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09D05" w14:textId="76CE0876" w:rsidR="000B6A36" w:rsidRDefault="0096302A">
      <w:pPr>
        <w:pStyle w:val="Title"/>
        <w:tabs>
          <w:tab w:val="left" w:pos="4589"/>
        </w:tabs>
        <w:jc w:val="right"/>
        <w:rPr>
          <w:rFonts w:ascii="Times New Roman" w:hAnsi="Times New Roman" w:cs="Times New Roman"/>
          <w:sz w:val="28"/>
          <w:szCs w:val="28"/>
          <w:u w:val="none"/>
          <w:lang w:val="en-GB"/>
        </w:rPr>
      </w:pPr>
      <w:r>
        <w:rPr>
          <w:noProof/>
        </w:rPr>
        <w:drawing>
          <wp:anchor distT="0" distB="0" distL="0" distR="0" simplePos="0" relativeHeight="13" behindDoc="0" locked="0" layoutInCell="0" allowOverlap="1" wp14:anchorId="0F00A5DC" wp14:editId="0F00A5DD">
            <wp:simplePos x="0" y="0"/>
            <wp:positionH relativeFrom="page">
              <wp:posOffset>632460</wp:posOffset>
            </wp:positionH>
            <wp:positionV relativeFrom="paragraph">
              <wp:posOffset>59690</wp:posOffset>
            </wp:positionV>
            <wp:extent cx="1239520" cy="537845"/>
            <wp:effectExtent l="0" t="0" r="0" b="0"/>
            <wp:wrapNone/>
            <wp:docPr id="1"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Text&#10;&#10;Description automatically generated"/>
                    <pic:cNvPicPr>
                      <a:picLocks noChangeAspect="1" noChangeArrowheads="1"/>
                    </pic:cNvPicPr>
                  </pic:nvPicPr>
                  <pic:blipFill>
                    <a:blip r:embed="rId11"/>
                    <a:stretch>
                      <a:fillRect/>
                    </a:stretch>
                  </pic:blipFill>
                  <pic:spPr bwMode="auto">
                    <a:xfrm>
                      <a:off x="0" y="0"/>
                      <a:ext cx="1239520" cy="537845"/>
                    </a:xfrm>
                    <a:prstGeom prst="rect">
                      <a:avLst/>
                    </a:prstGeom>
                  </pic:spPr>
                </pic:pic>
              </a:graphicData>
            </a:graphic>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Pr>
          <w:rFonts w:ascii="Times New Roman" w:hAnsi="Times New Roman" w:cs="Times New Roman"/>
          <w:w w:val="115"/>
          <w:sz w:val="48"/>
          <w:szCs w:val="48"/>
          <w:u w:val="thick"/>
          <w:lang w:val="en-GB"/>
        </w:rPr>
        <w:t>N1</w:t>
      </w:r>
      <w:r w:rsidR="00A10124">
        <w:rPr>
          <w:rFonts w:ascii="Times New Roman" w:hAnsi="Times New Roman" w:cs="Times New Roman"/>
          <w:w w:val="115"/>
          <w:sz w:val="48"/>
          <w:szCs w:val="48"/>
          <w:u w:val="thick"/>
          <w:lang w:val="en-GB"/>
        </w:rPr>
        <w:t>1</w:t>
      </w:r>
      <w:r w:rsidR="00E00DC1">
        <w:rPr>
          <w:rFonts w:ascii="Times New Roman" w:hAnsi="Times New Roman" w:cs="Times New Roman"/>
          <w:w w:val="115"/>
          <w:sz w:val="48"/>
          <w:szCs w:val="48"/>
          <w:u w:val="thick"/>
          <w:lang w:val="en-GB"/>
        </w:rPr>
        <w:t>97</w:t>
      </w:r>
    </w:p>
    <w:p w14:paraId="0F009D06" w14:textId="77777777" w:rsidR="000B6A36" w:rsidRDefault="000B6A36">
      <w:pPr>
        <w:rPr>
          <w:b/>
          <w:sz w:val="20"/>
          <w:lang w:val="en-GB"/>
        </w:rPr>
      </w:pPr>
    </w:p>
    <w:p w14:paraId="0F009D07" w14:textId="77777777" w:rsidR="000B6A36" w:rsidRDefault="000B6A36">
      <w:pPr>
        <w:rPr>
          <w:b/>
          <w:sz w:val="20"/>
          <w:lang w:val="en-GB"/>
        </w:rPr>
      </w:pPr>
    </w:p>
    <w:p w14:paraId="0F009D08" w14:textId="77777777" w:rsidR="000B6A36" w:rsidRDefault="0096302A">
      <w:pPr>
        <w:spacing w:before="3"/>
        <w:rPr>
          <w:b/>
          <w:sz w:val="23"/>
          <w:lang w:val="en-GB"/>
        </w:rPr>
      </w:pPr>
      <w:r>
        <w:rPr>
          <w:b/>
          <w:noProof/>
          <w:sz w:val="23"/>
          <w:lang w:val="en-GB"/>
        </w:rPr>
        <mc:AlternateContent>
          <mc:Choice Requires="wps">
            <w:drawing>
              <wp:anchor distT="0" distB="0" distL="0" distR="0" simplePos="0" relativeHeight="14" behindDoc="0" locked="0" layoutInCell="0" allowOverlap="1" wp14:anchorId="0F00A5DE" wp14:editId="0F00A5DF">
                <wp:simplePos x="0" y="0"/>
                <wp:positionH relativeFrom="page">
                  <wp:posOffset>704850</wp:posOffset>
                </wp:positionH>
                <wp:positionV relativeFrom="paragraph">
                  <wp:posOffset>201930</wp:posOffset>
                </wp:positionV>
                <wp:extent cx="6155055" cy="971550"/>
                <wp:effectExtent l="0" t="5080" r="0" b="5080"/>
                <wp:wrapTopAndBottom/>
                <wp:docPr id="2" name="Text Box 2"/>
                <wp:cNvGraphicFramePr/>
                <a:graphic xmlns:a="http://schemas.openxmlformats.org/drawingml/2006/main">
                  <a:graphicData uri="http://schemas.microsoft.com/office/word/2010/wordprocessingShape">
                    <wps:wsp>
                      <wps:cNvSpPr/>
                      <wps:spPr>
                        <a:xfrm>
                          <a:off x="0" y="0"/>
                          <a:ext cx="6154920" cy="971640"/>
                        </a:xfrm>
                        <a:prstGeom prst="rect">
                          <a:avLst/>
                        </a:prstGeom>
                        <a:noFill/>
                        <a:ln w="9360">
                          <a:solidFill>
                            <a:srgbClr val="000000"/>
                          </a:solidFill>
                          <a:miter/>
                        </a:ln>
                      </wps:spPr>
                      <wps:style>
                        <a:lnRef idx="0">
                          <a:scrgbClr r="0" g="0" b="0"/>
                        </a:lnRef>
                        <a:fillRef idx="0">
                          <a:scrgbClr r="0" g="0" b="0"/>
                        </a:fillRef>
                        <a:effectRef idx="0">
                          <a:scrgbClr r="0" g="0" b="0"/>
                        </a:effectRef>
                        <a:fontRef idx="minor"/>
                      </wps:style>
                      <wps:txbx>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lIns="0" tIns="0" rIns="0" bIns="0" anchor="t" upright="1">
                        <a:noAutofit/>
                      </wps:bodyPr>
                    </wps:wsp>
                  </a:graphicData>
                </a:graphic>
              </wp:anchor>
            </w:drawing>
          </mc:Choice>
          <mc:Fallback>
            <w:pict>
              <v:rect w14:anchorId="0F00A5DE" id="Text Box 2" o:spid="_x0000_s1026" style="position:absolute;margin-left:55.5pt;margin-top:15.9pt;width:484.65pt;height:76.5pt;z-index:1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" o:allowincell="f" filled="f" strokeweight=".26mm">
                <v:textbox inset="0,0,0,0">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0F009D09" w14:textId="77777777" w:rsidR="000B6A36" w:rsidRDefault="0096302A">
      <w:pPr>
        <w:tabs>
          <w:tab w:val="left" w:pos="3099"/>
        </w:tabs>
        <w:spacing w:before="240"/>
        <w:ind w:left="104"/>
        <w:rPr>
          <w:lang w:val="en-GB"/>
        </w:rPr>
      </w:pPr>
      <w:r>
        <w:rPr>
          <w:b/>
          <w:lang w:val="en-GB"/>
        </w:rPr>
        <w:t>Document</w:t>
      </w:r>
      <w:r>
        <w:rPr>
          <w:b/>
          <w:spacing w:val="14"/>
          <w:lang w:val="en-GB"/>
        </w:rPr>
        <w:t xml:space="preserve"> </w:t>
      </w:r>
      <w:r>
        <w:rPr>
          <w:b/>
          <w:lang w:val="en-GB"/>
        </w:rPr>
        <w:t>type:</w:t>
      </w:r>
      <w:r>
        <w:rPr>
          <w:lang w:val="en-GB"/>
        </w:rPr>
        <w:tab/>
        <w:t>Output Document</w:t>
      </w:r>
    </w:p>
    <w:p w14:paraId="0F009D0A" w14:textId="25AE06C6" w:rsidR="000B6A36" w:rsidRDefault="0096302A">
      <w:pPr>
        <w:pStyle w:val="BodyText"/>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Title:</w:t>
      </w:r>
      <w:r>
        <w:rPr>
          <w:rFonts w:ascii="Times New Roman" w:hAnsi="Times New Roman"/>
          <w:sz w:val="24"/>
          <w:szCs w:val="24"/>
          <w:lang w:val="en-GB"/>
        </w:rPr>
        <w:tab/>
      </w:r>
      <w:r>
        <w:rPr>
          <w:rFonts w:ascii="Times New Roman" w:hAnsi="Times New Roman"/>
          <w:sz w:val="24"/>
          <w:szCs w:val="24"/>
          <w:lang w:val="en-GB"/>
        </w:rPr>
        <w:fldChar w:fldCharType="begin"/>
      </w:r>
      <w:r>
        <w:rPr>
          <w:rFonts w:ascii="Times New Roman" w:hAnsi="Times New Roman"/>
          <w:sz w:val="24"/>
          <w:szCs w:val="24"/>
          <w:lang w:val="en-GB"/>
        </w:rPr>
        <w:instrText xml:space="preserve"> TITLE </w:instrText>
      </w:r>
      <w:r>
        <w:rPr>
          <w:rFonts w:ascii="Times New Roman" w:hAnsi="Times New Roman"/>
          <w:sz w:val="24"/>
          <w:szCs w:val="24"/>
          <w:lang w:val="en-GB"/>
        </w:rPr>
        <w:fldChar w:fldCharType="separate"/>
      </w:r>
      <w:r w:rsidR="00D07D14">
        <w:rPr>
          <w:rFonts w:ascii="Times New Roman" w:hAnsi="Times New Roman"/>
          <w:sz w:val="24"/>
          <w:szCs w:val="24"/>
          <w:lang w:val="en-GB"/>
        </w:rPr>
        <w:t>Technologies under Consideration for ISO/IEC 14496-12</w:t>
      </w:r>
      <w:r>
        <w:rPr>
          <w:rFonts w:ascii="Times New Roman" w:hAnsi="Times New Roman"/>
          <w:sz w:val="24"/>
          <w:szCs w:val="24"/>
          <w:lang w:val="en-GB"/>
        </w:rPr>
        <w:fldChar w:fldCharType="end"/>
      </w:r>
    </w:p>
    <w:p w14:paraId="0F009D0B" w14:textId="77777777" w:rsidR="000B6A36" w:rsidRDefault="0096302A">
      <w:pPr>
        <w:pStyle w:val="BodyText"/>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Status:</w:t>
      </w:r>
      <w:r>
        <w:rPr>
          <w:rFonts w:ascii="Times New Roman" w:hAnsi="Times New Roman"/>
          <w:sz w:val="24"/>
          <w:szCs w:val="24"/>
          <w:lang w:val="en-GB"/>
        </w:rPr>
        <w:tab/>
        <w:t>Approved</w:t>
      </w:r>
    </w:p>
    <w:p w14:paraId="0F009D0C" w14:textId="45065C00" w:rsidR="000B6A36" w:rsidRDefault="0096302A">
      <w:pPr>
        <w:tabs>
          <w:tab w:val="left" w:pos="3099"/>
        </w:tabs>
        <w:spacing w:before="240"/>
        <w:ind w:left="104"/>
        <w:rPr>
          <w:lang w:val="en-GB"/>
        </w:rPr>
      </w:pPr>
      <w:r>
        <w:rPr>
          <w:b/>
          <w:lang w:val="en-GB"/>
        </w:rPr>
        <w:t>Date</w:t>
      </w:r>
      <w:r>
        <w:rPr>
          <w:b/>
          <w:spacing w:val="-16"/>
          <w:lang w:val="en-GB"/>
        </w:rPr>
        <w:t xml:space="preserve"> </w:t>
      </w:r>
      <w:r>
        <w:rPr>
          <w:b/>
          <w:lang w:val="en-GB"/>
        </w:rPr>
        <w:t>of</w:t>
      </w:r>
      <w:r>
        <w:rPr>
          <w:b/>
          <w:spacing w:val="-16"/>
          <w:lang w:val="en-GB"/>
        </w:rPr>
        <w:t xml:space="preserve"> </w:t>
      </w:r>
      <w:r>
        <w:rPr>
          <w:b/>
          <w:lang w:val="en-GB"/>
        </w:rPr>
        <w:t>document:</w:t>
      </w:r>
      <w:r>
        <w:rPr>
          <w:lang w:val="en-GB"/>
        </w:rPr>
        <w:tab/>
      </w:r>
      <w:r>
        <w:rPr>
          <w:lang w:val="en-GB"/>
        </w:rPr>
        <w:fldChar w:fldCharType="begin"/>
      </w:r>
      <w:r>
        <w:rPr>
          <w:lang w:val="en-GB"/>
        </w:rPr>
        <w:instrText xml:space="preserve"> SAVEDATE \@"yyyy\-MM\-dd" </w:instrText>
      </w:r>
      <w:r>
        <w:rPr>
          <w:lang w:val="en-GB"/>
        </w:rPr>
        <w:fldChar w:fldCharType="separate"/>
      </w:r>
      <w:r w:rsidR="002C79D2">
        <w:rPr>
          <w:noProof/>
          <w:lang w:val="en-GB"/>
        </w:rPr>
        <w:t>2024-07-17</w:t>
      </w:r>
      <w:r>
        <w:rPr>
          <w:lang w:val="en-GB"/>
        </w:rPr>
        <w:fldChar w:fldCharType="end"/>
      </w:r>
    </w:p>
    <w:p w14:paraId="0F009D0D" w14:textId="77777777" w:rsidR="000B6A36" w:rsidRDefault="0096302A">
      <w:pPr>
        <w:tabs>
          <w:tab w:val="left" w:pos="3099"/>
        </w:tabs>
        <w:spacing w:before="240"/>
        <w:ind w:left="104"/>
        <w:rPr>
          <w:lang w:val="en-GB"/>
        </w:rPr>
      </w:pPr>
      <w:r>
        <w:rPr>
          <w:b/>
          <w:lang w:val="en-GB"/>
        </w:rPr>
        <w:t>Source:</w:t>
      </w:r>
      <w:r>
        <w:rPr>
          <w:lang w:val="en-GB"/>
        </w:rPr>
        <w:tab/>
        <w:t>ISO/IEC JTC 1/SC 29/WG 03</w:t>
      </w:r>
    </w:p>
    <w:p w14:paraId="0F009D0E" w14:textId="60F42A8E" w:rsidR="000B6A36" w:rsidRDefault="0096302A">
      <w:pPr>
        <w:tabs>
          <w:tab w:val="left" w:pos="3099"/>
        </w:tabs>
        <w:spacing w:before="240"/>
        <w:ind w:left="104"/>
        <w:rPr>
          <w:lang w:val="en-GB"/>
        </w:rPr>
      </w:pPr>
      <w:r>
        <w:rPr>
          <w:b/>
          <w:lang w:val="en-GB"/>
        </w:rPr>
        <w:t>No.</w:t>
      </w:r>
      <w:r>
        <w:rPr>
          <w:b/>
          <w:spacing w:val="5"/>
          <w:lang w:val="en-GB"/>
        </w:rPr>
        <w:t xml:space="preserve"> </w:t>
      </w:r>
      <w:r>
        <w:rPr>
          <w:b/>
          <w:lang w:val="en-GB"/>
        </w:rPr>
        <w:t>of</w:t>
      </w:r>
      <w:r>
        <w:rPr>
          <w:b/>
          <w:spacing w:val="6"/>
          <w:lang w:val="en-GB"/>
        </w:rPr>
        <w:t xml:space="preserve"> </w:t>
      </w:r>
      <w:r>
        <w:rPr>
          <w:b/>
          <w:lang w:val="en-GB"/>
        </w:rPr>
        <w:t>pages:</w:t>
      </w:r>
      <w:r>
        <w:rPr>
          <w:lang w:val="en-GB"/>
        </w:rPr>
        <w:tab/>
        <w:t>88 (with cover</w:t>
      </w:r>
      <w:r>
        <w:rPr>
          <w:spacing w:val="-10"/>
          <w:lang w:val="en-GB"/>
        </w:rPr>
        <w:t xml:space="preserve"> </w:t>
      </w:r>
      <w:r>
        <w:rPr>
          <w:lang w:val="en-GB"/>
        </w:rPr>
        <w:t>page)</w:t>
      </w:r>
    </w:p>
    <w:p w14:paraId="0F009D0F" w14:textId="77777777" w:rsidR="000B6A36" w:rsidRDefault="0096302A">
      <w:pPr>
        <w:tabs>
          <w:tab w:val="left" w:pos="3099"/>
        </w:tabs>
        <w:spacing w:before="240"/>
        <w:ind w:left="104"/>
        <w:rPr>
          <w:lang w:val="en-GB"/>
        </w:rPr>
      </w:pPr>
      <w:r>
        <w:rPr>
          <w:b/>
          <w:lang w:val="en-GB"/>
        </w:rPr>
        <w:t>Email</w:t>
      </w:r>
      <w:r>
        <w:rPr>
          <w:b/>
          <w:spacing w:val="5"/>
          <w:lang w:val="en-GB"/>
        </w:rPr>
        <w:t xml:space="preserve"> </w:t>
      </w:r>
      <w:r>
        <w:rPr>
          <w:b/>
          <w:lang w:val="en-GB"/>
        </w:rPr>
        <w:t>of</w:t>
      </w:r>
      <w:r>
        <w:rPr>
          <w:b/>
          <w:spacing w:val="6"/>
          <w:lang w:val="en-GB"/>
        </w:rPr>
        <w:t xml:space="preserve"> </w:t>
      </w:r>
      <w:r>
        <w:rPr>
          <w:b/>
          <w:lang w:val="en-GB"/>
        </w:rPr>
        <w:t>Convenor:</w:t>
      </w:r>
      <w:r>
        <w:rPr>
          <w:lang w:val="en-GB"/>
        </w:rPr>
        <w:tab/>
      </w:r>
      <w:proofErr w:type="spellStart"/>
      <w:proofErr w:type="gramStart"/>
      <w:r>
        <w:rPr>
          <w:lang w:val="en-GB"/>
        </w:rPr>
        <w:t>young.L</w:t>
      </w:r>
      <w:proofErr w:type="spellEnd"/>
      <w:proofErr w:type="gramEnd"/>
      <w:r>
        <w:rPr>
          <w:lang w:val="en-GB"/>
        </w:rPr>
        <w:t xml:space="preserve"> @ </w:t>
      </w:r>
      <w:proofErr w:type="spellStart"/>
      <w:r>
        <w:rPr>
          <w:lang w:val="en-GB"/>
        </w:rPr>
        <w:t>samsung</w:t>
      </w:r>
      <w:proofErr w:type="spellEnd"/>
      <w:r>
        <w:rPr>
          <w:lang w:val="en-GB"/>
        </w:rPr>
        <w:t xml:space="preserve"> . com</w:t>
      </w:r>
    </w:p>
    <w:p w14:paraId="0F009D10" w14:textId="4FDAC47B" w:rsidR="000B6A36" w:rsidRDefault="0096302A">
      <w:pPr>
        <w:tabs>
          <w:tab w:val="left" w:pos="3099"/>
        </w:tabs>
        <w:spacing w:before="240"/>
        <w:ind w:left="104"/>
        <w:rPr>
          <w:color w:val="0000EE"/>
          <w:u w:color="0000EE"/>
          <w:lang w:val="en-GB"/>
        </w:rPr>
      </w:pPr>
      <w:r>
        <w:rPr>
          <w:b/>
          <w:lang w:val="en-GB"/>
        </w:rPr>
        <w:t>Committee</w:t>
      </w:r>
      <w:r>
        <w:rPr>
          <w:b/>
          <w:spacing w:val="-6"/>
          <w:lang w:val="en-GB"/>
        </w:rPr>
        <w:t xml:space="preserve"> </w:t>
      </w:r>
      <w:r>
        <w:rPr>
          <w:b/>
          <w:lang w:val="en-GB"/>
        </w:rPr>
        <w:t>URL:</w:t>
      </w:r>
      <w:r>
        <w:rPr>
          <w:lang w:val="en-GB"/>
        </w:rPr>
        <w:tab/>
      </w:r>
      <w:hyperlink r:id="rId12">
        <w:r>
          <w:rPr>
            <w:rStyle w:val="Hyperlink"/>
            <w:lang w:val="en-GB"/>
          </w:rPr>
          <w:t>https://isotc.iso.org/livelink/livelink/open/jtc1sc29wg3</w:t>
        </w:r>
      </w:hyperlink>
    </w:p>
    <w:p w14:paraId="0F009D11" w14:textId="77777777" w:rsidR="000B6A36" w:rsidRDefault="000B6A36">
      <w:pPr>
        <w:tabs>
          <w:tab w:val="left" w:pos="3099"/>
        </w:tabs>
        <w:ind w:left="104"/>
        <w:rPr>
          <w:color w:val="0000EE"/>
          <w:w w:val="120"/>
          <w:u w:val="single" w:color="0000EE"/>
          <w:lang w:val="en-GB"/>
        </w:rPr>
      </w:pPr>
    </w:p>
    <w:p w14:paraId="0F009D12" w14:textId="77777777" w:rsidR="000B6A36" w:rsidRDefault="000B6A36">
      <w:pPr>
        <w:sectPr w:rsidR="000B6A36" w:rsidSect="00807497">
          <w:headerReference w:type="even" r:id="rId13"/>
          <w:headerReference w:type="default" r:id="rId14"/>
          <w:footerReference w:type="even" r:id="rId15"/>
          <w:footerReference w:type="default" r:id="rId16"/>
          <w:headerReference w:type="first" r:id="rId17"/>
          <w:footerReference w:type="first" r:id="rId18"/>
          <w:pgSz w:w="11906" w:h="16838"/>
          <w:pgMar w:top="777" w:right="980" w:bottom="777" w:left="1000" w:header="720" w:footer="720" w:gutter="0"/>
          <w:cols w:space="720"/>
          <w:formProt w:val="0"/>
          <w:docGrid w:linePitch="100"/>
        </w:sectPr>
      </w:pPr>
    </w:p>
    <w:p w14:paraId="0F009D13" w14:textId="77777777" w:rsidR="000B6A36" w:rsidRDefault="0096302A">
      <w:pPr>
        <w:jc w:val="center"/>
        <w:rPr>
          <w:rFonts w:eastAsia="SimSun"/>
          <w:b/>
          <w:sz w:val="28"/>
          <w:lang w:val="en-GB" w:eastAsia="zh-CN"/>
        </w:rPr>
      </w:pPr>
      <w:r>
        <w:rPr>
          <w:rFonts w:eastAsia="SimSun"/>
          <w:b/>
          <w:sz w:val="28"/>
          <w:lang w:val="en-GB" w:eastAsia="zh-CN"/>
        </w:rPr>
        <w:t>INTERNATIONAL ORGANIZATION FOR STANDARDIZATION</w:t>
      </w:r>
    </w:p>
    <w:p w14:paraId="0F009D14" w14:textId="77777777" w:rsidR="000B6A36" w:rsidRDefault="0096302A">
      <w:pPr>
        <w:jc w:val="center"/>
        <w:rPr>
          <w:rFonts w:eastAsia="SimSun"/>
          <w:b/>
          <w:sz w:val="28"/>
          <w:lang w:val="en-GB" w:eastAsia="zh-CN"/>
        </w:rPr>
      </w:pPr>
      <w:r>
        <w:rPr>
          <w:rFonts w:eastAsia="SimSun"/>
          <w:b/>
          <w:sz w:val="28"/>
          <w:lang w:val="en-GB" w:eastAsia="zh-CN"/>
        </w:rPr>
        <w:t>ORGANISATION INTERNATIONALE DE NORMALISATION</w:t>
      </w:r>
    </w:p>
    <w:p w14:paraId="0F009D15" w14:textId="77777777" w:rsidR="000B6A36" w:rsidRDefault="0096302A">
      <w:pPr>
        <w:jc w:val="center"/>
        <w:rPr>
          <w:rFonts w:eastAsia="SimSun"/>
          <w:b/>
          <w:sz w:val="28"/>
          <w:lang w:val="en-GB" w:eastAsia="zh-CN"/>
        </w:rPr>
      </w:pPr>
      <w:r>
        <w:rPr>
          <w:rFonts w:eastAsia="SimSun"/>
          <w:b/>
          <w:sz w:val="28"/>
          <w:lang w:val="en-GB" w:eastAsia="zh-CN"/>
        </w:rPr>
        <w:t>ISO/IEC JTC 1/SC 29/WG 03 MPEG SYSTEMS</w:t>
      </w:r>
    </w:p>
    <w:p w14:paraId="0F009D16" w14:textId="071083EA" w:rsidR="000B6A36" w:rsidRDefault="0096302A">
      <w:pPr>
        <w:jc w:val="right"/>
        <w:rPr>
          <w:rFonts w:eastAsia="SimSun"/>
          <w:b/>
          <w:sz w:val="48"/>
          <w:lang w:val="en-GB" w:eastAsia="zh-CN"/>
        </w:rPr>
      </w:pPr>
      <w:r>
        <w:rPr>
          <w:rFonts w:eastAsia="SimSun"/>
          <w:b/>
          <w:sz w:val="28"/>
          <w:lang w:val="en-GB" w:eastAsia="zh-CN"/>
        </w:rPr>
        <w:t xml:space="preserve">ISO/IEC JTC 1/SC 29/WG 03 </w:t>
      </w:r>
      <w:r>
        <w:rPr>
          <w:rFonts w:eastAsia="SimSun"/>
          <w:b/>
          <w:sz w:val="48"/>
          <w:lang w:val="en-GB" w:eastAsia="zh-CN"/>
        </w:rPr>
        <w:t>N1</w:t>
      </w:r>
      <w:r w:rsidR="00A10124">
        <w:rPr>
          <w:rFonts w:eastAsia="SimSun"/>
          <w:b/>
          <w:sz w:val="48"/>
          <w:lang w:val="en-GB" w:eastAsia="zh-CN"/>
        </w:rPr>
        <w:t>1</w:t>
      </w:r>
      <w:r w:rsidR="00E00DC1">
        <w:rPr>
          <w:rFonts w:eastAsia="SimSun"/>
          <w:b/>
          <w:sz w:val="48"/>
          <w:lang w:val="en-GB" w:eastAsia="zh-CN"/>
        </w:rPr>
        <w:t>97</w:t>
      </w:r>
    </w:p>
    <w:p w14:paraId="0F009D17" w14:textId="0CBB12FD" w:rsidR="000B6A36" w:rsidRDefault="00E00DC1">
      <w:pPr>
        <w:spacing w:after="480"/>
        <w:jc w:val="right"/>
        <w:rPr>
          <w:rFonts w:eastAsia="SimSun"/>
          <w:b/>
          <w:sz w:val="28"/>
          <w:lang w:val="en-GB" w:eastAsia="zh-CN"/>
        </w:rPr>
      </w:pPr>
      <w:r>
        <w:rPr>
          <w:rFonts w:eastAsia="SimSun"/>
          <w:b/>
          <w:sz w:val="28"/>
          <w:lang w:val="en-GB" w:eastAsia="zh-CN"/>
        </w:rPr>
        <w:t>May</w:t>
      </w:r>
      <w:r w:rsidR="00A10124">
        <w:rPr>
          <w:rFonts w:eastAsia="SimSun"/>
          <w:b/>
          <w:sz w:val="28"/>
          <w:lang w:val="en-GB" w:eastAsia="zh-CN"/>
        </w:rPr>
        <w:t xml:space="preserve"> 2024</w:t>
      </w:r>
      <w:r w:rsidR="0096302A">
        <w:rPr>
          <w:rFonts w:eastAsia="SimSun"/>
          <w:b/>
          <w:sz w:val="28"/>
          <w:lang w:val="en-GB" w:eastAsia="zh-CN"/>
        </w:rPr>
        <w:t xml:space="preserve">, </w:t>
      </w:r>
      <w:r>
        <w:rPr>
          <w:rFonts w:eastAsia="SimSun"/>
          <w:b/>
          <w:sz w:val="28"/>
          <w:lang w:val="en-GB" w:eastAsia="zh-CN"/>
        </w:rPr>
        <w:t>Rennes, FR</w:t>
      </w:r>
    </w:p>
    <w:tbl>
      <w:tblPr>
        <w:tblW w:w="10169" w:type="dxa"/>
        <w:tblLayout w:type="fixed"/>
        <w:tblLook w:val="01E0" w:firstRow="1" w:lastRow="1" w:firstColumn="1" w:lastColumn="1" w:noHBand="0" w:noVBand="0"/>
      </w:tblPr>
      <w:tblGrid>
        <w:gridCol w:w="1890"/>
        <w:gridCol w:w="8279"/>
      </w:tblGrid>
      <w:tr w:rsidR="000B6A36" w14:paraId="0F009D1A" w14:textId="77777777">
        <w:tc>
          <w:tcPr>
            <w:tcW w:w="1890" w:type="dxa"/>
          </w:tcPr>
          <w:p w14:paraId="0F009D18" w14:textId="77777777" w:rsidR="000B6A36" w:rsidRDefault="0096302A">
            <w:pPr>
              <w:widowControl w:val="0"/>
              <w:rPr>
                <w:b/>
                <w:lang w:val="en-GB"/>
              </w:rPr>
            </w:pPr>
            <w:r>
              <w:rPr>
                <w:b/>
                <w:lang w:val="en-GB"/>
              </w:rPr>
              <w:t>Title</w:t>
            </w:r>
          </w:p>
        </w:tc>
        <w:tc>
          <w:tcPr>
            <w:tcW w:w="8278" w:type="dxa"/>
          </w:tcPr>
          <w:p w14:paraId="0F009D19" w14:textId="1D4BF90D" w:rsidR="000B6A36" w:rsidRDefault="0096302A">
            <w:pPr>
              <w:widowControl w:val="0"/>
              <w:rPr>
                <w:b/>
                <w:lang w:val="en-GB"/>
              </w:rPr>
            </w:pPr>
            <w:r>
              <w:rPr>
                <w:b/>
                <w:lang w:val="en-GB"/>
              </w:rPr>
              <w:fldChar w:fldCharType="begin"/>
            </w:r>
            <w:r>
              <w:rPr>
                <w:b/>
                <w:lang w:val="en-GB"/>
              </w:rPr>
              <w:instrText xml:space="preserve"> TITLE </w:instrText>
            </w:r>
            <w:r>
              <w:rPr>
                <w:b/>
                <w:lang w:val="en-GB"/>
              </w:rPr>
              <w:fldChar w:fldCharType="separate"/>
            </w:r>
            <w:r w:rsidR="00D07D14">
              <w:rPr>
                <w:b/>
                <w:lang w:val="en-GB"/>
              </w:rPr>
              <w:t>Technologies under Consideration for ISO/IEC 14496-12</w:t>
            </w:r>
            <w:r>
              <w:rPr>
                <w:b/>
                <w:lang w:val="en-GB"/>
              </w:rPr>
              <w:fldChar w:fldCharType="end"/>
            </w:r>
          </w:p>
        </w:tc>
      </w:tr>
      <w:tr w:rsidR="000B6A36" w14:paraId="0F009D1D" w14:textId="77777777">
        <w:tc>
          <w:tcPr>
            <w:tcW w:w="1890" w:type="dxa"/>
          </w:tcPr>
          <w:p w14:paraId="0F009D1B" w14:textId="77777777" w:rsidR="000B6A36" w:rsidRDefault="0096302A">
            <w:pPr>
              <w:widowControl w:val="0"/>
              <w:rPr>
                <w:b/>
                <w:lang w:val="en-GB"/>
              </w:rPr>
            </w:pPr>
            <w:r>
              <w:rPr>
                <w:b/>
                <w:lang w:val="en-GB"/>
              </w:rPr>
              <w:t>Source</w:t>
            </w:r>
          </w:p>
        </w:tc>
        <w:tc>
          <w:tcPr>
            <w:tcW w:w="8278" w:type="dxa"/>
          </w:tcPr>
          <w:p w14:paraId="0F009D1C" w14:textId="77777777" w:rsidR="000B6A36" w:rsidRDefault="0096302A">
            <w:pPr>
              <w:widowControl w:val="0"/>
              <w:rPr>
                <w:b/>
                <w:lang w:val="en-GB"/>
              </w:rPr>
            </w:pPr>
            <w:r>
              <w:rPr>
                <w:b/>
                <w:lang w:val="en-GB"/>
              </w:rPr>
              <w:t>WG 03, MPEG Systems</w:t>
            </w:r>
          </w:p>
        </w:tc>
      </w:tr>
      <w:tr w:rsidR="000B6A36" w14:paraId="0F009D20" w14:textId="77777777">
        <w:tc>
          <w:tcPr>
            <w:tcW w:w="1890" w:type="dxa"/>
          </w:tcPr>
          <w:p w14:paraId="0F009D1E" w14:textId="77777777" w:rsidR="000B6A36" w:rsidRDefault="0096302A">
            <w:pPr>
              <w:widowControl w:val="0"/>
              <w:rPr>
                <w:b/>
                <w:lang w:val="en-GB"/>
              </w:rPr>
            </w:pPr>
            <w:r>
              <w:rPr>
                <w:b/>
                <w:lang w:val="en-GB"/>
              </w:rPr>
              <w:t>Status</w:t>
            </w:r>
          </w:p>
        </w:tc>
        <w:tc>
          <w:tcPr>
            <w:tcW w:w="8278" w:type="dxa"/>
          </w:tcPr>
          <w:p w14:paraId="0F009D1F" w14:textId="77777777" w:rsidR="000B6A36" w:rsidRDefault="0096302A">
            <w:pPr>
              <w:widowControl w:val="0"/>
              <w:rPr>
                <w:b/>
                <w:lang w:val="en-GB"/>
              </w:rPr>
            </w:pPr>
            <w:r>
              <w:rPr>
                <w:b/>
                <w:lang w:val="en-GB"/>
              </w:rPr>
              <w:t>Approved</w:t>
            </w:r>
          </w:p>
        </w:tc>
      </w:tr>
      <w:tr w:rsidR="000B6A36" w14:paraId="0F009D23" w14:textId="77777777">
        <w:tc>
          <w:tcPr>
            <w:tcW w:w="1890" w:type="dxa"/>
          </w:tcPr>
          <w:p w14:paraId="0F009D21" w14:textId="77777777" w:rsidR="000B6A36" w:rsidRDefault="0096302A">
            <w:pPr>
              <w:widowControl w:val="0"/>
              <w:rPr>
                <w:b/>
                <w:lang w:val="en-GB"/>
              </w:rPr>
            </w:pPr>
            <w:r>
              <w:rPr>
                <w:b/>
                <w:lang w:val="en-GB"/>
              </w:rPr>
              <w:t>Serial Number</w:t>
            </w:r>
          </w:p>
        </w:tc>
        <w:tc>
          <w:tcPr>
            <w:tcW w:w="8278" w:type="dxa"/>
          </w:tcPr>
          <w:p w14:paraId="0F009D22" w14:textId="34F1D02E" w:rsidR="000B6A36" w:rsidRDefault="00A10124">
            <w:pPr>
              <w:widowControl w:val="0"/>
              <w:rPr>
                <w:b/>
                <w:lang w:val="en-GB"/>
              </w:rPr>
            </w:pPr>
            <w:r>
              <w:rPr>
                <w:b/>
                <w:lang w:val="en-GB"/>
              </w:rPr>
              <w:t>23</w:t>
            </w:r>
            <w:r w:rsidR="00E00DC1">
              <w:rPr>
                <w:b/>
                <w:lang w:val="en-GB"/>
              </w:rPr>
              <w:t>80</w:t>
            </w:r>
            <w:r>
              <w:rPr>
                <w:b/>
                <w:lang w:val="en-GB"/>
              </w:rPr>
              <w:t>7</w:t>
            </w:r>
          </w:p>
        </w:tc>
      </w:tr>
    </w:tbl>
    <w:p w14:paraId="0F009D24" w14:textId="77777777" w:rsidR="000B6A36" w:rsidRDefault="000B6A36">
      <w:pPr>
        <w:rPr>
          <w:lang w:val="en-GB"/>
        </w:rPr>
      </w:pPr>
    </w:p>
    <w:p w14:paraId="0F009D25" w14:textId="77777777" w:rsidR="000B6A36" w:rsidRDefault="000B6A36"/>
    <w:p w14:paraId="0F009D26" w14:textId="77777777" w:rsidR="000B6A36" w:rsidRDefault="000B6A36">
      <w:pPr>
        <w:sectPr w:rsidR="000B6A36" w:rsidSect="00807497">
          <w:type w:val="continuous"/>
          <w:pgSz w:w="11906" w:h="16838"/>
          <w:pgMar w:top="777" w:right="980" w:bottom="777" w:left="1000" w:header="720" w:footer="720" w:gutter="0"/>
          <w:cols w:space="720"/>
          <w:formProt w:val="0"/>
          <w:docGrid w:linePitch="100"/>
        </w:sectPr>
      </w:pPr>
    </w:p>
    <w:p w14:paraId="0F009D27" w14:textId="77777777" w:rsidR="000B6A36" w:rsidRDefault="000B6A36">
      <w:pPr>
        <w:tabs>
          <w:tab w:val="left" w:pos="2062"/>
        </w:tabs>
        <w:ind w:left="116"/>
        <w:rPr>
          <w:rFonts w:ascii="Arial" w:eastAsia="Arial" w:hAnsi="Arial" w:cs="Arial"/>
          <w:sz w:val="20"/>
          <w:szCs w:val="20"/>
        </w:rPr>
      </w:pPr>
    </w:p>
    <w:p w14:paraId="0F009D28" w14:textId="77777777" w:rsidR="000B6A36" w:rsidRDefault="000B6A36">
      <w:pPr>
        <w:rPr>
          <w:rFonts w:eastAsia="SimSun"/>
          <w:lang w:val="en-GB" w:eastAsia="zh-CN"/>
        </w:rPr>
      </w:pPr>
    </w:p>
    <w:p w14:paraId="0F009D29" w14:textId="77777777" w:rsidR="000B6A36" w:rsidRDefault="0096302A">
      <w:pPr>
        <w:rPr>
          <w:rFonts w:cs="Calibri"/>
          <w:b/>
          <w:sz w:val="32"/>
          <w:szCs w:val="32"/>
          <w:lang w:val="en-GB"/>
        </w:rPr>
      </w:pPr>
      <w:r>
        <w:rPr>
          <w:rFonts w:cs="Calibri"/>
          <w:b/>
          <w:sz w:val="32"/>
          <w:szCs w:val="32"/>
          <w:lang w:val="en-GB"/>
        </w:rPr>
        <w:t>Abstract</w:t>
      </w:r>
    </w:p>
    <w:p w14:paraId="0F009D2A" w14:textId="77777777" w:rsidR="000B6A36" w:rsidRDefault="0096302A">
      <w:pPr>
        <w:rPr>
          <w:lang w:val="en-GB"/>
        </w:rPr>
      </w:pPr>
      <w:r>
        <w:rPr>
          <w:lang w:val="en-GB"/>
        </w:rPr>
        <w:t>The document contains following technologies under consideration for the ISO base media file format (ISO/IEC 14496-12):</w:t>
      </w:r>
    </w:p>
    <w:sdt>
      <w:sdtPr>
        <w:id w:val="1131830180"/>
        <w:docPartObj>
          <w:docPartGallery w:val="Table of Contents"/>
          <w:docPartUnique/>
        </w:docPartObj>
      </w:sdtPr>
      <w:sdtContent>
        <w:p w14:paraId="6B92DD78" w14:textId="38A9885F" w:rsidR="00CF3F61" w:rsidRDefault="0096302A">
          <w:pPr>
            <w:pStyle w:val="TOC1"/>
            <w:rPr>
              <w:rFonts w:asciiTheme="minorHAnsi" w:eastAsiaTheme="minorEastAsia" w:hAnsiTheme="minorHAnsi" w:cstheme="minorBidi"/>
              <w:noProof/>
              <w:kern w:val="2"/>
              <w:sz w:val="24"/>
              <w:szCs w:val="24"/>
              <w14:ligatures w14:val="standardContextual"/>
            </w:rPr>
          </w:pPr>
          <w:r>
            <w:fldChar w:fldCharType="begin"/>
          </w:r>
          <w:r>
            <w:rPr>
              <w:rStyle w:val="IndexLink"/>
              <w:webHidden/>
            </w:rPr>
            <w:instrText xml:space="preserve"> TOC \z \o "1-1" \h</w:instrText>
          </w:r>
          <w:r>
            <w:rPr>
              <w:rStyle w:val="IndexLink"/>
            </w:rPr>
            <w:fldChar w:fldCharType="separate"/>
          </w:r>
          <w:hyperlink w:anchor="_Toc171988951" w:history="1">
            <w:r w:rsidR="00CF3F61" w:rsidRPr="00D63E53">
              <w:rPr>
                <w:rStyle w:val="Hyperlink"/>
                <w:noProof/>
              </w:rPr>
              <w:t>1</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Handling lost or corrupted samples using a sample group for corrupted samples</w:t>
            </w:r>
            <w:r w:rsidR="00CF3F61">
              <w:rPr>
                <w:noProof/>
                <w:webHidden/>
              </w:rPr>
              <w:tab/>
            </w:r>
            <w:r w:rsidR="00CF3F61">
              <w:rPr>
                <w:noProof/>
                <w:webHidden/>
              </w:rPr>
              <w:fldChar w:fldCharType="begin"/>
            </w:r>
            <w:r w:rsidR="00CF3F61">
              <w:rPr>
                <w:noProof/>
                <w:webHidden/>
              </w:rPr>
              <w:instrText xml:space="preserve"> PAGEREF _Toc171988951 \h </w:instrText>
            </w:r>
            <w:r w:rsidR="00CF3F61">
              <w:rPr>
                <w:noProof/>
                <w:webHidden/>
              </w:rPr>
            </w:r>
            <w:r w:rsidR="00CF3F61">
              <w:rPr>
                <w:noProof/>
                <w:webHidden/>
              </w:rPr>
              <w:fldChar w:fldCharType="separate"/>
            </w:r>
            <w:r w:rsidR="00CF3F61">
              <w:rPr>
                <w:noProof/>
                <w:webHidden/>
              </w:rPr>
              <w:t>2</w:t>
            </w:r>
            <w:r w:rsidR="00CF3F61">
              <w:rPr>
                <w:noProof/>
                <w:webHidden/>
              </w:rPr>
              <w:fldChar w:fldCharType="end"/>
            </w:r>
          </w:hyperlink>
        </w:p>
        <w:p w14:paraId="7C472E2A" w14:textId="154B6228"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52" w:history="1">
            <w:r w:rsidR="00CF3F61" w:rsidRPr="00D63E53">
              <w:rPr>
                <w:rStyle w:val="Hyperlink"/>
                <w:noProof/>
              </w:rPr>
              <w:t>2</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Edit lists and movie fragments</w:t>
            </w:r>
            <w:r w:rsidR="00CF3F61">
              <w:rPr>
                <w:noProof/>
                <w:webHidden/>
              </w:rPr>
              <w:tab/>
            </w:r>
            <w:r w:rsidR="00CF3F61">
              <w:rPr>
                <w:noProof/>
                <w:webHidden/>
              </w:rPr>
              <w:fldChar w:fldCharType="begin"/>
            </w:r>
            <w:r w:rsidR="00CF3F61">
              <w:rPr>
                <w:noProof/>
                <w:webHidden/>
              </w:rPr>
              <w:instrText xml:space="preserve"> PAGEREF _Toc171988952 \h </w:instrText>
            </w:r>
            <w:r w:rsidR="00CF3F61">
              <w:rPr>
                <w:noProof/>
                <w:webHidden/>
              </w:rPr>
            </w:r>
            <w:r w:rsidR="00CF3F61">
              <w:rPr>
                <w:noProof/>
                <w:webHidden/>
              </w:rPr>
              <w:fldChar w:fldCharType="separate"/>
            </w:r>
            <w:r w:rsidR="00CF3F61">
              <w:rPr>
                <w:noProof/>
                <w:webHidden/>
              </w:rPr>
              <w:t>4</w:t>
            </w:r>
            <w:r w:rsidR="00CF3F61">
              <w:rPr>
                <w:noProof/>
                <w:webHidden/>
              </w:rPr>
              <w:fldChar w:fldCharType="end"/>
            </w:r>
          </w:hyperlink>
        </w:p>
        <w:p w14:paraId="51C2FEE9" w14:textId="243AD886"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53" w:history="1">
            <w:r w:rsidR="00CF3F61" w:rsidRPr="00D63E53">
              <w:rPr>
                <w:rStyle w:val="Hyperlink"/>
                <w:noProof/>
              </w:rPr>
              <w:t>3</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Multiplexed timed metadata tracks</w:t>
            </w:r>
            <w:r w:rsidR="00CF3F61">
              <w:rPr>
                <w:noProof/>
                <w:webHidden/>
              </w:rPr>
              <w:tab/>
            </w:r>
            <w:r w:rsidR="00CF3F61">
              <w:rPr>
                <w:noProof/>
                <w:webHidden/>
              </w:rPr>
              <w:fldChar w:fldCharType="begin"/>
            </w:r>
            <w:r w:rsidR="00CF3F61">
              <w:rPr>
                <w:noProof/>
                <w:webHidden/>
              </w:rPr>
              <w:instrText xml:space="preserve"> PAGEREF _Toc171988953 \h </w:instrText>
            </w:r>
            <w:r w:rsidR="00CF3F61">
              <w:rPr>
                <w:noProof/>
                <w:webHidden/>
              </w:rPr>
            </w:r>
            <w:r w:rsidR="00CF3F61">
              <w:rPr>
                <w:noProof/>
                <w:webHidden/>
              </w:rPr>
              <w:fldChar w:fldCharType="separate"/>
            </w:r>
            <w:r w:rsidR="00CF3F61">
              <w:rPr>
                <w:noProof/>
                <w:webHidden/>
              </w:rPr>
              <w:t>5</w:t>
            </w:r>
            <w:r w:rsidR="00CF3F61">
              <w:rPr>
                <w:noProof/>
                <w:webHidden/>
              </w:rPr>
              <w:fldChar w:fldCharType="end"/>
            </w:r>
          </w:hyperlink>
        </w:p>
        <w:p w14:paraId="40BA2203" w14:textId="0625D3A4"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54" w:history="1">
            <w:r w:rsidR="00CF3F61" w:rsidRPr="00D63E53">
              <w:rPr>
                <w:rStyle w:val="Hyperlink"/>
                <w:noProof/>
              </w:rPr>
              <w:t>4</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Embedded Metadata Signaling</w:t>
            </w:r>
            <w:r w:rsidR="00CF3F61">
              <w:rPr>
                <w:noProof/>
                <w:webHidden/>
              </w:rPr>
              <w:tab/>
            </w:r>
            <w:r w:rsidR="00CF3F61">
              <w:rPr>
                <w:noProof/>
                <w:webHidden/>
              </w:rPr>
              <w:fldChar w:fldCharType="begin"/>
            </w:r>
            <w:r w:rsidR="00CF3F61">
              <w:rPr>
                <w:noProof/>
                <w:webHidden/>
              </w:rPr>
              <w:instrText xml:space="preserve"> PAGEREF _Toc171988954 \h </w:instrText>
            </w:r>
            <w:r w:rsidR="00CF3F61">
              <w:rPr>
                <w:noProof/>
                <w:webHidden/>
              </w:rPr>
            </w:r>
            <w:r w:rsidR="00CF3F61">
              <w:rPr>
                <w:noProof/>
                <w:webHidden/>
              </w:rPr>
              <w:fldChar w:fldCharType="separate"/>
            </w:r>
            <w:r w:rsidR="00CF3F61">
              <w:rPr>
                <w:noProof/>
                <w:webHidden/>
              </w:rPr>
              <w:t>10</w:t>
            </w:r>
            <w:r w:rsidR="00CF3F61">
              <w:rPr>
                <w:noProof/>
                <w:webHidden/>
              </w:rPr>
              <w:fldChar w:fldCharType="end"/>
            </w:r>
          </w:hyperlink>
        </w:p>
        <w:p w14:paraId="3FB7A01C" w14:textId="52DF7CCB"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55" w:history="1">
            <w:r w:rsidR="00CF3F61" w:rsidRPr="00D63E53">
              <w:rPr>
                <w:rStyle w:val="Hyperlink"/>
                <w:noProof/>
              </w:rPr>
              <w:t>5</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On MIME type parameters</w:t>
            </w:r>
            <w:r w:rsidR="00CF3F61">
              <w:rPr>
                <w:noProof/>
                <w:webHidden/>
              </w:rPr>
              <w:tab/>
            </w:r>
            <w:r w:rsidR="00CF3F61">
              <w:rPr>
                <w:noProof/>
                <w:webHidden/>
              </w:rPr>
              <w:fldChar w:fldCharType="begin"/>
            </w:r>
            <w:r w:rsidR="00CF3F61">
              <w:rPr>
                <w:noProof/>
                <w:webHidden/>
              </w:rPr>
              <w:instrText xml:space="preserve"> PAGEREF _Toc171988955 \h </w:instrText>
            </w:r>
            <w:r w:rsidR="00CF3F61">
              <w:rPr>
                <w:noProof/>
                <w:webHidden/>
              </w:rPr>
            </w:r>
            <w:r w:rsidR="00CF3F61">
              <w:rPr>
                <w:noProof/>
                <w:webHidden/>
              </w:rPr>
              <w:fldChar w:fldCharType="separate"/>
            </w:r>
            <w:r w:rsidR="00CF3F61">
              <w:rPr>
                <w:noProof/>
                <w:webHidden/>
              </w:rPr>
              <w:t>11</w:t>
            </w:r>
            <w:r w:rsidR="00CF3F61">
              <w:rPr>
                <w:noProof/>
                <w:webHidden/>
              </w:rPr>
              <w:fldChar w:fldCharType="end"/>
            </w:r>
          </w:hyperlink>
        </w:p>
        <w:p w14:paraId="028635E8" w14:textId="319F094C"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56" w:history="1">
            <w:r w:rsidR="00CF3F61" w:rsidRPr="00D63E53">
              <w:rPr>
                <w:rStyle w:val="Hyperlink"/>
                <w:noProof/>
              </w:rPr>
              <w:t>6</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On relation of entity groups and sample groups</w:t>
            </w:r>
            <w:r w:rsidR="00CF3F61">
              <w:rPr>
                <w:noProof/>
                <w:webHidden/>
              </w:rPr>
              <w:tab/>
            </w:r>
            <w:r w:rsidR="00CF3F61">
              <w:rPr>
                <w:noProof/>
                <w:webHidden/>
              </w:rPr>
              <w:fldChar w:fldCharType="begin"/>
            </w:r>
            <w:r w:rsidR="00CF3F61">
              <w:rPr>
                <w:noProof/>
                <w:webHidden/>
              </w:rPr>
              <w:instrText xml:space="preserve"> PAGEREF _Toc171988956 \h </w:instrText>
            </w:r>
            <w:r w:rsidR="00CF3F61">
              <w:rPr>
                <w:noProof/>
                <w:webHidden/>
              </w:rPr>
            </w:r>
            <w:r w:rsidR="00CF3F61">
              <w:rPr>
                <w:noProof/>
                <w:webHidden/>
              </w:rPr>
              <w:fldChar w:fldCharType="separate"/>
            </w:r>
            <w:r w:rsidR="00CF3F61">
              <w:rPr>
                <w:noProof/>
                <w:webHidden/>
              </w:rPr>
              <w:t>12</w:t>
            </w:r>
            <w:r w:rsidR="00CF3F61">
              <w:rPr>
                <w:noProof/>
                <w:webHidden/>
              </w:rPr>
              <w:fldChar w:fldCharType="end"/>
            </w:r>
          </w:hyperlink>
        </w:p>
        <w:p w14:paraId="71CEAFB0" w14:textId="6E51A152"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57" w:history="1">
            <w:r w:rsidR="00CF3F61" w:rsidRPr="00D63E53">
              <w:rPr>
                <w:rStyle w:val="Hyperlink"/>
                <w:noProof/>
              </w:rPr>
              <w:t>7</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Stronger defaulting in Track Runs</w:t>
            </w:r>
            <w:r w:rsidR="00CF3F61">
              <w:rPr>
                <w:noProof/>
                <w:webHidden/>
              </w:rPr>
              <w:tab/>
            </w:r>
            <w:r w:rsidR="00CF3F61">
              <w:rPr>
                <w:noProof/>
                <w:webHidden/>
              </w:rPr>
              <w:fldChar w:fldCharType="begin"/>
            </w:r>
            <w:r w:rsidR="00CF3F61">
              <w:rPr>
                <w:noProof/>
                <w:webHidden/>
              </w:rPr>
              <w:instrText xml:space="preserve"> PAGEREF _Toc171988957 \h </w:instrText>
            </w:r>
            <w:r w:rsidR="00CF3F61">
              <w:rPr>
                <w:noProof/>
                <w:webHidden/>
              </w:rPr>
            </w:r>
            <w:r w:rsidR="00CF3F61">
              <w:rPr>
                <w:noProof/>
                <w:webHidden/>
              </w:rPr>
              <w:fldChar w:fldCharType="separate"/>
            </w:r>
            <w:r w:rsidR="00CF3F61">
              <w:rPr>
                <w:noProof/>
                <w:webHidden/>
              </w:rPr>
              <w:t>13</w:t>
            </w:r>
            <w:r w:rsidR="00CF3F61">
              <w:rPr>
                <w:noProof/>
                <w:webHidden/>
              </w:rPr>
              <w:fldChar w:fldCharType="end"/>
            </w:r>
          </w:hyperlink>
        </w:p>
        <w:p w14:paraId="2136EBCD" w14:textId="4E51F909"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58" w:history="1">
            <w:r w:rsidR="00CF3F61" w:rsidRPr="00D63E53">
              <w:rPr>
                <w:rStyle w:val="Hyperlink"/>
                <w:noProof/>
              </w:rPr>
              <w:t>8</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Sample reordering in Track Runs</w:t>
            </w:r>
            <w:r w:rsidR="00CF3F61">
              <w:rPr>
                <w:noProof/>
                <w:webHidden/>
              </w:rPr>
              <w:tab/>
            </w:r>
            <w:r w:rsidR="00CF3F61">
              <w:rPr>
                <w:noProof/>
                <w:webHidden/>
              </w:rPr>
              <w:fldChar w:fldCharType="begin"/>
            </w:r>
            <w:r w:rsidR="00CF3F61">
              <w:rPr>
                <w:noProof/>
                <w:webHidden/>
              </w:rPr>
              <w:instrText xml:space="preserve"> PAGEREF _Toc171988958 \h </w:instrText>
            </w:r>
            <w:r w:rsidR="00CF3F61">
              <w:rPr>
                <w:noProof/>
                <w:webHidden/>
              </w:rPr>
            </w:r>
            <w:r w:rsidR="00CF3F61">
              <w:rPr>
                <w:noProof/>
                <w:webHidden/>
              </w:rPr>
              <w:fldChar w:fldCharType="separate"/>
            </w:r>
            <w:r w:rsidR="00CF3F61">
              <w:rPr>
                <w:noProof/>
                <w:webHidden/>
              </w:rPr>
              <w:t>21</w:t>
            </w:r>
            <w:r w:rsidR="00CF3F61">
              <w:rPr>
                <w:noProof/>
                <w:webHidden/>
              </w:rPr>
              <w:fldChar w:fldCharType="end"/>
            </w:r>
          </w:hyperlink>
        </w:p>
        <w:p w14:paraId="5300E16D" w14:textId="7A8C2D7D"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59" w:history="1">
            <w:r w:rsidR="00CF3F61" w:rsidRPr="00D63E53">
              <w:rPr>
                <w:rStyle w:val="Hyperlink"/>
                <w:noProof/>
              </w:rPr>
              <w:t>9</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Segment Index and Level Assignment</w:t>
            </w:r>
            <w:r w:rsidR="00CF3F61">
              <w:rPr>
                <w:noProof/>
                <w:webHidden/>
              </w:rPr>
              <w:tab/>
            </w:r>
            <w:r w:rsidR="00CF3F61">
              <w:rPr>
                <w:noProof/>
                <w:webHidden/>
              </w:rPr>
              <w:fldChar w:fldCharType="begin"/>
            </w:r>
            <w:r w:rsidR="00CF3F61">
              <w:rPr>
                <w:noProof/>
                <w:webHidden/>
              </w:rPr>
              <w:instrText xml:space="preserve"> PAGEREF _Toc171988959 \h </w:instrText>
            </w:r>
            <w:r w:rsidR="00CF3F61">
              <w:rPr>
                <w:noProof/>
                <w:webHidden/>
              </w:rPr>
            </w:r>
            <w:r w:rsidR="00CF3F61">
              <w:rPr>
                <w:noProof/>
                <w:webHidden/>
              </w:rPr>
              <w:fldChar w:fldCharType="separate"/>
            </w:r>
            <w:r w:rsidR="00CF3F61">
              <w:rPr>
                <w:noProof/>
                <w:webHidden/>
              </w:rPr>
              <w:t>25</w:t>
            </w:r>
            <w:r w:rsidR="00CF3F61">
              <w:rPr>
                <w:noProof/>
                <w:webHidden/>
              </w:rPr>
              <w:fldChar w:fldCharType="end"/>
            </w:r>
          </w:hyperlink>
        </w:p>
        <w:p w14:paraId="63D4F726" w14:textId="6A0FC94B"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0" w:history="1">
            <w:r w:rsidR="00CF3F61" w:rsidRPr="00D63E53">
              <w:rPr>
                <w:rStyle w:val="Hyperlink"/>
                <w:noProof/>
              </w:rPr>
              <w:t>Definition</w:t>
            </w:r>
            <w:r w:rsidR="00CF3F61">
              <w:rPr>
                <w:noProof/>
                <w:webHidden/>
              </w:rPr>
              <w:tab/>
            </w:r>
            <w:r w:rsidR="00CF3F61">
              <w:rPr>
                <w:noProof/>
                <w:webHidden/>
              </w:rPr>
              <w:fldChar w:fldCharType="begin"/>
            </w:r>
            <w:r w:rsidR="00CF3F61">
              <w:rPr>
                <w:noProof/>
                <w:webHidden/>
              </w:rPr>
              <w:instrText xml:space="preserve"> PAGEREF _Toc171988960 \h </w:instrText>
            </w:r>
            <w:r w:rsidR="00CF3F61">
              <w:rPr>
                <w:noProof/>
                <w:webHidden/>
              </w:rPr>
            </w:r>
            <w:r w:rsidR="00CF3F61">
              <w:rPr>
                <w:noProof/>
                <w:webHidden/>
              </w:rPr>
              <w:fldChar w:fldCharType="separate"/>
            </w:r>
            <w:r w:rsidR="00CF3F61">
              <w:rPr>
                <w:noProof/>
                <w:webHidden/>
              </w:rPr>
              <w:t>34</w:t>
            </w:r>
            <w:r w:rsidR="00CF3F61">
              <w:rPr>
                <w:noProof/>
                <w:webHidden/>
              </w:rPr>
              <w:fldChar w:fldCharType="end"/>
            </w:r>
          </w:hyperlink>
        </w:p>
        <w:p w14:paraId="7C1A63DD" w14:textId="78761938"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1" w:history="1">
            <w:r w:rsidR="00CF3F61" w:rsidRPr="00D63E53">
              <w:rPr>
                <w:rStyle w:val="Hyperlink"/>
                <w:noProof/>
              </w:rPr>
              <w:t>Syntax</w:t>
            </w:r>
            <w:r w:rsidR="00CF3F61">
              <w:rPr>
                <w:noProof/>
                <w:webHidden/>
              </w:rPr>
              <w:tab/>
            </w:r>
            <w:r w:rsidR="00CF3F61">
              <w:rPr>
                <w:noProof/>
                <w:webHidden/>
              </w:rPr>
              <w:fldChar w:fldCharType="begin"/>
            </w:r>
            <w:r w:rsidR="00CF3F61">
              <w:rPr>
                <w:noProof/>
                <w:webHidden/>
              </w:rPr>
              <w:instrText xml:space="preserve"> PAGEREF _Toc171988961 \h </w:instrText>
            </w:r>
            <w:r w:rsidR="00CF3F61">
              <w:rPr>
                <w:noProof/>
                <w:webHidden/>
              </w:rPr>
            </w:r>
            <w:r w:rsidR="00CF3F61">
              <w:rPr>
                <w:noProof/>
                <w:webHidden/>
              </w:rPr>
              <w:fldChar w:fldCharType="separate"/>
            </w:r>
            <w:r w:rsidR="00CF3F61">
              <w:rPr>
                <w:noProof/>
                <w:webHidden/>
              </w:rPr>
              <w:t>34</w:t>
            </w:r>
            <w:r w:rsidR="00CF3F61">
              <w:rPr>
                <w:noProof/>
                <w:webHidden/>
              </w:rPr>
              <w:fldChar w:fldCharType="end"/>
            </w:r>
          </w:hyperlink>
        </w:p>
        <w:p w14:paraId="1B76072E" w14:textId="22EA71D4"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2" w:history="1">
            <w:r w:rsidR="00CF3F61" w:rsidRPr="00D63E53">
              <w:rPr>
                <w:rStyle w:val="Hyperlink"/>
                <w:noProof/>
              </w:rPr>
              <w:t>Semantics</w:t>
            </w:r>
            <w:r w:rsidR="00CF3F61">
              <w:rPr>
                <w:noProof/>
                <w:webHidden/>
              </w:rPr>
              <w:tab/>
            </w:r>
            <w:r w:rsidR="00CF3F61">
              <w:rPr>
                <w:noProof/>
                <w:webHidden/>
              </w:rPr>
              <w:fldChar w:fldCharType="begin"/>
            </w:r>
            <w:r w:rsidR="00CF3F61">
              <w:rPr>
                <w:noProof/>
                <w:webHidden/>
              </w:rPr>
              <w:instrText xml:space="preserve"> PAGEREF _Toc171988962 \h </w:instrText>
            </w:r>
            <w:r w:rsidR="00CF3F61">
              <w:rPr>
                <w:noProof/>
                <w:webHidden/>
              </w:rPr>
            </w:r>
            <w:r w:rsidR="00CF3F61">
              <w:rPr>
                <w:noProof/>
                <w:webHidden/>
              </w:rPr>
              <w:fldChar w:fldCharType="separate"/>
            </w:r>
            <w:r w:rsidR="00CF3F61">
              <w:rPr>
                <w:noProof/>
                <w:webHidden/>
              </w:rPr>
              <w:t>35</w:t>
            </w:r>
            <w:r w:rsidR="00CF3F61">
              <w:rPr>
                <w:noProof/>
                <w:webHidden/>
              </w:rPr>
              <w:fldChar w:fldCharType="end"/>
            </w:r>
          </w:hyperlink>
        </w:p>
        <w:p w14:paraId="19FE26C9" w14:textId="3895A890"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3" w:history="1">
            <w:r w:rsidR="00CF3F61" w:rsidRPr="00D63E53">
              <w:rPr>
                <w:rStyle w:val="Hyperlink"/>
                <w:noProof/>
              </w:rPr>
              <w:t>10</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Generic sub-picture track grouping extensions</w:t>
            </w:r>
            <w:r w:rsidR="00CF3F61">
              <w:rPr>
                <w:noProof/>
                <w:webHidden/>
              </w:rPr>
              <w:tab/>
            </w:r>
            <w:r w:rsidR="00CF3F61">
              <w:rPr>
                <w:noProof/>
                <w:webHidden/>
              </w:rPr>
              <w:fldChar w:fldCharType="begin"/>
            </w:r>
            <w:r w:rsidR="00CF3F61">
              <w:rPr>
                <w:noProof/>
                <w:webHidden/>
              </w:rPr>
              <w:instrText xml:space="preserve"> PAGEREF _Toc171988963 \h </w:instrText>
            </w:r>
            <w:r w:rsidR="00CF3F61">
              <w:rPr>
                <w:noProof/>
                <w:webHidden/>
              </w:rPr>
            </w:r>
            <w:r w:rsidR="00CF3F61">
              <w:rPr>
                <w:noProof/>
                <w:webHidden/>
              </w:rPr>
              <w:fldChar w:fldCharType="separate"/>
            </w:r>
            <w:r w:rsidR="00CF3F61">
              <w:rPr>
                <w:noProof/>
                <w:webHidden/>
              </w:rPr>
              <w:t>37</w:t>
            </w:r>
            <w:r w:rsidR="00CF3F61">
              <w:rPr>
                <w:noProof/>
                <w:webHidden/>
              </w:rPr>
              <w:fldChar w:fldCharType="end"/>
            </w:r>
          </w:hyperlink>
        </w:p>
        <w:p w14:paraId="4622B3E7" w14:textId="0B3BCC34"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4" w:history="1">
            <w:r w:rsidR="00CF3F61" w:rsidRPr="00D63E53">
              <w:rPr>
                <w:rStyle w:val="Hyperlink"/>
                <w:noProof/>
              </w:rPr>
              <w:t>11</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Signaling of M</w:t>
            </w:r>
            <w:r w:rsidR="00CF3F61" w:rsidRPr="00D63E53">
              <w:rPr>
                <w:rStyle w:val="Hyperlink"/>
                <w:noProof/>
                <w:lang w:val="en-CA"/>
              </w:rPr>
              <w:t>ulti-Layer Picture Compositing Information in the VVC File Format</w:t>
            </w:r>
            <w:r w:rsidR="00CF3F61">
              <w:rPr>
                <w:noProof/>
                <w:webHidden/>
              </w:rPr>
              <w:tab/>
            </w:r>
            <w:r w:rsidR="00CF3F61">
              <w:rPr>
                <w:noProof/>
                <w:webHidden/>
              </w:rPr>
              <w:fldChar w:fldCharType="begin"/>
            </w:r>
            <w:r w:rsidR="00CF3F61">
              <w:rPr>
                <w:noProof/>
                <w:webHidden/>
              </w:rPr>
              <w:instrText xml:space="preserve"> PAGEREF _Toc171988964 \h </w:instrText>
            </w:r>
            <w:r w:rsidR="00CF3F61">
              <w:rPr>
                <w:noProof/>
                <w:webHidden/>
              </w:rPr>
            </w:r>
            <w:r w:rsidR="00CF3F61">
              <w:rPr>
                <w:noProof/>
                <w:webHidden/>
              </w:rPr>
              <w:fldChar w:fldCharType="separate"/>
            </w:r>
            <w:r w:rsidR="00CF3F61">
              <w:rPr>
                <w:noProof/>
                <w:webHidden/>
              </w:rPr>
              <w:t>40</w:t>
            </w:r>
            <w:r w:rsidR="00CF3F61">
              <w:rPr>
                <w:noProof/>
                <w:webHidden/>
              </w:rPr>
              <w:fldChar w:fldCharType="end"/>
            </w:r>
          </w:hyperlink>
        </w:p>
        <w:p w14:paraId="3C5C7850" w14:textId="62237825"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5" w:history="1">
            <w:r w:rsidR="00CF3F61" w:rsidRPr="00D63E53">
              <w:rPr>
                <w:rStyle w:val="Hyperlink"/>
                <w:noProof/>
              </w:rPr>
              <w:t>12</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Integrating new codecs</w:t>
            </w:r>
            <w:r w:rsidR="00CF3F61">
              <w:rPr>
                <w:noProof/>
                <w:webHidden/>
              </w:rPr>
              <w:tab/>
            </w:r>
            <w:r w:rsidR="00CF3F61">
              <w:rPr>
                <w:noProof/>
                <w:webHidden/>
              </w:rPr>
              <w:fldChar w:fldCharType="begin"/>
            </w:r>
            <w:r w:rsidR="00CF3F61">
              <w:rPr>
                <w:noProof/>
                <w:webHidden/>
              </w:rPr>
              <w:instrText xml:space="preserve"> PAGEREF _Toc171988965 \h </w:instrText>
            </w:r>
            <w:r w:rsidR="00CF3F61">
              <w:rPr>
                <w:noProof/>
                <w:webHidden/>
              </w:rPr>
            </w:r>
            <w:r w:rsidR="00CF3F61">
              <w:rPr>
                <w:noProof/>
                <w:webHidden/>
              </w:rPr>
              <w:fldChar w:fldCharType="separate"/>
            </w:r>
            <w:r w:rsidR="00CF3F61">
              <w:rPr>
                <w:noProof/>
                <w:webHidden/>
              </w:rPr>
              <w:t>46</w:t>
            </w:r>
            <w:r w:rsidR="00CF3F61">
              <w:rPr>
                <w:noProof/>
                <w:webHidden/>
              </w:rPr>
              <w:fldChar w:fldCharType="end"/>
            </w:r>
          </w:hyperlink>
        </w:p>
        <w:p w14:paraId="42807545" w14:textId="44A3D4B5"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6" w:history="1">
            <w:r w:rsidR="00CF3F61" w:rsidRPr="00D63E53">
              <w:rPr>
                <w:rStyle w:val="Hyperlink"/>
                <w:noProof/>
              </w:rPr>
              <w:t>13</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MovieFragmentHeaderBox update</w:t>
            </w:r>
            <w:r w:rsidR="00CF3F61">
              <w:rPr>
                <w:noProof/>
                <w:webHidden/>
              </w:rPr>
              <w:tab/>
            </w:r>
            <w:r w:rsidR="00CF3F61">
              <w:rPr>
                <w:noProof/>
                <w:webHidden/>
              </w:rPr>
              <w:fldChar w:fldCharType="begin"/>
            </w:r>
            <w:r w:rsidR="00CF3F61">
              <w:rPr>
                <w:noProof/>
                <w:webHidden/>
              </w:rPr>
              <w:instrText xml:space="preserve"> PAGEREF _Toc171988966 \h </w:instrText>
            </w:r>
            <w:r w:rsidR="00CF3F61">
              <w:rPr>
                <w:noProof/>
                <w:webHidden/>
              </w:rPr>
            </w:r>
            <w:r w:rsidR="00CF3F61">
              <w:rPr>
                <w:noProof/>
                <w:webHidden/>
              </w:rPr>
              <w:fldChar w:fldCharType="separate"/>
            </w:r>
            <w:r w:rsidR="00CF3F61">
              <w:rPr>
                <w:noProof/>
                <w:webHidden/>
              </w:rPr>
              <w:t>48</w:t>
            </w:r>
            <w:r w:rsidR="00CF3F61">
              <w:rPr>
                <w:noProof/>
                <w:webHidden/>
              </w:rPr>
              <w:fldChar w:fldCharType="end"/>
            </w:r>
          </w:hyperlink>
        </w:p>
        <w:p w14:paraId="551FBA99" w14:textId="106947A7"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7" w:history="1">
            <w:r w:rsidR="00CF3F61" w:rsidRPr="00D63E53">
              <w:rPr>
                <w:rStyle w:val="Hyperlink"/>
                <w:noProof/>
              </w:rPr>
              <w:t>14</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Sample Run Sample Group</w:t>
            </w:r>
            <w:r w:rsidR="00CF3F61">
              <w:rPr>
                <w:noProof/>
                <w:webHidden/>
              </w:rPr>
              <w:tab/>
            </w:r>
            <w:r w:rsidR="00CF3F61">
              <w:rPr>
                <w:noProof/>
                <w:webHidden/>
              </w:rPr>
              <w:fldChar w:fldCharType="begin"/>
            </w:r>
            <w:r w:rsidR="00CF3F61">
              <w:rPr>
                <w:noProof/>
                <w:webHidden/>
              </w:rPr>
              <w:instrText xml:space="preserve"> PAGEREF _Toc171988967 \h </w:instrText>
            </w:r>
            <w:r w:rsidR="00CF3F61">
              <w:rPr>
                <w:noProof/>
                <w:webHidden/>
              </w:rPr>
            </w:r>
            <w:r w:rsidR="00CF3F61">
              <w:rPr>
                <w:noProof/>
                <w:webHidden/>
              </w:rPr>
              <w:fldChar w:fldCharType="separate"/>
            </w:r>
            <w:r w:rsidR="00CF3F61">
              <w:rPr>
                <w:noProof/>
                <w:webHidden/>
              </w:rPr>
              <w:t>49</w:t>
            </w:r>
            <w:r w:rsidR="00CF3F61">
              <w:rPr>
                <w:noProof/>
                <w:webHidden/>
              </w:rPr>
              <w:fldChar w:fldCharType="end"/>
            </w:r>
          </w:hyperlink>
        </w:p>
        <w:p w14:paraId="3D4653F4" w14:textId="397EDB13"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8" w:history="1">
            <w:r w:rsidR="00CF3F61" w:rsidRPr="00D63E53">
              <w:rPr>
                <w:rStyle w:val="Hyperlink"/>
                <w:noProof/>
              </w:rPr>
              <w:t>15</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Improvements to movie fragments and dynamic tracks</w:t>
            </w:r>
            <w:r w:rsidR="00CF3F61">
              <w:rPr>
                <w:noProof/>
                <w:webHidden/>
              </w:rPr>
              <w:tab/>
            </w:r>
            <w:r w:rsidR="00CF3F61">
              <w:rPr>
                <w:noProof/>
                <w:webHidden/>
              </w:rPr>
              <w:fldChar w:fldCharType="begin"/>
            </w:r>
            <w:r w:rsidR="00CF3F61">
              <w:rPr>
                <w:noProof/>
                <w:webHidden/>
              </w:rPr>
              <w:instrText xml:space="preserve"> PAGEREF _Toc171988968 \h </w:instrText>
            </w:r>
            <w:r w:rsidR="00CF3F61">
              <w:rPr>
                <w:noProof/>
                <w:webHidden/>
              </w:rPr>
            </w:r>
            <w:r w:rsidR="00CF3F61">
              <w:rPr>
                <w:noProof/>
                <w:webHidden/>
              </w:rPr>
              <w:fldChar w:fldCharType="separate"/>
            </w:r>
            <w:r w:rsidR="00CF3F61">
              <w:rPr>
                <w:noProof/>
                <w:webHidden/>
              </w:rPr>
              <w:t>52</w:t>
            </w:r>
            <w:r w:rsidR="00CF3F61">
              <w:rPr>
                <w:noProof/>
                <w:webHidden/>
              </w:rPr>
              <w:fldChar w:fldCharType="end"/>
            </w:r>
          </w:hyperlink>
        </w:p>
        <w:p w14:paraId="4E0F7F59" w14:textId="409703B4"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69" w:history="1">
            <w:r w:rsidR="00CF3F61" w:rsidRPr="00D63E53">
              <w:rPr>
                <w:rStyle w:val="Hyperlink"/>
                <w:noProof/>
              </w:rPr>
              <w:t>16</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Support for Haptics</w:t>
            </w:r>
            <w:r w:rsidR="00CF3F61">
              <w:rPr>
                <w:noProof/>
                <w:webHidden/>
              </w:rPr>
              <w:tab/>
            </w:r>
            <w:r w:rsidR="00CF3F61">
              <w:rPr>
                <w:noProof/>
                <w:webHidden/>
              </w:rPr>
              <w:fldChar w:fldCharType="begin"/>
            </w:r>
            <w:r w:rsidR="00CF3F61">
              <w:rPr>
                <w:noProof/>
                <w:webHidden/>
              </w:rPr>
              <w:instrText xml:space="preserve"> PAGEREF _Toc171988969 \h </w:instrText>
            </w:r>
            <w:r w:rsidR="00CF3F61">
              <w:rPr>
                <w:noProof/>
                <w:webHidden/>
              </w:rPr>
            </w:r>
            <w:r w:rsidR="00CF3F61">
              <w:rPr>
                <w:noProof/>
                <w:webHidden/>
              </w:rPr>
              <w:fldChar w:fldCharType="separate"/>
            </w:r>
            <w:r w:rsidR="00CF3F61">
              <w:rPr>
                <w:noProof/>
                <w:webHidden/>
              </w:rPr>
              <w:t>64</w:t>
            </w:r>
            <w:r w:rsidR="00CF3F61">
              <w:rPr>
                <w:noProof/>
                <w:webHidden/>
              </w:rPr>
              <w:fldChar w:fldCharType="end"/>
            </w:r>
          </w:hyperlink>
        </w:p>
        <w:p w14:paraId="43954CA7" w14:textId="2C5EBE55"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0" w:history="1">
            <w:r w:rsidR="00CF3F61" w:rsidRPr="00D63E53">
              <w:rPr>
                <w:rStyle w:val="Hyperlink"/>
                <w:noProof/>
              </w:rPr>
              <w:t>17</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Asynchronous media signalling for event-based haptics</w:t>
            </w:r>
            <w:r w:rsidR="00CF3F61">
              <w:rPr>
                <w:noProof/>
                <w:webHidden/>
              </w:rPr>
              <w:tab/>
            </w:r>
            <w:r w:rsidR="00CF3F61">
              <w:rPr>
                <w:noProof/>
                <w:webHidden/>
              </w:rPr>
              <w:fldChar w:fldCharType="begin"/>
            </w:r>
            <w:r w:rsidR="00CF3F61">
              <w:rPr>
                <w:noProof/>
                <w:webHidden/>
              </w:rPr>
              <w:instrText xml:space="preserve"> PAGEREF _Toc171988970 \h </w:instrText>
            </w:r>
            <w:r w:rsidR="00CF3F61">
              <w:rPr>
                <w:noProof/>
                <w:webHidden/>
              </w:rPr>
            </w:r>
            <w:r w:rsidR="00CF3F61">
              <w:rPr>
                <w:noProof/>
                <w:webHidden/>
              </w:rPr>
              <w:fldChar w:fldCharType="separate"/>
            </w:r>
            <w:r w:rsidR="00CF3F61">
              <w:rPr>
                <w:noProof/>
                <w:webHidden/>
              </w:rPr>
              <w:t>65</w:t>
            </w:r>
            <w:r w:rsidR="00CF3F61">
              <w:rPr>
                <w:noProof/>
                <w:webHidden/>
              </w:rPr>
              <w:fldChar w:fldCharType="end"/>
            </w:r>
          </w:hyperlink>
        </w:p>
        <w:p w14:paraId="51AA7BE8" w14:textId="6D8766E9"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1" w:history="1">
            <w:r w:rsidR="00CF3F61" w:rsidRPr="00D63E53">
              <w:rPr>
                <w:rStyle w:val="Hyperlink"/>
                <w:noProof/>
              </w:rPr>
              <w:t>18</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Use of Preselection for signaling Picture in Picture in ISOBMFF</w:t>
            </w:r>
            <w:r w:rsidR="00CF3F61">
              <w:rPr>
                <w:noProof/>
                <w:webHidden/>
              </w:rPr>
              <w:tab/>
            </w:r>
            <w:r w:rsidR="00CF3F61">
              <w:rPr>
                <w:noProof/>
                <w:webHidden/>
              </w:rPr>
              <w:fldChar w:fldCharType="begin"/>
            </w:r>
            <w:r w:rsidR="00CF3F61">
              <w:rPr>
                <w:noProof/>
                <w:webHidden/>
              </w:rPr>
              <w:instrText xml:space="preserve"> PAGEREF _Toc171988971 \h </w:instrText>
            </w:r>
            <w:r w:rsidR="00CF3F61">
              <w:rPr>
                <w:noProof/>
                <w:webHidden/>
              </w:rPr>
            </w:r>
            <w:r w:rsidR="00CF3F61">
              <w:rPr>
                <w:noProof/>
                <w:webHidden/>
              </w:rPr>
              <w:fldChar w:fldCharType="separate"/>
            </w:r>
            <w:r w:rsidR="00CF3F61">
              <w:rPr>
                <w:noProof/>
                <w:webHidden/>
              </w:rPr>
              <w:t>66</w:t>
            </w:r>
            <w:r w:rsidR="00CF3F61">
              <w:rPr>
                <w:noProof/>
                <w:webHidden/>
              </w:rPr>
              <w:fldChar w:fldCharType="end"/>
            </w:r>
          </w:hyperlink>
        </w:p>
        <w:p w14:paraId="146059F0" w14:textId="4DEE430A"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2" w:history="1">
            <w:r w:rsidR="00CF3F61" w:rsidRPr="00D63E53">
              <w:rPr>
                <w:rStyle w:val="Hyperlink"/>
                <w:noProof/>
              </w:rPr>
              <w:t>19</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Tracks in Multiple files</w:t>
            </w:r>
            <w:r w:rsidR="00CF3F61">
              <w:rPr>
                <w:noProof/>
                <w:webHidden/>
              </w:rPr>
              <w:tab/>
            </w:r>
            <w:r w:rsidR="00CF3F61">
              <w:rPr>
                <w:noProof/>
                <w:webHidden/>
              </w:rPr>
              <w:fldChar w:fldCharType="begin"/>
            </w:r>
            <w:r w:rsidR="00CF3F61">
              <w:rPr>
                <w:noProof/>
                <w:webHidden/>
              </w:rPr>
              <w:instrText xml:space="preserve"> PAGEREF _Toc171988972 \h </w:instrText>
            </w:r>
            <w:r w:rsidR="00CF3F61">
              <w:rPr>
                <w:noProof/>
                <w:webHidden/>
              </w:rPr>
            </w:r>
            <w:r w:rsidR="00CF3F61">
              <w:rPr>
                <w:noProof/>
                <w:webHidden/>
              </w:rPr>
              <w:fldChar w:fldCharType="separate"/>
            </w:r>
            <w:r w:rsidR="00CF3F61">
              <w:rPr>
                <w:noProof/>
                <w:webHidden/>
              </w:rPr>
              <w:t>71</w:t>
            </w:r>
            <w:r w:rsidR="00CF3F61">
              <w:rPr>
                <w:noProof/>
                <w:webHidden/>
              </w:rPr>
              <w:fldChar w:fldCharType="end"/>
            </w:r>
          </w:hyperlink>
        </w:p>
        <w:p w14:paraId="4F66F9D1" w14:textId="54510DE7"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3" w:history="1">
            <w:r w:rsidR="00CF3F61" w:rsidRPr="00D63E53">
              <w:rPr>
                <w:rStyle w:val="Hyperlink"/>
                <w:noProof/>
              </w:rPr>
              <w:t>20</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Extensions for sample auxiliary information</w:t>
            </w:r>
            <w:r w:rsidR="00CF3F61">
              <w:rPr>
                <w:noProof/>
                <w:webHidden/>
              </w:rPr>
              <w:tab/>
            </w:r>
            <w:r w:rsidR="00CF3F61">
              <w:rPr>
                <w:noProof/>
                <w:webHidden/>
              </w:rPr>
              <w:fldChar w:fldCharType="begin"/>
            </w:r>
            <w:r w:rsidR="00CF3F61">
              <w:rPr>
                <w:noProof/>
                <w:webHidden/>
              </w:rPr>
              <w:instrText xml:space="preserve"> PAGEREF _Toc171988973 \h </w:instrText>
            </w:r>
            <w:r w:rsidR="00CF3F61">
              <w:rPr>
                <w:noProof/>
                <w:webHidden/>
              </w:rPr>
            </w:r>
            <w:r w:rsidR="00CF3F61">
              <w:rPr>
                <w:noProof/>
                <w:webHidden/>
              </w:rPr>
              <w:fldChar w:fldCharType="separate"/>
            </w:r>
            <w:r w:rsidR="00CF3F61">
              <w:rPr>
                <w:noProof/>
                <w:webHidden/>
              </w:rPr>
              <w:t>78</w:t>
            </w:r>
            <w:r w:rsidR="00CF3F61">
              <w:rPr>
                <w:noProof/>
                <w:webHidden/>
              </w:rPr>
              <w:fldChar w:fldCharType="end"/>
            </w:r>
          </w:hyperlink>
        </w:p>
        <w:p w14:paraId="3C8AB885" w14:textId="7027733A"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4" w:history="1">
            <w:r w:rsidR="00CF3F61" w:rsidRPr="00D63E53">
              <w:rPr>
                <w:rStyle w:val="Hyperlink"/>
                <w:noProof/>
              </w:rPr>
              <w:t>21</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On media rating</w:t>
            </w:r>
            <w:r w:rsidR="00CF3F61">
              <w:rPr>
                <w:noProof/>
                <w:webHidden/>
              </w:rPr>
              <w:tab/>
            </w:r>
            <w:r w:rsidR="00CF3F61">
              <w:rPr>
                <w:noProof/>
                <w:webHidden/>
              </w:rPr>
              <w:fldChar w:fldCharType="begin"/>
            </w:r>
            <w:r w:rsidR="00CF3F61">
              <w:rPr>
                <w:noProof/>
                <w:webHidden/>
              </w:rPr>
              <w:instrText xml:space="preserve"> PAGEREF _Toc171988974 \h </w:instrText>
            </w:r>
            <w:r w:rsidR="00CF3F61">
              <w:rPr>
                <w:noProof/>
                <w:webHidden/>
              </w:rPr>
            </w:r>
            <w:r w:rsidR="00CF3F61">
              <w:rPr>
                <w:noProof/>
                <w:webHidden/>
              </w:rPr>
              <w:fldChar w:fldCharType="separate"/>
            </w:r>
            <w:r w:rsidR="00CF3F61">
              <w:rPr>
                <w:noProof/>
                <w:webHidden/>
              </w:rPr>
              <w:t>80</w:t>
            </w:r>
            <w:r w:rsidR="00CF3F61">
              <w:rPr>
                <w:noProof/>
                <w:webHidden/>
              </w:rPr>
              <w:fldChar w:fldCharType="end"/>
            </w:r>
          </w:hyperlink>
        </w:p>
        <w:p w14:paraId="30D587E1" w14:textId="2DE8B8F3"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5" w:history="1">
            <w:r w:rsidR="00CF3F61" w:rsidRPr="00D63E53">
              <w:rPr>
                <w:rStyle w:val="Hyperlink"/>
                <w:noProof/>
              </w:rPr>
              <w:t>22</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Entity References</w:t>
            </w:r>
            <w:r w:rsidR="00CF3F61">
              <w:rPr>
                <w:noProof/>
                <w:webHidden/>
              </w:rPr>
              <w:tab/>
            </w:r>
            <w:r w:rsidR="00CF3F61">
              <w:rPr>
                <w:noProof/>
                <w:webHidden/>
              </w:rPr>
              <w:fldChar w:fldCharType="begin"/>
            </w:r>
            <w:r w:rsidR="00CF3F61">
              <w:rPr>
                <w:noProof/>
                <w:webHidden/>
              </w:rPr>
              <w:instrText xml:space="preserve"> PAGEREF _Toc171988975 \h </w:instrText>
            </w:r>
            <w:r w:rsidR="00CF3F61">
              <w:rPr>
                <w:noProof/>
                <w:webHidden/>
              </w:rPr>
            </w:r>
            <w:r w:rsidR="00CF3F61">
              <w:rPr>
                <w:noProof/>
                <w:webHidden/>
              </w:rPr>
              <w:fldChar w:fldCharType="separate"/>
            </w:r>
            <w:r w:rsidR="00CF3F61">
              <w:rPr>
                <w:noProof/>
                <w:webHidden/>
              </w:rPr>
              <w:t>81</w:t>
            </w:r>
            <w:r w:rsidR="00CF3F61">
              <w:rPr>
                <w:noProof/>
                <w:webHidden/>
              </w:rPr>
              <w:fldChar w:fldCharType="end"/>
            </w:r>
          </w:hyperlink>
        </w:p>
        <w:p w14:paraId="0ACA9A1C" w14:textId="33A92CEB"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6" w:history="1">
            <w:r w:rsidR="00CF3F61" w:rsidRPr="00D63E53">
              <w:rPr>
                <w:rStyle w:val="Hyperlink"/>
                <w:noProof/>
              </w:rPr>
              <w:t>23</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Undetermined mdat size</w:t>
            </w:r>
            <w:r w:rsidR="00CF3F61">
              <w:rPr>
                <w:noProof/>
                <w:webHidden/>
              </w:rPr>
              <w:tab/>
            </w:r>
            <w:r w:rsidR="00CF3F61">
              <w:rPr>
                <w:noProof/>
                <w:webHidden/>
              </w:rPr>
              <w:fldChar w:fldCharType="begin"/>
            </w:r>
            <w:r w:rsidR="00CF3F61">
              <w:rPr>
                <w:noProof/>
                <w:webHidden/>
              </w:rPr>
              <w:instrText xml:space="preserve"> PAGEREF _Toc171988976 \h </w:instrText>
            </w:r>
            <w:r w:rsidR="00CF3F61">
              <w:rPr>
                <w:noProof/>
                <w:webHidden/>
              </w:rPr>
            </w:r>
            <w:r w:rsidR="00CF3F61">
              <w:rPr>
                <w:noProof/>
                <w:webHidden/>
              </w:rPr>
              <w:fldChar w:fldCharType="separate"/>
            </w:r>
            <w:r w:rsidR="00CF3F61">
              <w:rPr>
                <w:noProof/>
                <w:webHidden/>
              </w:rPr>
              <w:t>83</w:t>
            </w:r>
            <w:r w:rsidR="00CF3F61">
              <w:rPr>
                <w:noProof/>
                <w:webHidden/>
              </w:rPr>
              <w:fldChar w:fldCharType="end"/>
            </w:r>
          </w:hyperlink>
        </w:p>
        <w:p w14:paraId="1986CFB5" w14:textId="2D466F9A"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7" w:history="1">
            <w:r w:rsidR="00CF3F61" w:rsidRPr="00D63E53">
              <w:rPr>
                <w:rStyle w:val="Hyperlink"/>
                <w:noProof/>
              </w:rPr>
              <w:t>24</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Condensed file type box</w:t>
            </w:r>
            <w:r w:rsidR="00CF3F61">
              <w:rPr>
                <w:noProof/>
                <w:webHidden/>
              </w:rPr>
              <w:tab/>
            </w:r>
            <w:r w:rsidR="00CF3F61">
              <w:rPr>
                <w:noProof/>
                <w:webHidden/>
              </w:rPr>
              <w:fldChar w:fldCharType="begin"/>
            </w:r>
            <w:r w:rsidR="00CF3F61">
              <w:rPr>
                <w:noProof/>
                <w:webHidden/>
              </w:rPr>
              <w:instrText xml:space="preserve"> PAGEREF _Toc171988977 \h </w:instrText>
            </w:r>
            <w:r w:rsidR="00CF3F61">
              <w:rPr>
                <w:noProof/>
                <w:webHidden/>
              </w:rPr>
            </w:r>
            <w:r w:rsidR="00CF3F61">
              <w:rPr>
                <w:noProof/>
                <w:webHidden/>
              </w:rPr>
              <w:fldChar w:fldCharType="separate"/>
            </w:r>
            <w:r w:rsidR="00CF3F61">
              <w:rPr>
                <w:noProof/>
                <w:webHidden/>
              </w:rPr>
              <w:t>84</w:t>
            </w:r>
            <w:r w:rsidR="00CF3F61">
              <w:rPr>
                <w:noProof/>
                <w:webHidden/>
              </w:rPr>
              <w:fldChar w:fldCharType="end"/>
            </w:r>
          </w:hyperlink>
        </w:p>
        <w:p w14:paraId="63DB1AAF" w14:textId="327A0D5E"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8" w:history="1">
            <w:r w:rsidR="00CF3F61" w:rsidRPr="00D63E53">
              <w:rPr>
                <w:rStyle w:val="Hyperlink"/>
                <w:noProof/>
              </w:rPr>
              <w:t>25</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MetaBox compatibility with QT</w:t>
            </w:r>
            <w:r w:rsidR="00CF3F61">
              <w:rPr>
                <w:noProof/>
                <w:webHidden/>
              </w:rPr>
              <w:tab/>
            </w:r>
            <w:r w:rsidR="00CF3F61">
              <w:rPr>
                <w:noProof/>
                <w:webHidden/>
              </w:rPr>
              <w:fldChar w:fldCharType="begin"/>
            </w:r>
            <w:r w:rsidR="00CF3F61">
              <w:rPr>
                <w:noProof/>
                <w:webHidden/>
              </w:rPr>
              <w:instrText xml:space="preserve"> PAGEREF _Toc171988978 \h </w:instrText>
            </w:r>
            <w:r w:rsidR="00CF3F61">
              <w:rPr>
                <w:noProof/>
                <w:webHidden/>
              </w:rPr>
            </w:r>
            <w:r w:rsidR="00CF3F61">
              <w:rPr>
                <w:noProof/>
                <w:webHidden/>
              </w:rPr>
              <w:fldChar w:fldCharType="separate"/>
            </w:r>
            <w:r w:rsidR="00CF3F61">
              <w:rPr>
                <w:noProof/>
                <w:webHidden/>
              </w:rPr>
              <w:t>84</w:t>
            </w:r>
            <w:r w:rsidR="00CF3F61">
              <w:rPr>
                <w:noProof/>
                <w:webHidden/>
              </w:rPr>
              <w:fldChar w:fldCharType="end"/>
            </w:r>
          </w:hyperlink>
        </w:p>
        <w:p w14:paraId="679B93CC" w14:textId="7091503D"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79" w:history="1">
            <w:r w:rsidR="00CF3F61" w:rsidRPr="00D63E53">
              <w:rPr>
                <w:rStyle w:val="Hyperlink"/>
                <w:noProof/>
              </w:rPr>
              <w:t>26</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Use of template, reserved and pre_defined</w:t>
            </w:r>
            <w:r w:rsidR="00CF3F61">
              <w:rPr>
                <w:noProof/>
                <w:webHidden/>
              </w:rPr>
              <w:tab/>
            </w:r>
            <w:r w:rsidR="00CF3F61">
              <w:rPr>
                <w:noProof/>
                <w:webHidden/>
              </w:rPr>
              <w:fldChar w:fldCharType="begin"/>
            </w:r>
            <w:r w:rsidR="00CF3F61">
              <w:rPr>
                <w:noProof/>
                <w:webHidden/>
              </w:rPr>
              <w:instrText xml:space="preserve"> PAGEREF _Toc171988979 \h </w:instrText>
            </w:r>
            <w:r w:rsidR="00CF3F61">
              <w:rPr>
                <w:noProof/>
                <w:webHidden/>
              </w:rPr>
            </w:r>
            <w:r w:rsidR="00CF3F61">
              <w:rPr>
                <w:noProof/>
                <w:webHidden/>
              </w:rPr>
              <w:fldChar w:fldCharType="separate"/>
            </w:r>
            <w:r w:rsidR="00CF3F61">
              <w:rPr>
                <w:noProof/>
                <w:webHidden/>
              </w:rPr>
              <w:t>85</w:t>
            </w:r>
            <w:r w:rsidR="00CF3F61">
              <w:rPr>
                <w:noProof/>
                <w:webHidden/>
              </w:rPr>
              <w:fldChar w:fldCharType="end"/>
            </w:r>
          </w:hyperlink>
        </w:p>
        <w:p w14:paraId="5681EC59" w14:textId="602DE860"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80" w:history="1">
            <w:r w:rsidR="00CF3F61" w:rsidRPr="00D63E53">
              <w:rPr>
                <w:rStyle w:val="Hyperlink"/>
                <w:noProof/>
              </w:rPr>
              <w:t>27</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Update to the Segment Index Box</w:t>
            </w:r>
            <w:r w:rsidR="00CF3F61">
              <w:rPr>
                <w:noProof/>
                <w:webHidden/>
              </w:rPr>
              <w:tab/>
            </w:r>
            <w:r w:rsidR="00CF3F61">
              <w:rPr>
                <w:noProof/>
                <w:webHidden/>
              </w:rPr>
              <w:fldChar w:fldCharType="begin"/>
            </w:r>
            <w:r w:rsidR="00CF3F61">
              <w:rPr>
                <w:noProof/>
                <w:webHidden/>
              </w:rPr>
              <w:instrText xml:space="preserve"> PAGEREF _Toc171988980 \h </w:instrText>
            </w:r>
            <w:r w:rsidR="00CF3F61">
              <w:rPr>
                <w:noProof/>
                <w:webHidden/>
              </w:rPr>
            </w:r>
            <w:r w:rsidR="00CF3F61">
              <w:rPr>
                <w:noProof/>
                <w:webHidden/>
              </w:rPr>
              <w:fldChar w:fldCharType="separate"/>
            </w:r>
            <w:r w:rsidR="00CF3F61">
              <w:rPr>
                <w:noProof/>
                <w:webHidden/>
              </w:rPr>
              <w:t>87</w:t>
            </w:r>
            <w:r w:rsidR="00CF3F61">
              <w:rPr>
                <w:noProof/>
                <w:webHidden/>
              </w:rPr>
              <w:fldChar w:fldCharType="end"/>
            </w:r>
          </w:hyperlink>
        </w:p>
        <w:p w14:paraId="5154FA1B" w14:textId="642DAAA7"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81" w:history="1">
            <w:r w:rsidR="00CF3F61" w:rsidRPr="00D63E53">
              <w:rPr>
                <w:rStyle w:val="Hyperlink"/>
                <w:noProof/>
              </w:rPr>
              <w:t>28</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Signaling poisoned data for AI training</w:t>
            </w:r>
            <w:r w:rsidR="00CF3F61">
              <w:rPr>
                <w:noProof/>
                <w:webHidden/>
              </w:rPr>
              <w:tab/>
            </w:r>
            <w:r w:rsidR="00CF3F61">
              <w:rPr>
                <w:noProof/>
                <w:webHidden/>
              </w:rPr>
              <w:fldChar w:fldCharType="begin"/>
            </w:r>
            <w:r w:rsidR="00CF3F61">
              <w:rPr>
                <w:noProof/>
                <w:webHidden/>
              </w:rPr>
              <w:instrText xml:space="preserve"> PAGEREF _Toc171988981 \h </w:instrText>
            </w:r>
            <w:r w:rsidR="00CF3F61">
              <w:rPr>
                <w:noProof/>
                <w:webHidden/>
              </w:rPr>
            </w:r>
            <w:r w:rsidR="00CF3F61">
              <w:rPr>
                <w:noProof/>
                <w:webHidden/>
              </w:rPr>
              <w:fldChar w:fldCharType="separate"/>
            </w:r>
            <w:r w:rsidR="00CF3F61">
              <w:rPr>
                <w:noProof/>
                <w:webHidden/>
              </w:rPr>
              <w:t>89</w:t>
            </w:r>
            <w:r w:rsidR="00CF3F61">
              <w:rPr>
                <w:noProof/>
                <w:webHidden/>
              </w:rPr>
              <w:fldChar w:fldCharType="end"/>
            </w:r>
          </w:hyperlink>
        </w:p>
        <w:p w14:paraId="440BCD9A" w14:textId="4B61D998"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82" w:history="1">
            <w:r w:rsidR="00CF3F61" w:rsidRPr="00D63E53">
              <w:rPr>
                <w:rStyle w:val="Hyperlink"/>
                <w:noProof/>
              </w:rPr>
              <w:t>29</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Empty Track References</w:t>
            </w:r>
            <w:r w:rsidR="00CF3F61">
              <w:rPr>
                <w:noProof/>
                <w:webHidden/>
              </w:rPr>
              <w:tab/>
            </w:r>
            <w:r w:rsidR="00CF3F61">
              <w:rPr>
                <w:noProof/>
                <w:webHidden/>
              </w:rPr>
              <w:fldChar w:fldCharType="begin"/>
            </w:r>
            <w:r w:rsidR="00CF3F61">
              <w:rPr>
                <w:noProof/>
                <w:webHidden/>
              </w:rPr>
              <w:instrText xml:space="preserve"> PAGEREF _Toc171988982 \h </w:instrText>
            </w:r>
            <w:r w:rsidR="00CF3F61">
              <w:rPr>
                <w:noProof/>
                <w:webHidden/>
              </w:rPr>
            </w:r>
            <w:r w:rsidR="00CF3F61">
              <w:rPr>
                <w:noProof/>
                <w:webHidden/>
              </w:rPr>
              <w:fldChar w:fldCharType="separate"/>
            </w:r>
            <w:r w:rsidR="00CF3F61">
              <w:rPr>
                <w:noProof/>
                <w:webHidden/>
              </w:rPr>
              <w:t>90</w:t>
            </w:r>
            <w:r w:rsidR="00CF3F61">
              <w:rPr>
                <w:noProof/>
                <w:webHidden/>
              </w:rPr>
              <w:fldChar w:fldCharType="end"/>
            </w:r>
          </w:hyperlink>
        </w:p>
        <w:p w14:paraId="13DB6716" w14:textId="1B22471E" w:rsidR="00CF3F61" w:rsidRDefault="00000000">
          <w:pPr>
            <w:pStyle w:val="TOC1"/>
            <w:rPr>
              <w:rFonts w:asciiTheme="minorHAnsi" w:eastAsiaTheme="minorEastAsia" w:hAnsiTheme="minorHAnsi" w:cstheme="minorBidi"/>
              <w:noProof/>
              <w:kern w:val="2"/>
              <w:sz w:val="24"/>
              <w:szCs w:val="24"/>
              <w14:ligatures w14:val="standardContextual"/>
            </w:rPr>
          </w:pPr>
          <w:hyperlink w:anchor="_Toc171988983" w:history="1">
            <w:r w:rsidR="00CF3F61" w:rsidRPr="00D63E53">
              <w:rPr>
                <w:rStyle w:val="Hyperlink"/>
                <w:noProof/>
              </w:rPr>
              <w:t>30</w:t>
            </w:r>
            <w:r w:rsidR="00CF3F61">
              <w:rPr>
                <w:rFonts w:asciiTheme="minorHAnsi" w:eastAsiaTheme="minorEastAsia" w:hAnsiTheme="minorHAnsi" w:cstheme="minorBidi"/>
                <w:noProof/>
                <w:kern w:val="2"/>
                <w:sz w:val="24"/>
                <w:szCs w:val="24"/>
                <w14:ligatures w14:val="standardContextual"/>
              </w:rPr>
              <w:tab/>
            </w:r>
            <w:r w:rsidR="00CF3F61" w:rsidRPr="00D63E53">
              <w:rPr>
                <w:rStyle w:val="Hyperlink"/>
                <w:noProof/>
              </w:rPr>
              <w:t>Configuration for sample auxiliary information</w:t>
            </w:r>
            <w:r w:rsidR="00CF3F61">
              <w:rPr>
                <w:noProof/>
                <w:webHidden/>
              </w:rPr>
              <w:tab/>
            </w:r>
            <w:r w:rsidR="00CF3F61">
              <w:rPr>
                <w:noProof/>
                <w:webHidden/>
              </w:rPr>
              <w:fldChar w:fldCharType="begin"/>
            </w:r>
            <w:r w:rsidR="00CF3F61">
              <w:rPr>
                <w:noProof/>
                <w:webHidden/>
              </w:rPr>
              <w:instrText xml:space="preserve"> PAGEREF _Toc171988983 \h </w:instrText>
            </w:r>
            <w:r w:rsidR="00CF3F61">
              <w:rPr>
                <w:noProof/>
                <w:webHidden/>
              </w:rPr>
            </w:r>
            <w:r w:rsidR="00CF3F61">
              <w:rPr>
                <w:noProof/>
                <w:webHidden/>
              </w:rPr>
              <w:fldChar w:fldCharType="separate"/>
            </w:r>
            <w:r w:rsidR="00CF3F61">
              <w:rPr>
                <w:noProof/>
                <w:webHidden/>
              </w:rPr>
              <w:t>91</w:t>
            </w:r>
            <w:r w:rsidR="00CF3F61">
              <w:rPr>
                <w:noProof/>
                <w:webHidden/>
              </w:rPr>
              <w:fldChar w:fldCharType="end"/>
            </w:r>
          </w:hyperlink>
        </w:p>
        <w:p w14:paraId="0F009D47" w14:textId="630E7E2C" w:rsidR="000B6A36" w:rsidRDefault="0096302A">
          <w:pPr>
            <w:pStyle w:val="TOC1"/>
            <w:rPr>
              <w:rFonts w:asciiTheme="minorHAnsi" w:eastAsiaTheme="minorEastAsia" w:hAnsiTheme="minorHAnsi" w:cstheme="minorBidi"/>
              <w:kern w:val="2"/>
              <w:sz w:val="24"/>
              <w:szCs w:val="24"/>
              <w:lang w:val="fr-FR" w:eastAsia="fr-FR"/>
              <w14:ligatures w14:val="standardContextual"/>
            </w:rPr>
          </w:pPr>
          <w:r>
            <w:rPr>
              <w:rStyle w:val="IndexLink"/>
            </w:rPr>
            <w:fldChar w:fldCharType="end"/>
          </w:r>
        </w:p>
      </w:sdtContent>
    </w:sdt>
    <w:p w14:paraId="0F009D48" w14:textId="77777777" w:rsidR="000B6A36" w:rsidRDefault="000B6A36">
      <w:pPr>
        <w:rPr>
          <w:lang w:val="en-GB"/>
        </w:rPr>
      </w:pPr>
    </w:p>
    <w:p w14:paraId="0F009D73" w14:textId="77777777" w:rsidR="000B6A36" w:rsidRPr="002C79D2" w:rsidRDefault="0096302A">
      <w:pPr>
        <w:pStyle w:val="Heading1"/>
        <w:rPr>
          <w:highlight w:val="green"/>
        </w:rPr>
      </w:pPr>
      <w:bookmarkStart w:id="0" w:name="_Toc13835219"/>
      <w:bookmarkStart w:id="1" w:name="_Toc13835198"/>
      <w:bookmarkStart w:id="2" w:name="_Toc13835231"/>
      <w:bookmarkStart w:id="3" w:name="_Toc13835212"/>
      <w:bookmarkStart w:id="4" w:name="_Toc13835213"/>
      <w:bookmarkStart w:id="5" w:name="_Toc13835214"/>
      <w:bookmarkStart w:id="6" w:name="_Toc13835215"/>
      <w:bookmarkStart w:id="7" w:name="_Toc13835216"/>
      <w:bookmarkStart w:id="8" w:name="_Toc13835211"/>
      <w:bookmarkStart w:id="9" w:name="_Toc13835217"/>
      <w:bookmarkStart w:id="10" w:name="_Toc13835218"/>
      <w:bookmarkStart w:id="11" w:name="_Toc13835208"/>
      <w:bookmarkStart w:id="12" w:name="_Toc13835189"/>
      <w:bookmarkStart w:id="13" w:name="_Toc13835221"/>
      <w:bookmarkStart w:id="14" w:name="_Toc13835222"/>
      <w:bookmarkStart w:id="15" w:name="_Toc13835223"/>
      <w:bookmarkStart w:id="16" w:name="_Toc13835224"/>
      <w:bookmarkStart w:id="17" w:name="_Toc13835225"/>
      <w:bookmarkStart w:id="18" w:name="_Toc13835226"/>
      <w:bookmarkStart w:id="19" w:name="_Toc13835227"/>
      <w:bookmarkStart w:id="20" w:name="_Toc13835228"/>
      <w:bookmarkStart w:id="21" w:name="_Toc13835229"/>
      <w:bookmarkStart w:id="22" w:name="_Toc13835197"/>
      <w:bookmarkStart w:id="23" w:name="_Toc13835176"/>
      <w:bookmarkStart w:id="24" w:name="_Toc13835199"/>
      <w:bookmarkStart w:id="25" w:name="_Toc13835274"/>
      <w:bookmarkStart w:id="26" w:name="_Toc13835190"/>
      <w:bookmarkStart w:id="27" w:name="_Toc13835191"/>
      <w:bookmarkStart w:id="28" w:name="_Toc13835192"/>
      <w:bookmarkStart w:id="29" w:name="_Toc13835193"/>
      <w:bookmarkStart w:id="30" w:name="_Toc13835194"/>
      <w:bookmarkStart w:id="31" w:name="_Toc13835195"/>
      <w:bookmarkStart w:id="32" w:name="_Toc13835196"/>
      <w:bookmarkStart w:id="33" w:name="_Toc13835230"/>
      <w:bookmarkStart w:id="34" w:name="_Toc13835164"/>
      <w:bookmarkStart w:id="35" w:name="_Toc13835210"/>
      <w:bookmarkStart w:id="36" w:name="_Toc13835200"/>
      <w:bookmarkStart w:id="37" w:name="_Toc13835201"/>
      <w:bookmarkStart w:id="38" w:name="_Toc13835202"/>
      <w:bookmarkStart w:id="39" w:name="_Toc13835203"/>
      <w:bookmarkStart w:id="40" w:name="_Toc13835204"/>
      <w:bookmarkStart w:id="41" w:name="_Toc13835205"/>
      <w:bookmarkStart w:id="42" w:name="_Toc13835206"/>
      <w:bookmarkStart w:id="43" w:name="_Toc13835207"/>
      <w:bookmarkStart w:id="44" w:name="_Toc13835262"/>
      <w:bookmarkStart w:id="45" w:name="_Toc13835242"/>
      <w:bookmarkStart w:id="46" w:name="_Toc13835264"/>
      <w:bookmarkStart w:id="47" w:name="_Toc13835254"/>
      <w:bookmarkStart w:id="48" w:name="_Toc13835255"/>
      <w:bookmarkStart w:id="49" w:name="_Toc13835256"/>
      <w:bookmarkStart w:id="50" w:name="_Toc13835257"/>
      <w:bookmarkStart w:id="51" w:name="_Toc13835258"/>
      <w:bookmarkStart w:id="52" w:name="_Toc13835259"/>
      <w:bookmarkStart w:id="53" w:name="_Toc13835260"/>
      <w:bookmarkStart w:id="54" w:name="_Toc13835261"/>
      <w:bookmarkStart w:id="55" w:name="_Toc13835252"/>
      <w:bookmarkStart w:id="56" w:name="_Toc13835281"/>
      <w:bookmarkStart w:id="57" w:name="_Toc13835253"/>
      <w:bookmarkStart w:id="58" w:name="_Toc13835265"/>
      <w:bookmarkStart w:id="59" w:name="_Toc13835266"/>
      <w:bookmarkStart w:id="60" w:name="_Toc13835267"/>
      <w:bookmarkStart w:id="61" w:name="_Toc13835268"/>
      <w:bookmarkStart w:id="62" w:name="_Toc13835269"/>
      <w:bookmarkStart w:id="63" w:name="_Toc13835270"/>
      <w:bookmarkStart w:id="64" w:name="_Toc13835271"/>
      <w:bookmarkStart w:id="65" w:name="_Toc13835272"/>
      <w:bookmarkStart w:id="66" w:name="_Toc13835241"/>
      <w:bookmarkStart w:id="67" w:name="_Toc13835220"/>
      <w:bookmarkStart w:id="68" w:name="_Toc13835243"/>
      <w:bookmarkStart w:id="69" w:name="_Toc13835233"/>
      <w:bookmarkStart w:id="70" w:name="_Toc13835234"/>
      <w:bookmarkStart w:id="71" w:name="_Toc13835235"/>
      <w:bookmarkStart w:id="72" w:name="_Toc13835236"/>
      <w:bookmarkStart w:id="73" w:name="_Toc13835237"/>
      <w:bookmarkStart w:id="74" w:name="_Toc13835238"/>
      <w:bookmarkStart w:id="75" w:name="_Toc13835239"/>
      <w:bookmarkStart w:id="76" w:name="_Toc13835240"/>
      <w:bookmarkStart w:id="77" w:name="_Toc13835186"/>
      <w:bookmarkStart w:id="78" w:name="_Toc13835209"/>
      <w:bookmarkStart w:id="79" w:name="_Toc13835232"/>
      <w:bookmarkStart w:id="80" w:name="_Toc13835244"/>
      <w:bookmarkStart w:id="81" w:name="_Toc13835245"/>
      <w:bookmarkStart w:id="82" w:name="_Toc13835246"/>
      <w:bookmarkStart w:id="83" w:name="_Toc13835247"/>
      <w:bookmarkStart w:id="84" w:name="_Toc13835248"/>
      <w:bookmarkStart w:id="85" w:name="_Toc13835249"/>
      <w:bookmarkStart w:id="86" w:name="_Toc13835250"/>
      <w:bookmarkStart w:id="87" w:name="_Toc13835251"/>
      <w:bookmarkStart w:id="88" w:name="_Toc54337370"/>
      <w:bookmarkStart w:id="89" w:name="_Toc13835133"/>
      <w:bookmarkStart w:id="90" w:name="_Toc54337371"/>
      <w:bookmarkStart w:id="91" w:name="_Toc54184901"/>
      <w:bookmarkStart w:id="92" w:name="_Toc54266546"/>
      <w:bookmarkStart w:id="93" w:name="_Toc54266868"/>
      <w:bookmarkStart w:id="94" w:name="_Toc54337372"/>
      <w:bookmarkStart w:id="95" w:name="_Toc13835129"/>
      <w:bookmarkStart w:id="96" w:name="_Toc13835130"/>
      <w:bookmarkStart w:id="97" w:name="_Toc13835131"/>
      <w:bookmarkStart w:id="98" w:name="_Toc13835132"/>
      <w:bookmarkStart w:id="99" w:name="_Toc54184895"/>
      <w:bookmarkStart w:id="100" w:name="_Toc13835134"/>
      <w:bookmarkStart w:id="101" w:name="_Toc13835135"/>
      <w:bookmarkStart w:id="102" w:name="_Toc13835136"/>
      <w:bookmarkStart w:id="103" w:name="_Toc13835137"/>
      <w:bookmarkStart w:id="104" w:name="_Toc13835138"/>
      <w:bookmarkStart w:id="105" w:name="_Toc13835139"/>
      <w:bookmarkStart w:id="106" w:name="_Toc13835140"/>
      <w:bookmarkStart w:id="107" w:name="_Toc13835141"/>
      <w:bookmarkStart w:id="108" w:name="_Toc13835142"/>
      <w:bookmarkStart w:id="109" w:name="_Toc13835143"/>
      <w:bookmarkStart w:id="110" w:name="_Toc54266542"/>
      <w:bookmarkStart w:id="111" w:name="_Toc13835144"/>
      <w:bookmarkStart w:id="112" w:name="_Toc54266540"/>
      <w:bookmarkStart w:id="113" w:name="_Toc54266862"/>
      <w:bookmarkStart w:id="114" w:name="_Toc54337366"/>
      <w:bookmarkStart w:id="115" w:name="_Toc54184896"/>
      <w:bookmarkStart w:id="116" w:name="_Toc54266541"/>
      <w:bookmarkStart w:id="117" w:name="_Toc54266863"/>
      <w:bookmarkStart w:id="118" w:name="_Toc54337367"/>
      <w:bookmarkStart w:id="119" w:name="_Toc54184897"/>
      <w:bookmarkStart w:id="120" w:name="_Toc54266545"/>
      <w:bookmarkStart w:id="121" w:name="_Toc54337368"/>
      <w:bookmarkStart w:id="122" w:name="_Toc54184898"/>
      <w:bookmarkStart w:id="123" w:name="_Toc54266543"/>
      <w:bookmarkStart w:id="124" w:name="_Toc54266865"/>
      <w:bookmarkStart w:id="125" w:name="_Toc54337369"/>
      <w:bookmarkStart w:id="126" w:name="_Toc54184899"/>
      <w:bookmarkStart w:id="127" w:name="_Toc54266544"/>
      <w:bookmarkStart w:id="128" w:name="_Toc54266866"/>
      <w:bookmarkStart w:id="129" w:name="_Toc54184900"/>
      <w:bookmarkStart w:id="130" w:name="_Toc54266864"/>
      <w:bookmarkStart w:id="131" w:name="_Toc13835175"/>
      <w:bookmarkStart w:id="132" w:name="_Toc13835154"/>
      <w:bookmarkStart w:id="133" w:name="_Toc13835177"/>
      <w:bookmarkStart w:id="134" w:name="_Toc13835167"/>
      <w:bookmarkStart w:id="135" w:name="_Toc13835168"/>
      <w:bookmarkStart w:id="136" w:name="_Toc13835169"/>
      <w:bookmarkStart w:id="137" w:name="_Toc13835170"/>
      <w:bookmarkStart w:id="138" w:name="_Toc13835171"/>
      <w:bookmarkStart w:id="139" w:name="_Toc13835172"/>
      <w:bookmarkStart w:id="140" w:name="_Toc13835173"/>
      <w:bookmarkStart w:id="141" w:name="_Toc13835174"/>
      <w:bookmarkStart w:id="142" w:name="_Toc13835165"/>
      <w:bookmarkStart w:id="143" w:name="_Toc13835187"/>
      <w:bookmarkStart w:id="144" w:name="_Toc13835166"/>
      <w:bookmarkStart w:id="145" w:name="_Toc13835178"/>
      <w:bookmarkStart w:id="146" w:name="_Toc13835179"/>
      <w:bookmarkStart w:id="147" w:name="_Toc13835180"/>
      <w:bookmarkStart w:id="148" w:name="_Toc13835181"/>
      <w:bookmarkStart w:id="149" w:name="_Toc13835182"/>
      <w:bookmarkStart w:id="150" w:name="_Toc13835183"/>
      <w:bookmarkStart w:id="151" w:name="_Toc13835184"/>
      <w:bookmarkStart w:id="152" w:name="_Toc13835185"/>
      <w:bookmarkStart w:id="153" w:name="_Toc54266867"/>
      <w:bookmarkStart w:id="154" w:name="_Toc13835155"/>
      <w:bookmarkStart w:id="155" w:name="_Toc13835145"/>
      <w:bookmarkStart w:id="156" w:name="_Toc13835146"/>
      <w:bookmarkStart w:id="157" w:name="_Toc13835147"/>
      <w:bookmarkStart w:id="158" w:name="_Toc13835148"/>
      <w:bookmarkStart w:id="159" w:name="_Toc13835149"/>
      <w:bookmarkStart w:id="160" w:name="_Toc13835150"/>
      <w:bookmarkStart w:id="161" w:name="_Toc13835151"/>
      <w:bookmarkStart w:id="162" w:name="_Toc13835152"/>
      <w:bookmarkStart w:id="163" w:name="_Toc13835153"/>
      <w:bookmarkStart w:id="164" w:name="_Toc54337386"/>
      <w:bookmarkStart w:id="165" w:name="_Toc13835188"/>
      <w:bookmarkStart w:id="166" w:name="_Toc13835156"/>
      <w:bookmarkStart w:id="167" w:name="_Toc13835157"/>
      <w:bookmarkStart w:id="168" w:name="_Toc13835158"/>
      <w:bookmarkStart w:id="169" w:name="_Toc13835159"/>
      <w:bookmarkStart w:id="170" w:name="_Toc13835160"/>
      <w:bookmarkStart w:id="171" w:name="_Toc13835161"/>
      <w:bookmarkStart w:id="172" w:name="_Toc13835162"/>
      <w:bookmarkStart w:id="173" w:name="_Toc13835163"/>
      <w:bookmarkStart w:id="174" w:name="_Toc13835486"/>
      <w:bookmarkStart w:id="175" w:name="_Toc54266547"/>
      <w:bookmarkStart w:id="176" w:name="_Toc54266869"/>
      <w:bookmarkStart w:id="177" w:name="_Toc54337373"/>
      <w:bookmarkStart w:id="178" w:name="_Toc54184903"/>
      <w:bookmarkStart w:id="179" w:name="_Toc54266548"/>
      <w:bookmarkStart w:id="180" w:name="_Toc54266870"/>
      <w:bookmarkStart w:id="181" w:name="_Toc54337374"/>
      <w:bookmarkStart w:id="182" w:name="_Toc54184904"/>
      <w:bookmarkStart w:id="183" w:name="_Toc54266549"/>
      <w:bookmarkStart w:id="184" w:name="_Toc54266871"/>
      <w:bookmarkStart w:id="185" w:name="_Toc13835485"/>
      <w:bookmarkStart w:id="186" w:name="_Toc54266550"/>
      <w:bookmarkStart w:id="187" w:name="_Toc54266872"/>
      <w:bookmarkStart w:id="188" w:name="_Toc54337376"/>
      <w:bookmarkStart w:id="189" w:name="_Toc54184906"/>
      <w:bookmarkStart w:id="190" w:name="_Toc54266551"/>
      <w:bookmarkStart w:id="191" w:name="_Toc54266873"/>
      <w:bookmarkStart w:id="192" w:name="_Toc54337377"/>
      <w:bookmarkStart w:id="193" w:name="_Toc54184907"/>
      <w:bookmarkStart w:id="194" w:name="_Toc54266552"/>
      <w:bookmarkStart w:id="195" w:name="_Toc54266874"/>
      <w:bookmarkStart w:id="196" w:name="_Toc54184902"/>
      <w:bookmarkStart w:id="197" w:name="_Toc13835463"/>
      <w:bookmarkStart w:id="198" w:name="_Toc13835476"/>
      <w:bookmarkStart w:id="199" w:name="_Toc13835477"/>
      <w:bookmarkStart w:id="200" w:name="_Toc13835478"/>
      <w:bookmarkStart w:id="201" w:name="_Toc13835479"/>
      <w:bookmarkStart w:id="202" w:name="_Toc13835480"/>
      <w:bookmarkStart w:id="203" w:name="_Toc13835481"/>
      <w:bookmarkStart w:id="204" w:name="_Toc13835482"/>
      <w:bookmarkStart w:id="205" w:name="_Toc13835483"/>
      <w:bookmarkStart w:id="206" w:name="_Toc13835484"/>
      <w:bookmarkStart w:id="207" w:name="_Toc54337375"/>
      <w:bookmarkStart w:id="208" w:name="_Toc54337378"/>
      <w:bookmarkStart w:id="209" w:name="_Toc13835487"/>
      <w:bookmarkStart w:id="210" w:name="_Toc13835488"/>
      <w:bookmarkStart w:id="211" w:name="_Toc13835489"/>
      <w:bookmarkStart w:id="212" w:name="_Toc13835490"/>
      <w:bookmarkStart w:id="213" w:name="_Toc13835491"/>
      <w:bookmarkStart w:id="214" w:name="_Toc13835492"/>
      <w:bookmarkStart w:id="215" w:name="_Toc13835493"/>
      <w:bookmarkStart w:id="216" w:name="_Toc13835494"/>
      <w:bookmarkStart w:id="217" w:name="_Toc13835495"/>
      <w:bookmarkStart w:id="218" w:name="_Toc54266560"/>
      <w:bookmarkStart w:id="219" w:name="_Toc54266555"/>
      <w:bookmarkStart w:id="220" w:name="_Toc54337383"/>
      <w:bookmarkStart w:id="221" w:name="_Toc54266558"/>
      <w:bookmarkStart w:id="222" w:name="_Toc54266880"/>
      <w:bookmarkStart w:id="223" w:name="_Toc54337384"/>
      <w:bookmarkStart w:id="224" w:name="_Toc54184914"/>
      <w:bookmarkStart w:id="225" w:name="_Toc54266559"/>
      <w:bookmarkStart w:id="226" w:name="_Toc54266881"/>
      <w:bookmarkStart w:id="227" w:name="_Toc54337385"/>
      <w:bookmarkStart w:id="228" w:name="_Toc54184915"/>
      <w:bookmarkStart w:id="229" w:name="_Toc54184905"/>
      <w:bookmarkStart w:id="230" w:name="_Toc54266882"/>
      <w:bookmarkStart w:id="231" w:name="_Toc54184913"/>
      <w:bookmarkStart w:id="232" w:name="_Toc54184916"/>
      <w:bookmarkStart w:id="233" w:name="_Toc54266561"/>
      <w:bookmarkStart w:id="234" w:name="_Toc54266883"/>
      <w:bookmarkStart w:id="235" w:name="_Toc54337387"/>
      <w:bookmarkStart w:id="236" w:name="_Toc54185029"/>
      <w:bookmarkStart w:id="237" w:name="_Toc54266674"/>
      <w:bookmarkStart w:id="238" w:name="_Toc54266996"/>
      <w:bookmarkStart w:id="239" w:name="_Toc54337500"/>
      <w:bookmarkStart w:id="240" w:name="_Toc54266877"/>
      <w:bookmarkStart w:id="241" w:name="_Toc54184908"/>
      <w:bookmarkStart w:id="242" w:name="_Toc54266553"/>
      <w:bookmarkStart w:id="243" w:name="_Toc54266875"/>
      <w:bookmarkStart w:id="244" w:name="_Toc54337379"/>
      <w:bookmarkStart w:id="245" w:name="_Toc54184909"/>
      <w:bookmarkStart w:id="246" w:name="_Toc54266554"/>
      <w:bookmarkStart w:id="247" w:name="_Toc54266876"/>
      <w:bookmarkStart w:id="248" w:name="_Toc54337380"/>
      <w:bookmarkStart w:id="249" w:name="_Toc54184910"/>
      <w:bookmarkStart w:id="250" w:name="_Toc13835263"/>
      <w:bookmarkStart w:id="251" w:name="_Toc13835276"/>
      <w:bookmarkStart w:id="252" w:name="_Toc54337381"/>
      <w:bookmarkStart w:id="253" w:name="_Toc54184911"/>
      <w:bookmarkStart w:id="254" w:name="_Toc54266556"/>
      <w:bookmarkStart w:id="255" w:name="_Toc54266878"/>
      <w:bookmarkStart w:id="256" w:name="_Toc54337382"/>
      <w:bookmarkStart w:id="257" w:name="_Toc54184912"/>
      <w:bookmarkStart w:id="258" w:name="_Toc54266557"/>
      <w:bookmarkStart w:id="259" w:name="_Toc54266879"/>
      <w:bookmarkStart w:id="260" w:name="_Toc13835287"/>
      <w:bookmarkStart w:id="261" w:name="_Toc13835411"/>
      <w:bookmarkStart w:id="262" w:name="_Toc13835412"/>
      <w:bookmarkStart w:id="263" w:name="_Toc13835413"/>
      <w:bookmarkStart w:id="264" w:name="_Toc13835414"/>
      <w:bookmarkStart w:id="265" w:name="_Toc13835415"/>
      <w:bookmarkStart w:id="266" w:name="_Toc13835416"/>
      <w:bookmarkStart w:id="267" w:name="_Toc13835417"/>
      <w:bookmarkStart w:id="268" w:name="_Toc13835418"/>
      <w:bookmarkStart w:id="269" w:name="_Toc13835419"/>
      <w:bookmarkStart w:id="270" w:name="_Toc13835420"/>
      <w:bookmarkStart w:id="271" w:name="_Toc13835286"/>
      <w:bookmarkStart w:id="272" w:name="_Toc13835422"/>
      <w:bookmarkStart w:id="273" w:name="_Toc13835423"/>
      <w:bookmarkStart w:id="274" w:name="_Toc13835424"/>
      <w:bookmarkStart w:id="275" w:name="_Toc13835425"/>
      <w:bookmarkStart w:id="276" w:name="_Toc13835426"/>
      <w:bookmarkStart w:id="277" w:name="_Toc13835427"/>
      <w:bookmarkStart w:id="278" w:name="_Toc13835428"/>
      <w:bookmarkStart w:id="279" w:name="_Toc13835429"/>
      <w:bookmarkStart w:id="280" w:name="_Toc13835430"/>
      <w:bookmarkStart w:id="281" w:name="_Toc13835431"/>
      <w:bookmarkStart w:id="282" w:name="_Toc13835421"/>
      <w:bookmarkStart w:id="283" w:name="_Toc13835273"/>
      <w:bookmarkStart w:id="284" w:name="_Toc13835275"/>
      <w:bookmarkStart w:id="285" w:name="_Toc13835277"/>
      <w:bookmarkStart w:id="286" w:name="_Toc13835278"/>
      <w:bookmarkStart w:id="287" w:name="_Toc13835279"/>
      <w:bookmarkStart w:id="288" w:name="_Toc13835280"/>
      <w:bookmarkStart w:id="289" w:name="_Toc13835282"/>
      <w:bookmarkStart w:id="290" w:name="_Toc13835283"/>
      <w:bookmarkStart w:id="291" w:name="_Toc13835284"/>
      <w:bookmarkStart w:id="292" w:name="_Toc13835285"/>
      <w:bookmarkStart w:id="293" w:name="_Toc13835472"/>
      <w:bookmarkStart w:id="294" w:name="_Toc13835474"/>
      <w:bookmarkStart w:id="295" w:name="_Toc13835288"/>
      <w:bookmarkStart w:id="296" w:name="_Toc13835289"/>
      <w:bookmarkStart w:id="297" w:name="_Toc13835290"/>
      <w:bookmarkStart w:id="298" w:name="_Toc13835291"/>
      <w:bookmarkStart w:id="299" w:name="_Toc13835404"/>
      <w:bookmarkStart w:id="300" w:name="_Toc13835405"/>
      <w:bookmarkStart w:id="301" w:name="_Toc13835406"/>
      <w:bookmarkStart w:id="302" w:name="_Toc13835407"/>
      <w:bookmarkStart w:id="303" w:name="_Toc13835408"/>
      <w:bookmarkStart w:id="304" w:name="_Toc13835475"/>
      <w:bookmarkStart w:id="305" w:name="_Toc13835464"/>
      <w:bookmarkStart w:id="306" w:name="_Toc13835454"/>
      <w:bookmarkStart w:id="307" w:name="_Toc13835455"/>
      <w:bookmarkStart w:id="308" w:name="_Toc13835456"/>
      <w:bookmarkStart w:id="309" w:name="_Toc13835457"/>
      <w:bookmarkStart w:id="310" w:name="_Toc13835458"/>
      <w:bookmarkStart w:id="311" w:name="_Toc13835459"/>
      <w:bookmarkStart w:id="312" w:name="_Toc13835460"/>
      <w:bookmarkStart w:id="313" w:name="_Toc13835461"/>
      <w:bookmarkStart w:id="314" w:name="_Toc13835462"/>
      <w:bookmarkStart w:id="315" w:name="_Toc13835452"/>
      <w:bookmarkStart w:id="316" w:name="_Toc13835433"/>
      <w:bookmarkStart w:id="317" w:name="_Toc13835465"/>
      <w:bookmarkStart w:id="318" w:name="_Toc13835466"/>
      <w:bookmarkStart w:id="319" w:name="_Toc13835467"/>
      <w:bookmarkStart w:id="320" w:name="_Toc13835468"/>
      <w:bookmarkStart w:id="321" w:name="_Toc13835469"/>
      <w:bookmarkStart w:id="322" w:name="_Toc13835470"/>
      <w:bookmarkStart w:id="323" w:name="_Toc13835471"/>
      <w:bookmarkStart w:id="324" w:name="_Toc13835473"/>
      <w:bookmarkStart w:id="325" w:name="_Toc13835410"/>
      <w:bookmarkStart w:id="326" w:name="_Toc13835453"/>
      <w:bookmarkStart w:id="327" w:name="_Toc13835432"/>
      <w:bookmarkStart w:id="328" w:name="_Toc13835434"/>
      <w:bookmarkStart w:id="329" w:name="_Toc13835435"/>
      <w:bookmarkStart w:id="330" w:name="_Toc13835436"/>
      <w:bookmarkStart w:id="331" w:name="_Toc13835437"/>
      <w:bookmarkStart w:id="332" w:name="_Toc13835438"/>
      <w:bookmarkStart w:id="333" w:name="_Toc13835439"/>
      <w:bookmarkStart w:id="334" w:name="_Toc13835440"/>
      <w:bookmarkStart w:id="335" w:name="_Toc13835441"/>
      <w:bookmarkStart w:id="336" w:name="_Toc13835409"/>
      <w:bookmarkStart w:id="337" w:name="_Toc13835444"/>
      <w:bookmarkStart w:id="338" w:name="_Toc13835445"/>
      <w:bookmarkStart w:id="339" w:name="_Toc13835446"/>
      <w:bookmarkStart w:id="340" w:name="_Toc13835447"/>
      <w:bookmarkStart w:id="341" w:name="_Toc13835448"/>
      <w:bookmarkStart w:id="342" w:name="_Toc13835449"/>
      <w:bookmarkStart w:id="343" w:name="_Toc13835450"/>
      <w:bookmarkStart w:id="344" w:name="_Toc13835451"/>
      <w:bookmarkStart w:id="345" w:name="_Toc13835442"/>
      <w:bookmarkStart w:id="346" w:name="_Toc13835443"/>
      <w:bookmarkStart w:id="347" w:name="_Toc119684726"/>
      <w:bookmarkStart w:id="348" w:name="_Toc119684847"/>
      <w:bookmarkStart w:id="349" w:name="_Toc119684854"/>
      <w:bookmarkStart w:id="350" w:name="_Toc119684862"/>
      <w:bookmarkStart w:id="351" w:name="_Toc119684734"/>
      <w:bookmarkStart w:id="352" w:name="_Toc119684855"/>
      <w:bookmarkStart w:id="353" w:name="_Toc119684735"/>
      <w:bookmarkStart w:id="354" w:name="_Toc119684856"/>
      <w:bookmarkStart w:id="355" w:name="_Toc119684736"/>
      <w:bookmarkStart w:id="356" w:name="_Toc119684857"/>
      <w:bookmarkStart w:id="357" w:name="_Toc119684737"/>
      <w:bookmarkStart w:id="358" w:name="_Toc119684858"/>
      <w:bookmarkStart w:id="359" w:name="_Toc119684738"/>
      <w:bookmarkStart w:id="360" w:name="_Toc119684859"/>
      <w:bookmarkStart w:id="361" w:name="_Toc119684739"/>
      <w:bookmarkStart w:id="362" w:name="_Toc119684860"/>
      <w:bookmarkStart w:id="363" w:name="_Toc119684740"/>
      <w:bookmarkStart w:id="364" w:name="_Toc119684861"/>
      <w:bookmarkStart w:id="365" w:name="_Toc119684741"/>
      <w:bookmarkStart w:id="366" w:name="_Toc119684729"/>
      <w:bookmarkStart w:id="367" w:name="_Toc119684875"/>
      <w:bookmarkStart w:id="368" w:name="_Toc119684727"/>
      <w:bookmarkStart w:id="369" w:name="_Toc119684848"/>
      <w:bookmarkStart w:id="370" w:name="_Toc119684728"/>
      <w:bookmarkStart w:id="371" w:name="_Toc119684849"/>
      <w:bookmarkStart w:id="372" w:name="_Toc119684733"/>
      <w:bookmarkStart w:id="373" w:name="_Toc119684850"/>
      <w:bookmarkStart w:id="374" w:name="_Toc119684730"/>
      <w:bookmarkStart w:id="375" w:name="_Toc119684851"/>
      <w:bookmarkStart w:id="376" w:name="_Toc119684731"/>
      <w:bookmarkStart w:id="377" w:name="_Toc119684852"/>
      <w:bookmarkStart w:id="378" w:name="_Toc119684732"/>
      <w:bookmarkStart w:id="379" w:name="_Toc119684853"/>
      <w:bookmarkStart w:id="380" w:name="_Toc119684755"/>
      <w:bookmarkStart w:id="381" w:name="_Toc119684751"/>
      <w:bookmarkStart w:id="382" w:name="_Toc119684872"/>
      <w:bookmarkStart w:id="383" w:name="_Toc119684752"/>
      <w:bookmarkStart w:id="384" w:name="_Toc119684873"/>
      <w:bookmarkStart w:id="385" w:name="_Toc119684753"/>
      <w:bookmarkStart w:id="386" w:name="_Toc119684874"/>
      <w:bookmarkStart w:id="387" w:name="_Toc119684754"/>
      <w:bookmarkStart w:id="388" w:name="_Toc119684742"/>
      <w:bookmarkStart w:id="389" w:name="_Toc119684863"/>
      <w:bookmarkStart w:id="390" w:name="_Toc119684876"/>
      <w:bookmarkStart w:id="391" w:name="_Toc119684756"/>
      <w:bookmarkStart w:id="392" w:name="_Toc119684877"/>
      <w:bookmarkStart w:id="393" w:name="_Toc119684757"/>
      <w:bookmarkStart w:id="394" w:name="_Toc119684878"/>
      <w:bookmarkStart w:id="395" w:name="_Toc87544153"/>
      <w:bookmarkStart w:id="396" w:name="_Toc119684867"/>
      <w:bookmarkStart w:id="397" w:name="_Toc119684871"/>
      <w:bookmarkStart w:id="398" w:name="_Toc119684743"/>
      <w:bookmarkStart w:id="399" w:name="_Toc119684864"/>
      <w:bookmarkStart w:id="400" w:name="_Toc119684744"/>
      <w:bookmarkStart w:id="401" w:name="_Toc119684865"/>
      <w:bookmarkStart w:id="402" w:name="_Toc119684745"/>
      <w:bookmarkStart w:id="403" w:name="_Toc119684866"/>
      <w:bookmarkStart w:id="404" w:name="_Toc119684746"/>
      <w:bookmarkStart w:id="405" w:name="_Toc119684747"/>
      <w:bookmarkStart w:id="406" w:name="_Toc119684868"/>
      <w:bookmarkStart w:id="407" w:name="_Toc119684748"/>
      <w:bookmarkStart w:id="408" w:name="_Toc119684869"/>
      <w:bookmarkStart w:id="409" w:name="_Toc119684749"/>
      <w:bookmarkStart w:id="410" w:name="_Toc119684870"/>
      <w:bookmarkStart w:id="411" w:name="_Toc119684750"/>
      <w:bookmarkStart w:id="412" w:name="_Toc17198895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commentRangeStart w:id="413"/>
      <w:commentRangeEnd w:id="413"/>
      <w:r w:rsidRPr="002C79D2">
        <w:rPr>
          <w:highlight w:val="green"/>
        </w:rPr>
        <w:lastRenderedPageBreak/>
        <w:commentReference w:id="413"/>
      </w:r>
      <w:bookmarkStart w:id="414" w:name="_Toc53012451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2C79D2">
        <w:rPr>
          <w:highlight w:val="green"/>
        </w:rPr>
        <w:t>Multiplexed timed metadata track</w:t>
      </w:r>
      <w:bookmarkEnd w:id="414"/>
      <w:r w:rsidRPr="002C79D2">
        <w:rPr>
          <w:highlight w:val="green"/>
        </w:rPr>
        <w:t>s</w:t>
      </w:r>
      <w:bookmarkEnd w:id="412"/>
    </w:p>
    <w:p w14:paraId="0F009D74" w14:textId="77777777" w:rsidR="000B6A36" w:rsidRDefault="0096302A">
      <w:pPr>
        <w:pStyle w:val="Heading2"/>
      </w:pPr>
      <w:r>
        <w:t>Basic Design</w:t>
      </w:r>
    </w:p>
    <w:p w14:paraId="0F009D75" w14:textId="77777777" w:rsidR="000B6A36" w:rsidRDefault="0096302A">
      <w:pPr>
        <w:rPr>
          <w:lang w:val="en-GB"/>
        </w:rPr>
      </w:pPr>
      <w:r>
        <w:rPr>
          <w:lang w:val="en-GB"/>
        </w:rPr>
        <w:t>The basic design is in the 7</w:t>
      </w:r>
      <w:r>
        <w:rPr>
          <w:vertAlign w:val="superscript"/>
          <w:lang w:val="en-GB"/>
        </w:rPr>
        <w:t>th</w:t>
      </w:r>
      <w:r>
        <w:rPr>
          <w:lang w:val="en-GB"/>
        </w:rPr>
        <w:t xml:space="preserve"> edition Amendment 1. However, we have possible extensions on the table; inline associations, sample groups, and </w:t>
      </w:r>
      <w:proofErr w:type="gramStart"/>
      <w:r>
        <w:rPr>
          <w:lang w:val="en-GB"/>
        </w:rPr>
        <w:t>structurally-dependent</w:t>
      </w:r>
      <w:proofErr w:type="gramEnd"/>
      <w:r>
        <w:rPr>
          <w:lang w:val="en-GB"/>
        </w:rPr>
        <w:t xml:space="preserve"> metadata.</w:t>
      </w:r>
    </w:p>
    <w:p w14:paraId="0F009D76" w14:textId="77777777" w:rsidR="000B6A36" w:rsidRDefault="0096302A">
      <w:pPr>
        <w:pStyle w:val="Heading2"/>
      </w:pPr>
      <w:r>
        <w:t>Extensions</w:t>
      </w:r>
    </w:p>
    <w:p w14:paraId="0F009D77" w14:textId="77777777" w:rsidR="000B6A36" w:rsidRDefault="0096302A">
      <w:pPr>
        <w:pStyle w:val="Heading2"/>
      </w:pPr>
      <w:bookmarkStart w:id="415" w:name="_Ref473532391"/>
      <w:r>
        <w:t>Carrying inline associations</w:t>
      </w:r>
      <w:bookmarkEnd w:id="415"/>
    </w:p>
    <w:p w14:paraId="0F009D78" w14:textId="77777777" w:rsidR="000B6A36" w:rsidRDefault="0096302A">
      <w:pPr>
        <w:pStyle w:val="Heading3"/>
      </w:pPr>
      <w:r>
        <w:t>General</w:t>
      </w:r>
    </w:p>
    <w:p w14:paraId="0F009D79" w14:textId="77777777" w:rsidR="000B6A36" w:rsidRDefault="0096302A">
      <w:pPr>
        <w:rPr>
          <w:lang w:val="en-GB"/>
        </w:rPr>
      </w:pPr>
      <w:r>
        <w:rPr>
          <w:lang w:val="en-GB"/>
        </w:rPr>
        <w:t>In some circumstances, it can be useful to carry inline definitions. This allows for more flexibility, at the expense of risking that a reader will encounter metadata items it does not recognize and did not expect.</w:t>
      </w:r>
    </w:p>
    <w:p w14:paraId="0F009D7A" w14:textId="77777777" w:rsidR="000B6A36" w:rsidRDefault="0096302A">
      <w:pPr>
        <w:rPr>
          <w:lang w:val="en-GB"/>
        </w:rPr>
      </w:pPr>
      <w:r>
        <w:rPr>
          <w:lang w:val="en-GB"/>
        </w:rPr>
        <w:t xml:space="preserve">The support is </w:t>
      </w:r>
      <w:proofErr w:type="gramStart"/>
      <w:r>
        <w:rPr>
          <w:lang w:val="en-GB"/>
        </w:rPr>
        <w:t>fairly simple</w:t>
      </w:r>
      <w:proofErr w:type="gramEnd"/>
      <w:r>
        <w:rPr>
          <w:lang w:val="en-GB"/>
        </w:rPr>
        <w:t xml:space="preserve">; a box in the sample entry to warm that inline carriage may occur, and then a value item box in the sample data that carries both a </w:t>
      </w:r>
      <w:proofErr w:type="spellStart"/>
      <w:r>
        <w:rPr>
          <w:lang w:val="en-GB"/>
        </w:rPr>
        <w:t>MetadataKeyBox</w:t>
      </w:r>
      <w:proofErr w:type="spellEnd"/>
      <w:r>
        <w:rPr>
          <w:lang w:val="en-GB"/>
        </w:rPr>
        <w:t xml:space="preserve"> (the declaration) and a value box.</w:t>
      </w:r>
    </w:p>
    <w:p w14:paraId="0F009D7B" w14:textId="77777777" w:rsidR="000B6A36" w:rsidRDefault="0096302A">
      <w:pPr>
        <w:rPr>
          <w:lang w:val="en-GB"/>
        </w:rPr>
      </w:pPr>
      <w:r>
        <w:rPr>
          <w:lang w:val="en-GB"/>
        </w:rPr>
        <w:t xml:space="preserve">Tracks without inline keys offer a few advantages: </w:t>
      </w:r>
    </w:p>
    <w:p w14:paraId="0F009D7C" w14:textId="77777777" w:rsidR="000B6A36" w:rsidRDefault="0096302A">
      <w:pPr>
        <w:numPr>
          <w:ilvl w:val="0"/>
          <w:numId w:val="5"/>
        </w:numPr>
        <w:spacing w:after="240"/>
        <w:rPr>
          <w:lang w:val="en-GB"/>
        </w:rPr>
      </w:pPr>
      <w:r>
        <w:rPr>
          <w:lang w:val="en-GB"/>
        </w:rPr>
        <w:t>A client can determine the entire set of keys that may be present in the track allowing the client to ignore the entire track if no keys of interest to the client are present.  </w:t>
      </w:r>
    </w:p>
    <w:p w14:paraId="0F009D7D" w14:textId="77777777" w:rsidR="000B6A36" w:rsidRDefault="0096302A">
      <w:pPr>
        <w:numPr>
          <w:ilvl w:val="0"/>
          <w:numId w:val="5"/>
        </w:numPr>
        <w:spacing w:after="240"/>
        <w:rPr>
          <w:lang w:val="en-GB"/>
        </w:rPr>
      </w:pPr>
      <w:r>
        <w:rPr>
          <w:lang w:val="en-GB"/>
        </w:rPr>
        <w:t xml:space="preserve">Space is optimized as keys are carried once in the sample entry and values have only a box header to frame their data and associate them with their key. Inline key/value boxes carry a </w:t>
      </w:r>
      <w:proofErr w:type="spellStart"/>
      <w:r>
        <w:rPr>
          <w:lang w:val="en-GB"/>
        </w:rPr>
        <w:t>MetadataKeyBox</w:t>
      </w:r>
      <w:proofErr w:type="spellEnd"/>
      <w:r>
        <w:rPr>
          <w:lang w:val="en-GB"/>
        </w:rPr>
        <w:t xml:space="preserve"> so if multiple inline keys are present in the same access units, they do not share the key with sibling boxes or with other access units. </w:t>
      </w:r>
    </w:p>
    <w:p w14:paraId="0F009D7E" w14:textId="77777777" w:rsidR="000B6A36" w:rsidRDefault="0096302A">
      <w:pPr>
        <w:numPr>
          <w:ilvl w:val="0"/>
          <w:numId w:val="5"/>
        </w:numPr>
        <w:spacing w:after="240"/>
        <w:rPr>
          <w:lang w:val="en-GB"/>
        </w:rPr>
      </w:pPr>
      <w:r>
        <w:rPr>
          <w:lang w:val="en-GB"/>
        </w:rPr>
        <w:t xml:space="preserve">If the sample group optimization technique described earlier is used, the client can determine which samples contain values for </w:t>
      </w:r>
      <w:proofErr w:type="gramStart"/>
      <w:r>
        <w:rPr>
          <w:lang w:val="en-GB"/>
        </w:rPr>
        <w:t>particular keys</w:t>
      </w:r>
      <w:proofErr w:type="gramEnd"/>
      <w:r>
        <w:rPr>
          <w:lang w:val="en-GB"/>
        </w:rPr>
        <w:t xml:space="preserve">. </w:t>
      </w:r>
    </w:p>
    <w:p w14:paraId="0F009D7F" w14:textId="77777777" w:rsidR="000B6A36" w:rsidRDefault="0096302A">
      <w:pPr>
        <w:rPr>
          <w:lang w:val="en-GB"/>
        </w:rPr>
      </w:pPr>
      <w:r>
        <w:rPr>
          <w:lang w:val="en-GB"/>
        </w:rPr>
        <w:t xml:space="preserve">Tracks </w:t>
      </w:r>
      <w:proofErr w:type="spellStart"/>
      <w:r>
        <w:rPr>
          <w:lang w:val="en-GB"/>
        </w:rPr>
        <w:t>signaling</w:t>
      </w:r>
      <w:proofErr w:type="spellEnd"/>
      <w:r>
        <w:rPr>
          <w:lang w:val="en-GB"/>
        </w:rPr>
        <w:t xml:space="preserve"> the presence of inline keys offer a few advantages: </w:t>
      </w:r>
    </w:p>
    <w:p w14:paraId="0F009D80" w14:textId="77777777" w:rsidR="000B6A36" w:rsidRDefault="0096302A">
      <w:pPr>
        <w:numPr>
          <w:ilvl w:val="0"/>
          <w:numId w:val="6"/>
        </w:numPr>
        <w:spacing w:after="240"/>
        <w:rPr>
          <w:lang w:val="en-GB"/>
        </w:rPr>
      </w:pPr>
      <w:r>
        <w:rPr>
          <w:lang w:val="en-GB"/>
        </w:rPr>
        <w:t xml:space="preserve">If a new key is required (e.g., for new key, data type, locale, etc. combination), an inline key/value box can be written at any time. This contrasts to the non-inline key case where the set of keys must be known a priori. </w:t>
      </w:r>
    </w:p>
    <w:p w14:paraId="0F009D81" w14:textId="77777777" w:rsidR="000B6A36" w:rsidRDefault="0096302A">
      <w:pPr>
        <w:numPr>
          <w:ilvl w:val="0"/>
          <w:numId w:val="6"/>
        </w:numPr>
        <w:spacing w:after="240"/>
        <w:rPr>
          <w:lang w:val="en-GB"/>
        </w:rPr>
      </w:pPr>
      <w:r>
        <w:rPr>
          <w:lang w:val="en-GB"/>
        </w:rPr>
        <w:t xml:space="preserve">A client does not need to be able to enumerate all combinations of key properties (key, datatype, locale, etc.) to write the track. </w:t>
      </w:r>
    </w:p>
    <w:p w14:paraId="0F009D82" w14:textId="77777777" w:rsidR="000B6A36" w:rsidRDefault="0096302A">
      <w:pPr>
        <w:rPr>
          <w:lang w:val="en-GB"/>
        </w:rPr>
      </w:pPr>
      <w:r>
        <w:rPr>
          <w:lang w:val="en-GB"/>
        </w:rPr>
        <w:t xml:space="preserve">With that said, it is recommended that tracks be created without using inline keys. Inline keys can be seen as an optional fallback facility to be used when needed. </w:t>
      </w:r>
    </w:p>
    <w:p w14:paraId="0F009D83" w14:textId="77777777" w:rsidR="000B6A36" w:rsidRDefault="0096302A">
      <w:pPr>
        <w:rPr>
          <w:lang w:val="en-GB"/>
        </w:rPr>
      </w:pPr>
      <w:r>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0F009D84" w14:textId="77777777" w:rsidR="000B6A36" w:rsidRDefault="0096302A">
      <w:pPr>
        <w:pStyle w:val="Heading3"/>
      </w:pPr>
      <w:r>
        <w:t>Sample entry</w:t>
      </w:r>
    </w:p>
    <w:p w14:paraId="0F009D85" w14:textId="77777777" w:rsidR="000B6A36" w:rsidRDefault="0096302A">
      <w:pPr>
        <w:rPr>
          <w:lang w:val="en-GB"/>
        </w:rPr>
      </w:pPr>
      <w:r>
        <w:rPr>
          <w:lang w:val="en-GB"/>
        </w:rPr>
        <w:t xml:space="preserve">The optional </w:t>
      </w:r>
      <w:proofErr w:type="spellStart"/>
      <w:r>
        <w:rPr>
          <w:lang w:val="en-GB"/>
        </w:rPr>
        <w:t>MetadataInlineKeysPresentBox</w:t>
      </w:r>
      <w:proofErr w:type="spellEnd"/>
      <w:r>
        <w:rPr>
          <w:lang w:val="en-GB"/>
        </w:rPr>
        <w:t xml:space="preserve"> indicates if inline key/value boxes might occur in corresponding access units. If </w:t>
      </w:r>
      <w:proofErr w:type="spellStart"/>
      <w:r>
        <w:rPr>
          <w:lang w:val="en-GB"/>
        </w:rPr>
        <w:t>MetadataInlineKeysPresentBox</w:t>
      </w:r>
      <w:proofErr w:type="spellEnd"/>
      <w:r>
        <w:rPr>
          <w:lang w:val="en-GB"/>
        </w:rPr>
        <w:t xml:space="preserve"> is absent or present with a presence indicator of 0, no inline key/value boxes (value boxes with a </w:t>
      </w:r>
      <w:proofErr w:type="spellStart"/>
      <w:r>
        <w:rPr>
          <w:lang w:val="en-GB"/>
        </w:rPr>
        <w:t>local_id</w:t>
      </w:r>
      <w:proofErr w:type="spellEnd"/>
      <w:r>
        <w:rPr>
          <w:lang w:val="en-GB"/>
        </w:rPr>
        <w:t xml:space="preserve"> of 0xFFFFFFFF) should occur in the access units. </w:t>
      </w:r>
    </w:p>
    <w:p w14:paraId="0F009D86" w14:textId="77777777" w:rsidR="000B6A36" w:rsidRDefault="0096302A">
      <w:pPr>
        <w:rPr>
          <w:lang w:val="en-GB"/>
        </w:rPr>
      </w:pPr>
      <w:r>
        <w:rPr>
          <w:lang w:val="en-GB"/>
        </w:rPr>
        <w:lastRenderedPageBreak/>
        <w:t>The box is defined as:</w:t>
      </w:r>
    </w:p>
    <w:p w14:paraId="0F009D87" w14:textId="77777777" w:rsidR="000B6A36" w:rsidRDefault="0096302A">
      <w:pPr>
        <w:pStyle w:val="code"/>
        <w:rPr>
          <w:sz w:val="22"/>
          <w:szCs w:val="22"/>
        </w:rPr>
      </w:pPr>
      <w:proofErr w:type="gramStart"/>
      <w:r>
        <w:t>aligned(</w:t>
      </w:r>
      <w:proofErr w:type="gramEnd"/>
      <w:r>
        <w:t xml:space="preserve">8) class </w:t>
      </w:r>
      <w:proofErr w:type="spellStart"/>
      <w:r>
        <w:t>MetadataInlineKeysPresentBox</w:t>
      </w:r>
      <w:proofErr w:type="spellEnd"/>
      <w:r>
        <w:t xml:space="preserve"> extends Box('</w:t>
      </w:r>
      <w:proofErr w:type="spellStart"/>
      <w:r>
        <w:t>keyi</w:t>
      </w:r>
      <w:proofErr w:type="spellEnd"/>
      <w:r>
        <w:t xml:space="preserve">') { </w:t>
      </w:r>
      <w:r>
        <w:br/>
      </w:r>
      <w:r>
        <w:tab/>
        <w:t xml:space="preserve">unsigned int(8) </w:t>
      </w:r>
      <w:proofErr w:type="spellStart"/>
      <w:r>
        <w:t>inlineKeyValueBoxesPresent</w:t>
      </w:r>
      <w:proofErr w:type="spellEnd"/>
      <w:r>
        <w:t>;</w:t>
      </w:r>
      <w:r>
        <w:br/>
        <w:t>}</w:t>
      </w:r>
    </w:p>
    <w:p w14:paraId="0F009D88" w14:textId="77777777" w:rsidR="000B6A36" w:rsidRDefault="0096302A">
      <w:pPr>
        <w:rPr>
          <w:lang w:val="en-GB"/>
        </w:rPr>
      </w:pPr>
      <w:proofErr w:type="spellStart"/>
      <w:r>
        <w:rPr>
          <w:lang w:val="en-GB"/>
        </w:rPr>
        <w:t>inlineKeyValueBoxesPresent</w:t>
      </w:r>
      <w:proofErr w:type="spellEnd"/>
      <w:r>
        <w:rPr>
          <w:lang w:val="en-GB"/>
        </w:rPr>
        <w:t xml:space="preserve"> is a Boolean integer that should be set to a non-zero value (the value 1 is preferred) if inline key/value boxes are known to be present or might be present in the access units associated with this sample entry.</w:t>
      </w:r>
    </w:p>
    <w:p w14:paraId="0F009D89" w14:textId="77777777" w:rsidR="000B6A36" w:rsidRDefault="0096302A">
      <w:pPr>
        <w:rPr>
          <w:lang w:val="en-GB"/>
        </w:rPr>
      </w:pPr>
      <w:r>
        <w:rPr>
          <w:lang w:val="en-GB"/>
        </w:rPr>
        <w:t xml:space="preserve">If </w:t>
      </w:r>
      <w:proofErr w:type="spellStart"/>
      <w:r>
        <w:rPr>
          <w:lang w:val="en-GB"/>
        </w:rPr>
        <w:t>MetadataInlineKeysPresentBox</w:t>
      </w:r>
      <w:proofErr w:type="spellEnd"/>
      <w:r>
        <w:rPr>
          <w:lang w:val="en-GB"/>
        </w:rPr>
        <w:t xml:space="preserve"> is present but </w:t>
      </w:r>
      <w:proofErr w:type="spellStart"/>
      <w:r>
        <w:rPr>
          <w:lang w:val="en-GB"/>
        </w:rPr>
        <w:t>inlineKeyValueBoxesPresent</w:t>
      </w:r>
      <w:proofErr w:type="spellEnd"/>
      <w:r>
        <w:rPr>
          <w:lang w:val="en-GB"/>
        </w:rPr>
        <w:t xml:space="preserve"> is set to 0, access units should be treated as though no </w:t>
      </w:r>
      <w:proofErr w:type="spellStart"/>
      <w:r>
        <w:rPr>
          <w:lang w:val="en-GB"/>
        </w:rPr>
        <w:t>MetadataInlineKeysPresentBox</w:t>
      </w:r>
      <w:proofErr w:type="spellEnd"/>
      <w:r>
        <w:rPr>
          <w:lang w:val="en-GB"/>
        </w:rPr>
        <w:t xml:space="preserve"> is attached to the sample entry. Whether </w:t>
      </w:r>
      <w:proofErr w:type="spellStart"/>
      <w:r>
        <w:rPr>
          <w:lang w:val="en-GB"/>
        </w:rPr>
        <w:t>MetadataInlineKeysPresentBox</w:t>
      </w:r>
      <w:proofErr w:type="spellEnd"/>
      <w:r>
        <w:rPr>
          <w:lang w:val="en-GB"/>
        </w:rPr>
        <w:t xml:space="preserve"> is absent or </w:t>
      </w:r>
      <w:proofErr w:type="spellStart"/>
      <w:r>
        <w:rPr>
          <w:lang w:val="en-GB"/>
        </w:rPr>
        <w:t>inlineKeyValueBoxesPresent</w:t>
      </w:r>
      <w:proofErr w:type="spellEnd"/>
      <w:r>
        <w:rPr>
          <w:lang w:val="en-GB"/>
        </w:rPr>
        <w:t xml:space="preserve"> is set to 0, access unit metadata values having a local id of 0xFFFFFFFF should be ignored.</w:t>
      </w:r>
    </w:p>
    <w:p w14:paraId="0F009D8A" w14:textId="77777777" w:rsidR="000B6A36" w:rsidRDefault="0096302A">
      <w:pPr>
        <w:rPr>
          <w:lang w:val="en-GB"/>
        </w:rPr>
      </w:pPr>
      <w:r>
        <w:rPr>
          <w:lang w:val="en-GB"/>
        </w:rPr>
        <w:t xml:space="preserve">This approach allows a sample entry to reserve space for and include a </w:t>
      </w:r>
      <w:proofErr w:type="spellStart"/>
      <w:r>
        <w:rPr>
          <w:lang w:val="en-GB"/>
        </w:rPr>
        <w:t>MetadataInlineKeysPresentBox</w:t>
      </w:r>
      <w:proofErr w:type="spellEnd"/>
      <w:r>
        <w:rPr>
          <w:lang w:val="en-GB"/>
        </w:rPr>
        <w:t xml:space="preserve"> but to rewrite just the </w:t>
      </w:r>
      <w:proofErr w:type="spellStart"/>
      <w:r>
        <w:rPr>
          <w:lang w:val="en-GB"/>
        </w:rPr>
        <w:t>inlineKeyValueBoxesPresent</w:t>
      </w:r>
      <w:proofErr w:type="spellEnd"/>
      <w:r>
        <w:rPr>
          <w:lang w:val="en-GB"/>
        </w:rPr>
        <w:t xml:space="preserve"> field to 0 to signal there are no inline key/value boxes present.</w:t>
      </w:r>
    </w:p>
    <w:p w14:paraId="0F009D8B" w14:textId="77777777" w:rsidR="000B6A36" w:rsidRDefault="0096302A">
      <w:pPr>
        <w:rPr>
          <w:lang w:val="en-GB"/>
        </w:rPr>
      </w:pPr>
      <w:r>
        <w:rPr>
          <w:lang w:val="en-GB"/>
        </w:rPr>
        <w:t xml:space="preserve">If all sample values include inline keys, a </w:t>
      </w:r>
      <w:proofErr w:type="spellStart"/>
      <w:r>
        <w:rPr>
          <w:lang w:val="en-GB"/>
        </w:rPr>
        <w:t>MetadataKeyTableBox</w:t>
      </w:r>
      <w:proofErr w:type="spellEnd"/>
      <w:r>
        <w:rPr>
          <w:lang w:val="en-GB"/>
        </w:rPr>
        <w:t xml:space="preserve"> shall still be present although it may be empty (i.e., it contains no </w:t>
      </w:r>
      <w:proofErr w:type="spellStart"/>
      <w:r>
        <w:rPr>
          <w:lang w:val="en-GB"/>
        </w:rPr>
        <w:t>MetadataKeyBoxes</w:t>
      </w:r>
      <w:proofErr w:type="spellEnd"/>
      <w:r>
        <w:rPr>
          <w:lang w:val="en-GB"/>
        </w:rPr>
        <w:t xml:space="preserve">). It is also possible to have a combination of some known keys </w:t>
      </w:r>
      <w:proofErr w:type="spellStart"/>
      <w:r>
        <w:rPr>
          <w:lang w:val="en-GB"/>
        </w:rPr>
        <w:t>signaled</w:t>
      </w:r>
      <w:proofErr w:type="spellEnd"/>
      <w:r>
        <w:rPr>
          <w:lang w:val="en-GB"/>
        </w:rPr>
        <w:t xml:space="preserve"> in the </w:t>
      </w:r>
      <w:proofErr w:type="spellStart"/>
      <w:r>
        <w:rPr>
          <w:lang w:val="en-GB"/>
        </w:rPr>
        <w:t>MetadataKeyTableBox</w:t>
      </w:r>
      <w:proofErr w:type="spellEnd"/>
      <w:r>
        <w:rPr>
          <w:lang w:val="en-GB"/>
        </w:rPr>
        <w:t xml:space="preserve"> and some inline key/values </w:t>
      </w:r>
      <w:proofErr w:type="spellStart"/>
      <w:r>
        <w:rPr>
          <w:lang w:val="en-GB"/>
        </w:rPr>
        <w:t>signaled</w:t>
      </w:r>
      <w:proofErr w:type="spellEnd"/>
      <w:r>
        <w:rPr>
          <w:lang w:val="en-GB"/>
        </w:rPr>
        <w:t xml:space="preserve"> with a </w:t>
      </w:r>
      <w:proofErr w:type="spellStart"/>
      <w:r>
        <w:rPr>
          <w:lang w:val="en-GB"/>
        </w:rPr>
        <w:t>MetadataInlineKeysPresentBox</w:t>
      </w:r>
      <w:proofErr w:type="spellEnd"/>
      <w:r>
        <w:rPr>
          <w:lang w:val="en-GB"/>
        </w:rPr>
        <w:t>.</w:t>
      </w:r>
    </w:p>
    <w:p w14:paraId="0F009D8C" w14:textId="77777777" w:rsidR="000B6A36" w:rsidRDefault="0096302A">
      <w:pPr>
        <w:pStyle w:val="Heading3"/>
      </w:pPr>
      <w:r>
        <w:t>Sample data item</w:t>
      </w:r>
    </w:p>
    <w:p w14:paraId="0F009D8D" w14:textId="77777777" w:rsidR="000B6A36" w:rsidRDefault="0096302A">
      <w:pPr>
        <w:rPr>
          <w:lang w:val="en-GB"/>
        </w:rPr>
      </w:pPr>
      <w:r>
        <w:rPr>
          <w:lang w:val="en-GB"/>
        </w:rPr>
        <w:t xml:space="preserve">If the access units associated with the </w:t>
      </w:r>
      <w:proofErr w:type="spellStart"/>
      <w:r>
        <w:rPr>
          <w:lang w:val="en-GB"/>
        </w:rPr>
        <w:t>BoxedMetadataSampleEntry</w:t>
      </w:r>
      <w:proofErr w:type="spellEnd"/>
      <w:r>
        <w:rPr>
          <w:lang w:val="en-GB"/>
        </w:rPr>
        <w:t xml:space="preserve"> contain inline key/value metadata, each inline item is carried in a box with a </w:t>
      </w:r>
      <w:proofErr w:type="spellStart"/>
      <w:r>
        <w:rPr>
          <w:lang w:val="en-GB"/>
        </w:rPr>
        <w:t>local_key_id</w:t>
      </w:r>
      <w:proofErr w:type="spellEnd"/>
      <w:r>
        <w:rPr>
          <w:lang w:val="en-GB"/>
        </w:rPr>
        <w:t xml:space="preserve"> of 0xFFFFFFFF and conforming to the type </w:t>
      </w:r>
      <w:proofErr w:type="spellStart"/>
      <w:r>
        <w:rPr>
          <w:lang w:val="en-GB"/>
        </w:rPr>
        <w:t>MetadataInlineKeyValueAUBox</w:t>
      </w:r>
      <w:proofErr w:type="spellEnd"/>
      <w:r>
        <w:rPr>
          <w:lang w:val="en-GB"/>
        </w:rPr>
        <w:t xml:space="preserve"> defined as:</w:t>
      </w:r>
    </w:p>
    <w:p w14:paraId="0F009D8E" w14:textId="77777777" w:rsidR="000B6A36" w:rsidRDefault="0096302A">
      <w:pPr>
        <w:pStyle w:val="code"/>
      </w:pPr>
      <w:proofErr w:type="gramStart"/>
      <w:r>
        <w:t>aligned(</w:t>
      </w:r>
      <w:proofErr w:type="gramEnd"/>
      <w:r>
        <w:t xml:space="preserve">8) class </w:t>
      </w:r>
      <w:proofErr w:type="spellStart"/>
      <w:r>
        <w:t>MetadataInlineKeyValueAUBox</w:t>
      </w:r>
      <w:proofErr w:type="spellEnd"/>
      <w:r>
        <w:t xml:space="preserve"> extends </w:t>
      </w:r>
      <w:proofErr w:type="spellStart"/>
      <w:r>
        <w:t>MetadataAUBox</w:t>
      </w:r>
      <w:proofErr w:type="spellEnd"/>
      <w:r>
        <w:t>(0xFFFFFFFF) {</w:t>
      </w:r>
      <w:r>
        <w:br/>
      </w:r>
      <w:r>
        <w:tab/>
      </w:r>
      <w:proofErr w:type="spellStart"/>
      <w:r>
        <w:t>MetadataKeyBox</w:t>
      </w:r>
      <w:proofErr w:type="spellEnd"/>
      <w:r>
        <w:t xml:space="preserve"> </w:t>
      </w:r>
      <w:proofErr w:type="spellStart"/>
      <w:r>
        <w:t>inline_key</w:t>
      </w:r>
      <w:proofErr w:type="spellEnd"/>
      <w:r>
        <w:t xml:space="preserve">; // </w:t>
      </w:r>
      <w:proofErr w:type="spellStart"/>
      <w:r>
        <w:t>local_key_id</w:t>
      </w:r>
      <w:proofErr w:type="spellEnd"/>
      <w:r>
        <w:t xml:space="preserve"> of '1key' </w:t>
      </w:r>
      <w:r>
        <w:br/>
      </w:r>
      <w:r>
        <w:tab/>
      </w:r>
      <w:proofErr w:type="spellStart"/>
      <w:r>
        <w:t>MetadataAUBox</w:t>
      </w:r>
      <w:proofErr w:type="spellEnd"/>
      <w:r>
        <w:t xml:space="preserve"> </w:t>
      </w:r>
      <w:proofErr w:type="spellStart"/>
      <w:r>
        <w:t>inline_value</w:t>
      </w:r>
      <w:proofErr w:type="spellEnd"/>
      <w:r>
        <w:t xml:space="preserve">; // </w:t>
      </w:r>
      <w:proofErr w:type="spellStart"/>
      <w:r>
        <w:t>local_key_id</w:t>
      </w:r>
      <w:proofErr w:type="spellEnd"/>
      <w:r>
        <w:t xml:space="preserve"> of '1val'</w:t>
      </w:r>
      <w:r>
        <w:br/>
        <w:t>}</w:t>
      </w:r>
    </w:p>
    <w:p w14:paraId="0F009D8F" w14:textId="77777777" w:rsidR="000B6A36" w:rsidRDefault="0096302A">
      <w:pPr>
        <w:rPr>
          <w:lang w:val="en-GB"/>
        </w:rPr>
      </w:pPr>
      <w:proofErr w:type="spellStart"/>
      <w:r>
        <w:rPr>
          <w:lang w:val="en-GB"/>
        </w:rPr>
        <w:t>inline_key</w:t>
      </w:r>
      <w:proofErr w:type="spellEnd"/>
      <w:r>
        <w:rPr>
          <w:lang w:val="en-GB"/>
        </w:rPr>
        <w:t xml:space="preserve"> is a </w:t>
      </w:r>
      <w:proofErr w:type="spellStart"/>
      <w:r>
        <w:rPr>
          <w:lang w:val="en-GB"/>
        </w:rPr>
        <w:t>MetadataKeyBox</w:t>
      </w:r>
      <w:proofErr w:type="spellEnd"/>
      <w:r>
        <w:rPr>
          <w:lang w:val="en-GB"/>
        </w:rPr>
        <w:t xml:space="preserve"> where </w:t>
      </w:r>
      <w:proofErr w:type="spellStart"/>
      <w:r>
        <w:rPr>
          <w:lang w:val="en-GB"/>
        </w:rPr>
        <w:t>local_key_id</w:t>
      </w:r>
      <w:proofErr w:type="spellEnd"/>
      <w:r>
        <w:rPr>
          <w:lang w:val="en-GB"/>
        </w:rPr>
        <w:t xml:space="preserve"> is set to ‘1key’ (for “one key”).</w:t>
      </w:r>
    </w:p>
    <w:p w14:paraId="0F009D90" w14:textId="77777777" w:rsidR="000B6A36" w:rsidRDefault="0096302A">
      <w:pPr>
        <w:rPr>
          <w:lang w:val="en-GB"/>
        </w:rPr>
      </w:pPr>
      <w:proofErr w:type="spellStart"/>
      <w:r>
        <w:rPr>
          <w:lang w:val="en-GB"/>
        </w:rPr>
        <w:t>inline_value</w:t>
      </w:r>
      <w:proofErr w:type="spellEnd"/>
      <w:r>
        <w:rPr>
          <w:lang w:val="en-GB"/>
        </w:rPr>
        <w:t xml:space="preserve"> is a </w:t>
      </w:r>
      <w:proofErr w:type="spellStart"/>
      <w:r>
        <w:rPr>
          <w:lang w:val="en-GB"/>
        </w:rPr>
        <w:t>MetadataAUBox</w:t>
      </w:r>
      <w:proofErr w:type="spellEnd"/>
      <w:r>
        <w:rPr>
          <w:lang w:val="en-GB"/>
        </w:rPr>
        <w:t xml:space="preserve"> where </w:t>
      </w:r>
      <w:proofErr w:type="spellStart"/>
      <w:r>
        <w:rPr>
          <w:lang w:val="en-GB"/>
        </w:rPr>
        <w:t>local_key_id</w:t>
      </w:r>
      <w:proofErr w:type="spellEnd"/>
      <w:r>
        <w:rPr>
          <w:lang w:val="en-GB"/>
        </w:rPr>
        <w:t xml:space="preserve"> is set to ‘1val’ (for “one value”).</w:t>
      </w:r>
    </w:p>
    <w:p w14:paraId="0F009D91" w14:textId="77777777" w:rsidR="000B6A36" w:rsidRDefault="0096302A">
      <w:pPr>
        <w:rPr>
          <w:lang w:val="en-GB"/>
        </w:rPr>
      </w:pPr>
      <w:r>
        <w:rPr>
          <w:lang w:val="en-GB"/>
        </w:rPr>
        <w:t xml:space="preserve">The </w:t>
      </w:r>
      <w:proofErr w:type="spellStart"/>
      <w:r>
        <w:rPr>
          <w:lang w:val="en-GB"/>
        </w:rPr>
        <w:t>MetadataInlineKeyValueAUBox</w:t>
      </w:r>
      <w:proofErr w:type="spellEnd"/>
      <w:r>
        <w:rPr>
          <w:lang w:val="en-GB"/>
        </w:rPr>
        <w:t xml:space="preserve"> can be viewed as a </w:t>
      </w:r>
      <w:proofErr w:type="spellStart"/>
      <w:r>
        <w:rPr>
          <w:lang w:val="en-GB"/>
        </w:rPr>
        <w:t>MetadataAUBox</w:t>
      </w:r>
      <w:proofErr w:type="spellEnd"/>
      <w:r>
        <w:rPr>
          <w:lang w:val="en-GB"/>
        </w:rPr>
        <w:t xml:space="preserve"> with two differences:</w:t>
      </w:r>
    </w:p>
    <w:p w14:paraId="0F009D92" w14:textId="77777777" w:rsidR="000B6A36" w:rsidRDefault="0096302A">
      <w:pPr>
        <w:numPr>
          <w:ilvl w:val="0"/>
          <w:numId w:val="6"/>
        </w:numPr>
        <w:spacing w:after="240"/>
        <w:rPr>
          <w:lang w:val="en-GB"/>
        </w:rPr>
      </w:pPr>
      <w:r>
        <w:rPr>
          <w:lang w:val="en-GB"/>
        </w:rPr>
        <w:t xml:space="preserve">It is a container box carrying two boxes, one a </w:t>
      </w:r>
      <w:proofErr w:type="spellStart"/>
      <w:r>
        <w:rPr>
          <w:lang w:val="en-GB"/>
        </w:rPr>
        <w:t>MetadataKeyBox</w:t>
      </w:r>
      <w:proofErr w:type="spellEnd"/>
      <w:r>
        <w:rPr>
          <w:lang w:val="en-GB"/>
        </w:rPr>
        <w:t xml:space="preserve"> holding the key and the other a </w:t>
      </w:r>
      <w:proofErr w:type="spellStart"/>
      <w:r>
        <w:rPr>
          <w:lang w:val="en-GB"/>
        </w:rPr>
        <w:t>MetadataAUBox</w:t>
      </w:r>
      <w:proofErr w:type="spellEnd"/>
      <w:r>
        <w:rPr>
          <w:lang w:val="en-GB"/>
        </w:rPr>
        <w:t xml:space="preserve"> holding the value for the metadata item.</w:t>
      </w:r>
    </w:p>
    <w:p w14:paraId="0F009D93" w14:textId="77777777" w:rsidR="000B6A36" w:rsidRDefault="0096302A">
      <w:pPr>
        <w:numPr>
          <w:ilvl w:val="0"/>
          <w:numId w:val="6"/>
        </w:numPr>
        <w:spacing w:after="240"/>
        <w:rPr>
          <w:lang w:val="en-GB"/>
        </w:rPr>
      </w:pPr>
      <w:r>
        <w:rPr>
          <w:lang w:val="en-GB"/>
        </w:rPr>
        <w:t xml:space="preserve">It has a </w:t>
      </w:r>
      <w:proofErr w:type="spellStart"/>
      <w:r>
        <w:rPr>
          <w:lang w:val="en-GB"/>
        </w:rPr>
        <w:t>local_key_id</w:t>
      </w:r>
      <w:proofErr w:type="spellEnd"/>
      <w:r>
        <w:rPr>
          <w:lang w:val="en-GB"/>
        </w:rPr>
        <w:t xml:space="preserve"> (or box type) with the special value 0xFFFFFFFF. All inline key/value boxes share this special </w:t>
      </w:r>
      <w:proofErr w:type="spellStart"/>
      <w:r>
        <w:rPr>
          <w:lang w:val="en-GB"/>
        </w:rPr>
        <w:t>local_key_id</w:t>
      </w:r>
      <w:proofErr w:type="spellEnd"/>
      <w:r>
        <w:rPr>
          <w:lang w:val="en-GB"/>
        </w:rPr>
        <w:t xml:space="preserve"> of 0xFFFFFFFF regardless of the contained value’s key.</w:t>
      </w:r>
    </w:p>
    <w:p w14:paraId="0F009D94" w14:textId="77777777" w:rsidR="000B6A36" w:rsidRDefault="0096302A">
      <w:pPr>
        <w:rPr>
          <w:lang w:val="en-GB"/>
        </w:rPr>
      </w:pPr>
      <w:r>
        <w:rPr>
          <w:lang w:val="en-GB"/>
        </w:rPr>
        <w:t xml:space="preserve">Because a </w:t>
      </w:r>
      <w:proofErr w:type="spellStart"/>
      <w:r>
        <w:rPr>
          <w:lang w:val="en-GB"/>
        </w:rPr>
        <w:t>MetadataInlineKeyValueAUBox</w:t>
      </w:r>
      <w:proofErr w:type="spellEnd"/>
      <w:r>
        <w:rPr>
          <w:lang w:val="en-GB"/>
        </w:rPr>
        <w:t xml:space="preserve"> carries both the key and the value using that key, this box alone is sufficient to carry what would otherwise require a </w:t>
      </w:r>
      <w:proofErr w:type="spellStart"/>
      <w:r>
        <w:rPr>
          <w:lang w:val="en-GB"/>
        </w:rPr>
        <w:t>MetadataAUBox</w:t>
      </w:r>
      <w:proofErr w:type="spellEnd"/>
      <w:r>
        <w:rPr>
          <w:lang w:val="en-GB"/>
        </w:rPr>
        <w:t xml:space="preserve"> and an associated </w:t>
      </w:r>
      <w:proofErr w:type="spellStart"/>
      <w:r>
        <w:rPr>
          <w:lang w:val="en-GB"/>
        </w:rPr>
        <w:t>BoxedMetadataSampleEntry</w:t>
      </w:r>
      <w:proofErr w:type="spellEnd"/>
      <w:r>
        <w:rPr>
          <w:lang w:val="en-GB"/>
        </w:rPr>
        <w:t xml:space="preserve"> with a </w:t>
      </w:r>
      <w:proofErr w:type="spellStart"/>
      <w:r>
        <w:rPr>
          <w:lang w:val="en-GB"/>
        </w:rPr>
        <w:t>MetadataKeyTableBox</w:t>
      </w:r>
      <w:proofErr w:type="spellEnd"/>
      <w:r>
        <w:rPr>
          <w:lang w:val="en-GB"/>
        </w:rPr>
        <w:t xml:space="preserve"> having the same </w:t>
      </w:r>
      <w:proofErr w:type="spellStart"/>
      <w:r>
        <w:rPr>
          <w:lang w:val="en-GB"/>
        </w:rPr>
        <w:t>local_key_id</w:t>
      </w:r>
      <w:proofErr w:type="spellEnd"/>
      <w:r>
        <w:rPr>
          <w:lang w:val="en-GB"/>
        </w:rPr>
        <w:t xml:space="preserve"> as the </w:t>
      </w:r>
      <w:proofErr w:type="spellStart"/>
      <w:r>
        <w:rPr>
          <w:lang w:val="en-GB"/>
        </w:rPr>
        <w:t>MetadataAUBox</w:t>
      </w:r>
      <w:proofErr w:type="spellEnd"/>
      <w:r>
        <w:rPr>
          <w:lang w:val="en-GB"/>
        </w:rPr>
        <w:t>. This allows any non-inline key and associated value to be converted to an inline key/value box. The reverse transform (inline key/value box to non-inline value and sample entry) is possible, too.</w:t>
      </w:r>
    </w:p>
    <w:p w14:paraId="0F009D95" w14:textId="77777777" w:rsidR="000B6A36" w:rsidRDefault="0096302A">
      <w:pPr>
        <w:rPr>
          <w:lang w:val="en-GB"/>
        </w:rPr>
      </w:pPr>
      <w:r>
        <w:rPr>
          <w:lang w:val="en-GB"/>
        </w:rPr>
        <w:t xml:space="preserve">While possible, writing a </w:t>
      </w:r>
      <w:proofErr w:type="spellStart"/>
      <w:r>
        <w:rPr>
          <w:lang w:val="en-GB"/>
        </w:rPr>
        <w:t>MetadataInlineKeyValueAUBox</w:t>
      </w:r>
      <w:proofErr w:type="spellEnd"/>
      <w:r>
        <w:rPr>
          <w:lang w:val="en-GB"/>
        </w:rPr>
        <w:t xml:space="preserve"> declaring a key that’s also declared within the </w:t>
      </w:r>
      <w:proofErr w:type="spellStart"/>
      <w:r>
        <w:rPr>
          <w:lang w:val="en-GB"/>
        </w:rPr>
        <w:t>MetadataKeyTableBox</w:t>
      </w:r>
      <w:proofErr w:type="spellEnd"/>
      <w:r>
        <w:rPr>
          <w:lang w:val="en-GB"/>
        </w:rPr>
        <w:t xml:space="preserve"> (i.e., it carries a duplicate </w:t>
      </w:r>
      <w:proofErr w:type="spellStart"/>
      <w:r>
        <w:rPr>
          <w:lang w:val="en-GB"/>
        </w:rPr>
        <w:t>MetadataKeyBox</w:t>
      </w:r>
      <w:proofErr w:type="spellEnd"/>
      <w:r>
        <w:rPr>
          <w:lang w:val="en-GB"/>
        </w:rPr>
        <w:t xml:space="preserve">) is strongly discouraged. The presence of a </w:t>
      </w:r>
      <w:proofErr w:type="spellStart"/>
      <w:r>
        <w:rPr>
          <w:lang w:val="en-GB"/>
        </w:rPr>
        <w:t>MetadataInlineKeysPresentBox</w:t>
      </w:r>
      <w:proofErr w:type="spellEnd"/>
      <w:r>
        <w:rPr>
          <w:lang w:val="en-GB"/>
        </w:rPr>
        <w:t xml:space="preserve"> </w:t>
      </w:r>
      <w:proofErr w:type="spellStart"/>
      <w:r>
        <w:rPr>
          <w:lang w:val="en-GB"/>
        </w:rPr>
        <w:t>signaling</w:t>
      </w:r>
      <w:proofErr w:type="spellEnd"/>
      <w:r>
        <w:rPr>
          <w:lang w:val="en-GB"/>
        </w:rPr>
        <w:t xml:space="preserve"> the </w:t>
      </w:r>
      <w:r>
        <w:rPr>
          <w:lang w:val="en-GB"/>
        </w:rPr>
        <w:lastRenderedPageBreak/>
        <w:t xml:space="preserve">presence of inline keys defeats optimizations that are possible when all available keys are declared within the </w:t>
      </w:r>
      <w:proofErr w:type="spellStart"/>
      <w:proofErr w:type="gramStart"/>
      <w:r>
        <w:rPr>
          <w:lang w:val="en-GB"/>
        </w:rPr>
        <w:t>MetadataKeyTableBox</w:t>
      </w:r>
      <w:proofErr w:type="spellEnd"/>
      <w:proofErr w:type="gramEnd"/>
      <w:r>
        <w:rPr>
          <w:lang w:val="en-GB"/>
        </w:rPr>
        <w:t xml:space="preserve"> and no inline keys are used. Using inline keys should be reserved for cases when the keys to be written cannot be known at the time the sample entry is constructed. Section xx also discusses the use of inline keys.</w:t>
      </w:r>
    </w:p>
    <w:p w14:paraId="0F009D96" w14:textId="77777777" w:rsidR="000B6A36" w:rsidRDefault="0096302A">
      <w:pPr>
        <w:pStyle w:val="Heading2"/>
      </w:pPr>
      <w:r>
        <w:t>Using sample groups to optimize key searches</w:t>
      </w:r>
    </w:p>
    <w:p w14:paraId="0F009D97" w14:textId="77777777" w:rsidR="000B6A36" w:rsidRDefault="0096302A">
      <w:pPr>
        <w:pStyle w:val="Heading3"/>
      </w:pPr>
      <w:r>
        <w:t>General</w:t>
      </w:r>
    </w:p>
    <w:p w14:paraId="0F009D98" w14:textId="77777777" w:rsidR="000B6A36" w:rsidRDefault="0096302A">
      <w:pPr>
        <w:rPr>
          <w:lang w:val="en-GB"/>
        </w:rPr>
      </w:pPr>
      <w:r>
        <w:rPr>
          <w:lang w:val="en-GB"/>
        </w:rPr>
        <w:t xml:space="preserve">This section describes an optional mechanism to optimize searches for metadata track access units containing </w:t>
      </w:r>
      <w:proofErr w:type="gramStart"/>
      <w:r>
        <w:rPr>
          <w:lang w:val="en-GB"/>
        </w:rPr>
        <w:t>particular key/value</w:t>
      </w:r>
      <w:proofErr w:type="gramEnd"/>
      <w:r>
        <w:rPr>
          <w:lang w:val="en-GB"/>
        </w:rPr>
        <w:t xml:space="preserv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F009D99" w14:textId="77777777" w:rsidR="000B6A36" w:rsidRDefault="0096302A">
      <w:pPr>
        <w:rPr>
          <w:lang w:val="en-GB"/>
        </w:rPr>
      </w:pPr>
      <w:r>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F009D9A" w14:textId="77777777" w:rsidR="000B6A36" w:rsidRDefault="0096302A">
      <w:pPr>
        <w:rPr>
          <w:lang w:val="en-GB"/>
        </w:rPr>
      </w:pPr>
      <w:r>
        <w:rPr>
          <w:lang w:val="en-GB"/>
        </w:rPr>
        <w:t>The following subsections describe the details.</w:t>
      </w:r>
    </w:p>
    <w:p w14:paraId="0F009D9B" w14:textId="77777777" w:rsidR="000B6A36" w:rsidRDefault="0096302A">
      <w:pPr>
        <w:pStyle w:val="Heading3"/>
      </w:pPr>
      <w:r>
        <w:t>Sample group overview</w:t>
      </w:r>
    </w:p>
    <w:p w14:paraId="0F009D9C" w14:textId="77777777" w:rsidR="000B6A36" w:rsidRDefault="0096302A">
      <w:pPr>
        <w:rPr>
          <w:lang w:val="en-GB"/>
        </w:rPr>
      </w:pPr>
      <w:r>
        <w:rPr>
          <w:lang w:val="en-GB"/>
        </w:rPr>
        <w:t xml:space="preserve">A metadata track conforming to this specification may optionally make use of the </w:t>
      </w:r>
      <w:proofErr w:type="spellStart"/>
      <w:r>
        <w:rPr>
          <w:lang w:val="en-GB"/>
        </w:rPr>
        <w:t>SampleGroupDescriptionBox</w:t>
      </w:r>
      <w:proofErr w:type="spellEnd"/>
      <w:r>
        <w:rPr>
          <w:lang w:val="en-GB"/>
        </w:rPr>
        <w:t xml:space="preserve"> and </w:t>
      </w:r>
      <w:proofErr w:type="spellStart"/>
      <w:r>
        <w:rPr>
          <w:lang w:val="en-GB"/>
        </w:rPr>
        <w:t>SampleToGroupBox</w:t>
      </w:r>
      <w:proofErr w:type="spellEnd"/>
      <w:r>
        <w:rPr>
          <w:lang w:val="en-GB"/>
        </w:rPr>
        <w:t xml:space="preserve"> constructs to optimize searching for access units containing </w:t>
      </w:r>
      <w:proofErr w:type="gramStart"/>
      <w:r>
        <w:rPr>
          <w:lang w:val="en-GB"/>
        </w:rPr>
        <w:t>particular keys</w:t>
      </w:r>
      <w:proofErr w:type="gramEnd"/>
      <w:r>
        <w:rPr>
          <w:lang w:val="en-GB"/>
        </w:rPr>
        <w:t xml:space="preserve"> or inline keys. This can be characterized as having a ‘key search sample group.’</w:t>
      </w:r>
    </w:p>
    <w:p w14:paraId="0F009D9D" w14:textId="77777777" w:rsidR="000B6A36" w:rsidRDefault="0096302A">
      <w:pPr>
        <w:pStyle w:val="Heading3"/>
      </w:pPr>
      <w:r>
        <w:t>Optimizing search with a sample group</w:t>
      </w:r>
    </w:p>
    <w:p w14:paraId="0F009D9E" w14:textId="77777777" w:rsidR="000B6A36" w:rsidRDefault="0096302A">
      <w:pPr>
        <w:rPr>
          <w:lang w:val="en-GB"/>
        </w:rPr>
      </w:pPr>
      <w:r>
        <w:rPr>
          <w:lang w:val="en-GB"/>
        </w:rPr>
        <w:t xml:space="preserve">In a metadata track containing one or more sample entries, the </w:t>
      </w:r>
      <w:proofErr w:type="spellStart"/>
      <w:proofErr w:type="gramStart"/>
      <w:r>
        <w:rPr>
          <w:lang w:val="en-GB"/>
        </w:rPr>
        <w:t>MetadataKeyTableBox</w:t>
      </w:r>
      <w:proofErr w:type="spellEnd"/>
      <w:r>
        <w:rPr>
          <w:lang w:val="en-GB"/>
        </w:rPr>
        <w:t>(</w:t>
      </w:r>
      <w:proofErr w:type="gramEnd"/>
      <w:r>
        <w:rPr>
          <w:lang w:val="en-GB"/>
        </w:rPr>
        <w:t xml:space="preserve">) in the </w:t>
      </w:r>
      <w:proofErr w:type="spellStart"/>
      <w:r>
        <w:rPr>
          <w:lang w:val="en-GB"/>
        </w:rPr>
        <w:t>BoxedMetadataSampleEntry</w:t>
      </w:r>
      <w:proofErr w:type="spellEnd"/>
      <w:r>
        <w:rPr>
          <w:lang w:val="en-GB"/>
        </w:rPr>
        <w:t xml:space="preserve"> can be used to determine possible keys present in the track’s </w:t>
      </w:r>
      <w:proofErr w:type="spellStart"/>
      <w:r>
        <w:rPr>
          <w:lang w:val="en-GB"/>
        </w:rPr>
        <w:t>AUs.</w:t>
      </w:r>
      <w:proofErr w:type="spellEnd"/>
      <w:r>
        <w:rPr>
          <w:lang w:val="en-GB"/>
        </w:rPr>
        <w:t xml:space="preserve"> If a key is not present in the </w:t>
      </w:r>
      <w:proofErr w:type="spellStart"/>
      <w:proofErr w:type="gramStart"/>
      <w:r>
        <w:rPr>
          <w:lang w:val="en-GB"/>
        </w:rPr>
        <w:t>MetadataKeyTableBox</w:t>
      </w:r>
      <w:proofErr w:type="spellEnd"/>
      <w:r>
        <w:rPr>
          <w:lang w:val="en-GB"/>
        </w:rPr>
        <w:t>(</w:t>
      </w:r>
      <w:proofErr w:type="gramEnd"/>
      <w:r>
        <w:rPr>
          <w:lang w:val="en-GB"/>
        </w:rPr>
        <w:t xml:space="preserve">), it is known that the key doesn’t exist in any </w:t>
      </w:r>
      <w:proofErr w:type="spellStart"/>
      <w:r>
        <w:rPr>
          <w:lang w:val="en-GB"/>
        </w:rPr>
        <w:t>AUs.</w:t>
      </w:r>
      <w:proofErr w:type="spellEnd"/>
      <w:r>
        <w:rPr>
          <w:lang w:val="en-GB"/>
        </w:rPr>
        <w:t xml:space="preserve"> It doesn’t however indicate which samples have </w:t>
      </w:r>
      <w:proofErr w:type="gramStart"/>
      <w:r>
        <w:rPr>
          <w:lang w:val="en-GB"/>
        </w:rPr>
        <w:t>particular keys</w:t>
      </w:r>
      <w:proofErr w:type="gramEnd"/>
      <w:r>
        <w:rPr>
          <w:lang w:val="en-GB"/>
        </w:rPr>
        <w:t xml:space="preserve"> (and associated values). Therefore, to determine which metadata keys are present in the track requires an exhaustive search of AUs (associated with that sample entry) in the metadata track.</w:t>
      </w:r>
    </w:p>
    <w:p w14:paraId="0F009D9F" w14:textId="77777777" w:rsidR="000B6A36" w:rsidRDefault="0096302A">
      <w:pPr>
        <w:rPr>
          <w:lang w:val="en-GB"/>
        </w:rPr>
      </w:pPr>
      <w:r>
        <w:rPr>
          <w:lang w:val="en-GB"/>
        </w:rPr>
        <w:t xml:space="preserve">While it would be possible to create a track with sample entries for each combination of keys present in the track and only associate the samples with that combination with the </w:t>
      </w:r>
      <w:proofErr w:type="gramStart"/>
      <w:r>
        <w:rPr>
          <w:lang w:val="en-GB"/>
        </w:rPr>
        <w:t>particular sample</w:t>
      </w:r>
      <w:proofErr w:type="gramEnd"/>
      <w:r>
        <w:rPr>
          <w:lang w:val="en-GB"/>
        </w:rPr>
        <w:t xml:space="preserve"> entry, having many sample entries may not be ideal or easily done. An alternative (described here) is to define a new kind of sample group that indicates the keys present in each AU.</w:t>
      </w:r>
    </w:p>
    <w:p w14:paraId="0F009DA0" w14:textId="77777777" w:rsidR="000B6A36" w:rsidRDefault="0096302A">
      <w:pPr>
        <w:rPr>
          <w:lang w:val="en-GB"/>
        </w:rPr>
      </w:pPr>
      <w:r>
        <w:rPr>
          <w:lang w:val="en-GB"/>
        </w:rPr>
        <w:t xml:space="preserve">The new sample group consists of a </w:t>
      </w:r>
      <w:proofErr w:type="spellStart"/>
      <w:r>
        <w:rPr>
          <w:lang w:val="en-GB"/>
        </w:rPr>
        <w:t>SampleGroupDescriptionBox</w:t>
      </w:r>
      <w:proofErr w:type="spellEnd"/>
      <w:r>
        <w:rPr>
          <w:lang w:val="en-GB"/>
        </w:rPr>
        <w:t xml:space="preserve"> holding a new group description for each new combination of keys present in </w:t>
      </w:r>
      <w:proofErr w:type="spellStart"/>
      <w:r>
        <w:rPr>
          <w:lang w:val="en-GB"/>
        </w:rPr>
        <w:t>AUs.</w:t>
      </w:r>
      <w:proofErr w:type="spellEnd"/>
      <w:r>
        <w:rPr>
          <w:lang w:val="en-GB"/>
        </w:rPr>
        <w:t xml:space="preserve"> If all AUs consist of the same four keys, for example, there would be one group description with these four keys. If the set of keys varied, there need only be as many descriptions as there are different sets of keys present in </w:t>
      </w:r>
      <w:proofErr w:type="spellStart"/>
      <w:r>
        <w:rPr>
          <w:lang w:val="en-GB"/>
        </w:rPr>
        <w:t>AUs.</w:t>
      </w:r>
      <w:proofErr w:type="spellEnd"/>
    </w:p>
    <w:p w14:paraId="0F009DA1" w14:textId="77777777" w:rsidR="000B6A36" w:rsidRDefault="0096302A">
      <w:pPr>
        <w:rPr>
          <w:lang w:val="en-GB"/>
        </w:rPr>
      </w:pPr>
      <w:r>
        <w:rPr>
          <w:lang w:val="en-GB"/>
        </w:rPr>
        <w:t xml:space="preserve">A client looking for AUs with a particular key (or keys) would first consult the sample entry (or sample entries if there are more than one) and determine if the key is present in the set of possible keys (via </w:t>
      </w:r>
      <w:proofErr w:type="spellStart"/>
      <w:proofErr w:type="gramStart"/>
      <w:r>
        <w:rPr>
          <w:lang w:val="en-GB"/>
        </w:rPr>
        <w:t>MetadataKeyTableBox</w:t>
      </w:r>
      <w:proofErr w:type="spellEnd"/>
      <w:r>
        <w:rPr>
          <w:lang w:val="en-GB"/>
        </w:rPr>
        <w:t>(</w:t>
      </w:r>
      <w:proofErr w:type="gramEnd"/>
      <w:r>
        <w:rPr>
          <w:lang w:val="en-GB"/>
        </w:rPr>
        <w:t xml:space="preserve">)). If this succeeds, the client would check if the optional sample group </w:t>
      </w:r>
      <w:proofErr w:type="gramStart"/>
      <w:r>
        <w:rPr>
          <w:lang w:val="en-GB"/>
        </w:rPr>
        <w:t>exists</w:t>
      </w:r>
      <w:proofErr w:type="gramEnd"/>
      <w:r>
        <w:rPr>
          <w:lang w:val="en-GB"/>
        </w:rPr>
        <w:t xml:space="preserve">, and finding this to be the case, the client would walk through </w:t>
      </w:r>
      <w:r>
        <w:rPr>
          <w:lang w:val="en-GB"/>
        </w:rPr>
        <w:lastRenderedPageBreak/>
        <w:t xml:space="preserve">the </w:t>
      </w:r>
      <w:proofErr w:type="spellStart"/>
      <w:r>
        <w:rPr>
          <w:lang w:val="en-GB"/>
        </w:rPr>
        <w:t>SampleToGroupBox</w:t>
      </w:r>
      <w:proofErr w:type="spellEnd"/>
      <w:r>
        <w:rPr>
          <w:lang w:val="en-GB"/>
        </w:rPr>
        <w:t xml:space="preserve"> checking if the corresponding sample group description contains the key. As these operations require only information present in the </w:t>
      </w:r>
      <w:proofErr w:type="spellStart"/>
      <w:proofErr w:type="gramStart"/>
      <w:r>
        <w:rPr>
          <w:lang w:val="en-GB"/>
        </w:rPr>
        <w:t>MovieBox</w:t>
      </w:r>
      <w:proofErr w:type="spellEnd"/>
      <w:r>
        <w:rPr>
          <w:lang w:val="en-GB"/>
        </w:rPr>
        <w:t>(</w:t>
      </w:r>
      <w:proofErr w:type="gramEnd"/>
      <w:r>
        <w:rPr>
          <w:lang w:val="en-GB"/>
        </w:rPr>
        <w:t>), direct reading and processing of AUs is unnecessary.</w:t>
      </w:r>
    </w:p>
    <w:p w14:paraId="0F009DA2" w14:textId="77777777" w:rsidR="000B6A36" w:rsidRDefault="0096302A">
      <w:pPr>
        <w:ind w:left="720"/>
        <w:rPr>
          <w:sz w:val="20"/>
          <w:lang w:val="en-GB"/>
        </w:rPr>
      </w:pPr>
      <w:r>
        <w:rPr>
          <w:sz w:val="20"/>
          <w:lang w:val="en-GB"/>
        </w:rPr>
        <w:t>NOTE: While “key” is used here as being present in the sample group description, an equivalent, more compact identifier is used.</w:t>
      </w:r>
    </w:p>
    <w:p w14:paraId="0F009DA3" w14:textId="77777777" w:rsidR="000B6A36" w:rsidRDefault="0096302A">
      <w:pPr>
        <w:pStyle w:val="Heading3"/>
      </w:pPr>
      <w:r>
        <w:t xml:space="preserve">The </w:t>
      </w:r>
      <w:proofErr w:type="spellStart"/>
      <w:r>
        <w:t>keysearch</w:t>
      </w:r>
      <w:proofErr w:type="spellEnd"/>
      <w:r>
        <w:t xml:space="preserve"> sample group</w:t>
      </w:r>
    </w:p>
    <w:p w14:paraId="0F009DA4" w14:textId="77777777" w:rsidR="000B6A36" w:rsidRDefault="0096302A">
      <w:pPr>
        <w:rPr>
          <w:lang w:val="en-GB"/>
        </w:rPr>
      </w:pPr>
      <w:r>
        <w:rPr>
          <w:lang w:val="en-GB"/>
        </w:rPr>
        <w:t xml:space="preserve">For this specification, an optional sample group known as a “key search sample group” is defined. It consists of </w:t>
      </w:r>
      <w:proofErr w:type="spellStart"/>
      <w:r>
        <w:rPr>
          <w:lang w:val="en-GB"/>
        </w:rPr>
        <w:t>SampleGroupDescriptionBox</w:t>
      </w:r>
      <w:proofErr w:type="spellEnd"/>
      <w:r>
        <w:rPr>
          <w:lang w:val="en-GB"/>
        </w:rPr>
        <w:t xml:space="preserve"> and </w:t>
      </w:r>
      <w:proofErr w:type="spellStart"/>
      <w:r>
        <w:rPr>
          <w:lang w:val="en-GB"/>
        </w:rPr>
        <w:t>SampleToGroupBox</w:t>
      </w:r>
      <w:proofErr w:type="spellEnd"/>
      <w:r>
        <w:rPr>
          <w:lang w:val="en-GB"/>
        </w:rPr>
        <w:t xml:space="preserve"> having the grouping type ‘</w:t>
      </w:r>
      <w:proofErr w:type="spellStart"/>
      <w:r>
        <w:rPr>
          <w:lang w:val="en-GB"/>
        </w:rPr>
        <w:t>keyp</w:t>
      </w:r>
      <w:proofErr w:type="spellEnd"/>
      <w:r>
        <w:rPr>
          <w:lang w:val="en-GB"/>
        </w:rPr>
        <w:t>’.</w:t>
      </w:r>
    </w:p>
    <w:p w14:paraId="0F009DA5" w14:textId="77777777" w:rsidR="000B6A36" w:rsidRDefault="0096302A">
      <w:pPr>
        <w:rPr>
          <w:lang w:val="en-GB"/>
        </w:rPr>
      </w:pPr>
      <w:r>
        <w:rPr>
          <w:lang w:val="en-GB"/>
        </w:rPr>
        <w:t xml:space="preserve">The </w:t>
      </w:r>
      <w:proofErr w:type="spellStart"/>
      <w:r>
        <w:rPr>
          <w:lang w:val="en-GB"/>
        </w:rPr>
        <w:t>SampleGroupDescriptionBox</w:t>
      </w:r>
      <w:proofErr w:type="spellEnd"/>
      <w:r>
        <w:rPr>
          <w:lang w:val="en-GB"/>
        </w:rPr>
        <w:t xml:space="preserve"> will contain variable-sized </w:t>
      </w:r>
      <w:proofErr w:type="spellStart"/>
      <w:r>
        <w:rPr>
          <w:lang w:val="en-GB"/>
        </w:rPr>
        <w:t>SampleGroupDescriptionEntries</w:t>
      </w:r>
      <w:proofErr w:type="spellEnd"/>
      <w:r>
        <w:rPr>
          <w:lang w:val="en-GB"/>
        </w:rPr>
        <w:t xml:space="preserve">, each of type </w:t>
      </w:r>
      <w:proofErr w:type="spellStart"/>
      <w:r>
        <w:rPr>
          <w:lang w:val="en-GB"/>
        </w:rPr>
        <w:t>MetadataKeySearchGroupEntry</w:t>
      </w:r>
      <w:proofErr w:type="spellEnd"/>
      <w:r>
        <w:rPr>
          <w:lang w:val="en-GB"/>
        </w:rPr>
        <w:t xml:space="preserve">. </w:t>
      </w:r>
      <w:proofErr w:type="spellStart"/>
      <w:r>
        <w:rPr>
          <w:lang w:val="en-GB"/>
        </w:rPr>
        <w:t>MetadataKeySearchGroupEntry</w:t>
      </w:r>
      <w:proofErr w:type="spellEnd"/>
      <w:r>
        <w:rPr>
          <w:lang w:val="en-GB"/>
        </w:rPr>
        <w:t xml:space="preserve"> is defined as:</w:t>
      </w:r>
    </w:p>
    <w:p w14:paraId="0F009DA6" w14:textId="77777777" w:rsidR="000B6A36" w:rsidRDefault="0096302A">
      <w:pPr>
        <w:pStyle w:val="code"/>
        <w:rPr>
          <w:sz w:val="22"/>
          <w:szCs w:val="22"/>
        </w:rPr>
      </w:pPr>
      <w:r>
        <w:t xml:space="preserve">class </w:t>
      </w:r>
      <w:proofErr w:type="spellStart"/>
      <w:proofErr w:type="gramStart"/>
      <w:r>
        <w:t>MetadataKeySearchGroupEntry</w:t>
      </w:r>
      <w:proofErr w:type="spellEnd"/>
      <w:r>
        <w:t>(</w:t>
      </w:r>
      <w:proofErr w:type="gramEnd"/>
      <w:r>
        <w:t xml:space="preserve">) extends </w:t>
      </w:r>
      <w:proofErr w:type="spellStart"/>
      <w:r>
        <w:t>SampleGroupDescriptionEntry</w:t>
      </w:r>
      <w:proofErr w:type="spellEnd"/>
      <w:r>
        <w:t xml:space="preserve"> ('</w:t>
      </w:r>
      <w:proofErr w:type="spellStart"/>
      <w:r>
        <w:t>keyp</w:t>
      </w:r>
      <w:proofErr w:type="spellEnd"/>
      <w:r>
        <w:t>') {</w:t>
      </w:r>
      <w:r>
        <w:br/>
      </w:r>
      <w:r>
        <w:tab/>
        <w:t xml:space="preserve">unsigned int(32) </w:t>
      </w:r>
      <w:proofErr w:type="spellStart"/>
      <w:r>
        <w:t>entry_count</w:t>
      </w:r>
      <w:proofErr w:type="spellEnd"/>
      <w:r>
        <w:t>;</w:t>
      </w:r>
      <w:r>
        <w:br/>
      </w:r>
      <w:r>
        <w:tab/>
        <w:t xml:space="preserve">unsigned int(32) </w:t>
      </w:r>
      <w:proofErr w:type="spellStart"/>
      <w:r>
        <w:t>local_key_ids_array</w:t>
      </w:r>
      <w:proofErr w:type="spellEnd"/>
      <w:r>
        <w:t>[</w:t>
      </w:r>
      <w:proofErr w:type="spellStart"/>
      <w:r>
        <w:t>entry_count</w:t>
      </w:r>
      <w:proofErr w:type="spellEnd"/>
      <w:r>
        <w:t xml:space="preserve">]; </w:t>
      </w:r>
      <w:r>
        <w:br/>
        <w:t>}</w:t>
      </w:r>
    </w:p>
    <w:p w14:paraId="0F009DA7" w14:textId="77777777" w:rsidR="000B6A36" w:rsidRDefault="0096302A">
      <w:pPr>
        <w:rPr>
          <w:lang w:val="en-GB"/>
        </w:rPr>
      </w:pPr>
      <w:proofErr w:type="spellStart"/>
      <w:r>
        <w:rPr>
          <w:lang w:val="en-GB"/>
        </w:rPr>
        <w:t>entry_count</w:t>
      </w:r>
      <w:proofErr w:type="spellEnd"/>
      <w:r>
        <w:rPr>
          <w:lang w:val="en-GB"/>
        </w:rPr>
        <w:t xml:space="preserve"> is a 32-bit unsigned integer holding the number local key ids that follow in </w:t>
      </w:r>
      <w:proofErr w:type="spellStart"/>
      <w:r>
        <w:rPr>
          <w:lang w:val="en-GB"/>
        </w:rPr>
        <w:t>local_key_ids_</w:t>
      </w:r>
      <w:proofErr w:type="gramStart"/>
      <w:r>
        <w:rPr>
          <w:lang w:val="en-GB"/>
        </w:rPr>
        <w:t>array</w:t>
      </w:r>
      <w:proofErr w:type="spellEnd"/>
      <w:r>
        <w:rPr>
          <w:lang w:val="en-GB"/>
        </w:rPr>
        <w:t>[</w:t>
      </w:r>
      <w:proofErr w:type="gramEnd"/>
      <w:r>
        <w:rPr>
          <w:lang w:val="en-GB"/>
        </w:rPr>
        <w:t>].</w:t>
      </w:r>
    </w:p>
    <w:p w14:paraId="0F009DA8" w14:textId="77777777" w:rsidR="000B6A36" w:rsidRDefault="0096302A">
      <w:pPr>
        <w:rPr>
          <w:lang w:val="en-GB"/>
        </w:rPr>
      </w:pPr>
      <w:proofErr w:type="spellStart"/>
      <w:r>
        <w:rPr>
          <w:lang w:val="en-GB"/>
        </w:rPr>
        <w:t>local_key_ids_array</w:t>
      </w:r>
      <w:proofErr w:type="spellEnd"/>
      <w:r>
        <w:rPr>
          <w:lang w:val="en-GB"/>
        </w:rPr>
        <w:t xml:space="preserve"> is an array of 32-bit integers corresponding to the </w:t>
      </w:r>
      <w:proofErr w:type="spellStart"/>
      <w:r>
        <w:rPr>
          <w:lang w:val="en-GB"/>
        </w:rPr>
        <w:t>local_key_id</w:t>
      </w:r>
      <w:proofErr w:type="spellEnd"/>
      <w:r>
        <w:rPr>
          <w:lang w:val="en-GB"/>
        </w:rPr>
        <w:t xml:space="preserve"> field used in the associated </w:t>
      </w:r>
      <w:proofErr w:type="spellStart"/>
      <w:proofErr w:type="gramStart"/>
      <w:r>
        <w:rPr>
          <w:lang w:val="en-GB"/>
        </w:rPr>
        <w:t>MetadataKeyTableBox</w:t>
      </w:r>
      <w:proofErr w:type="spellEnd"/>
      <w:r>
        <w:rPr>
          <w:lang w:val="en-GB"/>
        </w:rPr>
        <w:t>(</w:t>
      </w:r>
      <w:proofErr w:type="gramEnd"/>
      <w:r>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0F009DA9" w14:textId="77777777" w:rsidR="000B6A36" w:rsidRDefault="0096302A">
      <w:pPr>
        <w:rPr>
          <w:lang w:val="en-GB"/>
        </w:rPr>
      </w:pPr>
      <w:r>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0F009DAA" w14:textId="77777777" w:rsidR="000B6A36" w:rsidRDefault="0096302A">
      <w:pPr>
        <w:rPr>
          <w:lang w:val="en-GB"/>
        </w:rPr>
      </w:pPr>
      <w:r>
        <w:rPr>
          <w:lang w:val="en-GB"/>
        </w:rPr>
        <w:t xml:space="preserve">Each key in use is </w:t>
      </w:r>
      <w:proofErr w:type="spellStart"/>
      <w:r>
        <w:rPr>
          <w:lang w:val="en-GB"/>
        </w:rPr>
        <w:t>signaled</w:t>
      </w:r>
      <w:proofErr w:type="spellEnd"/>
      <w:r>
        <w:rPr>
          <w:lang w:val="en-GB"/>
        </w:rPr>
        <w:t xml:space="preserve"> by using the 32-bit integer value of the </w:t>
      </w:r>
      <w:proofErr w:type="spellStart"/>
      <w:r>
        <w:rPr>
          <w:lang w:val="en-GB"/>
        </w:rPr>
        <w:t>local_key_id</w:t>
      </w:r>
      <w:proofErr w:type="spellEnd"/>
      <w:r>
        <w:rPr>
          <w:lang w:val="en-GB"/>
        </w:rPr>
        <w:t xml:space="preserve"> field associated with the </w:t>
      </w:r>
      <w:proofErr w:type="spellStart"/>
      <w:r>
        <w:rPr>
          <w:lang w:val="en-GB"/>
        </w:rPr>
        <w:t>MetadataKeyTableBox</w:t>
      </w:r>
      <w:proofErr w:type="spellEnd"/>
      <w:r>
        <w:rPr>
          <w:lang w:val="en-GB"/>
        </w:rPr>
        <w:t xml:space="preserve"> entry. This local key id is also used in access units as the type of Box holding the corresponding value.</w:t>
      </w:r>
    </w:p>
    <w:p w14:paraId="0F009DAB" w14:textId="77777777" w:rsidR="000B6A36" w:rsidRDefault="0096302A">
      <w:pPr>
        <w:rPr>
          <w:lang w:val="en-GB"/>
        </w:rPr>
      </w:pPr>
      <w:r>
        <w:rPr>
          <w:lang w:val="en-GB"/>
        </w:rPr>
        <w:t>If two samples differ in the keys present, they cannot share the same sample group description. A sample group description for each combination should be created.</w:t>
      </w:r>
    </w:p>
    <w:p w14:paraId="0F009DAC" w14:textId="77777777" w:rsidR="000B6A36" w:rsidRDefault="0096302A">
      <w:pPr>
        <w:ind w:left="720"/>
        <w:rPr>
          <w:sz w:val="20"/>
          <w:lang w:val="en-GB"/>
        </w:rPr>
      </w:pPr>
      <w:r>
        <w:rPr>
          <w:sz w:val="20"/>
          <w:lang w:val="en-GB"/>
        </w:rPr>
        <w:t>NOTE 1</w:t>
      </w:r>
      <w:r>
        <w:rPr>
          <w:sz w:val="20"/>
          <w:lang w:val="en-GB"/>
        </w:rPr>
        <w:tab/>
        <w:t xml:space="preserve">While not strictly required, it is recommended that the order of </w:t>
      </w:r>
      <w:proofErr w:type="spellStart"/>
      <w:r>
        <w:rPr>
          <w:sz w:val="20"/>
          <w:lang w:val="en-GB"/>
        </w:rPr>
        <w:t>local_key_ids</w:t>
      </w:r>
      <w:proofErr w:type="spellEnd"/>
      <w:r>
        <w:rPr>
          <w:sz w:val="20"/>
          <w:lang w:val="en-GB"/>
        </w:rPr>
        <w:t xml:space="preserve"> be the same as the order of local key ids in the </w:t>
      </w:r>
      <w:proofErr w:type="spellStart"/>
      <w:r>
        <w:rPr>
          <w:sz w:val="20"/>
          <w:lang w:val="en-GB"/>
        </w:rPr>
        <w:t>MetadataKeyTableBox</w:t>
      </w:r>
      <w:proofErr w:type="spellEnd"/>
      <w:r>
        <w:rPr>
          <w:sz w:val="20"/>
          <w:lang w:val="en-GB"/>
        </w:rPr>
        <w:t xml:space="preserve"> of the sample entry. This can be followed by 0xFFFFFFFF if there is an inline key present. This prevents group descriptions with the same set of keys but differing only in key order from creating multiple, trivially different sample group descriptions.</w:t>
      </w:r>
    </w:p>
    <w:p w14:paraId="0F009DAD" w14:textId="77777777" w:rsidR="000B6A36" w:rsidRDefault="0096302A">
      <w:pPr>
        <w:ind w:left="720"/>
        <w:rPr>
          <w:sz w:val="20"/>
          <w:lang w:val="en-GB"/>
        </w:rPr>
      </w:pPr>
      <w:r>
        <w:rPr>
          <w:sz w:val="20"/>
          <w:lang w:val="en-GB"/>
        </w:rPr>
        <w:t>NOTE 2</w:t>
      </w:r>
      <w:r>
        <w:rPr>
          <w:sz w:val="20"/>
          <w:lang w:val="en-GB"/>
        </w:rPr>
        <w:tab/>
        <w:t xml:space="preserve">There is no relationship between the order of keys in the </w:t>
      </w:r>
      <w:proofErr w:type="spellStart"/>
      <w:r>
        <w:rPr>
          <w:sz w:val="20"/>
          <w:lang w:val="en-GB"/>
        </w:rPr>
        <w:t>MetadataKeySearchGroupEntry</w:t>
      </w:r>
      <w:proofErr w:type="spellEnd"/>
      <w:r>
        <w:rPr>
          <w:sz w:val="20"/>
          <w:lang w:val="en-GB"/>
        </w:rPr>
        <w:t xml:space="preserve"> and the order of values for those keys in the associated access unit(s).</w:t>
      </w:r>
    </w:p>
    <w:p w14:paraId="0F009DAE" w14:textId="77777777" w:rsidR="000B6A36" w:rsidRDefault="0096302A">
      <w:pPr>
        <w:rPr>
          <w:lang w:val="en-GB"/>
        </w:rPr>
      </w:pPr>
      <w:r>
        <w:rPr>
          <w:lang w:val="en-GB"/>
        </w:rPr>
        <w:t xml:space="preserve">A version 0 </w:t>
      </w:r>
      <w:proofErr w:type="spellStart"/>
      <w:r>
        <w:rPr>
          <w:lang w:val="en-GB"/>
        </w:rPr>
        <w:t>SampleGroupDescriptionBox</w:t>
      </w:r>
      <w:proofErr w:type="spellEnd"/>
      <w:r>
        <w:rPr>
          <w:lang w:val="en-GB"/>
        </w:rPr>
        <w:t xml:space="preserve"> should not be used.</w:t>
      </w:r>
    </w:p>
    <w:p w14:paraId="0F009DAF" w14:textId="77777777" w:rsidR="000B6A36" w:rsidRDefault="0096302A">
      <w:pPr>
        <w:rPr>
          <w:lang w:val="en-GB"/>
        </w:rPr>
      </w:pPr>
      <w:r>
        <w:rPr>
          <w:lang w:val="en-GB"/>
        </w:rPr>
        <w:t xml:space="preserve">Finally, if a sample group spans multiple sample entries with different sets of keys, the local key ids present in the sample entries spanned must be compatible (i.e., the </w:t>
      </w:r>
      <w:proofErr w:type="spellStart"/>
      <w:r>
        <w:rPr>
          <w:lang w:val="en-GB"/>
        </w:rPr>
        <w:t>local_key_id</w:t>
      </w:r>
      <w:proofErr w:type="spellEnd"/>
      <w:r>
        <w:rPr>
          <w:lang w:val="en-GB"/>
        </w:rPr>
        <w:t xml:space="preserve"> must be present in each </w:t>
      </w:r>
      <w:proofErr w:type="spellStart"/>
      <w:proofErr w:type="gramStart"/>
      <w:r>
        <w:rPr>
          <w:lang w:val="en-GB"/>
        </w:rPr>
        <w:t>MetadataKeyTableBox</w:t>
      </w:r>
      <w:proofErr w:type="spellEnd"/>
      <w:proofErr w:type="gramEnd"/>
      <w:r>
        <w:rPr>
          <w:lang w:val="en-GB"/>
        </w:rPr>
        <w:t xml:space="preserve"> and the corresponding key table entry must be the same). An easy way to accomplish this is not to have samples from different sample entries share the same </w:t>
      </w:r>
      <w:proofErr w:type="spellStart"/>
      <w:r>
        <w:rPr>
          <w:lang w:val="en-GB"/>
        </w:rPr>
        <w:t>MetadataKeySearchGroupEntry</w:t>
      </w:r>
      <w:proofErr w:type="spellEnd"/>
      <w:r>
        <w:rPr>
          <w:lang w:val="en-GB"/>
        </w:rPr>
        <w:t>.</w:t>
      </w:r>
    </w:p>
    <w:p w14:paraId="0F009DB0" w14:textId="77777777" w:rsidR="000B6A36" w:rsidRDefault="0096302A">
      <w:pPr>
        <w:pStyle w:val="Heading2"/>
      </w:pPr>
      <w:r>
        <w:lastRenderedPageBreak/>
        <w:t>Structurally dependent metadata</w:t>
      </w:r>
    </w:p>
    <w:p w14:paraId="0F009DB1" w14:textId="77777777" w:rsidR="000B6A36" w:rsidRDefault="0096302A">
      <w:pPr>
        <w:pStyle w:val="Heading3"/>
      </w:pPr>
      <w:r>
        <w:t>General</w:t>
      </w:r>
    </w:p>
    <w:p w14:paraId="0F009DB2" w14:textId="77777777" w:rsidR="000B6A36" w:rsidRDefault="0096302A">
      <w:pPr>
        <w:rPr>
          <w:lang w:val="en-GB"/>
        </w:rPr>
      </w:pPr>
      <w:r>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w:t>
      </w:r>
      <w:proofErr w:type="spellStart"/>
      <w:r>
        <w:rPr>
          <w:lang w:val="en-GB"/>
        </w:rPr>
        <w:t>cdep</w:t>
      </w:r>
      <w:proofErr w:type="spellEnd"/>
      <w:r>
        <w:rPr>
          <w:lang w:val="en-GB"/>
        </w:rPr>
        <w:t>’. The ‘</w:t>
      </w:r>
      <w:proofErr w:type="spellStart"/>
      <w:r>
        <w:rPr>
          <w:lang w:val="en-GB"/>
        </w:rPr>
        <w:t>cdep</w:t>
      </w:r>
      <w:proofErr w:type="spellEnd"/>
      <w:r>
        <w:rPr>
          <w:lang w:val="en-GB"/>
        </w:rPr>
        <w:t>’ track-reference should be used in addition to the ‘</w:t>
      </w:r>
      <w:proofErr w:type="spellStart"/>
      <w:r>
        <w:rPr>
          <w:lang w:val="en-GB"/>
        </w:rPr>
        <w:t>cdsc</w:t>
      </w:r>
      <w:proofErr w:type="spellEnd"/>
      <w:r>
        <w:rPr>
          <w:lang w:val="en-GB"/>
        </w:rPr>
        <w:t>’ track reference because the ‘</w:t>
      </w:r>
      <w:proofErr w:type="spellStart"/>
      <w:r>
        <w:rPr>
          <w:lang w:val="en-GB"/>
        </w:rPr>
        <w:t>cdep</w:t>
      </w:r>
      <w:proofErr w:type="spellEnd"/>
      <w:r>
        <w:rPr>
          <w:lang w:val="en-GB"/>
        </w:rPr>
        <w:t>’ track-reference’s purpose is to indicate tracks needing attention if another track is transformed (e.g., a video track being scaled or cropped during a reencode to a new file where the metadata will also be copied). Tracks having a ‘</w:t>
      </w:r>
      <w:proofErr w:type="spellStart"/>
      <w:r>
        <w:rPr>
          <w:lang w:val="en-GB"/>
        </w:rPr>
        <w:t>cdsc</w:t>
      </w:r>
      <w:proofErr w:type="spellEnd"/>
      <w:r>
        <w:rPr>
          <w:lang w:val="en-GB"/>
        </w:rPr>
        <w:t>’ track-reference without a ‘</w:t>
      </w:r>
      <w:proofErr w:type="spellStart"/>
      <w:r>
        <w:rPr>
          <w:lang w:val="en-GB"/>
        </w:rPr>
        <w:t>cdep</w:t>
      </w:r>
      <w:proofErr w:type="spellEnd"/>
      <w:r>
        <w:rPr>
          <w:lang w:val="en-GB"/>
        </w:rPr>
        <w:t>’ track-reference can be passed through directly so long as there are no other conditions restricting pass-through. Metadata tracks having a ‘</w:t>
      </w:r>
      <w:proofErr w:type="spellStart"/>
      <w:r>
        <w:rPr>
          <w:lang w:val="en-GB"/>
        </w:rPr>
        <w:t>cdep</w:t>
      </w:r>
      <w:proofErr w:type="spellEnd"/>
      <w:r>
        <w:rPr>
          <w:lang w:val="en-GB"/>
        </w:rPr>
        <w:t>’ track-reference may also need to have metadata items transformed or deleted due to the change in the other track (e.g., the video track).</w:t>
      </w:r>
    </w:p>
    <w:p w14:paraId="0F009DB3" w14:textId="77777777" w:rsidR="000B6A36" w:rsidRDefault="0096302A">
      <w:pPr>
        <w:pStyle w:val="Heading3"/>
      </w:pPr>
      <w:proofErr w:type="spellStart"/>
      <w:r>
        <w:t>MetadataStructuralDependencyBox</w:t>
      </w:r>
      <w:proofErr w:type="spellEnd"/>
    </w:p>
    <w:p w14:paraId="0F009DB4" w14:textId="77777777" w:rsidR="000B6A36" w:rsidRDefault="0096302A">
      <w:pPr>
        <w:rPr>
          <w:lang w:val="en-GB"/>
        </w:rPr>
      </w:pPr>
      <w:r>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spellStart"/>
      <w:proofErr w:type="gramStart"/>
      <w:r>
        <w:rPr>
          <w:lang w:val="en-GB"/>
        </w:rPr>
        <w:t>MetadataStructuralDependencyBox</w:t>
      </w:r>
      <w:proofErr w:type="spellEnd"/>
      <w:r>
        <w:rPr>
          <w:lang w:val="en-GB"/>
        </w:rPr>
        <w:t>(</w:t>
      </w:r>
      <w:proofErr w:type="gramEnd"/>
      <w:r>
        <w:rPr>
          <w:lang w:val="en-GB"/>
        </w:rPr>
        <w:t xml:space="preserve">) should be present in </w:t>
      </w:r>
      <w:proofErr w:type="spellStart"/>
      <w:r>
        <w:rPr>
          <w:lang w:val="en-GB"/>
        </w:rPr>
        <w:t>MetadataKeyBox</w:t>
      </w:r>
      <w:proofErr w:type="spellEnd"/>
      <w:r>
        <w:rPr>
          <w:lang w:val="en-GB"/>
        </w:rPr>
        <w:t>() for such metadata items.</w:t>
      </w:r>
    </w:p>
    <w:p w14:paraId="0F009DB5" w14:textId="77777777" w:rsidR="000B6A36" w:rsidRDefault="0096302A">
      <w:pPr>
        <w:rPr>
          <w:lang w:val="en-GB"/>
        </w:rPr>
      </w:pPr>
      <w:r>
        <w:rPr>
          <w:lang w:val="en-GB"/>
        </w:rPr>
        <w:t>The metadata track should also have a ‘</w:t>
      </w:r>
      <w:proofErr w:type="spellStart"/>
      <w:r>
        <w:rPr>
          <w:lang w:val="en-GB"/>
        </w:rPr>
        <w:t>cdep</w:t>
      </w:r>
      <w:proofErr w:type="spellEnd"/>
      <w:r>
        <w:rPr>
          <w:lang w:val="en-GB"/>
        </w:rPr>
        <w:t>’ track reference to the other track upon which values are structurally dependent. This reference is used to determine which metadata tracks might need attention if the target track is manipulated.</w:t>
      </w:r>
    </w:p>
    <w:p w14:paraId="0F009DB6" w14:textId="77777777" w:rsidR="000B6A36" w:rsidRDefault="0096302A">
      <w:pPr>
        <w:rPr>
          <w:lang w:val="en-GB"/>
        </w:rPr>
      </w:pPr>
      <w:r>
        <w:rPr>
          <w:lang w:val="en-GB"/>
        </w:rPr>
        <w:t>If the other track is transformed, currently one of three things can occur to the dependent metadata items:</w:t>
      </w:r>
    </w:p>
    <w:p w14:paraId="0F009DB7" w14:textId="77777777" w:rsidR="000B6A36" w:rsidRDefault="0096302A">
      <w:pPr>
        <w:numPr>
          <w:ilvl w:val="1"/>
          <w:numId w:val="6"/>
        </w:numPr>
        <w:spacing w:after="240"/>
        <w:rPr>
          <w:lang w:val="en-GB"/>
        </w:rPr>
      </w:pPr>
      <w:r>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0F009DB8" w14:textId="77777777" w:rsidR="000B6A36" w:rsidRDefault="0096302A">
      <w:pPr>
        <w:numPr>
          <w:ilvl w:val="1"/>
          <w:numId w:val="6"/>
        </w:numPr>
        <w:spacing w:after="240"/>
        <w:rPr>
          <w:lang w:val="en-GB"/>
        </w:rPr>
      </w:pPr>
      <w:r>
        <w:rPr>
          <w:lang w:val="en-GB"/>
        </w:rPr>
        <w:t xml:space="preserve">If the values cannot be transformed, the metadata item can be deleted by removing the </w:t>
      </w:r>
      <w:proofErr w:type="spellStart"/>
      <w:proofErr w:type="gramStart"/>
      <w:r>
        <w:rPr>
          <w:lang w:val="en-GB"/>
        </w:rPr>
        <w:t>MetadataKeyBox</w:t>
      </w:r>
      <w:proofErr w:type="spellEnd"/>
      <w:r>
        <w:rPr>
          <w:lang w:val="en-GB"/>
        </w:rPr>
        <w:t>(</w:t>
      </w:r>
      <w:proofErr w:type="gramEnd"/>
      <w:r>
        <w:rPr>
          <w:lang w:val="en-GB"/>
        </w:rPr>
        <w:t xml:space="preserve">) from the </w:t>
      </w:r>
      <w:proofErr w:type="spellStart"/>
      <w:r>
        <w:rPr>
          <w:lang w:val="en-GB"/>
        </w:rPr>
        <w:t>MetadataKeyTableBox</w:t>
      </w:r>
      <w:proofErr w:type="spellEnd"/>
      <w:r>
        <w:rPr>
          <w:lang w:val="en-GB"/>
        </w:rPr>
        <w:t xml:space="preserve">() (i.e., setting the local id to 0 and optionally removing the </w:t>
      </w:r>
      <w:proofErr w:type="spellStart"/>
      <w:r>
        <w:rPr>
          <w:lang w:val="en-GB"/>
        </w:rPr>
        <w:t>MetadataKeyBox</w:t>
      </w:r>
      <w:proofErr w:type="spellEnd"/>
      <w:r>
        <w:rPr>
          <w:lang w:val="en-GB"/>
        </w:rPr>
        <w:t>())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0F009DB9" w14:textId="77777777" w:rsidR="000B6A36" w:rsidRDefault="0096302A">
      <w:pPr>
        <w:numPr>
          <w:ilvl w:val="1"/>
          <w:numId w:val="6"/>
        </w:numPr>
        <w:spacing w:after="240"/>
        <w:rPr>
          <w:lang w:val="en-GB"/>
        </w:rPr>
      </w:pPr>
      <w:r>
        <w:rPr>
          <w:lang w:val="en-GB"/>
        </w:rPr>
        <w:t xml:space="preserve">Another option is to mark the structurally dependent value as invalid without rewriting access units or deleting the </w:t>
      </w:r>
      <w:proofErr w:type="spellStart"/>
      <w:r>
        <w:rPr>
          <w:lang w:val="en-GB"/>
        </w:rPr>
        <w:t>metdata</w:t>
      </w:r>
      <w:proofErr w:type="spellEnd"/>
      <w:r>
        <w:rPr>
          <w:lang w:val="en-GB"/>
        </w:rPr>
        <w:t xml:space="preserve"> item from the key table. This allows the presence of metadata items known to have become invalid. Clients </w:t>
      </w:r>
      <w:r>
        <w:rPr>
          <w:lang w:val="en-GB"/>
        </w:rPr>
        <w:lastRenderedPageBreak/>
        <w:t>reading structurally dependent but invalid items may choose to ignore these or do whatever they see fit. They should not treat them as valid.</w:t>
      </w:r>
    </w:p>
    <w:p w14:paraId="0F009DBA" w14:textId="77777777" w:rsidR="000B6A36" w:rsidRDefault="0096302A">
      <w:pPr>
        <w:rPr>
          <w:lang w:val="en-GB"/>
        </w:rPr>
      </w:pPr>
      <w:r>
        <w:rPr>
          <w:lang w:val="en-GB"/>
        </w:rPr>
        <w:t xml:space="preserve">The </w:t>
      </w:r>
      <w:proofErr w:type="spellStart"/>
      <w:proofErr w:type="gramStart"/>
      <w:r>
        <w:rPr>
          <w:lang w:val="en-GB"/>
        </w:rPr>
        <w:t>MetadataStructuralDependencyBox</w:t>
      </w:r>
      <w:proofErr w:type="spellEnd"/>
      <w:r>
        <w:rPr>
          <w:lang w:val="en-GB"/>
        </w:rPr>
        <w:t>(</w:t>
      </w:r>
      <w:proofErr w:type="gramEnd"/>
      <w:r>
        <w:rPr>
          <w:lang w:val="en-GB"/>
        </w:rPr>
        <w:t>) is a Box with this definition:</w:t>
      </w:r>
    </w:p>
    <w:p w14:paraId="0F009DBB" w14:textId="77777777" w:rsidR="000B6A36" w:rsidRDefault="0096302A">
      <w:pPr>
        <w:pStyle w:val="code"/>
        <w:rPr>
          <w:sz w:val="22"/>
          <w:szCs w:val="22"/>
        </w:rPr>
      </w:pPr>
      <w:proofErr w:type="gramStart"/>
      <w:r>
        <w:t>aligned(</w:t>
      </w:r>
      <w:proofErr w:type="gramEnd"/>
      <w:r>
        <w:t xml:space="preserve">8) class </w:t>
      </w:r>
      <w:proofErr w:type="spellStart"/>
      <w:r>
        <w:t>MetadataStructualDependencyBox</w:t>
      </w:r>
      <w:proofErr w:type="spellEnd"/>
      <w:r>
        <w:t xml:space="preserve"> extends Box('</w:t>
      </w:r>
      <w:proofErr w:type="spellStart"/>
      <w:r>
        <w:t>sdpd</w:t>
      </w:r>
      <w:proofErr w:type="spellEnd"/>
      <w:r>
        <w:t xml:space="preserve">') { </w:t>
      </w:r>
      <w:r>
        <w:br/>
      </w:r>
      <w:r>
        <w:tab/>
      </w:r>
      <w:proofErr w:type="spellStart"/>
      <w:r>
        <w:t>MetadataStructuralDependencyInfoBox</w:t>
      </w:r>
      <w:proofErr w:type="spellEnd"/>
      <w:r>
        <w:t xml:space="preserve"> info;</w:t>
      </w:r>
      <w:r>
        <w:br/>
        <w:t>}</w:t>
      </w:r>
    </w:p>
    <w:p w14:paraId="0F009DBC" w14:textId="77777777" w:rsidR="000B6A36" w:rsidRDefault="0096302A">
      <w:pPr>
        <w:rPr>
          <w:lang w:val="en-GB"/>
        </w:rPr>
      </w:pPr>
      <w:proofErr w:type="spellStart"/>
      <w:r>
        <w:rPr>
          <w:lang w:val="en-GB"/>
        </w:rPr>
        <w:t>MetadataStructuralDependencyInfoBox</w:t>
      </w:r>
      <w:proofErr w:type="spellEnd"/>
      <w:r>
        <w:rPr>
          <w:lang w:val="en-GB"/>
        </w:rPr>
        <w:t xml:space="preserve"> is a </w:t>
      </w:r>
      <w:proofErr w:type="spellStart"/>
      <w:r>
        <w:rPr>
          <w:lang w:val="en-GB"/>
        </w:rPr>
        <w:t>FullBox</w:t>
      </w:r>
      <w:proofErr w:type="spellEnd"/>
      <w:r>
        <w:rPr>
          <w:lang w:val="en-GB"/>
        </w:rPr>
        <w:t xml:space="preserve"> having one currently defined flag value. This flag can be used to mark a key table entry as invalid under the structural dependency.</w:t>
      </w:r>
    </w:p>
    <w:p w14:paraId="0F009DBD" w14:textId="77777777" w:rsidR="000B6A36" w:rsidRDefault="0096302A">
      <w:pPr>
        <w:rPr>
          <w:lang w:val="en-GB"/>
        </w:rPr>
      </w:pPr>
      <w:r>
        <w:rPr>
          <w:lang w:val="en-GB"/>
        </w:rPr>
        <w:t xml:space="preserve">Other </w:t>
      </w:r>
      <w:proofErr w:type="gramStart"/>
      <w:r>
        <w:rPr>
          <w:lang w:val="en-GB"/>
        </w:rPr>
        <w:t>children</w:t>
      </w:r>
      <w:proofErr w:type="gramEnd"/>
      <w:r>
        <w:rPr>
          <w:lang w:val="en-GB"/>
        </w:rPr>
        <w:t xml:space="preserve"> boxes may be introduced in the future.</w:t>
      </w:r>
    </w:p>
    <w:p w14:paraId="0F009DBE" w14:textId="77777777" w:rsidR="000B6A36" w:rsidRDefault="0096302A">
      <w:pPr>
        <w:rPr>
          <w:lang w:val="en-GB"/>
        </w:rPr>
      </w:pPr>
      <w:r>
        <w:rPr>
          <w:lang w:val="en-GB"/>
        </w:rPr>
        <w:t xml:space="preserve">The </w:t>
      </w:r>
      <w:proofErr w:type="spellStart"/>
      <w:r>
        <w:rPr>
          <w:lang w:val="en-GB"/>
        </w:rPr>
        <w:t>MetadataStructuralDependencyInfoBox</w:t>
      </w:r>
      <w:proofErr w:type="spellEnd"/>
      <w:r>
        <w:rPr>
          <w:lang w:val="en-GB"/>
        </w:rPr>
        <w:t xml:space="preserve"> is a </w:t>
      </w:r>
      <w:proofErr w:type="spellStart"/>
      <w:r>
        <w:rPr>
          <w:lang w:val="en-GB"/>
        </w:rPr>
        <w:t>FullBox</w:t>
      </w:r>
      <w:proofErr w:type="spellEnd"/>
      <w:r>
        <w:rPr>
          <w:lang w:val="en-GB"/>
        </w:rPr>
        <w:t xml:space="preserve"> with this definition:</w:t>
      </w:r>
    </w:p>
    <w:p w14:paraId="0F009DBF" w14:textId="77777777" w:rsidR="000B6A36" w:rsidRDefault="0096302A">
      <w:pPr>
        <w:pStyle w:val="code"/>
        <w:rPr>
          <w:sz w:val="22"/>
          <w:szCs w:val="22"/>
        </w:rPr>
      </w:pPr>
      <w:proofErr w:type="gramStart"/>
      <w:r>
        <w:t>aligned(</w:t>
      </w:r>
      <w:proofErr w:type="gramEnd"/>
      <w:r>
        <w:t xml:space="preserve">8) class </w:t>
      </w:r>
      <w:proofErr w:type="spellStart"/>
      <w:r>
        <w:t>MetadataStructualDependencyInfoBox</w:t>
      </w:r>
      <w:proofErr w:type="spellEnd"/>
      <w:r>
        <w:t xml:space="preserve"> </w:t>
      </w:r>
      <w:r>
        <w:br/>
      </w:r>
      <w:r>
        <w:tab/>
        <w:t xml:space="preserve">extends </w:t>
      </w:r>
      <w:proofErr w:type="spellStart"/>
      <w:r>
        <w:t>FullBox</w:t>
      </w:r>
      <w:proofErr w:type="spellEnd"/>
      <w:r>
        <w:t>('</w:t>
      </w:r>
      <w:proofErr w:type="spellStart"/>
      <w:r>
        <w:t>sdpi</w:t>
      </w:r>
      <w:proofErr w:type="spellEnd"/>
      <w:r>
        <w:t>', 0, flags) {</w:t>
      </w:r>
      <w:r>
        <w:br/>
        <w:t>};</w:t>
      </w:r>
    </w:p>
    <w:p w14:paraId="0F009DC0" w14:textId="77777777" w:rsidR="000B6A36" w:rsidRDefault="0096302A">
      <w:pPr>
        <w:rPr>
          <w:lang w:val="en-GB"/>
        </w:rPr>
      </w:pPr>
      <w:r>
        <w:rPr>
          <w:lang w:val="en-GB"/>
        </w:rPr>
        <w:t>flags can have the lowest order bit (i.e., 0x000001) set to indicate the structural dependency is invalid. If this bit is clear, the metadata item and associated values should be considered valid.</w:t>
      </w:r>
    </w:p>
    <w:p w14:paraId="0F009DC1" w14:textId="77777777" w:rsidR="000B6A36" w:rsidRDefault="0096302A">
      <w:pPr>
        <w:rPr>
          <w:lang w:val="en-GB"/>
        </w:rPr>
      </w:pPr>
      <w:r>
        <w:rPr>
          <w:lang w:val="en-GB"/>
        </w:rPr>
        <w:t xml:space="preserve">Newly written </w:t>
      </w:r>
      <w:proofErr w:type="spellStart"/>
      <w:proofErr w:type="gramStart"/>
      <w:r>
        <w:rPr>
          <w:lang w:val="en-GB"/>
        </w:rPr>
        <w:t>MetadataStructuralDependencyBox</w:t>
      </w:r>
      <w:proofErr w:type="spellEnd"/>
      <w:r>
        <w:rPr>
          <w:lang w:val="en-GB"/>
        </w:rPr>
        <w:t>(</w:t>
      </w:r>
      <w:proofErr w:type="gramEnd"/>
      <w:r>
        <w:rPr>
          <w:lang w:val="en-GB"/>
        </w:rPr>
        <w:t xml:space="preserve">) should have this flag in their contained </w:t>
      </w:r>
      <w:proofErr w:type="spellStart"/>
      <w:r>
        <w:rPr>
          <w:lang w:val="en-GB"/>
        </w:rPr>
        <w:t>MetadataStructuralDependencyInfoBox</w:t>
      </w:r>
      <w:proofErr w:type="spellEnd"/>
      <w:r>
        <w:rPr>
          <w:lang w:val="en-GB"/>
        </w:rPr>
        <w:t>() be clear. New flags may be introduced in the future.</w:t>
      </w:r>
    </w:p>
    <w:p w14:paraId="0F009DC2" w14:textId="77777777" w:rsidR="000B6A36" w:rsidRDefault="0096302A">
      <w:pPr>
        <w:ind w:left="720"/>
        <w:rPr>
          <w:sz w:val="20"/>
          <w:lang w:val="en-GB"/>
        </w:rPr>
      </w:pPr>
      <w:r>
        <w:rPr>
          <w:sz w:val="20"/>
          <w:lang w:val="en-GB"/>
        </w:rPr>
        <w:t>NOTE:</w:t>
      </w:r>
      <w:r>
        <w:rPr>
          <w:sz w:val="20"/>
          <w:lang w:val="en-GB"/>
        </w:rPr>
        <w:tab/>
        <w:t xml:space="preserve">In the future, other children boxes of </w:t>
      </w:r>
      <w:proofErr w:type="spellStart"/>
      <w:proofErr w:type="gramStart"/>
      <w:r>
        <w:rPr>
          <w:sz w:val="20"/>
          <w:lang w:val="en-GB"/>
        </w:rPr>
        <w:t>MetadataStructuralDependencyBox</w:t>
      </w:r>
      <w:proofErr w:type="spellEnd"/>
      <w:r>
        <w:rPr>
          <w:sz w:val="20"/>
          <w:lang w:val="en-GB"/>
        </w:rPr>
        <w:t>(</w:t>
      </w:r>
      <w:proofErr w:type="gramEnd"/>
      <w:r>
        <w:rPr>
          <w:sz w:val="20"/>
          <w:lang w:val="en-GB"/>
        </w:rPr>
        <w:t>)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0F009DCB" w14:textId="77777777" w:rsidR="000B6A36" w:rsidRDefault="0096302A">
      <w:pPr>
        <w:pStyle w:val="Heading1"/>
      </w:pPr>
      <w:bookmarkStart w:id="416" w:name="_Toc6911668"/>
      <w:bookmarkStart w:id="417" w:name="_Toc6578454"/>
      <w:bookmarkStart w:id="418" w:name="_Toc6911663"/>
      <w:bookmarkStart w:id="419" w:name="_Toc6578455"/>
      <w:bookmarkStart w:id="420" w:name="_Toc6911664"/>
      <w:bookmarkStart w:id="421" w:name="_Toc6578456"/>
      <w:bookmarkStart w:id="422" w:name="_Toc6911665"/>
      <w:bookmarkStart w:id="423" w:name="_Toc6578457"/>
      <w:bookmarkStart w:id="424" w:name="_Toc6911666"/>
      <w:bookmarkStart w:id="425" w:name="_Toc6578458"/>
      <w:bookmarkStart w:id="426" w:name="_Toc6911667"/>
      <w:bookmarkStart w:id="427" w:name="_Toc6578459"/>
      <w:bookmarkStart w:id="428" w:name="_Toc6578460"/>
      <w:bookmarkStart w:id="429" w:name="_Toc6911673"/>
      <w:bookmarkStart w:id="430" w:name="_Toc6578464"/>
      <w:bookmarkStart w:id="431" w:name="_Toc6911672"/>
      <w:bookmarkStart w:id="432" w:name="_Toc6578463"/>
      <w:bookmarkStart w:id="433" w:name="_Toc6578462"/>
      <w:bookmarkStart w:id="434" w:name="_Toc6911670"/>
      <w:bookmarkStart w:id="435" w:name="_Toc6578461"/>
      <w:bookmarkStart w:id="436" w:name="_Toc6911669"/>
      <w:bookmarkStart w:id="437" w:name="_Toc6911671"/>
      <w:bookmarkStart w:id="438" w:name="_Toc530124521"/>
      <w:bookmarkStart w:id="439" w:name="_Toc17198895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t>On MIME type parameters</w:t>
      </w:r>
      <w:bookmarkEnd w:id="438"/>
      <w:bookmarkEnd w:id="439"/>
    </w:p>
    <w:p w14:paraId="0F009DCC" w14:textId="77777777" w:rsidR="000B6A36" w:rsidRDefault="0096302A">
      <w:pPr>
        <w:pStyle w:val="Heading2"/>
      </w:pPr>
      <w:r>
        <w:t>Introduction</w:t>
      </w:r>
    </w:p>
    <w:p w14:paraId="0F009DCD" w14:textId="77777777" w:rsidR="000B6A36" w:rsidRDefault="0096302A">
      <w:pPr>
        <w:rPr>
          <w:lang w:val="en-GB"/>
        </w:rPr>
      </w:pPr>
      <w:r>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F009DCE" w14:textId="77777777" w:rsidR="000B6A36" w:rsidRDefault="0096302A">
      <w:pPr>
        <w:pStyle w:val="Heading3"/>
      </w:pPr>
      <w:r>
        <w:t>Video with display orientation changes</w:t>
      </w:r>
    </w:p>
    <w:p w14:paraId="0F009DCF" w14:textId="77777777" w:rsidR="000B6A36" w:rsidRDefault="0096302A">
      <w:pPr>
        <w:rPr>
          <w:lang w:val="en-GB"/>
        </w:rPr>
      </w:pPr>
      <w:r>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0F009DD0" w14:textId="77777777" w:rsidR="000B6A36" w:rsidRDefault="0096302A">
      <w:pPr>
        <w:pStyle w:val="Heading3"/>
      </w:pPr>
      <w:proofErr w:type="spellStart"/>
      <w:r>
        <w:t>Signalling</w:t>
      </w:r>
      <w:proofErr w:type="spellEnd"/>
      <w:r>
        <w:t xml:space="preserve"> of HDR/WCG information in ISOBMFF</w:t>
      </w:r>
    </w:p>
    <w:p w14:paraId="0F009DD1" w14:textId="77777777" w:rsidR="000B6A36" w:rsidRDefault="0096302A">
      <w:pPr>
        <w:rPr>
          <w:lang w:val="en-GB"/>
        </w:rPr>
      </w:pPr>
      <w:r>
        <w:rPr>
          <w:lang w:val="en-GB"/>
        </w:rPr>
        <w:t xml:space="preserve">The HDR/WCG information can be signalled using the </w:t>
      </w:r>
      <w:proofErr w:type="spellStart"/>
      <w:r>
        <w:rPr>
          <w:rFonts w:ascii="Courier New" w:hAnsi="Courier New" w:cs="Courier New"/>
          <w:lang w:val="en-GB"/>
        </w:rPr>
        <w:t>ColourInformationBox</w:t>
      </w:r>
      <w:proofErr w:type="spellEnd"/>
      <w:r>
        <w:rPr>
          <w:lang w:val="en-GB"/>
        </w:rPr>
        <w:t xml:space="preserve"> defined in clause 12.1.5 of the ISOBMFF specification, for example with the </w:t>
      </w:r>
      <w:proofErr w:type="spellStart"/>
      <w:r>
        <w:rPr>
          <w:rFonts w:ascii="Courier New" w:hAnsi="Courier New" w:cs="Courier New"/>
          <w:lang w:val="en-GB"/>
        </w:rPr>
        <w:t>colour_type</w:t>
      </w:r>
      <w:proofErr w:type="spellEnd"/>
      <w:r>
        <w:rPr>
          <w:lang w:val="en-GB"/>
        </w:rPr>
        <w:t xml:space="preserve"> equal to </w:t>
      </w:r>
      <w:r>
        <w:rPr>
          <w:rFonts w:ascii="Courier New" w:hAnsi="Courier New" w:cs="Courier New"/>
          <w:lang w:val="en-GB"/>
        </w:rPr>
        <w:t>'</w:t>
      </w:r>
      <w:proofErr w:type="spellStart"/>
      <w:r>
        <w:rPr>
          <w:rFonts w:ascii="Courier New" w:hAnsi="Courier New" w:cs="Courier New"/>
          <w:lang w:val="en-GB"/>
        </w:rPr>
        <w:t>nclx</w:t>
      </w:r>
      <w:proofErr w:type="spellEnd"/>
      <w:r>
        <w:rPr>
          <w:rFonts w:ascii="Courier New" w:hAnsi="Courier New" w:cs="Courier New"/>
          <w:lang w:val="en-GB"/>
        </w:rPr>
        <w:t>'</w:t>
      </w:r>
      <w:r>
        <w:rPr>
          <w:lang w:val="en-GB"/>
        </w:rPr>
        <w:t xml:space="preserve">, in which case the most important HDR/WCG information would be carried in the fields </w:t>
      </w:r>
      <w:proofErr w:type="spellStart"/>
      <w:r>
        <w:rPr>
          <w:rFonts w:ascii="Courier New" w:hAnsi="Courier New" w:cs="Courier New"/>
          <w:lang w:val="en-GB"/>
        </w:rPr>
        <w:t>colour_primaries</w:t>
      </w:r>
      <w:proofErr w:type="spellEnd"/>
      <w:r>
        <w:rPr>
          <w:rFonts w:ascii="Courier New" w:hAnsi="Courier New" w:cs="Courier New"/>
          <w:lang w:val="en-GB"/>
        </w:rPr>
        <w:t xml:space="preserve">, </w:t>
      </w:r>
      <w:proofErr w:type="spellStart"/>
      <w:r>
        <w:rPr>
          <w:rFonts w:ascii="Courier New" w:hAnsi="Courier New" w:cs="Courier New"/>
          <w:lang w:val="en-GB"/>
        </w:rPr>
        <w:t>transfer_characteristics</w:t>
      </w:r>
      <w:proofErr w:type="spellEnd"/>
      <w:r>
        <w:rPr>
          <w:rFonts w:ascii="Courier New" w:hAnsi="Courier New" w:cs="Courier New"/>
          <w:lang w:val="en-GB"/>
        </w:rPr>
        <w:t xml:space="preserve">, </w:t>
      </w:r>
      <w:proofErr w:type="spellStart"/>
      <w:r>
        <w:rPr>
          <w:rFonts w:ascii="Courier New" w:hAnsi="Courier New" w:cs="Courier New"/>
          <w:lang w:val="en-GB"/>
        </w:rPr>
        <w:t>matrix_coefficients</w:t>
      </w:r>
      <w:proofErr w:type="spellEnd"/>
      <w:r>
        <w:rPr>
          <w:rFonts w:ascii="Courier New" w:hAnsi="Courier New" w:cs="Courier New"/>
          <w:lang w:val="en-GB"/>
        </w:rPr>
        <w:t>,</w:t>
      </w:r>
      <w:r>
        <w:rPr>
          <w:bCs/>
          <w:lang w:val="en-GB"/>
        </w:rPr>
        <w:t xml:space="preserve"> and </w:t>
      </w:r>
      <w:proofErr w:type="spellStart"/>
      <w:r>
        <w:rPr>
          <w:rFonts w:ascii="Courier New" w:hAnsi="Courier New" w:cs="Courier New"/>
          <w:lang w:val="en-GB"/>
        </w:rPr>
        <w:t>full_range_flag</w:t>
      </w:r>
      <w:proofErr w:type="spellEnd"/>
      <w:r>
        <w:rPr>
          <w:lang w:val="en-GB"/>
        </w:rPr>
        <w:t>.</w:t>
      </w:r>
    </w:p>
    <w:p w14:paraId="0F009DD2" w14:textId="77777777" w:rsidR="000B6A36" w:rsidRDefault="0096302A">
      <w:pPr>
        <w:rPr>
          <w:lang w:val="en-GB"/>
        </w:rPr>
      </w:pPr>
      <w:r>
        <w:rPr>
          <w:lang w:val="en-GB"/>
        </w:rPr>
        <w:lastRenderedPageBreak/>
        <w:t>In addition, certain HDR/WCG solutions make use of dynamic metadata conveyed in SEI messages.</w:t>
      </w:r>
    </w:p>
    <w:p w14:paraId="0F009DD3" w14:textId="77777777" w:rsidR="000B6A36" w:rsidRDefault="0096302A">
      <w:pPr>
        <w:pStyle w:val="Heading3"/>
      </w:pPr>
      <w:r>
        <w:t>The restricted scheme design in ISOBMFF</w:t>
      </w:r>
    </w:p>
    <w:p w14:paraId="0F009DD4" w14:textId="77777777" w:rsidR="000B6A36" w:rsidRDefault="0096302A">
      <w:pPr>
        <w:rPr>
          <w:lang w:val="en-GB"/>
        </w:rPr>
      </w:pPr>
      <w:r>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0F009DD5" w14:textId="77777777" w:rsidR="000B6A36" w:rsidRDefault="0096302A">
      <w:pPr>
        <w:rPr>
          <w:lang w:val="en-GB"/>
        </w:rPr>
      </w:pPr>
      <w:r>
        <w:rPr>
          <w:lang w:val="en-GB"/>
        </w:rPr>
        <w:t xml:space="preserve">The mechanism is </w:t>
      </w:r>
      <w:proofErr w:type="gramStart"/>
      <w:r>
        <w:rPr>
          <w:lang w:val="en-GB"/>
        </w:rPr>
        <w:t>similar to</w:t>
      </w:r>
      <w:proofErr w:type="gramEnd"/>
      <w:r>
        <w:rPr>
          <w:lang w:val="en-GB"/>
        </w:rPr>
        <w:t xml:space="preserve"> the content protection transformation where sample entries are hidden behind generic sample entries, </w:t>
      </w:r>
      <w:r>
        <w:rPr>
          <w:rFonts w:ascii="Courier New" w:hAnsi="Courier New" w:cs="Courier New"/>
          <w:lang w:val="en-GB"/>
        </w:rPr>
        <w:t>'</w:t>
      </w:r>
      <w:proofErr w:type="spellStart"/>
      <w:r>
        <w:rPr>
          <w:rFonts w:ascii="Courier New" w:hAnsi="Courier New" w:cs="Courier New"/>
          <w:lang w:val="en-GB"/>
        </w:rPr>
        <w:t>encv</w:t>
      </w:r>
      <w:proofErr w:type="spellEnd"/>
      <w:r>
        <w:rPr>
          <w:rFonts w:ascii="Courier New" w:hAnsi="Courier New" w:cs="Courier New"/>
          <w:lang w:val="en-GB"/>
        </w:rPr>
        <w:t>'</w:t>
      </w:r>
      <w:r>
        <w:rPr>
          <w:lang w:val="en-GB"/>
        </w:rPr>
        <w:t xml:space="preserve">, </w:t>
      </w:r>
      <w:r>
        <w:rPr>
          <w:rFonts w:ascii="Courier New" w:hAnsi="Courier New" w:cs="Courier New"/>
          <w:lang w:val="en-GB"/>
        </w:rPr>
        <w:t>'</w:t>
      </w:r>
      <w:proofErr w:type="spellStart"/>
      <w:r>
        <w:rPr>
          <w:rFonts w:ascii="Courier New" w:hAnsi="Courier New" w:cs="Courier New"/>
          <w:lang w:val="en-GB"/>
        </w:rPr>
        <w:t>enca</w:t>
      </w:r>
      <w:proofErr w:type="spellEnd"/>
      <w:r>
        <w:rPr>
          <w:rFonts w:ascii="Courier New" w:hAnsi="Courier New" w:cs="Courier New"/>
          <w:lang w:val="en-GB"/>
        </w:rPr>
        <w:t>'</w:t>
      </w:r>
      <w:r>
        <w:rPr>
          <w:lang w:val="en-GB"/>
        </w:rPr>
        <w:t xml:space="preserve">, etc., indicating encrypted or encapsulated media. The analogous mechanism for restricted video uses a transformation with the generic sample entry </w:t>
      </w:r>
      <w:r>
        <w:rPr>
          <w:rFonts w:ascii="Courier New" w:hAnsi="Courier New" w:cs="Courier New"/>
          <w:lang w:val="en-GB"/>
        </w:rPr>
        <w:t>'</w:t>
      </w:r>
      <w:proofErr w:type="spellStart"/>
      <w:r>
        <w:rPr>
          <w:rFonts w:ascii="Courier New" w:hAnsi="Courier New" w:cs="Courier New"/>
          <w:lang w:val="en-GB"/>
        </w:rPr>
        <w:t>resv</w:t>
      </w:r>
      <w:proofErr w:type="spellEnd"/>
      <w:r>
        <w:rPr>
          <w:rFonts w:ascii="Courier New" w:hAnsi="Courier New" w:cs="Courier New"/>
          <w:lang w:val="en-GB"/>
        </w:rPr>
        <w:t>'</w:t>
      </w:r>
      <w:r>
        <w:rPr>
          <w:lang w:val="en-GB"/>
        </w:rPr>
        <w:t>. The method may be applied when the content should only be decoded by players that present it correctly.</w:t>
      </w:r>
    </w:p>
    <w:p w14:paraId="0F009DD6" w14:textId="77777777" w:rsidR="000B6A36" w:rsidRDefault="0096302A">
      <w:pPr>
        <w:rPr>
          <w:lang w:val="en-GB"/>
        </w:rPr>
      </w:pPr>
      <w:r>
        <w:rPr>
          <w:lang w:val="en-GB"/>
        </w:rPr>
        <w:t>The restricted scheme is specified in clauses 8.15.1 to 8.15.3 of the ISOBMFF specification.</w:t>
      </w:r>
    </w:p>
    <w:p w14:paraId="0F009DD7" w14:textId="77777777" w:rsidR="000B6A36" w:rsidRDefault="0096302A">
      <w:pPr>
        <w:pStyle w:val="Heading2"/>
      </w:pPr>
      <w:r>
        <w:t>Problems and discussions</w:t>
      </w:r>
    </w:p>
    <w:p w14:paraId="0F009DD8" w14:textId="77777777" w:rsidR="000B6A36" w:rsidRDefault="0096302A">
      <w:pPr>
        <w:rPr>
          <w:lang w:val="en-GB"/>
        </w:rPr>
      </w:pPr>
      <w:r>
        <w:rPr>
          <w:highlight w:val="yellow"/>
          <w:lang w:val="en-GB"/>
        </w:rPr>
        <w:t xml:space="preserve">[Ed. (FM): Issues and solutions in this section were initially introduced as Items 6 (first part) and </w:t>
      </w:r>
      <w:proofErr w:type="gramStart"/>
      <w:r>
        <w:rPr>
          <w:highlight w:val="yellow"/>
          <w:lang w:val="en-GB"/>
        </w:rPr>
        <w:t>7  from</w:t>
      </w:r>
      <w:proofErr w:type="gramEnd"/>
      <w:r>
        <w:rPr>
          <w:highlight w:val="yellow"/>
          <w:lang w:val="en-GB"/>
        </w:rPr>
        <w:t xml:space="preserve"> m40373 (MPEG #118 meeting)]</w:t>
      </w:r>
    </w:p>
    <w:p w14:paraId="0F009DD9" w14:textId="77777777" w:rsidR="000B6A36" w:rsidRDefault="0096302A">
      <w:pPr>
        <w:rPr>
          <w:lang w:val="en-GB"/>
        </w:rPr>
      </w:pPr>
      <w:r>
        <w:rPr>
          <w:lang w:val="en-GB"/>
        </w:rPr>
        <w:t>The following problems related to the MIME type parameters and signalling of HDR/WCG video, and video with display orientation changes were observed:</w:t>
      </w:r>
    </w:p>
    <w:p w14:paraId="0F009DDA"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t>For video with display orientation changes, a special restricted scheme is missing.</w:t>
      </w:r>
    </w:p>
    <w:p w14:paraId="0F009DDB"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t>There lacks a mechanism to include important video information for HDR/WCG video as part of the MIME type parameters.</w:t>
      </w:r>
    </w:p>
    <w:p w14:paraId="0F009DDC" w14:textId="77777777" w:rsidR="000B6A36" w:rsidRDefault="0096302A">
      <w:pPr>
        <w:pStyle w:val="Heading2"/>
      </w:pPr>
      <w:r>
        <w:t>Proposal</w:t>
      </w:r>
    </w:p>
    <w:p w14:paraId="0F009DDD" w14:textId="77777777" w:rsidR="000B6A36" w:rsidRDefault="0096302A">
      <w:pPr>
        <w:rPr>
          <w:lang w:val="en-GB"/>
        </w:rPr>
      </w:pPr>
      <w:r>
        <w:rPr>
          <w:lang w:val="en-GB"/>
        </w:rPr>
        <w:t>The following methods are proposed to solve problems:</w:t>
      </w:r>
    </w:p>
    <w:p w14:paraId="0F009DDE"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first problem, a new restricted scheme type, </w:t>
      </w:r>
      <w:r>
        <w:rPr>
          <w:rFonts w:ascii="Courier New" w:hAnsi="Courier New"/>
          <w:lang w:val="en-GB"/>
        </w:rPr>
        <w:t>'</w:t>
      </w:r>
      <w:proofErr w:type="spellStart"/>
      <w:r>
        <w:rPr>
          <w:rFonts w:ascii="Courier New" w:hAnsi="Courier New"/>
          <w:lang w:val="en-GB"/>
        </w:rPr>
        <w:t>vdoc</w:t>
      </w:r>
      <w:proofErr w:type="spellEnd"/>
      <w:r>
        <w:rPr>
          <w:rFonts w:ascii="Courier New" w:hAnsi="Courier New"/>
          <w:lang w:val="en-GB"/>
        </w:rPr>
        <w:t>'</w:t>
      </w:r>
      <w:r>
        <w:rPr>
          <w:lang w:val="en-GB"/>
        </w:rPr>
        <w:t xml:space="preserve">, is defined, which, when used, indicates that the track carries video with display orientation changes. No further information is provided, and the </w:t>
      </w:r>
      <w:proofErr w:type="spellStart"/>
      <w:r>
        <w:rPr>
          <w:lang w:val="en-GB"/>
        </w:rPr>
        <w:t>SchemeInformationBox</w:t>
      </w:r>
      <w:proofErr w:type="spellEnd"/>
      <w:r>
        <w:rPr>
          <w:lang w:val="en-GB"/>
        </w:rPr>
        <w:t xml:space="preserve"> may be absent in the </w:t>
      </w:r>
      <w:proofErr w:type="spellStart"/>
      <w:r>
        <w:rPr>
          <w:lang w:val="en-GB"/>
        </w:rPr>
        <w:t>RestrictedSchemeInfoBox</w:t>
      </w:r>
      <w:proofErr w:type="spellEnd"/>
      <w:r>
        <w:rPr>
          <w:lang w:val="en-GB"/>
        </w:rPr>
        <w:t>.</w:t>
      </w:r>
    </w:p>
    <w:p w14:paraId="0F009DDF"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second problem, a new optional MIME type parameter </w:t>
      </w:r>
      <w:r>
        <w:rPr>
          <w:rFonts w:ascii="Courier New" w:hAnsi="Courier New"/>
          <w:lang w:val="en-GB"/>
        </w:rPr>
        <w:t>'</w:t>
      </w:r>
      <w:proofErr w:type="spellStart"/>
      <w:r>
        <w:rPr>
          <w:rFonts w:ascii="Courier New" w:hAnsi="Courier New"/>
          <w:lang w:val="en-GB"/>
        </w:rPr>
        <w:t>hdrinfo</w:t>
      </w:r>
      <w:proofErr w:type="spellEnd"/>
      <w:r>
        <w:rPr>
          <w:rFonts w:ascii="Courier New" w:hAnsi="Courier New"/>
          <w:lang w:val="en-GB"/>
        </w:rPr>
        <w:t xml:space="preserve">' </w:t>
      </w:r>
      <w:r>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Pr>
          <w:rFonts w:ascii="Courier New" w:hAnsi="Courier New"/>
          <w:lang w:val="en-GB"/>
        </w:rPr>
        <w:t>'</w:t>
      </w:r>
      <w:proofErr w:type="spellStart"/>
      <w:r>
        <w:rPr>
          <w:rFonts w:ascii="Courier New" w:hAnsi="Courier New"/>
          <w:lang w:val="en-GB"/>
        </w:rPr>
        <w:t>hdrinfo</w:t>
      </w:r>
      <w:proofErr w:type="spellEnd"/>
      <w:r>
        <w:rPr>
          <w:rFonts w:ascii="Courier New" w:hAnsi="Courier New"/>
          <w:lang w:val="en-GB"/>
        </w:rPr>
        <w:t xml:space="preserve">' </w:t>
      </w:r>
      <w:r>
        <w:rPr>
          <w:lang w:val="en-GB"/>
        </w:rPr>
        <w:t>parameter contains four fields, in the form of "</w:t>
      </w:r>
      <w:r>
        <w:rPr>
          <w:rFonts w:ascii="Courier New" w:hAnsi="Courier New"/>
          <w:lang w:val="en-GB"/>
        </w:rPr>
        <w:t>elment1.elment</w:t>
      </w:r>
      <w:proofErr w:type="gramStart"/>
      <w:r>
        <w:rPr>
          <w:rFonts w:ascii="Courier New" w:hAnsi="Courier New"/>
          <w:lang w:val="en-GB"/>
        </w:rPr>
        <w:t>2.elment3.elment</w:t>
      </w:r>
      <w:proofErr w:type="gramEnd"/>
      <w:r>
        <w:rPr>
          <w:rFonts w:ascii="Courier New" w:hAnsi="Courier New"/>
          <w:lang w:val="en-GB"/>
        </w:rPr>
        <w:t>4</w:t>
      </w:r>
      <w:r>
        <w:rPr>
          <w:lang w:val="en-GB"/>
        </w:rPr>
        <w:t xml:space="preserve">", where the four elements 1 to 4 are the hexadecimal representations of the fields </w:t>
      </w:r>
      <w:proofErr w:type="spellStart"/>
      <w:r>
        <w:rPr>
          <w:rFonts w:ascii="Courier New" w:hAnsi="Courier New"/>
          <w:lang w:val="en-GB"/>
        </w:rPr>
        <w:t>colour_primaries</w:t>
      </w:r>
      <w:proofErr w:type="spellEnd"/>
      <w:r>
        <w:rPr>
          <w:lang w:val="en-GB"/>
        </w:rPr>
        <w:t xml:space="preserve">, </w:t>
      </w:r>
      <w:proofErr w:type="spellStart"/>
      <w:r>
        <w:rPr>
          <w:rFonts w:ascii="Courier New" w:hAnsi="Courier New"/>
          <w:lang w:val="en-GB"/>
        </w:rPr>
        <w:t>transfer_characteristics</w:t>
      </w:r>
      <w:proofErr w:type="spellEnd"/>
      <w:r>
        <w:rPr>
          <w:lang w:val="en-GB"/>
        </w:rPr>
        <w:t xml:space="preserve">, </w:t>
      </w:r>
      <w:proofErr w:type="spellStart"/>
      <w:r>
        <w:rPr>
          <w:rFonts w:ascii="Courier New" w:hAnsi="Courier New"/>
          <w:lang w:val="en-GB"/>
        </w:rPr>
        <w:t>matrix_coeffs</w:t>
      </w:r>
      <w:proofErr w:type="spellEnd"/>
      <w:r>
        <w:rPr>
          <w:lang w:val="en-GB"/>
        </w:rPr>
        <w:t xml:space="preserve">, and </w:t>
      </w:r>
      <w:proofErr w:type="spellStart"/>
      <w:r>
        <w:rPr>
          <w:rFonts w:ascii="Courier New" w:hAnsi="Courier New"/>
          <w:lang w:val="en-GB"/>
        </w:rPr>
        <w:t>full_range_flag</w:t>
      </w:r>
      <w:proofErr w:type="spellEnd"/>
      <w:r>
        <w:rPr>
          <w:lang w:val="en-GB"/>
        </w:rPr>
        <w:t>, respectively, as defined in clause 12.1.5 of the ISOBMFF specification.</w:t>
      </w:r>
    </w:p>
    <w:p w14:paraId="0F009DE7" w14:textId="77777777" w:rsidR="000B6A36" w:rsidRPr="002C79D2" w:rsidRDefault="0096302A">
      <w:pPr>
        <w:pStyle w:val="Heading1"/>
        <w:rPr>
          <w:highlight w:val="green"/>
        </w:rPr>
      </w:pPr>
      <w:bookmarkStart w:id="440" w:name="_Toc54267033"/>
      <w:bookmarkStart w:id="441" w:name="_Toc54267037"/>
      <w:bookmarkStart w:id="442" w:name="_Toc54266715"/>
      <w:bookmarkStart w:id="443" w:name="_Toc54185070"/>
      <w:bookmarkStart w:id="444" w:name="_Toc54337540"/>
      <w:bookmarkStart w:id="445" w:name="_Toc54267036"/>
      <w:bookmarkStart w:id="446" w:name="_Toc54266714"/>
      <w:bookmarkStart w:id="447" w:name="_Toc54185069"/>
      <w:bookmarkStart w:id="448" w:name="_Toc54337539"/>
      <w:bookmarkStart w:id="449" w:name="_Toc54267035"/>
      <w:bookmarkStart w:id="450" w:name="_Toc54266713"/>
      <w:bookmarkStart w:id="451" w:name="_Toc54185068"/>
      <w:bookmarkStart w:id="452" w:name="_Toc54337538"/>
      <w:bookmarkStart w:id="453" w:name="_Toc54267034"/>
      <w:bookmarkStart w:id="454" w:name="_Toc54266712"/>
      <w:bookmarkStart w:id="455" w:name="_Toc54185067"/>
      <w:bookmarkStart w:id="456" w:name="_Toc54337537"/>
      <w:bookmarkStart w:id="457" w:name="_Toc54185075"/>
      <w:bookmarkStart w:id="458" w:name="_Toc54185073"/>
      <w:bookmarkStart w:id="459" w:name="_Toc54267024"/>
      <w:bookmarkStart w:id="460" w:name="_Toc54337545"/>
      <w:bookmarkStart w:id="461" w:name="_Toc54267041"/>
      <w:bookmarkStart w:id="462" w:name="_Toc54266719"/>
      <w:bookmarkStart w:id="463" w:name="_Toc54185074"/>
      <w:bookmarkStart w:id="464" w:name="_Toc54337544"/>
      <w:bookmarkStart w:id="465" w:name="_Toc54267040"/>
      <w:bookmarkStart w:id="466" w:name="_Toc54266718"/>
      <w:bookmarkStart w:id="467" w:name="_Toc54337541"/>
      <w:bookmarkStart w:id="468" w:name="_Toc54337543"/>
      <w:bookmarkStart w:id="469" w:name="_Toc54267039"/>
      <w:bookmarkStart w:id="470" w:name="_Toc54266717"/>
      <w:bookmarkStart w:id="471" w:name="_Toc54185072"/>
      <w:bookmarkStart w:id="472" w:name="_Toc54337542"/>
      <w:bookmarkStart w:id="473" w:name="_Toc54267038"/>
      <w:bookmarkStart w:id="474" w:name="_Toc54266716"/>
      <w:bookmarkStart w:id="475" w:name="_Toc54185071"/>
      <w:bookmarkStart w:id="476" w:name="_Toc54267026"/>
      <w:bookmarkStart w:id="477" w:name="_Toc54267028"/>
      <w:bookmarkStart w:id="478" w:name="_Toc54266706"/>
      <w:bookmarkStart w:id="479" w:name="_Toc54185061"/>
      <w:bookmarkStart w:id="480" w:name="_Toc54337531"/>
      <w:bookmarkStart w:id="481" w:name="_Toc54267027"/>
      <w:bookmarkStart w:id="482" w:name="_Toc54266705"/>
      <w:bookmarkStart w:id="483" w:name="_Toc54185060"/>
      <w:bookmarkStart w:id="484" w:name="_Toc54337530"/>
      <w:bookmarkStart w:id="485" w:name="_Toc54337532"/>
      <w:bookmarkStart w:id="486" w:name="_Toc54266704"/>
      <w:bookmarkStart w:id="487" w:name="_Toc54185059"/>
      <w:bookmarkStart w:id="488" w:name="_Toc54337529"/>
      <w:bookmarkStart w:id="489" w:name="_Toc54267025"/>
      <w:bookmarkStart w:id="490" w:name="_Toc54266703"/>
      <w:bookmarkStart w:id="491" w:name="_Toc54185058"/>
      <w:bookmarkStart w:id="492" w:name="_Toc54337528"/>
      <w:bookmarkStart w:id="493" w:name="_Toc54266738"/>
      <w:bookmarkStart w:id="494" w:name="_Toc54185064"/>
      <w:bookmarkStart w:id="495" w:name="_Toc54185066"/>
      <w:bookmarkStart w:id="496" w:name="_Toc54337536"/>
      <w:bookmarkStart w:id="497" w:name="_Toc54267032"/>
      <w:bookmarkStart w:id="498" w:name="_Toc54266710"/>
      <w:bookmarkStart w:id="499" w:name="_Toc54185065"/>
      <w:bookmarkStart w:id="500" w:name="_Toc54337535"/>
      <w:bookmarkStart w:id="501" w:name="_Toc54267031"/>
      <w:bookmarkStart w:id="502" w:name="_Toc54266709"/>
      <w:bookmarkStart w:id="503" w:name="_Toc54266711"/>
      <w:bookmarkStart w:id="504" w:name="_Toc54337534"/>
      <w:bookmarkStart w:id="505" w:name="_Toc54267030"/>
      <w:bookmarkStart w:id="506" w:name="_Toc54266708"/>
      <w:bookmarkStart w:id="507" w:name="_Toc54185063"/>
      <w:bookmarkStart w:id="508" w:name="_Toc54337533"/>
      <w:bookmarkStart w:id="509" w:name="_Toc54267029"/>
      <w:bookmarkStart w:id="510" w:name="_Toc54266707"/>
      <w:bookmarkStart w:id="511" w:name="_Toc54185062"/>
      <w:bookmarkStart w:id="512" w:name="_Toc54267053"/>
      <w:bookmarkStart w:id="513" w:name="_Toc54267055"/>
      <w:bookmarkStart w:id="514" w:name="_Toc54266733"/>
      <w:bookmarkStart w:id="515" w:name="_Toc54185088"/>
      <w:bookmarkStart w:id="516" w:name="_Toc54337558"/>
      <w:bookmarkStart w:id="517" w:name="_Toc54267054"/>
      <w:bookmarkStart w:id="518" w:name="_Toc54266732"/>
      <w:bookmarkStart w:id="519" w:name="_Toc54185087"/>
      <w:bookmarkStart w:id="520" w:name="_Toc54337557"/>
      <w:bookmarkStart w:id="521" w:name="_Toc54337559"/>
      <w:bookmarkStart w:id="522" w:name="_Toc54266731"/>
      <w:bookmarkStart w:id="523" w:name="_Toc54185086"/>
      <w:bookmarkStart w:id="524" w:name="_Toc54337556"/>
      <w:bookmarkStart w:id="525" w:name="_Toc54267052"/>
      <w:bookmarkStart w:id="526" w:name="_Toc54266730"/>
      <w:bookmarkStart w:id="527" w:name="_Toc54185085"/>
      <w:bookmarkStart w:id="528" w:name="_Toc54337555"/>
      <w:bookmarkStart w:id="529" w:name="_Toc54267051"/>
      <w:bookmarkStart w:id="530" w:name="_Toc54185091"/>
      <w:bookmarkStart w:id="531" w:name="_Toc54185093"/>
      <w:bookmarkStart w:id="532" w:name="_Toc54337563"/>
      <w:bookmarkStart w:id="533" w:name="_Toc54267059"/>
      <w:bookmarkStart w:id="534" w:name="_Toc54266737"/>
      <w:bookmarkStart w:id="535" w:name="_Toc54185092"/>
      <w:bookmarkStart w:id="536" w:name="_Toc54337562"/>
      <w:bookmarkStart w:id="537" w:name="_Toc54267058"/>
      <w:bookmarkStart w:id="538" w:name="_Toc54266736"/>
      <w:bookmarkStart w:id="539" w:name="_Toc54266729"/>
      <w:bookmarkStart w:id="540" w:name="_Toc54337561"/>
      <w:bookmarkStart w:id="541" w:name="_Toc54267057"/>
      <w:bookmarkStart w:id="542" w:name="_Toc54266735"/>
      <w:bookmarkStart w:id="543" w:name="_Toc54185090"/>
      <w:bookmarkStart w:id="544" w:name="_Toc54337560"/>
      <w:bookmarkStart w:id="545" w:name="_Toc54267056"/>
      <w:bookmarkStart w:id="546" w:name="_Toc54266734"/>
      <w:bookmarkStart w:id="547" w:name="_Toc54185089"/>
      <w:bookmarkStart w:id="548" w:name="_Toc54267044"/>
      <w:bookmarkStart w:id="549" w:name="_Toc54267046"/>
      <w:bookmarkStart w:id="550" w:name="_Toc54266724"/>
      <w:bookmarkStart w:id="551" w:name="_Toc54185079"/>
      <w:bookmarkStart w:id="552" w:name="_Toc54337549"/>
      <w:bookmarkStart w:id="553" w:name="_Toc54267045"/>
      <w:bookmarkStart w:id="554" w:name="_Toc54266723"/>
      <w:bookmarkStart w:id="555" w:name="_Toc54185078"/>
      <w:bookmarkStart w:id="556" w:name="_Toc54337548"/>
      <w:bookmarkStart w:id="557" w:name="_Toc54337550"/>
      <w:bookmarkStart w:id="558" w:name="_Toc54266722"/>
      <w:bookmarkStart w:id="559" w:name="_Toc54185077"/>
      <w:bookmarkStart w:id="560" w:name="_Toc54337547"/>
      <w:bookmarkStart w:id="561" w:name="_Toc54267043"/>
      <w:bookmarkStart w:id="562" w:name="_Toc54266721"/>
      <w:bookmarkStart w:id="563" w:name="_Toc54185076"/>
      <w:bookmarkStart w:id="564" w:name="_Toc54337546"/>
      <w:bookmarkStart w:id="565" w:name="_Toc54267042"/>
      <w:bookmarkStart w:id="566" w:name="_Toc54185082"/>
      <w:bookmarkStart w:id="567" w:name="_Toc54185084"/>
      <w:bookmarkStart w:id="568" w:name="_Toc54337554"/>
      <w:bookmarkStart w:id="569" w:name="_Toc54267050"/>
      <w:bookmarkStart w:id="570" w:name="_Toc54266728"/>
      <w:bookmarkStart w:id="571" w:name="_Toc54185083"/>
      <w:bookmarkStart w:id="572" w:name="_Toc54337553"/>
      <w:bookmarkStart w:id="573" w:name="_Toc54267049"/>
      <w:bookmarkStart w:id="574" w:name="_Toc54266727"/>
      <w:bookmarkStart w:id="575" w:name="_Toc54266720"/>
      <w:bookmarkStart w:id="576" w:name="_Toc54337552"/>
      <w:bookmarkStart w:id="577" w:name="_Toc54267048"/>
      <w:bookmarkStart w:id="578" w:name="_Toc54266726"/>
      <w:bookmarkStart w:id="579" w:name="_Toc54185081"/>
      <w:bookmarkStart w:id="580" w:name="_Toc54337551"/>
      <w:bookmarkStart w:id="581" w:name="_Toc54267047"/>
      <w:bookmarkStart w:id="582" w:name="_Toc54266725"/>
      <w:bookmarkStart w:id="583" w:name="_Toc54185080"/>
      <w:bookmarkStart w:id="584" w:name="_Toc6911697"/>
      <w:bookmarkStart w:id="585" w:name="_Toc6578493"/>
      <w:bookmarkStart w:id="586" w:name="_Toc6911701"/>
      <w:bookmarkStart w:id="587" w:name="_Toc6578492"/>
      <w:bookmarkStart w:id="588" w:name="_Toc6911700"/>
      <w:bookmarkStart w:id="589" w:name="_Toc6578491"/>
      <w:bookmarkStart w:id="590" w:name="_Toc6911699"/>
      <w:bookmarkStart w:id="591" w:name="_Toc6578490"/>
      <w:bookmarkStart w:id="592" w:name="_Toc6911698"/>
      <w:bookmarkStart w:id="593" w:name="_Toc6578489"/>
      <w:bookmarkStart w:id="594" w:name="_Toc6911702"/>
      <w:bookmarkStart w:id="595" w:name="_Toc6578488"/>
      <w:bookmarkStart w:id="596" w:name="_Toc6911696"/>
      <w:bookmarkStart w:id="597" w:name="_Toc6578487"/>
      <w:bookmarkStart w:id="598" w:name="_Toc6911695"/>
      <w:bookmarkStart w:id="599" w:name="_Toc6578486"/>
      <w:bookmarkStart w:id="600" w:name="_Toc6911694"/>
      <w:bookmarkStart w:id="601" w:name="_Toc6578485"/>
      <w:bookmarkStart w:id="602" w:name="_Toc6911693"/>
      <w:bookmarkStart w:id="603" w:name="_Toc54185037"/>
      <w:bookmarkStart w:id="604" w:name="_Toc54185039"/>
      <w:bookmarkStart w:id="605" w:name="_Toc54337509"/>
      <w:bookmarkStart w:id="606" w:name="_Toc54267005"/>
      <w:bookmarkStart w:id="607" w:name="_Toc54266683"/>
      <w:bookmarkStart w:id="608" w:name="_Toc54185038"/>
      <w:bookmarkStart w:id="609" w:name="_Toc54337508"/>
      <w:bookmarkStart w:id="610" w:name="_Toc54267004"/>
      <w:bookmarkStart w:id="611" w:name="_Toc54266682"/>
      <w:bookmarkStart w:id="612" w:name="_Toc6578484"/>
      <w:bookmarkStart w:id="613" w:name="_Toc54337507"/>
      <w:bookmarkStart w:id="614" w:name="_Toc54267003"/>
      <w:bookmarkStart w:id="615" w:name="_Toc54266681"/>
      <w:bookmarkStart w:id="616" w:name="_Toc54185036"/>
      <w:bookmarkStart w:id="617" w:name="_Toc6911704"/>
      <w:bookmarkStart w:id="618" w:name="_Toc6578495"/>
      <w:bookmarkStart w:id="619" w:name="_Toc6911703"/>
      <w:bookmarkStart w:id="620" w:name="_Toc6578494"/>
      <w:bookmarkStart w:id="621" w:name="_Toc6911679"/>
      <w:bookmarkStart w:id="622" w:name="_Toc6911683"/>
      <w:bookmarkStart w:id="623" w:name="_Toc6578474"/>
      <w:bookmarkStart w:id="624" w:name="_Toc6911682"/>
      <w:bookmarkStart w:id="625" w:name="_Toc6578473"/>
      <w:bookmarkStart w:id="626" w:name="_Toc6911681"/>
      <w:bookmarkStart w:id="627" w:name="_Toc6578472"/>
      <w:bookmarkStart w:id="628" w:name="_Toc6911680"/>
      <w:bookmarkStart w:id="629" w:name="_Toc6578471"/>
      <w:bookmarkStart w:id="630" w:name="_Toc6578475"/>
      <w:bookmarkStart w:id="631" w:name="_Toc6578470"/>
      <w:bookmarkStart w:id="632" w:name="_Toc6911678"/>
      <w:bookmarkStart w:id="633" w:name="_Toc6578469"/>
      <w:bookmarkStart w:id="634" w:name="_Toc6911677"/>
      <w:bookmarkStart w:id="635" w:name="_Toc6578468"/>
      <w:bookmarkStart w:id="636" w:name="_Toc6911676"/>
      <w:bookmarkStart w:id="637" w:name="_Toc6578467"/>
      <w:bookmarkStart w:id="638" w:name="_Toc6911726"/>
      <w:bookmarkStart w:id="639" w:name="_Toc6911688"/>
      <w:bookmarkStart w:id="640" w:name="_Toc6911692"/>
      <w:bookmarkStart w:id="641" w:name="_Toc6578483"/>
      <w:bookmarkStart w:id="642" w:name="_Toc6911691"/>
      <w:bookmarkStart w:id="643" w:name="_Toc6578482"/>
      <w:bookmarkStart w:id="644" w:name="_Toc6911690"/>
      <w:bookmarkStart w:id="645" w:name="_Toc6578481"/>
      <w:bookmarkStart w:id="646" w:name="_Toc6911689"/>
      <w:bookmarkStart w:id="647" w:name="_Toc6578480"/>
      <w:bookmarkStart w:id="648" w:name="_Toc54266684"/>
      <w:bookmarkStart w:id="649" w:name="_Toc6578479"/>
      <w:bookmarkStart w:id="650" w:name="_Toc6911687"/>
      <w:bookmarkStart w:id="651" w:name="_Toc6578478"/>
      <w:bookmarkStart w:id="652" w:name="_Toc6911686"/>
      <w:bookmarkStart w:id="653" w:name="_Toc6578477"/>
      <w:bookmarkStart w:id="654" w:name="_Toc6911685"/>
      <w:bookmarkStart w:id="655" w:name="_Toc6578476"/>
      <w:bookmarkStart w:id="656" w:name="_Toc6911684"/>
      <w:bookmarkStart w:id="657" w:name="_Toc54267017"/>
      <w:bookmarkStart w:id="658" w:name="_Toc54267019"/>
      <w:bookmarkStart w:id="659" w:name="_Toc54266697"/>
      <w:bookmarkStart w:id="660" w:name="_Toc54185052"/>
      <w:bookmarkStart w:id="661" w:name="_Toc54337522"/>
      <w:bookmarkStart w:id="662" w:name="_Toc54267018"/>
      <w:bookmarkStart w:id="663" w:name="_Toc54266696"/>
      <w:bookmarkStart w:id="664" w:name="_Toc54185051"/>
      <w:bookmarkStart w:id="665" w:name="_Toc54337521"/>
      <w:bookmarkStart w:id="666" w:name="_Toc54337523"/>
      <w:bookmarkStart w:id="667" w:name="_Toc54266695"/>
      <w:bookmarkStart w:id="668" w:name="_Toc54185050"/>
      <w:bookmarkStart w:id="669" w:name="_Toc54337520"/>
      <w:bookmarkStart w:id="670" w:name="_Toc54267016"/>
      <w:bookmarkStart w:id="671" w:name="_Toc54266694"/>
      <w:bookmarkStart w:id="672" w:name="_Toc54185049"/>
      <w:bookmarkStart w:id="673" w:name="_Toc54337519"/>
      <w:bookmarkStart w:id="674" w:name="_Toc54267015"/>
      <w:bookmarkStart w:id="675" w:name="_Toc54185055"/>
      <w:bookmarkStart w:id="676" w:name="_Toc54185057"/>
      <w:bookmarkStart w:id="677" w:name="_Toc54337527"/>
      <w:bookmarkStart w:id="678" w:name="_Toc54267023"/>
      <w:bookmarkStart w:id="679" w:name="_Toc54266701"/>
      <w:bookmarkStart w:id="680" w:name="_Toc54185056"/>
      <w:bookmarkStart w:id="681" w:name="_Toc54337526"/>
      <w:bookmarkStart w:id="682" w:name="_Toc54267022"/>
      <w:bookmarkStart w:id="683" w:name="_Toc54266700"/>
      <w:bookmarkStart w:id="684" w:name="_Toc54266693"/>
      <w:bookmarkStart w:id="685" w:name="_Toc54337525"/>
      <w:bookmarkStart w:id="686" w:name="_Toc54267021"/>
      <w:bookmarkStart w:id="687" w:name="_Toc54266699"/>
      <w:bookmarkStart w:id="688" w:name="_Toc54185054"/>
      <w:bookmarkStart w:id="689" w:name="_Toc54337524"/>
      <w:bookmarkStart w:id="690" w:name="_Toc54267020"/>
      <w:bookmarkStart w:id="691" w:name="_Toc54266698"/>
      <w:bookmarkStart w:id="692" w:name="_Toc54185053"/>
      <w:bookmarkStart w:id="693" w:name="_Toc54267008"/>
      <w:bookmarkStart w:id="694" w:name="_Toc54267010"/>
      <w:bookmarkStart w:id="695" w:name="_Toc54266688"/>
      <w:bookmarkStart w:id="696" w:name="_Toc54185043"/>
      <w:bookmarkStart w:id="697" w:name="_Toc54337513"/>
      <w:bookmarkStart w:id="698" w:name="_Toc54267009"/>
      <w:bookmarkStart w:id="699" w:name="_Toc54266687"/>
      <w:bookmarkStart w:id="700" w:name="_Toc54185042"/>
      <w:bookmarkStart w:id="701" w:name="_Toc54337512"/>
      <w:bookmarkStart w:id="702" w:name="_Toc54337514"/>
      <w:bookmarkStart w:id="703" w:name="_Toc54266686"/>
      <w:bookmarkStart w:id="704" w:name="_Toc54185041"/>
      <w:bookmarkStart w:id="705" w:name="_Toc54337511"/>
      <w:bookmarkStart w:id="706" w:name="_Toc54267007"/>
      <w:bookmarkStart w:id="707" w:name="_Toc54266685"/>
      <w:bookmarkStart w:id="708" w:name="_Toc54185040"/>
      <w:bookmarkStart w:id="709" w:name="_Toc54337510"/>
      <w:bookmarkStart w:id="710" w:name="_Toc54267006"/>
      <w:bookmarkStart w:id="711" w:name="_Toc54185046"/>
      <w:bookmarkStart w:id="712" w:name="_Toc54185048"/>
      <w:bookmarkStart w:id="713" w:name="_Toc54337518"/>
      <w:bookmarkStart w:id="714" w:name="_Toc54267014"/>
      <w:bookmarkStart w:id="715" w:name="_Toc54266692"/>
      <w:bookmarkStart w:id="716" w:name="_Toc54185047"/>
      <w:bookmarkStart w:id="717" w:name="_Toc54337517"/>
      <w:bookmarkStart w:id="718" w:name="_Toc54267013"/>
      <w:bookmarkStart w:id="719" w:name="_Toc54266691"/>
      <w:bookmarkStart w:id="720" w:name="_Toc54266702"/>
      <w:bookmarkStart w:id="721" w:name="_Toc54337516"/>
      <w:bookmarkStart w:id="722" w:name="_Toc54267012"/>
      <w:bookmarkStart w:id="723" w:name="_Toc54266690"/>
      <w:bookmarkStart w:id="724" w:name="_Toc54185045"/>
      <w:bookmarkStart w:id="725" w:name="_Toc54337515"/>
      <w:bookmarkStart w:id="726" w:name="_Toc54267011"/>
      <w:bookmarkStart w:id="727" w:name="_Toc54266689"/>
      <w:bookmarkStart w:id="728" w:name="_Toc54185044"/>
      <w:bookmarkStart w:id="729" w:name="_Toc54267068"/>
      <w:bookmarkStart w:id="730" w:name="_Toc54337574"/>
      <w:bookmarkStart w:id="731" w:name="_Toc54267070"/>
      <w:bookmarkStart w:id="732" w:name="_Toc54266748"/>
      <w:bookmarkStart w:id="733" w:name="_Toc54185103"/>
      <w:bookmarkStart w:id="734" w:name="_Toc54337573"/>
      <w:bookmarkStart w:id="735" w:name="_Toc54267069"/>
      <w:bookmarkStart w:id="736" w:name="_Toc54266747"/>
      <w:bookmarkStart w:id="737" w:name="_Toc54185102"/>
      <w:bookmarkStart w:id="738" w:name="_Toc54337572"/>
      <w:bookmarkStart w:id="739" w:name="_Toc54185104"/>
      <w:bookmarkStart w:id="740" w:name="_Toc54266746"/>
      <w:bookmarkStart w:id="741" w:name="_Toc54185101"/>
      <w:bookmarkStart w:id="742" w:name="_Toc54337571"/>
      <w:bookmarkStart w:id="743" w:name="_Toc54267067"/>
      <w:bookmarkStart w:id="744" w:name="_Toc54266745"/>
      <w:bookmarkStart w:id="745" w:name="_Toc54185100"/>
      <w:bookmarkStart w:id="746" w:name="_Toc54337570"/>
      <w:bookmarkStart w:id="747" w:name="_Toc54267066"/>
      <w:bookmarkStart w:id="748" w:name="_Toc54266751"/>
      <w:bookmarkStart w:id="749" w:name="_Toc54266753"/>
      <w:bookmarkStart w:id="750" w:name="_Toc54185108"/>
      <w:bookmarkStart w:id="751" w:name="_Toc54337578"/>
      <w:bookmarkStart w:id="752" w:name="_Toc54267074"/>
      <w:bookmarkStart w:id="753" w:name="_Toc54266752"/>
      <w:bookmarkStart w:id="754" w:name="_Toc54185107"/>
      <w:bookmarkStart w:id="755" w:name="_Toc54337577"/>
      <w:bookmarkStart w:id="756" w:name="_Toc54267073"/>
      <w:bookmarkStart w:id="757" w:name="_Toc54266744"/>
      <w:bookmarkStart w:id="758" w:name="_Toc54185106"/>
      <w:bookmarkStart w:id="759" w:name="_Toc54337576"/>
      <w:bookmarkStart w:id="760" w:name="_Toc54267072"/>
      <w:bookmarkStart w:id="761" w:name="_Toc54266750"/>
      <w:bookmarkStart w:id="762" w:name="_Toc54185105"/>
      <w:bookmarkStart w:id="763" w:name="_Toc54337575"/>
      <w:bookmarkStart w:id="764" w:name="_Toc54267071"/>
      <w:bookmarkStart w:id="765" w:name="_Toc54266749"/>
      <w:bookmarkStart w:id="766" w:name="_Toc6578622"/>
      <w:bookmarkStart w:id="767" w:name="_Toc6578626"/>
      <w:bookmarkStart w:id="768" w:name="_Toc6911834"/>
      <w:bookmarkStart w:id="769" w:name="_Toc6578625"/>
      <w:bookmarkStart w:id="770" w:name="_Toc6911833"/>
      <w:bookmarkStart w:id="771" w:name="_Toc6578624"/>
      <w:bookmarkStart w:id="772" w:name="_Toc6911832"/>
      <w:bookmarkStart w:id="773" w:name="_Toc6578623"/>
      <w:bookmarkStart w:id="774" w:name="_Toc6911831"/>
      <w:bookmarkStart w:id="775" w:name="_Toc6911835"/>
      <w:bookmarkStart w:id="776" w:name="_Toc6911830"/>
      <w:bookmarkStart w:id="777" w:name="_Toc6578621"/>
      <w:bookmarkStart w:id="778" w:name="_Toc6911829"/>
      <w:bookmarkStart w:id="779" w:name="_Toc6578620"/>
      <w:bookmarkStart w:id="780" w:name="_Toc6911828"/>
      <w:bookmarkStart w:id="781" w:name="_Toc6578619"/>
      <w:bookmarkStart w:id="782" w:name="_Toc6911827"/>
      <w:bookmarkStart w:id="783" w:name="_Toc6578618"/>
      <w:bookmarkStart w:id="784" w:name="_Toc6578631"/>
      <w:bookmarkStart w:id="785" w:name="_Toc54185099"/>
      <w:bookmarkStart w:id="786" w:name="_Toc54337569"/>
      <w:bookmarkStart w:id="787" w:name="_Toc54267065"/>
      <w:bookmarkStart w:id="788" w:name="_Toc54266743"/>
      <w:bookmarkStart w:id="789" w:name="_Toc54185098"/>
      <w:bookmarkStart w:id="790" w:name="_Toc6911841"/>
      <w:bookmarkStart w:id="791" w:name="_Toc6578632"/>
      <w:bookmarkStart w:id="792" w:name="_Toc6911840"/>
      <w:bookmarkStart w:id="793" w:name="_Toc54267075"/>
      <w:bookmarkStart w:id="794" w:name="_Toc6911839"/>
      <w:bookmarkStart w:id="795" w:name="_Toc6578630"/>
      <w:bookmarkStart w:id="796" w:name="_Toc6911838"/>
      <w:bookmarkStart w:id="797" w:name="_Toc6578629"/>
      <w:bookmarkStart w:id="798" w:name="_Toc6911837"/>
      <w:bookmarkStart w:id="799" w:name="_Toc6578628"/>
      <w:bookmarkStart w:id="800" w:name="_Toc6911836"/>
      <w:bookmarkStart w:id="801" w:name="_Toc6578627"/>
      <w:bookmarkStart w:id="802" w:name="_Toc54337590"/>
      <w:bookmarkStart w:id="803" w:name="_Toc54337592"/>
      <w:bookmarkStart w:id="804" w:name="_Toc54267088"/>
      <w:bookmarkStart w:id="805" w:name="_Toc54266766"/>
      <w:bookmarkStart w:id="806" w:name="_Toc54185121"/>
      <w:bookmarkStart w:id="807" w:name="_Toc54337591"/>
      <w:bookmarkStart w:id="808" w:name="_Toc54267087"/>
      <w:bookmarkStart w:id="809" w:name="_Toc54266765"/>
      <w:bookmarkStart w:id="810" w:name="_Toc54185120"/>
      <w:bookmarkStart w:id="811" w:name="_Toc54185122"/>
      <w:bookmarkStart w:id="812" w:name="_Toc54267086"/>
      <w:bookmarkStart w:id="813" w:name="_Toc54266764"/>
      <w:bookmarkStart w:id="814" w:name="_Toc54185119"/>
      <w:bookmarkStart w:id="815" w:name="_Toc54337589"/>
      <w:bookmarkStart w:id="816" w:name="_Toc54267085"/>
      <w:bookmarkStart w:id="817" w:name="_Toc54266763"/>
      <w:bookmarkStart w:id="818" w:name="_Toc54185118"/>
      <w:bookmarkStart w:id="819" w:name="_Toc54337588"/>
      <w:bookmarkStart w:id="820" w:name="_Toc54266769"/>
      <w:bookmarkStart w:id="821" w:name="_Toc54267060"/>
      <w:bookmarkStart w:id="822" w:name="_Toc54337596"/>
      <w:bookmarkStart w:id="823" w:name="_Toc54267092"/>
      <w:bookmarkStart w:id="824" w:name="_Toc54266770"/>
      <w:bookmarkStart w:id="825" w:name="_Toc54185125"/>
      <w:bookmarkStart w:id="826" w:name="_Toc54337595"/>
      <w:bookmarkStart w:id="827" w:name="_Toc54267091"/>
      <w:bookmarkStart w:id="828" w:name="_Toc54267084"/>
      <w:bookmarkStart w:id="829" w:name="_Toc54185124"/>
      <w:bookmarkStart w:id="830" w:name="_Toc54337594"/>
      <w:bookmarkStart w:id="831" w:name="_Toc54267090"/>
      <w:bookmarkStart w:id="832" w:name="_Toc54266768"/>
      <w:bookmarkStart w:id="833" w:name="_Toc54185123"/>
      <w:bookmarkStart w:id="834" w:name="_Toc54337593"/>
      <w:bookmarkStart w:id="835" w:name="_Toc54267089"/>
      <w:bookmarkStart w:id="836" w:name="_Toc54266767"/>
      <w:bookmarkStart w:id="837" w:name="_Toc54337581"/>
      <w:bookmarkStart w:id="838" w:name="_Toc54337583"/>
      <w:bookmarkStart w:id="839" w:name="_Toc54267079"/>
      <w:bookmarkStart w:id="840" w:name="_Toc54266757"/>
      <w:bookmarkStart w:id="841" w:name="_Toc54185112"/>
      <w:bookmarkStart w:id="842" w:name="_Toc54337582"/>
      <w:bookmarkStart w:id="843" w:name="_Toc54267078"/>
      <w:bookmarkStart w:id="844" w:name="_Toc54266756"/>
      <w:bookmarkStart w:id="845" w:name="_Toc54185111"/>
      <w:bookmarkStart w:id="846" w:name="_Toc54185113"/>
      <w:bookmarkStart w:id="847" w:name="_Toc54267077"/>
      <w:bookmarkStart w:id="848" w:name="_Toc54266755"/>
      <w:bookmarkStart w:id="849" w:name="_Toc54185110"/>
      <w:bookmarkStart w:id="850" w:name="_Toc54337580"/>
      <w:bookmarkStart w:id="851" w:name="_Toc54267076"/>
      <w:bookmarkStart w:id="852" w:name="_Toc54266754"/>
      <w:bookmarkStart w:id="853" w:name="_Toc54185109"/>
      <w:bookmarkStart w:id="854" w:name="_Toc54337579"/>
      <w:bookmarkStart w:id="855" w:name="_Toc54266760"/>
      <w:bookmarkStart w:id="856" w:name="_Toc54266762"/>
      <w:bookmarkStart w:id="857" w:name="_Toc54185117"/>
      <w:bookmarkStart w:id="858" w:name="_Toc54337587"/>
      <w:bookmarkStart w:id="859" w:name="_Toc54267083"/>
      <w:bookmarkStart w:id="860" w:name="_Toc54266761"/>
      <w:bookmarkStart w:id="861" w:name="_Toc54185116"/>
      <w:bookmarkStart w:id="862" w:name="_Toc54337586"/>
      <w:bookmarkStart w:id="863" w:name="_Toc54267082"/>
      <w:bookmarkStart w:id="864" w:name="_Toc54337564"/>
      <w:bookmarkStart w:id="865" w:name="_Toc54185115"/>
      <w:bookmarkStart w:id="866" w:name="_Toc54337585"/>
      <w:bookmarkStart w:id="867" w:name="_Toc54267081"/>
      <w:bookmarkStart w:id="868" w:name="_Toc54266759"/>
      <w:bookmarkStart w:id="869" w:name="_Toc54185114"/>
      <w:bookmarkStart w:id="870" w:name="_Toc54337584"/>
      <w:bookmarkStart w:id="871" w:name="_Toc54267080"/>
      <w:bookmarkStart w:id="872" w:name="_Toc54266758"/>
      <w:bookmarkStart w:id="873" w:name="_Toc6578513"/>
      <w:bookmarkStart w:id="874" w:name="_Toc6578517"/>
      <w:bookmarkStart w:id="875" w:name="_Toc6911725"/>
      <w:bookmarkStart w:id="876" w:name="_Toc6578516"/>
      <w:bookmarkStart w:id="877" w:name="_Toc6911724"/>
      <w:bookmarkStart w:id="878" w:name="_Toc6578515"/>
      <w:bookmarkStart w:id="879" w:name="_Toc6911723"/>
      <w:bookmarkStart w:id="880" w:name="_Toc6578514"/>
      <w:bookmarkStart w:id="881" w:name="_Toc6911722"/>
      <w:bookmarkStart w:id="882" w:name="_Toc6578518"/>
      <w:bookmarkStart w:id="883" w:name="_Toc6911721"/>
      <w:bookmarkStart w:id="884" w:name="_Toc6578512"/>
      <w:bookmarkStart w:id="885" w:name="_Toc6911720"/>
      <w:bookmarkStart w:id="886" w:name="_Toc6578511"/>
      <w:bookmarkStart w:id="887" w:name="_Toc6911719"/>
      <w:bookmarkStart w:id="888" w:name="_Toc6578510"/>
      <w:bookmarkStart w:id="889" w:name="_Toc6911718"/>
      <w:bookmarkStart w:id="890" w:name="_Toc6578509"/>
      <w:bookmarkStart w:id="891" w:name="_Toc6911731"/>
      <w:bookmarkStart w:id="892" w:name="_Toc6911735"/>
      <w:bookmarkStart w:id="893" w:name="_Toc6578526"/>
      <w:bookmarkStart w:id="894" w:name="_Toc6911734"/>
      <w:bookmarkStart w:id="895" w:name="_Toc6578525"/>
      <w:bookmarkStart w:id="896" w:name="_Toc6911733"/>
      <w:bookmarkStart w:id="897" w:name="_Toc6578524"/>
      <w:bookmarkStart w:id="898" w:name="_Toc6911732"/>
      <w:bookmarkStart w:id="899" w:name="_Toc6578523"/>
      <w:bookmarkStart w:id="900" w:name="_Toc6911717"/>
      <w:bookmarkStart w:id="901" w:name="_Toc6578522"/>
      <w:bookmarkStart w:id="902" w:name="_Toc6911730"/>
      <w:bookmarkStart w:id="903" w:name="_Toc6578521"/>
      <w:bookmarkStart w:id="904" w:name="_Toc6911729"/>
      <w:bookmarkStart w:id="905" w:name="_Toc6578520"/>
      <w:bookmarkStart w:id="906" w:name="_Toc6911728"/>
      <w:bookmarkStart w:id="907" w:name="_Toc6578519"/>
      <w:bookmarkStart w:id="908" w:name="_Toc6911727"/>
      <w:bookmarkStart w:id="909" w:name="_Toc54185096"/>
      <w:bookmarkStart w:id="910" w:name="_Toc6578499"/>
      <w:bookmarkStart w:id="911" w:name="_Toc54337568"/>
      <w:bookmarkStart w:id="912" w:name="_Toc54267064"/>
      <w:bookmarkStart w:id="913" w:name="_Toc54266742"/>
      <w:bookmarkStart w:id="914" w:name="_Toc54185097"/>
      <w:bookmarkStart w:id="915" w:name="_Toc54337567"/>
      <w:bookmarkStart w:id="916" w:name="_Toc54267063"/>
      <w:bookmarkStart w:id="917" w:name="_Toc54266741"/>
      <w:bookmarkStart w:id="918" w:name="_Toc6911708"/>
      <w:bookmarkStart w:id="919" w:name="_Toc54337566"/>
      <w:bookmarkStart w:id="920" w:name="_Toc54267062"/>
      <w:bookmarkStart w:id="921" w:name="_Toc54266740"/>
      <w:bookmarkStart w:id="922" w:name="_Toc54185095"/>
      <w:bookmarkStart w:id="923" w:name="_Toc54337565"/>
      <w:bookmarkStart w:id="924" w:name="_Toc54267061"/>
      <w:bookmarkStart w:id="925" w:name="_Toc54266739"/>
      <w:bookmarkStart w:id="926" w:name="_Toc54185094"/>
      <w:bookmarkStart w:id="927" w:name="_Toc6578504"/>
      <w:bookmarkStart w:id="928" w:name="_Toc6578508"/>
      <w:bookmarkStart w:id="929" w:name="_Toc6911716"/>
      <w:bookmarkStart w:id="930" w:name="_Toc6578507"/>
      <w:bookmarkStart w:id="931" w:name="_Toc6911715"/>
      <w:bookmarkStart w:id="932" w:name="_Toc6578506"/>
      <w:bookmarkStart w:id="933" w:name="_Toc6911714"/>
      <w:bookmarkStart w:id="934" w:name="_Toc6578505"/>
      <w:bookmarkStart w:id="935" w:name="_Toc6911713"/>
      <w:bookmarkStart w:id="936" w:name="_Toc6578617"/>
      <w:bookmarkStart w:id="937" w:name="_Toc6911712"/>
      <w:bookmarkStart w:id="938" w:name="_Toc6578503"/>
      <w:bookmarkStart w:id="939" w:name="_Toc6911711"/>
      <w:bookmarkStart w:id="940" w:name="_Toc6578502"/>
      <w:bookmarkStart w:id="941" w:name="_Toc6911710"/>
      <w:bookmarkStart w:id="942" w:name="_Toc6578501"/>
      <w:bookmarkStart w:id="943" w:name="_Toc6911709"/>
      <w:bookmarkStart w:id="944" w:name="_Toc6578500"/>
      <w:bookmarkStart w:id="945" w:name="_Toc6578604"/>
      <w:bookmarkStart w:id="946" w:name="_Toc6578608"/>
      <w:bookmarkStart w:id="947" w:name="_Toc6911816"/>
      <w:bookmarkStart w:id="948" w:name="_Toc6578607"/>
      <w:bookmarkStart w:id="949" w:name="_Toc6911815"/>
      <w:bookmarkStart w:id="950" w:name="_Toc6578606"/>
      <w:bookmarkStart w:id="951" w:name="_Toc6911814"/>
      <w:bookmarkStart w:id="952" w:name="_Toc6578605"/>
      <w:bookmarkStart w:id="953" w:name="_Toc6911813"/>
      <w:bookmarkStart w:id="954" w:name="_Toc6911817"/>
      <w:bookmarkStart w:id="955" w:name="_Toc6911812"/>
      <w:bookmarkStart w:id="956" w:name="_Toc6578603"/>
      <w:bookmarkStart w:id="957" w:name="_Toc6911811"/>
      <w:bookmarkStart w:id="958" w:name="_Toc6578602"/>
      <w:bookmarkStart w:id="959" w:name="_Toc6911810"/>
      <w:bookmarkStart w:id="960" w:name="_Toc6578601"/>
      <w:bookmarkStart w:id="961" w:name="_Toc6911809"/>
      <w:bookmarkStart w:id="962" w:name="_Toc6578600"/>
      <w:bookmarkStart w:id="963" w:name="_Toc6578613"/>
      <w:bookmarkStart w:id="964" w:name="_Toc6911826"/>
      <w:bookmarkStart w:id="965" w:name="_Toc6911825"/>
      <w:bookmarkStart w:id="966" w:name="_Toc6578616"/>
      <w:bookmarkStart w:id="967" w:name="_Toc6911824"/>
      <w:bookmarkStart w:id="968" w:name="_Toc6578615"/>
      <w:bookmarkStart w:id="969" w:name="_Toc6911823"/>
      <w:bookmarkStart w:id="970" w:name="_Toc6578614"/>
      <w:bookmarkStart w:id="971" w:name="_Toc6911822"/>
      <w:bookmarkStart w:id="972" w:name="_Toc6911736"/>
      <w:bookmarkStart w:id="973" w:name="_Toc6911821"/>
      <w:bookmarkStart w:id="974" w:name="_Toc6578612"/>
      <w:bookmarkStart w:id="975" w:name="_Toc6911820"/>
      <w:bookmarkStart w:id="976" w:name="_Toc6578611"/>
      <w:bookmarkStart w:id="977" w:name="_Toc6911819"/>
      <w:bookmarkStart w:id="978" w:name="_Toc6578610"/>
      <w:bookmarkStart w:id="979" w:name="_Toc6911818"/>
      <w:bookmarkStart w:id="980" w:name="_Toc6578609"/>
      <w:bookmarkStart w:id="981" w:name="_Toc6911795"/>
      <w:bookmarkStart w:id="982" w:name="_Toc6911799"/>
      <w:bookmarkStart w:id="983" w:name="_Toc6578590"/>
      <w:bookmarkStart w:id="984" w:name="_Toc6911798"/>
      <w:bookmarkStart w:id="985" w:name="_Toc6578589"/>
      <w:bookmarkStart w:id="986" w:name="_Toc6911797"/>
      <w:bookmarkStart w:id="987" w:name="_Toc6578588"/>
      <w:bookmarkStart w:id="988" w:name="_Toc6911796"/>
      <w:bookmarkStart w:id="989" w:name="_Toc6578587"/>
      <w:bookmarkStart w:id="990" w:name="_Toc6578599"/>
      <w:bookmarkStart w:id="991" w:name="_Toc6578586"/>
      <w:bookmarkStart w:id="992" w:name="_Toc6911794"/>
      <w:bookmarkStart w:id="993" w:name="_Toc6578585"/>
      <w:bookmarkStart w:id="994" w:name="_Toc6911793"/>
      <w:bookmarkStart w:id="995" w:name="_Toc6578584"/>
      <w:bookmarkStart w:id="996" w:name="_Toc6911792"/>
      <w:bookmarkStart w:id="997" w:name="_Toc6578583"/>
      <w:bookmarkStart w:id="998" w:name="_Toc6578527"/>
      <w:bookmarkStart w:id="999" w:name="_Toc6911805"/>
      <w:bookmarkStart w:id="1000" w:name="_Toc6578591"/>
      <w:bookmarkStart w:id="1001" w:name="_Toc6911808"/>
      <w:bookmarkStart w:id="1002" w:name="_Toc6911807"/>
      <w:bookmarkStart w:id="1003" w:name="_Toc6578598"/>
      <w:bookmarkStart w:id="1004" w:name="_Toc6911806"/>
      <w:bookmarkStart w:id="1005" w:name="_Toc6578597"/>
      <w:bookmarkStart w:id="1006" w:name="_Toc6578596"/>
      <w:bookmarkStart w:id="1007" w:name="_Toc6911804"/>
      <w:bookmarkStart w:id="1008" w:name="_Toc6578595"/>
      <w:bookmarkStart w:id="1009" w:name="_Toc6911803"/>
      <w:bookmarkStart w:id="1010" w:name="_Toc6578594"/>
      <w:bookmarkStart w:id="1011" w:name="_Toc6911802"/>
      <w:bookmarkStart w:id="1012" w:name="_Toc6578593"/>
      <w:bookmarkStart w:id="1013" w:name="_Toc6911801"/>
      <w:bookmarkStart w:id="1014" w:name="_Toc6578592"/>
      <w:bookmarkStart w:id="1015" w:name="_Toc6911800"/>
      <w:bookmarkStart w:id="1016" w:name="_Toc171988957"/>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r w:rsidRPr="002C79D2">
        <w:rPr>
          <w:highlight w:val="green"/>
        </w:rPr>
        <w:lastRenderedPageBreak/>
        <w:t>Stronger defaulting in Track Runs</w:t>
      </w:r>
      <w:bookmarkEnd w:id="1016"/>
    </w:p>
    <w:p w14:paraId="0F009DE8" w14:textId="77777777" w:rsidR="000B6A36" w:rsidRDefault="0096302A">
      <w:pPr>
        <w:pStyle w:val="Heading2"/>
      </w:pPr>
      <w:r>
        <w:t>Discussion</w:t>
      </w:r>
    </w:p>
    <w:p w14:paraId="0F009DE9" w14:textId="77777777" w:rsidR="000B6A36" w:rsidRDefault="0096302A">
      <w:r>
        <w:t>Many file writers operate by parsing the high-level syntax of a given input video bitstream and generating the file format metadata from the information of the bitstream. A backward-compatible approach could be achieved by letting advanced clients</w:t>
      </w:r>
    </w:p>
    <w:p w14:paraId="0F009DEA" w14:textId="77777777" w:rsidR="000B6A36" w:rsidRDefault="0096302A">
      <w:pPr>
        <w:pStyle w:val="ListParagraph"/>
        <w:widowControl/>
        <w:numPr>
          <w:ilvl w:val="0"/>
          <w:numId w:val="11"/>
        </w:numPr>
        <w:spacing w:after="120" w:line="240" w:lineRule="auto"/>
        <w:contextualSpacing w:val="0"/>
        <w:textAlignment w:val="auto"/>
      </w:pPr>
      <w:r>
        <w:t xml:space="preserve">omit the downloading of </w:t>
      </w:r>
      <w:proofErr w:type="spellStart"/>
      <w:r>
        <w:t>MovieFragmentBoxes</w:t>
      </w:r>
      <w:proofErr w:type="spellEnd"/>
      <w:r>
        <w:t>, and</w:t>
      </w:r>
    </w:p>
    <w:p w14:paraId="0F009DEB" w14:textId="77777777" w:rsidR="000B6A36" w:rsidRDefault="0096302A">
      <w:pPr>
        <w:pStyle w:val="ListParagraph"/>
        <w:widowControl/>
        <w:numPr>
          <w:ilvl w:val="0"/>
          <w:numId w:val="11"/>
        </w:numPr>
        <w:spacing w:after="120" w:line="240" w:lineRule="auto"/>
        <w:contextualSpacing w:val="0"/>
        <w:textAlignment w:val="auto"/>
      </w:pPr>
      <w:r>
        <w:t xml:space="preserve">create the </w:t>
      </w:r>
      <w:proofErr w:type="spellStart"/>
      <w:r>
        <w:t>MovieFragmentBoxes</w:t>
      </w:r>
      <w:proofErr w:type="spellEnd"/>
      <w:r>
        <w:t xml:space="preserve"> in the client side by parsing the high-level syntax of the received </w:t>
      </w:r>
      <w:proofErr w:type="spellStart"/>
      <w:r>
        <w:t>MediaDataBoxes</w:t>
      </w:r>
      <w:proofErr w:type="spellEnd"/>
      <w:r>
        <w:t>.</w:t>
      </w:r>
    </w:p>
    <w:p w14:paraId="0F009DEC" w14:textId="77777777" w:rsidR="000B6A36" w:rsidRDefault="0096302A">
      <w:r>
        <w:t xml:space="preserve">At the same time, the transmitted track run data is reduced to 0 bytes, i.e. ultimate compression of </w:t>
      </w:r>
      <w:proofErr w:type="spellStart"/>
      <w:r>
        <w:t>MovieFragmentBox</w:t>
      </w:r>
      <w:proofErr w:type="spellEnd"/>
      <w:r>
        <w:t xml:space="preserve"> metadata is achieved.</w:t>
      </w:r>
    </w:p>
    <w:p w14:paraId="0F009DED" w14:textId="77777777" w:rsidR="000B6A36" w:rsidRDefault="0096302A">
      <w:pPr>
        <w:pStyle w:val="Heading2"/>
      </w:pPr>
      <w:proofErr w:type="spellStart"/>
      <w:r>
        <w:rPr>
          <w:lang w:val="fi-FI"/>
        </w:rPr>
        <w:t>Overview</w:t>
      </w:r>
      <w:proofErr w:type="spellEnd"/>
    </w:p>
    <w:p w14:paraId="0F009DEE" w14:textId="77777777" w:rsidR="000B6A36" w:rsidRDefault="0096302A">
      <w:r>
        <w:t xml:space="preserve">A set of indications is proposed based on which a player can conclude that it is able to process the media data without the </w:t>
      </w:r>
      <w:proofErr w:type="spellStart"/>
      <w:r>
        <w:t>MovieFragmentBox</w:t>
      </w:r>
      <w:proofErr w:type="spellEnd"/>
      <w:r>
        <w:t xml:space="preserve">. Thus, even though the </w:t>
      </w:r>
      <w:proofErr w:type="spellStart"/>
      <w:r>
        <w:t>MovieFragmentBox</w:t>
      </w:r>
      <w:proofErr w:type="spellEnd"/>
      <w:r>
        <w:t xml:space="preserve"> is available, the player does not need to fetch and process it. Hence, this is a backward compatible approach for avoiding the delivery of </w:t>
      </w:r>
      <w:proofErr w:type="spellStart"/>
      <w:r>
        <w:t>MovieFragmentBox</w:t>
      </w:r>
      <w:proofErr w:type="spellEnd"/>
      <w:r>
        <w:t>.</w:t>
      </w:r>
    </w:p>
    <w:p w14:paraId="0F009DEF" w14:textId="77777777" w:rsidR="000B6A36" w:rsidRDefault="0096302A">
      <w:r>
        <w:t>The following indications are proposed:</w:t>
      </w:r>
    </w:p>
    <w:p w14:paraId="0F009DF0" w14:textId="77777777" w:rsidR="000B6A36" w:rsidRDefault="0096302A">
      <w:pPr>
        <w:pStyle w:val="ListParagraph"/>
        <w:widowControl/>
        <w:numPr>
          <w:ilvl w:val="0"/>
          <w:numId w:val="10"/>
        </w:numPr>
        <w:spacing w:after="120" w:line="240" w:lineRule="auto"/>
        <w:contextualSpacing w:val="0"/>
        <w:textAlignment w:val="auto"/>
      </w:pPr>
      <w:r>
        <w:t>Either of the following indications is included in the ISOBMFF:</w:t>
      </w:r>
    </w:p>
    <w:p w14:paraId="0F009DF1" w14:textId="63E6D24B" w:rsidR="000B6A36" w:rsidRDefault="0096302A">
      <w:pPr>
        <w:pStyle w:val="ListParagraph"/>
        <w:widowControl/>
        <w:numPr>
          <w:ilvl w:val="1"/>
          <w:numId w:val="10"/>
        </w:numPr>
        <w:spacing w:after="120" w:line="240" w:lineRule="auto"/>
        <w:contextualSpacing w:val="0"/>
        <w:textAlignment w:val="auto"/>
      </w:pPr>
      <w:r>
        <w:t xml:space="preserve">Indicate with a box flag in a data reference box that all </w:t>
      </w:r>
      <w:proofErr w:type="spellStart"/>
      <w:r>
        <w:t>MediaDataBoxes</w:t>
      </w:r>
      <w:proofErr w:type="spellEnd"/>
      <w:r>
        <w:t xml:space="preserve"> that are referenced through the data reference entry are "</w:t>
      </w:r>
      <w:proofErr w:type="spellStart"/>
      <w:r>
        <w:t>tigthly</w:t>
      </w:r>
      <w:proofErr w:type="spellEnd"/>
      <w:r>
        <w:t xml:space="preserve"> packed", i.e. contain samples for a single track only in decoding order without unused bytes, sample auxiliary information, metadata, or any other information that does not belong to the sample format. See Section </w:t>
      </w:r>
      <w:r>
        <w:fldChar w:fldCharType="begin"/>
      </w:r>
      <w:r>
        <w:instrText xml:space="preserve"> REF _Ref15037979 \r \h </w:instrText>
      </w:r>
      <w:r>
        <w:fldChar w:fldCharType="separate"/>
      </w:r>
      <w:r w:rsidR="00D07D14">
        <w:t>7.4</w:t>
      </w:r>
      <w:r>
        <w:fldChar w:fldCharType="end"/>
      </w:r>
      <w:r>
        <w:t>.</w:t>
      </w:r>
    </w:p>
    <w:p w14:paraId="0F009DF2" w14:textId="0FB88110" w:rsidR="000B6A36" w:rsidRDefault="0096302A">
      <w:pPr>
        <w:pStyle w:val="ListParagraph"/>
        <w:widowControl/>
        <w:numPr>
          <w:ilvl w:val="1"/>
          <w:numId w:val="10"/>
        </w:numPr>
        <w:spacing w:after="120" w:line="240" w:lineRule="auto"/>
        <w:contextualSpacing w:val="0"/>
        <w:textAlignment w:val="auto"/>
      </w:pPr>
      <w:r>
        <w:t xml:space="preserve">Indicate with a box flag of the </w:t>
      </w:r>
      <w:proofErr w:type="spellStart"/>
      <w:r>
        <w:t>SegmentIndexBox</w:t>
      </w:r>
      <w:proofErr w:type="spellEnd"/>
      <w:r>
        <w:t xml:space="preserve"> that the media data box(es) carrying the data for the described segment are "tightly packed". See Section </w:t>
      </w:r>
      <w:r>
        <w:fldChar w:fldCharType="begin"/>
      </w:r>
      <w:r>
        <w:instrText xml:space="preserve"> REF _Ref6492593 \r \h </w:instrText>
      </w:r>
      <w:r>
        <w:fldChar w:fldCharType="separate"/>
      </w:r>
      <w:r w:rsidR="00D07D14">
        <w:t>7.6</w:t>
      </w:r>
      <w:r>
        <w:fldChar w:fldCharType="end"/>
      </w:r>
      <w:r>
        <w:t>.</w:t>
      </w:r>
    </w:p>
    <w:p w14:paraId="0F009DF3" w14:textId="77777777" w:rsidR="000B6A36" w:rsidRDefault="0096302A">
      <w:pPr>
        <w:pStyle w:val="ListParagraph"/>
        <w:widowControl/>
        <w:numPr>
          <w:ilvl w:val="0"/>
          <w:numId w:val="10"/>
        </w:numPr>
        <w:spacing w:after="120" w:line="240" w:lineRule="auto"/>
        <w:contextualSpacing w:val="0"/>
        <w:textAlignment w:val="auto"/>
      </w:pPr>
      <w:r>
        <w:t>The following indication is included in the NAL unit file format (ISO/IEC 14496-15):</w:t>
      </w:r>
    </w:p>
    <w:p w14:paraId="0F009DF4" w14:textId="79C6592D" w:rsidR="000B6A36" w:rsidRDefault="0096302A">
      <w:pPr>
        <w:pStyle w:val="ListParagraph"/>
        <w:widowControl/>
        <w:numPr>
          <w:ilvl w:val="1"/>
          <w:numId w:val="10"/>
        </w:numPr>
        <w:spacing w:after="120" w:line="240" w:lineRule="auto"/>
        <w:contextualSpacing w:val="0"/>
        <w:textAlignment w:val="auto"/>
      </w:pPr>
      <w:r>
        <w:t xml:space="preserve">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 See Section </w:t>
      </w:r>
      <w:r>
        <w:fldChar w:fldCharType="begin"/>
      </w:r>
      <w:r>
        <w:instrText xml:space="preserve"> REF _Ref15038217 \r \h </w:instrText>
      </w:r>
      <w:r>
        <w:fldChar w:fldCharType="separate"/>
      </w:r>
      <w:r w:rsidR="00D07D14">
        <w:t>7.5</w:t>
      </w:r>
      <w:r>
        <w:fldChar w:fldCharType="end"/>
      </w:r>
      <w:r>
        <w:t>.</w:t>
      </w:r>
    </w:p>
    <w:p w14:paraId="0F009DF5" w14:textId="77777777" w:rsidR="000B6A36" w:rsidRDefault="0096302A">
      <w:pPr>
        <w:pStyle w:val="ListParagraph"/>
        <w:widowControl/>
        <w:numPr>
          <w:ilvl w:val="0"/>
          <w:numId w:val="10"/>
        </w:numPr>
        <w:spacing w:after="120" w:line="240" w:lineRule="auto"/>
        <w:contextualSpacing w:val="0"/>
        <w:textAlignment w:val="auto"/>
      </w:pPr>
      <w:r>
        <w:t xml:space="preserve">For usage with DASH, either of the following approaches can be used: </w:t>
      </w:r>
    </w:p>
    <w:p w14:paraId="0F009DF6" w14:textId="26CA16E1" w:rsidR="000B6A36" w:rsidRDefault="0096302A">
      <w:pPr>
        <w:pStyle w:val="ListParagraph"/>
        <w:widowControl/>
        <w:numPr>
          <w:ilvl w:val="1"/>
          <w:numId w:val="10"/>
        </w:numPr>
        <w:spacing w:after="120" w:line="240" w:lineRule="auto"/>
        <w:contextualSpacing w:val="0"/>
        <w:textAlignment w:val="auto"/>
      </w:pPr>
      <w:r>
        <w:t xml:space="preserve">Extensions of the </w:t>
      </w:r>
      <w:proofErr w:type="spellStart"/>
      <w:r>
        <w:t>SegmentIndexBox</w:t>
      </w:r>
      <w:proofErr w:type="spellEnd"/>
      <w:r>
        <w:t xml:space="preserve"> indicate the referenced metadata size (mainly </w:t>
      </w:r>
      <w:proofErr w:type="spellStart"/>
      <w:r>
        <w:t>MovieFragmentBoxes</w:t>
      </w:r>
      <w:proofErr w:type="spellEnd"/>
      <w:r>
        <w:t xml:space="preserve">) or offset(s) to the media data and can be used to conclude the byte ranges of </w:t>
      </w:r>
      <w:proofErr w:type="spellStart"/>
      <w:r>
        <w:t>MediaDataBoxes</w:t>
      </w:r>
      <w:proofErr w:type="spellEnd"/>
      <w:r>
        <w:t xml:space="preserve">. See alternative approaches in Sections </w:t>
      </w:r>
      <w:r>
        <w:fldChar w:fldCharType="begin"/>
      </w:r>
      <w:r>
        <w:instrText xml:space="preserve"> REF _Ref6492593 \r \h </w:instrText>
      </w:r>
      <w:r>
        <w:fldChar w:fldCharType="separate"/>
      </w:r>
      <w:r w:rsidR="00D07D14">
        <w:t>7.6</w:t>
      </w:r>
      <w:r>
        <w:fldChar w:fldCharType="end"/>
      </w:r>
      <w:r>
        <w:t xml:space="preserve"> and </w:t>
      </w:r>
      <w:r>
        <w:fldChar w:fldCharType="begin"/>
      </w:r>
      <w:r>
        <w:instrText xml:space="preserve"> REF _Ref15038172 \r \h </w:instrText>
      </w:r>
      <w:r>
        <w:fldChar w:fldCharType="separate"/>
      </w:r>
      <w:r w:rsidR="00D07D14">
        <w:t>7.7</w:t>
      </w:r>
      <w:r>
        <w:fldChar w:fldCharType="end"/>
      </w:r>
      <w:r>
        <w:t>.</w:t>
      </w:r>
    </w:p>
    <w:p w14:paraId="0F009DF7" w14:textId="70ABC9EA" w:rsidR="000B6A36" w:rsidRDefault="0096302A">
      <w:pPr>
        <w:pStyle w:val="ListParagraph"/>
        <w:widowControl/>
        <w:numPr>
          <w:ilvl w:val="1"/>
          <w:numId w:val="10"/>
        </w:numPr>
        <w:spacing w:after="120" w:line="240" w:lineRule="auto"/>
        <w:contextualSpacing w:val="0"/>
        <w:textAlignment w:val="auto"/>
      </w:pPr>
      <w:r>
        <w:t xml:space="preserve">The following indications are included in the DASH MPD: Indicate the byte ranges or URLs for requesting the </w:t>
      </w:r>
      <w:proofErr w:type="spellStart"/>
      <w:r>
        <w:t>MediaDataBoxes</w:t>
      </w:r>
      <w:proofErr w:type="spellEnd"/>
      <w:r>
        <w:t xml:space="preserve"> only with a new MPD attribute. See Section </w:t>
      </w:r>
      <w:r>
        <w:fldChar w:fldCharType="begin"/>
      </w:r>
      <w:r>
        <w:instrText xml:space="preserve"> REF _Ref15038191 \r \h </w:instrText>
      </w:r>
      <w:r>
        <w:fldChar w:fldCharType="separate"/>
      </w:r>
      <w:r w:rsidR="00D07D14">
        <w:t>7.8</w:t>
      </w:r>
      <w:r>
        <w:fldChar w:fldCharType="end"/>
      </w:r>
      <w:r>
        <w:t>.</w:t>
      </w:r>
    </w:p>
    <w:p w14:paraId="0F009DF8" w14:textId="77777777" w:rsidR="000B6A36" w:rsidRDefault="0096302A">
      <w:r>
        <w:t>A player can operate as follows:</w:t>
      </w:r>
    </w:p>
    <w:p w14:paraId="0F009DF9" w14:textId="77777777" w:rsidR="000B6A36" w:rsidRDefault="0096302A">
      <w:pPr>
        <w:pStyle w:val="ListParagraph"/>
        <w:widowControl/>
        <w:numPr>
          <w:ilvl w:val="0"/>
          <w:numId w:val="10"/>
        </w:numPr>
        <w:spacing w:after="120" w:line="240" w:lineRule="auto"/>
        <w:contextualSpacing w:val="0"/>
        <w:textAlignment w:val="auto"/>
      </w:pPr>
      <w:r>
        <w:t xml:space="preserve">Conclude from the flag indicating "tightly packed" media data boxes that reception of </w:t>
      </w:r>
      <w:proofErr w:type="spellStart"/>
      <w:r>
        <w:t>MovieFragmentBoxes</w:t>
      </w:r>
      <w:proofErr w:type="spellEnd"/>
      <w:r>
        <w:t xml:space="preserve"> is not necessary.</w:t>
      </w:r>
    </w:p>
    <w:p w14:paraId="0F009DFA" w14:textId="77777777" w:rsidR="000B6A36" w:rsidRDefault="0096302A">
      <w:pPr>
        <w:pStyle w:val="ListParagraph"/>
        <w:widowControl/>
        <w:numPr>
          <w:ilvl w:val="0"/>
          <w:numId w:val="10"/>
        </w:numPr>
        <w:spacing w:after="120" w:line="240" w:lineRule="auto"/>
        <w:contextualSpacing w:val="0"/>
        <w:textAlignment w:val="auto"/>
      </w:pPr>
      <w:r>
        <w:t xml:space="preserve">Use the indicated byte ranges or URLs for requesting </w:t>
      </w:r>
      <w:proofErr w:type="spellStart"/>
      <w:r>
        <w:t>MediaDataBoxes</w:t>
      </w:r>
      <w:proofErr w:type="spellEnd"/>
      <w:r>
        <w:t xml:space="preserve"> only.</w:t>
      </w:r>
    </w:p>
    <w:p w14:paraId="0F009DFB" w14:textId="77777777" w:rsidR="000B6A36" w:rsidRDefault="0096302A">
      <w:pPr>
        <w:pStyle w:val="ListParagraph"/>
        <w:widowControl/>
        <w:numPr>
          <w:ilvl w:val="0"/>
          <w:numId w:val="10"/>
        </w:numPr>
        <w:spacing w:after="120" w:line="240" w:lineRule="auto"/>
        <w:contextualSpacing w:val="0"/>
        <w:textAlignment w:val="auto"/>
      </w:pPr>
      <w:r>
        <w:t xml:space="preserve">Generate the </w:t>
      </w:r>
      <w:proofErr w:type="spellStart"/>
      <w:r>
        <w:t>MovieFragmentBoxes</w:t>
      </w:r>
      <w:proofErr w:type="spellEnd"/>
      <w:r>
        <w:t xml:space="preserve"> based on parsing the high-level syntax of the bitstream in the received </w:t>
      </w:r>
      <w:proofErr w:type="spellStart"/>
      <w:r>
        <w:t>MediaDataBoxes</w:t>
      </w:r>
      <w:proofErr w:type="spellEnd"/>
      <w:r>
        <w:t xml:space="preserve"> or directly decodes and plays the bitstream without deriving the file format metadata. In this operation, the information of the </w:t>
      </w:r>
      <w:proofErr w:type="spellStart"/>
      <w:r>
        <w:t>TrackRunBox</w:t>
      </w:r>
      <w:proofErr w:type="spellEnd"/>
      <w:r>
        <w:t xml:space="preserve"> is concluded based on the received </w:t>
      </w:r>
      <w:proofErr w:type="spellStart"/>
      <w:r>
        <w:t>MediaDataBox</w:t>
      </w:r>
      <w:proofErr w:type="spellEnd"/>
      <w:r>
        <w:t xml:space="preserve"> for a movie fragment as follows:</w:t>
      </w:r>
    </w:p>
    <w:p w14:paraId="0F009DFC" w14:textId="77777777" w:rsidR="000B6A36" w:rsidRDefault="0096302A">
      <w:pPr>
        <w:pStyle w:val="ListParagraph"/>
        <w:widowControl/>
        <w:numPr>
          <w:ilvl w:val="1"/>
          <w:numId w:val="10"/>
        </w:numPr>
        <w:spacing w:after="120" w:line="240" w:lineRule="auto"/>
        <w:contextualSpacing w:val="0"/>
        <w:textAlignment w:val="auto"/>
      </w:pPr>
      <w:r>
        <w:lastRenderedPageBreak/>
        <w:t>By carrying out the access unit boundary determination as specified in AVC or HEVC, the sample sizes and the sample count can be derived.</w:t>
      </w:r>
    </w:p>
    <w:p w14:paraId="0F009DFD" w14:textId="77777777" w:rsidR="000B6A36" w:rsidRDefault="0096302A">
      <w:pPr>
        <w:pStyle w:val="ListParagraph"/>
        <w:widowControl/>
        <w:numPr>
          <w:ilvl w:val="1"/>
          <w:numId w:val="10"/>
        </w:numPr>
        <w:spacing w:after="120" w:line="240" w:lineRule="auto"/>
        <w:contextualSpacing w:val="0"/>
        <w:textAlignment w:val="auto"/>
      </w:pPr>
      <w:r>
        <w:t>Picture composition timing may be provided in the bitstream (picture timing SEI message</w:t>
      </w:r>
      <w:proofErr w:type="gramStart"/>
      <w:r>
        <w:t>)</w:t>
      </w:r>
      <w:proofErr w:type="gramEnd"/>
      <w:r>
        <w:t xml:space="preserve"> or it is concluded that composition times are proportional to picture order count. Values of </w:t>
      </w:r>
      <w:proofErr w:type="spellStart"/>
      <w:r>
        <w:t>sample_duration</w:t>
      </w:r>
      <w:proofErr w:type="spellEnd"/>
      <w:r>
        <w:t xml:space="preserve"> are derived accordingly.</w:t>
      </w:r>
    </w:p>
    <w:p w14:paraId="0F009DFE" w14:textId="77777777" w:rsidR="000B6A36" w:rsidRDefault="0096302A">
      <w:pPr>
        <w:pStyle w:val="ListParagraph"/>
        <w:widowControl/>
        <w:numPr>
          <w:ilvl w:val="1"/>
          <w:numId w:val="10"/>
        </w:numPr>
        <w:spacing w:after="120" w:line="240" w:lineRule="auto"/>
        <w:contextualSpacing w:val="0"/>
        <w:textAlignment w:val="auto"/>
      </w:pPr>
      <w:r>
        <w:t xml:space="preserve">VCL NAL unit type can be used to determine sample </w:t>
      </w:r>
      <w:proofErr w:type="gramStart"/>
      <w:r>
        <w:t>flags</w:t>
      </w:r>
      <w:proofErr w:type="gramEnd"/>
      <w:r>
        <w:t xml:space="preserve"> or the sample flags can be set to indicate an unknown status.</w:t>
      </w:r>
    </w:p>
    <w:p w14:paraId="0F009DFF" w14:textId="77777777" w:rsidR="000B6A36" w:rsidRDefault="0096302A">
      <w:pPr>
        <w:pStyle w:val="Heading2"/>
      </w:pPr>
      <w:r>
        <w:t>Analysis</w:t>
      </w:r>
    </w:p>
    <w:p w14:paraId="0F009E00" w14:textId="77777777" w:rsidR="000B6A36" w:rsidRDefault="0096302A">
      <w:pPr>
        <w:pStyle w:val="Heading3"/>
      </w:pPr>
      <w:r>
        <w:t>Responses to comments at MPEG#127</w:t>
      </w:r>
    </w:p>
    <w:p w14:paraId="0F009E01" w14:textId="77777777" w:rsidR="000B6A36" w:rsidRDefault="0096302A">
      <w:pPr>
        <w:rPr>
          <w:szCs w:val="20"/>
        </w:rPr>
      </w:pPr>
      <w:r>
        <w:rPr>
          <w:szCs w:val="20"/>
        </w:rPr>
        <w:t xml:space="preserve">In the following, we copy the comments from the File Format minutes of MPEG#127 (labeled </w:t>
      </w:r>
      <w:proofErr w:type="spellStart"/>
      <w:r>
        <w:rPr>
          <w:szCs w:val="20"/>
        </w:rPr>
        <w:t>Cx</w:t>
      </w:r>
      <w:proofErr w:type="spellEnd"/>
      <w:r>
        <w:rPr>
          <w:szCs w:val="20"/>
        </w:rPr>
        <w:t>) and provide our answers to them (Ax).</w:t>
      </w:r>
    </w:p>
    <w:p w14:paraId="0F009E02" w14:textId="77777777" w:rsidR="000B6A36" w:rsidRDefault="0096302A">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0F009E03" w14:textId="77777777" w:rsidR="000B6A36" w:rsidRDefault="0096302A">
      <w:pPr>
        <w:rPr>
          <w:szCs w:val="20"/>
        </w:rPr>
      </w:pPr>
      <w:r>
        <w:rPr>
          <w:szCs w:val="20"/>
        </w:rPr>
        <w:t xml:space="preserve">A1. The scheme is primarily intended for on-demand streaming (e.g. ISO base media file format on-demand profile of DASH) where all </w:t>
      </w:r>
      <w:proofErr w:type="spellStart"/>
      <w:r>
        <w:rPr>
          <w:rFonts w:ascii="Courier New" w:hAnsi="Courier New"/>
          <w:szCs w:val="20"/>
        </w:rPr>
        <w:t>SegmentIndexBox</w:t>
      </w:r>
      <w:proofErr w:type="spellEnd"/>
      <w:r>
        <w:rPr>
          <w:szCs w:val="20"/>
        </w:rPr>
        <w:t xml:space="preserve">(es) are placed before any </w:t>
      </w:r>
      <w:proofErr w:type="spellStart"/>
      <w:r>
        <w:rPr>
          <w:rFonts w:ascii="Courier New" w:hAnsi="Courier New"/>
          <w:szCs w:val="20"/>
        </w:rPr>
        <w:t>MovieFragmentBox</w:t>
      </w:r>
      <w:proofErr w:type="spellEnd"/>
      <w:r>
        <w:rPr>
          <w:szCs w:val="20"/>
        </w:rPr>
        <w:t xml:space="preserve">. No changes in the segment formats are proposed and hence no new MIME types are needed either. The media data is selectively fetched using HTTP GET requests with byte ranges that are concluded from the </w:t>
      </w:r>
      <w:proofErr w:type="spellStart"/>
      <w:r>
        <w:rPr>
          <w:rFonts w:ascii="Courier New" w:hAnsi="Courier New"/>
          <w:szCs w:val="20"/>
        </w:rPr>
        <w:t>SegmentIndexBox</w:t>
      </w:r>
      <w:proofErr w:type="spellEnd"/>
      <w:r>
        <w:rPr>
          <w:szCs w:val="20"/>
        </w:rPr>
        <w:t>(es) with extensions specified in the proposed scheme.</w:t>
      </w:r>
    </w:p>
    <w:p w14:paraId="0F009E04" w14:textId="77777777" w:rsidR="000B6A36" w:rsidRDefault="0096302A">
      <w:pPr>
        <w:rPr>
          <w:szCs w:val="20"/>
        </w:rPr>
      </w:pPr>
      <w:r>
        <w:rPr>
          <w:szCs w:val="20"/>
        </w:rPr>
        <w:t>C2. The 'pain' is not the file format overhead, but the implementation complexity (and edge cases). We need to evaluate this.</w:t>
      </w:r>
    </w:p>
    <w:p w14:paraId="0F009E05" w14:textId="5FC14281" w:rsidR="000B6A36" w:rsidRDefault="0096302A">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 xml:space="preserve"> REF _Ref20497837 \r \h </w:instrText>
      </w:r>
      <w:r>
        <w:rPr>
          <w:szCs w:val="20"/>
        </w:rPr>
      </w:r>
      <w:r>
        <w:rPr>
          <w:szCs w:val="20"/>
        </w:rPr>
        <w:fldChar w:fldCharType="separate"/>
      </w:r>
      <w:r w:rsidR="00D07D14">
        <w:rPr>
          <w:szCs w:val="20"/>
        </w:rPr>
        <w:t>7.3.2</w:t>
      </w:r>
      <w:r>
        <w:rPr>
          <w:szCs w:val="20"/>
        </w:rPr>
        <w:fldChar w:fldCharType="end"/>
      </w:r>
      <w:r>
        <w:rPr>
          <w:szCs w:val="20"/>
        </w:rPr>
        <w:t xml:space="preserve"> for details.</w:t>
      </w:r>
    </w:p>
    <w:p w14:paraId="0F009E06" w14:textId="77777777" w:rsidR="000B6A36" w:rsidRDefault="0096302A">
      <w:pPr>
        <w:rPr>
          <w:szCs w:val="20"/>
        </w:rPr>
      </w:pPr>
      <w:r>
        <w:rPr>
          <w:szCs w:val="20"/>
        </w:rPr>
        <w:t xml:space="preserve">C3. This relies on getting somehow getting a segment index (either in-band, e.g. after the </w:t>
      </w:r>
      <w:proofErr w:type="spellStart"/>
      <w:r>
        <w:rPr>
          <w:szCs w:val="20"/>
        </w:rPr>
        <w:t>moov</w:t>
      </w:r>
      <w:proofErr w:type="spellEnd"/>
      <w:r>
        <w:rPr>
          <w:szCs w:val="20"/>
        </w:rPr>
        <w:t xml:space="preserve"> box, or out of band) at the client:</w:t>
      </w:r>
    </w:p>
    <w:p w14:paraId="0F009E07" w14:textId="77777777" w:rsidR="000B6A36" w:rsidRDefault="0096302A">
      <w:pPr>
        <w:numPr>
          <w:ilvl w:val="0"/>
          <w:numId w:val="14"/>
        </w:numPr>
        <w:spacing w:after="120"/>
        <w:ind w:left="714" w:hanging="357"/>
        <w:rPr>
          <w:szCs w:val="20"/>
        </w:rPr>
      </w:pPr>
      <w:r>
        <w:rPr>
          <w:szCs w:val="20"/>
        </w:rPr>
        <w:t xml:space="preserve">because the representation is </w:t>
      </w:r>
      <w:proofErr w:type="spellStart"/>
      <w:r>
        <w:rPr>
          <w:szCs w:val="20"/>
        </w:rPr>
        <w:t>ftyp-moov-mdat-mdat-mdat</w:t>
      </w:r>
      <w:proofErr w:type="spellEnd"/>
      <w:r>
        <w:rPr>
          <w:szCs w:val="20"/>
        </w:rPr>
        <w:t>…</w:t>
      </w:r>
    </w:p>
    <w:p w14:paraId="0F009E08" w14:textId="77777777" w:rsidR="000B6A36" w:rsidRDefault="0096302A">
      <w:pPr>
        <w:numPr>
          <w:ilvl w:val="0"/>
          <w:numId w:val="14"/>
        </w:numPr>
        <w:spacing w:after="120"/>
        <w:ind w:left="714" w:hanging="357"/>
        <w:rPr>
          <w:szCs w:val="20"/>
        </w:rPr>
      </w:pPr>
      <w:r>
        <w:rPr>
          <w:szCs w:val="20"/>
        </w:rPr>
        <w:t xml:space="preserve">because the representation is </w:t>
      </w:r>
      <w:proofErr w:type="spellStart"/>
      <w:r>
        <w:rPr>
          <w:szCs w:val="20"/>
        </w:rPr>
        <w:t>ftyp-moov-moof+mdat-moof+mdat-moof+mdat</w:t>
      </w:r>
      <w:proofErr w:type="spellEnd"/>
      <w:r>
        <w:rPr>
          <w:szCs w:val="20"/>
        </w:rPr>
        <w:t xml:space="preserve">… and the </w:t>
      </w:r>
      <w:proofErr w:type="spellStart"/>
      <w:r>
        <w:rPr>
          <w:szCs w:val="20"/>
        </w:rPr>
        <w:t>sidx</w:t>
      </w:r>
      <w:proofErr w:type="spellEnd"/>
      <w:r>
        <w:rPr>
          <w:szCs w:val="20"/>
        </w:rPr>
        <w:t xml:space="preserve"> tells you the byte-range requests in each segment to omit the </w:t>
      </w:r>
      <w:proofErr w:type="spellStart"/>
      <w:r>
        <w:rPr>
          <w:szCs w:val="20"/>
        </w:rPr>
        <w:t>moof</w:t>
      </w:r>
      <w:proofErr w:type="spellEnd"/>
      <w:r>
        <w:rPr>
          <w:szCs w:val="20"/>
        </w:rPr>
        <w:t xml:space="preserve"> box</w:t>
      </w:r>
    </w:p>
    <w:p w14:paraId="0F009E09" w14:textId="77777777" w:rsidR="000B6A36" w:rsidRDefault="0096302A">
      <w:pPr>
        <w:rPr>
          <w:szCs w:val="20"/>
        </w:rPr>
      </w:pPr>
      <w:r>
        <w:t xml:space="preserve">A3. Right, we assume that </w:t>
      </w:r>
      <w:proofErr w:type="spellStart"/>
      <w:r>
        <w:t>sidx</w:t>
      </w:r>
      <w:proofErr w:type="spellEnd"/>
      <w:r>
        <w:t xml:space="preserve">(es) are placed before any </w:t>
      </w:r>
      <w:proofErr w:type="spellStart"/>
      <w:r>
        <w:t>moof</w:t>
      </w:r>
      <w:proofErr w:type="spellEnd"/>
      <w:r>
        <w:t xml:space="preserve">, which is required e.g. in </w:t>
      </w:r>
      <w:r>
        <w:rPr>
          <w:szCs w:val="20"/>
        </w:rPr>
        <w:t xml:space="preserve">ISO base media file format on-demand profile of DASH. Thus, the file structure would be </w:t>
      </w:r>
      <w:proofErr w:type="spellStart"/>
      <w:r>
        <w:rPr>
          <w:szCs w:val="20"/>
        </w:rPr>
        <w:t>ftyp-moov-sidx</w:t>
      </w:r>
      <w:proofErr w:type="spellEnd"/>
      <w:r>
        <w:rPr>
          <w:szCs w:val="20"/>
        </w:rPr>
        <w:t>(es)-</w:t>
      </w:r>
      <w:proofErr w:type="spellStart"/>
      <w:r>
        <w:rPr>
          <w:szCs w:val="20"/>
        </w:rPr>
        <w:t>moof+mdat-moof+dat-moof+dat</w:t>
      </w:r>
      <w:proofErr w:type="spellEnd"/>
      <w:r>
        <w:rPr>
          <w:szCs w:val="20"/>
        </w:rPr>
        <w:t>…</w:t>
      </w:r>
    </w:p>
    <w:p w14:paraId="0F009E0A" w14:textId="77777777" w:rsidR="000B6A36" w:rsidRDefault="0096302A">
      <w:pPr>
        <w:pStyle w:val="Heading3"/>
      </w:pPr>
      <w:bookmarkStart w:id="1017" w:name="_Ref20497837"/>
      <w:r>
        <w:t xml:space="preserve">Tests on reader compatibility on extended </w:t>
      </w:r>
      <w:proofErr w:type="spellStart"/>
      <w:r>
        <w:t>SegmentIndexBox</w:t>
      </w:r>
      <w:proofErr w:type="spellEnd"/>
      <w:r>
        <w:t xml:space="preserve"> and </w:t>
      </w:r>
      <w:proofErr w:type="spellStart"/>
      <w:r>
        <w:t>SegmentMediaOffsetBox</w:t>
      </w:r>
      <w:bookmarkEnd w:id="1017"/>
      <w:proofErr w:type="spellEnd"/>
    </w:p>
    <w:p w14:paraId="0F009E0B" w14:textId="77777777" w:rsidR="000B6A36" w:rsidRDefault="0096302A">
      <w:r>
        <w:t xml:space="preserve">This section provides results of the reader compatibility tests of the options in the </w:t>
      </w:r>
      <w:proofErr w:type="spellStart"/>
      <w:r>
        <w:t>TuC</w:t>
      </w:r>
      <w:proofErr w:type="spellEnd"/>
      <w:r>
        <w:t xml:space="preserve">. </w:t>
      </w:r>
    </w:p>
    <w:p w14:paraId="0F009E0C" w14:textId="77777777" w:rsidR="000B6A36" w:rsidRDefault="0096302A">
      <w:r>
        <w:t>Tests were carried out by segmenting a video clip with one AVC media track by differently modified MP4Box programs. Files were then served to players from an HTTP server.</w:t>
      </w:r>
    </w:p>
    <w:p w14:paraId="0F009E0D" w14:textId="77777777" w:rsidR="000B6A36" w:rsidRDefault="0096302A">
      <w:r>
        <w:t>Three different MP4Box versions were used:</w:t>
      </w:r>
    </w:p>
    <w:p w14:paraId="0F009E0E" w14:textId="77777777" w:rsidR="000B6A36" w:rsidRDefault="0096302A">
      <w:pPr>
        <w:numPr>
          <w:ilvl w:val="0"/>
          <w:numId w:val="15"/>
        </w:numPr>
        <w:spacing w:after="120"/>
      </w:pPr>
      <w:r>
        <w:t>Unmodified MP4Box</w:t>
      </w:r>
    </w:p>
    <w:p w14:paraId="0F009E0F" w14:textId="77777777" w:rsidR="000B6A36" w:rsidRDefault="0096302A">
      <w:pPr>
        <w:numPr>
          <w:ilvl w:val="0"/>
          <w:numId w:val="15"/>
        </w:numPr>
        <w:spacing w:after="120"/>
      </w:pPr>
      <w:r>
        <w:t xml:space="preserve">Modified MP4Box which adds </w:t>
      </w:r>
      <w:proofErr w:type="spellStart"/>
      <w:r>
        <w:rPr>
          <w:rFonts w:ascii="Courier New" w:hAnsi="Courier New"/>
        </w:rPr>
        <w:t>SegmentMediaOffsetBox</w:t>
      </w:r>
      <w:proofErr w:type="spellEnd"/>
      <w:r>
        <w:t xml:space="preserve"> (</w:t>
      </w:r>
      <w:r>
        <w:rPr>
          <w:rFonts w:ascii="Courier New" w:hAnsi="Courier New"/>
        </w:rPr>
        <w:t>'</w:t>
      </w:r>
      <w:proofErr w:type="spellStart"/>
      <w:r>
        <w:rPr>
          <w:rFonts w:ascii="Courier New" w:hAnsi="Courier New"/>
        </w:rPr>
        <w:t>smof</w:t>
      </w:r>
      <w:proofErr w:type="spellEnd"/>
      <w:r>
        <w:rPr>
          <w:rFonts w:ascii="Courier New" w:hAnsi="Courier New"/>
        </w:rPr>
        <w:t>'</w:t>
      </w:r>
      <w:r>
        <w:t xml:space="preserve">) after </w:t>
      </w:r>
      <w:proofErr w:type="spellStart"/>
      <w:r>
        <w:rPr>
          <w:rFonts w:ascii="Courier New" w:hAnsi="Courier New"/>
        </w:rPr>
        <w:t>SegmentIndexBox</w:t>
      </w:r>
      <w:proofErr w:type="spellEnd"/>
    </w:p>
    <w:p w14:paraId="0F009E10" w14:textId="77777777" w:rsidR="000B6A36" w:rsidRDefault="0096302A">
      <w:pPr>
        <w:numPr>
          <w:ilvl w:val="0"/>
          <w:numId w:val="15"/>
        </w:numPr>
        <w:spacing w:after="120"/>
      </w:pPr>
      <w:r>
        <w:t xml:space="preserve">Modified MP4Box which sets </w:t>
      </w:r>
      <w:r>
        <w:rPr>
          <w:rFonts w:ascii="Courier New" w:hAnsi="Courier New"/>
        </w:rPr>
        <w:t>flags</w:t>
      </w:r>
      <w:r>
        <w:t xml:space="preserve"> to 1 in </w:t>
      </w:r>
      <w:proofErr w:type="spellStart"/>
      <w:r>
        <w:rPr>
          <w:rFonts w:ascii="Courier New" w:hAnsi="Courier New"/>
        </w:rPr>
        <w:t>SegmentIndexBox</w:t>
      </w:r>
      <w:proofErr w:type="spellEnd"/>
      <w:r>
        <w:t xml:space="preserve"> and adds </w:t>
      </w:r>
      <w:proofErr w:type="spellStart"/>
      <w:r>
        <w:rPr>
          <w:rFonts w:ascii="Courier New" w:hAnsi="Courier New"/>
        </w:rPr>
        <w:t>media_data_offset</w:t>
      </w:r>
      <w:proofErr w:type="spellEnd"/>
      <w:r>
        <w:t xml:space="preserve"> fields to the end of the </w:t>
      </w:r>
      <w:proofErr w:type="spellStart"/>
      <w:r>
        <w:rPr>
          <w:rFonts w:ascii="Courier New" w:hAnsi="Courier New"/>
        </w:rPr>
        <w:t>SegmentIndexBox</w:t>
      </w:r>
      <w:proofErr w:type="spellEnd"/>
      <w:r>
        <w:t>.</w:t>
      </w:r>
    </w:p>
    <w:p w14:paraId="0F009E11" w14:textId="2E5B8637" w:rsidR="000B6A36" w:rsidRDefault="0096302A">
      <w:r>
        <w:lastRenderedPageBreak/>
        <w:t xml:space="preserve">As seen in </w:t>
      </w:r>
      <w:r>
        <w:fldChar w:fldCharType="begin"/>
      </w:r>
      <w:r>
        <w:instrText xml:space="preserve"> REF _Ref20497475 \h </w:instrText>
      </w:r>
      <w:r>
        <w:fldChar w:fldCharType="separate"/>
      </w:r>
      <w:r w:rsidR="00D07D14">
        <w:t xml:space="preserve">Table </w:t>
      </w:r>
      <w:r w:rsidR="00D07D14">
        <w:rPr>
          <w:noProof/>
        </w:rPr>
        <w:t>1</w:t>
      </w:r>
      <w:r>
        <w:fldChar w:fldCharType="end"/>
      </w:r>
      <w:r>
        <w:t xml:space="preserve">, extended </w:t>
      </w:r>
      <w:proofErr w:type="spellStart"/>
      <w:r>
        <w:rPr>
          <w:rFonts w:ascii="Courier New" w:hAnsi="Courier New"/>
        </w:rPr>
        <w:t>SegmentIndexBox</w:t>
      </w:r>
      <w:proofErr w:type="spellEnd"/>
      <w:r>
        <w:t xml:space="preserve"> did not introduce any degraded functionality in any of tested players, compared to the unmodified input files.</w:t>
      </w:r>
    </w:p>
    <w:p w14:paraId="0F009E12" w14:textId="77777777" w:rsidR="000B6A36" w:rsidRDefault="0096302A">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proofErr w:type="spellStart"/>
      <w:r>
        <w:rPr>
          <w:rFonts w:ascii="Courier New" w:hAnsi="Courier New"/>
        </w:rPr>
        <w:t>SegmentMediaOffsetBox</w:t>
      </w:r>
      <w:proofErr w:type="spellEnd"/>
      <w:r>
        <w:t>.</w:t>
      </w:r>
    </w:p>
    <w:tbl>
      <w:tblPr>
        <w:tblStyle w:val="GridTable5Dark-Accent5"/>
        <w:tblW w:w="9360" w:type="dxa"/>
        <w:shd w:val="clear" w:color="auto" w:fill="DEEAF6"/>
        <w:tblLayout w:type="fixed"/>
        <w:tblLook w:val="04A0" w:firstRow="1" w:lastRow="0" w:firstColumn="1" w:lastColumn="0" w:noHBand="0" w:noVBand="1"/>
      </w:tblPr>
      <w:tblGrid>
        <w:gridCol w:w="1951"/>
        <w:gridCol w:w="1329"/>
        <w:gridCol w:w="2379"/>
        <w:gridCol w:w="1431"/>
        <w:gridCol w:w="2270"/>
      </w:tblGrid>
      <w:tr w:rsidR="000B6A36" w14:paraId="0F009E18" w14:textId="77777777" w:rsidTr="000B6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F009E13" w14:textId="77777777" w:rsidR="000B6A36" w:rsidRDefault="0096302A">
            <w:pPr>
              <w:pStyle w:val="TableContents"/>
              <w:keepNext/>
              <w:rPr>
                <w:color w:val="FFFFFF"/>
              </w:rPr>
            </w:pPr>
            <w:r>
              <w:rPr>
                <w:color w:val="FFFFFF"/>
              </w:rPr>
              <w:t>Media player</w:t>
            </w:r>
          </w:p>
        </w:tc>
        <w:tc>
          <w:tcPr>
            <w:tcW w:w="1329" w:type="dxa"/>
            <w:tcBorders>
              <w:bottom w:val="nil"/>
            </w:tcBorders>
          </w:tcPr>
          <w:p w14:paraId="0F009E14"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Unmodified</w:t>
            </w:r>
          </w:p>
        </w:tc>
        <w:tc>
          <w:tcPr>
            <w:tcW w:w="2379" w:type="dxa"/>
            <w:tcBorders>
              <w:bottom w:val="nil"/>
            </w:tcBorders>
          </w:tcPr>
          <w:p w14:paraId="0F009E15"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Added '</w:t>
            </w:r>
            <w:proofErr w:type="spellStart"/>
            <w:r>
              <w:rPr>
                <w:color w:val="FFFFFF"/>
              </w:rPr>
              <w:t>smof</w:t>
            </w:r>
            <w:proofErr w:type="spellEnd"/>
            <w:r>
              <w:rPr>
                <w:color w:val="FFFFFF"/>
              </w:rPr>
              <w:t>' box</w:t>
            </w:r>
          </w:p>
        </w:tc>
        <w:tc>
          <w:tcPr>
            <w:tcW w:w="1431" w:type="dxa"/>
            <w:tcBorders>
              <w:bottom w:val="nil"/>
            </w:tcBorders>
          </w:tcPr>
          <w:p w14:paraId="0F009E16"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Extended '</w:t>
            </w:r>
            <w:proofErr w:type="spellStart"/>
            <w:r>
              <w:rPr>
                <w:color w:val="FFFFFF"/>
              </w:rPr>
              <w:t>sidx</w:t>
            </w:r>
            <w:proofErr w:type="spellEnd"/>
            <w:r>
              <w:rPr>
                <w:color w:val="FFFFFF"/>
              </w:rPr>
              <w:t>' box</w:t>
            </w:r>
          </w:p>
        </w:tc>
        <w:tc>
          <w:tcPr>
            <w:tcW w:w="2270" w:type="dxa"/>
            <w:tcBorders>
              <w:bottom w:val="nil"/>
            </w:tcBorders>
          </w:tcPr>
          <w:p w14:paraId="0F009E17"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Notes</w:t>
            </w:r>
          </w:p>
        </w:tc>
      </w:tr>
      <w:tr w:rsidR="000B6A36" w14:paraId="0F009E1E"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9" w14:textId="77777777" w:rsidR="000B6A36" w:rsidRDefault="0096302A">
            <w:pPr>
              <w:keepNext/>
              <w:rPr>
                <w:color w:val="FFFFFF"/>
              </w:rPr>
            </w:pPr>
            <w:proofErr w:type="spellStart"/>
            <w:r>
              <w:rPr>
                <w:color w:val="FFFFFF"/>
              </w:rPr>
              <w:t>Vlc</w:t>
            </w:r>
            <w:proofErr w:type="spellEnd"/>
            <w:r>
              <w:rPr>
                <w:color w:val="FFFFFF"/>
              </w:rPr>
              <w:t xml:space="preserve"> (3.0.8)</w:t>
            </w:r>
          </w:p>
        </w:tc>
        <w:tc>
          <w:tcPr>
            <w:tcW w:w="1329" w:type="dxa"/>
          </w:tcPr>
          <w:p w14:paraId="0F009E1A"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1B"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1C"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1D"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24"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F" w14:textId="77777777" w:rsidR="000B6A36" w:rsidRDefault="0096302A">
            <w:pPr>
              <w:keepNext/>
              <w:rPr>
                <w:color w:val="FFFFFF"/>
              </w:rPr>
            </w:pPr>
            <w:r>
              <w:rPr>
                <w:color w:val="FFFFFF"/>
              </w:rPr>
              <w:t>MP4Client (GPAC 0.8.0)</w:t>
            </w:r>
          </w:p>
        </w:tc>
        <w:tc>
          <w:tcPr>
            <w:tcW w:w="1329" w:type="dxa"/>
          </w:tcPr>
          <w:p w14:paraId="0F009E20"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1"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2"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3" w14:textId="77777777" w:rsidR="000B6A36" w:rsidRDefault="0096302A">
            <w:pPr>
              <w:cnfStyle w:val="000000000000" w:firstRow="0" w:lastRow="0" w:firstColumn="0" w:lastColumn="0" w:oddVBand="0" w:evenVBand="0" w:oddHBand="0" w:evenHBand="0" w:firstRowFirstColumn="0" w:firstRowLastColumn="0" w:lastRowFirstColumn="0" w:lastRowLastColumn="0"/>
            </w:pPr>
            <w:r>
              <w:t>Log messages about extra bytes in '</w:t>
            </w:r>
            <w:proofErr w:type="spellStart"/>
            <w:r>
              <w:t>sidx</w:t>
            </w:r>
            <w:proofErr w:type="spellEnd"/>
            <w:r>
              <w:t>' box.</w:t>
            </w:r>
          </w:p>
        </w:tc>
      </w:tr>
      <w:tr w:rsidR="000B6A36" w14:paraId="0F009E2A"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5" w14:textId="77777777" w:rsidR="000B6A36" w:rsidRDefault="0096302A">
            <w:pPr>
              <w:keepNext/>
              <w:rPr>
                <w:color w:val="FFFFFF"/>
              </w:rPr>
            </w:pPr>
            <w:proofErr w:type="spellStart"/>
            <w:r>
              <w:rPr>
                <w:color w:val="FFFFFF"/>
              </w:rPr>
              <w:t>ffplay</w:t>
            </w:r>
            <w:proofErr w:type="spellEnd"/>
            <w:r>
              <w:rPr>
                <w:color w:val="FFFFFF"/>
              </w:rPr>
              <w:t xml:space="preserve"> (</w:t>
            </w:r>
            <w:proofErr w:type="spellStart"/>
            <w:r>
              <w:rPr>
                <w:color w:val="FFFFFF"/>
              </w:rPr>
              <w:t>ffmpeg</w:t>
            </w:r>
            <w:proofErr w:type="spellEnd"/>
            <w:r>
              <w:rPr>
                <w:color w:val="FFFFFF"/>
              </w:rPr>
              <w:t xml:space="preserve"> 4.1.3)</w:t>
            </w:r>
          </w:p>
        </w:tc>
        <w:tc>
          <w:tcPr>
            <w:tcW w:w="1329" w:type="dxa"/>
          </w:tcPr>
          <w:p w14:paraId="0F009E26"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27"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28"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29"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30"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B" w14:textId="77777777" w:rsidR="000B6A36" w:rsidRDefault="0096302A">
            <w:pPr>
              <w:pStyle w:val="TableContents"/>
              <w:keepNext/>
              <w:rPr>
                <w:color w:val="FFFFFF"/>
              </w:rPr>
            </w:pPr>
            <w:r>
              <w:rPr>
                <w:color w:val="FFFFFF"/>
              </w:rPr>
              <w:t xml:space="preserve">Android </w:t>
            </w:r>
            <w:proofErr w:type="spellStart"/>
            <w:r>
              <w:rPr>
                <w:color w:val="FFFFFF"/>
              </w:rPr>
              <w:t>Exoplayer</w:t>
            </w:r>
            <w:proofErr w:type="spellEnd"/>
            <w:r>
              <w:rPr>
                <w:color w:val="FFFFFF"/>
              </w:rPr>
              <w:t xml:space="preserve"> (2.10.4)</w:t>
            </w:r>
          </w:p>
        </w:tc>
        <w:tc>
          <w:tcPr>
            <w:tcW w:w="1329" w:type="dxa"/>
          </w:tcPr>
          <w:p w14:paraId="0F009E2C"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D"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E"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F"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36"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1" w14:textId="77777777" w:rsidR="000B6A36" w:rsidRDefault="0096302A">
            <w:pPr>
              <w:pStyle w:val="TableContents"/>
              <w:keepNext/>
              <w:rPr>
                <w:color w:val="FFFFFF"/>
              </w:rPr>
            </w:pPr>
            <w:r>
              <w:rPr>
                <w:color w:val="FFFFFF"/>
              </w:rPr>
              <w:t>Dash.js reference client (3.0.0) running in Firefox browser (69.0.1)</w:t>
            </w:r>
          </w:p>
        </w:tc>
        <w:tc>
          <w:tcPr>
            <w:tcW w:w="1329" w:type="dxa"/>
          </w:tcPr>
          <w:p w14:paraId="0F009E32"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3"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4"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35"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r w:rsidR="000B6A36" w14:paraId="0F009E3C" w14:textId="77777777" w:rsidTr="000B6A36">
        <w:trPr>
          <w:trHeight w:val="814"/>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7" w14:textId="77777777" w:rsidR="000B6A36" w:rsidRDefault="0096302A">
            <w:pPr>
              <w:pStyle w:val="TableContents"/>
              <w:keepNext/>
              <w:rPr>
                <w:color w:val="FFFFFF"/>
              </w:rPr>
            </w:pPr>
            <w:r>
              <w:rPr>
                <w:color w:val="FFFFFF"/>
              </w:rPr>
              <w:t>Dash.js reference client (3.0.0) running in Chromium browser (76.0.3809.100)</w:t>
            </w:r>
          </w:p>
        </w:tc>
        <w:tc>
          <w:tcPr>
            <w:tcW w:w="1329" w:type="dxa"/>
          </w:tcPr>
          <w:p w14:paraId="0F009E38"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39"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A"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3B"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42" w14:textId="77777777" w:rsidTr="000B6A36">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D" w14:textId="77777777" w:rsidR="000B6A36" w:rsidRDefault="0096302A">
            <w:pPr>
              <w:pStyle w:val="TableContents"/>
              <w:keepNext/>
              <w:rPr>
                <w:color w:val="FFFFFF"/>
              </w:rPr>
            </w:pPr>
            <w:r>
              <w:rPr>
                <w:color w:val="FFFFFF"/>
              </w:rPr>
              <w:t>Dash.js reference client (3.0.0) running in Safari browser (13.0.1)</w:t>
            </w:r>
          </w:p>
        </w:tc>
        <w:tc>
          <w:tcPr>
            <w:tcW w:w="1329" w:type="dxa"/>
          </w:tcPr>
          <w:p w14:paraId="0F009E3E"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F"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40"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41"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bl>
    <w:p w14:paraId="0F009E43" w14:textId="3611D889" w:rsidR="000B6A36" w:rsidRDefault="0096302A">
      <w:pPr>
        <w:pStyle w:val="Caption"/>
        <w:jc w:val="center"/>
      </w:pPr>
      <w:bookmarkStart w:id="1018" w:name="_Ref20497475"/>
      <w:bookmarkStart w:id="1019" w:name="Ref_Table0_full"/>
      <w:r>
        <w:t xml:space="preserve">Table </w:t>
      </w:r>
      <w:r w:rsidR="00595129">
        <w:fldChar w:fldCharType="begin"/>
      </w:r>
      <w:r w:rsidR="00595129">
        <w:instrText xml:space="preserve"> SEQ Table \* ARABIC </w:instrText>
      </w:r>
      <w:r w:rsidR="00595129">
        <w:fldChar w:fldCharType="separate"/>
      </w:r>
      <w:r w:rsidR="00D07D14">
        <w:rPr>
          <w:noProof/>
        </w:rPr>
        <w:t>1</w:t>
      </w:r>
      <w:r w:rsidR="00595129">
        <w:rPr>
          <w:noProof/>
        </w:rPr>
        <w:fldChar w:fldCharType="end"/>
      </w:r>
      <w:bookmarkEnd w:id="1018"/>
      <w:r>
        <w:t>: Playback test results</w:t>
      </w:r>
      <w:bookmarkEnd w:id="1019"/>
    </w:p>
    <w:p w14:paraId="0F009E44" w14:textId="77777777" w:rsidR="000B6A36" w:rsidRDefault="000B6A36">
      <w:pPr>
        <w:rPr>
          <w:highlight w:val="yellow"/>
        </w:rPr>
      </w:pPr>
    </w:p>
    <w:p w14:paraId="0F009E45" w14:textId="77777777" w:rsidR="000B6A36" w:rsidRDefault="0096302A">
      <w:pPr>
        <w:pStyle w:val="Heading2"/>
      </w:pPr>
      <w:bookmarkStart w:id="1020" w:name="_Ref15037979"/>
      <w:proofErr w:type="spellStart"/>
      <w:r>
        <w:rPr>
          <w:lang w:val="fi-FI"/>
        </w:rPr>
        <w:t>Flag</w:t>
      </w:r>
      <w:proofErr w:type="spellEnd"/>
      <w:r>
        <w:rPr>
          <w:lang w:val="fi-FI"/>
        </w:rPr>
        <w:t xml:space="preserve"> in data </w:t>
      </w:r>
      <w:proofErr w:type="spellStart"/>
      <w:r>
        <w:rPr>
          <w:lang w:val="fi-FI"/>
        </w:rPr>
        <w:t>reference</w:t>
      </w:r>
      <w:proofErr w:type="spellEnd"/>
      <w:r>
        <w:rPr>
          <w:lang w:val="fi-FI"/>
        </w:rPr>
        <w:t xml:space="preserve"> box</w:t>
      </w:r>
      <w:bookmarkEnd w:id="1020"/>
    </w:p>
    <w:p w14:paraId="0F009E46" w14:textId="77777777" w:rsidR="000B6A36" w:rsidRDefault="0096302A">
      <w:r>
        <w:t>The following is proposed to be added into clause 8.7.2.1 of ISOBMFF:</w:t>
      </w:r>
    </w:p>
    <w:p w14:paraId="0F009E47" w14:textId="77777777" w:rsidR="000B6A36" w:rsidRDefault="0096302A">
      <w:r>
        <w:t xml:space="preserve">When (flags &amp; 0x000002) is greater than 0 in a data reference box, all </w:t>
      </w:r>
      <w:proofErr w:type="spellStart"/>
      <w:r>
        <w:t>MediaDataBoxes</w:t>
      </w:r>
      <w:proofErr w:type="spellEnd"/>
      <w:r>
        <w:t xml:space="preserve"> that are referenced through the data reference box are "tightly packed", i.e.: </w:t>
      </w:r>
    </w:p>
    <w:p w14:paraId="0F009E48" w14:textId="77777777" w:rsidR="000B6A36" w:rsidRDefault="0096302A">
      <w:pPr>
        <w:pStyle w:val="ListParagraph"/>
        <w:widowControl/>
        <w:numPr>
          <w:ilvl w:val="1"/>
          <w:numId w:val="10"/>
        </w:numPr>
        <w:spacing w:after="120" w:line="240" w:lineRule="auto"/>
        <w:contextualSpacing w:val="0"/>
        <w:textAlignment w:val="auto"/>
      </w:pPr>
      <w:proofErr w:type="spellStart"/>
      <w:r>
        <w:t>MediaDataBoxes</w:t>
      </w:r>
      <w:proofErr w:type="spellEnd"/>
      <w:r>
        <w:t xml:space="preserve"> contain samples for a single track only.</w:t>
      </w:r>
    </w:p>
    <w:p w14:paraId="0F009E49" w14:textId="77777777" w:rsidR="000B6A36" w:rsidRDefault="0096302A">
      <w:pPr>
        <w:pStyle w:val="ListParagraph"/>
        <w:widowControl/>
        <w:numPr>
          <w:ilvl w:val="1"/>
          <w:numId w:val="10"/>
        </w:numPr>
        <w:spacing w:after="120" w:line="240" w:lineRule="auto"/>
        <w:contextualSpacing w:val="0"/>
        <w:textAlignment w:val="auto"/>
      </w:pPr>
      <w:r>
        <w:t xml:space="preserve">The samples are in decoding order within a </w:t>
      </w:r>
      <w:proofErr w:type="spellStart"/>
      <w:r>
        <w:t>MediaDataBox</w:t>
      </w:r>
      <w:proofErr w:type="spellEnd"/>
      <w:r>
        <w:t xml:space="preserve">. </w:t>
      </w:r>
    </w:p>
    <w:p w14:paraId="0F009E4A" w14:textId="77777777" w:rsidR="000B6A36" w:rsidRDefault="0096302A">
      <w:pPr>
        <w:pStyle w:val="ListParagraph"/>
        <w:widowControl/>
        <w:numPr>
          <w:ilvl w:val="1"/>
          <w:numId w:val="10"/>
        </w:numPr>
        <w:spacing w:after="120" w:line="240" w:lineRule="auto"/>
        <w:contextualSpacing w:val="0"/>
        <w:textAlignment w:val="auto"/>
      </w:pPr>
      <w:proofErr w:type="spellStart"/>
      <w:r>
        <w:t>MediaDataBoxes</w:t>
      </w:r>
      <w:proofErr w:type="spellEnd"/>
      <w:r>
        <w:t xml:space="preserve"> contain no unused bytes, sample auxiliary information, metadata, or any other information that does not belong to the sample format.</w:t>
      </w:r>
    </w:p>
    <w:p w14:paraId="0F009E4B" w14:textId="77777777" w:rsidR="000B6A36" w:rsidRDefault="0096302A">
      <w:pPr>
        <w:pStyle w:val="Heading2"/>
      </w:pPr>
      <w:bookmarkStart w:id="1021" w:name="_Ref15038217"/>
      <w:r>
        <w:rPr>
          <w:lang w:val="fi-FI"/>
        </w:rPr>
        <w:lastRenderedPageBreak/>
        <w:t xml:space="preserve">Box in </w:t>
      </w:r>
      <w:proofErr w:type="gramStart"/>
      <w:r>
        <w:rPr>
          <w:lang w:val="fi-FI"/>
        </w:rPr>
        <w:t>14496-15</w:t>
      </w:r>
      <w:bookmarkEnd w:id="1021"/>
      <w:proofErr w:type="gramEnd"/>
    </w:p>
    <w:p w14:paraId="0F009E4C" w14:textId="77777777" w:rsidR="000B6A36" w:rsidRDefault="0096302A">
      <w:pPr>
        <w:rPr>
          <w:i/>
        </w:rPr>
      </w:pPr>
      <w:r>
        <w:rPr>
          <w:i/>
        </w:rPr>
        <w:t>Add the following clause 4.13:</w:t>
      </w:r>
    </w:p>
    <w:p w14:paraId="0F009E4D" w14:textId="77777777" w:rsidR="000B6A36" w:rsidRDefault="0096302A">
      <w:pPr>
        <w:keepNext/>
        <w:tabs>
          <w:tab w:val="left" w:pos="540"/>
          <w:tab w:val="left" w:pos="700"/>
        </w:tabs>
        <w:spacing w:before="60" w:after="240" w:line="250" w:lineRule="exact"/>
        <w:outlineLvl w:val="1"/>
        <w:rPr>
          <w:rFonts w:ascii="Cambria" w:hAnsi="Cambria"/>
          <w:b/>
          <w:bCs/>
          <w:szCs w:val="26"/>
          <w:lang w:val="en-GB"/>
        </w:rPr>
      </w:pPr>
      <w:bookmarkStart w:id="1022" w:name="_Toc536711588"/>
      <w:r>
        <w:rPr>
          <w:rFonts w:ascii="Cambria" w:hAnsi="Cambria"/>
          <w:b/>
          <w:bCs/>
          <w:szCs w:val="26"/>
          <w:lang w:val="en-GB"/>
        </w:rPr>
        <w:t>4.13</w:t>
      </w:r>
      <w:r>
        <w:rPr>
          <w:rFonts w:ascii="Cambria" w:hAnsi="Cambria"/>
          <w:b/>
          <w:bCs/>
          <w:szCs w:val="26"/>
          <w:lang w:val="en-GB"/>
        </w:rPr>
        <w:tab/>
      </w:r>
      <w:bookmarkEnd w:id="1022"/>
      <w:r>
        <w:rPr>
          <w:rFonts w:ascii="Cambria" w:hAnsi="Cambria"/>
          <w:b/>
          <w:bCs/>
          <w:szCs w:val="26"/>
          <w:lang w:val="en-GB"/>
        </w:rPr>
        <w:t>Indicating composition times directly proportional to picture order counts</w:t>
      </w:r>
    </w:p>
    <w:p w14:paraId="0F009E4E" w14:textId="77777777" w:rsidR="000B6A36" w:rsidRDefault="0096302A">
      <w:pPr>
        <w:keepNext/>
        <w:spacing w:before="240" w:after="60"/>
        <w:outlineLvl w:val="2"/>
        <w:rPr>
          <w:b/>
          <w:bCs/>
          <w:szCs w:val="26"/>
          <w:lang w:val="x-none"/>
        </w:rPr>
      </w:pPr>
      <w:r>
        <w:rPr>
          <w:b/>
          <w:bCs/>
          <w:szCs w:val="26"/>
          <w:lang w:val="en-IN"/>
        </w:rPr>
        <w:t>4.13.1</w:t>
      </w:r>
      <w:r>
        <w:rPr>
          <w:b/>
          <w:bCs/>
          <w:szCs w:val="26"/>
          <w:lang w:val="en-IN"/>
        </w:rPr>
        <w:tab/>
        <w:t>Definition</w:t>
      </w:r>
    </w:p>
    <w:p w14:paraId="0F009E4F" w14:textId="77777777" w:rsidR="000B6A36" w:rsidRDefault="0096302A">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Pr>
          <w:rFonts w:ascii="Courier New" w:hAnsi="Courier New"/>
          <w:lang w:val="en-GB"/>
        </w:rPr>
        <w:t>'</w:t>
      </w:r>
      <w:proofErr w:type="spellStart"/>
      <w:r>
        <w:rPr>
          <w:rFonts w:ascii="Courier New" w:hAnsi="Courier New"/>
          <w:lang w:val="en-GB"/>
        </w:rPr>
        <w:t>reti</w:t>
      </w:r>
      <w:proofErr w:type="spellEnd"/>
      <w:r>
        <w:rPr>
          <w:rFonts w:ascii="Courier New" w:hAnsi="Courier New"/>
          <w:lang w:val="en-GB"/>
        </w:rPr>
        <w:t>'</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0F009E50" w14:textId="77777777" w:rsidR="000B6A36" w:rsidRDefault="0096302A">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0F009E51" w14:textId="77777777" w:rsidR="000B6A36" w:rsidRDefault="0096302A">
      <w:pPr>
        <w:keepNext/>
        <w:spacing w:before="240" w:after="60"/>
        <w:outlineLvl w:val="2"/>
        <w:rPr>
          <w:b/>
          <w:bCs/>
          <w:szCs w:val="26"/>
          <w:lang w:val="x-none"/>
        </w:rPr>
      </w:pPr>
      <w:r>
        <w:rPr>
          <w:b/>
          <w:bCs/>
          <w:szCs w:val="26"/>
          <w:lang w:val="en-IN"/>
        </w:rPr>
        <w:t>4.13.2</w:t>
      </w:r>
      <w:r>
        <w:rPr>
          <w:b/>
          <w:bCs/>
          <w:szCs w:val="26"/>
          <w:lang w:val="en-IN"/>
        </w:rPr>
        <w:tab/>
        <w:t>Syntax</w:t>
      </w:r>
    </w:p>
    <w:p w14:paraId="0F009E52" w14:textId="77777777" w:rsidR="000B6A36" w:rsidRDefault="0096302A">
      <w:pPr>
        <w:pStyle w:val="code"/>
      </w:pPr>
      <w:r>
        <w:t xml:space="preserve">class </w:t>
      </w:r>
      <w:proofErr w:type="spellStart"/>
      <w:r>
        <w:t>RelativeTimingBox</w:t>
      </w:r>
      <w:proofErr w:type="spellEnd"/>
      <w:r>
        <w:t xml:space="preserve"> extends </w:t>
      </w:r>
      <w:proofErr w:type="spellStart"/>
      <w:r>
        <w:t>FullBox</w:t>
      </w:r>
      <w:proofErr w:type="spellEnd"/>
      <w:r>
        <w:t xml:space="preserve"> ('</w:t>
      </w:r>
      <w:proofErr w:type="spellStart"/>
      <w:r>
        <w:t>reti</w:t>
      </w:r>
      <w:proofErr w:type="spellEnd"/>
      <w:r>
        <w:t>', version=0, flags=0) {</w:t>
      </w:r>
      <w:r>
        <w:br/>
      </w:r>
      <w:r>
        <w:tab/>
        <w:t xml:space="preserve">unsigned </w:t>
      </w:r>
      <w:proofErr w:type="gramStart"/>
      <w:r>
        <w:t>int(</w:t>
      </w:r>
      <w:proofErr w:type="gramEnd"/>
      <w:r>
        <w:t>32)</w:t>
      </w:r>
      <w:r>
        <w:tab/>
      </w:r>
      <w:proofErr w:type="spellStart"/>
      <w:r>
        <w:t>poc_unit_duration</w:t>
      </w:r>
      <w:proofErr w:type="spellEnd"/>
      <w:r>
        <w:t>;</w:t>
      </w:r>
      <w:r>
        <w:br/>
      </w:r>
      <w:r>
        <w:tab/>
        <w:t>unsigned int(32)</w:t>
      </w:r>
      <w:r>
        <w:tab/>
      </w:r>
      <w:proofErr w:type="spellStart"/>
      <w:r>
        <w:t>cvs_start_interval</w:t>
      </w:r>
      <w:proofErr w:type="spellEnd"/>
      <w:r>
        <w:t>;</w:t>
      </w:r>
      <w:r>
        <w:br/>
        <w:t>}</w:t>
      </w:r>
    </w:p>
    <w:p w14:paraId="0F009E53" w14:textId="77777777" w:rsidR="000B6A36" w:rsidRDefault="0096302A">
      <w:pPr>
        <w:keepNext/>
        <w:spacing w:before="240" w:after="60"/>
        <w:outlineLvl w:val="2"/>
        <w:rPr>
          <w:b/>
          <w:bCs/>
          <w:szCs w:val="26"/>
          <w:lang w:val="x-none"/>
        </w:rPr>
      </w:pPr>
      <w:r>
        <w:rPr>
          <w:b/>
          <w:bCs/>
          <w:szCs w:val="26"/>
          <w:lang w:val="en-IN"/>
        </w:rPr>
        <w:t>4.13.3</w:t>
      </w:r>
      <w:r>
        <w:rPr>
          <w:b/>
          <w:bCs/>
          <w:szCs w:val="26"/>
          <w:lang w:val="en-IN"/>
        </w:rPr>
        <w:tab/>
        <w:t>Semantics</w:t>
      </w:r>
    </w:p>
    <w:p w14:paraId="0F009E54" w14:textId="77777777" w:rsidR="000B6A36" w:rsidRDefault="0096302A">
      <w:proofErr w:type="spellStart"/>
      <w:r>
        <w:rPr>
          <w:rFonts w:ascii="Courier New" w:hAnsi="Courier New" w:cs="Courier New"/>
        </w:rPr>
        <w:t>poc_unit_duration</w:t>
      </w:r>
      <w:proofErr w:type="spellEnd"/>
      <w:r>
        <w:t xml:space="preserve"> specifies the composition time difference that corresponds to a picture order count difference equal to 1.</w:t>
      </w:r>
    </w:p>
    <w:p w14:paraId="0F009E55" w14:textId="77777777" w:rsidR="000B6A36" w:rsidRDefault="0096302A">
      <w:proofErr w:type="spellStart"/>
      <w:r>
        <w:rPr>
          <w:rFonts w:ascii="Courier New" w:hAnsi="Courier New" w:cs="Courier New"/>
        </w:rPr>
        <w:t>cvs_start_interval</w:t>
      </w:r>
      <w:proofErr w:type="spellEnd"/>
      <w:r>
        <w:t xml:space="preserve"> specifies the composition time difference of the first picture of each coded video sequence, in output order, relative to the last picture of the previous coded video sequence, in output order.</w:t>
      </w:r>
    </w:p>
    <w:p w14:paraId="0F009E56" w14:textId="77777777" w:rsidR="000B6A36" w:rsidRDefault="0096302A">
      <w:pPr>
        <w:ind w:left="576"/>
      </w:pPr>
      <w:r>
        <w:t xml:space="preserve">NOTE: In practice, </w:t>
      </w:r>
      <w:proofErr w:type="spellStart"/>
      <w:r>
        <w:t>cvs_start_interval</w:t>
      </w:r>
      <w:proofErr w:type="spellEnd"/>
      <w:r>
        <w:t xml:space="preserve"> is the sample duration of the last picture of each coded video sequence.</w:t>
      </w:r>
    </w:p>
    <w:p w14:paraId="0F009E57" w14:textId="77777777" w:rsidR="000B6A36" w:rsidRDefault="0096302A">
      <w:pPr>
        <w:pStyle w:val="Heading2"/>
        <w:rPr>
          <w:lang w:val="en-IN"/>
        </w:rPr>
      </w:pPr>
      <w:bookmarkStart w:id="1023" w:name="_Ref6492593"/>
      <w:r>
        <w:rPr>
          <w:lang w:val="en-IN"/>
        </w:rPr>
        <w:t>Extension of the segment index box</w:t>
      </w:r>
      <w:bookmarkEnd w:id="1023"/>
    </w:p>
    <w:p w14:paraId="0F009E58" w14:textId="77777777" w:rsidR="000B6A36" w:rsidRDefault="0096302A">
      <w:pPr>
        <w:pStyle w:val="Heading3"/>
      </w:pPr>
      <w:proofErr w:type="spellStart"/>
      <w:r>
        <w:rPr>
          <w:lang w:val="fi-FI"/>
        </w:rPr>
        <w:t>Overview</w:t>
      </w:r>
      <w:proofErr w:type="spellEnd"/>
    </w:p>
    <w:p w14:paraId="0F009E59" w14:textId="54DD3C68" w:rsidR="000B6A36" w:rsidRDefault="0096302A">
      <w:pPr>
        <w:rPr>
          <w:rFonts w:eastAsia="MS Mincho"/>
        </w:rPr>
      </w:pPr>
      <w:r>
        <w:fldChar w:fldCharType="begin"/>
      </w:r>
      <w:r>
        <w:instrText xml:space="preserve"> REF _Ref3557417 \h </w:instrText>
      </w:r>
      <w:r>
        <w:fldChar w:fldCharType="separate"/>
      </w:r>
      <w:r w:rsidR="00D07D14">
        <w:t xml:space="preserve">Figure </w:t>
      </w:r>
      <w:r w:rsidR="00D07D14">
        <w:rPr>
          <w:noProof/>
        </w:rPr>
        <w:t>1</w:t>
      </w:r>
      <w:r>
        <w:fldChar w:fldCharType="end"/>
      </w:r>
      <w:r>
        <w:t xml:space="preserve"> below illustrates new versions of the extended segment index box ‘</w:t>
      </w:r>
      <w:proofErr w:type="spellStart"/>
      <w:r>
        <w:t>sidx</w:t>
      </w:r>
      <w:proofErr w:type="spellEnd"/>
      <w:r>
        <w:t xml:space="preserve">’. In these new versions of the segment index box, when indexing fragments (i.e. </w:t>
      </w:r>
      <w:proofErr w:type="spellStart"/>
      <w:r>
        <w:t>reference_type</w:t>
      </w:r>
      <w:proofErr w:type="spellEnd"/>
      <w:r>
        <w:t xml:space="preserve">=0), two indexes can be stored per fragment (instead of </w:t>
      </w:r>
      <w:proofErr w:type="gramStart"/>
      <w:r>
        <w:t>a single one</w:t>
      </w:r>
      <w:proofErr w:type="gramEnd"/>
      <w:r>
        <w:t xml:space="preserve"> currently: </w:t>
      </w:r>
      <w:proofErr w:type="spellStart"/>
      <w:r>
        <w:rPr>
          <w:rFonts w:ascii="Courier New" w:hAnsi="Courier New"/>
          <w:szCs w:val="20"/>
          <w:lang w:val="en-GB"/>
        </w:rPr>
        <w:t>referenced_size</w:t>
      </w:r>
      <w:proofErr w:type="spellEnd"/>
      <w:r>
        <w:t xml:space="preserve">). </w:t>
      </w:r>
    </w:p>
    <w:p w14:paraId="0F009E5A" w14:textId="77777777" w:rsidR="000B6A36" w:rsidRDefault="0096302A">
      <w:pPr>
        <w:jc w:val="center"/>
        <w:rPr>
          <w:u w:val="single"/>
        </w:rPr>
      </w:pPr>
      <w:r>
        <w:rPr>
          <w:noProof/>
        </w:rPr>
        <w:drawing>
          <wp:inline distT="0" distB="0" distL="0" distR="0" wp14:anchorId="0F00A5E0" wp14:editId="0F00A5E1">
            <wp:extent cx="3000375" cy="1019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22"/>
                    <a:stretch>
                      <a:fillRect/>
                    </a:stretch>
                  </pic:blipFill>
                  <pic:spPr bwMode="auto">
                    <a:xfrm>
                      <a:off x="0" y="0"/>
                      <a:ext cx="3000375" cy="1019175"/>
                    </a:xfrm>
                    <a:prstGeom prst="rect">
                      <a:avLst/>
                    </a:prstGeom>
                  </pic:spPr>
                </pic:pic>
              </a:graphicData>
            </a:graphic>
          </wp:inline>
        </w:drawing>
      </w:r>
    </w:p>
    <w:p w14:paraId="0F009E5B" w14:textId="48C6C28C" w:rsidR="000B6A36" w:rsidRDefault="0096302A">
      <w:pPr>
        <w:pStyle w:val="Caption"/>
        <w:jc w:val="center"/>
      </w:pPr>
      <w:bookmarkStart w:id="1024" w:name="_Ref3557417"/>
      <w:r>
        <w:t xml:space="preserve">Figure </w:t>
      </w:r>
      <w:r w:rsidR="00595129">
        <w:fldChar w:fldCharType="begin"/>
      </w:r>
      <w:r w:rsidR="00595129">
        <w:instrText xml:space="preserve"> SEQ Figure \* ARABIC </w:instrText>
      </w:r>
      <w:r w:rsidR="00595129">
        <w:fldChar w:fldCharType="separate"/>
      </w:r>
      <w:r w:rsidR="00D07D14">
        <w:rPr>
          <w:noProof/>
        </w:rPr>
        <w:t>1</w:t>
      </w:r>
      <w:r w:rsidR="00595129">
        <w:rPr>
          <w:noProof/>
        </w:rPr>
        <w:fldChar w:fldCharType="end"/>
      </w:r>
      <w:bookmarkEnd w:id="1024"/>
      <w:r>
        <w:t>: New version of ‘</w:t>
      </w:r>
      <w:proofErr w:type="spellStart"/>
      <w:r>
        <w:t>sidx</w:t>
      </w:r>
      <w:proofErr w:type="spellEnd"/>
      <w:r>
        <w:t>’</w:t>
      </w:r>
    </w:p>
    <w:p w14:paraId="0F009E5C" w14:textId="77777777" w:rsidR="000B6A36" w:rsidRDefault="0096302A">
      <w:r>
        <w:t>As illustrated in the new ‘</w:t>
      </w:r>
      <w:proofErr w:type="spellStart"/>
      <w:r>
        <w:t>sidx</w:t>
      </w:r>
      <w:proofErr w:type="spellEnd"/>
      <w:r>
        <w:t>’ syntax below, the first index is associated with the actual data of the considered fragment while the second index is associated with the metadata of this fragment.</w:t>
      </w:r>
    </w:p>
    <w:p w14:paraId="0F009E5D" w14:textId="77777777" w:rsidR="000B6A36" w:rsidRDefault="0096302A">
      <w:pPr>
        <w:rPr>
          <w:i/>
        </w:rPr>
      </w:pPr>
      <w:r>
        <w:rPr>
          <w:i/>
        </w:rPr>
        <w:t xml:space="preserve">Add the following at the end of clause 8.16.3.1 (definition of </w:t>
      </w:r>
      <w:proofErr w:type="spellStart"/>
      <w:r>
        <w:rPr>
          <w:i/>
        </w:rPr>
        <w:t>SegmentIndexBox</w:t>
      </w:r>
      <w:proofErr w:type="spellEnd"/>
      <w:r>
        <w:rPr>
          <w:i/>
        </w:rPr>
        <w:t>):</w:t>
      </w:r>
    </w:p>
    <w:p w14:paraId="0F009E5E" w14:textId="77777777" w:rsidR="000B6A36" w:rsidRDefault="0096302A">
      <w:r>
        <w:t>The flags field has the following semantics:</w:t>
      </w:r>
    </w:p>
    <w:p w14:paraId="0F009E5F" w14:textId="77777777" w:rsidR="000B6A36" w:rsidRDefault="0096302A">
      <w:r>
        <w:lastRenderedPageBreak/>
        <w:t>(</w:t>
      </w:r>
      <w:r>
        <w:rPr>
          <w:rFonts w:ascii="Courier New" w:hAnsi="Courier New"/>
        </w:rPr>
        <w:t>flags</w:t>
      </w:r>
      <w:r>
        <w:t xml:space="preserve"> &amp; 1) equal to 1 specifies that the referenced segments are constrained as follows:</w:t>
      </w:r>
    </w:p>
    <w:p w14:paraId="0F009E60" w14:textId="77777777" w:rsidR="000B6A36" w:rsidRDefault="0096302A">
      <w:pPr>
        <w:numPr>
          <w:ilvl w:val="1"/>
          <w:numId w:val="16"/>
        </w:numPr>
        <w:ind w:left="360"/>
      </w:pPr>
      <w:r>
        <w:t xml:space="preserve">There is a single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for references with </w:t>
      </w:r>
      <w:proofErr w:type="spellStart"/>
      <w:r>
        <w:rPr>
          <w:rFonts w:ascii="Courier New" w:hAnsi="Courier New"/>
        </w:rPr>
        <w:t>reference_type</w:t>
      </w:r>
      <w:proofErr w:type="spellEnd"/>
      <w:r>
        <w:t xml:space="preserve"> equal to 0.</w:t>
      </w:r>
    </w:p>
    <w:p w14:paraId="0F009E61" w14:textId="77777777" w:rsidR="000B6A36" w:rsidRDefault="0096302A">
      <w:pPr>
        <w:numPr>
          <w:ilvl w:val="1"/>
          <w:numId w:val="16"/>
        </w:numPr>
        <w:ind w:left="360"/>
      </w:pPr>
      <w:r>
        <w:t xml:space="preserve">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contains samples for a single track only.</w:t>
      </w:r>
    </w:p>
    <w:p w14:paraId="0F009E62" w14:textId="77777777" w:rsidR="000B6A36" w:rsidRDefault="0096302A">
      <w:pPr>
        <w:numPr>
          <w:ilvl w:val="1"/>
          <w:numId w:val="16"/>
        </w:numPr>
        <w:ind w:left="360"/>
      </w:pPr>
      <w:r>
        <w:t xml:space="preserve">The samples are in decoding order within 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w:t>
      </w:r>
    </w:p>
    <w:p w14:paraId="0F009E63" w14:textId="77777777" w:rsidR="000B6A36" w:rsidRDefault="0096302A">
      <w:pPr>
        <w:numPr>
          <w:ilvl w:val="1"/>
          <w:numId w:val="16"/>
        </w:numPr>
        <w:ind w:left="360"/>
      </w:pPr>
      <w:r>
        <w:t xml:space="preserve">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contains no unused bytes, sample auxiliary information, metadata, or any other information that does not belong to the sample format.</w:t>
      </w:r>
    </w:p>
    <w:p w14:paraId="0F009E64" w14:textId="77777777" w:rsidR="000B6A36" w:rsidRDefault="0096302A">
      <w:pPr>
        <w:ind w:left="360"/>
        <w:contextualSpacing/>
        <w:textAlignment w:val="baseline"/>
      </w:pPr>
      <w:r>
        <w:t>NOTE 1: Since encryption requires extra data to be stored with samples, it is not possible to use (</w:t>
      </w:r>
      <w:r>
        <w:rPr>
          <w:rFonts w:ascii="Courier New" w:hAnsi="Courier New"/>
        </w:rPr>
        <w:t>flags</w:t>
      </w:r>
      <w:r>
        <w:t xml:space="preserve"> &amp; 1) equal to 1 with encrypted media data.</w:t>
      </w:r>
    </w:p>
    <w:p w14:paraId="0F009E65" w14:textId="77777777" w:rsidR="000B6A36" w:rsidRDefault="0096302A">
      <w:pPr>
        <w:ind w:left="360"/>
        <w:contextualSpacing/>
        <w:textAlignment w:val="baseline"/>
      </w:pPr>
      <w:r>
        <w:t>NOTE 2: When (</w:t>
      </w:r>
      <w:r>
        <w:rPr>
          <w:rFonts w:ascii="Courier New" w:hAnsi="Courier New"/>
        </w:rPr>
        <w:t>flags</w:t>
      </w:r>
      <w:r>
        <w:t xml:space="preserve"> &amp; 1) is equal to 1, and media samples are either self-framing or of constant size (indicated by </w:t>
      </w:r>
      <w:r>
        <w:rPr>
          <w:rFonts w:ascii="Courier New" w:hAnsi="Courier New"/>
        </w:rPr>
        <w:t>flags</w:t>
      </w:r>
      <w:r>
        <w:t xml:space="preserve"> &amp; 4), and the sample times are either predictable (indicated by </w:t>
      </w:r>
      <w:r>
        <w:rPr>
          <w:rFonts w:ascii="Courier New" w:hAnsi="Courier New"/>
        </w:rPr>
        <w:t>flags</w:t>
      </w:r>
      <w:r>
        <w:t xml:space="preserve"> &amp; 2) or calculable, it is possible to process 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without the </w:t>
      </w:r>
      <w:proofErr w:type="spellStart"/>
      <w:r>
        <w:rPr>
          <w:rFonts w:ascii="Courier New" w:hAnsi="Courier New"/>
        </w:rPr>
        <w:t>MovieFragmentBox</w:t>
      </w:r>
      <w:proofErr w:type="spellEnd"/>
      <w:r>
        <w:t xml:space="preserve">. Clause J.2.5 provides background and rationale for using </w:t>
      </w:r>
      <w:r>
        <w:rPr>
          <w:rFonts w:ascii="Courier New" w:hAnsi="Courier New"/>
        </w:rPr>
        <w:t>flags</w:t>
      </w:r>
      <w:r>
        <w:t xml:space="preserve"> and contains an example of a file structure.</w:t>
      </w:r>
    </w:p>
    <w:p w14:paraId="0F009E66" w14:textId="77777777" w:rsidR="000B6A36" w:rsidRDefault="0096302A">
      <w:r>
        <w:t>(</w:t>
      </w:r>
      <w:r>
        <w:rPr>
          <w:rFonts w:ascii="Courier New" w:hAnsi="Courier New"/>
        </w:rPr>
        <w:t>flags</w:t>
      </w:r>
      <w:r>
        <w:t xml:space="preserve"> &amp; 2) equal to 2 specifies that the referenced segments are constrained so that </w:t>
      </w:r>
      <w:proofErr w:type="spellStart"/>
      <w:r>
        <w:rPr>
          <w:rFonts w:ascii="Courier New" w:hAnsi="Courier New"/>
        </w:rPr>
        <w:t>default_sample_duration</w:t>
      </w:r>
      <w:proofErr w:type="spellEnd"/>
      <w:r>
        <w:t xml:space="preserve"> of </w:t>
      </w:r>
      <w:proofErr w:type="spellStart"/>
      <w:r>
        <w:rPr>
          <w:rFonts w:ascii="Courier New" w:hAnsi="Courier New"/>
        </w:rPr>
        <w:t>TrackExtendsBox</w:t>
      </w:r>
      <w:proofErr w:type="spellEnd"/>
      <w:r>
        <w:t xml:space="preserve"> applies to each sample and that </w:t>
      </w:r>
      <w:proofErr w:type="spellStart"/>
      <w:r>
        <w:rPr>
          <w:rFonts w:ascii="Courier New" w:hAnsi="Courier New"/>
        </w:rPr>
        <w:t>sample_composition_time_offset</w:t>
      </w:r>
      <w:proofErr w:type="spellEnd"/>
      <w:r>
        <w:t xml:space="preserve"> is equal to 0 for each sample.</w:t>
      </w:r>
    </w:p>
    <w:p w14:paraId="0F009E67" w14:textId="77777777" w:rsidR="000B6A36" w:rsidRDefault="0096302A">
      <w:r>
        <w:t>(</w:t>
      </w:r>
      <w:r>
        <w:rPr>
          <w:rFonts w:ascii="Courier New" w:hAnsi="Courier New"/>
        </w:rPr>
        <w:t>flags</w:t>
      </w:r>
      <w:r>
        <w:t xml:space="preserve"> &amp; 4) equal to 4 specifies that the referenced segments are constrained so that </w:t>
      </w:r>
      <w:proofErr w:type="spellStart"/>
      <w:r>
        <w:rPr>
          <w:rFonts w:ascii="Courier New" w:hAnsi="Courier New"/>
        </w:rPr>
        <w:t>default_sample_size</w:t>
      </w:r>
      <w:proofErr w:type="spellEnd"/>
      <w:r>
        <w:t xml:space="preserve"> of </w:t>
      </w:r>
      <w:proofErr w:type="spellStart"/>
      <w:r>
        <w:rPr>
          <w:rFonts w:ascii="Courier New" w:hAnsi="Courier New"/>
        </w:rPr>
        <w:t>TrackExtendsBox</w:t>
      </w:r>
      <w:proofErr w:type="spellEnd"/>
      <w:r>
        <w:t xml:space="preserve"> applies to each sample.</w:t>
      </w:r>
    </w:p>
    <w:p w14:paraId="0F009E68" w14:textId="77777777" w:rsidR="000B6A36" w:rsidRDefault="000B6A36"/>
    <w:p w14:paraId="0F009E69" w14:textId="77777777" w:rsidR="000B6A36" w:rsidRDefault="0096302A">
      <w:pPr>
        <w:rPr>
          <w:i/>
        </w:rPr>
      </w:pPr>
      <w:r>
        <w:rPr>
          <w:i/>
        </w:rPr>
        <w:t xml:space="preserve">Change the syntax of the </w:t>
      </w:r>
      <w:proofErr w:type="spellStart"/>
      <w:r>
        <w:rPr>
          <w:rFonts w:ascii="Courier New" w:hAnsi="Courier New"/>
        </w:rPr>
        <w:t>SegmentIndexBox</w:t>
      </w:r>
      <w:proofErr w:type="spellEnd"/>
      <w:r>
        <w:rPr>
          <w:i/>
        </w:rPr>
        <w:t xml:space="preserve"> in clause 8.16.3.2 to the following (i.e., replacing </w:t>
      </w:r>
      <w:r>
        <w:rPr>
          <w:rFonts w:ascii="Courier New" w:hAnsi="Courier New"/>
        </w:rPr>
        <w:t>0</w:t>
      </w:r>
      <w:r>
        <w:rPr>
          <w:i/>
        </w:rPr>
        <w:t xml:space="preserve"> with </w:t>
      </w:r>
      <w:r>
        <w:rPr>
          <w:rFonts w:ascii="Courier New" w:hAnsi="Courier New"/>
        </w:rPr>
        <w:t>flags</w:t>
      </w:r>
      <w:r>
        <w:rPr>
          <w:i/>
        </w:rPr>
        <w:t xml:space="preserve"> in the box header, and adding the parts conditioned by the value of </w:t>
      </w:r>
      <w:r>
        <w:rPr>
          <w:rFonts w:ascii="Courier New" w:hAnsi="Courier New"/>
        </w:rPr>
        <w:t>flags</w:t>
      </w:r>
      <w:r>
        <w:rPr>
          <w:i/>
        </w:rPr>
        <w:t>):</w:t>
      </w:r>
    </w:p>
    <w:p w14:paraId="0F009E6A" w14:textId="77777777" w:rsidR="000B6A36" w:rsidRDefault="0096302A">
      <w:pPr>
        <w:pStyle w:val="code"/>
      </w:pPr>
      <w:r>
        <w:lastRenderedPageBreak/>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if (version==0) {</w:t>
      </w:r>
      <w:r>
        <w:br/>
      </w:r>
      <w:r>
        <w:tab/>
      </w:r>
      <w:r>
        <w:tab/>
      </w:r>
      <w:r>
        <w:tab/>
        <w:t xml:space="preserve">unsigned int(32) </w:t>
      </w:r>
      <w:proofErr w:type="spellStart"/>
      <w:r>
        <w:t>earliest_presentation_time</w:t>
      </w:r>
      <w:proofErr w:type="spellEnd"/>
      <w:r>
        <w:t>;</w:t>
      </w:r>
      <w:r>
        <w:br/>
      </w:r>
      <w:r>
        <w:tab/>
      </w:r>
      <w:r>
        <w:tab/>
      </w:r>
      <w:r>
        <w:tab/>
        <w:t xml:space="preserve">unsigned int(32) </w:t>
      </w:r>
      <w:proofErr w:type="spellStart"/>
      <w:r>
        <w:t>first_offset</w:t>
      </w:r>
      <w:proofErr w:type="spellEnd"/>
      <w:r>
        <w:t>;</w:t>
      </w:r>
      <w:r>
        <w:br/>
      </w:r>
      <w:r>
        <w:tab/>
      </w:r>
      <w:r>
        <w:tab/>
        <w:t>}</w:t>
      </w:r>
      <w:r>
        <w:br/>
      </w:r>
      <w:r>
        <w:tab/>
      </w:r>
      <w:r>
        <w:tab/>
        <w:t>else {</w:t>
      </w:r>
      <w:r>
        <w:br/>
      </w:r>
      <w:r>
        <w:tab/>
      </w:r>
      <w:r>
        <w:tab/>
      </w:r>
      <w:r>
        <w:tab/>
        <w:t xml:space="preserve">unsigned int(64) </w:t>
      </w:r>
      <w:proofErr w:type="spellStart"/>
      <w:r>
        <w:t>earliest_presentation_time</w:t>
      </w:r>
      <w:proofErr w:type="spellEnd"/>
      <w:r>
        <w:t>;</w:t>
      </w:r>
      <w:r>
        <w:br/>
      </w:r>
      <w:r>
        <w:tab/>
      </w:r>
      <w:r>
        <w:tab/>
      </w:r>
      <w:r>
        <w:tab/>
        <w:t xml:space="preserve">unsigned int(64) </w:t>
      </w:r>
      <w:proofErr w:type="spellStart"/>
      <w:r>
        <w:t>first_offset</w:t>
      </w:r>
      <w:proofErr w:type="spellEnd"/>
      <w:r>
        <w:t>;</w:t>
      </w:r>
      <w:r>
        <w:br/>
      </w:r>
      <w:r>
        <w:tab/>
      </w:r>
      <w:r>
        <w:tab/>
        <w:t>}</w:t>
      </w:r>
      <w:r>
        <w:br/>
      </w:r>
      <w:r>
        <w:tab/>
        <w:t>unsigned int(16) reserved = 0;</w:t>
      </w:r>
      <w:r>
        <w:br/>
      </w:r>
      <w:r>
        <w:tab/>
        <w:t xml:space="preserve">unsigned int(16) </w:t>
      </w:r>
      <w:proofErr w:type="spellStart"/>
      <w:r>
        <w:t>reference_count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t>{</w:t>
      </w:r>
      <w:r>
        <w:br/>
      </w:r>
      <w:r>
        <w:tab/>
      </w:r>
      <w:r>
        <w:tab/>
        <w:t>bit (1)</w:t>
      </w:r>
      <w:r>
        <w:tab/>
      </w:r>
      <w:r>
        <w:tab/>
      </w:r>
      <w:r>
        <w:tab/>
      </w:r>
      <w:r>
        <w:tab/>
      </w:r>
      <w:proofErr w:type="spellStart"/>
      <w:r>
        <w:t>reference_type</w:t>
      </w:r>
      <w:proofErr w:type="spellEnd"/>
      <w:r>
        <w:t>;</w:t>
      </w:r>
      <w:r>
        <w:br/>
      </w:r>
      <w:r>
        <w:tab/>
      </w:r>
      <w:r>
        <w:tab/>
        <w:t>unsigned int(31)</w:t>
      </w:r>
      <w:r>
        <w:tab/>
      </w:r>
      <w:proofErr w:type="spellStart"/>
      <w:r>
        <w:t>referenced_size</w:t>
      </w:r>
      <w:proofErr w:type="spellEnd"/>
      <w:r>
        <w:t>;</w:t>
      </w:r>
      <w:r>
        <w:br/>
      </w:r>
      <w:r>
        <w:tab/>
      </w:r>
      <w:r>
        <w:tab/>
        <w:t>unsigned int(32)</w:t>
      </w:r>
      <w:r>
        <w:tab/>
      </w:r>
      <w:proofErr w:type="spellStart"/>
      <w:r>
        <w:t>subsegment_duration</w:t>
      </w:r>
      <w:proofErr w:type="spellEnd"/>
      <w:r>
        <w:t>;</w:t>
      </w:r>
      <w:r>
        <w:br/>
      </w:r>
      <w:r>
        <w:tab/>
      </w:r>
      <w:r>
        <w:tab/>
        <w:t>bit(1)</w:t>
      </w:r>
      <w:r>
        <w:tab/>
      </w:r>
      <w:r>
        <w:tab/>
      </w:r>
      <w:r>
        <w:tab/>
      </w:r>
      <w:r>
        <w:tab/>
      </w:r>
      <w:proofErr w:type="spellStart"/>
      <w:r>
        <w:t>starts_with_SAP</w:t>
      </w:r>
      <w:proofErr w:type="spellEnd"/>
      <w:r>
        <w:t>;</w:t>
      </w:r>
      <w:r>
        <w:br/>
      </w:r>
      <w:r>
        <w:tab/>
      </w:r>
      <w:r>
        <w:tab/>
        <w:t>unsigned int(3)</w:t>
      </w:r>
      <w:r>
        <w:tab/>
      </w:r>
      <w:proofErr w:type="spellStart"/>
      <w:r>
        <w:t>SAP_type</w:t>
      </w:r>
      <w:proofErr w:type="spellEnd"/>
      <w:r>
        <w:t>;</w:t>
      </w:r>
      <w:r>
        <w:br/>
      </w:r>
      <w:r>
        <w:tab/>
      </w:r>
      <w:r>
        <w:tab/>
        <w:t>unsigned int(28)</w:t>
      </w:r>
      <w:r>
        <w:tab/>
      </w:r>
      <w:proofErr w:type="spellStart"/>
      <w:r>
        <w:t>SAP_delta_time</w:t>
      </w:r>
      <w:proofErr w:type="spellEnd"/>
      <w:r>
        <w:t>;</w:t>
      </w:r>
      <w:r>
        <w:br/>
      </w:r>
      <w:r>
        <w:tab/>
        <w:t>}</w:t>
      </w:r>
      <w:r>
        <w:br/>
      </w:r>
      <w:r>
        <w:tab/>
        <w:t>if (flags &amp; 1)</w:t>
      </w:r>
      <w:r>
        <w:br/>
      </w:r>
      <w:r>
        <w:tab/>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r>
      <w:r>
        <w:tab/>
      </w:r>
      <w:r>
        <w:tab/>
        <w:t>if (</w:t>
      </w:r>
      <w:proofErr w:type="spellStart"/>
      <w:r>
        <w:t>reference_type</w:t>
      </w:r>
      <w:proofErr w:type="spellEnd"/>
      <w:r>
        <w:t xml:space="preserve"> == 0) // </w:t>
      </w:r>
      <w:proofErr w:type="spellStart"/>
      <w:r>
        <w:t>reference_type</w:t>
      </w:r>
      <w:proofErr w:type="spellEnd"/>
      <w:r>
        <w:t xml:space="preserve"> of the same </w:t>
      </w:r>
      <w:proofErr w:type="spellStart"/>
      <w:r>
        <w:t>i</w:t>
      </w:r>
      <w:proofErr w:type="spellEnd"/>
      <w:r>
        <w:t xml:space="preserve"> value</w:t>
      </w:r>
      <w:r>
        <w:br/>
      </w:r>
      <w:r>
        <w:tab/>
      </w:r>
      <w:r>
        <w:tab/>
      </w:r>
      <w:r>
        <w:tab/>
      </w:r>
      <w:r>
        <w:tab/>
        <w:t xml:space="preserve">unsigned int(32) </w:t>
      </w:r>
      <w:proofErr w:type="spellStart"/>
      <w:r>
        <w:t>media_data_offset</w:t>
      </w:r>
      <w:proofErr w:type="spellEnd"/>
      <w:r>
        <w:t>;</w:t>
      </w:r>
      <w:r>
        <w:br/>
        <w:t>}</w:t>
      </w:r>
    </w:p>
    <w:p w14:paraId="0F009E6B" w14:textId="77777777" w:rsidR="000B6A36" w:rsidRDefault="0096302A">
      <w:pPr>
        <w:rPr>
          <w:i/>
        </w:rPr>
      </w:pPr>
      <w:r>
        <w:rPr>
          <w:i/>
        </w:rPr>
        <w:t>Add the following to the end of clause 8.16.3.3:</w:t>
      </w:r>
    </w:p>
    <w:p w14:paraId="0F009E6C" w14:textId="77777777" w:rsidR="000B6A36" w:rsidRDefault="0096302A">
      <w:pPr>
        <w:keepLines/>
        <w:tabs>
          <w:tab w:val="left" w:pos="1440"/>
          <w:tab w:val="left" w:pos="8010"/>
        </w:tabs>
        <w:spacing w:after="220"/>
        <w:ind w:left="720" w:hanging="360"/>
        <w:rPr>
          <w:rFonts w:ascii="Cambria" w:eastAsia="Batang" w:hAnsi="Cambria"/>
          <w:lang w:val="en-GB" w:eastAsia="ko-KR"/>
        </w:rPr>
      </w:pPr>
      <w:proofErr w:type="spellStart"/>
      <w:r>
        <w:rPr>
          <w:rFonts w:ascii="Courier New" w:eastAsia="Batang" w:hAnsi="Courier New"/>
          <w:lang w:eastAsia="ko-KR"/>
        </w:rPr>
        <w:t>media_data_offset</w:t>
      </w:r>
      <w:proofErr w:type="spellEnd"/>
      <w:r>
        <w:rPr>
          <w:rFonts w:ascii="Cambria" w:eastAsia="Batang" w:hAnsi="Cambria"/>
          <w:lang w:eastAsia="ko-KR"/>
        </w:rPr>
        <w:t xml:space="preserve"> specifies the offset to the start of the referenced </w:t>
      </w:r>
      <w:proofErr w:type="spellStart"/>
      <w:r>
        <w:rPr>
          <w:rFonts w:ascii="Courier New" w:eastAsia="Batang" w:hAnsi="Courier New"/>
          <w:lang w:eastAsia="ko-KR"/>
        </w:rPr>
        <w:t>MediaDataBox</w:t>
      </w:r>
      <w:proofErr w:type="spellEnd"/>
      <w:r>
        <w:rPr>
          <w:rFonts w:ascii="Cambria" w:eastAsia="Batang" w:hAnsi="Cambria"/>
          <w:lang w:eastAsia="ko-KR"/>
        </w:rPr>
        <w:t xml:space="preserve"> or the </w:t>
      </w:r>
      <w:proofErr w:type="spellStart"/>
      <w:r>
        <w:rPr>
          <w:rFonts w:ascii="Courier New" w:eastAsia="Batang" w:hAnsi="Courier New"/>
          <w:lang w:eastAsia="ko-KR"/>
        </w:rPr>
        <w:t>IdentifiedMediaDataBox</w:t>
      </w:r>
      <w:proofErr w:type="spellEnd"/>
      <w:r>
        <w:rPr>
          <w:rFonts w:ascii="Cambria" w:eastAsia="Batang" w:hAnsi="Cambria"/>
          <w:lang w:eastAsia="ko-KR"/>
        </w:rPr>
        <w:t xml:space="preserve"> of a subsegment from the start of the subsegment.</w:t>
      </w:r>
    </w:p>
    <w:p w14:paraId="0F009E6D" w14:textId="77777777" w:rsidR="000B6A36" w:rsidRDefault="0096302A">
      <w:pPr>
        <w:pStyle w:val="Heading2"/>
        <w:rPr>
          <w:lang w:val="en-US"/>
        </w:rPr>
      </w:pPr>
      <w:bookmarkStart w:id="1025" w:name="_Ref15038172"/>
      <w:r>
        <w:rPr>
          <w:lang w:val="en-US"/>
        </w:rPr>
        <w:t xml:space="preserve">Alternative improvements to the </w:t>
      </w:r>
      <w:proofErr w:type="spellStart"/>
      <w:r>
        <w:rPr>
          <w:lang w:val="en-US"/>
        </w:rPr>
        <w:t>SegmentIndexBox</w:t>
      </w:r>
      <w:bookmarkEnd w:id="1025"/>
      <w:proofErr w:type="spellEnd"/>
    </w:p>
    <w:p w14:paraId="0F009E6E" w14:textId="77777777" w:rsidR="000B6A36" w:rsidRDefault="0096302A">
      <w:pPr>
        <w:pStyle w:val="Heading3"/>
      </w:pPr>
      <w:r>
        <w:t>Option 1</w:t>
      </w:r>
    </w:p>
    <w:p w14:paraId="0F009E6F" w14:textId="77777777" w:rsidR="000B6A36" w:rsidRDefault="0096302A">
      <w:r>
        <w:t xml:space="preserve">To support the different indexing modes, the semantics of </w:t>
      </w:r>
      <w:proofErr w:type="spellStart"/>
      <w:r>
        <w:rPr>
          <w:rStyle w:val="codeChar"/>
        </w:rPr>
        <w:t>reference_type</w:t>
      </w:r>
      <w:proofErr w:type="spellEnd"/>
      <w:r>
        <w:t xml:space="preserve"> is extended as </w:t>
      </w:r>
      <w:proofErr w:type="gramStart"/>
      <w:r>
        <w:t>follows  (</w:t>
      </w:r>
      <w:proofErr w:type="gramEnd"/>
      <w:r>
        <w:t>highlighted in yellow):</w:t>
      </w:r>
    </w:p>
    <w:p w14:paraId="0F009E70" w14:textId="77777777" w:rsidR="000B6A36" w:rsidRDefault="0096302A">
      <w:pPr>
        <w:pStyle w:val="ListParagraph"/>
        <w:numPr>
          <w:ilvl w:val="0"/>
          <w:numId w:val="13"/>
        </w:numPr>
      </w:pPr>
      <w:r>
        <w:t xml:space="preserve">when set to 1 indicates that the reference is to a </w:t>
      </w:r>
      <w:proofErr w:type="spellStart"/>
      <w:r>
        <w:t>SegmentIndexBox</w:t>
      </w:r>
      <w:proofErr w:type="spellEnd"/>
      <w:r>
        <w:t xml:space="preserve">; </w:t>
      </w:r>
      <w:proofErr w:type="gramStart"/>
      <w:r>
        <w:t>otherwise</w:t>
      </w:r>
      <w:proofErr w:type="gramEnd"/>
      <w:r>
        <w:t xml:space="preserve"> the reference is to media content as follows:</w:t>
      </w:r>
    </w:p>
    <w:p w14:paraId="0F009E71" w14:textId="77777777" w:rsidR="000B6A36" w:rsidRDefault="0096302A">
      <w:pPr>
        <w:pStyle w:val="ListParagraph"/>
        <w:numPr>
          <w:ilvl w:val="0"/>
          <w:numId w:val="13"/>
        </w:numPr>
      </w:pPr>
      <w:r>
        <w:t xml:space="preserve">when set to 0 indicates content including both metadata and media data (e.g., in the case of files based on this document, to a </w:t>
      </w:r>
      <w:proofErr w:type="spellStart"/>
      <w:r>
        <w:t>MovieFragmentBox</w:t>
      </w:r>
      <w:proofErr w:type="spellEnd"/>
      <w:proofErr w:type="gramStart"/>
      <w:r>
        <w:t>);</w:t>
      </w:r>
      <w:proofErr w:type="gramEnd"/>
      <w:r>
        <w:t xml:space="preserve"> </w:t>
      </w:r>
    </w:p>
    <w:p w14:paraId="0F009E72" w14:textId="77777777" w:rsidR="000B6A36" w:rsidRDefault="0096302A">
      <w:pPr>
        <w:pStyle w:val="ListParagraph"/>
        <w:numPr>
          <w:ilvl w:val="0"/>
          <w:numId w:val="13"/>
        </w:numPr>
        <w:rPr>
          <w:highlight w:val="yellow"/>
        </w:rPr>
      </w:pPr>
      <w:r>
        <w:rPr>
          <w:highlight w:val="yellow"/>
        </w:rPr>
        <w:t xml:space="preserve">when set to 2 indicates content including metadata only (e.g., in the case of files based on this document, one or more </w:t>
      </w:r>
      <w:proofErr w:type="spellStart"/>
      <w:r>
        <w:rPr>
          <w:highlight w:val="yellow"/>
        </w:rPr>
        <w:t>MovieFragmentBox</w:t>
      </w:r>
      <w:proofErr w:type="spellEnd"/>
      <w:proofErr w:type="gramStart"/>
      <w:r>
        <w:rPr>
          <w:highlight w:val="yellow"/>
        </w:rPr>
        <w:t>);</w:t>
      </w:r>
      <w:proofErr w:type="gramEnd"/>
    </w:p>
    <w:p w14:paraId="0F009E73" w14:textId="77777777" w:rsidR="000B6A36" w:rsidRDefault="0096302A">
      <w:pPr>
        <w:pStyle w:val="ListParagraph"/>
        <w:numPr>
          <w:ilvl w:val="0"/>
          <w:numId w:val="13"/>
        </w:numPr>
        <w:rPr>
          <w:highlight w:val="yellow"/>
        </w:rPr>
      </w:pPr>
      <w:r>
        <w:rPr>
          <w:highlight w:val="yellow"/>
        </w:rPr>
        <w:t xml:space="preserve">when set to 3 indicates content including media data only (e.g., in </w:t>
      </w:r>
      <w:proofErr w:type="gramStart"/>
      <w:r>
        <w:rPr>
          <w:highlight w:val="yellow"/>
        </w:rPr>
        <w:t>the  case</w:t>
      </w:r>
      <w:proofErr w:type="gramEnd"/>
      <w:r>
        <w:rPr>
          <w:highlight w:val="yellow"/>
        </w:rPr>
        <w:t xml:space="preserve"> of files based on this document, one or more </w:t>
      </w:r>
      <w:proofErr w:type="spellStart"/>
      <w:r>
        <w:rPr>
          <w:highlight w:val="yellow"/>
        </w:rPr>
        <w:t>MediaDataBox</w:t>
      </w:r>
      <w:proofErr w:type="spellEnd"/>
      <w:r>
        <w:rPr>
          <w:highlight w:val="yellow"/>
        </w:rPr>
        <w:t xml:space="preserve"> or </w:t>
      </w:r>
      <w:proofErr w:type="spellStart"/>
      <w:r>
        <w:rPr>
          <w:highlight w:val="yellow"/>
        </w:rPr>
        <w:t>IdentifiedMediaDataBox</w:t>
      </w:r>
      <w:proofErr w:type="spellEnd"/>
      <w:r>
        <w:rPr>
          <w:highlight w:val="yellow"/>
        </w:rPr>
        <w:t xml:space="preserve">); </w:t>
      </w:r>
    </w:p>
    <w:p w14:paraId="0F009E74" w14:textId="77777777" w:rsidR="000B6A36" w:rsidRDefault="0096302A">
      <w:r>
        <w:t xml:space="preserve">if a separate index segment is used, then entries with reference type 1 </w:t>
      </w:r>
      <w:r>
        <w:rPr>
          <w:highlight w:val="yellow"/>
        </w:rPr>
        <w:t>or 2</w:t>
      </w:r>
      <w:r>
        <w:t xml:space="preserve"> are in the index segment, and entries with reference type 0 </w:t>
      </w:r>
      <w:r>
        <w:rPr>
          <w:highlight w:val="yellow"/>
        </w:rPr>
        <w:t>or 3</w:t>
      </w:r>
      <w:r>
        <w:t xml:space="preserve"> are in the media </w:t>
      </w:r>
      <w:proofErr w:type="gramStart"/>
      <w:r>
        <w:t>file;</w:t>
      </w:r>
      <w:proofErr w:type="gramEnd"/>
    </w:p>
    <w:p w14:paraId="0F009E75" w14:textId="77777777" w:rsidR="000B6A36" w:rsidRDefault="0096302A">
      <w:r>
        <w:t xml:space="preserve">In this option a new version of the segment index box requires two bits for the representation of the </w:t>
      </w:r>
      <w:proofErr w:type="spellStart"/>
      <w:r>
        <w:rPr>
          <w:rFonts w:ascii="Courier New" w:hAnsi="Courier New"/>
        </w:rPr>
        <w:t>reference_type</w:t>
      </w:r>
      <w:proofErr w:type="spellEnd"/>
      <w:r>
        <w:t xml:space="preserve"> as illustrated below. The </w:t>
      </w:r>
      <w:proofErr w:type="spellStart"/>
      <w:r>
        <w:rPr>
          <w:rFonts w:ascii="Courier New" w:hAnsi="Courier New"/>
        </w:rPr>
        <w:t>referenced_size</w:t>
      </w:r>
      <w:proofErr w:type="spellEnd"/>
      <w:r>
        <w:t xml:space="preserve"> field in the new version is interpreted according to the following values of the </w:t>
      </w:r>
      <w:proofErr w:type="spellStart"/>
      <w:r>
        <w:rPr>
          <w:rFonts w:ascii="Courier New" w:hAnsi="Courier New"/>
        </w:rPr>
        <w:t>reference_type</w:t>
      </w:r>
      <w:proofErr w:type="spellEnd"/>
      <w:r>
        <w:t xml:space="preserve">: </w:t>
      </w:r>
    </w:p>
    <w:p w14:paraId="0F009E76" w14:textId="77777777" w:rsidR="000B6A36" w:rsidRDefault="0096302A">
      <w:pPr>
        <w:pStyle w:val="ListParagraph"/>
        <w:widowControl/>
        <w:numPr>
          <w:ilvl w:val="0"/>
          <w:numId w:val="12"/>
        </w:numPr>
        <w:spacing w:after="0" w:line="240" w:lineRule="auto"/>
        <w:textAlignment w:val="auto"/>
      </w:pPr>
      <w:r>
        <w:lastRenderedPageBreak/>
        <w:t xml:space="preserve">When set to 0, the </w:t>
      </w:r>
      <w:proofErr w:type="spellStart"/>
      <w:r>
        <w:rPr>
          <w:rFonts w:ascii="Courier New" w:hAnsi="Courier New"/>
        </w:rPr>
        <w:t>referenced_size</w:t>
      </w:r>
      <w:proofErr w:type="spellEnd"/>
      <w:r>
        <w:t xml:space="preserve"> is the distance in bytes from the first byte of the referenced index to the first byte of the next referenced index (</w:t>
      </w:r>
      <w:proofErr w:type="spellStart"/>
      <w:r>
        <w:t>moof</w:t>
      </w:r>
      <w:proofErr w:type="spellEnd"/>
      <w:r>
        <w:t xml:space="preserve">) item. </w:t>
      </w:r>
    </w:p>
    <w:p w14:paraId="0F009E77" w14:textId="77777777" w:rsidR="000B6A36" w:rsidRDefault="0096302A">
      <w:pPr>
        <w:pStyle w:val="ListParagraph"/>
        <w:widowControl/>
        <w:numPr>
          <w:ilvl w:val="0"/>
          <w:numId w:val="12"/>
        </w:numPr>
        <w:spacing w:after="0" w:line="240" w:lineRule="auto"/>
        <w:textAlignment w:val="auto"/>
      </w:pPr>
      <w:r>
        <w:t xml:space="preserve">When set to 1, the </w:t>
      </w:r>
      <w:proofErr w:type="spellStart"/>
      <w:r>
        <w:rPr>
          <w:rFonts w:ascii="Courier New" w:hAnsi="Courier New"/>
        </w:rPr>
        <w:t>referenced_size</w:t>
      </w:r>
      <w:proofErr w:type="spellEnd"/>
      <w:r>
        <w:t xml:space="preserve"> is the distance in bytes from the first byte of the referenced index to the first byte of the next referenced index (</w:t>
      </w:r>
      <w:proofErr w:type="spellStart"/>
      <w:r>
        <w:t>sidx</w:t>
      </w:r>
      <w:proofErr w:type="spellEnd"/>
      <w:r>
        <w:t xml:space="preserve">) item. </w:t>
      </w:r>
    </w:p>
    <w:p w14:paraId="0F009E78" w14:textId="77777777" w:rsidR="000B6A36" w:rsidRDefault="0096302A">
      <w:pPr>
        <w:pStyle w:val="ListParagraph"/>
        <w:widowControl/>
        <w:numPr>
          <w:ilvl w:val="0"/>
          <w:numId w:val="12"/>
        </w:numPr>
        <w:spacing w:after="0" w:line="240" w:lineRule="auto"/>
        <w:textAlignment w:val="auto"/>
      </w:pPr>
      <w:r>
        <w:t xml:space="preserve">When set to 2, </w:t>
      </w:r>
      <w:proofErr w:type="spellStart"/>
      <w:r>
        <w:rPr>
          <w:rFonts w:ascii="Courier New" w:hAnsi="Courier New"/>
        </w:rPr>
        <w:t>referenced_size</w:t>
      </w:r>
      <w:proofErr w:type="spellEnd"/>
      <w:r>
        <w:t xml:space="preserve"> is the distance in bytes from the first byte of the referenced metadata item to the first byte of the next referenced index metadata item, or in the case of the last entry, the end of the referenced index metadata item. </w:t>
      </w:r>
    </w:p>
    <w:p w14:paraId="0F009E79" w14:textId="77777777" w:rsidR="000B6A36" w:rsidRDefault="0096302A">
      <w:pPr>
        <w:pStyle w:val="ListParagraph"/>
        <w:widowControl/>
        <w:numPr>
          <w:ilvl w:val="0"/>
          <w:numId w:val="12"/>
        </w:numPr>
        <w:spacing w:after="0" w:line="240" w:lineRule="auto"/>
        <w:textAlignment w:val="auto"/>
      </w:pPr>
      <w:r>
        <w:t xml:space="preserve">When set to 3, </w:t>
      </w:r>
      <w:proofErr w:type="spellStart"/>
      <w:r>
        <w:rPr>
          <w:rFonts w:ascii="Courier New" w:hAnsi="Courier New"/>
        </w:rPr>
        <w:t>referenced_size</w:t>
      </w:r>
      <w:proofErr w:type="spellEnd"/>
      <w:r>
        <w:t xml:space="preserve"> is the distance in bytes from the first byte of the referenced data item to the first byte of the next referenced index data item, or in the case of the last entry, the end of the referenced index data </w:t>
      </w:r>
      <w:proofErr w:type="gramStart"/>
      <w:r>
        <w:t>item .</w:t>
      </w:r>
      <w:proofErr w:type="gramEnd"/>
      <w:r>
        <w:t xml:space="preserve"> </w:t>
      </w:r>
    </w:p>
    <w:p w14:paraId="0F009E7A" w14:textId="77777777" w:rsidR="000B6A36" w:rsidRDefault="0096302A">
      <w:pPr>
        <w:rPr>
          <w:lang w:val="x-none"/>
        </w:rPr>
      </w:pPr>
      <w:r>
        <w:t xml:space="preserve">The value of </w:t>
      </w:r>
      <w:proofErr w:type="spellStart"/>
      <w:r>
        <w:rPr>
          <w:rFonts w:ascii="Courier New" w:hAnsi="Courier New"/>
        </w:rPr>
        <w:t>subsegment_duration</w:t>
      </w:r>
      <w:proofErr w:type="spellEnd"/>
      <w:r>
        <w:t xml:space="preserve"> of each entry with </w:t>
      </w:r>
      <w:proofErr w:type="spellStart"/>
      <w:r>
        <w:rPr>
          <w:rFonts w:ascii="Courier New" w:hAnsi="Courier New"/>
        </w:rPr>
        <w:t>reference_type</w:t>
      </w:r>
      <w:proofErr w:type="spellEnd"/>
      <w:r>
        <w:t xml:space="preserve"> equal to 2 or 3 corresponds to the duration of the indexed sub-segment. When the </w:t>
      </w:r>
      <w:proofErr w:type="spellStart"/>
      <w:r>
        <w:t>reference_type</w:t>
      </w:r>
      <w:proofErr w:type="spellEnd"/>
      <w:r>
        <w:t xml:space="preserve"> is set to 1, the semantics of the </w:t>
      </w:r>
      <w:proofErr w:type="spellStart"/>
      <w:r>
        <w:rPr>
          <w:rFonts w:ascii="Courier New" w:hAnsi="Courier New"/>
        </w:rPr>
        <w:t>subsegment_duration</w:t>
      </w:r>
      <w:proofErr w:type="spellEnd"/>
      <w:r>
        <w:t xml:space="preserve"> is the same as in ISOBMFF Table J.3.</w:t>
      </w:r>
    </w:p>
    <w:p w14:paraId="0F009E7B" w14:textId="77777777" w:rsidR="000B6A36" w:rsidRDefault="0096302A">
      <w:pPr>
        <w:pStyle w:val="Heading3"/>
      </w:pPr>
      <w:r>
        <w:t>Option 2</w:t>
      </w:r>
    </w:p>
    <w:p w14:paraId="0F009E7C" w14:textId="77777777" w:rsidR="000B6A36" w:rsidRDefault="0096302A">
      <w:pPr>
        <w:pStyle w:val="Heading4"/>
      </w:pPr>
      <w:r>
        <w:t>Syntax</w:t>
      </w:r>
    </w:p>
    <w:p w14:paraId="0F009E7D" w14:textId="77777777" w:rsidR="000B6A36" w:rsidRDefault="0096302A">
      <w:pPr>
        <w:pStyle w:val="code"/>
      </w:pPr>
      <w:r>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 xml:space="preserve">if (version==0 || </w:t>
      </w:r>
      <w:proofErr w:type="spellStart"/>
      <w:r>
        <w:t>new_version</w:t>
      </w:r>
      <w:proofErr w:type="spellEnd"/>
      <w:r>
        <w:t>) {</w:t>
      </w:r>
      <w:r>
        <w:br/>
      </w:r>
      <w:r>
        <w:tab/>
      </w:r>
      <w:r>
        <w:tab/>
        <w:t xml:space="preserve">unsigned int(32) </w:t>
      </w:r>
      <w:proofErr w:type="spellStart"/>
      <w:r>
        <w:t>earliest_presentation_time</w:t>
      </w:r>
      <w:proofErr w:type="spellEnd"/>
      <w:r>
        <w:t>;</w:t>
      </w:r>
      <w:r>
        <w:br/>
      </w:r>
      <w:r>
        <w:tab/>
      </w:r>
      <w:r>
        <w:tab/>
        <w:t xml:space="preserve">unsigned int(32) </w:t>
      </w:r>
      <w:proofErr w:type="spellStart"/>
      <w:r>
        <w:t>first_offset</w:t>
      </w:r>
      <w:proofErr w:type="spellEnd"/>
      <w:r>
        <w:t>;</w:t>
      </w:r>
      <w:r>
        <w:br/>
      </w:r>
      <w:r>
        <w:tab/>
        <w:t xml:space="preserve">} else { //version =1 || </w:t>
      </w:r>
      <w:proofErr w:type="spellStart"/>
      <w:r>
        <w:t>new_version</w:t>
      </w:r>
      <w:proofErr w:type="spellEnd"/>
      <w:r>
        <w:br/>
      </w:r>
      <w:r>
        <w:tab/>
      </w:r>
      <w:r>
        <w:tab/>
        <w:t xml:space="preserve">unsigned int(64) </w:t>
      </w:r>
      <w:proofErr w:type="spellStart"/>
      <w:r>
        <w:t>earliest_presentation_time</w:t>
      </w:r>
      <w:proofErr w:type="spellEnd"/>
      <w:r>
        <w:t>;</w:t>
      </w:r>
      <w:r>
        <w:br/>
      </w:r>
      <w:r>
        <w:tab/>
      </w:r>
      <w:r>
        <w:tab/>
        <w:t xml:space="preserve">unsigned int(64) </w:t>
      </w:r>
      <w:proofErr w:type="spellStart"/>
      <w:r>
        <w:t>first_offset</w:t>
      </w:r>
      <w:proofErr w:type="spellEnd"/>
      <w:r>
        <w:t>;</w:t>
      </w:r>
      <w:r>
        <w:br/>
      </w:r>
      <w:r>
        <w:tab/>
        <w:t>}</w:t>
      </w:r>
      <w:r>
        <w:br/>
      </w:r>
      <w:r>
        <w:tab/>
        <w:t>unsigned int(16) reserved = 0;</w:t>
      </w:r>
      <w:r>
        <w:br/>
      </w:r>
      <w:r>
        <w:tab/>
        <w:t xml:space="preserve">unsigned int(16) </w:t>
      </w:r>
      <w:proofErr w:type="spellStart"/>
      <w:r>
        <w:t>reference_count</w:t>
      </w:r>
      <w:proofErr w:type="spellEnd"/>
      <w:r>
        <w:t>;</w:t>
      </w:r>
      <w:r>
        <w:br/>
      </w:r>
      <w:r>
        <w:tab/>
        <w:t>if (new version)</w:t>
      </w:r>
      <w:r>
        <w:br/>
      </w:r>
      <w:r>
        <w:tab/>
      </w:r>
      <w:r>
        <w:tab/>
        <w:t xml:space="preserve">unsigned int(16) </w:t>
      </w:r>
      <w:proofErr w:type="spellStart"/>
      <w:r>
        <w:t>subpart_count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 {</w:t>
      </w:r>
      <w:r>
        <w:br/>
      </w:r>
      <w:r>
        <w:tab/>
      </w:r>
      <w:r>
        <w:tab/>
      </w:r>
      <w:r>
        <w:tab/>
        <w:t xml:space="preserve">bit (1) </w:t>
      </w:r>
      <w:r>
        <w:tab/>
      </w:r>
      <w:r>
        <w:tab/>
      </w:r>
      <w:proofErr w:type="spellStart"/>
      <w:r>
        <w:t>reference_type</w:t>
      </w:r>
      <w:proofErr w:type="spellEnd"/>
      <w:r>
        <w:t xml:space="preserve">; </w:t>
      </w:r>
      <w:r>
        <w:br/>
      </w:r>
      <w:r>
        <w:tab/>
      </w:r>
      <w:r>
        <w:tab/>
      </w:r>
      <w:r>
        <w:tab/>
        <w:t>unsigned int(31)</w:t>
      </w:r>
      <w:r>
        <w:tab/>
      </w:r>
      <w:proofErr w:type="spellStart"/>
      <w:r>
        <w:t>referenced_size</w:t>
      </w:r>
      <w:proofErr w:type="spellEnd"/>
      <w:r>
        <w:t>;</w:t>
      </w:r>
      <w:r>
        <w:br/>
      </w:r>
      <w:r>
        <w:tab/>
      </w:r>
      <w:r>
        <w:tab/>
      </w:r>
      <w:r>
        <w:tab/>
        <w:t>if (</w:t>
      </w:r>
      <w:proofErr w:type="spellStart"/>
      <w:r>
        <w:t>new_version</w:t>
      </w:r>
      <w:proofErr w:type="spellEnd"/>
      <w:r>
        <w:t>) {</w:t>
      </w:r>
      <w:r>
        <w:br/>
      </w:r>
      <w:r>
        <w:tab/>
      </w:r>
      <w:r>
        <w:tab/>
      </w:r>
      <w:r>
        <w:tab/>
      </w:r>
      <w:r>
        <w:tab/>
        <w:t>for (j=1; j&lt;=</w:t>
      </w:r>
      <w:proofErr w:type="spellStart"/>
      <w:r>
        <w:t>subpart_count;j</w:t>
      </w:r>
      <w:proofErr w:type="spellEnd"/>
      <w:r>
        <w:t>++) {</w:t>
      </w:r>
      <w:r>
        <w:br/>
      </w:r>
      <w:r>
        <w:tab/>
      </w:r>
      <w:r>
        <w:tab/>
      </w:r>
      <w:r>
        <w:tab/>
      </w:r>
      <w:r>
        <w:tab/>
      </w:r>
      <w:r>
        <w:tab/>
        <w:t>unsigned int(32)</w:t>
      </w:r>
      <w:r>
        <w:tab/>
        <w:t xml:space="preserve"> </w:t>
      </w:r>
      <w:proofErr w:type="spellStart"/>
      <w:r>
        <w:t>data_reference_offset</w:t>
      </w:r>
      <w:proofErr w:type="spellEnd"/>
      <w:r>
        <w:t xml:space="preserve">; </w:t>
      </w:r>
      <w:r>
        <w:br/>
      </w:r>
      <w:r>
        <w:tab/>
      </w:r>
      <w:r>
        <w:tab/>
      </w:r>
      <w:r>
        <w:tab/>
      </w:r>
      <w:r>
        <w:tab/>
      </w:r>
      <w:r>
        <w:tab/>
        <w:t xml:space="preserve">// may be controlled by a flags value </w:t>
      </w:r>
      <w:r>
        <w:br/>
      </w:r>
      <w:r>
        <w:tab/>
      </w:r>
      <w:r>
        <w:tab/>
      </w:r>
      <w:r>
        <w:tab/>
      </w:r>
      <w:r>
        <w:tab/>
      </w:r>
      <w:r>
        <w:tab/>
        <w:t xml:space="preserve">unsigned int(32) </w:t>
      </w:r>
      <w:r>
        <w:tab/>
        <w:t xml:space="preserve"> </w:t>
      </w:r>
      <w:proofErr w:type="spellStart"/>
      <w:r>
        <w:t>referenced_data_size</w:t>
      </w:r>
      <w:proofErr w:type="spellEnd"/>
      <w:r>
        <w:t xml:space="preserve">; </w:t>
      </w:r>
      <w:r>
        <w:br/>
      </w:r>
      <w:r>
        <w:tab/>
      </w:r>
      <w:r>
        <w:tab/>
      </w:r>
      <w:r>
        <w:tab/>
      </w:r>
      <w:r>
        <w:tab/>
        <w:t>}</w:t>
      </w:r>
      <w:r>
        <w:br/>
      </w:r>
      <w:r>
        <w:tab/>
      </w:r>
      <w:r>
        <w:tab/>
      </w:r>
      <w:r>
        <w:tab/>
        <w:t>}</w:t>
      </w:r>
      <w:r>
        <w:br/>
      </w:r>
      <w:r>
        <w:tab/>
      </w:r>
      <w:r>
        <w:tab/>
      </w:r>
      <w:r>
        <w:tab/>
        <w:t>unsigned int(32)</w:t>
      </w:r>
      <w:r>
        <w:tab/>
      </w:r>
      <w:proofErr w:type="spellStart"/>
      <w:r>
        <w:t>subsegment_duration</w:t>
      </w:r>
      <w:proofErr w:type="spellEnd"/>
      <w:r>
        <w:t xml:space="preserve">; </w:t>
      </w:r>
      <w:r>
        <w:br/>
      </w:r>
      <w:r>
        <w:tab/>
      </w:r>
      <w:r>
        <w:tab/>
      </w:r>
      <w:r>
        <w:tab/>
        <w:t xml:space="preserve">bit(1) </w:t>
      </w:r>
      <w:r>
        <w:tab/>
      </w:r>
      <w:r>
        <w:tab/>
      </w:r>
      <w:proofErr w:type="spellStart"/>
      <w:r>
        <w:t>starts_with_SAP</w:t>
      </w:r>
      <w:proofErr w:type="spellEnd"/>
      <w:r>
        <w:t>;</w:t>
      </w:r>
      <w:r>
        <w:br/>
      </w:r>
      <w:r>
        <w:tab/>
      </w:r>
      <w:r>
        <w:tab/>
      </w:r>
      <w:r>
        <w:tab/>
        <w:t>unsigned int(3)</w:t>
      </w:r>
      <w:r>
        <w:tab/>
      </w:r>
      <w:proofErr w:type="spellStart"/>
      <w:r>
        <w:t>SAP_type</w:t>
      </w:r>
      <w:proofErr w:type="spellEnd"/>
      <w:r>
        <w:t>;</w:t>
      </w:r>
      <w:r>
        <w:br/>
      </w:r>
      <w:r>
        <w:tab/>
      </w:r>
      <w:r>
        <w:tab/>
      </w:r>
      <w:r>
        <w:tab/>
        <w:t>unsigned int(28)</w:t>
      </w:r>
      <w:r>
        <w:tab/>
      </w:r>
      <w:proofErr w:type="spellStart"/>
      <w:r>
        <w:t>SAP_delta_time</w:t>
      </w:r>
      <w:proofErr w:type="spellEnd"/>
      <w:r>
        <w:t>;</w:t>
      </w:r>
      <w:r>
        <w:br/>
      </w:r>
      <w:r>
        <w:tab/>
        <w:t>}</w:t>
      </w:r>
      <w:r>
        <w:br/>
        <w:t>}</w:t>
      </w:r>
    </w:p>
    <w:p w14:paraId="0F009E7E" w14:textId="77777777" w:rsidR="000B6A36" w:rsidRDefault="0096302A">
      <w:pPr>
        <w:pStyle w:val="Heading4"/>
      </w:pPr>
      <w:r>
        <w:t xml:space="preserve">Semantics </w:t>
      </w:r>
      <w:r>
        <w:rPr>
          <w:u w:val="single"/>
          <w:lang w:val="en-GB"/>
        </w:rPr>
        <w:t>(for the new fields, the other remaining unchanged)</w:t>
      </w:r>
    </w:p>
    <w:p w14:paraId="0F009E7F" w14:textId="77777777" w:rsidR="000B6A36" w:rsidRDefault="0096302A">
      <w:pPr>
        <w:pStyle w:val="fields"/>
      </w:pPr>
      <w:proofErr w:type="spellStart"/>
      <w:r>
        <w:rPr>
          <w:rFonts w:ascii="Courier New" w:hAnsi="Courier New"/>
        </w:rPr>
        <w:t>Data_reference_offset</w:t>
      </w:r>
      <w:proofErr w:type="spellEnd"/>
      <w:r>
        <w:t xml:space="preserve"> indicates in bytes from </w:t>
      </w:r>
      <w:proofErr w:type="gramStart"/>
      <w:r>
        <w:t>where</w:t>
      </w:r>
      <w:proofErr w:type="gramEnd"/>
      <w:r>
        <w:t xml:space="preserve">, in a file or in a segment file, the indexed data start. The offset corresponds to the first byte of the file or to the first byte of the considered segment file. </w:t>
      </w:r>
    </w:p>
    <w:p w14:paraId="0F009E80" w14:textId="77777777" w:rsidR="000B6A36" w:rsidRDefault="0096302A">
      <w:pPr>
        <w:pStyle w:val="fields"/>
      </w:pPr>
      <w:proofErr w:type="spellStart"/>
      <w:r>
        <w:rPr>
          <w:rFonts w:ascii="Courier New" w:hAnsi="Courier New"/>
          <w:sz w:val="22"/>
        </w:rPr>
        <w:t>referenced_data_size</w:t>
      </w:r>
      <w:proofErr w:type="spellEnd"/>
      <w:r>
        <w:rPr>
          <w:rFonts w:ascii="Courier New" w:hAnsi="Courier New"/>
          <w:sz w:val="22"/>
        </w:rPr>
        <w:t xml:space="preserve"> </w:t>
      </w:r>
      <w:r>
        <w:t xml:space="preserve">indicates a size in bytes </w:t>
      </w:r>
      <w:r>
        <w:rPr>
          <w:szCs w:val="22"/>
        </w:rPr>
        <w:t>for a contiguous byte range in the data part of the referenced fragment</w:t>
      </w:r>
    </w:p>
    <w:p w14:paraId="0F009E81" w14:textId="77777777" w:rsidR="000B6A36" w:rsidRDefault="0096302A">
      <w:pPr>
        <w:pStyle w:val="fields"/>
      </w:pPr>
      <w:proofErr w:type="spellStart"/>
      <w:r>
        <w:rPr>
          <w:rFonts w:ascii="Courier New" w:hAnsi="Courier New"/>
          <w:sz w:val="22"/>
        </w:rPr>
        <w:t>subpart_count</w:t>
      </w:r>
      <w:proofErr w:type="spellEnd"/>
      <w:r>
        <w:rPr>
          <w:rFonts w:ascii="Courier New" w:hAnsi="Courier New"/>
          <w:sz w:val="22"/>
        </w:rPr>
        <w:t xml:space="preserve"> </w:t>
      </w:r>
      <w:r>
        <w:t>indicates the number of data blocks (for example tiles) for the current subsegment.</w:t>
      </w:r>
    </w:p>
    <w:p w14:paraId="0F009E82" w14:textId="77777777" w:rsidR="000B6A36" w:rsidRDefault="0096302A">
      <w:pPr>
        <w:pStyle w:val="fields"/>
      </w:pPr>
      <w:r>
        <w:rPr>
          <w:szCs w:val="22"/>
        </w:rPr>
        <w:lastRenderedPageBreak/>
        <w:t xml:space="preserve">This extended </w:t>
      </w:r>
      <w:r>
        <w:rPr>
          <w:rFonts w:ascii="Courier New" w:hAnsi="Courier New"/>
          <w:szCs w:val="22"/>
        </w:rPr>
        <w:t>'</w:t>
      </w:r>
      <w:proofErr w:type="spellStart"/>
      <w:r>
        <w:rPr>
          <w:rFonts w:ascii="Courier New" w:hAnsi="Courier New"/>
          <w:i/>
          <w:szCs w:val="22"/>
        </w:rPr>
        <w:t>sidx</w:t>
      </w:r>
      <w:proofErr w:type="spellEnd"/>
      <w:r>
        <w:rPr>
          <w:rFonts w:ascii="Courier New" w:hAnsi="Courier New"/>
          <w:szCs w:val="22"/>
        </w:rPr>
        <w:t>'</w:t>
      </w:r>
      <w:r>
        <w:rPr>
          <w:szCs w:val="22"/>
        </w:rPr>
        <w:t xml:space="preserve"> box can also be combined with </w:t>
      </w:r>
      <w:r>
        <w:rPr>
          <w:rFonts w:ascii="Courier New" w:hAnsi="Courier New"/>
          <w:szCs w:val="22"/>
        </w:rPr>
        <w:t>'</w:t>
      </w:r>
      <w:proofErr w:type="spellStart"/>
      <w:r>
        <w:rPr>
          <w:rFonts w:ascii="Courier New" w:hAnsi="Courier New"/>
          <w:i/>
          <w:szCs w:val="22"/>
        </w:rPr>
        <w:t>sidx</w:t>
      </w:r>
      <w:proofErr w:type="spellEnd"/>
      <w:r>
        <w:rPr>
          <w:rFonts w:ascii="Courier New" w:hAnsi="Courier New"/>
          <w:szCs w:val="22"/>
        </w:rPr>
        <w:t>'</w:t>
      </w:r>
      <w:r>
        <w:rPr>
          <w:szCs w:val="22"/>
        </w:rPr>
        <w:t xml:space="preserve"> boxes of the current version, for example as in the hierarchical or daisy-chain schemes defined in ISO/IEC 14496-12</w:t>
      </w:r>
      <w:r>
        <w:t xml:space="preserve"> </w:t>
      </w:r>
    </w:p>
    <w:p w14:paraId="0F009E83" w14:textId="77777777" w:rsidR="000B6A36" w:rsidRDefault="0096302A">
      <w:pPr>
        <w:pStyle w:val="Heading2"/>
      </w:pPr>
      <w:bookmarkStart w:id="1026" w:name="_Ref15038191"/>
      <w:proofErr w:type="spellStart"/>
      <w:r>
        <w:rPr>
          <w:lang w:val="fi-FI"/>
        </w:rPr>
        <w:t>Attributes</w:t>
      </w:r>
      <w:proofErr w:type="spellEnd"/>
      <w:r>
        <w:rPr>
          <w:lang w:val="fi-FI"/>
        </w:rPr>
        <w:t xml:space="preserve"> in DASH MPD</w:t>
      </w:r>
      <w:bookmarkEnd w:id="1026"/>
    </w:p>
    <w:p w14:paraId="0F009E84"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SegmentBase</w:t>
      </w:r>
      <w:proofErr w:type="spellEnd"/>
      <w:r>
        <w:rPr>
          <w:rFonts w:eastAsia="MS Mincho"/>
        </w:rPr>
        <w:t xml:space="preserve"> element (clause 5.3.9.2.2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8B" w14:textId="77777777">
        <w:tc>
          <w:tcPr>
            <w:tcW w:w="234" w:type="dxa"/>
            <w:tcBorders>
              <w:top w:val="single" w:sz="4" w:space="0" w:color="000000"/>
              <w:left w:val="single" w:sz="4" w:space="0" w:color="000000"/>
              <w:bottom w:val="single" w:sz="4" w:space="0" w:color="000000"/>
            </w:tcBorders>
          </w:tcPr>
          <w:p w14:paraId="0F009E85"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6"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87"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88"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89"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that consists only of the media data, such as </w:t>
            </w:r>
            <w:proofErr w:type="spellStart"/>
            <w:r>
              <w:rPr>
                <w:rFonts w:eastAsia="MS Mincho"/>
                <w:sz w:val="18"/>
                <w:szCs w:val="18"/>
              </w:rPr>
              <w:t>MediaDataBox</w:t>
            </w:r>
            <w:proofErr w:type="spellEnd"/>
            <w:r>
              <w:rPr>
                <w:rFonts w:eastAsia="MS Mincho"/>
                <w:sz w:val="18"/>
                <w:szCs w:val="18"/>
              </w:rPr>
              <w:t>, applicable to all Media Segments of the Representation. When used with ISOBMFF Media Segments, the indicated byte range shall start with a box.</w:t>
            </w:r>
          </w:p>
          <w:p w14:paraId="0F009E8A"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w:t>
            </w:r>
            <w:proofErr w:type="gramStart"/>
            <w:r>
              <w:rPr>
                <w:rFonts w:eastAsia="MS Mincho"/>
                <w:sz w:val="18"/>
                <w:szCs w:val="18"/>
              </w:rPr>
              <w:t>2.1..</w:t>
            </w:r>
            <w:proofErr w:type="gramEnd"/>
            <w:r>
              <w:rPr>
                <w:rFonts w:eastAsia="MS Mincho"/>
                <w:sz w:val="18"/>
                <w:szCs w:val="18"/>
              </w:rPr>
              <w:t xml:space="preserve"> It is restricted to a single expression identifying a contiguous range of bytes.</w:t>
            </w:r>
          </w:p>
        </w:tc>
      </w:tr>
    </w:tbl>
    <w:p w14:paraId="0F009E8C" w14:textId="77777777" w:rsidR="000B6A36" w:rsidRDefault="000B6A36">
      <w:pPr>
        <w:spacing w:after="120"/>
        <w:rPr>
          <w:rFonts w:eastAsia="MS Mincho"/>
        </w:rPr>
      </w:pPr>
    </w:p>
    <w:p w14:paraId="0F009E8D"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SegmentList.SegmentURL</w:t>
      </w:r>
      <w:proofErr w:type="spellEnd"/>
      <w:r>
        <w:rPr>
          <w:rFonts w:eastAsia="MS Mincho"/>
        </w:rPr>
        <w:t xml:space="preserve"> element (clause 5.3.9.3.2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94" w14:textId="77777777">
        <w:tc>
          <w:tcPr>
            <w:tcW w:w="234" w:type="dxa"/>
            <w:tcBorders>
              <w:top w:val="single" w:sz="4" w:space="0" w:color="000000"/>
              <w:left w:val="single" w:sz="4" w:space="0" w:color="000000"/>
              <w:bottom w:val="single" w:sz="4" w:space="0" w:color="000000"/>
            </w:tcBorders>
          </w:tcPr>
          <w:p w14:paraId="0F009E8E"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F"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90"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91"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92"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w:t>
            </w:r>
            <w:r>
              <w:rPr>
                <w:rFonts w:eastAsia="MS Mincho"/>
                <w:sz w:val="18"/>
                <w:szCs w:val="16"/>
              </w:rPr>
              <w:t xml:space="preserve">within the resource identified by the </w:t>
            </w:r>
            <w:r>
              <w:rPr>
                <w:rFonts w:eastAsia="MS Mincho" w:cs="Courier New"/>
                <w:sz w:val="18"/>
              </w:rPr>
              <w:t>@media</w:t>
            </w:r>
            <w:r>
              <w:rPr>
                <w:rFonts w:eastAsia="MS Mincho"/>
                <w:sz w:val="18"/>
                <w:szCs w:val="18"/>
              </w:rPr>
              <w:t xml:space="preserve"> that consists only of the media data, such as </w:t>
            </w:r>
            <w:proofErr w:type="spellStart"/>
            <w:r>
              <w:rPr>
                <w:rFonts w:eastAsia="MS Mincho"/>
                <w:sz w:val="18"/>
                <w:szCs w:val="18"/>
              </w:rPr>
              <w:t>MediaDataBox</w:t>
            </w:r>
            <w:proofErr w:type="spellEnd"/>
            <w:r>
              <w:rPr>
                <w:rFonts w:eastAsia="MS Mincho"/>
                <w:sz w:val="18"/>
                <w:szCs w:val="18"/>
              </w:rPr>
              <w:t>. When used with ISOBMFF Media Segments, the indicated byte range shall start with a box.</w:t>
            </w:r>
          </w:p>
          <w:p w14:paraId="0F009E93"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w:t>
            </w:r>
            <w:proofErr w:type="gramStart"/>
            <w:r>
              <w:rPr>
                <w:rFonts w:eastAsia="MS Mincho"/>
                <w:sz w:val="18"/>
                <w:szCs w:val="18"/>
              </w:rPr>
              <w:t>2.1..</w:t>
            </w:r>
            <w:proofErr w:type="gramEnd"/>
            <w:r>
              <w:rPr>
                <w:rFonts w:eastAsia="MS Mincho"/>
                <w:sz w:val="18"/>
                <w:szCs w:val="18"/>
              </w:rPr>
              <w:t xml:space="preserve"> It is restricted to a single expression identifying a contiguous range of bytes.</w:t>
            </w:r>
          </w:p>
        </w:tc>
      </w:tr>
    </w:tbl>
    <w:p w14:paraId="0F009E95" w14:textId="77777777" w:rsidR="000B6A36" w:rsidRDefault="000B6A36">
      <w:pPr>
        <w:spacing w:after="120"/>
        <w:rPr>
          <w:rFonts w:eastAsia="MS Mincho"/>
        </w:rPr>
      </w:pPr>
    </w:p>
    <w:p w14:paraId="0F009E96"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SegmentTemplate</w:t>
      </w:r>
      <w:proofErr w:type="spellEnd"/>
      <w:r>
        <w:rPr>
          <w:rFonts w:eastAsia="MS Mincho"/>
        </w:rPr>
        <w:t xml:space="preserve"> element (clause 5.4.9.4.2 of DASH).</w:t>
      </w:r>
    </w:p>
    <w:tbl>
      <w:tblPr>
        <w:tblW w:w="4900" w:type="pct"/>
        <w:tblLayout w:type="fixed"/>
        <w:tblLook w:val="00A0" w:firstRow="1" w:lastRow="0" w:firstColumn="1" w:lastColumn="0" w:noHBand="0" w:noVBand="0"/>
      </w:tblPr>
      <w:tblGrid>
        <w:gridCol w:w="236"/>
        <w:gridCol w:w="236"/>
        <w:gridCol w:w="236"/>
        <w:gridCol w:w="236"/>
        <w:gridCol w:w="3027"/>
        <w:gridCol w:w="783"/>
        <w:gridCol w:w="4082"/>
      </w:tblGrid>
      <w:tr w:rsidR="000B6A36" w14:paraId="0F009E9E" w14:textId="77777777">
        <w:tc>
          <w:tcPr>
            <w:tcW w:w="234" w:type="dxa"/>
            <w:tcBorders>
              <w:top w:val="single" w:sz="4" w:space="0" w:color="000000"/>
              <w:left w:val="single" w:sz="4" w:space="0" w:color="000000"/>
              <w:bottom w:val="single" w:sz="4" w:space="0" w:color="000000"/>
            </w:tcBorders>
          </w:tcPr>
          <w:p w14:paraId="0F009E97" w14:textId="77777777" w:rsidR="000B6A36" w:rsidRDefault="000B6A36">
            <w:pPr>
              <w:widowControl w:val="0"/>
              <w:spacing w:after="240" w:line="230" w:lineRule="atLeast"/>
              <w:rPr>
                <w:rFonts w:eastAsia="MS Mincho"/>
                <w:b/>
                <w:sz w:val="18"/>
                <w:szCs w:val="20"/>
                <w:lang w:eastAsia="ja-JP"/>
              </w:rPr>
            </w:pPr>
          </w:p>
        </w:tc>
        <w:tc>
          <w:tcPr>
            <w:tcW w:w="234" w:type="dxa"/>
            <w:tcBorders>
              <w:top w:val="single" w:sz="4" w:space="0" w:color="000000"/>
              <w:bottom w:val="single" w:sz="4" w:space="0" w:color="000000"/>
            </w:tcBorders>
          </w:tcPr>
          <w:p w14:paraId="0F009E98" w14:textId="77777777" w:rsidR="000B6A36" w:rsidRDefault="000B6A36">
            <w:pPr>
              <w:widowControl w:val="0"/>
              <w:spacing w:after="240" w:line="230" w:lineRule="atLeast"/>
              <w:rPr>
                <w:rFonts w:eastAsia="MS Mincho"/>
                <w:sz w:val="18"/>
                <w:szCs w:val="20"/>
                <w:lang w:eastAsia="ja-JP"/>
              </w:rPr>
            </w:pPr>
          </w:p>
        </w:tc>
        <w:tc>
          <w:tcPr>
            <w:tcW w:w="235" w:type="dxa"/>
            <w:tcBorders>
              <w:top w:val="single" w:sz="4" w:space="0" w:color="000000"/>
              <w:bottom w:val="single" w:sz="4" w:space="0" w:color="000000"/>
            </w:tcBorders>
          </w:tcPr>
          <w:p w14:paraId="0F009E99" w14:textId="77777777" w:rsidR="000B6A36" w:rsidRDefault="000B6A36">
            <w:pPr>
              <w:widowControl w:val="0"/>
              <w:spacing w:after="240" w:line="230" w:lineRule="atLeast"/>
              <w:rPr>
                <w:rFonts w:eastAsia="MS Mincho" w:cs="Courier New"/>
                <w:sz w:val="18"/>
                <w:szCs w:val="20"/>
                <w:lang w:eastAsia="ja-JP"/>
              </w:rPr>
            </w:pPr>
          </w:p>
        </w:tc>
        <w:tc>
          <w:tcPr>
            <w:tcW w:w="234" w:type="dxa"/>
            <w:tcBorders>
              <w:top w:val="single" w:sz="4" w:space="0" w:color="000000"/>
              <w:bottom w:val="single" w:sz="4" w:space="0" w:color="000000"/>
            </w:tcBorders>
          </w:tcPr>
          <w:p w14:paraId="0F009E9A" w14:textId="77777777" w:rsidR="000B6A36" w:rsidRDefault="000B6A36">
            <w:pPr>
              <w:widowControl w:val="0"/>
              <w:spacing w:after="240" w:line="230" w:lineRule="atLeast"/>
              <w:rPr>
                <w:rFonts w:eastAsia="MS Mincho" w:cs="Courier New"/>
                <w:sz w:val="18"/>
                <w:szCs w:val="20"/>
                <w:lang w:eastAsia="ja-JP"/>
              </w:rPr>
            </w:pPr>
          </w:p>
        </w:tc>
        <w:tc>
          <w:tcPr>
            <w:tcW w:w="3033" w:type="dxa"/>
            <w:tcBorders>
              <w:top w:val="single" w:sz="4" w:space="0" w:color="000000"/>
              <w:bottom w:val="single" w:sz="4" w:space="0" w:color="000000"/>
              <w:right w:val="single" w:sz="4" w:space="0" w:color="000000"/>
            </w:tcBorders>
          </w:tcPr>
          <w:p w14:paraId="0F009E9B" w14:textId="77777777" w:rsidR="000B6A36" w:rsidRDefault="0096302A">
            <w:pPr>
              <w:widowControl w:val="0"/>
              <w:spacing w:after="240" w:line="230" w:lineRule="atLeast"/>
              <w:rPr>
                <w:rFonts w:eastAsia="MS Mincho" w:cs="Courier New"/>
                <w:sz w:val="18"/>
                <w:szCs w:val="20"/>
                <w:lang w:eastAsia="ja-JP"/>
              </w:rPr>
            </w:pPr>
            <w:r>
              <w:rPr>
                <w:rFonts w:eastAsia="MS Mincho" w:cs="Courier New"/>
                <w:sz w:val="18"/>
                <w:szCs w:val="20"/>
                <w:lang w:eastAsia="ja-JP"/>
              </w:rPr>
              <w:t>@mediaOnly</w:t>
            </w:r>
          </w:p>
        </w:tc>
        <w:tc>
          <w:tcPr>
            <w:tcW w:w="784" w:type="dxa"/>
            <w:tcBorders>
              <w:top w:val="single" w:sz="4" w:space="0" w:color="000000"/>
              <w:left w:val="single" w:sz="4" w:space="0" w:color="000000"/>
              <w:bottom w:val="single" w:sz="4" w:space="0" w:color="000000"/>
              <w:right w:val="single" w:sz="4" w:space="0" w:color="000000"/>
            </w:tcBorders>
          </w:tcPr>
          <w:p w14:paraId="0F009E9C" w14:textId="77777777" w:rsidR="000B6A36" w:rsidRDefault="0096302A">
            <w:pPr>
              <w:widowControl w:val="0"/>
              <w:spacing w:after="240" w:line="230" w:lineRule="atLeast"/>
              <w:jc w:val="center"/>
              <w:rPr>
                <w:rFonts w:eastAsia="MS Mincho"/>
                <w:sz w:val="18"/>
                <w:szCs w:val="16"/>
                <w:lang w:eastAsia="ja-JP"/>
              </w:rPr>
            </w:pPr>
            <w:r>
              <w:rPr>
                <w:rFonts w:eastAsia="MS Mincho"/>
                <w:sz w:val="18"/>
                <w:szCs w:val="16"/>
                <w:lang w:eastAsia="ja-JP"/>
              </w:rPr>
              <w:t>O</w:t>
            </w:r>
          </w:p>
        </w:tc>
        <w:tc>
          <w:tcPr>
            <w:tcW w:w="4090" w:type="dxa"/>
            <w:tcBorders>
              <w:top w:val="single" w:sz="4" w:space="0" w:color="000000"/>
              <w:left w:val="single" w:sz="4" w:space="0" w:color="000000"/>
              <w:bottom w:val="single" w:sz="4" w:space="0" w:color="000000"/>
              <w:right w:val="single" w:sz="4" w:space="0" w:color="000000"/>
            </w:tcBorders>
          </w:tcPr>
          <w:p w14:paraId="0F009E9D" w14:textId="77777777" w:rsidR="000B6A36" w:rsidRDefault="0096302A">
            <w:pPr>
              <w:widowControl w:val="0"/>
              <w:spacing w:after="240" w:line="230" w:lineRule="atLeast"/>
              <w:rPr>
                <w:rFonts w:eastAsia="MS Mincho"/>
                <w:sz w:val="18"/>
                <w:szCs w:val="16"/>
                <w:lang w:eastAsia="ja-JP"/>
              </w:rPr>
            </w:pPr>
            <w:r>
              <w:rPr>
                <w:rFonts w:eastAsia="MS Mincho"/>
                <w:sz w:val="18"/>
                <w:szCs w:val="16"/>
                <w:lang w:eastAsia="ja-JP"/>
              </w:rPr>
              <w:t xml:space="preserve">specifies the template to create the Media Segment List where Media Segments only consist of the media data, such as </w:t>
            </w:r>
            <w:proofErr w:type="spellStart"/>
            <w:r>
              <w:rPr>
                <w:rFonts w:eastAsia="MS Mincho"/>
                <w:sz w:val="18"/>
                <w:szCs w:val="16"/>
                <w:lang w:eastAsia="ja-JP"/>
              </w:rPr>
              <w:t>MediaDataBoxes</w:t>
            </w:r>
            <w:proofErr w:type="spellEnd"/>
            <w:r>
              <w:rPr>
                <w:rFonts w:eastAsia="MS Mincho"/>
                <w:sz w:val="18"/>
                <w:szCs w:val="16"/>
                <w:lang w:eastAsia="ja-JP"/>
              </w:rPr>
              <w:t xml:space="preserve">. </w:t>
            </w:r>
          </w:p>
        </w:tc>
      </w:tr>
    </w:tbl>
    <w:p w14:paraId="0F009E9F" w14:textId="77777777" w:rsidR="000B6A36" w:rsidRDefault="000B6A36">
      <w:pPr>
        <w:tabs>
          <w:tab w:val="left" w:pos="5940"/>
        </w:tabs>
        <w:rPr>
          <w:lang w:val="en-GB"/>
        </w:rPr>
      </w:pPr>
    </w:p>
    <w:p w14:paraId="0F009EA0" w14:textId="77777777" w:rsidR="000B6A36" w:rsidRDefault="0096302A">
      <w:pPr>
        <w:pStyle w:val="Heading2"/>
        <w:rPr>
          <w:lang w:val="en-IN"/>
        </w:rPr>
      </w:pPr>
      <w:r>
        <w:rPr>
          <w:lang w:val="en-IN"/>
        </w:rPr>
        <w:t>Example usage of the segment index box</w:t>
      </w:r>
    </w:p>
    <w:p w14:paraId="0F009EA1" w14:textId="77777777" w:rsidR="000B6A36" w:rsidRDefault="0096302A">
      <w:pPr>
        <w:rPr>
          <w:i/>
        </w:rPr>
      </w:pPr>
      <w:r>
        <w:rPr>
          <w:i/>
        </w:rPr>
        <w:t>Add the following clause J.2.5:</w:t>
      </w:r>
    </w:p>
    <w:p w14:paraId="0F009EA2" w14:textId="77777777" w:rsidR="000B6A36" w:rsidRDefault="0096302A">
      <w:pPr>
        <w:rPr>
          <w:b/>
        </w:rPr>
      </w:pPr>
      <w:r>
        <w:rPr>
          <w:b/>
        </w:rPr>
        <w:t>J.2.5</w:t>
      </w:r>
      <w:r>
        <w:rPr>
          <w:b/>
        </w:rPr>
        <w:tab/>
        <w:t>Simple one-level indexing of "tightly packed" media</w:t>
      </w:r>
    </w:p>
    <w:p w14:paraId="0F009EA3" w14:textId="77777777" w:rsidR="000B6A36" w:rsidRDefault="0096302A">
      <w:r>
        <w:t xml:space="preserve">When the </w:t>
      </w:r>
      <w:r>
        <w:rPr>
          <w:rFonts w:ascii="Courier New" w:hAnsi="Courier New"/>
        </w:rPr>
        <w:t>flags</w:t>
      </w:r>
      <w:r>
        <w:t xml:space="preserve"> field of the </w:t>
      </w:r>
      <w:proofErr w:type="spellStart"/>
      <w:r>
        <w:rPr>
          <w:rFonts w:ascii="Courier New" w:hAnsi="Courier New"/>
        </w:rPr>
        <w:t>SegmentIndexBox</w:t>
      </w:r>
      <w:proofErr w:type="spellEnd"/>
      <w:r>
        <w:t xml:space="preserve"> is set so that (</w:t>
      </w:r>
      <w:r>
        <w:rPr>
          <w:rFonts w:ascii="Courier New" w:hAnsi="Courier New"/>
        </w:rPr>
        <w:t>flags</w:t>
      </w:r>
      <w:r>
        <w:t xml:space="preserve"> &amp; 1) is equal to 1, the media data is "</w:t>
      </w:r>
      <w:proofErr w:type="spellStart"/>
      <w:r>
        <w:t>tigthly</w:t>
      </w:r>
      <w:proofErr w:type="spellEnd"/>
      <w:r>
        <w:t xml:space="preserve"> packed", i.e. a single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 samples for a single track only in decoding order without unused bytes, sample auxiliary information, metadata, or any other information that does not belong to the sample format. A legacy client simply omits the flags field and the </w:t>
      </w:r>
      <w:proofErr w:type="spellStart"/>
      <w:r>
        <w:rPr>
          <w:rFonts w:ascii="Courier New" w:hAnsi="Courier New"/>
        </w:rPr>
        <w:t>SegmentIndexBox</w:t>
      </w:r>
      <w:proofErr w:type="spellEnd"/>
      <w:r>
        <w:t xml:space="preserve"> syntax conditional on the values of the flags field. A client taking advantage of the "tightly packed" media could operate as follows:</w:t>
      </w:r>
    </w:p>
    <w:p w14:paraId="0F009EA4" w14:textId="77777777" w:rsidR="000B6A36" w:rsidRDefault="0096302A">
      <w:pPr>
        <w:numPr>
          <w:ilvl w:val="0"/>
          <w:numId w:val="17"/>
        </w:numPr>
      </w:pPr>
      <w:r>
        <w:t xml:space="preserve">Conclude that since the </w:t>
      </w:r>
      <w:proofErr w:type="spellStart"/>
      <w:r>
        <w:rPr>
          <w:rFonts w:ascii="Courier New" w:hAnsi="Courier New"/>
        </w:rPr>
        <w:t>SegmentIndexBox</w:t>
      </w:r>
      <w:proofErr w:type="spellEnd"/>
      <w:r>
        <w:t xml:space="preserve"> has (</w:t>
      </w:r>
      <w:r>
        <w:rPr>
          <w:rFonts w:ascii="Courier New" w:hAnsi="Courier New"/>
        </w:rPr>
        <w:t>flags</w:t>
      </w:r>
      <w:r>
        <w:t xml:space="preserve"> &amp; 1) equal to 1, the reception of </w:t>
      </w:r>
      <w:proofErr w:type="spellStart"/>
      <w:r>
        <w:rPr>
          <w:rFonts w:ascii="Courier New" w:hAnsi="Courier New"/>
        </w:rPr>
        <w:t>MovieFragmentBox</w:t>
      </w:r>
      <w:r>
        <w:t>es</w:t>
      </w:r>
      <w:proofErr w:type="spellEnd"/>
      <w:r>
        <w:t xml:space="preserve"> is not necessary.</w:t>
      </w:r>
    </w:p>
    <w:p w14:paraId="0F009EA5" w14:textId="77777777" w:rsidR="000B6A36" w:rsidRDefault="0096302A">
      <w:pPr>
        <w:numPr>
          <w:ilvl w:val="0"/>
          <w:numId w:val="17"/>
        </w:numPr>
      </w:pPr>
      <w:r>
        <w:lastRenderedPageBreak/>
        <w:t xml:space="preserve">Omit the downloading of </w:t>
      </w:r>
      <w:proofErr w:type="spellStart"/>
      <w:r>
        <w:rPr>
          <w:rFonts w:ascii="Courier New" w:hAnsi="Courier New"/>
        </w:rPr>
        <w:t>MovieFragmentBox</w:t>
      </w:r>
      <w:r>
        <w:t>es</w:t>
      </w:r>
      <w:proofErr w:type="spellEnd"/>
      <w:r>
        <w:t xml:space="preserve"> and only download the media data by deriving a byte range from the </w:t>
      </w:r>
      <w:proofErr w:type="spellStart"/>
      <w:r>
        <w:rPr>
          <w:rFonts w:ascii="Courier New" w:hAnsi="Courier New"/>
          <w:szCs w:val="20"/>
        </w:rPr>
        <w:t>media_data_offset</w:t>
      </w:r>
      <w:proofErr w:type="spellEnd"/>
      <w:r>
        <w:t xml:space="preserve"> given in the </w:t>
      </w:r>
      <w:proofErr w:type="spellStart"/>
      <w:r>
        <w:rPr>
          <w:rFonts w:ascii="Courier New" w:hAnsi="Courier New"/>
        </w:rPr>
        <w:t>SegmentIndexBox</w:t>
      </w:r>
      <w:proofErr w:type="spellEnd"/>
      <w:r>
        <w:t>. Thus, a bitrate saving in the transmitted data is achieved.</w:t>
      </w:r>
    </w:p>
    <w:p w14:paraId="0F009EA6" w14:textId="77777777" w:rsidR="000B6A36" w:rsidRDefault="0096302A">
      <w:pPr>
        <w:numPr>
          <w:ilvl w:val="0"/>
          <w:numId w:val="17"/>
        </w:numPr>
      </w:pPr>
      <w:r>
        <w:t xml:space="preserve">Create the </w:t>
      </w:r>
      <w:proofErr w:type="spellStart"/>
      <w:r>
        <w:rPr>
          <w:rFonts w:ascii="Courier New" w:hAnsi="Courier New"/>
        </w:rPr>
        <w:t>MovieFragmentBox</w:t>
      </w:r>
      <w:r>
        <w:t>es</w:t>
      </w:r>
      <w:proofErr w:type="spellEnd"/>
      <w:r>
        <w:t xml:space="preserve"> in the client side either by parsing the high-level syntax of the received media data or, when (flags &amp; 2) and (flags &amp; 4) are set, use the default values given in of </w:t>
      </w:r>
      <w:proofErr w:type="spellStart"/>
      <w:r>
        <w:rPr>
          <w:rFonts w:ascii="Courier New" w:hAnsi="Courier New"/>
        </w:rPr>
        <w:t>TrackExtendsBox</w:t>
      </w:r>
      <w:proofErr w:type="spellEnd"/>
      <w:r>
        <w:t xml:space="preserve">. For example, in case of AVC or HEVC, the information in the </w:t>
      </w:r>
      <w:proofErr w:type="spellStart"/>
      <w:r>
        <w:rPr>
          <w:rFonts w:ascii="Courier New" w:hAnsi="Courier New"/>
        </w:rPr>
        <w:t>TrackRunBox</w:t>
      </w:r>
      <w:proofErr w:type="spellEnd"/>
      <w:r>
        <w:t xml:space="preserve"> could be concluded as follows:</w:t>
      </w:r>
    </w:p>
    <w:p w14:paraId="0F009EA7" w14:textId="77777777" w:rsidR="000B6A36" w:rsidRDefault="0096302A">
      <w:pPr>
        <w:numPr>
          <w:ilvl w:val="1"/>
          <w:numId w:val="17"/>
        </w:numPr>
      </w:pPr>
      <w:r>
        <w:t>Deriving the sample sizes and the sample size by carrying out the access unit boundary determination as specified in AVC or HEVC.</w:t>
      </w:r>
    </w:p>
    <w:p w14:paraId="0F009EA8" w14:textId="77777777" w:rsidR="000B6A36" w:rsidRDefault="0096302A">
      <w:pPr>
        <w:numPr>
          <w:ilvl w:val="1"/>
          <w:numId w:val="17"/>
        </w:numPr>
      </w:pPr>
      <w:r>
        <w:t>Deriving sample composition times from picture timing SEI messages present in the bitstream or concluding that composition times are proportional to picture order count.</w:t>
      </w:r>
    </w:p>
    <w:p w14:paraId="0F009EA9" w14:textId="77777777" w:rsidR="000B6A36" w:rsidRDefault="0096302A">
      <w:pPr>
        <w:numPr>
          <w:ilvl w:val="1"/>
          <w:numId w:val="17"/>
        </w:numPr>
      </w:pPr>
      <w:r>
        <w:t>Deriving sample flags from the VCL NAL unit types or setting sample flags to indicate an unknown status.</w:t>
      </w:r>
    </w:p>
    <w:p w14:paraId="0F009EAA" w14:textId="5C45F7AC" w:rsidR="000B6A36" w:rsidRDefault="0096302A">
      <w:r>
        <w:fldChar w:fldCharType="begin"/>
      </w:r>
      <w:r>
        <w:instrText xml:space="preserve"> REF _Ref20495436 \h </w:instrText>
      </w:r>
      <w:r>
        <w:fldChar w:fldCharType="separate"/>
      </w:r>
      <w:r w:rsidR="00D07D14">
        <w:t>Figure J.</w:t>
      </w:r>
      <w:r w:rsidR="00D07D14">
        <w:rPr>
          <w:noProof/>
        </w:rPr>
        <w:t>2</w:t>
      </w:r>
      <w:r>
        <w:fldChar w:fldCharType="end"/>
      </w:r>
      <w:r>
        <w:t xml:space="preserve"> shows an example that is aligned with the structure presented in Figure J.1. </w:t>
      </w:r>
      <w:r>
        <w:rPr>
          <w:lang w:val="en-GB"/>
        </w:rPr>
        <w:t xml:space="preserve">All entries of the top level </w:t>
      </w:r>
      <w:proofErr w:type="spellStart"/>
      <w:r>
        <w:rPr>
          <w:rFonts w:ascii="Courier New" w:hAnsi="Courier New"/>
          <w:lang w:val="en-GB"/>
        </w:rPr>
        <w:t>SegmentIndexBox</w:t>
      </w:r>
      <w:proofErr w:type="spellEnd"/>
      <w:r>
        <w:rPr>
          <w:lang w:val="en-GB"/>
        </w:rPr>
        <w:t xml:space="preserve"> point to segments comprising one or more movie fragments, i.e. </w:t>
      </w:r>
      <w:proofErr w:type="spellStart"/>
      <w:r>
        <w:rPr>
          <w:rFonts w:ascii="Courier New" w:hAnsi="Courier New"/>
          <w:lang w:val="en-GB"/>
        </w:rPr>
        <w:t>reference_type</w:t>
      </w:r>
      <w:proofErr w:type="spellEnd"/>
      <w:r>
        <w:rPr>
          <w:lang w:val="en-GB"/>
        </w:rPr>
        <w:t xml:space="preserve"> is equal to 0. The values of </w:t>
      </w:r>
      <w:proofErr w:type="spellStart"/>
      <w:r>
        <w:rPr>
          <w:rFonts w:ascii="Courier New" w:hAnsi="Courier New"/>
          <w:lang w:val="en-GB"/>
        </w:rPr>
        <w:t>referenced_size</w:t>
      </w:r>
      <w:proofErr w:type="spellEnd"/>
      <w:r>
        <w:rPr>
          <w:lang w:val="en-GB"/>
        </w:rPr>
        <w:t xml:space="preserve"> and </w:t>
      </w:r>
      <w:proofErr w:type="spellStart"/>
      <w:r>
        <w:rPr>
          <w:rFonts w:ascii="Courier New" w:hAnsi="Courier New"/>
          <w:lang w:val="en-GB"/>
        </w:rPr>
        <w:t>subsegment_duration</w:t>
      </w:r>
      <w:proofErr w:type="spellEnd"/>
      <w:r>
        <w:rPr>
          <w:lang w:val="en-GB"/>
        </w:rPr>
        <w:t xml:space="preserve"> of each entry </w:t>
      </w:r>
      <w:proofErr w:type="gramStart"/>
      <w:r>
        <w:rPr>
          <w:lang w:val="en-GB"/>
        </w:rPr>
        <w:t>are</w:t>
      </w:r>
      <w:proofErr w:type="gramEnd"/>
      <w:r>
        <w:rPr>
          <w:lang w:val="en-GB"/>
        </w:rPr>
        <w:t xml:space="preserve"> calculated as in Table J.1 above. The dashed double-ended arrows in </w:t>
      </w:r>
      <w:r>
        <w:fldChar w:fldCharType="begin"/>
      </w:r>
      <w:r>
        <w:instrText xml:space="preserve"> REF _Ref20495436 \h </w:instrText>
      </w:r>
      <w:r>
        <w:fldChar w:fldCharType="separate"/>
      </w:r>
      <w:r w:rsidR="00D07D14">
        <w:t>Figure J.</w:t>
      </w:r>
      <w:r w:rsidR="00D07D14">
        <w:rPr>
          <w:noProof/>
        </w:rPr>
        <w:t>2</w:t>
      </w:r>
      <w:r>
        <w:fldChar w:fldCharType="end"/>
      </w:r>
      <w:r>
        <w:rPr>
          <w:lang w:val="en-GB"/>
        </w:rPr>
        <w:t xml:space="preserve"> indicate the values of </w:t>
      </w:r>
      <w:proofErr w:type="spellStart"/>
      <w:r>
        <w:rPr>
          <w:rFonts w:ascii="Courier New" w:hAnsi="Courier New"/>
          <w:lang w:val="en-GB"/>
        </w:rPr>
        <w:t>media_data_offset</w:t>
      </w:r>
      <w:proofErr w:type="spellEnd"/>
      <w:r>
        <w:rPr>
          <w:lang w:val="en-GB"/>
        </w:rPr>
        <w:t>.</w:t>
      </w:r>
    </w:p>
    <w:p w14:paraId="0F009EAB" w14:textId="77777777" w:rsidR="000B6A36" w:rsidRDefault="0096302A">
      <w:pPr>
        <w:jc w:val="center"/>
      </w:pPr>
      <w:r>
        <w:rPr>
          <w:noProof/>
        </w:rPr>
        <w:drawing>
          <wp:inline distT="0" distB="0" distL="0" distR="0" wp14:anchorId="0F00A5E2" wp14:editId="0F00A5E3">
            <wp:extent cx="3000375" cy="1019175"/>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22"/>
                    <a:stretch>
                      <a:fillRect/>
                    </a:stretch>
                  </pic:blipFill>
                  <pic:spPr bwMode="auto">
                    <a:xfrm>
                      <a:off x="0" y="0"/>
                      <a:ext cx="3000375" cy="1019175"/>
                    </a:xfrm>
                    <a:prstGeom prst="rect">
                      <a:avLst/>
                    </a:prstGeom>
                  </pic:spPr>
                </pic:pic>
              </a:graphicData>
            </a:graphic>
          </wp:inline>
        </w:drawing>
      </w:r>
    </w:p>
    <w:p w14:paraId="0F009EAC" w14:textId="3EBDA370" w:rsidR="000B6A36" w:rsidRDefault="0096302A">
      <w:pPr>
        <w:pStyle w:val="Caption"/>
        <w:jc w:val="center"/>
      </w:pPr>
      <w:bookmarkStart w:id="1027" w:name="_Ref20495436"/>
      <w:r>
        <w:t>Figure J.</w:t>
      </w:r>
      <w:r w:rsidR="00595129">
        <w:fldChar w:fldCharType="begin"/>
      </w:r>
      <w:r w:rsidR="00595129">
        <w:instrText xml:space="preserve"> SEQ Figure \* ARABIC </w:instrText>
      </w:r>
      <w:r w:rsidR="00595129">
        <w:fldChar w:fldCharType="separate"/>
      </w:r>
      <w:r w:rsidR="00D07D14">
        <w:rPr>
          <w:noProof/>
        </w:rPr>
        <w:t>2</w:t>
      </w:r>
      <w:r w:rsidR="00595129">
        <w:rPr>
          <w:noProof/>
        </w:rPr>
        <w:fldChar w:fldCharType="end"/>
      </w:r>
      <w:bookmarkEnd w:id="1027"/>
      <w:r>
        <w:t xml:space="preserve">. Simple segment index including </w:t>
      </w:r>
      <w:proofErr w:type="spellStart"/>
      <w:r>
        <w:rPr>
          <w:rFonts w:ascii="Courier New" w:hAnsi="Courier New"/>
        </w:rPr>
        <w:t>media_data_offset</w:t>
      </w:r>
      <w:proofErr w:type="spellEnd"/>
      <w:r>
        <w:t xml:space="preserve"> values (dashed arrows).</w:t>
      </w:r>
    </w:p>
    <w:p w14:paraId="0F009EAD" w14:textId="77777777" w:rsidR="000B6A36" w:rsidRPr="002C79D2" w:rsidRDefault="0096302A">
      <w:pPr>
        <w:pStyle w:val="Heading1"/>
        <w:rPr>
          <w:highlight w:val="green"/>
        </w:rPr>
      </w:pPr>
      <w:bookmarkStart w:id="1028" w:name="_Toc171988958"/>
      <w:r w:rsidRPr="002C79D2">
        <w:rPr>
          <w:highlight w:val="green"/>
        </w:rPr>
        <w:t>Sample reordering in Track Runs</w:t>
      </w:r>
      <w:bookmarkEnd w:id="1028"/>
    </w:p>
    <w:p w14:paraId="0F009EAE" w14:textId="77777777" w:rsidR="000B6A36" w:rsidRDefault="0096302A">
      <w:pPr>
        <w:pStyle w:val="Heading2"/>
      </w:pPr>
      <w:r>
        <w:t>Introduction</w:t>
      </w:r>
    </w:p>
    <w:p w14:paraId="0F009EAF" w14:textId="77777777" w:rsidR="000B6A36" w:rsidRDefault="0096302A">
      <w:r>
        <w:t>Samples in TRUN are contiguous in byte range and stored in decoding order. As discussed previously, we identified use cases where changing the sample ordering could be beneficial:</w:t>
      </w:r>
    </w:p>
    <w:p w14:paraId="0F009EB0" w14:textId="77777777" w:rsidR="000B6A36" w:rsidRDefault="0096302A">
      <w:r>
        <w:t>- Usage of partially received segments (HTTP streaming, ISOBMFF-based broadcast)</w:t>
      </w:r>
    </w:p>
    <w:p w14:paraId="0F009EB1" w14:textId="77777777" w:rsidR="000B6A36" w:rsidRDefault="0096302A">
      <w:r>
        <w:t xml:space="preserve">- More efficient unequal FEC protection of the segment, with </w:t>
      </w:r>
      <w:proofErr w:type="spellStart"/>
      <w:r>
        <w:t>moof</w:t>
      </w:r>
      <w:proofErr w:type="spellEnd"/>
      <w:r>
        <w:t xml:space="preserve"> and base sublayer in a single, more protected zone </w:t>
      </w:r>
    </w:p>
    <w:p w14:paraId="0F009EB2" w14:textId="77777777" w:rsidR="000B6A36" w:rsidRDefault="0096302A">
      <w:r>
        <w:t xml:space="preserve">In these use cases, the movie fragment is </w:t>
      </w:r>
      <w:proofErr w:type="gramStart"/>
      <w:r>
        <w:t>incomplete</w:t>
      </w:r>
      <w:proofErr w:type="gramEnd"/>
      <w:r>
        <w:t xml:space="preserv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0F009EB3" w14:textId="77777777" w:rsidR="000B6A36" w:rsidRDefault="0096302A">
      <w:r>
        <w:t>As discussed in m44768, there are several options to do this:</w:t>
      </w:r>
    </w:p>
    <w:p w14:paraId="0F009EB4" w14:textId="77777777" w:rsidR="000B6A36" w:rsidRDefault="0096302A">
      <w:r>
        <w:t>- Option1: split the temporal layers as one per track</w:t>
      </w:r>
    </w:p>
    <w:p w14:paraId="0F009EB5" w14:textId="77777777" w:rsidR="000B6A36" w:rsidRDefault="0096302A">
      <w:r>
        <w:tab/>
        <w:t xml:space="preserve">This is straightforward and works for codecs having a multi-track ISOBMFF encapsulation defined (yet not all of them do). However, this is quite costly in terms of ISOBMFF structures, each sublayer requiring a dedicated track hence duplication of </w:t>
      </w:r>
      <w:proofErr w:type="spellStart"/>
      <w:r>
        <w:t>traf</w:t>
      </w:r>
      <w:proofErr w:type="spellEnd"/>
      <w:r>
        <w:t xml:space="preserve">, </w:t>
      </w:r>
      <w:proofErr w:type="spellStart"/>
      <w:r>
        <w:t>tfhd</w:t>
      </w:r>
      <w:proofErr w:type="spellEnd"/>
      <w:r>
        <w:t xml:space="preserve"> and </w:t>
      </w:r>
      <w:proofErr w:type="spellStart"/>
      <w:r>
        <w:t>trun</w:t>
      </w:r>
      <w:proofErr w:type="spellEnd"/>
      <w:r>
        <w:t xml:space="preserve"> boxes for each track. The complexity is also high since samples </w:t>
      </w:r>
      <w:proofErr w:type="gramStart"/>
      <w:r>
        <w:t>have to</w:t>
      </w:r>
      <w:proofErr w:type="gramEnd"/>
      <w:r>
        <w:t xml:space="preserve"> be properly re-interleaved when "merging" these tracks. This also requires multi-track segments which is </w:t>
      </w:r>
      <w:r>
        <w:lastRenderedPageBreak/>
        <w:t xml:space="preserve">not very friendly in HAS delivery or ISOBMFF-based broadcast. It finally requires splitting sample grouping and CENC information per track, which is both complex and costly (additional sample to group boxes, subsamples boxes, sample group descriptions if not in </w:t>
      </w:r>
      <w:proofErr w:type="spellStart"/>
      <w:r>
        <w:t>moov</w:t>
      </w:r>
      <w:proofErr w:type="spellEnd"/>
      <w:r>
        <w:t xml:space="preserve">, </w:t>
      </w:r>
      <w:proofErr w:type="spellStart"/>
      <w:r>
        <w:t>saio</w:t>
      </w:r>
      <w:proofErr w:type="spellEnd"/>
      <w:r>
        <w:t>/</w:t>
      </w:r>
      <w:proofErr w:type="spellStart"/>
      <w:r>
        <w:t>saiz</w:t>
      </w:r>
      <w:proofErr w:type="spellEnd"/>
      <w:r>
        <w:t>/</w:t>
      </w:r>
      <w:proofErr w:type="spellStart"/>
      <w:r>
        <w:t>senc</w:t>
      </w:r>
      <w:proofErr w:type="spellEnd"/>
      <w:r>
        <w:t xml:space="preserve"> boxes </w:t>
      </w:r>
      <w:proofErr w:type="spellStart"/>
      <w:r>
        <w:t>etc</w:t>
      </w:r>
      <w:proofErr w:type="spellEnd"/>
      <w:r>
        <w:t xml:space="preserve"> ...)</w:t>
      </w:r>
    </w:p>
    <w:p w14:paraId="0F009EB6" w14:textId="77777777" w:rsidR="000B6A36" w:rsidRDefault="0096302A">
      <w:r>
        <w:t>- Option 2: split the temporal layers as one per TRUN</w:t>
      </w:r>
    </w:p>
    <w:p w14:paraId="0F009EB7" w14:textId="77777777" w:rsidR="000B6A36" w:rsidRDefault="0096302A">
      <w:r>
        <w:t xml:space="preserve">Since samples have to be in decoding order within the fragment, the only possibility to store data per temporal sublayer is to have a new </w:t>
      </w:r>
      <w:proofErr w:type="spellStart"/>
      <w:r>
        <w:t>trun</w:t>
      </w:r>
      <w:proofErr w:type="spellEnd"/>
      <w:r>
        <w:t xml:space="preserve"> whenever </w:t>
      </w:r>
      <w:proofErr w:type="gramStart"/>
      <w:r>
        <w:t>a we</w:t>
      </w:r>
      <w:proofErr w:type="gramEnd"/>
      <w:r>
        <w:t xml:space="preserve"> have a change of temporal sublayer between </w:t>
      </w:r>
      <w:proofErr w:type="spellStart"/>
      <w:r>
        <w:t>non contiguous</w:t>
      </w:r>
      <w:proofErr w:type="spellEnd"/>
      <w:r>
        <w:t xml:space="preserve"> samples:</w:t>
      </w:r>
    </w:p>
    <w:p w14:paraId="0F009EB8" w14:textId="77777777" w:rsidR="000B6A36" w:rsidRDefault="0096302A">
      <w:pPr>
        <w:rPr>
          <w:i/>
          <w:u w:val="single"/>
        </w:rPr>
      </w:pPr>
      <w:r>
        <w:rPr>
          <w:i/>
          <w:u w:val="single"/>
        </w:rPr>
        <w:t>Example:</w:t>
      </w:r>
    </w:p>
    <w:p w14:paraId="0F009EB9" w14:textId="77777777" w:rsidR="000B6A36" w:rsidRDefault="0096302A">
      <w:r>
        <w:t>For a classical I</w:t>
      </w:r>
      <w:r>
        <w:rPr>
          <w:vertAlign w:val="superscript"/>
        </w:rPr>
        <w:t>0</w:t>
      </w:r>
      <w:r>
        <w:t>P</w:t>
      </w:r>
      <w:r>
        <w:rPr>
          <w:vertAlign w:val="superscript"/>
        </w:rPr>
        <w:t>0</w:t>
      </w:r>
      <w:r>
        <w:t>B</w:t>
      </w:r>
      <w:r>
        <w:rPr>
          <w:vertAlign w:val="superscript"/>
        </w:rPr>
        <w:t>1</w:t>
      </w:r>
      <w:r>
        <w:t>B</w:t>
      </w:r>
      <w:r>
        <w:rPr>
          <w:vertAlign w:val="superscript"/>
        </w:rPr>
        <w:t>2</w:t>
      </w:r>
      <w:r>
        <w:t>B</w:t>
      </w:r>
      <w:r>
        <w:rPr>
          <w:vertAlign w:val="superscript"/>
        </w:rPr>
        <w:t>3</w:t>
      </w:r>
      <w:r>
        <w:t xml:space="preserve"> layout at 25 fps, with B</w:t>
      </w:r>
      <w:r>
        <w:rPr>
          <w:vertAlign w:val="superscript"/>
        </w:rPr>
        <w:t>N</w:t>
      </w:r>
      <w:r>
        <w:t xml:space="preserve"> having no dependencies on B</w:t>
      </w:r>
      <w:r>
        <w:rPr>
          <w:vertAlign w:val="superscript"/>
        </w:rPr>
        <w:t>N+1</w:t>
      </w:r>
      <w:r>
        <w:t xml:space="preserve"> a potential 1s GOP structure could be:</w:t>
      </w:r>
    </w:p>
    <w:p w14:paraId="0F009EBA" w14:textId="77777777" w:rsidR="000B6A36" w:rsidRDefault="0096302A">
      <w:pPr>
        <w:rPr>
          <w:vertAlign w:val="subscript"/>
        </w:rPr>
      </w:pPr>
      <w:r>
        <w:t>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B</w:t>
      </w:r>
      <w:r>
        <w:rPr>
          <w:vertAlign w:val="subscript"/>
        </w:rPr>
        <w:t>3</w:t>
      </w:r>
      <w:r>
        <w:rPr>
          <w:vertAlign w:val="superscript"/>
        </w:rPr>
        <w:t>2</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B</w:t>
      </w:r>
      <w:r>
        <w:rPr>
          <w:vertAlign w:val="subscript"/>
        </w:rPr>
        <w:t>9</w:t>
      </w:r>
      <w:r>
        <w:rPr>
          <w:vertAlign w:val="superscript"/>
        </w:rPr>
        <w:t>1</w:t>
      </w:r>
      <w:r>
        <w:t xml:space="preserve"> B</w:t>
      </w:r>
      <w:r>
        <w:rPr>
          <w:vertAlign w:val="subscript"/>
        </w:rPr>
        <w:t>7</w:t>
      </w:r>
      <w:r>
        <w:rPr>
          <w:vertAlign w:val="superscript"/>
        </w:rPr>
        <w:t>2</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t>B</w:t>
      </w:r>
      <w:r>
        <w:rPr>
          <w:vertAlign w:val="subscript"/>
        </w:rPr>
        <w:t>13</w:t>
      </w:r>
      <w:r>
        <w:rPr>
          <w:vertAlign w:val="superscript"/>
        </w:rPr>
        <w:t>1</w:t>
      </w:r>
      <w:r>
        <w:t xml:space="preserve"> B</w:t>
      </w:r>
      <w:r>
        <w:rPr>
          <w:vertAlign w:val="subscript"/>
        </w:rPr>
        <w:t>11</w:t>
      </w:r>
      <w:r>
        <w:rPr>
          <w:vertAlign w:val="superscript"/>
        </w:rPr>
        <w:t>2</w:t>
      </w:r>
      <w:r>
        <w:t xml:space="preserve"> B</w:t>
      </w:r>
      <w:r>
        <w:rPr>
          <w:vertAlign w:val="subscript"/>
        </w:rPr>
        <w:t>10</w:t>
      </w:r>
      <w:r>
        <w:rPr>
          <w:vertAlign w:val="superscript"/>
        </w:rPr>
        <w:t>3</w:t>
      </w:r>
      <w:r>
        <w:t xml:space="preserve"> B</w:t>
      </w:r>
      <w:r>
        <w:rPr>
          <w:vertAlign w:val="subscript"/>
        </w:rPr>
        <w:t>12</w:t>
      </w:r>
      <w:r>
        <w:rPr>
          <w:vertAlign w:val="superscript"/>
        </w:rPr>
        <w:t>3</w:t>
      </w:r>
      <w:r>
        <w:t xml:space="preserve"> B</w:t>
      </w:r>
      <w:r>
        <w:rPr>
          <w:vertAlign w:val="subscript"/>
        </w:rPr>
        <w:t>17</w:t>
      </w:r>
      <w:r>
        <w:rPr>
          <w:vertAlign w:val="superscript"/>
        </w:rPr>
        <w:t>1</w:t>
      </w:r>
      <w:r>
        <w:t xml:space="preserve"> B</w:t>
      </w:r>
      <w:r>
        <w:rPr>
          <w:vertAlign w:val="subscript"/>
        </w:rPr>
        <w:t>15</w:t>
      </w:r>
      <w:r>
        <w:rPr>
          <w:vertAlign w:val="superscript"/>
        </w:rPr>
        <w:t>2</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B</w:t>
      </w:r>
      <w:r>
        <w:rPr>
          <w:vertAlign w:val="subscript"/>
        </w:rPr>
        <w:t>21</w:t>
      </w:r>
      <w:r>
        <w:rPr>
          <w:vertAlign w:val="superscript"/>
        </w:rPr>
        <w:t>1</w:t>
      </w:r>
      <w:r>
        <w:t xml:space="preserve"> B</w:t>
      </w:r>
      <w:r>
        <w:rPr>
          <w:vertAlign w:val="subscript"/>
        </w:rPr>
        <w:t>19</w:t>
      </w:r>
      <w:r>
        <w:rPr>
          <w:vertAlign w:val="superscript"/>
        </w:rPr>
        <w:t>2</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B</w:t>
      </w:r>
      <w:r>
        <w:rPr>
          <w:vertAlign w:val="subscript"/>
        </w:rPr>
        <w:t>23</w:t>
      </w:r>
      <w:r>
        <w:rPr>
          <w:vertAlign w:val="superscript"/>
        </w:rPr>
        <w:t>2</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B" w14:textId="77777777" w:rsidR="000B6A36" w:rsidRDefault="0096302A">
      <w:r>
        <w:t>Our expected layout would be:</w:t>
      </w:r>
    </w:p>
    <w:p w14:paraId="0F009EBC" w14:textId="77777777" w:rsidR="000B6A36" w:rsidRDefault="0096302A">
      <w:pPr>
        <w:rPr>
          <w:vertAlign w:val="subscript"/>
        </w:rPr>
      </w:pPr>
      <w:r>
        <w:t>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B</w:t>
      </w:r>
      <w:r>
        <w:rPr>
          <w:vertAlign w:val="subscript"/>
        </w:rPr>
        <w:t>9</w:t>
      </w:r>
      <w:r>
        <w:rPr>
          <w:vertAlign w:val="superscript"/>
        </w:rPr>
        <w:t>1</w:t>
      </w:r>
      <w:r>
        <w:t xml:space="preserve"> B</w:t>
      </w:r>
      <w:r>
        <w:rPr>
          <w:vertAlign w:val="subscript"/>
        </w:rPr>
        <w:t>13</w:t>
      </w:r>
      <w:r>
        <w:rPr>
          <w:vertAlign w:val="superscript"/>
        </w:rPr>
        <w:t>1</w:t>
      </w:r>
      <w:r>
        <w:t xml:space="preserve"> B</w:t>
      </w:r>
      <w:r>
        <w:rPr>
          <w:vertAlign w:val="subscript"/>
        </w:rPr>
        <w:t>17</w:t>
      </w:r>
      <w:r>
        <w:rPr>
          <w:vertAlign w:val="superscript"/>
        </w:rPr>
        <w:t>1</w:t>
      </w:r>
      <w:r>
        <w:t xml:space="preserve"> B</w:t>
      </w:r>
      <w:r>
        <w:rPr>
          <w:vertAlign w:val="subscript"/>
        </w:rPr>
        <w:t>21</w:t>
      </w:r>
      <w:r>
        <w:rPr>
          <w:vertAlign w:val="superscript"/>
        </w:rPr>
        <w:t>1</w:t>
      </w:r>
      <w:r>
        <w:t xml:space="preserve"> B</w:t>
      </w:r>
      <w:r>
        <w:rPr>
          <w:vertAlign w:val="subscript"/>
        </w:rPr>
        <w:t>3</w:t>
      </w:r>
      <w:r>
        <w:rPr>
          <w:vertAlign w:val="superscript"/>
        </w:rPr>
        <w:t>2</w:t>
      </w:r>
      <w:r>
        <w:t xml:space="preserve"> B</w:t>
      </w:r>
      <w:r>
        <w:rPr>
          <w:vertAlign w:val="subscript"/>
        </w:rPr>
        <w:t>7</w:t>
      </w:r>
      <w:r>
        <w:rPr>
          <w:vertAlign w:val="superscript"/>
        </w:rPr>
        <w:t>2</w:t>
      </w:r>
      <w:r>
        <w:t xml:space="preserve"> B</w:t>
      </w:r>
      <w:r>
        <w:rPr>
          <w:vertAlign w:val="subscript"/>
        </w:rPr>
        <w:t>11</w:t>
      </w:r>
      <w:r>
        <w:rPr>
          <w:vertAlign w:val="superscript"/>
        </w:rPr>
        <w:t>2</w:t>
      </w:r>
      <w:r>
        <w:t xml:space="preserve"> B</w:t>
      </w:r>
      <w:r>
        <w:rPr>
          <w:vertAlign w:val="subscript"/>
        </w:rPr>
        <w:t>15</w:t>
      </w:r>
      <w:r>
        <w:rPr>
          <w:vertAlign w:val="superscript"/>
        </w:rPr>
        <w:t>2</w:t>
      </w:r>
      <w:r>
        <w:t xml:space="preserve"> B</w:t>
      </w:r>
      <w:r>
        <w:rPr>
          <w:vertAlign w:val="subscript"/>
        </w:rPr>
        <w:t>19</w:t>
      </w:r>
      <w:r>
        <w:rPr>
          <w:vertAlign w:val="superscript"/>
        </w:rPr>
        <w:t>2</w:t>
      </w:r>
      <w:r>
        <w:t xml:space="preserve"> B</w:t>
      </w:r>
      <w:r>
        <w:rPr>
          <w:vertAlign w:val="subscript"/>
        </w:rPr>
        <w:t>23</w:t>
      </w:r>
      <w:r>
        <w:rPr>
          <w:vertAlign w:val="superscript"/>
        </w:rPr>
        <w:t>2</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t>B</w:t>
      </w:r>
      <w:r>
        <w:rPr>
          <w:vertAlign w:val="subscript"/>
        </w:rPr>
        <w:t>10</w:t>
      </w:r>
      <w:r>
        <w:rPr>
          <w:vertAlign w:val="superscript"/>
        </w:rPr>
        <w:t>3</w:t>
      </w:r>
      <w:r>
        <w:t xml:space="preserve"> B</w:t>
      </w:r>
      <w:r>
        <w:rPr>
          <w:vertAlign w:val="subscript"/>
        </w:rPr>
        <w:t>12</w:t>
      </w:r>
      <w:r>
        <w:rPr>
          <w:vertAlign w:val="superscript"/>
        </w:rPr>
        <w:t>3</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D" w14:textId="77777777" w:rsidR="000B6A36" w:rsidRDefault="0096302A">
      <w:r>
        <w:t>To achieve this with the current ‘</w:t>
      </w:r>
      <w:proofErr w:type="spellStart"/>
      <w:r>
        <w:t>trun</w:t>
      </w:r>
      <w:proofErr w:type="spellEnd"/>
      <w:r>
        <w:t>’ design, we would need:</w:t>
      </w:r>
    </w:p>
    <w:p w14:paraId="0F009EBE" w14:textId="77777777" w:rsidR="000B6A36" w:rsidRDefault="0096302A">
      <w:pPr>
        <w:rPr>
          <w:vertAlign w:val="subscript"/>
        </w:rPr>
      </w:pPr>
      <w:r>
        <w:rPr>
          <w:i/>
          <w:color w:val="FF0000"/>
        </w:rPr>
        <w:t>TRUN</w:t>
      </w:r>
      <w:r>
        <w:t xml:space="preserve"> 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w:t>
      </w:r>
      <w:r>
        <w:rPr>
          <w:i/>
          <w:color w:val="FF0000"/>
        </w:rPr>
        <w:t>TRUN</w:t>
      </w:r>
      <w:r>
        <w:t xml:space="preserve"> B</w:t>
      </w:r>
      <w:r>
        <w:rPr>
          <w:vertAlign w:val="subscript"/>
        </w:rPr>
        <w:t>3</w:t>
      </w:r>
      <w:r>
        <w:rPr>
          <w:vertAlign w:val="superscript"/>
        </w:rPr>
        <w:t>2</w:t>
      </w:r>
      <w:r>
        <w:t xml:space="preserve"> </w:t>
      </w:r>
      <w:r>
        <w:rPr>
          <w:i/>
          <w:color w:val="FF0000"/>
        </w:rPr>
        <w:t>TRUN</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w:t>
      </w:r>
      <w:r>
        <w:rPr>
          <w:i/>
          <w:color w:val="FF0000"/>
        </w:rPr>
        <w:t>TRUN</w:t>
      </w:r>
      <w:r>
        <w:t xml:space="preserve"> B</w:t>
      </w:r>
      <w:r>
        <w:rPr>
          <w:vertAlign w:val="subscript"/>
        </w:rPr>
        <w:t>9</w:t>
      </w:r>
      <w:r>
        <w:rPr>
          <w:vertAlign w:val="superscript"/>
        </w:rPr>
        <w:t>1</w:t>
      </w:r>
      <w:r>
        <w:t xml:space="preserve"> </w:t>
      </w:r>
      <w:r>
        <w:rPr>
          <w:i/>
          <w:color w:val="FF0000"/>
        </w:rPr>
        <w:t>TRUN</w:t>
      </w:r>
      <w:r>
        <w:t xml:space="preserve"> B</w:t>
      </w:r>
      <w:r>
        <w:rPr>
          <w:vertAlign w:val="subscript"/>
        </w:rPr>
        <w:t>7</w:t>
      </w:r>
      <w:r>
        <w:rPr>
          <w:vertAlign w:val="superscript"/>
        </w:rPr>
        <w:t>2</w:t>
      </w:r>
      <w:r>
        <w:t xml:space="preserve"> </w:t>
      </w:r>
      <w:r>
        <w:rPr>
          <w:i/>
          <w:color w:val="FF0000"/>
        </w:rPr>
        <w:t>TRUN</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rPr>
          <w:i/>
          <w:color w:val="FF0000"/>
        </w:rPr>
        <w:t>TRUN</w:t>
      </w:r>
      <w:r>
        <w:t xml:space="preserve"> B</w:t>
      </w:r>
      <w:r>
        <w:rPr>
          <w:vertAlign w:val="subscript"/>
        </w:rPr>
        <w:t>13</w:t>
      </w:r>
      <w:r>
        <w:rPr>
          <w:vertAlign w:val="superscript"/>
        </w:rPr>
        <w:t>1</w:t>
      </w:r>
      <w:r>
        <w:t xml:space="preserve"> </w:t>
      </w:r>
      <w:r>
        <w:rPr>
          <w:i/>
          <w:color w:val="FF0000"/>
        </w:rPr>
        <w:t>TRUN</w:t>
      </w:r>
      <w:r>
        <w:t xml:space="preserve"> B</w:t>
      </w:r>
      <w:r>
        <w:rPr>
          <w:vertAlign w:val="subscript"/>
        </w:rPr>
        <w:t>11</w:t>
      </w:r>
      <w:r>
        <w:rPr>
          <w:vertAlign w:val="superscript"/>
        </w:rPr>
        <w:t>2</w:t>
      </w:r>
      <w:r>
        <w:t xml:space="preserve"> </w:t>
      </w:r>
      <w:r>
        <w:rPr>
          <w:i/>
          <w:color w:val="FF0000"/>
        </w:rPr>
        <w:t>TRUN</w:t>
      </w:r>
      <w:r>
        <w:t xml:space="preserve"> B</w:t>
      </w:r>
      <w:r>
        <w:rPr>
          <w:vertAlign w:val="subscript"/>
        </w:rPr>
        <w:t>10</w:t>
      </w:r>
      <w:r>
        <w:rPr>
          <w:vertAlign w:val="superscript"/>
        </w:rPr>
        <w:t>3</w:t>
      </w:r>
      <w:r>
        <w:t xml:space="preserve"> B</w:t>
      </w:r>
      <w:r>
        <w:rPr>
          <w:vertAlign w:val="subscript"/>
        </w:rPr>
        <w:t>12</w:t>
      </w:r>
      <w:r>
        <w:rPr>
          <w:vertAlign w:val="superscript"/>
        </w:rPr>
        <w:t>3</w:t>
      </w:r>
      <w:r>
        <w:t xml:space="preserve"> </w:t>
      </w:r>
      <w:r>
        <w:rPr>
          <w:i/>
          <w:color w:val="FF0000"/>
        </w:rPr>
        <w:t>TRUN</w:t>
      </w:r>
      <w:r>
        <w:t xml:space="preserve"> B</w:t>
      </w:r>
      <w:r>
        <w:rPr>
          <w:vertAlign w:val="subscript"/>
        </w:rPr>
        <w:t>17</w:t>
      </w:r>
      <w:r>
        <w:rPr>
          <w:vertAlign w:val="superscript"/>
        </w:rPr>
        <w:t>1</w:t>
      </w:r>
      <w:r>
        <w:t xml:space="preserve"> </w:t>
      </w:r>
      <w:r>
        <w:rPr>
          <w:i/>
          <w:color w:val="FF0000"/>
        </w:rPr>
        <w:t>TRUN</w:t>
      </w:r>
      <w:r>
        <w:t xml:space="preserve"> B</w:t>
      </w:r>
      <w:r>
        <w:rPr>
          <w:vertAlign w:val="subscript"/>
        </w:rPr>
        <w:t>15</w:t>
      </w:r>
      <w:r>
        <w:rPr>
          <w:vertAlign w:val="superscript"/>
        </w:rPr>
        <w:t>2</w:t>
      </w:r>
      <w:r>
        <w:t xml:space="preserve"> </w:t>
      </w:r>
      <w:r>
        <w:rPr>
          <w:i/>
          <w:color w:val="FF0000"/>
        </w:rPr>
        <w:t>TRUN</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w:t>
      </w:r>
      <w:r>
        <w:rPr>
          <w:i/>
          <w:color w:val="FF0000"/>
        </w:rPr>
        <w:t>TRUN</w:t>
      </w:r>
      <w:r>
        <w:t xml:space="preserve"> B</w:t>
      </w:r>
      <w:r>
        <w:rPr>
          <w:vertAlign w:val="subscript"/>
        </w:rPr>
        <w:t>21</w:t>
      </w:r>
      <w:r>
        <w:rPr>
          <w:vertAlign w:val="superscript"/>
        </w:rPr>
        <w:t>1</w:t>
      </w:r>
      <w:r>
        <w:t xml:space="preserve"> </w:t>
      </w:r>
      <w:r>
        <w:rPr>
          <w:i/>
          <w:color w:val="FF0000"/>
        </w:rPr>
        <w:t>TRUN</w:t>
      </w:r>
      <w:r>
        <w:t xml:space="preserve"> B</w:t>
      </w:r>
      <w:r>
        <w:rPr>
          <w:vertAlign w:val="subscript"/>
        </w:rPr>
        <w:t>19</w:t>
      </w:r>
      <w:r>
        <w:rPr>
          <w:vertAlign w:val="superscript"/>
        </w:rPr>
        <w:t>2</w:t>
      </w:r>
      <w:r>
        <w:t xml:space="preserve"> </w:t>
      </w:r>
      <w:r>
        <w:rPr>
          <w:i/>
          <w:color w:val="FF0000"/>
        </w:rPr>
        <w:t>TRUN</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w:t>
      </w:r>
      <w:r>
        <w:rPr>
          <w:i/>
          <w:color w:val="FF0000"/>
        </w:rPr>
        <w:t>TRUN</w:t>
      </w:r>
      <w:r>
        <w:t xml:space="preserve"> B</w:t>
      </w:r>
      <w:r>
        <w:rPr>
          <w:vertAlign w:val="subscript"/>
        </w:rPr>
        <w:t>23</w:t>
      </w:r>
      <w:r>
        <w:rPr>
          <w:vertAlign w:val="superscript"/>
        </w:rPr>
        <w:t>2</w:t>
      </w:r>
      <w:r>
        <w:t xml:space="preserve"> </w:t>
      </w:r>
      <w:r>
        <w:rPr>
          <w:i/>
          <w:color w:val="FF0000"/>
        </w:rPr>
        <w:t>TRUN</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F" w14:textId="77777777" w:rsidR="000B6A36" w:rsidRDefault="0096302A">
      <w:r>
        <w:t xml:space="preserve">Hence 17 </w:t>
      </w:r>
      <w:proofErr w:type="spellStart"/>
      <w:r>
        <w:t>trun</w:t>
      </w:r>
      <w:proofErr w:type="spellEnd"/>
      <w:r>
        <w:t xml:space="preserve"> instead of 1! With a base TRUN size of 20 (12 for full box + 8 for sample </w:t>
      </w:r>
      <w:proofErr w:type="spellStart"/>
      <w:r>
        <w:t>count+data</w:t>
      </w:r>
      <w:proofErr w:type="spellEnd"/>
      <w:r>
        <w:t xml:space="preserve"> offset) or 16 for </w:t>
      </w:r>
      <w:proofErr w:type="spellStart"/>
      <w:r>
        <w:t>ctrn</w:t>
      </w:r>
      <w:proofErr w:type="spellEnd"/>
      <w:r>
        <w:t xml:space="preserve"> (12 for full box + 8 for sample </w:t>
      </w:r>
      <w:proofErr w:type="spellStart"/>
      <w:r>
        <w:t>count+data</w:t>
      </w:r>
      <w:proofErr w:type="spellEnd"/>
      <w:r>
        <w:t xml:space="preserve"> offset assuming offset can be less than 65k), we end up with at least 320 bytes (</w:t>
      </w:r>
      <w:proofErr w:type="spellStart"/>
      <w:r>
        <w:t>trun</w:t>
      </w:r>
      <w:proofErr w:type="spellEnd"/>
      <w:r>
        <w:t>) or 256 bytes (</w:t>
      </w:r>
      <w:proofErr w:type="spellStart"/>
      <w:r>
        <w:t>ctrn</w:t>
      </w:r>
      <w:proofErr w:type="spellEnd"/>
      <w:r>
        <w:t>) of overhead.</w:t>
      </w:r>
    </w:p>
    <w:p w14:paraId="0F009EC0" w14:textId="77777777" w:rsidR="000B6A36" w:rsidRDefault="0096302A">
      <w:r>
        <w:t>This gets even worse if we start increasing the GOP size or the frame rate.</w:t>
      </w:r>
    </w:p>
    <w:p w14:paraId="0F009EC1" w14:textId="77777777" w:rsidR="000B6A36" w:rsidRDefault="0096302A">
      <w:r>
        <w:t xml:space="preserve">The proposal in m44768 to overcome this was to use a single </w:t>
      </w:r>
      <w:proofErr w:type="spellStart"/>
      <w:r>
        <w:t>trun</w:t>
      </w:r>
      <w:proofErr w:type="spellEnd"/>
      <w:r>
        <w:t xml:space="preserve"> with a sample layout index allowing custom sample layouts (more details below).</w:t>
      </w:r>
    </w:p>
    <w:p w14:paraId="0F009EC2" w14:textId="77777777" w:rsidR="000B6A36" w:rsidRDefault="0096302A">
      <w:pPr>
        <w:pStyle w:val="Heading2"/>
      </w:pPr>
      <w:r>
        <w:t>Further discussion</w:t>
      </w:r>
    </w:p>
    <w:p w14:paraId="0F009EC3" w14:textId="77777777" w:rsidR="000B6A36" w:rsidRDefault="0096302A">
      <w:pPr>
        <w:pStyle w:val="Heading3"/>
      </w:pPr>
      <w:r>
        <w:t>Context</w:t>
      </w:r>
    </w:p>
    <w:p w14:paraId="0F009EC4" w14:textId="77777777" w:rsidR="000B6A36" w:rsidRDefault="0096302A">
      <w:r>
        <w:t xml:space="preserve">We investigated how to reuse an existing ISOBMFF HAS packaging (single file or segmented) to provide a low frame rate version of the content without duplicating the files. Our </w:t>
      </w:r>
      <w:proofErr w:type="gramStart"/>
      <w:r>
        <w:t>ultimate goal</w:t>
      </w:r>
      <w:proofErr w:type="gramEnd"/>
      <w:r>
        <w:t xml:space="preserve"> is to have as few byte range requests to issue as possible for a given media segment, to reduce complexity.</w:t>
      </w:r>
    </w:p>
    <w:p w14:paraId="0F009EC5" w14:textId="77777777" w:rsidR="000B6A36" w:rsidRDefault="0096302A">
      <w:r>
        <w:t>The level assignment box ‘leva’ seemed to be designed for this, as illustrated in DASH 4th edition (Figure 6):</w:t>
      </w:r>
    </w:p>
    <w:p w14:paraId="0F009EC6" w14:textId="77777777" w:rsidR="000B6A36" w:rsidRDefault="0096302A">
      <w:pPr>
        <w:jc w:val="center"/>
      </w:pPr>
      <w:r>
        <w:rPr>
          <w:noProof/>
        </w:rPr>
        <w:lastRenderedPageBreak/>
        <w:drawing>
          <wp:inline distT="0" distB="0" distL="0" distR="0" wp14:anchorId="0F00A5E4" wp14:editId="0F00A5E5">
            <wp:extent cx="5166360" cy="37426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23"/>
                    <a:stretch>
                      <a:fillRect/>
                    </a:stretch>
                  </pic:blipFill>
                  <pic:spPr bwMode="auto">
                    <a:xfrm>
                      <a:off x="0" y="0"/>
                      <a:ext cx="5166360" cy="3742690"/>
                    </a:xfrm>
                    <a:prstGeom prst="rect">
                      <a:avLst/>
                    </a:prstGeom>
                  </pic:spPr>
                </pic:pic>
              </a:graphicData>
            </a:graphic>
          </wp:inline>
        </w:drawing>
      </w:r>
    </w:p>
    <w:p w14:paraId="0F009EC7" w14:textId="3AC7EF3A" w:rsidR="000B6A36" w:rsidRDefault="0096302A">
      <w:pPr>
        <w:pStyle w:val="Caption"/>
        <w:jc w:val="center"/>
      </w:pPr>
      <w:bookmarkStart w:id="1029" w:name="_Ref19602913"/>
      <w:r>
        <w:t xml:space="preserve">Figure </w:t>
      </w:r>
      <w:r w:rsidR="00595129">
        <w:fldChar w:fldCharType="begin"/>
      </w:r>
      <w:r w:rsidR="00595129">
        <w:instrText xml:space="preserve"> SEQ Figure \* ARABIC </w:instrText>
      </w:r>
      <w:r w:rsidR="00595129">
        <w:fldChar w:fldCharType="separate"/>
      </w:r>
      <w:r w:rsidR="00D07D14">
        <w:rPr>
          <w:noProof/>
        </w:rPr>
        <w:t>3</w:t>
      </w:r>
      <w:r w:rsidR="00595129">
        <w:rPr>
          <w:noProof/>
        </w:rPr>
        <w:fldChar w:fldCharType="end"/>
      </w:r>
      <w:bookmarkEnd w:id="1029"/>
      <w:r>
        <w:t>: Mapping temporal sub-layers to Sub-Segment Index Box for trick mode in DASH</w:t>
      </w:r>
    </w:p>
    <w:p w14:paraId="0F009EC8" w14:textId="77777777" w:rsidR="000B6A36" w:rsidRDefault="000B6A36">
      <w:pPr>
        <w:jc w:val="center"/>
      </w:pPr>
    </w:p>
    <w:p w14:paraId="0F009EC9" w14:textId="77777777" w:rsidR="000B6A36" w:rsidRDefault="0096302A">
      <w:r>
        <w:t>This box describes the assignment of one level per temporal sublayer and each level is further described in terms of byte range in an ‘</w:t>
      </w:r>
      <w:proofErr w:type="spellStart"/>
      <w:r>
        <w:t>ssix</w:t>
      </w:r>
      <w:proofErr w:type="spellEnd"/>
      <w:r>
        <w:t>’ box.</w:t>
      </w:r>
    </w:p>
    <w:p w14:paraId="0F009ECA" w14:textId="77777777" w:rsidR="000B6A36" w:rsidRDefault="0096302A">
      <w:pPr>
        <w:pStyle w:val="Heading3"/>
      </w:pPr>
      <w:r>
        <w:t xml:space="preserve">leva and </w:t>
      </w:r>
      <w:proofErr w:type="spellStart"/>
      <w:r>
        <w:t>ssix</w:t>
      </w:r>
      <w:proofErr w:type="spellEnd"/>
      <w:r>
        <w:t xml:space="preserve"> clarifications</w:t>
      </w:r>
    </w:p>
    <w:p w14:paraId="0F009ECB" w14:textId="77777777" w:rsidR="000B6A36" w:rsidRDefault="0096302A">
      <w:pPr>
        <w:pStyle w:val="NormalWeb"/>
        <w:spacing w:before="280" w:after="280"/>
      </w:pPr>
      <w:r>
        <w:t>See the Defect Report for 14496-12.</w:t>
      </w:r>
    </w:p>
    <w:p w14:paraId="0F009ECC" w14:textId="77777777" w:rsidR="000B6A36" w:rsidRDefault="0096302A">
      <w:pPr>
        <w:pStyle w:val="Heading3"/>
      </w:pPr>
      <w:r>
        <w:t xml:space="preserve">Sample reordering using leva and </w:t>
      </w:r>
      <w:proofErr w:type="spellStart"/>
      <w:r>
        <w:t>ssix</w:t>
      </w:r>
      <w:proofErr w:type="spellEnd"/>
      <w:r>
        <w:t xml:space="preserve"> </w:t>
      </w:r>
    </w:p>
    <w:p w14:paraId="0F009ECD" w14:textId="77777777" w:rsidR="000B6A36" w:rsidRDefault="0096302A">
      <w:r>
        <w:t>Assuming our previous interpretation is correct, if we want to have samples organized per temporal dependencies, we have two possibilities:</w:t>
      </w:r>
    </w:p>
    <w:p w14:paraId="0F009ECE" w14:textId="77777777" w:rsidR="000B6A36" w:rsidRDefault="0096302A">
      <w:pPr>
        <w:pStyle w:val="ListParagraph"/>
        <w:widowControl/>
        <w:numPr>
          <w:ilvl w:val="0"/>
          <w:numId w:val="18"/>
        </w:numPr>
        <w:spacing w:after="0" w:line="240" w:lineRule="auto"/>
        <w:jc w:val="left"/>
        <w:textAlignment w:val="auto"/>
      </w:pPr>
      <w:r>
        <w:t xml:space="preserve">Separate each sublayer in a dedicated </w:t>
      </w:r>
      <w:proofErr w:type="spellStart"/>
      <w:r>
        <w:t>traf</w:t>
      </w:r>
      <w:proofErr w:type="spellEnd"/>
      <w:r>
        <w:t>, which we would want to avoid as we explained in section 2.</w:t>
      </w:r>
    </w:p>
    <w:p w14:paraId="0F009ECF" w14:textId="77777777" w:rsidR="000B6A36" w:rsidRDefault="0096302A">
      <w:pPr>
        <w:pStyle w:val="ListParagraph"/>
        <w:widowControl/>
        <w:numPr>
          <w:ilvl w:val="0"/>
          <w:numId w:val="18"/>
        </w:numPr>
        <w:spacing w:after="0" w:line="240" w:lineRule="auto"/>
        <w:jc w:val="left"/>
        <w:textAlignment w:val="auto"/>
      </w:pPr>
      <w:r>
        <w:t xml:space="preserve">When a single track is used, the common (if not only) usage is to map the </w:t>
      </w:r>
      <w:proofErr w:type="spellStart"/>
      <w:r>
        <w:t>moof</w:t>
      </w:r>
      <w:proofErr w:type="spellEnd"/>
      <w:r>
        <w:t xml:space="preserve">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w:t>
      </w:r>
      <w:proofErr w:type="spellStart"/>
      <w:r>
        <w:t>trun</w:t>
      </w:r>
      <w:proofErr w:type="spellEnd"/>
      <w:r>
        <w:t>’ into multiple ‘</w:t>
      </w:r>
      <w:proofErr w:type="spellStart"/>
      <w:r>
        <w:t>trun</w:t>
      </w:r>
      <w:proofErr w:type="spellEnd"/>
      <w:r>
        <w:t xml:space="preserve">’ to reorder the samples, with the size increase it induces. </w:t>
      </w:r>
    </w:p>
    <w:p w14:paraId="0F009ED0" w14:textId="77777777" w:rsidR="000B6A36" w:rsidRDefault="0096302A">
      <w:r>
        <w:t>One possibility would be to relax the leva/</w:t>
      </w:r>
      <w:proofErr w:type="spellStart"/>
      <w:r>
        <w:t>ssix</w:t>
      </w:r>
      <w:proofErr w:type="spellEnd"/>
      <w:r>
        <w:t xml:space="preserve"> constraint on byte range continuity per </w:t>
      </w:r>
      <w:proofErr w:type="gramStart"/>
      <w:r>
        <w:t>level, and</w:t>
      </w:r>
      <w:proofErr w:type="gramEnd"/>
      <w:r>
        <w:t xml:space="preserve"> allow multiple occurrences of a level in an ‘</w:t>
      </w:r>
      <w:proofErr w:type="spellStart"/>
      <w:r>
        <w:t>ssix</w:t>
      </w:r>
      <w:proofErr w:type="spellEnd"/>
      <w:r>
        <w:t>’ box (see discussion in previous section). While this works, this has the following drawbacks:</w:t>
      </w:r>
    </w:p>
    <w:p w14:paraId="0F009ED1" w14:textId="77777777" w:rsidR="000B6A36" w:rsidRDefault="0096302A">
      <w:r>
        <w:t xml:space="preserve">- the </w:t>
      </w:r>
      <w:proofErr w:type="spellStart"/>
      <w:r>
        <w:t>ssix</w:t>
      </w:r>
      <w:proofErr w:type="spellEnd"/>
      <w:r>
        <w:t xml:space="preserve"> box becomes quite big: for our previous example, 17 entries instead of 4 (one per sublayer), each entry counting for 32 bits</w:t>
      </w:r>
    </w:p>
    <w:p w14:paraId="0F009ED2" w14:textId="77777777" w:rsidR="000B6A36" w:rsidRDefault="0096302A">
      <w:r>
        <w:t xml:space="preserve">- it seems to break the philosophy of </w:t>
      </w:r>
      <w:proofErr w:type="spellStart"/>
      <w:r>
        <w:t>ssix</w:t>
      </w:r>
      <w:proofErr w:type="spellEnd"/>
    </w:p>
    <w:p w14:paraId="0F009ED3" w14:textId="77777777" w:rsidR="000B6A36" w:rsidRDefault="0096302A">
      <w:r>
        <w:t>- multiple byte ranges will be required for a given level</w:t>
      </w:r>
    </w:p>
    <w:p w14:paraId="0F009ED4" w14:textId="77777777" w:rsidR="000B6A36" w:rsidRDefault="0096302A">
      <w:r>
        <w:lastRenderedPageBreak/>
        <w:t>- samples are still in decoding order in the ‘</w:t>
      </w:r>
      <w:proofErr w:type="spellStart"/>
      <w:r>
        <w:t>mdat</w:t>
      </w:r>
      <w:proofErr w:type="spellEnd"/>
      <w:r>
        <w:t>’ (not compatible with the identified use cases above)</w:t>
      </w:r>
    </w:p>
    <w:p w14:paraId="0F009ED5" w14:textId="77777777" w:rsidR="000B6A36" w:rsidRDefault="0096302A">
      <w:r>
        <w:t>We therefore propose to introduce a sample ordering index at the ‘</w:t>
      </w:r>
      <w:proofErr w:type="spellStart"/>
      <w:r>
        <w:t>trun</w:t>
      </w:r>
      <w:proofErr w:type="spellEnd"/>
      <w:r>
        <w:t>’ level to enable:</w:t>
      </w:r>
    </w:p>
    <w:p w14:paraId="0F009ED6" w14:textId="77777777" w:rsidR="000B6A36" w:rsidRDefault="0096302A">
      <w:r>
        <w:t xml:space="preserve">- Single </w:t>
      </w:r>
      <w:proofErr w:type="spellStart"/>
      <w:r>
        <w:t>trun</w:t>
      </w:r>
      <w:proofErr w:type="spellEnd"/>
      <w:r>
        <w:t>, single track</w:t>
      </w:r>
    </w:p>
    <w:p w14:paraId="0F009ED7" w14:textId="77777777" w:rsidR="000B6A36" w:rsidRDefault="0096302A">
      <w:r>
        <w:t>- Single byte-range request for a given sublayer (or level)</w:t>
      </w:r>
    </w:p>
    <w:p w14:paraId="0F009ED8" w14:textId="77777777" w:rsidR="000B6A36" w:rsidRDefault="0096302A">
      <w:r>
        <w:t>- Unmodified '</w:t>
      </w:r>
      <w:proofErr w:type="spellStart"/>
      <w:r>
        <w:t>ssix</w:t>
      </w:r>
      <w:proofErr w:type="spellEnd"/>
      <w:r>
        <w:t xml:space="preserve">' / 'leva', except specification clarifications as discussed in previous section </w:t>
      </w:r>
    </w:p>
    <w:p w14:paraId="0F009ED9" w14:textId="77777777" w:rsidR="000B6A36" w:rsidRDefault="0096302A">
      <w:r>
        <w:t>- Reusability of partially downloaded segments</w:t>
      </w:r>
    </w:p>
    <w:p w14:paraId="0F009EDA" w14:textId="77777777" w:rsidR="000B6A36" w:rsidRDefault="0096302A">
      <w:r>
        <w:t>- Friendliness for unequal FEC protection schemes</w:t>
      </w:r>
    </w:p>
    <w:p w14:paraId="0F009EDB" w14:textId="77777777" w:rsidR="000B6A36" w:rsidRDefault="0096302A">
      <w:pPr>
        <w:pStyle w:val="Heading2"/>
      </w:pPr>
      <w:r>
        <w:t>Proposal</w:t>
      </w:r>
    </w:p>
    <w:p w14:paraId="0F009EDC" w14:textId="77777777" w:rsidR="000B6A36" w:rsidRDefault="0096302A">
      <w:r>
        <w:t>The proposed syntax below could be added either directly in the '</w:t>
      </w:r>
      <w:proofErr w:type="spellStart"/>
      <w:r>
        <w:t>trun</w:t>
      </w:r>
      <w:proofErr w:type="spellEnd"/>
      <w:proofErr w:type="gramStart"/>
      <w:r>
        <w:t>'  or</w:t>
      </w:r>
      <w:proofErr w:type="gramEnd"/>
      <w:r>
        <w:t xml:space="preserve"> '</w:t>
      </w:r>
      <w:proofErr w:type="spellStart"/>
      <w:r>
        <w:t>ctrn</w:t>
      </w:r>
      <w:proofErr w:type="spellEnd"/>
      <w:r>
        <w:t>', or as a companion box (with mandatory processing) of the '</w:t>
      </w:r>
      <w:proofErr w:type="spellStart"/>
      <w:r>
        <w:t>trun</w:t>
      </w:r>
      <w:proofErr w:type="spellEnd"/>
      <w:r>
        <w:t>'. We propose here our preferred solution which is an extension of '</w:t>
      </w:r>
      <w:proofErr w:type="spellStart"/>
      <w:r>
        <w:t>ctrn</w:t>
      </w:r>
      <w:proofErr w:type="spellEnd"/>
      <w:r>
        <w:t>'.</w:t>
      </w:r>
    </w:p>
    <w:p w14:paraId="0F009EDD" w14:textId="77777777" w:rsidR="000B6A36" w:rsidRDefault="0096302A">
      <w:pPr>
        <w:pStyle w:val="Heading3"/>
      </w:pPr>
      <w:r>
        <w:t xml:space="preserve">Sample interleave index in (Compact) </w:t>
      </w:r>
      <w:proofErr w:type="spellStart"/>
      <w:r>
        <w:t>Trun</w:t>
      </w:r>
      <w:proofErr w:type="spellEnd"/>
    </w:p>
    <w:p w14:paraId="0F009EDE" w14:textId="77777777" w:rsidR="000B6A36" w:rsidRDefault="0096302A">
      <w:r>
        <w:t xml:space="preserve">The initial proposal in m44768 proposed to use the </w:t>
      </w:r>
      <w:proofErr w:type="spellStart"/>
      <w:r>
        <w:t>trun</w:t>
      </w:r>
      <w:proofErr w:type="spellEnd"/>
      <w:r>
        <w:t xml:space="preserve"> or compact </w:t>
      </w:r>
      <w:proofErr w:type="spellStart"/>
      <w:r>
        <w:t>trun</w:t>
      </w:r>
      <w:proofErr w:type="spellEnd"/>
      <w:r>
        <w:t xml:space="preserve"> currently under investigation to provide sample interleaving (or reordering) information. The principles of </w:t>
      </w:r>
      <w:proofErr w:type="spellStart"/>
      <w:r>
        <w:t>trun</w:t>
      </w:r>
      <w:proofErr w:type="spellEnd"/>
      <w:r>
        <w:t xml:space="preserve"> are kept (still describes contiguous set of samples in decoding order in file), only the locations of the samples in the </w:t>
      </w:r>
      <w:proofErr w:type="spellStart"/>
      <w:r>
        <w:t>mdat</w:t>
      </w:r>
      <w:proofErr w:type="spellEnd"/>
      <w:r>
        <w:t xml:space="preserve"> within the run change. This </w:t>
      </w:r>
      <w:proofErr w:type="gramStart"/>
      <w:r>
        <w:t>make</w:t>
      </w:r>
      <w:proofErr w:type="gramEnd"/>
      <w:r>
        <w:t xml:space="preserve"> sure that one reader fetching one </w:t>
      </w:r>
      <w:proofErr w:type="spellStart"/>
      <w:r>
        <w:t>trun</w:t>
      </w:r>
      <w:proofErr w:type="spellEnd"/>
      <w:r>
        <w:t xml:space="preserve"> has still all the data for these samples.</w:t>
      </w:r>
    </w:p>
    <w:p w14:paraId="0F009EDF" w14:textId="77777777" w:rsidR="000B6A36" w:rsidRDefault="0096302A">
      <w:r>
        <w:t xml:space="preserve">As noted in m44768, using a data offset per sample to provide the </w:t>
      </w:r>
      <w:proofErr w:type="spellStart"/>
      <w:r>
        <w:t>sample_interleave_index</w:t>
      </w:r>
      <w:proofErr w:type="spellEnd"/>
      <w:r>
        <w:t xml:space="preserve"> would not be very efficient since we already have the ‘</w:t>
      </w:r>
      <w:proofErr w:type="spellStart"/>
      <w:r>
        <w:t>trun</w:t>
      </w:r>
      <w:proofErr w:type="spellEnd"/>
      <w:r>
        <w:t xml:space="preserve">’ base offset and each sample size. We therefore need to indicate the </w:t>
      </w:r>
      <w:proofErr w:type="spellStart"/>
      <w:r>
        <w:t>sample_interleave_index</w:t>
      </w:r>
      <w:proofErr w:type="spellEnd"/>
      <w:r>
        <w:t xml:space="preserve"> in the track run in a compact way. </w:t>
      </w:r>
    </w:p>
    <w:p w14:paraId="0F009EE0" w14:textId="77777777" w:rsidR="000B6A36" w:rsidRDefault="0096302A">
      <w:r>
        <w:t xml:space="preserve">The initial proposal from m44768 cost one index per sample, the </w:t>
      </w:r>
      <w:proofErr w:type="spellStart"/>
      <w:r>
        <w:t>sample_interleave_</w:t>
      </w:r>
      <w:proofErr w:type="gramStart"/>
      <w:r>
        <w:t>index</w:t>
      </w:r>
      <w:proofErr w:type="spellEnd"/>
      <w:r>
        <w:t xml:space="preserve">  using</w:t>
      </w:r>
      <w:proofErr w:type="gramEnd"/>
      <w:r>
        <w:t xml:space="preserve"> the same coding trick (1, 2 or 4 bytes) as the other fields in ‘</w:t>
      </w:r>
      <w:proofErr w:type="spellStart"/>
      <w:r>
        <w:t>ctrn</w:t>
      </w:r>
      <w:proofErr w:type="spellEnd"/>
      <w:r>
        <w:t xml:space="preserve">’. We propose to deduce the number of bits to use for the </w:t>
      </w:r>
      <w:proofErr w:type="spellStart"/>
      <w:r>
        <w:t>sample_interleave_index</w:t>
      </w:r>
      <w:proofErr w:type="spellEnd"/>
      <w:r>
        <w:t xml:space="preserve"> from the one for sample count, since the </w:t>
      </w:r>
      <w:proofErr w:type="spellStart"/>
      <w:r>
        <w:t>sample_interleave_index</w:t>
      </w:r>
      <w:proofErr w:type="spellEnd"/>
      <w:r>
        <w:t xml:space="preserve"> shall be given for each sample.</w:t>
      </w:r>
    </w:p>
    <w:p w14:paraId="0F009EE1" w14:textId="77777777" w:rsidR="000B6A36" w:rsidRDefault="0096302A">
      <w:r>
        <w:t>We then need:</w:t>
      </w:r>
    </w:p>
    <w:p w14:paraId="0F009EE2" w14:textId="77777777" w:rsidR="000B6A36" w:rsidRDefault="0096302A">
      <w:pPr>
        <w:pStyle w:val="ListParagraph"/>
        <w:widowControl/>
        <w:numPr>
          <w:ilvl w:val="0"/>
          <w:numId w:val="20"/>
        </w:numPr>
        <w:spacing w:after="0" w:line="240" w:lineRule="auto"/>
        <w:jc w:val="left"/>
        <w:textAlignment w:val="auto"/>
      </w:pPr>
      <w:proofErr w:type="gramStart"/>
      <w:r>
        <w:t>1 bit</w:t>
      </w:r>
      <w:proofErr w:type="gramEnd"/>
      <w:r>
        <w:t xml:space="preserve"> flags to indicate presence/absence of reordering/interleaving index </w:t>
      </w:r>
    </w:p>
    <w:p w14:paraId="0F009EE3" w14:textId="77777777" w:rsidR="000B6A36" w:rsidRDefault="0096302A">
      <w:pPr>
        <w:pStyle w:val="ListParagraph"/>
        <w:widowControl/>
        <w:numPr>
          <w:ilvl w:val="0"/>
          <w:numId w:val="19"/>
        </w:numPr>
        <w:spacing w:after="0" w:line="240" w:lineRule="auto"/>
        <w:jc w:val="left"/>
        <w:textAlignment w:val="auto"/>
      </w:pPr>
      <w:proofErr w:type="gramStart"/>
      <w:r>
        <w:t>1 bit</w:t>
      </w:r>
      <w:proofErr w:type="gramEnd"/>
      <w:r>
        <w:t xml:space="preserve"> flags for the </w:t>
      </w:r>
      <w:proofErr w:type="spellStart"/>
      <w:r>
        <w:t>sample_count_index_size</w:t>
      </w:r>
      <w:proofErr w:type="spellEnd"/>
      <w:r>
        <w:t xml:space="preserve"> </w:t>
      </w:r>
    </w:p>
    <w:p w14:paraId="0F009EE4" w14:textId="77777777" w:rsidR="000B6A36" w:rsidRDefault="0096302A">
      <w:r>
        <w:t>We propose to add the following flags value in ‘</w:t>
      </w:r>
      <w:proofErr w:type="spellStart"/>
      <w:r>
        <w:t>ctrn</w:t>
      </w:r>
      <w:proofErr w:type="spellEnd"/>
      <w:r>
        <w:t xml:space="preserve">’ flags (see m50571 on </w:t>
      </w:r>
      <w:proofErr w:type="spellStart"/>
      <w:r>
        <w:t>ctrn</w:t>
      </w:r>
      <w:proofErr w:type="spellEnd"/>
      <w:r>
        <w:t xml:space="preserve"> tests):</w:t>
      </w:r>
    </w:p>
    <w:p w14:paraId="0F009EE5" w14:textId="77777777" w:rsidR="000B6A36" w:rsidRDefault="0096302A">
      <w:r>
        <w:rPr>
          <w:highlight w:val="yellow"/>
        </w:rPr>
        <w:t xml:space="preserve">0xTO_BE_DEFINED </w:t>
      </w:r>
      <w:proofErr w:type="spellStart"/>
      <w:r>
        <w:rPr>
          <w:rFonts w:ascii="Courier New" w:hAnsi="Courier New"/>
          <w:sz w:val="20"/>
          <w:szCs w:val="20"/>
          <w:highlight w:val="yellow"/>
          <w:lang w:val="en-GB"/>
        </w:rPr>
        <w:t>sample_interleave_bit</w:t>
      </w:r>
      <w:proofErr w:type="spellEnd"/>
      <w:r>
        <w:rPr>
          <w:rFonts w:ascii="Courier New" w:hAnsi="Courier New"/>
          <w:sz w:val="20"/>
          <w:szCs w:val="20"/>
          <w:highlight w:val="yellow"/>
          <w:lang w:val="en-GB"/>
        </w:rPr>
        <w:t xml:space="preserve">: when set, </w:t>
      </w:r>
      <w:r>
        <w:rPr>
          <w:highlight w:val="yellow"/>
        </w:rPr>
        <w:t xml:space="preserve">indicates the samples in the </w:t>
      </w:r>
      <w:proofErr w:type="spellStart"/>
      <w:r>
        <w:rPr>
          <w:highlight w:val="yellow"/>
        </w:rPr>
        <w:t>trun</w:t>
      </w:r>
      <w:proofErr w:type="spellEnd"/>
      <w:r>
        <w:rPr>
          <w:highlight w:val="yellow"/>
        </w:rPr>
        <w:t xml:space="preserve"> may be in an order different from the decoding order, and that a map of sample index in decoding order will be given at the end of the </w:t>
      </w:r>
      <w:proofErr w:type="spellStart"/>
      <w:r>
        <w:rPr>
          <w:highlight w:val="yellow"/>
        </w:rPr>
        <w:t>trun</w:t>
      </w:r>
      <w:proofErr w:type="spellEnd"/>
      <w:r>
        <w:t>.</w:t>
      </w:r>
    </w:p>
    <w:p w14:paraId="0F009EE6" w14:textId="77777777" w:rsidR="000B6A36" w:rsidRDefault="0096302A">
      <w:r>
        <w:t xml:space="preserve">Add in </w:t>
      </w:r>
      <w:proofErr w:type="spellStart"/>
      <w:r>
        <w:t>ctrn</w:t>
      </w:r>
      <w:proofErr w:type="spellEnd"/>
      <w:r>
        <w:t xml:space="preserve"> syntax section:</w:t>
      </w:r>
    </w:p>
    <w:p w14:paraId="0F009EE7" w14:textId="77777777" w:rsidR="000B6A36" w:rsidRDefault="0096302A">
      <w:pPr>
        <w:pStyle w:val="code"/>
        <w:rPr>
          <w:highlight w:val="yellow"/>
        </w:rPr>
      </w:pPr>
      <w:r>
        <w:rPr>
          <w:highlight w:val="yellow"/>
        </w:rPr>
        <w:t xml:space="preserve">unsigned </w:t>
      </w:r>
      <w:proofErr w:type="gramStart"/>
      <w:r>
        <w:rPr>
          <w:highlight w:val="yellow"/>
        </w:rPr>
        <w:t>int(</w:t>
      </w:r>
      <w:proofErr w:type="gramEnd"/>
      <w:r>
        <w:rPr>
          <w:highlight w:val="yellow"/>
        </w:rPr>
        <w:t xml:space="preserve">8) function </w:t>
      </w:r>
      <w:proofErr w:type="spellStart"/>
      <w:r>
        <w:rPr>
          <w:highlight w:val="yellow"/>
        </w:rPr>
        <w:t>indexToBitSize</w:t>
      </w:r>
      <w:proofErr w:type="spellEnd"/>
      <w:r>
        <w:rPr>
          <w:highlight w:val="yellow"/>
        </w:rPr>
        <w:t>(</w:t>
      </w:r>
      <w:proofErr w:type="spellStart"/>
      <w:r>
        <w:rPr>
          <w:highlight w:val="yellow"/>
        </w:rPr>
        <w:t>sample_count</w:t>
      </w:r>
      <w:proofErr w:type="spellEnd"/>
      <w:r>
        <w:rPr>
          <w:highlight w:val="yellow"/>
        </w:rPr>
        <w:t>) {</w:t>
      </w:r>
      <w:r>
        <w:rPr>
          <w:highlight w:val="yellow"/>
        </w:rPr>
        <w:br/>
      </w:r>
      <w:r>
        <w:rPr>
          <w:highlight w:val="yellow"/>
        </w:rPr>
        <w:tab/>
        <w:t>if (</w:t>
      </w:r>
      <w:proofErr w:type="spellStart"/>
      <w:r>
        <w:rPr>
          <w:highlight w:val="yellow"/>
        </w:rPr>
        <w:t>sample_count</w:t>
      </w:r>
      <w:proofErr w:type="spellEnd"/>
      <w:r>
        <w:rPr>
          <w:highlight w:val="yellow"/>
        </w:rPr>
        <w:t>&lt;256) return 8;</w:t>
      </w:r>
      <w:r>
        <w:rPr>
          <w:highlight w:val="yellow"/>
        </w:rPr>
        <w:br/>
      </w:r>
      <w:r>
        <w:rPr>
          <w:highlight w:val="yellow"/>
        </w:rPr>
        <w:tab/>
        <w:t>else return 16;</w:t>
      </w:r>
      <w:r>
        <w:rPr>
          <w:highlight w:val="yellow"/>
        </w:rPr>
        <w:br/>
        <w:t>}</w:t>
      </w:r>
    </w:p>
    <w:p w14:paraId="0F009EE8" w14:textId="77777777" w:rsidR="000B6A36" w:rsidRDefault="0096302A">
      <w:r>
        <w:t xml:space="preserve">Add at the end of </w:t>
      </w:r>
      <w:proofErr w:type="spellStart"/>
      <w:r>
        <w:t>ctrn</w:t>
      </w:r>
      <w:proofErr w:type="spellEnd"/>
      <w:r>
        <w:t xml:space="preserve"> box syntax:</w:t>
      </w:r>
    </w:p>
    <w:p w14:paraId="0F009EE9" w14:textId="77777777" w:rsidR="000B6A36" w:rsidRDefault="0096302A">
      <w:pPr>
        <w:pStyle w:val="code"/>
        <w:rPr>
          <w:highlight w:val="yellow"/>
        </w:rPr>
      </w:pPr>
      <w:r>
        <w:rPr>
          <w:highlight w:val="yellow"/>
        </w:rPr>
        <w:t>if (</w:t>
      </w:r>
      <w:proofErr w:type="spellStart"/>
      <w:r>
        <w:rPr>
          <w:highlight w:val="yellow"/>
        </w:rPr>
        <w:t>tr_flags</w:t>
      </w:r>
      <w:proofErr w:type="spellEnd"/>
      <w:r>
        <w:rPr>
          <w:highlight w:val="yellow"/>
        </w:rPr>
        <w:t xml:space="preserve"> &amp; </w:t>
      </w:r>
      <w:proofErr w:type="spellStart"/>
      <w:r>
        <w:rPr>
          <w:highlight w:val="yellow"/>
        </w:rPr>
        <w:t>sample_interleave_bit</w:t>
      </w:r>
      <w:proofErr w:type="spellEnd"/>
      <w:r>
        <w:rPr>
          <w:highlight w:val="yellow"/>
        </w:rPr>
        <w:t>) {</w:t>
      </w:r>
      <w:r>
        <w:rPr>
          <w:highlight w:val="yellow"/>
        </w:rPr>
        <w:br/>
      </w:r>
      <w:r>
        <w:rPr>
          <w:highlight w:val="yellow"/>
        </w:rPr>
        <w:tab/>
        <w:t>unsigned int(</w:t>
      </w:r>
      <w:proofErr w:type="spellStart"/>
      <w:r>
        <w:rPr>
          <w:highlight w:val="yellow"/>
        </w:rPr>
        <w:t>indexToBitSize</w:t>
      </w:r>
      <w:proofErr w:type="spellEnd"/>
      <w:r>
        <w:rPr>
          <w:highlight w:val="yellow"/>
        </w:rPr>
        <w:t>(</w:t>
      </w:r>
      <w:proofErr w:type="spellStart"/>
      <w:r>
        <w:rPr>
          <w:highlight w:val="yellow"/>
        </w:rPr>
        <w:t>sample_count</w:t>
      </w:r>
      <w:proofErr w:type="spellEnd"/>
      <w:r>
        <w:rPr>
          <w:highlight w:val="yellow"/>
        </w:rPr>
        <w:t xml:space="preserve">)) </w:t>
      </w:r>
      <w:r>
        <w:rPr>
          <w:highlight w:val="yellow"/>
        </w:rPr>
        <w:br/>
      </w:r>
      <w:r>
        <w:rPr>
          <w:highlight w:val="yellow"/>
        </w:rPr>
        <w:tab/>
      </w:r>
      <w:r>
        <w:rPr>
          <w:highlight w:val="yellow"/>
        </w:rPr>
        <w:tab/>
      </w:r>
      <w:r>
        <w:rPr>
          <w:highlight w:val="yellow"/>
        </w:rPr>
        <w:tab/>
      </w:r>
      <w:proofErr w:type="spellStart"/>
      <w:r>
        <w:rPr>
          <w:highlight w:val="yellow"/>
        </w:rPr>
        <w:t>sample_interleave_index</w:t>
      </w:r>
      <w:proofErr w:type="spellEnd"/>
      <w:r>
        <w:rPr>
          <w:highlight w:val="yellow"/>
        </w:rPr>
        <w:t xml:space="preserve"> [ </w:t>
      </w:r>
      <w:proofErr w:type="spellStart"/>
      <w:r>
        <w:rPr>
          <w:highlight w:val="yellow"/>
        </w:rPr>
        <w:t>sample_count</w:t>
      </w:r>
      <w:proofErr w:type="spellEnd"/>
      <w:r>
        <w:rPr>
          <w:highlight w:val="yellow"/>
        </w:rPr>
        <w:t>];</w:t>
      </w:r>
      <w:r>
        <w:rPr>
          <w:highlight w:val="yellow"/>
        </w:rPr>
        <w:br/>
        <w:t>}</w:t>
      </w:r>
    </w:p>
    <w:p w14:paraId="0F009EEA"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sz w:val="20"/>
          <w:szCs w:val="20"/>
          <w:lang w:val="en-GB"/>
        </w:rPr>
      </w:pPr>
      <w:r>
        <w:t>Add to semantics:</w:t>
      </w:r>
    </w:p>
    <w:p w14:paraId="0F009EEB" w14:textId="77777777" w:rsidR="000B6A36" w:rsidRDefault="0096302A">
      <w:pPr>
        <w:pStyle w:val="fields"/>
      </w:pPr>
      <w:proofErr w:type="spellStart"/>
      <w:r>
        <w:rPr>
          <w:rFonts w:ascii="Courier New" w:hAnsi="Courier New"/>
          <w:highlight w:val="yellow"/>
        </w:rPr>
        <w:t>sample_interleave_</w:t>
      </w:r>
      <w:proofErr w:type="gramStart"/>
      <w:r>
        <w:rPr>
          <w:rFonts w:ascii="Courier New" w:hAnsi="Courier New"/>
          <w:highlight w:val="yellow"/>
        </w:rPr>
        <w:t>index</w:t>
      </w:r>
      <w:proofErr w:type="spellEnd"/>
      <w:r>
        <w:rPr>
          <w:rFonts w:ascii="Courier New" w:hAnsi="Courier New"/>
          <w:highlight w:val="yellow"/>
        </w:rPr>
        <w:t>:</w:t>
      </w:r>
      <w:proofErr w:type="gramEnd"/>
      <w:r>
        <w:rPr>
          <w:rFonts w:ascii="Courier New" w:hAnsi="Courier New"/>
          <w:highlight w:val="yellow"/>
        </w:rPr>
        <w:t xml:space="preserve"> </w:t>
      </w:r>
      <w:r>
        <w:t xml:space="preserve">indicates the order of sample interleaving in the </w:t>
      </w:r>
      <w:proofErr w:type="spellStart"/>
      <w:r>
        <w:t>trun</w:t>
      </w:r>
      <w:proofErr w:type="spellEnd"/>
      <w:r>
        <w:t xml:space="preserve">. A value of 0 indicates that the sample data start at the </w:t>
      </w:r>
      <w:proofErr w:type="spellStart"/>
      <w:r>
        <w:t>trun</w:t>
      </w:r>
      <w:proofErr w:type="spellEnd"/>
      <w:r>
        <w:t xml:space="preserve"> data offset. A value of K&gt;0 indicates that the sample data start at the </w:t>
      </w:r>
      <w:proofErr w:type="spellStart"/>
      <w:r>
        <w:t>trun</w:t>
      </w:r>
      <w:proofErr w:type="spellEnd"/>
      <w:r>
        <w:t xml:space="preserve"> data offset plus the sum of the size of all samples with an interleaving index strictly less </w:t>
      </w:r>
      <w:r>
        <w:lastRenderedPageBreak/>
        <w:t xml:space="preserve">than K. The index shall range between 0 and </w:t>
      </w:r>
      <w:r>
        <w:rPr>
          <w:rFonts w:ascii="Courier New" w:hAnsi="Courier New"/>
        </w:rPr>
        <w:t>sample_count-1</w:t>
      </w:r>
      <w:r>
        <w:t xml:space="preserve"> inclusive. There shall not be two samples with the same interleaving index in the same </w:t>
      </w:r>
      <w:proofErr w:type="spellStart"/>
      <w:r>
        <w:t>trun</w:t>
      </w:r>
      <w:proofErr w:type="spellEnd"/>
      <w:r>
        <w:t>.</w:t>
      </w:r>
    </w:p>
    <w:p w14:paraId="0F009EEC" w14:textId="77777777" w:rsidR="000B6A36" w:rsidRDefault="000B6A36">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sz w:val="20"/>
          <w:szCs w:val="20"/>
          <w:highlight w:val="yellow"/>
        </w:rPr>
      </w:pPr>
    </w:p>
    <w:p w14:paraId="0F009EED" w14:textId="77777777" w:rsidR="000B6A36" w:rsidRDefault="0096302A">
      <w:r>
        <w:t>We also propose to clarify the content of a compact track run in its definition section:</w:t>
      </w:r>
    </w:p>
    <w:p w14:paraId="0F009EEE" w14:textId="77777777" w:rsidR="000B6A36" w:rsidRDefault="0096302A">
      <w:pPr>
        <w:pStyle w:val="CommentText"/>
      </w:pPr>
      <w:r>
        <w:t xml:space="preserve"> “</w:t>
      </w:r>
      <w:r>
        <w:rPr>
          <w:lang w:val="en-GB"/>
        </w:rPr>
        <w:t xml:space="preserve">A track run documents a </w:t>
      </w:r>
      <w:r>
        <w:rPr>
          <w:u w:val="single"/>
          <w:lang w:val="en-GB"/>
        </w:rPr>
        <w:t>contiguous set of samples</w:t>
      </w:r>
      <w:r>
        <w:rPr>
          <w:lang w:val="en-GB"/>
        </w:rPr>
        <w:t xml:space="preserve"> in </w:t>
      </w:r>
      <w:r>
        <w:rPr>
          <w:u w:val="single"/>
          <w:lang w:val="en-GB"/>
        </w:rPr>
        <w:t>decoding order</w:t>
      </w:r>
      <w:r>
        <w:rPr>
          <w:lang w:val="en-GB"/>
        </w:rPr>
        <w:t xml:space="preserve"> for a track. However, the actual storage of samples in </w:t>
      </w:r>
      <w:proofErr w:type="spellStart"/>
      <w:r>
        <w:rPr>
          <w:lang w:val="en-GB"/>
        </w:rPr>
        <w:t>mdat</w:t>
      </w:r>
      <w:proofErr w:type="spellEnd"/>
      <w:r>
        <w:rPr>
          <w:lang w:val="en-GB"/>
        </w:rPr>
        <w:t xml:space="preserve"> within the track run may be interleaved according to an optional index </w:t>
      </w:r>
      <w:proofErr w:type="spellStart"/>
      <w:r>
        <w:rPr>
          <w:rFonts w:ascii="Courier New" w:hAnsi="Courier New"/>
          <w:lang w:val="en-GB"/>
        </w:rPr>
        <w:t>sample_interleave_index</w:t>
      </w:r>
      <w:proofErr w:type="spellEnd"/>
      <w:r>
        <w:t>”</w:t>
      </w:r>
    </w:p>
    <w:p w14:paraId="0F009EEF" w14:textId="77777777" w:rsidR="000B6A36" w:rsidRDefault="0096302A">
      <w:pPr>
        <w:pStyle w:val="Heading3"/>
      </w:pPr>
      <w:r>
        <w:t xml:space="preserve">Sample count in Compact </w:t>
      </w:r>
      <w:proofErr w:type="spellStart"/>
      <w:r>
        <w:t>Trun</w:t>
      </w:r>
      <w:proofErr w:type="spellEnd"/>
    </w:p>
    <w:p w14:paraId="0F009EF0" w14:textId="77777777" w:rsidR="000B6A36" w:rsidRDefault="0096302A">
      <w:r>
        <w:t xml:space="preserve">We note that </w:t>
      </w:r>
      <w:proofErr w:type="spellStart"/>
      <w:r>
        <w:t>sample_count</w:t>
      </w:r>
      <w:proofErr w:type="spellEnd"/>
      <w:r>
        <w:t xml:space="preserve"> is hardcoded to 16 bits in </w:t>
      </w:r>
      <w:proofErr w:type="spellStart"/>
      <w:r>
        <w:t>ctrn</w:t>
      </w:r>
      <w:proofErr w:type="spellEnd"/>
      <w:r>
        <w:t>, but it is quite common for fragments to have less than 256 samples. Was this made on purpose?</w:t>
      </w:r>
    </w:p>
    <w:p w14:paraId="0F009EF1" w14:textId="77777777" w:rsidR="000B6A36" w:rsidRDefault="0096302A">
      <w:r>
        <w:t xml:space="preserve">We suggest using one remaining flag in </w:t>
      </w:r>
      <w:proofErr w:type="spellStart"/>
      <w:r>
        <w:t>ctrn</w:t>
      </w:r>
      <w:proofErr w:type="spellEnd"/>
      <w:r>
        <w:t xml:space="preserve"> to signal the size of the </w:t>
      </w:r>
      <w:proofErr w:type="spellStart"/>
      <w:r>
        <w:t>sample_count</w:t>
      </w:r>
      <w:proofErr w:type="spellEnd"/>
      <w:r>
        <w:t xml:space="preserve"> field (see m50571 on </w:t>
      </w:r>
      <w:proofErr w:type="spellStart"/>
      <w:r>
        <w:t>ctrn</w:t>
      </w:r>
      <w:proofErr w:type="spellEnd"/>
      <w:r>
        <w:t xml:space="preserve"> tests results), as follows:</w:t>
      </w:r>
    </w:p>
    <w:p w14:paraId="0F009EF2" w14:textId="77777777" w:rsidR="000B6A36" w:rsidRDefault="0096302A">
      <w:r>
        <w:t>In Section 8.8.8.2.2 of AMD4, add the following:</w:t>
      </w:r>
    </w:p>
    <w:p w14:paraId="0F009EF3" w14:textId="77777777" w:rsidR="000B6A36" w:rsidRDefault="0096302A">
      <w:r>
        <w:rPr>
          <w:highlight w:val="yellow"/>
        </w:rPr>
        <w:t>0xTO_BE_DEFINED</w:t>
      </w:r>
      <w:r>
        <w:t xml:space="preserve"> </w:t>
      </w:r>
      <w:r>
        <w:rPr>
          <w:rFonts w:ascii="Courier New" w:hAnsi="Courier New"/>
        </w:rPr>
        <w:t xml:space="preserve">sample_count16bits that when set indicates that </w:t>
      </w:r>
      <w:proofErr w:type="spellStart"/>
      <w:r>
        <w:rPr>
          <w:rFonts w:ascii="Courier New" w:hAnsi="Courier New"/>
        </w:rPr>
        <w:t>sample_count</w:t>
      </w:r>
      <w:proofErr w:type="spellEnd"/>
      <w:r>
        <w:rPr>
          <w:rFonts w:ascii="Courier New" w:hAnsi="Courier New"/>
        </w:rPr>
        <w:t xml:space="preserve"> is coded on 16 bits. When not set, </w:t>
      </w:r>
      <w:proofErr w:type="spellStart"/>
      <w:r>
        <w:rPr>
          <w:rFonts w:ascii="Courier New" w:hAnsi="Courier New"/>
        </w:rPr>
        <w:t>sample_count</w:t>
      </w:r>
      <w:proofErr w:type="spellEnd"/>
      <w:r>
        <w:rPr>
          <w:rFonts w:ascii="Courier New" w:hAnsi="Courier New"/>
        </w:rPr>
        <w:t xml:space="preserve"> is coded on 8 bits.</w:t>
      </w:r>
    </w:p>
    <w:p w14:paraId="0F009EF4" w14:textId="77777777" w:rsidR="000B6A36" w:rsidRDefault="0096302A">
      <w:r>
        <w:t xml:space="preserve">and in Section 8.8.8.2.2 of AMD4, replace in the syntax for </w:t>
      </w:r>
      <w:proofErr w:type="spellStart"/>
      <w:r>
        <w:t>CompactTrackRunBox</w:t>
      </w:r>
      <w:proofErr w:type="spellEnd"/>
      <w:r>
        <w:t>:</w:t>
      </w:r>
    </w:p>
    <w:p w14:paraId="0F009EF5" w14:textId="77777777" w:rsidR="000B6A36" w:rsidRDefault="0096302A">
      <w:pPr>
        <w:pStyle w:val="code"/>
      </w:pPr>
      <w:r>
        <w:tab/>
        <w:t xml:space="preserve">unsigned </w:t>
      </w:r>
      <w:proofErr w:type="gramStart"/>
      <w:r>
        <w:t>int(</w:t>
      </w:r>
      <w:proofErr w:type="gramEnd"/>
      <w:r>
        <w:t>16)</w:t>
      </w:r>
      <w:r>
        <w:tab/>
      </w:r>
      <w:proofErr w:type="spellStart"/>
      <w:r>
        <w:t>sample_count</w:t>
      </w:r>
      <w:proofErr w:type="spellEnd"/>
      <w:r>
        <w:t>;</w:t>
      </w:r>
    </w:p>
    <w:p w14:paraId="0F009EF6" w14:textId="77777777" w:rsidR="000B6A36" w:rsidRDefault="0096302A">
      <w:r>
        <w:t>with</w:t>
      </w:r>
    </w:p>
    <w:p w14:paraId="0F009EF7" w14:textId="77777777" w:rsidR="000B6A36" w:rsidRDefault="0096302A">
      <w:pPr>
        <w:pStyle w:val="code"/>
      </w:pPr>
      <w:r>
        <w:tab/>
        <w:t>if (</w:t>
      </w:r>
      <w:proofErr w:type="spellStart"/>
      <w:r>
        <w:t>tr_flags</w:t>
      </w:r>
      <w:proofErr w:type="spellEnd"/>
      <w:r>
        <w:t xml:space="preserve"> &amp; sample_count16bits)</w:t>
      </w:r>
      <w:r>
        <w:br/>
      </w:r>
      <w:r>
        <w:tab/>
      </w:r>
      <w:r>
        <w:tab/>
        <w:t xml:space="preserve">unsigned </w:t>
      </w:r>
      <w:proofErr w:type="gramStart"/>
      <w:r>
        <w:t>int(</w:t>
      </w:r>
      <w:proofErr w:type="gramEnd"/>
      <w:r>
        <w:t>16)</w:t>
      </w:r>
      <w:r>
        <w:tab/>
      </w:r>
      <w:proofErr w:type="spellStart"/>
      <w:r>
        <w:t>sample_count</w:t>
      </w:r>
      <w:proofErr w:type="spellEnd"/>
      <w:r>
        <w:t>;</w:t>
      </w:r>
      <w:r>
        <w:br/>
      </w:r>
      <w:r>
        <w:tab/>
        <w:t>else</w:t>
      </w:r>
      <w:r>
        <w:br/>
      </w:r>
      <w:r>
        <w:tab/>
      </w:r>
      <w:r>
        <w:tab/>
        <w:t>unsigned int(8)</w:t>
      </w:r>
      <w:r>
        <w:tab/>
      </w:r>
      <w:proofErr w:type="spellStart"/>
      <w:r>
        <w:t>sample_count</w:t>
      </w:r>
      <w:proofErr w:type="spellEnd"/>
      <w:r>
        <w:t>;</w:t>
      </w:r>
      <w:r>
        <w:br/>
      </w:r>
    </w:p>
    <w:p w14:paraId="0F009EF8" w14:textId="77777777" w:rsidR="000B6A36" w:rsidRPr="002C79D2" w:rsidRDefault="0096302A">
      <w:pPr>
        <w:pStyle w:val="Heading1"/>
        <w:rPr>
          <w:highlight w:val="green"/>
        </w:rPr>
      </w:pPr>
      <w:bookmarkStart w:id="1030" w:name="_Toc109403187"/>
      <w:bookmarkStart w:id="1031" w:name="_Toc109403186"/>
      <w:bookmarkStart w:id="1032" w:name="_Toc109403185"/>
      <w:bookmarkStart w:id="1033" w:name="_Toc109403184"/>
      <w:bookmarkStart w:id="1034" w:name="_Toc109403183"/>
      <w:bookmarkStart w:id="1035" w:name="_Toc109403182"/>
      <w:bookmarkStart w:id="1036" w:name="_Toc109403181"/>
      <w:bookmarkStart w:id="1037" w:name="_Toc109403180"/>
      <w:bookmarkStart w:id="1038" w:name="_Toc109403179"/>
      <w:bookmarkStart w:id="1039" w:name="_Toc109403178"/>
      <w:bookmarkStart w:id="1040" w:name="_Toc109403177"/>
      <w:bookmarkStart w:id="1041" w:name="_Toc109403176"/>
      <w:bookmarkStart w:id="1042" w:name="_Toc109403175"/>
      <w:bookmarkStart w:id="1043" w:name="_Toc109403174"/>
      <w:bookmarkStart w:id="1044" w:name="_Toc109403173"/>
      <w:bookmarkStart w:id="1045" w:name="_Toc109403189"/>
      <w:bookmarkStart w:id="1046" w:name="_Toc109403188"/>
      <w:bookmarkStart w:id="1047" w:name="_Toc31708212"/>
      <w:bookmarkStart w:id="1048" w:name="_Toc109403200"/>
      <w:bookmarkStart w:id="1049" w:name="_Toc109403199"/>
      <w:bookmarkStart w:id="1050" w:name="_Toc109403198"/>
      <w:bookmarkStart w:id="1051" w:name="_Toc109403197"/>
      <w:bookmarkStart w:id="1052" w:name="_Toc109403195"/>
      <w:bookmarkStart w:id="1053" w:name="_Toc109403194"/>
      <w:bookmarkStart w:id="1054" w:name="_Toc109403193"/>
      <w:bookmarkStart w:id="1055" w:name="_Toc109403192"/>
      <w:bookmarkStart w:id="1056" w:name="_Toc109403191"/>
      <w:bookmarkStart w:id="1057" w:name="_Toc109403190"/>
      <w:bookmarkStart w:id="1058" w:name="_Toc109403196"/>
      <w:bookmarkStart w:id="1059" w:name="_Toc17198895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Pr="002C79D2">
        <w:rPr>
          <w:highlight w:val="green"/>
        </w:rPr>
        <w:t>Segment Index and Level Assignment</w:t>
      </w:r>
      <w:bookmarkEnd w:id="1059"/>
    </w:p>
    <w:p w14:paraId="0F009EF9" w14:textId="76A922CE" w:rsidR="000B6A36" w:rsidRDefault="0096302A">
      <w:r>
        <w:t xml:space="preserve">Issues: </w:t>
      </w:r>
      <w:hyperlink r:id="rId24">
        <w:r>
          <w:rPr>
            <w:rStyle w:val="Hyperlink"/>
            <w:i/>
            <w:iCs/>
          </w:rPr>
          <w:t>http://mpegx.int-evry.fr/software/MPEG/Systems/FileFormat/isobmff/-/issues/123</w:t>
        </w:r>
      </w:hyperlink>
      <w:r>
        <w:rPr>
          <w:i/>
          <w:iCs/>
        </w:rPr>
        <w:t xml:space="preserve"> and </w:t>
      </w:r>
      <w:hyperlink r:id="rId25">
        <w:r>
          <w:rPr>
            <w:rStyle w:val="Hyperlink"/>
            <w:i/>
            <w:iCs/>
          </w:rPr>
          <w:t>http://mpegx.int-evry.fr/software/MPEG/Systems/FileFormat/isobmff/-/issues/42</w:t>
        </w:r>
      </w:hyperlink>
    </w:p>
    <w:p w14:paraId="0F009EFA" w14:textId="6556F6DC" w:rsidR="000B6A36" w:rsidRDefault="0096302A">
      <w:pPr>
        <w:rPr>
          <w:i/>
          <w:iCs/>
        </w:rPr>
      </w:pPr>
      <w:r>
        <w:t xml:space="preserve">See also </w:t>
      </w:r>
      <w:hyperlink r:id="rId26">
        <w:r>
          <w:rPr>
            <w:rStyle w:val="Hyperlink"/>
            <w:i/>
            <w:iCs/>
          </w:rPr>
          <w:t>https://github.com/MPEGGroup/FileFormat/issues/12</w:t>
        </w:r>
      </w:hyperlink>
      <w:r>
        <w:rPr>
          <w:i/>
          <w:iCs/>
        </w:rPr>
        <w:t xml:space="preserve"> </w:t>
      </w:r>
    </w:p>
    <w:p w14:paraId="0F009EFB" w14:textId="77777777" w:rsidR="000B6A36" w:rsidRDefault="000B6A36">
      <w:pPr>
        <w:rPr>
          <w:i/>
          <w:iCs/>
        </w:rPr>
      </w:pPr>
    </w:p>
    <w:p w14:paraId="0F009EFC" w14:textId="77777777" w:rsidR="000B6A36" w:rsidRDefault="0096302A">
      <w:pPr>
        <w:pStyle w:val="Heading2"/>
        <w:rPr>
          <w:lang w:val="en-US"/>
        </w:rPr>
      </w:pPr>
      <w:r>
        <w:rPr>
          <w:lang w:val="en-US"/>
        </w:rPr>
        <w:t>Discussion</w:t>
      </w:r>
    </w:p>
    <w:p w14:paraId="0F009EFD" w14:textId="77777777" w:rsidR="000B6A36" w:rsidRDefault="0096302A">
      <w:pPr>
        <w:rPr>
          <w:i/>
        </w:rPr>
      </w:pPr>
      <w:r>
        <w:rPr>
          <w:i/>
          <w:iCs/>
        </w:rPr>
        <w:t>https://github.com/MPEGGroup/FileFormat/issues/12</w:t>
      </w:r>
    </w:p>
    <w:p w14:paraId="0F009EFE" w14:textId="77777777" w:rsidR="000B6A36" w:rsidRDefault="0096302A">
      <w:r>
        <w:t>The proposal is based on the following observations:</w:t>
      </w:r>
    </w:p>
    <w:p w14:paraId="0F009EFF" w14:textId="77777777" w:rsidR="000B6A36" w:rsidRDefault="0096302A">
      <w:pPr>
        <w:pStyle w:val="ListParagraph"/>
        <w:widowControl/>
        <w:numPr>
          <w:ilvl w:val="0"/>
          <w:numId w:val="24"/>
        </w:numPr>
        <w:spacing w:after="0" w:line="240" w:lineRule="auto"/>
        <w:ind w:left="709" w:hanging="357"/>
        <w:jc w:val="left"/>
        <w:textAlignment w:val="auto"/>
      </w:pPr>
      <w:r>
        <w:t>signaling of IDR byte-range is very similar to the range concepts of ‘</w:t>
      </w:r>
      <w:proofErr w:type="spellStart"/>
      <w:r>
        <w:t>ssix</w:t>
      </w:r>
      <w:proofErr w:type="spellEnd"/>
      <w:r>
        <w:t>’</w:t>
      </w:r>
    </w:p>
    <w:p w14:paraId="0F009F00" w14:textId="77777777" w:rsidR="000B6A36" w:rsidRDefault="0096302A">
      <w:pPr>
        <w:pStyle w:val="ListParagraph"/>
        <w:widowControl/>
        <w:numPr>
          <w:ilvl w:val="0"/>
          <w:numId w:val="24"/>
        </w:numPr>
        <w:spacing w:after="0" w:line="240" w:lineRule="auto"/>
        <w:ind w:left="709" w:hanging="357"/>
        <w:jc w:val="left"/>
        <w:textAlignment w:val="auto"/>
      </w:pPr>
      <w:r>
        <w:t>avoid modifying ‘</w:t>
      </w:r>
      <w:proofErr w:type="spellStart"/>
      <w:r>
        <w:t>sidx</w:t>
      </w:r>
      <w:proofErr w:type="spellEnd"/>
      <w:r>
        <w:t xml:space="preserve">’ box, both for backward compatibility issues (comment from </w:t>
      </w:r>
      <w:proofErr w:type="spellStart"/>
      <w:r>
        <w:t>TuC</w:t>
      </w:r>
      <w:proofErr w:type="spellEnd"/>
      <w:r>
        <w:t>, section 15) and because we index subsegments</w:t>
      </w:r>
    </w:p>
    <w:p w14:paraId="0F009F01" w14:textId="77777777" w:rsidR="000B6A36" w:rsidRDefault="0096302A">
      <w:pPr>
        <w:pStyle w:val="ListParagraph"/>
        <w:widowControl/>
        <w:numPr>
          <w:ilvl w:val="0"/>
          <w:numId w:val="24"/>
        </w:numPr>
        <w:spacing w:after="0" w:line="240" w:lineRule="auto"/>
        <w:ind w:left="709" w:hanging="357"/>
        <w:jc w:val="left"/>
        <w:textAlignment w:val="auto"/>
      </w:pPr>
      <w:r>
        <w:t>signaling multiple byte-ranges for the same level in ‘</w:t>
      </w:r>
      <w:proofErr w:type="spellStart"/>
      <w:r>
        <w:t>ssix</w:t>
      </w:r>
      <w:proofErr w:type="spellEnd"/>
      <w:r>
        <w:t>’ seems reasonable (for example, two IDRs in a subsegment)</w:t>
      </w:r>
    </w:p>
    <w:p w14:paraId="0F009F02" w14:textId="77777777" w:rsidR="000B6A36" w:rsidRDefault="0096302A">
      <w:pPr>
        <w:pStyle w:val="ListParagraph"/>
        <w:widowControl/>
        <w:numPr>
          <w:ilvl w:val="0"/>
          <w:numId w:val="24"/>
        </w:numPr>
        <w:spacing w:after="0" w:line="240" w:lineRule="auto"/>
        <w:ind w:left="709" w:hanging="357"/>
        <w:jc w:val="left"/>
        <w:textAlignment w:val="auto"/>
      </w:pPr>
      <w:r>
        <w:t>usage of ‘</w:t>
      </w:r>
      <w:proofErr w:type="spellStart"/>
      <w:r>
        <w:t>ssix</w:t>
      </w:r>
      <w:proofErr w:type="spellEnd"/>
      <w:r>
        <w:t>’ with ‘leva’ is not always desirable, especially since:</w:t>
      </w:r>
    </w:p>
    <w:p w14:paraId="0F009F03" w14:textId="77777777" w:rsidR="000B6A36" w:rsidRDefault="0096302A">
      <w:pPr>
        <w:pStyle w:val="ListParagraph"/>
        <w:widowControl/>
        <w:numPr>
          <w:ilvl w:val="0"/>
          <w:numId w:val="25"/>
        </w:numPr>
        <w:spacing w:after="0" w:line="240" w:lineRule="auto"/>
        <w:ind w:left="1134"/>
        <w:jc w:val="left"/>
        <w:textAlignment w:val="auto"/>
      </w:pPr>
      <w:r>
        <w:t>level assignment may be dependent on sample group description and sample to group mapping, which is not always available (‘</w:t>
      </w:r>
      <w:proofErr w:type="spellStart"/>
      <w:r>
        <w:t>moof</w:t>
      </w:r>
      <w:proofErr w:type="spellEnd"/>
      <w:r>
        <w:t>’ not yet fetched).</w:t>
      </w:r>
    </w:p>
    <w:p w14:paraId="0F009F04" w14:textId="77777777" w:rsidR="000B6A36" w:rsidRDefault="0096302A">
      <w:pPr>
        <w:pStyle w:val="ListParagraph"/>
        <w:widowControl/>
        <w:numPr>
          <w:ilvl w:val="0"/>
          <w:numId w:val="25"/>
        </w:numPr>
        <w:spacing w:after="0" w:line="240" w:lineRule="auto"/>
        <w:ind w:left="1134"/>
        <w:jc w:val="left"/>
        <w:textAlignment w:val="auto"/>
      </w:pPr>
      <w:r>
        <w:t>‘leva’ requires level to be present in increasing order in the ‘</w:t>
      </w:r>
      <w:proofErr w:type="spellStart"/>
      <w:r>
        <w:t>mdat</w:t>
      </w:r>
      <w:proofErr w:type="spellEnd"/>
      <w:r>
        <w:t>’, which does not allow multiple byte-ranges for a given level.</w:t>
      </w:r>
    </w:p>
    <w:p w14:paraId="0F009F05" w14:textId="77777777" w:rsidR="000B6A36" w:rsidRDefault="0096302A">
      <w:pPr>
        <w:pStyle w:val="ListParagraph"/>
        <w:widowControl/>
        <w:numPr>
          <w:ilvl w:val="0"/>
          <w:numId w:val="25"/>
        </w:numPr>
        <w:spacing w:after="0" w:line="240" w:lineRule="auto"/>
        <w:ind w:left="1134"/>
        <w:jc w:val="left"/>
        <w:textAlignment w:val="auto"/>
      </w:pPr>
      <w:r>
        <w:t>‘leva’ cannot be updated on the fly (present in '</w:t>
      </w:r>
      <w:proofErr w:type="spellStart"/>
      <w:r>
        <w:t>mvex</w:t>
      </w:r>
      <w:proofErr w:type="spellEnd"/>
      <w:r>
        <w:t xml:space="preserve">'), all levels to describe </w:t>
      </w:r>
      <w:proofErr w:type="gramStart"/>
      <w:r>
        <w:t>have to</w:t>
      </w:r>
      <w:proofErr w:type="gramEnd"/>
      <w:r>
        <w:t xml:space="preserve"> be known at the start of the session</w:t>
      </w:r>
    </w:p>
    <w:p w14:paraId="0F009F06" w14:textId="77777777" w:rsidR="000B6A36" w:rsidRDefault="0096302A">
      <w:r>
        <w:t>We therefore would like to introduce a new design of ‘</w:t>
      </w:r>
      <w:proofErr w:type="spellStart"/>
      <w:r>
        <w:t>ssix</w:t>
      </w:r>
      <w:proofErr w:type="spellEnd"/>
      <w:r>
        <w:t>’, fixing the above shortcomings. Moreover, while redesigning ‘</w:t>
      </w:r>
      <w:proofErr w:type="spellStart"/>
      <w:r>
        <w:t>ssix</w:t>
      </w:r>
      <w:proofErr w:type="spellEnd"/>
      <w:r>
        <w:t xml:space="preserve">’, we also considered the use case of spatial indexing for tile tracks in a file. </w:t>
      </w:r>
    </w:p>
    <w:p w14:paraId="0F009F07" w14:textId="77777777" w:rsidR="000B6A36" w:rsidRDefault="0096302A">
      <w:pPr>
        <w:pStyle w:val="Heading2"/>
        <w:rPr>
          <w:lang w:val="en-US"/>
        </w:rPr>
      </w:pPr>
      <w:r>
        <w:rPr>
          <w:lang w:val="en-US"/>
        </w:rPr>
        <w:lastRenderedPageBreak/>
        <w:t>Proposal</w:t>
      </w:r>
    </w:p>
    <w:p w14:paraId="0F009F08" w14:textId="77777777" w:rsidR="000B6A36" w:rsidRDefault="0096302A">
      <w:r>
        <w:t>The proposal defines a way to use multiple byte ranges per level in ‘</w:t>
      </w:r>
      <w:proofErr w:type="spellStart"/>
      <w:r>
        <w:t>ssix</w:t>
      </w:r>
      <w:proofErr w:type="spellEnd"/>
      <w:r>
        <w:t>’/’leva’, and multiple byte ranges with ‘</w:t>
      </w:r>
      <w:proofErr w:type="spellStart"/>
      <w:r>
        <w:t>ssix</w:t>
      </w:r>
      <w:proofErr w:type="spellEnd"/>
      <w:r>
        <w:t>’ without ‘leva’ through predefined level assignments.</w:t>
      </w:r>
    </w:p>
    <w:p w14:paraId="0F009F09" w14:textId="77777777" w:rsidR="000B6A36" w:rsidRDefault="000B6A36"/>
    <w:p w14:paraId="0F009F0A"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yellow"/>
        </w:rPr>
        <w:t>Yellow</w:t>
      </w:r>
      <w:r>
        <w:rPr>
          <w:rFonts w:ascii="Cambria" w:eastAsia="MS Mincho" w:hAnsi="Cambria"/>
        </w:rPr>
        <w:t>-highlighted corresponds to text (Part-12) move</w:t>
      </w:r>
    </w:p>
    <w:p w14:paraId="0F009F0B"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green"/>
        </w:rPr>
        <w:t>Green</w:t>
      </w:r>
      <w:r>
        <w:rPr>
          <w:rFonts w:ascii="Cambria" w:eastAsia="MS Mincho" w:hAnsi="Cambria"/>
        </w:rPr>
        <w:t xml:space="preserve"> comes from above proposal</w:t>
      </w:r>
    </w:p>
    <w:p w14:paraId="0F009F0C" w14:textId="77777777" w:rsidR="000B6A36" w:rsidRDefault="0096302A">
      <w:pPr>
        <w:tabs>
          <w:tab w:val="left" w:pos="284"/>
        </w:tabs>
        <w:ind w:left="624" w:hanging="454"/>
        <w:jc w:val="both"/>
        <w:rPr>
          <w:rFonts w:eastAsia="MS Mincho"/>
        </w:rPr>
      </w:pPr>
      <w:r>
        <w:rPr>
          <w:rFonts w:ascii="Cambria" w:eastAsia="MS Mincho" w:hAnsi="Cambria"/>
          <w:highlight w:val="cyan"/>
        </w:rPr>
        <w:t>Blue</w:t>
      </w:r>
      <w:r>
        <w:rPr>
          <w:rFonts w:ascii="Cambria" w:eastAsia="MS Mincho" w:hAnsi="Cambria"/>
        </w:rPr>
        <w:t xml:space="preserve"> are changes as proposed in </w:t>
      </w:r>
      <w:proofErr w:type="spellStart"/>
      <w:r>
        <w:rPr>
          <w:rFonts w:ascii="Cambria" w:eastAsia="MS Mincho" w:hAnsi="Cambria"/>
        </w:rPr>
        <w:t>TuC</w:t>
      </w:r>
      <w:proofErr w:type="spellEnd"/>
      <w:r>
        <w:rPr>
          <w:rFonts w:ascii="Cambria" w:eastAsia="MS Mincho" w:hAnsi="Cambria"/>
        </w:rPr>
        <w:t>.</w:t>
      </w:r>
    </w:p>
    <w:p w14:paraId="0F009F0D" w14:textId="77777777" w:rsidR="000B6A36" w:rsidRDefault="000B6A36">
      <w:pPr>
        <w:tabs>
          <w:tab w:val="left" w:pos="284"/>
        </w:tabs>
        <w:ind w:left="624" w:hanging="454"/>
        <w:jc w:val="both"/>
        <w:rPr>
          <w:rFonts w:eastAsia="MS Mincho"/>
        </w:rPr>
      </w:pPr>
    </w:p>
    <w:p w14:paraId="0F009F0E" w14:textId="77777777" w:rsidR="000B6A36" w:rsidRDefault="000B6A36">
      <w:pPr>
        <w:tabs>
          <w:tab w:val="left" w:pos="284"/>
        </w:tabs>
        <w:ind w:left="624" w:hanging="454"/>
        <w:jc w:val="both"/>
        <w:rPr>
          <w:rFonts w:eastAsia="MS Mincho"/>
        </w:rPr>
      </w:pPr>
    </w:p>
    <w:p w14:paraId="0F009F0F" w14:textId="77777777" w:rsidR="000B6A36" w:rsidRDefault="0096302A">
      <w:pPr>
        <w:rPr>
          <w:i/>
          <w:iCs/>
          <w:lang w:eastAsia="fr-FR"/>
        </w:rPr>
      </w:pPr>
      <w:r>
        <w:rPr>
          <w:i/>
          <w:iCs/>
          <w:lang w:eastAsia="fr-FR"/>
        </w:rPr>
        <w:t>In 8.8.13.1 replace</w:t>
      </w:r>
    </w:p>
    <w:p w14:paraId="0F009F10" w14:textId="77777777" w:rsidR="000B6A36" w:rsidRDefault="0096302A">
      <w:pPr>
        <w:spacing w:beforeAutospacing="1" w:afterAutospacing="1"/>
        <w:rPr>
          <w:lang w:eastAsia="fr-FR"/>
        </w:rPr>
      </w:pPr>
      <w:r>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0F009F11" w14:textId="77777777" w:rsidR="000B6A36" w:rsidRDefault="0096302A">
      <w:pPr>
        <w:rPr>
          <w:i/>
          <w:iCs/>
          <w:lang w:eastAsia="fr-FR"/>
        </w:rPr>
      </w:pPr>
      <w:r>
        <w:rPr>
          <w:i/>
          <w:iCs/>
          <w:lang w:eastAsia="fr-FR"/>
        </w:rPr>
        <w:t>with</w:t>
      </w:r>
    </w:p>
    <w:p w14:paraId="0F009F12" w14:textId="77777777" w:rsidR="000B6A36" w:rsidRDefault="0096302A">
      <w:pPr>
        <w:spacing w:beforeAutospacing="1" w:afterAutospacing="1"/>
        <w:rPr>
          <w:lang w:eastAsia="fr-FR"/>
        </w:rPr>
      </w:pPr>
      <w:r>
        <w:rPr>
          <w:rFonts w:ascii="Cambria" w:hAnsi="Cambria"/>
          <w:lang w:eastAsia="fr-FR"/>
        </w:rPr>
        <w:t>"</w:t>
      </w:r>
      <w:r>
        <w:rPr>
          <w:rFonts w:ascii="Cambria" w:hAnsi="Cambria"/>
          <w:highlight w:val="cyan"/>
          <w:lang w:eastAsia="fr-FR"/>
        </w:rPr>
        <w:t xml:space="preserve">When version 0 of the </w:t>
      </w:r>
      <w:proofErr w:type="spellStart"/>
      <w:r>
        <w:rPr>
          <w:rFonts w:ascii="Cambria" w:hAnsi="Cambria"/>
          <w:highlight w:val="cyan"/>
          <w:lang w:eastAsia="fr-FR"/>
        </w:rPr>
        <w:t>LevelAssignmentBox</w:t>
      </w:r>
      <w:proofErr w:type="spellEnd"/>
      <w:r>
        <w:rPr>
          <w:rFonts w:ascii="Cambria" w:hAnsi="Cambria"/>
          <w:highlight w:val="cyan"/>
          <w:lang w:eastAsia="fr-FR"/>
        </w:rPr>
        <w:t xml:space="preserve"> is used</w:t>
      </w:r>
      <w:r>
        <w:rPr>
          <w:rFonts w:ascii="Cambria" w:hAnsi="Cambria"/>
          <w:lang w:eastAsia="fr-FR"/>
        </w:rPr>
        <w:t xml:space="preserve">, within a fraction, data for each level shall appear contiguously, and data for levels shall appear in increasing order of level value. </w:t>
      </w:r>
      <w:r>
        <w:rPr>
          <w:rFonts w:ascii="Cambria" w:hAnsi="Cambria"/>
          <w:highlight w:val="cyan"/>
          <w:lang w:eastAsia="fr-FR"/>
        </w:rPr>
        <w:t>All data in a fraction shall be assigned to levels</w:t>
      </w:r>
      <w:r>
        <w:rPr>
          <w:rFonts w:ascii="Cambria" w:hAnsi="Cambria"/>
          <w:lang w:eastAsia="fr-FR"/>
        </w:rPr>
        <w:t xml:space="preserve">. </w:t>
      </w:r>
    </w:p>
    <w:p w14:paraId="0F009F13" w14:textId="77777777" w:rsidR="000B6A36" w:rsidRDefault="0096302A">
      <w:pPr>
        <w:rPr>
          <w:rFonts w:ascii="Cambria" w:hAnsi="Cambria"/>
          <w:lang w:eastAsia="fr-FR"/>
        </w:rPr>
      </w:pPr>
      <w:r>
        <w:rPr>
          <w:rFonts w:ascii="Cambria" w:hAnsi="Cambria"/>
          <w:highlight w:val="cyan"/>
          <w:lang w:eastAsia="fr-FR"/>
        </w:rPr>
        <w:t xml:space="preserve">When version 1 or more of the </w:t>
      </w:r>
      <w:proofErr w:type="spellStart"/>
      <w:r>
        <w:rPr>
          <w:rFonts w:ascii="Cambria" w:hAnsi="Cambria"/>
          <w:highlight w:val="cyan"/>
          <w:lang w:eastAsia="fr-FR"/>
        </w:rPr>
        <w:t>LevelAssignmentBox</w:t>
      </w:r>
      <w:proofErr w:type="spellEnd"/>
      <w:r>
        <w:rPr>
          <w:rFonts w:ascii="Cambria" w:hAnsi="Cambria"/>
          <w:highlight w:val="cyan"/>
          <w:lang w:eastAsia="fr-FR"/>
        </w:rPr>
        <w:t xml:space="preserve"> is used, data for each level need not be stored contiguously and data for levels may be stored in random order of level value. Some data in a fraction may have no level assigned, in which case the level is unknow but is not a level from the levels defined by the </w:t>
      </w:r>
      <w:proofErr w:type="spellStart"/>
      <w:r>
        <w:rPr>
          <w:rFonts w:ascii="Cambria" w:hAnsi="Cambria"/>
          <w:highlight w:val="cyan"/>
          <w:lang w:eastAsia="fr-FR"/>
        </w:rPr>
        <w:t>LevelAssignmentBox</w:t>
      </w:r>
      <w:proofErr w:type="spellEnd"/>
      <w:r>
        <w:rPr>
          <w:rFonts w:ascii="Cambria" w:hAnsi="Cambria"/>
          <w:lang w:eastAsia="fr-FR"/>
        </w:rPr>
        <w:t>."</w:t>
      </w:r>
    </w:p>
    <w:p w14:paraId="0F009F14" w14:textId="77777777" w:rsidR="000B6A36" w:rsidRDefault="000B6A36">
      <w:pPr>
        <w:rPr>
          <w:rFonts w:ascii="Cambria" w:hAnsi="Cambria"/>
          <w:lang w:eastAsia="fr-FR"/>
        </w:rPr>
      </w:pPr>
    </w:p>
    <w:p w14:paraId="0F009F15" w14:textId="77777777" w:rsidR="000B6A36" w:rsidRDefault="0096302A">
      <w:pPr>
        <w:rPr>
          <w:i/>
          <w:iCs/>
          <w:lang w:eastAsia="fr-FR"/>
        </w:rPr>
      </w:pPr>
      <w:r>
        <w:rPr>
          <w:i/>
          <w:iCs/>
          <w:lang w:eastAsia="fr-FR"/>
        </w:rPr>
        <w:t>In 8.8.13.1 remove</w:t>
      </w:r>
    </w:p>
    <w:p w14:paraId="0F009F16" w14:textId="77777777" w:rsidR="000B6A36" w:rsidRDefault="0096302A">
      <w:pPr>
        <w:rPr>
          <w:rFonts w:ascii="Cambria" w:hAnsi="Cambria"/>
          <w:lang w:eastAsia="fr-FR"/>
        </w:rPr>
      </w:pPr>
      <w:r>
        <w:rPr>
          <w:rFonts w:ascii="Cambria" w:hAnsi="Cambria"/>
          <w:lang w:eastAsia="fr-FR"/>
        </w:rPr>
        <w:t>“</w:t>
      </w:r>
    </w:p>
    <w:p w14:paraId="0F009F17" w14:textId="77777777" w:rsidR="000B6A36" w:rsidRDefault="0096302A">
      <w:pPr>
        <w:spacing w:beforeAutospacing="1" w:afterAutospacing="1"/>
        <w:rPr>
          <w:lang w:eastAsia="fr-FR"/>
        </w:rPr>
      </w:pPr>
      <w:r>
        <w:rPr>
          <w:rFonts w:ascii="Cambria" w:hAnsi="Cambria"/>
          <w:sz w:val="22"/>
          <w:szCs w:val="22"/>
          <w:lang w:eastAsia="fr-FR"/>
        </w:rPr>
        <w:t xml:space="preserve">When </w:t>
      </w: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proofErr w:type="spellStart"/>
      <w:r>
        <w:rPr>
          <w:rFonts w:ascii="CourierNewPSMT" w:hAnsi="CourierNewPSMT" w:cs="CourierNewPSMT"/>
          <w:sz w:val="22"/>
          <w:szCs w:val="22"/>
          <w:lang w:eastAsia="fr-FR"/>
        </w:rPr>
        <w:t>MediaDataBox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by zero bytes up to the full size that is indicated in the header of the last </w:t>
      </w:r>
      <w:proofErr w:type="spellStart"/>
      <w:r>
        <w:rPr>
          <w:rFonts w:ascii="CourierNewPSMT" w:hAnsi="CourierNewPSMT" w:cs="CourierNewPSMT"/>
          <w:sz w:val="22"/>
          <w:szCs w:val="22"/>
          <w:lang w:eastAsia="fr-FR"/>
        </w:rPr>
        <w:t>MediaDataBox</w:t>
      </w:r>
      <w:proofErr w:type="spellEnd"/>
      <w:r>
        <w:rPr>
          <w:rFonts w:ascii="Cambria" w:hAnsi="Cambria"/>
          <w:sz w:val="22"/>
          <w:szCs w:val="22"/>
          <w:lang w:eastAsia="fr-FR"/>
        </w:rPr>
        <w:t xml:space="preserve">. The use of </w:t>
      </w: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is deprecated. </w:t>
      </w:r>
    </w:p>
    <w:p w14:paraId="0F009F18" w14:textId="77777777" w:rsidR="000B6A36" w:rsidRDefault="0096302A">
      <w:pPr>
        <w:rPr>
          <w:rFonts w:ascii="Cambria" w:hAnsi="Cambria"/>
          <w:lang w:eastAsia="fr-FR"/>
        </w:rPr>
      </w:pPr>
      <w:r>
        <w:rPr>
          <w:rFonts w:ascii="Cambria" w:hAnsi="Cambria"/>
          <w:lang w:eastAsia="fr-FR"/>
        </w:rPr>
        <w:t>”</w:t>
      </w:r>
    </w:p>
    <w:p w14:paraId="0F009F19" w14:textId="77777777" w:rsidR="000B6A36" w:rsidRDefault="000B6A36">
      <w:pPr>
        <w:rPr>
          <w:rFonts w:ascii="Cambria" w:hAnsi="Cambria"/>
          <w:lang w:eastAsia="fr-FR"/>
        </w:rPr>
      </w:pPr>
    </w:p>
    <w:p w14:paraId="0F009F1A" w14:textId="77777777" w:rsidR="000B6A36" w:rsidRDefault="0096302A">
      <w:pPr>
        <w:rPr>
          <w:i/>
          <w:iCs/>
          <w:lang w:eastAsia="fr-FR"/>
        </w:rPr>
      </w:pPr>
      <w:r>
        <w:rPr>
          <w:i/>
          <w:iCs/>
          <w:lang w:eastAsia="fr-FR"/>
        </w:rPr>
        <w:t>In 8.8.13.2 replace</w:t>
      </w:r>
    </w:p>
    <w:p w14:paraId="0F009F1B" w14:textId="77777777" w:rsidR="000B6A36" w:rsidRDefault="0096302A">
      <w:pPr>
        <w:rPr>
          <w:lang w:eastAsia="fr-FR"/>
        </w:rPr>
      </w:pPr>
      <w:proofErr w:type="gramStart"/>
      <w:r>
        <w:rPr>
          <w:rFonts w:ascii="CourierNewPSMT" w:hAnsi="CourierNewPSMT"/>
          <w:lang w:eastAsia="fr-FR"/>
        </w:rPr>
        <w:t>aligned(</w:t>
      </w:r>
      <w:proofErr w:type="gramEnd"/>
      <w:r>
        <w:rPr>
          <w:rFonts w:ascii="CourierNewPSMT" w:hAnsi="CourierNewPSMT"/>
          <w:lang w:eastAsia="fr-FR"/>
        </w:rPr>
        <w:t xml:space="preserve">8) class </w:t>
      </w:r>
      <w:proofErr w:type="spellStart"/>
      <w:r>
        <w:rPr>
          <w:rFonts w:ascii="CourierNewPSMT" w:hAnsi="CourierNewPSMT"/>
          <w:lang w:eastAsia="fr-FR"/>
        </w:rPr>
        <w:t>LevelAssignmentBox</w:t>
      </w:r>
      <w:proofErr w:type="spellEnd"/>
      <w:r>
        <w:rPr>
          <w:rFonts w:ascii="CourierNewPSMT" w:hAnsi="CourierNewPSMT"/>
          <w:lang w:eastAsia="fr-FR"/>
        </w:rPr>
        <w:t xml:space="preserve"> extends </w:t>
      </w:r>
      <w:proofErr w:type="spellStart"/>
      <w:r>
        <w:rPr>
          <w:rFonts w:ascii="CourierNewPSMT" w:hAnsi="CourierNewPSMT"/>
          <w:lang w:eastAsia="fr-FR"/>
        </w:rPr>
        <w:t>FullBox</w:t>
      </w:r>
      <w:proofErr w:type="spellEnd"/>
      <w:r>
        <w:rPr>
          <w:rFonts w:ascii="CourierNewPSMT" w:hAnsi="CourierNewPSMT"/>
          <w:lang w:eastAsia="fr-FR"/>
        </w:rPr>
        <w:t xml:space="preserve">('leva', 0, 0) </w:t>
      </w:r>
    </w:p>
    <w:p w14:paraId="0F009F1C" w14:textId="77777777" w:rsidR="000B6A36" w:rsidRDefault="0096302A">
      <w:pPr>
        <w:rPr>
          <w:i/>
          <w:iCs/>
          <w:lang w:eastAsia="fr-FR"/>
        </w:rPr>
      </w:pPr>
      <w:r>
        <w:rPr>
          <w:i/>
          <w:iCs/>
          <w:lang w:eastAsia="fr-FR"/>
        </w:rPr>
        <w:t>with</w:t>
      </w:r>
    </w:p>
    <w:p w14:paraId="0F009F1D" w14:textId="77777777" w:rsidR="000B6A36" w:rsidRDefault="0096302A">
      <w:pPr>
        <w:rPr>
          <w:lang w:eastAsia="fr-FR"/>
        </w:rPr>
      </w:pPr>
      <w:proofErr w:type="gramStart"/>
      <w:r>
        <w:rPr>
          <w:rFonts w:ascii="CourierNewPSMT" w:hAnsi="CourierNewPSMT"/>
          <w:lang w:eastAsia="fr-FR"/>
        </w:rPr>
        <w:t>aligned(</w:t>
      </w:r>
      <w:proofErr w:type="gramEnd"/>
      <w:r>
        <w:rPr>
          <w:rFonts w:ascii="CourierNewPSMT" w:hAnsi="CourierNewPSMT"/>
          <w:lang w:eastAsia="fr-FR"/>
        </w:rPr>
        <w:t xml:space="preserve">8) class </w:t>
      </w:r>
      <w:proofErr w:type="spellStart"/>
      <w:r>
        <w:rPr>
          <w:rFonts w:ascii="CourierNewPSMT" w:hAnsi="CourierNewPSMT"/>
          <w:lang w:eastAsia="fr-FR"/>
        </w:rPr>
        <w:t>LevelAssignmentBox</w:t>
      </w:r>
      <w:proofErr w:type="spellEnd"/>
      <w:r>
        <w:rPr>
          <w:rFonts w:ascii="CourierNewPSMT" w:hAnsi="CourierNewPSMT"/>
          <w:lang w:eastAsia="fr-FR"/>
        </w:rPr>
        <w:t xml:space="preserve"> extends </w:t>
      </w:r>
      <w:proofErr w:type="spellStart"/>
      <w:r>
        <w:rPr>
          <w:rFonts w:ascii="CourierNewPSMT" w:hAnsi="CourierNewPSMT"/>
          <w:lang w:eastAsia="fr-FR"/>
        </w:rPr>
        <w:t>FullBox</w:t>
      </w:r>
      <w:proofErr w:type="spellEnd"/>
      <w:r>
        <w:rPr>
          <w:rFonts w:ascii="CourierNewPSMT" w:hAnsi="CourierNewPSMT"/>
          <w:lang w:eastAsia="fr-FR"/>
        </w:rPr>
        <w:t xml:space="preserve">('leva', </w:t>
      </w:r>
      <w:r>
        <w:rPr>
          <w:rFonts w:ascii="CourierNewPSMT" w:hAnsi="CourierNewPSMT"/>
          <w:highlight w:val="cyan"/>
          <w:lang w:eastAsia="fr-FR"/>
        </w:rPr>
        <w:t>version</w:t>
      </w:r>
      <w:r>
        <w:rPr>
          <w:rFonts w:ascii="CourierNewPSMT" w:hAnsi="CourierNewPSMT"/>
          <w:lang w:eastAsia="fr-FR"/>
        </w:rPr>
        <w:t xml:space="preserve">, 0) </w:t>
      </w:r>
    </w:p>
    <w:p w14:paraId="0F009F1E" w14:textId="77777777" w:rsidR="000B6A36" w:rsidRDefault="000B6A36">
      <w:pPr>
        <w:tabs>
          <w:tab w:val="left" w:pos="284"/>
        </w:tabs>
        <w:jc w:val="both"/>
        <w:rPr>
          <w:rFonts w:eastAsia="MS Mincho"/>
        </w:rPr>
      </w:pPr>
    </w:p>
    <w:p w14:paraId="0F009F1F" w14:textId="77777777" w:rsidR="000B6A36" w:rsidRDefault="0096302A">
      <w:pPr>
        <w:rPr>
          <w:i/>
          <w:iCs/>
          <w:lang w:eastAsia="fr-FR"/>
        </w:rPr>
      </w:pPr>
      <w:r>
        <w:rPr>
          <w:i/>
          <w:iCs/>
          <w:lang w:eastAsia="fr-FR"/>
        </w:rPr>
        <w:t>In 8.8.13.3 replace</w:t>
      </w:r>
    </w:p>
    <w:p w14:paraId="0F009F20" w14:textId="77777777" w:rsidR="000B6A36" w:rsidRDefault="0096302A">
      <w:pPr>
        <w:spacing w:beforeAutospacing="1" w:afterAutospacing="1"/>
        <w:rPr>
          <w:lang w:eastAsia="fr-FR"/>
        </w:rPr>
      </w:pPr>
      <w:r>
        <w:rPr>
          <w:rFonts w:eastAsia="MS Mincho"/>
          <w:lang w:eastAsia="fr-FR"/>
        </w:rPr>
        <w:t>“</w:t>
      </w:r>
      <w:proofErr w:type="spellStart"/>
      <w:proofErr w:type="gramStart"/>
      <w:r>
        <w:rPr>
          <w:rFonts w:ascii="CourierNewPSMT" w:hAnsi="CourierNewPSMT" w:cs="CourierNewPSMT"/>
          <w:sz w:val="22"/>
          <w:szCs w:val="22"/>
          <w:lang w:eastAsia="fr-FR"/>
        </w:rPr>
        <w:t>padding</w:t>
      </w:r>
      <w:proofErr w:type="gramEnd"/>
      <w:r>
        <w:rPr>
          <w:rFonts w:ascii="CourierNewPSMT" w:hAnsi="CourierNewPSMT" w:cs="CourierNewPSMT"/>
          <w:sz w:val="22"/>
          <w:szCs w:val="22"/>
          <w:lang w:eastAsia="fr-FR"/>
        </w:rPr>
        <w:t>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equal to 1 indicates that a conforming fraction can be formed by concatenating any positive integer number of levels within a fraction and padding the last </w:t>
      </w:r>
      <w:proofErr w:type="spellStart"/>
      <w:r>
        <w:rPr>
          <w:rFonts w:ascii="CourierNewPSMT" w:hAnsi="CourierNewPSMT" w:cs="CourierNewPSMT"/>
          <w:sz w:val="22"/>
          <w:szCs w:val="22"/>
          <w:lang w:eastAsia="fr-FR"/>
        </w:rPr>
        <w:lastRenderedPageBreak/>
        <w:t>MediaDataBox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by zero bytes up to the full size that is indicated in the header of the last </w:t>
      </w:r>
      <w:proofErr w:type="spellStart"/>
      <w:r>
        <w:rPr>
          <w:rFonts w:ascii="CourierNewPSMT" w:hAnsi="CourierNewPSMT" w:cs="CourierNewPSMT"/>
          <w:sz w:val="22"/>
          <w:szCs w:val="22"/>
          <w:lang w:eastAsia="fr-FR"/>
        </w:rPr>
        <w:t>MediaDataBox</w:t>
      </w:r>
      <w:proofErr w:type="spellEnd"/>
      <w:r>
        <w:rPr>
          <w:rFonts w:ascii="Cambria" w:hAnsi="Cambria"/>
          <w:sz w:val="22"/>
          <w:szCs w:val="22"/>
          <w:lang w:eastAsia="fr-FR"/>
        </w:rPr>
        <w:t xml:space="preserve">. When </w:t>
      </w:r>
    </w:p>
    <w:p w14:paraId="0F009F21" w14:textId="77777777" w:rsidR="000B6A36" w:rsidRDefault="0096302A">
      <w:pPr>
        <w:spacing w:beforeAutospacing="1" w:afterAutospacing="1"/>
        <w:rPr>
          <w:lang w:eastAsia="fr-FR"/>
        </w:rPr>
      </w:pP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is equal to 0 this is not assured.</w:t>
      </w:r>
    </w:p>
    <w:p w14:paraId="0F009F22" w14:textId="77777777" w:rsidR="000B6A36" w:rsidRDefault="0096302A">
      <w:pPr>
        <w:tabs>
          <w:tab w:val="left" w:pos="284"/>
        </w:tabs>
        <w:jc w:val="both"/>
        <w:rPr>
          <w:rFonts w:eastAsia="MS Mincho"/>
        </w:rPr>
      </w:pPr>
      <w:r>
        <w:rPr>
          <w:rFonts w:eastAsia="MS Mincho"/>
        </w:rPr>
        <w:t>”</w:t>
      </w:r>
    </w:p>
    <w:p w14:paraId="0F009F23" w14:textId="77777777" w:rsidR="000B6A36" w:rsidRDefault="0096302A">
      <w:pPr>
        <w:tabs>
          <w:tab w:val="left" w:pos="284"/>
        </w:tabs>
        <w:jc w:val="both"/>
        <w:rPr>
          <w:rFonts w:eastAsia="MS Mincho"/>
        </w:rPr>
      </w:pPr>
      <w:r>
        <w:rPr>
          <w:rFonts w:eastAsia="MS Mincho"/>
        </w:rPr>
        <w:t>with</w:t>
      </w:r>
    </w:p>
    <w:p w14:paraId="0F009F24" w14:textId="77777777" w:rsidR="000B6A36" w:rsidRDefault="0096302A">
      <w:pPr>
        <w:spacing w:beforeAutospacing="1" w:afterAutospacing="1"/>
        <w:rPr>
          <w:rFonts w:eastAsia="MS Mincho"/>
          <w:lang w:eastAsia="fr-FR"/>
        </w:rPr>
      </w:pPr>
      <w:r>
        <w:rPr>
          <w:rFonts w:eastAsia="MS Mincho"/>
          <w:lang w:eastAsia="fr-FR"/>
        </w:rPr>
        <w:t>“</w:t>
      </w:r>
    </w:p>
    <w:p w14:paraId="0F009F25" w14:textId="77777777" w:rsidR="000B6A36" w:rsidRDefault="0096302A">
      <w:pPr>
        <w:spacing w:beforeAutospacing="1" w:afterAutospacing="1"/>
        <w:rPr>
          <w:rFonts w:eastAsia="MS Mincho"/>
          <w:lang w:eastAsia="fr-FR"/>
        </w:rPr>
      </w:pP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deprecated, should be set to 0.</w:t>
      </w:r>
    </w:p>
    <w:p w14:paraId="0F009F26" w14:textId="77777777" w:rsidR="000B6A36" w:rsidRDefault="0096302A">
      <w:pPr>
        <w:tabs>
          <w:tab w:val="left" w:pos="284"/>
        </w:tabs>
        <w:jc w:val="both"/>
        <w:rPr>
          <w:rFonts w:eastAsia="MS Mincho"/>
        </w:rPr>
      </w:pPr>
      <w:r>
        <w:rPr>
          <w:rFonts w:eastAsia="MS Mincho"/>
        </w:rPr>
        <w:t>”</w:t>
      </w:r>
    </w:p>
    <w:p w14:paraId="0F009F27" w14:textId="77777777" w:rsidR="000B6A36" w:rsidRDefault="000B6A36">
      <w:pPr>
        <w:tabs>
          <w:tab w:val="left" w:pos="284"/>
        </w:tabs>
        <w:jc w:val="both"/>
        <w:rPr>
          <w:rFonts w:eastAsia="MS Mincho"/>
        </w:rPr>
      </w:pPr>
    </w:p>
    <w:p w14:paraId="0F009F28" w14:textId="77777777" w:rsidR="000B6A36" w:rsidRDefault="0096302A">
      <w:pPr>
        <w:rPr>
          <w:i/>
          <w:iCs/>
          <w:lang w:eastAsia="fr-FR"/>
        </w:rPr>
      </w:pPr>
      <w:r>
        <w:rPr>
          <w:i/>
          <w:iCs/>
          <w:lang w:eastAsia="fr-FR"/>
        </w:rPr>
        <w:t>Replace 8.16.4.1 with</w:t>
      </w:r>
    </w:p>
    <w:p w14:paraId="0F009F29" w14:textId="77777777" w:rsidR="000B6A36" w:rsidRDefault="0096302A">
      <w:pPr>
        <w:spacing w:beforeAutospacing="1" w:afterAutospacing="1"/>
        <w:rPr>
          <w:rFonts w:eastAsia="MS Mincho"/>
          <w:lang w:eastAsia="fr-FR"/>
        </w:rPr>
      </w:pPr>
      <w:r>
        <w:rPr>
          <w:rFonts w:eastAsia="MS Mincho"/>
          <w:lang w:eastAsia="fr-FR"/>
        </w:rPr>
        <w:t>“</w:t>
      </w:r>
    </w:p>
    <w:p w14:paraId="0F009F2A" w14:textId="77777777" w:rsidR="000B6A36" w:rsidRDefault="0096302A">
      <w:pPr>
        <w:spacing w:beforeAutospacing="1" w:afterAutospacing="1"/>
        <w:jc w:val="both"/>
        <w:rPr>
          <w:lang w:eastAsia="fr-FR"/>
        </w:rPr>
      </w:pPr>
      <w:r>
        <w:rPr>
          <w:rFonts w:ascii="Cambria" w:hAnsi="Cambria"/>
          <w:lang w:eastAsia="fr-FR"/>
        </w:rPr>
        <w:t xml:space="preserve">The </w:t>
      </w:r>
      <w:proofErr w:type="spellStart"/>
      <w:r>
        <w:rPr>
          <w:rFonts w:ascii="CourierNewPSMT" w:hAnsi="CourierNewPSMT"/>
          <w:lang w:eastAsia="fr-FR"/>
        </w:rPr>
        <w:t>SubsegmentIndexBox</w:t>
      </w:r>
      <w:proofErr w:type="spellEnd"/>
      <w:r>
        <w:rPr>
          <w:rFonts w:ascii="CourierNewPSMT" w:hAnsi="CourierNewPSMT"/>
          <w:lang w:eastAsia="fr-FR"/>
        </w:rPr>
        <w:t xml:space="preserve"> </w:t>
      </w:r>
      <w:r>
        <w:rPr>
          <w:rFonts w:ascii="Cambria" w:hAnsi="Cambria"/>
          <w:lang w:eastAsia="fr-FR"/>
        </w:rPr>
        <w:t xml:space="preserve">provides a mapping from levels (as specified by the </w:t>
      </w:r>
      <w:proofErr w:type="spellStart"/>
      <w:r>
        <w:rPr>
          <w:rFonts w:ascii="CourierNewPSMT" w:hAnsi="CourierNewPSMT"/>
          <w:lang w:eastAsia="fr-FR"/>
        </w:rPr>
        <w:t>LevelAssignmentBox</w:t>
      </w:r>
      <w:proofErr w:type="spellEnd"/>
      <w:r>
        <w:rPr>
          <w:rFonts w:ascii="CourierNewPSMT" w:hAnsi="CourierNewPSMT"/>
          <w:lang w:eastAsia="fr-FR"/>
        </w:rPr>
        <w:t xml:space="preserve"> </w:t>
      </w:r>
      <w:r>
        <w:rPr>
          <w:rFonts w:ascii="Cambria" w:hAnsi="Cambria"/>
          <w:highlight w:val="cyan"/>
          <w:lang w:eastAsia="fr-FR"/>
        </w:rPr>
        <w:t>or as indicated in the box itself</w:t>
      </w:r>
      <w:r>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0F009F2B" w14:textId="77777777" w:rsidR="000B6A36" w:rsidRDefault="0096302A">
      <w:pPr>
        <w:spacing w:beforeAutospacing="1" w:afterAutospacing="1"/>
        <w:jc w:val="both"/>
        <w:rPr>
          <w:lang w:eastAsia="fr-FR"/>
        </w:rPr>
      </w:pPr>
      <w:r>
        <w:rPr>
          <w:rFonts w:ascii="Cambria" w:hAnsi="Cambria"/>
          <w:strike/>
          <w:color w:val="FF0000"/>
          <w:lang w:eastAsia="fr-FR"/>
        </w:rPr>
        <w:t>Each byte in the subsegment shall be explicitly assigned to a level, and hence the range count shall be 2 or greater.</w:t>
      </w:r>
      <w:r>
        <w:rPr>
          <w:rFonts w:ascii="Cambria" w:hAnsi="Cambria"/>
          <w:color w:val="FF0000"/>
          <w:lang w:eastAsia="fr-FR"/>
        </w:rPr>
        <w:t xml:space="preserve"> </w:t>
      </w:r>
      <w:r>
        <w:rPr>
          <w:rFonts w:ascii="Cambria" w:hAnsi="Cambria"/>
          <w:strike/>
          <w:color w:val="FF0000"/>
          <w:lang w:eastAsia="fr-FR"/>
        </w:rPr>
        <w:t>If the range is not associated with any information in the level assignment, then any level that is not included in the level assignment may be used.</w:t>
      </w:r>
      <w:r>
        <w:rPr>
          <w:rFonts w:ascii="Cambria" w:hAnsi="Cambria"/>
          <w:lang w:eastAsia="fr-FR"/>
        </w:rPr>
        <w:t xml:space="preserve"> </w:t>
      </w:r>
    </w:p>
    <w:p w14:paraId="0F009F2C" w14:textId="77777777" w:rsidR="000B6A36" w:rsidRDefault="0096302A">
      <w:pPr>
        <w:spacing w:beforeAutospacing="1" w:afterAutospacing="1"/>
        <w:jc w:val="both"/>
        <w:rPr>
          <w:rFonts w:eastAsia="MS Mincho"/>
          <w:lang w:eastAsia="fr-FR"/>
        </w:rPr>
      </w:pPr>
      <w:r>
        <w:rPr>
          <w:rFonts w:ascii="Cambria" w:eastAsia="MS Mincho" w:hAnsi="Cambria"/>
          <w:lang w:eastAsia="fr-FR"/>
        </w:rPr>
        <w:t xml:space="preserve">There shall be 0 or 1 </w:t>
      </w:r>
      <w:proofErr w:type="spellStart"/>
      <w:r>
        <w:rPr>
          <w:rFonts w:ascii="CourierNewPSMT" w:eastAsia="MS Mincho" w:hAnsi="CourierNewPSMT"/>
          <w:lang w:eastAsia="fr-FR"/>
        </w:rPr>
        <w:t>SubsegmentIndexBox</w:t>
      </w:r>
      <w:r>
        <w:rPr>
          <w:rFonts w:ascii="Cambria" w:eastAsia="MS Mincho" w:hAnsi="Cambria"/>
          <w:lang w:eastAsia="fr-FR"/>
        </w:rPr>
        <w:t>es</w:t>
      </w:r>
      <w:proofErr w:type="spellEnd"/>
      <w:r>
        <w:rPr>
          <w:rFonts w:ascii="Cambria" w:eastAsia="MS Mincho" w:hAnsi="Cambria"/>
          <w:lang w:eastAsia="fr-FR"/>
        </w:rPr>
        <w:t xml:space="preserve"> per each </w:t>
      </w:r>
      <w:proofErr w:type="spellStart"/>
      <w:r>
        <w:rPr>
          <w:rFonts w:ascii="CourierNewPSMT" w:eastAsia="MS Mincho" w:hAnsi="CourierNewPSMT"/>
          <w:lang w:eastAsia="fr-FR"/>
        </w:rPr>
        <w:t>SegmentIndexBox</w:t>
      </w:r>
      <w:proofErr w:type="spellEnd"/>
      <w:r>
        <w:rPr>
          <w:rFonts w:ascii="CourierNewPSMT" w:eastAsia="MS Mincho" w:hAnsi="CourierNewPSMT"/>
          <w:lang w:eastAsia="fr-FR"/>
        </w:rPr>
        <w:t xml:space="preserve"> </w:t>
      </w:r>
      <w:r>
        <w:rPr>
          <w:rFonts w:ascii="Cambria" w:eastAsia="MS Mincho" w:hAnsi="Cambria"/>
          <w:lang w:eastAsia="fr-FR"/>
        </w:rPr>
        <w:t xml:space="preserve">that indexes only leaf subsegments, i.e. that only indexes subsegments but no segment indexes. A </w:t>
      </w:r>
      <w:proofErr w:type="spellStart"/>
      <w:r>
        <w:rPr>
          <w:rFonts w:ascii="CourierNewPSMT" w:eastAsia="MS Mincho" w:hAnsi="CourierNewPSMT"/>
          <w:lang w:eastAsia="fr-FR"/>
        </w:rPr>
        <w:t>SubsegmentIndexBox</w:t>
      </w:r>
      <w:proofErr w:type="spellEnd"/>
      <w:r>
        <w:rPr>
          <w:rFonts w:ascii="Cambria" w:eastAsia="MS Mincho" w:hAnsi="Cambria"/>
          <w:lang w:eastAsia="fr-FR"/>
        </w:rPr>
        <w:t xml:space="preserve">, if any, shall be the next box after the associated </w:t>
      </w:r>
      <w:proofErr w:type="spellStart"/>
      <w:r>
        <w:rPr>
          <w:rFonts w:ascii="CourierNewPSMT" w:eastAsia="MS Mincho" w:hAnsi="CourierNewPSMT"/>
          <w:lang w:eastAsia="fr-FR"/>
        </w:rPr>
        <w:t>SegmentIndexBox</w:t>
      </w:r>
      <w:proofErr w:type="spellEnd"/>
      <w:r>
        <w:rPr>
          <w:rFonts w:ascii="Cambria" w:eastAsia="MS Mincho" w:hAnsi="Cambria"/>
          <w:lang w:eastAsia="fr-FR"/>
        </w:rPr>
        <w:t xml:space="preserve">. A </w:t>
      </w:r>
      <w:proofErr w:type="spellStart"/>
      <w:r>
        <w:rPr>
          <w:rFonts w:ascii="CourierNewPSMT" w:eastAsia="MS Mincho" w:hAnsi="CourierNewPSMT"/>
          <w:lang w:eastAsia="fr-FR"/>
        </w:rPr>
        <w:t>SubsegmentIndexBox</w:t>
      </w:r>
      <w:proofErr w:type="spellEnd"/>
      <w:r>
        <w:rPr>
          <w:rFonts w:ascii="CourierNewPSMT" w:eastAsia="MS Mincho" w:hAnsi="CourierNewPSMT"/>
          <w:lang w:eastAsia="fr-FR"/>
        </w:rPr>
        <w:t xml:space="preserve"> </w:t>
      </w:r>
      <w:r>
        <w:rPr>
          <w:rFonts w:ascii="Cambria" w:eastAsia="MS Mincho" w:hAnsi="Cambria"/>
          <w:lang w:eastAsia="fr-FR"/>
        </w:rPr>
        <w:t xml:space="preserve">documents the subsegments that are indicated in the immediately preceding </w:t>
      </w:r>
      <w:proofErr w:type="spellStart"/>
      <w:r>
        <w:rPr>
          <w:rFonts w:ascii="CourierNewPSMT" w:eastAsia="MS Mincho" w:hAnsi="CourierNewPSMT"/>
          <w:lang w:eastAsia="fr-FR"/>
        </w:rPr>
        <w:t>SegmentIndexBox</w:t>
      </w:r>
      <w:proofErr w:type="spellEnd"/>
      <w:r>
        <w:rPr>
          <w:rFonts w:ascii="Cambria" w:eastAsia="MS Mincho" w:hAnsi="Cambria"/>
          <w:lang w:eastAsia="fr-FR"/>
        </w:rPr>
        <w:t xml:space="preserve">. </w:t>
      </w:r>
    </w:p>
    <w:p w14:paraId="0F009F2D" w14:textId="77777777" w:rsidR="000B6A36" w:rsidRDefault="0096302A">
      <w:pPr>
        <w:spacing w:beforeAutospacing="1" w:afterAutospacing="1"/>
        <w:jc w:val="both"/>
        <w:rPr>
          <w:lang w:eastAsia="fr-FR"/>
        </w:rPr>
      </w:pPr>
      <w:r>
        <w:rPr>
          <w:rFonts w:ascii="Cambria" w:hAnsi="Cambria"/>
          <w:lang w:eastAsia="fr-FR"/>
        </w:rPr>
        <w:t xml:space="preserve">In general, the media data constructed from the byte ranges is incomplete, i.e. it does not conform to the media format of the entire subsegment. </w:t>
      </w:r>
    </w:p>
    <w:p w14:paraId="0F009F2E" w14:textId="77777777" w:rsidR="000B6A36" w:rsidRDefault="0096302A">
      <w:pPr>
        <w:spacing w:beforeAutospacing="1" w:afterAutospacing="1"/>
        <w:jc w:val="both"/>
        <w:rPr>
          <w:lang w:eastAsia="fr-FR"/>
        </w:rPr>
      </w:pPr>
      <w:r>
        <w:rPr>
          <w:rFonts w:ascii="Cambria" w:hAnsi="Cambria"/>
          <w:lang w:eastAsia="fr-FR"/>
        </w:rPr>
        <w:t xml:space="preserve">For leaf subsegments based on this document (i.e. based on movie sample tables and movie fragments): </w:t>
      </w:r>
    </w:p>
    <w:p w14:paraId="0F009F2F" w14:textId="77777777" w:rsidR="000B6A36" w:rsidRDefault="0096302A">
      <w:pPr>
        <w:numPr>
          <w:ilvl w:val="0"/>
          <w:numId w:val="22"/>
        </w:numPr>
        <w:spacing w:beforeAutospacing="1"/>
        <w:jc w:val="both"/>
        <w:rPr>
          <w:rFonts w:ascii="SymbolMT" w:hAnsi="SymbolMT"/>
          <w:strike/>
          <w:color w:val="FF0000"/>
          <w:lang w:eastAsia="fr-FR"/>
        </w:rPr>
      </w:pPr>
      <w:r>
        <w:rPr>
          <w:rFonts w:ascii="Cambria" w:hAnsi="Cambria"/>
          <w:strike/>
          <w:color w:val="FF0000"/>
          <w:lang w:eastAsia="fr-FR"/>
        </w:rPr>
        <w:t xml:space="preserve">Each level shall be assigned to exactly one partial subsegment, i.e. byte ranges for one level shall be contiguous. </w:t>
      </w:r>
    </w:p>
    <w:p w14:paraId="0F009F30" w14:textId="77777777" w:rsidR="000B6A36" w:rsidRDefault="0096302A">
      <w:pPr>
        <w:numPr>
          <w:ilvl w:val="0"/>
          <w:numId w:val="22"/>
        </w:numPr>
        <w:jc w:val="both"/>
        <w:rPr>
          <w:rFonts w:ascii="SymbolMT" w:hAnsi="SymbolMT"/>
          <w:lang w:eastAsia="fr-FR"/>
        </w:rPr>
      </w:pPr>
      <w:r>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w:t>
      </w:r>
      <w:r>
        <w:rPr>
          <w:rFonts w:ascii="Cambria" w:hAnsi="Cambria"/>
          <w:strike/>
          <w:color w:val="FF0000"/>
          <w:lang w:eastAsia="fr-FR"/>
        </w:rPr>
        <w:lastRenderedPageBreak/>
        <w:t>identical temporal level and partial subsegments appear in increasing temporal level order within the subsegment.</w:t>
      </w:r>
      <w:r>
        <w:rPr>
          <w:rFonts w:ascii="Cambria" w:hAnsi="Cambria"/>
          <w:lang w:eastAsia="fr-FR"/>
        </w:rPr>
        <w:t xml:space="preserve"> </w:t>
      </w:r>
    </w:p>
    <w:p w14:paraId="0F009F31" w14:textId="77777777" w:rsidR="000B6A36" w:rsidRDefault="0096302A">
      <w:pPr>
        <w:numPr>
          <w:ilvl w:val="0"/>
          <w:numId w:val="22"/>
        </w:numPr>
        <w:jc w:val="both"/>
        <w:rPr>
          <w:rFonts w:ascii="SymbolMT" w:hAnsi="SymbolMT"/>
          <w:highlight w:val="cyan"/>
          <w:lang w:eastAsia="fr-FR"/>
        </w:rPr>
      </w:pPr>
      <w:r>
        <w:rPr>
          <w:rFonts w:ascii="Cambria" w:hAnsi="Cambria"/>
          <w:highlight w:val="cyan"/>
          <w:lang w:eastAsia="fr-FR"/>
        </w:rPr>
        <w:t>For version 0 of the box, each level shall</w:t>
      </w:r>
      <w:r>
        <w:rPr>
          <w:rFonts w:ascii="Cambria" w:hAnsi="Cambria"/>
          <w:lang w:eastAsia="fr-FR"/>
        </w:rPr>
        <w:t xml:space="preserve"> </w:t>
      </w:r>
      <w:r>
        <w:rPr>
          <w:rFonts w:ascii="Cambria" w:hAnsi="Cambria"/>
          <w:color w:val="FF0000"/>
          <w:highlight w:val="yellow"/>
          <w:lang w:eastAsia="fr-FR"/>
        </w:rPr>
        <w:t>be assigned to exactly one partial subsegment and in increasing order of level value, i.e. byte ranges for one level shall be contiguous and samples of a partial subsegment may depend on any samples of preceding partial subsegments in the same subsegment, but not the other way around</w:t>
      </w:r>
      <w:r>
        <w:rPr>
          <w:rFonts w:ascii="Cambria" w:hAnsi="Cambria"/>
          <w:color w:val="FF0000"/>
          <w:highlight w:val="cyan"/>
          <w:lang w:eastAsia="fr-FR"/>
        </w:rPr>
        <w:t xml:space="preserve">. </w:t>
      </w:r>
      <w:r>
        <w:rPr>
          <w:rFonts w:ascii="Cambria" w:hAnsi="Cambria"/>
          <w:color w:val="000000"/>
          <w:highlight w:val="cyan"/>
          <w:lang w:eastAsia="fr-FR"/>
        </w:rPr>
        <w:t xml:space="preserve">This implies that all data for a given level require a single range to be retrieved. </w:t>
      </w:r>
    </w:p>
    <w:p w14:paraId="0F009F32" w14:textId="77777777" w:rsidR="000B6A36" w:rsidRDefault="0096302A">
      <w:pPr>
        <w:numPr>
          <w:ilvl w:val="0"/>
          <w:numId w:val="22"/>
        </w:numPr>
        <w:spacing w:afterAutospacing="1"/>
        <w:jc w:val="both"/>
        <w:rPr>
          <w:rFonts w:ascii="SymbolMT" w:hAnsi="SymbolMT"/>
          <w:color w:val="000000"/>
          <w:highlight w:val="cyan"/>
          <w:lang w:eastAsia="fr-FR"/>
        </w:rPr>
      </w:pPr>
      <w:r>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0F009F33" w14:textId="77777777" w:rsidR="000B6A36" w:rsidRDefault="0096302A">
      <w:pPr>
        <w:spacing w:beforeAutospacing="1" w:afterAutospacing="1"/>
        <w:ind w:left="360"/>
        <w:jc w:val="both"/>
        <w:rPr>
          <w:rFonts w:ascii="Cambria" w:hAnsi="Cambria"/>
          <w:lang w:eastAsia="fr-FR"/>
        </w:rPr>
      </w:pPr>
      <w:r>
        <w:rPr>
          <w:rFonts w:ascii="Cambria" w:hAnsi="Cambria"/>
          <w:highlight w:val="yellow"/>
          <w:lang w:eastAsia="fr-FR"/>
        </w:rPr>
        <w:t xml:space="preserve">//editor's note: the next notes correspond to the previously existing last 2 bullets of the </w:t>
      </w:r>
      <w:proofErr w:type="gramStart"/>
      <w:r>
        <w:rPr>
          <w:rFonts w:ascii="Cambria" w:hAnsi="Cambria"/>
          <w:highlight w:val="yellow"/>
          <w:lang w:eastAsia="fr-FR"/>
        </w:rPr>
        <w:t>spec</w:t>
      </w:r>
      <w:proofErr w:type="gramEnd"/>
      <w:r>
        <w:rPr>
          <w:rFonts w:ascii="Cambria" w:hAnsi="Cambria"/>
          <w:highlight w:val="yellow"/>
          <w:lang w:eastAsia="fr-FR"/>
        </w:rPr>
        <w:t xml:space="preserve"> but they are informative or repetitions from leva</w:t>
      </w:r>
      <w:r>
        <w:rPr>
          <w:rFonts w:ascii="Cambria" w:hAnsi="Cambria"/>
          <w:lang w:eastAsia="fr-FR"/>
        </w:rPr>
        <w:t xml:space="preserve">. </w:t>
      </w:r>
    </w:p>
    <w:p w14:paraId="0F009F34" w14:textId="77777777" w:rsidR="000B6A36" w:rsidRDefault="0096302A">
      <w:pPr>
        <w:spacing w:beforeAutospacing="1" w:afterAutospacing="1"/>
        <w:ind w:left="360"/>
        <w:jc w:val="both"/>
        <w:rPr>
          <w:rFonts w:ascii="SymbolMT" w:hAnsi="SymbolMT"/>
          <w:sz w:val="18"/>
          <w:szCs w:val="18"/>
          <w:lang w:eastAsia="fr-FR"/>
        </w:rPr>
      </w:pPr>
      <w:r>
        <w:rPr>
          <w:rFonts w:ascii="Cambria" w:hAnsi="Cambria"/>
          <w:sz w:val="18"/>
          <w:szCs w:val="18"/>
          <w:lang w:eastAsia="fr-FR"/>
        </w:rPr>
        <w:t xml:space="preserve">Note 1: When a partial subsegment is accessed in this way, for any </w:t>
      </w:r>
      <w:proofErr w:type="spellStart"/>
      <w:r>
        <w:rPr>
          <w:rFonts w:ascii="CourierNewPSMT" w:hAnsi="CourierNewPSMT"/>
          <w:sz w:val="18"/>
          <w:szCs w:val="18"/>
          <w:lang w:eastAsia="fr-FR"/>
        </w:rPr>
        <w:t>assignment_type</w:t>
      </w:r>
      <w:proofErr w:type="spellEnd"/>
      <w:r>
        <w:rPr>
          <w:rFonts w:ascii="CourierNewPSMT" w:hAnsi="CourierNewPSMT"/>
          <w:sz w:val="18"/>
          <w:szCs w:val="18"/>
          <w:lang w:eastAsia="fr-FR"/>
        </w:rPr>
        <w:t xml:space="preserve"> </w:t>
      </w:r>
      <w:r>
        <w:rPr>
          <w:rFonts w:ascii="Cambria" w:hAnsi="Cambria"/>
          <w:sz w:val="18"/>
          <w:szCs w:val="18"/>
          <w:lang w:eastAsia="fr-FR"/>
        </w:rPr>
        <w:t xml:space="preserve">other than 3, the final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 xml:space="preserve">may be incomplete, that is, less data is accessed than the length indication of the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 xml:space="preserve">indicates is present. The length of the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may need adjusting, or padding used.</w:t>
      </w:r>
      <w:r>
        <w:rPr>
          <w:rFonts w:ascii="Cambria" w:hAnsi="Cambria"/>
          <w:strike/>
          <w:color w:val="FF0000"/>
          <w:sz w:val="18"/>
          <w:szCs w:val="18"/>
          <w:lang w:eastAsia="fr-FR"/>
        </w:rPr>
        <w:t xml:space="preserve"> The </w:t>
      </w:r>
      <w:proofErr w:type="spellStart"/>
      <w:r>
        <w:rPr>
          <w:rFonts w:ascii="CourierNewPSMT" w:hAnsi="CourierNewPSMT"/>
          <w:strike/>
          <w:color w:val="FF0000"/>
          <w:sz w:val="18"/>
          <w:szCs w:val="18"/>
          <w:lang w:eastAsia="fr-FR"/>
        </w:rPr>
        <w:t>padding_flag</w:t>
      </w:r>
      <w:proofErr w:type="spellEnd"/>
      <w:r>
        <w:rPr>
          <w:rFonts w:ascii="CourierNewPSMT" w:hAnsi="CourierNewPSMT"/>
          <w:strike/>
          <w:color w:val="FF0000"/>
          <w:sz w:val="18"/>
          <w:szCs w:val="18"/>
          <w:lang w:eastAsia="fr-FR"/>
        </w:rPr>
        <w:t xml:space="preserve"> </w:t>
      </w:r>
      <w:r>
        <w:rPr>
          <w:rFonts w:ascii="Cambria" w:hAnsi="Cambria"/>
          <w:strike/>
          <w:color w:val="FF0000"/>
          <w:sz w:val="18"/>
          <w:szCs w:val="18"/>
          <w:lang w:eastAsia="fr-FR"/>
        </w:rPr>
        <w:t xml:space="preserve">in the </w:t>
      </w:r>
      <w:proofErr w:type="spellStart"/>
      <w:r>
        <w:rPr>
          <w:rFonts w:ascii="CourierNewPSMT" w:hAnsi="CourierNewPSMT"/>
          <w:strike/>
          <w:color w:val="FF0000"/>
          <w:sz w:val="18"/>
          <w:szCs w:val="18"/>
          <w:lang w:eastAsia="fr-FR"/>
        </w:rPr>
        <w:t>LevelAssignmentBox</w:t>
      </w:r>
      <w:proofErr w:type="spellEnd"/>
      <w:r>
        <w:rPr>
          <w:rFonts w:ascii="CourierNewPSMT" w:hAnsi="CourierNewPSMT"/>
          <w:strike/>
          <w:color w:val="FF0000"/>
          <w:sz w:val="18"/>
          <w:szCs w:val="18"/>
          <w:lang w:eastAsia="fr-FR"/>
        </w:rPr>
        <w:t xml:space="preserve"> </w:t>
      </w:r>
      <w:r>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0F009F35" w14:textId="77777777" w:rsidR="000B6A36" w:rsidRDefault="0096302A">
      <w:pPr>
        <w:spacing w:beforeAutospacing="1" w:afterAutospacing="1"/>
        <w:ind w:left="360"/>
        <w:jc w:val="both"/>
        <w:rPr>
          <w:rFonts w:ascii="Cambria" w:hAnsi="Cambria"/>
          <w:sz w:val="18"/>
          <w:szCs w:val="18"/>
          <w:lang w:eastAsia="fr-FR"/>
        </w:rPr>
      </w:pPr>
      <w:r>
        <w:rPr>
          <w:rFonts w:ascii="SymbolMT" w:hAnsi="SymbolMT"/>
          <w:sz w:val="18"/>
          <w:szCs w:val="18"/>
          <w:lang w:eastAsia="fr-FR"/>
        </w:rPr>
        <w:t xml:space="preserve">Note 2: </w:t>
      </w:r>
      <w:r>
        <w:rPr>
          <w:rFonts w:ascii="Cambria" w:hAnsi="Cambria"/>
          <w:sz w:val="18"/>
          <w:szCs w:val="18"/>
          <w:lang w:eastAsia="fr-FR"/>
        </w:rPr>
        <w:t xml:space="preserve">The data ranges corresponding to partial subsegments include both </w:t>
      </w:r>
      <w:proofErr w:type="spellStart"/>
      <w:r>
        <w:rPr>
          <w:rFonts w:ascii="CourierNewPSMT" w:hAnsi="CourierNewPSMT"/>
          <w:sz w:val="18"/>
          <w:szCs w:val="18"/>
          <w:lang w:eastAsia="fr-FR"/>
        </w:rPr>
        <w:t>MovieFragmentBox</w:t>
      </w:r>
      <w:r>
        <w:rPr>
          <w:rFonts w:ascii="Cambria" w:hAnsi="Cambria"/>
          <w:sz w:val="18"/>
          <w:szCs w:val="18"/>
          <w:lang w:eastAsia="fr-FR"/>
        </w:rPr>
        <w:t>es</w:t>
      </w:r>
      <w:proofErr w:type="spellEnd"/>
      <w:r>
        <w:rPr>
          <w:rFonts w:ascii="Cambria" w:hAnsi="Cambria"/>
          <w:sz w:val="18"/>
          <w:szCs w:val="18"/>
          <w:lang w:eastAsia="fr-FR"/>
        </w:rPr>
        <w:t xml:space="preserve"> and </w:t>
      </w:r>
      <w:proofErr w:type="spellStart"/>
      <w:r>
        <w:rPr>
          <w:rFonts w:ascii="CourierNewPSMT" w:hAnsi="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The first partial subsegment, i.e. the lowest level, will correspond to a </w:t>
      </w:r>
      <w:proofErr w:type="spellStart"/>
      <w:r>
        <w:rPr>
          <w:rFonts w:ascii="CourierNewPSMT" w:hAnsi="CourierNewPSMT"/>
          <w:sz w:val="18"/>
          <w:szCs w:val="18"/>
          <w:lang w:eastAsia="fr-FR"/>
        </w:rPr>
        <w:t>MovieFragmentBox</w:t>
      </w:r>
      <w:proofErr w:type="spellEnd"/>
      <w:r>
        <w:rPr>
          <w:rFonts w:ascii="CourierNewPSMT" w:hAnsi="CourierNewPSMT"/>
          <w:sz w:val="18"/>
          <w:szCs w:val="18"/>
          <w:lang w:eastAsia="fr-FR"/>
        </w:rPr>
        <w:t xml:space="preserve"> </w:t>
      </w:r>
      <w:r>
        <w:rPr>
          <w:rFonts w:ascii="Cambria" w:hAnsi="Cambria"/>
          <w:sz w:val="18"/>
          <w:szCs w:val="18"/>
          <w:lang w:eastAsia="fr-FR"/>
        </w:rPr>
        <w:t xml:space="preserve">as well as (parts of) </w:t>
      </w:r>
      <w:proofErr w:type="spellStart"/>
      <w:r>
        <w:rPr>
          <w:rFonts w:ascii="CourierNewPSMT" w:hAnsi="CourierNewPSMT"/>
          <w:sz w:val="18"/>
          <w:szCs w:val="18"/>
          <w:lang w:eastAsia="fr-FR"/>
        </w:rPr>
        <w:t>MediaDataBox</w:t>
      </w:r>
      <w:proofErr w:type="spellEnd"/>
      <w:r>
        <w:rPr>
          <w:rFonts w:ascii="Cambria" w:hAnsi="Cambria"/>
          <w:sz w:val="18"/>
          <w:szCs w:val="18"/>
          <w:lang w:eastAsia="fr-FR"/>
        </w:rPr>
        <w:t xml:space="preserve">(es), whereas subsequent partial subsegments (higher levels) may correspond to (parts of) </w:t>
      </w:r>
      <w:proofErr w:type="spellStart"/>
      <w:r>
        <w:rPr>
          <w:rFonts w:ascii="CourierNewPSMT" w:hAnsi="CourierNewPSMT"/>
          <w:sz w:val="18"/>
          <w:szCs w:val="18"/>
          <w:lang w:eastAsia="fr-FR"/>
        </w:rPr>
        <w:t>MediaDataBox</w:t>
      </w:r>
      <w:proofErr w:type="spellEnd"/>
      <w:r>
        <w:rPr>
          <w:rFonts w:ascii="Cambria" w:hAnsi="Cambria"/>
          <w:sz w:val="18"/>
          <w:szCs w:val="18"/>
          <w:lang w:eastAsia="fr-FR"/>
        </w:rPr>
        <w:t>(es) only.</w:t>
      </w:r>
    </w:p>
    <w:p w14:paraId="0F009F36" w14:textId="77777777" w:rsidR="000B6A36" w:rsidRDefault="0096302A">
      <w:pPr>
        <w:spacing w:beforeAutospacing="1" w:afterAutospacing="1"/>
        <w:jc w:val="both"/>
        <w:rPr>
          <w:highlight w:val="cyan"/>
          <w:lang w:eastAsia="fr-FR"/>
        </w:rPr>
      </w:pPr>
      <w:r>
        <w:rPr>
          <w:highlight w:val="cyan"/>
          <w:lang w:eastAsia="fr-FR"/>
        </w:rPr>
        <w:t xml:space="preserve">For version 0 of this box, the presence of the </w:t>
      </w:r>
      <w:proofErr w:type="spellStart"/>
      <w:r>
        <w:rPr>
          <w:highlight w:val="cyan"/>
          <w:lang w:eastAsia="fr-FR"/>
        </w:rPr>
        <w:t>LevelAssignmentBox</w:t>
      </w:r>
      <w:proofErr w:type="spellEnd"/>
      <w:r>
        <w:rPr>
          <w:highlight w:val="cyan"/>
          <w:lang w:eastAsia="fr-FR"/>
        </w:rPr>
        <w:t xml:space="preserve"> in the movie is mandatory, and the </w:t>
      </w:r>
      <w:proofErr w:type="spellStart"/>
      <w:r>
        <w:rPr>
          <w:highlight w:val="cyan"/>
          <w:lang w:eastAsia="fr-FR"/>
        </w:rPr>
        <w:t>LevelAssignmentBox</w:t>
      </w:r>
      <w:proofErr w:type="spellEnd"/>
      <w:r>
        <w:rPr>
          <w:highlight w:val="cyan"/>
          <w:lang w:eastAsia="fr-FR"/>
        </w:rPr>
        <w:t xml:space="preserve"> shall have a version equal to 0.</w:t>
      </w:r>
    </w:p>
    <w:p w14:paraId="0F009F37" w14:textId="77777777" w:rsidR="000B6A36" w:rsidRDefault="0096302A">
      <w:pPr>
        <w:spacing w:beforeAutospacing="1" w:afterAutospacing="1"/>
        <w:jc w:val="both"/>
        <w:rPr>
          <w:highlight w:val="cyan"/>
          <w:lang w:eastAsia="fr-FR"/>
        </w:rPr>
      </w:pPr>
      <w:r>
        <w:rPr>
          <w:i/>
          <w:iCs/>
          <w:highlight w:val="yellow"/>
          <w:u w:val="single"/>
          <w:lang w:eastAsia="fr-FR"/>
        </w:rPr>
        <w:t>Editor's note:</w:t>
      </w:r>
      <w:r>
        <w:rPr>
          <w:highlight w:val="yellow"/>
          <w:lang w:eastAsia="fr-FR"/>
        </w:rPr>
        <w:t xml:space="preserve"> the current v0 spec is unclear, it does not explicitly mandate leva with </w:t>
      </w:r>
      <w:proofErr w:type="spellStart"/>
      <w:r>
        <w:rPr>
          <w:highlight w:val="yellow"/>
          <w:lang w:eastAsia="fr-FR"/>
        </w:rPr>
        <w:t>ssix</w:t>
      </w:r>
      <w:proofErr w:type="spellEnd"/>
      <w:r>
        <w:rPr>
          <w:highlight w:val="yellow"/>
          <w:lang w:eastAsia="fr-FR"/>
        </w:rPr>
        <w:t>, maybe we should keep this.</w:t>
      </w:r>
    </w:p>
    <w:p w14:paraId="0F009F38" w14:textId="77777777" w:rsidR="000B6A36" w:rsidRDefault="0096302A">
      <w:pPr>
        <w:spacing w:beforeAutospacing="1" w:afterAutospacing="1"/>
        <w:ind w:left="360"/>
        <w:jc w:val="both"/>
        <w:rPr>
          <w:rFonts w:ascii="Cambria" w:hAnsi="Cambria"/>
          <w:lang w:eastAsia="fr-FR"/>
        </w:rPr>
      </w:pPr>
      <w:r>
        <w:rPr>
          <w:rFonts w:ascii="Cambria" w:hAnsi="Cambria"/>
          <w:sz w:val="18"/>
          <w:szCs w:val="18"/>
          <w:lang w:eastAsia="fr-FR"/>
        </w:rPr>
        <w:t xml:space="preserve">Note 3: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0 (specified in the </w:t>
      </w:r>
      <w:proofErr w:type="spellStart"/>
      <w:r>
        <w:rPr>
          <w:rFonts w:ascii="CourierNewPSMT" w:hAnsi="CourierNewPSMT" w:cs="CourierNewPSMT"/>
          <w:sz w:val="18"/>
          <w:szCs w:val="18"/>
          <w:lang w:eastAsia="fr-FR"/>
        </w:rPr>
        <w:t>LevelAssignmentBox</w:t>
      </w:r>
      <w:proofErr w:type="spellEnd"/>
      <w:r>
        <w:rPr>
          <w:rFonts w:ascii="Cambria" w:hAnsi="Cambria"/>
          <w:sz w:val="18"/>
          <w:szCs w:val="18"/>
          <w:lang w:eastAsia="fr-FR"/>
        </w:rPr>
        <w:t xml:space="preserve">) can be used, for example, together with the temporal level sample grouping ('tele') when frames of a video bitstream are temporally ordered within subsegments;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2 can be used, for example, when each view of a </w:t>
      </w:r>
      <w:proofErr w:type="spellStart"/>
      <w:r>
        <w:rPr>
          <w:rFonts w:ascii="Cambria" w:hAnsi="Cambria"/>
          <w:sz w:val="18"/>
          <w:szCs w:val="18"/>
          <w:lang w:eastAsia="fr-FR"/>
        </w:rPr>
        <w:t>multiview</w:t>
      </w:r>
      <w:proofErr w:type="spellEnd"/>
      <w:r>
        <w:rPr>
          <w:rFonts w:ascii="Cambria" w:hAnsi="Cambria"/>
          <w:sz w:val="18"/>
          <w:szCs w:val="18"/>
          <w:lang w:eastAsia="fr-FR"/>
        </w:rPr>
        <w:t xml:space="preserve"> video bitstream is contained in a separate track and the track fragments for all the views are contained in a single movie fragment.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3 can be used, for example, when audio and video movie fragments (including the respective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are interleaved. The first level can be specified to contain the audio movie fragments (including the respective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whereas the second level can be specified to contain both audio and video movie fragments (including all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w:t>
      </w:r>
    </w:p>
    <w:p w14:paraId="0F009F39" w14:textId="77777777" w:rsidR="000B6A36" w:rsidRDefault="0096302A">
      <w:pPr>
        <w:spacing w:beforeAutospacing="1" w:afterAutospacing="1"/>
        <w:ind w:left="360"/>
        <w:jc w:val="both"/>
        <w:rPr>
          <w:lang w:eastAsia="fr-FR"/>
        </w:rPr>
      </w:pPr>
      <w:r>
        <w:rPr>
          <w:highlight w:val="cyan"/>
          <w:lang w:eastAsia="fr-FR"/>
        </w:rPr>
        <w:t xml:space="preserve">For version 1 of this box, the presence of the </w:t>
      </w:r>
      <w:proofErr w:type="spellStart"/>
      <w:r>
        <w:rPr>
          <w:rFonts w:ascii="CourierNewPSMT" w:hAnsi="CourierNewPSMT" w:cs="CourierNewPSMT"/>
          <w:highlight w:val="cyan"/>
          <w:lang w:eastAsia="fr-FR"/>
        </w:rPr>
        <w:t>LevelAssignmentBox</w:t>
      </w:r>
      <w:proofErr w:type="spellEnd"/>
      <w:r>
        <w:rPr>
          <w:highlight w:val="cyan"/>
          <w:lang w:eastAsia="fr-FR"/>
        </w:rPr>
        <w:t xml:space="preserve"> is only mandatory for </w:t>
      </w:r>
      <w:proofErr w:type="spellStart"/>
      <w:r>
        <w:rPr>
          <w:rFonts w:ascii="CourierNewPSMT" w:hAnsi="CourierNewPSMT"/>
          <w:highlight w:val="cyan"/>
          <w:lang w:eastAsia="fr-FR"/>
        </w:rPr>
        <w:t>level_assignment_type</w:t>
      </w:r>
      <w:proofErr w:type="spellEnd"/>
      <w:r>
        <w:rPr>
          <w:highlight w:val="cyan"/>
          <w:lang w:eastAsia="fr-FR"/>
        </w:rPr>
        <w:t xml:space="preserve"> 0, in which case the </w:t>
      </w:r>
      <w:proofErr w:type="spellStart"/>
      <w:r>
        <w:rPr>
          <w:rFonts w:ascii="CourierNewPSMT" w:hAnsi="CourierNewPSMT" w:cs="CourierNewPSMT"/>
          <w:highlight w:val="cyan"/>
          <w:lang w:eastAsia="fr-FR"/>
        </w:rPr>
        <w:t>LevelAssignmentBox</w:t>
      </w:r>
      <w:proofErr w:type="spellEnd"/>
      <w:r>
        <w:rPr>
          <w:highlight w:val="cyan"/>
          <w:lang w:eastAsia="fr-FR"/>
        </w:rPr>
        <w:t xml:space="preserve"> shall have a version of 1.</w:t>
      </w:r>
      <w:r>
        <w:rPr>
          <w:lang w:eastAsia="fr-FR"/>
        </w:rPr>
        <w:t xml:space="preserve"> </w:t>
      </w:r>
    </w:p>
    <w:p w14:paraId="0F009F3A" w14:textId="77777777" w:rsidR="000B6A36" w:rsidRDefault="0096302A">
      <w:pPr>
        <w:spacing w:beforeAutospacing="1" w:afterAutospacing="1"/>
        <w:jc w:val="both"/>
        <w:rPr>
          <w:lang w:eastAsia="fr-FR"/>
        </w:rPr>
      </w:pPr>
      <w:r>
        <w:rPr>
          <w:lang w:eastAsia="fr-FR"/>
        </w:rPr>
        <w:t>“</w:t>
      </w:r>
    </w:p>
    <w:p w14:paraId="0F009F3B" w14:textId="77777777" w:rsidR="000B6A36" w:rsidRDefault="000B6A36">
      <w:pPr>
        <w:spacing w:beforeAutospacing="1" w:afterAutospacing="1"/>
        <w:jc w:val="both"/>
        <w:rPr>
          <w:lang w:eastAsia="fr-FR"/>
        </w:rPr>
      </w:pPr>
    </w:p>
    <w:p w14:paraId="0F009F3C" w14:textId="77777777" w:rsidR="000B6A36" w:rsidRDefault="0096302A">
      <w:pPr>
        <w:rPr>
          <w:i/>
          <w:iCs/>
          <w:lang w:eastAsia="fr-FR"/>
        </w:rPr>
      </w:pPr>
      <w:r>
        <w:rPr>
          <w:i/>
          <w:iCs/>
          <w:lang w:eastAsia="fr-FR"/>
        </w:rPr>
        <w:t>Replace 8.16.4.2 with</w:t>
      </w:r>
    </w:p>
    <w:p w14:paraId="0F009F3D" w14:textId="77777777" w:rsidR="000B6A36" w:rsidRDefault="0096302A">
      <w:pPr>
        <w:keepLines/>
        <w:numPr>
          <w:ilvl w:val="0"/>
          <w:numId w:val="5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 w:val="22"/>
          <w:szCs w:val="20"/>
          <w:lang w:val="en-GB"/>
        </w:rPr>
      </w:pPr>
      <w:r>
        <w:rPr>
          <w:rFonts w:ascii="Courier New" w:hAnsi="Courier New"/>
          <w:sz w:val="22"/>
          <w:szCs w:val="20"/>
          <w:lang w:val="en-GB"/>
        </w:rPr>
        <w:lastRenderedPageBreak/>
        <w:t xml:space="preserve">aligned(8) class </w:t>
      </w:r>
      <w:proofErr w:type="spellStart"/>
      <w:r>
        <w:rPr>
          <w:rFonts w:ascii="Courier New" w:hAnsi="Courier New"/>
          <w:sz w:val="22"/>
          <w:szCs w:val="20"/>
          <w:lang w:val="en-GB"/>
        </w:rPr>
        <w:t>SubsegmentIndexBox</w:t>
      </w:r>
      <w:proofErr w:type="spellEnd"/>
      <w:r>
        <w:rPr>
          <w:rFonts w:ascii="Courier New" w:hAnsi="Courier New"/>
          <w:sz w:val="22"/>
          <w:szCs w:val="20"/>
          <w:lang w:val="en-GB"/>
        </w:rPr>
        <w:t xml:space="preserve"> extends </w:t>
      </w:r>
      <w:proofErr w:type="spellStart"/>
      <w:r>
        <w:rPr>
          <w:rFonts w:ascii="Courier New" w:hAnsi="Courier New"/>
          <w:sz w:val="22"/>
          <w:szCs w:val="20"/>
          <w:lang w:val="en-GB"/>
        </w:rPr>
        <w:t>FullBox</w:t>
      </w:r>
      <w:proofErr w:type="spellEnd"/>
      <w:r>
        <w:rPr>
          <w:rFonts w:ascii="Courier New" w:hAnsi="Courier New"/>
          <w:sz w:val="22"/>
          <w:szCs w:val="20"/>
          <w:lang w:val="en-GB"/>
        </w:rPr>
        <w:t>('</w:t>
      </w:r>
      <w:proofErr w:type="spellStart"/>
      <w:r>
        <w:rPr>
          <w:rFonts w:ascii="Courier New" w:hAnsi="Courier New"/>
          <w:sz w:val="22"/>
          <w:szCs w:val="20"/>
          <w:lang w:val="en-GB"/>
        </w:rPr>
        <w:t>ssix</w:t>
      </w:r>
      <w:proofErr w:type="spellEnd"/>
      <w:r>
        <w:rPr>
          <w:rFonts w:ascii="Courier New" w:hAnsi="Courier New"/>
          <w:sz w:val="22"/>
          <w:szCs w:val="20"/>
          <w:lang w:val="en-GB"/>
        </w:rPr>
        <w:t>', version, flags) {</w:t>
      </w:r>
      <w:r>
        <w:rPr>
          <w:rFonts w:ascii="Courier New" w:hAnsi="Courier New"/>
          <w:sz w:val="22"/>
          <w:szCs w:val="20"/>
          <w:lang w:val="en-GB"/>
        </w:rPr>
        <w:br/>
        <w:t>if (version==0)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w:t>
      </w:r>
      <w:proofErr w:type="spellStart"/>
      <w:r>
        <w:rPr>
          <w:rFonts w:ascii="Courier New" w:hAnsi="Courier New"/>
          <w:sz w:val="22"/>
          <w:szCs w:val="20"/>
          <w:lang w:val="en-GB"/>
        </w:rPr>
        <w:t>subsegment_count</w:t>
      </w:r>
      <w:proofErr w:type="spellEnd"/>
      <w:r>
        <w:rPr>
          <w:rFonts w:ascii="Courier New" w:hAnsi="Courier New"/>
          <w:sz w:val="22"/>
          <w:szCs w:val="20"/>
          <w:lang w:val="en-GB"/>
        </w:rPr>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 xml:space="preserve">for( </w:t>
      </w:r>
      <w:proofErr w:type="spellStart"/>
      <w:r>
        <w:rPr>
          <w:rFonts w:ascii="Courier New" w:hAnsi="Courier New"/>
          <w:sz w:val="22"/>
          <w:szCs w:val="20"/>
          <w:lang w:val="en-GB"/>
        </w:rPr>
        <w:t>i</w:t>
      </w:r>
      <w:proofErr w:type="spellEnd"/>
      <w:r>
        <w:rPr>
          <w:rFonts w:ascii="Courier New" w:hAnsi="Courier New"/>
          <w:sz w:val="22"/>
          <w:szCs w:val="20"/>
          <w:lang w:val="en-GB"/>
        </w:rPr>
        <w:t xml:space="preserve">=1; </w:t>
      </w:r>
      <w:proofErr w:type="spellStart"/>
      <w:r>
        <w:rPr>
          <w:rFonts w:ascii="Courier New" w:hAnsi="Courier New"/>
          <w:sz w:val="22"/>
          <w:szCs w:val="20"/>
          <w:lang w:val="en-GB"/>
        </w:rPr>
        <w:t>i</w:t>
      </w:r>
      <w:proofErr w:type="spellEnd"/>
      <w:r>
        <w:rPr>
          <w:rFonts w:ascii="Courier New" w:hAnsi="Courier New"/>
          <w:sz w:val="22"/>
          <w:szCs w:val="20"/>
          <w:lang w:val="en-GB"/>
        </w:rPr>
        <w:t xml:space="preserve"> &lt;= </w:t>
      </w:r>
      <w:proofErr w:type="spellStart"/>
      <w:r>
        <w:rPr>
          <w:rFonts w:ascii="Courier New" w:hAnsi="Courier New"/>
          <w:sz w:val="22"/>
          <w:szCs w:val="20"/>
          <w:lang w:val="en-GB"/>
        </w:rPr>
        <w:t>subsegment_count</w:t>
      </w:r>
      <w:proofErr w:type="spellEnd"/>
      <w:r>
        <w:rPr>
          <w:rFonts w:ascii="Courier New" w:hAnsi="Courier New"/>
          <w:sz w:val="22"/>
          <w:szCs w:val="20"/>
          <w:lang w:val="en-GB"/>
        </w:rPr>
        <w:t xml:space="preserve">; </w:t>
      </w:r>
      <w:proofErr w:type="spellStart"/>
      <w:r>
        <w:rPr>
          <w:rFonts w:ascii="Courier New" w:hAnsi="Courier New"/>
          <w:sz w:val="22"/>
          <w:szCs w:val="20"/>
          <w:lang w:val="en-GB"/>
        </w:rPr>
        <w:t>i</w:t>
      </w:r>
      <w:proofErr w:type="spellEnd"/>
      <w:r>
        <w:rPr>
          <w:rFonts w:ascii="Courier New" w:hAnsi="Courier New"/>
          <w:sz w:val="22"/>
          <w:szCs w:val="20"/>
          <w:lang w:val="en-GB"/>
        </w:rPr>
        <w:t>++)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w:t>
      </w:r>
      <w:proofErr w:type="spellStart"/>
      <w:r>
        <w:rPr>
          <w:rFonts w:ascii="Courier New" w:hAnsi="Courier New"/>
          <w:sz w:val="22"/>
          <w:szCs w:val="20"/>
          <w:lang w:val="en-GB"/>
        </w:rPr>
        <w:t>range_count</w:t>
      </w:r>
      <w:proofErr w:type="spellEnd"/>
      <w:r>
        <w:rPr>
          <w:rFonts w:ascii="Courier New" w:hAnsi="Courier New"/>
          <w:sz w:val="22"/>
          <w:szCs w:val="20"/>
          <w:lang w:val="en-GB"/>
        </w:rPr>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 xml:space="preserve">for ( j=1; j &lt;= </w:t>
      </w:r>
      <w:proofErr w:type="spellStart"/>
      <w:r>
        <w:rPr>
          <w:rFonts w:ascii="Courier New" w:hAnsi="Courier New"/>
          <w:sz w:val="22"/>
          <w:szCs w:val="20"/>
          <w:lang w:val="en-GB"/>
        </w:rPr>
        <w:t>range_count</w:t>
      </w:r>
      <w:proofErr w:type="spellEnd"/>
      <w:r>
        <w:rPr>
          <w:rFonts w:ascii="Courier New" w:hAnsi="Courier New"/>
          <w:sz w:val="22"/>
          <w:szCs w:val="20"/>
          <w:lang w:val="en-GB"/>
        </w:rPr>
        <w:t xml:space="preserve">; </w:t>
      </w:r>
      <w:proofErr w:type="spellStart"/>
      <w:r>
        <w:rPr>
          <w:rFonts w:ascii="Courier New" w:hAnsi="Courier New"/>
          <w:sz w:val="22"/>
          <w:szCs w:val="20"/>
          <w:lang w:val="en-GB"/>
        </w:rPr>
        <w:t>j++</w:t>
      </w:r>
      <w:proofErr w:type="spellEnd"/>
      <w:r>
        <w:rPr>
          <w:rFonts w:ascii="Courier New" w:hAnsi="Courier New"/>
          <w:sz w:val="22"/>
          <w:szCs w:val="20"/>
          <w:lang w:val="en-GB"/>
        </w:rPr>
        <w:t>)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unsigned int(8) level;</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 xml:space="preserve">unsigned int(24) </w:t>
      </w:r>
      <w:proofErr w:type="spellStart"/>
      <w:r>
        <w:rPr>
          <w:rFonts w:ascii="Courier New" w:hAnsi="Courier New" w:cs="Courier New"/>
          <w:sz w:val="22"/>
          <w:szCs w:val="20"/>
          <w:lang w:val="en-GB"/>
        </w:rPr>
        <w:t>range_size</w:t>
      </w:r>
      <w:proofErr w:type="spellEnd"/>
      <w:r>
        <w:rPr>
          <w:rFonts w:ascii="Courier New" w:hAnsi="Courier New" w:cs="Courier New"/>
          <w:sz w:val="22"/>
          <w:szCs w:val="20"/>
          <w:lang w:val="en-GB"/>
        </w:rPr>
        <w:t>;</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w:t>
      </w:r>
      <w:r>
        <w:rPr>
          <w:rFonts w:ascii="Courier New" w:hAnsi="Courier New"/>
          <w:sz w:val="22"/>
          <w:szCs w:val="20"/>
          <w:lang w:val="en-GB"/>
        </w:rPr>
        <w:br/>
        <w:t xml:space="preserve">} </w:t>
      </w:r>
      <w:r>
        <w:rPr>
          <w:rFonts w:ascii="Courier New" w:hAnsi="Courier New"/>
          <w:sz w:val="22"/>
          <w:szCs w:val="20"/>
          <w:highlight w:val="cyan"/>
          <w:lang w:val="en-GB"/>
        </w:rPr>
        <w:t>else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int(16)</w:t>
      </w:r>
      <w:proofErr w:type="spellStart"/>
      <w:r>
        <w:rPr>
          <w:rFonts w:ascii="Courier New" w:hAnsi="Courier New"/>
          <w:sz w:val="22"/>
          <w:szCs w:val="20"/>
          <w:highlight w:val="cyan"/>
          <w:lang w:val="en-GB"/>
        </w:rPr>
        <w:t>subsegment_count</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w:t>
      </w:r>
      <w:proofErr w:type="spellStart"/>
      <w:r>
        <w:rPr>
          <w:rFonts w:ascii="Courier New" w:hAnsi="Courier New"/>
          <w:sz w:val="22"/>
          <w:szCs w:val="20"/>
          <w:highlight w:val="cyan"/>
          <w:lang w:val="en-GB"/>
        </w:rPr>
        <w:t>lsc</w:t>
      </w:r>
      <w:proofErr w:type="spellEnd"/>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int(1)incomplete;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int(2)lbs;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int(2)</w:t>
      </w:r>
      <w:proofErr w:type="spellStart"/>
      <w:r>
        <w:rPr>
          <w:rFonts w:ascii="Courier New" w:hAnsi="Courier New"/>
          <w:sz w:val="22"/>
          <w:szCs w:val="20"/>
          <w:highlight w:val="cyan"/>
          <w:lang w:val="en-GB"/>
        </w:rPr>
        <w:t>rbs</w:t>
      </w:r>
      <w:proofErr w:type="spellEnd"/>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int(2)reserved;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int(8)</w:t>
      </w:r>
      <w:proofErr w:type="spellStart"/>
      <w:r>
        <w:rPr>
          <w:rFonts w:ascii="Courier New" w:hAnsi="Courier New"/>
          <w:sz w:val="22"/>
          <w:szCs w:val="20"/>
          <w:highlight w:val="cyan"/>
          <w:lang w:val="en-GB"/>
        </w:rPr>
        <w:t>level_assignment_type</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for(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xml:space="preserve">=1;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xml:space="preserve"> &lt;= </w:t>
      </w:r>
      <w:proofErr w:type="spellStart"/>
      <w:r>
        <w:rPr>
          <w:rFonts w:ascii="Courier New" w:hAnsi="Courier New"/>
          <w:sz w:val="22"/>
          <w:szCs w:val="20"/>
          <w:highlight w:val="cyan"/>
          <w:lang w:val="en-GB"/>
        </w:rPr>
        <w:t>subsegment_count</w:t>
      </w:r>
      <w:proofErr w:type="spellEnd"/>
      <w:r>
        <w:rPr>
          <w:rFonts w:ascii="Courier New" w:hAnsi="Courier New"/>
          <w:sz w:val="22"/>
          <w:szCs w:val="20"/>
          <w:highlight w:val="cyan"/>
          <w:lang w:val="en-GB"/>
        </w:rPr>
        <w:t xml:space="preserve">;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w:t>
      </w:r>
      <w:proofErr w:type="spellStart"/>
      <w:r>
        <w:rPr>
          <w:rFonts w:ascii="Courier New" w:hAnsi="Courier New"/>
          <w:sz w:val="22"/>
          <w:szCs w:val="20"/>
          <w:highlight w:val="cyan"/>
          <w:lang w:val="en-GB"/>
        </w:rPr>
        <w:t>lsc</w:t>
      </w:r>
      <w:proofErr w:type="spellEnd"/>
      <w:r>
        <w:rPr>
          <w:rFonts w:ascii="Courier New" w:hAnsi="Courier New"/>
          <w:sz w:val="22"/>
          <w:szCs w:val="20"/>
          <w:highlight w:val="cyan"/>
          <w:lang w:val="en-GB"/>
        </w:rPr>
        <w:t xml:space="preserve"> ? </w:t>
      </w:r>
      <w:proofErr w:type="gramStart"/>
      <w:r>
        <w:rPr>
          <w:rFonts w:ascii="Courier New" w:hAnsi="Courier New"/>
          <w:sz w:val="22"/>
          <w:szCs w:val="20"/>
          <w:highlight w:val="cyan"/>
          <w:lang w:val="en-GB"/>
        </w:rPr>
        <w:t>32 :</w:t>
      </w:r>
      <w:proofErr w:type="gramEnd"/>
      <w:r>
        <w:rPr>
          <w:rFonts w:ascii="Courier New" w:hAnsi="Courier New"/>
          <w:sz w:val="22"/>
          <w:szCs w:val="20"/>
          <w:highlight w:val="cyan"/>
          <w:lang w:val="en-GB"/>
        </w:rPr>
        <w:t xml:space="preserve"> 16)</w:t>
      </w:r>
      <w:proofErr w:type="spellStart"/>
      <w:r>
        <w:rPr>
          <w:rFonts w:ascii="Courier New" w:hAnsi="Courier New"/>
          <w:sz w:val="22"/>
          <w:szCs w:val="20"/>
          <w:highlight w:val="cyan"/>
          <w:lang w:val="en-GB"/>
        </w:rPr>
        <w:t>range_count</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for ( j=1; j &lt;= </w:t>
      </w:r>
      <w:proofErr w:type="spellStart"/>
      <w:r>
        <w:rPr>
          <w:rFonts w:ascii="Courier New" w:hAnsi="Courier New"/>
          <w:sz w:val="22"/>
          <w:szCs w:val="20"/>
          <w:highlight w:val="cyan"/>
          <w:lang w:val="en-GB"/>
        </w:rPr>
        <w:t>range_count</w:t>
      </w:r>
      <w:proofErr w:type="spellEnd"/>
      <w:r>
        <w:rPr>
          <w:rFonts w:ascii="Courier New" w:hAnsi="Courier New"/>
          <w:sz w:val="22"/>
          <w:szCs w:val="20"/>
          <w:highlight w:val="cyan"/>
          <w:lang w:val="en-GB"/>
        </w:rPr>
        <w:t xml:space="preserve">; </w:t>
      </w:r>
      <w:proofErr w:type="spellStart"/>
      <w:r>
        <w:rPr>
          <w:rFonts w:ascii="Courier New" w:hAnsi="Courier New"/>
          <w:sz w:val="22"/>
          <w:szCs w:val="20"/>
          <w:highlight w:val="cyan"/>
          <w:lang w:val="en-GB"/>
        </w:rPr>
        <w:t>j++</w:t>
      </w:r>
      <w:proofErr w:type="spellEnd"/>
      <w:r>
        <w:rPr>
          <w:rFonts w:ascii="Courier New" w:hAnsi="Courier New"/>
          <w:sz w:val="22"/>
          <w:szCs w:val="20"/>
          <w:highlight w:val="cyan"/>
          <w:lang w:val="en-GB"/>
        </w:rPr>
        <w:t>)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unsigned int((lbs+1)*8) level;</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 xml:space="preserve">unsigned int((rbs+1)*8) </w:t>
      </w:r>
      <w:proofErr w:type="spellStart"/>
      <w:r>
        <w:rPr>
          <w:rFonts w:ascii="Courier New" w:hAnsi="Courier New" w:cs="Courier New"/>
          <w:sz w:val="22"/>
          <w:szCs w:val="20"/>
          <w:highlight w:val="cyan"/>
          <w:lang w:val="en-GB"/>
        </w:rPr>
        <w:t>range_size</w:t>
      </w:r>
      <w:proofErr w:type="spellEnd"/>
      <w:r>
        <w:rPr>
          <w:rFonts w:ascii="Courier New" w:hAnsi="Courier New" w:cs="Courier New"/>
          <w:sz w:val="22"/>
          <w:szCs w:val="20"/>
          <w:highlight w:val="cyan"/>
          <w:lang w:val="en-GB"/>
        </w:rPr>
        <w:t>;</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w:t>
      </w:r>
      <w:r>
        <w:rPr>
          <w:rFonts w:ascii="Courier New" w:hAnsi="Courier New"/>
          <w:sz w:val="22"/>
          <w:szCs w:val="20"/>
          <w:highlight w:val="cyan"/>
          <w:lang w:val="en-GB"/>
        </w:rPr>
        <w:br/>
        <w:t>}</w:t>
      </w:r>
      <w:r>
        <w:rPr>
          <w:rFonts w:ascii="Courier New" w:hAnsi="Courier New"/>
          <w:sz w:val="22"/>
          <w:szCs w:val="20"/>
          <w:lang w:val="en-GB"/>
        </w:rPr>
        <w:br/>
        <w:t>}</w:t>
      </w:r>
      <w:r>
        <w:rPr>
          <w:rFonts w:ascii="Courier New" w:hAnsi="Courier New"/>
          <w:sz w:val="22"/>
          <w:szCs w:val="20"/>
          <w:lang w:val="en-GB"/>
        </w:rPr>
        <w:br/>
      </w:r>
    </w:p>
    <w:p w14:paraId="0F009F3E" w14:textId="77777777" w:rsidR="000B6A36" w:rsidRDefault="0096302A">
      <w:pPr>
        <w:spacing w:beforeAutospacing="1" w:afterAutospacing="1"/>
        <w:jc w:val="both"/>
        <w:rPr>
          <w:i/>
          <w:iCs/>
          <w:lang w:eastAsia="fr-FR"/>
        </w:rPr>
      </w:pPr>
      <w:r>
        <w:rPr>
          <w:i/>
          <w:iCs/>
          <w:lang w:eastAsia="fr-FR"/>
        </w:rPr>
        <w:t>Replace 8.16.4.3 with</w:t>
      </w:r>
    </w:p>
    <w:p w14:paraId="0F009F3F"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subsegment_count</w:t>
      </w:r>
      <w:proofErr w:type="spellEnd"/>
      <w:r>
        <w:rPr>
          <w:rFonts w:ascii="CourierNewPSMT" w:hAnsi="CourierNewPSMT"/>
          <w:sz w:val="22"/>
          <w:szCs w:val="22"/>
        </w:rPr>
        <w:t xml:space="preserve"> </w:t>
      </w:r>
      <w:r>
        <w:rPr>
          <w:rFonts w:ascii="Cambria" w:hAnsi="Cambria"/>
          <w:sz w:val="22"/>
          <w:szCs w:val="22"/>
        </w:rPr>
        <w:t xml:space="preserve">is a positive integer specifying the number of subsegments for which partial subsegment information is specified in this box. </w:t>
      </w:r>
      <w:proofErr w:type="spellStart"/>
      <w:r>
        <w:rPr>
          <w:rFonts w:ascii="CourierNewPSMT" w:hAnsi="CourierNewPSMT"/>
          <w:sz w:val="22"/>
          <w:szCs w:val="22"/>
        </w:rPr>
        <w:t>subsegment_count</w:t>
      </w:r>
      <w:proofErr w:type="spellEnd"/>
      <w:r>
        <w:rPr>
          <w:rFonts w:ascii="CourierNewPSMT" w:hAnsi="CourierNewPSMT"/>
          <w:sz w:val="22"/>
          <w:szCs w:val="22"/>
        </w:rPr>
        <w:t xml:space="preserve"> </w:t>
      </w:r>
      <w:r>
        <w:rPr>
          <w:rFonts w:ascii="Cambria" w:hAnsi="Cambria"/>
          <w:sz w:val="22"/>
          <w:szCs w:val="22"/>
        </w:rPr>
        <w:t xml:space="preserve">shall be equal to </w:t>
      </w:r>
      <w:proofErr w:type="spellStart"/>
      <w:r>
        <w:rPr>
          <w:rFonts w:ascii="CourierNewPSMT" w:hAnsi="CourierNewPSMT"/>
          <w:sz w:val="22"/>
          <w:szCs w:val="22"/>
        </w:rPr>
        <w:t>reference_count</w:t>
      </w:r>
      <w:proofErr w:type="spellEnd"/>
      <w:r>
        <w:rPr>
          <w:rFonts w:ascii="CourierNewPSMT" w:hAnsi="CourierNewPSMT"/>
          <w:sz w:val="22"/>
          <w:szCs w:val="22"/>
        </w:rPr>
        <w:t xml:space="preserve"> </w:t>
      </w:r>
      <w:r>
        <w:rPr>
          <w:rFonts w:ascii="Cambria" w:hAnsi="Cambria"/>
          <w:sz w:val="22"/>
          <w:szCs w:val="22"/>
        </w:rPr>
        <w:t xml:space="preserve">(i.e., the number of movie fragment references) in the immediately preceding </w:t>
      </w:r>
      <w:proofErr w:type="spellStart"/>
      <w:r>
        <w:rPr>
          <w:rFonts w:ascii="CourierNewPSMT" w:hAnsi="CourierNewPSMT"/>
          <w:sz w:val="22"/>
          <w:szCs w:val="22"/>
        </w:rPr>
        <w:t>SegmentIndexBox</w:t>
      </w:r>
      <w:proofErr w:type="spellEnd"/>
      <w:r>
        <w:rPr>
          <w:rFonts w:ascii="Cambria" w:hAnsi="Cambria"/>
          <w:sz w:val="22"/>
          <w:szCs w:val="22"/>
        </w:rPr>
        <w:t xml:space="preserve">. </w:t>
      </w:r>
    </w:p>
    <w:p w14:paraId="0F009F40"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lsc</w:t>
      </w:r>
      <w:proofErr w:type="spellEnd"/>
      <w:r>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0F009F41" w14:textId="77777777" w:rsidR="000B6A36" w:rsidRDefault="0096302A">
      <w:pPr>
        <w:pStyle w:val="fields"/>
        <w:jc w:val="left"/>
        <w:rPr>
          <w:rFonts w:ascii="Cambria" w:hAnsi="Cambria"/>
          <w:sz w:val="22"/>
          <w:szCs w:val="22"/>
        </w:rPr>
      </w:pPr>
      <w:r>
        <w:rPr>
          <w:rFonts w:ascii="CourierNewPSMT" w:hAnsi="CourierNewPSMT"/>
          <w:sz w:val="22"/>
          <w:szCs w:val="22"/>
        </w:rPr>
        <w:t>incomplete</w:t>
      </w:r>
      <w:r>
        <w:rPr>
          <w:rFonts w:ascii="Cambria" w:hAnsi="Cambria"/>
          <w:sz w:val="22"/>
          <w:szCs w:val="22"/>
        </w:rPr>
        <w:t xml:space="preserve"> if set, indicates that the last range of a given subsegment may </w:t>
      </w:r>
      <w:r>
        <w:rPr>
          <w:rFonts w:ascii="Cambria" w:hAnsi="Cambria"/>
          <w:strike/>
          <w:sz w:val="22"/>
          <w:szCs w:val="22"/>
          <w:highlight w:val="red"/>
        </w:rPr>
        <w:t>not cover the entire</w:t>
      </w:r>
      <w:r>
        <w:rPr>
          <w:rFonts w:ascii="Cambria" w:hAnsi="Cambria"/>
          <w:sz w:val="22"/>
          <w:szCs w:val="22"/>
        </w:rPr>
        <w:t xml:space="preserve"> </w:t>
      </w:r>
      <w:r>
        <w:rPr>
          <w:rFonts w:ascii="Cambria" w:hAnsi="Cambria"/>
          <w:sz w:val="22"/>
          <w:szCs w:val="22"/>
          <w:highlight w:val="green"/>
        </w:rPr>
        <w:t>end before the last byte of the</w:t>
      </w:r>
      <w:r>
        <w:rPr>
          <w:rFonts w:ascii="Cambria" w:hAnsi="Cambria"/>
          <w:sz w:val="22"/>
          <w:szCs w:val="22"/>
        </w:rPr>
        <w:t xml:space="preserve"> subsegment, in which case assignment of remaining bytes to level is unknown but the remaining bytes </w:t>
      </w:r>
      <w:r>
        <w:rPr>
          <w:rFonts w:ascii="Cambria" w:hAnsi="Cambria"/>
          <w:sz w:val="22"/>
          <w:szCs w:val="22"/>
          <w:highlight w:val="green"/>
        </w:rPr>
        <w:t>should not</w:t>
      </w:r>
      <w:r>
        <w:rPr>
          <w:rFonts w:ascii="Cambria" w:hAnsi="Cambria"/>
          <w:sz w:val="22"/>
          <w:szCs w:val="22"/>
        </w:rPr>
        <w:t xml:space="preserve"> correspond to any level listed in the box.</w:t>
      </w:r>
    </w:p>
    <w:p w14:paraId="0F009F42" w14:textId="77777777" w:rsidR="000B6A36" w:rsidRDefault="0096302A">
      <w:pPr>
        <w:pStyle w:val="fields"/>
        <w:jc w:val="left"/>
        <w:rPr>
          <w:rFonts w:ascii="Cambria" w:hAnsi="Cambria"/>
          <w:sz w:val="22"/>
          <w:szCs w:val="22"/>
        </w:rPr>
      </w:pPr>
      <w:r>
        <w:rPr>
          <w:rFonts w:ascii="CourierNewPSMT" w:hAnsi="CourierNewPSMT"/>
          <w:sz w:val="22"/>
          <w:szCs w:val="22"/>
        </w:rPr>
        <w:t>lbs</w:t>
      </w:r>
      <w:r>
        <w:rPr>
          <w:rFonts w:ascii="Cambria" w:hAnsi="Cambria"/>
          <w:sz w:val="22"/>
          <w:szCs w:val="22"/>
        </w:rPr>
        <w:t xml:space="preserve"> </w:t>
      </w:r>
      <w:proofErr w:type="gramStart"/>
      <w:r>
        <w:rPr>
          <w:rFonts w:ascii="Cambria" w:hAnsi="Cambria"/>
          <w:sz w:val="22"/>
          <w:szCs w:val="22"/>
        </w:rPr>
        <w:t>gives</w:t>
      </w:r>
      <w:proofErr w:type="gramEnd"/>
      <w:r>
        <w:rPr>
          <w:rFonts w:ascii="Cambria" w:hAnsi="Cambria"/>
          <w:sz w:val="22"/>
          <w:szCs w:val="22"/>
        </w:rPr>
        <w:t xml:space="preserve"> the number of bytes, minus 1, used in coding the level field.</w:t>
      </w:r>
    </w:p>
    <w:p w14:paraId="0F009F43"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rbs</w:t>
      </w:r>
      <w:proofErr w:type="spellEnd"/>
      <w:r>
        <w:rPr>
          <w:rFonts w:ascii="Cambria" w:hAnsi="Cambria"/>
          <w:sz w:val="22"/>
          <w:szCs w:val="22"/>
        </w:rPr>
        <w:t xml:space="preserve"> gives the number of bytes, minus 1, used in coding the range field.</w:t>
      </w:r>
    </w:p>
    <w:p w14:paraId="0F009F44"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level_assignment_type</w:t>
      </w:r>
      <w:proofErr w:type="spellEnd"/>
      <w:r>
        <w:rPr>
          <w:rFonts w:ascii="CourierNewPSMT" w:hAnsi="CourierNewPSMT"/>
          <w:sz w:val="22"/>
          <w:szCs w:val="22"/>
        </w:rPr>
        <w:t xml:space="preserve"> </w:t>
      </w:r>
      <w:r>
        <w:rPr>
          <w:rFonts w:ascii="Cambria" w:hAnsi="Cambria"/>
          <w:sz w:val="22"/>
          <w:szCs w:val="22"/>
        </w:rPr>
        <w:t>gives the associated semantics of the indicated level.</w:t>
      </w:r>
    </w:p>
    <w:p w14:paraId="0F009F45" w14:textId="77777777" w:rsidR="000B6A36" w:rsidRDefault="0096302A">
      <w:pPr>
        <w:numPr>
          <w:ilvl w:val="0"/>
          <w:numId w:val="23"/>
        </w:numPr>
        <w:spacing w:beforeAutospacing="1"/>
        <w:ind w:left="1080" w:hanging="283"/>
        <w:contextualSpacing/>
        <w:rPr>
          <w:rFonts w:ascii="Cambria" w:hAnsi="Cambria"/>
          <w:lang w:eastAsia="fr-FR"/>
        </w:rPr>
      </w:pPr>
      <w:r>
        <w:rPr>
          <w:rFonts w:ascii="Cambria" w:hAnsi="Cambria"/>
          <w:lang w:eastAsia="fr-FR"/>
        </w:rPr>
        <w:t>0: the level value corresponds to the level indicated in the leva box</w:t>
      </w:r>
      <w:r>
        <w:rPr>
          <w:rFonts w:ascii="Cambria" w:hAnsi="Cambria"/>
          <w:highlight w:val="cyan"/>
          <w:lang w:eastAsia="fr-FR"/>
        </w:rPr>
        <w:t>. If the range is not associated with any information in the level assignment, then any level that is not included in the level assignment may be used</w:t>
      </w:r>
      <w:r>
        <w:rPr>
          <w:rFonts w:ascii="Cambria" w:hAnsi="Cambria"/>
          <w:lang w:eastAsia="fr-FR"/>
        </w:rPr>
        <w:t>. This value shall only be used when the leva box version is 1 or more.</w:t>
      </w:r>
    </w:p>
    <w:p w14:paraId="0F009F46"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1: the level value corresponds to a dependency level. </w:t>
      </w:r>
    </w:p>
    <w:p w14:paraId="0F009F47" w14:textId="77777777" w:rsidR="000B6A36" w:rsidRDefault="0096302A">
      <w:pPr>
        <w:numPr>
          <w:ilvl w:val="1"/>
          <w:numId w:val="23"/>
        </w:numPr>
        <w:contextualSpacing/>
        <w:rPr>
          <w:rFonts w:ascii="Cambria" w:hAnsi="Cambria"/>
          <w:highlight w:val="green"/>
          <w:lang w:eastAsia="fr-FR"/>
        </w:rPr>
      </w:pPr>
      <w:r>
        <w:rPr>
          <w:rFonts w:ascii="Cambria" w:hAnsi="Cambria"/>
          <w:highlight w:val="green"/>
          <w:lang w:eastAsia="fr-FR"/>
        </w:rPr>
        <w:lastRenderedPageBreak/>
        <w:t>Level 0 indicates that the byte range contains:</w:t>
      </w:r>
    </w:p>
    <w:p w14:paraId="0F009F48"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 xml:space="preserve"> exactly one or more file-level boxes (e.g. </w:t>
      </w:r>
      <w:proofErr w:type="spellStart"/>
      <w:r>
        <w:rPr>
          <w:rFonts w:ascii="Courier New" w:hAnsi="Courier New" w:cs="Courier New"/>
          <w:highlight w:val="green"/>
          <w:lang w:eastAsia="fr-FR"/>
        </w:rPr>
        <w:t>MovieFragmentBox</w:t>
      </w:r>
      <w:proofErr w:type="spellEnd"/>
      <w:r>
        <w:rPr>
          <w:rFonts w:ascii="Cambria" w:hAnsi="Cambria"/>
          <w:highlight w:val="green"/>
          <w:lang w:eastAsia="fr-FR"/>
        </w:rPr>
        <w:t xml:space="preserve">) other than a media data container box (e.g. </w:t>
      </w:r>
      <w:proofErr w:type="spellStart"/>
      <w:r>
        <w:rPr>
          <w:rFonts w:ascii="Courier New" w:hAnsi="Courier New" w:cs="Courier New"/>
          <w:highlight w:val="green"/>
          <w:lang w:eastAsia="fr-FR"/>
        </w:rPr>
        <w:t>MediaDataBox</w:t>
      </w:r>
      <w:proofErr w:type="spellEnd"/>
      <w:r>
        <w:rPr>
          <w:rFonts w:ascii="Cambria" w:hAnsi="Cambria"/>
          <w:highlight w:val="green"/>
          <w:lang w:eastAsia="fr-FR"/>
        </w:rPr>
        <w:t xml:space="preserve"> or </w:t>
      </w:r>
      <w:proofErr w:type="spellStart"/>
      <w:r>
        <w:rPr>
          <w:rFonts w:ascii="Courier New" w:hAnsi="Courier New" w:cs="Courier New"/>
          <w:highlight w:val="green"/>
          <w:lang w:eastAsia="fr-FR"/>
        </w:rPr>
        <w:t>IdentifiedMediaDataBox</w:t>
      </w:r>
      <w:proofErr w:type="spellEnd"/>
      <w:r>
        <w:rPr>
          <w:rFonts w:ascii="Cambria" w:hAnsi="Cambria"/>
          <w:highlight w:val="green"/>
          <w:lang w:eastAsia="fr-FR"/>
        </w:rPr>
        <w:t>), and/or</w:t>
      </w:r>
    </w:p>
    <w:p w14:paraId="0F009F49"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zero or at most one box header (8 or 16 bytes) of a media data container box which shall correspond to the last 8 or 16 bytes of the byte range</w:t>
      </w:r>
    </w:p>
    <w:p w14:paraId="0F009F4A"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 xml:space="preserve">Level 1 indicates same type of data as level 0 but having a dependency on the previous preceding byte range with level L0 (e.g. one single box header (8 or 16 bytes) of a media data container box, the media data container box containing data described by the preceding </w:t>
      </w:r>
      <w:proofErr w:type="spellStart"/>
      <w:r>
        <w:rPr>
          <w:rFonts w:ascii="Courier New" w:hAnsi="Courier New" w:cs="Courier New"/>
          <w:highlight w:val="green"/>
          <w:lang w:eastAsia="fr-FR"/>
        </w:rPr>
        <w:t>MovieFragmentBox</w:t>
      </w:r>
      <w:proofErr w:type="spellEnd"/>
      <w:r>
        <w:rPr>
          <w:rFonts w:ascii="Cambria" w:hAnsi="Cambria"/>
          <w:highlight w:val="green"/>
          <w:lang w:eastAsia="fr-FR"/>
        </w:rPr>
        <w:t>)</w:t>
      </w:r>
    </w:p>
    <w:p w14:paraId="0F009F4B"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0F009F4C"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F009F4D"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2: the level value corresponds to a multitrack dependency level. In this mode, </w:t>
      </w:r>
      <w:proofErr w:type="spellStart"/>
      <w:r>
        <w:rPr>
          <w:rFonts w:ascii="CourierNewPSMT" w:hAnsi="CourierNewPSMT"/>
          <w:lang w:eastAsia="fr-FR"/>
        </w:rPr>
        <w:t>lbs</w:t>
      </w:r>
      <w:proofErr w:type="spellEnd"/>
      <w:r>
        <w:rPr>
          <w:rFonts w:ascii="Cambria" w:hAnsi="Cambria"/>
          <w:lang w:eastAsia="fr-FR"/>
        </w:rPr>
        <w:t xml:space="preserve"> shall be 1 or more (i.e., at least 16 bits to code the level). The first 8 bits of the </w:t>
      </w:r>
      <w:r>
        <w:rPr>
          <w:rFonts w:ascii="CourierNewPSMT" w:hAnsi="CourierNewPSMT"/>
          <w:lang w:eastAsia="fr-FR"/>
        </w:rPr>
        <w:t>level</w:t>
      </w:r>
      <w:r>
        <w:rPr>
          <w:rFonts w:ascii="Cambria" w:hAnsi="Cambria"/>
          <w:lang w:eastAsia="fr-FR"/>
        </w:rPr>
        <w:t xml:space="preserve"> field give the dependency level value, with the same values and semantics as </w:t>
      </w:r>
      <w:proofErr w:type="spellStart"/>
      <w:r>
        <w:rPr>
          <w:rFonts w:ascii="CourierNewPSMT" w:hAnsi="CourierNewPSMT"/>
          <w:lang w:eastAsia="fr-FR"/>
        </w:rPr>
        <w:t>level_assignment_type</w:t>
      </w:r>
      <w:proofErr w:type="spellEnd"/>
      <w:r>
        <w:rPr>
          <w:rFonts w:ascii="Cambria" w:hAnsi="Cambria"/>
          <w:lang w:eastAsia="fr-FR"/>
        </w:rPr>
        <w:t xml:space="preserve"> 1. The remaining less significant bits of the </w:t>
      </w:r>
      <w:r>
        <w:rPr>
          <w:rFonts w:ascii="CourierNewPSMT" w:hAnsi="CourierNewPSMT"/>
          <w:lang w:eastAsia="fr-FR"/>
        </w:rPr>
        <w:t>level</w:t>
      </w:r>
      <w:r>
        <w:rPr>
          <w:rFonts w:ascii="Cambria" w:hAnsi="Cambria"/>
          <w:lang w:eastAsia="fr-FR"/>
        </w:rPr>
        <w:t xml:space="preserve"> field give a </w:t>
      </w:r>
      <w:proofErr w:type="spellStart"/>
      <w:r>
        <w:rPr>
          <w:rFonts w:ascii="CourierNewPSMT" w:hAnsi="CourierNewPSMT"/>
          <w:lang w:eastAsia="fr-FR"/>
        </w:rPr>
        <w:t>trackID</w:t>
      </w:r>
      <w:proofErr w:type="spellEnd"/>
      <w:r>
        <w:rPr>
          <w:rFonts w:ascii="Cambria" w:hAnsi="Cambria"/>
          <w:lang w:eastAsia="fr-FR"/>
        </w:rPr>
        <w:t xml:space="preserve">, which shall identify a track present in the indexed subsegment for level values other than 0 </w:t>
      </w:r>
      <w:r>
        <w:rPr>
          <w:rFonts w:ascii="Cambria" w:hAnsi="Cambria"/>
          <w:highlight w:val="green"/>
          <w:lang w:eastAsia="fr-FR"/>
        </w:rPr>
        <w:t>and 1</w:t>
      </w:r>
      <w:r>
        <w:rPr>
          <w:rFonts w:ascii="Cambria" w:hAnsi="Cambria"/>
          <w:lang w:eastAsia="fr-FR"/>
        </w:rPr>
        <w:t xml:space="preserve">, and shall be 0 if level value is 0 </w:t>
      </w:r>
      <w:r>
        <w:rPr>
          <w:rFonts w:ascii="Cambria" w:hAnsi="Cambria"/>
          <w:highlight w:val="green"/>
          <w:lang w:eastAsia="fr-FR"/>
        </w:rPr>
        <w:t>or 1</w:t>
      </w:r>
      <w:r>
        <w:rPr>
          <w:rFonts w:ascii="Cambria" w:hAnsi="Cambria"/>
          <w:lang w:eastAsia="fr-FR"/>
        </w:rPr>
        <w:t xml:space="preserve">. In this mode, each range </w:t>
      </w:r>
      <w:r>
        <w:rPr>
          <w:rFonts w:ascii="Cambria" w:hAnsi="Cambria"/>
          <w:highlight w:val="green"/>
          <w:lang w:eastAsia="fr-FR"/>
        </w:rPr>
        <w:t>with level N&gt;1</w:t>
      </w:r>
      <w:r>
        <w:rPr>
          <w:rFonts w:ascii="Cambria" w:hAnsi="Cambria"/>
          <w:lang w:eastAsia="fr-FR"/>
        </w:rPr>
        <w:t xml:space="preserve"> consists only of data from the identified track</w:t>
      </w:r>
      <w:r>
        <w:rPr>
          <w:rFonts w:ascii="Cambria" w:hAnsi="Cambria"/>
          <w:strike/>
          <w:highlight w:val="red"/>
          <w:lang w:eastAsia="fr-FR"/>
        </w:rPr>
        <w:t>, possibly with some meta-data boxes (movie fragments, etc...). The</w:t>
      </w:r>
      <w:r>
        <w:rPr>
          <w:rFonts w:ascii="Cambria" w:hAnsi="Cambria"/>
          <w:lang w:eastAsia="fr-FR"/>
        </w:rPr>
        <w:t xml:space="preserve"> </w:t>
      </w:r>
      <w:r>
        <w:rPr>
          <w:rFonts w:ascii="Cambria" w:hAnsi="Cambria"/>
          <w:highlight w:val="green"/>
          <w:lang w:eastAsia="fr-FR"/>
        </w:rPr>
        <w:t>and the</w:t>
      </w:r>
      <w:r>
        <w:rPr>
          <w:rFonts w:ascii="Cambria" w:hAnsi="Cambria"/>
          <w:lang w:eastAsia="fr-FR"/>
        </w:rPr>
        <w:t xml:space="preserve"> level value only gives dependency information within the track. This allows cross-track indexation within a same level.</w:t>
      </w:r>
      <w:r>
        <w:rPr>
          <w:rFonts w:ascii="CourierNewPSMT" w:hAnsi="CourierNewPSMT"/>
          <w:lang w:eastAsia="fr-FR"/>
        </w:rPr>
        <w:t xml:space="preserve"> </w:t>
      </w:r>
    </w:p>
    <w:p w14:paraId="0F009F4E" w14:textId="77777777" w:rsidR="000B6A36" w:rsidRDefault="0096302A">
      <w:pPr>
        <w:numPr>
          <w:ilvl w:val="0"/>
          <w:numId w:val="23"/>
        </w:numPr>
        <w:spacing w:afterAutospacing="1"/>
        <w:ind w:left="1080" w:hanging="283"/>
        <w:contextualSpacing/>
        <w:rPr>
          <w:rFonts w:ascii="Cambria" w:hAnsi="Cambria"/>
          <w:lang w:val="fr-FR" w:eastAsia="fr-FR"/>
        </w:rPr>
      </w:pPr>
      <w:r>
        <w:rPr>
          <w:rFonts w:ascii="Cambria" w:hAnsi="Cambria"/>
          <w:lang w:val="fr-FR" w:eastAsia="fr-FR"/>
        </w:rPr>
        <w:t>3-&gt;0</w:t>
      </w:r>
      <w:proofErr w:type="gramStart"/>
      <w:r>
        <w:rPr>
          <w:rFonts w:ascii="Cambria" w:hAnsi="Cambria"/>
          <w:lang w:val="fr-FR" w:eastAsia="fr-FR"/>
        </w:rPr>
        <w:t>xFF:</w:t>
      </w:r>
      <w:proofErr w:type="gramEnd"/>
      <w:r>
        <w:rPr>
          <w:rFonts w:ascii="Cambria" w:hAnsi="Cambria"/>
          <w:lang w:val="fr-FR" w:eastAsia="fr-FR"/>
        </w:rPr>
        <w:t xml:space="preserve"> ISO </w:t>
      </w:r>
      <w:proofErr w:type="spellStart"/>
      <w:r>
        <w:rPr>
          <w:rFonts w:ascii="Cambria" w:hAnsi="Cambria"/>
          <w:lang w:val="fr-FR" w:eastAsia="fr-FR"/>
        </w:rPr>
        <w:t>reserved</w:t>
      </w:r>
      <w:proofErr w:type="spellEnd"/>
    </w:p>
    <w:p w14:paraId="0F009F4F"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range_count</w:t>
      </w:r>
      <w:proofErr w:type="spellEnd"/>
      <w:r>
        <w:rPr>
          <w:rFonts w:ascii="CourierNewPSMT" w:hAnsi="CourierNewPSMT"/>
          <w:sz w:val="22"/>
          <w:szCs w:val="22"/>
        </w:rPr>
        <w:t xml:space="preserve"> </w:t>
      </w:r>
      <w:r>
        <w:rPr>
          <w:rFonts w:ascii="Cambria" w:hAnsi="Cambria"/>
          <w:sz w:val="22"/>
          <w:szCs w:val="22"/>
        </w:rPr>
        <w:t xml:space="preserve">specifies the number of partial subsegment levels into which the media data is grouped. For version 0 of the box, this value shall be greater than or equal to 2 </w:t>
      </w:r>
      <w:r>
        <w:rPr>
          <w:rFonts w:ascii="Cambria" w:hAnsi="Cambria"/>
          <w:color w:val="000000"/>
          <w:sz w:val="22"/>
          <w:szCs w:val="22"/>
          <w:highlight w:val="cyan"/>
        </w:rPr>
        <w:t>and each byte in the subsegment shall be explicitly assigned to a level</w:t>
      </w:r>
      <w:r>
        <w:rPr>
          <w:rFonts w:ascii="Cambria" w:hAnsi="Cambria"/>
          <w:sz w:val="22"/>
          <w:szCs w:val="22"/>
        </w:rPr>
        <w:t xml:space="preserve">. For version 1 or more of this box, this value may be 0 or more, and the described ranges may lead to a size smaller than the subsegment if and only if </w:t>
      </w:r>
      <w:r>
        <w:rPr>
          <w:rFonts w:ascii="CourierNewPSMT" w:hAnsi="CourierNewPSMT"/>
          <w:sz w:val="22"/>
          <w:szCs w:val="22"/>
        </w:rPr>
        <w:t>incomplete</w:t>
      </w:r>
      <w:r>
        <w:rPr>
          <w:rFonts w:ascii="Cambria" w:hAnsi="Cambria"/>
          <w:sz w:val="22"/>
          <w:szCs w:val="22"/>
        </w:rPr>
        <w:t xml:space="preserve"> is set to 1.</w:t>
      </w:r>
    </w:p>
    <w:p w14:paraId="0F009F50"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range_size</w:t>
      </w:r>
      <w:proofErr w:type="spellEnd"/>
      <w:r>
        <w:rPr>
          <w:rFonts w:ascii="CourierNewPSMT" w:hAnsi="CourierNewPSMT"/>
          <w:sz w:val="22"/>
          <w:szCs w:val="22"/>
        </w:rPr>
        <w:t xml:space="preserve"> </w:t>
      </w:r>
      <w:r>
        <w:rPr>
          <w:rFonts w:ascii="Cambria" w:hAnsi="Cambria"/>
          <w:sz w:val="22"/>
          <w:szCs w:val="22"/>
        </w:rPr>
        <w:t xml:space="preserve">indicates the size of the partial subsegment. </w:t>
      </w:r>
      <w:r>
        <w:rPr>
          <w:rFonts w:ascii="Cambria" w:hAnsi="Cambria"/>
          <w:sz w:val="22"/>
          <w:szCs w:val="22"/>
          <w:highlight w:val="green"/>
        </w:rPr>
        <w:t>This value shall not be 0, except for the last entry for which the</w:t>
      </w:r>
      <w:r>
        <w:rPr>
          <w:rFonts w:ascii="Cambria" w:hAnsi="Cambria"/>
          <w:sz w:val="22"/>
          <w:szCs w:val="22"/>
        </w:rPr>
        <w:t xml:space="preserve"> value 0 may be used </w:t>
      </w:r>
      <w:r>
        <w:rPr>
          <w:rFonts w:ascii="Cambria" w:hAnsi="Cambria"/>
          <w:strike/>
          <w:sz w:val="22"/>
          <w:szCs w:val="22"/>
          <w:highlight w:val="red"/>
        </w:rPr>
        <w:t>in the last entry</w:t>
      </w:r>
      <w:r>
        <w:rPr>
          <w:rFonts w:ascii="Cambria" w:hAnsi="Cambria"/>
          <w:strike/>
          <w:sz w:val="22"/>
          <w:szCs w:val="22"/>
        </w:rPr>
        <w:t xml:space="preserve"> </w:t>
      </w:r>
      <w:r>
        <w:rPr>
          <w:rFonts w:ascii="Cambria" w:hAnsi="Cambria"/>
          <w:sz w:val="22"/>
          <w:szCs w:val="22"/>
        </w:rPr>
        <w:t>to indicate the remaining bytes of the segment, to the end of the segment.</w:t>
      </w:r>
    </w:p>
    <w:p w14:paraId="0F009F51" w14:textId="77777777" w:rsidR="000B6A36" w:rsidRDefault="0096302A">
      <w:pPr>
        <w:pStyle w:val="fields"/>
        <w:jc w:val="left"/>
        <w:rPr>
          <w:rFonts w:ascii="Cambria" w:hAnsi="Cambria"/>
          <w:sz w:val="22"/>
          <w:szCs w:val="22"/>
        </w:rPr>
      </w:pPr>
      <w:r>
        <w:rPr>
          <w:rFonts w:ascii="CourierNewPSMT" w:hAnsi="CourierNewPSMT"/>
          <w:sz w:val="22"/>
          <w:szCs w:val="22"/>
        </w:rPr>
        <w:t xml:space="preserve">level </w:t>
      </w:r>
      <w:r>
        <w:rPr>
          <w:rFonts w:ascii="Cambria" w:hAnsi="Cambria"/>
          <w:sz w:val="22"/>
          <w:szCs w:val="22"/>
        </w:rPr>
        <w:t xml:space="preserve">specifies the level to which this partial subsegment is assigned. </w:t>
      </w:r>
    </w:p>
    <w:p w14:paraId="0F009F52" w14:textId="77777777" w:rsidR="000B6A36" w:rsidRDefault="0096302A">
      <w:pPr>
        <w:spacing w:beforeAutospacing="1" w:afterAutospacing="1"/>
        <w:contextualSpacing/>
        <w:rPr>
          <w:rFonts w:ascii="Cambria" w:hAnsi="Cambria"/>
          <w:highlight w:val="green"/>
          <w:lang w:eastAsia="fr-FR"/>
        </w:rPr>
      </w:pPr>
      <w:r>
        <w:rPr>
          <w:rFonts w:ascii="Cambria" w:hAnsi="Cambria"/>
          <w:highlight w:val="green"/>
          <w:lang w:eastAsia="fr-FR"/>
        </w:rPr>
        <w:t xml:space="preserve">For </w:t>
      </w:r>
      <w:proofErr w:type="spellStart"/>
      <w:r>
        <w:rPr>
          <w:rFonts w:ascii="CourierNewPSMT" w:hAnsi="CourierNewPSMT"/>
          <w:highlight w:val="green"/>
          <w:lang w:eastAsia="fr-FR"/>
        </w:rPr>
        <w:t>level_assignment_type</w:t>
      </w:r>
      <w:proofErr w:type="spellEnd"/>
      <w:r>
        <w:rPr>
          <w:rFonts w:ascii="Cambria" w:hAnsi="Cambria"/>
          <w:highlight w:val="green"/>
          <w:lang w:eastAsia="fr-FR"/>
        </w:rPr>
        <w:t xml:space="preserve"> 1 or above, byte ranges assigned to levels other than 0 or 1 shall not contain file-level box headers. Typically, the header of a media data container box (e.g. </w:t>
      </w:r>
      <w:proofErr w:type="spellStart"/>
      <w:r>
        <w:rPr>
          <w:rFonts w:ascii="Courier New" w:hAnsi="Courier New" w:cs="Courier New"/>
          <w:highlight w:val="green"/>
          <w:lang w:eastAsia="fr-FR"/>
        </w:rPr>
        <w:t>MediaDataBox</w:t>
      </w:r>
      <w:proofErr w:type="spellEnd"/>
      <w:r>
        <w:rPr>
          <w:rFonts w:ascii="Cambria" w:hAnsi="Cambria"/>
          <w:highlight w:val="green"/>
          <w:lang w:eastAsia="fr-FR"/>
        </w:rPr>
        <w:t xml:space="preserve"> or </w:t>
      </w:r>
      <w:proofErr w:type="spellStart"/>
      <w:r>
        <w:rPr>
          <w:rFonts w:ascii="Courier New" w:hAnsi="Courier New" w:cs="Courier New"/>
          <w:highlight w:val="green"/>
          <w:lang w:eastAsia="fr-FR"/>
        </w:rPr>
        <w:t>IdentifiedMediaDataBox</w:t>
      </w:r>
      <w:proofErr w:type="spellEnd"/>
      <w:r>
        <w:rPr>
          <w:rFonts w:ascii="Cambria" w:hAnsi="Cambria"/>
          <w:highlight w:val="green"/>
          <w:lang w:eastAsia="fr-FR"/>
        </w:rPr>
        <w:t>) is in level 0 or 1 while data may be in level 2 or more.</w:t>
      </w:r>
    </w:p>
    <w:p w14:paraId="0F009F53" w14:textId="77777777" w:rsidR="000B6A36" w:rsidRDefault="0096302A">
      <w:pPr>
        <w:rPr>
          <w:lang w:eastAsia="fr-FR"/>
        </w:rPr>
      </w:pPr>
      <w:r>
        <w:rPr>
          <w:highlight w:val="green"/>
          <w:lang w:eastAsia="fr-FR"/>
        </w:rPr>
        <w:t xml:space="preserve">NOTE </w:t>
      </w:r>
      <w:r>
        <w:rPr>
          <w:rFonts w:ascii="Cambria" w:hAnsi="Cambria"/>
          <w:highlight w:val="green"/>
          <w:lang w:eastAsia="fr-FR"/>
        </w:rPr>
        <w:t xml:space="preserve">For </w:t>
      </w:r>
      <w:proofErr w:type="spellStart"/>
      <w:r>
        <w:rPr>
          <w:rFonts w:ascii="CourierNewPSMT" w:hAnsi="CourierNewPSMT"/>
          <w:highlight w:val="green"/>
          <w:lang w:eastAsia="fr-FR"/>
        </w:rPr>
        <w:t>level_assignment_type</w:t>
      </w:r>
      <w:proofErr w:type="spellEnd"/>
      <w:r>
        <w:rPr>
          <w:rFonts w:ascii="Cambria" w:hAnsi="Cambria"/>
          <w:highlight w:val="green"/>
          <w:lang w:eastAsia="fr-FR"/>
        </w:rPr>
        <w:t xml:space="preserve"> 1, since</w:t>
      </w:r>
      <w:r>
        <w:rPr>
          <w:highlight w:val="green"/>
          <w:lang w:eastAsia="fr-FR"/>
        </w:rPr>
        <w:t xml:space="preserve"> level N depends only </w:t>
      </w:r>
      <w:proofErr w:type="gramStart"/>
      <w:r>
        <w:rPr>
          <w:highlight w:val="green"/>
          <w:lang w:eastAsia="fr-FR"/>
        </w:rPr>
        <w:t>from</w:t>
      </w:r>
      <w:proofErr w:type="gramEnd"/>
      <w:r>
        <w:rPr>
          <w:highlight w:val="green"/>
          <w:lang w:eastAsia="fr-FR"/>
        </w:rPr>
        <w:t xml:space="preserve"> level N-1 and below, a direct mapping of temporal sublayers to levels will not always be possible in case </w:t>
      </w:r>
      <w:r>
        <w:rPr>
          <w:highlight w:val="green"/>
          <w:lang w:eastAsia="fr-FR"/>
        </w:rPr>
        <w:lastRenderedPageBreak/>
        <w:t>frames from one temporal sublayer depend on preceding frames from the same temporal sublayer in another byte range.</w:t>
      </w:r>
    </w:p>
    <w:p w14:paraId="0F009F54" w14:textId="77777777" w:rsidR="000B6A36" w:rsidRDefault="000B6A36">
      <w:pPr>
        <w:spacing w:beforeAutospacing="1" w:afterAutospacing="1"/>
        <w:contextualSpacing/>
        <w:rPr>
          <w:rFonts w:ascii="Cambria" w:hAnsi="Cambria"/>
        </w:rPr>
      </w:pPr>
    </w:p>
    <w:p w14:paraId="0F009F55" w14:textId="77777777" w:rsidR="000B6A36" w:rsidRDefault="0096302A">
      <w:pPr>
        <w:pStyle w:val="Heading2"/>
        <w:rPr>
          <w:lang w:val="en-US"/>
        </w:rPr>
      </w:pPr>
      <w:r>
        <w:rPr>
          <w:lang w:val="en-US"/>
        </w:rPr>
        <w:t>Examples of use</w:t>
      </w:r>
    </w:p>
    <w:p w14:paraId="0F009F56" w14:textId="77777777" w:rsidR="000B6A36" w:rsidRDefault="0096302A">
      <w:pPr>
        <w:pStyle w:val="Heading3"/>
        <w:rPr>
          <w:lang w:val="en-US"/>
        </w:rPr>
      </w:pPr>
      <w:r>
        <w:rPr>
          <w:lang w:val="en-US"/>
        </w:rPr>
        <w:t>Single track indexing</w:t>
      </w:r>
    </w:p>
    <w:p w14:paraId="0F009F57" w14:textId="77777777" w:rsidR="000B6A36" w:rsidRDefault="000B6A36"/>
    <w:p w14:paraId="0F009F58" w14:textId="77777777" w:rsidR="000B6A36" w:rsidRDefault="0096302A">
      <w:pPr>
        <w:jc w:val="center"/>
      </w:pPr>
      <w:r>
        <w:rPr>
          <w:noProof/>
        </w:rPr>
        <w:drawing>
          <wp:inline distT="0" distB="0" distL="0" distR="0" wp14:anchorId="0F00A5E6" wp14:editId="0F00A5E7">
            <wp:extent cx="3740785" cy="1043940"/>
            <wp:effectExtent l="0" t="0" r="0" b="0"/>
            <wp:docPr id="6"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A picture containing shape&#10;&#10;Description automatically generated"/>
                    <pic:cNvPicPr>
                      <a:picLocks noChangeAspect="1" noChangeArrowheads="1"/>
                    </pic:cNvPicPr>
                  </pic:nvPicPr>
                  <pic:blipFill>
                    <a:blip r:embed="rId27"/>
                    <a:stretch>
                      <a:fillRect/>
                    </a:stretch>
                  </pic:blipFill>
                  <pic:spPr bwMode="auto">
                    <a:xfrm>
                      <a:off x="0" y="0"/>
                      <a:ext cx="3740785" cy="1043940"/>
                    </a:xfrm>
                    <a:prstGeom prst="rect">
                      <a:avLst/>
                    </a:prstGeom>
                  </pic:spPr>
                </pic:pic>
              </a:graphicData>
            </a:graphic>
          </wp:inline>
        </w:drawing>
      </w:r>
    </w:p>
    <w:p w14:paraId="0F009F59" w14:textId="02454F69"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4</w:t>
      </w:r>
      <w:r w:rsidR="00595129">
        <w:rPr>
          <w:noProof/>
        </w:rPr>
        <w:fldChar w:fldCharType="end"/>
      </w:r>
      <w:r>
        <w:t xml:space="preserve"> - </w:t>
      </w:r>
      <w:proofErr w:type="spellStart"/>
      <w:r>
        <w:t>level_assignment_type</w:t>
      </w:r>
      <w:proofErr w:type="spellEnd"/>
      <w:r>
        <w:t xml:space="preserve">=1 with 2 IDRs and no explicit range for </w:t>
      </w:r>
      <w:proofErr w:type="spellStart"/>
      <w:r>
        <w:t>moof</w:t>
      </w:r>
      <w:proofErr w:type="spellEnd"/>
    </w:p>
    <w:p w14:paraId="0F009F5A" w14:textId="77777777" w:rsidR="000B6A36" w:rsidRDefault="000B6A36"/>
    <w:p w14:paraId="0F009F5B" w14:textId="77777777" w:rsidR="000B6A36" w:rsidRDefault="0096302A">
      <w:pPr>
        <w:jc w:val="center"/>
      </w:pPr>
      <w:r>
        <w:rPr>
          <w:noProof/>
        </w:rPr>
        <w:drawing>
          <wp:inline distT="0" distB="0" distL="0" distR="0" wp14:anchorId="0F00A5E8" wp14:editId="0F00A5E9">
            <wp:extent cx="3849370" cy="1082040"/>
            <wp:effectExtent l="0" t="0" r="0" b="0"/>
            <wp:docPr id="7"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descr="A picture containing shape&#10;&#10;Description automatically generated"/>
                    <pic:cNvPicPr>
                      <a:picLocks noChangeAspect="1" noChangeArrowheads="1"/>
                    </pic:cNvPicPr>
                  </pic:nvPicPr>
                  <pic:blipFill>
                    <a:blip r:embed="rId28"/>
                    <a:stretch>
                      <a:fillRect/>
                    </a:stretch>
                  </pic:blipFill>
                  <pic:spPr bwMode="auto">
                    <a:xfrm>
                      <a:off x="0" y="0"/>
                      <a:ext cx="3849370" cy="1082040"/>
                    </a:xfrm>
                    <a:prstGeom prst="rect">
                      <a:avLst/>
                    </a:prstGeom>
                  </pic:spPr>
                </pic:pic>
              </a:graphicData>
            </a:graphic>
          </wp:inline>
        </w:drawing>
      </w:r>
    </w:p>
    <w:p w14:paraId="0F009F5C" w14:textId="676255B3"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5</w:t>
      </w:r>
      <w:r w:rsidR="00595129">
        <w:rPr>
          <w:noProof/>
        </w:rPr>
        <w:fldChar w:fldCharType="end"/>
      </w:r>
      <w:r>
        <w:t xml:space="preserve"> - </w:t>
      </w:r>
      <w:proofErr w:type="spellStart"/>
      <w:r>
        <w:t>level_assignment_type</w:t>
      </w:r>
      <w:proofErr w:type="spellEnd"/>
      <w:r>
        <w:t xml:space="preserve">=1 with 2 IDRs and explicit range for </w:t>
      </w:r>
      <w:proofErr w:type="spellStart"/>
      <w:r>
        <w:t>moof</w:t>
      </w:r>
      <w:proofErr w:type="spellEnd"/>
    </w:p>
    <w:p w14:paraId="0F009F5D" w14:textId="77777777" w:rsidR="000B6A36" w:rsidRDefault="000B6A36"/>
    <w:p w14:paraId="0F009F5E" w14:textId="77777777" w:rsidR="000B6A36" w:rsidRDefault="0096302A">
      <w:pPr>
        <w:keepNext/>
        <w:spacing w:beforeAutospacing="1" w:afterAutospacing="1"/>
        <w:jc w:val="center"/>
      </w:pPr>
      <w:r>
        <w:rPr>
          <w:noProof/>
        </w:rPr>
        <w:drawing>
          <wp:inline distT="0" distB="0" distL="0" distR="0" wp14:anchorId="0F00A5EA" wp14:editId="0F00A5EB">
            <wp:extent cx="5088890" cy="986790"/>
            <wp:effectExtent l="0" t="0" r="0" b="0"/>
            <wp:docPr id="8"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descr="A picture containing text&#10;&#10;Description automatically generated"/>
                    <pic:cNvPicPr>
                      <a:picLocks noChangeAspect="1" noChangeArrowheads="1"/>
                    </pic:cNvPicPr>
                  </pic:nvPicPr>
                  <pic:blipFill>
                    <a:blip r:embed="rId29"/>
                    <a:stretch>
                      <a:fillRect/>
                    </a:stretch>
                  </pic:blipFill>
                  <pic:spPr bwMode="auto">
                    <a:xfrm>
                      <a:off x="0" y="0"/>
                      <a:ext cx="5088890" cy="986790"/>
                    </a:xfrm>
                    <a:prstGeom prst="rect">
                      <a:avLst/>
                    </a:prstGeom>
                  </pic:spPr>
                </pic:pic>
              </a:graphicData>
            </a:graphic>
          </wp:inline>
        </w:drawing>
      </w:r>
    </w:p>
    <w:p w14:paraId="0F009F5F" w14:textId="239A6C2F"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6</w:t>
      </w:r>
      <w:r w:rsidR="00595129">
        <w:rPr>
          <w:noProof/>
        </w:rPr>
        <w:fldChar w:fldCharType="end"/>
      </w:r>
      <w:r>
        <w:t xml:space="preserve"> - </w:t>
      </w:r>
      <w:proofErr w:type="spellStart"/>
      <w:r>
        <w:t>level_assignment_type</w:t>
      </w:r>
      <w:proofErr w:type="spellEnd"/>
      <w:r>
        <w:t>=1 with low latency DASH segment, 2 chunks and no explicit range for '</w:t>
      </w:r>
      <w:proofErr w:type="spellStart"/>
      <w:r>
        <w:t>moof</w:t>
      </w:r>
      <w:proofErr w:type="spellEnd"/>
    </w:p>
    <w:p w14:paraId="0F009F60" w14:textId="77777777" w:rsidR="000B6A36" w:rsidRDefault="0096302A">
      <w:pPr>
        <w:pStyle w:val="Heading3"/>
        <w:rPr>
          <w:lang w:val="en-US"/>
        </w:rPr>
      </w:pPr>
      <w:r>
        <w:rPr>
          <w:lang w:val="en-US"/>
        </w:rPr>
        <w:t>Multi-track indexing</w:t>
      </w:r>
    </w:p>
    <w:p w14:paraId="0F009F61" w14:textId="77777777" w:rsidR="000B6A36" w:rsidRDefault="0096302A">
      <w:pPr>
        <w:jc w:val="center"/>
      </w:pPr>
      <w:r>
        <w:rPr>
          <w:noProof/>
        </w:rPr>
        <w:drawing>
          <wp:inline distT="0" distB="0" distL="0" distR="0" wp14:anchorId="0F00A5EC" wp14:editId="0F00A5ED">
            <wp:extent cx="5463540" cy="1230630"/>
            <wp:effectExtent l="0" t="0" r="0" b="0"/>
            <wp:docPr id="9"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1" descr="A picture containing text&#10;&#10;Description automatically generated"/>
                    <pic:cNvPicPr>
                      <a:picLocks noChangeAspect="1" noChangeArrowheads="1"/>
                    </pic:cNvPicPr>
                  </pic:nvPicPr>
                  <pic:blipFill>
                    <a:blip r:embed="rId30"/>
                    <a:stretch>
                      <a:fillRect/>
                    </a:stretch>
                  </pic:blipFill>
                  <pic:spPr bwMode="auto">
                    <a:xfrm>
                      <a:off x="0" y="0"/>
                      <a:ext cx="5463540" cy="1230630"/>
                    </a:xfrm>
                    <a:prstGeom prst="rect">
                      <a:avLst/>
                    </a:prstGeom>
                  </pic:spPr>
                </pic:pic>
              </a:graphicData>
            </a:graphic>
          </wp:inline>
        </w:drawing>
      </w:r>
    </w:p>
    <w:p w14:paraId="0F009F62" w14:textId="77777777" w:rsidR="000B6A36" w:rsidRDefault="000B6A36">
      <w:pPr>
        <w:keepNext/>
        <w:jc w:val="center"/>
      </w:pPr>
    </w:p>
    <w:p w14:paraId="0F009F63" w14:textId="7F76B518"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7</w:t>
      </w:r>
      <w:r w:rsidR="00595129">
        <w:rPr>
          <w:noProof/>
        </w:rPr>
        <w:fldChar w:fldCharType="end"/>
      </w:r>
      <w:r>
        <w:t xml:space="preserve"> - </w:t>
      </w:r>
      <w:proofErr w:type="spellStart"/>
      <w:r>
        <w:t>level_assignment_type</w:t>
      </w:r>
      <w:proofErr w:type="spellEnd"/>
      <w:r>
        <w:t xml:space="preserve">=2, 2 </w:t>
      </w:r>
      <w:proofErr w:type="spellStart"/>
      <w:r>
        <w:t>moof+traf</w:t>
      </w:r>
      <w:proofErr w:type="spellEnd"/>
      <w:r>
        <w:t xml:space="preserve"> with 1 IDR each and no explicit range for </w:t>
      </w:r>
      <w:proofErr w:type="spellStart"/>
      <w:r>
        <w:t>moof</w:t>
      </w:r>
      <w:proofErr w:type="spellEnd"/>
    </w:p>
    <w:p w14:paraId="0F009F64" w14:textId="77777777" w:rsidR="000B6A36" w:rsidRDefault="000B6A36">
      <w:pPr>
        <w:rPr>
          <w:lang w:val="en-GB"/>
        </w:rPr>
      </w:pPr>
    </w:p>
    <w:p w14:paraId="0F009F65" w14:textId="77777777" w:rsidR="000B6A36" w:rsidRDefault="0096302A">
      <w:pPr>
        <w:keepNext/>
        <w:jc w:val="center"/>
      </w:pPr>
      <w:r>
        <w:rPr>
          <w:noProof/>
        </w:rPr>
        <w:lastRenderedPageBreak/>
        <w:drawing>
          <wp:inline distT="0" distB="0" distL="0" distR="0" wp14:anchorId="0F00A5EE" wp14:editId="0F00A5EF">
            <wp:extent cx="5553710" cy="1174115"/>
            <wp:effectExtent l="0" t="0" r="0" b="0"/>
            <wp:docPr id="10"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A picture containing shape, rectangle&#10;&#10;Description automatically generated"/>
                    <pic:cNvPicPr>
                      <a:picLocks noChangeAspect="1" noChangeArrowheads="1"/>
                    </pic:cNvPicPr>
                  </pic:nvPicPr>
                  <pic:blipFill>
                    <a:blip r:embed="rId31"/>
                    <a:stretch>
                      <a:fillRect/>
                    </a:stretch>
                  </pic:blipFill>
                  <pic:spPr bwMode="auto">
                    <a:xfrm>
                      <a:off x="0" y="0"/>
                      <a:ext cx="5553710" cy="1174115"/>
                    </a:xfrm>
                    <a:prstGeom prst="rect">
                      <a:avLst/>
                    </a:prstGeom>
                  </pic:spPr>
                </pic:pic>
              </a:graphicData>
            </a:graphic>
          </wp:inline>
        </w:drawing>
      </w:r>
    </w:p>
    <w:p w14:paraId="0F009F66" w14:textId="35080E54"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8</w:t>
      </w:r>
      <w:r w:rsidR="00595129">
        <w:rPr>
          <w:noProof/>
        </w:rPr>
        <w:fldChar w:fldCharType="end"/>
      </w:r>
      <w:r>
        <w:t xml:space="preserve"> - </w:t>
      </w:r>
      <w:proofErr w:type="spellStart"/>
      <w:r>
        <w:t>level_assignment_type</w:t>
      </w:r>
      <w:proofErr w:type="spellEnd"/>
      <w:r>
        <w:t xml:space="preserve">=2, 1 </w:t>
      </w:r>
      <w:proofErr w:type="spellStart"/>
      <w:r>
        <w:t>moof</w:t>
      </w:r>
      <w:proofErr w:type="spellEnd"/>
      <w:r>
        <w:t xml:space="preserve"> with 2 </w:t>
      </w:r>
      <w:proofErr w:type="spellStart"/>
      <w:r>
        <w:t>trafs</w:t>
      </w:r>
      <w:proofErr w:type="spellEnd"/>
      <w:r>
        <w:t>, 1 IDR/</w:t>
      </w:r>
      <w:proofErr w:type="spellStart"/>
      <w:r>
        <w:t>traf</w:t>
      </w:r>
      <w:proofErr w:type="spellEnd"/>
      <w:r>
        <w:t xml:space="preserve"> and no explicit range for </w:t>
      </w:r>
      <w:proofErr w:type="spellStart"/>
      <w:r>
        <w:t>moof</w:t>
      </w:r>
      <w:proofErr w:type="spellEnd"/>
    </w:p>
    <w:p w14:paraId="0F009F67" w14:textId="77777777" w:rsidR="000B6A36" w:rsidRDefault="000B6A36">
      <w:pPr>
        <w:jc w:val="center"/>
        <w:rPr>
          <w:lang w:val="en-GB"/>
        </w:rPr>
      </w:pPr>
    </w:p>
    <w:p w14:paraId="0F009F68" w14:textId="77777777" w:rsidR="000B6A36" w:rsidRDefault="0096302A">
      <w:pPr>
        <w:keepNext/>
        <w:jc w:val="center"/>
      </w:pPr>
      <w:r>
        <w:rPr>
          <w:noProof/>
        </w:rPr>
        <w:drawing>
          <wp:inline distT="0" distB="0" distL="0" distR="0" wp14:anchorId="0F00A5F0" wp14:editId="0F00A5F1">
            <wp:extent cx="5925820" cy="1196340"/>
            <wp:effectExtent l="0" t="0" r="0" b="0"/>
            <wp:docPr id="11"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9" descr="A picture containing rectangle&#10;&#10;Description automatically generated"/>
                    <pic:cNvPicPr>
                      <a:picLocks noChangeAspect="1" noChangeArrowheads="1"/>
                    </pic:cNvPicPr>
                  </pic:nvPicPr>
                  <pic:blipFill>
                    <a:blip r:embed="rId32"/>
                    <a:stretch>
                      <a:fillRect/>
                    </a:stretch>
                  </pic:blipFill>
                  <pic:spPr bwMode="auto">
                    <a:xfrm>
                      <a:off x="0" y="0"/>
                      <a:ext cx="5925820" cy="1196340"/>
                    </a:xfrm>
                    <a:prstGeom prst="rect">
                      <a:avLst/>
                    </a:prstGeom>
                  </pic:spPr>
                </pic:pic>
              </a:graphicData>
            </a:graphic>
          </wp:inline>
        </w:drawing>
      </w:r>
    </w:p>
    <w:p w14:paraId="0F009F69" w14:textId="14CCFF74"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D07D14">
        <w:rPr>
          <w:noProof/>
        </w:rPr>
        <w:t>9</w:t>
      </w:r>
      <w:r w:rsidR="00595129">
        <w:rPr>
          <w:noProof/>
        </w:rPr>
        <w:fldChar w:fldCharType="end"/>
      </w:r>
      <w:r>
        <w:t xml:space="preserve"> - </w:t>
      </w:r>
      <w:proofErr w:type="spellStart"/>
      <w:r>
        <w:t>level_assignment_type</w:t>
      </w:r>
      <w:proofErr w:type="spellEnd"/>
      <w:r>
        <w:t xml:space="preserve">=2, 1 </w:t>
      </w:r>
      <w:proofErr w:type="spellStart"/>
      <w:r>
        <w:t>moof</w:t>
      </w:r>
      <w:proofErr w:type="spellEnd"/>
      <w:r>
        <w:t xml:space="preserve"> with 2 </w:t>
      </w:r>
      <w:proofErr w:type="spellStart"/>
      <w:r>
        <w:t>trafs</w:t>
      </w:r>
      <w:proofErr w:type="spellEnd"/>
      <w:r>
        <w:t>, 1 IDR/</w:t>
      </w:r>
      <w:proofErr w:type="spellStart"/>
      <w:r>
        <w:t>traf</w:t>
      </w:r>
      <w:proofErr w:type="spellEnd"/>
      <w:r>
        <w:t xml:space="preserve"> and explicit </w:t>
      </w:r>
      <w:proofErr w:type="spellStart"/>
      <w:r>
        <w:t>explicit</w:t>
      </w:r>
      <w:proofErr w:type="spellEnd"/>
      <w:r>
        <w:t xml:space="preserve"> range for </w:t>
      </w:r>
      <w:proofErr w:type="spellStart"/>
      <w:r>
        <w:t>moof</w:t>
      </w:r>
      <w:proofErr w:type="spellEnd"/>
    </w:p>
    <w:p w14:paraId="0F009F6A" w14:textId="77777777" w:rsidR="000B6A36" w:rsidRDefault="000B6A36"/>
    <w:p w14:paraId="0F009F6B" w14:textId="77777777" w:rsidR="000B6A36" w:rsidRDefault="0096302A">
      <w:pPr>
        <w:pStyle w:val="Heading2"/>
        <w:rPr>
          <w:lang w:val="en-US"/>
        </w:rPr>
      </w:pPr>
      <w:bookmarkStart w:id="1060" w:name="_Toc109403211"/>
      <w:bookmarkStart w:id="1061" w:name="_Toc109403213"/>
      <w:bookmarkStart w:id="1062" w:name="_Toc109403214"/>
      <w:bookmarkStart w:id="1063" w:name="_Toc109403215"/>
      <w:bookmarkStart w:id="1064" w:name="_Toc109403216"/>
      <w:bookmarkStart w:id="1065" w:name="_Toc109403217"/>
      <w:bookmarkStart w:id="1066" w:name="_Toc109403218"/>
      <w:bookmarkStart w:id="1067" w:name="_Toc109403219"/>
      <w:bookmarkStart w:id="1068" w:name="_Toc109403212"/>
      <w:bookmarkStart w:id="1069" w:name="_Toc109403220"/>
      <w:bookmarkStart w:id="1070" w:name="_Toc109403210"/>
      <w:bookmarkStart w:id="1071" w:name="_Toc109403209"/>
      <w:bookmarkStart w:id="1072" w:name="_Toc109403208"/>
      <w:bookmarkStart w:id="1073" w:name="_Toc109403207"/>
      <w:bookmarkStart w:id="1074" w:name="_Toc109403206"/>
      <w:bookmarkStart w:id="1075" w:name="_Toc109403205"/>
      <w:bookmarkStart w:id="1076" w:name="_Toc109403204"/>
      <w:bookmarkStart w:id="1077" w:name="_Toc109403203"/>
      <w:bookmarkStart w:id="1078" w:name="_Toc109403202"/>
      <w:bookmarkStart w:id="1079" w:name="_Toc109403263"/>
      <w:bookmarkStart w:id="1080" w:name="_Toc109403221"/>
      <w:bookmarkStart w:id="1081" w:name="_Toc109403268"/>
      <w:bookmarkStart w:id="1082" w:name="_Toc109403267"/>
      <w:bookmarkStart w:id="1083" w:name="_Toc109403266"/>
      <w:bookmarkStart w:id="1084" w:name="_Toc109403265"/>
      <w:bookmarkStart w:id="1085" w:name="_Toc109403264"/>
      <w:bookmarkStart w:id="1086" w:name="_Toc109403262"/>
      <w:bookmarkStart w:id="1087" w:name="_Toc109403261"/>
      <w:bookmarkStart w:id="1088" w:name="_Toc109403260"/>
      <w:bookmarkStart w:id="1089" w:name="_Toc109403259"/>
      <w:bookmarkStart w:id="1090" w:name="_Toc109403258"/>
      <w:bookmarkStart w:id="1091" w:name="_Toc109403257"/>
      <w:bookmarkStart w:id="1092" w:name="_Toc109403256"/>
      <w:bookmarkStart w:id="1093" w:name="_Toc109403240"/>
      <w:bookmarkStart w:id="1094" w:name="_Toc109403239"/>
      <w:bookmarkStart w:id="1095" w:name="_Toc109403223"/>
      <w:bookmarkStart w:id="1096" w:name="_Toc109403222"/>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r>
        <w:rPr>
          <w:lang w:val="en-US"/>
        </w:rPr>
        <w:t>Alternative approach</w:t>
      </w:r>
    </w:p>
    <w:p w14:paraId="0F009F6C" w14:textId="5C9D9D97" w:rsidR="000B6A36" w:rsidRDefault="0096302A">
      <w:r>
        <w:t xml:space="preserve">Discussion </w:t>
      </w:r>
      <w:hyperlink r:id="rId33">
        <w:r>
          <w:rPr>
            <w:rStyle w:val="Hyperlink"/>
          </w:rPr>
          <w:t>http://mpeg.expert/software/MPEG/Systems/FileFormat/isobmff/-/issues/218</w:t>
        </w:r>
      </w:hyperlink>
    </w:p>
    <w:p w14:paraId="0F009F6D" w14:textId="77777777" w:rsidR="000B6A36" w:rsidRDefault="0096302A">
      <w:pPr>
        <w:pStyle w:val="Heading3"/>
      </w:pPr>
      <w:r>
        <w:t>Alternative approach</w:t>
      </w:r>
    </w:p>
    <w:p w14:paraId="0F009F6E" w14:textId="77777777" w:rsidR="000B6A36" w:rsidRDefault="000B6A36">
      <w:pPr>
        <w:jc w:val="both"/>
      </w:pPr>
    </w:p>
    <w:p w14:paraId="0F009F6F" w14:textId="286063D9" w:rsidR="000B6A36" w:rsidRDefault="0096302A">
      <w:pPr>
        <w:jc w:val="both"/>
      </w:pPr>
      <w:r>
        <w:rPr>
          <w:lang w:val="en-GB"/>
        </w:rPr>
        <w:t xml:space="preserve">The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lang w:val="en-GB"/>
        </w:rPr>
        <w:t xml:space="preserve"> provides a mapping from levels (as specified by the </w:t>
      </w:r>
      <w:proofErr w:type="spellStart"/>
      <w:r>
        <w:rPr>
          <w:rStyle w:val="codeChar"/>
        </w:rPr>
        <w:t>LevelAssignmentBox</w:t>
      </w:r>
      <w:proofErr w:type="spellEnd"/>
      <w:r>
        <w:rPr>
          <w:rStyle w:val="codeChar"/>
        </w:rPr>
        <w:t>(</w:t>
      </w:r>
      <w:r>
        <w:rPr>
          <w:rStyle w:val="codeChar"/>
          <w:rFonts w:cs="Courier New"/>
        </w:rPr>
        <w:t>'leva'</w:t>
      </w:r>
      <w:r>
        <w:rPr>
          <w:rStyle w:val="codeChar"/>
        </w:rPr>
        <w:t>)</w:t>
      </w:r>
      <w:r>
        <w:rPr>
          <w:lang w:val="en-GB"/>
        </w:rPr>
        <w:t>) to byte ranges of the indexed subsegment.</w:t>
      </w:r>
      <w:r>
        <w:t xml:space="preserve"> In the current ISOBMFF specification </w:t>
      </w:r>
      <w:r>
        <w:fldChar w:fldCharType="begin"/>
      </w:r>
      <w:r>
        <w:instrText xml:space="preserve"> REF _Ref138780160 \r \h </w:instrText>
      </w:r>
      <w:r>
        <w:fldChar w:fldCharType="separate"/>
      </w:r>
      <w:r w:rsidR="00D07D14">
        <w:rPr>
          <w:b/>
          <w:bCs/>
        </w:rPr>
        <w:t>Error! Reference source not found.</w:t>
      </w:r>
      <w:r>
        <w:fldChar w:fldCharType="end"/>
      </w:r>
      <w:r>
        <w:t xml:space="preserve">, </w:t>
      </w:r>
      <w:proofErr w:type="spellStart"/>
      <w:r>
        <w:rPr>
          <w:rStyle w:val="codeChar"/>
        </w:rPr>
        <w:t>assignment_type</w:t>
      </w:r>
      <w:proofErr w:type="spellEnd"/>
      <w:r>
        <w:t xml:space="preserve"> from the </w:t>
      </w:r>
      <w:proofErr w:type="spellStart"/>
      <w:r>
        <w:rPr>
          <w:rStyle w:val="codeChar"/>
        </w:rPr>
        <w:t>LevelAssignmentBox</w:t>
      </w:r>
      <w:proofErr w:type="spellEnd"/>
      <w:r>
        <w:t xml:space="preserve"> box indicates the mechanism used to specify the assignment to a level:</w:t>
      </w:r>
    </w:p>
    <w:p w14:paraId="0F009F70" w14:textId="77777777" w:rsidR="000B6A36" w:rsidRDefault="0096302A">
      <w:pPr>
        <w:pStyle w:val="ListParagraph"/>
        <w:numPr>
          <w:ilvl w:val="0"/>
          <w:numId w:val="73"/>
        </w:numPr>
        <w:spacing w:after="0" w:line="240" w:lineRule="auto"/>
        <w:contextualSpacing w:val="0"/>
        <w:textAlignment w:val="auto"/>
      </w:pPr>
      <w:r>
        <w:t>0 or 1: sample groups are used to specify levels (for value 1: a parameterized sample group (i.e. with grouping type parameter))</w:t>
      </w:r>
    </w:p>
    <w:p w14:paraId="0F009F71" w14:textId="77777777" w:rsidR="000B6A36" w:rsidRDefault="0096302A">
      <w:pPr>
        <w:pStyle w:val="ListParagraph"/>
        <w:numPr>
          <w:ilvl w:val="0"/>
          <w:numId w:val="73"/>
        </w:numPr>
        <w:spacing w:after="0" w:line="240" w:lineRule="auto"/>
        <w:contextualSpacing w:val="0"/>
        <w:textAlignment w:val="auto"/>
      </w:pPr>
      <w:r>
        <w:t>2 or 3: level assignment is by track</w:t>
      </w:r>
    </w:p>
    <w:p w14:paraId="0F009F72" w14:textId="77777777" w:rsidR="000B6A36" w:rsidRDefault="0096302A">
      <w:pPr>
        <w:pStyle w:val="ListParagraph"/>
        <w:numPr>
          <w:ilvl w:val="0"/>
          <w:numId w:val="73"/>
        </w:numPr>
        <w:spacing w:after="0" w:line="240" w:lineRule="auto"/>
        <w:contextualSpacing w:val="0"/>
        <w:textAlignment w:val="auto"/>
      </w:pPr>
      <w:r>
        <w:t xml:space="preserve">4: the respective level contains the samples for a sub-track </w:t>
      </w:r>
    </w:p>
    <w:p w14:paraId="0F009F73" w14:textId="77777777" w:rsidR="000B6A36" w:rsidRDefault="000B6A36">
      <w:pPr>
        <w:jc w:val="both"/>
      </w:pPr>
    </w:p>
    <w:p w14:paraId="0F009F74" w14:textId="77777777" w:rsidR="000B6A36" w:rsidRDefault="0096302A">
      <w:pPr>
        <w:jc w:val="both"/>
      </w:pPr>
      <w:proofErr w:type="gramStart"/>
      <w:r>
        <w:t>In order to</w:t>
      </w:r>
      <w:proofErr w:type="gramEnd"/>
      <w:r>
        <w:t xml:space="preserve"> interpret the signification of levels when sample groups are used to specify levels, a reader will have to process the </w:t>
      </w:r>
      <w:proofErr w:type="spellStart"/>
      <w:r>
        <w:rPr>
          <w:rFonts w:ascii="Courier New" w:hAnsi="Courier New"/>
          <w:bCs/>
          <w:szCs w:val="20"/>
          <w:lang w:val="en-GB"/>
        </w:rPr>
        <w:t>MovieFragmentBox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cs="Courier New"/>
          <w:bCs/>
          <w:szCs w:val="20"/>
          <w:lang w:val="en-GB"/>
        </w:rPr>
        <w:t>moof</w:t>
      </w:r>
      <w:proofErr w:type="spellEnd"/>
      <w:r>
        <w:rPr>
          <w:rFonts w:ascii="Courier New" w:hAnsi="Courier New" w:cs="Courier New"/>
          <w:bCs/>
          <w:szCs w:val="20"/>
          <w:lang w:val="en-GB"/>
        </w:rPr>
        <w:t>'</w:t>
      </w:r>
      <w:r>
        <w:rPr>
          <w:rFonts w:ascii="Courier New" w:hAnsi="Courier New"/>
          <w:bCs/>
          <w:szCs w:val="20"/>
          <w:lang w:val="en-GB"/>
        </w:rPr>
        <w:t>)</w:t>
      </w:r>
      <w:r>
        <w:t xml:space="preserve"> to know whether sample group descriptions are added/modified in the fragment, and to know which samples are associated to which sample group description entry. If sample group description entries are inserted in the fragment, </w:t>
      </w:r>
      <w:proofErr w:type="spellStart"/>
      <w:r>
        <w:t>ssix</w:t>
      </w:r>
      <w:proofErr w:type="spellEnd"/>
      <w:r>
        <w:t xml:space="preserve"> cannot map to such group description entry. Then, Levels for inserted sample group description entries cannot be described with </w:t>
      </w:r>
      <w:proofErr w:type="spellStart"/>
      <w:r>
        <w:t>ssix</w:t>
      </w:r>
      <w:proofErr w:type="spellEnd"/>
      <w:r>
        <w:t>/</w:t>
      </w:r>
      <w:proofErr w:type="gramStart"/>
      <w:r>
        <w:t>leva..</w:t>
      </w:r>
      <w:proofErr w:type="gramEnd"/>
    </w:p>
    <w:p w14:paraId="0F009F75" w14:textId="77777777" w:rsidR="000B6A36" w:rsidRDefault="000B6A36">
      <w:pPr>
        <w:jc w:val="both"/>
      </w:pPr>
    </w:p>
    <w:p w14:paraId="0F009F76" w14:textId="77777777" w:rsidR="000B6A36" w:rsidRDefault="0096302A">
      <w:pPr>
        <w:jc w:val="both"/>
      </w:pPr>
      <w:r>
        <w:t xml:space="preserve">The suggested approach in section 9.2 of the ISOBMFF </w:t>
      </w:r>
      <w:proofErr w:type="spellStart"/>
      <w:r>
        <w:t>TuC</w:t>
      </w:r>
      <w:proofErr w:type="spellEnd"/>
      <w:r>
        <w:t xml:space="preserve"> is the possibility to define level assignments within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rFonts w:ascii="Courier New" w:hAnsi="Courier New"/>
          <w:bCs/>
          <w:szCs w:val="20"/>
          <w:lang w:val="en-GB"/>
        </w:rPr>
        <w:t xml:space="preserve"> </w:t>
      </w:r>
      <w:r>
        <w:t xml:space="preserve">(with version &gt; 0), so that no dependencies on a static </w:t>
      </w:r>
      <w:proofErr w:type="spellStart"/>
      <w:r>
        <w:rPr>
          <w:rStyle w:val="codeChar"/>
        </w:rPr>
        <w:t>LevelAssignmentBox</w:t>
      </w:r>
      <w:proofErr w:type="spellEnd"/>
      <w:r>
        <w:rPr>
          <w:rStyle w:val="codeChar"/>
        </w:rPr>
        <w:t>(</w:t>
      </w:r>
      <w:r>
        <w:rPr>
          <w:rStyle w:val="codeChar"/>
          <w:rFonts w:cs="Courier New"/>
        </w:rPr>
        <w:t>'</w:t>
      </w:r>
      <w:r>
        <w:rPr>
          <w:rStyle w:val="codeChar"/>
        </w:rPr>
        <w:t>leva</w:t>
      </w:r>
      <w:r>
        <w:rPr>
          <w:rStyle w:val="codeChar"/>
          <w:rFonts w:cs="Courier New"/>
        </w:rPr>
        <w:t>'</w:t>
      </w:r>
      <w:r>
        <w:rPr>
          <w:rStyle w:val="codeChar"/>
        </w:rPr>
        <w:t>)</w:t>
      </w:r>
      <w:r>
        <w:t xml:space="preserve"> are required. The proposed text is quite complete and keeps the same approach of level assignment type. However, if sample B depends on sample A and a file reader needs to know exact level dependencies (i.e. can B be decoded if A is not?), the samples will have to be in separate levels. This gives a </w:t>
      </w:r>
      <w:r>
        <w:lastRenderedPageBreak/>
        <w:t>potentially very complex hierarchy of samples (almost as many levels as there are samples in one GOP</w:t>
      </w:r>
      <w:proofErr w:type="gramStart"/>
      <w:r>
        <w:t>), and</w:t>
      </w:r>
      <w:proofErr w:type="gramEnd"/>
      <w:r>
        <w:t xml:space="preserve"> may not be sufficient for some use cases (c.f. below).</w:t>
      </w:r>
    </w:p>
    <w:p w14:paraId="0F009F77" w14:textId="77777777" w:rsidR="000B6A36" w:rsidRDefault="000B6A36">
      <w:pPr>
        <w:jc w:val="both"/>
      </w:pPr>
    </w:p>
    <w:p w14:paraId="0F009F78" w14:textId="77777777" w:rsidR="000B6A36" w:rsidRDefault="0096302A">
      <w:pPr>
        <w:jc w:val="both"/>
      </w:pPr>
      <w:r>
        <w:t xml:space="preserve">Additionally, when doing low-latency streaming, we want to push data as fast as possible without having to wait for the complete segment. However, using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 xml:space="preserve"> mandates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rPr>
          <w:rFonts w:ascii="Courier New" w:hAnsi="Courier New"/>
          <w:bCs/>
          <w:szCs w:val="20"/>
          <w:lang w:val="en-GB"/>
        </w:rPr>
        <w:t>)</w:t>
      </w:r>
      <w:r>
        <w:t xml:space="preserve"> (to get the number of entries), and the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t xml:space="preserve"> mandates a size and a duration per entry, which are not known until the end of the segment. In other words,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rPr>
          <w:rFonts w:ascii="Courier New" w:hAnsi="Courier New"/>
          <w:bCs/>
          <w:szCs w:val="20"/>
          <w:lang w:val="en-GB"/>
        </w:rPr>
        <w:t>)/</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 xml:space="preserve"> is useless in low-latency DASH/HLS.</w:t>
      </w:r>
    </w:p>
    <w:p w14:paraId="0F009F79" w14:textId="77777777" w:rsidR="000B6A36" w:rsidRDefault="000B6A36">
      <w:pPr>
        <w:jc w:val="both"/>
      </w:pPr>
    </w:p>
    <w:p w14:paraId="0F009F7A" w14:textId="77777777" w:rsidR="000B6A36" w:rsidRDefault="0096302A">
      <w:pPr>
        <w:jc w:val="both"/>
      </w:pPr>
      <w:r>
        <w:t xml:space="preserve">Finally, when doing broadcast/multicast ABR, the player must decide whether a file requires repair or not. Having levels (using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rFonts w:ascii="Courier New" w:hAnsi="Courier New"/>
          <w:bCs/>
          <w:szCs w:val="20"/>
          <w:lang w:val="en-GB"/>
        </w:rPr>
        <w:t>/</w:t>
      </w:r>
      <w:proofErr w:type="spellStart"/>
      <w:r>
        <w:rPr>
          <w:rStyle w:val="codeChar"/>
        </w:rPr>
        <w:t>LevelAssignmentBox</w:t>
      </w:r>
      <w:proofErr w:type="spellEnd"/>
      <w:r>
        <w:rPr>
          <w:rStyle w:val="codeChar"/>
        </w:rPr>
        <w:t>(</w:t>
      </w:r>
      <w:r>
        <w:rPr>
          <w:rStyle w:val="codeChar"/>
          <w:rFonts w:cs="Courier New"/>
        </w:rPr>
        <w:t>'</w:t>
      </w:r>
      <w:r>
        <w:rPr>
          <w:rStyle w:val="codeChar"/>
        </w:rPr>
        <w:t>leva</w:t>
      </w:r>
      <w:r>
        <w:rPr>
          <w:rStyle w:val="codeChar"/>
          <w:rFonts w:cs="Courier New"/>
        </w:rPr>
        <w:t>'</w:t>
      </w:r>
      <w:r>
        <w:rPr>
          <w:rStyle w:val="codeChar"/>
        </w:rPr>
        <w:t>)</w:t>
      </w:r>
      <w:r>
        <w:t xml:space="preserve"> supposing non </w:t>
      </w:r>
      <w:proofErr w:type="gramStart"/>
      <w:r>
        <w:t>low-latency</w:t>
      </w:r>
      <w:proofErr w:type="gramEnd"/>
      <w:r>
        <w:t>) does help but is insufficient. Indeed, if one level is incomplete, the player still needs to understand the samples impacted by the losses to take a decision (repair loss or drop sample(s)). Some bytes missing in one level can invalidate:</w:t>
      </w:r>
    </w:p>
    <w:p w14:paraId="0F009F7B" w14:textId="77777777" w:rsidR="000B6A36" w:rsidRDefault="0096302A">
      <w:pPr>
        <w:pStyle w:val="ListParagraph"/>
        <w:numPr>
          <w:ilvl w:val="0"/>
          <w:numId w:val="73"/>
        </w:numPr>
        <w:spacing w:after="0" w:line="240" w:lineRule="auto"/>
        <w:contextualSpacing w:val="0"/>
        <w:textAlignment w:val="auto"/>
      </w:pPr>
      <w:r>
        <w:t>the entire byte range(s) for that level</w:t>
      </w:r>
    </w:p>
    <w:p w14:paraId="0F009F7C" w14:textId="77777777" w:rsidR="000B6A36" w:rsidRDefault="0096302A">
      <w:pPr>
        <w:pStyle w:val="ListParagraph"/>
        <w:numPr>
          <w:ilvl w:val="0"/>
          <w:numId w:val="73"/>
        </w:numPr>
        <w:spacing w:after="0" w:line="240" w:lineRule="auto"/>
        <w:contextualSpacing w:val="0"/>
        <w:textAlignment w:val="auto"/>
      </w:pPr>
      <w:r>
        <w:t>a subset of the samples in that level</w:t>
      </w:r>
    </w:p>
    <w:p w14:paraId="0F009F7D" w14:textId="77777777" w:rsidR="000B6A36" w:rsidRDefault="0096302A">
      <w:pPr>
        <w:pStyle w:val="ListParagraph"/>
        <w:numPr>
          <w:ilvl w:val="0"/>
          <w:numId w:val="73"/>
        </w:numPr>
        <w:spacing w:after="0" w:line="240" w:lineRule="auto"/>
        <w:contextualSpacing w:val="0"/>
        <w:textAlignment w:val="auto"/>
      </w:pPr>
      <w:r>
        <w:t>only the last (in decoding order) sample in that level</w:t>
      </w:r>
    </w:p>
    <w:p w14:paraId="0F009F7E" w14:textId="77777777" w:rsidR="000B6A36" w:rsidRDefault="000B6A36">
      <w:pPr>
        <w:jc w:val="both"/>
      </w:pPr>
    </w:p>
    <w:p w14:paraId="0F009F7F" w14:textId="77777777" w:rsidR="000B6A36" w:rsidRDefault="0096302A">
      <w:pPr>
        <w:jc w:val="both"/>
      </w:pPr>
      <w:r>
        <w:t xml:space="preserve">The repair decision will not be the same in these </w:t>
      </w:r>
      <w:proofErr w:type="gramStart"/>
      <w:r>
        <w:t>cases, but</w:t>
      </w:r>
      <w:proofErr w:type="gramEnd"/>
      <w:r>
        <w:t xml:space="preserve"> cannot be inferred from the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t xml:space="preserve"> description. For example, samples belonging to the same sample group description entry (hence level) may still be dependent on each other.</w:t>
      </w:r>
    </w:p>
    <w:p w14:paraId="0F009F80" w14:textId="77777777" w:rsidR="000B6A36" w:rsidRDefault="000B6A36">
      <w:pPr>
        <w:jc w:val="both"/>
      </w:pPr>
    </w:p>
    <w:p w14:paraId="0F009F81" w14:textId="77777777" w:rsidR="000B6A36" w:rsidRDefault="0096302A">
      <w:pPr>
        <w:pStyle w:val="Heading3"/>
      </w:pPr>
      <w:proofErr w:type="spellStart"/>
      <w:proofErr w:type="gramStart"/>
      <w:r>
        <w:rPr>
          <w:lang w:val="fr-FR"/>
        </w:rPr>
        <w:t>proposal</w:t>
      </w:r>
      <w:proofErr w:type="spellEnd"/>
      <w:proofErr w:type="gramEnd"/>
    </w:p>
    <w:p w14:paraId="0F009F82" w14:textId="77777777" w:rsidR="000B6A36" w:rsidRDefault="0096302A">
      <w:pPr>
        <w:jc w:val="both"/>
      </w:pPr>
      <w:r>
        <w:t xml:space="preserve">Rather than establishing a (complex) hierarchy of byte ranges in </w:t>
      </w:r>
      <w:proofErr w:type="spellStart"/>
      <w:r>
        <w:rPr>
          <w:rStyle w:val="codeChar"/>
        </w:rPr>
        <w:t>SubsegmentIndexBox</w:t>
      </w:r>
      <w:bookmarkStart w:id="1097" w:name="_Hlk138950032"/>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bookmarkEnd w:id="1097"/>
      <w:r>
        <w:t xml:space="preserve"> which still requires the </w:t>
      </w:r>
      <w:proofErr w:type="spellStart"/>
      <w:r>
        <w:rPr>
          <w:rFonts w:ascii="Courier New" w:hAnsi="Courier New"/>
          <w:bCs/>
          <w:szCs w:val="20"/>
          <w:lang w:val="en-GB"/>
        </w:rPr>
        <w:t>MovieFragmentBox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cs="Courier New"/>
          <w:bCs/>
          <w:szCs w:val="20"/>
          <w:lang w:val="en-GB"/>
        </w:rPr>
        <w:t>moof</w:t>
      </w:r>
      <w:proofErr w:type="spellEnd"/>
      <w:r>
        <w:rPr>
          <w:rFonts w:ascii="Courier New" w:hAnsi="Courier New" w:cs="Courier New"/>
          <w:bCs/>
          <w:szCs w:val="20"/>
          <w:lang w:val="en-GB"/>
        </w:rPr>
        <w:t>'</w:t>
      </w:r>
      <w:r>
        <w:rPr>
          <w:rFonts w:ascii="Courier New" w:hAnsi="Courier New"/>
          <w:bCs/>
          <w:szCs w:val="20"/>
          <w:lang w:val="en-GB"/>
        </w:rPr>
        <w:t>)</w:t>
      </w:r>
      <w:r>
        <w:t xml:space="preserve"> to be downloaded to understand the meaning of the desired byte ranges (described by the mapping to sample group), we suggest properly defining sample dependencies within a track or track fragment.</w:t>
      </w:r>
    </w:p>
    <w:p w14:paraId="0F009F83" w14:textId="77777777" w:rsidR="000B6A36" w:rsidRDefault="000B6A36">
      <w:pPr>
        <w:jc w:val="both"/>
      </w:pPr>
    </w:p>
    <w:p w14:paraId="0F009F84" w14:textId="77777777" w:rsidR="000B6A36" w:rsidRDefault="0096302A">
      <w:pPr>
        <w:jc w:val="both"/>
      </w:pPr>
      <w:r>
        <w:t xml:space="preserve">The existing </w:t>
      </w:r>
      <w:proofErr w:type="spellStart"/>
      <w:r>
        <w:rPr>
          <w:rStyle w:val="codeChar"/>
        </w:rPr>
        <w:t>SampleDependencyTypeBox</w:t>
      </w:r>
      <w:proofErr w:type="spellEnd"/>
      <w:r>
        <w:rPr>
          <w:rStyle w:val="codeChar"/>
        </w:rPr>
        <w:t>(</w:t>
      </w:r>
      <w:r>
        <w:rPr>
          <w:rStyle w:val="codeChar"/>
          <w:rFonts w:cs="Courier New"/>
        </w:rPr>
        <w:t>'</w:t>
      </w:r>
      <w:proofErr w:type="spellStart"/>
      <w:r>
        <w:rPr>
          <w:rStyle w:val="codeChar"/>
        </w:rPr>
        <w:t>sdtp</w:t>
      </w:r>
      <w:proofErr w:type="spellEnd"/>
      <w:r>
        <w:rPr>
          <w:rStyle w:val="codeChar"/>
          <w:rFonts w:cs="Courier New"/>
        </w:rPr>
        <w:t>')</w:t>
      </w:r>
      <w:r>
        <w:rPr>
          <w:sz w:val="20"/>
          <w:szCs w:val="20"/>
        </w:rPr>
        <w:t xml:space="preserve"> </w:t>
      </w:r>
      <w:r>
        <w:t>box (and equivalent fragment flags) gives a very high level on the structure of a stream, i.e. is the sample independent (IDR</w:t>
      </w:r>
      <w:proofErr w:type="gramStart"/>
      <w:r>
        <w:t>)?,</w:t>
      </w:r>
      <w:proofErr w:type="gramEnd"/>
      <w:r>
        <w:t xml:space="preserve"> is it depended on (IDR, P, lower Bs)? or are no other samples depending on this one (leaf B)?. </w:t>
      </w:r>
    </w:p>
    <w:p w14:paraId="0F009F85" w14:textId="77777777" w:rsidR="000B6A36" w:rsidRDefault="0096302A">
      <w:pPr>
        <w:jc w:val="both"/>
      </w:pPr>
      <w:r>
        <w:t>This allows for leaf samples to be simply discarded if needed. However, dependencies of intermediate samples once leaf samples are discarded is unknown:</w:t>
      </w:r>
    </w:p>
    <w:p w14:paraId="0F009F86" w14:textId="77777777" w:rsidR="000B6A36" w:rsidRDefault="000B6A36">
      <w:pPr>
        <w:jc w:val="both"/>
      </w:pPr>
    </w:p>
    <w:p w14:paraId="0F009F87" w14:textId="77777777" w:rsidR="000B6A36" w:rsidRDefault="0096302A">
      <w:pPr>
        <w:jc w:val="both"/>
      </w:pPr>
      <w:r>
        <w:t>S1</w:t>
      </w:r>
      <w:r>
        <w:rPr>
          <w:vertAlign w:val="subscript"/>
        </w:rPr>
        <w:t>d=0</w:t>
      </w:r>
      <w:r>
        <w:t xml:space="preserve"> S2</w:t>
      </w:r>
      <w:r>
        <w:rPr>
          <w:vertAlign w:val="subscript"/>
        </w:rPr>
        <w:t>d=1</w:t>
      </w:r>
      <w:r>
        <w:t xml:space="preserve"> S3</w:t>
      </w:r>
      <w:r>
        <w:rPr>
          <w:vertAlign w:val="subscript"/>
        </w:rPr>
        <w:t>d=1,2</w:t>
      </w:r>
      <w:r>
        <w:t xml:space="preserve"> S4</w:t>
      </w:r>
      <w:r>
        <w:rPr>
          <w:vertAlign w:val="subscript"/>
        </w:rPr>
        <w:t>d=2,3</w:t>
      </w:r>
      <w:r>
        <w:t xml:space="preserve"> S5</w:t>
      </w:r>
      <w:r>
        <w:rPr>
          <w:vertAlign w:val="subscript"/>
        </w:rPr>
        <w:t>d=3,4</w:t>
      </w:r>
      <w:r>
        <w:t xml:space="preserve"> S6</w:t>
      </w:r>
      <w:r>
        <w:rPr>
          <w:vertAlign w:val="subscript"/>
        </w:rPr>
        <w:t>d=</w:t>
      </w:r>
      <w:proofErr w:type="gramStart"/>
      <w:r>
        <w:rPr>
          <w:vertAlign w:val="subscript"/>
        </w:rPr>
        <w:t>1</w:t>
      </w:r>
      <w:r>
        <w:t xml:space="preserve">  S</w:t>
      </w:r>
      <w:proofErr w:type="gramEnd"/>
      <w:r>
        <w:t>7</w:t>
      </w:r>
      <w:r>
        <w:rPr>
          <w:vertAlign w:val="subscript"/>
        </w:rPr>
        <w:t>d=1,6</w:t>
      </w:r>
      <w:r>
        <w:t xml:space="preserve"> S8</w:t>
      </w:r>
      <w:r>
        <w:rPr>
          <w:vertAlign w:val="subscript"/>
        </w:rPr>
        <w:t>d=6,7</w:t>
      </w:r>
      <w:r>
        <w:t xml:space="preserve"> S9</w:t>
      </w:r>
      <w:r>
        <w:rPr>
          <w:vertAlign w:val="subscript"/>
        </w:rPr>
        <w:t>d=7,8</w:t>
      </w:r>
      <w:r>
        <w:t xml:space="preserve">  </w:t>
      </w:r>
    </w:p>
    <w:p w14:paraId="0F009F88" w14:textId="77777777" w:rsidR="000B6A36" w:rsidRDefault="000B6A36">
      <w:pPr>
        <w:jc w:val="both"/>
      </w:pPr>
    </w:p>
    <w:p w14:paraId="0F009F89" w14:textId="77777777" w:rsidR="000B6A36" w:rsidRDefault="0096302A">
      <w:pPr>
        <w:jc w:val="both"/>
      </w:pPr>
      <w:r>
        <w:rPr>
          <w:i/>
          <w:iCs/>
        </w:rPr>
        <w:t xml:space="preserve">Note: </w:t>
      </w:r>
      <w:proofErr w:type="spellStart"/>
      <w:r>
        <w:rPr>
          <w:i/>
          <w:iCs/>
        </w:rPr>
        <w:t>SX</w:t>
      </w:r>
      <w:r>
        <w:rPr>
          <w:i/>
          <w:iCs/>
          <w:sz w:val="18"/>
          <w:szCs w:val="18"/>
        </w:rPr>
        <w:t>d</w:t>
      </w:r>
      <w:proofErr w:type="spellEnd"/>
      <w:r>
        <w:rPr>
          <w:i/>
          <w:iCs/>
          <w:sz w:val="18"/>
          <w:szCs w:val="18"/>
        </w:rPr>
        <w:t>=</w:t>
      </w:r>
      <w:proofErr w:type="spellStart"/>
      <w:proofErr w:type="gramStart"/>
      <w:r>
        <w:rPr>
          <w:i/>
          <w:iCs/>
          <w:sz w:val="18"/>
          <w:szCs w:val="18"/>
        </w:rPr>
        <w:t>y,z</w:t>
      </w:r>
      <w:proofErr w:type="spellEnd"/>
      <w:proofErr w:type="gramEnd"/>
      <w:r>
        <w:t xml:space="preserve"> reads as Sample X with dependency to samples Y and/or Z.</w:t>
      </w:r>
    </w:p>
    <w:p w14:paraId="0F009F8A" w14:textId="77777777" w:rsidR="000B6A36" w:rsidRDefault="000B6A36">
      <w:pPr>
        <w:jc w:val="both"/>
      </w:pPr>
    </w:p>
    <w:p w14:paraId="0F009F8B" w14:textId="77777777" w:rsidR="000B6A36" w:rsidRDefault="0096302A">
      <w:pPr>
        <w:jc w:val="both"/>
      </w:pPr>
      <w:r>
        <w:t xml:space="preserve">In this example, S5 and S9 are “leaf” samples (not depended on) and can be discarded. </w:t>
      </w:r>
    </w:p>
    <w:p w14:paraId="0F009F8C" w14:textId="77777777" w:rsidR="000B6A36" w:rsidRDefault="0096302A">
      <w:pPr>
        <w:jc w:val="both"/>
      </w:pPr>
      <w:r>
        <w:t xml:space="preserve">If the player needs to drop other frames in the pattern, it cannot guess from the </w:t>
      </w:r>
      <w:proofErr w:type="spellStart"/>
      <w:r>
        <w:rPr>
          <w:rStyle w:val="codeChar"/>
        </w:rPr>
        <w:t>SampleDependencyTypeBox</w:t>
      </w:r>
      <w:proofErr w:type="spellEnd"/>
      <w:r>
        <w:rPr>
          <w:rStyle w:val="codeChar"/>
        </w:rPr>
        <w:t>(</w:t>
      </w:r>
      <w:r>
        <w:rPr>
          <w:rStyle w:val="codeChar"/>
          <w:rFonts w:cs="Courier New"/>
        </w:rPr>
        <w:t>'</w:t>
      </w:r>
      <w:proofErr w:type="spellStart"/>
      <w:r>
        <w:rPr>
          <w:rStyle w:val="codeChar"/>
        </w:rPr>
        <w:t>sdtp</w:t>
      </w:r>
      <w:proofErr w:type="spellEnd"/>
      <w:r>
        <w:rPr>
          <w:rStyle w:val="codeChar"/>
          <w:rFonts w:cs="Courier New"/>
        </w:rPr>
        <w:t>')</w:t>
      </w:r>
      <w:r>
        <w:t xml:space="preserve"> that S4 and S8 can be discarded as well, once S5 and S9 have been dropped.</w:t>
      </w:r>
    </w:p>
    <w:p w14:paraId="0F009F8D" w14:textId="77777777" w:rsidR="000B6A36" w:rsidRDefault="000B6A36">
      <w:pPr>
        <w:jc w:val="both"/>
      </w:pPr>
    </w:p>
    <w:p w14:paraId="0F009F8E" w14:textId="77777777" w:rsidR="000B6A36" w:rsidRDefault="0096302A">
      <w:pPr>
        <w:jc w:val="both"/>
      </w:pPr>
      <w:r>
        <w:lastRenderedPageBreak/>
        <w:t>Thus, having an explicit list of dependencies allows the file reader to know exactly which samples are impacted when not decoding one sample (by choice or due to losses in the transmission).</w:t>
      </w:r>
    </w:p>
    <w:p w14:paraId="0F009F8F" w14:textId="77777777" w:rsidR="000B6A36" w:rsidRDefault="000B6A36">
      <w:pPr>
        <w:jc w:val="both"/>
      </w:pPr>
    </w:p>
    <w:p w14:paraId="0F009F90" w14:textId="77777777" w:rsidR="000B6A36" w:rsidRDefault="0096302A">
      <w:pPr>
        <w:jc w:val="both"/>
      </w:pPr>
      <w:r>
        <w:t>This has the benefit of being independent from the coding type and gives a complete description of sample dependencies.</w:t>
      </w:r>
    </w:p>
    <w:p w14:paraId="0F009F91" w14:textId="77777777" w:rsidR="000B6A36" w:rsidRDefault="0096302A">
      <w:pPr>
        <w:jc w:val="both"/>
      </w:pPr>
      <w:r>
        <w:t>It is important to note that dependency patterns depend on the encoder decisions (e.g. GOP structure</w:t>
      </w:r>
      <w:proofErr w:type="gramStart"/>
      <w:r>
        <w:t>), and</w:t>
      </w:r>
      <w:proofErr w:type="gramEnd"/>
      <w:r>
        <w:t xml:space="preserve"> can vary from GOP to GOP or can be a fixed subset. Fixed subset advocates for usage of sample groups, when dynamic variations would rather go for simple box.</w:t>
      </w:r>
    </w:p>
    <w:p w14:paraId="0F009F92" w14:textId="77777777" w:rsidR="000B6A36" w:rsidRDefault="000B6A36">
      <w:pPr>
        <w:jc w:val="both"/>
      </w:pPr>
    </w:p>
    <w:p w14:paraId="0F009F93" w14:textId="77777777" w:rsidR="000B6A36" w:rsidRDefault="0096302A">
      <w:pPr>
        <w:jc w:val="both"/>
      </w:pPr>
      <w:r>
        <w:t xml:space="preserve">Another benefit is that this proposal may be combined with </w:t>
      </w:r>
      <w:proofErr w:type="spellStart"/>
      <w:r>
        <w:t>ssix</w:t>
      </w:r>
      <w:proofErr w:type="spellEnd"/>
      <w:r>
        <w:t xml:space="preserve">/leva for on-demand or </w:t>
      </w:r>
      <w:proofErr w:type="spellStart"/>
      <w:proofErr w:type="gramStart"/>
      <w:r>
        <w:t>non low</w:t>
      </w:r>
      <w:proofErr w:type="spellEnd"/>
      <w:proofErr w:type="gramEnd"/>
      <w:r>
        <w:t>-latency live cases, level assigned to the ‘</w:t>
      </w:r>
      <w:r>
        <w:rPr>
          <w:rStyle w:val="codeChar"/>
        </w:rPr>
        <w:t>'</w:t>
      </w:r>
      <w:proofErr w:type="spellStart"/>
      <w:r>
        <w:rPr>
          <w:rStyle w:val="codeChar"/>
        </w:rPr>
        <w:t>sdep</w:t>
      </w:r>
      <w:proofErr w:type="spellEnd"/>
      <w:r>
        <w:rPr>
          <w:rStyle w:val="codeChar"/>
        </w:rPr>
        <w:t>'</w:t>
      </w:r>
      <w:r>
        <w:t xml:space="preserve"> sample group.</w:t>
      </w:r>
    </w:p>
    <w:p w14:paraId="0F009F94" w14:textId="77777777" w:rsidR="000B6A36" w:rsidRDefault="000B6A36"/>
    <w:p w14:paraId="0F009F95" w14:textId="77777777" w:rsidR="000B6A36" w:rsidRDefault="000B6A36"/>
    <w:p w14:paraId="0F009F96" w14:textId="77777777" w:rsidR="000B6A36" w:rsidRDefault="0096302A">
      <w:pPr>
        <w:pStyle w:val="Heading3"/>
      </w:pPr>
      <w:r>
        <w:rPr>
          <w:lang w:val="fr-FR"/>
        </w:rPr>
        <w:t xml:space="preserve">Possible </w:t>
      </w:r>
      <w:proofErr w:type="spellStart"/>
      <w:r>
        <w:rPr>
          <w:lang w:val="fr-FR"/>
        </w:rPr>
        <w:t>syntax</w:t>
      </w:r>
      <w:proofErr w:type="spellEnd"/>
      <w:r>
        <w:rPr>
          <w:lang w:val="fr-FR"/>
        </w:rPr>
        <w:t xml:space="preserve"> (</w:t>
      </w:r>
      <w:proofErr w:type="spellStart"/>
      <w:r>
        <w:rPr>
          <w:lang w:val="fr-FR"/>
        </w:rPr>
        <w:t>updated</w:t>
      </w:r>
      <w:proofErr w:type="spellEnd"/>
      <w:r>
        <w:rPr>
          <w:lang w:val="fr-FR"/>
        </w:rPr>
        <w:t xml:space="preserve"> </w:t>
      </w:r>
      <w:proofErr w:type="spellStart"/>
      <w:r>
        <w:rPr>
          <w:lang w:val="fr-FR"/>
        </w:rPr>
        <w:t>from</w:t>
      </w:r>
      <w:proofErr w:type="spellEnd"/>
      <w:r>
        <w:rPr>
          <w:lang w:val="fr-FR"/>
        </w:rPr>
        <w:t xml:space="preserve"> 65337)</w:t>
      </w:r>
    </w:p>
    <w:p w14:paraId="0F009F97" w14:textId="77777777" w:rsidR="000B6A36" w:rsidRDefault="000B6A36">
      <w:pPr>
        <w:jc w:val="both"/>
      </w:pPr>
    </w:p>
    <w:p w14:paraId="0F009F98" w14:textId="77777777" w:rsidR="000B6A36" w:rsidRDefault="0096302A">
      <w:pPr>
        <w:jc w:val="both"/>
      </w:pPr>
      <w:r>
        <w:t>Add a new section 10.13 Sample Dependency Sample Group</w:t>
      </w:r>
    </w:p>
    <w:p w14:paraId="0F009FA8" w14:textId="77777777" w:rsidR="000B6A36" w:rsidRDefault="000B6A36"/>
    <w:p w14:paraId="0F009FA9" w14:textId="77777777" w:rsidR="000B6A36" w:rsidRDefault="0096302A" w:rsidP="00A10124">
      <w:pPr>
        <w:pStyle w:val="Heading1"/>
        <w:numPr>
          <w:ilvl w:val="0"/>
          <w:numId w:val="0"/>
        </w:numPr>
        <w:ind w:left="432" w:hanging="432"/>
      </w:pPr>
      <w:bookmarkStart w:id="1098" w:name="_Toc171988960"/>
      <w:r>
        <w:t>Definition</w:t>
      </w:r>
      <w:bookmarkEnd w:id="1098"/>
    </w:p>
    <w:p w14:paraId="0F009FAA" w14:textId="77777777" w:rsidR="000B6A36" w:rsidRDefault="000B6A36">
      <w:pPr>
        <w:pStyle w:val="Atom"/>
      </w:pPr>
    </w:p>
    <w:p w14:paraId="0F009FAB" w14:textId="77777777" w:rsidR="000B6A36" w:rsidRDefault="0096302A">
      <w:pPr>
        <w:keepNext/>
        <w:keepLines/>
        <w:tabs>
          <w:tab w:val="left" w:pos="1440"/>
          <w:tab w:val="left" w:pos="5940"/>
        </w:tabs>
        <w:spacing w:before="40" w:after="220"/>
        <w:rPr>
          <w:lang w:val="en-GB"/>
        </w:rPr>
      </w:pPr>
      <w:r>
        <w:rPr>
          <w:lang w:val="en-GB"/>
        </w:rPr>
        <w:t>Group Types:</w:t>
      </w:r>
      <w:r>
        <w:rPr>
          <w:lang w:val="en-GB"/>
        </w:rPr>
        <w:tab/>
      </w:r>
      <w:r>
        <w:rPr>
          <w:rFonts w:ascii="Courier New" w:hAnsi="Courier New" w:cs="Courier New"/>
          <w:sz w:val="20"/>
          <w:szCs w:val="20"/>
          <w:lang w:val="en-GB" w:eastAsia="ja-JP"/>
        </w:rPr>
        <w:t>'</w:t>
      </w:r>
      <w:proofErr w:type="spellStart"/>
      <w:r>
        <w:rPr>
          <w:rFonts w:ascii="Courier New" w:hAnsi="Courier New" w:cs="Courier New"/>
          <w:sz w:val="20"/>
          <w:szCs w:val="20"/>
          <w:lang w:val="en-GB" w:eastAsia="ja-JP"/>
        </w:rPr>
        <w:t>sdep</w:t>
      </w:r>
      <w:proofErr w:type="spellEnd"/>
      <w:r>
        <w:rPr>
          <w:rFonts w:ascii="Courier New" w:hAnsi="Courier New" w:cs="Courier New"/>
          <w:sz w:val="20"/>
          <w:szCs w:val="20"/>
          <w:lang w:val="en-GB" w:eastAsia="ja-JP"/>
        </w:rPr>
        <w:t>'</w:t>
      </w:r>
      <w:r>
        <w:rPr>
          <w:lang w:val="en-GB"/>
        </w:rPr>
        <w:br/>
        <w:t>Container:</w:t>
      </w:r>
      <w:r>
        <w:rPr>
          <w:lang w:val="en-GB"/>
        </w:rPr>
        <w:tab/>
        <w:t>Sample Group Description Box (</w:t>
      </w:r>
      <w:r>
        <w:rPr>
          <w:rFonts w:ascii="Courier New" w:hAnsi="Courier New" w:cs="Courier New"/>
          <w:sz w:val="20"/>
          <w:szCs w:val="20"/>
          <w:lang w:val="en-GB" w:eastAsia="ja-JP"/>
        </w:rPr>
        <w:t>'</w:t>
      </w:r>
      <w:proofErr w:type="spellStart"/>
      <w:r>
        <w:rPr>
          <w:rFonts w:ascii="Courier New" w:hAnsi="Courier New" w:cs="Courier New"/>
          <w:sz w:val="20"/>
          <w:szCs w:val="20"/>
          <w:lang w:val="en-GB" w:eastAsia="ja-JP"/>
        </w:rPr>
        <w:t>sgpd</w:t>
      </w:r>
      <w:proofErr w:type="spellEnd"/>
      <w:r>
        <w:rPr>
          <w:rFonts w:ascii="Courier New" w:hAnsi="Courier New" w:cs="Courier New"/>
          <w:sz w:val="20"/>
          <w:szCs w:val="20"/>
          <w:lang w:val="en-GB" w:eastAsia="ja-JP"/>
        </w:rPr>
        <w:t>'</w:t>
      </w:r>
      <w:r>
        <w:rPr>
          <w:lang w:val="en-GB"/>
        </w:rPr>
        <w:t>)</w:t>
      </w:r>
      <w:r>
        <w:rPr>
          <w:lang w:val="en-GB"/>
        </w:rPr>
        <w:br/>
        <w:t>Mandatory:</w:t>
      </w:r>
      <w:r>
        <w:rPr>
          <w:lang w:val="en-GB"/>
        </w:rPr>
        <w:tab/>
        <w:t>No</w:t>
      </w:r>
      <w:r>
        <w:rPr>
          <w:lang w:val="en-GB"/>
        </w:rPr>
        <w:br/>
        <w:t>Quantity:</w:t>
      </w:r>
      <w:r>
        <w:rPr>
          <w:lang w:val="en-GB"/>
        </w:rPr>
        <w:tab/>
        <w:t>Zero or more</w:t>
      </w:r>
    </w:p>
    <w:p w14:paraId="0F009FAC" w14:textId="77777777" w:rsidR="000B6A36" w:rsidRDefault="0096302A">
      <w:pPr>
        <w:pStyle w:val="Atom"/>
      </w:pPr>
      <w:r>
        <w:t>This sample group provides explicit coding dependencies of samples towards other samples in the same track or in referenced tracks.</w:t>
      </w:r>
    </w:p>
    <w:p w14:paraId="0F009FAD" w14:textId="77777777" w:rsidR="000B6A36" w:rsidRDefault="0096302A">
      <w:pPr>
        <w:pStyle w:val="Atom"/>
      </w:pPr>
      <w:r>
        <w:t>Dependencies are either described by a relative distance from the mapped sample (</w:t>
      </w:r>
      <w:proofErr w:type="spellStart"/>
      <w:r>
        <w:rPr>
          <w:rFonts w:ascii="CourierNewPSMT" w:hAnsi="CourierNewPSMT" w:cs="CourierNewPSMT"/>
          <w:highlight w:val="yellow"/>
        </w:rPr>
        <w:t>offset_from_reference</w:t>
      </w:r>
      <w:proofErr w:type="spellEnd"/>
      <w:r>
        <w:rPr>
          <w:rFonts w:ascii="CourierNewPSMT" w:hAnsi="CourierNewPSMT" w:cs="CourierNewPSMT"/>
        </w:rPr>
        <w:t>=0</w:t>
      </w:r>
      <w:r>
        <w:t xml:space="preserve">) or from the last previous sample not mapped to the </w:t>
      </w:r>
      <w:proofErr w:type="spellStart"/>
      <w:r>
        <w:rPr>
          <w:rFonts w:ascii="CourierNewPSMT" w:hAnsi="CourierNewPSMT" w:cs="CourierNewPSMT"/>
        </w:rPr>
        <w:t>SampleDependencyGroupEntry</w:t>
      </w:r>
      <w:proofErr w:type="spellEnd"/>
      <w:r>
        <w:t>(</w:t>
      </w:r>
      <w:proofErr w:type="spellStart"/>
      <w:r>
        <w:rPr>
          <w:rFonts w:ascii="CourierNewPSMT" w:hAnsi="CourierNewPSMT" w:cs="CourierNewPSMT"/>
          <w:highlight w:val="yellow"/>
        </w:rPr>
        <w:t>offset_from_reference</w:t>
      </w:r>
      <w:proofErr w:type="spellEnd"/>
      <w:r>
        <w:rPr>
          <w:rFonts w:ascii="CourierNewPSMT" w:hAnsi="CourierNewPSMT" w:cs="CourierNewPSMT"/>
        </w:rPr>
        <w:t>=1</w:t>
      </w:r>
      <w:r>
        <w:t>)</w:t>
      </w:r>
      <w:r>
        <w:rPr>
          <w:rFonts w:ascii="CourierNewPSMT" w:hAnsi="CourierNewPSMT" w:cs="CourierNewPSMT"/>
        </w:rPr>
        <w:t>.</w:t>
      </w:r>
    </w:p>
    <w:p w14:paraId="0F009FAE" w14:textId="77777777" w:rsidR="000B6A36" w:rsidRDefault="0096302A">
      <w:pPr>
        <w:pStyle w:val="Atom"/>
      </w:pPr>
      <w:r>
        <w:t>The listed dependencies shall only contain the direct dependencies, i.e. if sample A depends on sample B which in turn depends on sample C, only sample B shall be listed as a dependency to sample A.</w:t>
      </w:r>
    </w:p>
    <w:p w14:paraId="0F009FAF" w14:textId="77777777" w:rsidR="000B6A36" w:rsidRDefault="0096302A">
      <w:pPr>
        <w:pStyle w:val="Atom"/>
      </w:pPr>
      <w:r>
        <w:t xml:space="preserve">The version of the </w:t>
      </w:r>
      <w:proofErr w:type="spellStart"/>
      <w:r>
        <w:rPr>
          <w:rFonts w:ascii="CourierNewPSMT" w:hAnsi="CourierNewPSMT" w:cs="CourierNewPSMT"/>
          <w:lang w:val="en-US" w:eastAsia="zh-TW"/>
        </w:rPr>
        <w:t>SampleGroupDescriptionBox</w:t>
      </w:r>
      <w:proofErr w:type="spellEnd"/>
      <w:r>
        <w:t xml:space="preserve"> for the </w:t>
      </w:r>
      <w:r>
        <w:rPr>
          <w:rFonts w:ascii="CourierNewPSMT" w:hAnsi="CourierNewPSMT" w:cs="CourierNewPSMT"/>
          <w:lang w:val="en-US" w:eastAsia="zh-TW"/>
        </w:rPr>
        <w:t>'</w:t>
      </w:r>
      <w:proofErr w:type="spellStart"/>
      <w:r>
        <w:rPr>
          <w:rFonts w:ascii="CourierNewPSMT" w:hAnsi="CourierNewPSMT" w:cs="CourierNewPSMT"/>
          <w:lang w:val="en-US" w:eastAsia="zh-TW"/>
        </w:rPr>
        <w:t>sdep</w:t>
      </w:r>
      <w:proofErr w:type="spellEnd"/>
      <w:r>
        <w:rPr>
          <w:rFonts w:ascii="CourierNewPSMT" w:hAnsi="CourierNewPSMT" w:cs="CourierNewPSMT"/>
          <w:lang w:val="en-US" w:eastAsia="zh-TW"/>
        </w:rPr>
        <w:t>'</w:t>
      </w:r>
      <w:r>
        <w:t xml:space="preserve"> sample group shall be greater than or equal to 1.</w:t>
      </w:r>
    </w:p>
    <w:p w14:paraId="0F009FB0" w14:textId="77777777" w:rsidR="000B6A36" w:rsidRDefault="0096302A" w:rsidP="00A10124">
      <w:pPr>
        <w:pStyle w:val="Heading1"/>
        <w:numPr>
          <w:ilvl w:val="0"/>
          <w:numId w:val="0"/>
        </w:numPr>
        <w:ind w:left="432" w:hanging="432"/>
      </w:pPr>
      <w:bookmarkStart w:id="1099" w:name="_Toc171988961"/>
      <w:r>
        <w:t>Syntax</w:t>
      </w:r>
      <w:bookmarkEnd w:id="1099"/>
    </w:p>
    <w:p w14:paraId="0F009FB1" w14:textId="77777777" w:rsidR="000B6A36" w:rsidRDefault="000B6A36"/>
    <w:p w14:paraId="0F009FB2"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 xml:space="preserve">class </w:t>
      </w:r>
      <w:proofErr w:type="spellStart"/>
      <w:r>
        <w:rPr>
          <w:rFonts w:ascii="CourierNewPSMT" w:hAnsi="CourierNewPSMT" w:cs="CourierNewPSMT"/>
          <w:sz w:val="20"/>
          <w:szCs w:val="20"/>
        </w:rPr>
        <w:t>SampleDependencyGroupEntry</w:t>
      </w:r>
      <w:proofErr w:type="spellEnd"/>
      <w:r>
        <w:rPr>
          <w:rFonts w:ascii="CourierNewPSMT" w:hAnsi="CourierNewPSMT" w:cs="CourierNewPSMT"/>
          <w:sz w:val="20"/>
          <w:szCs w:val="20"/>
        </w:rPr>
        <w:t xml:space="preserve"> extends </w:t>
      </w:r>
      <w:proofErr w:type="spellStart"/>
      <w:r>
        <w:rPr>
          <w:rFonts w:ascii="CourierNewPSMT" w:hAnsi="CourierNewPSMT" w:cs="CourierNewPSMT"/>
          <w:sz w:val="20"/>
          <w:szCs w:val="20"/>
        </w:rPr>
        <w:t>SampleGroupDescriptionEntry</w:t>
      </w:r>
      <w:proofErr w:type="spellEnd"/>
      <w:r>
        <w:rPr>
          <w:rFonts w:ascii="CourierNewPSMT" w:hAnsi="CourierNewPSMT" w:cs="CourierNewPSMT"/>
          <w:sz w:val="20"/>
          <w:szCs w:val="20"/>
        </w:rPr>
        <w:t xml:space="preserve"> ('</w:t>
      </w:r>
      <w:proofErr w:type="spellStart"/>
      <w:r>
        <w:rPr>
          <w:rFonts w:ascii="CourierNewPSMT" w:hAnsi="CourierNewPSMT" w:cs="CourierNewPSMT"/>
          <w:sz w:val="20"/>
          <w:szCs w:val="20"/>
        </w:rPr>
        <w:t>sdep</w:t>
      </w:r>
      <w:proofErr w:type="spellEnd"/>
      <w:r>
        <w:rPr>
          <w:rFonts w:ascii="CourierNewPSMT" w:hAnsi="CourierNewPSMT" w:cs="CourierNewPSMT"/>
          <w:sz w:val="20"/>
          <w:szCs w:val="20"/>
        </w:rPr>
        <w:t>')</w:t>
      </w:r>
      <w:r>
        <w:rPr>
          <w:rFonts w:ascii="CourierNewPSMT" w:hAnsi="CourierNewPSMT" w:cs="CourierNewPSMT"/>
          <w:sz w:val="20"/>
          <w:szCs w:val="20"/>
        </w:rPr>
        <w:b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w:t>
      </w:r>
      <w:proofErr w:type="gramStart"/>
      <w:r>
        <w:rPr>
          <w:rFonts w:ascii="CourierNewPSMT" w:hAnsi="CourierNewPSMT" w:cs="CourierNewPSMT"/>
          <w:sz w:val="20"/>
          <w:szCs w:val="20"/>
          <w:highlight w:val="yellow"/>
        </w:rPr>
        <w:t>int(</w:t>
      </w:r>
      <w:proofErr w:type="gramEnd"/>
      <w:r>
        <w:rPr>
          <w:rFonts w:ascii="CourierNewPSMT" w:hAnsi="CourierNewPSMT" w:cs="CourierNewPSMT"/>
          <w:sz w:val="20"/>
          <w:szCs w:val="20"/>
          <w:highlight w:val="yellow"/>
        </w:rPr>
        <w:t xml:space="preserve">1) </w:t>
      </w:r>
      <w:proofErr w:type="spellStart"/>
      <w:r>
        <w:rPr>
          <w:rFonts w:ascii="CourierNewPSMT" w:hAnsi="CourierNewPSMT" w:cs="CourierNewPSMT"/>
          <w:sz w:val="20"/>
          <w:szCs w:val="20"/>
          <w:highlight w:val="yellow"/>
        </w:rPr>
        <w:t>offset_from_reference</w:t>
      </w:r>
      <w:proofErr w:type="spellEnd"/>
      <w:r>
        <w:rPr>
          <w:rFonts w:ascii="CourierNewPSMT" w:hAnsi="CourierNewPSMT" w:cs="CourierNewPSMT"/>
          <w:sz w:val="20"/>
          <w:szCs w:val="20"/>
          <w:highlight w:val="yellow"/>
        </w:rPr>
        <w:t xml:space="preserve">; </w:t>
      </w:r>
      <w:r>
        <w:rPr>
          <w:rFonts w:ascii="CourierNewPSMT" w:hAnsi="CourierNewPSMT" w:cs="CourierNewPSMT"/>
          <w:sz w:val="20"/>
          <w:szCs w:val="20"/>
          <w:highlight w:val="yellow"/>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int(1) </w:t>
      </w:r>
      <w:proofErr w:type="spellStart"/>
      <w:r>
        <w:rPr>
          <w:rFonts w:ascii="CourierNewPSMT" w:hAnsi="CourierNewPSMT" w:cs="CourierNewPSMT"/>
          <w:sz w:val="20"/>
          <w:szCs w:val="20"/>
          <w:highlight w:val="yellow"/>
        </w:rPr>
        <w:t>has_inter_deps</w:t>
      </w:r>
      <w:proofErr w:type="spellEnd"/>
      <w:r>
        <w:rPr>
          <w:rFonts w:ascii="CourierNewPSMT" w:hAnsi="CourierNewPSMT" w:cs="CourierNewPSMT"/>
          <w:sz w:val="20"/>
          <w:szCs w:val="20"/>
          <w:highlight w:val="yellow"/>
        </w:rPr>
        <w:t>;</w:t>
      </w:r>
      <w:r>
        <w:rPr>
          <w:rFonts w:ascii="CourierNewPSMT" w:hAnsi="CourierNewPSMT" w:cs="CourierNewPSMT"/>
          <w:sz w:val="20"/>
          <w:szCs w:val="20"/>
        </w:rPr>
        <w:br/>
      </w:r>
      <w:r>
        <w:rPr>
          <w:rFonts w:ascii="CourierNewPSMT" w:hAnsi="CourierNewPSMT" w:cs="CourierNewPSMT"/>
          <w:sz w:val="20"/>
          <w:szCs w:val="20"/>
        </w:rPr>
        <w:tab/>
        <w:t xml:space="preserve">unsigned int(14) </w:t>
      </w:r>
      <w:proofErr w:type="spellStart"/>
      <w:r>
        <w:rPr>
          <w:rFonts w:ascii="CourierNewPSMT" w:hAnsi="CourierNewPSMT" w:cs="CourierNewPSMT"/>
          <w:sz w:val="20"/>
          <w:szCs w:val="20"/>
        </w:rPr>
        <w:t>num_dependencies</w:t>
      </w:r>
      <w:proofErr w:type="spellEnd"/>
      <w:r>
        <w:rPr>
          <w:rFonts w:ascii="CourierNewPSMT" w:hAnsi="CourierNewPSMT" w:cs="CourierNewPSMT"/>
          <w:sz w:val="20"/>
          <w:szCs w:val="20"/>
        </w:rPr>
        <w:t>;    // intra-track</w:t>
      </w:r>
    </w:p>
    <w:p w14:paraId="0F009FB3" w14:textId="77777777" w:rsidR="000B6A36" w:rsidRDefault="0096302A">
      <w:pPr>
        <w:pStyle w:val="NormalWeb"/>
        <w:spacing w:beforeAutospacing="0" w:afterAutospacing="0"/>
        <w:jc w:val="left"/>
        <w:rPr>
          <w:rFonts w:ascii="CourierNewPSMT" w:hAnsi="CourierNewPSMT" w:cs="CourierNewPSMT"/>
          <w:sz w:val="20"/>
          <w:szCs w:val="20"/>
          <w:highlight w:val="yellow"/>
        </w:rPr>
      </w:pPr>
      <w:r>
        <w:rPr>
          <w:rFonts w:ascii="CourierNewPSMT" w:hAnsi="CourierNewPSMT" w:cs="CourierNewPSMT"/>
          <w:sz w:val="20"/>
          <w:szCs w:val="20"/>
        </w:rPr>
        <w:tab/>
      </w:r>
      <w:r>
        <w:rPr>
          <w:rFonts w:ascii="CourierNewPSMT" w:hAnsi="CourierNewPSMT" w:cs="CourierNewPSMT"/>
          <w:sz w:val="20"/>
          <w:szCs w:val="20"/>
          <w:highlight w:val="yellow"/>
        </w:rPr>
        <w:t>if (</w:t>
      </w:r>
      <w:proofErr w:type="spellStart"/>
      <w:r>
        <w:rPr>
          <w:rFonts w:ascii="CourierNewPSMT" w:hAnsi="CourierNewPSMT" w:cs="CourierNewPSMT"/>
          <w:sz w:val="20"/>
          <w:szCs w:val="20"/>
          <w:highlight w:val="yellow"/>
        </w:rPr>
        <w:t>has_inter_deps</w:t>
      </w:r>
      <w:proofErr w:type="spellEnd"/>
      <w:r>
        <w:rPr>
          <w:rFonts w:ascii="CourierNewPSMT" w:hAnsi="CourierNewPSMT" w:cs="CourierNewPSMT"/>
          <w:sz w:val="20"/>
          <w:szCs w:val="20"/>
          <w:highlight w:val="yellow"/>
        </w:rP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 xml:space="preserve">unsigned </w:t>
      </w:r>
      <w:proofErr w:type="gramStart"/>
      <w:r>
        <w:rPr>
          <w:rFonts w:ascii="CourierNewPSMT" w:hAnsi="CourierNewPSMT" w:cs="CourierNewPSMT"/>
          <w:sz w:val="20"/>
          <w:szCs w:val="20"/>
        </w:rPr>
        <w:t>int(</w:t>
      </w:r>
      <w:proofErr w:type="gramEnd"/>
      <w:r>
        <w:rPr>
          <w:rFonts w:ascii="CourierNewPSMT" w:hAnsi="CourierNewPSMT" w:cs="CourierNewPSMT"/>
          <w:sz w:val="20"/>
          <w:szCs w:val="20"/>
        </w:rPr>
        <w:t xml:space="preserve">16) </w:t>
      </w:r>
      <w:proofErr w:type="spellStart"/>
      <w:r>
        <w:rPr>
          <w:rFonts w:ascii="CourierNewPSMT" w:hAnsi="CourierNewPSMT" w:cs="CourierNewPSMT"/>
          <w:sz w:val="20"/>
          <w:szCs w:val="20"/>
        </w:rPr>
        <w:t>num_inter_dependencies</w:t>
      </w:r>
      <w:proofErr w:type="spellEnd"/>
      <w:r>
        <w:rPr>
          <w:rFonts w:ascii="CourierNewPSMT" w:hAnsi="CourierNewPSMT" w:cs="CourierNewPSMT"/>
          <w:sz w:val="20"/>
          <w:szCs w:val="20"/>
        </w:rPr>
        <w:t>; // inter-track</w:t>
      </w:r>
      <w:r>
        <w:rPr>
          <w:rFonts w:ascii="CourierNewPSMT" w:hAnsi="CourierNewPSMT" w:cs="CourierNewPSMT"/>
          <w:sz w:val="20"/>
          <w:szCs w:val="20"/>
        </w:rPr>
        <w:br/>
      </w:r>
      <w:r>
        <w:rPr>
          <w:rFonts w:ascii="CourierNewPSMT" w:hAnsi="CourierNewPSMT" w:cs="CourierNewPSMT"/>
          <w:sz w:val="20"/>
          <w:szCs w:val="20"/>
        </w:rPr>
        <w:lastRenderedPageBreak/>
        <w:tab/>
      </w:r>
      <w:r>
        <w:rPr>
          <w:rFonts w:ascii="CourierNewPSMT" w:hAnsi="CourierNewPSMT" w:cs="CourierNewPSMT"/>
          <w:sz w:val="20"/>
          <w:szCs w:val="20"/>
          <w:highlight w:val="yellow"/>
        </w:rPr>
        <w:t>else</w:t>
      </w:r>
    </w:p>
    <w:p w14:paraId="0F009FB4" w14:textId="77777777" w:rsidR="000B6A36" w:rsidRDefault="0096302A">
      <w:pPr>
        <w:pStyle w:val="NormalWeb"/>
        <w:spacing w:beforeAutospacing="0" w:afterAutospacing="0"/>
        <w:ind w:left="708"/>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highlight w:val="yellow"/>
        </w:rPr>
        <w:tab/>
      </w:r>
      <w:proofErr w:type="spellStart"/>
      <w:r>
        <w:rPr>
          <w:rFonts w:ascii="CourierNewPSMT" w:hAnsi="CourierNewPSMT" w:cs="CourierNewPSMT"/>
          <w:sz w:val="20"/>
          <w:szCs w:val="20"/>
          <w:highlight w:val="yellow"/>
        </w:rPr>
        <w:t>num_inter_dependencies</w:t>
      </w:r>
      <w:proofErr w:type="spellEnd"/>
      <w:r>
        <w:rPr>
          <w:rFonts w:ascii="CourierNewPSMT" w:hAnsi="CourierNewPSMT" w:cs="CourierNewPSMT"/>
          <w:sz w:val="20"/>
          <w:szCs w:val="20"/>
          <w:highlight w:val="yellow"/>
        </w:rPr>
        <w:t xml:space="preserve"> = </w:t>
      </w:r>
      <w:proofErr w:type="gramStart"/>
      <w:r>
        <w:rPr>
          <w:rFonts w:ascii="CourierNewPSMT" w:hAnsi="CourierNewPSMT" w:cs="CourierNewPSMT"/>
          <w:sz w:val="20"/>
          <w:szCs w:val="20"/>
          <w:highlight w:val="yellow"/>
        </w:rPr>
        <w:t>0;</w:t>
      </w:r>
      <w:proofErr w:type="gramEnd"/>
    </w:p>
    <w:p w14:paraId="0F009FB5" w14:textId="77777777" w:rsidR="000B6A36" w:rsidRDefault="000B6A36">
      <w:pPr>
        <w:pStyle w:val="NormalWeb"/>
        <w:spacing w:beforeAutospacing="0" w:afterAutospacing="0"/>
        <w:jc w:val="left"/>
        <w:rPr>
          <w:rFonts w:ascii="CourierNewPSMT" w:hAnsi="CourierNewPSMT" w:cs="CourierNewPSMT"/>
          <w:sz w:val="20"/>
          <w:szCs w:val="20"/>
        </w:rPr>
      </w:pPr>
    </w:p>
    <w:p w14:paraId="0F009FB6"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highlight w:val="yellow"/>
        </w:rPr>
        <w:t>if (</w:t>
      </w:r>
      <w:proofErr w:type="spellStart"/>
      <w:r>
        <w:rPr>
          <w:rFonts w:ascii="CourierNewPSMT" w:hAnsi="CourierNewPSMT" w:cs="CourierNewPSMT"/>
          <w:sz w:val="20"/>
          <w:szCs w:val="20"/>
          <w:highlight w:val="yellow"/>
        </w:rPr>
        <w:t>num_dependencies</w:t>
      </w:r>
      <w:proofErr w:type="spellEnd"/>
      <w:r>
        <w:rPr>
          <w:rFonts w:ascii="CourierNewPSMT" w:hAnsi="CourierNewPSMT" w:cs="CourierNewPSMT"/>
          <w:sz w:val="20"/>
          <w:szCs w:val="20"/>
          <w:highlight w:val="yellow"/>
        </w:rPr>
        <w:t xml:space="preserve"> &lt; 0x3FFF)</w:t>
      </w:r>
    </w:p>
    <w:p w14:paraId="0F009FB7"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w:t>
      </w:r>
      <w:proofErr w:type="gramStart"/>
      <w:r>
        <w:rPr>
          <w:rFonts w:ascii="CourierNewPSMT" w:hAnsi="CourierNewPSMT" w:cs="CourierNewPSMT"/>
          <w:sz w:val="20"/>
          <w:szCs w:val="20"/>
        </w:rPr>
        <w:t>int(</w:t>
      </w:r>
      <w:proofErr w:type="gramEnd"/>
      <w:r>
        <w:rPr>
          <w:rFonts w:ascii="CourierNewPSMT" w:hAnsi="CourierNewPSMT" w:cs="CourierNewPSMT"/>
          <w:sz w:val="20"/>
          <w:szCs w:val="20"/>
        </w:rPr>
        <w:t xml:space="preserve">16) </w:t>
      </w:r>
      <w:proofErr w:type="spellStart"/>
      <w:r>
        <w:rPr>
          <w:rFonts w:ascii="CourierNewPSMT" w:hAnsi="CourierNewPSMT" w:cs="CourierNewPSMT"/>
          <w:sz w:val="20"/>
          <w:szCs w:val="20"/>
        </w:rPr>
        <w:t>depended_sample_num_diff</w:t>
      </w:r>
      <w:proofErr w:type="spellEnd"/>
      <w:r>
        <w:rPr>
          <w:rFonts w:ascii="CourierNewPSMT" w:hAnsi="CourierNewPSMT" w:cs="CourierNewPSMT"/>
          <w:sz w:val="20"/>
          <w:szCs w:val="20"/>
        </w:rPr>
        <w:t>[</w:t>
      </w:r>
      <w:proofErr w:type="spellStart"/>
      <w:r>
        <w:rPr>
          <w:rFonts w:ascii="CourierNewPSMT" w:hAnsi="CourierNewPSMT" w:cs="CourierNewPSMT"/>
          <w:sz w:val="20"/>
          <w:szCs w:val="20"/>
        </w:rPr>
        <w:t>num_dependencies</w:t>
      </w:r>
      <w:proofErr w:type="spellEnd"/>
      <w:r>
        <w:rPr>
          <w:rFonts w:ascii="CourierNewPSMT" w:hAnsi="CourierNewPSMT" w:cs="CourierNewPSMT"/>
          <w:sz w:val="20"/>
          <w:szCs w:val="20"/>
        </w:rPr>
        <w:t>];</w:t>
      </w:r>
    </w:p>
    <w:p w14:paraId="0F009FB8" w14:textId="77777777" w:rsidR="000B6A36" w:rsidRDefault="0096302A">
      <w:pPr>
        <w:pStyle w:val="NormalWeb"/>
        <w:spacing w:beforeAutospacing="0" w:afterAutospacing="0"/>
        <w:ind w:left="708"/>
        <w:jc w:val="left"/>
        <w:rPr>
          <w:rFonts w:ascii="CourierNewPSMT" w:hAnsi="CourierNewPSMT" w:cs="CourierNewPSMT"/>
          <w:sz w:val="20"/>
          <w:szCs w:val="20"/>
        </w:rPr>
      </w:pPr>
      <w:r>
        <w:rPr>
          <w:rFonts w:ascii="CourierNewPSMT" w:hAnsi="CourierNewPSMT" w:cs="CourierNewPSMT"/>
          <w:sz w:val="20"/>
          <w:szCs w:val="20"/>
        </w:rPr>
        <w:tab/>
      </w:r>
    </w:p>
    <w:p w14:paraId="0F009FB9"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t>for (</w:t>
      </w:r>
      <w:proofErr w:type="spellStart"/>
      <w:r>
        <w:rPr>
          <w:rFonts w:ascii="CourierNewPSMT" w:hAnsi="CourierNewPSMT" w:cs="CourierNewPSMT"/>
          <w:sz w:val="20"/>
          <w:szCs w:val="20"/>
        </w:rPr>
        <w:t>i</w:t>
      </w:r>
      <w:proofErr w:type="spellEnd"/>
      <w:r>
        <w:rPr>
          <w:rFonts w:ascii="CourierNewPSMT" w:hAnsi="CourierNewPSMT" w:cs="CourierNewPSMT"/>
          <w:sz w:val="20"/>
          <w:szCs w:val="20"/>
        </w:rPr>
        <w:t xml:space="preserve">=0; </w:t>
      </w:r>
      <w:proofErr w:type="spellStart"/>
      <w:r>
        <w:rPr>
          <w:rFonts w:ascii="CourierNewPSMT" w:hAnsi="CourierNewPSMT" w:cs="CourierNewPSMT"/>
          <w:sz w:val="20"/>
          <w:szCs w:val="20"/>
        </w:rPr>
        <w:t>i</w:t>
      </w:r>
      <w:proofErr w:type="spellEnd"/>
      <w:r>
        <w:rPr>
          <w:rFonts w:ascii="CourierNewPSMT" w:hAnsi="CourierNewPSMT" w:cs="CourierNewPSMT"/>
          <w:sz w:val="20"/>
          <w:szCs w:val="20"/>
        </w:rPr>
        <w:t>&lt;</w:t>
      </w:r>
      <w:proofErr w:type="spellStart"/>
      <w:r>
        <w:rPr>
          <w:rFonts w:ascii="CourierNewPSMT" w:hAnsi="CourierNewPSMT" w:cs="CourierNewPSMT"/>
          <w:sz w:val="20"/>
          <w:szCs w:val="20"/>
        </w:rPr>
        <w:t>num_inter_dependencies</w:t>
      </w:r>
      <w:proofErr w:type="spellEnd"/>
      <w:r>
        <w:rPr>
          <w:rFonts w:ascii="CourierNewPSMT" w:hAnsi="CourierNewPSMT" w:cs="CourierNewPSMT"/>
          <w:sz w:val="20"/>
          <w:szCs w:val="20"/>
        </w:rPr>
        <w:t xml:space="preserve">; </w:t>
      </w:r>
      <w:proofErr w:type="spellStart"/>
      <w:r>
        <w:rPr>
          <w:rFonts w:ascii="CourierNewPSMT" w:hAnsi="CourierNewPSMT" w:cs="CourierNewPSMT"/>
          <w:sz w:val="20"/>
          <w:szCs w:val="20"/>
        </w:rPr>
        <w:t>i</w:t>
      </w:r>
      <w:proofErr w:type="spellEnd"/>
      <w:r>
        <w:rPr>
          <w:rFonts w:ascii="CourierNewPSMT" w:hAnsi="CourierNewPSMT" w:cs="CourierNewPSMT"/>
          <w:sz w:val="20"/>
          <w:szCs w:val="20"/>
        </w:rPr>
        <w:t>+</w:t>
      </w:r>
      <w:proofErr w:type="gramStart"/>
      <w:r>
        <w:rPr>
          <w:rFonts w:ascii="CourierNewPSMT" w:hAnsi="CourierNewPSMT" w:cs="CourierNewPSMT"/>
          <w:sz w:val="20"/>
          <w:szCs w:val="20"/>
        </w:rPr>
        <w:t>+){</w:t>
      </w:r>
      <w:proofErr w:type="gramEnd"/>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unsigned int(16)</w:t>
      </w:r>
      <w:proofErr w:type="spellStart"/>
      <w:r>
        <w:rPr>
          <w:rFonts w:ascii="CourierNewPSMT" w:hAnsi="CourierNewPSMT" w:cs="CourierNewPSMT"/>
          <w:sz w:val="20"/>
          <w:szCs w:val="20"/>
        </w:rPr>
        <w:t>track_ref_index</w:t>
      </w:r>
      <w:proofErr w:type="spellEnd"/>
      <w:r>
        <w:rPr>
          <w:rFonts w:ascii="CourierNewPSMT" w:hAnsi="CourierNewPSMT" w:cs="CourierNewPSMT"/>
          <w:sz w:val="20"/>
          <w:szCs w:val="20"/>
        </w:rP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int(16)</w:t>
      </w:r>
      <w:proofErr w:type="spellStart"/>
      <w:r>
        <w:rPr>
          <w:rFonts w:ascii="CourierNewPSMT" w:hAnsi="CourierNewPSMT" w:cs="CourierNewPSMT"/>
          <w:sz w:val="20"/>
          <w:szCs w:val="20"/>
        </w:rPr>
        <w:t>depended_inter_sample_num_diff</w:t>
      </w:r>
      <w:proofErr w:type="spellEnd"/>
      <w:r>
        <w:rPr>
          <w:rFonts w:ascii="CourierNewPSMT" w:hAnsi="CourierNewPSMT" w:cs="CourierNewPSMT"/>
          <w:sz w:val="20"/>
          <w:szCs w:val="20"/>
        </w:rPr>
        <w:t>;</w:t>
      </w:r>
      <w:r>
        <w:rPr>
          <w:rFonts w:ascii="CourierNewPSMT" w:hAnsi="CourierNewPSMT" w:cs="CourierNewPSMT"/>
          <w:sz w:val="20"/>
          <w:szCs w:val="20"/>
        </w:rPr>
        <w:br/>
      </w:r>
      <w:r>
        <w:rPr>
          <w:rFonts w:ascii="CourierNewPSMT" w:hAnsi="CourierNewPSMT" w:cs="CourierNewPSMT"/>
          <w:sz w:val="20"/>
          <w:szCs w:val="20"/>
        </w:rPr>
        <w:tab/>
        <w:t>}</w:t>
      </w:r>
      <w:r>
        <w:rPr>
          <w:rFonts w:ascii="CourierNewPSMT" w:hAnsi="CourierNewPSMT" w:cs="CourierNewPSMT"/>
          <w:sz w:val="20"/>
          <w:szCs w:val="20"/>
        </w:rPr>
        <w:br/>
        <w:t>}</w:t>
      </w:r>
    </w:p>
    <w:p w14:paraId="0F009FBA" w14:textId="77777777" w:rsidR="000B6A36" w:rsidRDefault="000B6A36">
      <w:pPr>
        <w:pStyle w:val="NormalWeb"/>
        <w:spacing w:beforeAutospacing="0" w:afterAutospacing="0"/>
        <w:jc w:val="left"/>
        <w:rPr>
          <w:rFonts w:ascii="CourierNewPSMT" w:hAnsi="CourierNewPSMT" w:cs="CourierNewPSMT"/>
          <w:sz w:val="20"/>
          <w:szCs w:val="20"/>
        </w:rPr>
      </w:pPr>
    </w:p>
    <w:p w14:paraId="0F009FBB" w14:textId="77777777" w:rsidR="000B6A36" w:rsidRDefault="0096302A" w:rsidP="00A10124">
      <w:pPr>
        <w:pStyle w:val="Heading1"/>
        <w:numPr>
          <w:ilvl w:val="0"/>
          <w:numId w:val="0"/>
        </w:numPr>
        <w:ind w:left="432" w:hanging="432"/>
      </w:pPr>
      <w:bookmarkStart w:id="1100" w:name="_Toc171988962"/>
      <w:r>
        <w:t>Semantics</w:t>
      </w:r>
      <w:bookmarkEnd w:id="1100"/>
    </w:p>
    <w:p w14:paraId="0F009FBC" w14:textId="77777777" w:rsidR="000B6A36" w:rsidRDefault="0096302A">
      <w:pPr>
        <w:keepNext/>
      </w:pPr>
      <w:r>
        <w:t>In this subclause, the following terms are defined:</w:t>
      </w:r>
    </w:p>
    <w:p w14:paraId="0F009FBD" w14:textId="77777777" w:rsidR="000B6A36" w:rsidRDefault="0096302A">
      <w:pPr>
        <w:pStyle w:val="ListParagraph"/>
        <w:keepNext/>
        <w:numPr>
          <w:ilvl w:val="0"/>
          <w:numId w:val="77"/>
        </w:numPr>
        <w:spacing w:after="0" w:line="240" w:lineRule="auto"/>
        <w:contextualSpacing w:val="0"/>
        <w:textAlignment w:val="auto"/>
      </w:pPr>
      <w:r>
        <w:t xml:space="preserve">A previous reference sample of track </w:t>
      </w:r>
      <w:r>
        <w:rPr>
          <w:i/>
          <w:iCs/>
        </w:rPr>
        <w:t>A</w:t>
      </w:r>
      <w:r>
        <w:t xml:space="preserve"> refers to the previous sample in track </w:t>
      </w:r>
      <w:r>
        <w:rPr>
          <w:i/>
          <w:iCs/>
        </w:rPr>
        <w:t>A</w:t>
      </w:r>
      <w:r>
        <w:t xml:space="preserve"> with no mapping to the </w:t>
      </w:r>
      <w:proofErr w:type="spellStart"/>
      <w:r>
        <w:rPr>
          <w:rStyle w:val="codeChar"/>
        </w:rPr>
        <w:t>SampleDependencyGroupEntry</w:t>
      </w:r>
      <w:proofErr w:type="spellEnd"/>
      <w:r>
        <w:t>, meaning for example the previous IDR, BLA or CRA.</w:t>
      </w:r>
    </w:p>
    <w:p w14:paraId="0F009FBE" w14:textId="77777777" w:rsidR="000B6A36" w:rsidRDefault="0096302A">
      <w:pPr>
        <w:pStyle w:val="ListParagraph"/>
        <w:keepNext/>
        <w:numPr>
          <w:ilvl w:val="0"/>
          <w:numId w:val="77"/>
        </w:numPr>
        <w:spacing w:after="0" w:line="240" w:lineRule="auto"/>
        <w:contextualSpacing w:val="0"/>
        <w:textAlignment w:val="auto"/>
      </w:pPr>
      <w:r>
        <w:t>A</w:t>
      </w:r>
      <w:r>
        <w:rPr>
          <w:rFonts w:eastAsia="Times New Roman"/>
        </w:rPr>
        <w:t xml:space="preserve"> translated sample number is the sample number of the sample with the same decoding time (as the sample being described) in the referenced track if present, or one plus the sample number of the sample immediately preceding the decoding time.</w:t>
      </w:r>
    </w:p>
    <w:p w14:paraId="0F009FBF" w14:textId="77777777" w:rsidR="000B6A36" w:rsidRDefault="000B6A36"/>
    <w:p w14:paraId="0F009FC0" w14:textId="77777777" w:rsidR="000B6A36" w:rsidRDefault="0096302A">
      <w:pPr>
        <w:ind w:left="426" w:hanging="426"/>
      </w:pPr>
      <w:proofErr w:type="spellStart"/>
      <w:r>
        <w:rPr>
          <w:rStyle w:val="codeChar"/>
          <w:sz w:val="20"/>
          <w:szCs w:val="20"/>
        </w:rPr>
        <w:t>offset_from_reference</w:t>
      </w:r>
      <w:proofErr w:type="spellEnd"/>
      <w:r>
        <w:t xml:space="preserve"> indicates the base sample (i.e. the sample used as reference for the sample offsets) from which is computed the </w:t>
      </w:r>
      <w:proofErr w:type="spellStart"/>
      <w:r>
        <w:rPr>
          <w:rStyle w:val="codeChar"/>
          <w:sz w:val="20"/>
          <w:szCs w:val="20"/>
        </w:rPr>
        <w:t>depended_sample_num_diff</w:t>
      </w:r>
      <w:proofErr w:type="spellEnd"/>
      <w:r>
        <w:rPr>
          <w:rStyle w:val="codeChar"/>
        </w:rPr>
        <w:t xml:space="preserve"> </w:t>
      </w:r>
      <w:r>
        <w:t>and</w:t>
      </w:r>
      <w:r>
        <w:rPr>
          <w:rStyle w:val="codeChar"/>
        </w:rPr>
        <w:t xml:space="preserve"> </w:t>
      </w:r>
      <w:proofErr w:type="spellStart"/>
      <w:r>
        <w:rPr>
          <w:rStyle w:val="codeChar"/>
          <w:sz w:val="20"/>
          <w:szCs w:val="20"/>
        </w:rPr>
        <w:t>depended_inter_sample_num_diff</w:t>
      </w:r>
      <w:proofErr w:type="spellEnd"/>
      <w:r>
        <w:rPr>
          <w:rFonts w:ascii="CourierNewPSMT" w:hAnsi="CourierNewPSMT" w:cs="CourierNewPSMT"/>
          <w:sz w:val="16"/>
          <w:szCs w:val="16"/>
        </w:rPr>
        <w:t xml:space="preserve"> </w:t>
      </w:r>
      <w:r>
        <w:t xml:space="preserve">values. </w:t>
      </w:r>
      <w:proofErr w:type="spellStart"/>
      <w:r>
        <w:rPr>
          <w:rStyle w:val="codeChar"/>
        </w:rPr>
        <w:t>offset_from_reference</w:t>
      </w:r>
      <w:proofErr w:type="spellEnd"/>
      <w:r>
        <w:t xml:space="preserve">=0 means values (for </w:t>
      </w:r>
      <w:proofErr w:type="spellStart"/>
      <w:r>
        <w:rPr>
          <w:rStyle w:val="codeChar"/>
          <w:sz w:val="20"/>
          <w:szCs w:val="20"/>
        </w:rPr>
        <w:t>depended_sample_num_diff</w:t>
      </w:r>
      <w:proofErr w:type="spellEnd"/>
      <w:r>
        <w:t xml:space="preserve"> and</w:t>
      </w:r>
      <w:r>
        <w:rPr>
          <w:lang w:val="en-GB"/>
        </w:rPr>
        <w:t xml:space="preserve"> </w:t>
      </w:r>
      <w:proofErr w:type="spellStart"/>
      <w:r>
        <w:rPr>
          <w:rStyle w:val="codeChar"/>
          <w:sz w:val="20"/>
          <w:szCs w:val="20"/>
        </w:rPr>
        <w:t>depended_inter_sample_num_diff</w:t>
      </w:r>
      <w:proofErr w:type="spellEnd"/>
      <w:r>
        <w:rPr>
          <w:lang w:val="en-GB"/>
        </w:rPr>
        <w:t>)</w:t>
      </w:r>
      <w:r>
        <w:t xml:space="preserve"> are relative to the sample number of the sample being described for dependencies in the track (also denoted mapped sample) or to the translated sample number in the referenced track for inter-track dependencies. </w:t>
      </w:r>
      <w:proofErr w:type="spellStart"/>
      <w:r>
        <w:rPr>
          <w:rStyle w:val="codeChar"/>
        </w:rPr>
        <w:t>offset_from_reference</w:t>
      </w:r>
      <w:proofErr w:type="spellEnd"/>
      <w:r>
        <w:t xml:space="preserve">=1 means values (for </w:t>
      </w:r>
      <w:proofErr w:type="spellStart"/>
      <w:r>
        <w:rPr>
          <w:rStyle w:val="codeChar"/>
          <w:sz w:val="20"/>
          <w:szCs w:val="20"/>
        </w:rPr>
        <w:t>depended_sample_num_diff</w:t>
      </w:r>
      <w:proofErr w:type="spellEnd"/>
      <w:r>
        <w:t xml:space="preserve"> and</w:t>
      </w:r>
      <w:r>
        <w:rPr>
          <w:lang w:val="en-GB"/>
        </w:rPr>
        <w:t xml:space="preserve"> </w:t>
      </w:r>
      <w:proofErr w:type="spellStart"/>
      <w:r>
        <w:rPr>
          <w:rStyle w:val="codeChar"/>
          <w:sz w:val="20"/>
          <w:szCs w:val="20"/>
        </w:rPr>
        <w:t>depended_inter_sample_num_diff</w:t>
      </w:r>
      <w:proofErr w:type="spellEnd"/>
      <w:r>
        <w:rPr>
          <w:lang w:val="en-GB"/>
        </w:rPr>
        <w:t>)</w:t>
      </w:r>
      <w:r>
        <w:t xml:space="preserve"> are relative to the sample number of the previous reference sample in the track or relatively to the translated sample number in the referenced track for inter-tracks dependencies.</w:t>
      </w:r>
    </w:p>
    <w:p w14:paraId="0F009FC1" w14:textId="77777777" w:rsidR="000B6A36" w:rsidRDefault="0096302A">
      <w:pPr>
        <w:ind w:left="426" w:hanging="426"/>
      </w:pPr>
      <w:proofErr w:type="spellStart"/>
      <w:r>
        <w:rPr>
          <w:rStyle w:val="codeChar"/>
          <w:sz w:val="20"/>
          <w:szCs w:val="20"/>
        </w:rPr>
        <w:t>has_inter_deps</w:t>
      </w:r>
      <w:proofErr w:type="spellEnd"/>
      <w:r>
        <w:t xml:space="preserve"> indicates if the samples mapped to this entry depend </w:t>
      </w:r>
      <w:proofErr w:type="gramStart"/>
      <w:r>
        <w:t>from</w:t>
      </w:r>
      <w:proofErr w:type="gramEnd"/>
      <w:r>
        <w:t xml:space="preserve"> sample(s) of another track (or other tracks). Value 0 means dependency only from sample(s) of the same track. When </w:t>
      </w:r>
      <w:proofErr w:type="spellStart"/>
      <w:r>
        <w:rPr>
          <w:rStyle w:val="codeChar"/>
          <w:sz w:val="20"/>
          <w:szCs w:val="20"/>
        </w:rPr>
        <w:t>has_inter_deps</w:t>
      </w:r>
      <w:proofErr w:type="spellEnd"/>
      <w:r>
        <w:rPr>
          <w:rStyle w:val="codeChar"/>
          <w:sz w:val="20"/>
          <w:szCs w:val="20"/>
        </w:rPr>
        <w:t>=0</w:t>
      </w:r>
      <w:r>
        <w:rPr>
          <w:rStyle w:val="codeChar"/>
        </w:rPr>
        <w:t xml:space="preserve">, </w:t>
      </w:r>
      <w:proofErr w:type="spellStart"/>
      <w:r>
        <w:rPr>
          <w:rStyle w:val="codeChar"/>
          <w:sz w:val="20"/>
          <w:szCs w:val="20"/>
        </w:rPr>
        <w:t>num_inter_dependencies</w:t>
      </w:r>
      <w:proofErr w:type="spellEnd"/>
      <w:r>
        <w:rPr>
          <w:rStyle w:val="codeChar"/>
        </w:rPr>
        <w:t xml:space="preserve"> </w:t>
      </w:r>
      <w:proofErr w:type="gramStart"/>
      <w:r>
        <w:t>is</w:t>
      </w:r>
      <w:proofErr w:type="gramEnd"/>
      <w:r>
        <w:t xml:space="preserve"> inferred to be equal to 0. Value 1 means that samples mapped to this entry depends </w:t>
      </w:r>
      <w:proofErr w:type="gramStart"/>
      <w:r>
        <w:t>of</w:t>
      </w:r>
      <w:proofErr w:type="gramEnd"/>
      <w:r>
        <w:t xml:space="preserve"> sample(s) from another track (or other tracks).</w:t>
      </w:r>
    </w:p>
    <w:p w14:paraId="0F009FC2" w14:textId="77777777" w:rsidR="000B6A36" w:rsidRDefault="0096302A">
      <w:pPr>
        <w:ind w:left="426" w:hanging="426"/>
      </w:pPr>
      <w:proofErr w:type="spellStart"/>
      <w:r>
        <w:rPr>
          <w:rStyle w:val="codeChar"/>
          <w:sz w:val="20"/>
          <w:szCs w:val="20"/>
        </w:rPr>
        <w:t>num_dependencies</w:t>
      </w:r>
      <w:proofErr w:type="spellEnd"/>
      <w:r>
        <w:t xml:space="preserve"> </w:t>
      </w:r>
      <w:proofErr w:type="gramStart"/>
      <w:r>
        <w:t>indicates</w:t>
      </w:r>
      <w:proofErr w:type="gramEnd"/>
      <w:r>
        <w:t xml:space="preserve"> the number of samples that the described sample depends on. Value 0 means no dependency to any other sample in the track. Value 0x3FFF (i.e. all bits set to 1) means dependencies are unknown, in which case </w:t>
      </w:r>
      <w:proofErr w:type="spellStart"/>
      <w:r>
        <w:rPr>
          <w:rStyle w:val="codeChar"/>
          <w:sz w:val="20"/>
          <w:szCs w:val="20"/>
        </w:rPr>
        <w:t>has_inter_deps</w:t>
      </w:r>
      <w:proofErr w:type="spellEnd"/>
      <w:r>
        <w:t xml:space="preserve"> shall be 0. Samples that are not mapped to any sample group entry indicating sample dependencies are considered with no dependencies.</w:t>
      </w:r>
    </w:p>
    <w:p w14:paraId="0F009FC3" w14:textId="77777777" w:rsidR="000B6A36" w:rsidRDefault="0096302A">
      <w:pPr>
        <w:ind w:left="426" w:hanging="426"/>
      </w:pPr>
      <w:proofErr w:type="spellStart"/>
      <w:r>
        <w:rPr>
          <w:rStyle w:val="codeChar"/>
          <w:sz w:val="20"/>
          <w:szCs w:val="20"/>
        </w:rPr>
        <w:t>num_inter_dependencies</w:t>
      </w:r>
      <w:proofErr w:type="spellEnd"/>
      <w:r>
        <w:t xml:space="preserve"> </w:t>
      </w:r>
      <w:proofErr w:type="gramStart"/>
      <w:r>
        <w:t>indicates</w:t>
      </w:r>
      <w:proofErr w:type="gramEnd"/>
      <w:r>
        <w:t xml:space="preserve"> the number of samples that the described sample depends on in other tracks. Value 0 means no dependency to any other sample in other tracks.</w:t>
      </w:r>
    </w:p>
    <w:p w14:paraId="0F009FC4" w14:textId="77777777" w:rsidR="000B6A36" w:rsidRDefault="0096302A">
      <w:pPr>
        <w:ind w:left="426" w:hanging="426"/>
      </w:pPr>
      <w:proofErr w:type="spellStart"/>
      <w:r>
        <w:rPr>
          <w:rStyle w:val="codeChar"/>
          <w:sz w:val="20"/>
          <w:szCs w:val="20"/>
        </w:rPr>
        <w:t>depended_sample_num_diff</w:t>
      </w:r>
      <w:proofErr w:type="spellEnd"/>
      <w:r>
        <w:t xml:space="preserve"> indicates the value used to locate a sample’s reference in the same track. If </w:t>
      </w:r>
      <w:proofErr w:type="spellStart"/>
      <w:r>
        <w:rPr>
          <w:rStyle w:val="codeChar"/>
          <w:sz w:val="20"/>
          <w:szCs w:val="20"/>
        </w:rPr>
        <w:t>offset_from_reference</w:t>
      </w:r>
      <w:proofErr w:type="spellEnd"/>
      <w:r>
        <w:t xml:space="preserve">=0, the value indicates the difference between the sample number of the sample being described and the sample depended on, and the value shall be strictly positive (i.e. a value of a value of 2 indicates that sample with </w:t>
      </w:r>
      <w:r>
        <w:lastRenderedPageBreak/>
        <w:t xml:space="preserve">number N depends on sample with number N-2). If </w:t>
      </w:r>
      <w:proofErr w:type="spellStart"/>
      <w:r>
        <w:rPr>
          <w:rStyle w:val="codeChar"/>
          <w:sz w:val="20"/>
          <w:szCs w:val="20"/>
        </w:rPr>
        <w:t>offset_from_reference</w:t>
      </w:r>
      <w:proofErr w:type="spellEnd"/>
      <w:r>
        <w:t xml:space="preserve">=1, the value is the difference between the previous reference sample </w:t>
      </w:r>
      <w:r>
        <w:rPr>
          <w:i/>
          <w:iCs/>
        </w:rPr>
        <w:t>P</w:t>
      </w:r>
      <w:r>
        <w:rPr>
          <w:i/>
          <w:iCs/>
          <w:vertAlign w:val="subscript"/>
        </w:rPr>
        <w:t>ref</w:t>
      </w:r>
      <w:r>
        <w:t xml:space="preserve"> in the track of the sample being described and the sample number of the sample depended on, a negative value indicating a sample before </w:t>
      </w:r>
      <w:r>
        <w:rPr>
          <w:i/>
          <w:iCs/>
        </w:rPr>
        <w:t>P</w:t>
      </w:r>
      <w:r>
        <w:rPr>
          <w:i/>
          <w:iCs/>
          <w:vertAlign w:val="subscript"/>
        </w:rPr>
        <w:t>ref</w:t>
      </w:r>
      <w:r>
        <w:t xml:space="preserve">, a positive value indicating a sample after </w:t>
      </w:r>
      <w:r>
        <w:rPr>
          <w:i/>
          <w:iCs/>
        </w:rPr>
        <w:t>P</w:t>
      </w:r>
      <w:r>
        <w:rPr>
          <w:i/>
          <w:iCs/>
          <w:vertAlign w:val="subscript"/>
        </w:rPr>
        <w:t>ref</w:t>
      </w:r>
      <w:r>
        <w:t xml:space="preserve"> and a value of 0 meaning </w:t>
      </w:r>
      <w:r>
        <w:rPr>
          <w:i/>
          <w:iCs/>
        </w:rPr>
        <w:t>P</w:t>
      </w:r>
      <w:r>
        <w:rPr>
          <w:i/>
          <w:iCs/>
          <w:vertAlign w:val="subscript"/>
        </w:rPr>
        <w:t>ref</w:t>
      </w:r>
      <w:r>
        <w:t>.</w:t>
      </w:r>
    </w:p>
    <w:p w14:paraId="0F009FC5" w14:textId="77777777" w:rsidR="000B6A36" w:rsidRDefault="0096302A">
      <w:pPr>
        <w:ind w:left="426" w:hanging="426"/>
      </w:pPr>
      <w:proofErr w:type="spellStart"/>
      <w:r>
        <w:rPr>
          <w:rStyle w:val="codeChar"/>
          <w:sz w:val="20"/>
          <w:szCs w:val="20"/>
        </w:rPr>
        <w:t>track_ref_index</w:t>
      </w:r>
      <w:proofErr w:type="spellEnd"/>
      <w:r>
        <w:rPr>
          <w:rFonts w:ascii="CourierNewPSMT" w:hAnsi="CourierNewPSMT" w:cs="CourierNewPSMT"/>
          <w:sz w:val="16"/>
          <w:szCs w:val="16"/>
        </w:rPr>
        <w:t xml:space="preserve"> </w:t>
      </w:r>
      <w:r>
        <w:t xml:space="preserve">is the index in the track reference of type </w:t>
      </w:r>
      <w:r>
        <w:rPr>
          <w:rStyle w:val="codeChar"/>
          <w:rFonts w:cs="Courier New"/>
        </w:rPr>
        <w:t>'</w:t>
      </w:r>
      <w:proofErr w:type="spellStart"/>
      <w:r>
        <w:rPr>
          <w:rStyle w:val="codeChar"/>
          <w:sz w:val="20"/>
          <w:szCs w:val="20"/>
        </w:rPr>
        <w:t>tdep</w:t>
      </w:r>
      <w:proofErr w:type="spellEnd"/>
      <w:r>
        <w:rPr>
          <w:rStyle w:val="codeChar"/>
          <w:rFonts w:cs="Courier New"/>
        </w:rPr>
        <w:t>'</w:t>
      </w:r>
      <w:r>
        <w:rPr>
          <w:rFonts w:ascii="CourierNewPSMT" w:hAnsi="CourierNewPSMT" w:cs="CourierNewPSMT"/>
          <w:sz w:val="16"/>
          <w:szCs w:val="16"/>
        </w:rPr>
        <w:t xml:space="preserve"> </w:t>
      </w:r>
      <w:r>
        <w:t xml:space="preserve">providing the </w:t>
      </w:r>
      <w:proofErr w:type="spellStart"/>
      <w:r>
        <w:rPr>
          <w:rStyle w:val="codeChar"/>
          <w:sz w:val="20"/>
          <w:szCs w:val="20"/>
        </w:rPr>
        <w:t>track_ID</w:t>
      </w:r>
      <w:proofErr w:type="spellEnd"/>
      <w:r>
        <w:t xml:space="preserve"> of the referenced track. Value 1 indicates the first entry. Value 0 is reserved.</w:t>
      </w:r>
    </w:p>
    <w:p w14:paraId="0F009FC6" w14:textId="77777777" w:rsidR="000B6A36" w:rsidRDefault="0096302A">
      <w:pPr>
        <w:pStyle w:val="NormalWeb"/>
        <w:spacing w:beforeAutospacing="0" w:afterAutospacing="0"/>
        <w:ind w:left="426" w:hanging="426"/>
        <w:rPr>
          <w:rFonts w:asciiTheme="majorHAnsi" w:eastAsia="Arial" w:hAnsiTheme="majorHAnsi" w:cs="Arial"/>
          <w:lang w:eastAsia="en-US"/>
        </w:rPr>
      </w:pPr>
      <w:proofErr w:type="spellStart"/>
      <w:r>
        <w:rPr>
          <w:rStyle w:val="codeChar"/>
          <w:rFonts w:eastAsia="Arial"/>
          <w:sz w:val="20"/>
          <w:szCs w:val="20"/>
        </w:rPr>
        <w:t>depended_inter_sample_num_diff</w:t>
      </w:r>
      <w:proofErr w:type="spellEnd"/>
      <w:r>
        <w:rPr>
          <w:rFonts w:ascii="CourierNewPSMT" w:hAnsi="CourierNewPSMT" w:cs="CourierNewPSMT"/>
          <w:sz w:val="16"/>
          <w:szCs w:val="16"/>
        </w:rPr>
        <w:t xml:space="preserve"> </w:t>
      </w:r>
      <w:r>
        <w:rPr>
          <w:rFonts w:asciiTheme="majorHAnsi" w:eastAsia="Arial" w:hAnsiTheme="majorHAnsi" w:cs="Arial"/>
          <w:lang w:eastAsia="en-US"/>
        </w:rPr>
        <w:t xml:space="preserve">indicates value used to locate a sample’s reference in the referenced track. If </w:t>
      </w:r>
      <w:proofErr w:type="spellStart"/>
      <w:r>
        <w:rPr>
          <w:rStyle w:val="codeChar"/>
          <w:rFonts w:eastAsia="Arial"/>
          <w:sz w:val="20"/>
          <w:szCs w:val="20"/>
        </w:rPr>
        <w:t>offset_from_reference</w:t>
      </w:r>
      <w:proofErr w:type="spellEnd"/>
      <w:r>
        <w:rPr>
          <w:rStyle w:val="codeChar"/>
          <w:rFonts w:eastAsia="Arial"/>
          <w:sz w:val="20"/>
          <w:szCs w:val="20"/>
        </w:rPr>
        <w:t>=0</w:t>
      </w:r>
      <w:r>
        <w:rPr>
          <w:rFonts w:asciiTheme="majorHAnsi" w:eastAsia="Arial" w:hAnsiTheme="majorHAnsi" w:cs="Arial"/>
          <w:lang w:eastAsia="en-US"/>
        </w:rPr>
        <w:t xml:space="preserve">, the value indicates the difference between the translated sample number of the sample being mapped to this entry and the sample number of the sample depended on, and the value shall be strictly positive (i.e. </w:t>
      </w:r>
      <w:r>
        <w:t>a value of 2 indicates that sample with number N depends on sample with number N-2</w:t>
      </w:r>
      <w:r>
        <w:rPr>
          <w:rFonts w:asciiTheme="majorHAnsi" w:eastAsia="Arial" w:hAnsiTheme="majorHAnsi" w:cs="Arial"/>
          <w:lang w:eastAsia="en-US"/>
        </w:rPr>
        <w:t xml:space="preserve">). If </w:t>
      </w:r>
      <w:proofErr w:type="spellStart"/>
      <w:r>
        <w:rPr>
          <w:rStyle w:val="codeChar"/>
          <w:rFonts w:eastAsia="Arial"/>
          <w:sz w:val="20"/>
          <w:szCs w:val="20"/>
        </w:rPr>
        <w:t>offset_from_reference</w:t>
      </w:r>
      <w:proofErr w:type="spellEnd"/>
      <w:r>
        <w:rPr>
          <w:rStyle w:val="codeChar"/>
          <w:rFonts w:eastAsia="Arial"/>
          <w:sz w:val="20"/>
          <w:szCs w:val="20"/>
        </w:rPr>
        <w:t>=1</w:t>
      </w:r>
      <w:r>
        <w:rPr>
          <w:rFonts w:asciiTheme="majorHAnsi" w:eastAsia="Arial" w:hAnsiTheme="majorHAnsi" w:cs="Arial"/>
          <w:lang w:eastAsia="en-US"/>
        </w:rPr>
        <w:t xml:space="preserve">, the value is the difference between the sample number of the previous reference </w:t>
      </w:r>
      <w:proofErr w:type="spellStart"/>
      <w:r>
        <w:rPr>
          <w:rFonts w:asciiTheme="majorHAnsi" w:eastAsia="Arial" w:hAnsiTheme="majorHAnsi" w:cs="Arial"/>
          <w:lang w:eastAsia="en-US"/>
        </w:rPr>
        <w:t>samplet</w:t>
      </w:r>
      <w:proofErr w:type="spellEnd"/>
      <w:r>
        <w:rPr>
          <w:rFonts w:asciiTheme="majorHAnsi" w:eastAsia="Arial" w:hAnsiTheme="majorHAnsi" w:cs="Arial"/>
          <w:lang w:eastAsia="en-US"/>
        </w:rPr>
        <w:t xml:space="preserve">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in the referenced track and the sample number of the sample depended on, a negative value indicating a sample before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a positive value indicating a sample after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and a value of 0 meaning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w:t>
      </w:r>
    </w:p>
    <w:p w14:paraId="0F009FC8" w14:textId="77777777" w:rsidR="000B6A36" w:rsidRDefault="000B6A36">
      <w:pPr>
        <w:pStyle w:val="NormalWeb"/>
      </w:pPr>
    </w:p>
    <w:p w14:paraId="0F009FC9" w14:textId="77777777" w:rsidR="000B6A36" w:rsidRDefault="000B6A36"/>
    <w:p w14:paraId="0F009FCA" w14:textId="77777777" w:rsidR="000B6A36" w:rsidRDefault="0096302A">
      <w:pPr>
        <w:pStyle w:val="Heading3"/>
      </w:pPr>
      <w:r>
        <w:rPr>
          <w:lang w:val="fr-FR"/>
        </w:rPr>
        <w:t xml:space="preserve">Impact in </w:t>
      </w:r>
      <w:proofErr w:type="spellStart"/>
      <w:r>
        <w:rPr>
          <w:lang w:val="fr-FR"/>
        </w:rPr>
        <w:t>TuC</w:t>
      </w:r>
      <w:proofErr w:type="spellEnd"/>
    </w:p>
    <w:p w14:paraId="0F009FCB" w14:textId="77777777" w:rsidR="000B6A36" w:rsidRDefault="0096302A">
      <w:pPr>
        <w:pStyle w:val="Heading4"/>
      </w:pPr>
      <w:r>
        <w:t xml:space="preserve">Section 8 of </w:t>
      </w:r>
      <w:proofErr w:type="spellStart"/>
      <w:r>
        <w:t>TuC</w:t>
      </w:r>
      <w:proofErr w:type="spellEnd"/>
    </w:p>
    <w:p w14:paraId="0F009FCC" w14:textId="77777777" w:rsidR="000B6A36" w:rsidRDefault="0096302A">
      <w:pPr>
        <w:jc w:val="both"/>
      </w:pPr>
      <w:r>
        <w:t xml:space="preserve">We suggest </w:t>
      </w:r>
      <w:proofErr w:type="gramStart"/>
      <w:r>
        <w:t>to remove</w:t>
      </w:r>
      <w:proofErr w:type="gramEnd"/>
      <w:r>
        <w:t xml:space="preserve"> section 8 on Sample reordering in Track Runs of </w:t>
      </w:r>
      <w:proofErr w:type="spellStart"/>
      <w:r>
        <w:t>TuC</w:t>
      </w:r>
      <w:proofErr w:type="spellEnd"/>
      <w:r>
        <w:t xml:space="preserve">. </w:t>
      </w:r>
    </w:p>
    <w:p w14:paraId="0F009FCD" w14:textId="77777777" w:rsidR="000B6A36" w:rsidRDefault="0096302A">
      <w:pPr>
        <w:jc w:val="both"/>
      </w:pPr>
      <w:r>
        <w:t xml:space="preserve">There is no support for sample reordering and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w:t>
      </w:r>
      <w:r>
        <w:rPr>
          <w:rStyle w:val="codeChar"/>
        </w:rPr>
        <w:t xml:space="preserve">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clarifications suggested in this section 8 are addressed by this contribution.</w:t>
      </w:r>
    </w:p>
    <w:p w14:paraId="0F009FCE" w14:textId="77777777" w:rsidR="000B6A36" w:rsidRDefault="000B6A36">
      <w:pPr>
        <w:jc w:val="both"/>
      </w:pPr>
    </w:p>
    <w:p w14:paraId="0F009FCF" w14:textId="77777777" w:rsidR="000B6A36" w:rsidRDefault="0096302A">
      <w:pPr>
        <w:pStyle w:val="Heading4"/>
        <w:tabs>
          <w:tab w:val="left" w:pos="360"/>
          <w:tab w:val="left" w:pos="1080"/>
        </w:tabs>
        <w:ind w:left="0" w:firstLine="0"/>
      </w:pPr>
      <w:r>
        <w:t xml:space="preserve">Section 9 of </w:t>
      </w:r>
      <w:proofErr w:type="spellStart"/>
      <w:r>
        <w:t>TuC</w:t>
      </w:r>
      <w:proofErr w:type="spellEnd"/>
      <w:r>
        <w:t>:</w:t>
      </w:r>
    </w:p>
    <w:p w14:paraId="0F009FD0" w14:textId="77777777" w:rsidR="000B6A36" w:rsidRDefault="0096302A">
      <w:pPr>
        <w:jc w:val="both"/>
      </w:pPr>
      <w:r>
        <w:t xml:space="preserve">We suggest </w:t>
      </w:r>
      <w:proofErr w:type="gramStart"/>
      <w:r>
        <w:t>to remove</w:t>
      </w:r>
      <w:proofErr w:type="gramEnd"/>
      <w:r>
        <w:t xml:space="preserve"> all text related to version 1 of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t>, including figures.</w:t>
      </w:r>
    </w:p>
    <w:p w14:paraId="0F009FD1" w14:textId="77777777" w:rsidR="000B6A36" w:rsidRDefault="000B6A36">
      <w:pPr>
        <w:jc w:val="both"/>
      </w:pPr>
    </w:p>
    <w:p w14:paraId="0F009FD2" w14:textId="77777777" w:rsidR="000B6A36" w:rsidRDefault="0096302A">
      <w:pPr>
        <w:jc w:val="both"/>
      </w:pPr>
      <w:r>
        <w:t xml:space="preserve">However, we note that current specification does not mandate the presence of the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when </w:t>
      </w:r>
      <w:proofErr w:type="spellStart"/>
      <w:r>
        <w:rPr>
          <w:rStyle w:val="codeChar"/>
        </w:rPr>
        <w:t>SubsegmentIndexBox</w:t>
      </w:r>
      <w:proofErr w:type="spellEnd"/>
      <w:r>
        <w:rPr>
          <w:rStyle w:val="codeChar"/>
        </w:rPr>
        <w:t>('</w:t>
      </w:r>
      <w:proofErr w:type="spellStart"/>
      <w:r>
        <w:rPr>
          <w:rStyle w:val="codeChar"/>
        </w:rPr>
        <w:t>ssix</w:t>
      </w:r>
      <w:proofErr w:type="spellEnd"/>
      <w:r>
        <w:rPr>
          <w:rStyle w:val="codeChar"/>
        </w:rPr>
        <w:t>')</w:t>
      </w:r>
      <w:r>
        <w:rPr>
          <w:rStyle w:val="codeChar"/>
          <w:rFonts w:cs="Courier New"/>
        </w:rPr>
        <w:t xml:space="preserve"> </w:t>
      </w:r>
      <w:r>
        <w:t>is used,</w:t>
      </w:r>
      <w:r>
        <w:rPr>
          <w:rStyle w:val="codeChar"/>
          <w:rFonts w:cs="Courier New"/>
        </w:rPr>
        <w:t xml:space="preserve"> </w:t>
      </w:r>
      <w:r>
        <w:t xml:space="preserve">and files already exist that don’t use the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with</w:t>
      </w:r>
      <w:r>
        <w:rPr>
          <w:rStyle w:val="codeChar"/>
        </w:rPr>
        <w:t xml:space="preserve"> </w:t>
      </w:r>
      <w:proofErr w:type="spellStart"/>
      <w:r>
        <w:rPr>
          <w:rStyle w:val="codeChar"/>
        </w:rPr>
        <w:t>SubsegmentIndexBox</w:t>
      </w:r>
      <w:proofErr w:type="spellEnd"/>
      <w:r>
        <w:rPr>
          <w:rStyle w:val="codeChar"/>
        </w:rPr>
        <w:t>('</w:t>
      </w:r>
      <w:proofErr w:type="spellStart"/>
      <w:r>
        <w:rPr>
          <w:rStyle w:val="codeChar"/>
        </w:rPr>
        <w:t>ssix</w:t>
      </w:r>
      <w:proofErr w:type="spellEnd"/>
      <w:r>
        <w:rPr>
          <w:rStyle w:val="codeChar"/>
        </w:rPr>
        <w:t>')</w:t>
      </w:r>
      <w:r>
        <w:t>. But in such case, the meaning of level values is unspecified.</w:t>
      </w:r>
    </w:p>
    <w:p w14:paraId="0F009FD3" w14:textId="77777777" w:rsidR="000B6A36" w:rsidRDefault="0096302A">
      <w:pPr>
        <w:jc w:val="both"/>
      </w:pPr>
      <w:r>
        <w:t xml:space="preserve">We therefore suggest </w:t>
      </w:r>
      <w:proofErr w:type="gramStart"/>
      <w:r>
        <w:t>to make</w:t>
      </w:r>
      <w:proofErr w:type="gramEnd"/>
      <w:r>
        <w:t xml:space="preserve"> clear in the specification that the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 xml:space="preserve">is optional, and when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is absent, the following default level assignment is recommended:</w:t>
      </w:r>
    </w:p>
    <w:p w14:paraId="0F009FD4" w14:textId="77777777" w:rsidR="000B6A36" w:rsidRDefault="0096302A">
      <w:pPr>
        <w:pStyle w:val="ListParagraph"/>
        <w:numPr>
          <w:ilvl w:val="0"/>
          <w:numId w:val="74"/>
        </w:numPr>
        <w:spacing w:after="0" w:line="240" w:lineRule="auto"/>
        <w:contextualSpacing w:val="0"/>
        <w:textAlignment w:val="auto"/>
      </w:pPr>
      <w:r>
        <w:t xml:space="preserve">Level 0 indicates that the byte range contains exactly one or more file-level boxes (e.g. </w:t>
      </w:r>
      <w:proofErr w:type="spellStart"/>
      <w:r>
        <w:rPr>
          <w:rStyle w:val="codeChar"/>
        </w:rPr>
        <w:t>MovieFragmentBox</w:t>
      </w:r>
      <w:proofErr w:type="spellEnd"/>
      <w:r>
        <w:t xml:space="preserve">) other than a media data container box (e.g. </w:t>
      </w:r>
      <w:proofErr w:type="spellStart"/>
      <w:r>
        <w:rPr>
          <w:rStyle w:val="codeChar"/>
        </w:rPr>
        <w:t>MediaDataBox</w:t>
      </w:r>
      <w:proofErr w:type="spellEnd"/>
      <w:r>
        <w:t xml:space="preserve"> or </w:t>
      </w:r>
      <w:proofErr w:type="spellStart"/>
      <w:r>
        <w:rPr>
          <w:rStyle w:val="codeChar"/>
        </w:rPr>
        <w:t>IdentifiedMediaDataBox</w:t>
      </w:r>
      <w:proofErr w:type="spellEnd"/>
      <w:r>
        <w:t>),</w:t>
      </w:r>
    </w:p>
    <w:p w14:paraId="0F009FD5" w14:textId="77777777" w:rsidR="000B6A36" w:rsidRDefault="0096302A">
      <w:pPr>
        <w:pStyle w:val="ListParagraph"/>
        <w:numPr>
          <w:ilvl w:val="0"/>
          <w:numId w:val="74"/>
        </w:numPr>
        <w:spacing w:after="0" w:line="240" w:lineRule="auto"/>
        <w:contextualSpacing w:val="0"/>
        <w:textAlignment w:val="auto"/>
      </w:pPr>
      <w:r>
        <w:t xml:space="preserve">Level 1 indicates that the data is independently decodable (SAP 1, 2 or 3) and may start with a </w:t>
      </w:r>
      <w:proofErr w:type="spellStart"/>
      <w:r>
        <w:rPr>
          <w:rStyle w:val="codeChar"/>
        </w:rPr>
        <w:lastRenderedPageBreak/>
        <w:t>MovieFragmentBox</w:t>
      </w:r>
      <w:proofErr w:type="spellEnd"/>
      <w:r>
        <w:t>, and only the first preceding byte range with level 0, if present, is required to process the data,</w:t>
      </w:r>
    </w:p>
    <w:p w14:paraId="0F009FD6" w14:textId="77777777" w:rsidR="000B6A36" w:rsidRDefault="0096302A">
      <w:pPr>
        <w:pStyle w:val="ListParagraph"/>
        <w:numPr>
          <w:ilvl w:val="0"/>
          <w:numId w:val="74"/>
        </w:numPr>
        <w:spacing w:after="0" w:line="240" w:lineRule="auto"/>
        <w:contextualSpacing w:val="0"/>
        <w:textAlignment w:val="auto"/>
      </w:pPr>
      <w:r>
        <w:t xml:space="preserve">Level N, with N &gt; 1, indicates other data and requires data from the preceding byte ranges with lower levels (level N-1 and below) to be processed. The last </w:t>
      </w:r>
      <w:proofErr w:type="spellStart"/>
      <w:r>
        <w:t>occuring</w:t>
      </w:r>
      <w:proofErr w:type="spellEnd"/>
      <w:r>
        <w:t xml:space="preserve"> preceding byte range with level 0, if present, and the last </w:t>
      </w:r>
      <w:proofErr w:type="spellStart"/>
      <w:r>
        <w:t>occuring</w:t>
      </w:r>
      <w:proofErr w:type="spellEnd"/>
      <w:r>
        <w:t xml:space="preserve"> preceding byte range with level 1 are required to process a byte range with level N&gt;1.</w:t>
      </w:r>
    </w:p>
    <w:p w14:paraId="0F009FD7" w14:textId="77777777" w:rsidR="000B6A36" w:rsidRDefault="000B6A36">
      <w:pPr>
        <w:jc w:val="both"/>
      </w:pPr>
    </w:p>
    <w:p w14:paraId="0F009FD8" w14:textId="77777777" w:rsidR="000B6A36" w:rsidRDefault="000B6A36">
      <w:pPr>
        <w:jc w:val="both"/>
      </w:pPr>
    </w:p>
    <w:p w14:paraId="0F009FD9" w14:textId="77777777" w:rsidR="000B6A36" w:rsidRDefault="0096302A">
      <w:pPr>
        <w:jc w:val="both"/>
      </w:pPr>
      <w:r>
        <w:t xml:space="preserve">We also suggest </w:t>
      </w:r>
      <w:proofErr w:type="gramStart"/>
      <w:r>
        <w:t>to remove</w:t>
      </w:r>
      <w:proofErr w:type="gramEnd"/>
      <w:r>
        <w:t xml:space="preserve"> the </w:t>
      </w:r>
      <w:proofErr w:type="spellStart"/>
      <w:r>
        <w:rPr>
          <w:rStyle w:val="codeChar"/>
        </w:rPr>
        <w:t>padding_flag</w:t>
      </w:r>
      <w:proofErr w:type="spellEnd"/>
      <w:r>
        <w:t xml:space="preserve"> that is useless in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box.</w:t>
      </w:r>
    </w:p>
    <w:p w14:paraId="0F009FDA" w14:textId="77777777" w:rsidR="000B6A36" w:rsidRDefault="000B6A36">
      <w:pPr>
        <w:jc w:val="both"/>
      </w:pPr>
    </w:p>
    <w:p w14:paraId="0F009FDB" w14:textId="77777777" w:rsidR="000B6A36" w:rsidRDefault="0096302A">
      <w:pPr>
        <w:jc w:val="both"/>
      </w:pPr>
      <w:r>
        <w:t xml:space="preserve">We also suggest </w:t>
      </w:r>
      <w:proofErr w:type="gramStart"/>
      <w:r>
        <w:t>to specify</w:t>
      </w:r>
      <w:proofErr w:type="gramEnd"/>
      <w:r>
        <w:t xml:space="preserve"> that non-contiguous byte ranges for a same level may exist when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is absent.</w:t>
      </w:r>
    </w:p>
    <w:p w14:paraId="0F009FDC" w14:textId="77777777" w:rsidR="000B6A36" w:rsidRDefault="000B6A36">
      <w:pPr>
        <w:jc w:val="both"/>
      </w:pPr>
    </w:p>
    <w:p w14:paraId="0F009FDD" w14:textId="77777777" w:rsidR="000B6A36" w:rsidRDefault="0096302A">
      <w:pPr>
        <w:pStyle w:val="Heading4"/>
        <w:tabs>
          <w:tab w:val="left" w:pos="360"/>
          <w:tab w:val="left" w:pos="1080"/>
        </w:tabs>
        <w:ind w:left="0" w:firstLine="0"/>
      </w:pPr>
      <w:r>
        <w:t xml:space="preserve">Section 7 of </w:t>
      </w:r>
      <w:proofErr w:type="spellStart"/>
      <w:r>
        <w:t>TuC</w:t>
      </w:r>
      <w:proofErr w:type="spellEnd"/>
    </w:p>
    <w:p w14:paraId="0F009FDE" w14:textId="77777777" w:rsidR="000B6A36" w:rsidRDefault="0096302A">
      <w:pPr>
        <w:jc w:val="both"/>
      </w:pPr>
      <w:r>
        <w:t xml:space="preserve">We also note that section 7 also deals with indexing for stronger defaulted </w:t>
      </w:r>
      <w:proofErr w:type="gramStart"/>
      <w:r>
        <w:t>fragments</w:t>
      </w:r>
      <w:proofErr w:type="gramEnd"/>
      <w:r>
        <w:t xml:space="preserve"> and we believe this has been addressed in a slightly different way in OMAF, maybe this should be removed as well.</w:t>
      </w:r>
    </w:p>
    <w:p w14:paraId="0F009FDF" w14:textId="77777777" w:rsidR="000B6A36" w:rsidRDefault="000B6A36">
      <w:pPr>
        <w:jc w:val="both"/>
      </w:pPr>
    </w:p>
    <w:p w14:paraId="0F009FE0" w14:textId="77777777" w:rsidR="000B6A36" w:rsidRDefault="0096302A">
      <w:pPr>
        <w:pStyle w:val="Heading2"/>
      </w:pPr>
      <w:r>
        <w:rPr>
          <w:lang w:val="fr-FR"/>
        </w:rPr>
        <w:t>Questions/</w:t>
      </w:r>
      <w:proofErr w:type="spellStart"/>
      <w:r>
        <w:rPr>
          <w:lang w:val="fr-FR"/>
        </w:rPr>
        <w:t>remarks</w:t>
      </w:r>
      <w:proofErr w:type="spellEnd"/>
    </w:p>
    <w:p w14:paraId="0F009FE1" w14:textId="77777777" w:rsidR="000B6A36" w:rsidRDefault="0096302A">
      <w:pPr>
        <w:jc w:val="both"/>
      </w:pPr>
      <w:r>
        <w:t xml:space="preserve">It is noted that the proposed </w:t>
      </w:r>
      <w:r>
        <w:rPr>
          <w:rStyle w:val="codeChar"/>
        </w:rPr>
        <w:t>'</w:t>
      </w:r>
      <w:proofErr w:type="spellStart"/>
      <w:r>
        <w:rPr>
          <w:rStyle w:val="codeChar"/>
        </w:rPr>
        <w:t>sdep</w:t>
      </w:r>
      <w:proofErr w:type="spellEnd"/>
      <w:r>
        <w:rPr>
          <w:rStyle w:val="codeChar"/>
        </w:rPr>
        <w:t xml:space="preserve">' </w:t>
      </w:r>
      <w:r>
        <w:t xml:space="preserve">sample group is very similar to </w:t>
      </w:r>
      <w:r>
        <w:rPr>
          <w:rStyle w:val="codeChar"/>
        </w:rPr>
        <w:t xml:space="preserve">'refs' </w:t>
      </w:r>
      <w:r>
        <w:t>sample group in HEIF. It would be good to investigate the relationship between the two.</w:t>
      </w:r>
    </w:p>
    <w:p w14:paraId="0F009FE2" w14:textId="77777777" w:rsidR="000B6A36" w:rsidRDefault="000B6A36">
      <w:pPr>
        <w:jc w:val="both"/>
      </w:pPr>
    </w:p>
    <w:p w14:paraId="0F009FE3" w14:textId="77777777" w:rsidR="000B6A36" w:rsidRDefault="0096302A">
      <w:pPr>
        <w:jc w:val="both"/>
      </w:pPr>
      <w:r>
        <w:t xml:space="preserve">It would be interesting to check the behaviors of existing common players when files with </w:t>
      </w:r>
      <w:proofErr w:type="spellStart"/>
      <w:r>
        <w:t>ssix</w:t>
      </w:r>
      <w:proofErr w:type="spellEnd"/>
      <w:r>
        <w:t xml:space="preserve"> and no leva, or levels not matching leva.</w:t>
      </w:r>
    </w:p>
    <w:p w14:paraId="0F009FE4" w14:textId="77777777" w:rsidR="000B6A36" w:rsidRDefault="000B6A36">
      <w:pPr>
        <w:jc w:val="both"/>
      </w:pPr>
    </w:p>
    <w:p w14:paraId="0F009FE5" w14:textId="77777777" w:rsidR="000B6A36" w:rsidRDefault="000B6A36"/>
    <w:p w14:paraId="0F009FE6" w14:textId="77777777" w:rsidR="000B6A36" w:rsidRDefault="000B6A36">
      <w:pPr>
        <w:spacing w:beforeAutospacing="1" w:afterAutospacing="1"/>
        <w:contextualSpacing/>
        <w:rPr>
          <w:rFonts w:ascii="Cambria" w:hAnsi="Cambria"/>
        </w:rPr>
      </w:pPr>
    </w:p>
    <w:p w14:paraId="0F009FE7" w14:textId="77777777" w:rsidR="000B6A36" w:rsidRPr="002C79D2" w:rsidRDefault="0096302A">
      <w:pPr>
        <w:pStyle w:val="Heading1"/>
        <w:rPr>
          <w:highlight w:val="green"/>
        </w:rPr>
      </w:pPr>
      <w:bookmarkStart w:id="1101" w:name="_Ref35017676"/>
      <w:bookmarkStart w:id="1102" w:name="_Toc171988963"/>
      <w:r w:rsidRPr="002C79D2">
        <w:rPr>
          <w:highlight w:val="green"/>
        </w:rPr>
        <w:t>Generic sub-picture track grouping extensions</w:t>
      </w:r>
      <w:bookmarkEnd w:id="1101"/>
      <w:bookmarkEnd w:id="1102"/>
    </w:p>
    <w:p w14:paraId="0F009FE8" w14:textId="6F382637" w:rsidR="000B6A36" w:rsidRDefault="0096302A">
      <w:pPr>
        <w:rPr>
          <w:i/>
          <w:iCs/>
        </w:rPr>
      </w:pPr>
      <w:r>
        <w:t>Issue:</w:t>
      </w:r>
      <w:r>
        <w:rPr>
          <w:i/>
          <w:iCs/>
        </w:rPr>
        <w:t xml:space="preserve"> </w:t>
      </w:r>
      <w:hyperlink r:id="rId34">
        <w:r>
          <w:rPr>
            <w:rStyle w:val="Hyperlink"/>
            <w:i/>
            <w:iCs/>
          </w:rPr>
          <w:t>http://mpegx.int-evry.fr/software/MPEG/Systems/FileFormat/isobmff/-/issues/53</w:t>
        </w:r>
      </w:hyperlink>
    </w:p>
    <w:p w14:paraId="0F009FE9" w14:textId="77777777" w:rsidR="000B6A36" w:rsidRDefault="0096302A">
      <w:pPr>
        <w:rPr>
          <w:i/>
          <w:iCs/>
        </w:rPr>
      </w:pPr>
      <w:r>
        <w:rPr>
          <w:i/>
          <w:iCs/>
        </w:rPr>
        <w:t>And updated proposal in http://mpegx.int-evry.fr/software/MPEG/Systems/FileFormat/isobmff/-/issues/152</w:t>
      </w:r>
    </w:p>
    <w:p w14:paraId="0F009FEA" w14:textId="77777777" w:rsidR="000B6A36" w:rsidRDefault="000B6A36"/>
    <w:p w14:paraId="0F009FEB" w14:textId="77777777" w:rsidR="000B6A36" w:rsidRDefault="0096302A">
      <w:r>
        <w:t xml:space="preserve">The purpose of this proposal is to allow describing 2D spatial relationship between multiple video bitstreams that relate to a same source content (characterized by a </w:t>
      </w:r>
      <w:proofErr w:type="spellStart"/>
      <w:r>
        <w:t>source_id</w:t>
      </w:r>
      <w:proofErr w:type="spellEnd"/>
      <w:r>
        <w:t>) (for instance, multiple videos representing subparts of a large panorama). This is currently defined in OMAF, but the concept is generic-enough to apply to ISOBMFF.</w:t>
      </w:r>
    </w:p>
    <w:p w14:paraId="0F009FEC" w14:textId="77777777" w:rsidR="000B6A36" w:rsidRDefault="0096302A">
      <w:pPr>
        <w:pStyle w:val="Heading2"/>
      </w:pPr>
      <w:r>
        <w:t xml:space="preserve">Updated semantics of </w:t>
      </w:r>
      <w:proofErr w:type="spellStart"/>
      <w:r>
        <w:rPr>
          <w:rFonts w:ascii="Courier New" w:hAnsi="Courier New"/>
          <w:szCs w:val="20"/>
          <w:lang w:eastAsia="ja-JP"/>
        </w:rPr>
        <w:t>track_group_type</w:t>
      </w:r>
      <w:proofErr w:type="spellEnd"/>
    </w:p>
    <w:p w14:paraId="0F009FED" w14:textId="77777777" w:rsidR="000B6A36" w:rsidRDefault="0096302A">
      <w:pPr>
        <w:spacing w:after="160"/>
        <w:rPr>
          <w:sz w:val="20"/>
          <w:szCs w:val="20"/>
          <w:lang w:val="en-GB"/>
        </w:rPr>
      </w:pPr>
      <w:r>
        <w:rPr>
          <w:sz w:val="20"/>
          <w:szCs w:val="20"/>
          <w:lang w:val="en-GB"/>
        </w:rPr>
        <w:t xml:space="preserve">The semantics of </w:t>
      </w:r>
      <w:proofErr w:type="spellStart"/>
      <w:r>
        <w:rPr>
          <w:rFonts w:ascii="Courier New" w:hAnsi="Courier New"/>
          <w:sz w:val="20"/>
          <w:szCs w:val="20"/>
          <w:lang w:eastAsia="ja-JP"/>
        </w:rPr>
        <w:t>track_group_type</w:t>
      </w:r>
      <w:proofErr w:type="spellEnd"/>
      <w:r>
        <w:rPr>
          <w:sz w:val="20"/>
          <w:szCs w:val="20"/>
        </w:rPr>
        <w:t xml:space="preserve"> of the </w:t>
      </w:r>
      <w:proofErr w:type="spellStart"/>
      <w:r>
        <w:rPr>
          <w:rFonts w:ascii="Courier New" w:hAnsi="Courier New"/>
          <w:sz w:val="20"/>
          <w:szCs w:val="20"/>
          <w:lang w:val="en-GB"/>
        </w:rPr>
        <w:t>TrackReferenceBox</w:t>
      </w:r>
      <w:proofErr w:type="spellEnd"/>
      <w:r>
        <w:rPr>
          <w:sz w:val="20"/>
          <w:szCs w:val="20"/>
          <w:lang w:val="en-GB"/>
        </w:rPr>
        <w:t xml:space="preserve"> is changed from</w:t>
      </w:r>
    </w:p>
    <w:p w14:paraId="0F009FEE" w14:textId="77777777" w:rsidR="000B6A36" w:rsidRDefault="0096302A">
      <w:pPr>
        <w:spacing w:after="160" w:line="230" w:lineRule="atLeast"/>
        <w:ind w:left="360"/>
        <w:rPr>
          <w:sz w:val="20"/>
          <w:szCs w:val="20"/>
          <w:lang w:eastAsia="ja-JP"/>
        </w:rPr>
      </w:pPr>
      <w:proofErr w:type="spellStart"/>
      <w:r>
        <w:rPr>
          <w:rFonts w:ascii="Courier New" w:hAnsi="Courier New"/>
          <w:sz w:val="20"/>
          <w:szCs w:val="20"/>
          <w:lang w:eastAsia="ja-JP"/>
        </w:rPr>
        <w:t>track_group_type</w:t>
      </w:r>
      <w:proofErr w:type="spellEnd"/>
      <w:r>
        <w:rPr>
          <w:sz w:val="20"/>
          <w:szCs w:val="20"/>
          <w:lang w:eastAsia="ja-JP"/>
        </w:rPr>
        <w:t xml:space="preserve"> indicates the </w:t>
      </w:r>
      <w:proofErr w:type="spellStart"/>
      <w:r>
        <w:rPr>
          <w:rFonts w:ascii="Courier New" w:hAnsi="Courier New"/>
          <w:sz w:val="20"/>
          <w:szCs w:val="20"/>
          <w:lang w:eastAsia="ja-JP"/>
        </w:rPr>
        <w:t>grouping_type</w:t>
      </w:r>
      <w:proofErr w:type="spellEnd"/>
      <w:r>
        <w:rPr>
          <w:sz w:val="20"/>
          <w:szCs w:val="20"/>
          <w:lang w:eastAsia="ja-JP"/>
        </w:rPr>
        <w:t xml:space="preserve"> and shall be set to one of the following values, or a value registered, or a value from a derived specification or registration:</w:t>
      </w:r>
    </w:p>
    <w:p w14:paraId="0F009FEF" w14:textId="77777777" w:rsidR="000B6A36" w:rsidRDefault="0096302A">
      <w:pPr>
        <w:pStyle w:val="fields"/>
        <w:spacing w:after="160"/>
        <w:ind w:left="1080"/>
      </w:pPr>
      <w:r>
        <w:rPr>
          <w:rFonts w:ascii="Courier New" w:hAnsi="Courier New"/>
        </w:rPr>
        <w:t>'</w:t>
      </w:r>
      <w:proofErr w:type="spellStart"/>
      <w:r>
        <w:rPr>
          <w:rFonts w:ascii="Courier New" w:hAnsi="Courier New"/>
        </w:rPr>
        <w:t>msrc</w:t>
      </w:r>
      <w:proofErr w:type="spellEnd"/>
      <w:r>
        <w:rPr>
          <w:rFonts w:ascii="Courier New" w:hAnsi="Courier New"/>
        </w:rPr>
        <w:t>'</w:t>
      </w:r>
      <w:r>
        <w:tab/>
        <w:t>indicates that this track belongs to a multi-source presentation. Specified in 8.3.4.4.1.</w:t>
      </w:r>
    </w:p>
    <w:p w14:paraId="0F009FF0" w14:textId="77777777" w:rsidR="000B6A36" w:rsidRDefault="0096302A">
      <w:pPr>
        <w:pStyle w:val="fields"/>
        <w:spacing w:after="160"/>
        <w:ind w:left="1080"/>
      </w:pPr>
      <w:r>
        <w:rPr>
          <w:rFonts w:ascii="Courier New" w:hAnsi="Courier New"/>
        </w:rPr>
        <w:lastRenderedPageBreak/>
        <w:t>'</w:t>
      </w:r>
      <w:proofErr w:type="spellStart"/>
      <w:r>
        <w:rPr>
          <w:rFonts w:ascii="Courier New" w:hAnsi="Courier New"/>
        </w:rPr>
        <w:t>ster</w:t>
      </w:r>
      <w:proofErr w:type="spellEnd"/>
      <w:r>
        <w:rPr>
          <w:rFonts w:ascii="Courier New" w:hAnsi="Courier New"/>
        </w:rPr>
        <w:t>'</w:t>
      </w:r>
      <w:r>
        <w:tab/>
        <w:t>indicates that this track is either the left or right view of a stereo pair suitable for playback on a stereoscopic display. Specified in 8.3.4.4.2.</w:t>
      </w:r>
    </w:p>
    <w:p w14:paraId="0F009FF1"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w:t>
      </w:r>
      <w:proofErr w:type="spellStart"/>
      <w:proofErr w:type="gramStart"/>
      <w:r>
        <w:rPr>
          <w:rFonts w:ascii="Courier New" w:hAnsi="Courier New"/>
          <w:sz w:val="20"/>
          <w:szCs w:val="20"/>
          <w:lang w:eastAsia="ja-JP"/>
        </w:rPr>
        <w:t>track</w:t>
      </w:r>
      <w:proofErr w:type="gramEnd"/>
      <w:r>
        <w:rPr>
          <w:rFonts w:ascii="Courier New" w:hAnsi="Courier New"/>
          <w:sz w:val="20"/>
          <w:szCs w:val="20"/>
          <w:lang w:eastAsia="ja-JP"/>
        </w:rPr>
        <w:t>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identifies a track group within the file. The tracks that contain a particular </w:t>
      </w:r>
      <w:proofErr w:type="spellStart"/>
      <w:r>
        <w:rPr>
          <w:rFonts w:ascii="Courier New" w:hAnsi="Courier New"/>
          <w:sz w:val="20"/>
          <w:szCs w:val="20"/>
          <w:lang w:eastAsia="ja-JP"/>
        </w:rPr>
        <w:t>TrackGroupTypeBox</w:t>
      </w:r>
      <w:proofErr w:type="spellEnd"/>
      <w:r>
        <w:rPr>
          <w:sz w:val="20"/>
          <w:szCs w:val="20"/>
          <w:lang w:eastAsia="ja-JP"/>
        </w:rPr>
        <w:t xml:space="preserve"> having the same value of </w:t>
      </w:r>
      <w:proofErr w:type="spellStart"/>
      <w:r>
        <w:rPr>
          <w:rFonts w:ascii="Courier New" w:hAnsi="Courier New"/>
          <w:sz w:val="20"/>
          <w:szCs w:val="20"/>
          <w:lang w:eastAsia="ja-JP"/>
        </w:rPr>
        <w:t>track_group_id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belong to the same track group.</w:t>
      </w:r>
    </w:p>
    <w:p w14:paraId="0F009FF2" w14:textId="77777777" w:rsidR="000B6A36" w:rsidRDefault="0096302A">
      <w:pPr>
        <w:spacing w:after="160"/>
        <w:rPr>
          <w:sz w:val="20"/>
          <w:lang w:val="en-GB"/>
        </w:rPr>
      </w:pPr>
      <w:r>
        <w:rPr>
          <w:sz w:val="20"/>
          <w:lang w:val="en-GB"/>
        </w:rPr>
        <w:t>to</w:t>
      </w:r>
    </w:p>
    <w:p w14:paraId="0F009FF3" w14:textId="77777777" w:rsidR="000B6A36" w:rsidRDefault="0096302A">
      <w:pPr>
        <w:spacing w:after="160" w:line="230" w:lineRule="atLeast"/>
        <w:ind w:left="360"/>
        <w:rPr>
          <w:sz w:val="20"/>
          <w:szCs w:val="20"/>
          <w:lang w:eastAsia="ja-JP"/>
        </w:rPr>
      </w:pPr>
      <w:proofErr w:type="spellStart"/>
      <w:r>
        <w:rPr>
          <w:rFonts w:ascii="Courier New" w:hAnsi="Courier New"/>
          <w:sz w:val="20"/>
          <w:szCs w:val="20"/>
          <w:lang w:eastAsia="ja-JP"/>
        </w:rPr>
        <w:t>track_group_type</w:t>
      </w:r>
      <w:proofErr w:type="spellEnd"/>
      <w:r>
        <w:rPr>
          <w:sz w:val="20"/>
          <w:szCs w:val="20"/>
          <w:lang w:eastAsia="ja-JP"/>
        </w:rPr>
        <w:t xml:space="preserve"> indicates the </w:t>
      </w:r>
      <w:proofErr w:type="spellStart"/>
      <w:r>
        <w:rPr>
          <w:rFonts w:ascii="Courier New" w:hAnsi="Courier New"/>
          <w:sz w:val="20"/>
          <w:szCs w:val="20"/>
          <w:lang w:eastAsia="ja-JP"/>
        </w:rPr>
        <w:t>grouping_type</w:t>
      </w:r>
      <w:proofErr w:type="spellEnd"/>
      <w:r>
        <w:rPr>
          <w:sz w:val="20"/>
          <w:szCs w:val="20"/>
          <w:lang w:eastAsia="ja-JP"/>
        </w:rPr>
        <w:t xml:space="preserve"> and shall be set to one of the following values, or a value registered, or a value from a derived specification or registration:</w:t>
      </w:r>
    </w:p>
    <w:p w14:paraId="0F009FF4" w14:textId="77777777" w:rsidR="000B6A36" w:rsidRDefault="0096302A">
      <w:pPr>
        <w:pStyle w:val="fields"/>
        <w:spacing w:after="160"/>
        <w:ind w:left="1080"/>
      </w:pPr>
      <w:r>
        <w:rPr>
          <w:rFonts w:ascii="Courier New" w:hAnsi="Courier New"/>
        </w:rPr>
        <w:t>'</w:t>
      </w:r>
      <w:proofErr w:type="spellStart"/>
      <w:r>
        <w:rPr>
          <w:rFonts w:ascii="Courier New" w:hAnsi="Courier New"/>
        </w:rPr>
        <w:t>msrc</w:t>
      </w:r>
      <w:proofErr w:type="spellEnd"/>
      <w:r>
        <w:rPr>
          <w:rFonts w:ascii="Courier New" w:hAnsi="Courier New"/>
        </w:rPr>
        <w:t>'</w:t>
      </w:r>
      <w:r>
        <w:tab/>
        <w:t>indicates that this track belongs to a multi-source presentation. Specified in clause 8.3.4.3 of ISO/IEC 14496-12.</w:t>
      </w:r>
    </w:p>
    <w:p w14:paraId="0F009FF5" w14:textId="77777777" w:rsidR="000B6A36" w:rsidRDefault="0096302A">
      <w:pPr>
        <w:pStyle w:val="fields"/>
        <w:spacing w:after="160"/>
        <w:ind w:left="1080"/>
      </w:pPr>
      <w:r>
        <w:rPr>
          <w:rFonts w:ascii="Courier New" w:hAnsi="Courier New"/>
        </w:rPr>
        <w:t>'</w:t>
      </w:r>
      <w:proofErr w:type="spellStart"/>
      <w:r>
        <w:rPr>
          <w:rFonts w:ascii="Courier New" w:hAnsi="Courier New"/>
        </w:rPr>
        <w:t>ster</w:t>
      </w:r>
      <w:proofErr w:type="spellEnd"/>
      <w:r>
        <w:rPr>
          <w:rFonts w:ascii="Courier New" w:hAnsi="Courier New"/>
        </w:rPr>
        <w:t>'</w:t>
      </w:r>
      <w:r>
        <w:tab/>
        <w:t>indicates that this track is either the left or right view of a stereo pair suitable for playback on a stereoscopic display. Specified in clause 8.3.4.4.2 of ISO/IEC 14496-12.</w:t>
      </w:r>
    </w:p>
    <w:p w14:paraId="0F009FF6" w14:textId="77777777" w:rsidR="000B6A36" w:rsidRDefault="0096302A">
      <w:pPr>
        <w:pStyle w:val="lastfield"/>
        <w:spacing w:after="160"/>
        <w:ind w:left="1080"/>
      </w:pPr>
      <w:r>
        <w:rPr>
          <w:rFonts w:ascii="Courier New" w:hAnsi="Courier New"/>
          <w:highlight w:val="yellow"/>
        </w:rPr>
        <w:t>'2dsr'</w:t>
      </w:r>
      <w:r>
        <w:rPr>
          <w:highlight w:val="yellow"/>
        </w:rPr>
        <w:t xml:space="preserve"> indicates that this track belongs to a group of tracks with two dimensional spatial relationships (e.g. corresponding to spatial parts of a video source). Specified in clause (TBD) of this document.</w:t>
      </w:r>
    </w:p>
    <w:p w14:paraId="0F009FF7"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w:t>
      </w:r>
      <w:proofErr w:type="spellStart"/>
      <w:proofErr w:type="gramStart"/>
      <w:r>
        <w:rPr>
          <w:rFonts w:ascii="Courier New" w:hAnsi="Courier New"/>
          <w:sz w:val="20"/>
          <w:szCs w:val="20"/>
          <w:lang w:eastAsia="ja-JP"/>
        </w:rPr>
        <w:t>track</w:t>
      </w:r>
      <w:proofErr w:type="gramEnd"/>
      <w:r>
        <w:rPr>
          <w:rFonts w:ascii="Courier New" w:hAnsi="Courier New"/>
          <w:sz w:val="20"/>
          <w:szCs w:val="20"/>
          <w:lang w:eastAsia="ja-JP"/>
        </w:rPr>
        <w:t>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identifies a track group within the file. The tracks that contain a particular </w:t>
      </w:r>
      <w:proofErr w:type="spellStart"/>
      <w:r>
        <w:rPr>
          <w:rFonts w:ascii="Courier New" w:hAnsi="Courier New"/>
          <w:sz w:val="20"/>
          <w:szCs w:val="20"/>
          <w:lang w:eastAsia="ja-JP"/>
        </w:rPr>
        <w:t>TrackGroupTypeBox</w:t>
      </w:r>
      <w:proofErr w:type="spellEnd"/>
      <w:r>
        <w:rPr>
          <w:sz w:val="20"/>
          <w:szCs w:val="20"/>
          <w:lang w:eastAsia="ja-JP"/>
        </w:rPr>
        <w:t xml:space="preserve"> having the same value of </w:t>
      </w:r>
      <w:proofErr w:type="spellStart"/>
      <w:r>
        <w:rPr>
          <w:rFonts w:ascii="Courier New" w:hAnsi="Courier New"/>
          <w:sz w:val="20"/>
          <w:szCs w:val="20"/>
          <w:lang w:eastAsia="ja-JP"/>
        </w:rPr>
        <w:t>track_group_id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belong to the same track group.</w:t>
      </w:r>
    </w:p>
    <w:p w14:paraId="0F009FF8" w14:textId="77777777" w:rsidR="000B6A36" w:rsidRDefault="000B6A36">
      <w:pPr>
        <w:spacing w:after="160" w:line="230" w:lineRule="atLeast"/>
        <w:ind w:left="360"/>
        <w:rPr>
          <w:sz w:val="20"/>
          <w:szCs w:val="20"/>
          <w:lang w:eastAsia="ja-JP"/>
        </w:rPr>
      </w:pPr>
    </w:p>
    <w:p w14:paraId="0F009FF9" w14:textId="77777777" w:rsidR="000B6A36" w:rsidRDefault="0096302A">
      <w:pPr>
        <w:spacing w:after="160" w:line="230" w:lineRule="atLeast"/>
        <w:ind w:left="360"/>
        <w:rPr>
          <w:sz w:val="20"/>
          <w:szCs w:val="20"/>
          <w:lang w:eastAsia="ja-JP"/>
        </w:rPr>
      </w:pPr>
      <w:r>
        <w:rPr>
          <w:sz w:val="20"/>
          <w:szCs w:val="20"/>
          <w:lang w:eastAsia="ja-JP"/>
        </w:rPr>
        <w:t>Add a new section in 12.1 Video media:</w:t>
      </w:r>
    </w:p>
    <w:p w14:paraId="0F009FFA" w14:textId="77777777" w:rsidR="000B6A36" w:rsidRDefault="0096302A">
      <w:pPr>
        <w:pStyle w:val="Heading2"/>
      </w:pPr>
      <w:bookmarkStart w:id="1103" w:name="_Ref517083877"/>
      <w:r>
        <w:rPr>
          <w:lang w:val="en-US"/>
        </w:rPr>
        <w:t xml:space="preserve">12.1.10 </w:t>
      </w:r>
      <w:r>
        <w:t>Two dimensional spatial relationship</w:t>
      </w:r>
      <w:bookmarkEnd w:id="1103"/>
      <w:r>
        <w:rPr>
          <w:lang w:val="en-US"/>
        </w:rPr>
        <w:t>s</w:t>
      </w:r>
    </w:p>
    <w:p w14:paraId="0F009FFB" w14:textId="77777777" w:rsidR="000B6A36" w:rsidRDefault="0096302A">
      <w:pPr>
        <w:pStyle w:val="Heading3"/>
      </w:pPr>
      <w:bookmarkStart w:id="1104" w:name="_Ref517084754"/>
      <w:r>
        <w:rPr>
          <w:lang w:val="en-US"/>
        </w:rPr>
        <w:t xml:space="preserve">12.1.10.1 </w:t>
      </w:r>
      <w:r>
        <w:t>Definition</w:t>
      </w:r>
      <w:bookmarkEnd w:id="1104"/>
    </w:p>
    <w:p w14:paraId="0F009FFC" w14:textId="77777777" w:rsidR="000B6A36" w:rsidRDefault="0096302A">
      <w:pPr>
        <w:spacing w:after="160"/>
        <w:rPr>
          <w:sz w:val="20"/>
          <w:szCs w:val="20"/>
        </w:rPr>
      </w:pPr>
      <w:r>
        <w:rPr>
          <w:rFonts w:ascii="Cambria" w:hAnsi="Cambria"/>
          <w:sz w:val="20"/>
          <w:szCs w:val="20"/>
        </w:rPr>
        <w:t xml:space="preserve">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indicates that this track belongs to a group of tracks with 2D spatial relationships (e.g. corresponding to planar spatial parts of a video source). 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with a given </w:t>
      </w:r>
      <w:proofErr w:type="spellStart"/>
      <w:r>
        <w:rPr>
          <w:rFonts w:ascii="Courier New" w:hAnsi="Courier New"/>
          <w:sz w:val="20"/>
          <w:szCs w:val="20"/>
        </w:rPr>
        <w:t>track_group_id</w:t>
      </w:r>
      <w:proofErr w:type="spellEnd"/>
      <w:r>
        <w:rPr>
          <w:sz w:val="20"/>
          <w:szCs w:val="20"/>
        </w:rPr>
        <w:t xml:space="preserve"> implicitly defines a coordinate system with an arbitrary origin (0,0) and a maximum size defined by </w:t>
      </w:r>
      <w:proofErr w:type="spellStart"/>
      <w:r>
        <w:rPr>
          <w:rFonts w:ascii="Courier New" w:hAnsi="Courier New"/>
          <w:sz w:val="20"/>
          <w:szCs w:val="20"/>
        </w:rPr>
        <w:t>total_width</w:t>
      </w:r>
      <w:proofErr w:type="spellEnd"/>
      <w:r>
        <w:rPr>
          <w:sz w:val="20"/>
          <w:szCs w:val="20"/>
        </w:rPr>
        <w:t xml:space="preserve"> and </w:t>
      </w:r>
      <w:proofErr w:type="spellStart"/>
      <w:r>
        <w:rPr>
          <w:rFonts w:ascii="Courier New" w:hAnsi="Courier New"/>
          <w:sz w:val="20"/>
          <w:szCs w:val="20"/>
        </w:rPr>
        <w:t>total_height</w:t>
      </w:r>
      <w:proofErr w:type="spellEnd"/>
      <w:r>
        <w:rPr>
          <w:sz w:val="20"/>
          <w:szCs w:val="20"/>
        </w:rPr>
        <w:t xml:space="preserve">; the x-axis is oriented from left to right and the y-axis from top to bottom. The tracks that have the same value of </w:t>
      </w:r>
      <w:proofErr w:type="spellStart"/>
      <w:r>
        <w:rPr>
          <w:rFonts w:ascii="Courier New" w:hAnsi="Courier New"/>
          <w:sz w:val="20"/>
          <w:szCs w:val="20"/>
        </w:rPr>
        <w:t>source_id</w:t>
      </w:r>
      <w:proofErr w:type="spellEnd"/>
      <w:r>
        <w:rPr>
          <w:sz w:val="20"/>
          <w:szCs w:val="20"/>
        </w:rPr>
        <w:t xml:space="preserve"> within 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are mapped as being originated from the same source and their associated coordinate systems share the same origin (0,0) and the orientation of their axes. For example, a very </w:t>
      </w:r>
      <w:proofErr w:type="gramStart"/>
      <w:r>
        <w:rPr>
          <w:sz w:val="20"/>
          <w:szCs w:val="20"/>
        </w:rPr>
        <w:t>high resolution</w:t>
      </w:r>
      <w:proofErr w:type="gramEnd"/>
      <w:r>
        <w:rPr>
          <w:sz w:val="20"/>
          <w:szCs w:val="20"/>
        </w:rPr>
        <w:t xml:space="preserve"> video could have been split into sub-picture tracks. Each sub-picture track then conveys its position and sizes in the source video.</w:t>
      </w:r>
    </w:p>
    <w:p w14:paraId="0F009FFD" w14:textId="77777777" w:rsidR="000B6A36" w:rsidRDefault="0096302A">
      <w:pPr>
        <w:spacing w:after="160"/>
        <w:rPr>
          <w:sz w:val="20"/>
          <w:szCs w:val="20"/>
        </w:rPr>
      </w:pPr>
      <w:r>
        <w:rPr>
          <w:sz w:val="20"/>
          <w:szCs w:val="20"/>
        </w:rPr>
        <w:t xml:space="preserve">Tracks in the same track group shall declare the same </w:t>
      </w:r>
      <w:proofErr w:type="spellStart"/>
      <w:r>
        <w:rPr>
          <w:rFonts w:ascii="Courier New" w:hAnsi="Courier New"/>
          <w:sz w:val="20"/>
          <w:szCs w:val="20"/>
        </w:rPr>
        <w:t>source_id</w:t>
      </w:r>
      <w:proofErr w:type="spellEnd"/>
      <w:r>
        <w:rPr>
          <w:sz w:val="20"/>
          <w:szCs w:val="20"/>
        </w:rPr>
        <w:t xml:space="preserve">, </w:t>
      </w:r>
      <w:proofErr w:type="spellStart"/>
      <w:r>
        <w:rPr>
          <w:rFonts w:ascii="Courier New" w:hAnsi="Courier New"/>
          <w:sz w:val="20"/>
          <w:szCs w:val="20"/>
        </w:rPr>
        <w:t>total_width</w:t>
      </w:r>
      <w:proofErr w:type="spellEnd"/>
      <w:r>
        <w:rPr>
          <w:sz w:val="20"/>
          <w:szCs w:val="20"/>
        </w:rPr>
        <w:t xml:space="preserve">, and </w:t>
      </w:r>
      <w:proofErr w:type="spellStart"/>
      <w:r>
        <w:rPr>
          <w:rFonts w:ascii="Courier New" w:hAnsi="Courier New"/>
          <w:sz w:val="20"/>
          <w:szCs w:val="20"/>
        </w:rPr>
        <w:t>total_height</w:t>
      </w:r>
      <w:proofErr w:type="spellEnd"/>
      <w:r>
        <w:rPr>
          <w:sz w:val="20"/>
          <w:szCs w:val="20"/>
        </w:rPr>
        <w:t xml:space="preserve">. Track groups with different </w:t>
      </w:r>
      <w:proofErr w:type="spellStart"/>
      <w:r>
        <w:rPr>
          <w:rFonts w:ascii="Courier New" w:hAnsi="Courier New"/>
          <w:sz w:val="20"/>
          <w:szCs w:val="20"/>
        </w:rPr>
        <w:t>track_group_id</w:t>
      </w:r>
      <w:proofErr w:type="spellEnd"/>
      <w:r>
        <w:rPr>
          <w:sz w:val="20"/>
          <w:szCs w:val="20"/>
        </w:rPr>
        <w:t xml:space="preserve"> values and the same </w:t>
      </w:r>
      <w:proofErr w:type="spellStart"/>
      <w:r>
        <w:rPr>
          <w:rFonts w:ascii="Courier New" w:hAnsi="Courier New"/>
          <w:sz w:val="20"/>
          <w:szCs w:val="20"/>
        </w:rPr>
        <w:t>source_id</w:t>
      </w:r>
      <w:proofErr w:type="spellEnd"/>
      <w:r>
        <w:rPr>
          <w:sz w:val="20"/>
          <w:szCs w:val="20"/>
        </w:rPr>
        <w:t xml:space="preserve"> represent the same source content, possibly at different resolutions (i.e. with different values of </w:t>
      </w:r>
      <w:proofErr w:type="spellStart"/>
      <w:r>
        <w:rPr>
          <w:rFonts w:ascii="Courier New" w:hAnsi="Courier New"/>
          <w:sz w:val="20"/>
          <w:szCs w:val="20"/>
        </w:rPr>
        <w:t>total_width</w:t>
      </w:r>
      <w:proofErr w:type="spellEnd"/>
      <w:r>
        <w:rPr>
          <w:sz w:val="20"/>
          <w:szCs w:val="20"/>
        </w:rPr>
        <w:t xml:space="preserve"> or </w:t>
      </w:r>
      <w:proofErr w:type="spellStart"/>
      <w:r>
        <w:rPr>
          <w:rFonts w:ascii="Courier New" w:hAnsi="Courier New"/>
          <w:sz w:val="20"/>
          <w:szCs w:val="20"/>
        </w:rPr>
        <w:t>total_height</w:t>
      </w:r>
      <w:proofErr w:type="spellEnd"/>
      <w:r>
        <w:rPr>
          <w:sz w:val="20"/>
          <w:szCs w:val="20"/>
        </w:rPr>
        <w:t>).</w:t>
      </w:r>
    </w:p>
    <w:p w14:paraId="0F009FFE" w14:textId="77777777" w:rsidR="000B6A36" w:rsidRDefault="0096302A">
      <w:pPr>
        <w:pStyle w:val="Note"/>
        <w:spacing w:after="120"/>
        <w:rPr>
          <w:szCs w:val="18"/>
        </w:rPr>
      </w:pPr>
      <w:r>
        <w:rPr>
          <w:szCs w:val="18"/>
        </w:rPr>
        <w:t xml:space="preserve">NOTE: </w:t>
      </w:r>
      <w:r>
        <w:rPr>
          <w:rFonts w:eastAsia="Calibri"/>
          <w:szCs w:val="18"/>
        </w:rPr>
        <w:tab/>
      </w:r>
      <w:r>
        <w:rPr>
          <w:szCs w:val="18"/>
        </w:rPr>
        <w:t xml:space="preserve">A source can be represented by different such track groups (for instance when the same source is available at different resolutions). Each of these track groups is identified by its own identifier </w:t>
      </w:r>
      <w:proofErr w:type="spellStart"/>
      <w:r>
        <w:rPr>
          <w:rFonts w:ascii="Courier New" w:eastAsia="Times New Roman" w:hAnsi="Courier New"/>
          <w:szCs w:val="18"/>
        </w:rPr>
        <w:t>track_group_id</w:t>
      </w:r>
      <w:proofErr w:type="spellEnd"/>
      <w:r>
        <w:rPr>
          <w:szCs w:val="18"/>
        </w:rPr>
        <w:t xml:space="preserve">. Since </w:t>
      </w:r>
      <w:proofErr w:type="gramStart"/>
      <w:r>
        <w:rPr>
          <w:szCs w:val="18"/>
        </w:rPr>
        <w:t>all of</w:t>
      </w:r>
      <w:proofErr w:type="gramEnd"/>
      <w:r>
        <w:rPr>
          <w:szCs w:val="18"/>
        </w:rPr>
        <w:t xml:space="preserve"> these track groups originate from the same source, they share the same </w:t>
      </w:r>
      <w:proofErr w:type="spellStart"/>
      <w:r>
        <w:rPr>
          <w:rFonts w:ascii="Courier New" w:eastAsia="Times New Roman" w:hAnsi="Courier New"/>
          <w:szCs w:val="18"/>
        </w:rPr>
        <w:t>source_id</w:t>
      </w:r>
      <w:proofErr w:type="spellEnd"/>
      <w:r>
        <w:rPr>
          <w:szCs w:val="18"/>
        </w:rPr>
        <w:t>.</w:t>
      </w:r>
    </w:p>
    <w:p w14:paraId="0F009FFF" w14:textId="77777777" w:rsidR="000B6A36" w:rsidRDefault="0096302A">
      <w:pPr>
        <w:spacing w:after="160"/>
        <w:rPr>
          <w:sz w:val="20"/>
          <w:szCs w:val="20"/>
        </w:rPr>
      </w:pPr>
      <w:r>
        <w:rPr>
          <w:sz w:val="20"/>
          <w:szCs w:val="20"/>
        </w:rPr>
        <w:t xml:space="preserve">There shall be one or more associated </w:t>
      </w:r>
      <w:r>
        <w:rPr>
          <w:rFonts w:ascii="Courier New" w:hAnsi="Courier New"/>
          <w:sz w:val="20"/>
          <w:szCs w:val="20"/>
        </w:rPr>
        <w:t>SpatialRelationship2DGroupEntry</w:t>
      </w:r>
      <w:r>
        <w:rPr>
          <w:sz w:val="20"/>
          <w:szCs w:val="20"/>
        </w:rPr>
        <w:t xml:space="preserve">(s) in the associated track (this track possibly has a dynamic size and/or position). </w:t>
      </w:r>
      <w:r>
        <w:rPr>
          <w:sz w:val="20"/>
          <w:szCs w:val="20"/>
          <w:highlight w:val="yellow"/>
        </w:rPr>
        <w:t xml:space="preserve">When every sample maps to the default indicated in the </w:t>
      </w:r>
      <w:proofErr w:type="spellStart"/>
      <w:r>
        <w:rPr>
          <w:rFonts w:ascii="Courier New" w:hAnsi="Courier New"/>
          <w:sz w:val="22"/>
          <w:szCs w:val="20"/>
          <w:highlight w:val="yellow"/>
          <w:lang w:val="en-GB"/>
        </w:rPr>
        <w:t>SampleGroupDescriptionBox</w:t>
      </w:r>
      <w:proofErr w:type="spellEnd"/>
      <w:r>
        <w:rPr>
          <w:sz w:val="20"/>
          <w:szCs w:val="20"/>
          <w:highlight w:val="yellow"/>
        </w:rPr>
        <w:t xml:space="preserve"> in the </w:t>
      </w:r>
      <w:proofErr w:type="spellStart"/>
      <w:r>
        <w:rPr>
          <w:rFonts w:ascii="Courier New" w:hAnsi="Courier New"/>
          <w:sz w:val="22"/>
          <w:szCs w:val="20"/>
          <w:highlight w:val="yellow"/>
          <w:lang w:val="en-GB"/>
        </w:rPr>
        <w:t>MovieBox</w:t>
      </w:r>
      <w:proofErr w:type="spellEnd"/>
      <w:r>
        <w:rPr>
          <w:sz w:val="20"/>
          <w:szCs w:val="20"/>
          <w:highlight w:val="yellow"/>
        </w:rPr>
        <w:t xml:space="preserve">; that </w:t>
      </w:r>
      <w:proofErr w:type="spellStart"/>
      <w:r>
        <w:rPr>
          <w:rFonts w:ascii="Courier New" w:hAnsi="Courier New"/>
          <w:sz w:val="22"/>
          <w:szCs w:val="20"/>
          <w:highlight w:val="yellow"/>
          <w:lang w:val="en-GB"/>
        </w:rPr>
        <w:t>SampleGroupDescriptionBox</w:t>
      </w:r>
      <w:proofErr w:type="spellEnd"/>
      <w:r>
        <w:rPr>
          <w:sz w:val="20"/>
          <w:szCs w:val="20"/>
          <w:highlight w:val="yellow"/>
        </w:rPr>
        <w:t xml:space="preserve"> </w:t>
      </w:r>
      <w:proofErr w:type="gramStart"/>
      <w:r>
        <w:rPr>
          <w:sz w:val="20"/>
          <w:szCs w:val="20"/>
          <w:highlight w:val="yellow"/>
        </w:rPr>
        <w:t>can  indicate</w:t>
      </w:r>
      <w:proofErr w:type="gramEnd"/>
      <w:r>
        <w:rPr>
          <w:sz w:val="20"/>
          <w:szCs w:val="20"/>
          <w:highlight w:val="yellow"/>
        </w:rPr>
        <w:t xml:space="preserve"> a default sample group or indicate that all samples are unmapped, depending on its version by setting the </w:t>
      </w:r>
      <w:proofErr w:type="spellStart"/>
      <w:r>
        <w:rPr>
          <w:rFonts w:ascii="Courier New" w:hAnsi="Courier New"/>
          <w:sz w:val="22"/>
          <w:szCs w:val="20"/>
          <w:highlight w:val="yellow"/>
          <w:lang w:val="en-GB"/>
        </w:rPr>
        <w:t>static_group_description</w:t>
      </w:r>
      <w:proofErr w:type="spellEnd"/>
      <w:r>
        <w:rPr>
          <w:highlight w:val="yellow"/>
          <w:lang w:val="en-GB"/>
        </w:rPr>
        <w:t xml:space="preserve"> and </w:t>
      </w:r>
      <w:proofErr w:type="spellStart"/>
      <w:r>
        <w:rPr>
          <w:rFonts w:ascii="Courier New" w:hAnsi="Courier New"/>
          <w:sz w:val="22"/>
          <w:szCs w:val="20"/>
          <w:highlight w:val="yellow"/>
          <w:lang w:val="en-GB"/>
        </w:rPr>
        <w:t>static_mapping</w:t>
      </w:r>
      <w:proofErr w:type="spellEnd"/>
      <w:r>
        <w:rPr>
          <w:rFonts w:ascii="Courier New" w:hAnsi="Courier New" w:cs="Courier New"/>
          <w:highlight w:val="yellow"/>
          <w:lang w:val="en-GB"/>
        </w:rPr>
        <w:t xml:space="preserve"> </w:t>
      </w:r>
      <w:r>
        <w:rPr>
          <w:sz w:val="20"/>
          <w:szCs w:val="20"/>
          <w:highlight w:val="yellow"/>
        </w:rPr>
        <w:t>flags</w:t>
      </w:r>
      <w:r>
        <w:rPr>
          <w:sz w:val="20"/>
          <w:szCs w:val="20"/>
        </w:rPr>
        <w:t>.</w:t>
      </w:r>
    </w:p>
    <w:p w14:paraId="0F00A000" w14:textId="77777777" w:rsidR="000B6A36" w:rsidRDefault="000B6A36">
      <w:pPr>
        <w:spacing w:after="160" w:line="230" w:lineRule="atLeast"/>
        <w:ind w:left="1440"/>
        <w:rPr>
          <w:sz w:val="20"/>
          <w:szCs w:val="20"/>
          <w:lang w:eastAsia="ja-JP"/>
        </w:rPr>
      </w:pPr>
    </w:p>
    <w:p w14:paraId="0F00A001" w14:textId="77777777" w:rsidR="000B6A36" w:rsidRDefault="000B6A36">
      <w:pPr>
        <w:spacing w:after="160" w:line="230" w:lineRule="atLeast"/>
        <w:ind w:left="1440"/>
        <w:rPr>
          <w:sz w:val="20"/>
          <w:szCs w:val="20"/>
          <w:lang w:eastAsia="ja-JP"/>
        </w:rPr>
      </w:pPr>
    </w:p>
    <w:p w14:paraId="0F00A002" w14:textId="77777777" w:rsidR="000B6A36" w:rsidRDefault="0096302A">
      <w:pPr>
        <w:pStyle w:val="Heading3"/>
      </w:pPr>
      <w:r>
        <w:rPr>
          <w:lang w:val="en-US"/>
        </w:rPr>
        <w:t xml:space="preserve">12.1.10.2 </w:t>
      </w:r>
      <w:r>
        <w:t>Syntax</w:t>
      </w:r>
    </w:p>
    <w:p w14:paraId="0F00A003" w14:textId="77777777" w:rsidR="000B6A36" w:rsidRDefault="0096302A">
      <w:pPr>
        <w:pStyle w:val="code"/>
      </w:pPr>
      <w:proofErr w:type="gramStart"/>
      <w:r>
        <w:t>aligned(</w:t>
      </w:r>
      <w:proofErr w:type="gramEnd"/>
      <w:r>
        <w:t>8) class SpatialRelationship2DSourceBox</w:t>
      </w:r>
      <w:r>
        <w:br/>
      </w:r>
      <w:r>
        <w:tab/>
        <w:t xml:space="preserve">extends </w:t>
      </w:r>
      <w:proofErr w:type="spellStart"/>
      <w:r>
        <w:t>FullBox</w:t>
      </w:r>
      <w:proofErr w:type="spellEnd"/>
      <w:r>
        <w:t>('2dss', 0, 0) {</w:t>
      </w:r>
      <w:r>
        <w:br/>
      </w:r>
      <w:r>
        <w:tab/>
        <w:t xml:space="preserve">unsigned int(32) </w:t>
      </w:r>
      <w:proofErr w:type="spellStart"/>
      <w:r>
        <w:t>total_width</w:t>
      </w:r>
      <w:proofErr w:type="spellEnd"/>
      <w:r>
        <w:t>;</w:t>
      </w:r>
      <w:r>
        <w:br/>
      </w:r>
      <w:r>
        <w:tab/>
        <w:t xml:space="preserve">unsigned int(32) </w:t>
      </w:r>
      <w:proofErr w:type="spellStart"/>
      <w:r>
        <w:t>total_height</w:t>
      </w:r>
      <w:proofErr w:type="spellEnd"/>
      <w:r>
        <w:t>;</w:t>
      </w:r>
      <w:r>
        <w:br/>
      </w:r>
      <w:r>
        <w:tab/>
        <w:t xml:space="preserve">unsigned int(32) </w:t>
      </w:r>
      <w:proofErr w:type="spellStart"/>
      <w:r>
        <w:t>source_id</w:t>
      </w:r>
      <w:proofErr w:type="spellEnd"/>
      <w:r>
        <w:t>;</w:t>
      </w:r>
      <w:r>
        <w:br/>
        <w:t>}</w:t>
      </w:r>
    </w:p>
    <w:p w14:paraId="0F00A004" w14:textId="77777777" w:rsidR="000B6A36" w:rsidRDefault="0096302A">
      <w:pPr>
        <w:pStyle w:val="code"/>
      </w:pPr>
      <w:proofErr w:type="gramStart"/>
      <w:r>
        <w:t>aligned(</w:t>
      </w:r>
      <w:proofErr w:type="gramEnd"/>
      <w:r>
        <w:t xml:space="preserve">8) class SpatialRelationship2DDescriptionBox extends </w:t>
      </w:r>
      <w:proofErr w:type="spellStart"/>
      <w:r>
        <w:t>TrackGroupTypeBox</w:t>
      </w:r>
      <w:proofErr w:type="spellEnd"/>
      <w:r>
        <w:t>('2dsr') {</w:t>
      </w:r>
      <w:r>
        <w:br/>
      </w:r>
      <w:r>
        <w:tab/>
        <w:t xml:space="preserve">// </w:t>
      </w:r>
      <w:proofErr w:type="spellStart"/>
      <w:r>
        <w:t>track_group_id</w:t>
      </w:r>
      <w:proofErr w:type="spellEnd"/>
      <w:r>
        <w:t xml:space="preserve"> is inherited from </w:t>
      </w:r>
      <w:proofErr w:type="spellStart"/>
      <w:r>
        <w:t>TrackGroupTypeBox</w:t>
      </w:r>
      <w:proofErr w:type="spellEnd"/>
      <w:r>
        <w:t>;</w:t>
      </w:r>
      <w:r>
        <w:br/>
      </w:r>
      <w:r>
        <w:tab/>
        <w:t>SpatialRelationship2DSourceBox();</w:t>
      </w:r>
      <w:r>
        <w:tab/>
        <w:t>// mandatory, must be first</w:t>
      </w:r>
      <w:r>
        <w:br/>
      </w:r>
      <w:r>
        <w:tab/>
        <w:t>// other optional boxes</w:t>
      </w:r>
      <w:r>
        <w:rPr>
          <w:rFonts w:cs="Courier"/>
          <w:color w:val="000000"/>
          <w:lang w:eastAsia="fr-FR"/>
        </w:rPr>
        <w:br/>
      </w:r>
      <w:r>
        <w:t>}</w:t>
      </w:r>
    </w:p>
    <w:p w14:paraId="0F00A005" w14:textId="77777777" w:rsidR="000B6A36" w:rsidRDefault="000B6A36">
      <w:pPr>
        <w:spacing w:after="160" w:line="230" w:lineRule="atLeast"/>
        <w:jc w:val="both"/>
        <w:rPr>
          <w:sz w:val="20"/>
          <w:szCs w:val="20"/>
          <w:lang w:eastAsia="ja-JP"/>
        </w:rPr>
      </w:pPr>
    </w:p>
    <w:p w14:paraId="0F00A006" w14:textId="77777777" w:rsidR="000B6A36" w:rsidRDefault="000B6A36"/>
    <w:p w14:paraId="0F00A007" w14:textId="77777777" w:rsidR="000B6A36" w:rsidRDefault="0096302A">
      <w:pPr>
        <w:pStyle w:val="Heading3"/>
      </w:pPr>
      <w:bookmarkStart w:id="1105" w:name="_Ref39847981"/>
      <w:r>
        <w:rPr>
          <w:lang w:val="en-US"/>
        </w:rPr>
        <w:t xml:space="preserve">12.1.10.3 </w:t>
      </w:r>
      <w:r>
        <w:t>Semantics</w:t>
      </w:r>
      <w:bookmarkEnd w:id="1105"/>
    </w:p>
    <w:p w14:paraId="0F00A008" w14:textId="77777777" w:rsidR="000B6A36" w:rsidRDefault="0096302A">
      <w:pPr>
        <w:pStyle w:val="fields"/>
        <w:spacing w:after="160"/>
      </w:pPr>
      <w:proofErr w:type="spellStart"/>
      <w:r>
        <w:rPr>
          <w:rFonts w:ascii="Courier New" w:hAnsi="Courier New"/>
        </w:rPr>
        <w:t>total_width</w:t>
      </w:r>
      <w:proofErr w:type="spellEnd"/>
      <w:r>
        <w:t xml:space="preserve"> specifies the maximum width in the coordinate system of the </w:t>
      </w:r>
      <w:r>
        <w:rPr>
          <w:rFonts w:ascii="Courier New" w:hAnsi="Courier New"/>
        </w:rPr>
        <w:t>SpatialRelationship2DDescriptionBox</w:t>
      </w:r>
      <w:r>
        <w:t xml:space="preserve"> track group. The value of </w:t>
      </w:r>
      <w:proofErr w:type="spellStart"/>
      <w:r>
        <w:rPr>
          <w:rFonts w:ascii="Courier New" w:hAnsi="Courier New"/>
        </w:rPr>
        <w:t>total_width</w:t>
      </w:r>
      <w:proofErr w:type="spellEnd"/>
      <w:r>
        <w:t xml:space="preserve"> shall be the same in all instances of </w:t>
      </w:r>
      <w:r>
        <w:rPr>
          <w:rFonts w:ascii="Courier New" w:hAnsi="Courier New"/>
        </w:rPr>
        <w:t>SpatialRelationship2DDescriptionBox</w:t>
      </w:r>
      <w:r>
        <w:t xml:space="preserve"> with the same value of </w:t>
      </w:r>
      <w:proofErr w:type="spellStart"/>
      <w:r>
        <w:rPr>
          <w:rFonts w:ascii="Courier New" w:hAnsi="Courier New"/>
        </w:rPr>
        <w:t>track_group_id</w:t>
      </w:r>
      <w:proofErr w:type="spellEnd"/>
      <w:r>
        <w:t>.</w:t>
      </w:r>
    </w:p>
    <w:p w14:paraId="0F00A009" w14:textId="77777777" w:rsidR="000B6A36" w:rsidRDefault="0096302A">
      <w:pPr>
        <w:pStyle w:val="fields"/>
        <w:spacing w:after="160"/>
      </w:pPr>
      <w:proofErr w:type="spellStart"/>
      <w:r>
        <w:rPr>
          <w:rFonts w:ascii="Courier New" w:hAnsi="Courier New"/>
        </w:rPr>
        <w:t>total_height</w:t>
      </w:r>
      <w:proofErr w:type="spellEnd"/>
      <w:r>
        <w:t xml:space="preserve"> specifies the maximum height in the coordinate system of the</w:t>
      </w:r>
      <w:r>
        <w:rPr>
          <w:rFonts w:ascii="Courier New" w:hAnsi="Courier New"/>
        </w:rPr>
        <w:t xml:space="preserve"> SpatialRelationship2DDescriptionBox</w:t>
      </w:r>
      <w:r>
        <w:t xml:space="preserve"> track group. The value of </w:t>
      </w:r>
      <w:proofErr w:type="spellStart"/>
      <w:r>
        <w:rPr>
          <w:rFonts w:ascii="Courier New" w:hAnsi="Courier New"/>
        </w:rPr>
        <w:t>total_height</w:t>
      </w:r>
      <w:proofErr w:type="spellEnd"/>
      <w:r>
        <w:t xml:space="preserve"> shall be the same in all instances of </w:t>
      </w:r>
      <w:r>
        <w:rPr>
          <w:rFonts w:ascii="Courier New" w:hAnsi="Courier New"/>
        </w:rPr>
        <w:t>SpatialRelationship2DDescriptionBox</w:t>
      </w:r>
      <w:r>
        <w:t xml:space="preserve"> with the same value of </w:t>
      </w:r>
      <w:proofErr w:type="spellStart"/>
      <w:r>
        <w:rPr>
          <w:rFonts w:ascii="Courier New" w:hAnsi="Courier New"/>
        </w:rPr>
        <w:t>track_group_id</w:t>
      </w:r>
      <w:proofErr w:type="spellEnd"/>
      <w:r>
        <w:t>.</w:t>
      </w:r>
    </w:p>
    <w:p w14:paraId="0F00A00A" w14:textId="77777777" w:rsidR="000B6A36" w:rsidRDefault="0096302A">
      <w:pPr>
        <w:pStyle w:val="lastfield"/>
        <w:spacing w:after="160"/>
        <w:rPr>
          <w:lang w:val="en-US"/>
        </w:rPr>
      </w:pPr>
      <w:proofErr w:type="spellStart"/>
      <w:r>
        <w:rPr>
          <w:rFonts w:ascii="Courier New" w:hAnsi="Courier New"/>
        </w:rPr>
        <w:t>source_id</w:t>
      </w:r>
      <w:proofErr w:type="spellEnd"/>
      <w:r>
        <w:t xml:space="preserve"> parameter provides a unique identifier for the source. It implicitly defines a coordinate system associated to this source.</w:t>
      </w:r>
    </w:p>
    <w:p w14:paraId="0F00A00B" w14:textId="77777777" w:rsidR="000B6A36" w:rsidRDefault="000B6A36">
      <w:pPr>
        <w:ind w:left="1440"/>
        <w:rPr>
          <w:sz w:val="18"/>
          <w:szCs w:val="18"/>
        </w:rPr>
      </w:pPr>
    </w:p>
    <w:p w14:paraId="0F00A00C" w14:textId="77777777" w:rsidR="000B6A36" w:rsidRDefault="0096302A">
      <w:pPr>
        <w:pStyle w:val="Heading2"/>
      </w:pPr>
      <w:bookmarkStart w:id="1106" w:name="_Ref522176413"/>
      <w:r>
        <w:rPr>
          <w:lang w:val="en-US"/>
        </w:rPr>
        <w:t xml:space="preserve">12.1.10.4 </w:t>
      </w:r>
      <w:r>
        <w:t>Spatial relationship 2D sample group</w:t>
      </w:r>
      <w:bookmarkEnd w:id="1106"/>
    </w:p>
    <w:p w14:paraId="0F00A00D" w14:textId="77777777" w:rsidR="000B6A36" w:rsidRDefault="0096302A">
      <w:pPr>
        <w:pStyle w:val="Heading3"/>
      </w:pPr>
      <w:bookmarkStart w:id="1107" w:name="_Ref522187179"/>
      <w:bookmarkStart w:id="1108" w:name="_Toc498610283"/>
      <w:r>
        <w:t>Definition</w:t>
      </w:r>
      <w:bookmarkEnd w:id="1107"/>
      <w:bookmarkEnd w:id="1108"/>
    </w:p>
    <w:p w14:paraId="0F00A00E" w14:textId="77777777" w:rsidR="000B6A36" w:rsidRDefault="0096302A">
      <w:pPr>
        <w:spacing w:after="160" w:line="230" w:lineRule="atLeast"/>
        <w:rPr>
          <w:sz w:val="20"/>
          <w:szCs w:val="20"/>
          <w:lang w:eastAsia="ja-JP"/>
        </w:rPr>
      </w:pPr>
      <w:r>
        <w:rPr>
          <w:sz w:val="20"/>
          <w:szCs w:val="20"/>
          <w:lang w:eastAsia="ja-JP"/>
        </w:rPr>
        <w:t xml:space="preserve">The </w:t>
      </w:r>
      <w:r>
        <w:rPr>
          <w:rFonts w:ascii="Courier New" w:hAnsi="Courier New"/>
          <w:sz w:val="20"/>
          <w:szCs w:val="20"/>
          <w:lang w:eastAsia="ja-JP"/>
        </w:rPr>
        <w:t>'2dsr'</w:t>
      </w:r>
      <w:r>
        <w:rPr>
          <w:sz w:val="20"/>
          <w:szCs w:val="20"/>
          <w:lang w:eastAsia="ja-JP"/>
        </w:rPr>
        <w:t xml:space="preserve"> </w:t>
      </w:r>
      <w:proofErr w:type="spellStart"/>
      <w:r>
        <w:rPr>
          <w:rFonts w:ascii="Courier New" w:hAnsi="Courier New"/>
          <w:sz w:val="20"/>
          <w:szCs w:val="20"/>
          <w:lang w:eastAsia="ja-JP"/>
        </w:rPr>
        <w:t>grouping_type</w:t>
      </w:r>
      <w:proofErr w:type="spellEnd"/>
      <w:r>
        <w:rPr>
          <w:sz w:val="20"/>
          <w:szCs w:val="20"/>
          <w:lang w:eastAsia="ja-JP"/>
        </w:rPr>
        <w:t xml:space="preserve"> for sample grouping declares the positions and sizes of the samples from a sub-picture track in a spatial relationship track group. Version 1 of the </w:t>
      </w:r>
      <w:proofErr w:type="spellStart"/>
      <w:r>
        <w:rPr>
          <w:rFonts w:ascii="Courier New" w:hAnsi="Courier New"/>
          <w:sz w:val="20"/>
          <w:szCs w:val="20"/>
          <w:lang w:eastAsia="ja-JP"/>
        </w:rPr>
        <w:t>SampleToGroupBox</w:t>
      </w:r>
      <w:proofErr w:type="spellEnd"/>
      <w:r>
        <w:rPr>
          <w:sz w:val="20"/>
          <w:szCs w:val="20"/>
          <w:lang w:eastAsia="ja-JP"/>
        </w:rPr>
        <w:t xml:space="preserve"> shall be used when </w:t>
      </w:r>
      <w:proofErr w:type="spellStart"/>
      <w:r>
        <w:rPr>
          <w:rFonts w:ascii="Courier New" w:hAnsi="Courier New"/>
          <w:sz w:val="20"/>
          <w:szCs w:val="20"/>
          <w:lang w:eastAsia="ja-JP"/>
        </w:rPr>
        <w:t>grouping_type</w:t>
      </w:r>
      <w:proofErr w:type="spellEnd"/>
      <w:r>
        <w:rPr>
          <w:sz w:val="20"/>
          <w:szCs w:val="20"/>
          <w:lang w:eastAsia="ja-JP"/>
        </w:rPr>
        <w:t xml:space="preserve"> is equal to </w:t>
      </w:r>
      <w:r>
        <w:rPr>
          <w:rFonts w:ascii="Courier New" w:hAnsi="Courier New"/>
          <w:sz w:val="20"/>
          <w:szCs w:val="20"/>
          <w:lang w:eastAsia="ja-JP"/>
        </w:rPr>
        <w:t>'2dsr'</w:t>
      </w:r>
      <w:r>
        <w:rPr>
          <w:sz w:val="20"/>
          <w:szCs w:val="20"/>
          <w:lang w:eastAsia="ja-JP"/>
        </w:rPr>
        <w:t xml:space="preserve">. The value of </w:t>
      </w:r>
      <w:proofErr w:type="spellStart"/>
      <w:r>
        <w:rPr>
          <w:rFonts w:ascii="Courier New" w:hAnsi="Courier New"/>
          <w:sz w:val="20"/>
          <w:szCs w:val="20"/>
          <w:lang w:eastAsia="ja-JP"/>
        </w:rPr>
        <w:t>grouping_type_parameter</w:t>
      </w:r>
      <w:proofErr w:type="spellEnd"/>
      <w:r>
        <w:rPr>
          <w:sz w:val="20"/>
          <w:szCs w:val="20"/>
          <w:lang w:eastAsia="ja-JP"/>
        </w:rPr>
        <w:t xml:space="preserve"> shall be equal to </w:t>
      </w:r>
      <w:proofErr w:type="spellStart"/>
      <w:r>
        <w:rPr>
          <w:rFonts w:ascii="Courier New" w:hAnsi="Courier New"/>
          <w:sz w:val="20"/>
          <w:szCs w:val="20"/>
          <w:lang w:eastAsia="ja-JP"/>
        </w:rPr>
        <w:t>track_group_id</w:t>
      </w:r>
      <w:proofErr w:type="spellEnd"/>
      <w:r>
        <w:rPr>
          <w:sz w:val="20"/>
          <w:szCs w:val="20"/>
          <w:lang w:eastAsia="ja-JP"/>
        </w:rPr>
        <w:t xml:space="preserve"> of the corresponding spatial relationship track group.</w:t>
      </w:r>
    </w:p>
    <w:p w14:paraId="0F00A00F" w14:textId="77777777" w:rsidR="000B6A36" w:rsidRDefault="0096302A">
      <w:pPr>
        <w:pStyle w:val="Heading3"/>
      </w:pPr>
      <w:bookmarkStart w:id="1109" w:name="_Toc498610284"/>
      <w:r>
        <w:t>Syntax</w:t>
      </w:r>
      <w:bookmarkEnd w:id="1109"/>
    </w:p>
    <w:p w14:paraId="0F00A010" w14:textId="77777777" w:rsidR="000B6A36" w:rsidRDefault="0096302A">
      <w:pPr>
        <w:pStyle w:val="code"/>
      </w:pPr>
      <w:r>
        <w:t xml:space="preserve">class SpatialRelationship2DGroupEntry extends </w:t>
      </w:r>
      <w:proofErr w:type="spellStart"/>
      <w:r>
        <w:t>VisualSampleGroupEntry</w:t>
      </w:r>
      <w:proofErr w:type="spellEnd"/>
      <w:r>
        <w:t>('2dsr') {</w:t>
      </w:r>
      <w:r>
        <w:br/>
      </w:r>
      <w:r>
        <w:tab/>
        <w:t xml:space="preserve">unsigned </w:t>
      </w:r>
      <w:proofErr w:type="gramStart"/>
      <w:r>
        <w:t>int(</w:t>
      </w:r>
      <w:proofErr w:type="gramEnd"/>
      <w:r>
        <w:t xml:space="preserve">16) </w:t>
      </w:r>
      <w:proofErr w:type="spellStart"/>
      <w:r>
        <w:t>object_x</w:t>
      </w:r>
      <w:proofErr w:type="spellEnd"/>
      <w:r>
        <w:t>;</w:t>
      </w:r>
      <w:r>
        <w:br/>
      </w:r>
      <w:r>
        <w:tab/>
        <w:t xml:space="preserve">unsigned int(16) </w:t>
      </w:r>
      <w:proofErr w:type="spellStart"/>
      <w:r>
        <w:t>object_y</w:t>
      </w:r>
      <w:proofErr w:type="spellEnd"/>
      <w:r>
        <w:t>;</w:t>
      </w:r>
      <w:r>
        <w:br/>
      </w:r>
      <w:r>
        <w:tab/>
        <w:t xml:space="preserve">unsigned int(16) </w:t>
      </w:r>
      <w:proofErr w:type="spellStart"/>
      <w:r>
        <w:t>object_width</w:t>
      </w:r>
      <w:proofErr w:type="spellEnd"/>
      <w:r>
        <w:t>;</w:t>
      </w:r>
      <w:r>
        <w:br/>
      </w:r>
      <w:r>
        <w:tab/>
        <w:t xml:space="preserve">unsigned int(16) </w:t>
      </w:r>
      <w:proofErr w:type="spellStart"/>
      <w:r>
        <w:t>object_height</w:t>
      </w:r>
      <w:proofErr w:type="spellEnd"/>
      <w:r>
        <w:t xml:space="preserve">; </w:t>
      </w:r>
      <w:r>
        <w:br/>
      </w:r>
      <w:r>
        <w:tab/>
      </w:r>
      <w:r>
        <w:rPr>
          <w:highlight w:val="yellow"/>
        </w:rPr>
        <w:t>/* Application specific extension here */</w:t>
      </w:r>
      <w:r>
        <w:rPr>
          <w:highlight w:val="yellow"/>
        </w:rPr>
        <w:br/>
      </w:r>
      <w:r>
        <w:rPr>
          <w:highlight w:val="yellow"/>
        </w:rPr>
        <w:tab/>
        <w:t xml:space="preserve">unsigned int(32) </w:t>
      </w:r>
      <w:proofErr w:type="spellStart"/>
      <w:r>
        <w:rPr>
          <w:highlight w:val="yellow"/>
        </w:rPr>
        <w:t>app_specific_parameters</w:t>
      </w:r>
      <w:proofErr w:type="spellEnd"/>
      <w:r>
        <w:rPr>
          <w:highlight w:val="yellow"/>
        </w:rPr>
        <w:t>;</w:t>
      </w:r>
      <w:r>
        <w:br/>
      </w:r>
      <w:r>
        <w:rPr>
          <w:rFonts w:cs="Courier"/>
          <w:color w:val="000000"/>
          <w:lang w:eastAsia="fr-FR"/>
        </w:rPr>
        <w:t>}</w:t>
      </w:r>
    </w:p>
    <w:p w14:paraId="0F00A011" w14:textId="77777777" w:rsidR="000B6A36" w:rsidRDefault="000B6A36">
      <w:pPr>
        <w:pStyle w:val="code"/>
      </w:pPr>
    </w:p>
    <w:p w14:paraId="0F00A012" w14:textId="77777777" w:rsidR="000B6A36" w:rsidRDefault="0096302A">
      <w:pPr>
        <w:pStyle w:val="Heading3"/>
      </w:pPr>
      <w:bookmarkStart w:id="1110" w:name="_Ref22913273"/>
      <w:bookmarkStart w:id="1111" w:name="_Ref529902013"/>
      <w:bookmarkStart w:id="1112" w:name="_Toc498610285"/>
      <w:r>
        <w:t>Semantics</w:t>
      </w:r>
      <w:bookmarkEnd w:id="1110"/>
      <w:bookmarkEnd w:id="1111"/>
      <w:bookmarkEnd w:id="1112"/>
    </w:p>
    <w:p w14:paraId="0F00A013" w14:textId="77777777" w:rsidR="000B6A36" w:rsidRDefault="0096302A">
      <w:pPr>
        <w:pStyle w:val="fields"/>
        <w:tabs>
          <w:tab w:val="left" w:pos="5940"/>
        </w:tabs>
        <w:spacing w:after="160"/>
      </w:pPr>
      <w:proofErr w:type="spellStart"/>
      <w:r>
        <w:rPr>
          <w:rFonts w:ascii="Courier New" w:hAnsi="Courier New"/>
        </w:rPr>
        <w:t>object_x</w:t>
      </w:r>
      <w:proofErr w:type="spellEnd"/>
      <w:r>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Pr>
          <w:rFonts w:ascii="Courier New" w:hAnsi="Courier New"/>
        </w:rPr>
        <w:t>total_width</w:t>
      </w:r>
      <w:proofErr w:type="spellEnd"/>
      <w:r>
        <w:t xml:space="preserve"> − 1, inclusive, where </w:t>
      </w:r>
      <w:proofErr w:type="spellStart"/>
      <w:r>
        <w:rPr>
          <w:rFonts w:ascii="Courier New" w:hAnsi="Courier New"/>
        </w:rPr>
        <w:t>total_width</w:t>
      </w:r>
      <w:proofErr w:type="spellEnd"/>
      <w:r>
        <w:t xml:space="preserve"> is included in the corresponding </w:t>
      </w:r>
      <w:r>
        <w:rPr>
          <w:rFonts w:ascii="Courier New" w:hAnsi="Courier New"/>
        </w:rPr>
        <w:t>SpatialRelationship2DDescriptionBox</w:t>
      </w:r>
      <w:r>
        <w:t>.</w:t>
      </w:r>
    </w:p>
    <w:p w14:paraId="0F00A014" w14:textId="77777777" w:rsidR="000B6A36" w:rsidRDefault="0096302A">
      <w:pPr>
        <w:pStyle w:val="fields"/>
        <w:tabs>
          <w:tab w:val="left" w:pos="5940"/>
        </w:tabs>
        <w:spacing w:after="160"/>
      </w:pPr>
      <w:proofErr w:type="spellStart"/>
      <w:r>
        <w:rPr>
          <w:rFonts w:ascii="Courier New" w:hAnsi="Courier New"/>
        </w:rPr>
        <w:t>object_y</w:t>
      </w:r>
      <w:proofErr w:type="spellEnd"/>
      <w:r>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Pr>
          <w:rFonts w:ascii="Courier New" w:hAnsi="Courier New"/>
        </w:rPr>
        <w:t>total_height</w:t>
      </w:r>
      <w:proofErr w:type="spellEnd"/>
      <w:r>
        <w:t xml:space="preserve"> − 1, inclusive, where </w:t>
      </w:r>
      <w:proofErr w:type="spellStart"/>
      <w:r>
        <w:rPr>
          <w:rFonts w:ascii="Courier New" w:hAnsi="Courier New"/>
        </w:rPr>
        <w:t>total_height</w:t>
      </w:r>
      <w:proofErr w:type="spellEnd"/>
      <w:r>
        <w:t xml:space="preserve"> is included in the corresponding </w:t>
      </w:r>
      <w:r>
        <w:rPr>
          <w:rFonts w:ascii="Courier New" w:hAnsi="Courier New"/>
        </w:rPr>
        <w:t>SpatialRelationship2DDescriptionBox</w:t>
      </w:r>
      <w:r>
        <w:t>.</w:t>
      </w:r>
    </w:p>
    <w:p w14:paraId="0F00A015" w14:textId="77777777" w:rsidR="000B6A36" w:rsidRDefault="0096302A">
      <w:pPr>
        <w:pStyle w:val="fields"/>
        <w:tabs>
          <w:tab w:val="left" w:pos="5940"/>
        </w:tabs>
        <w:spacing w:after="160"/>
      </w:pPr>
      <w:proofErr w:type="spellStart"/>
      <w:r>
        <w:rPr>
          <w:rFonts w:ascii="Courier New" w:hAnsi="Courier New"/>
        </w:rPr>
        <w:t>object_width</w:t>
      </w:r>
      <w:proofErr w:type="spellEnd"/>
      <w:r>
        <w:t xml:space="preserve"> specifies the width of the samples in this group within the coordinate system specified by the corresponding spatial relationship track group. The width value is the value prior to applying the implicit resampling caused by the track width and height, if any, in the range of 1 to </w:t>
      </w:r>
      <w:proofErr w:type="spellStart"/>
      <w:r>
        <w:rPr>
          <w:rFonts w:ascii="Courier New" w:hAnsi="Courier New"/>
        </w:rPr>
        <w:t>total_width</w:t>
      </w:r>
      <w:proofErr w:type="spellEnd"/>
      <w:r>
        <w:t>, inclusive.</w:t>
      </w:r>
    </w:p>
    <w:p w14:paraId="0F00A016" w14:textId="77777777" w:rsidR="000B6A36" w:rsidRDefault="0096302A">
      <w:pPr>
        <w:pStyle w:val="fields"/>
        <w:tabs>
          <w:tab w:val="left" w:pos="5940"/>
        </w:tabs>
        <w:spacing w:after="160"/>
      </w:pPr>
      <w:proofErr w:type="spellStart"/>
      <w:r>
        <w:rPr>
          <w:rFonts w:ascii="Courier New" w:hAnsi="Courier New"/>
        </w:rPr>
        <w:t>object_height</w:t>
      </w:r>
      <w:proofErr w:type="spellEnd"/>
      <w:r>
        <w:t xml:space="preserve"> specifies the height of the samples in this group within the coordinate system specified by the corresponding spatial relationship track group. The height value is the value prior to applying the implicit resampling caused by the track width and height, if any, in the range of 1 to </w:t>
      </w:r>
      <w:proofErr w:type="spellStart"/>
      <w:r>
        <w:rPr>
          <w:rFonts w:ascii="Courier New" w:hAnsi="Courier New"/>
        </w:rPr>
        <w:t>total_height</w:t>
      </w:r>
      <w:proofErr w:type="spellEnd"/>
      <w:r>
        <w:t>, inclusive.</w:t>
      </w:r>
    </w:p>
    <w:p w14:paraId="0F00A0E9" w14:textId="25405600" w:rsidR="000B6A36" w:rsidRPr="00E4516E" w:rsidRDefault="0096302A" w:rsidP="00E4516E">
      <w:pPr>
        <w:pStyle w:val="fields"/>
        <w:tabs>
          <w:tab w:val="left" w:pos="5940"/>
        </w:tabs>
        <w:spacing w:after="160"/>
        <w:rPr>
          <w:rFonts w:eastAsia="Malgun Gothic"/>
          <w:lang w:eastAsia="ko-KR"/>
        </w:rPr>
      </w:pPr>
      <w:proofErr w:type="spellStart"/>
      <w:r>
        <w:rPr>
          <w:rFonts w:ascii="Courier New" w:hAnsi="Courier New"/>
          <w:highlight w:val="yellow"/>
          <w:lang w:val="en-US"/>
        </w:rPr>
        <w:t>app_specific_parameters</w:t>
      </w:r>
      <w:proofErr w:type="spellEnd"/>
      <w:r>
        <w:rPr>
          <w:highlight w:val="yellow"/>
          <w:lang w:eastAsia="en-US"/>
        </w:rPr>
        <w:t xml:space="preserve"> is a parameter that provides an extension point to define codec specific parameters. </w:t>
      </w:r>
      <w:bookmarkStart w:id="1113" w:name="_Toc103243417"/>
      <w:bookmarkStart w:id="1114" w:name="_Toc103243409"/>
      <w:bookmarkStart w:id="1115" w:name="_Toc103243410"/>
      <w:bookmarkStart w:id="1116" w:name="_Toc103243411"/>
      <w:bookmarkStart w:id="1117" w:name="_Toc103243412"/>
      <w:bookmarkStart w:id="1118" w:name="_Toc103243413"/>
      <w:bookmarkStart w:id="1119" w:name="_Toc103243414"/>
      <w:bookmarkStart w:id="1120" w:name="_Toc103243415"/>
      <w:bookmarkStart w:id="1121" w:name="_Toc103243416"/>
      <w:bookmarkStart w:id="1122" w:name="_Toc103243418"/>
      <w:bookmarkStart w:id="1123" w:name="_Toc103243420"/>
      <w:bookmarkStart w:id="1124" w:name="_Toc103243429"/>
      <w:bookmarkStart w:id="1125" w:name="_Toc103243428"/>
      <w:bookmarkStart w:id="1126" w:name="_Toc103243427"/>
      <w:bookmarkStart w:id="1127" w:name="_Toc103243426"/>
      <w:bookmarkStart w:id="1128" w:name="_Toc103243425"/>
      <w:bookmarkStart w:id="1129" w:name="_Toc103243424"/>
      <w:bookmarkStart w:id="1130" w:name="_Toc103243423"/>
      <w:bookmarkStart w:id="1131" w:name="_Toc103243422"/>
      <w:bookmarkStart w:id="1132" w:name="_Toc103243421"/>
      <w:bookmarkStart w:id="1133" w:name="_Toc103243419"/>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14:paraId="0F00A0EA" w14:textId="77777777" w:rsidR="000B6A36" w:rsidRPr="002C79D2" w:rsidRDefault="0096302A">
      <w:pPr>
        <w:pStyle w:val="Heading1"/>
        <w:rPr>
          <w:highlight w:val="green"/>
        </w:rPr>
      </w:pPr>
      <w:bookmarkStart w:id="1134" w:name="_Toc109403272"/>
      <w:bookmarkStart w:id="1135" w:name="_Toc109403273"/>
      <w:bookmarkStart w:id="1136" w:name="_Toc109403274"/>
      <w:bookmarkStart w:id="1137" w:name="_Toc109403275"/>
      <w:bookmarkStart w:id="1138" w:name="_Toc109403276"/>
      <w:bookmarkStart w:id="1139" w:name="_Toc109403277"/>
      <w:bookmarkStart w:id="1140" w:name="_Toc109403278"/>
      <w:bookmarkStart w:id="1141" w:name="_Toc109403279"/>
      <w:bookmarkStart w:id="1142" w:name="_Toc109403280"/>
      <w:bookmarkStart w:id="1143" w:name="_Toc109403281"/>
      <w:bookmarkStart w:id="1144" w:name="_Toc109403283"/>
      <w:bookmarkStart w:id="1145" w:name="_Toc109403282"/>
      <w:bookmarkStart w:id="1146" w:name="_Toc109403290"/>
      <w:bookmarkStart w:id="1147" w:name="_Toc109403289"/>
      <w:bookmarkStart w:id="1148" w:name="_Toc109403288"/>
      <w:bookmarkStart w:id="1149" w:name="_Toc109403287"/>
      <w:bookmarkStart w:id="1150" w:name="_Toc109403286"/>
      <w:bookmarkStart w:id="1151" w:name="_Toc109403285"/>
      <w:bookmarkStart w:id="1152" w:name="_Toc109403284"/>
      <w:bookmarkStart w:id="1153" w:name="_Toc171988965"/>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r w:rsidRPr="002C79D2">
        <w:rPr>
          <w:highlight w:val="green"/>
        </w:rPr>
        <w:t>Integrating new codecs</w:t>
      </w:r>
      <w:bookmarkEnd w:id="1153"/>
    </w:p>
    <w:p w14:paraId="0F00A0EB" w14:textId="3934A37B" w:rsidR="000B6A36" w:rsidRDefault="0096302A">
      <w:pPr>
        <w:rPr>
          <w:i/>
          <w:iCs/>
        </w:rPr>
      </w:pPr>
      <w:r>
        <w:t xml:space="preserve">Issue: </w:t>
      </w:r>
      <w:hyperlink r:id="rId35">
        <w:r>
          <w:rPr>
            <w:rStyle w:val="Hyperlink"/>
            <w:i/>
            <w:iCs/>
          </w:rPr>
          <w:t>http://mpegx.int-evry.fr/software/MPEG/Systems/FileFormat/isobmff/-/issues/95</w:t>
        </w:r>
      </w:hyperlink>
    </w:p>
    <w:p w14:paraId="0F00A0EC" w14:textId="77777777" w:rsidR="000B6A36" w:rsidRDefault="0096302A">
      <w:pPr>
        <w:pStyle w:val="Heading2"/>
      </w:pPr>
      <w:r>
        <w:t>Introduction</w:t>
      </w:r>
    </w:p>
    <w:p w14:paraId="0F00A0ED" w14:textId="77777777" w:rsidR="000B6A36" w:rsidRDefault="0096302A">
      <w:r>
        <w:t>New codecs (audio, video, text, …) are regularly defined within MPEG or externally, and that need to be integrated into ISOBMFF. After 20 years of evolution, the best way to integrate a new codec is not necessarily the same way it was years ago. This section contains a discussion on this topic for the purpose of improving the documentation, for example Annex B.5 of ISOBMFF.</w:t>
      </w:r>
    </w:p>
    <w:p w14:paraId="0F00A0EE" w14:textId="77777777" w:rsidR="000B6A36" w:rsidRDefault="0096302A">
      <w:bookmarkStart w:id="1154" w:name="_pdwx4fn5xz20"/>
      <w:bookmarkEnd w:id="1154"/>
      <w:r>
        <w:t>There are 2 high level questions one can ask when integrating a codec into ISOBMFF:</w:t>
      </w:r>
    </w:p>
    <w:p w14:paraId="0F00A0EF" w14:textId="77777777" w:rsidR="000B6A36" w:rsidRDefault="0096302A">
      <w:pPr>
        <w:numPr>
          <w:ilvl w:val="0"/>
          <w:numId w:val="55"/>
        </w:numPr>
      </w:pPr>
      <w:r>
        <w:t>Given a codec already specified, how to best integrate it into ISOBMFF? What tools should I use for this and that?</w:t>
      </w:r>
    </w:p>
    <w:p w14:paraId="0F00A0F0" w14:textId="77777777" w:rsidR="000B6A36" w:rsidRDefault="0096302A">
      <w:pPr>
        <w:numPr>
          <w:ilvl w:val="0"/>
          <w:numId w:val="55"/>
        </w:numPr>
      </w:pPr>
      <w:r>
        <w:t xml:space="preserve">Given a codec under development, how to structure its </w:t>
      </w:r>
      <w:proofErr w:type="gramStart"/>
      <w:r>
        <w:t>high level</w:t>
      </w:r>
      <w:proofErr w:type="gramEnd"/>
      <w:r>
        <w:t xml:space="preserve"> syntax such that it integrates well with ISOBMFF and what are the pitfalls to avoid?</w:t>
      </w:r>
    </w:p>
    <w:p w14:paraId="0F00A0F1" w14:textId="77777777" w:rsidR="000B6A36" w:rsidRDefault="0096302A">
      <w:r>
        <w:t>These questions are discussed below.</w:t>
      </w:r>
    </w:p>
    <w:p w14:paraId="0F00A0F2" w14:textId="77777777" w:rsidR="000B6A36" w:rsidRDefault="0096302A">
      <w:pPr>
        <w:pStyle w:val="Heading2"/>
      </w:pPr>
      <w:bookmarkStart w:id="1155" w:name="_xfep0r835jop"/>
      <w:bookmarkEnd w:id="1155"/>
      <w:r>
        <w:t>Integrating an existing codec</w:t>
      </w:r>
    </w:p>
    <w:p w14:paraId="0F00A0F3" w14:textId="77777777" w:rsidR="000B6A36" w:rsidRDefault="0096302A">
      <w:r>
        <w:t>The following questions should be asked when new codecs are integrated in ISOBMFF:</w:t>
      </w:r>
    </w:p>
    <w:p w14:paraId="0F00A0F4" w14:textId="77777777" w:rsidR="000B6A36" w:rsidRDefault="0096302A">
      <w:pPr>
        <w:numPr>
          <w:ilvl w:val="0"/>
          <w:numId w:val="56"/>
        </w:numPr>
      </w:pPr>
      <w:r>
        <w:t>Which handler should be used? Should a new handler be defined?</w:t>
      </w:r>
    </w:p>
    <w:p w14:paraId="0F00A0F5" w14:textId="77777777" w:rsidR="000B6A36" w:rsidRDefault="000B6A36"/>
    <w:p w14:paraId="0F00A0F6" w14:textId="77777777" w:rsidR="000B6A36" w:rsidRDefault="0096302A">
      <w:r>
        <w:t>Although it is not documented (yet?), the underlying assumptions of a track handler are the following:</w:t>
      </w:r>
    </w:p>
    <w:p w14:paraId="0F00A0F7" w14:textId="77777777" w:rsidR="000B6A36" w:rsidRDefault="0096302A">
      <w:pPr>
        <w:numPr>
          <w:ilvl w:val="0"/>
          <w:numId w:val="54"/>
        </w:numPr>
      </w:pPr>
      <w:r>
        <w:t xml:space="preserve">Codecs within a handler are interchangeable, in the sense that once track data is decoded, all codecs should produce the same type of output. In other words, </w:t>
      </w:r>
      <w:r>
        <w:lastRenderedPageBreak/>
        <w:t>theoretically within a track you can have multiple sample description entries each with a different codec for that handler. (But one should not do that!!!)</w:t>
      </w:r>
    </w:p>
    <w:p w14:paraId="0F00A0F8" w14:textId="77777777" w:rsidR="000B6A36" w:rsidRDefault="0096302A">
      <w:pPr>
        <w:numPr>
          <w:ilvl w:val="0"/>
          <w:numId w:val="54"/>
        </w:numPr>
      </w:pPr>
      <w:r>
        <w:t xml:space="preserve">Each handler comes with a base sample entry (vide -&gt; </w:t>
      </w:r>
      <w:proofErr w:type="spellStart"/>
      <w:r>
        <w:t>VisualSampleEntry</w:t>
      </w:r>
      <w:proofErr w:type="spellEnd"/>
      <w:r>
        <w:t xml:space="preserve">, </w:t>
      </w:r>
      <w:proofErr w:type="spellStart"/>
      <w:r>
        <w:t>soun</w:t>
      </w:r>
      <w:proofErr w:type="spellEnd"/>
      <w:r>
        <w:t xml:space="preserve"> -&gt; </w:t>
      </w:r>
      <w:proofErr w:type="spellStart"/>
      <w:r>
        <w:t>AudioSampleEntry</w:t>
      </w:r>
      <w:proofErr w:type="spellEnd"/>
      <w:r>
        <w:t>,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0F00A0F9" w14:textId="77777777" w:rsidR="000B6A36" w:rsidRDefault="000B6A36"/>
    <w:p w14:paraId="0F00A0FA" w14:textId="77777777" w:rsidR="000B6A36" w:rsidRDefault="0096302A">
      <w:pPr>
        <w:numPr>
          <w:ilvl w:val="0"/>
          <w:numId w:val="53"/>
        </w:numPr>
      </w:pPr>
      <w:r>
        <w:t xml:space="preserve">How to design the codec-specific Sample </w:t>
      </w:r>
      <w:proofErr w:type="gramStart"/>
      <w:r>
        <w:t>Entry ?</w:t>
      </w:r>
      <w:proofErr w:type="gramEnd"/>
    </w:p>
    <w:p w14:paraId="0F00A0FB" w14:textId="77777777" w:rsidR="000B6A36" w:rsidRDefault="000B6A36"/>
    <w:p w14:paraId="0F00A0FC" w14:textId="77777777" w:rsidR="000B6A36" w:rsidRDefault="0096302A">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w:t>
      </w:r>
      <w:proofErr w:type="spellStart"/>
      <w:r>
        <w:t>ondemand</w:t>
      </w:r>
      <w:proofErr w:type="spellEnd"/>
      <w:r>
        <w:t xml:space="preserve"> (avc1 vs avc3, hvc1 vs. hev1, …). In live cases, all opaque sequences of bytes for the entire session are not necessarily known upfront, and creating a new sample entry on the fly is not (yet?) possible in ISOBMFF. </w:t>
      </w:r>
      <w:proofErr w:type="gramStart"/>
      <w:r>
        <w:t>Usually</w:t>
      </w:r>
      <w:proofErr w:type="gramEnd"/>
      <w:r>
        <w:t xml:space="preserve"> the concern with decoder initialization is initialization latency, but often latency is due to memory allocation which for example for video can be done by knowing width, heigh, and depth. MPEG welcomes feedback on how decoder initialization is done for various codecs. One can use this public issue https://github.com/MPEGGroup/FileFormat/issues/58.</w:t>
      </w:r>
    </w:p>
    <w:p w14:paraId="0F00A0FD" w14:textId="77777777" w:rsidR="000B6A36" w:rsidRDefault="0096302A">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0F00A0FE" w14:textId="77777777" w:rsidR="000B6A36" w:rsidRDefault="000B6A36"/>
    <w:p w14:paraId="0F00A0FF" w14:textId="77777777" w:rsidR="000B6A36" w:rsidRDefault="0096302A">
      <w:r>
        <w:rPr>
          <w:b/>
        </w:rPr>
        <w:t>Consider content splicing complexity.</w:t>
      </w:r>
      <w:r>
        <w:t xml:space="preserve"> Content splicing (i.e.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complex (and the “codecs” parameter only describes the first one). A proposed rule is to minimize the amount of data in the sample description </w:t>
      </w:r>
      <w:proofErr w:type="gramStart"/>
      <w:r>
        <w:t>in order to</w:t>
      </w:r>
      <w:proofErr w:type="gramEnd"/>
      <w:r>
        <w:t xml:space="preserve">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w:t>
      </w:r>
      <w:proofErr w:type="gramStart"/>
      <w:r>
        <w:t>1,A</w:t>
      </w:r>
      <w:proofErr w:type="gramEnd"/>
      <w:r>
        <w:t xml:space="preserve">2), max(B1,B2) max(C1,C2)" </w:t>
      </w:r>
      <w:r>
        <w:br/>
      </w:r>
    </w:p>
    <w:p w14:paraId="0F00A100" w14:textId="77777777" w:rsidR="000B6A36" w:rsidRDefault="0096302A">
      <w:r>
        <w:t xml:space="preserve">A good way to reduce the amount of information in the sample entry is to use </w:t>
      </w:r>
      <w:r>
        <w:rPr>
          <w:b/>
        </w:rPr>
        <w:t>sample groups</w:t>
      </w:r>
      <w:r>
        <w:t>. All samples of a track can be easily made part of a common sample group, for example using the default sample group in the ‘</w:t>
      </w:r>
      <w:proofErr w:type="spellStart"/>
      <w:r>
        <w:t>sgpd</w:t>
      </w:r>
      <w:proofErr w:type="spellEnd"/>
      <w:r>
        <w:t>’ box without even using an ’</w:t>
      </w:r>
      <w:proofErr w:type="spellStart"/>
      <w:r>
        <w:t>sbgp</w:t>
      </w:r>
      <w:proofErr w:type="spellEnd"/>
      <w:r>
        <w:t xml:space="preserve">’ box. This should be considered </w:t>
      </w:r>
      <w:proofErr w:type="gramStart"/>
      <w:r>
        <w:t>in particular instead</w:t>
      </w:r>
      <w:proofErr w:type="gramEnd"/>
      <w:r>
        <w:t xml:space="preserve"> of defining a new sample entry child box type (e.g. </w:t>
      </w:r>
      <w:proofErr w:type="spellStart"/>
      <w:r>
        <w:t>colr</w:t>
      </w:r>
      <w:proofErr w:type="spellEnd"/>
      <w:r>
        <w:t xml:space="preserve">, </w:t>
      </w:r>
      <w:proofErr w:type="spellStart"/>
      <w:r>
        <w:t>pasp</w:t>
      </w:r>
      <w:proofErr w:type="spellEnd"/>
      <w:r>
        <w:t xml:space="preserve">, </w:t>
      </w:r>
      <w:proofErr w:type="spellStart"/>
      <w:r>
        <w:t>dmix</w:t>
      </w:r>
      <w:proofErr w:type="spellEnd"/>
      <w:r>
        <w:t>, …).</w:t>
      </w:r>
    </w:p>
    <w:p w14:paraId="0F00A101" w14:textId="77777777" w:rsidR="000B6A36" w:rsidRDefault="0096302A">
      <w:pPr>
        <w:pStyle w:val="Heading2"/>
      </w:pPr>
      <w:bookmarkStart w:id="1156" w:name="_oxyx1gefvo0b"/>
      <w:bookmarkEnd w:id="1156"/>
      <w:r>
        <w:lastRenderedPageBreak/>
        <w:t>Adjusting a codec under development for better integration</w:t>
      </w:r>
    </w:p>
    <w:p w14:paraId="0F00A102" w14:textId="77777777" w:rsidR="000B6A36" w:rsidRDefault="0096302A">
      <w:proofErr w:type="gramStart"/>
      <w:r>
        <w:t>In order to</w:t>
      </w:r>
      <w:proofErr w:type="gramEnd"/>
      <w:r>
        <w:t xml:space="preserve"> get integrated simply and to produce less error-prone files, codecs should have some good properties as discussed here. Designers of </w:t>
      </w:r>
      <w:proofErr w:type="gramStart"/>
      <w:r>
        <w:t>high level</w:t>
      </w:r>
      <w:proofErr w:type="gramEnd"/>
      <w:r>
        <w:t xml:space="preserve"> syntaxes of new codecs should try to follow these recommendations:</w:t>
      </w:r>
    </w:p>
    <w:p w14:paraId="0F00A103" w14:textId="77777777" w:rsidR="000B6A36" w:rsidRDefault="0096302A">
      <w:pPr>
        <w:numPr>
          <w:ilvl w:val="0"/>
          <w:numId w:val="52"/>
        </w:numPr>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0F00A104" w14:textId="77777777" w:rsidR="000B6A36" w:rsidRDefault="0096302A">
      <w:pPr>
        <w:numPr>
          <w:ilvl w:val="1"/>
          <w:numId w:val="52"/>
        </w:numPr>
      </w:pPr>
      <w:r>
        <w:t>Examples of stream types following this good practice are: NALU-based streams, OBU-based streams, TLV-based streams.</w:t>
      </w:r>
    </w:p>
    <w:p w14:paraId="0F00A105" w14:textId="77777777" w:rsidR="000B6A36" w:rsidRDefault="0096302A">
      <w:pPr>
        <w:numPr>
          <w:ilvl w:val="1"/>
          <w:numId w:val="52"/>
        </w:numPr>
      </w:pPr>
      <w:r>
        <w:t>Example of stream types not following such approach: AAC (non-ADTS) streams.</w:t>
      </w:r>
    </w:p>
    <w:p w14:paraId="0F00A106" w14:textId="77777777" w:rsidR="000B6A36" w:rsidRDefault="0096302A">
      <w:pPr>
        <w:numPr>
          <w:ilvl w:val="0"/>
          <w:numId w:val="52"/>
        </w:numPr>
      </w:pPr>
      <w:r>
        <w:rPr>
          <w:b/>
        </w:rPr>
        <w:t>Separate information with different update rates</w:t>
      </w:r>
      <w:r>
        <w:t xml:space="preserve">. Streams typically have information that vary over time, but at different rates. For example, in a video stream, slice-level information will vary frequently and be different for each sample. Picture Parameter Set may vary at each sample but typically varies at </w:t>
      </w:r>
      <w:proofErr w:type="spellStart"/>
      <w:r>
        <w:t>GoP</w:t>
      </w:r>
      <w:proofErr w:type="spellEnd"/>
      <w:r>
        <w:t xml:space="preserve"> granularity or more. Sequence Parameter Sets vary even less, e.g.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(sample entry, sample group, sample). This can mean creating new units (NALU, OBU, Packet) specifically for each type of data.</w:t>
      </w:r>
    </w:p>
    <w:p w14:paraId="0F00A107" w14:textId="77777777" w:rsidR="000B6A36" w:rsidRDefault="0096302A">
      <w:pPr>
        <w:numPr>
          <w:ilvl w:val="0"/>
          <w:numId w:val="52"/>
        </w:numPr>
        <w:rPr>
          <w:b/>
        </w:rPr>
      </w:pPr>
      <w:r>
        <w:rPr>
          <w:b/>
        </w:rPr>
        <w:t xml:space="preserve">Reduce elementary stream/container file redundancy. </w:t>
      </w:r>
      <w:r>
        <w:t xml:space="preserve">In today’s designs, there is often redundancy between elementary stream information and file level information. For example, width and height are stored in the elementary stream but also in the visual sample entry. The same is true for a lot of information: color (VUI and </w:t>
      </w:r>
      <w:proofErr w:type="spellStart"/>
      <w:r>
        <w:t>colr</w:t>
      </w:r>
      <w:proofErr w:type="spellEnd"/>
      <w:r>
        <w:t xml:space="preserve"> box), HDR static metadata (SEI and ‘mdcv’/’</w:t>
      </w:r>
      <w:proofErr w:type="spellStart"/>
      <w:r>
        <w:t>clli</w:t>
      </w:r>
      <w:proofErr w:type="spellEnd"/>
      <w:r>
        <w:t>’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F00A108" w14:textId="77777777" w:rsidR="000B6A36" w:rsidRDefault="0096302A">
      <w:pPr>
        <w:numPr>
          <w:ilvl w:val="1"/>
          <w:numId w:val="52"/>
        </w:numPr>
        <w:rPr>
          <w:b/>
        </w:rPr>
      </w:pPr>
      <w:r>
        <w:t>Design data units that are codec-agnostic, leveraging CICP or equivalent whenever possible.</w:t>
      </w:r>
    </w:p>
    <w:p w14:paraId="0F00A109" w14:textId="77777777" w:rsidR="000B6A36" w:rsidRDefault="0096302A">
      <w:pPr>
        <w:numPr>
          <w:ilvl w:val="1"/>
          <w:numId w:val="52"/>
        </w:numPr>
      </w:pPr>
      <w:r>
        <w:t>Consider the possibility of the packager replacing entire data units with ISOBMFF structures when storing in ISOBMFF and the demuxer restoring these data units from the ISOBMFF structures. For example, if a stream had a color (NAL/</w:t>
      </w:r>
      <w:proofErr w:type="gramStart"/>
      <w:r>
        <w:t>OB)unit</w:t>
      </w:r>
      <w:proofErr w:type="gramEnd"/>
      <w:r>
        <w:t>, the packager could avoid storing that unit, replacing it with a ‘</w:t>
      </w:r>
      <w:proofErr w:type="spellStart"/>
      <w:r>
        <w:t>colr</w:t>
      </w:r>
      <w:proofErr w:type="spellEnd"/>
      <w:r>
        <w:t>’ box, and upon reading the demuxer would recreate a (NAL/OB)unit from the ‘</w:t>
      </w:r>
      <w:proofErr w:type="spellStart"/>
      <w:r>
        <w:t>colr</w:t>
      </w:r>
      <w:proofErr w:type="spellEnd"/>
      <w:r>
        <w:t>’, if needed or directly communicate the ‘</w:t>
      </w:r>
      <w:proofErr w:type="spellStart"/>
      <w:r>
        <w:t>colr</w:t>
      </w:r>
      <w:proofErr w:type="spellEnd"/>
      <w:r>
        <w:t>’ box to the decoder/renderer.</w:t>
      </w:r>
    </w:p>
    <w:p w14:paraId="0F00A10A" w14:textId="77777777" w:rsidR="000B6A36" w:rsidRDefault="0096302A">
      <w:pPr>
        <w:numPr>
          <w:ilvl w:val="0"/>
          <w:numId w:val="52"/>
        </w:numPr>
      </w:pPr>
      <w:r>
        <w:rPr>
          <w:b/>
        </w:rPr>
        <w:t xml:space="preserve">Ease identification of </w:t>
      </w:r>
      <w:proofErr w:type="spellStart"/>
      <w:r>
        <w:rPr>
          <w:b/>
        </w:rPr>
        <w:t>encryptable</w:t>
      </w:r>
      <w:proofErr w:type="spellEnd"/>
      <w:r>
        <w:rPr>
          <w:b/>
        </w:rPr>
        <w:t xml:space="preserv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0F00A10B" w14:textId="77777777" w:rsidR="000B6A36" w:rsidRPr="00E4516E" w:rsidRDefault="0096302A">
      <w:pPr>
        <w:pStyle w:val="Heading1"/>
        <w:rPr>
          <w:highlight w:val="green"/>
        </w:rPr>
      </w:pPr>
      <w:bookmarkStart w:id="1157" w:name="_Toc119684782"/>
      <w:bookmarkStart w:id="1158" w:name="_Toc119684908"/>
      <w:bookmarkStart w:id="1159" w:name="_Toc119684787"/>
      <w:bookmarkStart w:id="1160" w:name="_Toc119684788"/>
      <w:bookmarkStart w:id="1161" w:name="_Toc119684907"/>
      <w:bookmarkStart w:id="1162" w:name="_Toc119684786"/>
      <w:bookmarkStart w:id="1163" w:name="_Toc119684906"/>
      <w:bookmarkStart w:id="1164" w:name="_Toc119684785"/>
      <w:bookmarkStart w:id="1165" w:name="_Toc119684905"/>
      <w:bookmarkStart w:id="1166" w:name="_Toc119684784"/>
      <w:bookmarkStart w:id="1167" w:name="_Toc119684904"/>
      <w:bookmarkStart w:id="1168" w:name="_Toc119684783"/>
      <w:bookmarkStart w:id="1169" w:name="_Toc119684903"/>
      <w:bookmarkStart w:id="1170" w:name="_Toc119684909"/>
      <w:bookmarkStart w:id="1171" w:name="_Toc119684804"/>
      <w:bookmarkStart w:id="1172" w:name="_Toc119684925"/>
      <w:bookmarkStart w:id="1173" w:name="_Toc119684805"/>
      <w:bookmarkStart w:id="1174" w:name="_Toc119684926"/>
      <w:bookmarkStart w:id="1175" w:name="_Toc119684806"/>
      <w:bookmarkStart w:id="1176" w:name="_Toc119684927"/>
      <w:bookmarkStart w:id="1177" w:name="_Toc119684807"/>
      <w:bookmarkStart w:id="1178" w:name="_Toc119684928"/>
      <w:bookmarkStart w:id="1179" w:name="_Toc119684808"/>
      <w:bookmarkStart w:id="1180" w:name="_Toc119684929"/>
      <w:bookmarkStart w:id="1181" w:name="_Toc119684809"/>
      <w:bookmarkStart w:id="1182" w:name="_Toc119684930"/>
      <w:bookmarkStart w:id="1183" w:name="_Toc119684810"/>
      <w:bookmarkStart w:id="1184" w:name="_Toc119684895"/>
      <w:bookmarkStart w:id="1185" w:name="_Toc119684936"/>
      <w:bookmarkStart w:id="1186" w:name="_Toc119684768"/>
      <w:bookmarkStart w:id="1187" w:name="_Toc119684889"/>
      <w:bookmarkStart w:id="1188" w:name="_Toc119684769"/>
      <w:bookmarkStart w:id="1189" w:name="_Toc119684890"/>
      <w:bookmarkStart w:id="1190" w:name="_Toc119684770"/>
      <w:bookmarkStart w:id="1191" w:name="_Toc119684891"/>
      <w:bookmarkStart w:id="1192" w:name="_Toc119684771"/>
      <w:bookmarkStart w:id="1193" w:name="_Toc119684892"/>
      <w:bookmarkStart w:id="1194" w:name="_Toc119684772"/>
      <w:bookmarkStart w:id="1195" w:name="_Toc119684893"/>
      <w:bookmarkStart w:id="1196" w:name="_Toc119684773"/>
      <w:bookmarkStart w:id="1197" w:name="_Toc119684894"/>
      <w:bookmarkStart w:id="1198" w:name="_Toc119684774"/>
      <w:bookmarkStart w:id="1199" w:name="_Toc119684902"/>
      <w:bookmarkStart w:id="1200" w:name="_Toc119684775"/>
      <w:bookmarkStart w:id="1201" w:name="_Toc119684896"/>
      <w:bookmarkStart w:id="1202" w:name="_Toc119684776"/>
      <w:bookmarkStart w:id="1203" w:name="_Toc119684897"/>
      <w:bookmarkStart w:id="1204" w:name="_Toc119684777"/>
      <w:bookmarkStart w:id="1205" w:name="_Toc119684898"/>
      <w:bookmarkStart w:id="1206" w:name="_Toc119684778"/>
      <w:bookmarkStart w:id="1207" w:name="_Toc119684899"/>
      <w:bookmarkStart w:id="1208" w:name="_Toc119684779"/>
      <w:bookmarkStart w:id="1209" w:name="_Toc119684900"/>
      <w:bookmarkStart w:id="1210" w:name="_Toc119684780"/>
      <w:bookmarkStart w:id="1211" w:name="_Toc119684901"/>
      <w:bookmarkStart w:id="1212" w:name="_Toc119684781"/>
      <w:bookmarkStart w:id="1213" w:name="_Toc119684832"/>
      <w:bookmarkStart w:id="1214" w:name="_Toc119684825"/>
      <w:bookmarkStart w:id="1215" w:name="_Toc119684946"/>
      <w:bookmarkStart w:id="1216" w:name="_Toc119684826"/>
      <w:bookmarkStart w:id="1217" w:name="_Toc119684947"/>
      <w:bookmarkStart w:id="1218" w:name="_Toc119684827"/>
      <w:bookmarkStart w:id="1219" w:name="_Toc119684948"/>
      <w:bookmarkStart w:id="1220" w:name="_Toc119684828"/>
      <w:bookmarkStart w:id="1221" w:name="_Toc119684949"/>
      <w:bookmarkStart w:id="1222" w:name="_Toc119684829"/>
      <w:bookmarkStart w:id="1223" w:name="_Toc119684950"/>
      <w:bookmarkStart w:id="1224" w:name="_Toc119684951"/>
      <w:bookmarkStart w:id="1225" w:name="_Toc119684831"/>
      <w:bookmarkStart w:id="1226" w:name="_Toc119684952"/>
      <w:bookmarkStart w:id="1227" w:name="_Toc119684830"/>
      <w:bookmarkStart w:id="1228" w:name="_Toc119684953"/>
      <w:bookmarkStart w:id="1229" w:name="_Toc119684833"/>
      <w:bookmarkStart w:id="1230" w:name="_Toc119684954"/>
      <w:bookmarkStart w:id="1231" w:name="_Toc119684834"/>
      <w:bookmarkStart w:id="1232" w:name="_Toc119684955"/>
      <w:bookmarkStart w:id="1233" w:name="_Toc119684835"/>
      <w:bookmarkStart w:id="1234" w:name="_Toc119684956"/>
      <w:bookmarkStart w:id="1235" w:name="_Toc119684836"/>
      <w:bookmarkStart w:id="1236" w:name="_Toc119684957"/>
      <w:bookmarkStart w:id="1237" w:name="_Toc119684931"/>
      <w:bookmarkStart w:id="1238" w:name="_Toc119684933"/>
      <w:bookmarkStart w:id="1239" w:name="_Toc119684811"/>
      <w:bookmarkStart w:id="1240" w:name="_Toc119684932"/>
      <w:bookmarkStart w:id="1241" w:name="_Toc119684812"/>
      <w:bookmarkStart w:id="1242" w:name="_Toc119684945"/>
      <w:bookmarkStart w:id="1243" w:name="_Toc119684813"/>
      <w:bookmarkStart w:id="1244" w:name="_Toc119684934"/>
      <w:bookmarkStart w:id="1245" w:name="_Toc119684814"/>
      <w:bookmarkStart w:id="1246" w:name="_Toc119684935"/>
      <w:bookmarkStart w:id="1247" w:name="_Toc119684815"/>
      <w:bookmarkStart w:id="1248" w:name="_Toc119684816"/>
      <w:bookmarkStart w:id="1249" w:name="_Toc119684937"/>
      <w:bookmarkStart w:id="1250" w:name="_Toc119684817"/>
      <w:bookmarkStart w:id="1251" w:name="_Toc119684938"/>
      <w:bookmarkStart w:id="1252" w:name="_Toc119684939"/>
      <w:bookmarkStart w:id="1253" w:name="_Toc119684824"/>
      <w:bookmarkStart w:id="1254" w:name="_Toc119684944"/>
      <w:bookmarkStart w:id="1255" w:name="_Toc119684823"/>
      <w:bookmarkStart w:id="1256" w:name="_Toc119684943"/>
      <w:bookmarkStart w:id="1257" w:name="_Toc119684822"/>
      <w:bookmarkStart w:id="1258" w:name="_Toc119684942"/>
      <w:bookmarkStart w:id="1259" w:name="_Toc119684941"/>
      <w:bookmarkStart w:id="1260" w:name="_Toc119684818"/>
      <w:bookmarkStart w:id="1261" w:name="_Toc119684819"/>
      <w:bookmarkStart w:id="1262" w:name="_Toc119684940"/>
      <w:bookmarkStart w:id="1263" w:name="_Toc119684820"/>
      <w:bookmarkStart w:id="1264" w:name="_Toc119684821"/>
      <w:bookmarkStart w:id="1265" w:name="_Ref117794440"/>
      <w:bookmarkStart w:id="1266" w:name="_Toc17198896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commentRangeStart w:id="1267"/>
      <w:proofErr w:type="spellStart"/>
      <w:r w:rsidRPr="00E4516E">
        <w:rPr>
          <w:highlight w:val="green"/>
        </w:rPr>
        <w:t>MovieFragmentHeaderBox</w:t>
      </w:r>
      <w:proofErr w:type="spellEnd"/>
      <w:r w:rsidRPr="00E4516E">
        <w:rPr>
          <w:highlight w:val="green"/>
        </w:rPr>
        <w:t xml:space="preserve"> </w:t>
      </w:r>
      <w:commentRangeEnd w:id="1267"/>
      <w:r w:rsidRPr="00E4516E">
        <w:rPr>
          <w:highlight w:val="green"/>
        </w:rPr>
        <w:commentReference w:id="1267"/>
      </w:r>
      <w:r w:rsidRPr="00E4516E">
        <w:rPr>
          <w:highlight w:val="green"/>
        </w:rPr>
        <w:t>updat</w:t>
      </w:r>
      <w:bookmarkEnd w:id="1265"/>
      <w:r w:rsidRPr="00E4516E">
        <w:rPr>
          <w:highlight w:val="green"/>
        </w:rPr>
        <w:t>e</w:t>
      </w:r>
      <w:bookmarkEnd w:id="1266"/>
    </w:p>
    <w:p w14:paraId="0F00A10C" w14:textId="7D4C2FAF" w:rsidR="000B6A36" w:rsidRDefault="0096302A">
      <w:pPr>
        <w:rPr>
          <w:i/>
          <w:iCs/>
        </w:rPr>
      </w:pPr>
      <w:proofErr w:type="gramStart"/>
      <w:r>
        <w:t>Issue :</w:t>
      </w:r>
      <w:proofErr w:type="gramEnd"/>
      <w:r>
        <w:t xml:space="preserve"> </w:t>
      </w:r>
      <w:hyperlink r:id="rId36">
        <w:r>
          <w:rPr>
            <w:rStyle w:val="Hyperlink"/>
            <w:i/>
            <w:iCs/>
          </w:rPr>
          <w:t>http://mpegx.int-</w:t>
        </w:r>
        <w:r>
          <w:rPr>
            <w:rStyle w:val="Hyperlink"/>
            <w:i/>
            <w:iCs/>
          </w:rPr>
          <w:t>e</w:t>
        </w:r>
        <w:r>
          <w:rPr>
            <w:rStyle w:val="Hyperlink"/>
            <w:i/>
            <w:iCs/>
          </w:rPr>
          <w:t>vry.fr/software/MPEG/Systems/FileFormat/isobmff/-/issues/97</w:t>
        </w:r>
      </w:hyperlink>
    </w:p>
    <w:p w14:paraId="0F00A10D" w14:textId="77777777" w:rsidR="000B6A36" w:rsidRDefault="000B6A36"/>
    <w:p w14:paraId="0F00A10E" w14:textId="77777777" w:rsidR="000B6A36" w:rsidRDefault="0096302A">
      <w:r>
        <w:t>MPEG is considering defining a new version of the ‘</w:t>
      </w:r>
      <w:proofErr w:type="spellStart"/>
      <w:r>
        <w:t>mfhd</w:t>
      </w:r>
      <w:proofErr w:type="spellEnd"/>
      <w:r>
        <w:t>’ box as follows:</w:t>
      </w:r>
    </w:p>
    <w:p w14:paraId="0F00A10F" w14:textId="77777777" w:rsidR="000B6A36" w:rsidRDefault="0096302A">
      <w:pPr>
        <w:rPr>
          <w:rFonts w:ascii="Courier New" w:eastAsia="MS Mincho" w:hAnsi="Courier New" w:cs="Courier New"/>
        </w:rPr>
      </w:pPr>
      <w:proofErr w:type="gramStart"/>
      <w:r>
        <w:rPr>
          <w:rFonts w:ascii="Courier New" w:eastAsia="MS Mincho" w:hAnsi="Courier New" w:cs="Courier New"/>
        </w:rPr>
        <w:t>aligned(</w:t>
      </w:r>
      <w:proofErr w:type="gramEnd"/>
      <w:r>
        <w:rPr>
          <w:rFonts w:ascii="Courier New" w:eastAsia="MS Mincho" w:hAnsi="Courier New" w:cs="Courier New"/>
        </w:rPr>
        <w:t xml:space="preserve">8) class </w:t>
      </w:r>
      <w:proofErr w:type="spellStart"/>
      <w:r>
        <w:rPr>
          <w:rFonts w:ascii="Courier New" w:eastAsia="MS Mincho" w:hAnsi="Courier New" w:cs="Courier New"/>
        </w:rPr>
        <w:t>MovieFragmentHeaderBox</w:t>
      </w:r>
      <w:proofErr w:type="spellEnd"/>
    </w:p>
    <w:p w14:paraId="0F00A110" w14:textId="77777777" w:rsidR="000B6A36" w:rsidRDefault="0096302A">
      <w:pPr>
        <w:ind w:firstLine="720"/>
        <w:rPr>
          <w:rFonts w:ascii="Courier New" w:eastAsia="MS Mincho" w:hAnsi="Courier New" w:cs="Courier New"/>
        </w:rPr>
      </w:pPr>
      <w:r>
        <w:rPr>
          <w:rFonts w:ascii="Courier New" w:eastAsia="MS Mincho" w:hAnsi="Courier New" w:cs="Courier New"/>
        </w:rPr>
        <w:t xml:space="preserve">extends </w:t>
      </w:r>
      <w:proofErr w:type="spellStart"/>
      <w:proofErr w:type="gramStart"/>
      <w:r>
        <w:rPr>
          <w:rFonts w:ascii="Courier New" w:eastAsia="MS Mincho" w:hAnsi="Courier New" w:cs="Courier New"/>
        </w:rPr>
        <w:t>FullBox</w:t>
      </w:r>
      <w:proofErr w:type="spellEnd"/>
      <w:r>
        <w:rPr>
          <w:rFonts w:ascii="Courier New" w:eastAsia="MS Mincho" w:hAnsi="Courier New" w:cs="Courier New"/>
        </w:rPr>
        <w:t>(</w:t>
      </w:r>
      <w:proofErr w:type="gramEnd"/>
      <w:r>
        <w:rPr>
          <w:rFonts w:ascii="Courier New" w:eastAsia="MS Mincho" w:hAnsi="Courier New" w:cs="Courier New"/>
        </w:rPr>
        <w:t>'</w:t>
      </w:r>
      <w:proofErr w:type="spellStart"/>
      <w:r>
        <w:rPr>
          <w:rFonts w:ascii="Courier New" w:eastAsia="MS Mincho" w:hAnsi="Courier New" w:cs="Courier New"/>
        </w:rPr>
        <w:t>mfhd</w:t>
      </w:r>
      <w:proofErr w:type="spellEnd"/>
      <w:r>
        <w:rPr>
          <w:rFonts w:ascii="Courier New" w:eastAsia="MS Mincho" w:hAnsi="Courier New" w:cs="Courier New"/>
        </w:rPr>
        <w:t xml:space="preserve">', </w:t>
      </w:r>
      <w:r>
        <w:rPr>
          <w:rFonts w:ascii="Courier New" w:eastAsia="MS Mincho" w:hAnsi="Courier New" w:cs="Courier New"/>
          <w:highlight w:val="yellow"/>
        </w:rPr>
        <w:t>version, flags</w:t>
      </w:r>
      <w:r>
        <w:rPr>
          <w:rFonts w:ascii="Courier New" w:eastAsia="MS Mincho" w:hAnsi="Courier New" w:cs="Courier New"/>
        </w:rPr>
        <w:t>){</w:t>
      </w:r>
    </w:p>
    <w:p w14:paraId="0F00A111" w14:textId="77777777" w:rsidR="000B6A36" w:rsidRDefault="0096302A">
      <w:pPr>
        <w:ind w:firstLine="720"/>
        <w:rPr>
          <w:rFonts w:ascii="Courier New" w:eastAsia="MS Mincho" w:hAnsi="Courier New" w:cs="Courier New"/>
        </w:rPr>
      </w:pPr>
      <w:r>
        <w:rPr>
          <w:rFonts w:ascii="Courier New" w:eastAsia="MS Mincho" w:hAnsi="Courier New" w:cs="Courier New"/>
          <w:highlight w:val="yellow"/>
        </w:rPr>
        <w:t>if (version == 0) {</w:t>
      </w:r>
    </w:p>
    <w:p w14:paraId="0F00A112" w14:textId="77777777" w:rsidR="000B6A36" w:rsidRDefault="0096302A">
      <w:pPr>
        <w:ind w:left="720" w:firstLine="720"/>
        <w:rPr>
          <w:rFonts w:ascii="Courier New" w:eastAsia="MS Mincho" w:hAnsi="Courier New" w:cs="Courier New"/>
        </w:rPr>
      </w:pPr>
      <w:r>
        <w:rPr>
          <w:rFonts w:ascii="Courier New" w:eastAsia="MS Mincho" w:hAnsi="Courier New" w:cs="Courier New"/>
        </w:rPr>
        <w:t xml:space="preserve">unsigned </w:t>
      </w:r>
      <w:proofErr w:type="gramStart"/>
      <w:r>
        <w:rPr>
          <w:rFonts w:ascii="Courier New" w:eastAsia="MS Mincho" w:hAnsi="Courier New" w:cs="Courier New"/>
        </w:rPr>
        <w:t>int(</w:t>
      </w:r>
      <w:proofErr w:type="gramEnd"/>
      <w:r>
        <w:rPr>
          <w:rFonts w:ascii="Courier New" w:eastAsia="MS Mincho" w:hAnsi="Courier New" w:cs="Courier New"/>
        </w:rPr>
        <w:t xml:space="preserve">32) </w:t>
      </w:r>
      <w:proofErr w:type="spellStart"/>
      <w:r>
        <w:rPr>
          <w:rFonts w:ascii="Courier New" w:eastAsia="MS Mincho" w:hAnsi="Courier New" w:cs="Courier New"/>
        </w:rPr>
        <w:t>sequence_number</w:t>
      </w:r>
      <w:proofErr w:type="spellEnd"/>
      <w:r>
        <w:rPr>
          <w:rFonts w:ascii="Courier New" w:eastAsia="MS Mincho" w:hAnsi="Courier New" w:cs="Courier New"/>
        </w:rPr>
        <w:t>;</w:t>
      </w:r>
    </w:p>
    <w:p w14:paraId="0F00A113" w14:textId="77777777" w:rsidR="000B6A36" w:rsidRDefault="0096302A">
      <w:pPr>
        <w:rPr>
          <w:rFonts w:ascii="Courier New" w:eastAsia="MS Mincho" w:hAnsi="Courier New" w:cs="Courier New"/>
          <w:highlight w:val="yellow"/>
        </w:rPr>
      </w:pPr>
      <w:r>
        <w:rPr>
          <w:rFonts w:ascii="Courier New" w:eastAsia="MS Mincho" w:hAnsi="Courier New" w:cs="Courier New"/>
        </w:rPr>
        <w:tab/>
      </w:r>
      <w:r>
        <w:rPr>
          <w:rFonts w:ascii="Courier New" w:eastAsia="MS Mincho" w:hAnsi="Courier New" w:cs="Courier New"/>
          <w:highlight w:val="yellow"/>
        </w:rPr>
        <w:t>else if (version == 1) {</w:t>
      </w:r>
    </w:p>
    <w:p w14:paraId="0F00A114" w14:textId="77777777" w:rsidR="000B6A36" w:rsidRDefault="0096302A">
      <w:pPr>
        <w:ind w:left="720" w:firstLine="720"/>
        <w:rPr>
          <w:rFonts w:ascii="Courier New" w:eastAsia="MS Mincho" w:hAnsi="Courier New" w:cs="Courier New"/>
          <w:highlight w:val="yellow"/>
        </w:rPr>
      </w:pPr>
      <w:r>
        <w:rPr>
          <w:rFonts w:ascii="Courier New" w:eastAsia="MS Mincho" w:hAnsi="Courier New" w:cs="Courier New"/>
          <w:highlight w:val="yellow"/>
        </w:rPr>
        <w:t xml:space="preserve">unsigned </w:t>
      </w:r>
      <w:proofErr w:type="gramStart"/>
      <w:r>
        <w:rPr>
          <w:rFonts w:ascii="Courier New" w:eastAsia="MS Mincho" w:hAnsi="Courier New" w:cs="Courier New"/>
          <w:highlight w:val="yellow"/>
        </w:rPr>
        <w:t>int(</w:t>
      </w:r>
      <w:proofErr w:type="gramEnd"/>
      <w:r>
        <w:rPr>
          <w:rFonts w:ascii="Courier New" w:eastAsia="MS Mincho" w:hAnsi="Courier New" w:cs="Courier New"/>
          <w:highlight w:val="yellow"/>
        </w:rPr>
        <w:t xml:space="preserve">64) </w:t>
      </w:r>
      <w:proofErr w:type="spellStart"/>
      <w:r>
        <w:rPr>
          <w:rFonts w:ascii="Courier New" w:eastAsia="MS Mincho" w:hAnsi="Courier New" w:cs="Courier New"/>
          <w:highlight w:val="yellow"/>
        </w:rPr>
        <w:t>sequence_number</w:t>
      </w:r>
      <w:proofErr w:type="spellEnd"/>
      <w:r>
        <w:rPr>
          <w:rFonts w:ascii="Courier New" w:eastAsia="MS Mincho" w:hAnsi="Courier New" w:cs="Courier New"/>
          <w:highlight w:val="yellow"/>
        </w:rPr>
        <w:t>;</w:t>
      </w:r>
    </w:p>
    <w:p w14:paraId="0F00A115" w14:textId="77777777" w:rsidR="000B6A36" w:rsidRDefault="0096302A">
      <w:pPr>
        <w:rPr>
          <w:rFonts w:ascii="Courier New" w:eastAsia="MS Mincho" w:hAnsi="Courier New" w:cs="Courier New"/>
        </w:rPr>
      </w:pPr>
      <w:r>
        <w:rPr>
          <w:rFonts w:ascii="Courier New" w:eastAsia="MS Mincho" w:hAnsi="Courier New" w:cs="Courier New"/>
          <w:highlight w:val="yellow"/>
        </w:rPr>
        <w:tab/>
        <w:t>}</w:t>
      </w:r>
    </w:p>
    <w:p w14:paraId="0F00A116" w14:textId="77777777" w:rsidR="000B6A36" w:rsidRDefault="0096302A">
      <w:pPr>
        <w:rPr>
          <w:rFonts w:ascii="Courier New" w:eastAsia="MS Mincho" w:hAnsi="Courier New" w:cs="Courier New"/>
        </w:rPr>
      </w:pPr>
      <w:r>
        <w:rPr>
          <w:rFonts w:ascii="Courier New" w:eastAsia="MS Mincho" w:hAnsi="Courier New" w:cs="Courier New"/>
        </w:rPr>
        <w:t>}</w:t>
      </w:r>
    </w:p>
    <w:p w14:paraId="0F00A117" w14:textId="77777777" w:rsidR="000B6A36" w:rsidRDefault="0096302A">
      <w:r>
        <w:t>With the additional semantics:</w:t>
      </w:r>
    </w:p>
    <w:p w14:paraId="0F00A118" w14:textId="77777777" w:rsidR="000B6A36" w:rsidRDefault="0096302A">
      <w:r>
        <w:t>When version 1 is used, the following ‘flags’ values have the following meaning:</w:t>
      </w:r>
    </w:p>
    <w:p w14:paraId="0F00A119" w14:textId="77777777" w:rsidR="000B6A36" w:rsidRDefault="0096302A">
      <w:proofErr w:type="gramStart"/>
      <w:r>
        <w:t>0 :</w:t>
      </w:r>
      <w:proofErr w:type="gramEnd"/>
      <w:r>
        <w:t xml:space="preserve"> the creator makes no statements, promises, warranties about how </w:t>
      </w:r>
      <w:proofErr w:type="spellStart"/>
      <w:r>
        <w:t>sequence_number</w:t>
      </w:r>
      <w:proofErr w:type="spellEnd"/>
      <w:r>
        <w:t xml:space="preserve"> is updated</w:t>
      </w:r>
    </w:p>
    <w:p w14:paraId="0F00A11A" w14:textId="77777777" w:rsidR="000B6A36" w:rsidRDefault="0096302A">
      <w:proofErr w:type="gramStart"/>
      <w:r>
        <w:t>1 :</w:t>
      </w:r>
      <w:proofErr w:type="gramEnd"/>
      <w:r>
        <w:t xml:space="preserve"> the </w:t>
      </w:r>
      <w:proofErr w:type="spellStart"/>
      <w:r>
        <w:t>sequence_number</w:t>
      </w:r>
      <w:proofErr w:type="spellEnd"/>
      <w:r>
        <w:t xml:space="preserve"> in this </w:t>
      </w:r>
      <w:proofErr w:type="spellStart"/>
      <w:r>
        <w:t>moviefragment</w:t>
      </w:r>
      <w:proofErr w:type="spellEnd"/>
      <w:r>
        <w:t xml:space="preserve"> is larger than the </w:t>
      </w:r>
      <w:proofErr w:type="spellStart"/>
      <w:r>
        <w:t>sequence_number</w:t>
      </w:r>
      <w:proofErr w:type="spellEnd"/>
      <w:r>
        <w:t xml:space="preserve"> in the preceding one</w:t>
      </w:r>
    </w:p>
    <w:p w14:paraId="0F00A11B" w14:textId="77777777" w:rsidR="000B6A36" w:rsidRDefault="0096302A">
      <w:proofErr w:type="gramStart"/>
      <w:r>
        <w:t>3 :</w:t>
      </w:r>
      <w:proofErr w:type="gramEnd"/>
      <w:r>
        <w:t xml:space="preserve"> the </w:t>
      </w:r>
      <w:proofErr w:type="spellStart"/>
      <w:r>
        <w:t>sequence_number</w:t>
      </w:r>
      <w:proofErr w:type="spellEnd"/>
      <w:r>
        <w:t xml:space="preserve"> in this </w:t>
      </w:r>
      <w:proofErr w:type="spellStart"/>
      <w:r>
        <w:t>moviefragment</w:t>
      </w:r>
      <w:proofErr w:type="spellEnd"/>
      <w:r>
        <w:t xml:space="preserve"> is one greater than the </w:t>
      </w:r>
      <w:proofErr w:type="spellStart"/>
      <w:r>
        <w:t>sequence_number</w:t>
      </w:r>
      <w:proofErr w:type="spellEnd"/>
      <w:r>
        <w:t xml:space="preserve"> in the preceding one</w:t>
      </w:r>
    </w:p>
    <w:p w14:paraId="7006DBAE" w14:textId="4C440884" w:rsidR="003F1E95" w:rsidRPr="002C79D2" w:rsidRDefault="0096302A" w:rsidP="003F1E95">
      <w:pPr>
        <w:pStyle w:val="Heading1"/>
        <w:rPr>
          <w:highlight w:val="green"/>
        </w:rPr>
      </w:pPr>
      <w:bookmarkStart w:id="1268" w:name="_Toc171988967"/>
      <w:r w:rsidRPr="002C79D2">
        <w:rPr>
          <w:highlight w:val="green"/>
        </w:rPr>
        <w:t>Sample Run Sample Group</w:t>
      </w:r>
      <w:bookmarkEnd w:id="1268"/>
    </w:p>
    <w:p w14:paraId="37B3A86C" w14:textId="77777777" w:rsidR="003021FB" w:rsidRDefault="0096302A">
      <w:proofErr w:type="gramStart"/>
      <w:r>
        <w:t>Issue</w:t>
      </w:r>
      <w:r w:rsidR="003021FB">
        <w:t>s</w:t>
      </w:r>
      <w:r>
        <w:t xml:space="preserve"> :</w:t>
      </w:r>
      <w:proofErr w:type="gramEnd"/>
    </w:p>
    <w:p w14:paraId="0F00A11D" w14:textId="0250FEA5" w:rsidR="000B6A36" w:rsidRDefault="00000000">
      <w:pPr>
        <w:rPr>
          <w:rStyle w:val="Hyperlink"/>
          <w:i/>
          <w:iCs/>
        </w:rPr>
      </w:pPr>
      <w:hyperlink r:id="rId37">
        <w:r w:rsidR="0096302A">
          <w:rPr>
            <w:rStyle w:val="Hyperlink"/>
            <w:i/>
            <w:iCs/>
          </w:rPr>
          <w:t>http://mpegx.int-evry.fr/software/MPEG/Systems/FileFormat/isobmff/-/issues/98</w:t>
        </w:r>
      </w:hyperlink>
    </w:p>
    <w:p w14:paraId="25993AB1" w14:textId="7B486B13" w:rsidR="003021FB" w:rsidRDefault="00000000">
      <w:pPr>
        <w:rPr>
          <w:i/>
          <w:iCs/>
        </w:rPr>
      </w:pPr>
      <w:hyperlink r:id="rId38" w:history="1">
        <w:r w:rsidR="003021FB" w:rsidRPr="002F0473">
          <w:rPr>
            <w:rStyle w:val="Hyperlink"/>
            <w:i/>
            <w:iCs/>
          </w:rPr>
          <w:t>https://git.mpeg.expert/MPEG/Systems/FileFormat/isobmff/-/issues/286</w:t>
        </w:r>
      </w:hyperlink>
      <w:r w:rsidR="003021FB">
        <w:rPr>
          <w:i/>
          <w:iCs/>
        </w:rPr>
        <w:t xml:space="preserve"> </w:t>
      </w:r>
    </w:p>
    <w:p w14:paraId="0F00A11E" w14:textId="77777777" w:rsidR="000B6A36" w:rsidRDefault="0096302A">
      <w:pPr>
        <w:pStyle w:val="Heading2"/>
      </w:pPr>
      <w:r>
        <w:rPr>
          <w:lang w:val="en-US"/>
        </w:rPr>
        <w:t>Introduction</w:t>
      </w:r>
    </w:p>
    <w:p w14:paraId="0F00A11F" w14:textId="77777777" w:rsidR="000B6A36" w:rsidRDefault="0096302A">
      <w:pPr>
        <w:pStyle w:val="fields"/>
        <w:spacing w:before="136"/>
        <w:ind w:left="0" w:firstLine="0"/>
        <w:rPr>
          <w:rFonts w:eastAsia="MS Mincho"/>
          <w:lang w:val="en-US"/>
        </w:rPr>
      </w:pPr>
      <w:r>
        <w:rPr>
          <w:rFonts w:eastAsia="MS Mincho"/>
          <w:lang w:val="en-US"/>
        </w:rPr>
        <w:t xml:space="preserve">The overhead of file format metadata, such as the </w:t>
      </w:r>
      <w:proofErr w:type="spellStart"/>
      <w:r>
        <w:rPr>
          <w:rFonts w:eastAsia="MS Mincho"/>
          <w:lang w:val="en-US"/>
        </w:rPr>
        <w:t>TrackRunBox</w:t>
      </w:r>
      <w:proofErr w:type="spellEnd"/>
      <w:r>
        <w:rPr>
          <w:rFonts w:eastAsia="MS Mincho"/>
          <w:lang w:val="en-US"/>
        </w:rPr>
        <w:t xml:space="preserve">(es), could be significant especially when it comes to applications using multi-track approach. The overhead of </w:t>
      </w:r>
      <w:bookmarkStart w:id="1269" w:name="_Hlk101209506"/>
      <w:proofErr w:type="spellStart"/>
      <w:r>
        <w:rPr>
          <w:rFonts w:eastAsia="MS Mincho"/>
          <w:lang w:val="en-US"/>
        </w:rPr>
        <w:t>TrackRunBox</w:t>
      </w:r>
      <w:bookmarkEnd w:id="1269"/>
      <w:proofErr w:type="spellEnd"/>
      <w:r>
        <w:rPr>
          <w:rFonts w:eastAsia="MS Mincho"/>
          <w:lang w:val="en-US"/>
        </w:rPr>
        <w:t xml:space="preserve">(es) has been clearly established and thoroughly studied in the context of OMAF </w:t>
      </w:r>
      <w:proofErr w:type="gramStart"/>
      <w:r>
        <w:rPr>
          <w:rFonts w:eastAsia="MS Mincho"/>
          <w:lang w:val="en-US"/>
        </w:rPr>
        <w:t>tile based</w:t>
      </w:r>
      <w:proofErr w:type="gramEnd"/>
      <w:r>
        <w:rPr>
          <w:rFonts w:eastAsia="MS Mincho"/>
          <w:lang w:val="en-US"/>
        </w:rPr>
        <w:t xml:space="preserve"> streaming [1-3]. For convenience, an example from [1] is copied below.</w:t>
      </w:r>
    </w:p>
    <w:p w14:paraId="0F00A120" w14:textId="77777777" w:rsidR="000B6A36" w:rsidRDefault="0096302A">
      <w:pPr>
        <w:pStyle w:val="fields"/>
        <w:spacing w:before="136"/>
        <w:ind w:left="0" w:firstLine="0"/>
        <w:rPr>
          <w:rFonts w:eastAsia="MS Mincho"/>
          <w:i/>
          <w:iCs/>
          <w:lang w:val="en-US"/>
        </w:rPr>
      </w:pPr>
      <w:r>
        <w:rPr>
          <w:rFonts w:eastAsia="MS Mincho"/>
          <w:i/>
          <w:iCs/>
          <w:lang w:val="en-US"/>
        </w:rPr>
        <w:t xml:space="preserve">“Imagine a 4K video being HEVC encoded with 50 tiles, each tile measuring 384x384 pixels. In such a tile, it is not uncommon for a NAL unit containing a P or B-slice to be as small as 40 bytes, and in areas with little motion sometimes even significantly less. In such a case, the 32-bit </w:t>
      </w:r>
      <w:proofErr w:type="spellStart"/>
      <w:r>
        <w:rPr>
          <w:rFonts w:eastAsia="MS Mincho"/>
          <w:i/>
          <w:iCs/>
          <w:lang w:val="en-US"/>
        </w:rPr>
        <w:t>sample_size</w:t>
      </w:r>
      <w:proofErr w:type="spellEnd"/>
      <w:r>
        <w:rPr>
          <w:rFonts w:eastAsia="MS Mincho"/>
          <w:i/>
          <w:iCs/>
          <w:lang w:val="en-US"/>
        </w:rPr>
        <w:t xml:space="preserve"> already results in at least a 10% </w:t>
      </w:r>
      <w:proofErr w:type="spellStart"/>
      <w:r>
        <w:rPr>
          <w:rFonts w:eastAsia="MS Mincho"/>
          <w:i/>
          <w:iCs/>
          <w:lang w:val="en-US"/>
        </w:rPr>
        <w:t>TrackRunBox</w:t>
      </w:r>
      <w:proofErr w:type="spellEnd"/>
      <w:r>
        <w:rPr>
          <w:rFonts w:eastAsia="MS Mincho"/>
          <w:i/>
          <w:iCs/>
          <w:lang w:val="en-US"/>
        </w:rPr>
        <w:t xml:space="preserve"> overhead, and that’s assuming </w:t>
      </w:r>
      <w:proofErr w:type="gramStart"/>
      <w:r>
        <w:rPr>
          <w:rFonts w:eastAsia="MS Mincho"/>
          <w:i/>
          <w:iCs/>
          <w:lang w:val="en-US"/>
        </w:rPr>
        <w:t>all of</w:t>
      </w:r>
      <w:proofErr w:type="gramEnd"/>
      <w:r>
        <w:rPr>
          <w:rFonts w:eastAsia="MS Mincho"/>
          <w:i/>
          <w:iCs/>
          <w:lang w:val="en-US"/>
        </w:rPr>
        <w:t xml:space="preserve"> the other optional </w:t>
      </w:r>
      <w:proofErr w:type="spellStart"/>
      <w:r>
        <w:rPr>
          <w:rFonts w:eastAsia="MS Mincho"/>
          <w:i/>
          <w:iCs/>
          <w:lang w:val="en-US"/>
        </w:rPr>
        <w:t>TrackRunBox</w:t>
      </w:r>
      <w:proofErr w:type="spellEnd"/>
      <w:r>
        <w:rPr>
          <w:rFonts w:eastAsia="MS Mincho"/>
          <w:i/>
          <w:iCs/>
          <w:lang w:val="en-US"/>
        </w:rPr>
        <w:t xml:space="preserve"> fields have been disabled.”</w:t>
      </w:r>
    </w:p>
    <w:p w14:paraId="0F00A121" w14:textId="77777777" w:rsidR="000B6A36" w:rsidRDefault="0096302A">
      <w:pPr>
        <w:pStyle w:val="fields"/>
        <w:spacing w:before="136"/>
        <w:ind w:left="0" w:firstLine="0"/>
        <w:rPr>
          <w:rFonts w:eastAsia="MS Mincho"/>
          <w:lang w:val="en-US"/>
        </w:rPr>
      </w:pPr>
      <w:r>
        <w:rPr>
          <w:rFonts w:eastAsia="MS Mincho"/>
          <w:lang w:val="en-US"/>
        </w:rPr>
        <w:t xml:space="preserve">Conventionally, file writers operate by parsing the high-level syntax of a given input video bitstream and generate the file format metadata from the information of the bitstream. Consequently, under certain constraints, the information present in </w:t>
      </w:r>
      <w:proofErr w:type="spellStart"/>
      <w:r>
        <w:rPr>
          <w:rFonts w:eastAsia="MS Mincho"/>
          <w:lang w:val="en-US"/>
        </w:rPr>
        <w:t>TrackRunBox</w:t>
      </w:r>
      <w:proofErr w:type="spellEnd"/>
      <w:r>
        <w:rPr>
          <w:rFonts w:eastAsia="MS Mincho"/>
          <w:lang w:val="en-US"/>
        </w:rPr>
        <w:t>(es) could instead be regenerated at the client side by parsing the high-level syntax of the received bitstreams.</w:t>
      </w:r>
    </w:p>
    <w:p w14:paraId="0F00A122" w14:textId="71AC7D96" w:rsidR="000B6A36" w:rsidRDefault="0096302A">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r w:rsidR="00D07D14">
        <w:rPr>
          <w:rFonts w:eastAsia="MS Mincho"/>
          <w:lang w:val="en-US"/>
        </w:rPr>
        <w:t>14.2</w:t>
      </w:r>
      <w:r>
        <w:rPr>
          <w:rFonts w:eastAsia="MS Mincho"/>
          <w:lang w:val="en-US"/>
        </w:rPr>
        <w:fldChar w:fldCharType="end"/>
      </w:r>
      <w:r>
        <w:rPr>
          <w:rFonts w:eastAsia="MS Mincho"/>
          <w:lang w:val="en-US"/>
        </w:rPr>
        <w:t>, below.</w:t>
      </w:r>
      <w:r>
        <w:rPr>
          <w:rFonts w:eastAsia="MS Mincho"/>
          <w:lang w:val="en-US"/>
        </w:rPr>
        <w:tab/>
      </w:r>
    </w:p>
    <w:p w14:paraId="0F00A123" w14:textId="77777777" w:rsidR="000B6A36" w:rsidRDefault="0096302A">
      <w:pPr>
        <w:pStyle w:val="Heading2"/>
      </w:pPr>
      <w:bookmarkStart w:id="1270" w:name="_Ref102995852"/>
      <w:r>
        <w:rPr>
          <w:lang w:val="en-US"/>
        </w:rPr>
        <w:t>Discussion</w:t>
      </w:r>
      <w:bookmarkEnd w:id="1270"/>
    </w:p>
    <w:p w14:paraId="0F00A124" w14:textId="77777777" w:rsidR="000B6A36" w:rsidRDefault="0096302A">
      <w:pPr>
        <w:spacing w:before="240" w:after="240"/>
        <w:jc w:val="both"/>
        <w:rPr>
          <w:rFonts w:eastAsia="MS Mincho"/>
          <w:sz w:val="20"/>
          <w:szCs w:val="20"/>
        </w:rPr>
      </w:pPr>
      <w:r>
        <w:rPr>
          <w:rFonts w:eastAsia="MS Mincho"/>
          <w:sz w:val="20"/>
          <w:szCs w:val="20"/>
        </w:rPr>
        <w:t xml:space="preserve">For video bitstreams encapsulated as a track, the information of the </w:t>
      </w:r>
      <w:proofErr w:type="spellStart"/>
      <w:r>
        <w:rPr>
          <w:rFonts w:eastAsia="MS Mincho"/>
          <w:sz w:val="20"/>
          <w:szCs w:val="20"/>
        </w:rPr>
        <w:t>TrackRunBox</w:t>
      </w:r>
      <w:proofErr w:type="spellEnd"/>
      <w:r>
        <w:rPr>
          <w:rFonts w:eastAsia="MS Mincho"/>
          <w:sz w:val="20"/>
          <w:szCs w:val="20"/>
        </w:rPr>
        <w:t xml:space="preserve"> could be tightly packed at a coarser granularity and additional finer-level information can be concluded in the file reader based on the received </w:t>
      </w:r>
      <w:proofErr w:type="spellStart"/>
      <w:r>
        <w:rPr>
          <w:rFonts w:eastAsia="MS Mincho"/>
          <w:sz w:val="20"/>
          <w:szCs w:val="20"/>
        </w:rPr>
        <w:t>MediaDataBox</w:t>
      </w:r>
      <w:proofErr w:type="spellEnd"/>
      <w:r>
        <w:rPr>
          <w:rFonts w:eastAsia="MS Mincho"/>
          <w:sz w:val="20"/>
          <w:szCs w:val="20"/>
        </w:rPr>
        <w:t xml:space="preserve"> for a movie fragment. Figure 19.2.1 shows the conventional encapsulation of </w:t>
      </w:r>
      <w:proofErr w:type="spellStart"/>
      <w:r>
        <w:rPr>
          <w:rFonts w:eastAsia="MS Mincho"/>
          <w:sz w:val="20"/>
          <w:szCs w:val="20"/>
        </w:rPr>
        <w:t>TrackRunBox</w:t>
      </w:r>
      <w:proofErr w:type="spellEnd"/>
      <w:r>
        <w:rPr>
          <w:rFonts w:eastAsia="MS Mincho"/>
          <w:sz w:val="20"/>
          <w:szCs w:val="20"/>
        </w:rPr>
        <w:t xml:space="preserve"> where </w:t>
      </w:r>
      <w:proofErr w:type="gramStart"/>
      <w:r>
        <w:rPr>
          <w:rFonts w:eastAsia="MS Mincho"/>
          <w:sz w:val="20"/>
          <w:szCs w:val="20"/>
        </w:rPr>
        <w:t>a</w:t>
      </w:r>
      <w:proofErr w:type="gramEnd"/>
      <w:r>
        <w:rPr>
          <w:rFonts w:eastAsia="MS Mincho"/>
          <w:sz w:val="20"/>
          <w:szCs w:val="20"/>
        </w:rPr>
        <w:t xml:space="preserve"> encoded segment has m access units, with each access unit having either VCL NAL units or non-VCL units or both. Information about each access unit is encapsulated in a sample of the track as part of the </w:t>
      </w:r>
      <w:proofErr w:type="spellStart"/>
      <w:r>
        <w:rPr>
          <w:rFonts w:eastAsia="MS Mincho"/>
          <w:sz w:val="20"/>
          <w:szCs w:val="20"/>
        </w:rPr>
        <w:t>TrackRunBox</w:t>
      </w:r>
      <w:proofErr w:type="spellEnd"/>
      <w:r>
        <w:rPr>
          <w:rFonts w:eastAsia="MS Mincho"/>
          <w:sz w:val="20"/>
          <w:szCs w:val="20"/>
        </w:rPr>
        <w:t xml:space="preserve">. </w:t>
      </w:r>
    </w:p>
    <w:p w14:paraId="0F00A125" w14:textId="77777777" w:rsidR="000B6A36" w:rsidRDefault="0096302A">
      <w:pPr>
        <w:keepNext/>
        <w:spacing w:before="240" w:after="240"/>
        <w:jc w:val="center"/>
      </w:pPr>
      <w:r>
        <w:lastRenderedPageBreak/>
        <w:t xml:space="preserve"> </w:t>
      </w:r>
      <w:r>
        <w:rPr>
          <w:noProof/>
        </w:rPr>
        <w:drawing>
          <wp:inline distT="0" distB="0" distL="0" distR="0" wp14:anchorId="0F00A5F2" wp14:editId="0F00A5F3">
            <wp:extent cx="5727700" cy="2423795"/>
            <wp:effectExtent l="0" t="0" r="0"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4"/>
                    <pic:cNvPicPr>
                      <a:picLocks noChangeAspect="1" noChangeArrowheads="1"/>
                    </pic:cNvPicPr>
                  </pic:nvPicPr>
                  <pic:blipFill>
                    <a:blip r:embed="rId39"/>
                    <a:stretch>
                      <a:fillRect/>
                    </a:stretch>
                  </pic:blipFill>
                  <pic:spPr bwMode="auto">
                    <a:xfrm>
                      <a:off x="0" y="0"/>
                      <a:ext cx="5727700" cy="2423795"/>
                    </a:xfrm>
                    <a:prstGeom prst="rect">
                      <a:avLst/>
                    </a:prstGeom>
                  </pic:spPr>
                </pic:pic>
              </a:graphicData>
            </a:graphic>
          </wp:inline>
        </w:drawing>
      </w:r>
    </w:p>
    <w:p w14:paraId="0F00A126" w14:textId="77777777" w:rsidR="000B6A36" w:rsidRDefault="0096302A">
      <w:pPr>
        <w:pStyle w:val="Caption"/>
        <w:jc w:val="center"/>
        <w:rPr>
          <w:i w:val="0"/>
          <w:iCs w:val="0"/>
          <w:color w:val="000000" w:themeColor="text1"/>
          <w:sz w:val="22"/>
          <w:szCs w:val="22"/>
        </w:rPr>
      </w:pPr>
      <w:r>
        <w:rPr>
          <w:i w:val="0"/>
          <w:iCs w:val="0"/>
          <w:color w:val="000000" w:themeColor="text1"/>
          <w:sz w:val="22"/>
          <w:szCs w:val="22"/>
        </w:rPr>
        <w:t xml:space="preserve">Figure 19.2.1: Conventional sample information in </w:t>
      </w:r>
      <w:proofErr w:type="spellStart"/>
      <w:r>
        <w:rPr>
          <w:i w:val="0"/>
          <w:iCs w:val="0"/>
          <w:color w:val="000000" w:themeColor="text1"/>
          <w:sz w:val="22"/>
          <w:szCs w:val="22"/>
        </w:rPr>
        <w:t>TrackRunBox</w:t>
      </w:r>
      <w:proofErr w:type="spellEnd"/>
    </w:p>
    <w:p w14:paraId="0F00A127" w14:textId="77777777" w:rsidR="000B6A36" w:rsidRDefault="0096302A">
      <w:pPr>
        <w:spacing w:before="240" w:after="240"/>
        <w:jc w:val="both"/>
        <w:rPr>
          <w:rFonts w:eastAsia="MS Mincho"/>
          <w:sz w:val="20"/>
          <w:szCs w:val="20"/>
        </w:rPr>
      </w:pPr>
      <w:r>
        <w:rPr>
          <w:rFonts w:eastAsia="MS Mincho"/>
          <w:sz w:val="20"/>
          <w:szCs w:val="20"/>
        </w:rPr>
        <w:t xml:space="preserve">As shown in Figure 19.2.2, the sample-level information of the </w:t>
      </w:r>
      <w:proofErr w:type="spellStart"/>
      <w:r>
        <w:rPr>
          <w:rFonts w:eastAsia="MS Mincho"/>
          <w:sz w:val="20"/>
          <w:szCs w:val="20"/>
        </w:rPr>
        <w:t>TrackRunBox</w:t>
      </w:r>
      <w:proofErr w:type="spellEnd"/>
      <w:r>
        <w:rPr>
          <w:rFonts w:eastAsia="MS Mincho"/>
          <w:sz w:val="20"/>
          <w:szCs w:val="20"/>
        </w:rPr>
        <w:t xml:space="preserve"> (m samples) are tightly packed into a single sample information in the </w:t>
      </w:r>
      <w:proofErr w:type="spellStart"/>
      <w:r>
        <w:rPr>
          <w:rFonts w:eastAsia="MS Mincho"/>
          <w:sz w:val="20"/>
          <w:szCs w:val="20"/>
        </w:rPr>
        <w:t>SampleRun</w:t>
      </w:r>
      <w:proofErr w:type="spellEnd"/>
      <w:r>
        <w:rPr>
          <w:rFonts w:eastAsia="MS Mincho"/>
          <w:sz w:val="20"/>
          <w:szCs w:val="20"/>
        </w:rPr>
        <w:t xml:space="preserve"> sample group. Kindly note that the packing of m samples into a single sample in Figure 19.2.2 is only for demonstrating the usage of </w:t>
      </w:r>
      <w:proofErr w:type="spellStart"/>
      <w:r>
        <w:rPr>
          <w:rFonts w:eastAsia="MS Mincho"/>
          <w:sz w:val="20"/>
          <w:szCs w:val="20"/>
        </w:rPr>
        <w:t>SampleRun</w:t>
      </w:r>
      <w:proofErr w:type="spellEnd"/>
      <w:r>
        <w:rPr>
          <w:rFonts w:eastAsia="MS Mincho"/>
          <w:sz w:val="20"/>
          <w:szCs w:val="20"/>
        </w:rPr>
        <w:t xml:space="preserve"> sample group. The </w:t>
      </w:r>
      <w:proofErr w:type="spellStart"/>
      <w:r>
        <w:rPr>
          <w:rFonts w:eastAsia="MS Mincho"/>
          <w:sz w:val="20"/>
          <w:szCs w:val="20"/>
        </w:rPr>
        <w:t>SampleRun</w:t>
      </w:r>
      <w:proofErr w:type="spellEnd"/>
      <w:r>
        <w:rPr>
          <w:rFonts w:eastAsia="MS Mincho"/>
          <w:sz w:val="20"/>
          <w:szCs w:val="20"/>
        </w:rPr>
        <w:t xml:space="preserve"> sample group may contain information about n &lt; m samples where more than one sample of the original </w:t>
      </w:r>
      <w:proofErr w:type="spellStart"/>
      <w:r>
        <w:rPr>
          <w:rFonts w:eastAsia="MS Mincho"/>
          <w:sz w:val="20"/>
          <w:szCs w:val="20"/>
        </w:rPr>
        <w:t>TrackRunBox</w:t>
      </w:r>
      <w:proofErr w:type="spellEnd"/>
      <w:r>
        <w:rPr>
          <w:rFonts w:eastAsia="MS Mincho"/>
          <w:sz w:val="20"/>
          <w:szCs w:val="20"/>
        </w:rPr>
        <w:t xml:space="preserve"> are tightly packed into the </w:t>
      </w:r>
      <w:proofErr w:type="spellStart"/>
      <w:r>
        <w:rPr>
          <w:rFonts w:eastAsia="MS Mincho"/>
          <w:sz w:val="20"/>
          <w:szCs w:val="20"/>
        </w:rPr>
        <w:t>SampleRun</w:t>
      </w:r>
      <w:proofErr w:type="spellEnd"/>
      <w:r>
        <w:rPr>
          <w:rFonts w:eastAsia="MS Mincho"/>
          <w:sz w:val="20"/>
          <w:szCs w:val="20"/>
        </w:rPr>
        <w:t xml:space="preserve"> sample group samples.</w:t>
      </w:r>
    </w:p>
    <w:p w14:paraId="0F00A128" w14:textId="77777777" w:rsidR="000B6A36" w:rsidRDefault="0096302A">
      <w:pPr>
        <w:keepNext/>
        <w:spacing w:before="240" w:after="240"/>
        <w:jc w:val="center"/>
        <w:rPr>
          <w:color w:val="000000" w:themeColor="text1"/>
        </w:rPr>
      </w:pPr>
      <w:r>
        <w:t xml:space="preserve"> </w:t>
      </w:r>
      <w:r>
        <w:rPr>
          <w:noProof/>
        </w:rPr>
        <w:drawing>
          <wp:inline distT="0" distB="0" distL="0" distR="0" wp14:anchorId="0F00A5F4" wp14:editId="0F00A5F5">
            <wp:extent cx="5727700" cy="2437765"/>
            <wp:effectExtent l="0" t="0" r="0" b="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5"/>
                    <pic:cNvPicPr>
                      <a:picLocks noChangeAspect="1" noChangeArrowheads="1"/>
                    </pic:cNvPicPr>
                  </pic:nvPicPr>
                  <pic:blipFill>
                    <a:blip r:embed="rId40"/>
                    <a:stretch>
                      <a:fillRect/>
                    </a:stretch>
                  </pic:blipFill>
                  <pic:spPr bwMode="auto">
                    <a:xfrm>
                      <a:off x="0" y="0"/>
                      <a:ext cx="5727700" cy="2437765"/>
                    </a:xfrm>
                    <a:prstGeom prst="rect">
                      <a:avLst/>
                    </a:prstGeom>
                  </pic:spPr>
                </pic:pic>
              </a:graphicData>
            </a:graphic>
          </wp:inline>
        </w:drawing>
      </w:r>
    </w:p>
    <w:p w14:paraId="0F00A129" w14:textId="77777777" w:rsidR="000B6A36" w:rsidRDefault="0096302A">
      <w:pPr>
        <w:pStyle w:val="Caption"/>
        <w:jc w:val="center"/>
        <w:rPr>
          <w:i w:val="0"/>
          <w:iCs w:val="0"/>
          <w:color w:val="000000" w:themeColor="text1"/>
          <w:sz w:val="22"/>
          <w:szCs w:val="22"/>
        </w:rPr>
      </w:pPr>
      <w:r>
        <w:rPr>
          <w:i w:val="0"/>
          <w:iCs w:val="0"/>
          <w:color w:val="000000" w:themeColor="text1"/>
          <w:sz w:val="22"/>
          <w:szCs w:val="22"/>
        </w:rPr>
        <w:t xml:space="preserve">Figure 19.2.2: An example usage of </w:t>
      </w:r>
      <w:proofErr w:type="spellStart"/>
      <w:r>
        <w:rPr>
          <w:i w:val="0"/>
          <w:iCs w:val="0"/>
          <w:color w:val="000000" w:themeColor="text1"/>
          <w:sz w:val="22"/>
          <w:szCs w:val="22"/>
        </w:rPr>
        <w:t>SampleRun</w:t>
      </w:r>
      <w:proofErr w:type="spellEnd"/>
      <w:r>
        <w:rPr>
          <w:i w:val="0"/>
          <w:iCs w:val="0"/>
          <w:color w:val="000000" w:themeColor="text1"/>
          <w:sz w:val="22"/>
          <w:szCs w:val="22"/>
        </w:rPr>
        <w:t xml:space="preserve"> Sample group.</w:t>
      </w:r>
    </w:p>
    <w:p w14:paraId="0F00A12A" w14:textId="77777777" w:rsidR="000B6A36" w:rsidRDefault="0096302A">
      <w:pPr>
        <w:rPr>
          <w:rFonts w:eastAsia="MS Mincho"/>
          <w:sz w:val="20"/>
          <w:szCs w:val="20"/>
        </w:rPr>
      </w:pPr>
      <w:r>
        <w:rPr>
          <w:rFonts w:eastAsia="MS Mincho"/>
          <w:sz w:val="20"/>
          <w:szCs w:val="20"/>
        </w:rPr>
        <w:t xml:space="preserve">An approach for optimizing the delivery of </w:t>
      </w:r>
      <w:proofErr w:type="spellStart"/>
      <w:r>
        <w:rPr>
          <w:rFonts w:eastAsia="MS Mincho"/>
          <w:sz w:val="20"/>
          <w:szCs w:val="20"/>
        </w:rPr>
        <w:t>MovieFragmentBox</w:t>
      </w:r>
      <w:proofErr w:type="spellEnd"/>
      <w:r>
        <w:rPr>
          <w:rFonts w:eastAsia="MS Mincho"/>
          <w:sz w:val="20"/>
          <w:szCs w:val="20"/>
        </w:rPr>
        <w:t xml:space="preserve"> for video could be designed as follows.</w:t>
      </w:r>
    </w:p>
    <w:p w14:paraId="0F00A12B" w14:textId="77777777" w:rsidR="000B6A36" w:rsidRDefault="0096302A">
      <w:pPr>
        <w:pStyle w:val="ListParagraph"/>
        <w:widowControl/>
        <w:numPr>
          <w:ilvl w:val="0"/>
          <w:numId w:val="10"/>
        </w:numPr>
        <w:spacing w:before="120" w:after="120" w:line="240" w:lineRule="auto"/>
        <w:ind w:left="357" w:hanging="357"/>
        <w:contextualSpacing w:val="0"/>
        <w:textAlignment w:val="auto"/>
        <w:rPr>
          <w:rFonts w:eastAsia="MS Mincho"/>
          <w:sz w:val="20"/>
          <w:szCs w:val="20"/>
        </w:rPr>
      </w:pPr>
      <w:r>
        <w:rPr>
          <w:rFonts w:eastAsia="MS Mincho"/>
          <w:sz w:val="20"/>
          <w:szCs w:val="20"/>
        </w:rPr>
        <w:t xml:space="preserve">A file writer performs the following to pack a </w:t>
      </w:r>
      <w:proofErr w:type="spellStart"/>
      <w:r>
        <w:rPr>
          <w:rFonts w:eastAsia="MS Mincho"/>
          <w:sz w:val="20"/>
          <w:szCs w:val="20"/>
        </w:rPr>
        <w:t>MovieFragmentBox</w:t>
      </w:r>
      <w:proofErr w:type="spellEnd"/>
      <w:r>
        <w:rPr>
          <w:rFonts w:eastAsia="MS Mincho"/>
          <w:sz w:val="20"/>
          <w:szCs w:val="20"/>
        </w:rPr>
        <w:t>:</w:t>
      </w:r>
    </w:p>
    <w:p w14:paraId="0F00A12C"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Identifying GOP structures where pictures have the same pattern of duration, composition time offset and sample flags.</w:t>
      </w:r>
    </w:p>
    <w:p w14:paraId="0F00A12D"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Generating a </w:t>
      </w:r>
      <w:proofErr w:type="spellStart"/>
      <w:r>
        <w:rPr>
          <w:rFonts w:eastAsia="MS Mincho"/>
          <w:sz w:val="20"/>
          <w:szCs w:val="20"/>
        </w:rPr>
        <w:t>SampleRun</w:t>
      </w:r>
      <w:proofErr w:type="spellEnd"/>
      <w:r>
        <w:rPr>
          <w:rFonts w:eastAsia="MS Mincho"/>
          <w:sz w:val="20"/>
          <w:szCs w:val="20"/>
        </w:rPr>
        <w:t xml:space="preserve"> sample group description entry for each identified GOP structure.</w:t>
      </w:r>
    </w:p>
    <w:p w14:paraId="0F00A12E" w14:textId="6380F868"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Merging the samples of each GOP into one sample in </w:t>
      </w:r>
      <w:proofErr w:type="gramStart"/>
      <w:r>
        <w:rPr>
          <w:rFonts w:eastAsia="MS Mincho"/>
          <w:sz w:val="20"/>
          <w:szCs w:val="20"/>
        </w:rPr>
        <w:t>an</w:t>
      </w:r>
      <w:proofErr w:type="gramEnd"/>
      <w:r>
        <w:rPr>
          <w:rFonts w:eastAsia="MS Mincho"/>
          <w:sz w:val="20"/>
          <w:szCs w:val="20"/>
        </w:rPr>
        <w:t xml:space="preserve"> '</w:t>
      </w:r>
      <w:proofErr w:type="spellStart"/>
      <w:r>
        <w:rPr>
          <w:rFonts w:eastAsia="MS Mincho"/>
          <w:sz w:val="20"/>
          <w:szCs w:val="20"/>
        </w:rPr>
        <w:t>sp</w:t>
      </w:r>
      <w:r w:rsidR="003021FB">
        <w:rPr>
          <w:rFonts w:eastAsia="MS Mincho"/>
          <w:sz w:val="20"/>
          <w:szCs w:val="20"/>
        </w:rPr>
        <w:t>k</w:t>
      </w:r>
      <w:r>
        <w:rPr>
          <w:rFonts w:eastAsia="MS Mincho"/>
          <w:sz w:val="20"/>
          <w:szCs w:val="20"/>
        </w:rPr>
        <w:t>t</w:t>
      </w:r>
      <w:proofErr w:type="spellEnd"/>
      <w:r>
        <w:rPr>
          <w:rFonts w:eastAsia="MS Mincho"/>
          <w:sz w:val="20"/>
          <w:szCs w:val="20"/>
        </w:rPr>
        <w:t>' transformed video track.</w:t>
      </w:r>
    </w:p>
    <w:p w14:paraId="0F00A12F" w14:textId="0FC3089B"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Mapping the samples in the '</w:t>
      </w:r>
      <w:proofErr w:type="spellStart"/>
      <w:r>
        <w:rPr>
          <w:rFonts w:eastAsia="MS Mincho"/>
          <w:sz w:val="20"/>
          <w:szCs w:val="20"/>
        </w:rPr>
        <w:t>sp</w:t>
      </w:r>
      <w:r w:rsidR="003021FB">
        <w:rPr>
          <w:rFonts w:eastAsia="MS Mincho"/>
          <w:sz w:val="20"/>
          <w:szCs w:val="20"/>
        </w:rPr>
        <w:t>k</w:t>
      </w:r>
      <w:r>
        <w:rPr>
          <w:rFonts w:eastAsia="MS Mincho"/>
          <w:sz w:val="20"/>
          <w:szCs w:val="20"/>
        </w:rPr>
        <w:t>t</w:t>
      </w:r>
      <w:proofErr w:type="spellEnd"/>
      <w:r>
        <w:rPr>
          <w:rFonts w:eastAsia="MS Mincho"/>
          <w:sz w:val="20"/>
          <w:szCs w:val="20"/>
        </w:rPr>
        <w:t xml:space="preserve">' transformed video track to the respective </w:t>
      </w:r>
      <w:proofErr w:type="spellStart"/>
      <w:r>
        <w:rPr>
          <w:rFonts w:eastAsia="MS Mincho"/>
          <w:sz w:val="20"/>
          <w:szCs w:val="20"/>
        </w:rPr>
        <w:t>SampleRun</w:t>
      </w:r>
      <w:proofErr w:type="spellEnd"/>
      <w:r>
        <w:rPr>
          <w:rFonts w:eastAsia="MS Mincho"/>
          <w:sz w:val="20"/>
          <w:szCs w:val="20"/>
        </w:rPr>
        <w:t xml:space="preserve"> sample group description entries in </w:t>
      </w:r>
      <w:proofErr w:type="spellStart"/>
      <w:r>
        <w:rPr>
          <w:rFonts w:eastAsia="MS Mincho"/>
          <w:sz w:val="20"/>
          <w:szCs w:val="20"/>
        </w:rPr>
        <w:t>SampleToGroupBox</w:t>
      </w:r>
      <w:proofErr w:type="spellEnd"/>
      <w:r>
        <w:rPr>
          <w:rFonts w:eastAsia="MS Mincho"/>
          <w:sz w:val="20"/>
          <w:szCs w:val="20"/>
        </w:rPr>
        <w:t>(es).</w:t>
      </w:r>
    </w:p>
    <w:p w14:paraId="0F00A130" w14:textId="77777777" w:rsidR="000B6A36" w:rsidRDefault="0096302A">
      <w:pPr>
        <w:pStyle w:val="ListParagraph"/>
        <w:keepNext/>
        <w:widowControl/>
        <w:numPr>
          <w:ilvl w:val="0"/>
          <w:numId w:val="10"/>
        </w:numPr>
        <w:spacing w:after="120" w:line="240" w:lineRule="auto"/>
        <w:ind w:left="357" w:hanging="357"/>
        <w:contextualSpacing w:val="0"/>
        <w:textAlignment w:val="auto"/>
        <w:rPr>
          <w:rFonts w:eastAsia="MS Mincho"/>
          <w:sz w:val="20"/>
          <w:szCs w:val="20"/>
        </w:rPr>
      </w:pPr>
      <w:r>
        <w:rPr>
          <w:rFonts w:eastAsia="MS Mincho"/>
          <w:sz w:val="20"/>
          <w:szCs w:val="20"/>
        </w:rPr>
        <w:lastRenderedPageBreak/>
        <w:t>A player:</w:t>
      </w:r>
    </w:p>
    <w:p w14:paraId="0F00A131" w14:textId="20DF9829"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Performs the access unit boundary determination as specified in AVC, HEVC, VVC, or EVC for each sample in </w:t>
      </w:r>
      <w:proofErr w:type="gramStart"/>
      <w:r>
        <w:rPr>
          <w:rFonts w:eastAsia="MS Mincho"/>
          <w:sz w:val="20"/>
          <w:szCs w:val="20"/>
        </w:rPr>
        <w:t>an</w:t>
      </w:r>
      <w:proofErr w:type="gramEnd"/>
      <w:r>
        <w:rPr>
          <w:rFonts w:eastAsia="MS Mincho"/>
          <w:sz w:val="20"/>
          <w:szCs w:val="20"/>
        </w:rPr>
        <w:t xml:space="preserve"> '</w:t>
      </w:r>
      <w:proofErr w:type="spellStart"/>
      <w:r>
        <w:rPr>
          <w:rFonts w:eastAsia="MS Mincho"/>
          <w:sz w:val="20"/>
          <w:szCs w:val="20"/>
        </w:rPr>
        <w:t>sp</w:t>
      </w:r>
      <w:r w:rsidR="003021FB">
        <w:rPr>
          <w:rFonts w:eastAsia="MS Mincho"/>
          <w:sz w:val="20"/>
          <w:szCs w:val="20"/>
        </w:rPr>
        <w:t>k</w:t>
      </w:r>
      <w:r>
        <w:rPr>
          <w:rFonts w:eastAsia="MS Mincho"/>
          <w:sz w:val="20"/>
          <w:szCs w:val="20"/>
        </w:rPr>
        <w:t>t</w:t>
      </w:r>
      <w:proofErr w:type="spellEnd"/>
      <w:r>
        <w:rPr>
          <w:rFonts w:eastAsia="MS Mincho"/>
          <w:sz w:val="20"/>
          <w:szCs w:val="20"/>
        </w:rPr>
        <w:t>' transformed video track.</w:t>
      </w:r>
    </w:p>
    <w:p w14:paraId="0F00A132"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Generates the original </w:t>
      </w:r>
      <w:proofErr w:type="spellStart"/>
      <w:r>
        <w:rPr>
          <w:rFonts w:eastAsia="MS Mincho"/>
          <w:sz w:val="20"/>
          <w:szCs w:val="20"/>
        </w:rPr>
        <w:t>TrackRunBox</w:t>
      </w:r>
      <w:proofErr w:type="spellEnd"/>
      <w:r>
        <w:rPr>
          <w:rFonts w:eastAsia="MS Mincho"/>
          <w:sz w:val="20"/>
          <w:szCs w:val="20"/>
        </w:rPr>
        <w:t xml:space="preserve"> information in </w:t>
      </w:r>
      <w:proofErr w:type="spellStart"/>
      <w:r>
        <w:rPr>
          <w:rFonts w:eastAsia="MS Mincho"/>
          <w:sz w:val="20"/>
          <w:szCs w:val="20"/>
        </w:rPr>
        <w:t>MovieFragmentBoxes</w:t>
      </w:r>
      <w:proofErr w:type="spellEnd"/>
      <w:r>
        <w:rPr>
          <w:rFonts w:eastAsia="MS Mincho"/>
          <w:sz w:val="20"/>
          <w:szCs w:val="20"/>
        </w:rPr>
        <w:t xml:space="preserve"> based on the </w:t>
      </w:r>
      <w:proofErr w:type="spellStart"/>
      <w:r>
        <w:rPr>
          <w:rFonts w:eastAsia="MS Mincho"/>
          <w:sz w:val="20"/>
          <w:szCs w:val="20"/>
        </w:rPr>
        <w:t>signalled</w:t>
      </w:r>
      <w:proofErr w:type="spellEnd"/>
      <w:r>
        <w:rPr>
          <w:rFonts w:eastAsia="MS Mincho"/>
          <w:sz w:val="20"/>
          <w:szCs w:val="20"/>
        </w:rPr>
        <w:t xml:space="preserve"> </w:t>
      </w:r>
      <w:proofErr w:type="spellStart"/>
      <w:r>
        <w:rPr>
          <w:rFonts w:eastAsia="MS Mincho"/>
          <w:sz w:val="20"/>
          <w:szCs w:val="20"/>
        </w:rPr>
        <w:t>SampleRun</w:t>
      </w:r>
      <w:proofErr w:type="spellEnd"/>
      <w:r>
        <w:rPr>
          <w:rFonts w:eastAsia="MS Mincho"/>
          <w:sz w:val="20"/>
          <w:szCs w:val="20"/>
        </w:rPr>
        <w:t xml:space="preserve"> sample group and the sample sizes determined from the access unit boundaries.</w:t>
      </w:r>
    </w:p>
    <w:p w14:paraId="0F00A133" w14:textId="77777777" w:rsidR="000B6A36" w:rsidRDefault="0096302A">
      <w:pPr>
        <w:pStyle w:val="Heading2"/>
        <w:rPr>
          <w:lang w:val="en-US"/>
        </w:rPr>
      </w:pPr>
      <w:r>
        <w:rPr>
          <w:lang w:val="en-US"/>
        </w:rPr>
        <w:t>Proposal</w:t>
      </w:r>
    </w:p>
    <w:p w14:paraId="0F00A134" w14:textId="77777777" w:rsidR="000B6A36" w:rsidRDefault="0096302A">
      <w:pPr>
        <w:rPr>
          <w:lang w:eastAsia="zh-CN"/>
        </w:rPr>
      </w:pPr>
      <w:r>
        <w:rPr>
          <w:lang w:eastAsia="zh-CN"/>
        </w:rPr>
        <w:t xml:space="preserve">It is proposed to support the new </w:t>
      </w:r>
      <w:proofErr w:type="spellStart"/>
      <w:r>
        <w:rPr>
          <w:lang w:eastAsia="zh-CN"/>
        </w:rPr>
        <w:t>SampleRun</w:t>
      </w:r>
      <w:proofErr w:type="spellEnd"/>
      <w:r>
        <w:rPr>
          <w:lang w:eastAsia="zh-CN"/>
        </w:rPr>
        <w:t xml:space="preserve"> sample group as follows.</w:t>
      </w:r>
    </w:p>
    <w:p w14:paraId="0F00A135" w14:textId="77777777" w:rsidR="000B6A36" w:rsidRDefault="0096302A">
      <w:pPr>
        <w:pStyle w:val="Heading3"/>
      </w:pPr>
      <w:r>
        <w:rPr>
          <w:lang w:val="en-US" w:eastAsia="zh-CN"/>
        </w:rPr>
        <w:t>Definition</w:t>
      </w:r>
    </w:p>
    <w:p w14:paraId="0F00A136" w14:textId="366BEF10" w:rsidR="000B6A36" w:rsidRDefault="0096302A">
      <w:pPr>
        <w:rPr>
          <w:lang w:eastAsia="zh-CN"/>
        </w:rPr>
      </w:pPr>
      <w:r>
        <w:rPr>
          <w:lang w:eastAsia="zh-CN"/>
        </w:rPr>
        <w:t>A sample run sample group may be present in a '</w:t>
      </w:r>
      <w:proofErr w:type="spellStart"/>
      <w:r>
        <w:rPr>
          <w:lang w:eastAsia="zh-CN"/>
        </w:rPr>
        <w:t>sp</w:t>
      </w:r>
      <w:r w:rsidR="003021FB">
        <w:rPr>
          <w:lang w:eastAsia="zh-CN"/>
        </w:rPr>
        <w:t>k</w:t>
      </w:r>
      <w:r>
        <w:rPr>
          <w:lang w:eastAsia="zh-CN"/>
        </w:rPr>
        <w:t>t</w:t>
      </w:r>
      <w:proofErr w:type="spellEnd"/>
      <w:r>
        <w:rPr>
          <w:lang w:eastAsia="zh-CN"/>
        </w:rPr>
        <w:t>' transformed video track. A sample run documents contiguous samples of the untransformed track where each access unit in the mapped sample of the '</w:t>
      </w:r>
      <w:proofErr w:type="spellStart"/>
      <w:r>
        <w:rPr>
          <w:lang w:eastAsia="zh-CN"/>
        </w:rPr>
        <w:t>sp</w:t>
      </w:r>
      <w:r w:rsidR="003021FB">
        <w:rPr>
          <w:lang w:eastAsia="zh-CN"/>
        </w:rPr>
        <w:t>k</w:t>
      </w:r>
      <w:r>
        <w:rPr>
          <w:lang w:eastAsia="zh-CN"/>
        </w:rPr>
        <w:t>t</w:t>
      </w:r>
      <w:proofErr w:type="spellEnd"/>
      <w:r>
        <w:rPr>
          <w:lang w:eastAsia="zh-CN"/>
        </w:rPr>
        <w:t>' transformed video track is its own sample.</w:t>
      </w:r>
    </w:p>
    <w:p w14:paraId="0F00A137" w14:textId="77777777" w:rsidR="000B6A36" w:rsidRDefault="000B6A36">
      <w:pPr>
        <w:rPr>
          <w:lang w:eastAsia="zh-CN"/>
        </w:rPr>
      </w:pPr>
    </w:p>
    <w:p w14:paraId="0F00A138" w14:textId="00DA0E6D" w:rsidR="000B6A36" w:rsidRDefault="0096302A">
      <w:pPr>
        <w:ind w:left="720"/>
        <w:jc w:val="both"/>
        <w:rPr>
          <w:lang w:eastAsia="zh-CN"/>
        </w:rPr>
      </w:pPr>
      <w:r>
        <w:rPr>
          <w:sz w:val="20"/>
          <w:szCs w:val="20"/>
          <w:lang w:eastAsia="zh-CN"/>
        </w:rPr>
        <w:t>Note: The sample run sample group is limited to be used in a '</w:t>
      </w:r>
      <w:proofErr w:type="spellStart"/>
      <w:r>
        <w:rPr>
          <w:sz w:val="20"/>
          <w:szCs w:val="20"/>
          <w:lang w:eastAsia="zh-CN"/>
        </w:rPr>
        <w:t>sp</w:t>
      </w:r>
      <w:r w:rsidR="003021FB">
        <w:rPr>
          <w:sz w:val="20"/>
          <w:szCs w:val="20"/>
          <w:lang w:eastAsia="zh-CN"/>
        </w:rPr>
        <w:t>k</w:t>
      </w:r>
      <w:r>
        <w:rPr>
          <w:sz w:val="20"/>
          <w:szCs w:val="20"/>
          <w:lang w:eastAsia="zh-CN"/>
        </w:rPr>
        <w:t>t</w:t>
      </w:r>
      <w:proofErr w:type="spellEnd"/>
      <w:r>
        <w:rPr>
          <w:sz w:val="20"/>
          <w:szCs w:val="20"/>
          <w:lang w:eastAsia="zh-CN"/>
        </w:rPr>
        <w:t xml:space="preserve">' transformed video track containing bitstreams which support picture boundary detection. For example, VVC, which supports </w:t>
      </w:r>
      <w:proofErr w:type="spellStart"/>
      <w:r>
        <w:rPr>
          <w:sz w:val="20"/>
          <w:szCs w:val="20"/>
          <w:lang w:eastAsia="zh-CN"/>
        </w:rPr>
        <w:t>signalling</w:t>
      </w:r>
      <w:proofErr w:type="spellEnd"/>
      <w:r>
        <w:rPr>
          <w:sz w:val="20"/>
          <w:szCs w:val="20"/>
          <w:lang w:eastAsia="zh-CN"/>
        </w:rPr>
        <w:t xml:space="preserve"> of picture header </w:t>
      </w:r>
      <w:proofErr w:type="gramStart"/>
      <w:r>
        <w:rPr>
          <w:sz w:val="20"/>
          <w:szCs w:val="20"/>
          <w:lang w:eastAsia="zh-CN"/>
        </w:rPr>
        <w:t>information</w:t>
      </w:r>
      <w:proofErr w:type="gramEnd"/>
      <w:r>
        <w:rPr>
          <w:sz w:val="20"/>
          <w:szCs w:val="20"/>
          <w:lang w:eastAsia="zh-CN"/>
        </w:rPr>
        <w:t xml:space="preserve"> and the client need not maintain a parsing context to detect picture boundaries.</w:t>
      </w:r>
    </w:p>
    <w:p w14:paraId="0F00A139" w14:textId="77777777" w:rsidR="000B6A36" w:rsidRDefault="0096302A">
      <w:pPr>
        <w:pStyle w:val="Heading3"/>
        <w:rPr>
          <w:lang w:val="en-US" w:eastAsia="zh-CN"/>
        </w:rPr>
      </w:pPr>
      <w:r>
        <w:rPr>
          <w:lang w:val="en-US" w:eastAsia="zh-CN"/>
        </w:rPr>
        <w:t>Syntax</w:t>
      </w:r>
    </w:p>
    <w:p w14:paraId="0F00A13A" w14:textId="77777777" w:rsidR="000B6A36" w:rsidRDefault="0096302A">
      <w:pPr>
        <w:pStyle w:val="FormatvorlagecodeLateinCourier"/>
        <w:spacing w:before="0" w:after="0"/>
      </w:pPr>
      <w:r>
        <w:t xml:space="preserve">class </w:t>
      </w:r>
      <w:proofErr w:type="spellStart"/>
      <w:proofErr w:type="gramStart"/>
      <w:r>
        <w:t>SampleRunEntry</w:t>
      </w:r>
      <w:proofErr w:type="spellEnd"/>
      <w:r>
        <w:t>(</w:t>
      </w:r>
      <w:proofErr w:type="gramEnd"/>
      <w:r>
        <w:t xml:space="preserve">) extends  </w:t>
      </w:r>
      <w:proofErr w:type="spellStart"/>
      <w:r>
        <w:t>SampleGroupDescriptionEntry</w:t>
      </w:r>
      <w:proofErr w:type="spellEnd"/>
      <w:r>
        <w:t>('</w:t>
      </w:r>
      <w:proofErr w:type="spellStart"/>
      <w:r>
        <w:t>srun</w:t>
      </w:r>
      <w:proofErr w:type="spellEnd"/>
      <w:r>
        <w:t>') {</w:t>
      </w:r>
      <w:r>
        <w:br/>
      </w:r>
      <w:r>
        <w:tab/>
        <w:t>unsigned int(24) flags;</w:t>
      </w:r>
    </w:p>
    <w:p w14:paraId="0F00A13B" w14:textId="77777777" w:rsidR="000B6A36" w:rsidRDefault="0096302A">
      <w:pPr>
        <w:pStyle w:val="FormatvorlagecodeLateinCourier"/>
        <w:spacing w:before="0" w:after="0"/>
      </w:pPr>
      <w:r>
        <w:tab/>
        <w:t>if (flags &amp; 0x000008)</w:t>
      </w:r>
    </w:p>
    <w:p w14:paraId="0F00A13C"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default_sample_duration</w:t>
      </w:r>
      <w:proofErr w:type="spellEnd"/>
      <w:r>
        <w:t>;</w:t>
      </w:r>
    </w:p>
    <w:p w14:paraId="0F00A13D" w14:textId="77777777" w:rsidR="000B6A36" w:rsidRDefault="0096302A">
      <w:pPr>
        <w:pStyle w:val="FormatvorlagecodeLateinCourier"/>
        <w:spacing w:before="0" w:after="0"/>
      </w:pPr>
      <w:r>
        <w:tab/>
        <w:t>if (flags &amp; 0x000010)</w:t>
      </w:r>
    </w:p>
    <w:p w14:paraId="0F00A13E"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default_sample_size</w:t>
      </w:r>
      <w:proofErr w:type="spellEnd"/>
      <w:r>
        <w:t>;</w:t>
      </w:r>
    </w:p>
    <w:p w14:paraId="0F00A13F" w14:textId="77777777" w:rsidR="000B6A36" w:rsidRDefault="0096302A">
      <w:pPr>
        <w:pStyle w:val="FormatvorlagecodeLateinCourier"/>
        <w:spacing w:before="0" w:after="0"/>
      </w:pPr>
      <w:r>
        <w:tab/>
        <w:t>if (flags &amp; 0x000020)</w:t>
      </w:r>
    </w:p>
    <w:p w14:paraId="0F00A140"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default_sample_flags</w:t>
      </w:r>
      <w:proofErr w:type="spellEnd"/>
      <w:r>
        <w:t>;</w:t>
      </w:r>
    </w:p>
    <w:p w14:paraId="0F00A141" w14:textId="77777777" w:rsidR="000B6A36" w:rsidRDefault="000B6A36">
      <w:pPr>
        <w:pStyle w:val="FormatvorlagecodeLateinCourier"/>
        <w:spacing w:before="0" w:after="0"/>
      </w:pPr>
    </w:p>
    <w:p w14:paraId="0F00A142" w14:textId="77777777" w:rsidR="000B6A36" w:rsidRDefault="0096302A">
      <w:pPr>
        <w:pStyle w:val="FormatvorlagecodeLateinCourier"/>
        <w:spacing w:before="0" w:after="0"/>
      </w:pPr>
      <w:r>
        <w:tab/>
        <w:t xml:space="preserve">unsigned </w:t>
      </w:r>
      <w:proofErr w:type="gramStart"/>
      <w:r>
        <w:t>int(</w:t>
      </w:r>
      <w:proofErr w:type="gramEnd"/>
      <w:r>
        <w:t xml:space="preserve">32) </w:t>
      </w:r>
      <w:proofErr w:type="spellStart"/>
      <w:r>
        <w:t>sample_count</w:t>
      </w:r>
      <w:proofErr w:type="spellEnd"/>
      <w:r>
        <w:t>;</w:t>
      </w:r>
    </w:p>
    <w:p w14:paraId="0F00A143" w14:textId="77777777" w:rsidR="000B6A36" w:rsidRDefault="0096302A">
      <w:pPr>
        <w:pStyle w:val="FormatvorlagecodeLateinCourier"/>
        <w:spacing w:before="0" w:after="0"/>
      </w:pPr>
      <w:r>
        <w:tab/>
        <w:t>if (flags &amp; 0x000004)</w:t>
      </w:r>
    </w:p>
    <w:p w14:paraId="0F00A144" w14:textId="77777777" w:rsidR="000B6A36" w:rsidRDefault="0096302A">
      <w:pPr>
        <w:pStyle w:val="FormatvorlagecodeLateinCourier"/>
        <w:spacing w:before="0" w:after="0"/>
      </w:pPr>
      <w:r>
        <w:tab/>
      </w:r>
      <w:r>
        <w:tab/>
        <w:t xml:space="preserve">unsigned </w:t>
      </w:r>
      <w:proofErr w:type="gramStart"/>
      <w:r>
        <w:t>int(</w:t>
      </w:r>
      <w:proofErr w:type="gramEnd"/>
      <w:r>
        <w:t xml:space="preserve">32) </w:t>
      </w:r>
      <w:proofErr w:type="spellStart"/>
      <w:r>
        <w:t>first_sample_flags</w:t>
      </w:r>
      <w:proofErr w:type="spellEnd"/>
      <w:r>
        <w:t>;</w:t>
      </w:r>
    </w:p>
    <w:p w14:paraId="0F00A145" w14:textId="77777777" w:rsidR="000B6A36" w:rsidRDefault="0096302A">
      <w:pPr>
        <w:pStyle w:val="FormatvorlagecodeLateinCourier"/>
        <w:spacing w:before="0" w:after="0"/>
      </w:pPr>
      <w:r>
        <w:tab/>
        <w:t>{</w:t>
      </w:r>
    </w:p>
    <w:p w14:paraId="0F00A146" w14:textId="77777777" w:rsidR="000B6A36" w:rsidRDefault="0096302A">
      <w:pPr>
        <w:pStyle w:val="FormatvorlagecodeLateinCourier"/>
        <w:spacing w:before="0" w:after="0"/>
      </w:pPr>
      <w:r>
        <w:tab/>
      </w:r>
      <w:r>
        <w:tab/>
        <w:t xml:space="preserve">if (flags &amp; 0x000100) </w:t>
      </w:r>
    </w:p>
    <w:p w14:paraId="0F00A147"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sample_duration</w:t>
      </w:r>
      <w:proofErr w:type="spellEnd"/>
      <w:r>
        <w:t>;</w:t>
      </w:r>
    </w:p>
    <w:p w14:paraId="0F00A148" w14:textId="77777777" w:rsidR="000B6A36" w:rsidRDefault="0096302A">
      <w:pPr>
        <w:pStyle w:val="FormatvorlagecodeLateinCourier"/>
        <w:spacing w:before="0" w:after="0"/>
      </w:pPr>
      <w:r>
        <w:tab/>
      </w:r>
      <w:r>
        <w:tab/>
        <w:t>if (flags &amp; 0x000200)</w:t>
      </w:r>
    </w:p>
    <w:p w14:paraId="0F00A149"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sample_size</w:t>
      </w:r>
      <w:proofErr w:type="spellEnd"/>
      <w:r>
        <w:t>;</w:t>
      </w:r>
    </w:p>
    <w:p w14:paraId="0F00A14A" w14:textId="77777777" w:rsidR="000B6A36" w:rsidRDefault="0096302A">
      <w:pPr>
        <w:pStyle w:val="FormatvorlagecodeLateinCourier"/>
        <w:spacing w:before="0" w:after="0"/>
      </w:pPr>
      <w:r>
        <w:tab/>
      </w:r>
      <w:r>
        <w:tab/>
        <w:t>if (flags &amp; 0x000400)</w:t>
      </w:r>
    </w:p>
    <w:p w14:paraId="0F00A14B"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sample_flags</w:t>
      </w:r>
      <w:proofErr w:type="spellEnd"/>
      <w:r>
        <w:t>;</w:t>
      </w:r>
    </w:p>
    <w:p w14:paraId="0F00A14C" w14:textId="77777777" w:rsidR="000B6A36" w:rsidRDefault="0096302A">
      <w:pPr>
        <w:pStyle w:val="FormatvorlagecodeLateinCourier"/>
        <w:spacing w:before="0" w:after="0"/>
      </w:pPr>
      <w:r>
        <w:tab/>
      </w:r>
      <w:r>
        <w:tab/>
        <w:t>if (flags &amp; 0x000800)</w:t>
      </w:r>
    </w:p>
    <w:p w14:paraId="0F00A14D" w14:textId="77777777" w:rsidR="000B6A36" w:rsidRDefault="0096302A">
      <w:pPr>
        <w:pStyle w:val="FormatvorlagecodeLateinCourier"/>
        <w:spacing w:before="0" w:after="0"/>
      </w:pPr>
      <w:r>
        <w:tab/>
      </w:r>
      <w:r>
        <w:tab/>
      </w:r>
      <w:r>
        <w:tab/>
        <w:t xml:space="preserve">signed </w:t>
      </w:r>
      <w:proofErr w:type="gramStart"/>
      <w:r>
        <w:t>int(</w:t>
      </w:r>
      <w:proofErr w:type="gramEnd"/>
      <w:r>
        <w:t>32)</w:t>
      </w:r>
      <w:r>
        <w:tab/>
      </w:r>
      <w:proofErr w:type="spellStart"/>
      <w:r>
        <w:t>sample_composition_time_offset</w:t>
      </w:r>
      <w:proofErr w:type="spellEnd"/>
      <w:r>
        <w:t>;</w:t>
      </w:r>
    </w:p>
    <w:p w14:paraId="0F00A14E" w14:textId="77777777" w:rsidR="000B6A36" w:rsidRDefault="0096302A">
      <w:pPr>
        <w:pStyle w:val="FormatvorlagecodeLateinCourier"/>
        <w:spacing w:before="0" w:after="0"/>
      </w:pPr>
      <w:r>
        <w:tab/>
      </w:r>
      <w:proofErr w:type="gramStart"/>
      <w:r>
        <w:t>}[</w:t>
      </w:r>
      <w:proofErr w:type="gramEnd"/>
      <w:r>
        <w:t xml:space="preserve"> </w:t>
      </w:r>
      <w:proofErr w:type="spellStart"/>
      <w:r>
        <w:t>sample_count</w:t>
      </w:r>
      <w:proofErr w:type="spellEnd"/>
      <w:r>
        <w:t xml:space="preserve"> ]</w:t>
      </w:r>
      <w:r>
        <w:br/>
        <w:t>}</w:t>
      </w:r>
    </w:p>
    <w:p w14:paraId="0F00A14F" w14:textId="77777777" w:rsidR="000B6A36" w:rsidRDefault="0096302A">
      <w:pPr>
        <w:pStyle w:val="Heading3"/>
        <w:rPr>
          <w:lang w:val="en-US" w:eastAsia="zh-CN"/>
        </w:rPr>
      </w:pPr>
      <w:r>
        <w:rPr>
          <w:lang w:val="en-US" w:eastAsia="zh-CN"/>
        </w:rPr>
        <w:t>Semantics</w:t>
      </w:r>
    </w:p>
    <w:p w14:paraId="426712D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eastAsia="ja-JP"/>
        </w:rPr>
      </w:pPr>
      <w:r w:rsidRPr="00217B4B">
        <w:rPr>
          <w:rFonts w:ascii="Courier New" w:hAnsi="Courier New"/>
          <w:noProof/>
          <w:sz w:val="22"/>
          <w:szCs w:val="22"/>
          <w:lang w:val="en-GB" w:eastAsia="ja-JP"/>
        </w:rPr>
        <w:t>flags</w:t>
      </w:r>
      <w:r w:rsidRPr="00217B4B">
        <w:rPr>
          <w:rFonts w:ascii="Cambria" w:hAnsi="Cambria"/>
          <w:sz w:val="22"/>
          <w:szCs w:val="22"/>
          <w:lang w:val="en-GB"/>
        </w:rPr>
        <w:t xml:space="preserve"> </w:t>
      </w:r>
      <w:proofErr w:type="gramStart"/>
      <w:r w:rsidRPr="00217B4B">
        <w:rPr>
          <w:rFonts w:ascii="Cambria" w:hAnsi="Cambria"/>
          <w:sz w:val="22"/>
          <w:szCs w:val="22"/>
          <w:lang w:val="en-GB"/>
        </w:rPr>
        <w:t>is</w:t>
      </w:r>
      <w:proofErr w:type="gramEnd"/>
      <w:r w:rsidRPr="00217B4B">
        <w:rPr>
          <w:rFonts w:ascii="Cambria" w:hAnsi="Cambria"/>
          <w:sz w:val="22"/>
          <w:szCs w:val="22"/>
          <w:lang w:val="en-GB"/>
        </w:rPr>
        <w:t xml:space="preserve"> a map of flags</w:t>
      </w:r>
    </w:p>
    <w:p w14:paraId="074A829F" w14:textId="77777777" w:rsidR="003021FB" w:rsidRPr="00217B4B" w:rsidRDefault="003021FB" w:rsidP="003021FB">
      <w:pPr>
        <w:widowControl w:val="0"/>
        <w:suppressAutoHyphens w:val="0"/>
        <w:autoSpaceDE w:val="0"/>
        <w:autoSpaceDN w:val="0"/>
        <w:rPr>
          <w:rFonts w:eastAsia="Arial" w:cs="Arial"/>
          <w:sz w:val="22"/>
          <w:szCs w:val="22"/>
          <w:lang w:val="en-GB"/>
        </w:rPr>
      </w:pPr>
      <w:r w:rsidRPr="00217B4B">
        <w:rPr>
          <w:rFonts w:ascii="Cambria" w:eastAsia="Arial" w:hAnsi="Cambria" w:cs="Arial"/>
          <w:sz w:val="22"/>
          <w:szCs w:val="22"/>
          <w:lang w:val="en-GB"/>
        </w:rPr>
        <w:t>The following flags are allowed to be set in the</w:t>
      </w:r>
      <w:r w:rsidRPr="00217B4B">
        <w:rPr>
          <w:rFonts w:ascii="Arial" w:eastAsia="Arial" w:hAnsi="Arial" w:cs="Arial"/>
          <w:sz w:val="22"/>
          <w:szCs w:val="22"/>
          <w:lang w:val="en-GB"/>
        </w:rPr>
        <w:t xml:space="preserve"> </w:t>
      </w:r>
      <w:r w:rsidRPr="00217B4B">
        <w:rPr>
          <w:rFonts w:ascii="Courier New" w:eastAsia="Arial" w:hAnsi="Courier New" w:cs="Courier New"/>
          <w:sz w:val="22"/>
          <w:szCs w:val="22"/>
          <w:lang w:val="en-GB"/>
        </w:rPr>
        <w:t>flags</w:t>
      </w:r>
      <w:r w:rsidRPr="00217B4B">
        <w:rPr>
          <w:rFonts w:ascii="Arial" w:eastAsia="Arial" w:hAnsi="Arial" w:cs="Arial"/>
          <w:sz w:val="22"/>
          <w:szCs w:val="22"/>
          <w:lang w:val="en-GB"/>
        </w:rPr>
        <w:t>:</w:t>
      </w:r>
    </w:p>
    <w:p w14:paraId="5081D04C"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0x000008</w:t>
      </w:r>
      <w:r w:rsidRPr="00217B4B">
        <w:rPr>
          <w:rFonts w:ascii="Cambria" w:hAnsi="Cambria"/>
          <w:sz w:val="22"/>
          <w:szCs w:val="22"/>
          <w:lang w:val="en-GB"/>
        </w:rPr>
        <w:tab/>
      </w:r>
      <w:r w:rsidRPr="00217B4B">
        <w:rPr>
          <w:rFonts w:ascii="Courier New" w:hAnsi="Courier New"/>
          <w:noProof/>
          <w:sz w:val="22"/>
          <w:szCs w:val="22"/>
          <w:lang w:val="en-GB" w:eastAsia="ja-JP"/>
        </w:rPr>
        <w:t>default-sample-duration-present</w:t>
      </w:r>
    </w:p>
    <w:p w14:paraId="1F20D8D7"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0x000010</w:t>
      </w:r>
      <w:r w:rsidRPr="00217B4B">
        <w:rPr>
          <w:rFonts w:ascii="Cambria" w:hAnsi="Cambria"/>
          <w:sz w:val="22"/>
          <w:szCs w:val="22"/>
          <w:lang w:val="en-GB"/>
        </w:rPr>
        <w:tab/>
      </w:r>
      <w:r w:rsidRPr="00217B4B">
        <w:rPr>
          <w:rFonts w:ascii="Courier New" w:hAnsi="Courier New"/>
          <w:noProof/>
          <w:sz w:val="22"/>
          <w:szCs w:val="22"/>
          <w:lang w:val="en-GB" w:eastAsia="ja-JP"/>
        </w:rPr>
        <w:t>default-sample-size-present</w:t>
      </w:r>
    </w:p>
    <w:p w14:paraId="4A2B72C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noProof/>
          <w:sz w:val="22"/>
          <w:szCs w:val="22"/>
          <w:lang w:val="en-GB" w:eastAsia="ja-JP"/>
        </w:rPr>
        <w:t>0x000020</w:t>
      </w:r>
      <w:r w:rsidRPr="00217B4B">
        <w:rPr>
          <w:rFonts w:ascii="Cambria" w:hAnsi="Cambria"/>
          <w:sz w:val="22"/>
          <w:szCs w:val="22"/>
          <w:lang w:val="en-GB"/>
        </w:rPr>
        <w:tab/>
      </w:r>
      <w:r w:rsidRPr="00217B4B">
        <w:rPr>
          <w:rFonts w:ascii="Courier New" w:hAnsi="Courier New"/>
          <w:noProof/>
          <w:sz w:val="22"/>
          <w:szCs w:val="22"/>
          <w:lang w:val="en-GB" w:eastAsia="ja-JP"/>
        </w:rPr>
        <w:t>default-sample-flags-present</w:t>
      </w:r>
    </w:p>
    <w:p w14:paraId="7FDFA28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0x000004</w:t>
      </w:r>
      <w:r w:rsidRPr="00217B4B">
        <w:rPr>
          <w:rFonts w:ascii="Cambria" w:hAnsi="Cambria"/>
          <w:sz w:val="22"/>
          <w:szCs w:val="22"/>
          <w:lang w:val="en-GB"/>
        </w:rPr>
        <w:tab/>
      </w:r>
      <w:r w:rsidRPr="00217B4B">
        <w:rPr>
          <w:rFonts w:ascii="Courier New" w:hAnsi="Courier New"/>
          <w:noProof/>
          <w:sz w:val="22"/>
          <w:szCs w:val="22"/>
          <w:lang w:val="en-GB" w:eastAsia="ja-JP"/>
        </w:rPr>
        <w:t>first-sample-flags-present</w:t>
      </w:r>
      <w:r w:rsidRPr="00217B4B">
        <w:rPr>
          <w:rFonts w:ascii="Cambria" w:hAnsi="Cambria"/>
          <w:sz w:val="22"/>
          <w:szCs w:val="22"/>
          <w:lang w:val="en-GB"/>
        </w:rP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sidRPr="00217B4B">
        <w:rPr>
          <w:rFonts w:ascii="Courier New" w:hAnsi="Courier New"/>
          <w:noProof/>
          <w:sz w:val="22"/>
          <w:szCs w:val="22"/>
          <w:lang w:val="en-GB" w:eastAsia="ja-JP"/>
        </w:rPr>
        <w:t>sample-flags-present</w:t>
      </w:r>
      <w:r w:rsidRPr="00217B4B">
        <w:rPr>
          <w:rFonts w:ascii="Cambria" w:hAnsi="Cambria"/>
          <w:sz w:val="22"/>
          <w:szCs w:val="22"/>
          <w:lang w:val="en-GB"/>
        </w:rPr>
        <w:t xml:space="preserve"> shall not be set.</w:t>
      </w:r>
    </w:p>
    <w:p w14:paraId="416BB5AB"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lastRenderedPageBreak/>
        <w:t>0x000100</w:t>
      </w:r>
      <w:r w:rsidRPr="00217B4B">
        <w:rPr>
          <w:rFonts w:ascii="Cambria" w:hAnsi="Cambria"/>
          <w:sz w:val="22"/>
          <w:szCs w:val="22"/>
          <w:lang w:val="en-GB"/>
        </w:rPr>
        <w:tab/>
      </w:r>
      <w:r w:rsidRPr="00217B4B">
        <w:rPr>
          <w:rFonts w:ascii="Courier New" w:hAnsi="Courier New"/>
          <w:noProof/>
          <w:sz w:val="22"/>
          <w:szCs w:val="22"/>
          <w:lang w:val="en-GB" w:eastAsia="ja-JP"/>
        </w:rPr>
        <w:t>sample-duration-present</w:t>
      </w:r>
      <w:r w:rsidRPr="00217B4B">
        <w:rPr>
          <w:rFonts w:ascii="Cambria" w:hAnsi="Cambria"/>
          <w:sz w:val="22"/>
          <w:szCs w:val="22"/>
          <w:lang w:val="en-GB"/>
        </w:rPr>
        <w:t>: indicates that each sample has its own duration, otherwise the default is used.</w:t>
      </w:r>
    </w:p>
    <w:p w14:paraId="5C252EAC"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0x000200</w:t>
      </w:r>
      <w:r w:rsidRPr="00217B4B">
        <w:rPr>
          <w:rFonts w:ascii="Cambria" w:hAnsi="Cambria"/>
          <w:sz w:val="22"/>
          <w:szCs w:val="22"/>
          <w:lang w:val="en-GB"/>
        </w:rPr>
        <w:tab/>
      </w:r>
      <w:r w:rsidRPr="00217B4B">
        <w:rPr>
          <w:rFonts w:ascii="Courier New" w:hAnsi="Courier New"/>
          <w:noProof/>
          <w:sz w:val="22"/>
          <w:szCs w:val="22"/>
          <w:lang w:val="en-GB" w:eastAsia="ja-JP"/>
        </w:rPr>
        <w:t>sample-size-present</w:t>
      </w:r>
      <w:r w:rsidRPr="00217B4B">
        <w:rPr>
          <w:rFonts w:ascii="Cambria" w:hAnsi="Cambria"/>
          <w:sz w:val="22"/>
          <w:szCs w:val="22"/>
          <w:lang w:val="en-GB"/>
        </w:rPr>
        <w:t>: each sample has its own size, otherwise the default is used.</w:t>
      </w:r>
    </w:p>
    <w:p w14:paraId="197C5640"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0x000400</w:t>
      </w:r>
      <w:r w:rsidRPr="00217B4B">
        <w:rPr>
          <w:rFonts w:ascii="Cambria" w:hAnsi="Cambria"/>
          <w:sz w:val="22"/>
          <w:szCs w:val="22"/>
          <w:lang w:val="en-GB"/>
        </w:rPr>
        <w:tab/>
      </w:r>
      <w:r w:rsidRPr="00217B4B">
        <w:rPr>
          <w:rFonts w:ascii="Courier New" w:hAnsi="Courier New"/>
          <w:noProof/>
          <w:sz w:val="22"/>
          <w:szCs w:val="22"/>
          <w:lang w:val="en-GB" w:eastAsia="ja-JP"/>
        </w:rPr>
        <w:t>sample-flags-present</w:t>
      </w:r>
      <w:r w:rsidRPr="00217B4B">
        <w:rPr>
          <w:rFonts w:ascii="Cambria" w:hAnsi="Cambria"/>
          <w:sz w:val="22"/>
          <w:szCs w:val="22"/>
          <w:lang w:val="en-GB"/>
        </w:rPr>
        <w:t>; each sample has its own flags, otherwise the default is used.</w:t>
      </w:r>
    </w:p>
    <w:p w14:paraId="52059FF4" w14:textId="77777777" w:rsidR="003021FB" w:rsidRPr="00217B4B" w:rsidRDefault="003021FB" w:rsidP="003021FB">
      <w:pPr>
        <w:tabs>
          <w:tab w:val="left" w:pos="1440"/>
          <w:tab w:val="left" w:pos="8010"/>
        </w:tabs>
        <w:suppressAutoHyphens w:val="0"/>
        <w:ind w:left="720" w:hanging="360"/>
        <w:rPr>
          <w:rFonts w:ascii="Cambria" w:hAnsi="Cambria"/>
          <w:sz w:val="22"/>
          <w:szCs w:val="22"/>
          <w:lang w:val="en-GB"/>
        </w:rPr>
      </w:pPr>
      <w:r w:rsidRPr="00217B4B">
        <w:rPr>
          <w:rFonts w:ascii="Cambria" w:hAnsi="Cambria"/>
          <w:sz w:val="22"/>
          <w:szCs w:val="22"/>
          <w:lang w:val="en-GB"/>
        </w:rPr>
        <w:t>0x000800</w:t>
      </w:r>
      <w:r w:rsidRPr="00217B4B">
        <w:rPr>
          <w:rFonts w:ascii="Cambria" w:hAnsi="Cambria"/>
          <w:sz w:val="22"/>
          <w:szCs w:val="22"/>
          <w:lang w:val="en-GB"/>
        </w:rPr>
        <w:tab/>
      </w:r>
      <w:r w:rsidRPr="00217B4B">
        <w:rPr>
          <w:rFonts w:ascii="Courier New" w:hAnsi="Courier New"/>
          <w:noProof/>
          <w:sz w:val="22"/>
          <w:szCs w:val="22"/>
          <w:lang w:val="en-GB" w:eastAsia="ja-JP"/>
        </w:rPr>
        <w:t>sample-composition-time-offsets-present</w:t>
      </w:r>
      <w:r w:rsidRPr="00217B4B">
        <w:rPr>
          <w:rFonts w:ascii="Cambria" w:hAnsi="Cambria"/>
          <w:sz w:val="22"/>
          <w:szCs w:val="22"/>
          <w:lang w:val="en-GB"/>
        </w:rPr>
        <w:t>; each sample has a composition time offset.</w:t>
      </w:r>
    </w:p>
    <w:p w14:paraId="3CD63127" w14:textId="77777777" w:rsidR="003021FB" w:rsidRPr="00217B4B" w:rsidRDefault="003021FB" w:rsidP="003021FB">
      <w:pPr>
        <w:widowControl w:val="0"/>
        <w:suppressAutoHyphens w:val="0"/>
        <w:autoSpaceDE w:val="0"/>
        <w:autoSpaceDN w:val="0"/>
        <w:rPr>
          <w:rFonts w:ascii="Arial" w:eastAsia="Arial" w:hAnsi="Arial" w:cs="Arial"/>
          <w:sz w:val="22"/>
          <w:szCs w:val="22"/>
          <w:lang w:val="en-GB"/>
        </w:rPr>
      </w:pPr>
    </w:p>
    <w:p w14:paraId="0028730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w:t>
      </w:r>
      <w:proofErr w:type="gramStart"/>
      <w:r w:rsidRPr="00217B4B">
        <w:rPr>
          <w:rFonts w:ascii="Courier New" w:hAnsi="Courier New"/>
          <w:noProof/>
          <w:sz w:val="22"/>
          <w:szCs w:val="22"/>
          <w:lang w:val="en-GB" w:eastAsia="ja-JP"/>
        </w:rPr>
        <w:t>duration</w:t>
      </w:r>
      <w:r w:rsidRPr="00217B4B">
        <w:rPr>
          <w:rFonts w:ascii="Cambria" w:hAnsi="Cambria"/>
          <w:sz w:val="22"/>
          <w:szCs w:val="22"/>
          <w:lang w:val="en-GB"/>
        </w:rPr>
        <w:t>:</w:t>
      </w:r>
      <w:proofErr w:type="gramEnd"/>
      <w:r w:rsidRPr="00217B4B">
        <w:rPr>
          <w:rFonts w:ascii="Cambria" w:hAnsi="Cambria"/>
          <w:sz w:val="22"/>
          <w:szCs w:val="22"/>
          <w:lang w:val="en-GB"/>
        </w:rPr>
        <w:t xml:space="preserve"> indicates the default duration of the samples in the sample run</w:t>
      </w:r>
    </w:p>
    <w:p w14:paraId="2AD15618"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w:t>
      </w:r>
      <w:proofErr w:type="gramStart"/>
      <w:r w:rsidRPr="00217B4B">
        <w:rPr>
          <w:rFonts w:ascii="Courier New" w:hAnsi="Courier New"/>
          <w:noProof/>
          <w:sz w:val="22"/>
          <w:szCs w:val="22"/>
          <w:lang w:val="en-GB" w:eastAsia="ja-JP"/>
        </w:rPr>
        <w:t>size</w:t>
      </w:r>
      <w:r w:rsidRPr="00217B4B">
        <w:rPr>
          <w:rFonts w:ascii="Cambria" w:hAnsi="Cambria"/>
          <w:sz w:val="22"/>
          <w:szCs w:val="22"/>
          <w:lang w:val="en-GB"/>
        </w:rPr>
        <w:t>:</w:t>
      </w:r>
      <w:proofErr w:type="gramEnd"/>
      <w:r w:rsidRPr="00217B4B">
        <w:rPr>
          <w:rFonts w:ascii="Cambria" w:hAnsi="Cambria"/>
          <w:sz w:val="22"/>
          <w:szCs w:val="22"/>
          <w:lang w:val="en-GB"/>
        </w:rPr>
        <w:t xml:space="preserve"> indicates the default size of the samples in the sample run</w:t>
      </w:r>
    </w:p>
    <w:p w14:paraId="3BE090F1"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default_sample_flags</w:t>
      </w:r>
      <w:r w:rsidRPr="00217B4B">
        <w:rPr>
          <w:rFonts w:ascii="Cambria" w:hAnsi="Cambria"/>
          <w:sz w:val="22"/>
          <w:szCs w:val="22"/>
          <w:lang w:val="en-GB"/>
        </w:rPr>
        <w:t xml:space="preserve">: indicate the default flags values for the samples in the sample run. </w:t>
      </w:r>
    </w:p>
    <w:p w14:paraId="31253496"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 xml:space="preserve">sample_count </w:t>
      </w:r>
      <w:r w:rsidRPr="00217B4B">
        <w:rPr>
          <w:rFonts w:ascii="Cambria" w:hAnsi="Cambria"/>
          <w:sz w:val="22"/>
          <w:szCs w:val="22"/>
          <w:lang w:val="en-GB"/>
        </w:rPr>
        <w:t>the number of samples in this sample run</w:t>
      </w:r>
    </w:p>
    <w:p w14:paraId="7B5F1975" w14:textId="77777777" w:rsidR="003021FB" w:rsidRPr="00217B4B" w:rsidRDefault="003021FB" w:rsidP="003021FB">
      <w:pPr>
        <w:tabs>
          <w:tab w:val="left" w:pos="1440"/>
          <w:tab w:val="left" w:pos="8010"/>
        </w:tabs>
        <w:suppressAutoHyphens w:val="0"/>
        <w:ind w:left="360" w:hanging="360"/>
        <w:rPr>
          <w:rFonts w:ascii="Cambria" w:hAnsi="Cambria"/>
          <w:sz w:val="22"/>
          <w:szCs w:val="22"/>
          <w:lang w:val="en-GB"/>
        </w:rPr>
      </w:pPr>
      <w:r w:rsidRPr="00217B4B">
        <w:rPr>
          <w:rFonts w:ascii="Courier New" w:hAnsi="Courier New"/>
          <w:noProof/>
          <w:sz w:val="22"/>
          <w:szCs w:val="22"/>
          <w:lang w:val="en-GB" w:eastAsia="ja-JP"/>
        </w:rPr>
        <w:t>first_sample_flags</w:t>
      </w:r>
      <w:r w:rsidRPr="00217B4B">
        <w:rPr>
          <w:rFonts w:ascii="Cambria" w:hAnsi="Cambria"/>
          <w:sz w:val="22"/>
          <w:szCs w:val="22"/>
          <w:lang w:val="en-GB"/>
        </w:rPr>
        <w:t xml:space="preserve"> </w:t>
      </w:r>
      <w:proofErr w:type="gramStart"/>
      <w:r w:rsidRPr="00217B4B">
        <w:rPr>
          <w:rFonts w:ascii="Cambria" w:hAnsi="Cambria"/>
          <w:sz w:val="22"/>
          <w:szCs w:val="22"/>
          <w:lang w:val="en-GB"/>
        </w:rPr>
        <w:t>provides</w:t>
      </w:r>
      <w:proofErr w:type="gramEnd"/>
      <w:r w:rsidRPr="00217B4B">
        <w:rPr>
          <w:rFonts w:ascii="Cambria" w:hAnsi="Cambria"/>
          <w:sz w:val="22"/>
          <w:szCs w:val="22"/>
          <w:lang w:val="en-GB"/>
        </w:rPr>
        <w:t xml:space="preserve"> a set of flags for the first sample only of this sample run.</w:t>
      </w:r>
    </w:p>
    <w:p w14:paraId="0F00A160" w14:textId="77777777" w:rsidR="000B6A36" w:rsidRPr="002C79D2" w:rsidRDefault="0096302A">
      <w:pPr>
        <w:pStyle w:val="Heading1"/>
        <w:rPr>
          <w:highlight w:val="green"/>
        </w:rPr>
      </w:pPr>
      <w:bookmarkStart w:id="1271" w:name="_Toc171988968"/>
      <w:r w:rsidRPr="002C79D2">
        <w:rPr>
          <w:highlight w:val="green"/>
        </w:rPr>
        <w:t>Improvements to movie fragments and dynamic tracks</w:t>
      </w:r>
      <w:bookmarkEnd w:id="1271"/>
    </w:p>
    <w:p w14:paraId="0F00A161" w14:textId="77777777" w:rsidR="000B6A36" w:rsidRDefault="0096302A">
      <w:r>
        <w:t>The File Format group contained in its mandate the following topic:</w:t>
      </w:r>
    </w:p>
    <w:p w14:paraId="0F00A162" w14:textId="77777777" w:rsidR="000B6A36" w:rsidRDefault="0096302A">
      <w:pPr>
        <w:pStyle w:val="ListParagraph"/>
        <w:numPr>
          <w:ilvl w:val="0"/>
          <w:numId w:val="78"/>
        </w:numPr>
      </w:pPr>
      <w:r>
        <w:t>Study improvements to movie fragments especially when recording e.g. at gateways, and dynamic tracks.</w:t>
      </w:r>
    </w:p>
    <w:p w14:paraId="0F00A163" w14:textId="77777777" w:rsidR="000B6A36" w:rsidRDefault="0096302A">
      <w:r>
        <w:t xml:space="preserve">The inputs below are considerations and proposals addressing this topic. </w:t>
      </w:r>
    </w:p>
    <w:p w14:paraId="0F00A164" w14:textId="77777777" w:rsidR="000B6A36" w:rsidRDefault="0096302A">
      <w:pPr>
        <w:pStyle w:val="Heading2"/>
      </w:pPr>
      <w:bookmarkStart w:id="1272" w:name="_Ref119684055"/>
      <w:r>
        <w:t>Dependent Movie Fragments</w:t>
      </w:r>
      <w:bookmarkEnd w:id="1272"/>
    </w:p>
    <w:p w14:paraId="0F00A165" w14:textId="16179E43" w:rsidR="000B6A36" w:rsidRDefault="0096302A">
      <w:r>
        <w:t xml:space="preserve">Reference to discussions: </w:t>
      </w:r>
      <w:hyperlink r:id="rId41">
        <w:r>
          <w:rPr>
            <w:rStyle w:val="Hyperlink"/>
          </w:rPr>
          <w:t>http://mpegx.int-evry.fr/software/MPEG/Systems/FileFormat/isobmff/-/issues/148</w:t>
        </w:r>
      </w:hyperlink>
    </w:p>
    <w:p w14:paraId="0F00A166" w14:textId="77777777" w:rsidR="000B6A36" w:rsidRDefault="0096302A">
      <w:pPr>
        <w:pStyle w:val="Heading3"/>
      </w:pPr>
      <w:r>
        <w:t>Discussion</w:t>
      </w:r>
    </w:p>
    <w:p w14:paraId="0F00A167" w14:textId="77777777" w:rsidR="000B6A36" w:rsidRDefault="0096302A">
      <w:pPr>
        <w:jc w:val="both"/>
      </w:pPr>
      <w:bookmarkStart w:id="1273" w:name="_Hlk83104207"/>
      <w:r>
        <w:t xml:space="preserve">With low-latency delivery techniques for ISOBMFF, it is quite common that demultiplexers synchronize on the first fragment in a series (e.g., segment) but do not try to demultiplex the following fragments first, typically because the SAP frame is in the first fragment of the series. This means that a lot of information is duplicated in the following fragments due to ISOBMFF </w:t>
      </w:r>
      <w:proofErr w:type="gramStart"/>
      <w:r>
        <w:t>rules, but</w:t>
      </w:r>
      <w:proofErr w:type="gramEnd"/>
      <w:r>
        <w:t xml:space="preserve"> are identical with the information sent in the first segment used to synchronize</w:t>
      </w:r>
      <w:bookmarkEnd w:id="1273"/>
      <w:r>
        <w:t>. This applies to:</w:t>
      </w:r>
    </w:p>
    <w:p w14:paraId="0F00A168" w14:textId="77777777" w:rsidR="000B6A36" w:rsidRDefault="0096302A">
      <w:pPr>
        <w:pStyle w:val="ListParagraph"/>
        <w:widowControl/>
        <w:numPr>
          <w:ilvl w:val="0"/>
          <w:numId w:val="60"/>
        </w:numPr>
        <w:spacing w:after="0" w:line="240" w:lineRule="auto"/>
        <w:textAlignment w:val="auto"/>
      </w:pPr>
      <w:r>
        <w:t>sample group descriptions inserted in movie fragments</w:t>
      </w:r>
    </w:p>
    <w:p w14:paraId="0F00A169" w14:textId="77777777" w:rsidR="000B6A36" w:rsidRDefault="0096302A">
      <w:pPr>
        <w:pStyle w:val="ListParagraph"/>
        <w:widowControl/>
        <w:numPr>
          <w:ilvl w:val="0"/>
          <w:numId w:val="60"/>
        </w:numPr>
        <w:spacing w:after="0" w:line="240" w:lineRule="auto"/>
        <w:textAlignment w:val="auto"/>
      </w:pPr>
      <w:proofErr w:type="spellStart"/>
      <w:r>
        <w:t>MetaBox</w:t>
      </w:r>
      <w:proofErr w:type="spellEnd"/>
      <w:r>
        <w:t xml:space="preserve">, </w:t>
      </w:r>
      <w:proofErr w:type="spellStart"/>
      <w:r>
        <w:t>UserDataBox</w:t>
      </w:r>
      <w:proofErr w:type="spellEnd"/>
    </w:p>
    <w:p w14:paraId="0F00A16A" w14:textId="77777777" w:rsidR="000B6A36" w:rsidRDefault="0096302A">
      <w:pPr>
        <w:pStyle w:val="ListParagraph"/>
        <w:widowControl/>
        <w:numPr>
          <w:ilvl w:val="0"/>
          <w:numId w:val="60"/>
        </w:numPr>
        <w:spacing w:after="0" w:line="240" w:lineRule="auto"/>
        <w:textAlignment w:val="auto"/>
      </w:pPr>
      <w:r>
        <w:t>Any possible extension of ISOBMFF allowing box injection in movie fragments that do not carry per-sample information</w:t>
      </w:r>
    </w:p>
    <w:p w14:paraId="0F00A16B" w14:textId="77777777" w:rsidR="000B6A36" w:rsidRDefault="000B6A36">
      <w:pPr>
        <w:jc w:val="both"/>
      </w:pPr>
    </w:p>
    <w:p w14:paraId="0F00A16C" w14:textId="77777777" w:rsidR="000B6A36" w:rsidRDefault="0096302A">
      <w:pPr>
        <w:jc w:val="both"/>
      </w:pPr>
      <w:r>
        <w:t xml:space="preserve">This is because ISOBMFF makes no difference between movie fragments in terms of random access for the parser, while higher delivery protocols impose different constraints on fragments (first fragment of a segment is a SAP1, must have a TFDT, </w:t>
      </w:r>
      <w:proofErr w:type="spellStart"/>
      <w:r>
        <w:t>etc</w:t>
      </w:r>
      <w:proofErr w:type="spellEnd"/>
      <w:r>
        <w:t>…).</w:t>
      </w:r>
    </w:p>
    <w:p w14:paraId="0F00A16D" w14:textId="77777777" w:rsidR="000B6A36" w:rsidRDefault="000B6A36">
      <w:pPr>
        <w:jc w:val="both"/>
      </w:pPr>
    </w:p>
    <w:p w14:paraId="0F00A16E" w14:textId="77777777" w:rsidR="000B6A36" w:rsidRDefault="0096302A">
      <w:pPr>
        <w:jc w:val="both"/>
      </w:pPr>
      <w:r>
        <w:t>For example, a typical ‘</w:t>
      </w:r>
      <w:proofErr w:type="spellStart"/>
      <w:r>
        <w:t>seig</w:t>
      </w:r>
      <w:proofErr w:type="spellEnd"/>
      <w:r>
        <w:t>’ sample group description inserted in each fragment to allow for key rolling will cost, assuming a single entry (one key) is used:</w:t>
      </w:r>
    </w:p>
    <w:p w14:paraId="0F00A16F" w14:textId="77777777" w:rsidR="000B6A36" w:rsidRDefault="0096302A">
      <w:pPr>
        <w:pStyle w:val="ListParagraph"/>
        <w:widowControl/>
        <w:numPr>
          <w:ilvl w:val="0"/>
          <w:numId w:val="60"/>
        </w:numPr>
        <w:spacing w:after="0" w:line="240" w:lineRule="auto"/>
        <w:textAlignment w:val="auto"/>
      </w:pPr>
      <w:r>
        <w:t>61 bytes if constant IV 128bits is used (</w:t>
      </w:r>
      <w:proofErr w:type="spellStart"/>
      <w:r>
        <w:t>cbcs</w:t>
      </w:r>
      <w:proofErr w:type="spellEnd"/>
      <w:r>
        <w:t>)</w:t>
      </w:r>
    </w:p>
    <w:p w14:paraId="0F00A170" w14:textId="77777777" w:rsidR="000B6A36" w:rsidRDefault="0096302A">
      <w:pPr>
        <w:pStyle w:val="ListParagraph"/>
        <w:widowControl/>
        <w:numPr>
          <w:ilvl w:val="0"/>
          <w:numId w:val="60"/>
        </w:numPr>
        <w:spacing w:after="0" w:line="240" w:lineRule="auto"/>
        <w:textAlignment w:val="auto"/>
      </w:pPr>
      <w:r>
        <w:t>46 for 128 bits IV (</w:t>
      </w:r>
      <w:proofErr w:type="spellStart"/>
      <w:r>
        <w:t>cenc</w:t>
      </w:r>
      <w:proofErr w:type="spellEnd"/>
      <w:r>
        <w:t>)</w:t>
      </w:r>
    </w:p>
    <w:p w14:paraId="0F00A171" w14:textId="77777777" w:rsidR="000B6A36" w:rsidRDefault="000B6A36">
      <w:pPr>
        <w:jc w:val="both"/>
      </w:pPr>
    </w:p>
    <w:p w14:paraId="0F00A172" w14:textId="77777777" w:rsidR="000B6A36" w:rsidRDefault="0096302A">
      <w:pPr>
        <w:jc w:val="both"/>
      </w:pPr>
      <w:r>
        <w:t>At 100ms fragment duration, this leads to costs of 3.7 / 4.9 kbps.</w:t>
      </w:r>
    </w:p>
    <w:p w14:paraId="0F00A173" w14:textId="77777777" w:rsidR="000B6A36" w:rsidRDefault="0096302A">
      <w:pPr>
        <w:jc w:val="both"/>
      </w:pPr>
      <w:r>
        <w:t>In very low latency cases (one sample per fragment):</w:t>
      </w:r>
    </w:p>
    <w:p w14:paraId="0F00A174" w14:textId="77777777" w:rsidR="000B6A36" w:rsidRDefault="0096302A">
      <w:pPr>
        <w:pStyle w:val="ListParagraph"/>
        <w:widowControl/>
        <w:numPr>
          <w:ilvl w:val="0"/>
          <w:numId w:val="60"/>
        </w:numPr>
        <w:spacing w:after="0" w:line="240" w:lineRule="auto"/>
        <w:textAlignment w:val="auto"/>
      </w:pPr>
      <w:r>
        <w:lastRenderedPageBreak/>
        <w:t xml:space="preserve">for 25fps </w:t>
      </w:r>
      <w:proofErr w:type="gramStart"/>
      <w:r>
        <w:t>video :</w:t>
      </w:r>
      <w:proofErr w:type="gramEnd"/>
      <w:r>
        <w:t xml:space="preserve"> 9.2 / 12.2 kbps</w:t>
      </w:r>
    </w:p>
    <w:p w14:paraId="0F00A175" w14:textId="77777777" w:rsidR="000B6A36" w:rsidRDefault="0096302A">
      <w:pPr>
        <w:pStyle w:val="ListParagraph"/>
        <w:widowControl/>
        <w:numPr>
          <w:ilvl w:val="0"/>
          <w:numId w:val="60"/>
        </w:numPr>
        <w:spacing w:after="0" w:line="240" w:lineRule="auto"/>
        <w:textAlignment w:val="auto"/>
      </w:pPr>
      <w:r>
        <w:t>for AAC at 44100Hz:  16 / 21 kbps.</w:t>
      </w:r>
    </w:p>
    <w:p w14:paraId="0F00A176" w14:textId="77777777" w:rsidR="000B6A36" w:rsidRDefault="000B6A36">
      <w:pPr>
        <w:jc w:val="both"/>
      </w:pPr>
    </w:p>
    <w:p w14:paraId="0F00A177" w14:textId="77777777" w:rsidR="000B6A36" w:rsidRDefault="0096302A">
      <w:pPr>
        <w:jc w:val="both"/>
      </w:pPr>
      <w:r>
        <w:t>The signaling rate will obviously increase:</w:t>
      </w:r>
    </w:p>
    <w:p w14:paraId="0F00A178" w14:textId="77777777" w:rsidR="000B6A36" w:rsidRDefault="0096302A">
      <w:pPr>
        <w:pStyle w:val="ListParagraph"/>
        <w:widowControl/>
        <w:numPr>
          <w:ilvl w:val="0"/>
          <w:numId w:val="60"/>
        </w:numPr>
        <w:spacing w:after="0" w:line="240" w:lineRule="auto"/>
        <w:textAlignment w:val="auto"/>
      </w:pPr>
      <w:r>
        <w:t xml:space="preserve">when adding other sample group descriptions to be updated in the fragments or other boxes such as </w:t>
      </w:r>
      <w:proofErr w:type="spellStart"/>
      <w:r>
        <w:t>MetaBoxes</w:t>
      </w:r>
      <w:proofErr w:type="spellEnd"/>
    </w:p>
    <w:p w14:paraId="0F00A179" w14:textId="77777777" w:rsidR="000B6A36" w:rsidRDefault="0096302A">
      <w:pPr>
        <w:pStyle w:val="ListParagraph"/>
        <w:widowControl/>
        <w:numPr>
          <w:ilvl w:val="0"/>
          <w:numId w:val="60"/>
        </w:numPr>
        <w:spacing w:after="0" w:line="240" w:lineRule="auto"/>
        <w:textAlignment w:val="auto"/>
      </w:pPr>
      <w:r>
        <w:t>when more complex sample descriptions are used, e.g. multiple keys per sample.</w:t>
      </w:r>
    </w:p>
    <w:p w14:paraId="0F00A17A" w14:textId="77777777" w:rsidR="000B6A36" w:rsidRDefault="000B6A36">
      <w:pPr>
        <w:jc w:val="both"/>
      </w:pPr>
    </w:p>
    <w:p w14:paraId="0F00A17B" w14:textId="77777777" w:rsidR="000B6A36" w:rsidRDefault="0096302A">
      <w:pPr>
        <w:pStyle w:val="Heading3"/>
      </w:pPr>
      <w:r>
        <w:t>Proposal</w:t>
      </w:r>
    </w:p>
    <w:p w14:paraId="0F00A17C" w14:textId="77777777" w:rsidR="000B6A36" w:rsidRDefault="000B6A36"/>
    <w:p w14:paraId="0F00A17D" w14:textId="77777777" w:rsidR="000B6A36" w:rsidRDefault="0096302A">
      <w:r>
        <w:t xml:space="preserve">It is </w:t>
      </w:r>
      <w:proofErr w:type="gramStart"/>
      <w:r>
        <w:t>proposes</w:t>
      </w:r>
      <w:proofErr w:type="gramEnd"/>
      <w:r>
        <w:t xml:space="preserve"> to define a new version in the movie fragment header box:</w:t>
      </w:r>
    </w:p>
    <w:p w14:paraId="0F00A17E" w14:textId="77777777" w:rsidR="000B6A36" w:rsidRDefault="000B6A36"/>
    <w:p w14:paraId="0F00A17F" w14:textId="77777777" w:rsidR="000B6A36" w:rsidRDefault="0096302A">
      <w:pPr>
        <w:pStyle w:val="HTMLPreformatted"/>
        <w:rPr>
          <w:rFonts w:ascii="CourierNewPSMT" w:hAnsi="CourierNewPSMT" w:cs="CourierNewPSMT"/>
          <w:sz w:val="22"/>
          <w:szCs w:val="22"/>
        </w:rPr>
      </w:pPr>
      <w:proofErr w:type="gramStart"/>
      <w:r>
        <w:rPr>
          <w:rFonts w:ascii="CourierNewPSMT" w:hAnsi="CourierNewPSMT" w:cs="CourierNewPSMT"/>
          <w:sz w:val="22"/>
          <w:szCs w:val="22"/>
        </w:rPr>
        <w:t>aligned(</w:t>
      </w:r>
      <w:proofErr w:type="gramEnd"/>
      <w:r>
        <w:rPr>
          <w:rFonts w:ascii="CourierNewPSMT" w:hAnsi="CourierNewPSMT" w:cs="CourierNewPSMT"/>
          <w:sz w:val="22"/>
          <w:szCs w:val="22"/>
        </w:rPr>
        <w:t xml:space="preserve">8) class </w:t>
      </w:r>
      <w:bookmarkStart w:id="1274" w:name="_Hlk83106473"/>
      <w:proofErr w:type="spellStart"/>
      <w:r>
        <w:rPr>
          <w:rFonts w:ascii="CourierNewPSMT" w:hAnsi="CourierNewPSMT" w:cs="CourierNewPSMT"/>
          <w:sz w:val="22"/>
          <w:szCs w:val="22"/>
        </w:rPr>
        <w:t>MovieFragmentHeaderBox</w:t>
      </w:r>
      <w:bookmarkEnd w:id="1274"/>
      <w:proofErr w:type="spellEnd"/>
      <w:r>
        <w:rPr>
          <w:rFonts w:ascii="CourierNewPSMT" w:hAnsi="CourierNewPSMT" w:cs="CourierNewPSMT"/>
          <w:sz w:val="22"/>
          <w:szCs w:val="22"/>
        </w:rPr>
        <w:t xml:space="preserve"> extends </w:t>
      </w:r>
      <w:proofErr w:type="spellStart"/>
      <w:r>
        <w:rPr>
          <w:rFonts w:ascii="CourierNewPSMT" w:hAnsi="CourierNewPSMT" w:cs="CourierNewPSMT"/>
          <w:sz w:val="22"/>
          <w:szCs w:val="22"/>
        </w:rPr>
        <w:t>FullBox</w:t>
      </w:r>
      <w:proofErr w:type="spellEnd"/>
      <w:r>
        <w:rPr>
          <w:rFonts w:ascii="CourierNewPSMT" w:hAnsi="CourierNewPSMT" w:cs="CourierNewPSMT"/>
          <w:sz w:val="22"/>
          <w:szCs w:val="22"/>
        </w:rPr>
        <w:t>('</w:t>
      </w:r>
      <w:proofErr w:type="spellStart"/>
      <w:r>
        <w:rPr>
          <w:rFonts w:ascii="CourierNewPSMT" w:hAnsi="CourierNewPSMT" w:cs="CourierNewPSMT"/>
          <w:sz w:val="22"/>
          <w:szCs w:val="22"/>
        </w:rPr>
        <w:t>mfhd</w:t>
      </w:r>
      <w:proofErr w:type="spellEnd"/>
      <w:r>
        <w:rPr>
          <w:rFonts w:ascii="CourierNewPSMT" w:hAnsi="CourierNewPSMT" w:cs="CourierNewPSMT"/>
          <w:sz w:val="22"/>
          <w:szCs w:val="22"/>
        </w:rPr>
        <w:t xml:space="preserve">', </w:t>
      </w:r>
      <w:r>
        <w:rPr>
          <w:rFonts w:ascii="CourierNewPSMT" w:hAnsi="CourierNewPSMT" w:cs="CourierNewPSMT"/>
          <w:sz w:val="22"/>
          <w:szCs w:val="22"/>
          <w:highlight w:val="yellow"/>
        </w:rPr>
        <w:t>version</w:t>
      </w:r>
      <w:r>
        <w:rPr>
          <w:rFonts w:ascii="CourierNewPSMT" w:hAnsi="CourierNewPSMT" w:cs="CourierNewPSMT"/>
          <w:sz w:val="22"/>
          <w:szCs w:val="22"/>
        </w:rPr>
        <w:t>, 0){</w:t>
      </w:r>
      <w:r>
        <w:t xml:space="preserve"> </w:t>
      </w:r>
      <w:r>
        <w:br/>
      </w:r>
      <w:r>
        <w:tab/>
      </w:r>
      <w:r>
        <w:rPr>
          <w:rFonts w:ascii="CourierNewPSMT" w:hAnsi="CourierNewPSMT" w:cs="CourierNewPSMT"/>
          <w:sz w:val="22"/>
          <w:szCs w:val="22"/>
        </w:rPr>
        <w:t>unsigned int(32)</w:t>
      </w:r>
      <w:proofErr w:type="spellStart"/>
      <w:r>
        <w:rPr>
          <w:rFonts w:ascii="CourierNewPSMT" w:hAnsi="CourierNewPSMT" w:cs="CourierNewPSMT"/>
          <w:sz w:val="22"/>
          <w:szCs w:val="22"/>
        </w:rPr>
        <w:t>sequence_number</w:t>
      </w:r>
      <w:proofErr w:type="spellEnd"/>
      <w:r>
        <w:rPr>
          <w:rFonts w:ascii="CourierNewPSMT" w:hAnsi="CourierNewPSMT" w:cs="CourierNewPSMT"/>
          <w:sz w:val="22"/>
          <w:szCs w:val="22"/>
        </w:rPr>
        <w:t>;</w:t>
      </w:r>
      <w:r>
        <w:t xml:space="preserve"> </w:t>
      </w:r>
      <w:r>
        <w:br/>
      </w:r>
      <w:r>
        <w:rPr>
          <w:rFonts w:ascii="CourierNewPSMT" w:hAnsi="CourierNewPSMT" w:cs="CourierNewPSMT"/>
          <w:sz w:val="22"/>
          <w:szCs w:val="22"/>
        </w:rPr>
        <w:t>}</w:t>
      </w:r>
      <w:r>
        <w:t xml:space="preserve"> </w:t>
      </w:r>
      <w:r>
        <w:br/>
      </w:r>
    </w:p>
    <w:p w14:paraId="0F00A180" w14:textId="77777777" w:rsidR="000B6A36" w:rsidRDefault="0096302A">
      <w:r>
        <w:t xml:space="preserve">If </w:t>
      </w:r>
      <w:r>
        <w:rPr>
          <w:rFonts w:ascii="CourierNewPSMT" w:hAnsi="CourierNewPSMT" w:cs="CourierNewPSMT"/>
          <w:sz w:val="22"/>
          <w:szCs w:val="22"/>
          <w:highlight w:val="yellow"/>
        </w:rPr>
        <w:t>version</w:t>
      </w:r>
      <w:r>
        <w:t xml:space="preserve"> is not 0, any </w:t>
      </w:r>
      <w:proofErr w:type="spellStart"/>
      <w:r>
        <w:rPr>
          <w:rFonts w:ascii="CourierNewPSMT" w:hAnsi="CourierNewPSMT" w:cs="CourierNewPSMT"/>
          <w:sz w:val="22"/>
          <w:szCs w:val="22"/>
        </w:rPr>
        <w:t>SampleGroupDescriptionBox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UserDataBox</w:t>
      </w:r>
      <w:proofErr w:type="spellEnd"/>
      <w:r>
        <w:t xml:space="preserve"> or </w:t>
      </w:r>
      <w:proofErr w:type="spellStart"/>
      <w:r>
        <w:rPr>
          <w:rFonts w:ascii="CourierNewPSMT" w:hAnsi="CourierNewPSMT" w:cs="CourierNewPSMT"/>
          <w:sz w:val="22"/>
          <w:szCs w:val="22"/>
        </w:rPr>
        <w:t>MetaBox</w:t>
      </w:r>
      <w:proofErr w:type="spellEnd"/>
      <w:r>
        <w:t xml:space="preserve"> defined in the last movie fragment, or in the last </w:t>
      </w:r>
      <w:proofErr w:type="spellStart"/>
      <w:r>
        <w:rPr>
          <w:rFonts w:ascii="CourierNewPSMT" w:hAnsi="CourierNewPSMT" w:cs="CourierNewPSMT"/>
          <w:sz w:val="22"/>
          <w:szCs w:val="22"/>
        </w:rPr>
        <w:t>TrackFragmentBox</w:t>
      </w:r>
      <w:proofErr w:type="spellEnd"/>
      <w:r>
        <w:t xml:space="preserve"> in the last movie fragment, whose </w:t>
      </w:r>
      <w:proofErr w:type="spellStart"/>
      <w:r>
        <w:rPr>
          <w:rFonts w:ascii="CourierNewPSMT" w:hAnsi="CourierNewPSMT" w:cs="CourierNewPSMT"/>
          <w:sz w:val="22"/>
          <w:szCs w:val="22"/>
        </w:rPr>
        <w:t>MovieFragmentHeaderBox</w:t>
      </w:r>
      <w:proofErr w:type="spellEnd"/>
      <w:r>
        <w:t xml:space="preserve"> version is 0 also apply for this movie fragment, and there shall not be any </w:t>
      </w:r>
      <w:proofErr w:type="spellStart"/>
      <w:r>
        <w:rPr>
          <w:rFonts w:ascii="CourierNewPSMT" w:hAnsi="CourierNewPSMT" w:cs="CourierNewPSMT"/>
          <w:sz w:val="22"/>
          <w:szCs w:val="22"/>
        </w:rPr>
        <w:t>SampleGroupDescriptionBox</w:t>
      </w:r>
      <w:proofErr w:type="spellEnd"/>
      <w:r>
        <w:rPr>
          <w:rFonts w:ascii="CourierNewPSMT" w:hAnsi="CourierNewPSMT" w:cs="CourierNewPSMT"/>
          <w:sz w:val="22"/>
          <w:szCs w:val="22"/>
        </w:rPr>
        <w:t xml:space="preserve"> </w:t>
      </w:r>
      <w:r>
        <w:t xml:space="preserve">or </w:t>
      </w:r>
      <w:proofErr w:type="spellStart"/>
      <w:r>
        <w:rPr>
          <w:rFonts w:ascii="CourierNewPSMT" w:hAnsi="CourierNewPSMT" w:cs="CourierNewPSMT"/>
          <w:sz w:val="22"/>
          <w:szCs w:val="22"/>
        </w:rPr>
        <w:t>MetaBox</w:t>
      </w:r>
      <w:proofErr w:type="spellEnd"/>
      <w:r>
        <w:t xml:space="preserve"> defined for this movie fragment.</w:t>
      </w:r>
    </w:p>
    <w:p w14:paraId="0F00A181" w14:textId="77777777" w:rsidR="000B6A36" w:rsidRDefault="000B6A36"/>
    <w:p w14:paraId="0F00A182" w14:textId="77777777" w:rsidR="000B6A36" w:rsidRDefault="0096302A">
      <w:r>
        <w:t xml:space="preserve">Note that this </w:t>
      </w:r>
      <w:r>
        <w:rPr>
          <w:highlight w:val="yellow"/>
        </w:rPr>
        <w:t>new version</w:t>
      </w:r>
      <w:r>
        <w:t xml:space="preserve"> of a movie fragment can still be parsed, in terms of box structure and sample information, independently of the previous fragment, however its interpretation usually re-use information from a previous movie fragment.</w:t>
      </w:r>
    </w:p>
    <w:p w14:paraId="0F00A183" w14:textId="77777777" w:rsidR="000B6A36" w:rsidRDefault="0096302A">
      <w:pPr>
        <w:pStyle w:val="Heading3"/>
        <w:rPr>
          <w:lang w:val="en-US"/>
        </w:rPr>
      </w:pPr>
      <w:r>
        <w:t>Comments</w:t>
      </w:r>
      <w:r>
        <w:rPr>
          <w:lang w:val="en-US"/>
        </w:rPr>
        <w:t xml:space="preserve"> received at MPEG#140</w:t>
      </w:r>
    </w:p>
    <w:p w14:paraId="0F00A184" w14:textId="7EFB2B95" w:rsidR="000B6A36" w:rsidRDefault="0096302A">
      <w:pPr>
        <w:pStyle w:val="ListParagraph"/>
        <w:numPr>
          <w:ilvl w:val="0"/>
          <w:numId w:val="60"/>
        </w:numPr>
      </w:pPr>
      <w:r>
        <w:t xml:space="preserve">We already have a new </w:t>
      </w:r>
      <w:r>
        <w:rPr>
          <w:rFonts w:ascii="CourierNewPSMT" w:hAnsi="CourierNewPSMT" w:cs="CourierNewPSMT"/>
          <w:highlight w:val="yellow"/>
        </w:rPr>
        <w:t>version</w:t>
      </w:r>
      <w:r>
        <w:t xml:space="preserve"> in the </w:t>
      </w:r>
      <w:proofErr w:type="spellStart"/>
      <w:r>
        <w:t>TuC</w:t>
      </w:r>
      <w:proofErr w:type="spellEnd"/>
      <w:r>
        <w:t xml:space="preserve"> (see Section </w:t>
      </w:r>
      <w:r>
        <w:fldChar w:fldCharType="begin"/>
      </w:r>
      <w:r>
        <w:instrText xml:space="preserve"> REF _Ref117794440 \r \h </w:instrText>
      </w:r>
      <w:r>
        <w:fldChar w:fldCharType="separate"/>
      </w:r>
      <w:r w:rsidR="00D07D14">
        <w:t>13</w:t>
      </w:r>
      <w:r>
        <w:fldChar w:fldCharType="end"/>
      </w:r>
      <w:r>
        <w:t xml:space="preserve">), should we use </w:t>
      </w:r>
      <w:r>
        <w:rPr>
          <w:rFonts w:ascii="CourierNewPSMT" w:eastAsia="Times New Roman" w:hAnsi="CourierNewPSMT" w:cs="CourierNewPSMT"/>
        </w:rPr>
        <w:t>flags</w:t>
      </w:r>
      <w:r>
        <w:t xml:space="preserve"> instead? </w:t>
      </w:r>
    </w:p>
    <w:p w14:paraId="0F00A185" w14:textId="77777777" w:rsidR="000B6A36" w:rsidRDefault="0096302A">
      <w:pPr>
        <w:pStyle w:val="ListParagraph"/>
        <w:numPr>
          <w:ilvl w:val="0"/>
          <w:numId w:val="60"/>
        </w:numPr>
      </w:pPr>
      <w:r>
        <w:t xml:space="preserve">Should we pre-declare in the </w:t>
      </w:r>
      <w:r>
        <w:rPr>
          <w:rFonts w:ascii="CourierNewPSMT" w:eastAsia="Times New Roman" w:hAnsi="CourierNewPSMT" w:cs="CourierNewPSMT"/>
        </w:rPr>
        <w:t>’</w:t>
      </w:r>
      <w:proofErr w:type="spellStart"/>
      <w:r>
        <w:rPr>
          <w:rFonts w:ascii="CourierNewPSMT" w:eastAsia="Times New Roman" w:hAnsi="CourierNewPSMT" w:cs="CourierNewPSMT"/>
        </w:rPr>
        <w:t>mvex</w:t>
      </w:r>
      <w:proofErr w:type="spellEnd"/>
      <w:r>
        <w:rPr>
          <w:rFonts w:ascii="CourierNewPSMT" w:eastAsia="Times New Roman" w:hAnsi="CourierNewPSMT" w:cs="CourierNewPSMT"/>
        </w:rPr>
        <w:t>’</w:t>
      </w:r>
      <w:r>
        <w:t xml:space="preserve">? or </w:t>
      </w:r>
      <w:r>
        <w:rPr>
          <w:rFonts w:ascii="CourierNewPSMT" w:eastAsia="Times New Roman" w:hAnsi="CourierNewPSMT" w:cs="CourierNewPSMT"/>
        </w:rPr>
        <w:t>’</w:t>
      </w:r>
      <w:proofErr w:type="spellStart"/>
      <w:r>
        <w:rPr>
          <w:rFonts w:ascii="CourierNewPSMT" w:eastAsia="Times New Roman" w:hAnsi="CourierNewPSMT" w:cs="CourierNewPSMT"/>
        </w:rPr>
        <w:t>moov</w:t>
      </w:r>
      <w:proofErr w:type="spellEnd"/>
      <w:r>
        <w:rPr>
          <w:rFonts w:ascii="CourierNewPSMT" w:eastAsia="Times New Roman" w:hAnsi="CourierNewPSMT" w:cs="CourierNewPSMT"/>
        </w:rPr>
        <w:t>’</w:t>
      </w:r>
      <w:r>
        <w:t>?</w:t>
      </w:r>
    </w:p>
    <w:p w14:paraId="0F00A186" w14:textId="77777777" w:rsidR="000B6A36" w:rsidRDefault="0096302A">
      <w:pPr>
        <w:pStyle w:val="ListParagraph"/>
        <w:numPr>
          <w:ilvl w:val="0"/>
          <w:numId w:val="60"/>
        </w:numPr>
      </w:pPr>
      <w:r>
        <w:t xml:space="preserve">The use </w:t>
      </w:r>
      <w:proofErr w:type="gramStart"/>
      <w:r>
        <w:t xml:space="preserve">of  </w:t>
      </w:r>
      <w:r>
        <w:rPr>
          <w:rFonts w:ascii="CourierNewPSMT" w:hAnsi="CourierNewPSMT" w:cs="CourierNewPSMT"/>
        </w:rPr>
        <w:t>'</w:t>
      </w:r>
      <w:proofErr w:type="spellStart"/>
      <w:proofErr w:type="gramEnd"/>
      <w:r>
        <w:rPr>
          <w:rFonts w:ascii="CourierNewPSMT" w:hAnsi="CourierNewPSMT" w:cs="CourierNewPSMT"/>
        </w:rPr>
        <w:t>dmof</w:t>
      </w:r>
      <w:proofErr w:type="spellEnd"/>
      <w:r>
        <w:rPr>
          <w:rFonts w:ascii="CourierNewPSMT" w:hAnsi="CourierNewPSMT" w:cs="CourierNewPSMT"/>
        </w:rPr>
        <w:t>'</w:t>
      </w:r>
      <w:r>
        <w:t xml:space="preserve"> instead of </w:t>
      </w:r>
      <w:r>
        <w:rPr>
          <w:rFonts w:ascii="CourierNewPSMT" w:eastAsia="Times New Roman" w:hAnsi="CourierNewPSMT" w:cs="CourierNewPSMT"/>
        </w:rPr>
        <w:t>'</w:t>
      </w:r>
      <w:proofErr w:type="spellStart"/>
      <w:r>
        <w:rPr>
          <w:rFonts w:ascii="CourierNewPSMT" w:eastAsia="Times New Roman" w:hAnsi="CourierNewPSMT" w:cs="CourierNewPSMT"/>
        </w:rPr>
        <w:t>moof</w:t>
      </w:r>
      <w:proofErr w:type="spellEnd"/>
      <w:r>
        <w:rPr>
          <w:rFonts w:ascii="CourierNewPSMT" w:eastAsia="Times New Roman" w:hAnsi="CourierNewPSMT" w:cs="CourierNewPSMT"/>
        </w:rPr>
        <w:t>'</w:t>
      </w:r>
      <w:r>
        <w:t xml:space="preserve"> as an option should be studied, so that old readers don't get puzzled when they see something that is erroneous in their opinion.</w:t>
      </w:r>
    </w:p>
    <w:p w14:paraId="0F00A187" w14:textId="77777777" w:rsidR="000B6A36" w:rsidRDefault="0096302A">
      <w:pPr>
        <w:pStyle w:val="ListParagraph"/>
        <w:numPr>
          <w:ilvl w:val="0"/>
          <w:numId w:val="60"/>
        </w:numPr>
      </w:pPr>
      <w:r>
        <w:t>we may not always have sample group or encryption for true low latency</w:t>
      </w:r>
    </w:p>
    <w:p w14:paraId="0F00A188" w14:textId="77777777" w:rsidR="000B6A36" w:rsidRDefault="0096302A">
      <w:pPr>
        <w:pStyle w:val="ListParagraph"/>
        <w:numPr>
          <w:ilvl w:val="0"/>
          <w:numId w:val="60"/>
        </w:numPr>
      </w:pPr>
      <w:r>
        <w:rPr>
          <w:rFonts w:ascii="CourierNewPSMT" w:eastAsia="Times New Roman" w:hAnsi="CourierNewPSMT" w:cs="CourierNewPSMT"/>
        </w:rPr>
        <w:t>meta</w:t>
      </w:r>
      <w:r>
        <w:t xml:space="preserve"> and </w:t>
      </w:r>
      <w:proofErr w:type="spellStart"/>
      <w:r>
        <w:rPr>
          <w:rFonts w:ascii="CourierNewPSMT" w:eastAsia="Times New Roman" w:hAnsi="CourierNewPSMT" w:cs="CourierNewPSMT"/>
        </w:rPr>
        <w:t>udta</w:t>
      </w:r>
      <w:proofErr w:type="spellEnd"/>
      <w:r>
        <w:t xml:space="preserve"> should not be in the fragments, they are not mandatory at all therefore rotating keys based on the segments, maybe better to use the manifest for key rotation instead? (but would assume that a manifest is always present).</w:t>
      </w:r>
    </w:p>
    <w:p w14:paraId="0F00A189" w14:textId="77777777" w:rsidR="000B6A36" w:rsidRDefault="0096302A">
      <w:pPr>
        <w:pStyle w:val="Heading2"/>
      </w:pPr>
      <w:proofErr w:type="spellStart"/>
      <w:r>
        <w:rPr>
          <w:lang w:val="en-US"/>
        </w:rPr>
        <w:t>O</w:t>
      </w:r>
      <w:r>
        <w:t>n</w:t>
      </w:r>
      <w:proofErr w:type="spellEnd"/>
      <w:r>
        <w:t xml:space="preserve"> dynamic tracks in fragments</w:t>
      </w:r>
    </w:p>
    <w:p w14:paraId="0F00A18A" w14:textId="77777777" w:rsidR="000B6A36" w:rsidRDefault="0096302A">
      <w:r>
        <w:t xml:space="preserve">This topic comes from the discussions related to the input contribution m61140: </w:t>
      </w:r>
    </w:p>
    <w:p w14:paraId="0F00A18B" w14:textId="6E5BEE80" w:rsidR="000B6A36" w:rsidRDefault="00000000">
      <w:hyperlink r:id="rId42">
        <w:r w:rsidR="0096302A">
          <w:rPr>
            <w:rStyle w:val="Hyperlink"/>
          </w:rPr>
          <w:t>http://mpegx.int-evry.fr/software/MPEG/Systems/FileFormat/isobmff/-/issues/147</w:t>
        </w:r>
      </w:hyperlink>
    </w:p>
    <w:p w14:paraId="0F00A18C" w14:textId="77777777" w:rsidR="000B6A36" w:rsidRDefault="000B6A36"/>
    <w:p w14:paraId="0F00A18D" w14:textId="77777777" w:rsidR="000B6A36" w:rsidRDefault="0096302A">
      <w:pPr>
        <w:jc w:val="both"/>
      </w:pPr>
      <w:r>
        <w:t>The following comments were received at MPEG#140:</w:t>
      </w:r>
    </w:p>
    <w:p w14:paraId="0F00A18E" w14:textId="77777777" w:rsidR="000B6A36" w:rsidRDefault="0096302A">
      <w:pPr>
        <w:jc w:val="both"/>
      </w:pPr>
      <w:r>
        <w:t>-</w:t>
      </w:r>
      <w:r>
        <w:tab/>
        <w:t>Relying only on brands for parsers to correctly understand the features can be dangerous, and a possible rename of movie fragments boxes should be considered, for example ‘</w:t>
      </w:r>
      <w:proofErr w:type="spellStart"/>
      <w:r>
        <w:t>dmof</w:t>
      </w:r>
      <w:proofErr w:type="spellEnd"/>
      <w:r>
        <w:t>’ instead of reusing ‘</w:t>
      </w:r>
      <w:proofErr w:type="spellStart"/>
      <w:r>
        <w:t>moof</w:t>
      </w:r>
      <w:proofErr w:type="spellEnd"/>
      <w:r>
        <w:t>’.</w:t>
      </w:r>
    </w:p>
    <w:p w14:paraId="0F00A18F" w14:textId="77777777" w:rsidR="000B6A36" w:rsidRDefault="0096302A">
      <w:pPr>
        <w:jc w:val="both"/>
      </w:pPr>
      <w:r>
        <w:t>-</w:t>
      </w:r>
      <w:r>
        <w:tab/>
        <w:t>Some of the proposed functionalities can be achieved using external signaling such as DASH MPD.</w:t>
      </w:r>
    </w:p>
    <w:p w14:paraId="0F00A190" w14:textId="77777777" w:rsidR="000B6A36" w:rsidRDefault="0096302A">
      <w:pPr>
        <w:pStyle w:val="Heading3"/>
      </w:pPr>
      <w:r>
        <w:lastRenderedPageBreak/>
        <w:t>Discussion</w:t>
      </w:r>
    </w:p>
    <w:p w14:paraId="0F00A191" w14:textId="77777777" w:rsidR="000B6A36" w:rsidRDefault="0096302A">
      <w:pPr>
        <w:pStyle w:val="Heading4"/>
      </w:pPr>
      <w:r>
        <w:t>Signaling cost</w:t>
      </w:r>
    </w:p>
    <w:p w14:paraId="0F00A192" w14:textId="77777777" w:rsidR="000B6A36" w:rsidRDefault="0096302A">
      <w:pPr>
        <w:jc w:val="both"/>
      </w:pPr>
      <w:r>
        <w:t xml:space="preserve">As noted in m58085, the proposed signaling of </w:t>
      </w:r>
      <w:proofErr w:type="spellStart"/>
      <w:r>
        <w:rPr>
          <w:rStyle w:val="codeChar"/>
        </w:rPr>
        <w:t>TrackBox</w:t>
      </w:r>
      <w:proofErr w:type="spellEnd"/>
      <w:r>
        <w:t xml:space="preserve"> in movie fragments is 4kbps on average for a 1 sec duration segment. Striping the </w:t>
      </w:r>
      <w:proofErr w:type="spellStart"/>
      <w:r>
        <w:rPr>
          <w:rStyle w:val="codeChar"/>
        </w:rPr>
        <w:t>TrackBox</w:t>
      </w:r>
      <w:proofErr w:type="spellEnd"/>
      <w:r>
        <w:t xml:space="preserve"> from non-essential box (empty sample table, data references) gives around 3.1 kbps for 1s segments.</w:t>
      </w:r>
    </w:p>
    <w:p w14:paraId="0F00A193" w14:textId="77777777" w:rsidR="000B6A36" w:rsidRDefault="000B6A36">
      <w:pPr>
        <w:jc w:val="both"/>
      </w:pPr>
    </w:p>
    <w:p w14:paraId="0F00A194" w14:textId="77777777" w:rsidR="000B6A36" w:rsidRDefault="0096302A">
      <w:pPr>
        <w:jc w:val="both"/>
      </w:pPr>
      <w:r>
        <w:t>It is proposed hereafter a further reduction of the track box for inclusion in movie fragments, with an achieved overhead of roughly 1.3 kbps for 1s segments.</w:t>
      </w:r>
    </w:p>
    <w:p w14:paraId="0F00A195" w14:textId="77777777" w:rsidR="000B6A36" w:rsidRDefault="0096302A">
      <w:pPr>
        <w:pStyle w:val="Heading4"/>
      </w:pPr>
      <w:r>
        <w:t>Change tracking</w:t>
      </w:r>
    </w:p>
    <w:p w14:paraId="0F00A196" w14:textId="77777777" w:rsidR="000B6A36" w:rsidRDefault="0096302A">
      <w:pPr>
        <w:jc w:val="both"/>
      </w:pPr>
      <w:r>
        <w:t>In use cases such as MPEG-2 TS to fMP4 gateways, the proposed dynamic tracks could be further improved by signaling (un)changed configurations in the fragments, usually called “carousel” in broadcast terminology.</w:t>
      </w:r>
    </w:p>
    <w:p w14:paraId="0F00A197" w14:textId="77777777" w:rsidR="000B6A36" w:rsidRDefault="0096302A">
      <w:pPr>
        <w:jc w:val="both"/>
      </w:pPr>
      <w:r>
        <w:t>It is noted that sample can be signaled as repeated samples using dependency flags (MPEG-4 systems), but we lack support for such signaling for non-sample data:</w:t>
      </w:r>
    </w:p>
    <w:p w14:paraId="0F00A198" w14:textId="77777777" w:rsidR="000B6A36" w:rsidRDefault="0096302A">
      <w:pPr>
        <w:pStyle w:val="ListParagraph"/>
        <w:widowControl/>
        <w:numPr>
          <w:ilvl w:val="0"/>
          <w:numId w:val="69"/>
        </w:numPr>
        <w:spacing w:after="0" w:line="240" w:lineRule="auto"/>
        <w:jc w:val="left"/>
        <w:textAlignment w:val="auto"/>
      </w:pPr>
      <w:proofErr w:type="spellStart"/>
      <w:r>
        <w:t>MetaBox</w:t>
      </w:r>
      <w:proofErr w:type="spellEnd"/>
    </w:p>
    <w:p w14:paraId="0F00A199" w14:textId="77777777" w:rsidR="000B6A36" w:rsidRDefault="0096302A">
      <w:pPr>
        <w:pStyle w:val="ListParagraph"/>
        <w:widowControl/>
        <w:numPr>
          <w:ilvl w:val="0"/>
          <w:numId w:val="69"/>
        </w:numPr>
        <w:spacing w:after="0" w:line="240" w:lineRule="auto"/>
        <w:jc w:val="left"/>
        <w:textAlignment w:val="auto"/>
      </w:pPr>
      <w:proofErr w:type="spellStart"/>
      <w:r>
        <w:t>UserDataBox</w:t>
      </w:r>
      <w:proofErr w:type="spellEnd"/>
      <w:r>
        <w:t xml:space="preserve"> in track fragment </w:t>
      </w:r>
    </w:p>
    <w:p w14:paraId="0F00A19A" w14:textId="77777777" w:rsidR="000B6A36" w:rsidRDefault="0096302A">
      <w:pPr>
        <w:pStyle w:val="ListParagraph"/>
        <w:widowControl/>
        <w:numPr>
          <w:ilvl w:val="0"/>
          <w:numId w:val="69"/>
        </w:numPr>
        <w:spacing w:after="0" w:line="240" w:lineRule="auto"/>
        <w:jc w:val="left"/>
        <w:textAlignment w:val="auto"/>
      </w:pPr>
      <w:r>
        <w:t>Sample Group Description</w:t>
      </w:r>
    </w:p>
    <w:p w14:paraId="0F00A19B" w14:textId="77777777" w:rsidR="000B6A36" w:rsidRDefault="000B6A36">
      <w:pPr>
        <w:jc w:val="both"/>
      </w:pPr>
    </w:p>
    <w:p w14:paraId="0F00A19C" w14:textId="77777777" w:rsidR="000B6A36" w:rsidRDefault="0096302A">
      <w:pPr>
        <w:jc w:val="both"/>
      </w:pPr>
      <w:r>
        <w:t>Obviously relying on the box version is a bad choice:</w:t>
      </w:r>
    </w:p>
    <w:p w14:paraId="0F00A19D" w14:textId="77777777" w:rsidR="000B6A36" w:rsidRDefault="0096302A">
      <w:pPr>
        <w:pStyle w:val="ListParagraph"/>
        <w:widowControl/>
        <w:numPr>
          <w:ilvl w:val="0"/>
          <w:numId w:val="69"/>
        </w:numPr>
        <w:spacing w:after="0" w:line="240" w:lineRule="auto"/>
        <w:textAlignment w:val="auto"/>
      </w:pPr>
      <w:r>
        <w:t>Some boxes (</w:t>
      </w:r>
      <w:r>
        <w:rPr>
          <w:rStyle w:val="codeChar"/>
        </w:rPr>
        <w:t>'</w:t>
      </w:r>
      <w:proofErr w:type="spellStart"/>
      <w:r>
        <w:rPr>
          <w:rStyle w:val="codeChar"/>
        </w:rPr>
        <w:t>udta</w:t>
      </w:r>
      <w:proofErr w:type="spellEnd"/>
      <w:r>
        <w:rPr>
          <w:rStyle w:val="codeChar"/>
        </w:rPr>
        <w:t>'</w:t>
      </w:r>
      <w:r>
        <w:t>) do not have versions</w:t>
      </w:r>
    </w:p>
    <w:p w14:paraId="0F00A19E" w14:textId="77777777" w:rsidR="000B6A36" w:rsidRDefault="0096302A">
      <w:pPr>
        <w:pStyle w:val="ListParagraph"/>
        <w:widowControl/>
        <w:numPr>
          <w:ilvl w:val="0"/>
          <w:numId w:val="69"/>
        </w:numPr>
        <w:spacing w:after="0" w:line="240" w:lineRule="auto"/>
        <w:textAlignment w:val="auto"/>
      </w:pPr>
      <w:r>
        <w:t>Other boxes have a version field but already use it (sample group description)</w:t>
      </w:r>
    </w:p>
    <w:p w14:paraId="0F00A19F" w14:textId="77777777" w:rsidR="000B6A36" w:rsidRDefault="0096302A">
      <w:pPr>
        <w:pStyle w:val="ListParagraph"/>
        <w:widowControl/>
        <w:numPr>
          <w:ilvl w:val="0"/>
          <w:numId w:val="69"/>
        </w:numPr>
        <w:spacing w:after="0" w:line="240" w:lineRule="auto"/>
        <w:textAlignment w:val="auto"/>
      </w:pPr>
      <w:r>
        <w:t>It is not the intended purpose of box version, which is to indicate variation in the binary syntax and not in the payload.</w:t>
      </w:r>
    </w:p>
    <w:p w14:paraId="0F00A1A0" w14:textId="77777777" w:rsidR="000B6A36" w:rsidRDefault="000B6A36">
      <w:pPr>
        <w:pStyle w:val="ListParagraph"/>
        <w:widowControl/>
        <w:spacing w:after="0" w:line="240" w:lineRule="auto"/>
        <w:textAlignment w:val="auto"/>
      </w:pPr>
    </w:p>
    <w:p w14:paraId="0F00A1A1" w14:textId="77777777" w:rsidR="000B6A36" w:rsidRDefault="0096302A">
      <w:pPr>
        <w:jc w:val="both"/>
      </w:pPr>
      <w:r>
        <w:t>One approach to deal with this problem is to perform a comparison of past and current boxes, typically through a hashing function. While this allows detecting identical configurations, it has several drawbacks:</w:t>
      </w:r>
    </w:p>
    <w:p w14:paraId="0F00A1A2" w14:textId="77777777" w:rsidR="000B6A36" w:rsidRDefault="0096302A">
      <w:pPr>
        <w:pStyle w:val="ListParagraph"/>
        <w:widowControl/>
        <w:numPr>
          <w:ilvl w:val="0"/>
          <w:numId w:val="69"/>
        </w:numPr>
        <w:spacing w:after="0" w:line="240" w:lineRule="auto"/>
        <w:textAlignment w:val="auto"/>
      </w:pPr>
      <w:r>
        <w:t>It is costly in client resources</w:t>
      </w:r>
    </w:p>
    <w:p w14:paraId="0F00A1A3" w14:textId="77777777" w:rsidR="000B6A36" w:rsidRDefault="0096302A">
      <w:pPr>
        <w:pStyle w:val="ListParagraph"/>
        <w:widowControl/>
        <w:numPr>
          <w:ilvl w:val="0"/>
          <w:numId w:val="69"/>
        </w:numPr>
        <w:spacing w:after="0" w:line="240" w:lineRule="auto"/>
        <w:textAlignment w:val="auto"/>
      </w:pPr>
      <w:r>
        <w:t>It does not allow for signaling a repeated configuration with slight variations (in the meta-data for example) that do not require reparsing of the data</w:t>
      </w:r>
    </w:p>
    <w:p w14:paraId="0F00A1A4" w14:textId="77777777" w:rsidR="000B6A36" w:rsidRDefault="000B6A36">
      <w:pPr>
        <w:jc w:val="both"/>
      </w:pPr>
    </w:p>
    <w:p w14:paraId="0F00A1A5" w14:textId="77777777" w:rsidR="000B6A36" w:rsidRDefault="0096302A">
      <w:pPr>
        <w:jc w:val="both"/>
      </w:pPr>
      <w:r>
        <w:t>If we want dynamic tracks or sample description changes in movie fragments (regardless of the method), it could be useful to introduce some change detection mechanism so we can properly identify repeated information across fragments.</w:t>
      </w:r>
    </w:p>
    <w:p w14:paraId="0F00A1A6" w14:textId="77777777" w:rsidR="000B6A36" w:rsidRDefault="0096302A">
      <w:pPr>
        <w:pStyle w:val="Heading4"/>
      </w:pPr>
      <w:r>
        <w:t>Track Removal</w:t>
      </w:r>
    </w:p>
    <w:p w14:paraId="0F00A1A7" w14:textId="77777777" w:rsidR="000B6A36" w:rsidRDefault="0096302A">
      <w:pPr>
        <w:pStyle w:val="NormalWeb"/>
        <w:spacing w:before="280" w:after="280"/>
      </w:pPr>
      <w:r>
        <w:t xml:space="preserve">In MPEG-2 TS, media streams can be removed due to a PMT update. We noticed that track fragments with </w:t>
      </w:r>
      <w:r>
        <w:rPr>
          <w:rFonts w:ascii="CourierNewPSMT" w:hAnsi="CourierNewPSMT" w:cs="CourierNewPSMT"/>
        </w:rPr>
        <w:t>duration-is-empty</w:t>
      </w:r>
      <w:r>
        <w:t xml:space="preserve"> flag set could be used to signal no samples apply to this track. It has however some drawbacks:</w:t>
      </w:r>
    </w:p>
    <w:p w14:paraId="0F00A1A8" w14:textId="77777777" w:rsidR="000B6A36" w:rsidRDefault="0096302A">
      <w:pPr>
        <w:pStyle w:val="NormalWeb"/>
        <w:widowControl/>
        <w:numPr>
          <w:ilvl w:val="0"/>
          <w:numId w:val="69"/>
        </w:numPr>
        <w:spacing w:before="280" w:line="240" w:lineRule="auto"/>
      </w:pPr>
      <w:r>
        <w:t>The flag cannot be used if an edit list is present for this track in the movie box,</w:t>
      </w:r>
    </w:p>
    <w:p w14:paraId="0F00A1A9" w14:textId="77777777" w:rsidR="000B6A36" w:rsidRDefault="0096302A">
      <w:pPr>
        <w:pStyle w:val="NormalWeb"/>
        <w:widowControl/>
        <w:numPr>
          <w:ilvl w:val="0"/>
          <w:numId w:val="69"/>
        </w:numPr>
        <w:spacing w:line="240" w:lineRule="auto"/>
      </w:pPr>
      <w:r>
        <w:t xml:space="preserve">It cannot reliably be used as a hint that the track is no longer present; this implies that </w:t>
      </w:r>
    </w:p>
    <w:p w14:paraId="0F00A1AA" w14:textId="77777777" w:rsidR="000B6A36" w:rsidRDefault="0096302A">
      <w:pPr>
        <w:pStyle w:val="NormalWeb"/>
        <w:widowControl/>
        <w:numPr>
          <w:ilvl w:val="1"/>
          <w:numId w:val="69"/>
        </w:numPr>
        <w:spacing w:line="240" w:lineRule="auto"/>
      </w:pPr>
      <w:r>
        <w:t xml:space="preserve">resource optimization (closing decoders/buffers/etc.) cannot be fully performed. </w:t>
      </w:r>
    </w:p>
    <w:p w14:paraId="0F00A1AB" w14:textId="77777777" w:rsidR="000B6A36" w:rsidRDefault="0096302A">
      <w:pPr>
        <w:pStyle w:val="NormalWeb"/>
        <w:widowControl/>
        <w:numPr>
          <w:ilvl w:val="1"/>
          <w:numId w:val="69"/>
        </w:numPr>
        <w:spacing w:line="240" w:lineRule="auto"/>
      </w:pPr>
      <w:r>
        <w:t>Remixing to e.g. MPEG-2 TS might trigger unused PIDs in the PMT (i.e. PID declared but no packet for this PID), with unpredictable result at the demuxer side</w:t>
      </w:r>
    </w:p>
    <w:p w14:paraId="0F00A1AC" w14:textId="77777777" w:rsidR="000B6A36" w:rsidRDefault="0096302A">
      <w:pPr>
        <w:pStyle w:val="NormalWeb"/>
        <w:widowControl/>
        <w:numPr>
          <w:ilvl w:val="0"/>
          <w:numId w:val="69"/>
        </w:numPr>
        <w:spacing w:after="280" w:line="240" w:lineRule="auto"/>
      </w:pPr>
      <w:r>
        <w:lastRenderedPageBreak/>
        <w:t>Moreover, support for this flag is not very good, typically triggering rebuffering in some MSE implementations (because ignored)</w:t>
      </w:r>
    </w:p>
    <w:p w14:paraId="0F00A1AD" w14:textId="77777777" w:rsidR="000B6A36" w:rsidRDefault="0096302A">
      <w:pPr>
        <w:jc w:val="both"/>
      </w:pPr>
      <w:r>
        <w:t>If we want a proper/unambiguous signaling of track removal, we need a dedicated box/field to indicated tracks no longer present.</w:t>
      </w:r>
    </w:p>
    <w:p w14:paraId="0F00A1AE" w14:textId="77777777" w:rsidR="000B6A36" w:rsidRDefault="0096302A">
      <w:pPr>
        <w:pStyle w:val="Heading4"/>
      </w:pPr>
      <w:r>
        <w:t xml:space="preserve">File Concatenation, splicing or time-aligned track addition </w:t>
      </w:r>
    </w:p>
    <w:p w14:paraId="0F00A1AF" w14:textId="77777777" w:rsidR="000B6A36" w:rsidRDefault="0096302A">
      <w:pPr>
        <w:jc w:val="both"/>
      </w:pPr>
      <w:r>
        <w:t>MPEG-2 TS and some other delivery formats can embed splicing information, allowing a media pipeline to identify temporary service reconfigurations.</w:t>
      </w:r>
    </w:p>
    <w:p w14:paraId="0F00A1B0" w14:textId="77777777" w:rsidR="000B6A36" w:rsidRDefault="000B6A36">
      <w:pPr>
        <w:jc w:val="both"/>
      </w:pPr>
    </w:p>
    <w:p w14:paraId="0F00A1B1" w14:textId="77777777" w:rsidR="000B6A36" w:rsidRDefault="0096302A">
      <w:pPr>
        <w:jc w:val="both"/>
      </w:pPr>
      <w:r>
        <w:t>While investigating support for such signaling in ISOBMFF along with dynamic tracks, we faced an old but never resolved topic in ISOBMFF: how can we simply build files out of a collection of files, whether as a sequence (‘append a presentation to another one’), or as a set of additional tracks (‘add these tracks, time-aligned’).</w:t>
      </w:r>
    </w:p>
    <w:p w14:paraId="0F00A1B2" w14:textId="77777777" w:rsidR="000B6A36" w:rsidRDefault="000B6A36">
      <w:pPr>
        <w:jc w:val="both"/>
      </w:pPr>
    </w:p>
    <w:p w14:paraId="0F00A1B3" w14:textId="77777777" w:rsidR="000B6A36" w:rsidRDefault="0096302A">
      <w:pPr>
        <w:jc w:val="both"/>
      </w:pPr>
      <w:r>
        <w:t xml:space="preserve">In fragmented mode, addition of time-aligned tracks requires editing of the </w:t>
      </w:r>
      <w:bookmarkStart w:id="1275" w:name="_Hlk116034606"/>
      <w:r>
        <w:rPr>
          <w:rStyle w:val="codeChar"/>
        </w:rPr>
        <w:t>'</w:t>
      </w:r>
      <w:proofErr w:type="spellStart"/>
      <w:r>
        <w:rPr>
          <w:rStyle w:val="codeChar"/>
        </w:rPr>
        <w:t>moov</w:t>
      </w:r>
      <w:proofErr w:type="spellEnd"/>
      <w:r>
        <w:rPr>
          <w:rStyle w:val="codeChar"/>
        </w:rPr>
        <w:t>'</w:t>
      </w:r>
      <w:bookmarkEnd w:id="1275"/>
      <w:r>
        <w:t xml:space="preserve"> to inject the track, and then direct concatenation can work, assuming track IDs do not conflict and timestamps origin is 0 for each “track file”. This obviously will result in one media track being stored after all other ones, but the result is a valid ISOBMFF.</w:t>
      </w:r>
    </w:p>
    <w:p w14:paraId="0F00A1B4" w14:textId="77777777" w:rsidR="000B6A36" w:rsidRDefault="000B6A36">
      <w:pPr>
        <w:jc w:val="both"/>
      </w:pPr>
    </w:p>
    <w:p w14:paraId="0F00A1B5" w14:textId="77777777" w:rsidR="000B6A36" w:rsidRDefault="0096302A">
      <w:pPr>
        <w:jc w:val="both"/>
      </w:pPr>
      <w:r>
        <w:t>Extending a fragmented presentation with another one is more problematic:</w:t>
      </w:r>
    </w:p>
    <w:p w14:paraId="0F00A1B6" w14:textId="77777777" w:rsidR="000B6A36" w:rsidRDefault="0096302A">
      <w:pPr>
        <w:pStyle w:val="ListParagraph"/>
        <w:widowControl/>
        <w:numPr>
          <w:ilvl w:val="0"/>
          <w:numId w:val="69"/>
        </w:numPr>
        <w:spacing w:after="0" w:line="240" w:lineRule="auto"/>
        <w:textAlignment w:val="auto"/>
      </w:pPr>
      <w:proofErr w:type="spellStart"/>
      <w:r>
        <w:t>trackIDs</w:t>
      </w:r>
      <w:proofErr w:type="spellEnd"/>
      <w:r>
        <w:t xml:space="preserve"> may need to be rewritten: if not the same in each presentation, some tracks may have to be added to the initial </w:t>
      </w:r>
      <w:r>
        <w:rPr>
          <w:rStyle w:val="codeChar"/>
        </w:rPr>
        <w:t>'</w:t>
      </w:r>
      <w:proofErr w:type="spellStart"/>
      <w:r>
        <w:rPr>
          <w:rStyle w:val="codeChar"/>
        </w:rPr>
        <w:t>moov</w:t>
      </w:r>
      <w:proofErr w:type="spellEnd"/>
      <w:r>
        <w:rPr>
          <w:rStyle w:val="codeChar"/>
        </w:rPr>
        <w:t>'</w:t>
      </w:r>
    </w:p>
    <w:p w14:paraId="0F00A1B7" w14:textId="77777777" w:rsidR="000B6A36" w:rsidRDefault="0096302A">
      <w:pPr>
        <w:pStyle w:val="ListParagraph"/>
        <w:widowControl/>
        <w:numPr>
          <w:ilvl w:val="0"/>
          <w:numId w:val="69"/>
        </w:numPr>
        <w:spacing w:after="0" w:line="240" w:lineRule="auto"/>
        <w:textAlignment w:val="auto"/>
      </w:pPr>
      <w:r>
        <w:t>decoder configuration may need to be updated</w:t>
      </w:r>
    </w:p>
    <w:p w14:paraId="0F00A1B8" w14:textId="77777777" w:rsidR="000B6A36" w:rsidRDefault="0096302A">
      <w:pPr>
        <w:pStyle w:val="ListParagraph"/>
        <w:widowControl/>
        <w:numPr>
          <w:ilvl w:val="0"/>
          <w:numId w:val="69"/>
        </w:numPr>
        <w:spacing w:after="0" w:line="240" w:lineRule="auto"/>
        <w:textAlignment w:val="auto"/>
      </w:pPr>
      <w:r>
        <w:t>timing needs to be rebuilt:</w:t>
      </w:r>
    </w:p>
    <w:p w14:paraId="0F00A1B9" w14:textId="77777777" w:rsidR="000B6A36" w:rsidRDefault="0096302A">
      <w:pPr>
        <w:pStyle w:val="ListParagraph"/>
        <w:widowControl/>
        <w:numPr>
          <w:ilvl w:val="1"/>
          <w:numId w:val="69"/>
        </w:numPr>
        <w:spacing w:after="0" w:line="240" w:lineRule="auto"/>
        <w:textAlignment w:val="auto"/>
      </w:pPr>
      <w:r>
        <w:t>alignment of timestamps at boundaries</w:t>
      </w:r>
    </w:p>
    <w:p w14:paraId="0F00A1BA" w14:textId="77777777" w:rsidR="000B6A36" w:rsidRDefault="0096302A">
      <w:pPr>
        <w:pStyle w:val="ListParagraph"/>
        <w:widowControl/>
        <w:numPr>
          <w:ilvl w:val="1"/>
          <w:numId w:val="69"/>
        </w:numPr>
        <w:spacing w:after="0" w:line="240" w:lineRule="auto"/>
        <w:textAlignment w:val="auto"/>
      </w:pPr>
      <w:r>
        <w:t>introduction of “gaps” in the timeline to deal with AV sync</w:t>
      </w:r>
    </w:p>
    <w:p w14:paraId="0F00A1BB" w14:textId="77777777" w:rsidR="000B6A36" w:rsidRDefault="0096302A">
      <w:pPr>
        <w:pStyle w:val="ListParagraph"/>
        <w:widowControl/>
        <w:numPr>
          <w:ilvl w:val="0"/>
          <w:numId w:val="69"/>
        </w:numPr>
        <w:spacing w:after="0" w:line="240" w:lineRule="auto"/>
        <w:textAlignment w:val="auto"/>
      </w:pPr>
      <w:r>
        <w:t>Signaling codec priming (e.g. AAC) is even more complex: a dedicated edit list needs to be created to remove the priming period at the beginning of the second stream.</w:t>
      </w:r>
    </w:p>
    <w:p w14:paraId="0F00A1BC" w14:textId="77777777" w:rsidR="000B6A36" w:rsidRDefault="000B6A36">
      <w:pPr>
        <w:jc w:val="both"/>
      </w:pPr>
    </w:p>
    <w:p w14:paraId="0F00A1BD" w14:textId="77777777" w:rsidR="000B6A36" w:rsidRDefault="0096302A">
      <w:pPr>
        <w:jc w:val="both"/>
      </w:pPr>
      <w:r>
        <w:t>When concatenating files to splice new content (A</w:t>
      </w:r>
      <w:r>
        <w:rPr>
          <w:vertAlign w:val="subscript"/>
        </w:rPr>
        <w:t>1</w:t>
      </w:r>
      <w:r>
        <w:t>-&gt;B-&gt;A</w:t>
      </w:r>
      <w:r>
        <w:rPr>
          <w:vertAlign w:val="subscript"/>
        </w:rPr>
        <w:t>2</w:t>
      </w:r>
      <w:r>
        <w:t>), we faced the following issues:</w:t>
      </w:r>
    </w:p>
    <w:p w14:paraId="0F00A1BE" w14:textId="77777777" w:rsidR="000B6A36" w:rsidRDefault="0096302A">
      <w:pPr>
        <w:pStyle w:val="ListParagraph"/>
        <w:widowControl/>
        <w:numPr>
          <w:ilvl w:val="0"/>
          <w:numId w:val="69"/>
        </w:numPr>
        <w:spacing w:after="0" w:line="240" w:lineRule="auto"/>
        <w:textAlignment w:val="auto"/>
      </w:pPr>
      <w:r>
        <w:t xml:space="preserve">If the splice is a content replacement, </w:t>
      </w:r>
    </w:p>
    <w:p w14:paraId="0F00A1BF" w14:textId="77777777" w:rsidR="000B6A36" w:rsidRDefault="0096302A">
      <w:pPr>
        <w:pStyle w:val="ListParagraph"/>
        <w:widowControl/>
        <w:numPr>
          <w:ilvl w:val="1"/>
          <w:numId w:val="69"/>
        </w:numPr>
        <w:spacing w:after="0" w:line="240" w:lineRule="auto"/>
        <w:textAlignment w:val="auto"/>
      </w:pPr>
      <w:r>
        <w:t>The timing of the injected content B must be rewritten</w:t>
      </w:r>
    </w:p>
    <w:p w14:paraId="0F00A1C0" w14:textId="77777777" w:rsidR="000B6A36" w:rsidRDefault="0096302A">
      <w:pPr>
        <w:pStyle w:val="ListParagraph"/>
        <w:widowControl/>
        <w:numPr>
          <w:ilvl w:val="1"/>
          <w:numId w:val="69"/>
        </w:numPr>
        <w:spacing w:after="0" w:line="240" w:lineRule="auto"/>
        <w:textAlignment w:val="auto"/>
      </w:pPr>
      <w:r>
        <w:t>There is no guarantee that the injected content B ends up exactly at the right position, in which case the timing of A</w:t>
      </w:r>
      <w:r>
        <w:rPr>
          <w:vertAlign w:val="subscript"/>
        </w:rPr>
        <w:t>2</w:t>
      </w:r>
      <w:r>
        <w:t xml:space="preserve"> may need to be rewritten</w:t>
      </w:r>
    </w:p>
    <w:p w14:paraId="0F00A1C1" w14:textId="77777777" w:rsidR="000B6A36" w:rsidRDefault="0096302A">
      <w:pPr>
        <w:pStyle w:val="ListParagraph"/>
        <w:widowControl/>
        <w:numPr>
          <w:ilvl w:val="0"/>
          <w:numId w:val="69"/>
        </w:numPr>
        <w:spacing w:after="0" w:line="240" w:lineRule="auto"/>
        <w:textAlignment w:val="auto"/>
      </w:pPr>
      <w:r>
        <w:t>If the splice is a content injection (timeline is extended),</w:t>
      </w:r>
    </w:p>
    <w:p w14:paraId="0F00A1C2" w14:textId="77777777" w:rsidR="000B6A36" w:rsidRDefault="0096302A">
      <w:pPr>
        <w:pStyle w:val="ListParagraph"/>
        <w:widowControl/>
        <w:numPr>
          <w:ilvl w:val="1"/>
          <w:numId w:val="69"/>
        </w:numPr>
        <w:spacing w:after="0" w:line="240" w:lineRule="auto"/>
        <w:textAlignment w:val="auto"/>
      </w:pPr>
      <w:r>
        <w:t>The timing of the injected content B must be rewritten</w:t>
      </w:r>
    </w:p>
    <w:p w14:paraId="0F00A1C3" w14:textId="77777777" w:rsidR="000B6A36" w:rsidRDefault="0096302A">
      <w:pPr>
        <w:pStyle w:val="ListParagraph"/>
        <w:widowControl/>
        <w:numPr>
          <w:ilvl w:val="1"/>
          <w:numId w:val="69"/>
        </w:numPr>
        <w:spacing w:after="0" w:line="240" w:lineRule="auto"/>
        <w:textAlignment w:val="auto"/>
      </w:pPr>
      <w:r>
        <w:t>The timing of A</w:t>
      </w:r>
      <w:r>
        <w:rPr>
          <w:vertAlign w:val="subscript"/>
        </w:rPr>
        <w:t>2</w:t>
      </w:r>
      <w:r>
        <w:t xml:space="preserve"> must be rewritten</w:t>
      </w:r>
    </w:p>
    <w:p w14:paraId="0F00A1C4" w14:textId="77777777" w:rsidR="000B6A36" w:rsidRDefault="000B6A36">
      <w:pPr>
        <w:jc w:val="both"/>
      </w:pPr>
    </w:p>
    <w:p w14:paraId="0F00A1C5" w14:textId="77777777" w:rsidR="000B6A36" w:rsidRDefault="0096302A">
      <w:pPr>
        <w:jc w:val="both"/>
      </w:pPr>
      <w:r>
        <w:t>We therefore thought that it would be interesting to design dynamic tracks such that file concatenation is possible without any rewrite. We designed the proposal to allow:</w:t>
      </w:r>
    </w:p>
    <w:p w14:paraId="0F00A1C6" w14:textId="77777777" w:rsidR="000B6A36" w:rsidRDefault="0096302A">
      <w:pPr>
        <w:pStyle w:val="ListParagraph"/>
        <w:widowControl/>
        <w:numPr>
          <w:ilvl w:val="0"/>
          <w:numId w:val="69"/>
        </w:numPr>
        <w:spacing w:after="0" w:line="240" w:lineRule="auto"/>
        <w:textAlignment w:val="auto"/>
      </w:pPr>
      <w:r>
        <w:t>“</w:t>
      </w:r>
      <w:proofErr w:type="gramStart"/>
      <w:r>
        <w:t>early</w:t>
      </w:r>
      <w:proofErr w:type="gramEnd"/>
      <w:r>
        <w:t>-splicing”, where the source timeline is spliced but contiguous and the only need is to signal the splice points (e.g. MPEG-2 TS to fMP4 gateway)</w:t>
      </w:r>
    </w:p>
    <w:p w14:paraId="0F00A1C7" w14:textId="77777777" w:rsidR="000B6A36" w:rsidRDefault="0096302A">
      <w:r>
        <w:t>“</w:t>
      </w:r>
      <w:proofErr w:type="gramStart"/>
      <w:r>
        <w:t>late</w:t>
      </w:r>
      <w:proofErr w:type="gramEnd"/>
      <w:r>
        <w:t xml:space="preserve">-splicing”, where splicing is done after the fMP4 </w:t>
      </w:r>
      <w:proofErr w:type="spellStart"/>
      <w:r>
        <w:t>muxing</w:t>
      </w:r>
      <w:proofErr w:type="spellEnd"/>
      <w:r>
        <w:t xml:space="preserve"> stage (non-contiguous timelines)</w:t>
      </w:r>
    </w:p>
    <w:p w14:paraId="0F00A1C8" w14:textId="77777777" w:rsidR="000B6A36" w:rsidRDefault="0096302A">
      <w:pPr>
        <w:pStyle w:val="Heading3"/>
      </w:pPr>
      <w:r>
        <w:lastRenderedPageBreak/>
        <w:t>Proposal</w:t>
      </w:r>
    </w:p>
    <w:p w14:paraId="0F00A1C9" w14:textId="77777777" w:rsidR="000B6A36" w:rsidRDefault="0096302A">
      <w:pPr>
        <w:pStyle w:val="Heading4"/>
      </w:pPr>
      <w:r>
        <w:t>Design</w:t>
      </w:r>
    </w:p>
    <w:p w14:paraId="0F00A1CA" w14:textId="77777777" w:rsidR="000B6A36" w:rsidRDefault="0096302A">
      <w:pPr>
        <w:jc w:val="both"/>
      </w:pPr>
      <w:r>
        <w:t>We reworked the proposal from m58085 to provide a single method for declaring new tracks and declaring new sample description(s) in an existing track, based on the previous observations.</w:t>
      </w:r>
    </w:p>
    <w:p w14:paraId="0F00A1CB" w14:textId="77777777" w:rsidR="000B6A36" w:rsidRDefault="000B6A36">
      <w:pPr>
        <w:jc w:val="both"/>
      </w:pPr>
    </w:p>
    <w:p w14:paraId="0F00A1CC" w14:textId="77777777" w:rsidR="000B6A36" w:rsidRDefault="0096302A">
      <w:pPr>
        <w:jc w:val="both"/>
      </w:pPr>
      <w:r>
        <w:t xml:space="preserve">The proposal defines a </w:t>
      </w:r>
      <w:proofErr w:type="spellStart"/>
      <w:r>
        <w:rPr>
          <w:rFonts w:ascii="CourierNewPSMT" w:hAnsi="CourierNewPSMT" w:cs="CourierNewPSMT"/>
          <w:sz w:val="22"/>
          <w:szCs w:val="22"/>
        </w:rPr>
        <w:t>DynamicMovieBox</w:t>
      </w:r>
      <w:proofErr w:type="spellEnd"/>
      <w:r>
        <w:t xml:space="preserve"> in a movie fragment, containing</w:t>
      </w:r>
    </w:p>
    <w:p w14:paraId="0F00A1CD" w14:textId="77777777" w:rsidR="000B6A36" w:rsidRDefault="0096302A">
      <w:pPr>
        <w:pStyle w:val="ListParagraph"/>
        <w:widowControl/>
        <w:numPr>
          <w:ilvl w:val="0"/>
          <w:numId w:val="69"/>
        </w:numPr>
        <w:spacing w:after="0" w:line="240" w:lineRule="auto"/>
        <w:textAlignment w:val="auto"/>
      </w:pPr>
      <w:r>
        <w:t xml:space="preserve">Indication on source (timeline/splicing) and configuration changes compared to previous </w:t>
      </w:r>
      <w:proofErr w:type="spellStart"/>
      <w:r>
        <w:t>DynamicMovieBox</w:t>
      </w:r>
      <w:proofErr w:type="spellEnd"/>
    </w:p>
    <w:p w14:paraId="0F00A1CE" w14:textId="77777777" w:rsidR="000B6A36" w:rsidRDefault="0096302A">
      <w:pPr>
        <w:pStyle w:val="ListParagraph"/>
        <w:widowControl/>
        <w:numPr>
          <w:ilvl w:val="0"/>
          <w:numId w:val="69"/>
        </w:numPr>
        <w:spacing w:after="0" w:line="240" w:lineRule="auto"/>
        <w:textAlignment w:val="auto"/>
      </w:pPr>
      <w:r>
        <w:t xml:space="preserve">Zero or one </w:t>
      </w:r>
      <w:proofErr w:type="spellStart"/>
      <w:r>
        <w:t>UserData</w:t>
      </w:r>
      <w:proofErr w:type="spellEnd"/>
      <w:r>
        <w:t xml:space="preserve"> box, Zero or one Meta box</w:t>
      </w:r>
    </w:p>
    <w:p w14:paraId="0F00A1CF" w14:textId="77777777" w:rsidR="000B6A36" w:rsidRDefault="0096302A">
      <w:pPr>
        <w:pStyle w:val="ListParagraph"/>
        <w:widowControl/>
        <w:numPr>
          <w:ilvl w:val="0"/>
          <w:numId w:val="69"/>
        </w:numPr>
        <w:spacing w:after="0" w:line="240" w:lineRule="auto"/>
        <w:textAlignment w:val="auto"/>
      </w:pPr>
      <w:r>
        <w:t>Zero or more</w:t>
      </w:r>
      <w:r>
        <w:rPr>
          <w:rFonts w:ascii="CourierNewPSMT" w:hAnsi="CourierNewPSMT" w:cs="CourierNewPSMT"/>
        </w:rPr>
        <w:t xml:space="preserve"> </w:t>
      </w:r>
      <w:proofErr w:type="spellStart"/>
      <w:r>
        <w:rPr>
          <w:rFonts w:ascii="CourierNewPSMT" w:hAnsi="CourierNewPSMT" w:cs="CourierNewPSMT"/>
        </w:rPr>
        <w:t>DynamicTrackBox</w:t>
      </w:r>
      <w:proofErr w:type="spellEnd"/>
      <w:r>
        <w:t>, each containing</w:t>
      </w:r>
    </w:p>
    <w:p w14:paraId="0F00A1D0" w14:textId="77777777" w:rsidR="000B6A36" w:rsidRDefault="0096302A">
      <w:pPr>
        <w:pStyle w:val="ListParagraph"/>
        <w:widowControl/>
        <w:numPr>
          <w:ilvl w:val="1"/>
          <w:numId w:val="69"/>
        </w:numPr>
        <w:spacing w:after="0" w:line="240" w:lineRule="auto"/>
        <w:textAlignment w:val="auto"/>
      </w:pPr>
      <w:r>
        <w:t xml:space="preserve">a specific </w:t>
      </w:r>
      <w:proofErr w:type="spellStart"/>
      <w:r>
        <w:rPr>
          <w:rFonts w:ascii="CourierNewPSMT" w:hAnsi="CourierNewPSMT" w:cs="CourierNewPSMT"/>
        </w:rPr>
        <w:t>DynamicTrackHeaderBox</w:t>
      </w:r>
      <w:proofErr w:type="spellEnd"/>
      <w:r>
        <w:t xml:space="preserve"> containing</w:t>
      </w:r>
    </w:p>
    <w:p w14:paraId="0F00A1D1" w14:textId="77777777" w:rsidR="000B6A36" w:rsidRDefault="0096302A">
      <w:pPr>
        <w:pStyle w:val="ListParagraph"/>
        <w:widowControl/>
        <w:numPr>
          <w:ilvl w:val="2"/>
          <w:numId w:val="69"/>
        </w:numPr>
        <w:spacing w:after="0" w:line="240" w:lineRule="auto"/>
        <w:textAlignment w:val="auto"/>
      </w:pPr>
      <w:r>
        <w:t>track setup (width/height/delay…)</w:t>
      </w:r>
    </w:p>
    <w:p w14:paraId="0F00A1D2" w14:textId="77777777" w:rsidR="000B6A36" w:rsidRDefault="0096302A">
      <w:pPr>
        <w:pStyle w:val="ListParagraph"/>
        <w:widowControl/>
        <w:numPr>
          <w:ilvl w:val="2"/>
          <w:numId w:val="69"/>
        </w:numPr>
        <w:spacing w:after="0" w:line="240" w:lineRule="auto"/>
        <w:textAlignment w:val="auto"/>
      </w:pPr>
      <w:r>
        <w:t xml:space="preserve">indications on modification changes compared to previous </w:t>
      </w:r>
      <w:proofErr w:type="spellStart"/>
      <w:r>
        <w:t>DynamicTrackBox</w:t>
      </w:r>
      <w:proofErr w:type="spellEnd"/>
      <w:r>
        <w:t xml:space="preserve"> </w:t>
      </w:r>
    </w:p>
    <w:p w14:paraId="0F00A1D3" w14:textId="77777777" w:rsidR="000B6A36" w:rsidRDefault="0096302A">
      <w:pPr>
        <w:pStyle w:val="ListParagraph"/>
        <w:widowControl/>
        <w:numPr>
          <w:ilvl w:val="1"/>
          <w:numId w:val="69"/>
        </w:numPr>
        <w:spacing w:after="0" w:line="240" w:lineRule="auto"/>
        <w:textAlignment w:val="auto"/>
      </w:pPr>
      <w:r>
        <w:t xml:space="preserve">some common boxes found in </w:t>
      </w:r>
      <w:proofErr w:type="spellStart"/>
      <w:r>
        <w:rPr>
          <w:rFonts w:ascii="CourierNewPSMT" w:hAnsi="CourierNewPSMT" w:cs="CourierNewPSMT"/>
        </w:rPr>
        <w:t>TrackBox</w:t>
      </w:r>
      <w:proofErr w:type="spellEnd"/>
      <w:r>
        <w:t>.</w:t>
      </w:r>
    </w:p>
    <w:p w14:paraId="0F00A1D4" w14:textId="77777777" w:rsidR="000B6A36" w:rsidRDefault="0096302A">
      <w:pPr>
        <w:pStyle w:val="Heading5"/>
      </w:pPr>
      <w:r>
        <w:t>Dynamic movie box</w:t>
      </w:r>
    </w:p>
    <w:p w14:paraId="0F00A1D5" w14:textId="77777777" w:rsidR="000B6A36" w:rsidRDefault="0096302A">
      <w:pPr>
        <w:pStyle w:val="Heading6"/>
      </w:pPr>
      <w:r>
        <w:t>Definition</w:t>
      </w:r>
    </w:p>
    <w:p w14:paraId="0F00A1D6" w14:textId="77777777" w:rsidR="000B6A36" w:rsidRDefault="0096302A">
      <w:pPr>
        <w:pStyle w:val="Atom"/>
      </w:pPr>
      <w:r>
        <w:t>Box Type:</w:t>
      </w:r>
      <w:r>
        <w:tab/>
      </w:r>
      <w:r>
        <w:rPr>
          <w:rStyle w:val="codeChar"/>
        </w:rPr>
        <w:t>'</w:t>
      </w:r>
      <w:proofErr w:type="spellStart"/>
      <w:r>
        <w:rPr>
          <w:rStyle w:val="codeChar"/>
        </w:rPr>
        <w:t>dymv</w:t>
      </w:r>
      <w:proofErr w:type="spellEnd"/>
      <w:r>
        <w:rPr>
          <w:rStyle w:val="codeChar"/>
        </w:rPr>
        <w:t>'</w:t>
      </w:r>
      <w:r>
        <w:br/>
        <w:t>Container:</w:t>
      </w:r>
      <w:r>
        <w:tab/>
      </w:r>
      <w:proofErr w:type="spellStart"/>
      <w:r>
        <w:rPr>
          <w:rStyle w:val="codeChar"/>
        </w:rPr>
        <w:t>MovieFragmentBox</w:t>
      </w:r>
      <w:proofErr w:type="spellEnd"/>
      <w:r>
        <w:br/>
        <w:t>Mandatory:</w:t>
      </w:r>
      <w:r>
        <w:tab/>
        <w:t>No</w:t>
      </w:r>
      <w:r>
        <w:br/>
        <w:t>Quantity:</w:t>
      </w:r>
      <w:r>
        <w:tab/>
        <w:t>Zero or one</w:t>
      </w:r>
    </w:p>
    <w:p w14:paraId="0F00A1D7" w14:textId="77777777" w:rsidR="000B6A36" w:rsidRDefault="0096302A">
      <w:pPr>
        <w:jc w:val="both"/>
      </w:pPr>
      <w:r>
        <w:t xml:space="preserve">A </w:t>
      </w:r>
      <w:proofErr w:type="spellStart"/>
      <w:r>
        <w:rPr>
          <w:rFonts w:ascii="CourierNewPSMT" w:hAnsi="CourierNewPSMT" w:cs="CourierNewPSMT"/>
          <w:sz w:val="22"/>
          <w:szCs w:val="22"/>
        </w:rPr>
        <w:t>DynamicMovieBox</w:t>
      </w:r>
      <w:proofErr w:type="spellEnd"/>
      <w:r>
        <w:t xml:space="preserve"> completely or partially overrides the </w:t>
      </w:r>
      <w:proofErr w:type="spellStart"/>
      <w:r>
        <w:rPr>
          <w:rFonts w:ascii="CourierNewPSMT" w:hAnsi="CourierNewPSMT" w:cs="CourierNewPSMT"/>
          <w:sz w:val="22"/>
          <w:szCs w:val="22"/>
        </w:rPr>
        <w:t>MovieBox</w:t>
      </w:r>
      <w:proofErr w:type="spellEnd"/>
      <w:r>
        <w:t xml:space="preserve"> setup (track list, user data and meta) for the current fragment.</w:t>
      </w:r>
    </w:p>
    <w:p w14:paraId="0F00A1D8" w14:textId="77777777" w:rsidR="000B6A36" w:rsidRDefault="000B6A36">
      <w:pPr>
        <w:jc w:val="both"/>
      </w:pPr>
    </w:p>
    <w:p w14:paraId="0F00A1D9" w14:textId="77777777" w:rsidR="000B6A36" w:rsidRDefault="0096302A">
      <w:pPr>
        <w:jc w:val="both"/>
      </w:pPr>
      <w:r>
        <w:t xml:space="preserve">Each </w:t>
      </w:r>
      <w:proofErr w:type="spellStart"/>
      <w:r>
        <w:rPr>
          <w:rFonts w:ascii="CourierNewPSMT" w:hAnsi="CourierNewPSMT" w:cs="CourierNewPSMT"/>
          <w:sz w:val="22"/>
          <w:szCs w:val="22"/>
        </w:rPr>
        <w:t>DynamicMovieBox</w:t>
      </w:r>
      <w:proofErr w:type="spellEnd"/>
      <w:r>
        <w:t xml:space="preserve"> has an associated </w:t>
      </w:r>
      <w:proofErr w:type="spellStart"/>
      <w:r>
        <w:rPr>
          <w:rFonts w:ascii="CourierNewPSMT" w:hAnsi="CourierNewPSMT" w:cs="CourierNewPSMT"/>
          <w:sz w:val="22"/>
          <w:szCs w:val="22"/>
        </w:rPr>
        <w:t>source_id</w:t>
      </w:r>
      <w:proofErr w:type="spellEnd"/>
      <w:r>
        <w:t xml:space="preserve">, which indicates how the movie fragment extends the initial </w:t>
      </w:r>
      <w:proofErr w:type="spellStart"/>
      <w:r>
        <w:rPr>
          <w:rFonts w:ascii="CourierNewPSMT" w:hAnsi="CourierNewPSMT" w:cs="CourierNewPSMT"/>
          <w:sz w:val="22"/>
          <w:szCs w:val="22"/>
        </w:rPr>
        <w:t>MovieBox</w:t>
      </w:r>
      <w:proofErr w:type="spellEnd"/>
      <w:r>
        <w:t>:</w:t>
      </w:r>
    </w:p>
    <w:p w14:paraId="0F00A1DA" w14:textId="77777777" w:rsidR="000B6A36" w:rsidRDefault="0096302A">
      <w:pPr>
        <w:pStyle w:val="ListParagraph"/>
        <w:widowControl/>
        <w:numPr>
          <w:ilvl w:val="0"/>
          <w:numId w:val="69"/>
        </w:numPr>
        <w:spacing w:after="0" w:line="240" w:lineRule="auto"/>
        <w:textAlignment w:val="auto"/>
      </w:pPr>
      <w:r>
        <w:t xml:space="preserve">A </w:t>
      </w:r>
      <w:proofErr w:type="spellStart"/>
      <w:r>
        <w:rPr>
          <w:rFonts w:ascii="CourierNewPSMT" w:hAnsi="CourierNewPSMT" w:cs="CourierNewPSMT"/>
        </w:rPr>
        <w:t>source_id</w:t>
      </w:r>
      <w:proofErr w:type="spellEnd"/>
      <w:r>
        <w:t xml:space="preserve"> equal to 0 indicates that the </w:t>
      </w:r>
      <w:proofErr w:type="spellStart"/>
      <w:r>
        <w:rPr>
          <w:rFonts w:ascii="CourierNewPSMT" w:hAnsi="CourierNewPSMT" w:cs="CourierNewPSMT"/>
        </w:rPr>
        <w:t>MovieBox</w:t>
      </w:r>
      <w:proofErr w:type="spellEnd"/>
      <w:r>
        <w:t xml:space="preserve"> is modified by the movie fragment,</w:t>
      </w:r>
    </w:p>
    <w:p w14:paraId="0F00A1DB" w14:textId="77777777" w:rsidR="000B6A36" w:rsidRDefault="0096302A">
      <w:pPr>
        <w:pStyle w:val="ListParagraph"/>
        <w:widowControl/>
        <w:numPr>
          <w:ilvl w:val="0"/>
          <w:numId w:val="69"/>
        </w:numPr>
        <w:spacing w:after="0" w:line="240" w:lineRule="auto"/>
        <w:textAlignment w:val="auto"/>
      </w:pPr>
      <w:r>
        <w:t xml:space="preserve">A </w:t>
      </w:r>
      <w:proofErr w:type="spellStart"/>
      <w:r>
        <w:rPr>
          <w:rFonts w:ascii="CourierNewPSMT" w:hAnsi="CourierNewPSMT" w:cs="CourierNewPSMT"/>
        </w:rPr>
        <w:t>source_id</w:t>
      </w:r>
      <w:proofErr w:type="spellEnd"/>
      <w:r>
        <w:t xml:space="preserve"> different from 0 indicates that the </w:t>
      </w:r>
      <w:proofErr w:type="spellStart"/>
      <w:r>
        <w:rPr>
          <w:rFonts w:ascii="CourierNewPSMT" w:hAnsi="CourierNewPSMT" w:cs="CourierNewPSMT"/>
        </w:rPr>
        <w:t>MovieBox</w:t>
      </w:r>
      <w:proofErr w:type="spellEnd"/>
      <w:r>
        <w:t xml:space="preserve"> is ignored (i.e. considered not present)</w:t>
      </w:r>
    </w:p>
    <w:p w14:paraId="0F00A1DC" w14:textId="77777777" w:rsidR="000B6A36" w:rsidRDefault="000B6A36">
      <w:pPr>
        <w:jc w:val="both"/>
      </w:pPr>
    </w:p>
    <w:p w14:paraId="0F00A1DD" w14:textId="77777777" w:rsidR="000B6A36" w:rsidRDefault="0096302A">
      <w:pPr>
        <w:jc w:val="both"/>
      </w:pPr>
      <w:r>
        <w:t xml:space="preserve">A change of </w:t>
      </w:r>
      <w:proofErr w:type="spellStart"/>
      <w:r>
        <w:rPr>
          <w:rFonts w:ascii="CourierNewPSMT" w:hAnsi="CourierNewPSMT" w:cs="CourierNewPSMT"/>
          <w:sz w:val="22"/>
          <w:szCs w:val="22"/>
        </w:rPr>
        <w:t>source_id</w:t>
      </w:r>
      <w:proofErr w:type="spellEnd"/>
      <w:r>
        <w:t xml:space="preserve"> between two consecutive movie fragments N and N-1 in a single </w:t>
      </w:r>
      <w:proofErr w:type="gramStart"/>
      <w:r>
        <w:t>bytes</w:t>
      </w:r>
      <w:proofErr w:type="gramEnd"/>
      <w:r>
        <w:t xml:space="preserve"> sequence (file, remote resource, etc.) indicates that tracks in N shall be considered as new tracks and tracks in N-1 shall no longer be considered present in the file. In this case, there is no guarantee that the timeline is contiguous between fragments N and N-1. How file readers handle such discontinuities is out of scope of this specification and usually driven by the processing pipeline capabilities. </w:t>
      </w:r>
      <w:bookmarkStart w:id="1276" w:name="_Hlk116566105"/>
      <w:r>
        <w:t xml:space="preserve">Implementations should however avoid introducing long playback gaps at </w:t>
      </w:r>
      <w:proofErr w:type="spellStart"/>
      <w:r>
        <w:rPr>
          <w:rFonts w:ascii="CourierNewPSMT" w:hAnsi="CourierNewPSMT" w:cs="CourierNewPSMT"/>
          <w:sz w:val="22"/>
          <w:szCs w:val="22"/>
        </w:rPr>
        <w:t>source_id</w:t>
      </w:r>
      <w:proofErr w:type="spellEnd"/>
      <w:r>
        <w:t xml:space="preserve"> change points</w:t>
      </w:r>
      <w:bookmarkEnd w:id="1276"/>
      <w:r>
        <w:t>.</w:t>
      </w:r>
    </w:p>
    <w:p w14:paraId="0F00A1DE" w14:textId="77777777" w:rsidR="000B6A36" w:rsidRDefault="000B6A36">
      <w:pPr>
        <w:jc w:val="both"/>
      </w:pPr>
    </w:p>
    <w:p w14:paraId="0F00A1DF" w14:textId="77777777" w:rsidR="000B6A36" w:rsidRDefault="0096302A">
      <w:pPr>
        <w:jc w:val="both"/>
      </w:pPr>
      <w:r>
        <w:t xml:space="preserve">When dynamic tracks are used, the first track fragment of each track in the parent movie fragment shall have a </w:t>
      </w:r>
      <w:proofErr w:type="spellStart"/>
      <w:r>
        <w:rPr>
          <w:rFonts w:ascii="CourierNewPSMT" w:hAnsi="CourierNewPSMT" w:cs="CourierNewPSMT"/>
          <w:sz w:val="22"/>
          <w:szCs w:val="22"/>
        </w:rPr>
        <w:t>TrackFragmentBaseMediaDecodeTimeBox</w:t>
      </w:r>
      <w:proofErr w:type="spellEnd"/>
      <w:r>
        <w:t>.</w:t>
      </w:r>
    </w:p>
    <w:p w14:paraId="0F00A1E0" w14:textId="77777777" w:rsidR="000B6A36" w:rsidRDefault="0096302A">
      <w:pPr>
        <w:pStyle w:val="NormalWeb"/>
        <w:spacing w:before="280" w:after="280"/>
      </w:pPr>
      <w:r>
        <w:t xml:space="preserve">If two consecutive movie fragments N and N-1 have the same value for </w:t>
      </w:r>
      <w:proofErr w:type="spellStart"/>
      <w:r>
        <w:rPr>
          <w:rFonts w:ascii="CourierNewPSMT" w:hAnsi="CourierNewPSMT" w:cs="CourierNewPSMT"/>
        </w:rPr>
        <w:t>source_id</w:t>
      </w:r>
      <w:proofErr w:type="spellEnd"/>
      <w:r>
        <w:t xml:space="preserve">, the timeline of all tracks active in both fragments is contiguous, i.e. the constraints on </w:t>
      </w:r>
      <w:proofErr w:type="spellStart"/>
      <w:r>
        <w:rPr>
          <w:rFonts w:ascii="CourierNewPSMT" w:hAnsi="CourierNewPSMT" w:cs="CourierNewPSMT"/>
        </w:rPr>
        <w:t>TrackFragmentBaseMediaDecodeTimeBox</w:t>
      </w:r>
      <w:proofErr w:type="spellEnd"/>
      <w:r>
        <w:t xml:space="preserve"> of each track shall be respected: </w:t>
      </w:r>
      <w:bookmarkStart w:id="1277" w:name="_Hlk108112934"/>
      <w:r>
        <w:t xml:space="preserve">for a track fragment with the same </w:t>
      </w:r>
      <w:proofErr w:type="spellStart"/>
      <w:r>
        <w:rPr>
          <w:rFonts w:ascii="CourierNewPSMT" w:hAnsi="CourierNewPSMT" w:cs="CourierNewPSMT"/>
        </w:rPr>
        <w:t>trackID</w:t>
      </w:r>
      <w:proofErr w:type="spellEnd"/>
      <w:r>
        <w:t xml:space="preserve">, the first </w:t>
      </w:r>
      <w:proofErr w:type="spellStart"/>
      <w:r>
        <w:rPr>
          <w:rFonts w:ascii="CourierNewPSMT" w:hAnsi="CourierNewPSMT" w:cs="CourierNewPSMT"/>
        </w:rPr>
        <w:t>TrackFragmentBaseMediaDecodeTimeBox</w:t>
      </w:r>
      <w:proofErr w:type="spellEnd"/>
      <w:r>
        <w:t xml:space="preserve"> in </w:t>
      </w:r>
      <w:r>
        <w:lastRenderedPageBreak/>
        <w:t xml:space="preserve">movie fragment N is equal to or greater than the first </w:t>
      </w:r>
      <w:proofErr w:type="spellStart"/>
      <w:r>
        <w:rPr>
          <w:rFonts w:ascii="CourierNewPSMT" w:hAnsi="CourierNewPSMT" w:cs="CourierNewPSMT"/>
        </w:rPr>
        <w:t>TrackFragmentBaseMediaDecodeTimeBox</w:t>
      </w:r>
      <w:proofErr w:type="spellEnd"/>
      <w:r>
        <w:t xml:space="preserve"> in movie fragment N-1 plus the sum of the sample durations in movie fragment N-1</w:t>
      </w:r>
      <w:bookmarkEnd w:id="1277"/>
      <w:r>
        <w:t>.</w:t>
      </w:r>
    </w:p>
    <w:p w14:paraId="0F00A1E1" w14:textId="77777777" w:rsidR="000B6A36" w:rsidRDefault="0096302A">
      <w:pPr>
        <w:jc w:val="both"/>
      </w:pPr>
      <w:r>
        <w:t xml:space="preserve">If several tracks need to be inserted or replaced, these tracks may be declared </w:t>
      </w:r>
    </w:p>
    <w:p w14:paraId="0F00A1E2" w14:textId="77777777" w:rsidR="000B6A36" w:rsidRDefault="0096302A">
      <w:pPr>
        <w:pStyle w:val="ListParagraph"/>
        <w:widowControl/>
        <w:numPr>
          <w:ilvl w:val="0"/>
          <w:numId w:val="69"/>
        </w:numPr>
        <w:spacing w:after="0" w:line="240" w:lineRule="auto"/>
        <w:textAlignment w:val="auto"/>
      </w:pPr>
      <w:r>
        <w:t xml:space="preserve">all in a single </w:t>
      </w:r>
      <w:proofErr w:type="spellStart"/>
      <w:r>
        <w:rPr>
          <w:rFonts w:ascii="CourierNewPSMT" w:hAnsi="CourierNewPSMT" w:cs="CourierNewPSMT"/>
        </w:rPr>
        <w:t>DynamicMovieBox</w:t>
      </w:r>
      <w:proofErr w:type="spellEnd"/>
      <w:r>
        <w:t xml:space="preserve"> (i.e. a single movie fragment), </w:t>
      </w:r>
    </w:p>
    <w:p w14:paraId="0F00A1E3" w14:textId="77777777" w:rsidR="000B6A36" w:rsidRDefault="0096302A">
      <w:pPr>
        <w:pStyle w:val="ListParagraph"/>
        <w:widowControl/>
        <w:numPr>
          <w:ilvl w:val="0"/>
          <w:numId w:val="69"/>
        </w:numPr>
        <w:spacing w:after="0" w:line="240" w:lineRule="auto"/>
        <w:textAlignment w:val="auto"/>
      </w:pPr>
      <w:r>
        <w:t>each one in its own</w:t>
      </w:r>
      <w:r>
        <w:rPr>
          <w:rFonts w:ascii="CourierNewPSMT" w:hAnsi="CourierNewPSMT" w:cs="CourierNewPSMT"/>
        </w:rPr>
        <w:t xml:space="preserve"> </w:t>
      </w:r>
      <w:proofErr w:type="spellStart"/>
      <w:r>
        <w:rPr>
          <w:rFonts w:ascii="CourierNewPSMT" w:hAnsi="CourierNewPSMT" w:cs="CourierNewPSMT"/>
        </w:rPr>
        <w:t>DynamicMovieBox</w:t>
      </w:r>
      <w:proofErr w:type="spellEnd"/>
      <w:r>
        <w:t xml:space="preserve"> (i.e. one movie fragment per new track) or </w:t>
      </w:r>
    </w:p>
    <w:p w14:paraId="0F00A1E4" w14:textId="77777777" w:rsidR="000B6A36" w:rsidRDefault="0096302A">
      <w:pPr>
        <w:pStyle w:val="ListParagraph"/>
        <w:widowControl/>
        <w:numPr>
          <w:ilvl w:val="0"/>
          <w:numId w:val="69"/>
        </w:numPr>
        <w:spacing w:after="0" w:line="240" w:lineRule="auto"/>
        <w:textAlignment w:val="auto"/>
      </w:pPr>
      <w:r>
        <w:t xml:space="preserve">a mix of both approaches. </w:t>
      </w:r>
    </w:p>
    <w:p w14:paraId="0F00A1E5" w14:textId="77777777" w:rsidR="000B6A36" w:rsidRDefault="000B6A36">
      <w:pPr>
        <w:jc w:val="both"/>
      </w:pPr>
    </w:p>
    <w:p w14:paraId="0F00A1E6" w14:textId="77777777" w:rsidR="000B6A36" w:rsidRDefault="0096302A">
      <w:pPr>
        <w:jc w:val="both"/>
      </w:pPr>
      <w:r>
        <w:t xml:space="preserve">If a track from the </w:t>
      </w:r>
      <w:proofErr w:type="spellStart"/>
      <w:r>
        <w:rPr>
          <w:rFonts w:ascii="CourierNewPSMT" w:hAnsi="CourierNewPSMT" w:cs="CourierNewPSMT"/>
          <w:sz w:val="22"/>
          <w:szCs w:val="22"/>
        </w:rPr>
        <w:t>MovieBox</w:t>
      </w:r>
      <w:proofErr w:type="spellEnd"/>
      <w:r>
        <w:t xml:space="preserve"> is not listed either for update or removal in a </w:t>
      </w:r>
      <w:proofErr w:type="spellStart"/>
      <w:r>
        <w:rPr>
          <w:rFonts w:ascii="CourierNewPSMT" w:hAnsi="CourierNewPSMT" w:cs="CourierNewPSMT"/>
          <w:sz w:val="22"/>
          <w:szCs w:val="22"/>
        </w:rPr>
        <w:t>DynamicMovieBox</w:t>
      </w:r>
      <w:proofErr w:type="spellEnd"/>
      <w:r>
        <w:t xml:space="preserve"> with </w:t>
      </w:r>
      <w:proofErr w:type="spellStart"/>
      <w:r>
        <w:rPr>
          <w:rFonts w:ascii="CourierNewPSMT" w:hAnsi="CourierNewPSMT" w:cs="CourierNewPSMT"/>
          <w:sz w:val="22"/>
          <w:szCs w:val="22"/>
        </w:rPr>
        <w:t>source_id</w:t>
      </w:r>
      <w:proofErr w:type="spellEnd"/>
      <w:r>
        <w:t xml:space="preserve"> value of 0, it is valid, but there could be no track fragment for this track in the movie fragment, as is the case with regular movie fragments.</w:t>
      </w:r>
    </w:p>
    <w:p w14:paraId="0F00A1E7" w14:textId="77777777" w:rsidR="000B6A36" w:rsidRDefault="000B6A36">
      <w:pPr>
        <w:jc w:val="both"/>
      </w:pPr>
    </w:p>
    <w:p w14:paraId="0F00A1E8" w14:textId="77777777" w:rsidR="000B6A36" w:rsidRDefault="0096302A">
      <w:pPr>
        <w:jc w:val="both"/>
      </w:pPr>
      <w:bookmarkStart w:id="1278" w:name="_Hlk116566467"/>
      <w:r>
        <w:t xml:space="preserve">A </w:t>
      </w:r>
      <w:proofErr w:type="spellStart"/>
      <w:r>
        <w:rPr>
          <w:rFonts w:ascii="CourierNewPSMT" w:hAnsi="CourierNewPSMT" w:cs="CourierNewPSMT"/>
          <w:sz w:val="22"/>
          <w:szCs w:val="22"/>
        </w:rPr>
        <w:t>DynamicMovieBox</w:t>
      </w:r>
      <w:proofErr w:type="spellEnd"/>
      <w:r>
        <w:t xml:space="preserve"> may contain zero or more </w:t>
      </w:r>
      <w:proofErr w:type="spellStart"/>
      <w:r>
        <w:rPr>
          <w:rFonts w:ascii="CourierNewPSMT" w:hAnsi="CourierNewPSMT" w:cs="CourierNewPSMT"/>
          <w:sz w:val="22"/>
          <w:szCs w:val="22"/>
        </w:rPr>
        <w:t>DynamicTrackBox</w:t>
      </w:r>
      <w:proofErr w:type="spellEnd"/>
      <w:r>
        <w:t xml:space="preserve">. </w:t>
      </w:r>
      <w:bookmarkEnd w:id="1278"/>
    </w:p>
    <w:p w14:paraId="0F00A1E9" w14:textId="77777777" w:rsidR="000B6A36" w:rsidRDefault="000B6A36">
      <w:pPr>
        <w:jc w:val="both"/>
      </w:pPr>
    </w:p>
    <w:p w14:paraId="0F00A1EA" w14:textId="77777777" w:rsidR="000B6A36" w:rsidRDefault="0096302A">
      <w:pPr>
        <w:ind w:left="567"/>
        <w:jc w:val="both"/>
        <w:rPr>
          <w:sz w:val="20"/>
          <w:szCs w:val="20"/>
        </w:rPr>
      </w:pPr>
      <w:r>
        <w:rPr>
          <w:sz w:val="20"/>
          <w:szCs w:val="20"/>
        </w:rPr>
        <w:t xml:space="preserve">NOTE </w:t>
      </w:r>
      <w:bookmarkStart w:id="1279" w:name="_Hlk116566504"/>
      <w:r>
        <w:rPr>
          <w:sz w:val="20"/>
          <w:szCs w:val="20"/>
        </w:rPr>
        <w:t xml:space="preserve">Usage of </w:t>
      </w:r>
      <w:proofErr w:type="spellStart"/>
      <w:r>
        <w:rPr>
          <w:rFonts w:ascii="CourierNewPSMT" w:hAnsi="CourierNewPSMT" w:cs="CourierNewPSMT"/>
          <w:sz w:val="20"/>
          <w:szCs w:val="20"/>
        </w:rPr>
        <w:t>DynamicMovieBox</w:t>
      </w:r>
      <w:proofErr w:type="spellEnd"/>
      <w:r>
        <w:rPr>
          <w:sz w:val="20"/>
          <w:szCs w:val="20"/>
        </w:rPr>
        <w:t xml:space="preserve"> with </w:t>
      </w:r>
      <w:proofErr w:type="spellStart"/>
      <w:r>
        <w:rPr>
          <w:rFonts w:ascii="CourierNewPSMT" w:hAnsi="CourierNewPSMT" w:cs="CourierNewPSMT"/>
          <w:sz w:val="20"/>
          <w:szCs w:val="20"/>
        </w:rPr>
        <w:t>source_id</w:t>
      </w:r>
      <w:proofErr w:type="spellEnd"/>
      <w:r>
        <w:rPr>
          <w:sz w:val="20"/>
          <w:szCs w:val="20"/>
        </w:rPr>
        <w:t xml:space="preserve"> different from 0 and zero </w:t>
      </w:r>
      <w:proofErr w:type="spellStart"/>
      <w:r>
        <w:rPr>
          <w:rFonts w:ascii="CourierNewPSMT" w:hAnsi="CourierNewPSMT" w:cs="CourierNewPSMT"/>
          <w:sz w:val="20"/>
          <w:szCs w:val="20"/>
        </w:rPr>
        <w:t>DynamicTrackBox</w:t>
      </w:r>
      <w:proofErr w:type="spellEnd"/>
      <w:r>
        <w:rPr>
          <w:sz w:val="20"/>
          <w:szCs w:val="20"/>
        </w:rPr>
        <w:t xml:space="preserve"> can be used to force a discontinuity between two movie fragments. Usage of </w:t>
      </w:r>
      <w:proofErr w:type="spellStart"/>
      <w:r>
        <w:rPr>
          <w:rFonts w:ascii="CourierNewPSMT" w:hAnsi="CourierNewPSMT" w:cs="CourierNewPSMT"/>
          <w:sz w:val="20"/>
          <w:szCs w:val="20"/>
        </w:rPr>
        <w:t>DynamicMovieBox</w:t>
      </w:r>
      <w:proofErr w:type="spellEnd"/>
      <w:r>
        <w:rPr>
          <w:sz w:val="20"/>
          <w:szCs w:val="20"/>
        </w:rPr>
        <w:t xml:space="preserve"> with </w:t>
      </w:r>
      <w:proofErr w:type="spellStart"/>
      <w:r>
        <w:rPr>
          <w:rFonts w:ascii="CourierNewPSMT" w:hAnsi="CourierNewPSMT" w:cs="CourierNewPSMT"/>
          <w:sz w:val="20"/>
          <w:szCs w:val="20"/>
        </w:rPr>
        <w:t>source_id</w:t>
      </w:r>
      <w:proofErr w:type="spellEnd"/>
      <w:r>
        <w:rPr>
          <w:sz w:val="20"/>
          <w:szCs w:val="20"/>
        </w:rPr>
        <w:t xml:space="preserve"> equal to 0 and zero </w:t>
      </w:r>
      <w:proofErr w:type="spellStart"/>
      <w:r>
        <w:rPr>
          <w:rFonts w:ascii="CourierNewPSMT" w:hAnsi="CourierNewPSMT" w:cs="CourierNewPSMT"/>
          <w:sz w:val="20"/>
          <w:szCs w:val="20"/>
        </w:rPr>
        <w:t>DynamicTrackBox</w:t>
      </w:r>
      <w:proofErr w:type="spellEnd"/>
      <w:r>
        <w:rPr>
          <w:sz w:val="20"/>
          <w:szCs w:val="20"/>
        </w:rPr>
        <w:t xml:space="preserve"> can be used to update </w:t>
      </w:r>
      <w:proofErr w:type="spellStart"/>
      <w:r>
        <w:rPr>
          <w:rFonts w:ascii="CourierNewPSMT" w:hAnsi="CourierNewPSMT" w:cs="CourierNewPSMT"/>
          <w:sz w:val="20"/>
          <w:szCs w:val="20"/>
        </w:rPr>
        <w:t>MetaBox</w:t>
      </w:r>
      <w:proofErr w:type="spellEnd"/>
      <w:r>
        <w:rPr>
          <w:sz w:val="20"/>
          <w:szCs w:val="20"/>
        </w:rPr>
        <w:t xml:space="preserve"> or </w:t>
      </w:r>
      <w:proofErr w:type="spellStart"/>
      <w:r>
        <w:rPr>
          <w:rFonts w:ascii="CourierNewPSMT" w:hAnsi="CourierNewPSMT" w:cs="CourierNewPSMT"/>
          <w:sz w:val="20"/>
          <w:szCs w:val="20"/>
        </w:rPr>
        <w:t>UserDataBox</w:t>
      </w:r>
      <w:bookmarkEnd w:id="1279"/>
      <w:proofErr w:type="spellEnd"/>
      <w:r>
        <w:rPr>
          <w:sz w:val="20"/>
          <w:szCs w:val="20"/>
        </w:rPr>
        <w:t>.</w:t>
      </w:r>
    </w:p>
    <w:p w14:paraId="0F00A1EB" w14:textId="77777777" w:rsidR="000B6A36" w:rsidRDefault="000B6A36">
      <w:pPr>
        <w:jc w:val="both"/>
      </w:pPr>
    </w:p>
    <w:p w14:paraId="0F00A1EC" w14:textId="77777777" w:rsidR="000B6A36" w:rsidRDefault="0096302A">
      <w:pPr>
        <w:jc w:val="both"/>
      </w:pPr>
      <w:bookmarkStart w:id="1280" w:name="_Hlk116566793"/>
      <w:r>
        <w:t xml:space="preserve">Tracks declared or modified in a </w:t>
      </w:r>
      <w:proofErr w:type="spellStart"/>
      <w:r>
        <w:rPr>
          <w:rFonts w:ascii="CourierNewPSMT" w:hAnsi="CourierNewPSMT" w:cs="CourierNewPSMT"/>
          <w:sz w:val="22"/>
          <w:szCs w:val="22"/>
        </w:rPr>
        <w:t>DynamicMovieBox</w:t>
      </w:r>
      <w:proofErr w:type="spellEnd"/>
      <w:r>
        <w:t xml:space="preserve"> may have the same configuration for several consecutive movie fragments. </w:t>
      </w:r>
      <w:proofErr w:type="spellStart"/>
      <w:r>
        <w:rPr>
          <w:rFonts w:ascii="CourierNewPSMT" w:hAnsi="CourierNewPSMT" w:cs="CourierNewPSMT"/>
          <w:sz w:val="22"/>
          <w:szCs w:val="22"/>
        </w:rPr>
        <w:t>source_flags</w:t>
      </w:r>
      <w:proofErr w:type="spellEnd"/>
      <w:r>
        <w:t xml:space="preserve"> allow a file parser to detect that a </w:t>
      </w:r>
      <w:proofErr w:type="spellStart"/>
      <w:r>
        <w:rPr>
          <w:rFonts w:ascii="CourierNewPSMT" w:hAnsi="CourierNewPSMT" w:cs="CourierNewPSMT"/>
          <w:sz w:val="22"/>
          <w:szCs w:val="22"/>
        </w:rPr>
        <w:t>DynamicMovieBox</w:t>
      </w:r>
      <w:proofErr w:type="spellEnd"/>
      <w:r>
        <w:rPr>
          <w:rFonts w:ascii="CourierNewPSMT" w:hAnsi="CourierNewPSMT" w:cs="CourierNewPSMT"/>
          <w:sz w:val="22"/>
          <w:szCs w:val="22"/>
        </w:rPr>
        <w:t xml:space="preserve"> </w:t>
      </w:r>
      <w:r>
        <w:t xml:space="preserve">is a repetition of the previous </w:t>
      </w:r>
      <w:proofErr w:type="spellStart"/>
      <w:r>
        <w:rPr>
          <w:rFonts w:ascii="CourierNewPSMT" w:hAnsi="CourierNewPSMT" w:cs="CourierNewPSMT"/>
          <w:sz w:val="22"/>
          <w:szCs w:val="22"/>
        </w:rPr>
        <w:t>DynamicMovieBox</w:t>
      </w:r>
      <w:proofErr w:type="spellEnd"/>
      <w:r>
        <w:t xml:space="preserve"> with the same values for </w:t>
      </w:r>
      <w:proofErr w:type="spellStart"/>
      <w:r>
        <w:rPr>
          <w:rFonts w:ascii="CourierNewPSMT" w:hAnsi="CourierNewPSMT" w:cs="CourierNewPSMT"/>
          <w:sz w:val="22"/>
          <w:szCs w:val="22"/>
        </w:rPr>
        <w:t>source_id</w:t>
      </w:r>
      <w:proofErr w:type="spellEnd"/>
      <w:r>
        <w:t xml:space="preserve"> and </w:t>
      </w:r>
      <w:proofErr w:type="spellStart"/>
      <w:r>
        <w:rPr>
          <w:rFonts w:ascii="CourierNewPSMT" w:hAnsi="CourierNewPSMT" w:cs="CourierNewPSMT"/>
          <w:sz w:val="22"/>
          <w:szCs w:val="22"/>
        </w:rPr>
        <w:t>bundle_id</w:t>
      </w:r>
      <w:proofErr w:type="spellEnd"/>
      <w:r>
        <w:t xml:space="preserve">. For a same value of </w:t>
      </w:r>
      <w:proofErr w:type="spellStart"/>
      <w:r>
        <w:rPr>
          <w:rFonts w:ascii="CourierNewPSMT" w:hAnsi="CourierNewPSMT" w:cs="CourierNewPSMT"/>
          <w:sz w:val="22"/>
          <w:szCs w:val="22"/>
        </w:rPr>
        <w:t>source_id</w:t>
      </w:r>
      <w:proofErr w:type="spellEnd"/>
      <w:r>
        <w:t xml:space="preserve">, if multiple dynamic tracks or movie-related metadata (user data, meta) are modified or declared in more than one </w:t>
      </w:r>
      <w:proofErr w:type="spellStart"/>
      <w:r>
        <w:rPr>
          <w:rFonts w:ascii="CourierNewPSMT" w:hAnsi="CourierNewPSMT" w:cs="CourierNewPSMT"/>
          <w:sz w:val="22"/>
          <w:szCs w:val="22"/>
        </w:rPr>
        <w:t>DynamicMovieBox</w:t>
      </w:r>
      <w:proofErr w:type="spellEnd"/>
      <w:r>
        <w:t xml:space="preserve">, then each of these </w:t>
      </w:r>
      <w:proofErr w:type="spellStart"/>
      <w:r>
        <w:rPr>
          <w:rFonts w:ascii="CourierNewPSMT" w:hAnsi="CourierNewPSMT" w:cs="CourierNewPSMT"/>
          <w:sz w:val="22"/>
          <w:szCs w:val="22"/>
        </w:rPr>
        <w:t>DynamicMovieBox</w:t>
      </w:r>
      <w:r>
        <w:t>es</w:t>
      </w:r>
      <w:proofErr w:type="spellEnd"/>
      <w:r>
        <w:t xml:space="preserve"> shall use a different </w:t>
      </w:r>
      <w:proofErr w:type="spellStart"/>
      <w:r>
        <w:rPr>
          <w:rFonts w:ascii="CourierNewPSMT" w:hAnsi="CourierNewPSMT" w:cs="CourierNewPSMT"/>
          <w:sz w:val="22"/>
          <w:szCs w:val="22"/>
        </w:rPr>
        <w:t>bundle_id</w:t>
      </w:r>
      <w:proofErr w:type="spellEnd"/>
      <w:r>
        <w:t>.</w:t>
      </w:r>
      <w:bookmarkEnd w:id="1280"/>
      <w:r>
        <w:t xml:space="preserve">  </w:t>
      </w:r>
    </w:p>
    <w:p w14:paraId="0F00A1ED" w14:textId="77777777" w:rsidR="000B6A36" w:rsidRDefault="0096302A">
      <w:pPr>
        <w:jc w:val="both"/>
      </w:pPr>
      <w:r>
        <w:t xml:space="preserve">Presence of dynamic tracks in movie fragments shall be indicated using the brand </w:t>
      </w:r>
      <w:r>
        <w:rPr>
          <w:rFonts w:ascii="CourierNewPSMT" w:hAnsi="CourierNewPSMT" w:cs="CourierNewPSMT"/>
          <w:sz w:val="22"/>
          <w:szCs w:val="22"/>
        </w:rPr>
        <w:t>‘</w:t>
      </w:r>
      <w:proofErr w:type="spellStart"/>
      <w:r>
        <w:rPr>
          <w:rFonts w:ascii="CourierNewPSMT" w:hAnsi="CourierNewPSMT" w:cs="CourierNewPSMT"/>
          <w:sz w:val="22"/>
          <w:szCs w:val="22"/>
        </w:rPr>
        <w:t>dytk</w:t>
      </w:r>
      <w:proofErr w:type="spellEnd"/>
      <w:r>
        <w:rPr>
          <w:rFonts w:ascii="CourierNewPSMT" w:hAnsi="CourierNewPSMT" w:cs="CourierNewPSMT"/>
          <w:sz w:val="22"/>
          <w:szCs w:val="22"/>
        </w:rPr>
        <w:t>’</w:t>
      </w:r>
      <w:r>
        <w:t xml:space="preserve"> in the </w:t>
      </w:r>
      <w:proofErr w:type="spellStart"/>
      <w:r>
        <w:rPr>
          <w:rFonts w:ascii="CourierNewPSMT" w:hAnsi="CourierNewPSMT" w:cs="CourierNewPSMT"/>
          <w:sz w:val="22"/>
          <w:szCs w:val="22"/>
        </w:rPr>
        <w:t>ExtendedTypeBox</w:t>
      </w:r>
      <w:proofErr w:type="spellEnd"/>
      <w:r>
        <w:rPr>
          <w:rFonts w:ascii="CourierNewPSMT" w:hAnsi="CourierNewPSMT" w:cs="CourierNewPSMT"/>
          <w:sz w:val="22"/>
          <w:szCs w:val="22"/>
        </w:rPr>
        <w:t xml:space="preserve"> </w:t>
      </w:r>
      <w:r>
        <w:t xml:space="preserve">or by using the brand </w:t>
      </w:r>
      <w:r>
        <w:rPr>
          <w:rFonts w:ascii="CourierNewPSMT" w:hAnsi="CourierNewPSMT" w:cs="CourierNewPSMT"/>
          <w:sz w:val="22"/>
          <w:szCs w:val="22"/>
        </w:rPr>
        <w:t>‘</w:t>
      </w:r>
      <w:proofErr w:type="spellStart"/>
      <w:r>
        <w:rPr>
          <w:rFonts w:ascii="CourierNewPSMT" w:hAnsi="CourierNewPSMT" w:cs="CourierNewPSMT"/>
          <w:sz w:val="22"/>
          <w:szCs w:val="22"/>
        </w:rPr>
        <w:t>isod</w:t>
      </w:r>
      <w:proofErr w:type="spellEnd"/>
      <w:r>
        <w:rPr>
          <w:rFonts w:ascii="CourierNewPSMT" w:hAnsi="CourierNewPSMT" w:cs="CourierNewPSMT"/>
          <w:sz w:val="22"/>
          <w:szCs w:val="22"/>
        </w:rPr>
        <w:t>’</w:t>
      </w:r>
      <w:r>
        <w:t xml:space="preserve"> or higher in the </w:t>
      </w:r>
      <w:proofErr w:type="spellStart"/>
      <w:r>
        <w:rPr>
          <w:rFonts w:ascii="CourierNewPSMT" w:hAnsi="CourierNewPSMT" w:cs="CourierNewPSMT"/>
          <w:sz w:val="22"/>
          <w:szCs w:val="22"/>
        </w:rPr>
        <w:t>FileTypeBox</w:t>
      </w:r>
      <w:proofErr w:type="spellEnd"/>
      <w:r>
        <w:t xml:space="preserve">. The </w:t>
      </w:r>
      <w:proofErr w:type="spellStart"/>
      <w:r>
        <w:rPr>
          <w:rFonts w:ascii="CourierNewPSMT" w:hAnsi="CourierNewPSMT" w:cs="CourierNewPSMT"/>
          <w:sz w:val="22"/>
          <w:szCs w:val="22"/>
        </w:rPr>
        <w:t>MovieBox</w:t>
      </w:r>
      <w:proofErr w:type="spellEnd"/>
      <w:r>
        <w:t xml:space="preserve"> is not mandatory when using dynamic tracks, but in that case the first movie fragment loaded shall have a </w:t>
      </w:r>
      <w:proofErr w:type="spellStart"/>
      <w:r>
        <w:rPr>
          <w:rFonts w:ascii="CourierNewPSMT" w:hAnsi="CourierNewPSMT" w:cs="CourierNewPSMT"/>
          <w:sz w:val="22"/>
          <w:szCs w:val="22"/>
        </w:rPr>
        <w:t>FileTypeBox</w:t>
      </w:r>
      <w:proofErr w:type="spellEnd"/>
      <w:r>
        <w:t xml:space="preserve"> or </w:t>
      </w:r>
      <w:proofErr w:type="spellStart"/>
      <w:r>
        <w:rPr>
          <w:rFonts w:ascii="CourierNewPSMT" w:hAnsi="CourierNewPSMT" w:cs="CourierNewPSMT"/>
          <w:sz w:val="22"/>
          <w:szCs w:val="22"/>
        </w:rPr>
        <w:t>ExtendedTypeBox</w:t>
      </w:r>
      <w:proofErr w:type="spellEnd"/>
      <w:r>
        <w:t xml:space="preserve"> indicating support for dynamic track.</w:t>
      </w:r>
    </w:p>
    <w:p w14:paraId="0F00A1EE" w14:textId="77777777" w:rsidR="000B6A36" w:rsidRDefault="0096302A">
      <w:pPr>
        <w:jc w:val="both"/>
      </w:pPr>
      <w:r>
        <w:t xml:space="preserve"> </w:t>
      </w:r>
    </w:p>
    <w:p w14:paraId="0F00A1EF" w14:textId="77777777" w:rsidR="000B6A36" w:rsidRDefault="0096302A">
      <w:pPr>
        <w:jc w:val="both"/>
      </w:pPr>
      <w:r>
        <w:rPr>
          <w:highlight w:val="yellow"/>
        </w:rPr>
        <w:t xml:space="preserve">EDITOR’S NOTE: we could make </w:t>
      </w:r>
      <w:proofErr w:type="spellStart"/>
      <w:r>
        <w:rPr>
          <w:rFonts w:ascii="CourierNewPSMT" w:hAnsi="CourierNewPSMT" w:cs="CourierNewPSMT"/>
          <w:sz w:val="22"/>
          <w:szCs w:val="22"/>
          <w:highlight w:val="yellow"/>
        </w:rPr>
        <w:t>FileTypeBox</w:t>
      </w:r>
      <w:proofErr w:type="spellEnd"/>
      <w:r>
        <w:rPr>
          <w:highlight w:val="yellow"/>
        </w:rPr>
        <w:t xml:space="preserve"> optional in this case but have </w:t>
      </w:r>
      <w:proofErr w:type="spellStart"/>
      <w:r>
        <w:rPr>
          <w:rFonts w:ascii="CourierNewPSMT" w:hAnsi="CourierNewPSMT" w:cs="CourierNewPSMT"/>
          <w:sz w:val="22"/>
          <w:szCs w:val="22"/>
          <w:highlight w:val="yellow"/>
        </w:rPr>
        <w:t>SegmentTypeBox</w:t>
      </w:r>
      <w:proofErr w:type="spellEnd"/>
      <w:r>
        <w:rPr>
          <w:highlight w:val="yellow"/>
        </w:rPr>
        <w:t xml:space="preserve"> mandatory</w:t>
      </w:r>
      <w:r>
        <w:t>.</w:t>
      </w:r>
    </w:p>
    <w:p w14:paraId="0F00A1F0" w14:textId="77777777" w:rsidR="000B6A36" w:rsidRDefault="000B6A36">
      <w:pPr>
        <w:jc w:val="both"/>
      </w:pPr>
    </w:p>
    <w:p w14:paraId="0F00A1F1" w14:textId="77777777" w:rsidR="000B6A36" w:rsidRDefault="0096302A">
      <w:pPr>
        <w:jc w:val="both"/>
      </w:pPr>
      <w:r>
        <w:t xml:space="preserve">For </w:t>
      </w:r>
      <w:proofErr w:type="spellStart"/>
      <w:r>
        <w:rPr>
          <w:rFonts w:ascii="CourierNewPSMT" w:hAnsi="CourierNewPSMT" w:cs="CourierNewPSMT"/>
          <w:sz w:val="22"/>
          <w:szCs w:val="22"/>
        </w:rPr>
        <w:t>DynamicMovieBox</w:t>
      </w:r>
      <w:proofErr w:type="spellEnd"/>
      <w:r>
        <w:t xml:space="preserve"> the following flags are defined:</w:t>
      </w:r>
    </w:p>
    <w:p w14:paraId="0F00A1F2" w14:textId="77777777" w:rsidR="000B6A36" w:rsidRDefault="0096302A">
      <w:pPr>
        <w:pStyle w:val="ListParagraph"/>
        <w:widowControl/>
        <w:numPr>
          <w:ilvl w:val="0"/>
          <w:numId w:val="69"/>
        </w:numPr>
        <w:spacing w:after="0" w:line="240" w:lineRule="auto"/>
        <w:textAlignment w:val="auto"/>
      </w:pPr>
      <w:r>
        <w:t xml:space="preserve">0x000001 </w:t>
      </w:r>
      <w:r>
        <w:rPr>
          <w:rFonts w:ascii="CourierNewPSMT" w:hAnsi="CourierNewPSMT" w:cs="CourierNewPSMT"/>
        </w:rPr>
        <w:t>source-info-present</w:t>
      </w:r>
      <w:r>
        <w:t xml:space="preserve"> if set, indicates that source information is present; if not set, </w:t>
      </w:r>
      <w:proofErr w:type="spellStart"/>
      <w:r>
        <w:rPr>
          <w:rFonts w:ascii="CourierNewPSMT" w:hAnsi="CourierNewPSMT" w:cs="CourierNewPSMT"/>
        </w:rPr>
        <w:t>source_id</w:t>
      </w:r>
      <w:proofErr w:type="spellEnd"/>
      <w:r>
        <w:t xml:space="preserve">, </w:t>
      </w:r>
      <w:proofErr w:type="spellStart"/>
      <w:r>
        <w:rPr>
          <w:rFonts w:ascii="CourierNewPSMT" w:hAnsi="CourierNewPSMT" w:cs="CourierNewPSMT"/>
        </w:rPr>
        <w:t>bundle_id</w:t>
      </w:r>
      <w:proofErr w:type="spellEnd"/>
      <w:r>
        <w:t xml:space="preserve"> and </w:t>
      </w:r>
      <w:proofErr w:type="spellStart"/>
      <w:r>
        <w:rPr>
          <w:rFonts w:ascii="CourierNewPSMT" w:hAnsi="CourierNewPSMT" w:cs="CourierNewPSMT"/>
        </w:rPr>
        <w:t>source_flags</w:t>
      </w:r>
      <w:proofErr w:type="spellEnd"/>
      <w:r>
        <w:t xml:space="preserve"> take the value 0.</w:t>
      </w:r>
    </w:p>
    <w:p w14:paraId="0F00A1F3" w14:textId="77777777" w:rsidR="000B6A36" w:rsidRDefault="0096302A">
      <w:pPr>
        <w:pStyle w:val="ListParagraph"/>
        <w:widowControl/>
        <w:numPr>
          <w:ilvl w:val="0"/>
          <w:numId w:val="69"/>
        </w:numPr>
        <w:spacing w:after="0" w:line="240" w:lineRule="auto"/>
        <w:textAlignment w:val="auto"/>
      </w:pPr>
      <w:r>
        <w:t xml:space="preserve">0x000002 </w:t>
      </w:r>
      <w:r>
        <w:rPr>
          <w:rFonts w:ascii="CourierNewPSMT" w:hAnsi="CourierNewPSMT" w:cs="CourierNewPSMT"/>
        </w:rPr>
        <w:t>in-splice</w:t>
      </w:r>
      <w:r>
        <w:t xml:space="preserve"> if set, indicates that the tracks described in the </w:t>
      </w:r>
      <w:proofErr w:type="spellStart"/>
      <w:r>
        <w:rPr>
          <w:rFonts w:ascii="CourierNewPSMT" w:hAnsi="CourierNewPSMT" w:cs="CourierNewPSMT"/>
        </w:rPr>
        <w:t>DynamicMovieBox</w:t>
      </w:r>
      <w:proofErr w:type="spellEnd"/>
      <w:r>
        <w:t xml:space="preserve"> correspond to a content splice period and will soon move back to previous configuration. By monitoring this flag and the </w:t>
      </w:r>
      <w:proofErr w:type="spellStart"/>
      <w:r>
        <w:rPr>
          <w:rFonts w:ascii="CourierNewPSMT" w:hAnsi="CourierNewPSMT" w:cs="CourierNewPSMT"/>
        </w:rPr>
        <w:t>source_id</w:t>
      </w:r>
      <w:proofErr w:type="spellEnd"/>
      <w:r>
        <w:rPr>
          <w:rFonts w:ascii="CourierNewPSMT" w:hAnsi="CourierNewPSMT" w:cs="CourierNewPSMT"/>
        </w:rPr>
        <w:t xml:space="preserve"> </w:t>
      </w:r>
      <w:r>
        <w:t xml:space="preserve">field, the processing media pipeline can be optimized if desired (e.g. avoid unloading/reloading decoder resources for instance). This flag shall not be set if </w:t>
      </w:r>
      <w:proofErr w:type="spellStart"/>
      <w:r>
        <w:rPr>
          <w:rFonts w:ascii="CourierNewPSMT" w:hAnsi="CourierNewPSMT" w:cs="CourierNewPSMT"/>
        </w:rPr>
        <w:t>source_id</w:t>
      </w:r>
      <w:proofErr w:type="spellEnd"/>
      <w:r>
        <w:t xml:space="preserve"> is 0.</w:t>
      </w:r>
    </w:p>
    <w:p w14:paraId="0F00A1F4" w14:textId="77777777" w:rsidR="000B6A36" w:rsidRDefault="000B6A36">
      <w:pPr>
        <w:jc w:val="both"/>
        <w:rPr>
          <w:rFonts w:ascii="CourierNewPSMT" w:hAnsi="CourierNewPSMT" w:cs="CourierNewPSMT"/>
          <w:sz w:val="22"/>
          <w:szCs w:val="22"/>
        </w:rPr>
      </w:pPr>
    </w:p>
    <w:p w14:paraId="0F00A1F5" w14:textId="77777777" w:rsidR="000B6A36" w:rsidRDefault="0096302A">
      <w:pPr>
        <w:ind w:left="360"/>
        <w:jc w:val="both"/>
      </w:pPr>
      <w:r>
        <w:rPr>
          <w:highlight w:val="yellow"/>
        </w:rPr>
        <w:t xml:space="preserve">EDITOR’S NOTE: </w:t>
      </w:r>
      <w:bookmarkStart w:id="1281" w:name="_Hlk116568148"/>
      <w:r>
        <w:rPr>
          <w:highlight w:val="yellow"/>
        </w:rPr>
        <w:t xml:space="preserve">we could also use a flag in </w:t>
      </w:r>
      <w:r>
        <w:rPr>
          <w:rFonts w:ascii="Courier New" w:hAnsi="Courier New" w:cs="Courier New"/>
          <w:sz w:val="22"/>
          <w:szCs w:val="22"/>
          <w:highlight w:val="yellow"/>
        </w:rPr>
        <w:t>'</w:t>
      </w:r>
      <w:proofErr w:type="spellStart"/>
      <w:r>
        <w:rPr>
          <w:rFonts w:ascii="Courier New" w:hAnsi="Courier New" w:cs="Courier New"/>
          <w:sz w:val="22"/>
          <w:szCs w:val="22"/>
          <w:highlight w:val="yellow"/>
        </w:rPr>
        <w:t>styp</w:t>
      </w:r>
      <w:proofErr w:type="spellEnd"/>
      <w:r>
        <w:rPr>
          <w:rFonts w:ascii="Courier New" w:hAnsi="Courier New" w:cs="Courier New"/>
          <w:sz w:val="22"/>
          <w:szCs w:val="22"/>
          <w:highlight w:val="yellow"/>
        </w:rPr>
        <w:t>'</w:t>
      </w:r>
      <w:r>
        <w:rPr>
          <w:highlight w:val="yellow"/>
        </w:rPr>
        <w:t xml:space="preserve"> to signal this, to simplify edition of files during concatenation</w:t>
      </w:r>
      <w:bookmarkEnd w:id="1281"/>
    </w:p>
    <w:p w14:paraId="0F00A1F6" w14:textId="77777777" w:rsidR="000B6A36" w:rsidRDefault="0096302A">
      <w:pPr>
        <w:pStyle w:val="Heading6"/>
      </w:pPr>
      <w:r>
        <w:t xml:space="preserve"> Syntax</w:t>
      </w:r>
    </w:p>
    <w:p w14:paraId="0F00A1F7" w14:textId="77777777" w:rsidR="000B6A36" w:rsidRDefault="0096302A">
      <w:pPr>
        <w:rPr>
          <w:rFonts w:ascii="Courier New" w:hAnsi="Courier New" w:cs="Courier New"/>
          <w:sz w:val="22"/>
          <w:szCs w:val="22"/>
        </w:rPr>
      </w:pPr>
      <w:r>
        <w:rPr>
          <w:rFonts w:ascii="Courier New" w:hAnsi="Courier New" w:cs="Courier New"/>
          <w:sz w:val="22"/>
          <w:szCs w:val="22"/>
        </w:rPr>
        <w:lastRenderedPageBreak/>
        <w:t xml:space="preserve">aligned(8) class </w:t>
      </w:r>
      <w:proofErr w:type="spellStart"/>
      <w:r>
        <w:rPr>
          <w:rFonts w:ascii="Courier New" w:hAnsi="Courier New" w:cs="Courier New"/>
          <w:sz w:val="22"/>
          <w:szCs w:val="22"/>
        </w:rPr>
        <w:t>DynamicMovieBox</w:t>
      </w:r>
      <w:proofErr w:type="spellEnd"/>
      <w:r>
        <w:rPr>
          <w:rFonts w:ascii="Courier New" w:hAnsi="Courier New" w:cs="Courier New"/>
          <w:sz w:val="22"/>
          <w:szCs w:val="22"/>
        </w:rPr>
        <w:t xml:space="preserve"> extends </w:t>
      </w:r>
      <w:proofErr w:type="spellStart"/>
      <w:r>
        <w:rPr>
          <w:rFonts w:ascii="Courier New" w:hAnsi="Courier New" w:cs="Courier New"/>
          <w:sz w:val="22"/>
          <w:szCs w:val="22"/>
        </w:rPr>
        <w:t>FullBox</w:t>
      </w:r>
      <w:proofErr w:type="spellEnd"/>
      <w:r>
        <w:rPr>
          <w:rFonts w:ascii="Courier New" w:hAnsi="Courier New" w:cs="Courier New"/>
          <w:sz w:val="22"/>
          <w:szCs w:val="22"/>
        </w:rPr>
        <w:t>('</w:t>
      </w:r>
      <w:proofErr w:type="spellStart"/>
      <w:r>
        <w:rPr>
          <w:rFonts w:ascii="Courier New" w:hAnsi="Courier New" w:cs="Courier New"/>
          <w:sz w:val="22"/>
          <w:szCs w:val="22"/>
        </w:rPr>
        <w:t>dymv</w:t>
      </w:r>
      <w:proofErr w:type="spellEnd"/>
      <w:r>
        <w:rPr>
          <w:rFonts w:ascii="Courier New" w:hAnsi="Courier New" w:cs="Courier New"/>
          <w:sz w:val="22"/>
          <w:szCs w:val="22"/>
        </w:rPr>
        <w:t>', version=0, flags){</w:t>
      </w:r>
      <w:r>
        <w:rPr>
          <w:rFonts w:ascii="Courier New" w:hAnsi="Courier New" w:cs="Courier New"/>
        </w:rPr>
        <w:t xml:space="preserve"> </w:t>
      </w:r>
      <w:r>
        <w:rPr>
          <w:rFonts w:ascii="Courier New" w:hAnsi="Courier New" w:cs="Courier New"/>
        </w:rPr>
        <w:br/>
      </w:r>
      <w:r>
        <w:rPr>
          <w:rFonts w:ascii="Courier New" w:hAnsi="Courier New" w:cs="Courier New"/>
        </w:rPr>
        <w:tab/>
      </w:r>
      <w:r>
        <w:rPr>
          <w:rFonts w:ascii="Courier New" w:hAnsi="Courier New" w:cs="Courier New"/>
          <w:sz w:val="22"/>
          <w:szCs w:val="22"/>
        </w:rPr>
        <w:t>if (flags &amp; 1)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w:t>
      </w:r>
      <w:proofErr w:type="spellStart"/>
      <w:r>
        <w:rPr>
          <w:rFonts w:ascii="Courier New" w:hAnsi="Courier New" w:cs="Courier New"/>
          <w:sz w:val="22"/>
          <w:szCs w:val="22"/>
        </w:rPr>
        <w:t>source_id</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w:t>
      </w:r>
      <w:proofErr w:type="spellStart"/>
      <w:r>
        <w:rPr>
          <w:rFonts w:ascii="Courier New" w:hAnsi="Courier New" w:cs="Courier New"/>
          <w:sz w:val="22"/>
          <w:szCs w:val="22"/>
        </w:rPr>
        <w:t>bundle_id</w:t>
      </w:r>
      <w:proofErr w:type="spellEnd"/>
      <w:r>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int(24) </w:t>
      </w:r>
      <w:proofErr w:type="spellStart"/>
      <w:r>
        <w:rPr>
          <w:rFonts w:ascii="Courier New" w:hAnsi="Courier New" w:cs="Courier New"/>
          <w:sz w:val="22"/>
          <w:szCs w:val="22"/>
        </w:rPr>
        <w:t>source_flags</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source_id</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bundle_id</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source_flags</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t xml:space="preserve">} </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DynamicTrackBox</w:t>
      </w:r>
      <w:proofErr w:type="spellEnd"/>
      <w:r>
        <w:rPr>
          <w:rFonts w:ascii="Courier New" w:hAnsi="Courier New" w:cs="Courier New"/>
          <w:sz w:val="22"/>
          <w:szCs w:val="22"/>
        </w:rPr>
        <w:t xml:space="preserve"> track;    // optional: zero or more</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UserDataBox</w:t>
      </w:r>
      <w:proofErr w:type="spellEnd"/>
      <w:r>
        <w:rPr>
          <w:rFonts w:ascii="Courier New" w:hAnsi="Courier New" w:cs="Courier New"/>
          <w:sz w:val="22"/>
          <w:szCs w:val="22"/>
        </w:rPr>
        <w:t xml:space="preserve">     </w:t>
      </w:r>
      <w:proofErr w:type="spellStart"/>
      <w:r>
        <w:rPr>
          <w:rFonts w:ascii="Courier New" w:hAnsi="Courier New" w:cs="Courier New"/>
          <w:sz w:val="22"/>
          <w:szCs w:val="22"/>
        </w:rPr>
        <w:t>user_data</w:t>
      </w:r>
      <w:proofErr w:type="spellEnd"/>
      <w:r>
        <w:rPr>
          <w:rFonts w:ascii="Courier New" w:hAnsi="Courier New" w:cs="Courier New"/>
          <w:sz w:val="22"/>
          <w:szCs w:val="22"/>
        </w:rPr>
        <w:t xml:space="preserve">; // optional: zero or one </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MetaBox</w:t>
      </w:r>
      <w:proofErr w:type="spellEnd"/>
      <w:r>
        <w:rPr>
          <w:rFonts w:ascii="Courier New" w:hAnsi="Courier New" w:cs="Courier New"/>
          <w:sz w:val="22"/>
          <w:szCs w:val="22"/>
        </w:rPr>
        <w:t xml:space="preserve">         meta;      // optional: zero or one </w:t>
      </w:r>
      <w:r>
        <w:rPr>
          <w:rFonts w:ascii="Courier New" w:hAnsi="Courier New" w:cs="Courier New"/>
          <w:sz w:val="22"/>
          <w:szCs w:val="22"/>
        </w:rPr>
        <w:br/>
        <w:t>}</w:t>
      </w:r>
    </w:p>
    <w:p w14:paraId="0F00A1F8" w14:textId="77777777" w:rsidR="000B6A36" w:rsidRDefault="0096302A">
      <w:pPr>
        <w:pStyle w:val="Heading6"/>
      </w:pPr>
      <w:r>
        <w:t xml:space="preserve"> Semantics</w:t>
      </w:r>
    </w:p>
    <w:p w14:paraId="0F00A1F9" w14:textId="77777777" w:rsidR="000B6A36" w:rsidRDefault="0096302A">
      <w:proofErr w:type="spellStart"/>
      <w:r>
        <w:rPr>
          <w:rFonts w:ascii="CourierNewPSMT" w:hAnsi="CourierNewPSMT" w:cs="CourierNewPSMT"/>
          <w:sz w:val="22"/>
          <w:szCs w:val="22"/>
        </w:rPr>
        <w:t>source_id</w:t>
      </w:r>
      <w:proofErr w:type="spellEnd"/>
      <w:r>
        <w:t xml:space="preserve"> identifies the origin of the fragment. The value 0 indicates that the source is the </w:t>
      </w:r>
      <w:proofErr w:type="spellStart"/>
      <w:r>
        <w:rPr>
          <w:rFonts w:ascii="CourierNewPSMT" w:hAnsi="CourierNewPSMT" w:cs="CourierNewPSMT"/>
          <w:sz w:val="22"/>
          <w:szCs w:val="22"/>
        </w:rPr>
        <w:t>MovieBox</w:t>
      </w:r>
      <w:proofErr w:type="spellEnd"/>
      <w:r>
        <w:t xml:space="preserve"> and</w:t>
      </w:r>
      <w:r>
        <w:rPr>
          <w:i/>
          <w:iCs/>
        </w:rPr>
        <w:t xml:space="preserve"> </w:t>
      </w:r>
      <w:r>
        <w:t xml:space="preserve">the </w:t>
      </w:r>
      <w:proofErr w:type="spellStart"/>
      <w:r>
        <w:rPr>
          <w:rFonts w:ascii="CourierNewPSMT" w:hAnsi="CourierNewPSMT" w:cs="CourierNewPSMT"/>
          <w:sz w:val="22"/>
          <w:szCs w:val="22"/>
        </w:rPr>
        <w:t>DynamicMovieBox</w:t>
      </w:r>
      <w:proofErr w:type="spellEnd"/>
      <w:r>
        <w:t xml:space="preserve"> modifies the </w:t>
      </w:r>
      <w:proofErr w:type="spellStart"/>
      <w:r>
        <w:rPr>
          <w:rFonts w:ascii="CourierNewPSMT" w:hAnsi="CourierNewPSMT" w:cs="CourierNewPSMT"/>
          <w:sz w:val="22"/>
          <w:szCs w:val="22"/>
        </w:rPr>
        <w:t>MovieBox</w:t>
      </w:r>
      <w:proofErr w:type="spellEnd"/>
      <w:r>
        <w:t xml:space="preserve">. Other values identify another source than the </w:t>
      </w:r>
      <w:proofErr w:type="spellStart"/>
      <w:r>
        <w:rPr>
          <w:rFonts w:ascii="CourierNewPSMT" w:hAnsi="CourierNewPSMT" w:cs="CourierNewPSMT"/>
          <w:sz w:val="22"/>
          <w:szCs w:val="22"/>
        </w:rPr>
        <w:t>MovieBox</w:t>
      </w:r>
      <w:proofErr w:type="spellEnd"/>
      <w:r>
        <w:t xml:space="preserve"> and all tracks, </w:t>
      </w:r>
      <w:proofErr w:type="spellStart"/>
      <w:r>
        <w:t>UserDataBox</w:t>
      </w:r>
      <w:proofErr w:type="spellEnd"/>
      <w:r>
        <w:t xml:space="preserve">, </w:t>
      </w:r>
      <w:proofErr w:type="spellStart"/>
      <w:r>
        <w:t>MetaBox</w:t>
      </w:r>
      <w:proofErr w:type="spellEnd"/>
      <w:r>
        <w:t xml:space="preserve"> and any other properties defined in the </w:t>
      </w:r>
      <w:proofErr w:type="spellStart"/>
      <w:r>
        <w:rPr>
          <w:rFonts w:ascii="CourierNewPSMT" w:hAnsi="CourierNewPSMT" w:cs="CourierNewPSMT"/>
          <w:sz w:val="22"/>
          <w:szCs w:val="22"/>
        </w:rPr>
        <w:t>MovieBox</w:t>
      </w:r>
      <w:proofErr w:type="spellEnd"/>
      <w:r>
        <w:t xml:space="preserve"> shall be ignored.</w:t>
      </w:r>
    </w:p>
    <w:p w14:paraId="0F00A1FA" w14:textId="77777777" w:rsidR="000B6A36" w:rsidRDefault="0096302A">
      <w:proofErr w:type="spellStart"/>
      <w:r>
        <w:rPr>
          <w:rFonts w:ascii="CourierNewPSMT" w:hAnsi="CourierNewPSMT" w:cs="CourierNewPSMT"/>
          <w:sz w:val="22"/>
          <w:szCs w:val="22"/>
        </w:rPr>
        <w:t>bundle_id</w:t>
      </w:r>
      <w:proofErr w:type="spellEnd"/>
      <w:r>
        <w:t xml:space="preserve"> provides an identifier for tracking partial configuration changes for a given </w:t>
      </w:r>
      <w:proofErr w:type="spellStart"/>
      <w:r>
        <w:t>source_id</w:t>
      </w:r>
      <w:proofErr w:type="spellEnd"/>
      <w:r>
        <w:t>.</w:t>
      </w:r>
    </w:p>
    <w:p w14:paraId="0F00A1FB" w14:textId="77777777" w:rsidR="000B6A36" w:rsidRDefault="0096302A">
      <w:pPr>
        <w:ind w:left="851"/>
        <w:rPr>
          <w:rFonts w:ascii="CourierNewPSMT" w:hAnsi="CourierNewPSMT" w:cs="CourierNewPSMT"/>
          <w:sz w:val="20"/>
          <w:szCs w:val="20"/>
        </w:rPr>
      </w:pPr>
      <w:r>
        <w:rPr>
          <w:sz w:val="20"/>
          <w:szCs w:val="20"/>
        </w:rPr>
        <w:t xml:space="preserve">NOTE: The </w:t>
      </w:r>
      <w:proofErr w:type="spellStart"/>
      <w:r>
        <w:rPr>
          <w:rFonts w:ascii="CourierNewPSMT" w:hAnsi="CourierNewPSMT" w:cs="CourierNewPSMT"/>
          <w:sz w:val="20"/>
          <w:szCs w:val="20"/>
        </w:rPr>
        <w:t>bundle_id</w:t>
      </w:r>
      <w:proofErr w:type="spellEnd"/>
      <w:r>
        <w:rPr>
          <w:sz w:val="20"/>
          <w:szCs w:val="20"/>
        </w:rPr>
        <w:t xml:space="preserve"> is typically needed when two or more dynamic tracks are inserted in initial movie or during a splice period, each in their own movie fragment. This allows a file reader to detect that the changes advertised for a given bundle have already been processed in a preceding movie fragment.</w:t>
      </w:r>
    </w:p>
    <w:p w14:paraId="0F00A1FC" w14:textId="77777777" w:rsidR="000B6A36" w:rsidRDefault="0096302A">
      <w:proofErr w:type="spellStart"/>
      <w:r>
        <w:rPr>
          <w:rFonts w:ascii="CourierNewPSMT" w:hAnsi="CourierNewPSMT" w:cs="CourierNewPSMT"/>
          <w:sz w:val="22"/>
          <w:szCs w:val="22"/>
        </w:rPr>
        <w:t>source_flags</w:t>
      </w:r>
      <w:proofErr w:type="spellEnd"/>
      <w:r>
        <w:t xml:space="preserve"> identify the modifications declared in this </w:t>
      </w:r>
      <w:proofErr w:type="spellStart"/>
      <w:r>
        <w:rPr>
          <w:rFonts w:ascii="CourierNewPSMT" w:hAnsi="CourierNewPSMT" w:cs="CourierNewPSMT"/>
          <w:sz w:val="22"/>
          <w:szCs w:val="22"/>
        </w:rPr>
        <w:t>DynamicMovieBox</w:t>
      </w:r>
      <w:proofErr w:type="spellEnd"/>
      <w:r>
        <w:t xml:space="preserve"> compared to the previous </w:t>
      </w:r>
      <w:proofErr w:type="spellStart"/>
      <w:r>
        <w:rPr>
          <w:rFonts w:ascii="CourierNewPSMT" w:hAnsi="CourierNewPSMT" w:cs="CourierNewPSMT"/>
          <w:sz w:val="22"/>
          <w:szCs w:val="22"/>
        </w:rPr>
        <w:t>DynamicMovieBox</w:t>
      </w:r>
      <w:proofErr w:type="spellEnd"/>
      <w:r>
        <w:t xml:space="preserve"> with the same value of </w:t>
      </w:r>
      <w:proofErr w:type="spellStart"/>
      <w:r>
        <w:rPr>
          <w:rFonts w:ascii="CourierNewPSMT" w:hAnsi="CourierNewPSMT" w:cs="CourierNewPSMT"/>
          <w:sz w:val="22"/>
          <w:szCs w:val="22"/>
        </w:rPr>
        <w:t>source_id</w:t>
      </w:r>
      <w:proofErr w:type="spellEnd"/>
      <w:r>
        <w:t xml:space="preserve"> and </w:t>
      </w:r>
      <w:proofErr w:type="spellStart"/>
      <w:r>
        <w:rPr>
          <w:rFonts w:ascii="CourierNewPSMT" w:hAnsi="CourierNewPSMT" w:cs="CourierNewPSMT"/>
          <w:sz w:val="22"/>
          <w:szCs w:val="22"/>
        </w:rPr>
        <w:t>bundle_id</w:t>
      </w:r>
      <w:proofErr w:type="spellEnd"/>
      <w:r>
        <w:t>. The following flags are defined:</w:t>
      </w:r>
    </w:p>
    <w:p w14:paraId="0F00A1FD" w14:textId="77777777" w:rsidR="000B6A36" w:rsidRDefault="0096302A">
      <w:pPr>
        <w:pStyle w:val="ListParagraph"/>
        <w:widowControl/>
        <w:numPr>
          <w:ilvl w:val="0"/>
          <w:numId w:val="69"/>
        </w:numPr>
        <w:spacing w:after="0" w:line="240" w:lineRule="auto"/>
        <w:jc w:val="left"/>
        <w:textAlignment w:val="auto"/>
      </w:pPr>
      <w:r>
        <w:t>0x000001 if set, indicates that one or more tracks configurations have changed</w:t>
      </w:r>
    </w:p>
    <w:p w14:paraId="0F00A1FE" w14:textId="77777777" w:rsidR="000B6A36" w:rsidRDefault="0096302A">
      <w:pPr>
        <w:pStyle w:val="ListParagraph"/>
        <w:widowControl/>
        <w:numPr>
          <w:ilvl w:val="0"/>
          <w:numId w:val="69"/>
        </w:numPr>
        <w:spacing w:after="0" w:line="240" w:lineRule="auto"/>
        <w:jc w:val="left"/>
        <w:textAlignment w:val="auto"/>
      </w:pPr>
      <w:r>
        <w:t>0x000002 if set, indicates that the global (</w:t>
      </w:r>
      <w:proofErr w:type="spellStart"/>
      <w:r>
        <w:t>MovieBox</w:t>
      </w:r>
      <w:proofErr w:type="spellEnd"/>
      <w:r>
        <w:t>-level) user data has changed</w:t>
      </w:r>
    </w:p>
    <w:p w14:paraId="0F00A1FF" w14:textId="77777777" w:rsidR="000B6A36" w:rsidRDefault="0096302A">
      <w:pPr>
        <w:pStyle w:val="ListParagraph"/>
        <w:widowControl/>
        <w:numPr>
          <w:ilvl w:val="0"/>
          <w:numId w:val="69"/>
        </w:numPr>
        <w:spacing w:after="0" w:line="240" w:lineRule="auto"/>
        <w:jc w:val="left"/>
        <w:textAlignment w:val="auto"/>
      </w:pPr>
      <w:r>
        <w:t>0x000004 if set, indicates that the global (</w:t>
      </w:r>
      <w:proofErr w:type="spellStart"/>
      <w:r>
        <w:t>MovieBox</w:t>
      </w:r>
      <w:proofErr w:type="spellEnd"/>
      <w:r>
        <w:t xml:space="preserve">-level) </w:t>
      </w:r>
      <w:proofErr w:type="spellStart"/>
      <w:r>
        <w:t>meta</w:t>
      </w:r>
      <w:proofErr w:type="spellEnd"/>
      <w:r>
        <w:t xml:space="preserve"> box has changed</w:t>
      </w:r>
    </w:p>
    <w:p w14:paraId="0F00A200" w14:textId="77777777" w:rsidR="000B6A36" w:rsidRDefault="0096302A">
      <w:pPr>
        <w:pStyle w:val="ListParagraph"/>
        <w:widowControl/>
        <w:numPr>
          <w:ilvl w:val="0"/>
          <w:numId w:val="69"/>
        </w:numPr>
        <w:spacing w:after="0" w:line="240" w:lineRule="auto"/>
        <w:jc w:val="left"/>
        <w:textAlignment w:val="auto"/>
      </w:pPr>
      <w:r>
        <w:t xml:space="preserve">0x800000: if set, indicates that the modifications are functionally equivalent to the previous </w:t>
      </w:r>
      <w:proofErr w:type="spellStart"/>
      <w:r>
        <w:rPr>
          <w:rFonts w:ascii="CourierNewPSMT" w:hAnsi="CourierNewPSMT" w:cs="CourierNewPSMT"/>
        </w:rPr>
        <w:t>DynamicMovieBox</w:t>
      </w:r>
      <w:proofErr w:type="spellEnd"/>
      <w:r>
        <w:rPr>
          <w:rFonts w:ascii="CourierNewPSMT" w:hAnsi="CourierNewPSMT" w:cs="CourierNewPSMT"/>
        </w:rPr>
        <w:t xml:space="preserve"> </w:t>
      </w:r>
      <w:r>
        <w:t xml:space="preserve">with the same </w:t>
      </w:r>
      <w:proofErr w:type="spellStart"/>
      <w:r>
        <w:rPr>
          <w:rFonts w:ascii="CourierNewPSMT" w:hAnsi="CourierNewPSMT" w:cs="CourierNewPSMT"/>
        </w:rPr>
        <w:t>source_id</w:t>
      </w:r>
      <w:proofErr w:type="spellEnd"/>
      <w:r>
        <w:rPr>
          <w:rFonts w:ascii="CourierNewPSMT" w:hAnsi="CourierNewPSMT" w:cs="CourierNewPSMT"/>
        </w:rPr>
        <w:t xml:space="preserve"> </w:t>
      </w:r>
      <w:r>
        <w:t xml:space="preserve">and </w:t>
      </w:r>
      <w:proofErr w:type="spellStart"/>
      <w:r>
        <w:rPr>
          <w:rFonts w:ascii="CourierNewPSMT" w:hAnsi="CourierNewPSMT" w:cs="CourierNewPSMT"/>
        </w:rPr>
        <w:t>bundle_id</w:t>
      </w:r>
      <w:proofErr w:type="spellEnd"/>
      <w:r>
        <w:t xml:space="preserve">. When this flag is set, a file reader may safely skip processing the </w:t>
      </w:r>
      <w:proofErr w:type="spellStart"/>
      <w:r>
        <w:rPr>
          <w:rFonts w:ascii="CourierNewPSMT" w:hAnsi="CourierNewPSMT" w:cs="CourierNewPSMT"/>
        </w:rPr>
        <w:t>DynamicMovieBox</w:t>
      </w:r>
      <w:proofErr w:type="spellEnd"/>
      <w:r>
        <w:t xml:space="preserve"> if a previously parsed </w:t>
      </w:r>
      <w:proofErr w:type="spellStart"/>
      <w:r>
        <w:rPr>
          <w:rFonts w:ascii="CourierNewPSMT" w:hAnsi="CourierNewPSMT" w:cs="CourierNewPSMT"/>
        </w:rPr>
        <w:t>DynamicMovieBox</w:t>
      </w:r>
      <w:proofErr w:type="spellEnd"/>
      <w:r>
        <w:t xml:space="preserve"> has the same </w:t>
      </w:r>
      <w:proofErr w:type="spellStart"/>
      <w:r>
        <w:rPr>
          <w:rFonts w:ascii="CourierNewPSMT" w:hAnsi="CourierNewPSMT" w:cs="CourierNewPSMT"/>
        </w:rPr>
        <w:t>source_id</w:t>
      </w:r>
      <w:proofErr w:type="spellEnd"/>
      <w:r>
        <w:t xml:space="preserve"> and </w:t>
      </w:r>
      <w:proofErr w:type="spellStart"/>
      <w:r>
        <w:rPr>
          <w:rFonts w:ascii="CourierNewPSMT" w:hAnsi="CourierNewPSMT" w:cs="CourierNewPSMT"/>
        </w:rPr>
        <w:t>bundle_id</w:t>
      </w:r>
      <w:proofErr w:type="spellEnd"/>
      <w:r>
        <w:t xml:space="preserve">. Otherwise (this is the first </w:t>
      </w:r>
      <w:proofErr w:type="spellStart"/>
      <w:r>
        <w:rPr>
          <w:rFonts w:ascii="CourierNewPSMT" w:hAnsi="CourierNewPSMT" w:cs="CourierNewPSMT"/>
        </w:rPr>
        <w:t>DynamicMovieBox</w:t>
      </w:r>
      <w:proofErr w:type="spellEnd"/>
      <w:r>
        <w:rPr>
          <w:rFonts w:ascii="CourierNewPSMT" w:hAnsi="CourierNewPSMT" w:cs="CourierNewPSMT"/>
        </w:rPr>
        <w:t xml:space="preserve"> </w:t>
      </w:r>
      <w:r>
        <w:t xml:space="preserve">parsed with this </w:t>
      </w:r>
      <w:proofErr w:type="spellStart"/>
      <w:r>
        <w:t>source_id</w:t>
      </w:r>
      <w:proofErr w:type="spellEnd"/>
      <w:r>
        <w:t xml:space="preserve"> and </w:t>
      </w:r>
      <w:proofErr w:type="spellStart"/>
      <w:r>
        <w:t>bundle_id</w:t>
      </w:r>
      <w:proofErr w:type="spellEnd"/>
      <w:r>
        <w:t xml:space="preserve"> values), the flag may be set but shall be ignored (i.e. considered as not set) by file readers.</w:t>
      </w:r>
    </w:p>
    <w:p w14:paraId="0F00A201" w14:textId="77777777" w:rsidR="000B6A36" w:rsidRDefault="000B6A36">
      <w:pPr>
        <w:ind w:left="360"/>
      </w:pPr>
    </w:p>
    <w:p w14:paraId="0F00A202" w14:textId="77777777" w:rsidR="000B6A36" w:rsidRDefault="0096302A">
      <w:r>
        <w:t xml:space="preserve">When </w:t>
      </w:r>
      <w:proofErr w:type="spellStart"/>
      <w:r>
        <w:rPr>
          <w:rFonts w:ascii="CourierNewPSMT" w:hAnsi="CourierNewPSMT" w:cs="CourierNewPSMT"/>
          <w:sz w:val="22"/>
          <w:szCs w:val="22"/>
        </w:rPr>
        <w:t>source_flags</w:t>
      </w:r>
      <w:proofErr w:type="spellEnd"/>
      <w:r>
        <w:t xml:space="preserve"> is not set (either explicitly or per the above rule) or has the value 0, the box shall not be skipped. In this case, there is no information regarding modifications of child boxes compared to previous </w:t>
      </w:r>
      <w:proofErr w:type="spellStart"/>
      <w:r>
        <w:rPr>
          <w:rFonts w:ascii="CourierNewPSMT" w:hAnsi="CourierNewPSMT" w:cs="CourierNewPSMT"/>
          <w:sz w:val="22"/>
          <w:szCs w:val="22"/>
        </w:rPr>
        <w:t>DynamicMovieBox</w:t>
      </w:r>
      <w:proofErr w:type="spellEnd"/>
      <w:r>
        <w:t xml:space="preserve">; and the entire content of the box must be re-evaluated. </w:t>
      </w:r>
    </w:p>
    <w:p w14:paraId="0F00A203" w14:textId="77777777" w:rsidR="000B6A36" w:rsidRDefault="0096302A">
      <w:r>
        <w:t xml:space="preserve">When </w:t>
      </w:r>
      <w:proofErr w:type="spellStart"/>
      <w:r>
        <w:t>source_flags</w:t>
      </w:r>
      <w:proofErr w:type="spellEnd"/>
      <w:r>
        <w:t xml:space="preserve"> is not set to 0x000001, any </w:t>
      </w:r>
      <w:proofErr w:type="spellStart"/>
      <w:r>
        <w:t>DynamicTrackBox</w:t>
      </w:r>
      <w:proofErr w:type="spellEnd"/>
      <w:r>
        <w:t xml:space="preserve"> present in this </w:t>
      </w:r>
      <w:proofErr w:type="spellStart"/>
      <w:r>
        <w:t>DynamicMovieBox</w:t>
      </w:r>
      <w:proofErr w:type="spellEnd"/>
      <w:r>
        <w:t xml:space="preserve"> shall have the 0x800000 </w:t>
      </w:r>
      <w:proofErr w:type="spellStart"/>
      <w:r>
        <w:t>modification_flags</w:t>
      </w:r>
      <w:proofErr w:type="spellEnd"/>
      <w:r>
        <w:t xml:space="preserve"> set. </w:t>
      </w:r>
    </w:p>
    <w:p w14:paraId="0F00A204" w14:textId="77777777" w:rsidR="000B6A36" w:rsidRDefault="0096302A">
      <w:pPr>
        <w:pStyle w:val="Heading5"/>
      </w:pPr>
      <w:r>
        <w:t>Dynamic track box</w:t>
      </w:r>
    </w:p>
    <w:p w14:paraId="0F00A205" w14:textId="77777777" w:rsidR="000B6A36" w:rsidRDefault="0096302A">
      <w:pPr>
        <w:pStyle w:val="Heading6"/>
      </w:pPr>
      <w:r>
        <w:t xml:space="preserve"> Definition</w:t>
      </w:r>
    </w:p>
    <w:p w14:paraId="0F00A206" w14:textId="77777777" w:rsidR="000B6A36" w:rsidRDefault="0096302A">
      <w:pPr>
        <w:pStyle w:val="Atom"/>
      </w:pPr>
      <w:r>
        <w:lastRenderedPageBreak/>
        <w:t>Box Type:</w:t>
      </w:r>
      <w:r>
        <w:tab/>
      </w:r>
      <w:r>
        <w:rPr>
          <w:rStyle w:val="codeChar"/>
        </w:rPr>
        <w:t>'</w:t>
      </w:r>
      <w:proofErr w:type="spellStart"/>
      <w:r>
        <w:rPr>
          <w:rStyle w:val="codeChar"/>
        </w:rPr>
        <w:t>dytk</w:t>
      </w:r>
      <w:proofErr w:type="spellEnd"/>
      <w:r>
        <w:rPr>
          <w:rStyle w:val="codeChar"/>
        </w:rPr>
        <w:t>'</w:t>
      </w:r>
      <w:r>
        <w:br/>
        <w:t>Container:</w:t>
      </w:r>
      <w:r>
        <w:tab/>
      </w:r>
      <w:proofErr w:type="spellStart"/>
      <w:r>
        <w:rPr>
          <w:rFonts w:ascii="CourierNewPSMT" w:hAnsi="CourierNewPSMT" w:cs="CourierNewPSMT"/>
          <w:lang w:val="en-US"/>
        </w:rPr>
        <w:t>DynamicMovieBox</w:t>
      </w:r>
      <w:proofErr w:type="spellEnd"/>
      <w:r>
        <w:br/>
        <w:t>Mandatory:</w:t>
      </w:r>
      <w:r>
        <w:tab/>
        <w:t>No</w:t>
      </w:r>
      <w:r>
        <w:br/>
        <w:t>Quantity:</w:t>
      </w:r>
      <w:r>
        <w:tab/>
        <w:t>Zero or more</w:t>
      </w:r>
    </w:p>
    <w:p w14:paraId="0F00A207" w14:textId="77777777" w:rsidR="000B6A36" w:rsidRDefault="0096302A">
      <w:pPr>
        <w:pStyle w:val="NormalWeb"/>
        <w:spacing w:before="280" w:after="280"/>
      </w:pPr>
      <w:r>
        <w:t xml:space="preserve">A </w:t>
      </w:r>
      <w:proofErr w:type="spellStart"/>
      <w:r>
        <w:rPr>
          <w:rFonts w:ascii="CourierNewPSMT" w:hAnsi="CourierNewPSMT" w:cs="CourierNewPSMT"/>
        </w:rPr>
        <w:t>DynamicTrackBox</w:t>
      </w:r>
      <w:proofErr w:type="spellEnd"/>
      <w:r>
        <w:t xml:space="preserve"> declares a new track or modifies an existing track for the duration of the parent movie fragment.</w:t>
      </w:r>
    </w:p>
    <w:p w14:paraId="0F00A208" w14:textId="77777777" w:rsidR="000B6A36" w:rsidRDefault="0096302A">
      <w:pPr>
        <w:pStyle w:val="NormalWeb"/>
        <w:spacing w:before="280" w:after="280"/>
      </w:pPr>
      <w:r>
        <w:t xml:space="preserve">Tracks declared by a </w:t>
      </w:r>
      <w:proofErr w:type="spellStart"/>
      <w:r>
        <w:rPr>
          <w:rFonts w:ascii="CourierNewPSMT" w:hAnsi="CourierNewPSMT" w:cs="CourierNewPSMT"/>
        </w:rPr>
        <w:t>DynamicTrackBox</w:t>
      </w:r>
      <w:proofErr w:type="spellEnd"/>
      <w:r>
        <w:t>, and for which</w:t>
      </w:r>
    </w:p>
    <w:p w14:paraId="0F00A209" w14:textId="77777777" w:rsidR="000B6A36" w:rsidRDefault="0096302A">
      <w:pPr>
        <w:pStyle w:val="NormalWeb"/>
        <w:widowControl/>
        <w:numPr>
          <w:ilvl w:val="0"/>
          <w:numId w:val="69"/>
        </w:numPr>
        <w:spacing w:before="280" w:line="240" w:lineRule="auto"/>
      </w:pPr>
      <w:r>
        <w:t xml:space="preserve">the associated </w:t>
      </w:r>
      <w:proofErr w:type="spellStart"/>
      <w:r>
        <w:rPr>
          <w:rFonts w:ascii="CourierNewPSMT" w:hAnsi="CourierNewPSMT" w:cs="CourierNewPSMT"/>
        </w:rPr>
        <w:t>source_id</w:t>
      </w:r>
      <w:proofErr w:type="spellEnd"/>
      <w:r>
        <w:t xml:space="preserve"> is not 0,</w:t>
      </w:r>
    </w:p>
    <w:p w14:paraId="0F00A20A" w14:textId="77777777" w:rsidR="000B6A36" w:rsidRDefault="0096302A">
      <w:pPr>
        <w:pStyle w:val="NormalWeb"/>
        <w:widowControl/>
        <w:numPr>
          <w:ilvl w:val="0"/>
          <w:numId w:val="69"/>
        </w:numPr>
        <w:spacing w:after="280" w:line="240" w:lineRule="auto"/>
      </w:pPr>
      <w:r>
        <w:t xml:space="preserve">or there are no tracks with a matching </w:t>
      </w:r>
      <w:proofErr w:type="spellStart"/>
      <w:r>
        <w:rPr>
          <w:rFonts w:ascii="CourierNewPSMT" w:hAnsi="CourierNewPSMT" w:cs="CourierNewPSMT"/>
        </w:rPr>
        <w:t>track_ID</w:t>
      </w:r>
      <w:proofErr w:type="spellEnd"/>
      <w:r>
        <w:t xml:space="preserve"> in the </w:t>
      </w:r>
      <w:proofErr w:type="spellStart"/>
      <w:r>
        <w:rPr>
          <w:rFonts w:ascii="CourierNewPSMT" w:hAnsi="CourierNewPSMT" w:cs="CourierNewPSMT"/>
        </w:rPr>
        <w:t>MovieBox</w:t>
      </w:r>
      <w:proofErr w:type="spellEnd"/>
    </w:p>
    <w:p w14:paraId="0F00A20B" w14:textId="77777777" w:rsidR="000B6A36" w:rsidRDefault="0096302A">
      <w:pPr>
        <w:pStyle w:val="NormalWeb"/>
        <w:spacing w:before="280" w:after="280"/>
      </w:pPr>
      <w:r>
        <w:t xml:space="preserve">implicitly declare a </w:t>
      </w:r>
      <w:proofErr w:type="spellStart"/>
      <w:r>
        <w:rPr>
          <w:rFonts w:ascii="CourierNewPSMT" w:hAnsi="CourierNewPSMT" w:cs="CourierNewPSMT"/>
        </w:rPr>
        <w:t>TrackExtendsBox</w:t>
      </w:r>
      <w:proofErr w:type="spellEnd"/>
      <w:r>
        <w:t xml:space="preserve"> with the value </w:t>
      </w:r>
      <w:proofErr w:type="spellStart"/>
      <w:r>
        <w:rPr>
          <w:rFonts w:ascii="CourierNewPSMT" w:hAnsi="CourierNewPSMT" w:cs="CourierNewPSMT"/>
        </w:rPr>
        <w:t>default_sample_description_index</w:t>
      </w:r>
      <w:proofErr w:type="spellEnd"/>
      <w:r>
        <w:t xml:space="preserve"> set to 1 and the values </w:t>
      </w:r>
      <w:proofErr w:type="spellStart"/>
      <w:r>
        <w:rPr>
          <w:rFonts w:ascii="CourierNewPSMT" w:hAnsi="CourierNewPSMT" w:cs="CourierNewPSMT"/>
        </w:rPr>
        <w:t>default_sample_duration</w:t>
      </w:r>
      <w:proofErr w:type="spellEnd"/>
      <w:r>
        <w:t xml:space="preserve">, </w:t>
      </w:r>
      <w:proofErr w:type="spellStart"/>
      <w:r>
        <w:rPr>
          <w:rFonts w:ascii="CourierNewPSMT" w:hAnsi="CourierNewPSMT" w:cs="CourierNewPSMT"/>
        </w:rPr>
        <w:t>default_sample_size</w:t>
      </w:r>
      <w:proofErr w:type="spellEnd"/>
      <w:r>
        <w:t xml:space="preserve">, </w:t>
      </w:r>
      <w:proofErr w:type="spellStart"/>
      <w:r>
        <w:rPr>
          <w:rFonts w:ascii="CourierNewPSMT" w:hAnsi="CourierNewPSMT" w:cs="CourierNewPSMT"/>
        </w:rPr>
        <w:t>default_sample_flags</w:t>
      </w:r>
      <w:proofErr w:type="spellEnd"/>
      <w:r>
        <w:t xml:space="preserve"> set to 0.</w:t>
      </w:r>
    </w:p>
    <w:p w14:paraId="0F00A20C" w14:textId="77777777" w:rsidR="000B6A36" w:rsidRDefault="0096302A">
      <w:pPr>
        <w:ind w:left="567"/>
        <w:jc w:val="both"/>
        <w:rPr>
          <w:sz w:val="20"/>
          <w:szCs w:val="20"/>
        </w:rPr>
      </w:pPr>
      <w:bookmarkStart w:id="1282" w:name="_Hlk108121396"/>
      <w:r>
        <w:rPr>
          <w:sz w:val="20"/>
          <w:szCs w:val="20"/>
        </w:rPr>
        <w:t xml:space="preserve">NOTE This implies that default values will likely need to be set in the </w:t>
      </w:r>
      <w:proofErr w:type="spellStart"/>
      <w:r>
        <w:rPr>
          <w:rFonts w:ascii="Courier" w:hAnsi="Courier"/>
          <w:sz w:val="20"/>
          <w:szCs w:val="20"/>
        </w:rPr>
        <w:t>TrackFragmentHeaderBox</w:t>
      </w:r>
      <w:proofErr w:type="spellEnd"/>
      <w:r>
        <w:rPr>
          <w:sz w:val="20"/>
          <w:szCs w:val="20"/>
        </w:rPr>
        <w:t>; if multiple track fragments are used for a dynamic track within one movie fragment, the default values may need to be re-coded for each track fragment</w:t>
      </w:r>
      <w:bookmarkEnd w:id="1282"/>
      <w:r>
        <w:rPr>
          <w:sz w:val="20"/>
          <w:szCs w:val="20"/>
        </w:rPr>
        <w:t>.</w:t>
      </w:r>
    </w:p>
    <w:p w14:paraId="0F00A20D" w14:textId="77777777" w:rsidR="000B6A36" w:rsidRDefault="0096302A">
      <w:pPr>
        <w:pStyle w:val="Heading6"/>
      </w:pPr>
      <w:r>
        <w:t xml:space="preserve"> Syntax</w:t>
      </w:r>
    </w:p>
    <w:p w14:paraId="0F00A20E" w14:textId="77777777" w:rsidR="000B6A36" w:rsidRDefault="0096302A">
      <w:proofErr w:type="gramStart"/>
      <w:r>
        <w:rPr>
          <w:rFonts w:ascii="CourierNewPSMT" w:hAnsi="CourierNewPSMT" w:cs="CourierNewPSMT"/>
          <w:sz w:val="22"/>
          <w:szCs w:val="22"/>
        </w:rPr>
        <w:t>aligned(</w:t>
      </w:r>
      <w:proofErr w:type="gramEnd"/>
      <w:r>
        <w:rPr>
          <w:rFonts w:ascii="CourierNewPSMT" w:hAnsi="CourierNewPSMT" w:cs="CourierNewPSMT"/>
          <w:sz w:val="22"/>
          <w:szCs w:val="22"/>
        </w:rPr>
        <w:t xml:space="preserve">8) class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extends Box('</w:t>
      </w:r>
      <w:proofErr w:type="spellStart"/>
      <w:r>
        <w:rPr>
          <w:rFonts w:ascii="CourierNewPSMT" w:hAnsi="CourierNewPSMT" w:cs="CourierNewPSMT"/>
          <w:sz w:val="22"/>
          <w:szCs w:val="22"/>
        </w:rPr>
        <w:t>dytk</w:t>
      </w:r>
      <w:proofErr w:type="spellEnd"/>
      <w:r>
        <w:rPr>
          <w:rFonts w:ascii="CourierNewPSMT" w:hAnsi="CourierNewPSMT" w:cs="CourierNewPSMT"/>
          <w:sz w:val="22"/>
          <w:szCs w:val="22"/>
        </w:rPr>
        <w:t>'){</w:t>
      </w:r>
      <w:r>
        <w:rPr>
          <w:rFonts w:ascii="CourierNewPSMT" w:hAnsi="CourierNewPSMT" w:cs="CourierNewPSMT"/>
          <w:sz w:val="22"/>
          <w:szCs w:val="22"/>
        </w:rPr>
        <w:br/>
      </w:r>
      <w:r>
        <w:tab/>
      </w:r>
      <w:proofErr w:type="spellStart"/>
      <w:r>
        <w:rPr>
          <w:rFonts w:ascii="CourierNewPSMT" w:hAnsi="CourierNewPSMT" w:cs="CourierNewPSMT"/>
          <w:sz w:val="22"/>
          <w:szCs w:val="22"/>
        </w:rPr>
        <w:t>DynamicTrackHeaderBox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dyn_tkhd</w:t>
      </w:r>
      <w:proofErr w:type="spellEnd"/>
      <w:r>
        <w:rPr>
          <w:rFonts w:ascii="CourierNewPSMT" w:hAnsi="CourierNewPSMT" w:cs="CourierNewPSMT"/>
          <w:sz w:val="22"/>
          <w:szCs w:val="22"/>
        </w:rPr>
        <w:t>;//mandatory, must be first</w:t>
      </w:r>
      <w:r>
        <w:rPr>
          <w:rFonts w:ascii="CourierNewPSMT" w:hAnsi="CourierNewPSMT" w:cs="CourierNewPSMT"/>
          <w:sz w:val="22"/>
          <w:szCs w:val="22"/>
        </w:rPr>
        <w:br/>
      </w:r>
      <w:r>
        <w:tab/>
      </w:r>
      <w:proofErr w:type="spellStart"/>
      <w:r>
        <w:rPr>
          <w:rFonts w:ascii="CourierNewPSMT" w:hAnsi="CourierNewPSMT" w:cs="CourierNewPSMT"/>
          <w:sz w:val="22"/>
          <w:szCs w:val="22"/>
        </w:rPr>
        <w:t>SampleDescriptionBox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stsd</w:t>
      </w:r>
      <w:proofErr w:type="spellEnd"/>
      <w:r>
        <w:rPr>
          <w:rFonts w:ascii="CourierNewPSMT" w:hAnsi="CourierNewPSMT" w:cs="CourierNewPSMT"/>
          <w:sz w:val="22"/>
          <w:szCs w:val="22"/>
        </w:rPr>
        <w:t>;//conditionally mandatory</w:t>
      </w:r>
      <w:r>
        <w:rPr>
          <w:rFonts w:ascii="CourierNewPSMT" w:hAnsi="CourierNewPSMT" w:cs="CourierNewPSMT"/>
          <w:sz w:val="22"/>
          <w:szCs w:val="22"/>
        </w:rPr>
        <w:br/>
      </w:r>
      <w:r>
        <w:tab/>
      </w:r>
      <w:r>
        <w:rPr>
          <w:rFonts w:ascii="CourierNewPSMT" w:hAnsi="CourierNewPSMT" w:cs="CourierNewPSMT"/>
          <w:sz w:val="22"/>
          <w:szCs w:val="22"/>
        </w:rPr>
        <w:t xml:space="preserve">Box </w:t>
      </w:r>
      <w:proofErr w:type="spellStart"/>
      <w:r>
        <w:rPr>
          <w:rFonts w:ascii="CourierNewPSMT" w:hAnsi="CourierNewPSMT" w:cs="CourierNewPSMT"/>
          <w:sz w:val="22"/>
          <w:szCs w:val="22"/>
        </w:rPr>
        <w:t>minf_header_info</w:t>
      </w:r>
      <w:proofErr w:type="spellEnd"/>
      <w:r>
        <w:rPr>
          <w:rFonts w:ascii="CourierNewPSMT" w:hAnsi="CourierNewPSMT" w:cs="CourierNewPSMT"/>
          <w:sz w:val="22"/>
          <w:szCs w:val="22"/>
        </w:rPr>
        <w:t xml:space="preserve">; //optional, one of </w:t>
      </w:r>
      <w:proofErr w:type="spellStart"/>
      <w:r>
        <w:rPr>
          <w:rFonts w:ascii="CourierNewPSMT" w:hAnsi="CourierNewPSMT" w:cs="CourierNewPSMT"/>
          <w:sz w:val="22"/>
          <w:szCs w:val="22"/>
        </w:rPr>
        <w:t>vmhd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smhd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sthd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hmhd</w:t>
      </w:r>
      <w:proofErr w:type="spellEnd"/>
      <w:r>
        <w:rPr>
          <w:rFonts w:ascii="CourierNewPSMT" w:hAnsi="CourierNewPSMT" w:cs="CourierNewPSMT"/>
          <w:sz w:val="22"/>
          <w:szCs w:val="22"/>
        </w:rPr>
        <w:t>…</w:t>
      </w:r>
      <w:r>
        <w:rPr>
          <w:rFonts w:ascii="CourierNewPSMT" w:hAnsi="CourierNewPSMT" w:cs="CourierNewPSMT"/>
          <w:sz w:val="22"/>
          <w:szCs w:val="22"/>
        </w:rPr>
        <w:br/>
      </w:r>
      <w:r>
        <w:tab/>
      </w:r>
      <w:proofErr w:type="spellStart"/>
      <w:r>
        <w:rPr>
          <w:rFonts w:ascii="CourierNewPSMT" w:hAnsi="CourierNewPSMT" w:cs="CourierNewPSMT"/>
          <w:sz w:val="22"/>
          <w:szCs w:val="22"/>
        </w:rPr>
        <w:t>DataInformationBox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data_info</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UserDataBox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udta</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MetaBox</w:t>
      </w:r>
      <w:proofErr w:type="spellEnd"/>
      <w:r>
        <w:rPr>
          <w:rFonts w:ascii="CourierNewPSMT" w:hAnsi="CourierNewPSMT" w:cs="CourierNewPSMT"/>
          <w:sz w:val="22"/>
          <w:szCs w:val="22"/>
        </w:rPr>
        <w:t xml:space="preserve"> meta; //optional</w:t>
      </w:r>
      <w:r>
        <w:rPr>
          <w:rFonts w:ascii="CourierNewPSMT" w:hAnsi="CourierNewPSMT" w:cs="CourierNewPSMT"/>
          <w:sz w:val="22"/>
          <w:szCs w:val="22"/>
        </w:rPr>
        <w:br/>
      </w:r>
      <w:r>
        <w:tab/>
      </w:r>
      <w:proofErr w:type="spellStart"/>
      <w:r>
        <w:rPr>
          <w:rFonts w:ascii="CourierNewPSMT" w:hAnsi="CourierNewPSMT" w:cs="CourierNewPSMT"/>
          <w:sz w:val="22"/>
          <w:szCs w:val="22"/>
        </w:rPr>
        <w:t>TrackReferenceBox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tref</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TrackGroupBox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trgr</w:t>
      </w:r>
      <w:proofErr w:type="spellEnd"/>
      <w:r>
        <w:rPr>
          <w:rFonts w:ascii="CourierNewPSMT" w:hAnsi="CourierNewPSMT" w:cs="CourierNewPSMT"/>
          <w:sz w:val="22"/>
          <w:szCs w:val="22"/>
        </w:rPr>
        <w:t>; //optional</w:t>
      </w:r>
      <w:r>
        <w:rPr>
          <w:rFonts w:ascii="CourierNewPSMT" w:hAnsi="CourierNewPSMT" w:cs="CourierNewPSMT"/>
          <w:sz w:val="22"/>
          <w:szCs w:val="22"/>
        </w:rPr>
        <w:br/>
        <w:t>}</w:t>
      </w:r>
    </w:p>
    <w:p w14:paraId="0F00A20F" w14:textId="77777777" w:rsidR="000B6A36" w:rsidRDefault="000B6A36"/>
    <w:p w14:paraId="0F00A210" w14:textId="77777777" w:rsidR="000B6A36" w:rsidRDefault="0096302A">
      <w:pPr>
        <w:pStyle w:val="Heading6"/>
      </w:pPr>
      <w:r>
        <w:t xml:space="preserve"> Semantics</w:t>
      </w:r>
    </w:p>
    <w:p w14:paraId="0F00A211" w14:textId="77777777" w:rsidR="000B6A36" w:rsidRDefault="0096302A">
      <w:pPr>
        <w:jc w:val="both"/>
      </w:pPr>
      <w:proofErr w:type="spellStart"/>
      <w:r>
        <w:rPr>
          <w:rFonts w:ascii="CourierNewPSMT" w:hAnsi="CourierNewPSMT" w:cs="CourierNewPSMT"/>
          <w:sz w:val="22"/>
          <w:szCs w:val="22"/>
        </w:rPr>
        <w:t>data_info</w:t>
      </w:r>
      <w:proofErr w:type="spellEnd"/>
      <w:r>
        <w:rPr>
          <w:rFonts w:ascii="CourierNewPSMT" w:hAnsi="CourierNewPSMT" w:cs="CourierNewPSMT"/>
          <w:sz w:val="22"/>
          <w:szCs w:val="22"/>
        </w:rPr>
        <w:t xml:space="preserve"> </w:t>
      </w:r>
      <w:r>
        <w:t>if present, gives the source(s) of the samples’ data for this dynamic track. If not present, the samples’ data is present in the container.</w:t>
      </w:r>
    </w:p>
    <w:p w14:paraId="0F00A212" w14:textId="77777777" w:rsidR="000B6A36" w:rsidRDefault="000B6A36">
      <w:pPr>
        <w:jc w:val="both"/>
      </w:pPr>
    </w:p>
    <w:p w14:paraId="0F00A213" w14:textId="77777777" w:rsidR="000B6A36" w:rsidRDefault="0096302A">
      <w:pPr>
        <w:jc w:val="both"/>
      </w:pPr>
      <w:proofErr w:type="spellStart"/>
      <w:r>
        <w:rPr>
          <w:rFonts w:ascii="CourierNewPSMT" w:hAnsi="CourierNewPSMT" w:cs="CourierNewPSMT"/>
          <w:sz w:val="22"/>
          <w:szCs w:val="22"/>
        </w:rPr>
        <w:t>minf_header_info</w:t>
      </w:r>
      <w:proofErr w:type="spellEnd"/>
      <w:r>
        <w:rPr>
          <w:rFonts w:ascii="CourierNewPSMT" w:hAnsi="CourierNewPSMT" w:cs="CourierNewPSMT"/>
          <w:sz w:val="22"/>
          <w:szCs w:val="22"/>
        </w:rPr>
        <w:t xml:space="preserve"> </w:t>
      </w:r>
      <w:r>
        <w:t xml:space="preserve">if present, gives the media-specific header box usually found in the </w:t>
      </w:r>
      <w:proofErr w:type="spellStart"/>
      <w:r>
        <w:rPr>
          <w:rFonts w:ascii="CourierNewPSMT" w:hAnsi="CourierNewPSMT" w:cs="CourierNewPSMT"/>
          <w:sz w:val="22"/>
          <w:szCs w:val="22"/>
        </w:rPr>
        <w:t>MediaInformationBox</w:t>
      </w:r>
      <w:proofErr w:type="spellEnd"/>
      <w:r>
        <w:t xml:space="preserve"> of a track with the same </w:t>
      </w:r>
      <w:proofErr w:type="spellStart"/>
      <w:r>
        <w:rPr>
          <w:rFonts w:ascii="CourierNewPSMT" w:hAnsi="CourierNewPSMT" w:cs="CourierNewPSMT"/>
          <w:sz w:val="22"/>
          <w:szCs w:val="22"/>
        </w:rPr>
        <w:t>handler_type</w:t>
      </w:r>
      <w:proofErr w:type="spellEnd"/>
      <w:r>
        <w:t xml:space="preserve"> as this dynamic track. Derived specification may mandate its presence.</w:t>
      </w:r>
    </w:p>
    <w:p w14:paraId="0F00A214" w14:textId="77777777" w:rsidR="000B6A36" w:rsidRDefault="000B6A36">
      <w:pPr>
        <w:jc w:val="both"/>
      </w:pPr>
    </w:p>
    <w:p w14:paraId="0F00A215" w14:textId="77777777" w:rsidR="000B6A36" w:rsidRDefault="0096302A">
      <w:pPr>
        <w:jc w:val="both"/>
      </w:pPr>
      <w:r>
        <w:t xml:space="preserve">Other boxes contained in the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w:t>
      </w:r>
      <w:r>
        <w:t>except</w:t>
      </w:r>
      <w:r>
        <w:rPr>
          <w:rFonts w:ascii="CourierNewPSMT" w:hAnsi="CourierNewPSMT" w:cs="CourierNewPSMT"/>
          <w:sz w:val="22"/>
          <w:szCs w:val="22"/>
        </w:rPr>
        <w:t xml:space="preserve"> </w:t>
      </w:r>
      <w:proofErr w:type="spellStart"/>
      <w:r>
        <w:rPr>
          <w:rFonts w:ascii="CourierNewPSMT" w:hAnsi="CourierNewPSMT" w:cs="CourierNewPSMT"/>
          <w:sz w:val="22"/>
          <w:szCs w:val="22"/>
        </w:rPr>
        <w:t>DynamicTrackHeaderBox</w:t>
      </w:r>
      <w:proofErr w:type="spellEnd"/>
      <w:r>
        <w:rPr>
          <w:rFonts w:ascii="CourierNewPSMT" w:hAnsi="CourierNewPSMT" w:cs="CourierNewPSMT"/>
          <w:sz w:val="22"/>
          <w:szCs w:val="22"/>
        </w:rPr>
        <w:t xml:space="preserve">) </w:t>
      </w:r>
      <w:r>
        <w:t xml:space="preserve">have unchanged semantics. When present, they replace their counterpart boxes in the </w:t>
      </w:r>
      <w:proofErr w:type="spellStart"/>
      <w:r>
        <w:rPr>
          <w:rFonts w:ascii="CourierNewPSMT" w:hAnsi="CourierNewPSMT" w:cs="CourierNewPSMT"/>
          <w:sz w:val="22"/>
          <w:szCs w:val="22"/>
        </w:rPr>
        <w:t>TrackBox</w:t>
      </w:r>
      <w:proofErr w:type="spellEnd"/>
      <w:r>
        <w:t xml:space="preserve"> (and children) of the </w:t>
      </w:r>
      <w:proofErr w:type="spellStart"/>
      <w:r>
        <w:rPr>
          <w:rFonts w:ascii="CourierNewPSMT" w:hAnsi="CourierNewPSMT" w:cs="CourierNewPSMT"/>
          <w:sz w:val="22"/>
          <w:szCs w:val="22"/>
        </w:rPr>
        <w:t>MovieBox</w:t>
      </w:r>
      <w:proofErr w:type="spellEnd"/>
      <w:r>
        <w:t>.</w:t>
      </w:r>
    </w:p>
    <w:p w14:paraId="0F00A216" w14:textId="77777777" w:rsidR="000B6A36" w:rsidRDefault="0096302A">
      <w:pPr>
        <w:pStyle w:val="Heading5"/>
      </w:pPr>
      <w:r>
        <w:t>Dynamic track header box</w:t>
      </w:r>
    </w:p>
    <w:p w14:paraId="0F00A217" w14:textId="77777777" w:rsidR="000B6A36" w:rsidRDefault="0096302A">
      <w:pPr>
        <w:pStyle w:val="Heading6"/>
      </w:pPr>
      <w:r>
        <w:lastRenderedPageBreak/>
        <w:t xml:space="preserve"> Definition</w:t>
      </w:r>
    </w:p>
    <w:p w14:paraId="0F00A218" w14:textId="77777777" w:rsidR="000B6A36" w:rsidRDefault="0096302A">
      <w:pPr>
        <w:pStyle w:val="Atom"/>
      </w:pPr>
      <w:r>
        <w:t>Box Type:</w:t>
      </w:r>
      <w:r>
        <w:tab/>
      </w:r>
      <w:r>
        <w:rPr>
          <w:rStyle w:val="codeChar"/>
        </w:rPr>
        <w:t>'</w:t>
      </w:r>
      <w:proofErr w:type="spellStart"/>
      <w:r>
        <w:rPr>
          <w:rStyle w:val="codeChar"/>
        </w:rPr>
        <w:t>dtkh</w:t>
      </w:r>
      <w:proofErr w:type="spellEnd"/>
      <w:r>
        <w:rPr>
          <w:rStyle w:val="codeChar"/>
        </w:rPr>
        <w:t>'</w:t>
      </w:r>
      <w:r>
        <w:br/>
        <w:t>Container:</w:t>
      </w:r>
      <w:r>
        <w:tab/>
      </w:r>
      <w:proofErr w:type="spellStart"/>
      <w:r>
        <w:rPr>
          <w:rFonts w:ascii="CourierNewPSMT" w:hAnsi="CourierNewPSMT" w:cs="CourierNewPSMT"/>
          <w:lang w:val="en-US"/>
        </w:rPr>
        <w:t>DynamicTrackBox</w:t>
      </w:r>
      <w:proofErr w:type="spellEnd"/>
      <w:r>
        <w:br/>
        <w:t>Mandatory:</w:t>
      </w:r>
      <w:r>
        <w:tab/>
        <w:t>Yes</w:t>
      </w:r>
      <w:r>
        <w:br/>
        <w:t>Quantity:</w:t>
      </w:r>
      <w:r>
        <w:tab/>
        <w:t xml:space="preserve">One </w:t>
      </w:r>
    </w:p>
    <w:p w14:paraId="0F00A219" w14:textId="77777777" w:rsidR="000B6A36" w:rsidRDefault="0096302A">
      <w:pPr>
        <w:jc w:val="both"/>
        <w:rPr>
          <w:lang w:val="en-GB"/>
        </w:rPr>
      </w:pPr>
      <w:r>
        <w:rPr>
          <w:lang w:val="en-GB"/>
        </w:rPr>
        <w:t xml:space="preserve">A </w:t>
      </w:r>
      <w:proofErr w:type="spellStart"/>
      <w:r>
        <w:rPr>
          <w:rFonts w:ascii="CourierNewPSMT" w:hAnsi="CourierNewPSMT" w:cs="CourierNewPSMT"/>
          <w:sz w:val="22"/>
          <w:szCs w:val="22"/>
        </w:rPr>
        <w:t>DynamicTrackBox</w:t>
      </w:r>
      <w:proofErr w:type="spellEnd"/>
      <w:r>
        <w:rPr>
          <w:lang w:val="en-GB"/>
        </w:rPr>
        <w:t xml:space="preserve"> can be used to disable an existing track from the </w:t>
      </w:r>
      <w:proofErr w:type="spellStart"/>
      <w:r>
        <w:rPr>
          <w:rFonts w:ascii="CourierNewPSMT" w:hAnsi="CourierNewPSMT" w:cs="CourierNewPSMT"/>
          <w:sz w:val="22"/>
          <w:szCs w:val="22"/>
        </w:rPr>
        <w:t>MovieBox</w:t>
      </w:r>
      <w:proofErr w:type="spellEnd"/>
      <w:r>
        <w:rPr>
          <w:lang w:val="en-GB"/>
        </w:rPr>
        <w:t xml:space="preserve">, override the definition of an existing track from the </w:t>
      </w:r>
      <w:proofErr w:type="spellStart"/>
      <w:r>
        <w:rPr>
          <w:rFonts w:ascii="CourierNewPSMT" w:hAnsi="CourierNewPSMT" w:cs="CourierNewPSMT"/>
          <w:sz w:val="22"/>
          <w:szCs w:val="22"/>
        </w:rPr>
        <w:t>MovieBox</w:t>
      </w:r>
      <w:proofErr w:type="spellEnd"/>
      <w:r>
        <w:rPr>
          <w:lang w:val="en-GB"/>
        </w:rPr>
        <w:t xml:space="preserve"> or define a completely new track.</w:t>
      </w:r>
    </w:p>
    <w:p w14:paraId="0F00A21A" w14:textId="77777777" w:rsidR="000B6A36" w:rsidRDefault="000B6A36">
      <w:pPr>
        <w:jc w:val="both"/>
        <w:rPr>
          <w:lang w:val="en-GB"/>
        </w:rPr>
      </w:pPr>
    </w:p>
    <w:p w14:paraId="0F00A21B" w14:textId="77777777" w:rsidR="000B6A36" w:rsidRDefault="0096302A">
      <w:pPr>
        <w:ind w:left="567"/>
        <w:jc w:val="both"/>
        <w:rPr>
          <w:sz w:val="20"/>
          <w:szCs w:val="20"/>
          <w:lang w:val="en-GB"/>
        </w:rPr>
      </w:pPr>
      <w:r>
        <w:rPr>
          <w:sz w:val="20"/>
          <w:szCs w:val="20"/>
          <w:lang w:val="en-GB"/>
        </w:rPr>
        <w:t>NOTE</w:t>
      </w:r>
      <w:r>
        <w:rPr>
          <w:sz w:val="20"/>
          <w:szCs w:val="20"/>
          <w:lang w:val="en-GB"/>
        </w:rPr>
        <w:tab/>
        <w:t xml:space="preserve">The </w:t>
      </w:r>
      <w:proofErr w:type="spellStart"/>
      <w:r>
        <w:rPr>
          <w:rFonts w:ascii="CourierNewPSMT" w:hAnsi="CourierNewPSMT" w:cs="CourierNewPSMT"/>
          <w:sz w:val="20"/>
          <w:szCs w:val="20"/>
        </w:rPr>
        <w:t>DynamicTrackBox</w:t>
      </w:r>
      <w:proofErr w:type="spellEnd"/>
      <w:r>
        <w:rPr>
          <w:sz w:val="20"/>
          <w:szCs w:val="20"/>
          <w:lang w:val="en-GB"/>
        </w:rPr>
        <w:t xml:space="preserve"> is a compaction of </w:t>
      </w:r>
      <w:bookmarkStart w:id="1283" w:name="_Hlk108123295"/>
      <w:proofErr w:type="spellStart"/>
      <w:r>
        <w:rPr>
          <w:rFonts w:ascii="CourierNewPSMT" w:hAnsi="CourierNewPSMT" w:cs="CourierNewPSMT"/>
          <w:sz w:val="20"/>
          <w:szCs w:val="20"/>
        </w:rPr>
        <w:t>TrackHeaderBox</w:t>
      </w:r>
      <w:proofErr w:type="spellEnd"/>
      <w:r>
        <w:rPr>
          <w:sz w:val="20"/>
          <w:szCs w:val="20"/>
          <w:lang w:val="en-GB"/>
        </w:rPr>
        <w:t xml:space="preserve">, </w:t>
      </w:r>
      <w:proofErr w:type="spellStart"/>
      <w:r>
        <w:rPr>
          <w:rFonts w:ascii="CourierNewPSMT" w:hAnsi="CourierNewPSMT" w:cs="CourierNewPSMT"/>
          <w:sz w:val="20"/>
          <w:szCs w:val="20"/>
        </w:rPr>
        <w:t>EditListBox</w:t>
      </w:r>
      <w:proofErr w:type="spellEnd"/>
      <w:r>
        <w:rPr>
          <w:sz w:val="20"/>
          <w:szCs w:val="20"/>
          <w:lang w:val="en-GB"/>
        </w:rPr>
        <w:t xml:space="preserve"> and </w:t>
      </w:r>
      <w:proofErr w:type="spellStart"/>
      <w:r>
        <w:rPr>
          <w:rFonts w:ascii="CourierNewPSMT" w:hAnsi="CourierNewPSMT" w:cs="CourierNewPSMT"/>
          <w:sz w:val="20"/>
          <w:szCs w:val="20"/>
        </w:rPr>
        <w:t>MediaHeaderBox</w:t>
      </w:r>
      <w:proofErr w:type="spellEnd"/>
      <w:r>
        <w:rPr>
          <w:sz w:val="20"/>
          <w:szCs w:val="20"/>
          <w:lang w:val="en-GB"/>
        </w:rPr>
        <w:t xml:space="preserve"> in a single container, </w:t>
      </w:r>
      <w:proofErr w:type="gramStart"/>
      <w:r>
        <w:rPr>
          <w:sz w:val="20"/>
          <w:szCs w:val="20"/>
          <w:lang w:val="en-GB"/>
        </w:rPr>
        <w:t>in order to</w:t>
      </w:r>
      <w:proofErr w:type="gramEnd"/>
      <w:r>
        <w:rPr>
          <w:sz w:val="20"/>
          <w:szCs w:val="20"/>
          <w:lang w:val="en-GB"/>
        </w:rPr>
        <w:t xml:space="preserve"> keep the track signalling overhead low</w:t>
      </w:r>
      <w:bookmarkEnd w:id="1283"/>
      <w:r>
        <w:rPr>
          <w:sz w:val="20"/>
          <w:szCs w:val="20"/>
          <w:lang w:val="en-GB"/>
        </w:rPr>
        <w:t>.</w:t>
      </w:r>
    </w:p>
    <w:p w14:paraId="0F00A21C" w14:textId="77777777" w:rsidR="000B6A36" w:rsidRDefault="000B6A36">
      <w:pPr>
        <w:jc w:val="both"/>
        <w:rPr>
          <w:lang w:val="en-GB"/>
        </w:rPr>
      </w:pPr>
    </w:p>
    <w:p w14:paraId="0F00A21D" w14:textId="77777777" w:rsidR="000B6A36" w:rsidRDefault="0096302A">
      <w:pPr>
        <w:jc w:val="both"/>
        <w:rPr>
          <w:lang w:val="en-GB"/>
        </w:rPr>
      </w:pPr>
      <w:r>
        <w:rPr>
          <w:lang w:val="en-GB"/>
        </w:rPr>
        <w:t>The following flags are defined for a dynamic track header box:</w:t>
      </w:r>
    </w:p>
    <w:p w14:paraId="0F00A21E" w14:textId="77777777" w:rsidR="000B6A36" w:rsidRDefault="0096302A">
      <w:pPr>
        <w:ind w:firstLine="720"/>
        <w:jc w:val="both"/>
      </w:pPr>
      <w:r>
        <w:rPr>
          <w:rStyle w:val="codeChar"/>
        </w:rPr>
        <w:t>0x000001</w:t>
      </w:r>
      <w:r>
        <w:tab/>
      </w:r>
      <w:proofErr w:type="spellStart"/>
      <w:r>
        <w:rPr>
          <w:rStyle w:val="codeChar"/>
        </w:rPr>
        <w:t>dyn_tk_ignore_track</w:t>
      </w:r>
      <w:proofErr w:type="spellEnd"/>
      <w:r>
        <w:rPr>
          <w:rStyle w:val="codeChar"/>
        </w:rPr>
        <w:t xml:space="preserve"> </w:t>
      </w:r>
      <w:r>
        <w:t xml:space="preserve">indicates, when set, </w:t>
      </w:r>
      <w:bookmarkStart w:id="1284" w:name="_Hlk108123399"/>
      <w:r>
        <w:t xml:space="preserve">that the track declared in the </w:t>
      </w:r>
      <w:proofErr w:type="spellStart"/>
      <w:r>
        <w:rPr>
          <w:rFonts w:ascii="CourierNewPSMT" w:hAnsi="CourierNewPSMT" w:cs="CourierNewPSMT"/>
          <w:sz w:val="22"/>
          <w:szCs w:val="22"/>
        </w:rPr>
        <w:t>MovieBox</w:t>
      </w:r>
      <w:proofErr w:type="spellEnd"/>
      <w:r>
        <w:t xml:space="preserve"> or in a previous </w:t>
      </w:r>
      <w:proofErr w:type="spellStart"/>
      <w:r>
        <w:rPr>
          <w:rFonts w:ascii="CourierNewPSMT" w:hAnsi="CourierNewPSMT" w:cs="CourierNewPSMT"/>
          <w:sz w:val="22"/>
          <w:szCs w:val="22"/>
        </w:rPr>
        <w:t>DynamicMovieBox</w:t>
      </w:r>
      <w:proofErr w:type="spellEnd"/>
      <w:r>
        <w:t xml:space="preserve"> with the same </w:t>
      </w:r>
      <w:proofErr w:type="spellStart"/>
      <w:r>
        <w:rPr>
          <w:rStyle w:val="codeChar"/>
        </w:rPr>
        <w:t>source_id</w:t>
      </w:r>
      <w:proofErr w:type="spellEnd"/>
      <w:r>
        <w:t xml:space="preserve"> as the parent </w:t>
      </w:r>
      <w:proofErr w:type="spellStart"/>
      <w:r>
        <w:rPr>
          <w:rStyle w:val="codeChar"/>
        </w:rPr>
        <w:t>DynamicMovieBox</w:t>
      </w:r>
      <w:proofErr w:type="spellEnd"/>
      <w:r>
        <w:t xml:space="preserve"> should be ignored (treated as if not present) until a next movie fragment is received for this track. </w:t>
      </w:r>
      <w:bookmarkEnd w:id="1284"/>
    </w:p>
    <w:p w14:paraId="0F00A21F" w14:textId="77777777" w:rsidR="000B6A36" w:rsidRDefault="0096302A">
      <w:pPr>
        <w:ind w:firstLine="720"/>
        <w:jc w:val="both"/>
      </w:pPr>
      <w:r>
        <w:t xml:space="preserve">Flag values </w:t>
      </w:r>
      <w:r>
        <w:rPr>
          <w:rStyle w:val="codeChar"/>
        </w:rPr>
        <w:t>0x000002</w:t>
      </w:r>
      <w:r>
        <w:t xml:space="preserve">, </w:t>
      </w:r>
      <w:r>
        <w:rPr>
          <w:rStyle w:val="codeChar"/>
        </w:rPr>
        <w:t>0x000004</w:t>
      </w:r>
      <w:r>
        <w:t xml:space="preserve">, </w:t>
      </w:r>
      <w:r>
        <w:rPr>
          <w:rStyle w:val="codeChar"/>
        </w:rPr>
        <w:t>0x000008</w:t>
      </w:r>
      <w:r>
        <w:t xml:space="preserve">, </w:t>
      </w:r>
      <w:r>
        <w:rPr>
          <w:rStyle w:val="codeChar"/>
        </w:rPr>
        <w:t>0x000010</w:t>
      </w:r>
      <w:r>
        <w:t xml:space="preserve">, </w:t>
      </w:r>
      <w:r>
        <w:rPr>
          <w:rStyle w:val="codeChar"/>
        </w:rPr>
        <w:t>0x000020</w:t>
      </w:r>
      <w:r>
        <w:t xml:space="preserve"> and </w:t>
      </w:r>
      <w:r>
        <w:rPr>
          <w:rStyle w:val="codeChar"/>
        </w:rPr>
        <w:t>0x000040</w:t>
      </w:r>
      <w:r>
        <w:t xml:space="preserve"> are used for box parsing. Other values are reserved.</w:t>
      </w:r>
    </w:p>
    <w:p w14:paraId="0F00A220" w14:textId="77777777" w:rsidR="000B6A36" w:rsidRDefault="000B6A36">
      <w:pPr>
        <w:ind w:firstLine="720"/>
        <w:jc w:val="both"/>
      </w:pPr>
    </w:p>
    <w:p w14:paraId="0F00A221" w14:textId="77777777" w:rsidR="000B6A36" w:rsidRDefault="0096302A">
      <w:pPr>
        <w:jc w:val="both"/>
      </w:pPr>
      <w:r>
        <w:t xml:space="preserve">If flag </w:t>
      </w:r>
      <w:proofErr w:type="spellStart"/>
      <w:r>
        <w:rPr>
          <w:rStyle w:val="codeChar"/>
        </w:rPr>
        <w:t>dyn_tk_ignore_track</w:t>
      </w:r>
      <w:proofErr w:type="spellEnd"/>
      <w:r>
        <w:t xml:space="preserve"> is not set in </w:t>
      </w:r>
      <w:proofErr w:type="spellStart"/>
      <w:r>
        <w:rPr>
          <w:rFonts w:ascii="CourierNewPSMT" w:hAnsi="CourierNewPSMT" w:cs="CourierNewPSMT"/>
          <w:sz w:val="22"/>
          <w:szCs w:val="22"/>
        </w:rPr>
        <w:t>DynamicTrackHeaderBox</w:t>
      </w:r>
      <w:proofErr w:type="spellEnd"/>
      <w:r>
        <w:t xml:space="preserve">, </w:t>
      </w:r>
      <w:bookmarkStart w:id="1285" w:name="_Hlk108123560"/>
      <w:r>
        <w:t xml:space="preserve">the parent </w:t>
      </w:r>
      <w:proofErr w:type="spellStart"/>
      <w:r>
        <w:rPr>
          <w:rFonts w:ascii="CourierNewPSMT" w:hAnsi="CourierNewPSMT" w:cs="CourierNewPSMT"/>
          <w:sz w:val="22"/>
          <w:szCs w:val="22"/>
        </w:rPr>
        <w:t>DynamicTrackBox</w:t>
      </w:r>
      <w:proofErr w:type="spellEnd"/>
      <w:r>
        <w:t xml:space="preserve"> overrides an existing track or declares a new track. In this case:</w:t>
      </w:r>
      <w:bookmarkEnd w:id="1285"/>
    </w:p>
    <w:p w14:paraId="0F00A222" w14:textId="77777777" w:rsidR="000B6A36" w:rsidRDefault="0096302A">
      <w:pPr>
        <w:pStyle w:val="ListParagraph"/>
        <w:widowControl/>
        <w:numPr>
          <w:ilvl w:val="0"/>
          <w:numId w:val="69"/>
        </w:numPr>
        <w:spacing w:after="0" w:line="240" w:lineRule="auto"/>
        <w:textAlignment w:val="auto"/>
      </w:pPr>
      <w:r>
        <w:t xml:space="preserve">If </w:t>
      </w:r>
      <w:proofErr w:type="spellStart"/>
      <w:r>
        <w:rPr>
          <w:rFonts w:ascii="CourierNewPSMT" w:hAnsi="CourierNewPSMT" w:cs="CourierNewPSMT"/>
        </w:rPr>
        <w:t>stsd</w:t>
      </w:r>
      <w:proofErr w:type="spellEnd"/>
      <w:r>
        <w:t xml:space="preserve"> is present in the parent </w:t>
      </w:r>
      <w:proofErr w:type="spellStart"/>
      <w:r>
        <w:rPr>
          <w:rFonts w:ascii="CourierNewPSMT" w:hAnsi="CourierNewPSMT" w:cs="CourierNewPSMT"/>
        </w:rPr>
        <w:t>DynamicTrackBox</w:t>
      </w:r>
      <w:proofErr w:type="spellEnd"/>
      <w:r>
        <w:t xml:space="preserve">: if there is a track with same ID in the </w:t>
      </w:r>
      <w:proofErr w:type="spellStart"/>
      <w:r>
        <w:rPr>
          <w:rFonts w:ascii="CourierNewPSMT" w:hAnsi="CourierNewPSMT" w:cs="CourierNewPSMT"/>
        </w:rPr>
        <w:t>MovieBox</w:t>
      </w:r>
      <w:proofErr w:type="spellEnd"/>
      <w:r>
        <w:t xml:space="preserve">, overwrite it with current track, otherwise add the new track to the presentation </w:t>
      </w:r>
    </w:p>
    <w:p w14:paraId="0F00A223" w14:textId="77777777" w:rsidR="000B6A36" w:rsidRDefault="0096302A">
      <w:pPr>
        <w:pStyle w:val="ListParagraph"/>
        <w:ind w:left="1440"/>
        <w:rPr>
          <w:sz w:val="20"/>
          <w:szCs w:val="20"/>
        </w:rPr>
      </w:pPr>
      <w:r>
        <w:rPr>
          <w:sz w:val="20"/>
          <w:szCs w:val="20"/>
        </w:rPr>
        <w:t>NOTE1: derived specification can mandate that the handler type / timescale / width/height remain the same in this case</w:t>
      </w:r>
    </w:p>
    <w:p w14:paraId="0F00A224" w14:textId="77777777" w:rsidR="000B6A36" w:rsidRDefault="0096302A">
      <w:pPr>
        <w:pStyle w:val="ListParagraph"/>
        <w:ind w:left="1440"/>
      </w:pPr>
      <w:r>
        <w:rPr>
          <w:sz w:val="20"/>
          <w:szCs w:val="20"/>
        </w:rPr>
        <w:t>NOTE2: This is typically used to update a sample description for a track</w:t>
      </w:r>
    </w:p>
    <w:p w14:paraId="0F00A225" w14:textId="77777777" w:rsidR="000B6A36" w:rsidRDefault="0096302A">
      <w:pPr>
        <w:pStyle w:val="ListParagraph"/>
        <w:widowControl/>
        <w:numPr>
          <w:ilvl w:val="0"/>
          <w:numId w:val="69"/>
        </w:numPr>
        <w:spacing w:after="0" w:line="240" w:lineRule="auto"/>
        <w:textAlignment w:val="auto"/>
      </w:pPr>
      <w:r>
        <w:t xml:space="preserve">If </w:t>
      </w:r>
      <w:proofErr w:type="spellStart"/>
      <w:r>
        <w:rPr>
          <w:rFonts w:ascii="CourierNewPSMT" w:hAnsi="CourierNewPSMT" w:cs="CourierNewPSMT"/>
        </w:rPr>
        <w:t>stsd</w:t>
      </w:r>
      <w:proofErr w:type="spellEnd"/>
      <w:r>
        <w:t xml:space="preserve"> is not present in the parent </w:t>
      </w:r>
      <w:proofErr w:type="spellStart"/>
      <w:proofErr w:type="gramStart"/>
      <w:r>
        <w:rPr>
          <w:rFonts w:ascii="CourierNewPSMT" w:hAnsi="CourierNewPSMT" w:cs="CourierNewPSMT"/>
        </w:rPr>
        <w:t>DynamicTrackBox</w:t>
      </w:r>
      <w:proofErr w:type="spellEnd"/>
      <w:r>
        <w:rPr>
          <w:rFonts w:ascii="CourierNewPSMT" w:hAnsi="CourierNewPSMT" w:cs="CourierNewPSMT"/>
        </w:rPr>
        <w:t xml:space="preserve"> </w:t>
      </w:r>
      <w:r>
        <w:t>:</w:t>
      </w:r>
      <w:proofErr w:type="gramEnd"/>
      <w:r>
        <w:t xml:space="preserve"> there shall be a track with same ID in the </w:t>
      </w:r>
      <w:proofErr w:type="spellStart"/>
      <w:r>
        <w:rPr>
          <w:rFonts w:ascii="CourierNewPSMT" w:hAnsi="CourierNewPSMT" w:cs="CourierNewPSMT"/>
        </w:rPr>
        <w:t>MovieBox</w:t>
      </w:r>
      <w:proofErr w:type="spellEnd"/>
      <w:r>
        <w:t xml:space="preserve"> and all fields in </w:t>
      </w:r>
      <w:proofErr w:type="spellStart"/>
      <w:r>
        <w:rPr>
          <w:rFonts w:ascii="CourierNewPSMT" w:hAnsi="CourierNewPSMT" w:cs="CourierNewPSMT"/>
        </w:rPr>
        <w:t>DynamicTrackHeaderBox</w:t>
      </w:r>
      <w:proofErr w:type="spellEnd"/>
      <w:r>
        <w:t xml:space="preserve"> shall match their counterpart fields in the track/handler/media header boxes declared in the </w:t>
      </w:r>
      <w:proofErr w:type="spellStart"/>
      <w:r>
        <w:rPr>
          <w:rFonts w:ascii="CourierNewPSMT" w:hAnsi="CourierNewPSMT" w:cs="CourierNewPSMT"/>
        </w:rPr>
        <w:t>MovieBox</w:t>
      </w:r>
      <w:proofErr w:type="spellEnd"/>
      <w:r>
        <w:t xml:space="preserve">. This is used to update </w:t>
      </w:r>
      <w:proofErr w:type="spellStart"/>
      <w:r>
        <w:rPr>
          <w:rFonts w:ascii="CourierNewPSMT" w:hAnsi="CourierNewPSMT" w:cs="CourierNewPSMT"/>
        </w:rPr>
        <w:t>UserDataBox</w:t>
      </w:r>
      <w:proofErr w:type="spellEnd"/>
      <w:r>
        <w:t xml:space="preserve">, </w:t>
      </w:r>
      <w:proofErr w:type="spellStart"/>
      <w:r>
        <w:rPr>
          <w:rFonts w:ascii="CourierNewPSMT" w:hAnsi="CourierNewPSMT" w:cs="CourierNewPSMT"/>
        </w:rPr>
        <w:t>MetaBox</w:t>
      </w:r>
      <w:proofErr w:type="spellEnd"/>
      <w:r>
        <w:t xml:space="preserve">, </w:t>
      </w:r>
      <w:proofErr w:type="spellStart"/>
      <w:r>
        <w:rPr>
          <w:rFonts w:ascii="CourierNewPSMT" w:hAnsi="CourierNewPSMT" w:cs="CourierNewPSMT"/>
        </w:rPr>
        <w:t>TrackReferenceBox</w:t>
      </w:r>
      <w:proofErr w:type="spellEnd"/>
      <w:r>
        <w:t xml:space="preserve">, </w:t>
      </w:r>
      <w:proofErr w:type="spellStart"/>
      <w:r>
        <w:rPr>
          <w:rFonts w:ascii="CourierNewPSMT" w:hAnsi="CourierNewPSMT" w:cs="CourierNewPSMT"/>
        </w:rPr>
        <w:t>TrackGroupBox</w:t>
      </w:r>
      <w:proofErr w:type="spellEnd"/>
      <w:r>
        <w:t xml:space="preserve"> of the track. The sample descriptions of the track remain unchanged in this case.</w:t>
      </w:r>
    </w:p>
    <w:p w14:paraId="0F00A226" w14:textId="77777777" w:rsidR="000B6A36" w:rsidRDefault="000B6A36">
      <w:pPr>
        <w:jc w:val="both"/>
      </w:pPr>
    </w:p>
    <w:p w14:paraId="0F00A227" w14:textId="77777777" w:rsidR="000B6A36" w:rsidRDefault="0096302A">
      <w:pPr>
        <w:jc w:val="both"/>
      </w:pPr>
      <w:r>
        <w:rPr>
          <w:highlight w:val="yellow"/>
        </w:rPr>
        <w:t xml:space="preserve">EDITOR’S NOTE: we could also use </w:t>
      </w:r>
      <w:bookmarkStart w:id="1286" w:name="_Hlk116569320"/>
      <w:r>
        <w:rPr>
          <w:highlight w:val="yellow"/>
        </w:rPr>
        <w:t xml:space="preserve">a dedicated flag </w:t>
      </w:r>
      <w:bookmarkStart w:id="1287" w:name="_Hlk116569301"/>
      <w:bookmarkEnd w:id="1286"/>
      <w:r>
        <w:rPr>
          <w:highlight w:val="yellow"/>
        </w:rPr>
        <w:t xml:space="preserve">for the case where no </w:t>
      </w:r>
      <w:r>
        <w:rPr>
          <w:rFonts w:ascii="Courier New" w:hAnsi="Courier New" w:cs="Courier New"/>
          <w:sz w:val="22"/>
          <w:szCs w:val="22"/>
          <w:highlight w:val="yellow"/>
        </w:rPr>
        <w:t>'</w:t>
      </w:r>
      <w:proofErr w:type="spellStart"/>
      <w:r>
        <w:rPr>
          <w:rFonts w:ascii="CourierNewPSMT" w:hAnsi="CourierNewPSMT" w:cs="CourierNewPSMT"/>
          <w:sz w:val="22"/>
          <w:szCs w:val="22"/>
          <w:highlight w:val="yellow"/>
        </w:rPr>
        <w:t>stsd</w:t>
      </w:r>
      <w:proofErr w:type="spellEnd"/>
      <w:r>
        <w:rPr>
          <w:rFonts w:ascii="Courier New" w:hAnsi="Courier New" w:cs="Courier New"/>
          <w:sz w:val="22"/>
          <w:szCs w:val="22"/>
          <w:highlight w:val="yellow"/>
        </w:rPr>
        <w:t>'</w:t>
      </w:r>
      <w:r>
        <w:rPr>
          <w:highlight w:val="yellow"/>
        </w:rPr>
        <w:t xml:space="preserve"> is present, </w:t>
      </w:r>
      <w:proofErr w:type="gramStart"/>
      <w:r>
        <w:rPr>
          <w:highlight w:val="yellow"/>
        </w:rPr>
        <w:t>in order to</w:t>
      </w:r>
      <w:proofErr w:type="gramEnd"/>
      <w:r>
        <w:rPr>
          <w:highlight w:val="yellow"/>
        </w:rPr>
        <w:t xml:space="preserve"> avoid re-listing things that shall match what is in the </w:t>
      </w:r>
      <w:r>
        <w:rPr>
          <w:rFonts w:ascii="Courier New" w:hAnsi="Courier New" w:cs="Courier New"/>
          <w:sz w:val="22"/>
          <w:szCs w:val="22"/>
          <w:highlight w:val="yellow"/>
        </w:rPr>
        <w:t>'</w:t>
      </w:r>
      <w:proofErr w:type="spellStart"/>
      <w:r>
        <w:rPr>
          <w:rFonts w:ascii="CourierNewPSMT" w:hAnsi="CourierNewPSMT" w:cs="CourierNewPSMT"/>
          <w:sz w:val="22"/>
          <w:szCs w:val="22"/>
          <w:highlight w:val="yellow"/>
        </w:rPr>
        <w:t>moof</w:t>
      </w:r>
      <w:proofErr w:type="spellEnd"/>
      <w:r>
        <w:rPr>
          <w:rFonts w:ascii="Courier New" w:hAnsi="Courier New" w:cs="Courier New"/>
          <w:sz w:val="22"/>
          <w:szCs w:val="22"/>
          <w:highlight w:val="yellow"/>
        </w:rPr>
        <w:t>'</w:t>
      </w:r>
      <w:r>
        <w:rPr>
          <w:highlight w:val="yellow"/>
        </w:rPr>
        <w:t>’s track</w:t>
      </w:r>
      <w:bookmarkEnd w:id="1287"/>
    </w:p>
    <w:p w14:paraId="0F00A228" w14:textId="77777777" w:rsidR="000B6A36" w:rsidRDefault="0096302A">
      <w:pPr>
        <w:pStyle w:val="Heading6"/>
      </w:pPr>
      <w:r>
        <w:t xml:space="preserve"> Syntax</w:t>
      </w:r>
    </w:p>
    <w:p w14:paraId="0F00A229" w14:textId="77777777" w:rsidR="000B6A36" w:rsidRDefault="0096302A">
      <w:pPr>
        <w:rPr>
          <w:rFonts w:ascii="Courier New" w:hAnsi="Courier New" w:cs="Courier New"/>
          <w:sz w:val="22"/>
          <w:szCs w:val="22"/>
        </w:rPr>
      </w:pPr>
      <w:r>
        <w:rPr>
          <w:rFonts w:ascii="Courier New" w:hAnsi="Courier New" w:cs="Courier New"/>
          <w:sz w:val="22"/>
          <w:szCs w:val="22"/>
        </w:rPr>
        <w:t xml:space="preserve">aligned(8) class </w:t>
      </w:r>
      <w:proofErr w:type="spellStart"/>
      <w:r>
        <w:rPr>
          <w:rFonts w:ascii="Courier New" w:hAnsi="Courier New" w:cs="Courier New"/>
          <w:sz w:val="22"/>
          <w:szCs w:val="22"/>
        </w:rPr>
        <w:t>DynamicTrackHeaderBox</w:t>
      </w:r>
      <w:proofErr w:type="spellEnd"/>
      <w:r>
        <w:rPr>
          <w:rFonts w:ascii="Courier New" w:hAnsi="Courier New" w:cs="Courier New"/>
          <w:sz w:val="22"/>
          <w:szCs w:val="22"/>
        </w:rPr>
        <w:t xml:space="preserve"> extends </w:t>
      </w:r>
      <w:proofErr w:type="spellStart"/>
      <w:r>
        <w:rPr>
          <w:rFonts w:ascii="Courier New" w:hAnsi="Courier New" w:cs="Courier New"/>
          <w:sz w:val="22"/>
          <w:szCs w:val="22"/>
        </w:rPr>
        <w:t>FullBox</w:t>
      </w:r>
      <w:proofErr w:type="spellEnd"/>
      <w:r>
        <w:rPr>
          <w:rFonts w:ascii="Courier New" w:hAnsi="Courier New" w:cs="Courier New"/>
          <w:sz w:val="22"/>
          <w:szCs w:val="22"/>
        </w:rPr>
        <w:t>('</w:t>
      </w:r>
      <w:proofErr w:type="spellStart"/>
      <w:r>
        <w:rPr>
          <w:rFonts w:ascii="Courier New" w:hAnsi="Courier New" w:cs="Courier New"/>
          <w:sz w:val="22"/>
          <w:szCs w:val="22"/>
        </w:rPr>
        <w:t>dtkh</w:t>
      </w:r>
      <w:proofErr w:type="spellEnd"/>
      <w:r>
        <w:rPr>
          <w:rFonts w:ascii="Courier New" w:hAnsi="Courier New" w:cs="Courier New"/>
          <w:sz w:val="22"/>
          <w:szCs w:val="22"/>
        </w:rPr>
        <w:t>', version=0, flags){</w:t>
      </w:r>
      <w:r>
        <w:rPr>
          <w:rFonts w:ascii="Courier New" w:hAnsi="Courier New" w:cs="Courier New"/>
          <w:sz w:val="22"/>
          <w:szCs w:val="22"/>
        </w:rPr>
        <w:br/>
      </w:r>
      <w:r>
        <w:tab/>
      </w:r>
      <w:r>
        <w:rPr>
          <w:rFonts w:ascii="Courier New" w:hAnsi="Courier New" w:cs="Courier New"/>
          <w:sz w:val="22"/>
          <w:szCs w:val="22"/>
        </w:rPr>
        <w:t xml:space="preserve">unsigned int(32) </w:t>
      </w:r>
      <w:proofErr w:type="spellStart"/>
      <w:r>
        <w:rPr>
          <w:rFonts w:ascii="Courier New" w:hAnsi="Courier New" w:cs="Courier New"/>
          <w:sz w:val="22"/>
          <w:szCs w:val="22"/>
        </w:rPr>
        <w:t>track_ID</w:t>
      </w:r>
      <w:proofErr w:type="spellEnd"/>
      <w:r>
        <w:rPr>
          <w:rFonts w:ascii="Courier New" w:hAnsi="Courier New" w:cs="Courier New"/>
          <w:sz w:val="22"/>
          <w:szCs w:val="22"/>
        </w:rPr>
        <w:t>;</w:t>
      </w:r>
      <w:r>
        <w:rPr>
          <w:rFonts w:ascii="Courier New" w:hAnsi="Courier New" w:cs="Courier New"/>
        </w:rPr>
        <w:br/>
      </w:r>
      <w:r>
        <w:tab/>
      </w:r>
      <w:r>
        <w:rPr>
          <w:rFonts w:ascii="Courier New" w:hAnsi="Courier New" w:cs="Courier New"/>
          <w:sz w:val="22"/>
          <w:szCs w:val="22"/>
        </w:rPr>
        <w:t>if (!(flags &amp; 1)) {</w:t>
      </w:r>
      <w:r>
        <w:rPr>
          <w:rFonts w:ascii="Courier New" w:hAnsi="Courier New" w:cs="Courier New"/>
          <w:sz w:val="22"/>
          <w:szCs w:val="22"/>
        </w:rPr>
        <w:br/>
      </w:r>
      <w:r>
        <w:tab/>
      </w:r>
      <w:r>
        <w:rPr>
          <w:rFonts w:ascii="Courier New" w:hAnsi="Courier New" w:cs="Courier New"/>
          <w:sz w:val="22"/>
          <w:szCs w:val="22"/>
        </w:rPr>
        <w:tab/>
        <w:t xml:space="preserve">if (flags &amp; 2) </w:t>
      </w:r>
      <w:r>
        <w:rPr>
          <w:rFonts w:ascii="Courier New" w:hAnsi="Courier New" w:cs="Courier New"/>
          <w:sz w:val="22"/>
          <w:szCs w:val="22"/>
        </w:rPr>
        <w:br/>
      </w:r>
      <w:r>
        <w:tab/>
      </w:r>
      <w:r>
        <w:rPr>
          <w:rFonts w:ascii="Courier New" w:hAnsi="Courier New" w:cs="Courier New"/>
          <w:sz w:val="22"/>
          <w:szCs w:val="22"/>
        </w:rPr>
        <w:tab/>
      </w:r>
      <w:r>
        <w:rPr>
          <w:rFonts w:ascii="Courier New" w:hAnsi="Courier New" w:cs="Courier New"/>
        </w:rPr>
        <w:tab/>
      </w:r>
      <w:r>
        <w:rPr>
          <w:rFonts w:ascii="Courier New" w:hAnsi="Courier New" w:cs="Courier New"/>
          <w:sz w:val="22"/>
          <w:szCs w:val="22"/>
        </w:rPr>
        <w:t xml:space="preserve">unsigned int(24) </w:t>
      </w:r>
      <w:proofErr w:type="spellStart"/>
      <w:r>
        <w:rPr>
          <w:rFonts w:ascii="Courier New" w:hAnsi="Courier New" w:cs="Courier New"/>
          <w:sz w:val="22"/>
          <w:szCs w:val="22"/>
        </w:rPr>
        <w:t>modification_flags</w:t>
      </w:r>
      <w:proofErr w:type="spellEnd"/>
      <w:r>
        <w:rPr>
          <w:rFonts w:ascii="Courier New" w:hAnsi="Courier New" w:cs="Courier New"/>
          <w:sz w:val="22"/>
          <w:szCs w:val="22"/>
        </w:rPr>
        <w:t>;</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 xml:space="preserve">unsigned int(32) </w:t>
      </w:r>
      <w:proofErr w:type="spellStart"/>
      <w:r>
        <w:rPr>
          <w:rFonts w:ascii="Courier New" w:hAnsi="Courier New" w:cs="Courier New"/>
          <w:sz w:val="22"/>
          <w:szCs w:val="22"/>
        </w:rPr>
        <w:t>handler_type</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unsigned int(32) </w:t>
      </w:r>
      <w:proofErr w:type="spellStart"/>
      <w:r>
        <w:rPr>
          <w:rFonts w:ascii="Courier New" w:hAnsi="Courier New" w:cs="Courier New"/>
          <w:sz w:val="22"/>
          <w:szCs w:val="22"/>
        </w:rPr>
        <w:t>media_timescale</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if (flags &amp; 4)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signed int(32) delay;</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 xml:space="preserve">if (flags &amp; 8)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 xml:space="preserve">unsigned int(24) </w:t>
      </w:r>
      <w:proofErr w:type="spellStart"/>
      <w:r>
        <w:rPr>
          <w:rFonts w:ascii="Courier New" w:hAnsi="Courier New" w:cs="Courier New"/>
          <w:sz w:val="22"/>
          <w:szCs w:val="22"/>
        </w:rPr>
        <w:t>track_flags</w:t>
      </w:r>
      <w:proofErr w:type="spellEnd"/>
      <w:r>
        <w:rPr>
          <w:rFonts w:ascii="Courier New" w:hAnsi="Courier New" w:cs="Courier New"/>
          <w:sz w:val="22"/>
          <w:szCs w:val="22"/>
        </w:rPr>
        <w:t xml:space="preserve">; //as in </w:t>
      </w:r>
      <w:proofErr w:type="spellStart"/>
      <w:r>
        <w:rPr>
          <w:rFonts w:ascii="Courier New" w:hAnsi="Courier New" w:cs="Courier New"/>
          <w:sz w:val="22"/>
          <w:szCs w:val="22"/>
        </w:rPr>
        <w:t>TrackHeaderBox</w:t>
      </w:r>
      <w:proofErr w:type="spellEnd"/>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bit(1) lang_3cc;</w:t>
      </w:r>
      <w:r>
        <w:rPr>
          <w:rFonts w:ascii="Courier New" w:hAnsi="Courier New" w:cs="Courier New"/>
          <w:sz w:val="22"/>
          <w:szCs w:val="22"/>
        </w:rPr>
        <w:br/>
      </w:r>
      <w:r>
        <w:rPr>
          <w:rFonts w:ascii="Courier New" w:hAnsi="Courier New" w:cs="Courier New"/>
          <w:sz w:val="22"/>
          <w:szCs w:val="22"/>
        </w:rPr>
        <w:lastRenderedPageBreak/>
        <w:tab/>
      </w:r>
      <w:r>
        <w:tab/>
      </w:r>
      <w:r>
        <w:rPr>
          <w:rFonts w:ascii="Courier New" w:hAnsi="Courier New" w:cs="Courier New"/>
          <w:sz w:val="22"/>
          <w:szCs w:val="22"/>
        </w:rPr>
        <w:t>if (lang_3cc)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unsigned int(5)[3] language; // ISO-639-2/T language code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bit(7) reserved;</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 xml:space="preserve">utf8string </w:t>
      </w:r>
      <w:proofErr w:type="spellStart"/>
      <w:r>
        <w:rPr>
          <w:rFonts w:ascii="Courier New" w:hAnsi="Courier New" w:cs="Courier New"/>
          <w:sz w:val="22"/>
          <w:szCs w:val="22"/>
        </w:rPr>
        <w:t>extended_language</w:t>
      </w:r>
      <w:proofErr w:type="spellEnd"/>
    </w:p>
    <w:p w14:paraId="0F00A22A" w14:textId="77777777" w:rsidR="000B6A36" w:rsidRDefault="0096302A">
      <w:pPr>
        <w:rPr>
          <w:rFonts w:ascii="Courier New" w:hAnsi="Courier New" w:cs="Courier New"/>
        </w:rPr>
      </w:pP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proofErr w:type="gramStart"/>
      <w:r>
        <w:rPr>
          <w:rFonts w:ascii="Courier New" w:hAnsi="Courier New" w:cs="Courier New"/>
          <w:sz w:val="22"/>
          <w:szCs w:val="22"/>
        </w:rPr>
        <w:t>int(</w:t>
      </w:r>
      <w:proofErr w:type="gramEnd"/>
      <w:r>
        <w:rPr>
          <w:rFonts w:ascii="Courier New" w:hAnsi="Courier New" w:cs="Courier New"/>
          <w:sz w:val="22"/>
          <w:szCs w:val="22"/>
        </w:rPr>
        <w:t xml:space="preserve">16) </w:t>
      </w:r>
      <w:proofErr w:type="spellStart"/>
      <w:r>
        <w:rPr>
          <w:rFonts w:ascii="Courier New" w:hAnsi="Courier New" w:cs="Courier New"/>
          <w:sz w:val="22"/>
          <w:szCs w:val="22"/>
        </w:rPr>
        <w:t>alternate_group</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(flags&amp;16)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width;</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height;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 layer;</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if (flags&amp;32)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r>
      <w:r>
        <w:rPr>
          <w:rFonts w:ascii="Courier New" w:hAnsi="Courier New" w:cs="Courier New"/>
          <w:sz w:val="22"/>
          <w:szCs w:val="22"/>
        </w:rPr>
        <w:tab/>
        <w:t>int(32)[9]matrix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(flags&amp;64)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int(16)volume;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tab/>
      </w:r>
      <w:r>
        <w:rPr>
          <w:rFonts w:ascii="Courier New" w:hAnsi="Courier New" w:cs="Courier New"/>
          <w:sz w:val="22"/>
          <w:szCs w:val="22"/>
        </w:rPr>
        <w:t>}</w:t>
      </w:r>
      <w:r>
        <w:rPr>
          <w:rFonts w:ascii="Courier New" w:hAnsi="Courier New" w:cs="Courier New"/>
          <w:sz w:val="22"/>
          <w:szCs w:val="22"/>
        </w:rPr>
        <w:br/>
        <w:t>}</w:t>
      </w:r>
    </w:p>
    <w:p w14:paraId="0F00A22B" w14:textId="77777777" w:rsidR="000B6A36" w:rsidRDefault="0096302A">
      <w:pPr>
        <w:pStyle w:val="Heading6"/>
      </w:pPr>
      <w:r>
        <w:t xml:space="preserve"> Semantics</w:t>
      </w:r>
    </w:p>
    <w:p w14:paraId="0F00A22C"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track_ID</w:t>
      </w:r>
      <w:proofErr w:type="spellEnd"/>
      <w:r>
        <w:t xml:space="preserve"> indicates the ID for the track declaration</w:t>
      </w:r>
    </w:p>
    <w:p w14:paraId="0F00A22D" w14:textId="77777777" w:rsidR="000B6A36" w:rsidRDefault="0096302A">
      <w:proofErr w:type="spellStart"/>
      <w:r>
        <w:rPr>
          <w:rFonts w:ascii="CourierNewPSMT" w:hAnsi="CourierNewPSMT" w:cs="CourierNewPSMT"/>
          <w:sz w:val="22"/>
          <w:szCs w:val="22"/>
        </w:rPr>
        <w:t>modification_flags</w:t>
      </w:r>
      <w:proofErr w:type="spellEnd"/>
      <w:r>
        <w:t xml:space="preserve"> identify the modifications in the parent </w:t>
      </w:r>
      <w:proofErr w:type="spellStart"/>
      <w:r>
        <w:rPr>
          <w:rFonts w:ascii="CourierNewPSMT" w:hAnsi="CourierNewPSMT" w:cs="CourierNewPSMT"/>
          <w:sz w:val="22"/>
          <w:szCs w:val="22"/>
        </w:rPr>
        <w:t>DynamicTrackBox</w:t>
      </w:r>
      <w:proofErr w:type="spellEnd"/>
      <w:r>
        <w:t xml:space="preserve"> compared to the previous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w:t>
      </w:r>
      <w:r>
        <w:t xml:space="preserve">with the same value of </w:t>
      </w:r>
      <w:proofErr w:type="spellStart"/>
      <w:r>
        <w:rPr>
          <w:rFonts w:ascii="CourierNewPSMT" w:hAnsi="CourierNewPSMT" w:cs="CourierNewPSMT"/>
          <w:sz w:val="22"/>
          <w:szCs w:val="22"/>
        </w:rPr>
        <w:t>track_ID</w:t>
      </w:r>
      <w:proofErr w:type="spellEnd"/>
      <w:r>
        <w:t xml:space="preserve"> and the same value of </w:t>
      </w:r>
      <w:proofErr w:type="spellStart"/>
      <w:r>
        <w:rPr>
          <w:rFonts w:ascii="CourierNewPSMT" w:hAnsi="CourierNewPSMT" w:cs="CourierNewPSMT"/>
          <w:sz w:val="22"/>
          <w:szCs w:val="22"/>
        </w:rPr>
        <w:t>source_id</w:t>
      </w:r>
      <w:proofErr w:type="spellEnd"/>
      <w:r>
        <w:t xml:space="preserve"> in the parent </w:t>
      </w:r>
      <w:proofErr w:type="spellStart"/>
      <w:r>
        <w:rPr>
          <w:rFonts w:ascii="CourierNewPSMT" w:hAnsi="CourierNewPSMT" w:cs="CourierNewPSMT"/>
          <w:sz w:val="22"/>
          <w:szCs w:val="22"/>
        </w:rPr>
        <w:t>DynamicMovieBox</w:t>
      </w:r>
      <w:proofErr w:type="spellEnd"/>
      <w:r>
        <w:t xml:space="preserve">. These flags may be used by the reader to optimize processing of consecutive track fragments with the same </w:t>
      </w:r>
      <w:proofErr w:type="spellStart"/>
      <w:r>
        <w:rPr>
          <w:rFonts w:ascii="CourierNewPSMT" w:hAnsi="CourierNewPSMT" w:cs="CourierNewPSMT"/>
          <w:sz w:val="22"/>
          <w:szCs w:val="22"/>
        </w:rPr>
        <w:t>track_id</w:t>
      </w:r>
      <w:proofErr w:type="spellEnd"/>
      <w:r>
        <w:t xml:space="preserve"> and </w:t>
      </w:r>
      <w:proofErr w:type="spellStart"/>
      <w:r>
        <w:rPr>
          <w:rFonts w:ascii="CourierNewPSMT" w:hAnsi="CourierNewPSMT" w:cs="CourierNewPSMT"/>
          <w:sz w:val="22"/>
          <w:szCs w:val="22"/>
        </w:rPr>
        <w:t>source_id</w:t>
      </w:r>
      <w:proofErr w:type="spellEnd"/>
      <w:r>
        <w:t>. The following flags are defined:</w:t>
      </w:r>
    </w:p>
    <w:p w14:paraId="0F00A22E" w14:textId="77777777" w:rsidR="000B6A36" w:rsidRDefault="0096302A">
      <w:pPr>
        <w:pStyle w:val="ListParagraph"/>
        <w:widowControl/>
        <w:numPr>
          <w:ilvl w:val="0"/>
          <w:numId w:val="69"/>
        </w:numPr>
        <w:spacing w:after="0" w:line="240" w:lineRule="auto"/>
        <w:jc w:val="left"/>
        <w:textAlignment w:val="auto"/>
      </w:pPr>
      <w:r>
        <w:t xml:space="preserve">0x000001: the track configuration has changed (changes in one or more fields other than </w:t>
      </w:r>
      <w:proofErr w:type="spellStart"/>
      <w:r>
        <w:rPr>
          <w:rFonts w:ascii="CourierNewPSMT" w:hAnsi="CourierNewPSMT" w:cs="CourierNewPSMT"/>
        </w:rPr>
        <w:t>modification_flags</w:t>
      </w:r>
      <w:proofErr w:type="spellEnd"/>
      <w:r>
        <w:t xml:space="preserve"> in </w:t>
      </w:r>
      <w:proofErr w:type="spellStart"/>
      <w:r>
        <w:rPr>
          <w:rFonts w:ascii="CourierNewPSMT" w:hAnsi="CourierNewPSMT" w:cs="CourierNewPSMT"/>
        </w:rPr>
        <w:t>DynamicTrackHeaderBox</w:t>
      </w:r>
      <w:proofErr w:type="spellEnd"/>
      <w:r>
        <w:rPr>
          <w:rFonts w:ascii="CourierNewPSMT" w:hAnsi="CourierNewPSMT" w:cs="CourierNewPSMT"/>
        </w:rPr>
        <w:t>,</w:t>
      </w:r>
      <w:r>
        <w:t xml:space="preserve"> or changes in the associated media header box (</w:t>
      </w:r>
      <w:r>
        <w:rPr>
          <w:rFonts w:ascii="CourierNewPSMT" w:hAnsi="CourierNewPSMT" w:cs="CourierNewPSMT"/>
        </w:rPr>
        <w:t>‘</w:t>
      </w:r>
      <w:proofErr w:type="spellStart"/>
      <w:r>
        <w:rPr>
          <w:rFonts w:ascii="CourierNewPSMT" w:hAnsi="CourierNewPSMT" w:cs="CourierNewPSMT"/>
        </w:rPr>
        <w:t>vmhd</w:t>
      </w:r>
      <w:proofErr w:type="spellEnd"/>
      <w:r>
        <w:rPr>
          <w:rFonts w:ascii="CourierNewPSMT" w:hAnsi="CourierNewPSMT" w:cs="CourierNewPSMT"/>
        </w:rPr>
        <w:t>’</w:t>
      </w:r>
      <w:r>
        <w:t>,</w:t>
      </w:r>
      <w:r>
        <w:rPr>
          <w:rFonts w:ascii="CourierNewPSMT" w:hAnsi="CourierNewPSMT" w:cs="CourierNewPSMT"/>
        </w:rPr>
        <w:t xml:space="preserve"> ‘</w:t>
      </w:r>
      <w:proofErr w:type="spellStart"/>
      <w:r>
        <w:rPr>
          <w:rFonts w:ascii="CourierNewPSMT" w:hAnsi="CourierNewPSMT" w:cs="CourierNewPSMT"/>
        </w:rPr>
        <w:t>smhd</w:t>
      </w:r>
      <w:proofErr w:type="spellEnd"/>
      <w:r>
        <w:rPr>
          <w:rFonts w:ascii="CourierNewPSMT" w:hAnsi="CourierNewPSMT" w:cs="CourierNewPSMT"/>
        </w:rPr>
        <w:t>’</w:t>
      </w:r>
      <w:r>
        <w:t xml:space="preserve">, etc.) </w:t>
      </w:r>
      <w:bookmarkStart w:id="1288" w:name="_Hlk116569472"/>
      <w:r>
        <w:t>or changes in the associated data information box)</w:t>
      </w:r>
      <w:bookmarkEnd w:id="1288"/>
    </w:p>
    <w:p w14:paraId="0F00A22F" w14:textId="77777777" w:rsidR="000B6A36" w:rsidRDefault="0096302A">
      <w:pPr>
        <w:pStyle w:val="ListParagraph"/>
        <w:widowControl/>
        <w:numPr>
          <w:ilvl w:val="0"/>
          <w:numId w:val="69"/>
        </w:numPr>
        <w:spacing w:after="0" w:line="240" w:lineRule="auto"/>
        <w:jc w:val="left"/>
        <w:textAlignment w:val="auto"/>
      </w:pPr>
      <w:r>
        <w:t xml:space="preserve">0x000002: the media configuration has changed (new sample description, </w:t>
      </w:r>
      <w:r>
        <w:rPr>
          <w:rFonts w:ascii="CourierNewPSMT" w:hAnsi="CourierNewPSMT" w:cs="CourierNewPSMT"/>
        </w:rPr>
        <w:t>‘</w:t>
      </w:r>
      <w:proofErr w:type="spellStart"/>
      <w:r>
        <w:rPr>
          <w:rFonts w:ascii="CourierNewPSMT" w:hAnsi="CourierNewPSMT" w:cs="CourierNewPSMT"/>
        </w:rPr>
        <w:t>stsd</w:t>
      </w:r>
      <w:proofErr w:type="spellEnd"/>
      <w:r>
        <w:rPr>
          <w:rFonts w:ascii="CourierNewPSMT" w:hAnsi="CourierNewPSMT" w:cs="CourierNewPSMT"/>
        </w:rPr>
        <w:t>’</w:t>
      </w:r>
      <w:r>
        <w:t>)</w:t>
      </w:r>
    </w:p>
    <w:p w14:paraId="0F00A230" w14:textId="77777777" w:rsidR="000B6A36" w:rsidRDefault="0096302A">
      <w:pPr>
        <w:pStyle w:val="ListParagraph"/>
        <w:widowControl/>
        <w:numPr>
          <w:ilvl w:val="0"/>
          <w:numId w:val="69"/>
        </w:numPr>
        <w:spacing w:after="0" w:line="240" w:lineRule="auto"/>
        <w:jc w:val="left"/>
        <w:textAlignment w:val="auto"/>
      </w:pPr>
      <w:r>
        <w:t xml:space="preserve">0x000004: the track </w:t>
      </w:r>
      <w:proofErr w:type="spellStart"/>
      <w:r>
        <w:rPr>
          <w:rFonts w:ascii="CourierNewPSMT" w:hAnsi="CourierNewPSMT" w:cs="CourierNewPSMT"/>
        </w:rPr>
        <w:t>UserDataBox</w:t>
      </w:r>
      <w:proofErr w:type="spellEnd"/>
      <w:r>
        <w:t xml:space="preserve"> has changed</w:t>
      </w:r>
    </w:p>
    <w:p w14:paraId="0F00A231" w14:textId="77777777" w:rsidR="000B6A36" w:rsidRDefault="0096302A">
      <w:pPr>
        <w:pStyle w:val="ListParagraph"/>
        <w:widowControl/>
        <w:numPr>
          <w:ilvl w:val="0"/>
          <w:numId w:val="69"/>
        </w:numPr>
        <w:spacing w:after="0" w:line="240" w:lineRule="auto"/>
        <w:jc w:val="left"/>
        <w:textAlignment w:val="auto"/>
      </w:pPr>
      <w:r>
        <w:t xml:space="preserve">0x000008: the track </w:t>
      </w:r>
      <w:proofErr w:type="spellStart"/>
      <w:r>
        <w:rPr>
          <w:rFonts w:ascii="CourierNewPSMT" w:hAnsi="CourierNewPSMT" w:cs="CourierNewPSMT"/>
        </w:rPr>
        <w:t>MetaBox</w:t>
      </w:r>
      <w:proofErr w:type="spellEnd"/>
      <w:r>
        <w:t xml:space="preserve"> has changed</w:t>
      </w:r>
    </w:p>
    <w:p w14:paraId="0F00A232" w14:textId="77777777" w:rsidR="000B6A36" w:rsidRDefault="0096302A">
      <w:pPr>
        <w:pStyle w:val="ListParagraph"/>
        <w:widowControl/>
        <w:numPr>
          <w:ilvl w:val="0"/>
          <w:numId w:val="69"/>
        </w:numPr>
        <w:spacing w:after="0" w:line="240" w:lineRule="auto"/>
        <w:jc w:val="left"/>
        <w:textAlignment w:val="auto"/>
      </w:pPr>
      <w:r>
        <w:t xml:space="preserve">0x000010: the track </w:t>
      </w:r>
      <w:proofErr w:type="spellStart"/>
      <w:r>
        <w:rPr>
          <w:rFonts w:ascii="CourierNewPSMT" w:hAnsi="CourierNewPSMT" w:cs="CourierNewPSMT"/>
        </w:rPr>
        <w:t>TrackReferenceBox</w:t>
      </w:r>
      <w:proofErr w:type="spellEnd"/>
      <w:r>
        <w:t xml:space="preserve"> has changed</w:t>
      </w:r>
    </w:p>
    <w:p w14:paraId="0F00A233" w14:textId="77777777" w:rsidR="000B6A36" w:rsidRDefault="0096302A">
      <w:pPr>
        <w:pStyle w:val="ListParagraph"/>
        <w:widowControl/>
        <w:numPr>
          <w:ilvl w:val="0"/>
          <w:numId w:val="69"/>
        </w:numPr>
        <w:spacing w:after="0" w:line="240" w:lineRule="auto"/>
        <w:jc w:val="left"/>
        <w:textAlignment w:val="auto"/>
      </w:pPr>
      <w:r>
        <w:t xml:space="preserve">0x000020: the track </w:t>
      </w:r>
      <w:proofErr w:type="spellStart"/>
      <w:r>
        <w:rPr>
          <w:rFonts w:ascii="CourierNewPSMT" w:hAnsi="CourierNewPSMT" w:cs="CourierNewPSMT"/>
        </w:rPr>
        <w:t>TrackGroupBox</w:t>
      </w:r>
      <w:proofErr w:type="spellEnd"/>
      <w:r>
        <w:t xml:space="preserve"> has changed</w:t>
      </w:r>
    </w:p>
    <w:p w14:paraId="0F00A234" w14:textId="77777777" w:rsidR="000B6A36" w:rsidRDefault="0096302A">
      <w:pPr>
        <w:pStyle w:val="ListParagraph"/>
        <w:widowControl/>
        <w:numPr>
          <w:ilvl w:val="0"/>
          <w:numId w:val="69"/>
        </w:numPr>
        <w:spacing w:after="0" w:line="240" w:lineRule="auto"/>
        <w:jc w:val="left"/>
        <w:textAlignment w:val="auto"/>
      </w:pPr>
      <w:r>
        <w:t xml:space="preserve">0x800000: the track modifications are functionally equivalent to the previous </w:t>
      </w:r>
      <w:proofErr w:type="spellStart"/>
      <w:r>
        <w:rPr>
          <w:rFonts w:ascii="CourierNewPSMT" w:hAnsi="CourierNewPSMT" w:cs="CourierNewPSMT"/>
        </w:rPr>
        <w:t>DynamicTrackBox</w:t>
      </w:r>
      <w:proofErr w:type="spellEnd"/>
      <w:r>
        <w:rPr>
          <w:rFonts w:ascii="CourierNewPSMT" w:hAnsi="CourierNewPSMT" w:cs="CourierNewPSMT"/>
        </w:rPr>
        <w:t xml:space="preserve"> </w:t>
      </w:r>
      <w:r>
        <w:t xml:space="preserve">with the same </w:t>
      </w:r>
      <w:proofErr w:type="spellStart"/>
      <w:r>
        <w:rPr>
          <w:rFonts w:ascii="CourierNewPSMT" w:hAnsi="CourierNewPSMT" w:cs="CourierNewPSMT"/>
        </w:rPr>
        <w:t>track_id</w:t>
      </w:r>
      <w:proofErr w:type="spellEnd"/>
      <w:r>
        <w:t xml:space="preserve"> and </w:t>
      </w:r>
      <w:proofErr w:type="spellStart"/>
      <w:r>
        <w:rPr>
          <w:rFonts w:ascii="CourierNewPSMT" w:hAnsi="CourierNewPSMT" w:cs="CourierNewPSMT"/>
        </w:rPr>
        <w:t>source_id</w:t>
      </w:r>
      <w:proofErr w:type="spellEnd"/>
      <w:r>
        <w:t xml:space="preserve">. This flag may be set but shall be ignored (i.e. considered as not set) by file readers when the previous </w:t>
      </w:r>
      <w:proofErr w:type="spellStart"/>
      <w:r>
        <w:rPr>
          <w:rFonts w:ascii="CourierNewPSMT" w:hAnsi="CourierNewPSMT" w:cs="CourierNewPSMT"/>
        </w:rPr>
        <w:t>DynamicMovieBox</w:t>
      </w:r>
      <w:proofErr w:type="spellEnd"/>
      <w:r>
        <w:t xml:space="preserve"> has a different </w:t>
      </w:r>
      <w:proofErr w:type="spellStart"/>
      <w:r>
        <w:rPr>
          <w:rFonts w:ascii="CourierNewPSMT" w:hAnsi="CourierNewPSMT" w:cs="CourierNewPSMT"/>
        </w:rPr>
        <w:t>source_id</w:t>
      </w:r>
      <w:proofErr w:type="spellEnd"/>
      <w:r>
        <w:t xml:space="preserve"> or when this is the first </w:t>
      </w:r>
      <w:proofErr w:type="spellStart"/>
      <w:r>
        <w:rPr>
          <w:rFonts w:ascii="CourierNewPSMT" w:hAnsi="CourierNewPSMT" w:cs="CourierNewPSMT"/>
        </w:rPr>
        <w:t>DynamicTrackBox</w:t>
      </w:r>
      <w:proofErr w:type="spellEnd"/>
      <w:r>
        <w:t xml:space="preserve"> parsed for this </w:t>
      </w:r>
      <w:proofErr w:type="spellStart"/>
      <w:r>
        <w:rPr>
          <w:rFonts w:ascii="CourierNewPSMT" w:hAnsi="CourierNewPSMT" w:cs="CourierNewPSMT"/>
        </w:rPr>
        <w:t>track_id</w:t>
      </w:r>
      <w:proofErr w:type="spellEnd"/>
      <w:r>
        <w:t xml:space="preserve"> and </w:t>
      </w:r>
      <w:proofErr w:type="spellStart"/>
      <w:r>
        <w:rPr>
          <w:rFonts w:ascii="CourierNewPSMT" w:hAnsi="CourierNewPSMT" w:cs="CourierNewPSMT"/>
        </w:rPr>
        <w:t>source_id</w:t>
      </w:r>
      <w:proofErr w:type="spellEnd"/>
      <w:r>
        <w:t xml:space="preserve">. </w:t>
      </w:r>
    </w:p>
    <w:p w14:paraId="0F00A235" w14:textId="77777777" w:rsidR="000B6A36" w:rsidRDefault="0096302A">
      <w:bookmarkStart w:id="1289" w:name="_Hlk116569579"/>
      <w:r>
        <w:t xml:space="preserve">When </w:t>
      </w:r>
      <w:proofErr w:type="spellStart"/>
      <w:r>
        <w:rPr>
          <w:rFonts w:ascii="CourierNewPSMT" w:hAnsi="CourierNewPSMT" w:cs="CourierNewPSMT"/>
          <w:sz w:val="22"/>
          <w:szCs w:val="22"/>
        </w:rPr>
        <w:t>modification_flags</w:t>
      </w:r>
      <w:proofErr w:type="spellEnd"/>
      <w:r>
        <w:t xml:space="preserve"> is not set</w:t>
      </w:r>
      <w:r>
        <w:rPr>
          <w:rFonts w:ascii="CourierNewPSMT" w:hAnsi="CourierNewPSMT" w:cs="CourierNewPSMT"/>
          <w:sz w:val="22"/>
          <w:szCs w:val="22"/>
        </w:rPr>
        <w:t xml:space="preserve"> </w:t>
      </w:r>
      <w:r>
        <w:t xml:space="preserve">(either explicitly or per the above rule) or has the value 0, there is no information available on possible changes of the track compared to previous </w:t>
      </w:r>
      <w:proofErr w:type="spellStart"/>
      <w:r>
        <w:rPr>
          <w:rFonts w:ascii="CourierNewPSMT" w:hAnsi="CourierNewPSMT" w:cs="CourierNewPSMT"/>
          <w:sz w:val="22"/>
          <w:szCs w:val="22"/>
        </w:rPr>
        <w:t>DynamicTrackBox</w:t>
      </w:r>
      <w:proofErr w:type="spellEnd"/>
      <w:r>
        <w:t xml:space="preserve"> with the same </w:t>
      </w:r>
      <w:proofErr w:type="spellStart"/>
      <w:r>
        <w:rPr>
          <w:rFonts w:ascii="CourierNewPSMT" w:hAnsi="CourierNewPSMT" w:cs="CourierNewPSMT"/>
          <w:sz w:val="22"/>
          <w:szCs w:val="22"/>
        </w:rPr>
        <w:t>track_id</w:t>
      </w:r>
      <w:proofErr w:type="spellEnd"/>
      <w:r>
        <w:t xml:space="preserve"> and </w:t>
      </w:r>
      <w:proofErr w:type="spellStart"/>
      <w:r>
        <w:rPr>
          <w:rFonts w:ascii="CourierNewPSMT" w:hAnsi="CourierNewPSMT" w:cs="CourierNewPSMT"/>
          <w:sz w:val="22"/>
          <w:szCs w:val="22"/>
        </w:rPr>
        <w:t>source_id</w:t>
      </w:r>
      <w:proofErr w:type="spellEnd"/>
      <w:r>
        <w:t xml:space="preserve"> and the entire content of the </w:t>
      </w:r>
      <w:proofErr w:type="spellStart"/>
      <w:r>
        <w:rPr>
          <w:rFonts w:ascii="CourierNewPSMT" w:hAnsi="CourierNewPSMT" w:cs="CourierNewPSMT"/>
          <w:sz w:val="22"/>
          <w:szCs w:val="22"/>
        </w:rPr>
        <w:t>DynamicTrackBox</w:t>
      </w:r>
      <w:proofErr w:type="spellEnd"/>
      <w:r>
        <w:t xml:space="preserve"> must be re-evaluated</w:t>
      </w:r>
      <w:bookmarkEnd w:id="1289"/>
      <w:r>
        <w:t>.</w:t>
      </w:r>
    </w:p>
    <w:p w14:paraId="0F00A236" w14:textId="77777777" w:rsidR="000B6A36" w:rsidRDefault="000B6A36"/>
    <w:p w14:paraId="0F00A237"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handler_type</w:t>
      </w:r>
      <w:proofErr w:type="spellEnd"/>
      <w:r>
        <w:t xml:space="preserve"> same as </w:t>
      </w:r>
      <w:proofErr w:type="spellStart"/>
      <w:r>
        <w:rPr>
          <w:rFonts w:ascii="CourierNewPSMT" w:hAnsi="CourierNewPSMT" w:cs="CourierNewPSMT"/>
          <w:sz w:val="22"/>
          <w:szCs w:val="22"/>
        </w:rPr>
        <w:t>handler_type</w:t>
      </w:r>
      <w:proofErr w:type="spellEnd"/>
      <w:r>
        <w:t xml:space="preserve"> in </w:t>
      </w:r>
      <w:proofErr w:type="spellStart"/>
      <w:r>
        <w:rPr>
          <w:rFonts w:ascii="CourierNewPSMT" w:hAnsi="CourierNewPSMT" w:cs="CourierNewPSMT"/>
          <w:sz w:val="22"/>
          <w:szCs w:val="22"/>
        </w:rPr>
        <w:t>HandlerBox</w:t>
      </w:r>
      <w:proofErr w:type="spellEnd"/>
    </w:p>
    <w:p w14:paraId="0F00A238"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media_timescale</w:t>
      </w:r>
      <w:proofErr w:type="spellEnd"/>
      <w:r>
        <w:t xml:space="preserve"> same as </w:t>
      </w:r>
      <w:r>
        <w:rPr>
          <w:rFonts w:ascii="CourierNewPSMT" w:hAnsi="CourierNewPSMT" w:cs="CourierNewPSMT"/>
          <w:sz w:val="22"/>
          <w:szCs w:val="22"/>
        </w:rPr>
        <w:t>timescale</w:t>
      </w:r>
      <w:r>
        <w:t xml:space="preserve"> in </w:t>
      </w:r>
      <w:proofErr w:type="spellStart"/>
      <w:r>
        <w:rPr>
          <w:rFonts w:ascii="CourierNewPSMT" w:hAnsi="CourierNewPSMT" w:cs="CourierNewPSMT"/>
          <w:sz w:val="22"/>
          <w:szCs w:val="22"/>
        </w:rPr>
        <w:t>MediaHeaderBox</w:t>
      </w:r>
      <w:proofErr w:type="spellEnd"/>
    </w:p>
    <w:p w14:paraId="0F00A239" w14:textId="77777777" w:rsidR="000B6A36" w:rsidRDefault="0096302A">
      <w:r>
        <w:rPr>
          <w:rFonts w:ascii="CourierNewPSMT" w:hAnsi="CourierNewPSMT" w:cs="CourierNewPSMT"/>
          <w:sz w:val="22"/>
          <w:szCs w:val="22"/>
        </w:rPr>
        <w:lastRenderedPageBreak/>
        <w:t>delay</w:t>
      </w:r>
      <w:r>
        <w:t xml:space="preserve"> indicates media delay of the track, in </w:t>
      </w:r>
      <w:proofErr w:type="spellStart"/>
      <w:r>
        <w:rPr>
          <w:rFonts w:ascii="CourierNewPSMT" w:hAnsi="CourierNewPSMT" w:cs="CourierNewPSMT"/>
          <w:sz w:val="22"/>
          <w:szCs w:val="22"/>
        </w:rPr>
        <w:t>media_timescale</w:t>
      </w:r>
      <w:proofErr w:type="spellEnd"/>
      <w:r>
        <w:t>. The presentation time of any sample in the track is the sum of the composition time of the sample and this value. A negative presentation time indicates that (part of) the sample data shall not be presented (media skip). If not coded, the value 0 is used.</w:t>
      </w:r>
    </w:p>
    <w:p w14:paraId="0F00A23A" w14:textId="77777777" w:rsidR="000B6A36" w:rsidRDefault="0096302A">
      <w:proofErr w:type="spellStart"/>
      <w:r>
        <w:rPr>
          <w:rFonts w:ascii="CourierNewPSMT" w:hAnsi="CourierNewPSMT" w:cs="CourierNewPSMT"/>
          <w:sz w:val="22"/>
          <w:szCs w:val="22"/>
        </w:rPr>
        <w:t>track_flags</w:t>
      </w:r>
      <w:proofErr w:type="spellEnd"/>
      <w:r>
        <w:rPr>
          <w:rFonts w:ascii="CourierNewPSMT" w:hAnsi="CourierNewPSMT" w:cs="CourierNewPSMT"/>
          <w:sz w:val="22"/>
          <w:szCs w:val="22"/>
        </w:rPr>
        <w:t xml:space="preserve"> </w:t>
      </w:r>
      <w:r>
        <w:t>same as</w:t>
      </w:r>
      <w:r>
        <w:rPr>
          <w:rFonts w:ascii="CourierNewPSMT" w:hAnsi="CourierNewPSMT" w:cs="CourierNewPSMT"/>
          <w:sz w:val="22"/>
          <w:szCs w:val="22"/>
        </w:rPr>
        <w:t xml:space="preserve"> flags</w:t>
      </w:r>
      <w:r>
        <w:t xml:space="preserve"> in </w:t>
      </w:r>
      <w:proofErr w:type="spellStart"/>
      <w:r>
        <w:rPr>
          <w:rFonts w:ascii="CourierNewPSMT" w:hAnsi="CourierNewPSMT" w:cs="CourierNewPSMT"/>
          <w:sz w:val="22"/>
          <w:szCs w:val="22"/>
        </w:rPr>
        <w:t>TrackHeaderBox</w:t>
      </w:r>
      <w:proofErr w:type="spellEnd"/>
      <w:r>
        <w:t>. If this field is not coded:</w:t>
      </w:r>
    </w:p>
    <w:p w14:paraId="0F00A23B" w14:textId="77777777" w:rsidR="000B6A36" w:rsidRDefault="0096302A">
      <w:pPr>
        <w:pStyle w:val="ListParagraph"/>
        <w:widowControl/>
        <w:numPr>
          <w:ilvl w:val="0"/>
          <w:numId w:val="69"/>
        </w:numPr>
        <w:spacing w:after="0" w:line="240" w:lineRule="auto"/>
        <w:jc w:val="left"/>
        <w:textAlignment w:val="auto"/>
      </w:pPr>
      <w:r>
        <w:t xml:space="preserve">If </w:t>
      </w:r>
      <w:proofErr w:type="spellStart"/>
      <w:r>
        <w:t>source_id</w:t>
      </w:r>
      <w:proofErr w:type="spellEnd"/>
      <w:r>
        <w:t xml:space="preserve"> of the dynamic track is 0 and there is a matching track with the same </w:t>
      </w:r>
      <w:proofErr w:type="spellStart"/>
      <w:r>
        <w:rPr>
          <w:rFonts w:ascii="CourierNewPSMT" w:hAnsi="CourierNewPSMT" w:cs="CourierNewPSMT"/>
        </w:rPr>
        <w:t>track_ID</w:t>
      </w:r>
      <w:proofErr w:type="spellEnd"/>
      <w:r>
        <w:t xml:space="preserve"> in the </w:t>
      </w:r>
      <w:proofErr w:type="spellStart"/>
      <w:r>
        <w:rPr>
          <w:rFonts w:ascii="CourierNewPSMT" w:hAnsi="CourierNewPSMT" w:cs="CourierNewPSMT"/>
        </w:rPr>
        <w:t>MovieBox</w:t>
      </w:r>
      <w:proofErr w:type="spellEnd"/>
      <w:r>
        <w:t xml:space="preserve">, the flag values from the </w:t>
      </w:r>
      <w:proofErr w:type="spellStart"/>
      <w:r>
        <w:rPr>
          <w:rFonts w:ascii="CourierNewPSMT" w:hAnsi="CourierNewPSMT" w:cs="CourierNewPSMT"/>
        </w:rPr>
        <w:t>TrackHeaderBox</w:t>
      </w:r>
      <w:proofErr w:type="spellEnd"/>
      <w:r>
        <w:t xml:space="preserve"> are used,</w:t>
      </w:r>
    </w:p>
    <w:p w14:paraId="0F00A23C" w14:textId="77777777" w:rsidR="000B6A36" w:rsidRDefault="0096302A">
      <w:pPr>
        <w:pStyle w:val="ListParagraph"/>
        <w:widowControl/>
        <w:numPr>
          <w:ilvl w:val="0"/>
          <w:numId w:val="69"/>
        </w:numPr>
        <w:spacing w:after="0" w:line="240" w:lineRule="auto"/>
        <w:jc w:val="left"/>
        <w:textAlignment w:val="auto"/>
      </w:pPr>
      <w:r>
        <w:t>Otherwise, this field value is inferred to be 0x000003</w:t>
      </w:r>
    </w:p>
    <w:p w14:paraId="0F00A23D" w14:textId="77777777" w:rsidR="000B6A36" w:rsidRDefault="0096302A">
      <w:pPr>
        <w:rPr>
          <w:rFonts w:ascii="CourierNewPSMT" w:hAnsi="CourierNewPSMT" w:cs="CourierNewPSMT"/>
          <w:sz w:val="22"/>
          <w:szCs w:val="22"/>
        </w:rPr>
      </w:pPr>
      <w:r>
        <w:rPr>
          <w:rFonts w:ascii="CourierNewPSMT" w:hAnsi="CourierNewPSMT" w:cs="CourierNewPSMT"/>
          <w:sz w:val="22"/>
          <w:szCs w:val="22"/>
        </w:rPr>
        <w:t>language</w:t>
      </w:r>
      <w:r>
        <w:t xml:space="preserve"> same as </w:t>
      </w:r>
      <w:r>
        <w:rPr>
          <w:rFonts w:ascii="CourierNewPSMT" w:hAnsi="CourierNewPSMT" w:cs="CourierNewPSMT"/>
          <w:sz w:val="22"/>
          <w:szCs w:val="22"/>
        </w:rPr>
        <w:t>language</w:t>
      </w:r>
      <w:r>
        <w:t xml:space="preserve"> in </w:t>
      </w:r>
      <w:proofErr w:type="spellStart"/>
      <w:r>
        <w:rPr>
          <w:rFonts w:ascii="CourierNewPSMT" w:hAnsi="CourierNewPSMT" w:cs="CourierNewPSMT"/>
          <w:sz w:val="22"/>
          <w:szCs w:val="22"/>
        </w:rPr>
        <w:t>MediaHeaderBox</w:t>
      </w:r>
      <w:proofErr w:type="spellEnd"/>
    </w:p>
    <w:p w14:paraId="0F00A23E"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extended_language</w:t>
      </w:r>
      <w:proofErr w:type="spellEnd"/>
      <w:r>
        <w:t xml:space="preserve"> same as in </w:t>
      </w:r>
      <w:proofErr w:type="spellStart"/>
      <w:r>
        <w:rPr>
          <w:rFonts w:ascii="CourierNewPSMT" w:hAnsi="CourierNewPSMT" w:cs="CourierNewPSMT"/>
          <w:sz w:val="22"/>
          <w:szCs w:val="22"/>
        </w:rPr>
        <w:t>ExtendedLanguageBox</w:t>
      </w:r>
      <w:proofErr w:type="spellEnd"/>
    </w:p>
    <w:p w14:paraId="0F00A23F"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alternate_group</w:t>
      </w:r>
      <w:proofErr w:type="spellEnd"/>
      <w:r>
        <w:t xml:space="preserve"> same as in </w:t>
      </w:r>
      <w:proofErr w:type="spellStart"/>
      <w:r>
        <w:rPr>
          <w:rFonts w:ascii="CourierNewPSMT" w:hAnsi="CourierNewPSMT" w:cs="CourierNewPSMT"/>
          <w:sz w:val="22"/>
          <w:szCs w:val="22"/>
        </w:rPr>
        <w:t>TrackHeaderBox</w:t>
      </w:r>
      <w:proofErr w:type="spellEnd"/>
    </w:p>
    <w:p w14:paraId="0F00A240" w14:textId="77777777" w:rsidR="000B6A36" w:rsidRDefault="0096302A">
      <w:pPr>
        <w:rPr>
          <w:rFonts w:ascii="CourierNewPSMT" w:hAnsi="CourierNewPSMT" w:cs="CourierNewPSMT"/>
          <w:sz w:val="22"/>
          <w:szCs w:val="22"/>
        </w:rPr>
      </w:pPr>
      <w:r>
        <w:rPr>
          <w:rFonts w:ascii="CourierNewPSMT" w:hAnsi="CourierNewPSMT" w:cs="CourierNewPSMT"/>
          <w:sz w:val="22"/>
          <w:szCs w:val="22"/>
        </w:rPr>
        <w:t>width</w:t>
      </w:r>
      <w:r>
        <w:t xml:space="preserve"> same as in </w:t>
      </w:r>
      <w:proofErr w:type="spellStart"/>
      <w:r>
        <w:rPr>
          <w:rFonts w:ascii="CourierNewPSMT" w:hAnsi="CourierNewPSMT" w:cs="CourierNewPSMT"/>
          <w:sz w:val="22"/>
          <w:szCs w:val="22"/>
        </w:rPr>
        <w:t>TrackHeaderBox</w:t>
      </w:r>
      <w:proofErr w:type="spellEnd"/>
      <w:r>
        <w:t xml:space="preserve">. </w:t>
      </w:r>
      <w:bookmarkStart w:id="1290" w:name="_Hlk108124079"/>
      <w:r>
        <w:t>If not coded, the media width, after pixel aspect ratio and clean aperture applied, is used</w:t>
      </w:r>
      <w:bookmarkEnd w:id="1290"/>
    </w:p>
    <w:p w14:paraId="0F00A241" w14:textId="77777777" w:rsidR="000B6A36" w:rsidRDefault="0096302A">
      <w:pPr>
        <w:rPr>
          <w:rFonts w:ascii="CourierNewPSMT" w:hAnsi="CourierNewPSMT" w:cs="CourierNewPSMT"/>
          <w:sz w:val="22"/>
          <w:szCs w:val="22"/>
        </w:rPr>
      </w:pPr>
      <w:r>
        <w:rPr>
          <w:rFonts w:ascii="CourierNewPSMT" w:hAnsi="CourierNewPSMT" w:cs="CourierNewPSMT"/>
          <w:sz w:val="22"/>
          <w:szCs w:val="22"/>
        </w:rPr>
        <w:t>height</w:t>
      </w:r>
      <w:r>
        <w:t xml:space="preserve"> same as in </w:t>
      </w:r>
      <w:proofErr w:type="spellStart"/>
      <w:r>
        <w:rPr>
          <w:rFonts w:ascii="CourierNewPSMT" w:hAnsi="CourierNewPSMT" w:cs="CourierNewPSMT"/>
          <w:sz w:val="22"/>
          <w:szCs w:val="22"/>
        </w:rPr>
        <w:t>TrackHeaderBox</w:t>
      </w:r>
      <w:proofErr w:type="spellEnd"/>
      <w:r>
        <w:t xml:space="preserve"> </w:t>
      </w:r>
      <w:bookmarkStart w:id="1291" w:name="_Hlk108124096"/>
      <w:r>
        <w:t>If not coded, the media height, after pixel aspect ratio and clean aperture applied, is used</w:t>
      </w:r>
      <w:bookmarkEnd w:id="1291"/>
    </w:p>
    <w:p w14:paraId="0F00A242" w14:textId="77777777" w:rsidR="000B6A36" w:rsidRDefault="0096302A">
      <w:pPr>
        <w:rPr>
          <w:rFonts w:ascii="CourierNewPSMT" w:hAnsi="CourierNewPSMT" w:cs="CourierNewPSMT"/>
          <w:sz w:val="22"/>
          <w:szCs w:val="22"/>
        </w:rPr>
      </w:pPr>
      <w:r>
        <w:rPr>
          <w:rFonts w:ascii="CourierNewPSMT" w:hAnsi="CourierNewPSMT" w:cs="CourierNewPSMT"/>
          <w:sz w:val="22"/>
          <w:szCs w:val="22"/>
        </w:rPr>
        <w:t>layer</w:t>
      </w:r>
      <w:r>
        <w:t xml:space="preserve"> same as in </w:t>
      </w:r>
      <w:proofErr w:type="spellStart"/>
      <w:r>
        <w:rPr>
          <w:rFonts w:ascii="CourierNewPSMT" w:hAnsi="CourierNewPSMT" w:cs="CourierNewPSMT"/>
          <w:sz w:val="22"/>
          <w:szCs w:val="22"/>
        </w:rPr>
        <w:t>TrackHeaderBox</w:t>
      </w:r>
      <w:proofErr w:type="spellEnd"/>
      <w:r>
        <w:t xml:space="preserve">. </w:t>
      </w:r>
      <w:bookmarkStart w:id="1292" w:name="_Hlk108124106"/>
      <w:r>
        <w:t>If not coded, the layer is 0</w:t>
      </w:r>
      <w:bookmarkEnd w:id="1292"/>
    </w:p>
    <w:p w14:paraId="0F00A243" w14:textId="77777777" w:rsidR="000B6A36" w:rsidRDefault="0096302A">
      <w:pPr>
        <w:rPr>
          <w:rFonts w:ascii="CourierNewPSMT" w:hAnsi="CourierNewPSMT" w:cs="CourierNewPSMT"/>
          <w:sz w:val="22"/>
          <w:szCs w:val="22"/>
        </w:rPr>
      </w:pPr>
      <w:r>
        <w:rPr>
          <w:rFonts w:ascii="CourierNewPSMT" w:hAnsi="CourierNewPSMT" w:cs="CourierNewPSMT"/>
          <w:sz w:val="22"/>
          <w:szCs w:val="22"/>
        </w:rPr>
        <w:t>matrix</w:t>
      </w:r>
      <w:r>
        <w:t xml:space="preserve"> same as in </w:t>
      </w:r>
      <w:proofErr w:type="spellStart"/>
      <w:r>
        <w:rPr>
          <w:rFonts w:ascii="CourierNewPSMT" w:hAnsi="CourierNewPSMT" w:cs="CourierNewPSMT"/>
          <w:sz w:val="22"/>
          <w:szCs w:val="22"/>
        </w:rPr>
        <w:t>TrackHeaderBox</w:t>
      </w:r>
      <w:proofErr w:type="spellEnd"/>
      <w:r>
        <w:t xml:space="preserve">. </w:t>
      </w:r>
      <w:bookmarkStart w:id="1293" w:name="_Hlk108124116"/>
      <w:r>
        <w:t>If not coded, the identity matrix is used</w:t>
      </w:r>
      <w:bookmarkEnd w:id="1293"/>
    </w:p>
    <w:p w14:paraId="0F00A244" w14:textId="77777777" w:rsidR="000B6A36" w:rsidRDefault="0096302A">
      <w:pPr>
        <w:rPr>
          <w:color w:val="FF0000"/>
        </w:rPr>
      </w:pPr>
      <w:r>
        <w:rPr>
          <w:rFonts w:ascii="CourierNewPSMT" w:hAnsi="CourierNewPSMT" w:cs="CourierNewPSMT"/>
          <w:sz w:val="22"/>
          <w:szCs w:val="22"/>
        </w:rPr>
        <w:t>volume</w:t>
      </w:r>
      <w:r>
        <w:t xml:space="preserve"> same as in </w:t>
      </w:r>
      <w:proofErr w:type="spellStart"/>
      <w:r>
        <w:rPr>
          <w:rFonts w:ascii="CourierNewPSMT" w:hAnsi="CourierNewPSMT" w:cs="CourierNewPSMT"/>
          <w:sz w:val="22"/>
          <w:szCs w:val="22"/>
        </w:rPr>
        <w:t>TrackHeaderBox</w:t>
      </w:r>
      <w:proofErr w:type="spellEnd"/>
      <w:r>
        <w:t xml:space="preserve">. </w:t>
      </w:r>
      <w:bookmarkStart w:id="1294" w:name="_Hlk108124123"/>
      <w:r>
        <w:t>If not coded, full volume (1.0) is used</w:t>
      </w:r>
      <w:bookmarkEnd w:id="1294"/>
    </w:p>
    <w:p w14:paraId="0F00A245" w14:textId="77777777" w:rsidR="000B6A36" w:rsidRDefault="0096302A">
      <w:pPr>
        <w:pStyle w:val="Heading3"/>
      </w:pPr>
      <w:r>
        <w:t>Examples</w:t>
      </w:r>
    </w:p>
    <w:p w14:paraId="0F00A246" w14:textId="77777777" w:rsidR="000B6A36" w:rsidRDefault="0096302A">
      <w:pPr>
        <w:pStyle w:val="Heading3"/>
        <w:widowControl/>
        <w:spacing w:line="240" w:lineRule="auto"/>
        <w:jc w:val="left"/>
        <w:rPr>
          <w:lang w:val="en-US"/>
        </w:rPr>
      </w:pPr>
      <w:r>
        <w:rPr>
          <w:lang w:val="en-US"/>
        </w:rPr>
        <w:t>Sample description update</w:t>
      </w:r>
    </w:p>
    <w:p w14:paraId="0F00A247" w14:textId="77777777" w:rsidR="000B6A36" w:rsidRDefault="0096302A">
      <w:r>
        <w:t>When a sample description changes for fragments N to K, this can be expressed as:</w:t>
      </w:r>
    </w:p>
    <w:p w14:paraId="0F00A248"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49"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proofErr w:type="spellStart"/>
      <w:r>
        <w:rPr>
          <w:rFonts w:ascii="CourierNewPSMT" w:hAnsi="CourierNewPSMT" w:cs="CourierNewPSMT"/>
        </w:rPr>
        <w:t>source_id</w:t>
      </w:r>
      <w:proofErr w:type="spellEnd"/>
      <w:r>
        <w:t>=0, (</w:t>
      </w:r>
      <w:proofErr w:type="spellStart"/>
      <w:r>
        <w:rPr>
          <w:rFonts w:ascii="CourierNewPSMT" w:hAnsi="CourierNewPSMT" w:cs="CourierNewPSMT"/>
        </w:rPr>
        <w:t>bundle_id</w:t>
      </w:r>
      <w:proofErr w:type="spellEnd"/>
      <w:r>
        <w:t xml:space="preserve">= any), </w:t>
      </w:r>
      <w:proofErr w:type="spellStart"/>
      <w:r>
        <w:rPr>
          <w:rFonts w:ascii="CourierNewPSMT" w:hAnsi="CourierNewPSMT" w:cs="CourierNewPSMT"/>
        </w:rPr>
        <w:t>source_flags</w:t>
      </w:r>
      <w:proofErr w:type="spellEnd"/>
      <w:r>
        <w:t>=0x800000 (or 0x800001 as a hint).</w:t>
      </w:r>
    </w:p>
    <w:p w14:paraId="0F00A24A"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DynamicTrackBox</w:t>
      </w:r>
      <w:proofErr w:type="spellEnd"/>
      <w:r>
        <w:t xml:space="preserve"> with one </w:t>
      </w:r>
      <w:proofErr w:type="spellStart"/>
      <w:r>
        <w:t>stsd</w:t>
      </w:r>
      <w:proofErr w:type="spellEnd"/>
    </w:p>
    <w:p w14:paraId="0F00A24B" w14:textId="77777777" w:rsidR="000B6A36" w:rsidRDefault="0096302A">
      <w:pPr>
        <w:pStyle w:val="ListParagraph"/>
        <w:widowControl/>
        <w:numPr>
          <w:ilvl w:val="1"/>
          <w:numId w:val="69"/>
        </w:numPr>
        <w:spacing w:after="0" w:line="240" w:lineRule="auto"/>
        <w:jc w:val="left"/>
        <w:textAlignment w:val="auto"/>
      </w:pPr>
      <w:proofErr w:type="spellStart"/>
      <w:r>
        <w:t>DynamicTrackHeaderBox</w:t>
      </w:r>
      <w:proofErr w:type="spellEnd"/>
      <w:r>
        <w:t xml:space="preserve"> with </w:t>
      </w:r>
      <w:proofErr w:type="spellStart"/>
      <w:r>
        <w:rPr>
          <w:rFonts w:ascii="CourierNewPSMT" w:hAnsi="CourierNewPSMT" w:cs="CourierNewPSMT"/>
        </w:rPr>
        <w:t>track_ID</w:t>
      </w:r>
      <w:proofErr w:type="spellEnd"/>
      <w:r>
        <w:t xml:space="preserve"> of the updated track and no </w:t>
      </w:r>
      <w:proofErr w:type="spellStart"/>
      <w:r>
        <w:rPr>
          <w:rFonts w:ascii="Courier New" w:hAnsi="Courier New" w:cs="Courier New"/>
        </w:rPr>
        <w:t>modification_flags</w:t>
      </w:r>
      <w:proofErr w:type="spellEnd"/>
      <w:r>
        <w:rPr>
          <w:rFonts w:ascii="Courier New" w:hAnsi="Courier New" w:cs="Courier New"/>
        </w:rPr>
        <w:t xml:space="preserve"> </w:t>
      </w:r>
      <w:r>
        <w:t>or</w:t>
      </w:r>
    </w:p>
    <w:p w14:paraId="0F00A24C"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=0x800002 if no track layout change</w:t>
      </w:r>
    </w:p>
    <w:p w14:paraId="0F00A24D"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=0x800003 if track layout change</w:t>
      </w:r>
    </w:p>
    <w:p w14:paraId="0F00A24E"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4F"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50" w14:textId="77777777" w:rsidR="000B6A36" w:rsidRDefault="0096302A">
      <w:pPr>
        <w:pStyle w:val="Heading3"/>
        <w:widowControl/>
        <w:spacing w:line="240" w:lineRule="auto"/>
        <w:jc w:val="left"/>
        <w:rPr>
          <w:lang w:val="en-US"/>
        </w:rPr>
      </w:pPr>
      <w:r>
        <w:rPr>
          <w:lang w:val="en-US"/>
        </w:rPr>
        <w:t>Track addition</w:t>
      </w:r>
    </w:p>
    <w:p w14:paraId="0F00A251" w14:textId="77777777" w:rsidR="000B6A36" w:rsidRDefault="0096302A">
      <w:r>
        <w:t xml:space="preserve">When </w:t>
      </w:r>
      <w:r>
        <w:rPr>
          <w:b/>
          <w:bCs/>
        </w:rPr>
        <w:t>a new track appears</w:t>
      </w:r>
      <w:r>
        <w:t xml:space="preserve"> for fragments N to K, this can be expressed as:</w:t>
      </w:r>
    </w:p>
    <w:p w14:paraId="0F00A252"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53"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proofErr w:type="spellStart"/>
      <w:r>
        <w:rPr>
          <w:rFonts w:ascii="CourierNewPSMT" w:hAnsi="CourierNewPSMT" w:cs="CourierNewPSMT"/>
        </w:rPr>
        <w:t>source_id</w:t>
      </w:r>
      <w:proofErr w:type="spellEnd"/>
      <w:r>
        <w:t>=0 (</w:t>
      </w:r>
      <w:proofErr w:type="spellStart"/>
      <w:r>
        <w:rPr>
          <w:rFonts w:ascii="CourierNewPSMT" w:hAnsi="CourierNewPSMT" w:cs="CourierNewPSMT"/>
        </w:rPr>
        <w:t>bundle_id</w:t>
      </w:r>
      <w:proofErr w:type="spellEnd"/>
      <w:r>
        <w:t xml:space="preserve">= any), </w:t>
      </w:r>
      <w:proofErr w:type="spellStart"/>
      <w:r>
        <w:rPr>
          <w:rFonts w:ascii="CourierNewPSMT" w:hAnsi="CourierNewPSMT" w:cs="CourierNewPSMT"/>
        </w:rPr>
        <w:t>source_flags</w:t>
      </w:r>
      <w:proofErr w:type="spellEnd"/>
      <w:r>
        <w:t xml:space="preserve">=0x800000 (or 0x800001 as a hint).1 </w:t>
      </w:r>
      <w:proofErr w:type="spellStart"/>
      <w:r>
        <w:t>DynamicTrackBox</w:t>
      </w:r>
      <w:proofErr w:type="spellEnd"/>
      <w:r>
        <w:t xml:space="preserve"> with one </w:t>
      </w:r>
      <w:proofErr w:type="spellStart"/>
      <w:r>
        <w:t>stsd</w:t>
      </w:r>
      <w:proofErr w:type="spellEnd"/>
    </w:p>
    <w:p w14:paraId="0F00A254" w14:textId="77777777" w:rsidR="000B6A36" w:rsidRDefault="0096302A">
      <w:pPr>
        <w:pStyle w:val="ListParagraph"/>
        <w:widowControl/>
        <w:numPr>
          <w:ilvl w:val="1"/>
          <w:numId w:val="69"/>
        </w:numPr>
        <w:spacing w:after="0" w:line="240" w:lineRule="auto"/>
        <w:jc w:val="left"/>
        <w:textAlignment w:val="auto"/>
      </w:pPr>
      <w:proofErr w:type="spellStart"/>
      <w:r>
        <w:t>DynamicTrackHeaderBox</w:t>
      </w:r>
      <w:proofErr w:type="spellEnd"/>
      <w:r>
        <w:t xml:space="preserve"> with new </w:t>
      </w:r>
      <w:proofErr w:type="spellStart"/>
      <w:r>
        <w:t>track_ID</w:t>
      </w:r>
      <w:proofErr w:type="spellEnd"/>
      <w:r>
        <w:t xml:space="preserve"> (different from all previous tracks due to </w:t>
      </w:r>
      <w:proofErr w:type="spellStart"/>
      <w:r>
        <w:t>source_id</w:t>
      </w:r>
      <w:proofErr w:type="spellEnd"/>
      <w:r>
        <w:t xml:space="preserve">=0) with </w:t>
      </w:r>
    </w:p>
    <w:p w14:paraId="0F00A255"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 xml:space="preserve">=0x800000 </w:t>
      </w:r>
    </w:p>
    <w:p w14:paraId="0F00A256"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57"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58" w14:textId="77777777" w:rsidR="000B6A36" w:rsidRDefault="000B6A36">
      <w:pPr>
        <w:pStyle w:val="ListParagraph"/>
      </w:pPr>
    </w:p>
    <w:p w14:paraId="0F00A259" w14:textId="77777777" w:rsidR="000B6A36" w:rsidRDefault="0096302A">
      <w:pPr>
        <w:pStyle w:val="Heading3"/>
        <w:widowControl/>
        <w:spacing w:line="240" w:lineRule="auto"/>
        <w:jc w:val="left"/>
        <w:rPr>
          <w:lang w:val="en-US"/>
        </w:rPr>
      </w:pPr>
      <w:r>
        <w:rPr>
          <w:lang w:val="en-US"/>
        </w:rPr>
        <w:lastRenderedPageBreak/>
        <w:t xml:space="preserve">Splicing AV contained in a single movie fragment </w:t>
      </w:r>
    </w:p>
    <w:p w14:paraId="0F00A25A" w14:textId="77777777" w:rsidR="000B6A36" w:rsidRDefault="0096302A">
      <w:r>
        <w:t>When splicing AV content with T tracks contained in a single movie fragment for fragments N to K, this can be expressed as:</w:t>
      </w:r>
    </w:p>
    <w:p w14:paraId="0F00A25B"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5C"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&gt;0,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5D"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(any </w:t>
      </w:r>
      <w:proofErr w:type="spellStart"/>
      <w:r>
        <w:t>track_ID</w:t>
      </w:r>
      <w:proofErr w:type="spellEnd"/>
      <w:r>
        <w:t xml:space="preserve">) with one </w:t>
      </w:r>
      <w:proofErr w:type="spellStart"/>
      <w:r>
        <w:t>stsd</w:t>
      </w:r>
      <w:proofErr w:type="spellEnd"/>
      <w:r>
        <w:t xml:space="preserve"> each</w:t>
      </w:r>
    </w:p>
    <w:p w14:paraId="0F00A25E"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5F"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60"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61" w14:textId="77777777" w:rsidR="000B6A36" w:rsidRDefault="0096302A">
      <w:pPr>
        <w:pStyle w:val="Heading3"/>
        <w:widowControl/>
        <w:spacing w:line="240" w:lineRule="auto"/>
        <w:jc w:val="left"/>
        <w:rPr>
          <w:lang w:val="en-US"/>
        </w:rPr>
      </w:pPr>
      <w:r>
        <w:rPr>
          <w:lang w:val="en-US"/>
        </w:rPr>
        <w:t xml:space="preserve">Splicing AV contained in separate movie fragments </w:t>
      </w:r>
    </w:p>
    <w:p w14:paraId="0F00A262" w14:textId="77777777" w:rsidR="000B6A36" w:rsidRDefault="0096302A">
      <w:r>
        <w:t>When splicing AV content contained in separate movie fragments for fragments N</w:t>
      </w:r>
      <w:r>
        <w:rPr>
          <w:vertAlign w:val="subscript"/>
        </w:rPr>
        <w:t>i</w:t>
      </w:r>
      <w:r>
        <w:t xml:space="preserve"> to K</w:t>
      </w:r>
      <w:r>
        <w:rPr>
          <w:vertAlign w:val="subscript"/>
        </w:rPr>
        <w:t>i</w:t>
      </w:r>
      <w:r>
        <w:t xml:space="preserve">, </w:t>
      </w:r>
      <w:proofErr w:type="spellStart"/>
      <w:r>
        <w:t>i</w:t>
      </w:r>
      <w:proofErr w:type="spellEnd"/>
      <w:r>
        <w:t xml:space="preserve"> representing each media, this can be expressed as:</w:t>
      </w:r>
    </w:p>
    <w:p w14:paraId="0F00A263" w14:textId="77777777" w:rsidR="000B6A36" w:rsidRDefault="0096302A">
      <w:pPr>
        <w:pStyle w:val="ListParagraph"/>
        <w:widowControl/>
        <w:numPr>
          <w:ilvl w:val="0"/>
          <w:numId w:val="69"/>
        </w:numPr>
        <w:spacing w:after="0" w:line="240" w:lineRule="auto"/>
        <w:jc w:val="left"/>
        <w:textAlignment w:val="auto"/>
      </w:pPr>
      <w:r>
        <w:t>Fragment N</w:t>
      </w:r>
      <w:r>
        <w:rPr>
          <w:vertAlign w:val="subscript"/>
        </w:rPr>
        <w:t>i</w:t>
      </w:r>
      <w:r>
        <w:t>-&gt;</w:t>
      </w:r>
      <w:proofErr w:type="gramStart"/>
      <w:r>
        <w:t>K</w:t>
      </w:r>
      <w:r>
        <w:rPr>
          <w:vertAlign w:val="subscript"/>
        </w:rPr>
        <w:t xml:space="preserve">i </w:t>
      </w:r>
      <w:r>
        <w:t>:</w:t>
      </w:r>
      <w:proofErr w:type="gramEnd"/>
      <w:r>
        <w:t xml:space="preserve"> </w:t>
      </w:r>
    </w:p>
    <w:p w14:paraId="0F00A264"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&gt;0, </w:t>
      </w:r>
      <w:proofErr w:type="spellStart"/>
      <w:r>
        <w:rPr>
          <w:rFonts w:ascii="CourierNewPSMT" w:hAnsi="CourierNewPSMT" w:cs="CourierNewPSMT"/>
        </w:rPr>
        <w:t>bundle_id</w:t>
      </w:r>
      <w:proofErr w:type="spellEnd"/>
      <w:r>
        <w:t>=</w:t>
      </w:r>
      <w:proofErr w:type="spellStart"/>
      <w:r>
        <w:rPr>
          <w:b/>
          <w:bCs/>
          <w:i/>
          <w:iCs/>
        </w:rPr>
        <w:t>i</w:t>
      </w:r>
      <w:proofErr w:type="spellEnd"/>
      <w:r>
        <w:t xml:space="preserve">, </w:t>
      </w:r>
      <w:proofErr w:type="spellStart"/>
      <w:r>
        <w:rPr>
          <w:rFonts w:ascii="CourierNewPSMT" w:hAnsi="CourierNewPSMT" w:cs="CourierNewPSMT"/>
        </w:rPr>
        <w:t>source_flags</w:t>
      </w:r>
      <w:proofErr w:type="spellEnd"/>
      <w:r>
        <w:t>=0x800000 (or 0x800001 as a hint)</w:t>
      </w:r>
    </w:p>
    <w:p w14:paraId="0F00A265"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DynamicTrackBox</w:t>
      </w:r>
      <w:proofErr w:type="spellEnd"/>
      <w:r>
        <w:t xml:space="preserve"> (any </w:t>
      </w:r>
      <w:proofErr w:type="spellStart"/>
      <w:r>
        <w:t>track_ID</w:t>
      </w:r>
      <w:proofErr w:type="spellEnd"/>
      <w:r>
        <w:t xml:space="preserve">) with one </w:t>
      </w:r>
      <w:proofErr w:type="spellStart"/>
      <w:r>
        <w:t>stsd</w:t>
      </w:r>
      <w:proofErr w:type="spellEnd"/>
      <w:r>
        <w:t xml:space="preserve"> </w:t>
      </w:r>
    </w:p>
    <w:p w14:paraId="0F00A266"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67" w14:textId="77777777" w:rsidR="000B6A36" w:rsidRDefault="0096302A">
      <w:pPr>
        <w:pStyle w:val="ListParagraph"/>
        <w:widowControl/>
        <w:numPr>
          <w:ilvl w:val="0"/>
          <w:numId w:val="69"/>
        </w:numPr>
        <w:spacing w:after="0" w:line="240" w:lineRule="auto"/>
        <w:jc w:val="left"/>
        <w:textAlignment w:val="auto"/>
      </w:pPr>
      <w:r>
        <w:t>Fragment K</w:t>
      </w:r>
      <w:r>
        <w:rPr>
          <w:vertAlign w:val="subscript"/>
        </w:rPr>
        <w:t>i</w:t>
      </w:r>
      <w:r>
        <w:t>+1-</w:t>
      </w:r>
      <w:proofErr w:type="gramStart"/>
      <w:r>
        <w:t>&gt; :</w:t>
      </w:r>
      <w:proofErr w:type="gramEnd"/>
      <w:r>
        <w:t xml:space="preserve"> </w:t>
      </w:r>
    </w:p>
    <w:p w14:paraId="0F00A268"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69" w14:textId="77777777" w:rsidR="000B6A36" w:rsidRDefault="000B6A36"/>
    <w:p w14:paraId="0F00A26A" w14:textId="77777777" w:rsidR="000B6A36" w:rsidRDefault="0096302A">
      <w:pPr>
        <w:pStyle w:val="Heading3"/>
        <w:widowControl/>
        <w:spacing w:line="240" w:lineRule="auto"/>
        <w:jc w:val="left"/>
        <w:rPr>
          <w:lang w:val="en-US"/>
        </w:rPr>
      </w:pPr>
      <w:r>
        <w:rPr>
          <w:lang w:val="en-US"/>
        </w:rPr>
        <w:t xml:space="preserve">Splicing with configuration changes in a single movie fragment </w:t>
      </w:r>
    </w:p>
    <w:p w14:paraId="0F00A26B" w14:textId="77777777" w:rsidR="000B6A36" w:rsidRDefault="0096302A">
      <w:r>
        <w:t>When splicing AV content contained in a single movie fragment for fragments N to K with codec configuration change happening from C1 to C2 (N &lt; C1 &lt; C2 &lt; K), this can be expressed as:</w:t>
      </w:r>
    </w:p>
    <w:p w14:paraId="0F00A26C" w14:textId="77777777" w:rsidR="000B6A36" w:rsidRDefault="0096302A">
      <w:pPr>
        <w:pStyle w:val="ListParagraph"/>
        <w:widowControl/>
        <w:numPr>
          <w:ilvl w:val="0"/>
          <w:numId w:val="69"/>
        </w:numPr>
        <w:spacing w:after="0" w:line="240" w:lineRule="auto"/>
        <w:jc w:val="left"/>
        <w:textAlignment w:val="auto"/>
      </w:pPr>
      <w:r>
        <w:t>Fragment N-&gt;C</w:t>
      </w:r>
      <w:proofErr w:type="gramStart"/>
      <w:r>
        <w:t>1 :</w:t>
      </w:r>
      <w:proofErr w:type="gramEnd"/>
      <w:r>
        <w:t xml:space="preserve"> </w:t>
      </w:r>
    </w:p>
    <w:p w14:paraId="0F00A26D"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=1,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6E"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(any </w:t>
      </w:r>
      <w:proofErr w:type="spellStart"/>
      <w:r>
        <w:t>track_IDs</w:t>
      </w:r>
      <w:proofErr w:type="spellEnd"/>
      <w:r>
        <w:t xml:space="preserve"> called </w:t>
      </w:r>
      <w:proofErr w:type="spellStart"/>
      <w:r>
        <w:rPr>
          <w:i/>
          <w:iCs/>
        </w:rPr>
        <w:t>splice_track_IDs</w:t>
      </w:r>
      <w:proofErr w:type="spellEnd"/>
      <w:r>
        <w:t xml:space="preserve">) with one </w:t>
      </w:r>
      <w:proofErr w:type="spellStart"/>
      <w:r>
        <w:rPr>
          <w:rFonts w:ascii="CourierNewPSMT" w:hAnsi="CourierNewPSMT" w:cs="CourierNewPSMT"/>
        </w:rPr>
        <w:t>stsd</w:t>
      </w:r>
      <w:proofErr w:type="spellEnd"/>
      <w:r>
        <w:t xml:space="preserve"> each</w:t>
      </w:r>
    </w:p>
    <w:p w14:paraId="0F00A26F"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70" w14:textId="77777777" w:rsidR="000B6A36" w:rsidRDefault="0096302A">
      <w:pPr>
        <w:pStyle w:val="ListParagraph"/>
        <w:widowControl/>
        <w:numPr>
          <w:ilvl w:val="0"/>
          <w:numId w:val="69"/>
        </w:numPr>
        <w:spacing w:after="0" w:line="240" w:lineRule="auto"/>
        <w:jc w:val="left"/>
        <w:textAlignment w:val="auto"/>
      </w:pPr>
      <w:r>
        <w:t>Fragment C</w:t>
      </w:r>
      <w:proofErr w:type="gramStart"/>
      <w:r>
        <w:t>1 :</w:t>
      </w:r>
      <w:proofErr w:type="gramEnd"/>
      <w:r>
        <w:t xml:space="preserve"> </w:t>
      </w:r>
    </w:p>
    <w:p w14:paraId="0F00A271"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 xml:space="preserve">=3 (source-id-present and in-splice), </w:t>
      </w:r>
      <w:proofErr w:type="spellStart"/>
      <w:r>
        <w:rPr>
          <w:rFonts w:ascii="CourierNewPSMT" w:hAnsi="CourierNewPSMT" w:cs="CourierNewPSMT"/>
        </w:rPr>
        <w:t>source_id</w:t>
      </w:r>
      <w:proofErr w:type="spellEnd"/>
      <w:r>
        <w:t xml:space="preserve">=1,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=0x000001</w:t>
      </w:r>
    </w:p>
    <w:p w14:paraId="0F00A272"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rPr>
          <w:rFonts w:ascii="CourierNewPSMT" w:hAnsi="CourierNewPSMT" w:cs="CourierNewPSMT"/>
        </w:rPr>
        <w:t>stsd</w:t>
      </w:r>
      <w:proofErr w:type="spellEnd"/>
      <w:r>
        <w:t xml:space="preserve"> each</w:t>
      </w:r>
    </w:p>
    <w:p w14:paraId="0F00A273"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=0x000002</w:t>
      </w:r>
    </w:p>
    <w:p w14:paraId="0F00A274" w14:textId="77777777" w:rsidR="000B6A36" w:rsidRDefault="0096302A">
      <w:pPr>
        <w:pStyle w:val="ListParagraph"/>
        <w:widowControl/>
        <w:numPr>
          <w:ilvl w:val="0"/>
          <w:numId w:val="69"/>
        </w:numPr>
        <w:spacing w:after="0" w:line="240" w:lineRule="auto"/>
        <w:jc w:val="left"/>
        <w:textAlignment w:val="auto"/>
      </w:pPr>
      <w:r>
        <w:t>Fragment C1+1-&gt;C</w:t>
      </w:r>
      <w:proofErr w:type="gramStart"/>
      <w:r>
        <w:t>2 :</w:t>
      </w:r>
      <w:proofErr w:type="gramEnd"/>
      <w:r>
        <w:t xml:space="preserve"> </w:t>
      </w:r>
    </w:p>
    <w:p w14:paraId="0F00A275"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 xml:space="preserve">=3 (source-id-present and in-splice), </w:t>
      </w:r>
      <w:proofErr w:type="spellStart"/>
      <w:r>
        <w:t>source_id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76"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w:t>
      </w:r>
      <w:proofErr w:type="gramStart"/>
      <w:r>
        <w:rPr>
          <w:i/>
          <w:iCs/>
        </w:rPr>
        <w:t>IDs</w:t>
      </w:r>
      <w:proofErr w:type="spellEnd"/>
      <w:r>
        <w:t xml:space="preserve">)   </w:t>
      </w:r>
      <w:proofErr w:type="gramEnd"/>
      <w:r>
        <w:t xml:space="preserve">with one </w:t>
      </w:r>
      <w:proofErr w:type="spellStart"/>
      <w:r>
        <w:t>stsd</w:t>
      </w:r>
      <w:proofErr w:type="spellEnd"/>
      <w:r>
        <w:t xml:space="preserve"> each</w:t>
      </w:r>
    </w:p>
    <w:p w14:paraId="0F00A277"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 xml:space="preserve">=0x800002 </w:t>
      </w:r>
    </w:p>
    <w:p w14:paraId="0F00A278" w14:textId="77777777" w:rsidR="000B6A36" w:rsidRDefault="0096302A">
      <w:pPr>
        <w:pStyle w:val="ListParagraph"/>
        <w:widowControl/>
        <w:numPr>
          <w:ilvl w:val="0"/>
          <w:numId w:val="69"/>
        </w:numPr>
        <w:spacing w:after="0" w:line="240" w:lineRule="auto"/>
        <w:jc w:val="left"/>
        <w:textAlignment w:val="auto"/>
      </w:pPr>
      <w:r>
        <w:t>Fragment C2+</w:t>
      </w:r>
      <w:proofErr w:type="gramStart"/>
      <w:r>
        <w:t>1 :</w:t>
      </w:r>
      <w:proofErr w:type="gramEnd"/>
      <w:r>
        <w:t xml:space="preserve"> </w:t>
      </w:r>
    </w:p>
    <w:p w14:paraId="0F00A279"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flags=3 (source-id-present and in-splice), </w:t>
      </w:r>
      <w:proofErr w:type="spellStart"/>
      <w:r>
        <w:rPr>
          <w:rFonts w:ascii="CourierNewPSMT" w:hAnsi="CourierNewPSMT" w:cs="CourierNewPSMT"/>
        </w:rPr>
        <w:t>source</w:t>
      </w:r>
      <w:r>
        <w:t>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=0x000001</w:t>
      </w:r>
    </w:p>
    <w:p w14:paraId="0F00A27A"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t>stsd</w:t>
      </w:r>
      <w:proofErr w:type="spellEnd"/>
      <w:r>
        <w:t xml:space="preserve"> each</w:t>
      </w:r>
    </w:p>
    <w:p w14:paraId="0F00A27B"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 xml:space="preserve">= 0x000002 </w:t>
      </w:r>
    </w:p>
    <w:p w14:paraId="0F00A27C" w14:textId="77777777" w:rsidR="000B6A36" w:rsidRDefault="0096302A">
      <w:pPr>
        <w:pStyle w:val="ListParagraph"/>
        <w:widowControl/>
        <w:numPr>
          <w:ilvl w:val="0"/>
          <w:numId w:val="69"/>
        </w:numPr>
        <w:spacing w:after="0" w:line="240" w:lineRule="auto"/>
        <w:jc w:val="left"/>
        <w:textAlignment w:val="auto"/>
      </w:pPr>
      <w:r>
        <w:lastRenderedPageBreak/>
        <w:t xml:space="preserve">Fragment C2+2 -&gt; </w:t>
      </w:r>
      <w:proofErr w:type="gramStart"/>
      <w:r>
        <w:t>K :</w:t>
      </w:r>
      <w:proofErr w:type="gramEnd"/>
      <w:r>
        <w:t xml:space="preserve"> </w:t>
      </w:r>
    </w:p>
    <w:p w14:paraId="0F00A27D"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flags=3 (source-id-present and in-splice), </w:t>
      </w:r>
      <w:proofErr w:type="spellStart"/>
      <w:r>
        <w:t>source_id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7E"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t>stsd</w:t>
      </w:r>
      <w:proofErr w:type="spellEnd"/>
      <w:r>
        <w:t xml:space="preserve"> each</w:t>
      </w:r>
    </w:p>
    <w:p w14:paraId="0F00A27F"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=0x800002</w:t>
      </w:r>
    </w:p>
    <w:p w14:paraId="0F00A280" w14:textId="77777777" w:rsidR="000B6A36" w:rsidRDefault="0096302A">
      <w:pPr>
        <w:pStyle w:val="ListParagraph"/>
        <w:widowControl/>
        <w:numPr>
          <w:ilvl w:val="0"/>
          <w:numId w:val="69"/>
        </w:numPr>
        <w:spacing w:after="0" w:line="240" w:lineRule="auto"/>
        <w:jc w:val="left"/>
        <w:textAlignment w:val="auto"/>
      </w:pPr>
      <w:r>
        <w:t>Fragment K+</w:t>
      </w:r>
      <w:proofErr w:type="gramStart"/>
      <w:r>
        <w:t>1 :</w:t>
      </w:r>
      <w:proofErr w:type="gramEnd"/>
      <w:r>
        <w:t xml:space="preserve"> </w:t>
      </w:r>
    </w:p>
    <w:p w14:paraId="0F00A281"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82" w14:textId="77777777" w:rsidR="000B6A36" w:rsidRDefault="000B6A36"/>
    <w:p w14:paraId="0F00A283" w14:textId="77777777" w:rsidR="000B6A36" w:rsidRDefault="0096302A">
      <w:pPr>
        <w:pStyle w:val="Heading3"/>
      </w:pPr>
      <w:r>
        <w:t>Efficiency</w:t>
      </w:r>
    </w:p>
    <w:p w14:paraId="0F00A284" w14:textId="77777777" w:rsidR="000B6A36" w:rsidRDefault="0096302A">
      <w:r>
        <w:t xml:space="preserve">With this proposal, signaling a new </w:t>
      </w:r>
      <w:bookmarkStart w:id="1295" w:name="_Hlk108124208"/>
      <w:r>
        <w:t>track in simple cases costs STSD plus:</w:t>
      </w:r>
    </w:p>
    <w:p w14:paraId="0F00A285" w14:textId="77777777" w:rsidR="000B6A36" w:rsidRDefault="0096302A">
      <w:pPr>
        <w:pStyle w:val="ListParagraph"/>
        <w:widowControl/>
        <w:numPr>
          <w:ilvl w:val="0"/>
          <w:numId w:val="69"/>
        </w:numPr>
        <w:spacing w:after="0" w:line="240" w:lineRule="auto"/>
        <w:jc w:val="left"/>
        <w:textAlignment w:val="auto"/>
      </w:pPr>
      <w:r>
        <w:t xml:space="preserve">12 bytes for </w:t>
      </w:r>
      <w:proofErr w:type="spellStart"/>
      <w:r>
        <w:rPr>
          <w:rFonts w:ascii="CourierNewPSMT" w:hAnsi="CourierNewPSMT" w:cs="CourierNewPSMT"/>
        </w:rPr>
        <w:t>DynamicTrackHeaderBox</w:t>
      </w:r>
      <w:proofErr w:type="spellEnd"/>
      <w:r>
        <w:t xml:space="preserve"> header (cost of the </w:t>
      </w:r>
      <w:proofErr w:type="spellStart"/>
      <w:r>
        <w:t>FullBox</w:t>
      </w:r>
      <w:proofErr w:type="spellEnd"/>
      <w:r>
        <w:t>)</w:t>
      </w:r>
    </w:p>
    <w:p w14:paraId="0F00A286" w14:textId="77777777" w:rsidR="000B6A36" w:rsidRDefault="0096302A">
      <w:pPr>
        <w:pStyle w:val="ListParagraph"/>
        <w:widowControl/>
        <w:numPr>
          <w:ilvl w:val="0"/>
          <w:numId w:val="69"/>
        </w:numPr>
        <w:spacing w:after="0" w:line="240" w:lineRule="auto"/>
        <w:jc w:val="left"/>
        <w:textAlignment w:val="auto"/>
      </w:pPr>
      <w:r>
        <w:t>17 bytes for audio (no volume), 27 bytes for video with size/layer and without track matrix (63 with matrix)</w:t>
      </w:r>
    </w:p>
    <w:p w14:paraId="0F00A287" w14:textId="77777777" w:rsidR="000B6A36" w:rsidRDefault="0096302A">
      <w:pPr>
        <w:pStyle w:val="ListParagraph"/>
        <w:widowControl/>
        <w:numPr>
          <w:ilvl w:val="0"/>
          <w:numId w:val="69"/>
        </w:numPr>
        <w:spacing w:after="0" w:line="240" w:lineRule="auto"/>
        <w:jc w:val="left"/>
        <w:textAlignment w:val="auto"/>
      </w:pPr>
      <w:r>
        <w:t xml:space="preserve">8 bytes for </w:t>
      </w:r>
      <w:proofErr w:type="spellStart"/>
      <w:r>
        <w:rPr>
          <w:rFonts w:ascii="CourierNewPSMT" w:hAnsi="CourierNewPSMT" w:cs="CourierNewPSMT"/>
        </w:rPr>
        <w:t>DynamicTrackBox</w:t>
      </w:r>
      <w:proofErr w:type="spellEnd"/>
      <w:r>
        <w:t xml:space="preserve"> header (cost of the Box)</w:t>
      </w:r>
    </w:p>
    <w:p w14:paraId="0F00A288" w14:textId="77777777" w:rsidR="000B6A36" w:rsidRDefault="0096302A">
      <w:pPr>
        <w:pStyle w:val="ListParagraph"/>
        <w:widowControl/>
        <w:numPr>
          <w:ilvl w:val="0"/>
          <w:numId w:val="69"/>
        </w:numPr>
        <w:spacing w:after="0" w:line="240" w:lineRule="auto"/>
        <w:jc w:val="left"/>
        <w:textAlignment w:val="auto"/>
      </w:pPr>
      <w:r>
        <w:t xml:space="preserve">12 bytes for </w:t>
      </w:r>
      <w:proofErr w:type="spellStart"/>
      <w:r>
        <w:rPr>
          <w:rFonts w:ascii="CourierNewPSMT" w:hAnsi="CourierNewPSMT" w:cs="CourierNewPSMT"/>
        </w:rPr>
        <w:t>DynamicMovieBox</w:t>
      </w:r>
      <w:proofErr w:type="spellEnd"/>
      <w:r>
        <w:t xml:space="preserve"> header</w:t>
      </w:r>
      <w:bookmarkEnd w:id="1295"/>
    </w:p>
    <w:p w14:paraId="0F00A289" w14:textId="77777777" w:rsidR="000B6A36" w:rsidRDefault="000B6A36"/>
    <w:p w14:paraId="0F00A28A" w14:textId="77777777" w:rsidR="000B6A36" w:rsidRDefault="0096302A">
      <w:bookmarkStart w:id="1296" w:name="_Hlk108124295"/>
      <w:r>
        <w:t>Overhead for 1s fragments is 0.392 kbps for audio, 0.47 kbps for video (0.76 kbps if full visual matrix is specified) hence roughly 1.3 kbps for full signaling (i.e. track and sample descriptions (</w:t>
      </w:r>
      <w:proofErr w:type="spellStart"/>
      <w:r>
        <w:t>stsd</w:t>
      </w:r>
      <w:proofErr w:type="spellEnd"/>
      <w:r>
        <w:t xml:space="preserve">)) versus 4+ kbps for </w:t>
      </w:r>
      <w:proofErr w:type="spellStart"/>
      <w:r>
        <w:rPr>
          <w:rFonts w:ascii="CourierNewPSMT" w:hAnsi="CourierNewPSMT" w:cs="CourierNewPSMT"/>
          <w:sz w:val="22"/>
          <w:szCs w:val="22"/>
        </w:rPr>
        <w:t>TrackBox</w:t>
      </w:r>
      <w:proofErr w:type="spellEnd"/>
      <w:r>
        <w:t xml:space="preserve"> injection as proposed in m58085.</w:t>
      </w:r>
      <w:bookmarkEnd w:id="1296"/>
    </w:p>
    <w:p w14:paraId="0F00A28B" w14:textId="77777777" w:rsidR="000B6A36" w:rsidRDefault="000B6A36"/>
    <w:p w14:paraId="0F00A28C" w14:textId="77777777" w:rsidR="000B6A36" w:rsidRDefault="0096302A">
      <w:r>
        <w:t xml:space="preserve">Signaling removal of a track costs </w:t>
      </w:r>
      <w:bookmarkStart w:id="1297" w:name="_Hlk108124416"/>
      <w:r>
        <w:t>12+4+8+12 bytes, 0.288 kbps</w:t>
      </w:r>
      <w:bookmarkEnd w:id="1297"/>
    </w:p>
    <w:p w14:paraId="0F00A28D" w14:textId="53038566" w:rsidR="000B6A36" w:rsidRDefault="0096302A">
      <w:pPr>
        <w:pStyle w:val="Heading3"/>
      </w:pPr>
      <w:r>
        <w:t xml:space="preserve">Usage with </w:t>
      </w:r>
      <w:r>
        <w:rPr>
          <w:lang w:val="en-US"/>
        </w:rPr>
        <w:t xml:space="preserve">dependent movie </w:t>
      </w:r>
      <w:r>
        <w:t>fragments</w:t>
      </w:r>
      <w:r>
        <w:rPr>
          <w:lang w:val="en-US"/>
        </w:rPr>
        <w:t xml:space="preserve"> (defined in section</w:t>
      </w:r>
      <w:r>
        <w:rPr>
          <w:lang w:val="en-US"/>
        </w:rPr>
        <w:fldChar w:fldCharType="begin"/>
      </w:r>
      <w:r>
        <w:rPr>
          <w:lang w:val="en-US"/>
        </w:rPr>
        <w:instrText xml:space="preserve"> REF _Ref119684055 \r \h </w:instrText>
      </w:r>
      <w:r>
        <w:rPr>
          <w:lang w:val="en-US"/>
        </w:rPr>
      </w:r>
      <w:r>
        <w:rPr>
          <w:lang w:val="en-US"/>
        </w:rPr>
        <w:fldChar w:fldCharType="separate"/>
      </w:r>
      <w:r w:rsidR="00D07D14">
        <w:rPr>
          <w:lang w:val="en-US"/>
        </w:rPr>
        <w:t>15.1</w:t>
      </w:r>
      <w:r>
        <w:rPr>
          <w:lang w:val="en-US"/>
        </w:rPr>
        <w:fldChar w:fldCharType="end"/>
      </w:r>
      <w:r>
        <w:rPr>
          <w:lang w:val="en-US"/>
        </w:rPr>
        <w:t>)</w:t>
      </w:r>
    </w:p>
    <w:p w14:paraId="0F00A28E" w14:textId="77777777" w:rsidR="000B6A36" w:rsidRDefault="0096302A">
      <w:pPr>
        <w:jc w:val="both"/>
      </w:pPr>
      <w:r>
        <w:t>The proposed definition for “dependent movie fragments” can be updated when combined with dynamic movie fragment as follows:</w:t>
      </w:r>
    </w:p>
    <w:p w14:paraId="0F00A28F" w14:textId="77777777" w:rsidR="000B6A36" w:rsidRDefault="000B6A36">
      <w:pPr>
        <w:jc w:val="both"/>
      </w:pPr>
    </w:p>
    <w:p w14:paraId="0F00A476" w14:textId="5968EDD6" w:rsidR="000B6A36" w:rsidRDefault="0096302A" w:rsidP="00E4516E">
      <w:pPr>
        <w:jc w:val="both"/>
      </w:pPr>
      <w:r>
        <w:t xml:space="preserve">If version is not 0, any </w:t>
      </w:r>
      <w:proofErr w:type="spellStart"/>
      <w:r>
        <w:rPr>
          <w:rFonts w:ascii="CourierNewPSMT" w:hAnsi="CourierNewPSMT" w:cs="CourierNewPSMT"/>
          <w:sz w:val="22"/>
          <w:szCs w:val="22"/>
        </w:rPr>
        <w:t>SampleGroupDescriptionBox</w:t>
      </w:r>
      <w:proofErr w:type="spellEnd"/>
      <w:r>
        <w:t xml:space="preserve">, </w:t>
      </w:r>
      <w:proofErr w:type="spellStart"/>
      <w:r>
        <w:rPr>
          <w:rFonts w:ascii="CourierNewPSMT" w:hAnsi="CourierNewPSMT" w:cs="CourierNewPSMT"/>
          <w:sz w:val="22"/>
          <w:szCs w:val="22"/>
        </w:rPr>
        <w:t>DynamicMovieBox</w:t>
      </w:r>
      <w:proofErr w:type="spellEnd"/>
      <w:r>
        <w:t xml:space="preserve"> or </w:t>
      </w:r>
      <w:proofErr w:type="spellStart"/>
      <w:r>
        <w:rPr>
          <w:rFonts w:ascii="CourierNewPSMT" w:hAnsi="CourierNewPSMT" w:cs="CourierNewPSMT"/>
          <w:sz w:val="22"/>
          <w:szCs w:val="22"/>
        </w:rPr>
        <w:t>MetaBox</w:t>
      </w:r>
      <w:proofErr w:type="spellEnd"/>
      <w:r>
        <w:t xml:space="preserve"> defined in the last movie fragment, or in the last </w:t>
      </w:r>
      <w:proofErr w:type="spellStart"/>
      <w:r>
        <w:rPr>
          <w:rFonts w:ascii="CourierNewPSMT" w:hAnsi="CourierNewPSMT" w:cs="CourierNewPSMT"/>
          <w:sz w:val="22"/>
          <w:szCs w:val="22"/>
        </w:rPr>
        <w:t>TrackFragment</w:t>
      </w:r>
      <w:proofErr w:type="spellEnd"/>
      <w:r>
        <w:t xml:space="preserve"> in the last movie fragment, whose </w:t>
      </w:r>
      <w:proofErr w:type="spellStart"/>
      <w:r>
        <w:rPr>
          <w:rFonts w:ascii="CourierNewPSMT" w:hAnsi="CourierNewPSMT" w:cs="CourierNewPSMT"/>
          <w:sz w:val="22"/>
          <w:szCs w:val="22"/>
        </w:rPr>
        <w:t>MovieFragmentHeaderBox</w:t>
      </w:r>
      <w:proofErr w:type="spellEnd"/>
      <w:r>
        <w:t xml:space="preserve"> version is 0 also apply for this movie fragment, and there shall not be any </w:t>
      </w:r>
      <w:proofErr w:type="spellStart"/>
      <w:r>
        <w:rPr>
          <w:rFonts w:ascii="CourierNewPSMT" w:hAnsi="CourierNewPSMT" w:cs="CourierNewPSMT"/>
          <w:sz w:val="22"/>
          <w:szCs w:val="22"/>
        </w:rPr>
        <w:t>SampleGroupDescriptionBox</w:t>
      </w:r>
      <w:proofErr w:type="spellEnd"/>
      <w:r>
        <w:t xml:space="preserve">, </w:t>
      </w:r>
      <w:proofErr w:type="spellStart"/>
      <w:r>
        <w:rPr>
          <w:rFonts w:ascii="CourierNewPSMT" w:hAnsi="CourierNewPSMT" w:cs="CourierNewPSMT"/>
          <w:sz w:val="22"/>
          <w:szCs w:val="22"/>
        </w:rPr>
        <w:t>DynamicMovieBox</w:t>
      </w:r>
      <w:proofErr w:type="spellEnd"/>
      <w:r>
        <w:t xml:space="preserve"> or </w:t>
      </w:r>
      <w:proofErr w:type="spellStart"/>
      <w:r>
        <w:rPr>
          <w:rFonts w:ascii="CourierNewPSMT" w:hAnsi="CourierNewPSMT" w:cs="CourierNewPSMT"/>
          <w:sz w:val="22"/>
          <w:szCs w:val="22"/>
        </w:rPr>
        <w:t>MetaBox</w:t>
      </w:r>
      <w:proofErr w:type="spellEnd"/>
      <w:r>
        <w:t xml:space="preserve"> defined for this movie fragment.</w:t>
      </w:r>
      <w:bookmarkStart w:id="1298" w:name="_Hlk108124880"/>
      <w:bookmarkEnd w:id="1298"/>
    </w:p>
    <w:p w14:paraId="0F00A477" w14:textId="77777777" w:rsidR="000B6A36" w:rsidRPr="002C79D2" w:rsidRDefault="0096302A">
      <w:pPr>
        <w:pStyle w:val="Heading1"/>
        <w:rPr>
          <w:highlight w:val="green"/>
        </w:rPr>
      </w:pPr>
      <w:bookmarkStart w:id="1299" w:name="_Toc171988972"/>
      <w:r w:rsidRPr="002C79D2">
        <w:rPr>
          <w:highlight w:val="green"/>
        </w:rPr>
        <w:t>Tracks in Multiple files</w:t>
      </w:r>
      <w:bookmarkEnd w:id="1299"/>
    </w:p>
    <w:p w14:paraId="0F00A478" w14:textId="77777777" w:rsidR="000B6A36" w:rsidRDefault="0096302A">
      <w:r>
        <w:t>This section documents approaches under investigation for handling multiple ISOBMFF files (with one or more tracks) as a unified presentation.</w:t>
      </w:r>
    </w:p>
    <w:p w14:paraId="0F00A479" w14:textId="77777777" w:rsidR="000B6A36" w:rsidRPr="002C79D2" w:rsidRDefault="0096302A">
      <w:pPr>
        <w:pStyle w:val="Heading2"/>
        <w:rPr>
          <w:highlight w:val="red"/>
        </w:rPr>
      </w:pPr>
      <w:r w:rsidRPr="002C79D2">
        <w:rPr>
          <w:highlight w:val="red"/>
          <w:lang w:val="en-US"/>
        </w:rPr>
        <w:t xml:space="preserve">External </w:t>
      </w:r>
      <w:r w:rsidRPr="002C79D2">
        <w:rPr>
          <w:highlight w:val="red"/>
        </w:rPr>
        <w:t xml:space="preserve">Tracks </w:t>
      </w:r>
    </w:p>
    <w:p w14:paraId="0F00A47A" w14:textId="77777777" w:rsidR="000B6A36" w:rsidRDefault="000B6A36">
      <w:pPr>
        <w:rPr>
          <w:lang w:val="x-none"/>
        </w:rPr>
      </w:pPr>
    </w:p>
    <w:p w14:paraId="0F00A47B" w14:textId="5E88E8E1" w:rsidR="000B6A36" w:rsidRPr="00746008" w:rsidRDefault="0096302A">
      <w:proofErr w:type="gramStart"/>
      <w:r w:rsidRPr="00746008">
        <w:t>Discussion :</w:t>
      </w:r>
      <w:proofErr w:type="gramEnd"/>
      <w:r w:rsidR="00746008" w:rsidRPr="00746008">
        <w:t xml:space="preserve"> </w:t>
      </w:r>
      <w:r w:rsidR="00746008">
        <w:fldChar w:fldCharType="begin"/>
      </w:r>
      <w:ins w:id="1300" w:author="Cyril Concolato (cc0)" w:date="2024-01-29T09:34:00Z">
        <w:r w:rsidR="00746008">
          <w:instrText>HYPERLINK "</w:instrText>
        </w:r>
      </w:ins>
      <w:r w:rsidR="00746008" w:rsidRPr="00746008">
        <w:instrText>http://mpeg.expert/software/MPEG/Systems/FileFormat/isobmff/-/issues/217</w:instrText>
      </w:r>
      <w:ins w:id="1301" w:author="Cyril Concolato (cc0)" w:date="2024-01-29T09:34:00Z">
        <w:r w:rsidR="00746008">
          <w:instrText>"</w:instrText>
        </w:r>
      </w:ins>
      <w:r w:rsidR="00746008">
        <w:fldChar w:fldCharType="separate"/>
      </w:r>
      <w:r w:rsidR="00746008" w:rsidRPr="00305CDE">
        <w:rPr>
          <w:rStyle w:val="Hyperlink"/>
        </w:rPr>
        <w:t>http://mpeg.expert/software/MPEG/Systems/FileFormat/isobmff/-/issues/217</w:t>
      </w:r>
      <w:r w:rsidR="00746008">
        <w:fldChar w:fldCharType="end"/>
      </w:r>
      <w:r w:rsidR="00746008">
        <w:t xml:space="preserve"> </w:t>
      </w:r>
    </w:p>
    <w:p w14:paraId="0F00A47D" w14:textId="77777777" w:rsidR="000B6A36" w:rsidRDefault="000B6A36">
      <w:pPr>
        <w:rPr>
          <w:lang w:val="x-none"/>
        </w:rPr>
      </w:pPr>
    </w:p>
    <w:p w14:paraId="0F00A47E" w14:textId="77777777" w:rsidR="000B6A36" w:rsidRDefault="000B6A36">
      <w:pPr>
        <w:rPr>
          <w:lang w:val="x-none"/>
        </w:rPr>
      </w:pPr>
    </w:p>
    <w:p w14:paraId="0F00A47F" w14:textId="77777777" w:rsidR="000B6A36" w:rsidRDefault="0096302A">
      <w:pPr>
        <w:jc w:val="both"/>
      </w:pPr>
      <w:r>
        <w:t>Currently, an ISO Base Media file either holds the sample data within the file containing the structure data (</w:t>
      </w:r>
      <w:r>
        <w:rPr>
          <w:rFonts w:ascii="CourierNewPSMT" w:hAnsi="CourierNewPSMT" w:cs="CourierNewPSMT"/>
          <w:lang w:eastAsia="fr-FR"/>
        </w:rPr>
        <w:t>‘</w:t>
      </w:r>
      <w:proofErr w:type="spellStart"/>
      <w:r>
        <w:rPr>
          <w:rFonts w:ascii="CourierNewPSMT" w:hAnsi="CourierNewPSMT" w:cs="CourierNewPSMT"/>
          <w:lang w:eastAsia="fr-FR"/>
        </w:rPr>
        <w:t>trak</w:t>
      </w:r>
      <w:proofErr w:type="spellEnd"/>
      <w:r>
        <w:rPr>
          <w:rFonts w:ascii="CourierNewPSMT" w:hAnsi="CourierNewPSMT" w:cs="CourierNewPSMT"/>
          <w:lang w:eastAsia="fr-FR"/>
        </w:rPr>
        <w:t>’</w:t>
      </w:r>
      <w:r>
        <w:t xml:space="preserve"> or </w:t>
      </w:r>
      <w:r>
        <w:rPr>
          <w:rFonts w:ascii="CourierNewPSMT" w:hAnsi="CourierNewPSMT" w:cs="CourierNewPSMT"/>
          <w:lang w:eastAsia="fr-FR"/>
        </w:rPr>
        <w:t>‘</w:t>
      </w:r>
      <w:proofErr w:type="spellStart"/>
      <w:r>
        <w:rPr>
          <w:rFonts w:ascii="CourierNewPSMT" w:hAnsi="CourierNewPSMT" w:cs="CourierNewPSMT"/>
          <w:lang w:eastAsia="fr-FR"/>
        </w:rPr>
        <w:t>traf</w:t>
      </w:r>
      <w:proofErr w:type="spellEnd"/>
      <w:r>
        <w:rPr>
          <w:rFonts w:ascii="CourierNewPSMT" w:hAnsi="CourierNewPSMT" w:cs="CourierNewPSMT"/>
          <w:lang w:eastAsia="fr-FR"/>
        </w:rPr>
        <w:t>’</w:t>
      </w:r>
      <w:r>
        <w:t xml:space="preserve"> box</w:t>
      </w:r>
      <w:proofErr w:type="gramStart"/>
      <w:r>
        <w:t>), or</w:t>
      </w:r>
      <w:proofErr w:type="gramEnd"/>
      <w:r>
        <w:t xml:space="preserve"> refers to the sample data through URL/URNs (as indicated in the </w:t>
      </w:r>
      <w:proofErr w:type="spellStart"/>
      <w:r>
        <w:rPr>
          <w:rFonts w:ascii="CourierNewPSMT" w:hAnsi="CourierNewPSMT" w:cs="CourierNewPSMT"/>
          <w:lang w:eastAsia="fr-FR"/>
        </w:rPr>
        <w:t>DataReferenceBox</w:t>
      </w:r>
      <w:proofErr w:type="spellEnd"/>
      <w:r>
        <w:t xml:space="preserve">). It cannot however refer to complete tracks (sample data and structure-data) in other files. If a track from one ISO Base Media file </w:t>
      </w:r>
      <w:proofErr w:type="gramStart"/>
      <w:r>
        <w:t>has to</w:t>
      </w:r>
      <w:proofErr w:type="gramEnd"/>
      <w:r>
        <w:t xml:space="preserve"> be referenced in another file, relying on data reference causes the structure data (track box hierarchy) to be duplicated which is:</w:t>
      </w:r>
    </w:p>
    <w:p w14:paraId="0F00A480" w14:textId="77777777" w:rsidR="000B6A36" w:rsidRDefault="0096302A">
      <w:pPr>
        <w:pStyle w:val="ListParagraph"/>
        <w:widowControl/>
        <w:numPr>
          <w:ilvl w:val="0"/>
          <w:numId w:val="70"/>
        </w:numPr>
        <w:spacing w:after="0" w:line="240" w:lineRule="auto"/>
        <w:textAlignment w:val="auto"/>
      </w:pPr>
      <w:r>
        <w:lastRenderedPageBreak/>
        <w:t>Memory/storage costly</w:t>
      </w:r>
    </w:p>
    <w:p w14:paraId="0F00A481" w14:textId="77777777" w:rsidR="000B6A36" w:rsidRDefault="0096302A">
      <w:pPr>
        <w:pStyle w:val="ListParagraph"/>
        <w:widowControl/>
        <w:numPr>
          <w:ilvl w:val="0"/>
          <w:numId w:val="70"/>
        </w:numPr>
        <w:spacing w:after="0" w:line="240" w:lineRule="auto"/>
        <w:textAlignment w:val="auto"/>
      </w:pPr>
      <w:r>
        <w:t xml:space="preserve">not efficient as any minor changes to the referenced file(s) shall be reflected in the referring file due to file offset changes; such offset changes may happen quite frequently in the referred file (media editing, adding a new brand, re-interleaving, fragmenting, …). </w:t>
      </w:r>
    </w:p>
    <w:p w14:paraId="0F00A482" w14:textId="77777777" w:rsidR="000B6A36" w:rsidRDefault="000B6A36">
      <w:pPr>
        <w:jc w:val="both"/>
      </w:pPr>
    </w:p>
    <w:p w14:paraId="0F00A483" w14:textId="77777777" w:rsidR="000B6A36" w:rsidRDefault="0096302A">
      <w:pPr>
        <w:jc w:val="both"/>
      </w:pPr>
      <w:r>
        <w:t>We can see several use cases for adding tracks by reference in a file:</w:t>
      </w:r>
    </w:p>
    <w:p w14:paraId="0F00A484" w14:textId="77777777" w:rsidR="000B6A36" w:rsidRDefault="0096302A">
      <w:pPr>
        <w:jc w:val="both"/>
      </w:pPr>
      <w:r>
        <w:t>- add a new language track (audio or subtitles) to a file without having to rewrite the video part</w:t>
      </w:r>
    </w:p>
    <w:p w14:paraId="0F00A485" w14:textId="77777777" w:rsidR="000B6A36" w:rsidRDefault="0096302A">
      <w:pPr>
        <w:jc w:val="both"/>
      </w:pPr>
      <w:r>
        <w:t>- simpler authoring of track groups and meta data without having to rewrite the entire file</w:t>
      </w:r>
    </w:p>
    <w:p w14:paraId="0F00A486" w14:textId="77777777" w:rsidR="000B6A36" w:rsidRDefault="0096302A">
      <w:pPr>
        <w:jc w:val="both"/>
      </w:pPr>
      <w:r>
        <w:t xml:space="preserve">- build a presentation from already authored (encoder output, CMAF recording) track files. </w:t>
      </w:r>
    </w:p>
    <w:p w14:paraId="0F00A487" w14:textId="77777777" w:rsidR="000B6A36" w:rsidRDefault="0096302A">
      <w:pPr>
        <w:jc w:val="both"/>
      </w:pPr>
      <w:r>
        <w:t xml:space="preserve">- possibility to create generic files (templates) referring to media tracks </w:t>
      </w:r>
    </w:p>
    <w:p w14:paraId="0F00A488" w14:textId="77777777" w:rsidR="000B6A36" w:rsidRDefault="0096302A">
      <w:pPr>
        <w:jc w:val="both"/>
      </w:pPr>
      <w:r>
        <w:t xml:space="preserve">- DASH content preparation: a single </w:t>
      </w:r>
      <w:r>
        <w:rPr>
          <w:rFonts w:ascii="CourierNewPSMT" w:hAnsi="CourierNewPSMT" w:cs="CourierNewPSMT"/>
          <w:lang w:eastAsia="fr-FR"/>
        </w:rPr>
        <w:t>‘</w:t>
      </w:r>
      <w:proofErr w:type="spellStart"/>
      <w:r>
        <w:rPr>
          <w:rFonts w:ascii="CourierNewPSMT" w:hAnsi="CourierNewPSMT" w:cs="CourierNewPSMT"/>
          <w:lang w:eastAsia="fr-FR"/>
        </w:rPr>
        <w:t>moov</w:t>
      </w:r>
      <w:proofErr w:type="spellEnd"/>
      <w:r>
        <w:rPr>
          <w:rFonts w:ascii="CourierNewPSMT" w:hAnsi="CourierNewPSMT" w:cs="CourierNewPSMT"/>
          <w:lang w:eastAsia="fr-FR"/>
        </w:rPr>
        <w:t>’</w:t>
      </w:r>
      <w:r>
        <w:t xml:space="preserve"> can be constructed with all proper information (kind, language, dependencies, …) from external files at very low cost</w:t>
      </w:r>
    </w:p>
    <w:p w14:paraId="0F00A489" w14:textId="77777777" w:rsidR="000B6A36" w:rsidRDefault="000B6A36">
      <w:pPr>
        <w:jc w:val="both"/>
      </w:pPr>
    </w:p>
    <w:p w14:paraId="0F00A48A" w14:textId="569DD105" w:rsidR="000B6A36" w:rsidRDefault="0096302A">
      <w:pPr>
        <w:jc w:val="both"/>
      </w:pPr>
      <w:r>
        <w:t xml:space="preserve">Note that last point relates to the on-going exploration on DASH/CMAF/FF </w:t>
      </w:r>
      <w:proofErr w:type="spellStart"/>
      <w:r>
        <w:t>alignment</w:t>
      </w:r>
      <w:r>
        <w:fldChar w:fldCharType="begin"/>
      </w:r>
      <w:r>
        <w:instrText xml:space="preserve"> REF _Ref138414085 \r \h </w:instrText>
      </w:r>
      <w:r>
        <w:fldChar w:fldCharType="separate"/>
      </w:r>
      <w:r w:rsidR="00D07D14">
        <w:rPr>
          <w:b/>
          <w:bCs/>
        </w:rPr>
        <w:t>Error</w:t>
      </w:r>
      <w:proofErr w:type="spellEnd"/>
      <w:r w:rsidR="00D07D14">
        <w:rPr>
          <w:b/>
          <w:bCs/>
        </w:rPr>
        <w:t>! Reference source not found.</w:t>
      </w:r>
      <w:r>
        <w:fldChar w:fldCharType="end"/>
      </w:r>
      <w:r>
        <w:t xml:space="preserve">. </w:t>
      </w:r>
    </w:p>
    <w:p w14:paraId="0F00A48B" w14:textId="77777777" w:rsidR="000B6A36" w:rsidRDefault="000B6A36">
      <w:pPr>
        <w:jc w:val="both"/>
      </w:pPr>
    </w:p>
    <w:p w14:paraId="0F00A48C" w14:textId="77777777" w:rsidR="000B6A36" w:rsidRDefault="0096302A">
      <w:pPr>
        <w:jc w:val="both"/>
      </w:pPr>
      <w:r>
        <w:t>Having external tracks can therefore benefit authoring, content preparation and even content delivery.</w:t>
      </w:r>
    </w:p>
    <w:p w14:paraId="0F00A48D" w14:textId="77777777" w:rsidR="000B6A36" w:rsidRDefault="000B6A36">
      <w:pPr>
        <w:jc w:val="both"/>
      </w:pPr>
    </w:p>
    <w:p w14:paraId="0F00A48E" w14:textId="77777777" w:rsidR="000B6A36" w:rsidRDefault="0096302A">
      <w:pPr>
        <w:jc w:val="both"/>
      </w:pPr>
      <w:r>
        <w:t>The input contribution m63099 proposes to identify tracks in files using UUID to allow a file processor identifying tracks that are part of the same presentation, but the proposal does not cover how track files are located, how dependencies across tracks are set, how track groups can be setup. It moreover requires a “controlled” environment for the generation of UUIDs, which can be tricky if files come from different providers.</w:t>
      </w:r>
    </w:p>
    <w:p w14:paraId="0F00A48F" w14:textId="77777777" w:rsidR="000B6A36" w:rsidRDefault="000B6A36">
      <w:pPr>
        <w:jc w:val="both"/>
        <w:rPr>
          <w:rFonts w:eastAsia="Calibri" w:cs="Arial"/>
          <w:b/>
          <w:bCs/>
          <w:kern w:val="2"/>
          <w:sz w:val="28"/>
          <w:szCs w:val="32"/>
        </w:rPr>
      </w:pPr>
    </w:p>
    <w:p w14:paraId="0F00A490" w14:textId="77777777" w:rsidR="000B6A36" w:rsidRDefault="000B6A36">
      <w:pPr>
        <w:jc w:val="both"/>
        <w:rPr>
          <w:rFonts w:eastAsia="Calibri" w:cs="Arial"/>
          <w:b/>
          <w:bCs/>
          <w:kern w:val="2"/>
          <w:sz w:val="28"/>
          <w:szCs w:val="32"/>
        </w:rPr>
      </w:pPr>
    </w:p>
    <w:p w14:paraId="0F00A491" w14:textId="77777777" w:rsidR="000B6A36" w:rsidRDefault="0096302A">
      <w:pPr>
        <w:jc w:val="both"/>
        <w:rPr>
          <w:b/>
          <w:bCs/>
          <w:u w:val="single"/>
        </w:rPr>
      </w:pPr>
      <w:r>
        <w:rPr>
          <w:b/>
          <w:bCs/>
          <w:u w:val="single"/>
        </w:rPr>
        <w:t>Proposal</w:t>
      </w:r>
    </w:p>
    <w:p w14:paraId="0F00A492" w14:textId="77777777" w:rsidR="000B6A36" w:rsidRDefault="0096302A">
      <w:pPr>
        <w:jc w:val="both"/>
      </w:pPr>
      <w:r>
        <w:t xml:space="preserve">We propose to allow files to use external tracks in the </w:t>
      </w:r>
      <w:proofErr w:type="spellStart"/>
      <w:r>
        <w:rPr>
          <w:rFonts w:ascii="CourierNewPSMT" w:hAnsi="CourierNewPSMT" w:cs="CourierNewPSMT"/>
          <w:lang w:eastAsia="fr-FR"/>
        </w:rPr>
        <w:t>MovieBox</w:t>
      </w:r>
      <w:proofErr w:type="spellEnd"/>
      <w:r>
        <w:t>. Possible specification text follows.</w:t>
      </w:r>
    </w:p>
    <w:p w14:paraId="0F00A493" w14:textId="77777777" w:rsidR="000B6A36" w:rsidRDefault="000B6A36">
      <w:pPr>
        <w:jc w:val="both"/>
      </w:pPr>
    </w:p>
    <w:p w14:paraId="0F00A494" w14:textId="77777777" w:rsidR="000B6A36" w:rsidRDefault="0096302A">
      <w:pPr>
        <w:jc w:val="both"/>
      </w:pPr>
      <w:r>
        <w:t>Add new section in track structure (section 8.3)</w:t>
      </w:r>
    </w:p>
    <w:p w14:paraId="0F00A495" w14:textId="77777777" w:rsidR="000B6A36" w:rsidRDefault="000B6A36">
      <w:pPr>
        <w:jc w:val="both"/>
      </w:pPr>
    </w:p>
    <w:p w14:paraId="0F00A496" w14:textId="77777777" w:rsidR="000B6A36" w:rsidRDefault="0096302A">
      <w:pPr>
        <w:jc w:val="both"/>
      </w:pPr>
      <w:r>
        <w:t>8.3.7 External Tracks</w:t>
      </w:r>
    </w:p>
    <w:p w14:paraId="0F00A497" w14:textId="77777777" w:rsidR="000B6A36" w:rsidRDefault="0096302A">
      <w:pPr>
        <w:jc w:val="both"/>
      </w:pPr>
      <w:r>
        <w:t>8.3.7.1 External Track Box</w:t>
      </w:r>
    </w:p>
    <w:p w14:paraId="0F00A498" w14:textId="77777777" w:rsidR="000B6A36" w:rsidRDefault="000B6A36">
      <w:pPr>
        <w:jc w:val="both"/>
      </w:pPr>
    </w:p>
    <w:p w14:paraId="0F00A499" w14:textId="77777777" w:rsidR="000B6A36" w:rsidRDefault="0096302A">
      <w:pPr>
        <w:jc w:val="both"/>
      </w:pPr>
      <w:r>
        <w:t>8.3.7.1.1 Definition</w:t>
      </w:r>
    </w:p>
    <w:p w14:paraId="0F00A49A" w14:textId="77777777" w:rsidR="000B6A36" w:rsidRDefault="0096302A">
      <w:pPr>
        <w:spacing w:beforeAutospacing="1" w:afterAutospacing="1"/>
        <w:rPr>
          <w:rFonts w:ascii="Cambria" w:hAnsi="Cambria"/>
          <w:lang w:eastAsia="fr-FR"/>
        </w:rPr>
      </w:pPr>
      <w:proofErr w:type="spellStart"/>
      <w:r>
        <w:rPr>
          <w:rFonts w:ascii="Cambria" w:hAnsi="Cambria"/>
          <w:lang w:eastAsia="fr-FR"/>
        </w:rPr>
        <w:t>BoxType</w:t>
      </w:r>
      <w:proofErr w:type="spellEnd"/>
      <w:r>
        <w:rPr>
          <w:rFonts w:ascii="Cambria" w:hAnsi="Cambria"/>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rFonts w:ascii="Cambria" w:hAnsi="Cambria"/>
          <w:lang w:eastAsia="fr-FR"/>
        </w:rPr>
        <w:t>Container: ‘</w:t>
      </w:r>
      <w:proofErr w:type="spellStart"/>
      <w:r>
        <w:rPr>
          <w:rFonts w:ascii="Cambria" w:hAnsi="Cambria"/>
          <w:lang w:eastAsia="fr-FR"/>
        </w:rPr>
        <w:t>moov</w:t>
      </w:r>
      <w:proofErr w:type="spellEnd"/>
      <w:r>
        <w:rPr>
          <w:rFonts w:ascii="Cambria" w:hAnsi="Cambria"/>
          <w:lang w:eastAsia="fr-FR"/>
        </w:rPr>
        <w:t xml:space="preserve">’ </w:t>
      </w:r>
      <w:r>
        <w:br/>
      </w:r>
      <w:r>
        <w:rPr>
          <w:rFonts w:ascii="Cambria" w:hAnsi="Cambria"/>
          <w:lang w:eastAsia="fr-FR"/>
        </w:rPr>
        <w:t>Mandatory: No</w:t>
      </w:r>
      <w:r>
        <w:br/>
      </w:r>
      <w:r>
        <w:rPr>
          <w:rFonts w:ascii="Cambria" w:hAnsi="Cambria"/>
          <w:lang w:eastAsia="fr-FR"/>
        </w:rPr>
        <w:t>Yes Quantity: zero or more</w:t>
      </w:r>
    </w:p>
    <w:p w14:paraId="0F00A49B" w14:textId="77777777" w:rsidR="000B6A36" w:rsidRDefault="0096302A">
      <w:pPr>
        <w:spacing w:beforeAutospacing="1" w:afterAutospacing="1"/>
        <w:jc w:val="both"/>
      </w:pPr>
      <w:r>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proofErr w:type="spellStart"/>
      <w:r>
        <w:rPr>
          <w:rFonts w:ascii="CourierNewPSMT" w:hAnsi="CourierNewPSMT" w:cs="CourierNewPSMT"/>
          <w:lang w:eastAsia="fr-FR"/>
        </w:rPr>
        <w:t>TrackBox</w:t>
      </w:r>
      <w:proofErr w:type="spellEnd"/>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p>
    <w:p w14:paraId="0F00A49C" w14:textId="77777777" w:rsidR="000B6A36" w:rsidRDefault="0096302A">
      <w:pPr>
        <w:spacing w:beforeAutospacing="1" w:afterAutospacing="1"/>
        <w:jc w:val="both"/>
      </w:pPr>
      <w:r>
        <w:lastRenderedPageBreak/>
        <w:t>External tracks may be fragmented or not, independently of whether the referring file is fragmented or not. Derived specifications may further restrict possible combinations.</w:t>
      </w:r>
    </w:p>
    <w:p w14:paraId="0F00A49D" w14:textId="77777777" w:rsidR="000B6A36" w:rsidRDefault="0096302A">
      <w:pPr>
        <w:spacing w:beforeAutospacing="1" w:afterAutospacing="1"/>
        <w:jc w:val="both"/>
      </w:pPr>
      <w:r>
        <w:t>The timeline of an external track may be modified by an edit list in the referring file.</w:t>
      </w:r>
    </w:p>
    <w:p w14:paraId="0F00A49E" w14:textId="77777777" w:rsidR="000B6A36" w:rsidRDefault="0096302A">
      <w:pPr>
        <w:jc w:val="both"/>
      </w:pPr>
      <w:r>
        <w:t xml:space="preserve">The </w:t>
      </w:r>
      <w:proofErr w:type="spellStart"/>
      <w:r>
        <w:rPr>
          <w:rFonts w:ascii="CourierNewPSMT" w:hAnsi="CourierNewPSMT" w:cs="CourierNewPSMT"/>
          <w:lang w:eastAsia="fr-FR"/>
        </w:rPr>
        <w:t>UserDataBox</w:t>
      </w:r>
      <w:proofErr w:type="spellEnd"/>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r>
        <w:rPr>
          <w:color w:val="000000"/>
        </w:rPr>
        <w:t xml:space="preserve"> </w:t>
      </w:r>
      <w:proofErr w:type="spellStart"/>
      <w:r>
        <w:rPr>
          <w:rFonts w:ascii="CourierNewPSMT" w:hAnsi="CourierNewPSMT" w:cs="CourierNewPSMT"/>
          <w:lang w:eastAsia="zh-TW"/>
        </w:rPr>
        <w:t>UserDataBox</w:t>
      </w:r>
      <w:proofErr w:type="spellEnd"/>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proofErr w:type="spellStart"/>
      <w:r>
        <w:rPr>
          <w:rFonts w:ascii="CourierNewPSMT" w:hAnsi="CourierNewPSMT" w:cs="CourierNewPSMT"/>
          <w:lang w:eastAsia="zh-TW"/>
        </w:rPr>
        <w:t>UserDataBox</w:t>
      </w:r>
      <w:proofErr w:type="spellEnd"/>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p>
    <w:p w14:paraId="0F00A49F" w14:textId="77777777" w:rsidR="000B6A36" w:rsidRDefault="000B6A36">
      <w:pPr>
        <w:jc w:val="both"/>
      </w:pPr>
    </w:p>
    <w:p w14:paraId="0F00A4A0" w14:textId="77777777" w:rsidR="000B6A36" w:rsidRDefault="0096302A">
      <w:pPr>
        <w:spacing w:beforeAutospacing="1" w:afterAutospacing="1"/>
        <w:jc w:val="both"/>
      </w:pPr>
      <w:r>
        <w:t xml:space="preserve">Track references and track groups of the referred files are ignored and only track references and groups (track groups or entity groups) defined in the referring file are valid. </w:t>
      </w:r>
    </w:p>
    <w:p w14:paraId="0F00A4A1" w14:textId="77777777" w:rsidR="000B6A36" w:rsidRDefault="0096302A">
      <w:pPr>
        <w:jc w:val="both"/>
      </w:pPr>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p>
    <w:p w14:paraId="0F00A4A2" w14:textId="77777777" w:rsidR="000B6A36" w:rsidRDefault="000B6A36">
      <w:pPr>
        <w:jc w:val="both"/>
      </w:pPr>
    </w:p>
    <w:p w14:paraId="0F00A4A3" w14:textId="77777777" w:rsidR="000B6A36" w:rsidRDefault="0096302A">
      <w:pPr>
        <w:jc w:val="both"/>
      </w:pPr>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volumes and track flags.</w:t>
      </w:r>
    </w:p>
    <w:p w14:paraId="0F00A4A4" w14:textId="77777777" w:rsidR="000B6A36" w:rsidRDefault="000B6A36">
      <w:pPr>
        <w:jc w:val="both"/>
      </w:pPr>
    </w:p>
    <w:p w14:paraId="0F00A4A5" w14:textId="77777777" w:rsidR="000B6A36" w:rsidRDefault="0096302A">
      <w:pPr>
        <w:jc w:val="both"/>
      </w:pPr>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p>
    <w:p w14:paraId="0F00A4A6" w14:textId="77777777" w:rsidR="000B6A36" w:rsidRDefault="0096302A">
      <w:pPr>
        <w:pStyle w:val="ListParagraph"/>
        <w:widowControl/>
        <w:numPr>
          <w:ilvl w:val="0"/>
          <w:numId w:val="70"/>
        </w:numPr>
        <w:spacing w:after="0" w:line="240" w:lineRule="auto"/>
        <w:jc w:val="left"/>
        <w:textAlignment w:val="auto"/>
      </w:pPr>
      <w:r>
        <w:t xml:space="preserve">If the duration field is undefined (all 1s) and there is no edit list for this track, then the duration of the track is the duration of the referenced track. </w:t>
      </w:r>
    </w:p>
    <w:p w14:paraId="0F00A4A7" w14:textId="77777777" w:rsidR="000B6A36" w:rsidRDefault="000B6A36">
      <w:pPr>
        <w:jc w:val="both"/>
      </w:pPr>
    </w:p>
    <w:p w14:paraId="0F00A4A8" w14:textId="77777777" w:rsidR="000B6A36" w:rsidRDefault="0096302A">
      <w:pPr>
        <w:jc w:val="both"/>
      </w:pPr>
      <w:r>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p>
    <w:p w14:paraId="0F00A4A9" w14:textId="77777777" w:rsidR="000B6A36" w:rsidRDefault="000B6A36">
      <w:pPr>
        <w:jc w:val="both"/>
      </w:pPr>
    </w:p>
    <w:p w14:paraId="0F00A4AA" w14:textId="77777777" w:rsidR="000B6A36" w:rsidRDefault="0096302A">
      <w:pPr>
        <w:jc w:val="both"/>
      </w:pPr>
      <w:r>
        <w:t>8.3.7.1.2 Syntax</w:t>
      </w:r>
    </w:p>
    <w:p w14:paraId="0F00A4AB" w14:textId="77777777" w:rsidR="000B6A36" w:rsidRDefault="0096302A">
      <w:pPr>
        <w:spacing w:beforeAutospacing="1" w:afterAutospacing="1"/>
        <w:rPr>
          <w:lang w:eastAsia="fr-FR"/>
        </w:rPr>
      </w:pPr>
      <w:proofErr w:type="gramStart"/>
      <w:r>
        <w:rPr>
          <w:rFonts w:ascii="CourierNewPSMT" w:hAnsi="CourierNewPSMT" w:cs="CourierNewPSMT"/>
          <w:lang w:eastAsia="fr-FR"/>
        </w:rPr>
        <w:t>aligned(</w:t>
      </w:r>
      <w:proofErr w:type="gramEnd"/>
      <w:r>
        <w:rPr>
          <w:rFonts w:ascii="CourierNewPSMT" w:hAnsi="CourierNewPSMT" w:cs="CourierNewPSMT"/>
          <w:lang w:eastAsia="fr-FR"/>
        </w:rPr>
        <w:t xml:space="preserve">8) class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 xml:space="preserve"> extends Box('</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p>
    <w:p w14:paraId="0F00A4AC" w14:textId="77777777" w:rsidR="000B6A36" w:rsidRDefault="0096302A">
      <w:pPr>
        <w:pStyle w:val="NormalWeb"/>
        <w:spacing w:beforeAutospacing="0" w:afterAutospacing="0"/>
        <w:rPr>
          <w:rFonts w:ascii="CourierNewPSMT" w:hAnsi="CourierNewPSMT" w:cs="CourierNewPSMT"/>
        </w:rPr>
      </w:pPr>
      <w:proofErr w:type="spellStart"/>
      <w:r>
        <w:rPr>
          <w:rFonts w:ascii="CourierNewPSMT" w:hAnsi="CourierNewPSMT" w:cs="CourierNewPSMT"/>
        </w:rPr>
        <w:t>ExternalTrackLocationBox</w:t>
      </w:r>
      <w:proofErr w:type="spellEnd"/>
      <w:r>
        <w:rPr>
          <w:rFonts w:ascii="CourierNewPSMT" w:hAnsi="CourierNewPSMT" w:cs="CourierNewPSMT"/>
        </w:rPr>
        <w:t xml:space="preserve"> </w:t>
      </w:r>
      <w:proofErr w:type="spellStart"/>
      <w:r>
        <w:rPr>
          <w:rFonts w:ascii="CourierNewPSMT" w:hAnsi="CourierNewPSMT" w:cs="CourierNewPSMT"/>
        </w:rPr>
        <w:t>extl</w:t>
      </w:r>
      <w:proofErr w:type="spellEnd"/>
      <w:r>
        <w:rPr>
          <w:rFonts w:ascii="CourierNewPSMT" w:hAnsi="CourierNewPSMT" w:cs="CourierNewPSMT"/>
        </w:rPr>
        <w:t>; //shall be first</w:t>
      </w:r>
    </w:p>
    <w:p w14:paraId="0F00A4AD" w14:textId="77777777" w:rsidR="000B6A36" w:rsidRDefault="0096302A">
      <w:pPr>
        <w:pStyle w:val="NormalWeb"/>
        <w:spacing w:beforeAutospacing="0" w:afterAutospacing="0"/>
        <w:rPr>
          <w:rFonts w:ascii="CourierNewPSMT" w:hAnsi="CourierNewPSMT" w:cs="CourierNewPSMT"/>
        </w:rPr>
      </w:pPr>
      <w:proofErr w:type="spellStart"/>
      <w:r>
        <w:rPr>
          <w:rFonts w:ascii="CourierNewPSMT" w:hAnsi="CourierNewPSMT" w:cs="CourierNewPSMT"/>
        </w:rPr>
        <w:t>TrackHeaderBox</w:t>
      </w:r>
      <w:proofErr w:type="spellEnd"/>
      <w:r>
        <w:rPr>
          <w:rFonts w:ascii="CourierNewPSMT" w:hAnsi="CourierNewPSMT" w:cs="CourierNewPSMT"/>
        </w:rPr>
        <w:t xml:space="preserve"> </w:t>
      </w:r>
      <w:proofErr w:type="spellStart"/>
      <w:r>
        <w:rPr>
          <w:rFonts w:ascii="CourierNewPSMT" w:hAnsi="CourierNewPSMT" w:cs="CourierNewPSMT"/>
        </w:rPr>
        <w:t>tkhd</w:t>
      </w:r>
      <w:proofErr w:type="spellEnd"/>
      <w:r>
        <w:rPr>
          <w:rFonts w:ascii="CourierNewPSMT" w:hAnsi="CourierNewPSMT" w:cs="CourierNewPSMT"/>
        </w:rPr>
        <w:t>; //shall be second</w:t>
      </w:r>
    </w:p>
    <w:p w14:paraId="0F00A4AE" w14:textId="77777777" w:rsidR="000B6A36" w:rsidRDefault="0096302A">
      <w:pPr>
        <w:pStyle w:val="HTMLPreformatted"/>
        <w:rPr>
          <w:rFonts w:ascii="CourierNewPSMT" w:hAnsi="CourierNewPSMT" w:cs="CourierNewPSMT"/>
          <w:sz w:val="22"/>
          <w:szCs w:val="22"/>
        </w:rPr>
      </w:pPr>
      <w:r>
        <w:rPr>
          <w:rFonts w:ascii="CourierNewPSMT" w:hAnsi="CourierNewPSMT" w:cs="CourierNewPSMT"/>
          <w:sz w:val="22"/>
          <w:szCs w:val="22"/>
        </w:rPr>
        <w:t xml:space="preserve">Box </w:t>
      </w:r>
      <w:proofErr w:type="gramStart"/>
      <w:r>
        <w:rPr>
          <w:rFonts w:ascii="CourierNewPSMT" w:hAnsi="CourierNewPSMT" w:cs="CourierNewPSMT"/>
          <w:sz w:val="22"/>
          <w:szCs w:val="22"/>
        </w:rPr>
        <w:t>other[</w:t>
      </w:r>
      <w:proofErr w:type="gramEnd"/>
      <w:r>
        <w:rPr>
          <w:rFonts w:ascii="CourierNewPSMT" w:hAnsi="CourierNewPSMT" w:cs="CourierNewPSMT"/>
          <w:sz w:val="22"/>
          <w:szCs w:val="22"/>
        </w:rPr>
        <w:t>]; //any valid children of ‘</w:t>
      </w:r>
      <w:proofErr w:type="spellStart"/>
      <w:r>
        <w:rPr>
          <w:rFonts w:ascii="CourierNewPSMT" w:hAnsi="CourierNewPSMT" w:cs="CourierNewPSMT"/>
          <w:sz w:val="22"/>
          <w:szCs w:val="22"/>
        </w:rPr>
        <w:t>trak</w:t>
      </w:r>
      <w:proofErr w:type="spellEnd"/>
      <w:r>
        <w:rPr>
          <w:rFonts w:ascii="CourierNewPSMT" w:hAnsi="CourierNewPSMT" w:cs="CourierNewPSMT"/>
          <w:sz w:val="22"/>
          <w:szCs w:val="22"/>
        </w:rPr>
        <w:t>’ except ‘</w:t>
      </w:r>
      <w:proofErr w:type="spellStart"/>
      <w:r>
        <w:rPr>
          <w:rFonts w:ascii="CourierNewPSMT" w:hAnsi="CourierNewPSMT" w:cs="CourierNewPSMT"/>
          <w:sz w:val="22"/>
          <w:szCs w:val="22"/>
        </w:rPr>
        <w:t>mdia</w:t>
      </w:r>
      <w:proofErr w:type="spellEnd"/>
      <w:r>
        <w:rPr>
          <w:rFonts w:ascii="CourierNewPSMT" w:hAnsi="CourierNewPSMT" w:cs="CourierNewPSMT"/>
          <w:sz w:val="22"/>
          <w:szCs w:val="22"/>
        </w:rPr>
        <w:t>’ and ‘</w:t>
      </w:r>
      <w:proofErr w:type="spellStart"/>
      <w:r>
        <w:rPr>
          <w:rFonts w:ascii="CourierNewPSMT" w:hAnsi="CourierNewPSMT" w:cs="CourierNewPSMT"/>
          <w:sz w:val="22"/>
          <w:szCs w:val="22"/>
        </w:rPr>
        <w:t>tkhd</w:t>
      </w:r>
      <w:proofErr w:type="spellEnd"/>
      <w:r>
        <w:rPr>
          <w:rFonts w:ascii="CourierNewPSMT" w:hAnsi="CourierNewPSMT" w:cs="CourierNewPSMT"/>
          <w:sz w:val="22"/>
          <w:szCs w:val="22"/>
        </w:rPr>
        <w:t xml:space="preserve">’, or </w:t>
      </w:r>
      <w:proofErr w:type="spellStart"/>
      <w:r>
        <w:t>ExtendedLanguageBox</w:t>
      </w:r>
      <w:proofErr w:type="spellEnd"/>
      <w:r>
        <w:t xml:space="preserve"> </w:t>
      </w:r>
    </w:p>
    <w:p w14:paraId="0F00A4AF" w14:textId="77777777" w:rsidR="000B6A36" w:rsidRDefault="0096302A">
      <w:pPr>
        <w:pStyle w:val="HTMLPreformatted"/>
        <w:rPr>
          <w:sz w:val="22"/>
          <w:szCs w:val="22"/>
        </w:rPr>
      </w:pPr>
      <w:r>
        <w:rPr>
          <w:rFonts w:ascii="CourierNewPSMT" w:hAnsi="CourierNewPSMT" w:cs="CourierNewPSMT"/>
          <w:sz w:val="22"/>
          <w:szCs w:val="22"/>
        </w:rPr>
        <w:t>}</w:t>
      </w:r>
      <w:r>
        <w:rPr>
          <w:rFonts w:ascii="CourierNewPSMT" w:hAnsi="CourierNewPSMT" w:cs="CourierNewPSMT"/>
          <w:sz w:val="22"/>
          <w:szCs w:val="22"/>
        </w:rPr>
        <w:br/>
      </w:r>
    </w:p>
    <w:p w14:paraId="0F00A4B0" w14:textId="77777777" w:rsidR="000B6A36" w:rsidRDefault="0096302A">
      <w:pPr>
        <w:jc w:val="both"/>
      </w:pPr>
      <w:r>
        <w:t>8.3.7.1.3 Semantics</w:t>
      </w:r>
    </w:p>
    <w:p w14:paraId="0F00A4B1" w14:textId="77777777" w:rsidR="000B6A36" w:rsidRDefault="000B6A36">
      <w:pPr>
        <w:jc w:val="both"/>
      </w:pPr>
    </w:p>
    <w:p w14:paraId="0F00A4B2" w14:textId="77777777" w:rsidR="000B6A36" w:rsidRDefault="0096302A">
      <w:pPr>
        <w:jc w:val="both"/>
        <w:rPr>
          <w:rFonts w:ascii="CourierNewPSMT" w:hAnsi="CourierNewPSMT" w:cs="CourierNewPSMT"/>
          <w:sz w:val="16"/>
          <w:szCs w:val="16"/>
          <w:lang w:eastAsia="fr-FR"/>
        </w:rPr>
      </w:pPr>
      <w:proofErr w:type="spellStart"/>
      <w:r>
        <w:rPr>
          <w:rFonts w:ascii="Courier New" w:hAnsi="Courier New" w:cs="Courier New"/>
        </w:rPr>
        <w:t>extl</w:t>
      </w:r>
      <w:proofErr w:type="spellEnd"/>
      <w:r>
        <w:t xml:space="preserve"> indicates the location of the external track. It shall be present and shall be the first box occurring in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p>
    <w:p w14:paraId="0F00A4B3" w14:textId="77777777" w:rsidR="000B6A36" w:rsidRDefault="000B6A36">
      <w:pPr>
        <w:jc w:val="both"/>
      </w:pPr>
    </w:p>
    <w:p w14:paraId="0F00A4B4" w14:textId="77777777" w:rsidR="000B6A36" w:rsidRDefault="0096302A">
      <w:pPr>
        <w:jc w:val="both"/>
        <w:rPr>
          <w:rFonts w:ascii="CourierNewPSMT" w:hAnsi="CourierNewPSMT" w:cs="CourierNewPSMT"/>
          <w:lang w:eastAsia="fr-FR"/>
        </w:rPr>
      </w:pPr>
      <w:proofErr w:type="spellStart"/>
      <w:r>
        <w:rPr>
          <w:rFonts w:ascii="Courier New" w:hAnsi="Courier New" w:cs="Courier New"/>
        </w:rPr>
        <w:lastRenderedPageBreak/>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p>
    <w:p w14:paraId="0F00A4B5" w14:textId="77777777" w:rsidR="000B6A36" w:rsidRDefault="0096302A">
      <w:pPr>
        <w:jc w:val="both"/>
        <w:rPr>
          <w:rFonts w:ascii="CourierNewPSMT" w:hAnsi="CourierNewPSMT" w:cs="CourierNewPSMT"/>
          <w:sz w:val="16"/>
          <w:szCs w:val="16"/>
          <w:lang w:eastAsia="fr-FR"/>
        </w:rPr>
      </w:pPr>
      <w:r>
        <w:rPr>
          <w:rFonts w:ascii="CourierNewPSMT" w:hAnsi="CourierNewPSMT" w:cs="CourierNewPSMT"/>
          <w:sz w:val="16"/>
          <w:szCs w:val="16"/>
          <w:lang w:eastAsia="fr-FR"/>
        </w:rPr>
        <w:t xml:space="preserve"> </w:t>
      </w:r>
    </w:p>
    <w:p w14:paraId="0F00A4B6" w14:textId="77777777" w:rsidR="000B6A36" w:rsidRDefault="0096302A">
      <w:r>
        <w:rPr>
          <w:rFonts w:ascii="CourierNewPSMT" w:hAnsi="CourierNewPSMT" w:cs="CourierNewPSMT"/>
        </w:rPr>
        <w:t xml:space="preserve">other </w:t>
      </w:r>
      <w:r>
        <w:t xml:space="preserve">indicate any possible box allowed as child of </w:t>
      </w:r>
      <w:proofErr w:type="spellStart"/>
      <w:r>
        <w:rPr>
          <w:rFonts w:ascii="CourierNewPSMT" w:hAnsi="CourierNewPSMT" w:cs="CourierNewPSMT"/>
        </w:rPr>
        <w:t>TrackBox</w:t>
      </w:r>
      <w:proofErr w:type="spellEnd"/>
      <w:r>
        <w:t xml:space="preserve"> except </w:t>
      </w:r>
      <w:proofErr w:type="spellStart"/>
      <w:r>
        <w:rPr>
          <w:rFonts w:ascii="CourierNewPSMT" w:hAnsi="CourierNewPSMT" w:cs="CourierNewPSMT"/>
        </w:rPr>
        <w:t>MediaBox</w:t>
      </w:r>
      <w:proofErr w:type="spellEnd"/>
      <w:r>
        <w:t xml:space="preserve"> and </w:t>
      </w:r>
      <w:proofErr w:type="spellStart"/>
      <w:r>
        <w:rPr>
          <w:rFonts w:ascii="Courier New" w:hAnsi="Courier New" w:cs="Courier New"/>
        </w:rPr>
        <w:t>TrackHeaderBox</w:t>
      </w:r>
      <w:proofErr w:type="spellEnd"/>
      <w:r>
        <w:t xml:space="preserve">, or </w:t>
      </w:r>
      <w:proofErr w:type="spellStart"/>
      <w:r>
        <w:rPr>
          <w:rFonts w:ascii="Courier New" w:hAnsi="Courier New" w:cs="Courier New"/>
        </w:rPr>
        <w:t>ExtendedLanguageBox</w:t>
      </w:r>
      <w:proofErr w:type="spellEnd"/>
      <w:r>
        <w:t xml:space="preserve">. Further restrictions on the type of children allowed in </w:t>
      </w:r>
      <w:proofErr w:type="spellStart"/>
      <w:r>
        <w:rPr>
          <w:rFonts w:ascii="CourierNewPSMT" w:hAnsi="CourierNewPSMT" w:cs="CourierNewPSMT"/>
        </w:rPr>
        <w:t>ExternalTrackBox</w:t>
      </w:r>
      <w:proofErr w:type="spellEnd"/>
      <w:r>
        <w:t xml:space="preserve"> are given by the </w:t>
      </w:r>
      <w:proofErr w:type="spellStart"/>
      <w:r>
        <w:rPr>
          <w:rFonts w:ascii="CourierNewPSMT" w:hAnsi="CourierNewPSMT" w:cs="CourierNewPSMT"/>
        </w:rPr>
        <w:t>ExternalTrackLocationBox</w:t>
      </w:r>
      <w:proofErr w:type="spellEnd"/>
      <w:r>
        <w:rPr>
          <w:rFonts w:ascii="CourierNewPSMT" w:hAnsi="CourierNewPSMT" w:cs="CourierNewPSMT"/>
        </w:rPr>
        <w:t>.</w:t>
      </w:r>
    </w:p>
    <w:p w14:paraId="0F00A4B7" w14:textId="77777777" w:rsidR="000B6A36" w:rsidRDefault="000B6A36"/>
    <w:p w14:paraId="0F00A4B8" w14:textId="77777777" w:rsidR="000B6A36" w:rsidRDefault="0096302A">
      <w:pPr>
        <w:jc w:val="both"/>
      </w:pPr>
      <w:r>
        <w:t>8.3.7.2 External Track Location Box</w:t>
      </w:r>
    </w:p>
    <w:p w14:paraId="0F00A4B9" w14:textId="77777777" w:rsidR="000B6A36" w:rsidRDefault="000B6A36">
      <w:pPr>
        <w:jc w:val="both"/>
      </w:pPr>
    </w:p>
    <w:p w14:paraId="0F00A4BA" w14:textId="77777777" w:rsidR="000B6A36" w:rsidRDefault="0096302A">
      <w:pPr>
        <w:jc w:val="both"/>
      </w:pPr>
      <w:r>
        <w:t>8.3.7.2.1 Definition</w:t>
      </w:r>
    </w:p>
    <w:p w14:paraId="0F00A4BB" w14:textId="77777777" w:rsidR="000B6A36" w:rsidRDefault="0096302A">
      <w:pPr>
        <w:spacing w:beforeAutospacing="1" w:afterAutospacing="1"/>
      </w:pPr>
      <w:proofErr w:type="spellStart"/>
      <w:r>
        <w:rPr>
          <w:rFonts w:ascii="Cambria" w:hAnsi="Cambria"/>
          <w:lang w:eastAsia="fr-FR"/>
        </w:rPr>
        <w:t>BoxType</w:t>
      </w:r>
      <w:proofErr w:type="spellEnd"/>
      <w:r>
        <w:rPr>
          <w:rFonts w:ascii="Cambria" w:hAnsi="Cambria"/>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rFonts w:ascii="Cambria" w:hAnsi="Cambria"/>
          <w:lang w:eastAsia="fr-FR"/>
        </w:rPr>
        <w:t>Container: ‘</w:t>
      </w:r>
      <w:proofErr w:type="spellStart"/>
      <w:r>
        <w:rPr>
          <w:rFonts w:ascii="Cambria" w:hAnsi="Cambria"/>
          <w:lang w:eastAsia="fr-FR"/>
        </w:rPr>
        <w:t>extk</w:t>
      </w:r>
      <w:proofErr w:type="spellEnd"/>
      <w:r>
        <w:rPr>
          <w:rFonts w:ascii="Cambria" w:hAnsi="Cambria"/>
          <w:lang w:eastAsia="fr-FR"/>
        </w:rPr>
        <w:t xml:space="preserve">’ </w:t>
      </w:r>
      <w:r>
        <w:br/>
      </w:r>
      <w:r>
        <w:rPr>
          <w:rFonts w:ascii="Cambria" w:hAnsi="Cambria"/>
          <w:lang w:eastAsia="fr-FR"/>
        </w:rPr>
        <w:t xml:space="preserve">Mandatory: Yes </w:t>
      </w:r>
      <w:r>
        <w:br/>
      </w:r>
      <w:r>
        <w:rPr>
          <w:rFonts w:ascii="Cambria" w:hAnsi="Cambria"/>
          <w:lang w:eastAsia="fr-FR"/>
        </w:rPr>
        <w:t>Quantity: one</w:t>
      </w:r>
      <w:r>
        <w:br/>
      </w:r>
    </w:p>
    <w:p w14:paraId="0F00A4BC" w14:textId="77777777" w:rsidR="000B6A36" w:rsidRDefault="0096302A">
      <w:pPr>
        <w:spacing w:beforeAutospacing="1" w:afterAutospacing="1"/>
      </w:pPr>
      <w:r>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p>
    <w:p w14:paraId="0F00A4BD" w14:textId="77777777" w:rsidR="000B6A36" w:rsidRDefault="0096302A">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p>
    <w:p w14:paraId="0F00A4BE" w14:textId="760A381E"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 xml:space="preserve">EXTERNAL_TRACK_EDTS_SKIP </w:t>
      </w:r>
      <w:r>
        <w:t xml:space="preserve">(flag mask is 0x000001): shall be set if any edit list present in the external track shall be ignored. </w:t>
      </w:r>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w:t>
      </w:r>
      <w:r w:rsidR="005A2209">
        <w:rPr>
          <w:rFonts w:eastAsia="Times New Roman"/>
          <w:lang w:eastAsia="zh-TW"/>
        </w:rPr>
        <w:t>all</w:t>
      </w:r>
      <w:r>
        <w:rPr>
          <w:rFonts w:eastAsia="Times New Roman"/>
          <w:lang w:eastAsia="zh-TW"/>
        </w:rPr>
        <w:t xml:space="preserve"> be set and </w:t>
      </w:r>
      <w:r>
        <w:t>any edit list present in the external track shall be ignored</w:t>
      </w:r>
      <w:r>
        <w:rPr>
          <w:color w:val="000000"/>
        </w:rPr>
        <w:t xml:space="preserve">. </w:t>
      </w:r>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p>
    <w:p w14:paraId="0F00A4BF"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p>
    <w:p w14:paraId="0F00A4C0"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EXTERNAL_TRACK_UDTA_IGNORE</w:t>
      </w:r>
      <w:r>
        <w:t xml:space="preserve"> (flag mask is 0x000004): if this flag is set, this indicates that any </w:t>
      </w:r>
      <w:proofErr w:type="spellStart"/>
      <w:r>
        <w:rPr>
          <w:rFonts w:ascii="CourierNewPSMT" w:eastAsia="Times New Roman" w:hAnsi="CourierNewPSMT" w:cs="CourierNewPSMT"/>
          <w:lang w:eastAsia="fr-FR"/>
        </w:rPr>
        <w:t>UserDataBox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UserDataBox</w:t>
      </w:r>
      <w:proofErr w:type="spellEnd"/>
      <w:r>
        <w:t xml:space="preserve"> present in the referring track completes </w:t>
      </w:r>
      <w:proofErr w:type="spellStart"/>
      <w:r>
        <w:rPr>
          <w:rFonts w:ascii="CourierNewPSMT" w:eastAsia="Times New Roman" w:hAnsi="CourierNewPSMT" w:cs="CourierNewPSMT"/>
          <w:lang w:eastAsia="fr-FR"/>
        </w:rPr>
        <w:t>UserDataBox</w:t>
      </w:r>
      <w:proofErr w:type="spellEnd"/>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p>
    <w:p w14:paraId="0F00A4C1"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p>
    <w:p w14:paraId="0F00A4C2" w14:textId="77777777" w:rsidR="000B6A36" w:rsidRDefault="000B6A36">
      <w:pPr>
        <w:jc w:val="both"/>
      </w:pPr>
    </w:p>
    <w:p w14:paraId="0F00A4C3" w14:textId="77777777" w:rsidR="000B6A36" w:rsidRDefault="000B6A36">
      <w:pPr>
        <w:jc w:val="both"/>
      </w:pPr>
    </w:p>
    <w:p w14:paraId="0F00A4C4" w14:textId="77777777" w:rsidR="000B6A36" w:rsidRDefault="0096302A">
      <w:pPr>
        <w:jc w:val="both"/>
      </w:pPr>
      <w:r>
        <w:t>If the indicated location is a URL, it can be an absolute or a relative URL, and the located resource shall be a compliant ISOBMF file. Relative URLs are relative to the file that contains this location.</w:t>
      </w:r>
    </w:p>
    <w:p w14:paraId="0F00A4C5" w14:textId="77777777" w:rsidR="000B6A36" w:rsidRDefault="000B6A36"/>
    <w:p w14:paraId="0F00A4C6" w14:textId="77777777" w:rsidR="000B6A36" w:rsidRDefault="0096302A">
      <w:pPr>
        <w:jc w:val="both"/>
      </w:pPr>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xml:space="preserve">, this implies that any edit present in the referred track is </w:t>
      </w:r>
      <w:proofErr w:type="gramStart"/>
      <w:r>
        <w:rPr>
          <w:color w:val="000000"/>
        </w:rPr>
        <w:t>ignored</w:t>
      </w:r>
      <w:proofErr w:type="gramEnd"/>
      <w:r>
        <w:rPr>
          <w:color w:val="000000"/>
        </w:rPr>
        <w:t xml:space="preserve"> and no edit is applied to the track.</w:t>
      </w:r>
      <w:r>
        <w:t xml:space="preserve"> </w:t>
      </w:r>
    </w:p>
    <w:p w14:paraId="0F00A4C7" w14:textId="77777777" w:rsidR="000B6A36" w:rsidRDefault="000B6A36">
      <w:pPr>
        <w:jc w:val="both"/>
      </w:pPr>
    </w:p>
    <w:p w14:paraId="0F00A4C8" w14:textId="77777777" w:rsidR="000B6A36" w:rsidRDefault="0096302A">
      <w:pPr>
        <w:jc w:val="both"/>
      </w:pPr>
      <w:r>
        <w:rPr>
          <w:color w:val="000000"/>
        </w:rPr>
        <w:t>If edits from the referred track are used, file readers may need to remap the edit list durations from the timescale of the referred movie to the timescale of the referring movie, if these timescales differ.</w:t>
      </w:r>
      <w:r>
        <w:t xml:space="preserve"> </w:t>
      </w:r>
    </w:p>
    <w:p w14:paraId="0F00A4C9" w14:textId="77777777" w:rsidR="000B6A36" w:rsidRDefault="000B6A36">
      <w:pPr>
        <w:jc w:val="both"/>
      </w:pPr>
    </w:p>
    <w:p w14:paraId="0F00A4CA" w14:textId="77777777" w:rsidR="000B6A36" w:rsidRDefault="0096302A">
      <w:pPr>
        <w:jc w:val="both"/>
      </w:pPr>
      <w:r>
        <w:t>8.3.7.2.2 Syntax</w:t>
      </w:r>
    </w:p>
    <w:p w14:paraId="0F00A4CB" w14:textId="77777777" w:rsidR="000B6A36" w:rsidRDefault="000B6A36">
      <w:pPr>
        <w:pStyle w:val="NormalWeb"/>
        <w:spacing w:beforeAutospacing="0" w:afterAutospacing="0"/>
        <w:rPr>
          <w:rFonts w:ascii="CourierNewPSMT" w:hAnsi="CourierNewPSMT" w:cs="CourierNewPSMT"/>
        </w:rPr>
      </w:pPr>
    </w:p>
    <w:p w14:paraId="0F00A4CC" w14:textId="0117CD97" w:rsidR="000B6A36" w:rsidRDefault="0096302A">
      <w:pPr>
        <w:pStyle w:val="NormalWeb"/>
        <w:spacing w:beforeAutospacing="0" w:afterAutospacing="0"/>
        <w:jc w:val="left"/>
      </w:pPr>
      <w:r>
        <w:rPr>
          <w:rFonts w:ascii="CourierNewPSMT" w:hAnsi="CourierNewPSMT" w:cs="CourierNewPSMT"/>
        </w:rPr>
        <w:t xml:space="preserve">class </w:t>
      </w:r>
      <w:proofErr w:type="spellStart"/>
      <w:r>
        <w:rPr>
          <w:rFonts w:ascii="CourierNewPSMT" w:hAnsi="CourierNewPSMT" w:cs="CourierNewPSMT"/>
        </w:rPr>
        <w:t>ExternalTrackLocationBox</w:t>
      </w:r>
      <w:proofErr w:type="spellEnd"/>
      <w:r>
        <w:rPr>
          <w:rFonts w:ascii="CourierNewPSMT" w:hAnsi="CourierNewPSMT" w:cs="CourierNewPSMT"/>
        </w:rPr>
        <w:t xml:space="preserve"> extends </w:t>
      </w:r>
      <w:proofErr w:type="spellStart"/>
      <w:r>
        <w:rPr>
          <w:rFonts w:ascii="CourierNewPSMT" w:hAnsi="CourierNewPSMT" w:cs="CourierNewPSMT"/>
        </w:rPr>
        <w:t>FullBox</w:t>
      </w:r>
      <w:proofErr w:type="spellEnd"/>
      <w:r>
        <w:rPr>
          <w:rFonts w:ascii="CourierNewPSMT" w:hAnsi="CourierNewPSMT" w:cs="CourierNewPSMT"/>
        </w:rPr>
        <w:t xml:space="preserve"> ('</w:t>
      </w:r>
      <w:proofErr w:type="spellStart"/>
      <w:r>
        <w:rPr>
          <w:rFonts w:ascii="CourierNewPSMT" w:hAnsi="CourierNewPSMT" w:cs="CourierNewPSMT"/>
        </w:rPr>
        <w:t>extl</w:t>
      </w:r>
      <w:proofErr w:type="spellEnd"/>
      <w:r>
        <w:rPr>
          <w:rFonts w:ascii="CourierNewPSMT" w:hAnsi="CourierNewPSMT" w:cs="CourierNewPSMT"/>
        </w:rPr>
        <w:t>', version=0, flags)</w:t>
      </w:r>
      <w:r>
        <w:rPr>
          <w:rFonts w:ascii="CourierNewPSMT" w:hAnsi="CourierNewPSMT" w:cs="CourierNewPSMT"/>
        </w:rPr>
        <w:br/>
        <w:t>{</w:t>
      </w:r>
      <w:r>
        <w:rPr>
          <w:rFonts w:ascii="CourierNewPSMT" w:hAnsi="CourierNewPSMT" w:cs="CourierNewPSMT"/>
        </w:rPr>
        <w:br/>
      </w:r>
      <w:r>
        <w:rPr>
          <w:rFonts w:ascii="CourierNewPSMT" w:hAnsi="CourierNewPSMT" w:cs="CourierNewPSMT"/>
        </w:rPr>
        <w:tab/>
        <w:t xml:space="preserve">unsigned </w:t>
      </w:r>
      <w:proofErr w:type="gramStart"/>
      <w:r>
        <w:rPr>
          <w:rFonts w:ascii="CourierNewPSMT" w:hAnsi="CourierNewPSMT" w:cs="CourierNewPSMT"/>
        </w:rPr>
        <w:t>int(</w:t>
      </w:r>
      <w:proofErr w:type="gramEnd"/>
      <w:r>
        <w:rPr>
          <w:rFonts w:ascii="CourierNewPSMT" w:hAnsi="CourierNewPSMT" w:cs="CourierNewPSMT"/>
        </w:rPr>
        <w:t xml:space="preserve">32) </w:t>
      </w:r>
      <w:proofErr w:type="spellStart"/>
      <w:r>
        <w:rPr>
          <w:rFonts w:ascii="CourierNewPSMT" w:hAnsi="CourierNewPSMT" w:cs="CourierNewPSMT"/>
        </w:rPr>
        <w:t>referenced_track_ID</w:t>
      </w:r>
      <w:proofErr w:type="spellEnd"/>
      <w:r>
        <w:rPr>
          <w:rFonts w:ascii="CourierNewPSMT" w:hAnsi="CourierNewPSMT" w:cs="CourierNewPSMT"/>
        </w:rPr>
        <w:t>;</w:t>
      </w:r>
      <w:r>
        <w:rPr>
          <w:rFonts w:ascii="CourierNewPSMT" w:hAnsi="CourierNewPSMT" w:cs="CourierNewPSMT"/>
        </w:rPr>
        <w:br/>
      </w:r>
      <w:r>
        <w:rPr>
          <w:rFonts w:ascii="CourierNewPSMT" w:hAnsi="CourierNewPSMT" w:cs="CourierNewPSMT"/>
        </w:rPr>
        <w:tab/>
        <w:t xml:space="preserve">unsigned int(32) </w:t>
      </w:r>
      <w:proofErr w:type="spellStart"/>
      <w:r>
        <w:rPr>
          <w:rFonts w:ascii="CourierNewPSMT" w:hAnsi="CourierNewPSMT" w:cs="CourierNewPSMT"/>
        </w:rPr>
        <w:t>referenced_handler_type</w:t>
      </w:r>
      <w:proofErr w:type="spellEnd"/>
      <w:r>
        <w:rPr>
          <w:rFonts w:ascii="CourierNewPSMT" w:hAnsi="CourierNewPSMT" w:cs="CourierNewPSMT"/>
        </w:rPr>
        <w:t xml:space="preserve">; </w:t>
      </w:r>
      <w:r>
        <w:rPr>
          <w:rFonts w:ascii="CourierNewPSMT" w:hAnsi="CourierNewPSMT" w:cs="CourierNewPSMT"/>
        </w:rPr>
        <w:br/>
      </w:r>
      <w:r>
        <w:rPr>
          <w:rFonts w:ascii="CourierNewPSMT" w:hAnsi="CourierNewPSMT" w:cs="CourierNewPSMT"/>
        </w:rPr>
        <w:tab/>
        <w:t xml:space="preserve">unsigned int(32) </w:t>
      </w:r>
      <w:proofErr w:type="spellStart"/>
      <w:r>
        <w:rPr>
          <w:rFonts w:ascii="CourierNewPSMT" w:hAnsi="CourierNewPSMT" w:cs="CourierNewPSMT"/>
        </w:rPr>
        <w:t>media_timescale</w:t>
      </w:r>
      <w:proofErr w:type="spellEnd"/>
      <w:r>
        <w:rPr>
          <w:rFonts w:ascii="CourierNewPSMT" w:hAnsi="CourierNewPSMT" w:cs="CourierNewPSMT"/>
        </w:rPr>
        <w:t xml:space="preserve">; </w:t>
      </w:r>
      <w:r>
        <w:rPr>
          <w:rFonts w:ascii="CourierNewPSMT" w:hAnsi="CourierNewPSMT" w:cs="CourierNewPSMT"/>
        </w:rPr>
        <w:br/>
      </w:r>
      <w:r>
        <w:rPr>
          <w:rFonts w:ascii="CourierNewPSMT" w:hAnsi="CourierNewPSMT" w:cs="CourierNewPSMT"/>
        </w:rPr>
        <w:tab/>
        <w:t xml:space="preserve">utf8string location; </w:t>
      </w:r>
      <w:r>
        <w:rPr>
          <w:rFonts w:ascii="CourierNewPSMT" w:hAnsi="CourierNewPSMT" w:cs="CourierNewPSMT"/>
        </w:rPr>
        <w:br/>
        <w:t>}</w:t>
      </w:r>
    </w:p>
    <w:p w14:paraId="0F00A4CD" w14:textId="77777777" w:rsidR="000B6A36" w:rsidRDefault="000B6A36"/>
    <w:p w14:paraId="0F00A4CE" w14:textId="77777777" w:rsidR="000B6A36" w:rsidRDefault="0096302A">
      <w:pPr>
        <w:jc w:val="both"/>
      </w:pPr>
      <w:r>
        <w:t>8.3.7.2.3 Semantics</w:t>
      </w:r>
    </w:p>
    <w:p w14:paraId="0F00A4CF" w14:textId="77777777" w:rsidR="000B6A36" w:rsidRDefault="000B6A36"/>
    <w:p w14:paraId="0F00A4D0" w14:textId="77777777" w:rsidR="000B6A36" w:rsidRDefault="000B6A36"/>
    <w:p w14:paraId="0F00A4D1" w14:textId="77777777" w:rsidR="000B6A36" w:rsidRDefault="0096302A">
      <w:proofErr w:type="spellStart"/>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proofErr w:type="spellStart"/>
      <w:r>
        <w:rPr>
          <w:rFonts w:ascii="CourierNewPSMT" w:hAnsi="CourierNewPSMT" w:cs="CourierNewPSMT"/>
        </w:rPr>
        <w:t>TrackBox</w:t>
      </w:r>
      <w:proofErr w:type="spellEnd"/>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proofErr w:type="spellStart"/>
      <w:r>
        <w:rPr>
          <w:rFonts w:ascii="CourierNewPSMT" w:hAnsi="CourierNewPSMT" w:cs="CourierNewPSMT"/>
        </w:rPr>
        <w:t>TrackBox</w:t>
      </w:r>
      <w:proofErr w:type="spellEnd"/>
      <w:r>
        <w:t xml:space="preserve">, i.e. recursively referencing external track is forbidden. The external track can use external data references or not; this can be constrained by derived specifications. </w:t>
      </w:r>
    </w:p>
    <w:p w14:paraId="0F00A4D2" w14:textId="77777777" w:rsidR="000B6A36" w:rsidRDefault="0096302A">
      <w:proofErr w:type="spellStart"/>
      <w:r>
        <w:rPr>
          <w:rFonts w:ascii="CourierNewPSMT" w:hAnsi="CourierNewPSMT" w:cs="CourierNewPSMT"/>
        </w:rPr>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w:t>
      </w:r>
      <w:proofErr w:type="gramStart"/>
      <w:r>
        <w:rPr>
          <w:rFonts w:eastAsiaTheme="minorHAnsi"/>
        </w:rPr>
        <w:t>track, and</w:t>
      </w:r>
      <w:proofErr w:type="gramEnd"/>
      <w:r>
        <w:rPr>
          <w:rFonts w:eastAsiaTheme="minorHAnsi"/>
        </w:rPr>
        <w:t xml:space="preserve">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p>
    <w:p w14:paraId="0F00A4D3" w14:textId="14D21A2E" w:rsidR="000B6A36" w:rsidRDefault="0096302A">
      <w:proofErr w:type="spellStart"/>
      <w:r>
        <w:rPr>
          <w:rFonts w:ascii="CourierNewPSMT" w:hAnsi="CourierNewPSMT" w:cs="CourierNewPSMT"/>
        </w:rPr>
        <w:t>media_timescale</w:t>
      </w:r>
      <w:proofErr w:type="spellEnd"/>
      <w:r>
        <w:rPr>
          <w:rFonts w:ascii="CourierNewPSMT" w:hAnsi="CourierNewPSMT" w:cs="CourierNewPSMT"/>
          <w:sz w:val="16"/>
          <w:szCs w:val="16"/>
        </w:rPr>
        <w:t xml:space="preserve"> </w:t>
      </w:r>
      <w:r>
        <w:t xml:space="preserve">indicates the timescale used to express edit list contained in this external track. Value may be 0 when no edit list is declared in the </w:t>
      </w:r>
      <w:proofErr w:type="spellStart"/>
      <w:r>
        <w:t>ExternalTrackBox</w:t>
      </w:r>
      <w:proofErr w:type="spellEnd"/>
      <w:r>
        <w:t xml:space="preserve">, or a different value expressing a preferred timescale in case of future insertion of an edit list. Otherwise (an edit list is declared in the </w:t>
      </w:r>
      <w:proofErr w:type="spellStart"/>
      <w:r>
        <w:t>ExternalTrackBox</w:t>
      </w:r>
      <w:proofErr w:type="spellEnd"/>
      <w:r>
        <w:t>), value shall not be 0.</w:t>
      </w:r>
    </w:p>
    <w:p w14:paraId="0F00A4D4" w14:textId="77777777" w:rsidR="000B6A36" w:rsidRDefault="0096302A">
      <w:pPr>
        <w:pStyle w:val="Note"/>
      </w:pPr>
      <w:r>
        <w:t xml:space="preserve">NOTE: this value may be different from the timescale in the </w:t>
      </w:r>
      <w:proofErr w:type="spellStart"/>
      <w:r>
        <w:t>MediaHeader</w:t>
      </w:r>
      <w:proofErr w:type="spellEnd"/>
      <w:r>
        <w:t xml:space="preserve"> in the external track.</w:t>
      </w:r>
    </w:p>
    <w:p w14:paraId="0F00A4D5" w14:textId="77777777" w:rsidR="000B6A36" w:rsidRDefault="0096302A">
      <w:pPr>
        <w:pStyle w:val="NormalWeb"/>
        <w:spacing w:beforeAutospacing="0" w:afterAutospacing="0"/>
        <w:rPr>
          <w:rFonts w:ascii="Arial" w:eastAsia="Arial" w:hAnsi="Arial" w:cs="Arial"/>
          <w:lang w:eastAsia="en-US"/>
        </w:rPr>
      </w:pPr>
      <w:r>
        <w:rPr>
          <w:rFonts w:ascii="CourierNewPSMT" w:hAnsi="CourierNewPSMT" w:cs="CourierNewPSMT"/>
        </w:rPr>
        <w:t>location</w:t>
      </w:r>
      <w:r>
        <w:t xml:space="preserve"> </w:t>
      </w:r>
      <w:r>
        <w:rPr>
          <w:rFonts w:ascii="Arial" w:eastAsia="Arial" w:hAnsi="Arial" w:cs="Arial"/>
          <w:lang w:eastAsia="en-US"/>
        </w:rPr>
        <w:t xml:space="preserve">indicates the location of the referred file as a URN or URN, depending on the flags </w:t>
      </w:r>
      <w:r>
        <w:rPr>
          <w:rFonts w:ascii="CourierNewPSMT" w:hAnsi="CourierNewPSMT" w:cs="CourierNewPSMT"/>
          <w:lang w:eastAsia="en-US"/>
        </w:rPr>
        <w:t>EXTERNAL_TRACK_URN</w:t>
      </w:r>
      <w:r>
        <w:rPr>
          <w:rFonts w:ascii="Arial" w:eastAsia="Arial" w:hAnsi="Arial" w:cs="Arial"/>
          <w:lang w:eastAsia="en-US"/>
        </w:rPr>
        <w:t xml:space="preserve">. </w:t>
      </w:r>
    </w:p>
    <w:p w14:paraId="0F00A4D6" w14:textId="77777777" w:rsidR="000B6A36" w:rsidRDefault="000B6A36"/>
    <w:p w14:paraId="0F00A4D7" w14:textId="77777777" w:rsidR="000B6A36" w:rsidRDefault="0096302A">
      <w:pPr>
        <w:jc w:val="both"/>
      </w:pPr>
      <w:r>
        <w:t>8.3.7.3 External Track Processing Model</w:t>
      </w:r>
    </w:p>
    <w:p w14:paraId="0F00A4D8" w14:textId="77777777" w:rsidR="000B6A36" w:rsidRDefault="000B6A36">
      <w:pPr>
        <w:jc w:val="both"/>
      </w:pPr>
    </w:p>
    <w:p w14:paraId="0F00A4D9" w14:textId="77777777" w:rsidR="000B6A36" w:rsidRDefault="0096302A">
      <w:pPr>
        <w:jc w:val="both"/>
      </w:pPr>
      <w:r>
        <w:t>A file reader processes an external track as follows:</w:t>
      </w:r>
    </w:p>
    <w:p w14:paraId="0F00A4DA" w14:textId="77777777" w:rsidR="000B6A36" w:rsidRDefault="0096302A">
      <w:pPr>
        <w:pStyle w:val="ListParagraph"/>
        <w:numPr>
          <w:ilvl w:val="0"/>
          <w:numId w:val="70"/>
        </w:numPr>
        <w:spacing w:after="0" w:line="240" w:lineRule="auto"/>
        <w:contextualSpacing w:val="0"/>
        <w:textAlignment w:val="auto"/>
      </w:pPr>
      <w:r>
        <w:t>Identify whether the referring file can be processed (brands, track handler types): this follows the same process as for files with no external tracks</w:t>
      </w:r>
    </w:p>
    <w:p w14:paraId="0F00A4DB" w14:textId="77777777" w:rsidR="000B6A36" w:rsidRDefault="0096302A">
      <w:pPr>
        <w:pStyle w:val="ListParagraph"/>
        <w:numPr>
          <w:ilvl w:val="0"/>
          <w:numId w:val="70"/>
        </w:numPr>
        <w:spacing w:after="0" w:line="240" w:lineRule="auto"/>
        <w:contextualSpacing w:val="0"/>
        <w:textAlignment w:val="auto"/>
      </w:pPr>
      <w:r>
        <w:t xml:space="preserve">Identify whether it should take the track into consideration: this follows the same rules as for regular tracks, e.g. looking at user preferences, groups, </w:t>
      </w:r>
      <w:proofErr w:type="spellStart"/>
      <w:r>
        <w:t>etc</w:t>
      </w:r>
      <w:proofErr w:type="spellEnd"/>
      <w:r>
        <w:t xml:space="preserve"> …</w:t>
      </w:r>
    </w:p>
    <w:p w14:paraId="0F00A4DC" w14:textId="77777777" w:rsidR="000B6A36" w:rsidRDefault="0096302A">
      <w:pPr>
        <w:pStyle w:val="ListParagraph"/>
        <w:numPr>
          <w:ilvl w:val="0"/>
          <w:numId w:val="70"/>
        </w:numPr>
        <w:spacing w:after="0" w:line="240" w:lineRule="auto"/>
        <w:contextualSpacing w:val="0"/>
        <w:textAlignment w:val="auto"/>
      </w:pPr>
      <w:r>
        <w:t>If an external track is selected for processing, the referred file is loaded. The external track is marked as invalid if any of the following is true:</w:t>
      </w:r>
    </w:p>
    <w:p w14:paraId="0F00A4DD" w14:textId="77777777" w:rsidR="000B6A36" w:rsidRDefault="0096302A">
      <w:pPr>
        <w:pStyle w:val="ListParagraph"/>
        <w:numPr>
          <w:ilvl w:val="1"/>
          <w:numId w:val="70"/>
        </w:numPr>
        <w:spacing w:after="0" w:line="240" w:lineRule="auto"/>
        <w:contextualSpacing w:val="0"/>
        <w:textAlignment w:val="auto"/>
      </w:pPr>
      <w:r>
        <w:t>the location described is invalid</w:t>
      </w:r>
    </w:p>
    <w:p w14:paraId="0F00A4DE" w14:textId="77777777" w:rsidR="000B6A36" w:rsidRDefault="0096302A">
      <w:pPr>
        <w:pStyle w:val="ListParagraph"/>
        <w:numPr>
          <w:ilvl w:val="1"/>
          <w:numId w:val="70"/>
        </w:numPr>
        <w:spacing w:after="0" w:line="240" w:lineRule="auto"/>
        <w:contextualSpacing w:val="0"/>
        <w:textAlignment w:val="auto"/>
      </w:pPr>
      <w:r>
        <w:t xml:space="preserve">the file and/or track cannot be processed by the reader due to brand requirements in </w:t>
      </w:r>
      <w:proofErr w:type="spellStart"/>
      <w:r>
        <w:t>ftyp</w:t>
      </w:r>
      <w:proofErr w:type="spellEnd"/>
      <w:r>
        <w:t xml:space="preserve"> or </w:t>
      </w:r>
      <w:proofErr w:type="spellStart"/>
      <w:r>
        <w:t>ttyp</w:t>
      </w:r>
      <w:proofErr w:type="spellEnd"/>
    </w:p>
    <w:p w14:paraId="0F00A4DF" w14:textId="77777777" w:rsidR="000B6A36" w:rsidRDefault="0096302A">
      <w:pPr>
        <w:pStyle w:val="ListParagraph"/>
        <w:numPr>
          <w:ilvl w:val="1"/>
          <w:numId w:val="70"/>
        </w:numPr>
        <w:spacing w:after="0" w:line="240" w:lineRule="auto"/>
        <w:contextualSpacing w:val="0"/>
        <w:textAlignment w:val="auto"/>
      </w:pPr>
      <w:r>
        <w:t xml:space="preserve">the </w:t>
      </w:r>
      <w:proofErr w:type="spellStart"/>
      <w:r>
        <w:t>TrackBox</w:t>
      </w:r>
      <w:proofErr w:type="spellEnd"/>
      <w:r>
        <w:t xml:space="preserve"> corresponding to the external track cannot be found in the referred file,</w:t>
      </w:r>
    </w:p>
    <w:p w14:paraId="0F00A4E0" w14:textId="77777777" w:rsidR="000B6A36" w:rsidRDefault="0096302A">
      <w:pPr>
        <w:pStyle w:val="ListParagraph"/>
        <w:numPr>
          <w:ilvl w:val="1"/>
          <w:numId w:val="70"/>
        </w:numPr>
        <w:spacing w:after="0" w:line="240" w:lineRule="auto"/>
        <w:contextualSpacing w:val="0"/>
        <w:textAlignment w:val="auto"/>
      </w:pPr>
      <w:r>
        <w:t xml:space="preserve">the external track handler type does not match the handler type in </w:t>
      </w:r>
      <w:proofErr w:type="spellStart"/>
      <w:r>
        <w:rPr>
          <w:rFonts w:ascii="CourierNewPSMT" w:eastAsia="Times New Roman" w:hAnsi="CourierNewPSMT" w:cs="CourierNewPSMT"/>
        </w:rPr>
        <w:lastRenderedPageBreak/>
        <w:t>ExternalTrackLocationBox</w:t>
      </w:r>
      <w:proofErr w:type="spellEnd"/>
      <w:r>
        <w:rPr>
          <w:rFonts w:ascii="CourierNewPSMT" w:eastAsia="Times New Roman" w:hAnsi="CourierNewPSMT" w:cs="CourierNewPSMT"/>
        </w:rPr>
        <w:t xml:space="preserve"> </w:t>
      </w:r>
    </w:p>
    <w:p w14:paraId="0F00A4E1" w14:textId="77777777" w:rsidR="000B6A36" w:rsidRDefault="0096302A">
      <w:pPr>
        <w:pStyle w:val="ListParagraph"/>
        <w:numPr>
          <w:ilvl w:val="1"/>
          <w:numId w:val="70"/>
        </w:numPr>
        <w:spacing w:after="0" w:line="240" w:lineRule="auto"/>
        <w:contextualSpacing w:val="0"/>
        <w:textAlignment w:val="auto"/>
      </w:pPr>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brands</w:t>
      </w:r>
    </w:p>
    <w:p w14:paraId="0F00A4E2" w14:textId="77777777" w:rsidR="000B6A36" w:rsidRDefault="0096302A">
      <w:pPr>
        <w:ind w:left="720"/>
        <w:jc w:val="both"/>
      </w:pPr>
      <w:r>
        <w:t xml:space="preserve"> If an external track is invalid, file readers may reject the file or present only a subset of the external tracks that are valid, as they would usually do for files with no external tracks,</w:t>
      </w:r>
    </w:p>
    <w:p w14:paraId="0F00A4E3" w14:textId="77777777" w:rsidR="000B6A36" w:rsidRDefault="0096302A">
      <w:pPr>
        <w:pStyle w:val="ListParagraph"/>
        <w:numPr>
          <w:ilvl w:val="0"/>
          <w:numId w:val="70"/>
        </w:numPr>
        <w:spacing w:after="0" w:line="240" w:lineRule="auto"/>
        <w:contextualSpacing w:val="0"/>
        <w:textAlignment w:val="auto"/>
      </w:pPr>
      <w:r>
        <w:t xml:space="preserve">Otherwise (external track is valid), the processing of the external track is equivalent to processing the track using a second file </w:t>
      </w:r>
      <w:proofErr w:type="gramStart"/>
      <w:r>
        <w:t>reader, but</w:t>
      </w:r>
      <w:proofErr w:type="gramEnd"/>
      <w:r>
        <w:t xml:space="preserve">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p>
    <w:p w14:paraId="0F00A4E4" w14:textId="77777777" w:rsidR="000B6A36" w:rsidRDefault="0096302A">
      <w:pPr>
        <w:jc w:val="both"/>
      </w:pPr>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p>
    <w:p w14:paraId="0F00A4E5" w14:textId="77777777" w:rsidR="000B6A36" w:rsidRDefault="000B6A36"/>
    <w:p w14:paraId="0F00A4E6" w14:textId="77777777" w:rsidR="000B6A36" w:rsidRDefault="000B6A36"/>
    <w:p w14:paraId="0F00A4E7" w14:textId="77777777" w:rsidR="000B6A36" w:rsidRDefault="0096302A">
      <w:pPr>
        <w:rPr>
          <w:b/>
          <w:bCs/>
          <w:u w:val="single"/>
        </w:rPr>
      </w:pPr>
      <w:r>
        <w:rPr>
          <w:b/>
          <w:bCs/>
          <w:u w:val="single"/>
        </w:rPr>
        <w:t>Questions/Remarks</w:t>
      </w:r>
    </w:p>
    <w:p w14:paraId="0F00A4E8" w14:textId="77777777" w:rsidR="000B6A36" w:rsidRDefault="000B6A36"/>
    <w:p w14:paraId="0F00A4E9" w14:textId="77777777" w:rsidR="000B6A36" w:rsidRDefault="0096302A">
      <w:r>
        <w:t xml:space="preserve">Could the location be designed in such a way that changing its value would not require size changes of the </w:t>
      </w:r>
      <w:proofErr w:type="spellStart"/>
      <w:proofErr w:type="gramStart"/>
      <w:r>
        <w:t>moov</w:t>
      </w:r>
      <w:proofErr w:type="spellEnd"/>
      <w:r>
        <w:t xml:space="preserve"> ?</w:t>
      </w:r>
      <w:proofErr w:type="gramEnd"/>
    </w:p>
    <w:p w14:paraId="0F00A4EA" w14:textId="77777777" w:rsidR="000B6A36" w:rsidRDefault="000B6A36"/>
    <w:p w14:paraId="0F00A4EB" w14:textId="77777777" w:rsidR="000B6A36" w:rsidRDefault="0096302A">
      <w:pPr>
        <w:pStyle w:val="Heading2"/>
      </w:pPr>
      <w:r>
        <w:t>Track</w:t>
      </w:r>
      <w:r>
        <w:rPr>
          <w:lang w:val="fr-FR"/>
        </w:rPr>
        <w:t xml:space="preserve"> </w:t>
      </w:r>
      <w:proofErr w:type="spellStart"/>
      <w:r>
        <w:rPr>
          <w:lang w:val="fr-FR"/>
        </w:rPr>
        <w:t>Identifiers</w:t>
      </w:r>
      <w:proofErr w:type="spellEnd"/>
    </w:p>
    <w:p w14:paraId="0F00A4EC" w14:textId="77777777" w:rsidR="000B6A36" w:rsidRDefault="000B6A36">
      <w:pPr>
        <w:rPr>
          <w:lang w:val="x-none"/>
        </w:rPr>
      </w:pPr>
    </w:p>
    <w:p w14:paraId="0F00A4ED" w14:textId="08C11479" w:rsidR="000B6A36" w:rsidRDefault="0096302A">
      <w:pPr>
        <w:rPr>
          <w:lang w:val="fr-FR"/>
        </w:rPr>
      </w:pPr>
      <w:r>
        <w:rPr>
          <w:lang w:val="fr-FR"/>
        </w:rPr>
        <w:t>Discussion :</w:t>
      </w:r>
      <w:r w:rsidR="00746008">
        <w:rPr>
          <w:lang w:val="fr-FR"/>
        </w:rPr>
        <w:t xml:space="preserve"> </w:t>
      </w:r>
    </w:p>
    <w:p w14:paraId="7C8C85E2" w14:textId="6A4D1251" w:rsidR="00746008" w:rsidRDefault="00000000">
      <w:pPr>
        <w:rPr>
          <w:lang w:val="fr-FR"/>
        </w:rPr>
      </w:pPr>
      <w:hyperlink r:id="rId43" w:history="1">
        <w:r w:rsidR="00746008" w:rsidRPr="00305CDE">
          <w:rPr>
            <w:rStyle w:val="Hyperlink"/>
            <w:lang w:val="fr-FR"/>
          </w:rPr>
          <w:t>https://mpeg.expert/software/MPEG/Systems/FileFormat/isobmff/-/issues/187</w:t>
        </w:r>
      </w:hyperlink>
    </w:p>
    <w:p w14:paraId="5051BB64" w14:textId="79B3063E" w:rsidR="00746008" w:rsidRDefault="00000000">
      <w:pPr>
        <w:rPr>
          <w:lang w:val="fr-FR"/>
        </w:rPr>
      </w:pPr>
      <w:hyperlink r:id="rId44" w:history="1">
        <w:r w:rsidR="00746008" w:rsidRPr="00305CDE">
          <w:rPr>
            <w:rStyle w:val="Hyperlink"/>
            <w:lang w:val="fr-FR"/>
          </w:rPr>
          <w:t>http://mpeg.expert/software/MPEG/Systems/FileFormat/isobmff/-/issues/220</w:t>
        </w:r>
      </w:hyperlink>
    </w:p>
    <w:p w14:paraId="0F00A4F0" w14:textId="77777777" w:rsidR="000B6A36" w:rsidRDefault="0096302A">
      <w:pPr>
        <w:pStyle w:val="fields"/>
        <w:spacing w:before="136"/>
        <w:ind w:left="0" w:firstLine="0"/>
        <w:rPr>
          <w:sz w:val="24"/>
          <w:szCs w:val="24"/>
          <w:lang w:val="en-CA"/>
        </w:rPr>
      </w:pPr>
      <w:r>
        <w:rPr>
          <w:sz w:val="24"/>
          <w:szCs w:val="24"/>
          <w:lang w:val="en-CA"/>
        </w:rPr>
        <w:t xml:space="preserve">ISOBMFF specifies encapsulation of media streams into tracks of a file. It typically assumes that all tracks of a media presentation are contained in a single file with a single movie box that documents all tracks in the file. However, some of the ISOBMFF principles are not carried forward to CMAF or DASH, because they rely on the concept of late binding, i.e., each track stored in a separate file. </w:t>
      </w:r>
    </w:p>
    <w:p w14:paraId="0F00A4F1" w14:textId="77777777" w:rsidR="000B6A36" w:rsidRDefault="0096302A">
      <w:pPr>
        <w:pStyle w:val="fields"/>
        <w:spacing w:before="136"/>
        <w:ind w:left="0" w:firstLine="0"/>
        <w:rPr>
          <w:sz w:val="24"/>
          <w:szCs w:val="24"/>
          <w:lang w:val="en-CA"/>
        </w:rPr>
      </w:pPr>
      <w:r>
        <w:rPr>
          <w:sz w:val="24"/>
          <w:szCs w:val="24"/>
          <w:lang w:val="en-CA"/>
        </w:rPr>
        <w:t>In case of late binding</w:t>
      </w:r>
    </w:p>
    <w:p w14:paraId="0F00A4F2" w14:textId="77777777" w:rsidR="000B6A36" w:rsidRDefault="0096302A">
      <w:pPr>
        <w:pStyle w:val="fields"/>
        <w:numPr>
          <w:ilvl w:val="0"/>
          <w:numId w:val="71"/>
        </w:numPr>
        <w:spacing w:before="136"/>
        <w:rPr>
          <w:sz w:val="24"/>
          <w:szCs w:val="24"/>
          <w:lang w:val="en-CA"/>
        </w:rPr>
      </w:pPr>
      <w:r>
        <w:rPr>
          <w:sz w:val="24"/>
          <w:szCs w:val="24"/>
          <w:lang w:val="en-CA"/>
        </w:rPr>
        <w:t>The requirement to have unique track identifiers is not carried forward.</w:t>
      </w:r>
    </w:p>
    <w:p w14:paraId="0F00A4F3" w14:textId="77777777" w:rsidR="000B6A36" w:rsidRDefault="0096302A">
      <w:pPr>
        <w:pStyle w:val="fields"/>
        <w:numPr>
          <w:ilvl w:val="0"/>
          <w:numId w:val="71"/>
        </w:numPr>
        <w:spacing w:before="136"/>
        <w:rPr>
          <w:sz w:val="24"/>
          <w:szCs w:val="24"/>
          <w:lang w:val="en-CA"/>
        </w:rPr>
      </w:pPr>
      <w:r>
        <w:rPr>
          <w:sz w:val="24"/>
          <w:szCs w:val="24"/>
          <w:lang w:val="en-CA"/>
        </w:rPr>
        <w:t>Each file includes its own movie header and relationship about the tracks in different files cannot be expressed.</w:t>
      </w:r>
    </w:p>
    <w:p w14:paraId="0F00A4F4" w14:textId="77777777" w:rsidR="000B6A36" w:rsidRDefault="0096302A">
      <w:pPr>
        <w:pStyle w:val="fields"/>
        <w:spacing w:before="136"/>
        <w:ind w:left="0" w:firstLine="0"/>
        <w:rPr>
          <w:sz w:val="24"/>
          <w:szCs w:val="24"/>
          <w:lang w:val="en-CA"/>
        </w:rPr>
      </w:pPr>
      <w:r>
        <w:rPr>
          <w:sz w:val="24"/>
          <w:szCs w:val="24"/>
          <w:lang w:val="en-CA"/>
        </w:rPr>
        <w:t>Without the uniqueness established between tracks (media streams), a file reader will have to deal with ambiguity in selecting the tracks for playback, and this may lead to unintended behaviour at the playback end.</w:t>
      </w:r>
    </w:p>
    <w:p w14:paraId="0F00A4F5" w14:textId="77777777" w:rsidR="000B6A36" w:rsidRDefault="000B6A36">
      <w:pPr>
        <w:rPr>
          <w:rFonts w:eastAsia="MS Mincho"/>
        </w:rPr>
      </w:pPr>
    </w:p>
    <w:p w14:paraId="0F00A4F6" w14:textId="77777777" w:rsidR="000B6A36" w:rsidRDefault="0096302A">
      <w:pPr>
        <w:rPr>
          <w:rFonts w:eastAsia="MS Mincho"/>
          <w:lang w:eastAsia="ja-JP"/>
        </w:rPr>
      </w:pPr>
      <w:r>
        <w:rPr>
          <w:rFonts w:eastAsia="MS Mincho"/>
        </w:rPr>
        <w:t xml:space="preserve">In this contribution we propose to address the above concerns by introducing new </w:t>
      </w:r>
      <w:proofErr w:type="spellStart"/>
      <w:r>
        <w:rPr>
          <w:rFonts w:ascii="Courier New" w:hAnsi="Courier New"/>
          <w:lang w:eastAsia="ja-JP"/>
        </w:rPr>
        <w:t>MovieHeaderExtensionBox</w:t>
      </w:r>
      <w:proofErr w:type="spellEnd"/>
      <w:r>
        <w:rPr>
          <w:rFonts w:eastAsia="MS Mincho"/>
        </w:rPr>
        <w:t xml:space="preserve"> which is a companion box to the </w:t>
      </w:r>
      <w:proofErr w:type="spellStart"/>
      <w:r>
        <w:rPr>
          <w:rFonts w:ascii="Courier New" w:eastAsia="Calibri" w:hAnsi="Courier New" w:cs="Courier New"/>
        </w:rPr>
        <w:t>MovieHeaderBox</w:t>
      </w:r>
      <w:proofErr w:type="spellEnd"/>
      <w:r>
        <w:rPr>
          <w:rFonts w:ascii="Courier New" w:eastAsia="Calibri" w:hAnsi="Courier New" w:cs="Courier New"/>
        </w:rPr>
        <w:t xml:space="preserve"> </w:t>
      </w:r>
      <w:r>
        <w:rPr>
          <w:rFonts w:eastAsia="MS Mincho"/>
        </w:rPr>
        <w:t>and</w:t>
      </w:r>
      <w:r>
        <w:rPr>
          <w:rFonts w:eastAsia="Calibri"/>
        </w:rPr>
        <w:t xml:space="preserve"> </w:t>
      </w:r>
      <w:r>
        <w:rPr>
          <w:rFonts w:eastAsia="MS Mincho"/>
        </w:rPr>
        <w:t xml:space="preserve">carries one or more unique identifiers. </w:t>
      </w:r>
      <w:r>
        <w:rPr>
          <w:rFonts w:eastAsia="MS Mincho"/>
          <w:lang w:eastAsia="ja-JP"/>
        </w:rPr>
        <w:t xml:space="preserve">When two or more ISOBMFF files carry the same </w:t>
      </w:r>
      <w:r>
        <w:rPr>
          <w:rFonts w:eastAsia="MS Mincho"/>
        </w:rPr>
        <w:t>unique identifiers,</w:t>
      </w:r>
      <w:r>
        <w:rPr>
          <w:rFonts w:eastAsia="MS Mincho"/>
          <w:lang w:eastAsia="ja-JP"/>
        </w:rPr>
        <w:t xml:space="preserve"> then the files represent the same presentation and can be combined to get a conformant ISOBMFF file. Moreover, CMAF file/segment writers and MPD generators can verify based on the unique identifiers which files represent the same presentation to prepare them for the same CMAF switching set and DASH adaptation set.</w:t>
      </w:r>
    </w:p>
    <w:p w14:paraId="0F00A4F7" w14:textId="77777777" w:rsidR="000B6A36" w:rsidRDefault="000B6A36">
      <w:pPr>
        <w:rPr>
          <w:rFonts w:eastAsia="MS Mincho"/>
          <w:lang w:eastAsia="ja-JP"/>
        </w:rPr>
      </w:pPr>
    </w:p>
    <w:p w14:paraId="0F00A4F8" w14:textId="77777777" w:rsidR="000B6A36" w:rsidRDefault="0096302A">
      <w:pPr>
        <w:rPr>
          <w:rFonts w:eastAsia="MS Mincho"/>
          <w:lang w:eastAsia="ja-JP"/>
        </w:rPr>
      </w:pPr>
      <w:r>
        <w:rPr>
          <w:b/>
          <w:bCs/>
          <w:u w:val="single"/>
        </w:rPr>
        <w:t>Proposal</w:t>
      </w:r>
    </w:p>
    <w:p w14:paraId="0F00A4F9" w14:textId="77777777" w:rsidR="000B6A36" w:rsidRDefault="000B6A36">
      <w:pPr>
        <w:rPr>
          <w:rFonts w:eastAsia="MS Mincho"/>
          <w:lang w:eastAsia="ja-JP"/>
        </w:rPr>
      </w:pPr>
    </w:p>
    <w:p w14:paraId="0F00A4FA" w14:textId="5B4300DB" w:rsidR="000B6A36" w:rsidRDefault="0096302A">
      <w:pPr>
        <w:numPr>
          <w:ilvl w:val="1"/>
          <w:numId w:val="72"/>
        </w:numPr>
        <w:spacing w:after="240"/>
        <w:rPr>
          <w:b/>
          <w:bCs/>
          <w:kern w:val="2"/>
          <w:lang w:val="en-CA"/>
        </w:rPr>
      </w:pPr>
      <w:r>
        <w:rPr>
          <w:b/>
          <w:bCs/>
          <w:kern w:val="2"/>
          <w:lang w:val="en-CA"/>
        </w:rPr>
        <w:lastRenderedPageBreak/>
        <w:t xml:space="preserve">Defining Movie </w:t>
      </w:r>
      <w:r w:rsidR="005A2209">
        <w:rPr>
          <w:b/>
          <w:bCs/>
          <w:kern w:val="2"/>
          <w:lang w:val="en-CA"/>
        </w:rPr>
        <w:t>Presentation Identifier</w:t>
      </w:r>
      <w:r>
        <w:rPr>
          <w:b/>
          <w:bCs/>
          <w:kern w:val="2"/>
          <w:lang w:val="en-CA"/>
        </w:rPr>
        <w:t xml:space="preserve"> Box</w:t>
      </w:r>
    </w:p>
    <w:p w14:paraId="0F00A4FB" w14:textId="648E7D36" w:rsidR="000B6A36" w:rsidRDefault="0096302A">
      <w:pPr>
        <w:keepNext/>
        <w:tabs>
          <w:tab w:val="left" w:pos="936"/>
          <w:tab w:val="left" w:pos="1138"/>
          <w:tab w:val="left" w:pos="1354"/>
        </w:tabs>
        <w:spacing w:before="60" w:after="240" w:line="230" w:lineRule="exact"/>
        <w:outlineLvl w:val="5"/>
        <w:rPr>
          <w:rFonts w:ascii="Cambria" w:eastAsia="MS Mincho" w:hAnsi="Cambria"/>
          <w:b/>
          <w:sz w:val="20"/>
          <w:szCs w:val="20"/>
          <w:lang w:val="en-GB"/>
        </w:rPr>
      </w:pPr>
      <w:bookmarkStart w:id="1302" w:name="_Ref112932781"/>
      <w:bookmarkStart w:id="1303" w:name="_Ref112930473"/>
      <w:r>
        <w:rPr>
          <w:rFonts w:ascii="Cambria" w:eastAsia="MS Mincho" w:hAnsi="Cambria"/>
          <w:b/>
          <w:sz w:val="20"/>
          <w:szCs w:val="20"/>
          <w:lang w:val="en-GB"/>
        </w:rPr>
        <w:t xml:space="preserve">XX Movie </w:t>
      </w:r>
      <w:r w:rsidR="005A2209">
        <w:rPr>
          <w:rFonts w:ascii="Cambria" w:eastAsia="MS Mincho" w:hAnsi="Cambria"/>
          <w:b/>
          <w:sz w:val="20"/>
          <w:szCs w:val="20"/>
          <w:lang w:val="en-GB"/>
        </w:rPr>
        <w:t>presentation identifier</w:t>
      </w:r>
      <w:r>
        <w:rPr>
          <w:rFonts w:ascii="Cambria" w:eastAsia="MS Mincho" w:hAnsi="Cambria"/>
          <w:b/>
          <w:sz w:val="20"/>
          <w:szCs w:val="20"/>
          <w:lang w:val="en-GB"/>
        </w:rPr>
        <w:t xml:space="preserve"> box </w:t>
      </w:r>
      <w:bookmarkEnd w:id="1302"/>
      <w:bookmarkEnd w:id="1303"/>
    </w:p>
    <w:p w14:paraId="0F00A4FC"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r>
        <w:rPr>
          <w:rFonts w:ascii="Cambria" w:eastAsia="MS Mincho" w:hAnsi="Cambria"/>
          <w:b/>
          <w:sz w:val="20"/>
          <w:szCs w:val="20"/>
          <w:lang w:val="en-GB"/>
        </w:rPr>
        <w:t>XX.1 Definition</w:t>
      </w:r>
    </w:p>
    <w:p w14:paraId="0F00A4FD" w14:textId="31A85BDF" w:rsidR="000B6A36" w:rsidRDefault="0096302A">
      <w:pPr>
        <w:pStyle w:val="Atom"/>
        <w:tabs>
          <w:tab w:val="left" w:pos="1134"/>
        </w:tabs>
      </w:pPr>
      <w:r>
        <w:t>Box Type:</w:t>
      </w:r>
      <w:r>
        <w:tab/>
      </w:r>
      <w:r>
        <w:rPr>
          <w:rStyle w:val="codeChar"/>
        </w:rPr>
        <w:t>'</w:t>
      </w:r>
      <w:proofErr w:type="spellStart"/>
      <w:r>
        <w:rPr>
          <w:rStyle w:val="codeChar"/>
        </w:rPr>
        <w:t>m</w:t>
      </w:r>
      <w:r w:rsidR="005A2209">
        <w:rPr>
          <w:rStyle w:val="codeChar"/>
        </w:rPr>
        <w:t>pid</w:t>
      </w:r>
      <w:proofErr w:type="spellEnd"/>
      <w:r>
        <w:rPr>
          <w:rStyle w:val="codeChar"/>
        </w:rPr>
        <w:t>'</w:t>
      </w:r>
      <w:r>
        <w:br/>
        <w:t>Container:</w:t>
      </w:r>
      <w:r>
        <w:tab/>
      </w:r>
      <w:proofErr w:type="spellStart"/>
      <w:r>
        <w:rPr>
          <w:rStyle w:val="codeChar"/>
        </w:rPr>
        <w:t>MovieBox</w:t>
      </w:r>
      <w:proofErr w:type="spellEnd"/>
      <w:r>
        <w:br/>
        <w:t>Mandatory:</w:t>
      </w:r>
      <w:r>
        <w:tab/>
        <w:t>No</w:t>
      </w:r>
      <w:r>
        <w:br/>
        <w:t>Quantity:</w:t>
      </w:r>
      <w:r>
        <w:tab/>
        <w:t>Exactly one</w:t>
      </w:r>
    </w:p>
    <w:p w14:paraId="0F00A4FE" w14:textId="22D94ADD" w:rsidR="000B6A36" w:rsidRDefault="0096302A">
      <w:pPr>
        <w:jc w:val="both"/>
        <w:rPr>
          <w:rFonts w:ascii="Cambria" w:eastAsia="MS Mincho" w:hAnsi="Cambria"/>
          <w:szCs w:val="20"/>
          <w:lang w:val="en-GB" w:eastAsia="ja-JP"/>
        </w:rPr>
      </w:pPr>
      <w:r>
        <w:rPr>
          <w:rFonts w:ascii="Cambria" w:eastAsia="MS Mincho" w:hAnsi="Cambria"/>
          <w:szCs w:val="20"/>
          <w:lang w:val="en-GB" w:eastAsia="ja-JP"/>
        </w:rPr>
        <w:t xml:space="preserve">The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szCs w:val="20"/>
          <w:lang w:val="en-GB" w:eastAsia="ja-JP"/>
        </w:rPr>
        <w:t>is a box within the</w:t>
      </w:r>
      <w:r>
        <w:rPr>
          <w:rFonts w:ascii="Cambria" w:eastAsia="Calibri" w:hAnsi="Cambria"/>
          <w:sz w:val="18"/>
          <w:szCs w:val="18"/>
          <w:lang w:val="en-GB"/>
        </w:rPr>
        <w:t xml:space="preserve"> </w:t>
      </w:r>
      <w:proofErr w:type="spellStart"/>
      <w:r>
        <w:rPr>
          <w:rStyle w:val="codeChar"/>
        </w:rPr>
        <w:t>MovieBox</w:t>
      </w:r>
      <w:proofErr w:type="spellEnd"/>
      <w:r>
        <w:rPr>
          <w:rStyle w:val="codeChar"/>
        </w:rPr>
        <w:t xml:space="preserve">. </w:t>
      </w:r>
      <w:r>
        <w:rPr>
          <w:rFonts w:ascii="Cambria" w:eastAsia="MS Mincho" w:hAnsi="Cambria"/>
          <w:szCs w:val="20"/>
          <w:lang w:val="en-GB" w:eastAsia="ja-JP"/>
        </w:rPr>
        <w:t xml:space="preserve">This box carries unique identifiers for the movie in the current ISOBMFF file. </w:t>
      </w:r>
    </w:p>
    <w:p w14:paraId="0F00A4FF" w14:textId="77777777" w:rsidR="000B6A36" w:rsidRDefault="000B6A36">
      <w:pPr>
        <w:jc w:val="both"/>
        <w:rPr>
          <w:rFonts w:ascii="Cambria" w:eastAsia="MS Mincho" w:hAnsi="Cambria"/>
          <w:szCs w:val="20"/>
          <w:lang w:val="en-GB" w:eastAsia="ja-JP"/>
        </w:rPr>
      </w:pPr>
    </w:p>
    <w:p w14:paraId="0F00A500" w14:textId="77777777" w:rsidR="000B6A36" w:rsidRDefault="000B6A36">
      <w:pPr>
        <w:jc w:val="both"/>
        <w:rPr>
          <w:rFonts w:ascii="Cambria" w:eastAsia="MS Mincho" w:hAnsi="Cambria"/>
          <w:szCs w:val="20"/>
          <w:lang w:val="en-GB" w:eastAsia="ja-JP"/>
        </w:rPr>
      </w:pPr>
    </w:p>
    <w:p w14:paraId="0F00A501" w14:textId="5EEEAF26" w:rsidR="000B6A36" w:rsidRDefault="0096302A">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NewPSMT" w:hAnsi="CourierNewPSMT" w:cs="CourierNewPSMT"/>
        </w:rPr>
        <w:t>:</w:t>
      </w:r>
    </w:p>
    <w:p w14:paraId="0F00A502" w14:textId="77777777" w:rsidR="000B6A36" w:rsidRDefault="0096302A">
      <w:pPr>
        <w:jc w:val="both"/>
        <w:rPr>
          <w:rFonts w:ascii="Cambria" w:eastAsia="MS Mincho" w:hAnsi="Cambria"/>
          <w:lang w:val="en-GB" w:eastAsia="ja-JP"/>
        </w:rPr>
      </w:pPr>
      <w:r>
        <w:rPr>
          <w:rFonts w:ascii="CourierNewPSMT" w:hAnsi="CourierNewPSMT" w:cs="CourierNewPSMT"/>
          <w:lang w:eastAsia="zh-TW"/>
        </w:rPr>
        <w:t>TRACK_MERGE_PROCESS</w:t>
      </w:r>
      <w:r>
        <w:rPr>
          <w:rFonts w:eastAsia="Calibri"/>
        </w:rPr>
        <w:t xml:space="preserve"> (flag mask is 0x000001): if this flag is set, </w:t>
      </w:r>
      <w:r>
        <w:rPr>
          <w:rFonts w:ascii="Cambria" w:eastAsia="MS Mincho" w:hAnsi="Cambria"/>
          <w:lang w:val="en-GB" w:eastAsia="ja-JP"/>
        </w:rPr>
        <w:t xml:space="preserve">and if the track IDs overlap in files having the same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then the non-overlapping samples in decoding time and respective track metadata shall be selected from any of these tracks. The selected samples and metadata are in a manner that there shall be a sync sample when a switch to another of these tracks takes place. When the track IDs differ in the files having the same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the tracks can be combined to a single file. Otherwise (when </w:t>
      </w:r>
      <w:r>
        <w:rPr>
          <w:rFonts w:ascii="CourierNewPSMT" w:hAnsi="CourierNewPSMT" w:cs="CourierNewPSMT"/>
          <w:lang w:eastAsia="zh-TW"/>
        </w:rPr>
        <w:t>TRACK_MERGE_PROCESS</w:t>
      </w:r>
      <w:r>
        <w:rPr>
          <w:rFonts w:eastAsia="Calibri"/>
        </w:rPr>
        <w:t xml:space="preserve"> is </w:t>
      </w:r>
      <w:r>
        <w:rPr>
          <w:rFonts w:ascii="Cambria" w:eastAsia="MS Mincho" w:hAnsi="Cambria"/>
          <w:lang w:val="en-GB" w:eastAsia="ja-JP"/>
        </w:rPr>
        <w:t>not set), no merging process is specified.</w:t>
      </w:r>
    </w:p>
    <w:p w14:paraId="0F00A503" w14:textId="77777777" w:rsidR="000B6A36" w:rsidRDefault="0096302A">
      <w:pPr>
        <w:pStyle w:val="Note"/>
        <w:tabs>
          <w:tab w:val="clear" w:pos="960"/>
          <w:tab w:val="left" w:pos="1685"/>
          <w:tab w:val="left" w:pos="2160"/>
        </w:tabs>
        <w:ind w:left="1440" w:right="720" w:hanging="720"/>
        <w:rPr>
          <w:lang w:val="en-CA"/>
        </w:rPr>
      </w:pPr>
      <w:r>
        <w:rPr>
          <w:lang w:val="en-CA"/>
        </w:rPr>
        <w:t>NOTE</w:t>
      </w:r>
      <w:r>
        <w:rPr>
          <w:lang w:val="en-CA"/>
        </w:rPr>
        <w:tab/>
        <w:t xml:space="preserve">When tracks in different files do not carry a </w:t>
      </w:r>
      <w:proofErr w:type="spellStart"/>
      <w:r>
        <w:rPr>
          <w:rFonts w:ascii="Courier New" w:hAnsi="Courier New" w:cs="Courier New"/>
          <w:sz w:val="22"/>
          <w:lang w:val="en-CA"/>
        </w:rPr>
        <w:t>presentation_ID</w:t>
      </w:r>
      <w:proofErr w:type="spellEnd"/>
      <w:r>
        <w:rPr>
          <w:lang w:val="en-CA"/>
        </w:rPr>
        <w:t>, there is no guarantee that combining those files lead to a conforming ISOBMFF file.</w:t>
      </w:r>
    </w:p>
    <w:p w14:paraId="0F00A504" w14:textId="77777777" w:rsidR="000B6A36" w:rsidRDefault="000B6A36">
      <w:pPr>
        <w:jc w:val="both"/>
        <w:rPr>
          <w:rFonts w:ascii="Cambria" w:eastAsia="MS Mincho" w:hAnsi="Cambria"/>
          <w:szCs w:val="20"/>
          <w:lang w:val="en-GB" w:eastAsia="ja-JP"/>
        </w:rPr>
      </w:pPr>
    </w:p>
    <w:p w14:paraId="0F00A505" w14:textId="225F510E" w:rsidR="000B6A36" w:rsidRDefault="0096302A">
      <w:pPr>
        <w:jc w:val="both"/>
        <w:rPr>
          <w:rFonts w:ascii="Cambria" w:eastAsia="MS Mincho" w:hAnsi="Cambria"/>
          <w:lang w:val="en-GB" w:eastAsia="ja-JP"/>
        </w:rPr>
      </w:pPr>
      <w:r>
        <w:rPr>
          <w:rFonts w:ascii="Cambria" w:eastAsia="MS Mincho" w:hAnsi="Cambria"/>
          <w:lang w:val="en-GB" w:eastAsia="ja-JP"/>
        </w:rPr>
        <w:t xml:space="preserve">The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present in the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lang w:val="en-GB" w:eastAsia="ja-JP"/>
        </w:rPr>
        <w:t xml:space="preserve">can be used for determining that different files are part of the same presentation. If a track belongs to two or more different presentations, multiple </w:t>
      </w:r>
      <w:proofErr w:type="spellStart"/>
      <w:r>
        <w:rPr>
          <w:rFonts w:ascii="Courier New" w:eastAsia="Calibri" w:hAnsi="Courier New" w:cs="Courier New"/>
        </w:rPr>
        <w:t>presentation_ID</w:t>
      </w:r>
      <w:proofErr w:type="spellEnd"/>
      <w:r>
        <w:rPr>
          <w:rFonts w:ascii="Cambria" w:eastAsia="MS Mincho" w:hAnsi="Cambria"/>
          <w:lang w:val="en-GB" w:eastAsia="ja-JP"/>
        </w:rPr>
        <w:t>s</w:t>
      </w:r>
      <w:r>
        <w:rPr>
          <w:rFonts w:ascii="Courier New" w:eastAsia="Calibri" w:hAnsi="Courier New" w:cs="Courier New"/>
        </w:rPr>
        <w:t xml:space="preserve"> </w:t>
      </w:r>
      <w:r>
        <w:rPr>
          <w:rFonts w:ascii="Cambria" w:eastAsia="MS Mincho" w:hAnsi="Cambria"/>
          <w:lang w:val="en-GB" w:eastAsia="ja-JP"/>
        </w:rPr>
        <w:t>are present in the</w:t>
      </w:r>
      <w:r>
        <w:rPr>
          <w:rFonts w:ascii="Courier New" w:eastAsia="Calibri" w:hAnsi="Courier New" w:cs="Courier New"/>
        </w:rPr>
        <w:t xml:space="preserv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lang w:val="en-GB" w:eastAsia="ja-JP"/>
        </w:rPr>
        <w:t>which can be then mapped to different presentations.</w:t>
      </w:r>
    </w:p>
    <w:p w14:paraId="0F00A506" w14:textId="77777777" w:rsidR="000B6A36" w:rsidRDefault="000B6A36">
      <w:pPr>
        <w:jc w:val="both"/>
        <w:rPr>
          <w:rFonts w:ascii="Cambria" w:eastAsia="MS Mincho" w:hAnsi="Cambria"/>
          <w:szCs w:val="20"/>
          <w:lang w:val="en-GB" w:eastAsia="ja-JP"/>
        </w:rPr>
      </w:pPr>
    </w:p>
    <w:p w14:paraId="0F00A509"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1304" w:name="_Hlk102133888"/>
      <w:bookmarkEnd w:id="1304"/>
      <w:r>
        <w:rPr>
          <w:rFonts w:ascii="Cambria" w:eastAsia="MS Mincho" w:hAnsi="Cambria"/>
          <w:b/>
          <w:sz w:val="20"/>
          <w:szCs w:val="20"/>
          <w:lang w:val="en-GB"/>
        </w:rPr>
        <w:t>XX.2 Syntax</w:t>
      </w:r>
    </w:p>
    <w:p w14:paraId="0F00A50A" w14:textId="5B59C56F" w:rsidR="000B6A36" w:rsidRDefault="0096302A">
      <w:pPr>
        <w:rPr>
          <w:rFonts w:ascii="Courier New" w:eastAsia="Calibri" w:hAnsi="Courier New" w:cs="Courier New"/>
        </w:rPr>
      </w:pPr>
      <w:bookmarkStart w:id="1305" w:name="_Hlk111639002"/>
      <w:bookmarkEnd w:id="1305"/>
      <w:proofErr w:type="gramStart"/>
      <w:r>
        <w:rPr>
          <w:rFonts w:ascii="Courier New" w:eastAsia="Calibri" w:hAnsi="Courier New" w:cs="Courier New"/>
        </w:rPr>
        <w:t>aligned(</w:t>
      </w:r>
      <w:proofErr w:type="gramEnd"/>
      <w:r>
        <w:rPr>
          <w:rFonts w:ascii="Courier New" w:eastAsia="Calibri" w:hAnsi="Courier New" w:cs="Courier New"/>
        </w:rPr>
        <w:t xml:space="preserve">8) class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extends </w:t>
      </w:r>
      <w:proofErr w:type="spellStart"/>
      <w:r>
        <w:rPr>
          <w:rFonts w:ascii="Courier New" w:eastAsia="Calibri" w:hAnsi="Courier New" w:cs="Courier New"/>
        </w:rPr>
        <w:t>FullBox</w:t>
      </w:r>
      <w:proofErr w:type="spellEnd"/>
      <w:r>
        <w:rPr>
          <w:rFonts w:ascii="Courier New" w:eastAsia="Calibri" w:hAnsi="Courier New" w:cs="Courier New"/>
        </w:rPr>
        <w:t>(</w:t>
      </w:r>
      <w:r w:rsidR="005A2209">
        <w:rPr>
          <w:rFonts w:ascii="Courier New" w:eastAsia="Calibri" w:hAnsi="Courier New" w:cs="Courier New"/>
        </w:rPr>
        <w:t>'</w:t>
      </w:r>
      <w:proofErr w:type="spellStart"/>
      <w:r w:rsidR="005A2209">
        <w:rPr>
          <w:rFonts w:ascii="Courier New" w:eastAsia="Calibri" w:hAnsi="Courier New" w:cs="Courier New"/>
        </w:rPr>
        <w:t>mpid</w:t>
      </w:r>
      <w:proofErr w:type="spellEnd"/>
      <w:r w:rsidR="005A2209">
        <w:rPr>
          <w:rFonts w:ascii="Courier New" w:eastAsia="Calibri" w:hAnsi="Courier New" w:cs="Courier New"/>
        </w:rPr>
        <w:t>'</w:t>
      </w:r>
      <w:r>
        <w:rPr>
          <w:rFonts w:ascii="Courier New" w:eastAsia="Calibri" w:hAnsi="Courier New" w:cs="Courier New"/>
        </w:rPr>
        <w:t>, version, flags) {</w:t>
      </w:r>
      <w:r>
        <w:br/>
      </w:r>
      <w:r>
        <w:tab/>
      </w:r>
      <w:r>
        <w:rPr>
          <w:rFonts w:ascii="Courier New" w:eastAsia="Calibri" w:hAnsi="Courier New" w:cs="Courier New"/>
        </w:rPr>
        <w:t>unsigned int(8) presentation_ids_count_minus1;</w:t>
      </w:r>
      <w:r>
        <w:br/>
      </w:r>
      <w:r>
        <w:tab/>
      </w:r>
      <w:r>
        <w:rPr>
          <w:rFonts w:ascii="Courier New" w:eastAsia="Calibri" w:hAnsi="Courier New" w:cs="Courier New"/>
        </w:rPr>
        <w:t xml:space="preserve">unsigned int(128) </w:t>
      </w:r>
      <w:proofErr w:type="spellStart"/>
      <w:r>
        <w:rPr>
          <w:rFonts w:ascii="Courier New" w:eastAsia="Calibri" w:hAnsi="Courier New" w:cs="Courier New"/>
        </w:rPr>
        <w:t>presentation_ID</w:t>
      </w:r>
      <w:proofErr w:type="spellEnd"/>
      <w:r>
        <w:rPr>
          <w:rFonts w:ascii="Courier New" w:eastAsia="Calibri" w:hAnsi="Courier New" w:cs="Courier New"/>
        </w:rPr>
        <w:t>[unique_ids_count_minus1 + 1];</w:t>
      </w:r>
      <w:r>
        <w:br/>
      </w:r>
      <w:r>
        <w:rPr>
          <w:rFonts w:ascii="Courier New" w:eastAsia="Calibri" w:hAnsi="Courier New" w:cs="Courier New"/>
        </w:rPr>
        <w:t>}</w:t>
      </w:r>
    </w:p>
    <w:p w14:paraId="0F00A50B" w14:textId="77777777" w:rsidR="000B6A36" w:rsidRDefault="000B6A36">
      <w:pPr>
        <w:rPr>
          <w:rFonts w:ascii="Courier New" w:eastAsia="Calibri" w:hAnsi="Courier New" w:cs="Courier New"/>
        </w:rPr>
      </w:pPr>
    </w:p>
    <w:p w14:paraId="0F00A50C"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1306" w:name="_Hlk117023729"/>
      <w:bookmarkEnd w:id="1306"/>
      <w:r>
        <w:rPr>
          <w:rFonts w:ascii="Cambria" w:eastAsia="MS Mincho" w:hAnsi="Cambria"/>
          <w:b/>
          <w:sz w:val="20"/>
          <w:szCs w:val="20"/>
          <w:lang w:val="en-GB"/>
        </w:rPr>
        <w:t>XX.3 Semantics</w:t>
      </w:r>
    </w:p>
    <w:p w14:paraId="0F00A50D" w14:textId="1DF810FD" w:rsidR="000B6A36" w:rsidRDefault="0096302A">
      <w:pPr>
        <w:spacing w:after="120"/>
        <w:jc w:val="both"/>
        <w:rPr>
          <w:rFonts w:ascii="Calibri" w:eastAsia="Calibri" w:hAnsi="Calibri"/>
          <w:lang w:val="en-IN"/>
        </w:rPr>
      </w:pPr>
      <w:r>
        <w:rPr>
          <w:rFonts w:ascii="Courier New" w:eastAsia="Calibri" w:hAnsi="Courier New" w:cs="Courier New"/>
        </w:rPr>
        <w:t>presentation</w:t>
      </w:r>
      <w:r>
        <w:rPr>
          <w:rFonts w:ascii="Courier New" w:eastAsia="Calibri" w:hAnsi="Courier New" w:cs="Courier New"/>
          <w:szCs w:val="20"/>
          <w:lang w:val="en-GB"/>
        </w:rPr>
        <w:t>_ids_count_minus1</w:t>
      </w:r>
      <w:r>
        <w:rPr>
          <w:rFonts w:ascii="Calibri" w:eastAsia="Calibri" w:hAnsi="Calibri"/>
          <w:lang w:val="en-IN"/>
        </w:rPr>
        <w:t xml:space="preserve"> </w:t>
      </w:r>
      <w:r>
        <w:rPr>
          <w:rFonts w:ascii="Cambria" w:eastAsia="MS Mincho" w:hAnsi="Cambria"/>
          <w:szCs w:val="20"/>
          <w:lang w:val="en-GB" w:eastAsia="ja-JP"/>
        </w:rPr>
        <w:t>plus 1 indicates the number of unique IDs present in the movie.</w:t>
      </w:r>
    </w:p>
    <w:p w14:paraId="0F00A50E" w14:textId="1BABFD47" w:rsidR="000B6A36" w:rsidRDefault="0096302A">
      <w:pPr>
        <w:spacing w:after="120"/>
        <w:jc w:val="both"/>
        <w:rPr>
          <w:rFonts w:ascii="Cambria" w:eastAsia="MS Mincho" w:hAnsi="Cambria"/>
          <w:lang w:val="en-GB" w:eastAsia="ja-JP"/>
        </w:rPr>
      </w:pPr>
      <w:r>
        <w:rPr>
          <w:rFonts w:ascii="Courier New" w:eastAsia="Calibri" w:hAnsi="Courier New" w:cs="Courier New"/>
        </w:rPr>
        <w:t>presentation</w:t>
      </w:r>
      <w:r>
        <w:rPr>
          <w:rFonts w:ascii="Courier New" w:eastAsia="Calibri" w:hAnsi="Courier New" w:cs="Courier New"/>
          <w:lang w:val="en-IN"/>
        </w:rPr>
        <w:t>_ID</w:t>
      </w:r>
      <w:r>
        <w:rPr>
          <w:rFonts w:ascii="Calibri" w:eastAsia="Calibri" w:hAnsi="Calibri"/>
          <w:lang w:val="en-IN"/>
        </w:rPr>
        <w:t xml:space="preserve"> </w:t>
      </w:r>
      <w:r>
        <w:rPr>
          <w:rFonts w:ascii="Cambria" w:eastAsia="MS Mincho" w:hAnsi="Cambria"/>
          <w:lang w:val="en-GB" w:eastAsia="ja-JP"/>
        </w:rPr>
        <w:t xml:space="preserve">is an array of unique values for the movie in the current file. Array elements of </w:t>
      </w:r>
      <w:r>
        <w:rPr>
          <w:rFonts w:ascii="Courier New" w:eastAsia="Calibri" w:hAnsi="Courier New" w:cs="Courier New"/>
        </w:rPr>
        <w:t>presentation</w:t>
      </w:r>
      <w:r>
        <w:rPr>
          <w:rFonts w:ascii="Courier New" w:eastAsia="Calibri" w:hAnsi="Courier New" w:cs="Courier New"/>
          <w:lang w:val="en-IN"/>
        </w:rPr>
        <w:t>_ID</w:t>
      </w:r>
      <w:r>
        <w:rPr>
          <w:rFonts w:ascii="Cambria" w:eastAsia="MS Mincho" w:hAnsi="Cambria"/>
          <w:lang w:val="en-GB" w:eastAsia="ja-JP"/>
        </w:rPr>
        <w:t xml:space="preserve"> can take integer values (UUID) as defined in RFC 4122.</w:t>
      </w:r>
    </w:p>
    <w:p w14:paraId="0F00A50F" w14:textId="77777777" w:rsidR="000B6A36" w:rsidRDefault="0096302A">
      <w:pPr>
        <w:spacing w:after="120"/>
        <w:jc w:val="both"/>
        <w:rPr>
          <w:b/>
          <w:bCs/>
          <w:kern w:val="2"/>
          <w:sz w:val="32"/>
          <w:szCs w:val="32"/>
          <w:lang w:val="en-CA"/>
        </w:rPr>
      </w:pPr>
      <w:bookmarkStart w:id="1307" w:name="_Hlk117025458"/>
      <w:r>
        <w:rPr>
          <w:b/>
          <w:bCs/>
          <w:u w:val="single"/>
        </w:rPr>
        <w:lastRenderedPageBreak/>
        <w:t>Questions/Remarks</w:t>
      </w:r>
      <w:bookmarkEnd w:id="1307"/>
    </w:p>
    <w:p w14:paraId="0F00A513" w14:textId="45731EA6" w:rsidR="000B6A36" w:rsidRDefault="0096302A" w:rsidP="00375772">
      <w:pPr>
        <w:pStyle w:val="ListParagraph"/>
        <w:numPr>
          <w:ilvl w:val="0"/>
          <w:numId w:val="70"/>
        </w:numPr>
      </w:pPr>
      <w:r>
        <w:t>The identification and the merging rules are orthogonal (sometimes no specific merging rule is needed), and should be described by independent tools</w:t>
      </w:r>
    </w:p>
    <w:p w14:paraId="0F00A538" w14:textId="77777777" w:rsidR="000B6A36" w:rsidRDefault="0096302A">
      <w:pPr>
        <w:pStyle w:val="Heading1"/>
      </w:pPr>
      <w:bookmarkStart w:id="1308" w:name="_Toc171988973"/>
      <w:r>
        <w:t>Extensions for sample auxiliary information</w:t>
      </w:r>
      <w:bookmarkEnd w:id="1308"/>
      <w:r>
        <w:t xml:space="preserve"> </w:t>
      </w:r>
    </w:p>
    <w:p w14:paraId="0F00A539" w14:textId="77777777" w:rsidR="000B6A36" w:rsidRDefault="0096302A">
      <w:r>
        <w:t>ISOBMFF includes an ability to attach sample auxiliary information (SAI) to each sample in a track. SAI is a generalized capability, enabling the attachment of generic forms of information to samples in a track.  Shortcomings of the current approach addressed in this contribution include:</w:t>
      </w:r>
    </w:p>
    <w:p w14:paraId="0F00A53A" w14:textId="77777777" w:rsidR="000B6A36" w:rsidRDefault="0096302A">
      <w:pPr>
        <w:pStyle w:val="ListParagraph"/>
        <w:widowControl/>
        <w:numPr>
          <w:ilvl w:val="0"/>
          <w:numId w:val="81"/>
        </w:numPr>
        <w:spacing w:before="120" w:after="120" w:line="240" w:lineRule="auto"/>
        <w:textAlignment w:val="auto"/>
      </w:pPr>
      <w:r>
        <w:t>A limit of 255 bytes of SAI for each sample.</w:t>
      </w:r>
    </w:p>
    <w:p w14:paraId="0F00A53B" w14:textId="77777777" w:rsidR="000B6A36" w:rsidRDefault="0096302A">
      <w:pPr>
        <w:pStyle w:val="ListParagraph"/>
        <w:widowControl/>
        <w:numPr>
          <w:ilvl w:val="0"/>
          <w:numId w:val="75"/>
        </w:numPr>
        <w:spacing w:before="120" w:after="120" w:line="240" w:lineRule="auto"/>
        <w:textAlignment w:val="auto"/>
      </w:pPr>
      <w:r>
        <w:t xml:space="preserve">No defined mechanism for specifically signaling an encoding method for the SAI. The default method for using the </w:t>
      </w:r>
      <w:proofErr w:type="spellStart"/>
      <w:r>
        <w:t>aux_info_type</w:t>
      </w:r>
      <w:proofErr w:type="spellEnd"/>
      <w:r>
        <w:t xml:space="preserve"> </w:t>
      </w:r>
      <w:proofErr w:type="spellStart"/>
      <w:r>
        <w:t>fourCC</w:t>
      </w:r>
      <w:proofErr w:type="spellEnd"/>
      <w:r>
        <w:t>, enables signaling a type, but not a specific implementation instance of certain common encoding methods, such as SMPTE key-length-value.</w:t>
      </w:r>
    </w:p>
    <w:p w14:paraId="0F00A53C" w14:textId="77777777" w:rsidR="000B6A36" w:rsidRDefault="0096302A">
      <w:pPr>
        <w:pStyle w:val="ListParagraph"/>
        <w:widowControl/>
        <w:numPr>
          <w:ilvl w:val="0"/>
          <w:numId w:val="75"/>
        </w:numPr>
        <w:spacing w:before="120" w:after="120" w:line="240" w:lineRule="auto"/>
        <w:textAlignment w:val="auto"/>
      </w:pPr>
      <w:r>
        <w:t>No defined mechanism for including static information related to a specific set of SAI.</w:t>
      </w:r>
    </w:p>
    <w:p w14:paraId="0F00A53D" w14:textId="77777777" w:rsidR="000B6A36" w:rsidRDefault="0096302A">
      <w:r>
        <w:t>An example of encryption was discussed in a prior contribution as a justification for additional space. Other potential use cases involve pixel level metadata, where SAI can exceed the size of an uncompressed image.  As a result, options for 16-bit and 32-bit size information are included in this proposal. Finally, as per the prior proposal, best practices for syntax definitions related to versioning are included in this proposal.</w:t>
      </w:r>
    </w:p>
    <w:p w14:paraId="0F00A53E" w14:textId="77777777" w:rsidR="000B6A36" w:rsidRDefault="000B6A36">
      <w:pPr>
        <w:rPr>
          <w:b/>
          <w:bCs/>
          <w:u w:val="single"/>
        </w:rPr>
      </w:pPr>
    </w:p>
    <w:p w14:paraId="0F00A53F" w14:textId="77777777" w:rsidR="000B6A36" w:rsidRDefault="0096302A">
      <w:pPr>
        <w:rPr>
          <w:rFonts w:eastAsia="Calibri" w:cs="Arial"/>
          <w:b/>
          <w:bCs/>
          <w:kern w:val="2"/>
          <w:sz w:val="28"/>
          <w:szCs w:val="32"/>
        </w:rPr>
      </w:pPr>
      <w:r>
        <w:rPr>
          <w:b/>
          <w:bCs/>
          <w:u w:val="single"/>
        </w:rPr>
        <w:t>Proposal</w:t>
      </w:r>
    </w:p>
    <w:p w14:paraId="0F00A540" w14:textId="77777777" w:rsidR="000B6A36" w:rsidRDefault="000B6A36"/>
    <w:p w14:paraId="0F00A541" w14:textId="77777777" w:rsidR="000B6A36" w:rsidRDefault="0096302A">
      <w:pPr>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w:t>
      </w:r>
      <w:r>
        <w:rPr>
          <w:rFonts w:ascii="Courier New" w:hAnsi="Courier New" w:cs="Courier New"/>
          <w:bCs/>
          <w:sz w:val="20"/>
          <w:szCs w:val="20"/>
        </w:rPr>
        <w:t>class</w:t>
      </w:r>
      <w:r>
        <w:rPr>
          <w:rFonts w:ascii="Courier New" w:hAnsi="Courier New" w:cs="Courier New"/>
          <w:sz w:val="20"/>
          <w:szCs w:val="20"/>
        </w:rPr>
        <w:t xml:space="preserve"> </w:t>
      </w:r>
      <w:proofErr w:type="spellStart"/>
      <w:r>
        <w:rPr>
          <w:rFonts w:ascii="Courier New" w:hAnsi="Courier New" w:cs="Courier New"/>
          <w:bCs/>
          <w:sz w:val="20"/>
          <w:szCs w:val="20"/>
        </w:rPr>
        <w:t>SampleAuxiliaryInformationSizesBox</w:t>
      </w:r>
      <w:proofErr w:type="spellEnd"/>
      <w:r>
        <w:rPr>
          <w:rFonts w:ascii="Courier New" w:hAnsi="Courier New" w:cs="Courier New"/>
          <w:bCs/>
          <w:sz w:val="20"/>
          <w:szCs w:val="20"/>
        </w:rPr>
        <w:t xml:space="preserve"> </w:t>
      </w:r>
      <w:r>
        <w:rPr>
          <w:rFonts w:ascii="Courier New" w:hAnsi="Courier New" w:cs="Courier New"/>
          <w:sz w:val="20"/>
          <w:szCs w:val="20"/>
        </w:rPr>
        <w:t xml:space="preserve">extends </w:t>
      </w:r>
      <w:proofErr w:type="spellStart"/>
      <w:r>
        <w:rPr>
          <w:rFonts w:ascii="Courier New" w:hAnsi="Courier New" w:cs="Courier New"/>
          <w:bCs/>
          <w:sz w:val="20"/>
          <w:szCs w:val="20"/>
        </w:rPr>
        <w:t>FullBox</w:t>
      </w:r>
      <w:proofErr w:type="spellEnd"/>
      <w:r>
        <w:rPr>
          <w:rFonts w:ascii="Courier New" w:hAnsi="Courier New" w:cs="Courier New"/>
          <w:sz w:val="20"/>
          <w:szCs w:val="20"/>
        </w:rPr>
        <w:t>('</w:t>
      </w:r>
      <w:proofErr w:type="spellStart"/>
      <w:r>
        <w:rPr>
          <w:rFonts w:ascii="Courier New" w:hAnsi="Courier New" w:cs="Courier New"/>
          <w:sz w:val="20"/>
          <w:szCs w:val="20"/>
        </w:rPr>
        <w:t>saiz</w:t>
      </w:r>
      <w:proofErr w:type="spellEnd"/>
      <w:r>
        <w:rPr>
          <w:rFonts w:ascii="Courier New" w:hAnsi="Courier New" w:cs="Courier New"/>
          <w:sz w:val="20"/>
          <w:szCs w:val="20"/>
        </w:rPr>
        <w:t>', version, flags)</w:t>
      </w:r>
    </w:p>
    <w:p w14:paraId="0F00A542"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43"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(flags </w:t>
      </w:r>
      <w:r>
        <w:rPr>
          <w:rFonts w:ascii="Courier New" w:hAnsi="Courier New" w:cs="Courier New"/>
          <w:bCs/>
          <w:sz w:val="20"/>
          <w:szCs w:val="20"/>
        </w:rPr>
        <w:t>&amp;</w:t>
      </w:r>
      <w:r>
        <w:rPr>
          <w:rFonts w:ascii="Courier New" w:hAnsi="Courier New" w:cs="Courier New"/>
          <w:sz w:val="20"/>
          <w:szCs w:val="20"/>
        </w:rPr>
        <w:t xml:space="preserve"> 1) {</w:t>
      </w:r>
    </w:p>
    <w:p w14:paraId="0F00A544"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w:t>
      </w:r>
      <w:proofErr w:type="spellEnd"/>
      <w:r>
        <w:rPr>
          <w:rFonts w:ascii="Courier New" w:hAnsi="Courier New" w:cs="Courier New"/>
          <w:sz w:val="20"/>
          <w:szCs w:val="20"/>
        </w:rPr>
        <w:t>;</w:t>
      </w:r>
    </w:p>
    <w:p w14:paraId="0F00A545"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w:t>
      </w:r>
    </w:p>
    <w:p w14:paraId="0F00A546"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47" w14:textId="77777777" w:rsidR="000B6A36" w:rsidRDefault="0096302A">
      <w:pPr>
        <w:rPr>
          <w:rFonts w:ascii="Courier New" w:hAnsi="Courier New" w:cs="Courier New"/>
          <w:sz w:val="20"/>
          <w:szCs w:val="20"/>
        </w:rPr>
      </w:pPr>
      <w:r>
        <w:rPr>
          <w:rFonts w:ascii="Courier New" w:hAnsi="Courier New" w:cs="Courier New"/>
          <w:sz w:val="20"/>
          <w:szCs w:val="20"/>
        </w:rPr>
        <w:tab/>
        <w:t xml:space="preserve">unsigned int </w:t>
      </w:r>
      <w:proofErr w:type="spellStart"/>
      <w:r>
        <w:rPr>
          <w:rFonts w:ascii="Courier New" w:hAnsi="Courier New" w:cs="Courier New"/>
          <w:sz w:val="20"/>
          <w:szCs w:val="20"/>
        </w:rPr>
        <w:t>sample_size_bits</w:t>
      </w:r>
      <w:proofErr w:type="spellEnd"/>
      <w:r>
        <w:rPr>
          <w:rFonts w:ascii="Courier New" w:hAnsi="Courier New" w:cs="Courier New"/>
          <w:sz w:val="20"/>
          <w:szCs w:val="20"/>
        </w:rPr>
        <w:t>=</w:t>
      </w:r>
      <w:proofErr w:type="gramStart"/>
      <w:r>
        <w:rPr>
          <w:rFonts w:ascii="Courier New" w:hAnsi="Courier New" w:cs="Courier New"/>
          <w:sz w:val="20"/>
          <w:szCs w:val="20"/>
        </w:rPr>
        <w:t>0;</w:t>
      </w:r>
      <w:proofErr w:type="gramEnd"/>
    </w:p>
    <w:p w14:paraId="0F00A548"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 xml:space="preserve">if </w:t>
      </w:r>
      <w:r>
        <w:rPr>
          <w:rFonts w:ascii="Courier New" w:hAnsi="Courier New" w:cs="Courier New"/>
          <w:sz w:val="20"/>
          <w:szCs w:val="20"/>
        </w:rPr>
        <w:t>(version==2) {</w:t>
      </w:r>
    </w:p>
    <w:p w14:paraId="0F00A549"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32;</w:t>
      </w:r>
      <w:proofErr w:type="gramEnd"/>
    </w:p>
    <w:p w14:paraId="0F00A54A" w14:textId="77777777" w:rsidR="000B6A36" w:rsidRDefault="0096302A">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(version==1) {</w:t>
      </w:r>
    </w:p>
    <w:p w14:paraId="0F00A54B"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16;</w:t>
      </w:r>
      <w:proofErr w:type="gramEnd"/>
    </w:p>
    <w:p w14:paraId="0F00A54C" w14:textId="77777777" w:rsidR="000B6A36" w:rsidRDefault="0096302A">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(version==0) {</w:t>
      </w:r>
    </w:p>
    <w:p w14:paraId="0F00A54D"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8;</w:t>
      </w:r>
      <w:proofErr w:type="gramEnd"/>
    </w:p>
    <w:p w14:paraId="0F00A54E"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4F"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spellStart"/>
      <w:proofErr w:type="gramEnd"/>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spellStart"/>
      <w:r>
        <w:rPr>
          <w:rFonts w:ascii="Courier New" w:hAnsi="Courier New" w:cs="Courier New"/>
          <w:sz w:val="20"/>
          <w:szCs w:val="20"/>
        </w:rPr>
        <w:t>default_sample_info_size</w:t>
      </w:r>
      <w:proofErr w:type="spellEnd"/>
      <w:r>
        <w:rPr>
          <w:rFonts w:ascii="Courier New" w:hAnsi="Courier New" w:cs="Courier New"/>
          <w:sz w:val="20"/>
          <w:szCs w:val="20"/>
        </w:rPr>
        <w:t>;</w:t>
      </w:r>
    </w:p>
    <w:p w14:paraId="0F00A550" w14:textId="77777777" w:rsidR="000B6A36" w:rsidRDefault="0096302A">
      <w:pPr>
        <w:rPr>
          <w:rFonts w:ascii="Courier New" w:hAnsi="Courier New" w:cs="Courier New"/>
          <w:sz w:val="20"/>
          <w:szCs w:val="20"/>
        </w:rPr>
      </w:pPr>
      <w:r>
        <w:rPr>
          <w:rFonts w:ascii="Courier New" w:hAnsi="Courier New" w:cs="Courier New"/>
          <w:bCs/>
          <w:sz w:val="20"/>
          <w:szCs w:val="20"/>
        </w:rPr>
        <w:tab/>
        <w:t xml:space="preserve">unsigned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sample_count</w:t>
      </w:r>
      <w:proofErr w:type="spellEnd"/>
      <w:r>
        <w:rPr>
          <w:rFonts w:ascii="Courier New" w:hAnsi="Courier New" w:cs="Courier New"/>
          <w:sz w:val="20"/>
          <w:szCs w:val="20"/>
        </w:rPr>
        <w:t>;</w:t>
      </w:r>
    </w:p>
    <w:p w14:paraId="0F00A551"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w:t>
      </w:r>
      <w:proofErr w:type="spellStart"/>
      <w:r>
        <w:rPr>
          <w:rFonts w:ascii="Courier New" w:hAnsi="Courier New" w:cs="Courier New"/>
          <w:sz w:val="20"/>
          <w:szCs w:val="20"/>
        </w:rPr>
        <w:t>default_sample_info_size</w:t>
      </w:r>
      <w:proofErr w:type="spellEnd"/>
      <w:r>
        <w:rPr>
          <w:rFonts w:ascii="Courier New" w:hAnsi="Courier New" w:cs="Courier New"/>
          <w:sz w:val="20"/>
          <w:szCs w:val="20"/>
        </w:rPr>
        <w:t xml:space="preserve"> </w:t>
      </w:r>
      <w:r>
        <w:rPr>
          <w:rFonts w:ascii="Courier New" w:hAnsi="Courier New" w:cs="Courier New"/>
          <w:bCs/>
          <w:sz w:val="20"/>
          <w:szCs w:val="20"/>
        </w:rPr>
        <w:t>==</w:t>
      </w:r>
      <w:r>
        <w:rPr>
          <w:rFonts w:ascii="Courier New" w:hAnsi="Courier New" w:cs="Courier New"/>
          <w:sz w:val="20"/>
          <w:szCs w:val="20"/>
        </w:rPr>
        <w:t xml:space="preserve"> 0) {</w:t>
      </w:r>
    </w:p>
    <w:p w14:paraId="0F00A552"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w:t>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w:t>
      </w:r>
      <w:proofErr w:type="spellStart"/>
      <w:r>
        <w:rPr>
          <w:rFonts w:ascii="Courier New" w:hAnsi="Courier New" w:cs="Courier New"/>
          <w:sz w:val="20"/>
          <w:szCs w:val="20"/>
        </w:rPr>
        <w:t>sample_info_size</w:t>
      </w:r>
      <w:proofErr w:type="spellEnd"/>
      <w:r>
        <w:rPr>
          <w:rFonts w:ascii="Courier New" w:hAnsi="Courier New" w:cs="Courier New"/>
          <w:sz w:val="20"/>
          <w:szCs w:val="20"/>
        </w:rPr>
        <w:t>[</w:t>
      </w:r>
      <w:proofErr w:type="spellStart"/>
      <w:r>
        <w:rPr>
          <w:rFonts w:ascii="Courier New" w:hAnsi="Courier New" w:cs="Courier New"/>
          <w:sz w:val="20"/>
          <w:szCs w:val="20"/>
        </w:rPr>
        <w:t>sample_count</w:t>
      </w:r>
      <w:proofErr w:type="spellEnd"/>
      <w:proofErr w:type="gramStart"/>
      <w:r>
        <w:rPr>
          <w:rFonts w:ascii="Courier New" w:hAnsi="Courier New" w:cs="Courier New"/>
          <w:sz w:val="20"/>
          <w:szCs w:val="20"/>
        </w:rPr>
        <w:t>];</w:t>
      </w:r>
      <w:proofErr w:type="gramEnd"/>
    </w:p>
    <w:p w14:paraId="0F00A553"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54"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55" w14:textId="77777777" w:rsidR="000B6A36" w:rsidRDefault="0096302A">
      <w:r>
        <w:t>No changes on semantics</w:t>
      </w:r>
    </w:p>
    <w:p w14:paraId="0F00A556" w14:textId="77777777" w:rsidR="000B6A36" w:rsidRDefault="000B6A36"/>
    <w:p w14:paraId="0F00A557" w14:textId="77777777" w:rsidR="000B6A36" w:rsidRDefault="0096302A">
      <w:pPr>
        <w:pStyle w:val="NormalWeb"/>
        <w:spacing w:before="280" w:after="280"/>
        <w:rPr>
          <w:rFonts w:ascii="Cambria" w:hAnsi="Cambria"/>
          <w:b/>
          <w:bCs/>
          <w:sz w:val="20"/>
          <w:szCs w:val="20"/>
          <w:lang w:eastAsia="fr-FR"/>
        </w:rPr>
      </w:pPr>
      <w:r>
        <w:t xml:space="preserve">8.7.10 </w:t>
      </w:r>
      <w:r>
        <w:rPr>
          <w:rFonts w:ascii="Cambria" w:hAnsi="Cambria"/>
          <w:b/>
          <w:bCs/>
          <w:sz w:val="20"/>
          <w:szCs w:val="20"/>
          <w:lang w:eastAsia="fr-FR"/>
        </w:rPr>
        <w:t xml:space="preserve">Sample auxiliary information configuration box </w:t>
      </w:r>
    </w:p>
    <w:p w14:paraId="0F00A558" w14:textId="77777777" w:rsidR="000B6A36" w:rsidRDefault="0096302A">
      <w:pPr>
        <w:pStyle w:val="NormalWeb"/>
        <w:spacing w:before="280" w:after="280"/>
        <w:rPr>
          <w:sz w:val="24"/>
          <w:szCs w:val="24"/>
          <w:lang w:eastAsia="fr-FR"/>
        </w:rPr>
      </w:pPr>
      <w:r>
        <w:t xml:space="preserve">8.7.10.1 </w:t>
      </w:r>
      <w:r>
        <w:rPr>
          <w:rFonts w:ascii="Cambria" w:hAnsi="Cambria"/>
          <w:b/>
          <w:bCs/>
          <w:sz w:val="20"/>
          <w:szCs w:val="20"/>
          <w:lang w:eastAsia="fr-FR"/>
        </w:rPr>
        <w:t xml:space="preserve">Definition </w:t>
      </w:r>
    </w:p>
    <w:p w14:paraId="0F00A559" w14:textId="77777777" w:rsidR="000B6A36" w:rsidRDefault="0096302A">
      <w:pPr>
        <w:spacing w:beforeAutospacing="1" w:afterAutospacing="1"/>
        <w:rPr>
          <w:rFonts w:ascii="Cambria" w:hAnsi="Cambria"/>
          <w:sz w:val="22"/>
          <w:szCs w:val="22"/>
          <w:lang w:eastAsia="fr-FR"/>
        </w:rPr>
      </w:pPr>
      <w:proofErr w:type="spellStart"/>
      <w:r>
        <w:rPr>
          <w:rFonts w:ascii="Cambria" w:hAnsi="Cambria"/>
          <w:sz w:val="22"/>
          <w:szCs w:val="22"/>
          <w:lang w:eastAsia="fr-FR"/>
        </w:rPr>
        <w:lastRenderedPageBreak/>
        <w:t>BoxType</w:t>
      </w:r>
      <w:proofErr w:type="spellEnd"/>
      <w:r>
        <w:rPr>
          <w:rFonts w:ascii="Cambria" w:hAnsi="Cambria"/>
          <w:sz w:val="22"/>
          <w:szCs w:val="22"/>
          <w:lang w:eastAsia="fr-FR"/>
        </w:rPr>
        <w:t xml:space="preserve">: </w:t>
      </w:r>
      <w:r>
        <w:rPr>
          <w:rFonts w:ascii="CourierNewPSMT" w:hAnsi="CourierNewPSMT" w:cs="CourierNewPSMT"/>
          <w:sz w:val="22"/>
          <w:szCs w:val="22"/>
          <w:lang w:eastAsia="fr-FR"/>
        </w:rPr>
        <w:t>'</w:t>
      </w:r>
      <w:proofErr w:type="spellStart"/>
      <w:r>
        <w:rPr>
          <w:rFonts w:ascii="CourierNewPSMT" w:hAnsi="CourierNewPSMT" w:cs="CourierNewPSMT"/>
          <w:sz w:val="22"/>
          <w:szCs w:val="22"/>
          <w:lang w:eastAsia="fr-FR"/>
        </w:rPr>
        <w:t>saiC</w:t>
      </w:r>
      <w:proofErr w:type="spellEnd"/>
      <w:r>
        <w:rPr>
          <w:rFonts w:ascii="CourierNewPSMT" w:hAnsi="CourierNewPSMT" w:cs="CourierNewPSMT"/>
          <w:sz w:val="22"/>
          <w:szCs w:val="22"/>
          <w:lang w:eastAsia="fr-FR"/>
        </w:rPr>
        <w:t>'</w:t>
      </w:r>
      <w:r>
        <w:rPr>
          <w:rFonts w:ascii="CourierNewPSMT" w:hAnsi="CourierNewPSMT" w:cs="CourierNewPSMT"/>
          <w:sz w:val="22"/>
          <w:szCs w:val="22"/>
          <w:lang w:eastAsia="fr-FR"/>
        </w:rPr>
        <w:br/>
      </w:r>
      <w:r>
        <w:rPr>
          <w:rFonts w:ascii="Cambria" w:hAnsi="Cambria"/>
          <w:sz w:val="22"/>
          <w:szCs w:val="22"/>
          <w:lang w:eastAsia="fr-FR"/>
        </w:rPr>
        <w:t xml:space="preserve">Container: </w:t>
      </w:r>
      <w:proofErr w:type="spellStart"/>
      <w:r>
        <w:rPr>
          <w:rFonts w:ascii="CourierNewPSMT" w:hAnsi="CourierNewPSMT" w:cs="CourierNewPSMT"/>
          <w:sz w:val="22"/>
          <w:szCs w:val="22"/>
          <w:lang w:eastAsia="fr-FR"/>
        </w:rPr>
        <w:t>SampleTableBox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or </w:t>
      </w:r>
      <w:proofErr w:type="spellStart"/>
      <w:r>
        <w:rPr>
          <w:rFonts w:ascii="CourierNewPSMT" w:hAnsi="CourierNewPSMT" w:cs="CourierNewPSMT"/>
          <w:sz w:val="22"/>
          <w:szCs w:val="22"/>
          <w:lang w:eastAsia="fr-FR"/>
        </w:rPr>
        <w:t>TrackFragmentBox</w:t>
      </w:r>
      <w:proofErr w:type="spellEnd"/>
      <w:r>
        <w:rPr>
          <w:rFonts w:ascii="CourierNewPSMT" w:hAnsi="CourierNewPSMT" w:cs="CourierNewPSMT"/>
          <w:sz w:val="22"/>
          <w:szCs w:val="22"/>
          <w:lang w:eastAsia="fr-FR"/>
        </w:rPr>
        <w:br/>
      </w:r>
      <w:r>
        <w:rPr>
          <w:rFonts w:ascii="Cambria" w:hAnsi="Cambria"/>
          <w:sz w:val="22"/>
          <w:szCs w:val="22"/>
          <w:lang w:eastAsia="fr-FR"/>
        </w:rPr>
        <w:t>Mandatory: No</w:t>
      </w:r>
      <w:r>
        <w:rPr>
          <w:rFonts w:ascii="Cambria" w:hAnsi="Cambria"/>
          <w:sz w:val="22"/>
          <w:szCs w:val="22"/>
          <w:lang w:eastAsia="fr-FR"/>
        </w:rPr>
        <w:br/>
        <w:t xml:space="preserve">Quantity: Zero or More </w:t>
      </w:r>
    </w:p>
    <w:p w14:paraId="0F00A55A" w14:textId="77777777" w:rsidR="000B6A36" w:rsidRDefault="0096302A">
      <w:pPr>
        <w:spacing w:beforeAutospacing="1" w:afterAutospacing="1"/>
        <w:rPr>
          <w:rFonts w:ascii="Courier New" w:hAnsi="Courier New" w:cs="Courier New"/>
          <w:sz w:val="20"/>
          <w:szCs w:val="20"/>
        </w:rPr>
      </w:pPr>
      <w:r>
        <w:t>The</w:t>
      </w:r>
      <w:r>
        <w:rPr>
          <w:rFonts w:ascii="Courier New" w:hAnsi="Courier New" w:cs="Courier New"/>
          <w:bCs/>
          <w:sz w:val="20"/>
          <w:szCs w:val="20"/>
        </w:rPr>
        <w:t xml:space="preserve"> </w:t>
      </w:r>
      <w:proofErr w:type="spellStart"/>
      <w:proofErr w:type="gramStart"/>
      <w:r>
        <w:rPr>
          <w:rFonts w:ascii="Courier New" w:hAnsi="Courier New" w:cs="Courier New"/>
          <w:bCs/>
          <w:sz w:val="20"/>
          <w:szCs w:val="20"/>
        </w:rPr>
        <w:t>SampleAuxiliaryInformationConfigBox</w:t>
      </w:r>
      <w:proofErr w:type="spellEnd"/>
      <w:r>
        <w:rPr>
          <w:rFonts w:ascii="Courier New" w:hAnsi="Courier New" w:cs="Courier New"/>
          <w:bCs/>
          <w:sz w:val="20"/>
          <w:szCs w:val="20"/>
        </w:rPr>
        <w:t xml:space="preserve"> </w:t>
      </w:r>
      <w:r>
        <w:t xml:space="preserve"> allows</w:t>
      </w:r>
      <w:proofErr w:type="gramEnd"/>
      <w:r>
        <w:t xml:space="preserve"> associating private information to all per-sample sample auxiliary information for a given tuple </w:t>
      </w:r>
      <w:r>
        <w:rPr>
          <w:rFonts w:ascii="Courier New" w:hAnsi="Courier New" w:cs="Courier New"/>
          <w:bCs/>
          <w:sz w:val="20"/>
          <w:szCs w:val="20"/>
        </w:rPr>
        <w:t>{</w:t>
      </w:r>
      <w:proofErr w:type="spellStart"/>
      <w:r>
        <w:rPr>
          <w:rFonts w:ascii="Courier New" w:hAnsi="Courier New" w:cs="Courier New"/>
          <w:bCs/>
          <w:sz w:val="20"/>
          <w:szCs w:val="20"/>
        </w:rPr>
        <w:t>aux_info_type</w:t>
      </w:r>
      <w:proofErr w:type="spellEnd"/>
      <w:r>
        <w:rPr>
          <w:rFonts w:ascii="Courier New" w:hAnsi="Courier New" w:cs="Courier New"/>
          <w:bCs/>
          <w:sz w:val="20"/>
          <w:szCs w:val="20"/>
        </w:rPr>
        <w:t>,</w:t>
      </w:r>
      <w:r>
        <w:rPr>
          <w:rFonts w:ascii="Cambria" w:hAnsi="Cambria"/>
          <w:sz w:val="22"/>
          <w:szCs w:val="22"/>
          <w:lang w:eastAsia="fr-FR"/>
        </w:rPr>
        <w:t xml:space="preserve">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 xml:space="preserve">}. </w:t>
      </w:r>
    </w:p>
    <w:p w14:paraId="0F00A55B" w14:textId="77777777" w:rsidR="000B6A36" w:rsidRDefault="0096302A">
      <w:pPr>
        <w:spacing w:beforeAutospacing="1" w:afterAutospacing="1"/>
        <w:jc w:val="both"/>
        <w:rPr>
          <w:rFonts w:ascii="Cambria" w:hAnsi="Cambria"/>
          <w:sz w:val="22"/>
          <w:szCs w:val="22"/>
          <w:lang w:eastAsia="fr-FR"/>
        </w:rPr>
      </w:pPr>
      <w:r>
        <w:t>It allows for defining an encoding type, which when enabled, applies to the sample auxiliary information and any associated private information.</w:t>
      </w:r>
    </w:p>
    <w:p w14:paraId="0F00A55C" w14:textId="77777777" w:rsidR="000B6A36" w:rsidRDefault="0096302A">
      <w:pPr>
        <w:spacing w:beforeAutospacing="1" w:afterAutospacing="1"/>
        <w:jc w:val="both"/>
        <w:rPr>
          <w:rFonts w:ascii="Cambria" w:hAnsi="Cambria"/>
          <w:sz w:val="22"/>
          <w:szCs w:val="22"/>
          <w:lang w:eastAsia="fr-FR"/>
        </w:rPr>
      </w:pPr>
      <w:r>
        <w:t xml:space="preserve">When </w:t>
      </w:r>
      <w:proofErr w:type="spellStart"/>
      <w:r>
        <w:rPr>
          <w:rFonts w:ascii="Courier New" w:hAnsi="Courier New" w:cs="Courier New"/>
          <w:bCs/>
          <w:sz w:val="20"/>
          <w:szCs w:val="20"/>
        </w:rPr>
        <w:t>SampleAuxiliaryInformationConfigBox</w:t>
      </w:r>
      <w:proofErr w:type="spellEnd"/>
      <w:r>
        <w:t xml:space="preserve"> is present in a track fragment, the private information applies to all sample auxiliary information for the identified type in that fragment; otherwise (not present in a fragment or file not fragmented), the private information of the </w:t>
      </w:r>
      <w:proofErr w:type="spellStart"/>
      <w:r>
        <w:rPr>
          <w:rFonts w:ascii="Courier New" w:hAnsi="Courier New" w:cs="Courier New"/>
          <w:bCs/>
          <w:sz w:val="20"/>
          <w:szCs w:val="20"/>
        </w:rPr>
        <w:t>SampleAuxiliaryInformationConfigBox</w:t>
      </w:r>
      <w:proofErr w:type="spellEnd"/>
      <w:r>
        <w:t xml:space="preserve"> present in the track </w:t>
      </w:r>
      <w:proofErr w:type="spellStart"/>
      <w:r>
        <w:rPr>
          <w:rFonts w:ascii="Courier New" w:hAnsi="Courier New" w:cs="Courier New"/>
          <w:sz w:val="22"/>
          <w:szCs w:val="22"/>
        </w:rPr>
        <w:t>SampleTableBox</w:t>
      </w:r>
      <w:proofErr w:type="spellEnd"/>
      <w:r>
        <w:t xml:space="preserve"> applies to the sample of the track fragment or of the track.</w:t>
      </w:r>
    </w:p>
    <w:p w14:paraId="0F00A55D" w14:textId="77777777" w:rsidR="000B6A36" w:rsidRDefault="0096302A">
      <w:pPr>
        <w:pStyle w:val="NormalWeb"/>
        <w:spacing w:before="280" w:after="280"/>
        <w:rPr>
          <w:sz w:val="24"/>
          <w:szCs w:val="24"/>
          <w:lang w:eastAsia="fr-FR"/>
        </w:rPr>
      </w:pPr>
      <w:r>
        <w:t xml:space="preserve">8.7.10.2 </w:t>
      </w:r>
      <w:r>
        <w:rPr>
          <w:rFonts w:ascii="Cambria" w:hAnsi="Cambria"/>
          <w:b/>
          <w:bCs/>
          <w:sz w:val="20"/>
          <w:szCs w:val="20"/>
          <w:lang w:eastAsia="fr-FR"/>
        </w:rPr>
        <w:t>Syntax</w:t>
      </w:r>
      <w:r>
        <w:t xml:space="preserve"> </w:t>
      </w:r>
    </w:p>
    <w:p w14:paraId="0F00A55E" w14:textId="77777777" w:rsidR="000B6A36" w:rsidRDefault="0096302A">
      <w:pPr>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w:t>
      </w:r>
      <w:r>
        <w:rPr>
          <w:rFonts w:ascii="Courier New" w:hAnsi="Courier New" w:cs="Courier New"/>
          <w:bCs/>
          <w:sz w:val="20"/>
          <w:szCs w:val="20"/>
        </w:rPr>
        <w:t>class</w:t>
      </w:r>
      <w:r>
        <w:rPr>
          <w:rFonts w:ascii="Courier New" w:hAnsi="Courier New" w:cs="Courier New"/>
          <w:sz w:val="20"/>
          <w:szCs w:val="20"/>
        </w:rPr>
        <w:t xml:space="preserve"> </w:t>
      </w:r>
      <w:proofErr w:type="spellStart"/>
      <w:r>
        <w:rPr>
          <w:rFonts w:ascii="Courier New" w:hAnsi="Courier New" w:cs="Courier New"/>
          <w:bCs/>
          <w:sz w:val="20"/>
          <w:szCs w:val="20"/>
        </w:rPr>
        <w:t>SampleAuxiliaryInformationConfigBox</w:t>
      </w:r>
      <w:proofErr w:type="spellEnd"/>
      <w:r>
        <w:rPr>
          <w:rFonts w:ascii="Courier New" w:hAnsi="Courier New" w:cs="Courier New"/>
          <w:bCs/>
          <w:sz w:val="20"/>
          <w:szCs w:val="20"/>
        </w:rPr>
        <w:t xml:space="preserve"> </w:t>
      </w:r>
      <w:r>
        <w:rPr>
          <w:rFonts w:ascii="Courier New" w:hAnsi="Courier New" w:cs="Courier New"/>
          <w:sz w:val="20"/>
          <w:szCs w:val="20"/>
        </w:rPr>
        <w:t xml:space="preserve">extends </w:t>
      </w:r>
      <w:proofErr w:type="spellStart"/>
      <w:r>
        <w:rPr>
          <w:rFonts w:ascii="Courier New" w:hAnsi="Courier New" w:cs="Courier New"/>
          <w:bCs/>
          <w:sz w:val="20"/>
          <w:szCs w:val="20"/>
        </w:rPr>
        <w:t>FullBox</w:t>
      </w:r>
      <w:proofErr w:type="spellEnd"/>
      <w:r>
        <w:rPr>
          <w:rFonts w:ascii="Courier New" w:hAnsi="Courier New" w:cs="Courier New"/>
          <w:sz w:val="20"/>
          <w:szCs w:val="20"/>
        </w:rPr>
        <w:t>('</w:t>
      </w:r>
      <w:proofErr w:type="spellStart"/>
      <w:r>
        <w:rPr>
          <w:rFonts w:ascii="Courier New" w:hAnsi="Courier New" w:cs="Courier New"/>
          <w:sz w:val="20"/>
          <w:szCs w:val="20"/>
        </w:rPr>
        <w:t>saiC</w:t>
      </w:r>
      <w:proofErr w:type="spellEnd"/>
      <w:r>
        <w:rPr>
          <w:rFonts w:ascii="Courier New" w:hAnsi="Courier New" w:cs="Courier New"/>
          <w:sz w:val="20"/>
          <w:szCs w:val="20"/>
        </w:rPr>
        <w:t>', version=0, flags=0)</w:t>
      </w:r>
    </w:p>
    <w:p w14:paraId="0F00A55F"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60" w14:textId="77777777" w:rsidR="000B6A36" w:rsidRDefault="0096302A">
      <w:pPr>
        <w:rPr>
          <w:rFonts w:ascii="Courier New" w:hAnsi="Courier New" w:cs="Courier New"/>
          <w:sz w:val="20"/>
          <w:szCs w:val="20"/>
        </w:rPr>
      </w:pPr>
      <w:r>
        <w:rPr>
          <w:rFonts w:ascii="Courier New" w:hAnsi="Courier New" w:cs="Courier New"/>
          <w:bCs/>
          <w:sz w:val="20"/>
          <w:szCs w:val="20"/>
        </w:rPr>
        <w:tab/>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w:t>
      </w:r>
      <w:proofErr w:type="spellEnd"/>
      <w:r>
        <w:rPr>
          <w:rFonts w:ascii="Courier New" w:hAnsi="Courier New" w:cs="Courier New"/>
          <w:sz w:val="20"/>
          <w:szCs w:val="20"/>
        </w:rPr>
        <w:t>;</w:t>
      </w:r>
    </w:p>
    <w:p w14:paraId="0F00A561"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w:t>
      </w:r>
    </w:p>
    <w:p w14:paraId="0F00A562" w14:textId="77777777" w:rsidR="000B6A36" w:rsidRDefault="0096302A">
      <w:pPr>
        <w:rPr>
          <w:rFonts w:ascii="Courier New" w:hAnsi="Courier New" w:cs="Courier New"/>
          <w:sz w:val="20"/>
          <w:szCs w:val="20"/>
        </w:rPr>
      </w:pPr>
      <w:r>
        <w:rPr>
          <w:rFonts w:ascii="Courier New" w:hAnsi="Courier New" w:cs="Courier New"/>
          <w:sz w:val="20"/>
          <w:szCs w:val="20"/>
        </w:rPr>
        <w:tab/>
        <w:t xml:space="preserve">if </w:t>
      </w:r>
      <w:proofErr w:type="gramStart"/>
      <w:r>
        <w:rPr>
          <w:rFonts w:ascii="Courier New" w:hAnsi="Courier New" w:cs="Courier New"/>
          <w:sz w:val="20"/>
          <w:szCs w:val="20"/>
        </w:rPr>
        <w:t>( flags</w:t>
      </w:r>
      <w:proofErr w:type="gramEnd"/>
      <w:r>
        <w:rPr>
          <w:rFonts w:ascii="Courier New" w:hAnsi="Courier New" w:cs="Courier New"/>
          <w:sz w:val="20"/>
          <w:szCs w:val="20"/>
        </w:rPr>
        <w:t xml:space="preserve"> &amp; 1){</w:t>
      </w:r>
    </w:p>
    <w:p w14:paraId="0F00A563" w14:textId="77777777" w:rsidR="000B6A36" w:rsidRDefault="0096302A">
      <w:pPr>
        <w:jc w:val="both"/>
        <w:rPr>
          <w:rFonts w:ascii="Courier New" w:eastAsia="MS Mincho"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unsigned </w:t>
      </w:r>
      <w:proofErr w:type="gramStart"/>
      <w:r>
        <w:rPr>
          <w:rFonts w:ascii="Courier New" w:eastAsia="MS Mincho" w:hAnsi="Courier New" w:cs="Courier New"/>
          <w:sz w:val="20"/>
          <w:szCs w:val="20"/>
        </w:rPr>
        <w:t>int(</w:t>
      </w:r>
      <w:proofErr w:type="gramEnd"/>
      <w:r>
        <w:rPr>
          <w:rFonts w:ascii="Courier New" w:eastAsia="MS Mincho" w:hAnsi="Courier New" w:cs="Courier New"/>
          <w:sz w:val="20"/>
          <w:szCs w:val="20"/>
        </w:rPr>
        <w:t xml:space="preserve">32)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w:t>
      </w:r>
    </w:p>
    <w:p w14:paraId="0F00A564"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if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 xml:space="preserve"> == 'mime') {</w:t>
      </w:r>
    </w:p>
    <w:p w14:paraId="0F00A565"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 xml:space="preserve">utf8string </w:t>
      </w:r>
      <w:proofErr w:type="spellStart"/>
      <w:r>
        <w:rPr>
          <w:rFonts w:ascii="Courier New" w:eastAsia="MS Mincho" w:hAnsi="Courier New" w:cs="Courier New"/>
          <w:sz w:val="20"/>
          <w:szCs w:val="20"/>
        </w:rPr>
        <w:t>content_</w:t>
      </w:r>
      <w:proofErr w:type="gramStart"/>
      <w:r>
        <w:rPr>
          <w:rFonts w:ascii="Courier New" w:eastAsia="MS Mincho" w:hAnsi="Courier New" w:cs="Courier New"/>
          <w:sz w:val="20"/>
          <w:szCs w:val="20"/>
        </w:rPr>
        <w:t>type</w:t>
      </w:r>
      <w:proofErr w:type="spellEnd"/>
      <w:r>
        <w:rPr>
          <w:rFonts w:ascii="Courier New" w:eastAsia="MS Mincho" w:hAnsi="Courier New" w:cs="Courier New"/>
          <w:sz w:val="20"/>
          <w:szCs w:val="20"/>
        </w:rPr>
        <w:t>;</w:t>
      </w:r>
      <w:proofErr w:type="gramEnd"/>
    </w:p>
    <w:p w14:paraId="0F00A566"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 </w:t>
      </w:r>
    </w:p>
    <w:p w14:paraId="0F00A567"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else if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 xml:space="preserve"> == '</w:t>
      </w:r>
      <w:proofErr w:type="spellStart"/>
      <w:r>
        <w:rPr>
          <w:rFonts w:ascii="Courier New" w:eastAsia="MS Mincho" w:hAnsi="Courier New" w:cs="Courier New"/>
          <w:sz w:val="20"/>
          <w:szCs w:val="20"/>
        </w:rPr>
        <w:t>uri</w:t>
      </w:r>
      <w:proofErr w:type="spellEnd"/>
      <w:r>
        <w:rPr>
          <w:rFonts w:ascii="Courier New" w:eastAsia="MS Mincho" w:hAnsi="Courier New" w:cs="Courier New"/>
          <w:sz w:val="20"/>
          <w:szCs w:val="20"/>
        </w:rPr>
        <w:t xml:space="preserve"> ') {</w:t>
      </w:r>
    </w:p>
    <w:p w14:paraId="0F00A568"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 xml:space="preserve">utf8string </w:t>
      </w:r>
      <w:proofErr w:type="spellStart"/>
      <w:r>
        <w:rPr>
          <w:rFonts w:ascii="Courier New" w:eastAsia="MS Mincho" w:hAnsi="Courier New" w:cs="Courier New"/>
          <w:sz w:val="20"/>
          <w:szCs w:val="20"/>
        </w:rPr>
        <w:t>encoding_uri_</w:t>
      </w:r>
      <w:proofErr w:type="gramStart"/>
      <w:r>
        <w:rPr>
          <w:rFonts w:ascii="Courier New" w:eastAsia="MS Mincho" w:hAnsi="Courier New" w:cs="Courier New"/>
          <w:sz w:val="20"/>
          <w:szCs w:val="20"/>
        </w:rPr>
        <w:t>type</w:t>
      </w:r>
      <w:proofErr w:type="spellEnd"/>
      <w:r>
        <w:rPr>
          <w:rFonts w:ascii="Courier New" w:eastAsia="MS Mincho" w:hAnsi="Courier New" w:cs="Courier New"/>
          <w:sz w:val="20"/>
          <w:szCs w:val="20"/>
        </w:rPr>
        <w:t>;</w:t>
      </w:r>
      <w:proofErr w:type="gramEnd"/>
    </w:p>
    <w:p w14:paraId="0F00A569"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w:t>
      </w:r>
    </w:p>
    <w:p w14:paraId="0F00A56A" w14:textId="77777777" w:rsidR="000B6A36" w:rsidRDefault="0096302A">
      <w:pPr>
        <w:rPr>
          <w:rFonts w:ascii="Courier New"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utf8string </w:t>
      </w:r>
      <w:proofErr w:type="spellStart"/>
      <w:r>
        <w:rPr>
          <w:rFonts w:ascii="Courier New" w:eastAsia="MS Mincho" w:hAnsi="Courier New" w:cs="Courier New"/>
          <w:sz w:val="20"/>
          <w:szCs w:val="20"/>
        </w:rPr>
        <w:t>content_encoding</w:t>
      </w:r>
      <w:proofErr w:type="spellEnd"/>
      <w:r>
        <w:rPr>
          <w:rFonts w:ascii="Courier New" w:eastAsia="MS Mincho" w:hAnsi="Courier New" w:cs="Courier New"/>
          <w:sz w:val="20"/>
          <w:szCs w:val="20"/>
        </w:rPr>
        <w:t>; //optional</w:t>
      </w:r>
    </w:p>
    <w:p w14:paraId="0F00A56B" w14:textId="77777777" w:rsidR="000B6A36" w:rsidRDefault="0096302A">
      <w:pPr>
        <w:jc w:val="both"/>
        <w:rPr>
          <w:rFonts w:ascii="Courier New" w:eastAsia="MS Mincho" w:hAnsi="Courier New" w:cs="Courier New"/>
          <w:sz w:val="20"/>
          <w:szCs w:val="20"/>
        </w:rPr>
      </w:pPr>
      <w:r>
        <w:rPr>
          <w:rFonts w:ascii="Courier New" w:hAnsi="Courier New" w:cs="Courier New"/>
          <w:sz w:val="20"/>
          <w:szCs w:val="20"/>
        </w:rPr>
        <w:tab/>
        <w:t>}</w:t>
      </w:r>
    </w:p>
    <w:p w14:paraId="0F00A56C"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proofErr w:type="gramStart"/>
      <w:r>
        <w:rPr>
          <w:rFonts w:ascii="Courier New" w:hAnsi="Courier New" w:cs="Courier New"/>
          <w:sz w:val="20"/>
          <w:szCs w:val="20"/>
        </w:rPr>
        <w:t>bit(</w:t>
      </w:r>
      <w:proofErr w:type="gramEnd"/>
      <w:r>
        <w:rPr>
          <w:rFonts w:ascii="Courier New" w:hAnsi="Courier New" w:cs="Courier New"/>
          <w:sz w:val="20"/>
          <w:szCs w:val="20"/>
        </w:rPr>
        <w:t>8) data[]; //till end of box</w:t>
      </w:r>
    </w:p>
    <w:p w14:paraId="0F00A56D"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6E" w14:textId="77777777" w:rsidR="000B6A36" w:rsidRDefault="0096302A">
      <w:pPr>
        <w:pStyle w:val="NormalWeb"/>
        <w:spacing w:before="280" w:after="280"/>
        <w:rPr>
          <w:sz w:val="24"/>
          <w:szCs w:val="24"/>
          <w:lang w:eastAsia="fr-FR"/>
        </w:rPr>
      </w:pPr>
      <w:r>
        <w:t>8.7.10.3 Semantics</w:t>
      </w:r>
    </w:p>
    <w:p w14:paraId="0F00A56F" w14:textId="77777777" w:rsidR="000B6A36" w:rsidRDefault="0096302A">
      <w:pPr>
        <w:pStyle w:val="Default"/>
        <w:ind w:left="360" w:hanging="360"/>
        <w:rPr>
          <w:sz w:val="22"/>
          <w:szCs w:val="22"/>
        </w:rPr>
      </w:pPr>
      <w:r>
        <w:rPr>
          <w:rFonts w:ascii="Courier New" w:hAnsi="Courier New" w:cs="Courier New"/>
          <w:sz w:val="22"/>
          <w:szCs w:val="22"/>
        </w:rPr>
        <w:t>(flags &amp; 1)</w:t>
      </w:r>
      <w:r>
        <w:rPr>
          <w:sz w:val="22"/>
          <w:szCs w:val="22"/>
        </w:rPr>
        <w:t xml:space="preserve"> </w:t>
      </w:r>
      <w:r>
        <w:rPr>
          <w:rFonts w:asciiTheme="minorHAnsi" w:hAnsiTheme="minorHAnsi" w:cstheme="minorHAnsi"/>
          <w:sz w:val="22"/>
          <w:szCs w:val="22"/>
        </w:rPr>
        <w:t xml:space="preserve">equal to 1 specifies the sample auxiliary information uses a </w:t>
      </w:r>
      <w:r>
        <w:rPr>
          <w:rFonts w:ascii="Courier New" w:eastAsia="MS Mincho" w:hAnsi="Courier New" w:cs="Courier New"/>
          <w:color w:val="auto"/>
          <w:sz w:val="22"/>
          <w:szCs w:val="22"/>
        </w:rPr>
        <w:t>‘mime’</w:t>
      </w:r>
      <w:r>
        <w:rPr>
          <w:rFonts w:asciiTheme="minorHAnsi" w:hAnsiTheme="minorHAnsi" w:cstheme="minorHAnsi"/>
          <w:sz w:val="22"/>
          <w:szCs w:val="22"/>
        </w:rPr>
        <w:t xml:space="preserve"> or</w:t>
      </w:r>
      <w:r>
        <w:rPr>
          <w:sz w:val="22"/>
          <w:szCs w:val="22"/>
        </w:rPr>
        <w:t xml:space="preserve"> </w:t>
      </w:r>
      <w:r>
        <w:rPr>
          <w:rFonts w:ascii="Courier New" w:eastAsia="MS Mincho" w:hAnsi="Courier New" w:cs="Courier New"/>
          <w:color w:val="auto"/>
          <w:sz w:val="22"/>
          <w:szCs w:val="22"/>
        </w:rPr>
        <w:t>‘</w:t>
      </w:r>
      <w:proofErr w:type="spellStart"/>
      <w:r>
        <w:rPr>
          <w:rFonts w:ascii="Courier New" w:eastAsia="MS Mincho" w:hAnsi="Courier New" w:cs="Courier New"/>
          <w:color w:val="auto"/>
          <w:sz w:val="22"/>
          <w:szCs w:val="22"/>
        </w:rPr>
        <w:t>uri</w:t>
      </w:r>
      <w:proofErr w:type="spellEnd"/>
      <w:r>
        <w:rPr>
          <w:rFonts w:ascii="Courier New" w:eastAsia="MS Mincho" w:hAnsi="Courier New" w:cs="Courier New"/>
          <w:color w:val="auto"/>
          <w:sz w:val="22"/>
          <w:szCs w:val="22"/>
        </w:rPr>
        <w:t xml:space="preserve"> </w:t>
      </w:r>
      <w:proofErr w:type="gramStart"/>
      <w:r>
        <w:rPr>
          <w:rFonts w:ascii="Courier New" w:eastAsia="MS Mincho" w:hAnsi="Courier New" w:cs="Courier New"/>
          <w:color w:val="auto"/>
          <w:sz w:val="22"/>
          <w:szCs w:val="22"/>
        </w:rPr>
        <w:t>‘</w:t>
      </w:r>
      <w:r>
        <w:rPr>
          <w:sz w:val="22"/>
          <w:szCs w:val="22"/>
        </w:rPr>
        <w:t xml:space="preserve"> </w:t>
      </w:r>
      <w:r>
        <w:rPr>
          <w:rFonts w:ascii="Times New Roman" w:hAnsi="Times New Roman" w:cs="Times New Roman"/>
          <w:sz w:val="22"/>
          <w:szCs w:val="22"/>
        </w:rPr>
        <w:t>defined</w:t>
      </w:r>
      <w:proofErr w:type="gramEnd"/>
      <w:r>
        <w:rPr>
          <w:rFonts w:ascii="Times New Roman" w:hAnsi="Times New Roman" w:cs="Times New Roman"/>
          <w:sz w:val="22"/>
          <w:szCs w:val="22"/>
        </w:rPr>
        <w:t xml:space="preserve"> encoding method.</w:t>
      </w:r>
      <w:r>
        <w:rPr>
          <w:sz w:val="22"/>
          <w:szCs w:val="22"/>
        </w:rPr>
        <w:t xml:space="preserve"> </w:t>
      </w:r>
      <w:r>
        <w:rPr>
          <w:rFonts w:ascii="Courier New" w:hAnsi="Courier New" w:cs="Courier New"/>
          <w:sz w:val="22"/>
          <w:szCs w:val="22"/>
        </w:rPr>
        <w:t>(flags &amp; 1)</w:t>
      </w:r>
      <w:r>
        <w:rPr>
          <w:rFonts w:ascii="Times New Roman" w:hAnsi="Times New Roman" w:cs="Times New Roman"/>
          <w:sz w:val="22"/>
          <w:szCs w:val="22"/>
        </w:rPr>
        <w:t xml:space="preserve"> equal to 0 indicates </w:t>
      </w:r>
      <w:r>
        <w:rPr>
          <w:rFonts w:ascii="Times New Roman" w:eastAsiaTheme="minorHAnsi" w:hAnsi="Times New Roman" w:cs="Times New Roman"/>
          <w:sz w:val="22"/>
          <w:szCs w:val="22"/>
          <w14:ligatures w14:val="standardContextual"/>
        </w:rPr>
        <w:t>the encoding of the sample auxiliary information is de</w:t>
      </w:r>
      <w:r>
        <w:rPr>
          <w:rFonts w:ascii="Times New Roman" w:hAnsi="Times New Roman" w:cs="Times New Roman"/>
          <w:sz w:val="22"/>
          <w:szCs w:val="22"/>
        </w:rPr>
        <w:t>termined</w:t>
      </w:r>
      <w:r>
        <w:rPr>
          <w:rFonts w:ascii="Times New Roman" w:eastAsiaTheme="minorHAnsi" w:hAnsi="Times New Roman" w:cs="Times New Roman"/>
          <w:sz w:val="22"/>
          <w:szCs w:val="22"/>
          <w14:ligatures w14:val="standardContextual"/>
        </w:rPr>
        <w:t xml:space="preserve"> by</w:t>
      </w:r>
      <w:r>
        <w:rPr>
          <w:rFonts w:ascii="Times New Roman" w:hAnsi="Times New Roman" w:cs="Times New Roman"/>
          <w:sz w:val="22"/>
          <w:szCs w:val="22"/>
        </w:rPr>
        <w:t xml:space="preserve"> association with</w:t>
      </w:r>
      <w:r>
        <w:rPr>
          <w:rFonts w:ascii="Times New Roman" w:eastAsiaTheme="minorHAnsi" w:hAnsi="Times New Roman" w:cs="Times New Roman"/>
          <w:sz w:val="22"/>
          <w:szCs w:val="22"/>
          <w14:ligatures w14:val="standardContextual"/>
        </w:rPr>
        <w:t xml:space="preserve"> the </w:t>
      </w:r>
      <w:proofErr w:type="spellStart"/>
      <w:r>
        <w:rPr>
          <w:rFonts w:ascii="Courier New" w:eastAsia="MS Mincho" w:hAnsi="Courier New" w:cs="Courier New"/>
          <w:sz w:val="22"/>
          <w:szCs w:val="22"/>
        </w:rPr>
        <w:t>aux_info_type</w:t>
      </w:r>
      <w:proofErr w:type="spellEnd"/>
      <w:r>
        <w:rPr>
          <w:rFonts w:ascii="Times New Roman" w:eastAsiaTheme="minorHAnsi" w:hAnsi="Times New Roman" w:cs="Times New Roman"/>
          <w:sz w:val="22"/>
          <w:szCs w:val="22"/>
          <w14:ligatures w14:val="standardContextual"/>
        </w:rPr>
        <w:t xml:space="preserve"> and</w:t>
      </w:r>
      <w:r>
        <w:rPr>
          <w:rFonts w:ascii="Cambria" w:hAnsi="Cambria"/>
          <w:sz w:val="22"/>
          <w:szCs w:val="22"/>
        </w:rPr>
        <w:t xml:space="preserve"> </w:t>
      </w:r>
      <w:proofErr w:type="spellStart"/>
      <w:r>
        <w:rPr>
          <w:rFonts w:ascii="Courier New" w:eastAsia="MS Mincho" w:hAnsi="Courier New" w:cs="Courier New"/>
          <w:sz w:val="22"/>
          <w:szCs w:val="22"/>
        </w:rPr>
        <w:t>aux_info_type_parameter</w:t>
      </w:r>
      <w:proofErr w:type="spellEnd"/>
      <w:r>
        <w:rPr>
          <w:rFonts w:ascii="Times New Roman" w:eastAsiaTheme="minorHAnsi" w:hAnsi="Times New Roman" w:cs="Times New Roman"/>
          <w:sz w:val="22"/>
          <w:szCs w:val="22"/>
          <w14:ligatures w14:val="standardContextual"/>
        </w:rPr>
        <w:t xml:space="preserve"> values.</w:t>
      </w:r>
    </w:p>
    <w:p w14:paraId="0F00A570" w14:textId="77777777" w:rsidR="000B6A36" w:rsidRDefault="0096302A">
      <w:pPr>
        <w:spacing w:beforeAutospacing="1" w:afterAutospacing="1"/>
        <w:ind w:left="360" w:hanging="360"/>
        <w:jc w:val="both"/>
        <w:rPr>
          <w:lang w:eastAsia="fr-FR"/>
        </w:rPr>
      </w:pPr>
      <w:proofErr w:type="spellStart"/>
      <w:r>
        <w:rPr>
          <w:rFonts w:ascii="CourierNewPSMT" w:hAnsi="CourierNewPSMT" w:cs="CourierNewPSMT"/>
          <w:sz w:val="22"/>
          <w:szCs w:val="22"/>
          <w:lang w:eastAsia="fr-FR"/>
        </w:rPr>
        <w:t>aux_info_type</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and </w:t>
      </w:r>
      <w:proofErr w:type="spellStart"/>
      <w:r>
        <w:rPr>
          <w:rFonts w:ascii="CourierNewPSMT" w:hAnsi="CourierNewPSMT" w:cs="CourierNewPSMT"/>
          <w:sz w:val="22"/>
          <w:szCs w:val="22"/>
          <w:lang w:eastAsia="fr-FR"/>
        </w:rPr>
        <w:t>aux_info_type_parameter</w:t>
      </w:r>
      <w:proofErr w:type="spellEnd"/>
      <w:r>
        <w:rPr>
          <w:sz w:val="22"/>
          <w:szCs w:val="22"/>
          <w:lang w:eastAsia="fr-FR"/>
        </w:rPr>
        <w:t xml:space="preserve"> </w:t>
      </w:r>
      <w:proofErr w:type="gramStart"/>
      <w:r>
        <w:rPr>
          <w:sz w:val="22"/>
          <w:szCs w:val="22"/>
          <w:lang w:eastAsia="fr-FR"/>
        </w:rPr>
        <w:t>are</w:t>
      </w:r>
      <w:proofErr w:type="gramEnd"/>
      <w:r>
        <w:rPr>
          <w:sz w:val="22"/>
          <w:szCs w:val="22"/>
          <w:lang w:eastAsia="fr-FR"/>
        </w:rPr>
        <w:t xml:space="preserve"> defined as in</w:t>
      </w:r>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SampleAuxiliaryInformationSizesBox</w:t>
      </w:r>
      <w:proofErr w:type="spellEnd"/>
      <w:r>
        <w:rPr>
          <w:rFonts w:ascii="CourierNewPSMT" w:hAnsi="CourierNewPSMT" w:cs="CourierNewPSMT"/>
          <w:sz w:val="22"/>
          <w:szCs w:val="22"/>
          <w:lang w:eastAsia="fr-FR"/>
        </w:rPr>
        <w:t xml:space="preserve"> </w:t>
      </w:r>
    </w:p>
    <w:p w14:paraId="0F00A571" w14:textId="77777777" w:rsidR="000B6A36" w:rsidRDefault="0096302A">
      <w:pPr>
        <w:pStyle w:val="Pa19"/>
        <w:spacing w:after="180"/>
        <w:ind w:left="400" w:hanging="400"/>
        <w:jc w:val="both"/>
        <w:rPr>
          <w:color w:val="000000"/>
          <w:sz w:val="18"/>
          <w:szCs w:val="18"/>
        </w:rPr>
      </w:pPr>
      <w:proofErr w:type="spellStart"/>
      <w:r>
        <w:rPr>
          <w:color w:val="000000"/>
          <w:sz w:val="22"/>
          <w:szCs w:val="22"/>
        </w:rPr>
        <w:t>aux_info_enc_type</w:t>
      </w:r>
      <w:proofErr w:type="spellEnd"/>
      <w:r>
        <w:rPr>
          <w:rStyle w:val="A50"/>
          <w:rFonts w:asciiTheme="minorHAnsi" w:hAnsiTheme="minorHAnsi" w:cstheme="minorHAnsi"/>
          <w:sz w:val="22"/>
          <w:szCs w:val="22"/>
        </w:rPr>
        <w:t xml:space="preserve"> </w:t>
      </w:r>
      <w:r>
        <w:rPr>
          <w:rFonts w:asciiTheme="minorHAnsi" w:hAnsiTheme="minorHAnsi" w:cstheme="minorHAnsi"/>
          <w:color w:val="000000"/>
          <w:sz w:val="22"/>
          <w:szCs w:val="22"/>
        </w:rPr>
        <w:t xml:space="preserve">is a 32-bit </w:t>
      </w:r>
      <w:proofErr w:type="spellStart"/>
      <w:r>
        <w:rPr>
          <w:rFonts w:asciiTheme="minorHAnsi" w:hAnsiTheme="minorHAnsi" w:cstheme="minorHAnsi"/>
          <w:color w:val="000000"/>
          <w:sz w:val="22"/>
          <w:szCs w:val="22"/>
        </w:rPr>
        <w:t>fourCC</w:t>
      </w:r>
      <w:proofErr w:type="spellEnd"/>
      <w:r>
        <w:rPr>
          <w:rFonts w:asciiTheme="minorHAnsi" w:hAnsiTheme="minorHAnsi" w:cstheme="minorHAnsi"/>
          <w:color w:val="000000"/>
          <w:sz w:val="22"/>
          <w:szCs w:val="22"/>
        </w:rPr>
        <w:t xml:space="preserve"> value defining a valid sample type indicator, either </w:t>
      </w:r>
      <w:r>
        <w:rPr>
          <w:rStyle w:val="A50"/>
          <w:sz w:val="22"/>
          <w:szCs w:val="22"/>
        </w:rPr>
        <w:t>'mime'</w:t>
      </w:r>
      <w:r>
        <w:rPr>
          <w:rFonts w:asciiTheme="minorHAnsi" w:hAnsiTheme="minorHAnsi" w:cstheme="minorHAnsi"/>
        </w:rPr>
        <w:t xml:space="preserve"> or</w:t>
      </w:r>
      <w:r>
        <w:rPr>
          <w:rFonts w:ascii="Cambria" w:hAnsi="Cambria" w:cs="Cambria"/>
        </w:rPr>
        <w:t xml:space="preserve"> </w:t>
      </w:r>
      <w:r>
        <w:rPr>
          <w:rStyle w:val="A50"/>
          <w:sz w:val="22"/>
          <w:szCs w:val="22"/>
        </w:rPr>
        <w:t>‘</w:t>
      </w:r>
      <w:proofErr w:type="spellStart"/>
      <w:r>
        <w:rPr>
          <w:rStyle w:val="A50"/>
          <w:sz w:val="22"/>
          <w:szCs w:val="22"/>
        </w:rPr>
        <w:t>uri</w:t>
      </w:r>
      <w:proofErr w:type="spellEnd"/>
      <w:r>
        <w:rPr>
          <w:rStyle w:val="A50"/>
          <w:sz w:val="22"/>
          <w:szCs w:val="22"/>
        </w:rPr>
        <w:t xml:space="preserve"> ‘</w:t>
      </w:r>
      <w:r>
        <w:rPr>
          <w:rStyle w:val="A50"/>
          <w:rFonts w:asciiTheme="minorHAnsi" w:hAnsiTheme="minorHAnsi" w:cstheme="minorHAnsi"/>
          <w:sz w:val="22"/>
          <w:szCs w:val="22"/>
        </w:rPr>
        <w:t>.</w:t>
      </w:r>
    </w:p>
    <w:p w14:paraId="0F00A572" w14:textId="77777777" w:rsidR="000B6A36" w:rsidRDefault="0096302A">
      <w:pPr>
        <w:ind w:left="360" w:hanging="360"/>
        <w:rPr>
          <w:rFonts w:ascii="Courier New" w:hAnsi="Courier New" w:cs="Courier New"/>
          <w:sz w:val="22"/>
          <w:szCs w:val="22"/>
        </w:rPr>
      </w:pPr>
      <w:proofErr w:type="spellStart"/>
      <w:r>
        <w:rPr>
          <w:rFonts w:ascii="Courier New" w:hAnsi="Courier New" w:cs="Courier New"/>
          <w:sz w:val="22"/>
          <w:szCs w:val="22"/>
        </w:rPr>
        <w:lastRenderedPageBreak/>
        <w:t>content_type</w:t>
      </w:r>
      <w:proofErr w:type="spellEnd"/>
      <w:r>
        <w:rPr>
          <w:rStyle w:val="A50"/>
          <w:sz w:val="16"/>
          <w:szCs w:val="16"/>
        </w:rPr>
        <w:t xml:space="preserve"> </w:t>
      </w:r>
      <w:r>
        <w:rPr>
          <w:rFonts w:asciiTheme="minorHAnsi" w:hAnsiTheme="minorHAnsi" w:cstheme="minorHAnsi"/>
          <w:color w:val="000000"/>
          <w:sz w:val="22"/>
          <w:szCs w:val="22"/>
        </w:rPr>
        <w:t>is the MIME type for the SAI. If the samples are content encoded (see below), then the content type refers to the SAI after content decoding.</w:t>
      </w:r>
    </w:p>
    <w:p w14:paraId="0F00A573" w14:textId="77777777" w:rsidR="000B6A36" w:rsidRDefault="0096302A">
      <w:pPr>
        <w:ind w:left="360" w:hanging="360"/>
      </w:pPr>
      <w:proofErr w:type="spellStart"/>
      <w:r>
        <w:rPr>
          <w:rFonts w:ascii="Courier New" w:hAnsi="Courier New" w:cs="Courier New"/>
          <w:sz w:val="22"/>
          <w:szCs w:val="22"/>
        </w:rPr>
        <w:t>encoding_uri_type</w:t>
      </w:r>
      <w:proofErr w:type="spellEnd"/>
      <w:r>
        <w:rPr>
          <w:rFonts w:asciiTheme="minorHAnsi" w:hAnsiTheme="minorHAnsi" w:cstheme="minorHAnsi"/>
          <w:sz w:val="22"/>
          <w:szCs w:val="22"/>
        </w:rPr>
        <w:t xml:space="preserve"> is an absolute URI, indicating the method for encoding the SAI. </w:t>
      </w:r>
      <w:r>
        <w:rPr>
          <w:rFonts w:asciiTheme="minorHAnsi" w:hAnsiTheme="minorHAnsi" w:cstheme="minorHAnsi"/>
          <w:color w:val="000000"/>
          <w:sz w:val="22"/>
          <w:szCs w:val="22"/>
        </w:rPr>
        <w:t>If the samples are content encoded (see below), then the encoding URI type refers to the SAI after content decoding.</w:t>
      </w:r>
    </w:p>
    <w:p w14:paraId="0F00A574" w14:textId="77777777" w:rsidR="000B6A36" w:rsidRDefault="0096302A">
      <w:pPr>
        <w:ind w:left="360" w:hanging="360"/>
        <w:rPr>
          <w:rFonts w:ascii="Courier New" w:hAnsi="Courier New" w:cs="Courier New"/>
          <w:sz w:val="22"/>
          <w:szCs w:val="22"/>
        </w:rPr>
      </w:pPr>
      <w:proofErr w:type="spellStart"/>
      <w:r>
        <w:rPr>
          <w:rFonts w:ascii="Courier New" w:hAnsi="Courier New" w:cs="Courier New"/>
          <w:sz w:val="22"/>
          <w:szCs w:val="22"/>
        </w:rPr>
        <w:t>content_encoding</w:t>
      </w:r>
      <w:proofErr w:type="spellEnd"/>
      <w:r>
        <w:rPr>
          <w:rStyle w:val="A50"/>
          <w:sz w:val="16"/>
          <w:szCs w:val="16"/>
        </w:rPr>
        <w:t xml:space="preserve"> </w:t>
      </w:r>
      <w:r>
        <w:rPr>
          <w:rFonts w:cs="Cambria"/>
          <w:color w:val="000000"/>
          <w:sz w:val="22"/>
          <w:szCs w:val="22"/>
        </w:rPr>
        <w:t>optionally indicates the SAI is encoded and needs to be decoded before interpreted. The values are as defined for Content-Encoding for HTTP/1.1. Some possible values are “</w:t>
      </w:r>
      <w:proofErr w:type="spellStart"/>
      <w:r>
        <w:rPr>
          <w:rFonts w:cs="Cambria"/>
          <w:color w:val="000000"/>
          <w:sz w:val="22"/>
          <w:szCs w:val="22"/>
        </w:rPr>
        <w:t>gzip</w:t>
      </w:r>
      <w:proofErr w:type="spellEnd"/>
      <w:r>
        <w:rPr>
          <w:rFonts w:cs="Cambria"/>
          <w:color w:val="000000"/>
          <w:sz w:val="22"/>
          <w:szCs w:val="22"/>
        </w:rPr>
        <w:t>”, “compress” and “deflate”. An empty string indicates no content encoding. Note the SAI is stored after the content encoding has been applied.</w:t>
      </w:r>
    </w:p>
    <w:p w14:paraId="0F00A578" w14:textId="7A6C8045" w:rsidR="000B6A36" w:rsidRPr="00375772" w:rsidRDefault="0096302A" w:rsidP="00375772">
      <w:pPr>
        <w:spacing w:before="120" w:after="120"/>
        <w:ind w:left="360" w:hanging="360"/>
        <w:rPr>
          <w:rFonts w:ascii="Courier New" w:hAnsi="Courier New" w:cs="Courier New"/>
          <w:sz w:val="22"/>
          <w:szCs w:val="22"/>
        </w:rPr>
      </w:pPr>
      <w:r>
        <w:rPr>
          <w:rFonts w:ascii="Courier New" w:hAnsi="Courier New" w:cs="Courier New"/>
          <w:sz w:val="22"/>
          <w:szCs w:val="22"/>
        </w:rPr>
        <w:t>data</w:t>
      </w:r>
      <w:r>
        <w:rPr>
          <w:rFonts w:cs="Cambria"/>
          <w:color w:val="000000"/>
          <w:sz w:val="22"/>
          <w:szCs w:val="22"/>
        </w:rPr>
        <w:t xml:space="preserve"> contains private information for sample auxiliary information associated with a specific</w:t>
      </w:r>
      <w:r>
        <w:rPr>
          <w:rFonts w:ascii="Courier New" w:hAnsi="Courier New" w:cs="Courier New"/>
          <w:sz w:val="22"/>
          <w:szCs w:val="22"/>
        </w:rPr>
        <w:t xml:space="preserve"> </w:t>
      </w:r>
      <w:proofErr w:type="spellStart"/>
      <w:r>
        <w:rPr>
          <w:rFonts w:ascii="Courier New" w:hAnsi="Courier New" w:cs="Courier New"/>
          <w:sz w:val="22"/>
          <w:szCs w:val="22"/>
        </w:rPr>
        <w:t>aux_info_type</w:t>
      </w:r>
      <w:proofErr w:type="spellEnd"/>
      <w:r>
        <w:rPr>
          <w:rFonts w:cs="Cambria"/>
          <w:color w:val="000000"/>
          <w:sz w:val="22"/>
          <w:szCs w:val="22"/>
        </w:rPr>
        <w:t xml:space="preserve"> and</w:t>
      </w:r>
      <w:r>
        <w:rPr>
          <w:rFonts w:ascii="Courier New" w:hAnsi="Courier New" w:cs="Courier New"/>
          <w:sz w:val="22"/>
          <w:szCs w:val="22"/>
        </w:rPr>
        <w:t xml:space="preserve"> </w:t>
      </w:r>
      <w:proofErr w:type="spellStart"/>
      <w:r>
        <w:rPr>
          <w:rFonts w:ascii="Courier New" w:hAnsi="Courier New" w:cs="Courier New"/>
          <w:sz w:val="22"/>
          <w:szCs w:val="22"/>
        </w:rPr>
        <w:t>aux_info_type_parameter</w:t>
      </w:r>
      <w:proofErr w:type="spellEnd"/>
      <w:r>
        <w:rPr>
          <w:rFonts w:ascii="Courier New" w:hAnsi="Courier New" w:cs="Courier New"/>
          <w:sz w:val="22"/>
          <w:szCs w:val="22"/>
        </w:rPr>
        <w:t xml:space="preserve">. </w:t>
      </w:r>
    </w:p>
    <w:p w14:paraId="0F00A579" w14:textId="77777777" w:rsidR="000B6A36" w:rsidRPr="002C79D2" w:rsidRDefault="0096302A">
      <w:pPr>
        <w:pStyle w:val="Heading1"/>
        <w:rPr>
          <w:highlight w:val="green"/>
        </w:rPr>
      </w:pPr>
      <w:bookmarkStart w:id="1309" w:name="_Toc171988974"/>
      <w:r w:rsidRPr="002C79D2">
        <w:rPr>
          <w:highlight w:val="green"/>
        </w:rPr>
        <w:t>On media rating</w:t>
      </w:r>
      <w:bookmarkEnd w:id="1309"/>
    </w:p>
    <w:p w14:paraId="0F00A57A" w14:textId="09D54765" w:rsidR="000B6A36" w:rsidRDefault="0096302A">
      <w:pPr>
        <w:spacing w:beforeAutospacing="1" w:afterAutospacing="1"/>
      </w:pPr>
      <w:r>
        <w:t>Discussion</w:t>
      </w:r>
      <w:r>
        <w:br/>
      </w:r>
      <w:hyperlink r:id="rId45">
        <w:r>
          <w:rPr>
            <w:rStyle w:val="Hyperlink"/>
          </w:rPr>
          <w:t>http://mpeg.expert/software/MPEG/Systems/FileFormat/isobmff/-/issues/219</w:t>
        </w:r>
      </w:hyperlink>
    </w:p>
    <w:p w14:paraId="0F00A57B" w14:textId="77777777" w:rsidR="000B6A36" w:rsidRDefault="0096302A">
      <w:pPr>
        <w:spacing w:beforeAutospacing="1" w:afterAutospacing="1"/>
      </w:pPr>
      <w:r>
        <w:rPr>
          <w:b/>
          <w:bCs/>
          <w:u w:val="single"/>
        </w:rPr>
        <w:t>Description</w:t>
      </w:r>
    </w:p>
    <w:p w14:paraId="0F00A57C" w14:textId="77777777" w:rsidR="000B6A36" w:rsidRDefault="0096302A">
      <w:r>
        <w:t>Various media transport signaling specifications include metadata structures to indicate that the media content is suitable for presentation to audiences for which that rating is known to be appropriate. Otherwise, the presentation of the media is expected to be blocked by the playback device, a behavior which is sometimes enforced by authorities.</w:t>
      </w:r>
    </w:p>
    <w:p w14:paraId="0F00A57D" w14:textId="77777777" w:rsidR="000B6A36" w:rsidRDefault="000B6A36"/>
    <w:p w14:paraId="0F00A57E" w14:textId="77777777" w:rsidR="000B6A36" w:rsidRDefault="0096302A">
      <w:r>
        <w:t xml:space="preserve">MPEG-DASH (ISO/IEC 23009-1, clause 5.8.4.4) or the DVB version of MPEG-2 </w:t>
      </w:r>
      <w:proofErr w:type="spellStart"/>
      <w:r>
        <w:t>TransportStreams</w:t>
      </w:r>
      <w:proofErr w:type="spellEnd"/>
      <w:r>
        <w:t xml:space="preserve"> (ETSI EN 300 468, clause 6.2.28) are examples of specifications that include appropriate data structure definitions. In contrast, ISO/IEC 14496-12 lacks an appropriate definition yet.</w:t>
      </w:r>
    </w:p>
    <w:p w14:paraId="0F00A57F" w14:textId="77777777" w:rsidR="000B6A36" w:rsidRDefault="000B6A36"/>
    <w:p w14:paraId="0F00A580" w14:textId="77777777" w:rsidR="000B6A36" w:rsidRDefault="0096302A">
      <w:r>
        <w:t xml:space="preserve">The lack of support for carriage of rating information in ISOBMFF was not yet an issue since playback devices received the media packaged into a transport format capable of carriage of this information (such as the beforementioned MPEG-2 Transport Stream). And </w:t>
      </w:r>
      <w:proofErr w:type="gramStart"/>
      <w:r>
        <w:t>also</w:t>
      </w:r>
      <w:proofErr w:type="gramEnd"/>
      <w:r>
        <w:t xml:space="preserve"> with applications using ISOBMFF, the playback device had also access to the streaming manifest (an example therefore is the earlier version of </w:t>
      </w:r>
      <w:proofErr w:type="spellStart"/>
      <w:r>
        <w:t>HbbTV</w:t>
      </w:r>
      <w:proofErr w:type="spellEnd"/>
      <w:r>
        <w:t>, where the DASH MPD is provided to the device via MSE/HTML video element.).</w:t>
      </w:r>
    </w:p>
    <w:p w14:paraId="0F00A581" w14:textId="77777777" w:rsidR="000B6A36" w:rsidRDefault="0096302A">
      <w:r>
        <w:t>However, given the recent tendency of streaming manifest being evaluated by ‘externally provided’ applications (for example a downloaded JavaScript application such as dash.js), the device implementation just receives (segmented) ISOBMFF files, with having no longer access to the rating information and consequently losing the opportunity to control whether the media content is suitable for presentation to the audience. This is a crucial situation since device manufactures can’t reliably fulfill their legal obligations.</w:t>
      </w:r>
    </w:p>
    <w:p w14:paraId="0F00A582" w14:textId="77777777" w:rsidR="000B6A36" w:rsidRDefault="000B6A36">
      <w:pPr>
        <w:rPr>
          <w:b/>
          <w:bCs/>
          <w:u w:val="single"/>
        </w:rPr>
      </w:pPr>
    </w:p>
    <w:p w14:paraId="0F00A583" w14:textId="77777777" w:rsidR="000B6A36" w:rsidRDefault="0096302A">
      <w:r>
        <w:rPr>
          <w:b/>
          <w:bCs/>
          <w:u w:val="single"/>
        </w:rPr>
        <w:t>Questions/Remarks</w:t>
      </w:r>
    </w:p>
    <w:p w14:paraId="0F00A584" w14:textId="77777777" w:rsidR="000B6A36" w:rsidRDefault="0096302A">
      <w:pPr>
        <w:spacing w:beforeAutospacing="1" w:afterAutospacing="1"/>
      </w:pPr>
      <w:r>
        <w:t xml:space="preserve">- Shouldn’t rating be handled as a form of </w:t>
      </w:r>
      <w:proofErr w:type="gramStart"/>
      <w:r>
        <w:t>tagging ?</w:t>
      </w:r>
      <w:proofErr w:type="gramEnd"/>
    </w:p>
    <w:p w14:paraId="0F00A585" w14:textId="77777777" w:rsidR="000B6A36" w:rsidRDefault="0096302A">
      <w:pPr>
        <w:spacing w:beforeAutospacing="1" w:afterAutospacing="1"/>
      </w:pPr>
      <w:r>
        <w:t xml:space="preserve">- It would be good to investigate if “standard” tagging is needed, given the lack of interoperability and more importantly the lack of specification for tags in </w:t>
      </w:r>
      <w:proofErr w:type="spellStart"/>
      <w:r>
        <w:t>isobmf</w:t>
      </w:r>
      <w:proofErr w:type="spellEnd"/>
    </w:p>
    <w:p w14:paraId="0F00A586" w14:textId="77777777" w:rsidR="000B6A36" w:rsidRDefault="0096302A">
      <w:pPr>
        <w:spacing w:beforeAutospacing="1" w:afterAutospacing="1"/>
      </w:pPr>
      <w:r>
        <w:lastRenderedPageBreak/>
        <w:t>- what should be the granularity/scope of a rating information: at the file level, at the movie level, at the track or sub-track level, does it have a temporal granularity (tagging only some parts of the timeline</w:t>
      </w:r>
      <w:proofErr w:type="gramStart"/>
      <w:r>
        <w:t>) ?</w:t>
      </w:r>
      <w:proofErr w:type="gramEnd"/>
    </w:p>
    <w:p w14:paraId="0F00A587" w14:textId="77777777" w:rsidR="000B6A36" w:rsidRDefault="0096302A">
      <w:pPr>
        <w:spacing w:beforeAutospacing="1" w:afterAutospacing="1"/>
      </w:pPr>
      <w:r>
        <w:t xml:space="preserve">- This could be expressed through </w:t>
      </w:r>
      <w:proofErr w:type="spellStart"/>
      <w:r>
        <w:t>kindbox</w:t>
      </w:r>
      <w:proofErr w:type="spellEnd"/>
      <w:r>
        <w:t xml:space="preserve"> as well</w:t>
      </w:r>
    </w:p>
    <w:p w14:paraId="0F00A5A4" w14:textId="77777777" w:rsidR="000B6A36" w:rsidRPr="002C79D2" w:rsidRDefault="0096302A">
      <w:pPr>
        <w:pStyle w:val="Heading1"/>
        <w:rPr>
          <w:highlight w:val="green"/>
        </w:rPr>
      </w:pPr>
      <w:bookmarkStart w:id="1310" w:name="_Toc171988976"/>
      <w:r w:rsidRPr="002C79D2">
        <w:rPr>
          <w:highlight w:val="green"/>
        </w:rPr>
        <w:t xml:space="preserve">Undetermined </w:t>
      </w:r>
      <w:proofErr w:type="spellStart"/>
      <w:r w:rsidRPr="002C79D2">
        <w:rPr>
          <w:highlight w:val="green"/>
        </w:rPr>
        <w:t>mdat</w:t>
      </w:r>
      <w:proofErr w:type="spellEnd"/>
      <w:r w:rsidRPr="002C79D2">
        <w:rPr>
          <w:highlight w:val="green"/>
        </w:rPr>
        <w:t xml:space="preserve"> size</w:t>
      </w:r>
      <w:bookmarkEnd w:id="1310"/>
    </w:p>
    <w:p w14:paraId="0F00A5A5" w14:textId="6A9D1945" w:rsidR="000B6A36" w:rsidRDefault="0096302A">
      <w:pPr>
        <w:spacing w:beforeAutospacing="1" w:afterAutospacing="1"/>
      </w:pPr>
      <w:r>
        <w:t xml:space="preserve">Contribution </w:t>
      </w:r>
      <w:hyperlink r:id="rId46">
        <w:r>
          <w:rPr>
            <w:rStyle w:val="Hyperlink"/>
          </w:rPr>
          <w:t>m65338</w:t>
        </w:r>
      </w:hyperlink>
      <w:r>
        <w:t xml:space="preserve">, </w:t>
      </w:r>
      <w:proofErr w:type="spellStart"/>
      <w:r>
        <w:t>gitlab</w:t>
      </w:r>
      <w:proofErr w:type="spellEnd"/>
      <w:r>
        <w:t xml:space="preserve"> </w:t>
      </w:r>
      <w:hyperlink r:id="rId47">
        <w:r>
          <w:rPr>
            <w:rStyle w:val="Hyperlink"/>
          </w:rPr>
          <w:t>https://mpeg.expert/software/MPEG/Systems/FileFormat/isobmff/-/issues/245</w:t>
        </w:r>
      </w:hyperlink>
    </w:p>
    <w:p w14:paraId="0F00A5A6" w14:textId="77777777" w:rsidR="000B6A36" w:rsidRDefault="0096302A">
      <w:pPr>
        <w:spacing w:beforeAutospacing="1" w:afterAutospacing="1"/>
      </w:pPr>
      <w:r>
        <w:t xml:space="preserve">Use case: write (capture mode, </w:t>
      </w:r>
      <w:proofErr w:type="spellStart"/>
      <w:r>
        <w:t>mdat</w:t>
      </w:r>
      <w:proofErr w:type="spellEnd"/>
      <w:r>
        <w:t xml:space="preserve"> first) in non-fragmented mode on a non-</w:t>
      </w:r>
      <w:proofErr w:type="spellStart"/>
      <w:r>
        <w:t>seekable</w:t>
      </w:r>
      <w:proofErr w:type="spellEnd"/>
      <w:r>
        <w:t xml:space="preserve"> media.</w:t>
      </w:r>
    </w:p>
    <w:p w14:paraId="0F00A5A7" w14:textId="77777777" w:rsidR="000B6A36" w:rsidRDefault="0096302A">
      <w:r>
        <w:t xml:space="preserve">X Data Termination Indication Box </w:t>
      </w:r>
    </w:p>
    <w:p w14:paraId="0F00A5A8" w14:textId="77777777" w:rsidR="000B6A36" w:rsidRDefault="0096302A">
      <w:pPr>
        <w:jc w:val="both"/>
      </w:pPr>
      <w:r>
        <w:t>X.1</w:t>
      </w:r>
      <w:r>
        <w:tab/>
        <w:t>Definition</w:t>
      </w:r>
    </w:p>
    <w:p w14:paraId="0F00A5A9" w14:textId="77777777" w:rsidR="000B6A36" w:rsidRDefault="0096302A">
      <w:r>
        <w:t>Box Type:</w:t>
      </w:r>
      <w:r>
        <w:tab/>
      </w:r>
      <w:r>
        <w:rPr>
          <w:rStyle w:val="codeChar"/>
          <w:rFonts w:eastAsia="SimSun"/>
        </w:rPr>
        <w:t>'</w:t>
      </w:r>
      <w:proofErr w:type="spellStart"/>
      <w:r>
        <w:rPr>
          <w:rStyle w:val="codeChar"/>
          <w:rFonts w:eastAsia="SimSun"/>
        </w:rPr>
        <w:t>dtib</w:t>
      </w:r>
      <w:proofErr w:type="spellEnd"/>
      <w:r>
        <w:rPr>
          <w:rStyle w:val="codeChar"/>
          <w:rFonts w:eastAsia="SimSun"/>
        </w:rPr>
        <w:t>'</w:t>
      </w:r>
      <w:r>
        <w:br/>
        <w:t>Container:</w:t>
      </w:r>
      <w:r>
        <w:tab/>
      </w:r>
      <w:r>
        <w:rPr>
          <w:rStyle w:val="codeChar"/>
          <w:rFonts w:eastAsia="SimSun"/>
        </w:rPr>
        <w:t>file</w:t>
      </w:r>
      <w:r>
        <w:br/>
        <w:t>Mandatory:</w:t>
      </w:r>
      <w:r>
        <w:tab/>
        <w:t>No</w:t>
      </w:r>
      <w:r>
        <w:br/>
        <w:t>Quantity:</w:t>
      </w:r>
      <w:r>
        <w:tab/>
        <w:t>Zero or one</w:t>
      </w:r>
    </w:p>
    <w:p w14:paraId="0F00A5AA" w14:textId="77777777" w:rsidR="000B6A36" w:rsidRDefault="000B6A36"/>
    <w:p w14:paraId="0F00A5AB" w14:textId="77777777" w:rsidR="000B6A36" w:rsidRDefault="0096302A">
      <w:pPr>
        <w:jc w:val="both"/>
      </w:pPr>
      <w:r>
        <w:t xml:space="preserve">The </w:t>
      </w:r>
      <w:proofErr w:type="spellStart"/>
      <w:r>
        <w:rPr>
          <w:rFonts w:ascii="CourierNewPSMT" w:hAnsi="CourierNewPSMT" w:cs="CourierNewPSMT"/>
          <w:lang w:eastAsia="fr-FR"/>
        </w:rPr>
        <w:t>DataTerminationIndicationBox</w:t>
      </w:r>
      <w:proofErr w:type="spellEnd"/>
      <w:r>
        <w:rPr>
          <w:rFonts w:ascii="CourierNewPSMT" w:hAnsi="CourierNewPSMT" w:cs="CourierNewPSMT"/>
          <w:lang w:eastAsia="fr-FR"/>
        </w:rPr>
        <w:t xml:space="preserve"> </w:t>
      </w:r>
      <w:r>
        <w:t>provides the position of the first byte immediately following the last byte of a Media Data Box with undetermined size. The position is indicated from the end of the file.</w:t>
      </w:r>
    </w:p>
    <w:p w14:paraId="0F00A5AC" w14:textId="77777777" w:rsidR="000B6A36" w:rsidRDefault="0096302A">
      <w:pPr>
        <w:jc w:val="both"/>
      </w:pPr>
      <w:r>
        <w:t xml:space="preserve">The </w:t>
      </w:r>
      <w:proofErr w:type="spellStart"/>
      <w:r>
        <w:rPr>
          <w:rFonts w:ascii="CourierNewPSMT" w:hAnsi="CourierNewPSMT" w:cs="CourierNewPSMT"/>
          <w:lang w:eastAsia="fr-FR"/>
        </w:rPr>
        <w:t>DataTerminationIndicationBox</w:t>
      </w:r>
      <w:proofErr w:type="spellEnd"/>
      <w:r>
        <w:t xml:space="preserve"> shall only be present when a media data box uses a size of 0. When present, it shall be at the end of the file with no other box following it. </w:t>
      </w:r>
    </w:p>
    <w:p w14:paraId="0F00A5AD" w14:textId="77777777" w:rsidR="000B6A36" w:rsidRDefault="000B6A36">
      <w:pPr>
        <w:jc w:val="both"/>
      </w:pPr>
    </w:p>
    <w:p w14:paraId="0F00A5AE" w14:textId="77777777" w:rsidR="000B6A36" w:rsidRDefault="0096302A">
      <w:pPr>
        <w:jc w:val="both"/>
      </w:pPr>
      <w:r>
        <w:t xml:space="preserve">A reader can locate this fixed-size box by offsetting from 12 bytes from the end of file. If these 12 bytes correspond to a </w:t>
      </w:r>
      <w:proofErr w:type="spellStart"/>
      <w:r>
        <w:rPr>
          <w:rFonts w:ascii="CourierNewPSMT" w:hAnsi="CourierNewPSMT" w:cs="CourierNewPSMT"/>
          <w:lang w:eastAsia="fr-FR"/>
        </w:rPr>
        <w:t>DataTerminationIndicationBox</w:t>
      </w:r>
      <w:proofErr w:type="spellEnd"/>
      <w:r>
        <w:t>, reader can then read the value of the data termination offset. From a byte position corresponding to (</w:t>
      </w:r>
      <w:proofErr w:type="spellStart"/>
      <w:r>
        <w:rPr>
          <w:i/>
          <w:iCs/>
        </w:rPr>
        <w:t>fileSize</w:t>
      </w:r>
      <w:proofErr w:type="spellEnd"/>
      <w:r>
        <w:rPr>
          <w:i/>
          <w:iCs/>
        </w:rPr>
        <w:t xml:space="preserve"> - </w:t>
      </w:r>
      <w:proofErr w:type="spellStart"/>
      <w:r>
        <w:rPr>
          <w:i/>
          <w:iCs/>
        </w:rPr>
        <w:t>data_termination_offset</w:t>
      </w:r>
      <w:proofErr w:type="spellEnd"/>
      <w:r>
        <w:rPr>
          <w:i/>
          <w:iCs/>
        </w:rPr>
        <w:t xml:space="preserve"> -12)</w:t>
      </w:r>
      <w:r>
        <w:t>, reader may identify zero or more top-level boxes between this byte position and the</w:t>
      </w:r>
      <w:r>
        <w:rPr>
          <w:rFonts w:ascii="CourierNewPSMT" w:hAnsi="CourierNewPSMT" w:cs="CourierNewPSMT"/>
          <w:sz w:val="16"/>
          <w:szCs w:val="16"/>
        </w:rPr>
        <w:t xml:space="preserve"> </w:t>
      </w:r>
      <w:proofErr w:type="spellStart"/>
      <w:r>
        <w:rPr>
          <w:rFonts w:ascii="CourierNewPSMT" w:hAnsi="CourierNewPSMT" w:cs="CourierNewPSMT"/>
          <w:lang w:eastAsia="fr-FR"/>
        </w:rPr>
        <w:t>DataTerminationIndicationBox</w:t>
      </w:r>
      <w:proofErr w:type="spellEnd"/>
      <w:r>
        <w:t>.</w:t>
      </w:r>
    </w:p>
    <w:p w14:paraId="0F00A5AF" w14:textId="77777777" w:rsidR="000B6A36" w:rsidRDefault="000B6A36">
      <w:pPr>
        <w:jc w:val="both"/>
      </w:pPr>
    </w:p>
    <w:p w14:paraId="0F00A5B0" w14:textId="77777777" w:rsidR="000B6A36" w:rsidRDefault="0096302A">
      <w:pPr>
        <w:jc w:val="both"/>
      </w:pPr>
      <w:r>
        <w:t>When this box is found, replacing size of the 0-sized top-level box to the indicated size, without using large-size escape mechanism if the indicated size is greater than 32 bits, shall result in a compliant ISOBMFF file.</w:t>
      </w:r>
    </w:p>
    <w:p w14:paraId="0F00A5B1" w14:textId="77777777" w:rsidR="000B6A36" w:rsidRDefault="000B6A36">
      <w:pPr>
        <w:jc w:val="both"/>
      </w:pPr>
    </w:p>
    <w:p w14:paraId="0F00A5B2" w14:textId="77777777" w:rsidR="000B6A36" w:rsidRDefault="0096302A">
      <w:pPr>
        <w:jc w:val="both"/>
      </w:pPr>
      <w:r>
        <w:t>X.2</w:t>
      </w:r>
      <w:r>
        <w:tab/>
        <w:t>Syntax</w:t>
      </w:r>
    </w:p>
    <w:p w14:paraId="0F00A5B3" w14:textId="77777777" w:rsidR="000B6A36" w:rsidRDefault="0096302A">
      <w:pPr>
        <w:spacing w:beforeAutospacing="1" w:afterAutospacing="1"/>
        <w:rPr>
          <w:rFonts w:ascii="CourierNewPSMT" w:hAnsi="CourierNewPSMT" w:cs="CourierNewPSMT"/>
          <w:lang w:eastAsia="fr-FR"/>
        </w:rPr>
      </w:pPr>
      <w:r>
        <w:rPr>
          <w:rFonts w:ascii="CourierNewPSMT" w:hAnsi="CourierNewPSMT" w:cs="CourierNewPSMT"/>
          <w:lang w:eastAsia="fr-FR"/>
        </w:rPr>
        <w:t xml:space="preserve">class </w:t>
      </w:r>
      <w:proofErr w:type="spellStart"/>
      <w:proofErr w:type="gramStart"/>
      <w:r>
        <w:rPr>
          <w:rFonts w:ascii="CourierNewPSMT" w:hAnsi="CourierNewPSMT" w:cs="CourierNewPSMT"/>
          <w:lang w:eastAsia="fr-FR"/>
        </w:rPr>
        <w:t>DataTerminationIndicationBox</w:t>
      </w:r>
      <w:proofErr w:type="spellEnd"/>
      <w:r>
        <w:rPr>
          <w:rFonts w:ascii="CourierNewPSMT" w:hAnsi="CourierNewPSMT" w:cs="CourierNewPSMT"/>
          <w:lang w:eastAsia="fr-FR"/>
        </w:rPr>
        <w:t>(</w:t>
      </w:r>
      <w:proofErr w:type="gramEnd"/>
      <w:r>
        <w:rPr>
          <w:rFonts w:ascii="CourierNewPSMT" w:hAnsi="CourierNewPSMT" w:cs="CourierNewPSMT"/>
          <w:lang w:eastAsia="fr-FR"/>
        </w:rPr>
        <w:t>) extends Box('</w:t>
      </w:r>
      <w:proofErr w:type="spellStart"/>
      <w:r>
        <w:rPr>
          <w:rFonts w:ascii="CourierNewPSMT" w:hAnsi="CourierNewPSMT" w:cs="CourierNewPSMT"/>
          <w:lang w:eastAsia="fr-FR"/>
        </w:rPr>
        <w:t>dtib</w:t>
      </w:r>
      <w:proofErr w:type="spellEnd"/>
      <w:r>
        <w:rPr>
          <w:rFonts w:ascii="CourierNewPSMT" w:hAnsi="CourierNewPSMT" w:cs="CourierNewPSMT"/>
          <w:lang w:eastAsia="fr-FR"/>
        </w:rPr>
        <w:t>') {</w:t>
      </w:r>
      <w:r>
        <w:rPr>
          <w:rFonts w:ascii="CourierNewPSMT" w:hAnsi="CourierNewPSMT" w:cs="CourierNewPSMT"/>
          <w:lang w:eastAsia="fr-FR"/>
        </w:rPr>
        <w:br/>
        <w:t xml:space="preserve">  unsigned int(32) </w:t>
      </w:r>
      <w:proofErr w:type="spellStart"/>
      <w:r>
        <w:rPr>
          <w:rFonts w:ascii="CourierNewPSMT" w:hAnsi="CourierNewPSMT" w:cs="CourierNewPSMT"/>
          <w:lang w:eastAsia="fr-FR"/>
        </w:rPr>
        <w:t>data_termination_offset</w:t>
      </w:r>
      <w:proofErr w:type="spellEnd"/>
      <w:r>
        <w:rPr>
          <w:rFonts w:ascii="CourierNewPSMT" w:hAnsi="CourierNewPSMT" w:cs="CourierNewPSMT"/>
          <w:lang w:eastAsia="fr-FR"/>
        </w:rPr>
        <w:t>;</w:t>
      </w:r>
      <w:r>
        <w:rPr>
          <w:rFonts w:ascii="CourierNewPSMT" w:hAnsi="CourierNewPSMT" w:cs="CourierNewPSMT"/>
          <w:lang w:eastAsia="fr-FR"/>
        </w:rPr>
        <w:br/>
        <w:t>}</w:t>
      </w:r>
    </w:p>
    <w:p w14:paraId="0F00A5B4" w14:textId="77777777" w:rsidR="000B6A36" w:rsidRDefault="0096302A">
      <w:pPr>
        <w:jc w:val="both"/>
      </w:pPr>
      <w:r>
        <w:t>X.3</w:t>
      </w:r>
      <w:r>
        <w:tab/>
        <w:t>Semantics</w:t>
      </w:r>
    </w:p>
    <w:p w14:paraId="0F00A5B5" w14:textId="77777777" w:rsidR="000B6A36" w:rsidRDefault="000B6A36">
      <w:pPr>
        <w:jc w:val="both"/>
      </w:pPr>
    </w:p>
    <w:p w14:paraId="0F00A5B6" w14:textId="77777777" w:rsidR="000B6A36" w:rsidRDefault="0096302A">
      <w:proofErr w:type="spellStart"/>
      <w:r>
        <w:rPr>
          <w:rFonts w:ascii="CourierNewPSMT" w:hAnsi="CourierNewPSMT" w:cs="CourierNewPSMT"/>
          <w:lang w:eastAsia="fr-FR"/>
        </w:rPr>
        <w:t>data_termination_offset</w:t>
      </w:r>
      <w:proofErr w:type="spellEnd"/>
      <w:r>
        <w:t xml:space="preserve"> indicates the number of bytes between the last byte of the preceding data box with size=0 and the first byte of this box. It is computed as follows: position of the 1</w:t>
      </w:r>
      <w:r>
        <w:rPr>
          <w:vertAlign w:val="superscript"/>
        </w:rPr>
        <w:t>st</w:t>
      </w:r>
      <w:r>
        <w:t xml:space="preserve"> byte of ‘</w:t>
      </w:r>
      <w:proofErr w:type="spellStart"/>
      <w:r>
        <w:t>dtib</w:t>
      </w:r>
      <w:proofErr w:type="spellEnd"/>
      <w:r>
        <w:t>’ - (1 + position of last byte of media data box)</w:t>
      </w:r>
    </w:p>
    <w:p w14:paraId="0F00A5B7" w14:textId="77777777" w:rsidR="000B6A36" w:rsidRDefault="000B6A36">
      <w:pPr>
        <w:spacing w:beforeAutospacing="1" w:afterAutospacing="1"/>
        <w:rPr>
          <w:rFonts w:ascii="Cambria" w:eastAsia="MS Mincho" w:hAnsi="Cambria"/>
          <w:b/>
          <w:sz w:val="20"/>
          <w:szCs w:val="20"/>
          <w:lang w:val="de-DE" w:eastAsia="ja-JP"/>
        </w:rPr>
      </w:pPr>
    </w:p>
    <w:p w14:paraId="0F00A5B8" w14:textId="77777777" w:rsidR="000B6A36" w:rsidRPr="00E4516E" w:rsidRDefault="0096302A">
      <w:pPr>
        <w:pStyle w:val="Heading1"/>
        <w:rPr>
          <w:highlight w:val="green"/>
        </w:rPr>
      </w:pPr>
      <w:bookmarkStart w:id="1311" w:name="_Toc171988977"/>
      <w:r w:rsidRPr="00E4516E">
        <w:rPr>
          <w:highlight w:val="green"/>
        </w:rPr>
        <w:t>Condensed file type box</w:t>
      </w:r>
      <w:bookmarkEnd w:id="1311"/>
    </w:p>
    <w:p w14:paraId="0F00A5B9" w14:textId="3E586BCE" w:rsidR="000B6A36" w:rsidRDefault="0096302A">
      <w:pPr>
        <w:spacing w:beforeAutospacing="1" w:afterAutospacing="1"/>
      </w:pPr>
      <w:r>
        <w:t xml:space="preserve">Contribution </w:t>
      </w:r>
      <w:hyperlink r:id="rId48">
        <w:r>
          <w:rPr>
            <w:color w:val="0000EE"/>
            <w:u w:val="single"/>
          </w:rPr>
          <w:t>m64695</w:t>
        </w:r>
      </w:hyperlink>
      <w:r>
        <w:t xml:space="preserve"> – </w:t>
      </w:r>
      <w:proofErr w:type="spellStart"/>
      <w:r>
        <w:t>gitlab</w:t>
      </w:r>
      <w:proofErr w:type="spellEnd"/>
      <w:r>
        <w:t xml:space="preserve"> </w:t>
      </w:r>
      <w:hyperlink r:id="rId49">
        <w:r>
          <w:rPr>
            <w:rStyle w:val="Hyperlink"/>
          </w:rPr>
          <w:t>https://mpeg.expert/software/MPEG/Systems/FileFormat/isobmff/-/issues/238</w:t>
        </w:r>
      </w:hyperlink>
    </w:p>
    <w:p w14:paraId="0F00A5BA" w14:textId="77777777" w:rsidR="000B6A36" w:rsidRDefault="0096302A">
      <w:r>
        <w:t xml:space="preserve">Proposal </w:t>
      </w:r>
    </w:p>
    <w:p w14:paraId="0F00A5BB" w14:textId="77777777" w:rsidR="000B6A36" w:rsidRDefault="0096302A">
      <w:r>
        <w:t xml:space="preserve">in 4.3.1, in the third paragraph, add “the </w:t>
      </w:r>
      <w:proofErr w:type="spellStart"/>
      <w:r>
        <w:t>major_brand</w:t>
      </w:r>
      <w:proofErr w:type="spellEnd"/>
      <w:r>
        <w:t xml:space="preserve">” to the “specifications to which the file complies” so that it reads “a set of specifications to which the file complies (the </w:t>
      </w:r>
      <w:proofErr w:type="spellStart"/>
      <w:r>
        <w:t>major_brand</w:t>
      </w:r>
      <w:proofErr w:type="spellEnd"/>
      <w:r>
        <w:t xml:space="preserve"> and the </w:t>
      </w:r>
      <w:proofErr w:type="spellStart"/>
      <w:r>
        <w:t>compatible_brands</w:t>
      </w:r>
      <w:proofErr w:type="spellEnd"/>
      <w:r>
        <w:t>)”</w:t>
      </w:r>
    </w:p>
    <w:p w14:paraId="0F00A5BC" w14:textId="77777777" w:rsidR="000B6A36" w:rsidRDefault="000B6A36"/>
    <w:p w14:paraId="0F00A5BD" w14:textId="77777777" w:rsidR="000B6A36" w:rsidRDefault="0096302A">
      <w:r>
        <w:t>in 4.3.1, add the following before paragraph “The minor version is informative only…”:</w:t>
      </w:r>
    </w:p>
    <w:p w14:paraId="0F00A5BE" w14:textId="77777777" w:rsidR="000B6A36" w:rsidRDefault="0096302A">
      <w:r>
        <w:t xml:space="preserve">“If only a single brand needs to be </w:t>
      </w:r>
      <w:r>
        <w:rPr>
          <w:color w:val="C9211E"/>
        </w:rPr>
        <w:t>signaled</w:t>
      </w:r>
      <w:r>
        <w:t>, the compatible brands list may be empty.”</w:t>
      </w:r>
    </w:p>
    <w:p w14:paraId="0F00A5BF" w14:textId="77777777" w:rsidR="000B6A36" w:rsidRDefault="000B6A36"/>
    <w:p w14:paraId="0F00A5C0" w14:textId="77777777" w:rsidR="000B6A36" w:rsidRDefault="0096302A">
      <w:r>
        <w:t xml:space="preserve"> in 4.3.1, add after the paragraph “The minor version is informative only…”:</w:t>
      </w:r>
    </w:p>
    <w:p w14:paraId="0F00A5C1" w14:textId="77777777" w:rsidR="000B6A36" w:rsidRDefault="000B6A36"/>
    <w:p w14:paraId="0F00A5C2" w14:textId="77777777" w:rsidR="000B6A36" w:rsidRDefault="0096302A">
      <w:r>
        <w:t xml:space="preserve">“The interpretation of the minor version is major-brand specific. The semantics of the 32 bits of the </w:t>
      </w:r>
      <w:proofErr w:type="spellStart"/>
      <w:r>
        <w:rPr>
          <w:rFonts w:ascii="Courier New" w:hAnsi="Courier New" w:cs="Courier New"/>
        </w:rPr>
        <w:t>minor_version</w:t>
      </w:r>
      <w:proofErr w:type="spellEnd"/>
      <w:r>
        <w:t xml:space="preserve"> field may be re-defined by the specification defining the major brand value, for example using these 32 bits as flags.”</w:t>
      </w:r>
    </w:p>
    <w:p w14:paraId="0F00A5C3" w14:textId="77777777" w:rsidR="000B6A36" w:rsidRDefault="000B6A36"/>
    <w:p w14:paraId="0F00A5C4" w14:textId="77777777" w:rsidR="000B6A36" w:rsidRPr="002C79D2" w:rsidRDefault="0096302A">
      <w:pPr>
        <w:pStyle w:val="Heading1"/>
        <w:rPr>
          <w:highlight w:val="green"/>
        </w:rPr>
      </w:pPr>
      <w:bookmarkStart w:id="1312" w:name="_Toc171988978"/>
      <w:proofErr w:type="spellStart"/>
      <w:r w:rsidRPr="002C79D2">
        <w:rPr>
          <w:highlight w:val="green"/>
        </w:rPr>
        <w:t>MetaBox</w:t>
      </w:r>
      <w:proofErr w:type="spellEnd"/>
      <w:r w:rsidRPr="002C79D2">
        <w:rPr>
          <w:highlight w:val="green"/>
        </w:rPr>
        <w:t xml:space="preserve"> compatibility with QT</w:t>
      </w:r>
      <w:bookmarkEnd w:id="1312"/>
    </w:p>
    <w:p w14:paraId="0F00A5C5" w14:textId="0664BDCB" w:rsidR="000B6A36" w:rsidRDefault="0096302A">
      <w:r>
        <w:t xml:space="preserve">Contribution m65602, </w:t>
      </w:r>
      <w:proofErr w:type="spellStart"/>
      <w:r>
        <w:t>gitlab</w:t>
      </w:r>
      <w:proofErr w:type="spellEnd"/>
      <w:r>
        <w:t xml:space="preserve"> </w:t>
      </w:r>
      <w:hyperlink r:id="rId50">
        <w:r>
          <w:rPr>
            <w:rStyle w:val="Hyperlink"/>
          </w:rPr>
          <w:t>https://mpeg.expert/software/MPEG/Systems/FileFormat/isobmff/-/issues/257</w:t>
        </w:r>
      </w:hyperlink>
    </w:p>
    <w:p w14:paraId="0F00A5C6" w14:textId="77777777" w:rsidR="000B6A36" w:rsidRDefault="000B6A36"/>
    <w:p w14:paraId="0F00A5C7" w14:textId="77777777" w:rsidR="000B6A36" w:rsidRDefault="0096302A">
      <w:r>
        <w:t>Proposal:</w:t>
      </w:r>
    </w:p>
    <w:p w14:paraId="0F00A5C8" w14:textId="77777777" w:rsidR="000B6A36" w:rsidRDefault="000B6A36"/>
    <w:p w14:paraId="0F00A5C9" w14:textId="77777777" w:rsidR="000B6A36" w:rsidRDefault="0096302A">
      <w:r>
        <w:t>At the end of 8.11.1 add the following</w:t>
      </w:r>
    </w:p>
    <w:p w14:paraId="0F00A5CA" w14:textId="77777777" w:rsidR="000B6A36" w:rsidRDefault="000B6A36"/>
    <w:p w14:paraId="0F00A5CB" w14:textId="77777777" w:rsidR="000B6A36" w:rsidRDefault="0096302A">
      <w:pPr>
        <w:pStyle w:val="Note"/>
      </w:pPr>
      <w:r>
        <w:t xml:space="preserve">NOTE: other specifications based on the box structure defined in this document use a Box instead of a </w:t>
      </w:r>
      <w:proofErr w:type="spellStart"/>
      <w:r>
        <w:t>FullBox</w:t>
      </w:r>
      <w:proofErr w:type="spellEnd"/>
      <w:r>
        <w:t xml:space="preserve"> for ‘meta’. Readers supporting several of these specifications need to be careful when parsing this box.</w:t>
      </w:r>
    </w:p>
    <w:p w14:paraId="0F00A5CC" w14:textId="77777777" w:rsidR="000B6A36" w:rsidRDefault="000B6A36"/>
    <w:p w14:paraId="0F00A5CD" w14:textId="77777777" w:rsidR="000B6A36" w:rsidRDefault="0096302A">
      <w:r>
        <w:t>Consider rewriting the syntax from:</w:t>
      </w:r>
    </w:p>
    <w:p w14:paraId="0F00A5CE" w14:textId="77777777" w:rsidR="000B6A36" w:rsidRDefault="000B6A36"/>
    <w:p w14:paraId="0F00A5CF"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aligned(</w:t>
      </w:r>
      <w:proofErr w:type="gramEnd"/>
      <w:r>
        <w:rPr>
          <w:rFonts w:ascii="CourierNewPSMT" w:hAnsi="CourierNewPSMT" w:cs="CourierNewPSMT"/>
          <w:sz w:val="22"/>
          <w:szCs w:val="22"/>
          <w:lang w:eastAsia="fr-FR"/>
        </w:rPr>
        <w:t xml:space="preserve">8) class </w:t>
      </w:r>
      <w:proofErr w:type="spellStart"/>
      <w:r>
        <w:rPr>
          <w:rFonts w:ascii="CourierNewPSMT" w:hAnsi="CourierNewPSMT" w:cs="CourierNewPSMT"/>
          <w:sz w:val="22"/>
          <w:szCs w:val="22"/>
          <w:lang w:eastAsia="fr-FR"/>
        </w:rPr>
        <w:t>MetaBox</w:t>
      </w:r>
      <w:proofErr w:type="spellEnd"/>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handler_type</w:t>
      </w:r>
      <w:proofErr w:type="spellEnd"/>
      <w:r>
        <w:rPr>
          <w:rFonts w:ascii="CourierNewPSMT" w:hAnsi="CourierNewPSMT" w:cs="CourierNewPSMT"/>
          <w:sz w:val="22"/>
          <w:szCs w:val="22"/>
          <w:lang w:eastAsia="fr-FR"/>
        </w:rPr>
        <w:t>)</w:t>
      </w:r>
    </w:p>
    <w:p w14:paraId="0F00A5D0"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 xml:space="preserve">   extends </w:t>
      </w:r>
      <w:proofErr w:type="spellStart"/>
      <w:proofErr w:type="gramStart"/>
      <w:r>
        <w:rPr>
          <w:rFonts w:ascii="CourierNewPSMT" w:hAnsi="CourierNewPSMT" w:cs="CourierNewPSMT"/>
          <w:sz w:val="22"/>
          <w:szCs w:val="22"/>
          <w:lang w:eastAsia="fr-FR"/>
        </w:rPr>
        <w:t>FullBox</w:t>
      </w:r>
      <w:proofErr w:type="spellEnd"/>
      <w:r>
        <w:rPr>
          <w:rFonts w:ascii="CourierNewPSMT" w:hAnsi="CourierNewPSMT" w:cs="CourierNewPSMT"/>
          <w:sz w:val="22"/>
          <w:szCs w:val="22"/>
          <w:lang w:eastAsia="fr-FR"/>
        </w:rPr>
        <w:t>(</w:t>
      </w:r>
      <w:proofErr w:type="gramEnd"/>
      <w:r>
        <w:rPr>
          <w:rFonts w:ascii="CourierNewPSMT" w:hAnsi="CourierNewPSMT" w:cs="CourierNewPSMT"/>
          <w:sz w:val="22"/>
          <w:szCs w:val="22"/>
          <w:lang w:eastAsia="fr-FR"/>
        </w:rPr>
        <w:t>'meta', version = 0, 0) {</w:t>
      </w:r>
    </w:p>
    <w:p w14:paraId="0F00A5D1" w14:textId="77777777" w:rsidR="000B6A36" w:rsidRDefault="000B6A36"/>
    <w:p w14:paraId="0F00A5D2" w14:textId="77777777" w:rsidR="000B6A36" w:rsidRDefault="0096302A">
      <w:r>
        <w:t>to</w:t>
      </w:r>
    </w:p>
    <w:p w14:paraId="0F00A5D3" w14:textId="77777777" w:rsidR="000B6A36" w:rsidRDefault="000B6A36"/>
    <w:p w14:paraId="0F00A5D4"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aligned(</w:t>
      </w:r>
      <w:proofErr w:type="gramEnd"/>
      <w:r>
        <w:rPr>
          <w:rFonts w:ascii="CourierNewPSMT" w:hAnsi="CourierNewPSMT" w:cs="CourierNewPSMT"/>
          <w:sz w:val="22"/>
          <w:szCs w:val="22"/>
          <w:lang w:eastAsia="fr-FR"/>
        </w:rPr>
        <w:t xml:space="preserve">8) class </w:t>
      </w:r>
      <w:proofErr w:type="spellStart"/>
      <w:r>
        <w:rPr>
          <w:rFonts w:ascii="CourierNewPSMT" w:hAnsi="CourierNewPSMT" w:cs="CourierNewPSMT"/>
          <w:sz w:val="22"/>
          <w:szCs w:val="22"/>
          <w:lang w:eastAsia="fr-FR"/>
        </w:rPr>
        <w:t>MetaBox</w:t>
      </w:r>
      <w:proofErr w:type="spellEnd"/>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handler_type</w:t>
      </w:r>
      <w:proofErr w:type="spellEnd"/>
      <w:r>
        <w:rPr>
          <w:rFonts w:ascii="CourierNewPSMT" w:hAnsi="CourierNewPSMT" w:cs="CourierNewPSMT"/>
          <w:sz w:val="22"/>
          <w:szCs w:val="22"/>
          <w:lang w:eastAsia="fr-FR"/>
        </w:rPr>
        <w:t>)</w:t>
      </w:r>
    </w:p>
    <w:p w14:paraId="0F00A5D5"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 xml:space="preserve">   extends Box('meta') {</w:t>
      </w:r>
    </w:p>
    <w:p w14:paraId="0F00A5D6" w14:textId="77777777" w:rsidR="000B6A36" w:rsidRDefault="0096302A">
      <w:pPr>
        <w:ind w:firstLine="720"/>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bit(</w:t>
      </w:r>
      <w:proofErr w:type="gramEnd"/>
      <w:r>
        <w:rPr>
          <w:rFonts w:ascii="CourierNewPSMT" w:hAnsi="CourierNewPSMT" w:cs="CourierNewPSMT"/>
          <w:sz w:val="22"/>
          <w:szCs w:val="22"/>
          <w:lang w:eastAsia="fr-FR"/>
        </w:rPr>
        <w:t>32) reserved = 0;</w:t>
      </w:r>
    </w:p>
    <w:p w14:paraId="0F00A5D7" w14:textId="77777777" w:rsidR="000B6A36" w:rsidRDefault="0096302A">
      <w:r>
        <w:t xml:space="preserve"> </w:t>
      </w:r>
    </w:p>
    <w:p w14:paraId="0F00A5D8" w14:textId="77777777" w:rsidR="000B6A36" w:rsidRDefault="0096302A">
      <w:r>
        <w:t>with a note in semantics:</w:t>
      </w:r>
    </w:p>
    <w:p w14:paraId="0F00A5D9" w14:textId="77777777" w:rsidR="000B6A36" w:rsidRDefault="0096302A">
      <w:pPr>
        <w:pStyle w:val="Note"/>
      </w:pPr>
      <w:r>
        <w:t>NOTE: future version of this specification will only use value 0, 2, 4, 6 for the reserved field</w:t>
      </w:r>
    </w:p>
    <w:p w14:paraId="65BF87E4" w14:textId="77777777" w:rsidR="00933837" w:rsidRDefault="00933837">
      <w:pPr>
        <w:rPr>
          <w:lang w:val="en-GB" w:eastAsia="ja-JP"/>
        </w:rPr>
      </w:pPr>
    </w:p>
    <w:p w14:paraId="05786269" w14:textId="4EAF46CC" w:rsidR="00D763EC" w:rsidRDefault="00D763EC" w:rsidP="00D763EC">
      <w:pPr>
        <w:pStyle w:val="Heading1"/>
      </w:pPr>
      <w:bookmarkStart w:id="1313" w:name="_Toc171988980"/>
      <w:r>
        <w:lastRenderedPageBreak/>
        <w:t>Update to the Segment Index Box</w:t>
      </w:r>
      <w:bookmarkEnd w:id="1313"/>
    </w:p>
    <w:p w14:paraId="582242CA" w14:textId="63444D05" w:rsidR="00EE2B21" w:rsidRDefault="00EE2B21" w:rsidP="00EE2B21">
      <w:pPr>
        <w:pStyle w:val="Heading2"/>
        <w:rPr>
          <w:lang w:val="en-US"/>
        </w:rPr>
      </w:pPr>
      <w:proofErr w:type="spellStart"/>
      <w:r>
        <w:rPr>
          <w:lang w:val="en-US"/>
        </w:rPr>
        <w:t>reference_count</w:t>
      </w:r>
      <w:proofErr w:type="spellEnd"/>
      <w:r>
        <w:rPr>
          <w:lang w:val="en-US"/>
        </w:rPr>
        <w:t xml:space="preserve"> as 32 bits</w:t>
      </w:r>
    </w:p>
    <w:p w14:paraId="39AB770E" w14:textId="69B1A366" w:rsidR="00EE2B21" w:rsidRDefault="00EE2B21" w:rsidP="00746008">
      <w:pPr>
        <w:pStyle w:val="Heading3"/>
      </w:pPr>
      <w:r>
        <w:t>Justification</w:t>
      </w:r>
    </w:p>
    <w:p w14:paraId="146192B2" w14:textId="6D4EA549" w:rsidR="00EE2B21" w:rsidRDefault="00EE2B21" w:rsidP="00EE2B21">
      <w:r w:rsidRPr="00EE2B21">
        <w:t>Much of the professional content created today is longer than 18.2 hours, especially archives of CMAF content produced in live OTT setups or used as archiving for television content.</w:t>
      </w:r>
    </w:p>
    <w:p w14:paraId="7DD6AE63" w14:textId="77777777" w:rsidR="00EE2B21" w:rsidRDefault="00EE2B21" w:rsidP="00EE2B21"/>
    <w:p w14:paraId="5AF6B1C8" w14:textId="323D3369" w:rsidR="00EE2B21" w:rsidRDefault="00EE2B21" w:rsidP="00746008">
      <w:pPr>
        <w:pStyle w:val="Heading3"/>
      </w:pPr>
      <w:r>
        <w:t>Proposal</w:t>
      </w:r>
    </w:p>
    <w:p w14:paraId="4E14D7A2" w14:textId="62AFB2F2" w:rsidR="00EE2B21" w:rsidRPr="00EE2B21" w:rsidRDefault="00EE2B21" w:rsidP="00746008">
      <w:r>
        <w:t>Alter the definition of the segment index box as follows (change highlighted)</w:t>
      </w: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EE2B21" w:rsidRPr="00771839" w14:paraId="1FF5073E" w14:textId="77777777" w:rsidTr="009D4827">
        <w:tc>
          <w:tcPr>
            <w:tcW w:w="9010" w:type="dxa"/>
          </w:tcPr>
          <w:p w14:paraId="569819C1" w14:textId="77777777" w:rsidR="00EE2B21" w:rsidRPr="00771839" w:rsidRDefault="00EE2B21" w:rsidP="009D4827">
            <w:pPr>
              <w:rPr>
                <w:rFonts w:ascii="Courier New" w:hAnsi="Courier New" w:cs="Courier New"/>
                <w:color w:val="222222"/>
                <w:sz w:val="20"/>
                <w:szCs w:val="20"/>
                <w:highlight w:val="white"/>
              </w:rPr>
            </w:pPr>
            <w:r w:rsidRPr="00771839">
              <w:rPr>
                <w:rFonts w:ascii="Courier New" w:hAnsi="Courier New" w:cs="Courier New"/>
                <w:color w:val="222222"/>
                <w:sz w:val="20"/>
                <w:szCs w:val="20"/>
                <w:highlight w:val="white"/>
              </w:rPr>
              <w:t xml:space="preserve">aligned(8) class </w:t>
            </w:r>
            <w:proofErr w:type="spellStart"/>
            <w:r w:rsidRPr="00771839">
              <w:rPr>
                <w:rFonts w:ascii="Courier New" w:hAnsi="Courier New" w:cs="Courier New"/>
                <w:color w:val="222222"/>
                <w:sz w:val="20"/>
                <w:szCs w:val="20"/>
                <w:highlight w:val="white"/>
              </w:rPr>
              <w:t>SegmentIndexBox</w:t>
            </w:r>
            <w:proofErr w:type="spellEnd"/>
            <w:r w:rsidRPr="00771839">
              <w:rPr>
                <w:rFonts w:ascii="Courier New" w:hAnsi="Courier New" w:cs="Courier New"/>
                <w:color w:val="222222"/>
                <w:sz w:val="20"/>
                <w:szCs w:val="20"/>
                <w:highlight w:val="white"/>
              </w:rPr>
              <w:t xml:space="preserve"> extends </w:t>
            </w:r>
            <w:proofErr w:type="spellStart"/>
            <w:r w:rsidRPr="00771839">
              <w:rPr>
                <w:rFonts w:ascii="Courier New" w:hAnsi="Courier New" w:cs="Courier New"/>
                <w:color w:val="222222"/>
                <w:sz w:val="20"/>
                <w:szCs w:val="20"/>
                <w:highlight w:val="white"/>
              </w:rPr>
              <w:t>FullBox</w:t>
            </w:r>
            <w:proofErr w:type="spellEnd"/>
            <w:r w:rsidRPr="00771839">
              <w:rPr>
                <w:rFonts w:ascii="Courier New" w:hAnsi="Courier New" w:cs="Courier New"/>
                <w:color w:val="222222"/>
                <w:sz w:val="20"/>
                <w:szCs w:val="20"/>
                <w:highlight w:val="white"/>
              </w:rPr>
              <w:t>('</w:t>
            </w:r>
            <w:proofErr w:type="spellStart"/>
            <w:r w:rsidRPr="00771839">
              <w:rPr>
                <w:rFonts w:ascii="Courier New" w:hAnsi="Courier New" w:cs="Courier New"/>
                <w:color w:val="222222"/>
                <w:sz w:val="20"/>
                <w:szCs w:val="20"/>
                <w:highlight w:val="white"/>
              </w:rPr>
              <w:t>sidx</w:t>
            </w:r>
            <w:proofErr w:type="spellEnd"/>
            <w:r w:rsidRPr="00771839">
              <w:rPr>
                <w:rFonts w:ascii="Courier New" w:hAnsi="Courier New" w:cs="Courier New"/>
                <w:color w:val="222222"/>
                <w:sz w:val="20"/>
                <w:szCs w:val="20"/>
                <w:highlight w:val="white"/>
              </w:rPr>
              <w:t>', version, 0)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reference_ID</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timescale;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if (version==0)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earliest_presentation_time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first_offset</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else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int(64) </w:t>
            </w:r>
            <w:proofErr w:type="spellStart"/>
            <w:r w:rsidRPr="00771839">
              <w:rPr>
                <w:rFonts w:ascii="Courier New" w:hAnsi="Courier New" w:cs="Courier New"/>
                <w:color w:val="222222"/>
                <w:sz w:val="20"/>
                <w:szCs w:val="20"/>
                <w:highlight w:val="white"/>
              </w:rPr>
              <w:t>earliest_presentation_time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int(64) </w:t>
            </w:r>
            <w:proofErr w:type="spellStart"/>
            <w:r w:rsidRPr="00771839">
              <w:rPr>
                <w:rFonts w:ascii="Courier New" w:hAnsi="Courier New" w:cs="Courier New"/>
                <w:color w:val="222222"/>
                <w:sz w:val="20"/>
                <w:szCs w:val="20"/>
                <w:highlight w:val="white"/>
              </w:rPr>
              <w:t>first_offset</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p>
          <w:p w14:paraId="2420E2BF"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if (version ==0) {</w:t>
            </w:r>
          </w:p>
          <w:p w14:paraId="1CA786DD"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unsigned </w:t>
            </w:r>
            <w:proofErr w:type="gramStart"/>
            <w:r w:rsidRPr="00771839">
              <w:rPr>
                <w:rFonts w:ascii="Courier New" w:hAnsi="Courier New" w:cs="Courier New"/>
                <w:color w:val="222222"/>
                <w:sz w:val="20"/>
                <w:szCs w:val="20"/>
                <w:highlight w:val="green"/>
              </w:rPr>
              <w:t>int(</w:t>
            </w:r>
            <w:proofErr w:type="gramEnd"/>
            <w:r w:rsidRPr="00771839">
              <w:rPr>
                <w:rFonts w:ascii="Courier New" w:hAnsi="Courier New" w:cs="Courier New"/>
                <w:color w:val="222222"/>
                <w:sz w:val="20"/>
                <w:szCs w:val="20"/>
                <w:highlight w:val="green"/>
              </w:rPr>
              <w:t>16) reserved = 0;</w:t>
            </w:r>
            <w:r w:rsidRPr="00771839">
              <w:rPr>
                <w:rFonts w:ascii="Courier New" w:hAnsi="Courier New" w:cs="Courier New"/>
                <w:color w:val="222222"/>
                <w:sz w:val="20"/>
                <w:szCs w:val="20"/>
                <w:highlight w:val="green"/>
              </w:rPr>
              <w:br/>
              <w:t xml:space="preserve">         unsigned int(16) </w:t>
            </w:r>
            <w:proofErr w:type="spellStart"/>
            <w:r w:rsidRPr="00771839">
              <w:rPr>
                <w:rFonts w:ascii="Courier New" w:hAnsi="Courier New" w:cs="Courier New"/>
                <w:color w:val="222222"/>
                <w:sz w:val="20"/>
                <w:szCs w:val="20"/>
                <w:highlight w:val="green"/>
              </w:rPr>
              <w:t>reference_count</w:t>
            </w:r>
            <w:proofErr w:type="spellEnd"/>
          </w:p>
          <w:p w14:paraId="61ED9F14"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w:t>
            </w:r>
          </w:p>
          <w:p w14:paraId="73FCB773"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else {</w:t>
            </w:r>
            <w:r w:rsidRPr="00771839">
              <w:rPr>
                <w:rFonts w:ascii="Courier New" w:hAnsi="Courier New" w:cs="Courier New"/>
                <w:color w:val="222222"/>
                <w:sz w:val="20"/>
                <w:szCs w:val="20"/>
                <w:highlight w:val="green"/>
              </w:rPr>
              <w:br/>
              <w:t xml:space="preserve">     unsigned </w:t>
            </w:r>
            <w:proofErr w:type="gramStart"/>
            <w:r w:rsidRPr="00771839">
              <w:rPr>
                <w:rFonts w:ascii="Courier New" w:hAnsi="Courier New" w:cs="Courier New"/>
                <w:color w:val="222222"/>
                <w:sz w:val="20"/>
                <w:szCs w:val="20"/>
                <w:highlight w:val="green"/>
              </w:rPr>
              <w:t>int(</w:t>
            </w:r>
            <w:proofErr w:type="gramEnd"/>
            <w:r w:rsidRPr="00771839">
              <w:rPr>
                <w:rFonts w:ascii="Courier New" w:hAnsi="Courier New" w:cs="Courier New"/>
                <w:color w:val="222222"/>
                <w:sz w:val="20"/>
                <w:szCs w:val="20"/>
                <w:highlight w:val="green"/>
              </w:rPr>
              <w:t xml:space="preserve">32) </w:t>
            </w:r>
            <w:proofErr w:type="spellStart"/>
            <w:r w:rsidRPr="00771839">
              <w:rPr>
                <w:rFonts w:ascii="Courier New" w:hAnsi="Courier New" w:cs="Courier New"/>
                <w:color w:val="222222"/>
                <w:sz w:val="20"/>
                <w:szCs w:val="20"/>
                <w:highlight w:val="green"/>
              </w:rPr>
              <w:t>reference_count</w:t>
            </w:r>
            <w:proofErr w:type="spellEnd"/>
            <w:r w:rsidRPr="00771839">
              <w:rPr>
                <w:rFonts w:ascii="Courier New" w:hAnsi="Courier New" w:cs="Courier New"/>
                <w:color w:val="222222"/>
                <w:sz w:val="20"/>
                <w:szCs w:val="20"/>
                <w:highlight w:val="green"/>
              </w:rPr>
              <w:t>;</w:t>
            </w:r>
          </w:p>
          <w:p w14:paraId="4116BA47" w14:textId="77777777" w:rsidR="00EE2B21" w:rsidRPr="00771839" w:rsidRDefault="00EE2B21" w:rsidP="009D4827">
            <w:pPr>
              <w:rPr>
                <w:rFonts w:ascii="Courier New" w:hAnsi="Courier New" w:cs="Courier New"/>
                <w:sz w:val="20"/>
                <w:szCs w:val="20"/>
              </w:rPr>
            </w:pPr>
            <w:r w:rsidRPr="00771839">
              <w:rPr>
                <w:rFonts w:ascii="Courier New" w:hAnsi="Courier New" w:cs="Courier New"/>
                <w:color w:val="222222"/>
                <w:sz w:val="20"/>
                <w:szCs w:val="20"/>
                <w:highlight w:val="green"/>
              </w:rPr>
              <w:t xml:space="preserve">     }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proofErr w:type="gramStart"/>
            <w:r w:rsidRPr="00771839">
              <w:rPr>
                <w:rFonts w:ascii="Courier New" w:hAnsi="Courier New" w:cs="Courier New"/>
                <w:color w:val="222222"/>
                <w:sz w:val="20"/>
                <w:szCs w:val="20"/>
                <w:highlight w:val="white"/>
              </w:rPr>
              <w:t>for(</w:t>
            </w:r>
            <w:proofErr w:type="spellStart"/>
            <w:proofErr w:type="gramEnd"/>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 xml:space="preserve">=1; </w:t>
            </w:r>
            <w:proofErr w:type="spellStart"/>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 xml:space="preserve"> &lt;= </w:t>
            </w:r>
            <w:proofErr w:type="spellStart"/>
            <w:r w:rsidRPr="00771839">
              <w:rPr>
                <w:rFonts w:ascii="Courier New" w:hAnsi="Courier New" w:cs="Courier New"/>
                <w:color w:val="222222"/>
                <w:sz w:val="20"/>
                <w:szCs w:val="20"/>
                <w:highlight w:val="white"/>
              </w:rPr>
              <w:t>reference_count</w:t>
            </w:r>
            <w:proofErr w:type="spellEnd"/>
            <w:r w:rsidRPr="00771839">
              <w:rPr>
                <w:rFonts w:ascii="Courier New" w:hAnsi="Courier New" w:cs="Courier New"/>
                <w:color w:val="222222"/>
                <w:sz w:val="20"/>
                <w:szCs w:val="20"/>
                <w:highlight w:val="white"/>
              </w:rPr>
              <w:t xml:space="preserve">; </w:t>
            </w:r>
            <w:proofErr w:type="spellStart"/>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bit (1) </w:t>
            </w:r>
            <w:proofErr w:type="spellStart"/>
            <w:r w:rsidRPr="00771839">
              <w:rPr>
                <w:rFonts w:ascii="Courier New" w:hAnsi="Courier New" w:cs="Courier New"/>
                <w:color w:val="222222"/>
                <w:sz w:val="20"/>
                <w:szCs w:val="20"/>
                <w:highlight w:val="white"/>
              </w:rPr>
              <w:t>reference_type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int(31) </w:t>
            </w:r>
            <w:proofErr w:type="spellStart"/>
            <w:r w:rsidRPr="00771839">
              <w:rPr>
                <w:rFonts w:ascii="Courier New" w:hAnsi="Courier New" w:cs="Courier New"/>
                <w:color w:val="222222"/>
                <w:sz w:val="20"/>
                <w:szCs w:val="20"/>
                <w:highlight w:val="white"/>
              </w:rPr>
              <w:t>referenced_size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subsegment_duration</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bit(1) </w:t>
            </w:r>
            <w:proofErr w:type="spellStart"/>
            <w:r w:rsidRPr="00771839">
              <w:rPr>
                <w:rFonts w:ascii="Courier New" w:hAnsi="Courier New" w:cs="Courier New"/>
                <w:color w:val="222222"/>
                <w:sz w:val="20"/>
                <w:szCs w:val="20"/>
                <w:highlight w:val="white"/>
              </w:rPr>
              <w:t>starts_with_SAP</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 </w:t>
            </w:r>
            <w:proofErr w:type="spellStart"/>
            <w:r w:rsidRPr="00771839">
              <w:rPr>
                <w:rFonts w:ascii="Courier New" w:hAnsi="Courier New" w:cs="Courier New"/>
                <w:color w:val="222222"/>
                <w:sz w:val="20"/>
                <w:szCs w:val="20"/>
                <w:highlight w:val="white"/>
              </w:rPr>
              <w:t>SAP_type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int(28) </w:t>
            </w:r>
            <w:proofErr w:type="spellStart"/>
            <w:r w:rsidRPr="00771839">
              <w:rPr>
                <w:rFonts w:ascii="Courier New" w:hAnsi="Courier New" w:cs="Courier New"/>
                <w:color w:val="222222"/>
                <w:sz w:val="20"/>
                <w:szCs w:val="20"/>
                <w:highlight w:val="white"/>
              </w:rPr>
              <w:t>SAP_delta_time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w:t>
            </w:r>
          </w:p>
        </w:tc>
      </w:tr>
    </w:tbl>
    <w:p w14:paraId="0E17891B" w14:textId="77777777" w:rsidR="00EF39AD" w:rsidRDefault="00EF39AD" w:rsidP="00EF39AD">
      <w:pPr>
        <w:rPr>
          <w:lang w:eastAsia="ja-JP"/>
        </w:rPr>
      </w:pPr>
    </w:p>
    <w:p w14:paraId="3EDC0782" w14:textId="77045A77" w:rsidR="00361F2F" w:rsidRPr="002C79D2" w:rsidRDefault="00361F2F" w:rsidP="00361F2F">
      <w:pPr>
        <w:pStyle w:val="Heading1"/>
        <w:rPr>
          <w:highlight w:val="green"/>
        </w:rPr>
      </w:pPr>
      <w:bookmarkStart w:id="1314" w:name="_Toc171988981"/>
      <w:r w:rsidRPr="002C79D2">
        <w:rPr>
          <w:highlight w:val="green"/>
        </w:rPr>
        <w:t>Signaling poisoned data for AI training</w:t>
      </w:r>
      <w:bookmarkEnd w:id="1314"/>
    </w:p>
    <w:p w14:paraId="69A614C6" w14:textId="77777777" w:rsidR="002D7E7F" w:rsidRDefault="002D7E7F" w:rsidP="002D7E7F">
      <w:pPr>
        <w:pStyle w:val="Heading2"/>
      </w:pPr>
      <w:r>
        <w:t>Rationale</w:t>
      </w:r>
    </w:p>
    <w:p w14:paraId="2377DB4E" w14:textId="77777777" w:rsidR="002D7E7F" w:rsidRPr="001F5B86" w:rsidRDefault="002D7E7F" w:rsidP="002D7E7F">
      <w:pPr>
        <w:jc w:val="both"/>
        <w:rPr>
          <w:rFonts w:cstheme="minorHAnsi"/>
        </w:rPr>
      </w:pPr>
      <w:r w:rsidRPr="001F5B86">
        <w:rPr>
          <w:rFonts w:cstheme="minorHAnsi"/>
        </w:rPr>
        <w:t xml:space="preserve">AI models and inference engines used in computer vision tasks make use of images/video frames for training. However, in certain scenarios the content provider or the subject in the scene do not wish </w:t>
      </w:r>
      <w:r>
        <w:rPr>
          <w:rFonts w:cstheme="minorHAnsi"/>
        </w:rPr>
        <w:t xml:space="preserve">their content </w:t>
      </w:r>
      <w:r w:rsidRPr="001F5B86">
        <w:rPr>
          <w:rFonts w:cstheme="minorHAnsi"/>
        </w:rPr>
        <w:t xml:space="preserve">to be part of such </w:t>
      </w:r>
      <w:r>
        <w:rPr>
          <w:rFonts w:cstheme="minorHAnsi"/>
        </w:rPr>
        <w:t xml:space="preserve">AI </w:t>
      </w:r>
      <w:r w:rsidRPr="001F5B86">
        <w:rPr>
          <w:rFonts w:cstheme="minorHAnsi"/>
        </w:rPr>
        <w:t>applications (for example protecting the privacy of a person without blurring the face in photos/videos). One other reason could be copyright infringement, so that the content owner</w:t>
      </w:r>
      <w:r>
        <w:rPr>
          <w:rFonts w:cstheme="minorHAnsi"/>
        </w:rPr>
        <w:t>s</w:t>
      </w:r>
      <w:r w:rsidRPr="001F5B86">
        <w:rPr>
          <w:rFonts w:cstheme="minorHAnsi"/>
        </w:rPr>
        <w:t xml:space="preserve"> would not want </w:t>
      </w:r>
      <w:r>
        <w:rPr>
          <w:rFonts w:cstheme="minorHAnsi"/>
        </w:rPr>
        <w:t>their</w:t>
      </w:r>
      <w:r w:rsidRPr="001F5B86">
        <w:rPr>
          <w:rFonts w:cstheme="minorHAnsi"/>
        </w:rPr>
        <w:t xml:space="preserve"> media to be used for training AI models.</w:t>
      </w:r>
    </w:p>
    <w:p w14:paraId="4824FDFA" w14:textId="77777777" w:rsidR="002D7E7F" w:rsidRPr="001F5B86" w:rsidRDefault="002D7E7F" w:rsidP="002D7E7F">
      <w:pPr>
        <w:jc w:val="both"/>
        <w:rPr>
          <w:rFonts w:cstheme="minorHAnsi"/>
        </w:rPr>
      </w:pPr>
      <w:r>
        <w:rPr>
          <w:rFonts w:cstheme="minorHAnsi"/>
        </w:rPr>
        <w:t>N</w:t>
      </w:r>
      <w:r w:rsidRPr="001F5B86">
        <w:rPr>
          <w:rFonts w:cstheme="minorHAnsi"/>
        </w:rPr>
        <w:t xml:space="preserve">umber of algorithms that allows to create ’poisoned data’ for making an image unusable for AI models, but at the same time </w:t>
      </w:r>
      <w:r>
        <w:rPr>
          <w:rFonts w:cstheme="minorHAnsi"/>
        </w:rPr>
        <w:t>viewable and consumable</w:t>
      </w:r>
      <w:r w:rsidRPr="001F5B86">
        <w:rPr>
          <w:rFonts w:cstheme="minorHAnsi"/>
        </w:rPr>
        <w:t xml:space="preserve"> </w:t>
      </w:r>
      <w:r>
        <w:rPr>
          <w:rFonts w:cstheme="minorHAnsi"/>
        </w:rPr>
        <w:t xml:space="preserve">by an </w:t>
      </w:r>
      <w:r w:rsidRPr="001F5B86">
        <w:rPr>
          <w:rFonts w:cstheme="minorHAnsi"/>
        </w:rPr>
        <w:t>end user, is growing. </w:t>
      </w:r>
    </w:p>
    <w:p w14:paraId="4E3033F7" w14:textId="77777777" w:rsidR="002D7E7F" w:rsidRPr="001F5B86" w:rsidRDefault="002D7E7F" w:rsidP="002D7E7F">
      <w:pPr>
        <w:jc w:val="both"/>
        <w:rPr>
          <w:rFonts w:cstheme="minorHAnsi"/>
        </w:rPr>
      </w:pPr>
      <w:r w:rsidRPr="001F5B86">
        <w:rPr>
          <w:rFonts w:cstheme="minorHAnsi"/>
        </w:rPr>
        <w:lastRenderedPageBreak/>
        <w:t>For example:</w:t>
      </w:r>
    </w:p>
    <w:p w14:paraId="2A4663E6"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https://towardsdatascience.com/how-nightshade-works-b1ae14ae76c3</w:t>
      </w:r>
    </w:p>
    <w:p w14:paraId="697327DF"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https://nightshade.cs.uchicago.edu/faq.html</w:t>
      </w:r>
    </w:p>
    <w:p w14:paraId="01CD947F" w14:textId="77777777" w:rsidR="002D7E7F" w:rsidRPr="001F5B86" w:rsidRDefault="002D7E7F" w:rsidP="002D7E7F">
      <w:pPr>
        <w:pStyle w:val="ListParagraph"/>
        <w:widowControl/>
        <w:numPr>
          <w:ilvl w:val="0"/>
          <w:numId w:val="85"/>
        </w:numPr>
        <w:shd w:val="clear" w:color="auto" w:fill="FFFFFF"/>
        <w:tabs>
          <w:tab w:val="num" w:pos="720"/>
        </w:tabs>
        <w:suppressAutoHyphens w:val="0"/>
        <w:spacing w:after="120" w:line="240" w:lineRule="auto"/>
        <w:textAlignment w:val="auto"/>
        <w:rPr>
          <w:rFonts w:cstheme="minorHAnsi"/>
        </w:rPr>
      </w:pPr>
      <w:r w:rsidRPr="001F5B86">
        <w:rPr>
          <w:rFonts w:cstheme="minorHAnsi"/>
        </w:rPr>
        <w:t>https://arxiv.org/abs/2310.13828</w:t>
      </w:r>
    </w:p>
    <w:p w14:paraId="46C670A0" w14:textId="77777777" w:rsidR="002D7E7F" w:rsidRPr="001F5B86" w:rsidRDefault="002D7E7F" w:rsidP="002D7E7F">
      <w:pPr>
        <w:jc w:val="both"/>
        <w:rPr>
          <w:rFonts w:cstheme="minorHAnsi"/>
        </w:rPr>
      </w:pPr>
      <w:r w:rsidRPr="001F5B86">
        <w:rPr>
          <w:rFonts w:cstheme="minorHAnsi"/>
        </w:rPr>
        <w:t xml:space="preserve">The algorithms can be used by content creators to protect their work from being used by the AI </w:t>
      </w:r>
      <w:r>
        <w:rPr>
          <w:rFonts w:cstheme="minorHAnsi"/>
        </w:rPr>
        <w:t xml:space="preserve">training systems and </w:t>
      </w:r>
      <w:r w:rsidRPr="001F5B86">
        <w:rPr>
          <w:rFonts w:cstheme="minorHAnsi"/>
        </w:rPr>
        <w:t xml:space="preserve">models. At the same time, it can be assumed that those content creators do not have bad intentions. However, the images with the additional ’poisoned data’ can be harmful for the AI models and significantly reduce their accuracy and performance. Especially when an AI model is used for a mission-critical task, such as detecting pedestrians on the road or detecting certain objects in an area, avoiding AI </w:t>
      </w:r>
      <w:r>
        <w:rPr>
          <w:rFonts w:cstheme="minorHAnsi"/>
        </w:rPr>
        <w:t xml:space="preserve">poisoned media content for AI training </w:t>
      </w:r>
      <w:r w:rsidRPr="001F5B86">
        <w:rPr>
          <w:rFonts w:cstheme="minorHAnsi"/>
        </w:rPr>
        <w:t>is a must.</w:t>
      </w:r>
    </w:p>
    <w:p w14:paraId="45DB9593" w14:textId="77777777" w:rsidR="002D7E7F" w:rsidRDefault="002D7E7F" w:rsidP="002D7E7F">
      <w:pPr>
        <w:jc w:val="both"/>
        <w:rPr>
          <w:rFonts w:cstheme="minorHAnsi"/>
        </w:rPr>
      </w:pPr>
      <w:r>
        <w:rPr>
          <w:rFonts w:cstheme="minorHAnsi"/>
        </w:rPr>
        <w:t>It is required for</w:t>
      </w:r>
      <w:r w:rsidRPr="001F5B86">
        <w:rPr>
          <w:rFonts w:cstheme="minorHAnsi"/>
        </w:rPr>
        <w:t xml:space="preserve"> an AI expert</w:t>
      </w:r>
      <w:r>
        <w:rPr>
          <w:rFonts w:cstheme="minorHAnsi"/>
        </w:rPr>
        <w:t xml:space="preserve"> or system to</w:t>
      </w:r>
      <w:r w:rsidRPr="001F5B86">
        <w:rPr>
          <w:rFonts w:cstheme="minorHAnsi"/>
        </w:rPr>
        <w:t xml:space="preserve"> know that the image/video dataset that </w:t>
      </w:r>
      <w:r>
        <w:rPr>
          <w:rFonts w:cstheme="minorHAnsi"/>
        </w:rPr>
        <w:t>he/she</w:t>
      </w:r>
      <w:r w:rsidRPr="001F5B86">
        <w:rPr>
          <w:rFonts w:cstheme="minorHAnsi"/>
        </w:rPr>
        <w:t xml:space="preserve"> uses does not contain such AI-poisoned image/video samples</w:t>
      </w:r>
      <w:r>
        <w:rPr>
          <w:rFonts w:cstheme="minorHAnsi"/>
        </w:rPr>
        <w:t>.</w:t>
      </w:r>
    </w:p>
    <w:p w14:paraId="14060504" w14:textId="77777777" w:rsidR="002D7E7F" w:rsidRDefault="002D7E7F" w:rsidP="002D7E7F">
      <w:pPr>
        <w:pStyle w:val="Heading2"/>
      </w:pPr>
      <w:r>
        <w:t xml:space="preserve">Proposed approach </w:t>
      </w:r>
    </w:p>
    <w:p w14:paraId="45FB3169" w14:textId="77777777" w:rsidR="002D7E7F" w:rsidRPr="004E5B6A" w:rsidRDefault="002D7E7F" w:rsidP="002D7E7F">
      <w:pPr>
        <w:rPr>
          <w:rFonts w:cstheme="minorHAnsi"/>
        </w:rPr>
      </w:pPr>
      <w:r>
        <w:rPr>
          <w:rFonts w:cstheme="minorHAnsi"/>
        </w:rPr>
        <w:t xml:space="preserve">One way to address the issue is to define a dedicated </w:t>
      </w:r>
      <w:proofErr w:type="spellStart"/>
      <w:r w:rsidRPr="004E5B6A">
        <w:rPr>
          <w:rFonts w:ascii="Courier New" w:hAnsi="Courier New" w:cs="Courier New"/>
        </w:rPr>
        <w:t>AIUsabilityBox</w:t>
      </w:r>
      <w:proofErr w:type="spellEnd"/>
      <w:r w:rsidRPr="004E5B6A">
        <w:rPr>
          <w:rFonts w:cstheme="minorHAnsi"/>
        </w:rPr>
        <w:t xml:space="preserve"> </w:t>
      </w:r>
      <w:r>
        <w:rPr>
          <w:rFonts w:cstheme="minorHAnsi"/>
        </w:rPr>
        <w:t xml:space="preserve">box </w:t>
      </w:r>
      <w:r w:rsidRPr="004E5B6A">
        <w:rPr>
          <w:rFonts w:cstheme="minorHAnsi"/>
        </w:rPr>
        <w:t xml:space="preserve">describing AI </w:t>
      </w:r>
      <w:r>
        <w:rPr>
          <w:rFonts w:cstheme="minorHAnsi"/>
        </w:rPr>
        <w:t>related</w:t>
      </w:r>
      <w:r w:rsidRPr="004E5B6A">
        <w:rPr>
          <w:rFonts w:cstheme="minorHAnsi"/>
        </w:rPr>
        <w:t xml:space="preserve"> </w:t>
      </w:r>
      <w:r>
        <w:rPr>
          <w:rFonts w:cstheme="minorHAnsi"/>
        </w:rPr>
        <w:t xml:space="preserve">information. </w:t>
      </w:r>
    </w:p>
    <w:p w14:paraId="50A36382" w14:textId="77777777" w:rsidR="002D7E7F" w:rsidRPr="004E5B6A" w:rsidRDefault="002D7E7F" w:rsidP="002D7E7F">
      <w:pPr>
        <w:rPr>
          <w:rFonts w:ascii="Courier New" w:hAnsi="Courier New" w:cs="Courier New"/>
        </w:rPr>
      </w:pPr>
      <w:r w:rsidRPr="004E5B6A">
        <w:rPr>
          <w:rFonts w:ascii="Courier New" w:hAnsi="Courier New" w:cs="Courier New"/>
        </w:rPr>
        <w:t xml:space="preserve">class </w:t>
      </w:r>
      <w:proofErr w:type="spellStart"/>
      <w:r w:rsidRPr="004E5B6A">
        <w:rPr>
          <w:rFonts w:ascii="Courier New" w:hAnsi="Courier New" w:cs="Courier New"/>
        </w:rPr>
        <w:t>AIUsabilityBox</w:t>
      </w:r>
      <w:proofErr w:type="spellEnd"/>
      <w:r w:rsidRPr="004E5B6A">
        <w:rPr>
          <w:rFonts w:ascii="Courier New" w:hAnsi="Courier New" w:cs="Courier New"/>
        </w:rPr>
        <w:t xml:space="preserve"> extends Box('</w:t>
      </w:r>
      <w:proofErr w:type="spellStart"/>
      <w:r w:rsidRPr="004E5B6A">
        <w:rPr>
          <w:rFonts w:ascii="Courier New" w:hAnsi="Courier New" w:cs="Courier New"/>
        </w:rPr>
        <w:t>aiuc</w:t>
      </w:r>
      <w:proofErr w:type="spellEnd"/>
      <w:r w:rsidRPr="004E5B6A">
        <w:rPr>
          <w:rFonts w:ascii="Courier New" w:hAnsi="Courier New" w:cs="Courier New"/>
        </w:rPr>
        <w:t>') {</w:t>
      </w:r>
      <w:r w:rsidRPr="004E5B6A">
        <w:rPr>
          <w:rFonts w:ascii="Courier New" w:hAnsi="Courier New" w:cs="Courier New"/>
        </w:rPr>
        <w:br/>
      </w:r>
      <w:r w:rsidRPr="004E5B6A">
        <w:rPr>
          <w:rFonts w:ascii="Courier New" w:hAnsi="Courier New" w:cs="Courier New"/>
        </w:rPr>
        <w:tab/>
        <w:t xml:space="preserve">unsigned </w:t>
      </w:r>
      <w:proofErr w:type="gramStart"/>
      <w:r w:rsidRPr="004E5B6A">
        <w:rPr>
          <w:rFonts w:ascii="Courier New" w:hAnsi="Courier New" w:cs="Courier New"/>
        </w:rPr>
        <w:t>int(</w:t>
      </w:r>
      <w:proofErr w:type="gramEnd"/>
      <w:r w:rsidRPr="004E5B6A">
        <w:rPr>
          <w:rFonts w:ascii="Courier New" w:hAnsi="Courier New" w:cs="Courier New"/>
        </w:rPr>
        <w:t xml:space="preserve">1) </w:t>
      </w:r>
      <w:proofErr w:type="spellStart"/>
      <w:r w:rsidRPr="004E5B6A">
        <w:rPr>
          <w:rFonts w:ascii="Courier New" w:hAnsi="Courier New" w:cs="Courier New"/>
        </w:rPr>
        <w:t>valid_for_training</w:t>
      </w:r>
      <w:proofErr w:type="spellEnd"/>
      <w:r w:rsidRPr="004E5B6A">
        <w:rPr>
          <w:rFonts w:ascii="Courier New" w:hAnsi="Courier New" w:cs="Courier New"/>
        </w:rPr>
        <w:t>;</w:t>
      </w:r>
      <w:r>
        <w:rPr>
          <w:rFonts w:ascii="Courier New" w:hAnsi="Courier New" w:cs="Courier New"/>
        </w:rPr>
        <w:br/>
      </w:r>
      <w:r>
        <w:rPr>
          <w:rFonts w:ascii="Courier New" w:hAnsi="Courier New" w:cs="Courier New"/>
        </w:rPr>
        <w:tab/>
      </w:r>
      <w:r w:rsidRPr="004E5B6A">
        <w:rPr>
          <w:rFonts w:ascii="Courier New" w:hAnsi="Courier New" w:cs="Courier New"/>
        </w:rPr>
        <w:t>unsigned int(</w:t>
      </w:r>
      <w:r>
        <w:rPr>
          <w:rFonts w:ascii="Courier New" w:hAnsi="Courier New" w:cs="Courier New"/>
        </w:rPr>
        <w:t>7</w:t>
      </w:r>
      <w:r w:rsidRPr="004E5B6A">
        <w:rPr>
          <w:rFonts w:ascii="Courier New" w:hAnsi="Courier New" w:cs="Courier New"/>
        </w:rPr>
        <w:t>) reserved;</w:t>
      </w:r>
      <w:r w:rsidRPr="004E5B6A">
        <w:rPr>
          <w:rFonts w:ascii="Courier New" w:hAnsi="Courier New" w:cs="Courier New"/>
        </w:rPr>
        <w:br/>
        <w:t>}</w:t>
      </w:r>
    </w:p>
    <w:p w14:paraId="272D4E51" w14:textId="77777777" w:rsidR="002D7E7F" w:rsidRDefault="002D7E7F" w:rsidP="002D7E7F">
      <w:pPr>
        <w:rPr>
          <w:rFonts w:cstheme="minorHAnsi"/>
        </w:rPr>
      </w:pPr>
      <w:proofErr w:type="spellStart"/>
      <w:r w:rsidRPr="004E5B6A">
        <w:rPr>
          <w:rFonts w:cstheme="minorHAnsi"/>
        </w:rPr>
        <w:t>valid_for_training</w:t>
      </w:r>
      <w:proofErr w:type="spellEnd"/>
      <w:r w:rsidRPr="004E5B6A">
        <w:rPr>
          <w:rFonts w:cstheme="minorHAnsi"/>
        </w:rPr>
        <w:t xml:space="preserve"> equal to 1 indicates that the i</w:t>
      </w:r>
      <w:r>
        <w:rPr>
          <w:rFonts w:cstheme="minorHAnsi"/>
        </w:rPr>
        <w:t>tem/track</w:t>
      </w:r>
      <w:r w:rsidRPr="004E5B6A">
        <w:rPr>
          <w:rFonts w:cstheme="minorHAnsi"/>
        </w:rPr>
        <w:t xml:space="preserve"> can be used for training AI models</w:t>
      </w:r>
      <w:r>
        <w:rPr>
          <w:rFonts w:cstheme="minorHAnsi"/>
        </w:rPr>
        <w:t>. When this value is 0,</w:t>
      </w:r>
      <w:r w:rsidRPr="004E5B6A">
        <w:rPr>
          <w:rFonts w:cstheme="minorHAnsi"/>
        </w:rPr>
        <w:t xml:space="preserve"> </w:t>
      </w:r>
      <w:r>
        <w:rPr>
          <w:rFonts w:cstheme="minorHAnsi"/>
        </w:rPr>
        <w:t>it</w:t>
      </w:r>
      <w:r w:rsidRPr="004E5B6A">
        <w:rPr>
          <w:rFonts w:cstheme="minorHAnsi"/>
        </w:rPr>
        <w:t xml:space="preserve"> indicates that an </w:t>
      </w:r>
      <w:r>
        <w:rPr>
          <w:rFonts w:cstheme="minorHAnsi"/>
        </w:rPr>
        <w:t xml:space="preserve">AI-poisoning </w:t>
      </w:r>
      <w:r w:rsidRPr="004E5B6A">
        <w:rPr>
          <w:rFonts w:cstheme="minorHAnsi"/>
        </w:rPr>
        <w:t xml:space="preserve">algorithm </w:t>
      </w:r>
      <w:r>
        <w:rPr>
          <w:rFonts w:cstheme="minorHAnsi"/>
        </w:rPr>
        <w:t>might</w:t>
      </w:r>
      <w:r w:rsidRPr="004E5B6A">
        <w:rPr>
          <w:rFonts w:cstheme="minorHAnsi"/>
        </w:rPr>
        <w:t xml:space="preserve"> be applied on the </w:t>
      </w:r>
      <w:r>
        <w:rPr>
          <w:rFonts w:cstheme="minorHAnsi"/>
        </w:rPr>
        <w:t>item/track</w:t>
      </w:r>
      <w:r w:rsidRPr="004E5B6A">
        <w:rPr>
          <w:rFonts w:cstheme="minorHAnsi"/>
        </w:rPr>
        <w:t xml:space="preserve"> </w:t>
      </w:r>
      <w:r>
        <w:rPr>
          <w:rFonts w:cstheme="minorHAnsi"/>
        </w:rPr>
        <w:t xml:space="preserve">which makes it </w:t>
      </w:r>
      <w:r w:rsidRPr="004E5B6A">
        <w:rPr>
          <w:rFonts w:cstheme="minorHAnsi"/>
        </w:rPr>
        <w:t>unusable (</w:t>
      </w:r>
      <w:r>
        <w:rPr>
          <w:rFonts w:cstheme="minorHAnsi"/>
        </w:rPr>
        <w:t xml:space="preserve">even </w:t>
      </w:r>
      <w:r w:rsidRPr="004E5B6A">
        <w:rPr>
          <w:rFonts w:cstheme="minorHAnsi"/>
        </w:rPr>
        <w:t xml:space="preserve">harmful) for the AI </w:t>
      </w:r>
      <w:r>
        <w:rPr>
          <w:rFonts w:cstheme="minorHAnsi"/>
        </w:rPr>
        <w:t>training process</w:t>
      </w:r>
      <w:r w:rsidRPr="004E5B6A">
        <w:rPr>
          <w:rFonts w:cstheme="minorHAnsi"/>
        </w:rPr>
        <w:t>.</w:t>
      </w:r>
    </w:p>
    <w:p w14:paraId="102235F9" w14:textId="77777777" w:rsidR="002D7E7F" w:rsidRDefault="002D7E7F" w:rsidP="002D7E7F">
      <w:pPr>
        <w:rPr>
          <w:rFonts w:cstheme="minorHAnsi"/>
        </w:rPr>
      </w:pPr>
    </w:p>
    <w:p w14:paraId="0B7D3BF2" w14:textId="77777777" w:rsidR="002D7E7F" w:rsidRDefault="002D7E7F" w:rsidP="002D7E7F">
      <w:pPr>
        <w:rPr>
          <w:rFonts w:cstheme="minorHAnsi"/>
        </w:rPr>
      </w:pPr>
      <w:r>
        <w:rPr>
          <w:rFonts w:cstheme="minorHAnsi"/>
        </w:rPr>
        <w:t>Such box could be:</w:t>
      </w:r>
    </w:p>
    <w:p w14:paraId="5E716603" w14:textId="77777777" w:rsidR="002D7E7F" w:rsidRDefault="002D7E7F" w:rsidP="002D7E7F">
      <w:pPr>
        <w:pStyle w:val="ListParagraph"/>
        <w:widowControl/>
        <w:numPr>
          <w:ilvl w:val="0"/>
          <w:numId w:val="85"/>
        </w:numPr>
        <w:suppressAutoHyphens w:val="0"/>
        <w:spacing w:before="120" w:after="120" w:line="240" w:lineRule="auto"/>
        <w:textAlignment w:val="auto"/>
        <w:rPr>
          <w:rFonts w:cstheme="minorHAnsi"/>
        </w:rPr>
      </w:pPr>
      <w:r w:rsidRPr="0007364D">
        <w:rPr>
          <w:rFonts w:cstheme="minorHAnsi"/>
        </w:rPr>
        <w:t xml:space="preserve">an item property and can be attached to an image item it describes. </w:t>
      </w:r>
    </w:p>
    <w:p w14:paraId="461102D4" w14:textId="2BF7AA2B" w:rsidR="00361F2F" w:rsidRPr="002D7E7F" w:rsidRDefault="002D7E7F" w:rsidP="00361F2F">
      <w:pPr>
        <w:pStyle w:val="ListParagraph"/>
        <w:widowControl/>
        <w:numPr>
          <w:ilvl w:val="0"/>
          <w:numId w:val="85"/>
        </w:numPr>
        <w:suppressAutoHyphens w:val="0"/>
        <w:spacing w:before="120" w:after="120" w:line="240" w:lineRule="auto"/>
        <w:textAlignment w:val="auto"/>
        <w:rPr>
          <w:rFonts w:cstheme="minorHAnsi"/>
        </w:rPr>
      </w:pPr>
      <w:r>
        <w:rPr>
          <w:rFonts w:cstheme="minorHAnsi"/>
        </w:rPr>
        <w:t xml:space="preserve">contain on </w:t>
      </w:r>
      <w:r w:rsidRPr="0007364D">
        <w:rPr>
          <w:rFonts w:cstheme="minorHAnsi"/>
        </w:rPr>
        <w:t xml:space="preserve">track level, e.g., as a child box of </w:t>
      </w:r>
      <w:proofErr w:type="spellStart"/>
      <w:r w:rsidRPr="0007364D">
        <w:rPr>
          <w:rFonts w:ascii="Courier New" w:hAnsi="Courier New" w:cs="Courier New"/>
        </w:rPr>
        <w:t>TrackBox</w:t>
      </w:r>
      <w:proofErr w:type="spellEnd"/>
    </w:p>
    <w:p w14:paraId="0F149044" w14:textId="2585DE27" w:rsidR="00F31CCF" w:rsidRPr="002C79D2" w:rsidRDefault="00F31CCF" w:rsidP="00F31CCF">
      <w:pPr>
        <w:pStyle w:val="Heading1"/>
        <w:rPr>
          <w:highlight w:val="green"/>
        </w:rPr>
      </w:pPr>
      <w:bookmarkStart w:id="1315" w:name="_Toc171988982"/>
      <w:r w:rsidRPr="002C79D2">
        <w:rPr>
          <w:highlight w:val="green"/>
        </w:rPr>
        <w:t>Empty Track References</w:t>
      </w:r>
      <w:bookmarkEnd w:id="1315"/>
      <w:r w:rsidRPr="002C79D2">
        <w:rPr>
          <w:highlight w:val="green"/>
        </w:rPr>
        <w:t xml:space="preserve"> </w:t>
      </w:r>
    </w:p>
    <w:p w14:paraId="53029010" w14:textId="77777777" w:rsidR="00024BF3" w:rsidRDefault="00024BF3" w:rsidP="00024BF3">
      <w:pPr>
        <w:pStyle w:val="Heading2"/>
      </w:pPr>
      <w:r>
        <w:t xml:space="preserve">Question #1: How many elements can be in </w:t>
      </w:r>
      <w:proofErr w:type="spellStart"/>
      <w:r>
        <w:t>track_IDs</w:t>
      </w:r>
      <w:proofErr w:type="spellEnd"/>
      <w:r>
        <w:t>[]?</w:t>
      </w:r>
    </w:p>
    <w:p w14:paraId="245DA9E1" w14:textId="77777777" w:rsidR="00024BF3" w:rsidRDefault="00024BF3" w:rsidP="00024BF3">
      <w:r>
        <w:t xml:space="preserve">The ISOBMFF specification is silent about the minimum number of elements of array </w:t>
      </w:r>
      <w:proofErr w:type="spellStart"/>
      <w:r>
        <w:t>track_</w:t>
      </w:r>
      <w:proofErr w:type="gramStart"/>
      <w:r>
        <w:t>IDs</w:t>
      </w:r>
      <w:proofErr w:type="spellEnd"/>
      <w:r>
        <w:t>[</w:t>
      </w:r>
      <w:proofErr w:type="gramEnd"/>
      <w:r>
        <w:t>].</w:t>
      </w:r>
    </w:p>
    <w:p w14:paraId="384ADE14" w14:textId="77777777" w:rsidR="00024BF3" w:rsidRDefault="00024BF3" w:rsidP="00024BF3"/>
    <w:p w14:paraId="2B3667BB" w14:textId="77777777" w:rsidR="00024BF3" w:rsidRPr="003B7FFB" w:rsidRDefault="00024BF3" w:rsidP="00024BF3">
      <w:pPr>
        <w:pStyle w:val="fields"/>
      </w:pPr>
      <w:proofErr w:type="spellStart"/>
      <w:r w:rsidRPr="00A3770E">
        <w:rPr>
          <w:rStyle w:val="codeChar"/>
        </w:rPr>
        <w:t>track_IDs</w:t>
      </w:r>
      <w:proofErr w:type="spellEnd"/>
      <w:r>
        <w:rPr>
          <w:i/>
        </w:rPr>
        <w:t xml:space="preserve"> </w:t>
      </w:r>
      <w:r>
        <w:t xml:space="preserve">is an array of integers providing the track identifiers of the referenced tracks or </w:t>
      </w:r>
      <w:proofErr w:type="spellStart"/>
      <w:r w:rsidRPr="00A3770E">
        <w:rPr>
          <w:rStyle w:val="codeChar"/>
        </w:rPr>
        <w:t>track_group_id</w:t>
      </w:r>
      <w:proofErr w:type="spellEnd"/>
      <w:r>
        <w:t xml:space="preserve"> values of the referenced track groups. Each value </w:t>
      </w:r>
      <w:proofErr w:type="spellStart"/>
      <w:r w:rsidRPr="00A3770E">
        <w:rPr>
          <w:rStyle w:val="codeChar"/>
        </w:rPr>
        <w:t>track_IDs</w:t>
      </w:r>
      <w:proofErr w:type="spellEnd"/>
      <w:r w:rsidRPr="00A3770E">
        <w:rPr>
          <w:rStyle w:val="codeChar"/>
        </w:rPr>
        <w:t>[</w:t>
      </w:r>
      <w:proofErr w:type="spellStart"/>
      <w:r w:rsidRPr="00A3770E">
        <w:rPr>
          <w:rStyle w:val="codeChar"/>
        </w:rPr>
        <w:t>i</w:t>
      </w:r>
      <w:proofErr w:type="spellEnd"/>
      <w:r w:rsidRPr="00A3770E">
        <w:rPr>
          <w:rStyle w:val="codeChar"/>
        </w:rPr>
        <w:t>]</w:t>
      </w:r>
      <w:r w:rsidRPr="00F23BFF">
        <w:t>, where</w:t>
      </w:r>
      <w:r>
        <w:t xml:space="preserve"> </w:t>
      </w:r>
      <w:proofErr w:type="spellStart"/>
      <w:r w:rsidRPr="00A3770E">
        <w:rPr>
          <w:rStyle w:val="codeChar"/>
        </w:rPr>
        <w:t>i</w:t>
      </w:r>
      <w:proofErr w:type="spellEnd"/>
      <w:r>
        <w:t xml:space="preserve"> is a valid index to the </w:t>
      </w:r>
      <w:proofErr w:type="spellStart"/>
      <w:r w:rsidRPr="00A3770E">
        <w:rPr>
          <w:rStyle w:val="codeChar"/>
        </w:rPr>
        <w:t>track_IDs</w:t>
      </w:r>
      <w:proofErr w:type="spellEnd"/>
      <w:r w:rsidRPr="00A3770E">
        <w:rPr>
          <w:rStyle w:val="codeChar"/>
        </w:rPr>
        <w:t>[]</w:t>
      </w:r>
      <w:r>
        <w:t xml:space="preserve"> array,</w:t>
      </w:r>
      <w:r>
        <w:rPr>
          <w:i/>
        </w:rPr>
        <w:t xml:space="preserve"> </w:t>
      </w:r>
      <w:r>
        <w:t xml:space="preserve">is an integer that provides a reference from the containing track to the track with </w:t>
      </w:r>
      <w:proofErr w:type="spellStart"/>
      <w:r w:rsidRPr="00A3770E">
        <w:rPr>
          <w:rStyle w:val="codeChar"/>
        </w:rPr>
        <w:t>track_ID</w:t>
      </w:r>
      <w:proofErr w:type="spellEnd"/>
      <w:r>
        <w:t xml:space="preserve"> equal to </w:t>
      </w:r>
      <w:proofErr w:type="spellStart"/>
      <w:r w:rsidRPr="00A3770E">
        <w:rPr>
          <w:rStyle w:val="codeChar"/>
        </w:rPr>
        <w:t>track_IDs</w:t>
      </w:r>
      <w:proofErr w:type="spellEnd"/>
      <w:r w:rsidRPr="00A3770E">
        <w:rPr>
          <w:rStyle w:val="codeChar"/>
        </w:rPr>
        <w:t>[</w:t>
      </w:r>
      <w:proofErr w:type="spellStart"/>
      <w:r w:rsidRPr="00A3770E">
        <w:rPr>
          <w:rStyle w:val="codeChar"/>
        </w:rPr>
        <w:t>i</w:t>
      </w:r>
      <w:proofErr w:type="spellEnd"/>
      <w:r w:rsidRPr="00A3770E">
        <w:rPr>
          <w:rStyle w:val="codeChar"/>
        </w:rPr>
        <w:t>]</w:t>
      </w:r>
      <w:r>
        <w:t xml:space="preserve"> or to the track group with both </w:t>
      </w:r>
      <w:proofErr w:type="spellStart"/>
      <w:r w:rsidRPr="00A3770E">
        <w:rPr>
          <w:rStyle w:val="codeChar"/>
        </w:rPr>
        <w:t>track_group_id</w:t>
      </w:r>
      <w:proofErr w:type="spellEnd"/>
      <w:r>
        <w:t xml:space="preserve"> equal to </w:t>
      </w:r>
      <w:proofErr w:type="spellStart"/>
      <w:r w:rsidRPr="00A3770E">
        <w:rPr>
          <w:rStyle w:val="codeChar"/>
        </w:rPr>
        <w:t>track_IDs</w:t>
      </w:r>
      <w:proofErr w:type="spellEnd"/>
      <w:r w:rsidRPr="00A3770E">
        <w:rPr>
          <w:rStyle w:val="codeChar"/>
        </w:rPr>
        <w:t>[</w:t>
      </w:r>
      <w:proofErr w:type="spellStart"/>
      <w:r w:rsidRPr="00A3770E">
        <w:rPr>
          <w:rStyle w:val="codeChar"/>
        </w:rPr>
        <w:t>i</w:t>
      </w:r>
      <w:proofErr w:type="spellEnd"/>
      <w:r w:rsidRPr="00A3770E">
        <w:rPr>
          <w:rStyle w:val="codeChar"/>
        </w:rPr>
        <w:t>]</w:t>
      </w:r>
      <w:r>
        <w:t xml:space="preserve"> and (</w:t>
      </w:r>
      <w:r w:rsidRPr="00A3770E">
        <w:rPr>
          <w:rStyle w:val="codeChar"/>
        </w:rPr>
        <w:t>flags</w:t>
      </w:r>
      <w:r>
        <w:t xml:space="preserve"> &amp; 1) of </w:t>
      </w:r>
      <w:proofErr w:type="spellStart"/>
      <w:r w:rsidRPr="00A3770E">
        <w:rPr>
          <w:rStyle w:val="codeChar"/>
        </w:rPr>
        <w:t>TrackGroupTypeBox</w:t>
      </w:r>
      <w:proofErr w:type="spellEnd"/>
      <w:r>
        <w:t xml:space="preserve"> equal to 1. When a </w:t>
      </w:r>
      <w:proofErr w:type="spellStart"/>
      <w:r w:rsidRPr="00A3770E">
        <w:rPr>
          <w:rStyle w:val="codeChar"/>
        </w:rPr>
        <w:t>track_group_id</w:t>
      </w:r>
      <w:proofErr w:type="spellEnd"/>
      <w:r>
        <w:t xml:space="preserve"> value is referenced, the track reference applies to each track of the referenced track group individually unless stated otherwise in the semantics of </w:t>
      </w:r>
      <w:proofErr w:type="gramStart"/>
      <w:r>
        <w:t>particular track</w:t>
      </w:r>
      <w:proofErr w:type="gramEnd"/>
      <w:r>
        <w:t xml:space="preserve"> reference types. The value 0 shall not be present. In the array there shall be no duplicated value; however, a </w:t>
      </w:r>
      <w:proofErr w:type="spellStart"/>
      <w:r w:rsidRPr="00A3770E">
        <w:rPr>
          <w:rStyle w:val="codeChar"/>
        </w:rPr>
        <w:t>track_ID</w:t>
      </w:r>
      <w:proofErr w:type="spellEnd"/>
      <w:r>
        <w:t xml:space="preserve"> may appear in the array and also be a member of </w:t>
      </w:r>
      <w:proofErr w:type="gramStart"/>
      <w:r>
        <w:t>one or more track</w:t>
      </w:r>
      <w:proofErr w:type="gramEnd"/>
      <w:r>
        <w:t xml:space="preserve"> groups for which the </w:t>
      </w:r>
      <w:proofErr w:type="spellStart"/>
      <w:r w:rsidRPr="00A3770E">
        <w:rPr>
          <w:rStyle w:val="codeChar"/>
        </w:rPr>
        <w:t>track_group_ID</w:t>
      </w:r>
      <w:r>
        <w:t>s</w:t>
      </w:r>
      <w:proofErr w:type="spellEnd"/>
      <w:r>
        <w:t xml:space="preserve"> appear in the array. This means that in forming the list of tracks, after replacing </w:t>
      </w:r>
      <w:proofErr w:type="spellStart"/>
      <w:r w:rsidRPr="00A3770E">
        <w:rPr>
          <w:rStyle w:val="codeChar"/>
        </w:rPr>
        <w:t>track_group_ID</w:t>
      </w:r>
      <w:r>
        <w:t>s</w:t>
      </w:r>
      <w:proofErr w:type="spellEnd"/>
      <w:r>
        <w:t xml:space="preserve"> by the </w:t>
      </w:r>
      <w:proofErr w:type="spellStart"/>
      <w:r w:rsidRPr="00A3770E">
        <w:rPr>
          <w:rStyle w:val="codeChar"/>
        </w:rPr>
        <w:t>track_ID</w:t>
      </w:r>
      <w:r>
        <w:t>s</w:t>
      </w:r>
      <w:proofErr w:type="spellEnd"/>
      <w:r>
        <w:t xml:space="preserve"> of the tracks in those groups, there might be duplicate </w:t>
      </w:r>
      <w:proofErr w:type="spellStart"/>
      <w:r w:rsidRPr="00A3770E">
        <w:rPr>
          <w:rStyle w:val="codeChar"/>
        </w:rPr>
        <w:t>track_ID</w:t>
      </w:r>
      <w:r>
        <w:t>s</w:t>
      </w:r>
      <w:proofErr w:type="spellEnd"/>
      <w:r>
        <w:t xml:space="preserve">. A </w:t>
      </w:r>
      <w:proofErr w:type="spellStart"/>
      <w:r w:rsidRPr="00A3770E">
        <w:rPr>
          <w:rStyle w:val="codeChar"/>
        </w:rPr>
        <w:t>track_group_ID</w:t>
      </w:r>
      <w:proofErr w:type="spellEnd"/>
      <w:r>
        <w:t xml:space="preserve"> shall not be used when the semantics of the reference requires that the reference be to a single track.</w:t>
      </w:r>
    </w:p>
    <w:p w14:paraId="613628D4" w14:textId="77777777" w:rsidR="00024BF3" w:rsidRDefault="00024BF3" w:rsidP="00024BF3"/>
    <w:p w14:paraId="75C93A2F" w14:textId="77777777" w:rsidR="00024BF3" w:rsidRDefault="00024BF3" w:rsidP="00024BF3">
      <w:r>
        <w:lastRenderedPageBreak/>
        <w:t>Regarding reference software, it seems the implementation does not specifically expect to have no element in the array. Here is for instance the serialization code of the box:</w:t>
      </w:r>
    </w:p>
    <w:p w14:paraId="43CA0FDD" w14:textId="77777777" w:rsidR="00024BF3" w:rsidRDefault="00024BF3" w:rsidP="00024BF3"/>
    <w:p w14:paraId="39CF759D"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roofErr w:type="spellStart"/>
      <w:r w:rsidRPr="00052DC6">
        <w:rPr>
          <w:rFonts w:ascii="Courier New" w:hAnsi="Courier New" w:cs="Courier New"/>
          <w:sz w:val="22"/>
          <w:szCs w:val="22"/>
        </w:rPr>
        <w:t>bytesToRead</w:t>
      </w:r>
      <w:proofErr w:type="spellEnd"/>
      <w:r w:rsidRPr="00052DC6">
        <w:rPr>
          <w:rFonts w:ascii="Courier New" w:hAnsi="Courier New" w:cs="Courier New"/>
          <w:sz w:val="22"/>
          <w:szCs w:val="22"/>
        </w:rPr>
        <w:t xml:space="preserve">        = s-&gt;size - s-&gt;</w:t>
      </w:r>
      <w:proofErr w:type="spellStart"/>
      <w:proofErr w:type="gramStart"/>
      <w:r w:rsidRPr="00052DC6">
        <w:rPr>
          <w:rFonts w:ascii="Courier New" w:hAnsi="Courier New" w:cs="Courier New"/>
          <w:sz w:val="22"/>
          <w:szCs w:val="22"/>
        </w:rPr>
        <w:t>bytesRead</w:t>
      </w:r>
      <w:proofErr w:type="spellEnd"/>
      <w:r w:rsidRPr="00052DC6">
        <w:rPr>
          <w:rFonts w:ascii="Courier New" w:hAnsi="Courier New" w:cs="Courier New"/>
          <w:sz w:val="22"/>
          <w:szCs w:val="22"/>
        </w:rPr>
        <w:t>;</w:t>
      </w:r>
      <w:proofErr w:type="gramEnd"/>
    </w:p>
    <w:p w14:paraId="66DFEA30"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self-&gt;</w:t>
      </w:r>
      <w:proofErr w:type="spellStart"/>
      <w:r w:rsidRPr="00052DC6">
        <w:rPr>
          <w:rFonts w:ascii="Courier New" w:hAnsi="Courier New" w:cs="Courier New"/>
          <w:sz w:val="22"/>
          <w:szCs w:val="22"/>
        </w:rPr>
        <w:t>trackIDCount</w:t>
      </w:r>
      <w:proofErr w:type="spellEnd"/>
      <w:r w:rsidRPr="00052DC6">
        <w:rPr>
          <w:rFonts w:ascii="Courier New" w:hAnsi="Courier New" w:cs="Courier New"/>
          <w:sz w:val="22"/>
          <w:szCs w:val="22"/>
        </w:rPr>
        <w:t xml:space="preserve"> = </w:t>
      </w:r>
      <w:proofErr w:type="spellStart"/>
      <w:r w:rsidRPr="00052DC6">
        <w:rPr>
          <w:rFonts w:ascii="Courier New" w:hAnsi="Courier New" w:cs="Courier New"/>
          <w:sz w:val="22"/>
          <w:szCs w:val="22"/>
        </w:rPr>
        <w:t>bytesToRead</w:t>
      </w:r>
      <w:proofErr w:type="spellEnd"/>
      <w:r w:rsidRPr="00052DC6">
        <w:rPr>
          <w:rFonts w:ascii="Courier New" w:hAnsi="Courier New" w:cs="Courier New"/>
          <w:sz w:val="22"/>
          <w:szCs w:val="22"/>
        </w:rPr>
        <w:t xml:space="preserve"> / </w:t>
      </w:r>
      <w:proofErr w:type="spellStart"/>
      <w:r w:rsidRPr="00052DC6">
        <w:rPr>
          <w:rFonts w:ascii="Courier New" w:hAnsi="Courier New" w:cs="Courier New"/>
          <w:sz w:val="22"/>
          <w:szCs w:val="22"/>
        </w:rPr>
        <w:t>sizeof</w:t>
      </w:r>
      <w:proofErr w:type="spellEnd"/>
      <w:r w:rsidRPr="00052DC6">
        <w:rPr>
          <w:rFonts w:ascii="Courier New" w:hAnsi="Courier New" w:cs="Courier New"/>
          <w:sz w:val="22"/>
          <w:szCs w:val="22"/>
        </w:rPr>
        <w:t>(u32</w:t>
      </w:r>
      <w:proofErr w:type="gramStart"/>
      <w:r w:rsidRPr="00052DC6">
        <w:rPr>
          <w:rFonts w:ascii="Courier New" w:hAnsi="Courier New" w:cs="Courier New"/>
          <w:sz w:val="22"/>
          <w:szCs w:val="22"/>
        </w:rPr>
        <w:t>);</w:t>
      </w:r>
      <w:proofErr w:type="gramEnd"/>
    </w:p>
    <w:p w14:paraId="372831B1"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self-&gt;</w:t>
      </w:r>
      <w:proofErr w:type="spellStart"/>
      <w:r w:rsidRPr="00052DC6">
        <w:rPr>
          <w:rFonts w:ascii="Courier New" w:hAnsi="Courier New" w:cs="Courier New"/>
          <w:sz w:val="22"/>
          <w:szCs w:val="22"/>
        </w:rPr>
        <w:t>trackIDs</w:t>
      </w:r>
      <w:proofErr w:type="spellEnd"/>
      <w:r w:rsidRPr="00052DC6">
        <w:rPr>
          <w:rFonts w:ascii="Courier New" w:hAnsi="Courier New" w:cs="Courier New"/>
          <w:sz w:val="22"/>
          <w:szCs w:val="22"/>
        </w:rPr>
        <w:t xml:space="preserve">     = (u32 </w:t>
      </w:r>
      <w:proofErr w:type="gramStart"/>
      <w:r w:rsidRPr="00052DC6">
        <w:rPr>
          <w:rFonts w:ascii="Courier New" w:hAnsi="Courier New" w:cs="Courier New"/>
          <w:sz w:val="22"/>
          <w:szCs w:val="22"/>
        </w:rPr>
        <w:t>*)</w:t>
      </w:r>
      <w:proofErr w:type="spellStart"/>
      <w:r w:rsidRPr="00052DC6">
        <w:rPr>
          <w:rFonts w:ascii="Courier New" w:hAnsi="Courier New" w:cs="Courier New"/>
          <w:sz w:val="22"/>
          <w:szCs w:val="22"/>
        </w:rPr>
        <w:t>calloc</w:t>
      </w:r>
      <w:proofErr w:type="spellEnd"/>
      <w:proofErr w:type="gramEnd"/>
      <w:r w:rsidRPr="00052DC6">
        <w:rPr>
          <w:rFonts w:ascii="Courier New" w:hAnsi="Courier New" w:cs="Courier New"/>
          <w:sz w:val="22"/>
          <w:szCs w:val="22"/>
        </w:rPr>
        <w:t xml:space="preserve">(1, </w:t>
      </w:r>
      <w:proofErr w:type="spellStart"/>
      <w:r w:rsidRPr="00052DC6">
        <w:rPr>
          <w:rFonts w:ascii="Courier New" w:hAnsi="Courier New" w:cs="Courier New"/>
          <w:sz w:val="22"/>
          <w:szCs w:val="22"/>
        </w:rPr>
        <w:t>bytesToRead</w:t>
      </w:r>
      <w:proofErr w:type="spellEnd"/>
      <w:r w:rsidRPr="00052DC6">
        <w:rPr>
          <w:rFonts w:ascii="Courier New" w:hAnsi="Courier New" w:cs="Courier New"/>
          <w:sz w:val="22"/>
          <w:szCs w:val="22"/>
        </w:rPr>
        <w:t>);</w:t>
      </w:r>
    </w:p>
    <w:p w14:paraId="1C072F9D"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roofErr w:type="gramStart"/>
      <w:r w:rsidRPr="00052DC6">
        <w:rPr>
          <w:rFonts w:ascii="Courier New" w:hAnsi="Courier New" w:cs="Courier New"/>
          <w:sz w:val="22"/>
          <w:szCs w:val="22"/>
        </w:rPr>
        <w:t>TESTMALLOC(</w:t>
      </w:r>
      <w:proofErr w:type="gramEnd"/>
      <w:r w:rsidRPr="00052DC6">
        <w:rPr>
          <w:rFonts w:ascii="Courier New" w:hAnsi="Courier New" w:cs="Courier New"/>
          <w:sz w:val="22"/>
          <w:szCs w:val="22"/>
        </w:rPr>
        <w:t>self-&gt;</w:t>
      </w:r>
      <w:proofErr w:type="spellStart"/>
      <w:r w:rsidRPr="00052DC6">
        <w:rPr>
          <w:rFonts w:ascii="Courier New" w:hAnsi="Courier New" w:cs="Courier New"/>
          <w:sz w:val="22"/>
          <w:szCs w:val="22"/>
        </w:rPr>
        <w:t>trackIDs</w:t>
      </w:r>
      <w:proofErr w:type="spellEnd"/>
      <w:r w:rsidRPr="00052DC6">
        <w:rPr>
          <w:rFonts w:ascii="Courier New" w:hAnsi="Courier New" w:cs="Courier New"/>
          <w:sz w:val="22"/>
          <w:szCs w:val="22"/>
        </w:rPr>
        <w:t>)</w:t>
      </w:r>
    </w:p>
    <w:p w14:paraId="5ABA6B7B" w14:textId="77777777" w:rsidR="00024BF3" w:rsidRPr="00052DC6" w:rsidRDefault="00024BF3" w:rsidP="00024BF3">
      <w:pPr>
        <w:rPr>
          <w:rFonts w:ascii="Courier New" w:hAnsi="Courier New" w:cs="Courier New"/>
          <w:sz w:val="22"/>
          <w:szCs w:val="22"/>
        </w:rPr>
      </w:pPr>
    </w:p>
    <w:p w14:paraId="3CBA3888"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roofErr w:type="gramStart"/>
      <w:r w:rsidRPr="00052DC6">
        <w:rPr>
          <w:rFonts w:ascii="Courier New" w:hAnsi="Courier New" w:cs="Courier New"/>
          <w:sz w:val="22"/>
          <w:szCs w:val="22"/>
        </w:rPr>
        <w:t>for(</w:t>
      </w:r>
      <w:proofErr w:type="spellStart"/>
      <w:proofErr w:type="gramEnd"/>
      <w:r w:rsidRPr="00052DC6">
        <w:rPr>
          <w:rFonts w:ascii="Courier New" w:hAnsi="Courier New" w:cs="Courier New"/>
          <w:sz w:val="22"/>
          <w:szCs w:val="22"/>
        </w:rPr>
        <w:t>i</w:t>
      </w:r>
      <w:proofErr w:type="spellEnd"/>
      <w:r w:rsidRPr="00052DC6">
        <w:rPr>
          <w:rFonts w:ascii="Courier New" w:hAnsi="Courier New" w:cs="Courier New"/>
          <w:sz w:val="22"/>
          <w:szCs w:val="22"/>
        </w:rPr>
        <w:t xml:space="preserve"> = 0; </w:t>
      </w:r>
      <w:proofErr w:type="spellStart"/>
      <w:r w:rsidRPr="00052DC6">
        <w:rPr>
          <w:rFonts w:ascii="Courier New" w:hAnsi="Courier New" w:cs="Courier New"/>
          <w:sz w:val="22"/>
          <w:szCs w:val="22"/>
        </w:rPr>
        <w:t>i</w:t>
      </w:r>
      <w:proofErr w:type="spellEnd"/>
      <w:r w:rsidRPr="00052DC6">
        <w:rPr>
          <w:rFonts w:ascii="Courier New" w:hAnsi="Courier New" w:cs="Courier New"/>
          <w:sz w:val="22"/>
          <w:szCs w:val="22"/>
        </w:rPr>
        <w:t xml:space="preserve"> &lt; self-&gt;</w:t>
      </w:r>
      <w:proofErr w:type="spellStart"/>
      <w:r w:rsidRPr="00052DC6">
        <w:rPr>
          <w:rFonts w:ascii="Courier New" w:hAnsi="Courier New" w:cs="Courier New"/>
          <w:sz w:val="22"/>
          <w:szCs w:val="22"/>
        </w:rPr>
        <w:t>trackIDCount</w:t>
      </w:r>
      <w:proofErr w:type="spellEnd"/>
      <w:r w:rsidRPr="00052DC6">
        <w:rPr>
          <w:rFonts w:ascii="Courier New" w:hAnsi="Courier New" w:cs="Courier New"/>
          <w:sz w:val="22"/>
          <w:szCs w:val="22"/>
        </w:rPr>
        <w:t xml:space="preserve">; </w:t>
      </w:r>
      <w:proofErr w:type="spellStart"/>
      <w:r w:rsidRPr="00052DC6">
        <w:rPr>
          <w:rFonts w:ascii="Courier New" w:hAnsi="Courier New" w:cs="Courier New"/>
          <w:sz w:val="22"/>
          <w:szCs w:val="22"/>
        </w:rPr>
        <w:t>i</w:t>
      </w:r>
      <w:proofErr w:type="spellEnd"/>
      <w:r w:rsidRPr="00052DC6">
        <w:rPr>
          <w:rFonts w:ascii="Courier New" w:hAnsi="Courier New" w:cs="Courier New"/>
          <w:sz w:val="22"/>
          <w:szCs w:val="22"/>
        </w:rPr>
        <w:t>++)</w:t>
      </w:r>
    </w:p>
    <w:p w14:paraId="4F1793FE"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
    <w:p w14:paraId="56956844"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GET32(</w:t>
      </w:r>
      <w:proofErr w:type="spellStart"/>
      <w:r w:rsidRPr="00052DC6">
        <w:rPr>
          <w:rFonts w:ascii="Courier New" w:hAnsi="Courier New" w:cs="Courier New"/>
          <w:sz w:val="22"/>
          <w:szCs w:val="22"/>
        </w:rPr>
        <w:t>trackIDs</w:t>
      </w:r>
      <w:proofErr w:type="spellEnd"/>
      <w:r w:rsidRPr="00052DC6">
        <w:rPr>
          <w:rFonts w:ascii="Courier New" w:hAnsi="Courier New" w:cs="Courier New"/>
          <w:sz w:val="22"/>
          <w:szCs w:val="22"/>
        </w:rPr>
        <w:t>[</w:t>
      </w:r>
      <w:proofErr w:type="spellStart"/>
      <w:r w:rsidRPr="00052DC6">
        <w:rPr>
          <w:rFonts w:ascii="Courier New" w:hAnsi="Courier New" w:cs="Courier New"/>
          <w:sz w:val="22"/>
          <w:szCs w:val="22"/>
        </w:rPr>
        <w:t>i</w:t>
      </w:r>
      <w:proofErr w:type="spellEnd"/>
      <w:r w:rsidRPr="00052DC6">
        <w:rPr>
          <w:rFonts w:ascii="Courier New" w:hAnsi="Courier New" w:cs="Courier New"/>
          <w:sz w:val="22"/>
          <w:szCs w:val="22"/>
        </w:rPr>
        <w:t>]</w:t>
      </w:r>
      <w:proofErr w:type="gramStart"/>
      <w:r w:rsidRPr="00052DC6">
        <w:rPr>
          <w:rFonts w:ascii="Courier New" w:hAnsi="Courier New" w:cs="Courier New"/>
          <w:sz w:val="22"/>
          <w:szCs w:val="22"/>
        </w:rPr>
        <w:t>);</w:t>
      </w:r>
      <w:proofErr w:type="gramEnd"/>
    </w:p>
    <w:p w14:paraId="3CCDCF3F" w14:textId="77777777" w:rsidR="00024BF3" w:rsidRPr="00052DC6" w:rsidRDefault="00024BF3" w:rsidP="00024BF3">
      <w:pPr>
        <w:rPr>
          <w:rFonts w:ascii="Courier New" w:hAnsi="Courier New" w:cs="Courier New"/>
          <w:sz w:val="22"/>
          <w:szCs w:val="22"/>
        </w:rPr>
      </w:pPr>
      <w:r w:rsidRPr="00052DC6">
        <w:rPr>
          <w:rFonts w:ascii="Courier New" w:hAnsi="Courier New" w:cs="Courier New"/>
          <w:sz w:val="22"/>
          <w:szCs w:val="22"/>
        </w:rPr>
        <w:t xml:space="preserve">  }</w:t>
      </w:r>
    </w:p>
    <w:p w14:paraId="3E9475DC" w14:textId="77777777" w:rsidR="00024BF3" w:rsidRDefault="00024BF3" w:rsidP="00024BF3">
      <w:pPr>
        <w:rPr>
          <w:rFonts w:ascii="Courier New" w:hAnsi="Courier New" w:cs="Courier New"/>
        </w:rPr>
      </w:pPr>
    </w:p>
    <w:p w14:paraId="607A47D2" w14:textId="77777777" w:rsidR="00024BF3" w:rsidRDefault="00024BF3" w:rsidP="00024BF3">
      <w:r w:rsidRPr="004239F1">
        <w:t xml:space="preserve">In the code above, calling </w:t>
      </w:r>
      <w:proofErr w:type="spellStart"/>
      <w:r w:rsidRPr="004239F1">
        <w:t>calloc</w:t>
      </w:r>
      <w:proofErr w:type="spellEnd"/>
      <w:r w:rsidRPr="004239F1">
        <w:t xml:space="preserve"> with 0 byte and using the return pointer may cause issue since th</w:t>
      </w:r>
      <w:r>
        <w:t>is</w:t>
      </w:r>
      <w:r w:rsidRPr="004239F1">
        <w:t xml:space="preserve"> </w:t>
      </w:r>
      <w:proofErr w:type="spellStart"/>
      <w:r w:rsidRPr="004239F1">
        <w:t>behaviour</w:t>
      </w:r>
      <w:proofErr w:type="spellEnd"/>
      <w:r w:rsidRPr="004239F1">
        <w:t xml:space="preserve"> is implementation specific.</w:t>
      </w:r>
    </w:p>
    <w:p w14:paraId="4E222765" w14:textId="77777777" w:rsidR="00024BF3" w:rsidRDefault="00024BF3" w:rsidP="00024BF3">
      <w:pPr>
        <w:pStyle w:val="Heading2"/>
      </w:pPr>
      <w:r>
        <w:t xml:space="preserve">Question #2: Value 0 as element of </w:t>
      </w:r>
      <w:proofErr w:type="spellStart"/>
      <w:r>
        <w:t>Track_IDs</w:t>
      </w:r>
      <w:proofErr w:type="spellEnd"/>
    </w:p>
    <w:p w14:paraId="0F4E1AF2" w14:textId="77777777" w:rsidR="00024BF3" w:rsidRDefault="00024BF3" w:rsidP="00024BF3">
      <w:r>
        <w:t>As specified in ISOBMFF, the value 0 is forbidden “The value 0 shall not be present”. Therefore, this value could not be used if a file should keep a Track Reference box, for reasons that is use case specific, but not have a specific value to write, for example the exact track to refer to is not known or in a different file.</w:t>
      </w:r>
    </w:p>
    <w:p w14:paraId="426C73CE" w14:textId="77777777" w:rsidR="00024BF3" w:rsidRDefault="00024BF3" w:rsidP="00024BF3">
      <w:pPr>
        <w:pStyle w:val="Heading2"/>
      </w:pPr>
      <w:r>
        <w:t>Question #3: When tracks are split in different files (e.g. CMAF)</w:t>
      </w:r>
    </w:p>
    <w:p w14:paraId="55A38106" w14:textId="77777777" w:rsidR="00024BF3" w:rsidRDefault="00024BF3" w:rsidP="00024BF3">
      <w:proofErr w:type="gramStart"/>
      <w:r>
        <w:t>First of all</w:t>
      </w:r>
      <w:proofErr w:type="gramEnd"/>
      <w:r>
        <w:t>, the CMAF specification is silent on the usage of the Track Reference box (</w:t>
      </w:r>
      <w:proofErr w:type="spellStart"/>
      <w:r>
        <w:t>tref</w:t>
      </w:r>
      <w:proofErr w:type="spellEnd"/>
      <w:r>
        <w:t>). Assuming that an auxiliary track is used in the context of CMAF, it follows that the value in the track IDs array of the Track Reference Type box is unclear, since only one track would be present in the file. If no track IDs is signaled, assuming this is allowed by ISOBMFF and not breaking parsers, the Track Reference box may be kept.</w:t>
      </w:r>
    </w:p>
    <w:p w14:paraId="7C999F30" w14:textId="77777777" w:rsidR="00024BF3" w:rsidRDefault="00024BF3" w:rsidP="00024BF3"/>
    <w:p w14:paraId="27388DA2" w14:textId="2C7CF6BD" w:rsidR="00F31CCF" w:rsidRDefault="00024BF3" w:rsidP="00024BF3">
      <w:r>
        <w:t xml:space="preserve">The current assumption is that the question of track references would be handled at higher level than the file, i.e. in the manifest file. At the very least, there should be some guidance on how to transform the track references to CMAF, especially if the Track Reference box should be removed, and if </w:t>
      </w:r>
      <w:proofErr w:type="gramStart"/>
      <w:r>
        <w:t>kept,</w:t>
      </w:r>
      <w:proofErr w:type="gramEnd"/>
      <w:r>
        <w:t xml:space="preserve"> what values to put in the </w:t>
      </w:r>
      <w:proofErr w:type="spellStart"/>
      <w:r>
        <w:t>Track_IDs</w:t>
      </w:r>
      <w:proofErr w:type="spellEnd"/>
      <w:r>
        <w:t xml:space="preserve"> array.</w:t>
      </w:r>
    </w:p>
    <w:p w14:paraId="2A8C9CA4" w14:textId="63D12BCE" w:rsidR="003F1E95" w:rsidRPr="002C79D2" w:rsidRDefault="003F1E95" w:rsidP="003F1E95">
      <w:pPr>
        <w:pStyle w:val="Heading1"/>
        <w:rPr>
          <w:highlight w:val="green"/>
        </w:rPr>
      </w:pPr>
      <w:bookmarkStart w:id="1316" w:name="_Toc171988983"/>
      <w:r w:rsidRPr="002C79D2">
        <w:rPr>
          <w:highlight w:val="green"/>
        </w:rPr>
        <w:t>Configuration for sample auxiliary information</w:t>
      </w:r>
      <w:bookmarkEnd w:id="1316"/>
    </w:p>
    <w:p w14:paraId="6B50C09D" w14:textId="77777777" w:rsidR="00865F9C" w:rsidRDefault="00865F9C" w:rsidP="00865F9C">
      <w:r>
        <w:t>ISOBMFF includes the ability to carry sample auxiliary information for each sample in a track. The existing method for signaling the type of information is based on two unregistered 4CC codes (</w:t>
      </w:r>
      <w:proofErr w:type="spellStart"/>
      <w:r>
        <w:t>aux_info_type</w:t>
      </w:r>
      <w:proofErr w:type="spellEnd"/>
      <w:r>
        <w:t xml:space="preserve"> and </w:t>
      </w:r>
      <w:proofErr w:type="spellStart"/>
      <w:r>
        <w:t>aux_info_type_parameter</w:t>
      </w:r>
      <w:proofErr w:type="spellEnd"/>
      <w:r>
        <w:t>). With a growing interest in using sample auxiliary information for a variety of use cases, it is recognized a more robust approach is needed to achieve desired levels of functionality and interoperability. The two issues listed above (m67816 and m67971) propose different methods for different use cases related to this topic. It is desired to study and explore the creation of a single, generalized approach for the configuration of sample auxiliary information to serve all use cases and applications utilizing SAI.</w:t>
      </w:r>
    </w:p>
    <w:p w14:paraId="13FA4465" w14:textId="77777777" w:rsidR="00865F9C" w:rsidRDefault="00865F9C" w:rsidP="00865F9C"/>
    <w:p w14:paraId="031E85D3" w14:textId="77777777" w:rsidR="00865F9C" w:rsidRDefault="00865F9C" w:rsidP="00865F9C">
      <w:r w:rsidRPr="00117F10">
        <w:t>Related Issues:</w:t>
      </w:r>
    </w:p>
    <w:p w14:paraId="4500ACCB" w14:textId="77777777" w:rsidR="00865F9C" w:rsidRPr="00F95AAF" w:rsidRDefault="00865F9C" w:rsidP="00865F9C">
      <w:pPr>
        <w:numPr>
          <w:ilvl w:val="0"/>
          <w:numId w:val="82"/>
        </w:numPr>
        <w:suppressAutoHyphens w:val="0"/>
        <w:rPr>
          <w:b/>
          <w:bCs/>
        </w:rPr>
      </w:pPr>
      <w:r w:rsidRPr="00F95AAF">
        <w:rPr>
          <w:b/>
          <w:bCs/>
        </w:rPr>
        <w:t>m67816 [</w:t>
      </w:r>
      <w:proofErr w:type="spellStart"/>
      <w:r w:rsidRPr="00F95AAF">
        <w:rPr>
          <w:b/>
          <w:bCs/>
        </w:rPr>
        <w:t>NALuFF</w:t>
      </w:r>
      <w:proofErr w:type="spellEnd"/>
      <w:r w:rsidRPr="00F95AAF">
        <w:rPr>
          <w:b/>
          <w:bCs/>
        </w:rPr>
        <w:t>][</w:t>
      </w:r>
      <w:proofErr w:type="spellStart"/>
      <w:r w:rsidRPr="00F95AAF">
        <w:rPr>
          <w:b/>
          <w:bCs/>
        </w:rPr>
        <w:t>TuC</w:t>
      </w:r>
      <w:proofErr w:type="spellEnd"/>
      <w:r w:rsidRPr="00F95AAF">
        <w:rPr>
          <w:b/>
          <w:bCs/>
        </w:rPr>
        <w:t>] Update to multiple layers in single-layer track design</w:t>
      </w:r>
    </w:p>
    <w:p w14:paraId="45F1C9FB" w14:textId="77777777" w:rsidR="00865F9C" w:rsidRDefault="00000000" w:rsidP="00865F9C">
      <w:pPr>
        <w:ind w:left="360"/>
      </w:pPr>
      <w:hyperlink r:id="rId51" w:history="1">
        <w:r w:rsidR="00865F9C" w:rsidRPr="00C46DB1">
          <w:rPr>
            <w:rStyle w:val="Hyperlink"/>
            <w:rFonts w:eastAsia="Calibri"/>
          </w:rPr>
          <w:t>https://git.mpeg.expert/MPEG/Systems/FileFormat/NALuFF/-/issues/194</w:t>
        </w:r>
      </w:hyperlink>
    </w:p>
    <w:p w14:paraId="67DE71AE" w14:textId="77777777" w:rsidR="00865F9C" w:rsidRPr="00F95AAF" w:rsidRDefault="00865F9C" w:rsidP="00865F9C">
      <w:pPr>
        <w:numPr>
          <w:ilvl w:val="0"/>
          <w:numId w:val="82"/>
        </w:numPr>
        <w:suppressAutoHyphens w:val="0"/>
        <w:rPr>
          <w:b/>
          <w:bCs/>
        </w:rPr>
      </w:pPr>
      <w:r w:rsidRPr="00F95AAF">
        <w:rPr>
          <w:b/>
          <w:bCs/>
        </w:rPr>
        <w:t>m67971 [ISOBMFF] On methods for encoding sample auxiliary information</w:t>
      </w:r>
    </w:p>
    <w:p w14:paraId="5BBC15B2" w14:textId="77777777" w:rsidR="00865F9C" w:rsidRDefault="00000000" w:rsidP="00865F9C">
      <w:pPr>
        <w:ind w:left="360"/>
      </w:pPr>
      <w:hyperlink r:id="rId52" w:history="1">
        <w:r w:rsidR="00865F9C" w:rsidRPr="00C46DB1">
          <w:rPr>
            <w:rStyle w:val="Hyperlink"/>
            <w:rFonts w:eastAsia="Calibri"/>
          </w:rPr>
          <w:t>https://git.mpeg.expert/MPEG/Systems/FileFormat/isobmff/-/issues/289</w:t>
        </w:r>
      </w:hyperlink>
    </w:p>
    <w:p w14:paraId="599946AC" w14:textId="77777777" w:rsidR="00865F9C" w:rsidRDefault="00865F9C" w:rsidP="00865F9C"/>
    <w:p w14:paraId="68391BBC" w14:textId="77777777" w:rsidR="00865F9C" w:rsidRPr="00483027" w:rsidRDefault="00865F9C" w:rsidP="00865F9C">
      <w:pPr>
        <w:rPr>
          <w:b/>
          <w:bCs/>
        </w:rPr>
      </w:pPr>
      <w:r w:rsidRPr="00483027">
        <w:rPr>
          <w:b/>
          <w:bCs/>
        </w:rPr>
        <w:t>Use cases</w:t>
      </w:r>
    </w:p>
    <w:p w14:paraId="71E9E0AC" w14:textId="77777777" w:rsidR="00865F9C" w:rsidRDefault="00865F9C" w:rsidP="00865F9C">
      <w:pPr>
        <w:numPr>
          <w:ilvl w:val="0"/>
          <w:numId w:val="84"/>
        </w:numPr>
        <w:suppressAutoHyphens w:val="0"/>
      </w:pPr>
      <w:r>
        <w:t xml:space="preserve">Enabling multiple layers in a single-layer track in </w:t>
      </w:r>
      <w:proofErr w:type="spellStart"/>
      <w:r>
        <w:t>NALuFF</w:t>
      </w:r>
      <w:proofErr w:type="spellEnd"/>
      <w:r>
        <w:t>.</w:t>
      </w:r>
    </w:p>
    <w:p w14:paraId="345D1D79" w14:textId="77777777" w:rsidR="00865F9C" w:rsidRDefault="00865F9C" w:rsidP="00865F9C">
      <w:pPr>
        <w:numPr>
          <w:ilvl w:val="0"/>
          <w:numId w:val="84"/>
        </w:numPr>
        <w:suppressAutoHyphens w:val="0"/>
      </w:pPr>
      <w:r>
        <w:t>Configuration and carriage of Key-Length-Value (KLV) encoded SAI (and other defined forms of encoding metadata)</w:t>
      </w:r>
    </w:p>
    <w:p w14:paraId="73406F83" w14:textId="77777777" w:rsidR="00865F9C" w:rsidRDefault="00865F9C" w:rsidP="00865F9C">
      <w:pPr>
        <w:numPr>
          <w:ilvl w:val="0"/>
          <w:numId w:val="84"/>
        </w:numPr>
        <w:suppressAutoHyphens w:val="0"/>
      </w:pPr>
      <w:r>
        <w:t xml:space="preserve">Carriage of 2D grid metadata, mapped to the sample data. For instance, 1 or 8-bit cloud cover data in a </w:t>
      </w:r>
      <w:proofErr w:type="gramStart"/>
      <w:r>
        <w:t>geospatial image sequences</w:t>
      </w:r>
      <w:proofErr w:type="gramEnd"/>
      <w:r>
        <w:t>, or pixel level metadata.</w:t>
      </w:r>
    </w:p>
    <w:p w14:paraId="0A02FC83" w14:textId="77777777" w:rsidR="00865F9C" w:rsidRDefault="00865F9C" w:rsidP="00865F9C">
      <w:pPr>
        <w:numPr>
          <w:ilvl w:val="0"/>
          <w:numId w:val="84"/>
        </w:numPr>
        <w:suppressAutoHyphens w:val="0"/>
        <w:spacing w:after="240"/>
      </w:pPr>
      <w:r>
        <w:t>Carriage of numerically lossless compressed SAI.</w:t>
      </w:r>
    </w:p>
    <w:p w14:paraId="2F9DF419" w14:textId="77777777" w:rsidR="00865F9C" w:rsidRPr="001D4FDE" w:rsidRDefault="00865F9C" w:rsidP="00865F9C">
      <w:pPr>
        <w:rPr>
          <w:b/>
          <w:bCs/>
        </w:rPr>
      </w:pPr>
      <w:r w:rsidRPr="001D4FDE">
        <w:rPr>
          <w:b/>
          <w:bCs/>
        </w:rPr>
        <w:t>Explorations</w:t>
      </w:r>
    </w:p>
    <w:p w14:paraId="59AA39FF" w14:textId="77777777" w:rsidR="00865F9C" w:rsidRDefault="00865F9C" w:rsidP="00865F9C">
      <w:pPr>
        <w:numPr>
          <w:ilvl w:val="0"/>
          <w:numId w:val="83"/>
        </w:numPr>
        <w:suppressAutoHyphens w:val="0"/>
      </w:pPr>
      <w:r w:rsidRPr="00007B8D">
        <w:t>Explore</w:t>
      </w:r>
      <w:r>
        <w:t xml:space="preserve">/define a uniform solution for signaling configuration information (including encoding methods and layer configuration) for sample auxiliary information. Methods shall include registered methods, such as through a 4CC, as well as general methods based on MIME and URI techniques, such as found in the </w:t>
      </w:r>
      <w:proofErr w:type="spellStart"/>
      <w:r>
        <w:t>Metabox</w:t>
      </w:r>
      <w:proofErr w:type="spellEnd"/>
      <w:r>
        <w:t>.</w:t>
      </w:r>
    </w:p>
    <w:p w14:paraId="727FE072" w14:textId="77777777" w:rsidR="00865F9C" w:rsidRDefault="00865F9C" w:rsidP="00865F9C">
      <w:pPr>
        <w:numPr>
          <w:ilvl w:val="0"/>
          <w:numId w:val="83"/>
        </w:numPr>
        <w:suppressAutoHyphens w:val="0"/>
      </w:pPr>
      <w:r w:rsidRPr="00007B8D">
        <w:t xml:space="preserve">Explore/define </w:t>
      </w:r>
      <w:r>
        <w:t>methods for carrying and</w:t>
      </w:r>
      <w:r w:rsidRPr="00483027">
        <w:t xml:space="preserve"> associating </w:t>
      </w:r>
      <w:r>
        <w:t>static</w:t>
      </w:r>
      <w:r w:rsidRPr="00483027">
        <w:t xml:space="preserve"> information to all per-sample </w:t>
      </w:r>
      <w:r>
        <w:t>SAI</w:t>
      </w:r>
      <w:r w:rsidRPr="00483027">
        <w:t xml:space="preserve"> for a given tuple {</w:t>
      </w:r>
      <w:proofErr w:type="spellStart"/>
      <w:r w:rsidRPr="00483027">
        <w:t>aux_info_type</w:t>
      </w:r>
      <w:proofErr w:type="spellEnd"/>
      <w:r w:rsidRPr="00483027">
        <w:t xml:space="preserve">, </w:t>
      </w:r>
      <w:proofErr w:type="spellStart"/>
      <w:r w:rsidRPr="00483027">
        <w:t>aux_info_type_parameter</w:t>
      </w:r>
      <w:proofErr w:type="spellEnd"/>
      <w:r w:rsidRPr="00483027">
        <w:t>}.</w:t>
      </w:r>
    </w:p>
    <w:p w14:paraId="2ED27C70" w14:textId="77777777" w:rsidR="00865F9C" w:rsidRDefault="00865F9C" w:rsidP="00865F9C">
      <w:pPr>
        <w:numPr>
          <w:ilvl w:val="0"/>
          <w:numId w:val="83"/>
        </w:numPr>
        <w:suppressAutoHyphens w:val="0"/>
      </w:pPr>
      <w:r w:rsidRPr="00007B8D">
        <w:t xml:space="preserve">Explore/define </w:t>
      </w:r>
      <w:r>
        <w:t>the location to store SAI configuration information</w:t>
      </w:r>
    </w:p>
    <w:p w14:paraId="5BFC944D" w14:textId="77777777" w:rsidR="00865F9C" w:rsidRDefault="00865F9C" w:rsidP="00865F9C">
      <w:pPr>
        <w:numPr>
          <w:ilvl w:val="0"/>
          <w:numId w:val="83"/>
        </w:numPr>
        <w:suppressAutoHyphens w:val="0"/>
      </w:pPr>
      <w:r w:rsidRPr="00007B8D">
        <w:t xml:space="preserve">Explore/define </w:t>
      </w:r>
      <w:r>
        <w:t>the structure for how SAI configuration is to be carried</w:t>
      </w:r>
    </w:p>
    <w:p w14:paraId="03D22FFC" w14:textId="77777777" w:rsidR="00865F9C" w:rsidRDefault="00865F9C" w:rsidP="00865F9C">
      <w:pPr>
        <w:numPr>
          <w:ilvl w:val="0"/>
          <w:numId w:val="83"/>
        </w:numPr>
        <w:suppressAutoHyphens w:val="0"/>
      </w:pPr>
      <w:r w:rsidRPr="00007B8D">
        <w:t xml:space="preserve">Explore/define </w:t>
      </w:r>
      <w:r>
        <w:t>options to handle configuration data associated with the SAI which is not static. For instance, using sample groups to update the configuration data.</w:t>
      </w:r>
    </w:p>
    <w:p w14:paraId="31877A24" w14:textId="77777777" w:rsidR="00865F9C" w:rsidRDefault="00865F9C" w:rsidP="00865F9C">
      <w:pPr>
        <w:numPr>
          <w:ilvl w:val="0"/>
          <w:numId w:val="83"/>
        </w:numPr>
        <w:suppressAutoHyphens w:val="0"/>
      </w:pPr>
      <w:r w:rsidRPr="00007B8D">
        <w:t xml:space="preserve">Explore/define </w:t>
      </w:r>
      <w:r>
        <w:t>options for encrypting SAI payloads</w:t>
      </w:r>
    </w:p>
    <w:p w14:paraId="35657545" w14:textId="77777777" w:rsidR="00865F9C" w:rsidRDefault="00865F9C" w:rsidP="00865F9C">
      <w:pPr>
        <w:numPr>
          <w:ilvl w:val="0"/>
          <w:numId w:val="83"/>
        </w:numPr>
        <w:suppressAutoHyphens w:val="0"/>
      </w:pPr>
      <w:r w:rsidRPr="00007B8D">
        <w:t xml:space="preserve">Explore/define </w:t>
      </w:r>
      <w:r>
        <w:t>options for configuring the compression of SAI payloads (see 23001-17 Amd2)</w:t>
      </w:r>
    </w:p>
    <w:p w14:paraId="1050A8C4" w14:textId="77777777" w:rsidR="00865F9C" w:rsidRDefault="00865F9C" w:rsidP="00865F9C">
      <w:pPr>
        <w:numPr>
          <w:ilvl w:val="0"/>
          <w:numId w:val="83"/>
        </w:numPr>
        <w:suppressAutoHyphens w:val="0"/>
      </w:pPr>
      <w:r w:rsidRPr="00007B8D">
        <w:t>Explore/</w:t>
      </w:r>
      <w:r>
        <w:t>define how to</w:t>
      </w:r>
      <w:r w:rsidRPr="00D17BBB">
        <w:t xml:space="preserve"> signal the presence of additional layers in the MIME type</w:t>
      </w:r>
    </w:p>
    <w:p w14:paraId="6F621691" w14:textId="09BE79BB" w:rsidR="003F1E95" w:rsidRDefault="003F1E95" w:rsidP="003F1E95"/>
    <w:p w14:paraId="2108B476" w14:textId="77777777" w:rsidR="003F1E95" w:rsidRDefault="003F1E95" w:rsidP="003F1E95"/>
    <w:p w14:paraId="3F9EA707" w14:textId="30EF34D1" w:rsidR="003F1E95" w:rsidRDefault="003F1E95" w:rsidP="003F1E95"/>
    <w:p w14:paraId="447A882A" w14:textId="77777777" w:rsidR="003F1E95" w:rsidRDefault="003F1E95" w:rsidP="003F1E95"/>
    <w:p w14:paraId="1093BF0A" w14:textId="77777777" w:rsidR="00F31CCF" w:rsidRDefault="00F31CCF" w:rsidP="00361F2F"/>
    <w:p w14:paraId="09D8387C" w14:textId="77777777" w:rsidR="003F1E95" w:rsidRDefault="003F1E95" w:rsidP="00361F2F"/>
    <w:p w14:paraId="2ABCAEF2" w14:textId="77777777" w:rsidR="00361F2F" w:rsidRPr="00361F2F" w:rsidRDefault="00361F2F" w:rsidP="00361F2F"/>
    <w:p w14:paraId="6EB37974" w14:textId="46D67DFD" w:rsidR="00EF39AD" w:rsidRPr="00746008" w:rsidRDefault="00EF39AD" w:rsidP="00EF39AD">
      <w:pPr>
        <w:rPr>
          <w:rFonts w:asciiTheme="majorBidi" w:hAnsiTheme="majorBidi" w:cstheme="majorBidi"/>
          <w:lang w:eastAsia="ja-JP"/>
        </w:rPr>
      </w:pPr>
    </w:p>
    <w:sectPr w:rsidR="00EF39AD" w:rsidRPr="00746008">
      <w:headerReference w:type="default" r:id="rId53"/>
      <w:footerReference w:type="default" r:id="rId54"/>
      <w:headerReference w:type="first" r:id="rId55"/>
      <w:footerReference w:type="first" r:id="rId56"/>
      <w:pgSz w:w="11906" w:h="16838"/>
      <w:pgMar w:top="1440" w:right="1440" w:bottom="1800" w:left="1440" w:header="720" w:footer="720"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3" w:author="DENOUAL Franck" w:date="2022-11-18T16:34:00Z" w:initials="DF">
    <w:p w14:paraId="0F00A5FF" w14:textId="77777777" w:rsidR="000B6A36" w:rsidRDefault="0096302A">
      <w:pPr>
        <w:overflowPunct w:val="0"/>
      </w:pPr>
      <w:r>
        <w:rPr>
          <w:rFonts w:ascii="Liberation Serif" w:eastAsia="DejaVu Sans" w:hAnsi="Liberation Serif" w:cs="DejaVu Sans"/>
          <w:lang w:bidi="en-US"/>
        </w:rPr>
        <w:t>Decision to move to new AMD at MPEG#140</w:t>
      </w:r>
    </w:p>
  </w:comment>
  <w:comment w:id="1267" w:author="DENOUAL Franck" w:date="2022-05-05T00:13:00Z" w:initials="DF">
    <w:p w14:paraId="0F00A600" w14:textId="77777777" w:rsidR="000B6A36" w:rsidRDefault="0096302A">
      <w:pPr>
        <w:overflowPunct w:val="0"/>
      </w:pPr>
      <w:r>
        <w:rPr>
          <w:rFonts w:ascii="Liberation Serif" w:eastAsia="DejaVu Sans" w:hAnsi="Liberation Serif" w:cs="DejaVu Sans"/>
          <w:lang w:bidi="en-US"/>
        </w:rPr>
        <w:t>I highlighted the proposed changes.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00A5FF" w15:done="0"/>
  <w15:commentEx w15:paraId="0F00A6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00A5FF" w16cid:durableId="28F36BB9"/>
  <w16cid:commentId w16cid:paraId="0F00A600" w16cid:durableId="28F36B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FBA9B" w14:textId="77777777" w:rsidR="00D82274" w:rsidRDefault="00D82274">
      <w:r>
        <w:separator/>
      </w:r>
    </w:p>
  </w:endnote>
  <w:endnote w:type="continuationSeparator" w:id="0">
    <w:p w14:paraId="5587AB15" w14:textId="77777777" w:rsidR="00D82274" w:rsidRDefault="00D8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panose1 w:val="020B0604020202020204"/>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altName w:val="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0000000000000000000"/>
    <w:charset w:val="00"/>
    <w:family w:val="modern"/>
    <w:pitch w:val="fixed"/>
    <w:sig w:usb0="E0002AFF" w:usb1="C0007843"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Nimbus Roman No9 L">
    <w:altName w:val="Times New Roman"/>
    <w:panose1 w:val="020B0604020202020204"/>
    <w:charset w:val="01"/>
    <w:family w:val="roman"/>
    <w:pitch w:val="variable"/>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imes">
    <w:altName w:val="Sylfaen"/>
    <w:panose1 w:val="00000500000000020000"/>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Liberation Serif">
    <w:altName w:val="Times New Roman"/>
    <w:panose1 w:val="020B0604020202020204"/>
    <w:charset w:val="00"/>
    <w:family w:val="roman"/>
    <w:pitch w:val="variable"/>
    <w:sig w:usb0="E0000AFF" w:usb1="500078FF" w:usb2="00000021" w:usb3="00000000" w:csb0="000001BF" w:csb1="00000000"/>
  </w:font>
  <w:font w:name="DejaVu Sans">
    <w:panose1 w:val="020B0604020202020204"/>
    <w:charset w:val="00"/>
    <w:family w:val="swiss"/>
    <w:pitch w:val="variable"/>
    <w:sig w:usb0="E7002EFF" w:usb1="D200FDFF" w:usb2="0A246029" w:usb3="00000000" w:csb0="000001FF" w:csb1="00000000"/>
  </w:font>
  <w:font w:name="CourierNewPSMT">
    <w:altName w:val="Courier New"/>
    <w:panose1 w:val="02070309020205020404"/>
    <w:charset w:val="00"/>
    <w:family w:val="modern"/>
    <w:pitch w:val="fixed"/>
    <w:sig w:usb0="E0002AFF" w:usb1="C0007843" w:usb2="00000009" w:usb3="00000000" w:csb0="000001FF" w:csb1="00000000"/>
  </w:font>
  <w:font w:name="SymbolMT">
    <w:altName w:val="Cambria"/>
    <w:panose1 w:val="020B060402020202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B" w14:textId="77777777" w:rsidR="000B6A36" w:rsidRDefault="000B6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C" w14:textId="77777777" w:rsidR="000B6A36" w:rsidRDefault="000B6A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E" w14:textId="77777777" w:rsidR="000B6A36" w:rsidRDefault="000B6A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0" w14:textId="77777777" w:rsidR="000B6A36" w:rsidRDefault="000B6A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2" w14:textId="77777777" w:rsidR="000B6A36" w:rsidRDefault="000B6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00BB9" w14:textId="77777777" w:rsidR="00D82274" w:rsidRDefault="00D82274">
      <w:r>
        <w:separator/>
      </w:r>
    </w:p>
  </w:footnote>
  <w:footnote w:type="continuationSeparator" w:id="0">
    <w:p w14:paraId="01F399BD" w14:textId="77777777" w:rsidR="00D82274" w:rsidRDefault="00D82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9" w14:textId="77777777" w:rsidR="000B6A36" w:rsidRDefault="000B6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A" w14:textId="77777777" w:rsidR="000B6A36" w:rsidRDefault="000B6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D" w14:textId="77777777" w:rsidR="000B6A36" w:rsidRDefault="000B6A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F" w14:textId="77777777" w:rsidR="000B6A36" w:rsidRDefault="000B6A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1" w14:textId="77777777" w:rsidR="000B6A36" w:rsidRDefault="000B6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122"/>
    <w:multiLevelType w:val="multilevel"/>
    <w:tmpl w:val="81B463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C4509E"/>
    <w:multiLevelType w:val="multilevel"/>
    <w:tmpl w:val="21AAC98E"/>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15:restartNumberingAfterBreak="0">
    <w:nsid w:val="044873E6"/>
    <w:multiLevelType w:val="hybridMultilevel"/>
    <w:tmpl w:val="8346ADCA"/>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6117B12"/>
    <w:multiLevelType w:val="multilevel"/>
    <w:tmpl w:val="6298FAF4"/>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A0271E"/>
    <w:multiLevelType w:val="multilevel"/>
    <w:tmpl w:val="B5006DF8"/>
    <w:lvl w:ilvl="0">
      <w:start w:val="1"/>
      <w:numFmt w:val="none"/>
      <w:pStyle w:val="Corpsdetexte1"/>
      <w:suff w:val="nothing"/>
      <w:lvlText w:val="Description:"/>
      <w:lvlJc w:val="left"/>
      <w:pPr>
        <w:tabs>
          <w:tab w:val="num" w:pos="144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07E924A1"/>
    <w:multiLevelType w:val="multilevel"/>
    <w:tmpl w:val="B7EEBF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B5E3659"/>
    <w:multiLevelType w:val="multilevel"/>
    <w:tmpl w:val="5ED803D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C610B72"/>
    <w:multiLevelType w:val="multilevel"/>
    <w:tmpl w:val="AAACFF2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 w15:restartNumberingAfterBreak="0">
    <w:nsid w:val="0FB95E42"/>
    <w:multiLevelType w:val="multilevel"/>
    <w:tmpl w:val="C6B258D2"/>
    <w:lvl w:ilvl="0">
      <w:start w:val="1"/>
      <w:numFmt w:val="lowerLetter"/>
      <w:pStyle w:val="MPEGNumberedList"/>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FEA4304"/>
    <w:multiLevelType w:val="multilevel"/>
    <w:tmpl w:val="4C0275CC"/>
    <w:lvl w:ilvl="0">
      <w:start w:val="1"/>
      <w:numFmt w:val="decimal"/>
      <w:pStyle w:val="references"/>
      <w:lvlText w:val="[%1]"/>
      <w:lvlJc w:val="left"/>
      <w:pPr>
        <w:tabs>
          <w:tab w:val="num" w:pos="360"/>
        </w:tabs>
        <w:ind w:left="360" w:hanging="360"/>
      </w:pPr>
      <w:rPr>
        <w:rFonts w:ascii="Times New Roman" w:hAnsi="Times New Roman" w:cs="Times New Roman"/>
        <w:b w:val="0"/>
        <w:bCs w:val="0"/>
        <w:i w:val="0"/>
        <w:iCs w:val="0"/>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07A3BF4"/>
    <w:multiLevelType w:val="multilevel"/>
    <w:tmpl w:val="8F4A6C60"/>
    <w:lvl w:ilvl="0">
      <w:start w:val="1"/>
      <w:numFmt w:val="decimal"/>
      <w:pStyle w:val="Annex"/>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2A27891"/>
    <w:multiLevelType w:val="hybridMultilevel"/>
    <w:tmpl w:val="26D2B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A2126A"/>
    <w:multiLevelType w:val="multilevel"/>
    <w:tmpl w:val="47E6AB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5C72F1F"/>
    <w:multiLevelType w:val="multilevel"/>
    <w:tmpl w:val="0F86CB4E"/>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6877F61"/>
    <w:multiLevelType w:val="multilevel"/>
    <w:tmpl w:val="08CA92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5" w15:restartNumberingAfterBreak="0">
    <w:nsid w:val="16974385"/>
    <w:multiLevelType w:val="multilevel"/>
    <w:tmpl w:val="ED38FB5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6" w15:restartNumberingAfterBreak="0">
    <w:nsid w:val="171D7A2E"/>
    <w:multiLevelType w:val="multilevel"/>
    <w:tmpl w:val="119A82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7902655"/>
    <w:multiLevelType w:val="multilevel"/>
    <w:tmpl w:val="90BADD82"/>
    <w:lvl w:ilvl="0">
      <w:start w:val="1"/>
      <w:numFmt w:val="bullet"/>
      <w:pStyle w:val="ANNEXZ"/>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189C5238"/>
    <w:multiLevelType w:val="multilevel"/>
    <w:tmpl w:val="0CC419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99F2F14"/>
    <w:multiLevelType w:val="multilevel"/>
    <w:tmpl w:val="B972B89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15:restartNumberingAfterBreak="0">
    <w:nsid w:val="1A0F6C2A"/>
    <w:multiLevelType w:val="multilevel"/>
    <w:tmpl w:val="972AC2FC"/>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1B5379FE"/>
    <w:multiLevelType w:val="multilevel"/>
    <w:tmpl w:val="D0BAE6A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1C104DA4"/>
    <w:multiLevelType w:val="multilevel"/>
    <w:tmpl w:val="AB4E4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1DA620A6"/>
    <w:multiLevelType w:val="multilevel"/>
    <w:tmpl w:val="6EE0111E"/>
    <w:lvl w:ilvl="0">
      <w:start w:val="1"/>
      <w:numFmt w:val="decimal"/>
      <w:lvlText w:val="%1"/>
      <w:lvlJc w:val="left"/>
      <w:pPr>
        <w:tabs>
          <w:tab w:val="num" w:pos="2205"/>
        </w:tabs>
        <w:ind w:left="2205" w:hanging="765"/>
      </w:pPr>
    </w:lvl>
    <w:lvl w:ilvl="1">
      <w:start w:val="1"/>
      <w:numFmt w:val="lowerLetter"/>
      <w:lvlText w:val="%2."/>
      <w:lvlJc w:val="left"/>
      <w:pPr>
        <w:tabs>
          <w:tab w:val="num" w:pos="2520"/>
        </w:tabs>
        <w:ind w:left="2520" w:hanging="360"/>
      </w:pPr>
    </w:lvl>
    <w:lvl w:ilvl="2">
      <w:start w:val="1"/>
      <w:numFmt w:val="lowerRoman"/>
      <w:pStyle w:val="Annex3"/>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1E572747"/>
    <w:multiLevelType w:val="multilevel"/>
    <w:tmpl w:val="1ABC06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1F746A29"/>
    <w:multiLevelType w:val="multilevel"/>
    <w:tmpl w:val="060417CA"/>
    <w:lvl w:ilvl="0">
      <w:start w:val="4"/>
      <w:numFmt w:val="bullet"/>
      <w:pStyle w:val="ValueLevel0"/>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1FB34528"/>
    <w:multiLevelType w:val="multilevel"/>
    <w:tmpl w:val="C7E8A866"/>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2392909"/>
    <w:multiLevelType w:val="multilevel"/>
    <w:tmpl w:val="D93081D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30E7B2D"/>
    <w:multiLevelType w:val="multilevel"/>
    <w:tmpl w:val="8AE63D4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242B44F8"/>
    <w:multiLevelType w:val="multilevel"/>
    <w:tmpl w:val="573CF6A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4396757"/>
    <w:multiLevelType w:val="multilevel"/>
    <w:tmpl w:val="5F629186"/>
    <w:lvl w:ilvl="0">
      <w:start w:val="1"/>
      <w:numFmt w:val="upperLetter"/>
      <w:lvlText w:val="%1"/>
      <w:lvlJc w:val="left"/>
      <w:pPr>
        <w:tabs>
          <w:tab w:val="num" w:pos="360"/>
        </w:tabs>
        <w:ind w:left="284" w:hanging="284"/>
      </w:pPr>
    </w:lvl>
    <w:lvl w:ilvl="1">
      <w:start w:val="1"/>
      <w:numFmt w:val="decimal"/>
      <w:pStyle w:val="na2"/>
      <w:lvlText w:val="%1.%2"/>
      <w:lvlJc w:val="left"/>
      <w:pPr>
        <w:tabs>
          <w:tab w:val="num" w:pos="576"/>
        </w:tabs>
        <w:ind w:left="576" w:hanging="576"/>
      </w:pPr>
    </w:lvl>
    <w:lvl w:ilvl="2">
      <w:start w:val="1"/>
      <w:numFmt w:val="decimal"/>
      <w:pStyle w:val="BoxHeading"/>
      <w:lvlText w:val="D.%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4"/>
      <w:lvlText w:val="%1.%2.%3.%4.%5"/>
      <w:lvlJc w:val="left"/>
      <w:pPr>
        <w:tabs>
          <w:tab w:val="num" w:pos="1008"/>
        </w:tabs>
        <w:ind w:left="1008" w:hanging="1008"/>
      </w:pPr>
    </w:lvl>
    <w:lvl w:ilvl="5">
      <w:start w:val="1"/>
      <w:numFmt w:val="decimal"/>
      <w:pStyle w:val="na5"/>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numFmt w:val="none"/>
      <w:suff w:val="nothing"/>
      <w:lvlText w:val=""/>
      <w:lvlJc w:val="left"/>
      <w:pPr>
        <w:tabs>
          <w:tab w:val="num" w:pos="360"/>
        </w:tabs>
        <w:ind w:left="0" w:firstLine="0"/>
      </w:pPr>
    </w:lvl>
    <w:lvl w:ilvl="8">
      <w:start w:val="1"/>
      <w:numFmt w:val="decimal"/>
      <w:lvlText w:val="%1.%2.%3.%4.%5.%6.%7.%8.%9"/>
      <w:lvlJc w:val="left"/>
      <w:pPr>
        <w:tabs>
          <w:tab w:val="num" w:pos="1584"/>
        </w:tabs>
        <w:ind w:left="1584" w:hanging="1584"/>
      </w:pPr>
    </w:lvl>
  </w:abstractNum>
  <w:abstractNum w:abstractNumId="31" w15:restartNumberingAfterBreak="0">
    <w:nsid w:val="25944DC3"/>
    <w:multiLevelType w:val="multilevel"/>
    <w:tmpl w:val="FD2C1C58"/>
    <w:lvl w:ilvl="0">
      <w:start w:val="1"/>
      <w:numFmt w:val="decimal"/>
      <w:pStyle w:val="Heading1"/>
      <w:lvlText w:val="%1"/>
      <w:lvlJc w:val="left"/>
      <w:pPr>
        <w:tabs>
          <w:tab w:val="num" w:pos="0"/>
        </w:tabs>
        <w:ind w:left="432" w:hanging="432"/>
      </w:pPr>
    </w:lvl>
    <w:lvl w:ilvl="1">
      <w:start w:val="1"/>
      <w:numFmt w:val="decimal"/>
      <w:pStyle w:val="Heading2"/>
      <w:lvlText w:val="%1.%2"/>
      <w:lvlJc w:val="left"/>
      <w:pPr>
        <w:tabs>
          <w:tab w:val="num" w:pos="0"/>
        </w:tabs>
        <w:ind w:left="576" w:hanging="576"/>
      </w:pPr>
    </w:lvl>
    <w:lvl w:ilvl="2">
      <w:start w:val="1"/>
      <w:numFmt w:val="decimal"/>
      <w:pStyle w:val="Heading3"/>
      <w:lvlText w:val="%1.%2.%3"/>
      <w:lvlJc w:val="left"/>
      <w:pPr>
        <w:tabs>
          <w:tab w:val="num" w:pos="0"/>
        </w:tabs>
        <w:ind w:left="720" w:hanging="720"/>
      </w:pPr>
    </w:lvl>
    <w:lvl w:ilvl="3">
      <w:start w:val="1"/>
      <w:numFmt w:val="decimal"/>
      <w:pStyle w:val="Heading4"/>
      <w:lvlText w:val="%1.%2.%3.%4"/>
      <w:lvlJc w:val="left"/>
      <w:pPr>
        <w:tabs>
          <w:tab w:val="num" w:pos="0"/>
        </w:tabs>
        <w:ind w:left="864" w:hanging="864"/>
      </w:pPr>
    </w:lvl>
    <w:lvl w:ilvl="4">
      <w:start w:val="1"/>
      <w:numFmt w:val="decimal"/>
      <w:pStyle w:val="Heading5"/>
      <w:lvlText w:val="%1.%2.%3.%4.%5"/>
      <w:lvlJc w:val="left"/>
      <w:pPr>
        <w:tabs>
          <w:tab w:val="num" w:pos="0"/>
        </w:tabs>
        <w:ind w:left="1008" w:hanging="1008"/>
      </w:pPr>
    </w:lvl>
    <w:lvl w:ilvl="5">
      <w:start w:val="1"/>
      <w:numFmt w:val="decimal"/>
      <w:pStyle w:val="Heading6"/>
      <w:lvlText w:val="%1.%2.%3.%4.%5.%6"/>
      <w:lvlJc w:val="left"/>
      <w:pPr>
        <w:tabs>
          <w:tab w:val="num" w:pos="0"/>
        </w:tabs>
        <w:ind w:left="1152" w:hanging="1152"/>
      </w:pPr>
    </w:lvl>
    <w:lvl w:ilvl="6">
      <w:start w:val="1"/>
      <w:numFmt w:val="decimal"/>
      <w:pStyle w:val="Heading7"/>
      <w:lvlText w:val="%1.%2.%3.%4.%5.%6.%7"/>
      <w:lvlJc w:val="left"/>
      <w:pPr>
        <w:tabs>
          <w:tab w:val="num" w:pos="0"/>
        </w:tabs>
        <w:ind w:left="1296" w:hanging="1296"/>
      </w:pPr>
    </w:lvl>
    <w:lvl w:ilvl="7">
      <w:start w:val="1"/>
      <w:numFmt w:val="decimal"/>
      <w:pStyle w:val="Heading8"/>
      <w:lvlText w:val="%1.%2.%3.%4.%5.%6.%7.%8"/>
      <w:lvlJc w:val="left"/>
      <w:pPr>
        <w:tabs>
          <w:tab w:val="num" w:pos="0"/>
        </w:tabs>
        <w:ind w:left="1440" w:hanging="1440"/>
      </w:pPr>
    </w:lvl>
    <w:lvl w:ilvl="8">
      <w:start w:val="1"/>
      <w:numFmt w:val="decimal"/>
      <w:pStyle w:val="Heading9"/>
      <w:lvlText w:val="%1.%2.%3.%4.%5.%6.%7.%8.%9"/>
      <w:lvlJc w:val="left"/>
      <w:pPr>
        <w:tabs>
          <w:tab w:val="num" w:pos="0"/>
        </w:tabs>
        <w:ind w:left="1584" w:hanging="1584"/>
      </w:pPr>
    </w:lvl>
  </w:abstractNum>
  <w:abstractNum w:abstractNumId="32" w15:restartNumberingAfterBreak="0">
    <w:nsid w:val="26BE130B"/>
    <w:multiLevelType w:val="multilevel"/>
    <w:tmpl w:val="6F9C32C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27B620C4"/>
    <w:multiLevelType w:val="multilevel"/>
    <w:tmpl w:val="75B29B3C"/>
    <w:lvl w:ilvl="0">
      <w:start w:val="1"/>
      <w:numFmt w:val="decimal"/>
      <w:lvlText w:val="%1."/>
      <w:lvlJc w:val="left"/>
      <w:pPr>
        <w:tabs>
          <w:tab w:val="num" w:pos="0"/>
        </w:tabs>
        <w:ind w:left="360" w:hanging="360"/>
      </w:pPr>
      <w:rPr>
        <w:lang w:val="en-IN"/>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2C7426E0"/>
    <w:multiLevelType w:val="multilevel"/>
    <w:tmpl w:val="2F74C0AA"/>
    <w:lvl w:ilvl="0">
      <w:start w:val="1"/>
      <w:numFmt w:val="none"/>
      <w:pStyle w:val="sp2"/>
      <w:suff w:val="nothing"/>
      <w:lvlText w:val="Allowed values:"/>
      <w:lvlJc w:val="left"/>
      <w:pPr>
        <w:tabs>
          <w:tab w:val="num" w:pos="180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2F854F01"/>
    <w:multiLevelType w:val="multilevel"/>
    <w:tmpl w:val="4E3E36D6"/>
    <w:lvl w:ilvl="0">
      <w:start w:val="1"/>
      <w:numFmt w:val="decimal"/>
      <w:lvlText w:val="%1"/>
      <w:lvlJc w:val="left"/>
      <w:pPr>
        <w:tabs>
          <w:tab w:val="num" w:pos="0"/>
        </w:tabs>
        <w:ind w:left="432" w:hanging="432"/>
      </w:pPr>
      <w:rPr>
        <w:color w:val="1CADE4"/>
      </w:rPr>
    </w:lvl>
    <w:lvl w:ilvl="1">
      <w:start w:val="1"/>
      <w:numFmt w:val="decimal"/>
      <w:lvlText w:val="%1.%2"/>
      <w:lvlJc w:val="left"/>
      <w:pPr>
        <w:tabs>
          <w:tab w:val="num" w:pos="0"/>
        </w:tabs>
        <w:ind w:left="576" w:hanging="576"/>
      </w:pPr>
      <w:rPr>
        <w:color w:val="1CADE4"/>
      </w:rPr>
    </w:lvl>
    <w:lvl w:ilvl="2">
      <w:start w:val="1"/>
      <w:numFmt w:val="decimal"/>
      <w:lvlText w:val="%1.%2.%3"/>
      <w:lvlJc w:val="left"/>
      <w:pPr>
        <w:tabs>
          <w:tab w:val="num" w:pos="0"/>
        </w:tabs>
        <w:ind w:left="720" w:hanging="720"/>
      </w:pPr>
      <w:rPr>
        <w:color w:val="1CADE4"/>
      </w:rPr>
    </w:lvl>
    <w:lvl w:ilvl="3">
      <w:start w:val="1"/>
      <w:numFmt w:val="decimal"/>
      <w:pStyle w:val="StyleHeading4"/>
      <w:lvlText w:val="%1.%2.%3.%4"/>
      <w:lvlJc w:val="left"/>
      <w:pPr>
        <w:tabs>
          <w:tab w:val="num" w:pos="0"/>
        </w:tabs>
        <w:ind w:left="864" w:hanging="864"/>
      </w:pPr>
      <w:rPr>
        <w:color w:val="1CADE4"/>
      </w:rPr>
    </w:lvl>
    <w:lvl w:ilvl="4">
      <w:start w:val="1"/>
      <w:numFmt w:val="decimal"/>
      <w:lvlText w:val="%1.%2.%3.%4.%5"/>
      <w:lvlJc w:val="left"/>
      <w:pPr>
        <w:tabs>
          <w:tab w:val="num" w:pos="0"/>
        </w:tabs>
        <w:ind w:left="1008" w:hanging="1008"/>
      </w:pPr>
      <w:rPr>
        <w:color w:val="1CADE4"/>
      </w:rPr>
    </w:lvl>
    <w:lvl w:ilvl="5">
      <w:start w:val="1"/>
      <w:numFmt w:val="decimal"/>
      <w:lvlText w:val="%1.%2.%3.%4.%5.%6"/>
      <w:lvlJc w:val="left"/>
      <w:pPr>
        <w:tabs>
          <w:tab w:val="num" w:pos="0"/>
        </w:tabs>
        <w:ind w:left="1152" w:hanging="1152"/>
      </w:pPr>
      <w:rPr>
        <w:color w:val="1CADE4"/>
      </w:rPr>
    </w:lvl>
    <w:lvl w:ilvl="6">
      <w:start w:val="1"/>
      <w:numFmt w:val="decimal"/>
      <w:lvlText w:val="%1.%2.%3.%4.%5.%6.%7"/>
      <w:lvlJc w:val="left"/>
      <w:pPr>
        <w:tabs>
          <w:tab w:val="num" w:pos="0"/>
        </w:tabs>
        <w:ind w:left="1296" w:hanging="1296"/>
      </w:pPr>
      <w:rPr>
        <w:color w:val="1CADE4"/>
      </w:rPr>
    </w:lvl>
    <w:lvl w:ilvl="7">
      <w:start w:val="1"/>
      <w:numFmt w:val="decimal"/>
      <w:lvlText w:val="%1.%2.%3.%4.%5.%6.%7.%8"/>
      <w:lvlJc w:val="left"/>
      <w:pPr>
        <w:tabs>
          <w:tab w:val="num" w:pos="0"/>
        </w:tabs>
        <w:ind w:left="1440" w:hanging="1440"/>
      </w:pPr>
      <w:rPr>
        <w:color w:val="1CADE4"/>
      </w:rPr>
    </w:lvl>
    <w:lvl w:ilvl="8">
      <w:start w:val="1"/>
      <w:numFmt w:val="decimal"/>
      <w:lvlText w:val="%1.%2.%3.%4.%5.%6.%7.%8.%9"/>
      <w:lvlJc w:val="left"/>
      <w:pPr>
        <w:tabs>
          <w:tab w:val="num" w:pos="0"/>
        </w:tabs>
        <w:ind w:left="1584" w:hanging="1584"/>
      </w:pPr>
      <w:rPr>
        <w:color w:val="1CADE4"/>
      </w:rPr>
    </w:lvl>
  </w:abstractNum>
  <w:abstractNum w:abstractNumId="36" w15:restartNumberingAfterBreak="0">
    <w:nsid w:val="32D12CB1"/>
    <w:multiLevelType w:val="multilevel"/>
    <w:tmpl w:val="775C82A8"/>
    <w:lvl w:ilvl="0">
      <w:start w:val="1"/>
      <w:numFmt w:val="none"/>
      <w:pStyle w:val="TableHeading"/>
      <w:suff w:val="nothing"/>
      <w:lvlText w:val="Value at level 0:"/>
      <w:lvlJc w:val="left"/>
      <w:pPr>
        <w:tabs>
          <w:tab w:val="num" w:pos="1800"/>
        </w:tabs>
        <w:ind w:left="0" w:firstLine="0"/>
      </w:pPr>
      <w:rPr>
        <w:rFonts w:ascii="Arial" w:hAnsi="Arial"/>
        <w:b/>
        <w:i w:val="0"/>
        <w:sz w:val="20"/>
      </w:rPr>
    </w:lvl>
    <w:lvl w:ilvl="1">
      <w:start w:val="1"/>
      <w:numFmt w:val="decimalZero"/>
      <w:pStyle w:val="Annex2"/>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3627291B"/>
    <w:multiLevelType w:val="multilevel"/>
    <w:tmpl w:val="5B0895B6"/>
    <w:lvl w:ilvl="0">
      <w:start w:val="1"/>
      <w:numFmt w:val="bullet"/>
      <w:lvlText w:val="-"/>
      <w:lvlJc w:val="left"/>
      <w:pPr>
        <w:tabs>
          <w:tab w:val="num" w:pos="0"/>
        </w:tabs>
        <w:ind w:left="720" w:hanging="360"/>
      </w:pPr>
      <w:rPr>
        <w:rFonts w:ascii="Times New Roman" w:hAnsi="Times New Roman" w:cs="Times New Roman" w:hint="default"/>
        <w:sz w:val="22"/>
      </w:rPr>
    </w:lvl>
    <w:lvl w:ilvl="1">
      <w:start w:val="1"/>
      <w:numFmt w:val="bullet"/>
      <w:lvlText w:val="o"/>
      <w:lvlJc w:val="left"/>
      <w:pPr>
        <w:tabs>
          <w:tab w:val="num" w:pos="0"/>
        </w:tabs>
        <w:ind w:left="1440" w:hanging="360"/>
      </w:pPr>
      <w:rPr>
        <w:rFonts w:ascii="Courier New" w:hAnsi="Courier New" w:cs="Courier New" w:hint="default"/>
        <w:sz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37B7309E"/>
    <w:multiLevelType w:val="multilevel"/>
    <w:tmpl w:val="992CBC6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9" w15:restartNumberingAfterBreak="0">
    <w:nsid w:val="386005D8"/>
    <w:multiLevelType w:val="hybridMultilevel"/>
    <w:tmpl w:val="5192D6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B3C2407"/>
    <w:multiLevelType w:val="multilevel"/>
    <w:tmpl w:val="A7A296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3CBD5FF5"/>
    <w:multiLevelType w:val="multilevel"/>
    <w:tmpl w:val="22660DD6"/>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EB324BB"/>
    <w:multiLevelType w:val="multilevel"/>
    <w:tmpl w:val="A8B6E84E"/>
    <w:lvl w:ilvl="0">
      <w:start w:val="5"/>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46FE41C0"/>
    <w:multiLevelType w:val="multilevel"/>
    <w:tmpl w:val="43462B22"/>
    <w:lvl w:ilvl="0">
      <w:start w:val="8"/>
      <w:numFmt w:val="decimal"/>
      <w:lvlText w:val="%1"/>
      <w:lvlJc w:val="left"/>
      <w:pPr>
        <w:tabs>
          <w:tab w:val="num" w:pos="450"/>
        </w:tabs>
        <w:ind w:left="450" w:hanging="450"/>
      </w:pPr>
    </w:lvl>
    <w:lvl w:ilvl="1">
      <w:start w:val="3"/>
      <w:numFmt w:val="decimal"/>
      <w:lvlText w:val="%1.%2"/>
      <w:lvlJc w:val="left"/>
      <w:pPr>
        <w:tabs>
          <w:tab w:val="num" w:pos="450"/>
        </w:tabs>
        <w:ind w:left="450" w:hanging="45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3"/>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47862536"/>
    <w:multiLevelType w:val="multilevel"/>
    <w:tmpl w:val="5E30D28E"/>
    <w:lvl w:ilvl="0">
      <w:start w:val="1"/>
      <w:numFmt w:val="bullet"/>
      <w:pStyle w:val="B2"/>
      <w:lvlText w:val="-"/>
      <w:lvlJc w:val="left"/>
      <w:pPr>
        <w:tabs>
          <w:tab w:val="num" w:pos="1191"/>
        </w:tabs>
        <w:ind w:left="1191" w:hanging="454"/>
      </w:pPr>
      <w:rPr>
        <w:rFonts w:ascii="OpenSymbol" w:hAnsi="OpenSymbol" w:cs="Open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486E6F11"/>
    <w:multiLevelType w:val="multilevel"/>
    <w:tmpl w:val="4F4A4A02"/>
    <w:lvl w:ilvl="0">
      <w:start w:val="1"/>
      <w:numFmt w:val="decimal"/>
      <w:lvlText w:val="[%1]"/>
      <w:lvlJc w:val="left"/>
      <w:pPr>
        <w:tabs>
          <w:tab w:val="num" w:pos="851"/>
        </w:tabs>
        <w:ind w:left="851" w:hanging="851"/>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AE8669D"/>
    <w:multiLevelType w:val="multilevel"/>
    <w:tmpl w:val="EA5C730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4C702751"/>
    <w:multiLevelType w:val="multilevel"/>
    <w:tmpl w:val="031EFB8A"/>
    <w:lvl w:ilvl="0">
      <w:start w:val="11"/>
      <w:numFmt w:val="upperLetter"/>
      <w:suff w:val="nothing"/>
      <w:lvlText w:val="Annex %1"/>
      <w:lvlJc w:val="left"/>
      <w:pPr>
        <w:tabs>
          <w:tab w:val="num" w:pos="0"/>
        </w:tabs>
        <w:ind w:left="0" w:firstLine="0"/>
      </w:pPr>
      <w:rPr>
        <w:rFonts w:ascii="Arial" w:hAnsi="Arial"/>
        <w:b/>
        <w:i w:val="0"/>
        <w:sz w:val="28"/>
      </w:rPr>
    </w:lvl>
    <w:lvl w:ilvl="1">
      <w:start w:val="1"/>
      <w:numFmt w:val="decimal"/>
      <w:lvlText w:val="%1.%2"/>
      <w:lvlJc w:val="left"/>
      <w:pPr>
        <w:tabs>
          <w:tab w:val="num" w:pos="360"/>
        </w:tabs>
        <w:ind w:left="0" w:firstLine="0"/>
      </w:pPr>
      <w:rPr>
        <w:b/>
        <w:i w:val="0"/>
      </w:rPr>
    </w:lvl>
    <w:lvl w:ilvl="2">
      <w:start w:val="1"/>
      <w:numFmt w:val="decimal"/>
      <w:pStyle w:val="EnvelopeReturn"/>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pStyle w:val="Figurefootnote"/>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8" w15:restartNumberingAfterBreak="0">
    <w:nsid w:val="4CA62EAD"/>
    <w:multiLevelType w:val="multilevel"/>
    <w:tmpl w:val="ADA88C9E"/>
    <w:lvl w:ilvl="0">
      <w:start w:val="5"/>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Cambria" w:hAnsi="Cambria" w:cs="Cambria"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4D284B69"/>
    <w:multiLevelType w:val="multilevel"/>
    <w:tmpl w:val="818AEAD8"/>
    <w:lvl w:ilvl="0">
      <w:start w:val="1"/>
      <w:numFmt w:val="lowerLetter"/>
      <w:pStyle w:val="Allowed"/>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DFA43AB"/>
    <w:multiLevelType w:val="multilevel"/>
    <w:tmpl w:val="6C0EDA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E9D1816"/>
    <w:multiLevelType w:val="multilevel"/>
    <w:tmpl w:val="5C0222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4FBE7013"/>
    <w:multiLevelType w:val="multilevel"/>
    <w:tmpl w:val="994A4A56"/>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515B6280"/>
    <w:multiLevelType w:val="multilevel"/>
    <w:tmpl w:val="4B50D3FA"/>
    <w:lvl w:ilvl="0">
      <w:numFmt w:val="bullet"/>
      <w:lvlText w:val="-"/>
      <w:lvlJc w:val="left"/>
      <w:pPr>
        <w:tabs>
          <w:tab w:val="num" w:pos="0"/>
        </w:tabs>
        <w:ind w:left="720" w:hanging="360"/>
      </w:pPr>
      <w:rPr>
        <w:rFonts w:ascii="Calibri" w:eastAsiaTheme="minorHAnsi" w:hAnsi="Calibri" w:cs="Calibri"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5192183C"/>
    <w:multiLevelType w:val="multilevel"/>
    <w:tmpl w:val="D6C61396"/>
    <w:lvl w:ilvl="0">
      <w:start w:val="1"/>
      <w:numFmt w:val="upperLetter"/>
      <w:pStyle w:val="ANNEX0"/>
      <w:suff w:val="nothing"/>
      <w:lvlText w:val="Annex %1"/>
      <w:lvlJc w:val="left"/>
      <w:pPr>
        <w:tabs>
          <w:tab w:val="num" w:pos="0"/>
        </w:tabs>
        <w:ind w:left="0" w:firstLine="0"/>
      </w:pPr>
      <w:rPr>
        <w:rFonts w:ascii="Arial" w:hAnsi="Arial"/>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5" w15:restartNumberingAfterBreak="0">
    <w:nsid w:val="52C75901"/>
    <w:multiLevelType w:val="multilevel"/>
    <w:tmpl w:val="A66AA7E4"/>
    <w:lvl w:ilvl="0">
      <w:start w:val="1"/>
      <w:numFmt w:val="upperLetter"/>
      <w:pStyle w:val="ANNEXN"/>
      <w:suff w:val="nothing"/>
      <w:lvlText w:val="Annex N%1"/>
      <w:lvlJc w:val="left"/>
      <w:pPr>
        <w:tabs>
          <w:tab w:val="num" w:pos="0"/>
        </w:tabs>
        <w:ind w:left="0" w:firstLine="0"/>
      </w:pPr>
      <w:rPr>
        <w:b/>
        <w:i w:val="0"/>
      </w:rPr>
    </w:lvl>
    <w:lvl w:ilvl="1">
      <w:start w:val="1"/>
      <w:numFmt w:val="decimal"/>
      <w:suff w:val="nothing"/>
      <w:lvlText w:val="N%1.%2"/>
      <w:lvlJc w:val="left"/>
      <w:pPr>
        <w:tabs>
          <w:tab w:val="num" w:pos="0"/>
        </w:tabs>
        <w:ind w:left="0" w:firstLine="0"/>
      </w:pPr>
    </w:lvl>
    <w:lvl w:ilvl="2">
      <w:start w:val="1"/>
      <w:numFmt w:val="decimal"/>
      <w:suff w:val="nothing"/>
      <w:lvlText w:val="N%1.%2.%3"/>
      <w:lvlJc w:val="left"/>
      <w:pPr>
        <w:tabs>
          <w:tab w:val="num" w:pos="0"/>
        </w:tabs>
        <w:ind w:left="0" w:firstLine="0"/>
      </w:pPr>
    </w:lvl>
    <w:lvl w:ilvl="3">
      <w:start w:val="1"/>
      <w:numFmt w:val="decimal"/>
      <w:suff w:val="nothing"/>
      <w:lvlText w:val="N%1.%2.%3.%4"/>
      <w:lvlJc w:val="left"/>
      <w:pPr>
        <w:tabs>
          <w:tab w:val="num" w:pos="0"/>
        </w:tabs>
        <w:ind w:left="0" w:firstLine="0"/>
      </w:pPr>
    </w:lvl>
    <w:lvl w:ilvl="4">
      <w:start w:val="1"/>
      <w:numFmt w:val="decimal"/>
      <w:suff w:val="nothing"/>
      <w:lvlText w:val="N%1.%2.%3.%4.%5"/>
      <w:lvlJc w:val="left"/>
      <w:pPr>
        <w:tabs>
          <w:tab w:val="num" w:pos="0"/>
        </w:tabs>
        <w:ind w:left="0" w:firstLine="0"/>
      </w:pPr>
    </w:lvl>
    <w:lvl w:ilvl="5">
      <w:start w:val="1"/>
      <w:numFmt w:val="decimal"/>
      <w:suff w:val="nothing"/>
      <w:lvlText w:val="N%1.%2.%3.%4.%5.%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6" w15:restartNumberingAfterBreak="0">
    <w:nsid w:val="530F2611"/>
    <w:multiLevelType w:val="multilevel"/>
    <w:tmpl w:val="320AF97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sz w:val="22"/>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7" w15:restartNumberingAfterBreak="0">
    <w:nsid w:val="58AA3423"/>
    <w:multiLevelType w:val="multilevel"/>
    <w:tmpl w:val="DC903B74"/>
    <w:lvl w:ilvl="0">
      <w:start w:val="1"/>
      <w:numFmt w:val="decimal"/>
      <w:pStyle w:val="BiblioReferenc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5E2150E7"/>
    <w:multiLevelType w:val="multilevel"/>
    <w:tmpl w:val="FF90D02E"/>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2534DDA"/>
    <w:multiLevelType w:val="multilevel"/>
    <w:tmpl w:val="B208729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62B807B5"/>
    <w:multiLevelType w:val="multilevel"/>
    <w:tmpl w:val="9DBCAC44"/>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2" w15:restartNumberingAfterBreak="0">
    <w:nsid w:val="65194A2E"/>
    <w:multiLevelType w:val="hybridMultilevel"/>
    <w:tmpl w:val="5192D6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676724F8"/>
    <w:multiLevelType w:val="multilevel"/>
    <w:tmpl w:val="0FB26B8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4" w15:restartNumberingAfterBreak="0">
    <w:nsid w:val="6926355C"/>
    <w:multiLevelType w:val="multilevel"/>
    <w:tmpl w:val="B7223CD6"/>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15:restartNumberingAfterBreak="0">
    <w:nsid w:val="69702B79"/>
    <w:multiLevelType w:val="multilevel"/>
    <w:tmpl w:val="EB70DCC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6" w15:restartNumberingAfterBreak="0">
    <w:nsid w:val="6C710C01"/>
    <w:multiLevelType w:val="multilevel"/>
    <w:tmpl w:val="53C2BBA2"/>
    <w:lvl w:ilvl="0">
      <w:start w:val="1"/>
      <w:numFmt w:val="decimal"/>
      <w:pStyle w:val="ListContinue4"/>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7" w15:restartNumberingAfterBreak="0">
    <w:nsid w:val="70D73A9B"/>
    <w:multiLevelType w:val="multilevel"/>
    <w:tmpl w:val="1E7A863A"/>
    <w:lvl w:ilvl="0">
      <w:start w:val="1"/>
      <w:numFmt w:val="decimal"/>
      <w:pStyle w:val="mnemonictablright"/>
      <w:lvlText w:val="%1. "/>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18B43E0"/>
    <w:multiLevelType w:val="multilevel"/>
    <w:tmpl w:val="4DB472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9" w15:restartNumberingAfterBreak="0">
    <w:nsid w:val="73AA2273"/>
    <w:multiLevelType w:val="multilevel"/>
    <w:tmpl w:val="809E8C66"/>
    <w:lvl w:ilvl="0">
      <w:start w:val="1"/>
      <w:numFmt w:val="decimal"/>
      <w:pStyle w:val="Description"/>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73F551EF"/>
    <w:multiLevelType w:val="multilevel"/>
    <w:tmpl w:val="2954E7B8"/>
    <w:lvl w:ilvl="0">
      <w:start w:val="1"/>
      <w:numFmt w:val="upperLetter"/>
      <w:pStyle w:val="Annex4"/>
      <w:suff w:val="nothing"/>
      <w:lvlText w:val="Annex %1"/>
      <w:lvlJc w:val="left"/>
      <w:pPr>
        <w:tabs>
          <w:tab w:val="num" w:pos="0"/>
        </w:tabs>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75C96AA8"/>
    <w:multiLevelType w:val="multilevel"/>
    <w:tmpl w:val="E626E4A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2" w15:restartNumberingAfterBreak="0">
    <w:nsid w:val="775019D6"/>
    <w:multiLevelType w:val="multilevel"/>
    <w:tmpl w:val="AC98BFE8"/>
    <w:lvl w:ilvl="0">
      <w:start w:val="1"/>
      <w:numFmt w:val="bullet"/>
      <w:pStyle w:val="MPEGHeader"/>
      <w:lvlText w:val=""/>
      <w:lvlJc w:val="left"/>
      <w:pPr>
        <w:tabs>
          <w:tab w:val="num" w:pos="737"/>
        </w:tabs>
        <w:ind w:left="737" w:hanging="453"/>
      </w:pPr>
      <w:rPr>
        <w:rFonts w:ascii="Symbol" w:hAnsi="Symbol" w:cs="Symbol" w:hint="default"/>
        <w:color w:val="auto"/>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77A551BC"/>
    <w:multiLevelType w:val="multilevel"/>
    <w:tmpl w:val="A97225E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4" w15:restartNumberingAfterBreak="0">
    <w:nsid w:val="7A2E101B"/>
    <w:multiLevelType w:val="multilevel"/>
    <w:tmpl w:val="0768925C"/>
    <w:lvl w:ilvl="0">
      <w:start w:val="1"/>
      <w:numFmt w:val="bullet"/>
      <w:pStyle w:val="ListBullet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7A7C4B27"/>
    <w:multiLevelType w:val="multilevel"/>
    <w:tmpl w:val="B6A456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7C1039B0"/>
    <w:multiLevelType w:val="multilevel"/>
    <w:tmpl w:val="89C610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7" w15:restartNumberingAfterBreak="0">
    <w:nsid w:val="7C78686D"/>
    <w:multiLevelType w:val="multilevel"/>
    <w:tmpl w:val="CBA87A5C"/>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8" w15:restartNumberingAfterBreak="0">
    <w:nsid w:val="7D18533F"/>
    <w:multiLevelType w:val="multilevel"/>
    <w:tmpl w:val="E23CC77A"/>
    <w:lvl w:ilvl="0">
      <w:start w:val="1"/>
      <w:numFmt w:val="upperLetter"/>
      <w:lvlText w:val="%1"/>
      <w:lvlJc w:val="left"/>
      <w:pPr>
        <w:tabs>
          <w:tab w:val="num" w:pos="360"/>
        </w:tabs>
        <w:ind w:left="284" w:hanging="284"/>
      </w:pPr>
    </w:lvl>
    <w:lvl w:ilvl="1">
      <w:start w:val="1"/>
      <w:numFmt w:val="decimal"/>
      <w:lvlText w:val="%1.%2"/>
      <w:lvlJc w:val="left"/>
      <w:pPr>
        <w:tabs>
          <w:tab w:val="num" w:pos="576"/>
        </w:tabs>
        <w:ind w:left="576" w:hanging="576"/>
      </w:pPr>
    </w:lvl>
    <w:lvl w:ilvl="2">
      <w:start w:val="1"/>
      <w:numFmt w:val="decimal"/>
      <w:pStyle w:val="TableCel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7D2A797A"/>
    <w:multiLevelType w:val="multilevel"/>
    <w:tmpl w:val="29F03068"/>
    <w:lvl w:ilvl="0">
      <w:start w:val="1"/>
      <w:numFmt w:val="bullet"/>
      <w:lvlText w:val=""/>
      <w:lvlJc w:val="left"/>
      <w:pPr>
        <w:tabs>
          <w:tab w:val="num" w:pos="0"/>
        </w:tabs>
        <w:ind w:left="902" w:hanging="360"/>
      </w:pPr>
      <w:rPr>
        <w:rFonts w:ascii="Symbol" w:hAnsi="Symbol" w:cs="Symbol" w:hint="default"/>
      </w:rPr>
    </w:lvl>
    <w:lvl w:ilvl="1">
      <w:start w:val="1"/>
      <w:numFmt w:val="bullet"/>
      <w:lvlText w:val="o"/>
      <w:lvlJc w:val="left"/>
      <w:pPr>
        <w:tabs>
          <w:tab w:val="num" w:pos="0"/>
        </w:tabs>
        <w:ind w:left="1622" w:hanging="360"/>
      </w:pPr>
      <w:rPr>
        <w:rFonts w:ascii="Courier New" w:hAnsi="Courier New" w:cs="Courier New" w:hint="default"/>
      </w:rPr>
    </w:lvl>
    <w:lvl w:ilvl="2">
      <w:start w:val="1"/>
      <w:numFmt w:val="bullet"/>
      <w:lvlText w:val=""/>
      <w:lvlJc w:val="left"/>
      <w:pPr>
        <w:tabs>
          <w:tab w:val="num" w:pos="0"/>
        </w:tabs>
        <w:ind w:left="2342" w:hanging="360"/>
      </w:pPr>
      <w:rPr>
        <w:rFonts w:ascii="Wingdings" w:hAnsi="Wingdings" w:cs="Wingdings" w:hint="default"/>
      </w:rPr>
    </w:lvl>
    <w:lvl w:ilvl="3">
      <w:start w:val="1"/>
      <w:numFmt w:val="bullet"/>
      <w:lvlText w:val=""/>
      <w:lvlJc w:val="left"/>
      <w:pPr>
        <w:tabs>
          <w:tab w:val="num" w:pos="0"/>
        </w:tabs>
        <w:ind w:left="3062" w:hanging="360"/>
      </w:pPr>
      <w:rPr>
        <w:rFonts w:ascii="Symbol" w:hAnsi="Symbol" w:cs="Symbol" w:hint="default"/>
      </w:rPr>
    </w:lvl>
    <w:lvl w:ilvl="4">
      <w:start w:val="1"/>
      <w:numFmt w:val="bullet"/>
      <w:lvlText w:val="o"/>
      <w:lvlJc w:val="left"/>
      <w:pPr>
        <w:tabs>
          <w:tab w:val="num" w:pos="0"/>
        </w:tabs>
        <w:ind w:left="3782" w:hanging="360"/>
      </w:pPr>
      <w:rPr>
        <w:rFonts w:ascii="Courier New" w:hAnsi="Courier New" w:cs="Courier New" w:hint="default"/>
      </w:rPr>
    </w:lvl>
    <w:lvl w:ilvl="5">
      <w:start w:val="1"/>
      <w:numFmt w:val="bullet"/>
      <w:lvlText w:val=""/>
      <w:lvlJc w:val="left"/>
      <w:pPr>
        <w:tabs>
          <w:tab w:val="num" w:pos="0"/>
        </w:tabs>
        <w:ind w:left="4502" w:hanging="360"/>
      </w:pPr>
      <w:rPr>
        <w:rFonts w:ascii="Wingdings" w:hAnsi="Wingdings" w:cs="Wingdings" w:hint="default"/>
      </w:rPr>
    </w:lvl>
    <w:lvl w:ilvl="6">
      <w:start w:val="1"/>
      <w:numFmt w:val="bullet"/>
      <w:lvlText w:val=""/>
      <w:lvlJc w:val="left"/>
      <w:pPr>
        <w:tabs>
          <w:tab w:val="num" w:pos="0"/>
        </w:tabs>
        <w:ind w:left="5222" w:hanging="360"/>
      </w:pPr>
      <w:rPr>
        <w:rFonts w:ascii="Symbol" w:hAnsi="Symbol" w:cs="Symbol" w:hint="default"/>
      </w:rPr>
    </w:lvl>
    <w:lvl w:ilvl="7">
      <w:start w:val="1"/>
      <w:numFmt w:val="bullet"/>
      <w:lvlText w:val="o"/>
      <w:lvlJc w:val="left"/>
      <w:pPr>
        <w:tabs>
          <w:tab w:val="num" w:pos="0"/>
        </w:tabs>
        <w:ind w:left="5942" w:hanging="360"/>
      </w:pPr>
      <w:rPr>
        <w:rFonts w:ascii="Courier New" w:hAnsi="Courier New" w:cs="Courier New" w:hint="default"/>
      </w:rPr>
    </w:lvl>
    <w:lvl w:ilvl="8">
      <w:start w:val="1"/>
      <w:numFmt w:val="bullet"/>
      <w:lvlText w:val=""/>
      <w:lvlJc w:val="left"/>
      <w:pPr>
        <w:tabs>
          <w:tab w:val="num" w:pos="0"/>
        </w:tabs>
        <w:ind w:left="6662" w:hanging="360"/>
      </w:pPr>
      <w:rPr>
        <w:rFonts w:ascii="Wingdings" w:hAnsi="Wingdings" w:cs="Wingdings" w:hint="default"/>
      </w:rPr>
    </w:lvl>
  </w:abstractNum>
  <w:abstractNum w:abstractNumId="80" w15:restartNumberingAfterBreak="0">
    <w:nsid w:val="7DF32153"/>
    <w:multiLevelType w:val="multilevel"/>
    <w:tmpl w:val="5672CF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256794928">
    <w:abstractNumId w:val="31"/>
  </w:num>
  <w:num w:numId="2" w16cid:durableId="1253125969">
    <w:abstractNumId w:val="54"/>
  </w:num>
  <w:num w:numId="3" w16cid:durableId="268853966">
    <w:abstractNumId w:val="66"/>
  </w:num>
  <w:num w:numId="4" w16cid:durableId="1639603578">
    <w:abstractNumId w:val="55"/>
  </w:num>
  <w:num w:numId="5" w16cid:durableId="328213037">
    <w:abstractNumId w:val="42"/>
  </w:num>
  <w:num w:numId="6" w16cid:durableId="1256481400">
    <w:abstractNumId w:val="48"/>
  </w:num>
  <w:num w:numId="7" w16cid:durableId="1567375412">
    <w:abstractNumId w:val="0"/>
  </w:num>
  <w:num w:numId="8" w16cid:durableId="1129081744">
    <w:abstractNumId w:val="68"/>
  </w:num>
  <w:num w:numId="9" w16cid:durableId="476071421">
    <w:abstractNumId w:val="63"/>
  </w:num>
  <w:num w:numId="10" w16cid:durableId="683560238">
    <w:abstractNumId w:val="19"/>
  </w:num>
  <w:num w:numId="11" w16cid:durableId="49350459">
    <w:abstractNumId w:val="46"/>
  </w:num>
  <w:num w:numId="12" w16cid:durableId="836581683">
    <w:abstractNumId w:val="29"/>
  </w:num>
  <w:num w:numId="13" w16cid:durableId="469054003">
    <w:abstractNumId w:val="60"/>
  </w:num>
  <w:num w:numId="14" w16cid:durableId="997852713">
    <w:abstractNumId w:val="5"/>
  </w:num>
  <w:num w:numId="15" w16cid:durableId="2098863815">
    <w:abstractNumId w:val="76"/>
  </w:num>
  <w:num w:numId="16" w16cid:durableId="684865197">
    <w:abstractNumId w:val="56"/>
  </w:num>
  <w:num w:numId="17" w16cid:durableId="203753963">
    <w:abstractNumId w:val="37"/>
  </w:num>
  <w:num w:numId="18" w16cid:durableId="433593940">
    <w:abstractNumId w:val="75"/>
  </w:num>
  <w:num w:numId="19" w16cid:durableId="521093070">
    <w:abstractNumId w:val="32"/>
  </w:num>
  <w:num w:numId="20" w16cid:durableId="143475261">
    <w:abstractNumId w:val="21"/>
  </w:num>
  <w:num w:numId="21" w16cid:durableId="1898589167">
    <w:abstractNumId w:val="35"/>
  </w:num>
  <w:num w:numId="22" w16cid:durableId="392587067">
    <w:abstractNumId w:val="14"/>
  </w:num>
  <w:num w:numId="23" w16cid:durableId="1182550149">
    <w:abstractNumId w:val="65"/>
  </w:num>
  <w:num w:numId="24" w16cid:durableId="189226799">
    <w:abstractNumId w:val="18"/>
  </w:num>
  <w:num w:numId="25" w16cid:durableId="688140280">
    <w:abstractNumId w:val="24"/>
  </w:num>
  <w:num w:numId="26" w16cid:durableId="251090739">
    <w:abstractNumId w:val="45"/>
  </w:num>
  <w:num w:numId="27" w16cid:durableId="179903778">
    <w:abstractNumId w:val="44"/>
  </w:num>
  <w:num w:numId="28" w16cid:durableId="31997797">
    <w:abstractNumId w:val="9"/>
  </w:num>
  <w:num w:numId="29" w16cid:durableId="1155728813">
    <w:abstractNumId w:val="41"/>
  </w:num>
  <w:num w:numId="30" w16cid:durableId="1362825314">
    <w:abstractNumId w:val="28"/>
  </w:num>
  <w:num w:numId="31" w16cid:durableId="1967152262">
    <w:abstractNumId w:val="27"/>
  </w:num>
  <w:num w:numId="32" w16cid:durableId="1534076132">
    <w:abstractNumId w:val="74"/>
  </w:num>
  <w:num w:numId="33" w16cid:durableId="2019379883">
    <w:abstractNumId w:val="26"/>
  </w:num>
  <w:num w:numId="34" w16cid:durableId="927271769">
    <w:abstractNumId w:val="59"/>
  </w:num>
  <w:num w:numId="35" w16cid:durableId="189344965">
    <w:abstractNumId w:val="17"/>
  </w:num>
  <w:num w:numId="36" w16cid:durableId="432438171">
    <w:abstractNumId w:val="30"/>
  </w:num>
  <w:num w:numId="37" w16cid:durableId="1007563832">
    <w:abstractNumId w:val="36"/>
  </w:num>
  <w:num w:numId="38" w16cid:durableId="1907064354">
    <w:abstractNumId w:val="4"/>
  </w:num>
  <w:num w:numId="39" w16cid:durableId="1204294827">
    <w:abstractNumId w:val="34"/>
  </w:num>
  <w:num w:numId="40" w16cid:durableId="953445699">
    <w:abstractNumId w:val="70"/>
  </w:num>
  <w:num w:numId="41" w16cid:durableId="2014648679">
    <w:abstractNumId w:val="25"/>
  </w:num>
  <w:num w:numId="42" w16cid:durableId="880360409">
    <w:abstractNumId w:val="69"/>
  </w:num>
  <w:num w:numId="43" w16cid:durableId="758452972">
    <w:abstractNumId w:val="49"/>
  </w:num>
  <w:num w:numId="44" w16cid:durableId="137309582">
    <w:abstractNumId w:val="10"/>
  </w:num>
  <w:num w:numId="45" w16cid:durableId="2100517093">
    <w:abstractNumId w:val="78"/>
  </w:num>
  <w:num w:numId="46" w16cid:durableId="87506187">
    <w:abstractNumId w:val="23"/>
  </w:num>
  <w:num w:numId="47" w16cid:durableId="1188327880">
    <w:abstractNumId w:val="8"/>
  </w:num>
  <w:num w:numId="48" w16cid:durableId="641470127">
    <w:abstractNumId w:val="67"/>
  </w:num>
  <w:num w:numId="49" w16cid:durableId="871647987">
    <w:abstractNumId w:val="72"/>
  </w:num>
  <w:num w:numId="50" w16cid:durableId="1736049670">
    <w:abstractNumId w:val="47"/>
  </w:num>
  <w:num w:numId="51" w16cid:durableId="891043535">
    <w:abstractNumId w:val="50"/>
  </w:num>
  <w:num w:numId="52" w16cid:durableId="186604050">
    <w:abstractNumId w:val="61"/>
  </w:num>
  <w:num w:numId="53" w16cid:durableId="1576550669">
    <w:abstractNumId w:val="15"/>
  </w:num>
  <w:num w:numId="54" w16cid:durableId="1564027917">
    <w:abstractNumId w:val="1"/>
  </w:num>
  <w:num w:numId="55" w16cid:durableId="2124877503">
    <w:abstractNumId w:val="73"/>
  </w:num>
  <w:num w:numId="56" w16cid:durableId="1300039492">
    <w:abstractNumId w:val="7"/>
  </w:num>
  <w:num w:numId="57" w16cid:durableId="1398436295">
    <w:abstractNumId w:val="80"/>
  </w:num>
  <w:num w:numId="58" w16cid:durableId="1864707449">
    <w:abstractNumId w:val="57"/>
  </w:num>
  <w:num w:numId="59" w16cid:durableId="1837452246">
    <w:abstractNumId w:val="16"/>
  </w:num>
  <w:num w:numId="60" w16cid:durableId="662247411">
    <w:abstractNumId w:val="20"/>
  </w:num>
  <w:num w:numId="61" w16cid:durableId="1201014239">
    <w:abstractNumId w:val="71"/>
  </w:num>
  <w:num w:numId="62" w16cid:durableId="1620448221">
    <w:abstractNumId w:val="3"/>
  </w:num>
  <w:num w:numId="63" w16cid:durableId="565991266">
    <w:abstractNumId w:val="6"/>
  </w:num>
  <w:num w:numId="64" w16cid:durableId="481191329">
    <w:abstractNumId w:val="51"/>
  </w:num>
  <w:num w:numId="65" w16cid:durableId="1770421957">
    <w:abstractNumId w:val="79"/>
  </w:num>
  <w:num w:numId="66" w16cid:durableId="1304190614">
    <w:abstractNumId w:val="43"/>
  </w:num>
  <w:num w:numId="67" w16cid:durableId="63381132">
    <w:abstractNumId w:val="22"/>
  </w:num>
  <w:num w:numId="68" w16cid:durableId="630281816">
    <w:abstractNumId w:val="38"/>
  </w:num>
  <w:num w:numId="69" w16cid:durableId="1953780331">
    <w:abstractNumId w:val="53"/>
  </w:num>
  <w:num w:numId="70" w16cid:durableId="1304851561">
    <w:abstractNumId w:val="58"/>
  </w:num>
  <w:num w:numId="71" w16cid:durableId="1648633569">
    <w:abstractNumId w:val="40"/>
  </w:num>
  <w:num w:numId="72" w16cid:durableId="1848861996">
    <w:abstractNumId w:val="33"/>
  </w:num>
  <w:num w:numId="73" w16cid:durableId="240531872">
    <w:abstractNumId w:val="64"/>
  </w:num>
  <w:num w:numId="74" w16cid:durableId="1754083915">
    <w:abstractNumId w:val="13"/>
  </w:num>
  <w:num w:numId="75" w16cid:durableId="1063260070">
    <w:abstractNumId w:val="12"/>
  </w:num>
  <w:num w:numId="76" w16cid:durableId="1174952800">
    <w:abstractNumId w:val="77"/>
  </w:num>
  <w:num w:numId="77" w16cid:durableId="597249707">
    <w:abstractNumId w:val="52"/>
  </w:num>
  <w:num w:numId="78" w16cid:durableId="604659000">
    <w:abstractNumId w:val="16"/>
    <w:lvlOverride w:ilvl="0">
      <w:startOverride w:val="1"/>
    </w:lvlOverride>
  </w:num>
  <w:num w:numId="79" w16cid:durableId="1494221537">
    <w:abstractNumId w:val="3"/>
    <w:lvlOverride w:ilvl="0">
      <w:startOverride w:val="1"/>
    </w:lvlOverride>
  </w:num>
  <w:num w:numId="80" w16cid:durableId="1832720456">
    <w:abstractNumId w:val="43"/>
    <w:lvlOverride w:ilvl="0">
      <w:startOverride w:val="8"/>
    </w:lvlOverride>
    <w:lvlOverride w:ilvl="1">
      <w:startOverride w:val="3"/>
    </w:lvlOverride>
    <w:lvlOverride w:ilvl="2">
      <w:startOverride w:val="4"/>
    </w:lvlOverride>
    <w:lvlOverride w:ilvl="3">
      <w:startOverride w:val="1"/>
    </w:lvlOverride>
    <w:lvlOverride w:ilvl="4">
      <w:startOverride w:val="3"/>
    </w:lvlOverride>
    <w:lvlOverride w:ilvl="5">
      <w:startOverride w:val="1"/>
    </w:lvlOverride>
  </w:num>
  <w:num w:numId="81" w16cid:durableId="112940925">
    <w:abstractNumId w:val="12"/>
    <w:lvlOverride w:ilvl="0">
      <w:startOverride w:val="1"/>
    </w:lvlOverride>
  </w:num>
  <w:num w:numId="82" w16cid:durableId="1089352310">
    <w:abstractNumId w:val="39"/>
  </w:num>
  <w:num w:numId="83" w16cid:durableId="684474839">
    <w:abstractNumId w:val="62"/>
  </w:num>
  <w:num w:numId="84" w16cid:durableId="695496401">
    <w:abstractNumId w:val="2"/>
  </w:num>
  <w:num w:numId="85" w16cid:durableId="1908570867">
    <w:abstractNumId w:val="11"/>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yril Concolato (cc0)">
    <w15:presenceInfo w15:providerId="None" w15:userId="Cyril Concolato (c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A36"/>
    <w:rsid w:val="00024BF3"/>
    <w:rsid w:val="00035878"/>
    <w:rsid w:val="000A1067"/>
    <w:rsid w:val="000B6A36"/>
    <w:rsid w:val="00114A41"/>
    <w:rsid w:val="001232E7"/>
    <w:rsid w:val="001622E2"/>
    <w:rsid w:val="001A59F9"/>
    <w:rsid w:val="00242534"/>
    <w:rsid w:val="002C79D2"/>
    <w:rsid w:val="002D7E7F"/>
    <w:rsid w:val="003021FB"/>
    <w:rsid w:val="00361F2F"/>
    <w:rsid w:val="00375772"/>
    <w:rsid w:val="003C07D5"/>
    <w:rsid w:val="003C1524"/>
    <w:rsid w:val="003C3324"/>
    <w:rsid w:val="003F1E95"/>
    <w:rsid w:val="00483D36"/>
    <w:rsid w:val="004E4E04"/>
    <w:rsid w:val="005651AB"/>
    <w:rsid w:val="00595129"/>
    <w:rsid w:val="005A2209"/>
    <w:rsid w:val="0071231C"/>
    <w:rsid w:val="00746008"/>
    <w:rsid w:val="007E6E83"/>
    <w:rsid w:val="00807497"/>
    <w:rsid w:val="008441CF"/>
    <w:rsid w:val="00865F9C"/>
    <w:rsid w:val="00933837"/>
    <w:rsid w:val="0096302A"/>
    <w:rsid w:val="00A10124"/>
    <w:rsid w:val="00A92A1B"/>
    <w:rsid w:val="00AF5DC5"/>
    <w:rsid w:val="00B22106"/>
    <w:rsid w:val="00B3432F"/>
    <w:rsid w:val="00B627D8"/>
    <w:rsid w:val="00CF3F61"/>
    <w:rsid w:val="00D07D14"/>
    <w:rsid w:val="00D31C47"/>
    <w:rsid w:val="00D6490D"/>
    <w:rsid w:val="00D763EC"/>
    <w:rsid w:val="00D82274"/>
    <w:rsid w:val="00DC7217"/>
    <w:rsid w:val="00E00DC1"/>
    <w:rsid w:val="00E4516E"/>
    <w:rsid w:val="00EE2B21"/>
    <w:rsid w:val="00EF39AD"/>
    <w:rsid w:val="00F313AF"/>
    <w:rsid w:val="00F31CCF"/>
    <w:rsid w:val="00F8156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09D05"/>
  <w15:docId w15:val="{FC7B7520-54CB-4EDF-8EFB-12C55D64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qFormat/>
    <w:rsid w:val="00221F51"/>
    <w:pPr>
      <w:keepNext/>
      <w:widowControl w:val="0"/>
      <w:numPr>
        <w:numId w:val="1"/>
      </w:numPr>
      <w:spacing w:before="240" w:after="60" w:line="276" w:lineRule="auto"/>
      <w:jc w:val="both"/>
      <w:outlineLvl w:val="0"/>
    </w:pPr>
    <w:rPr>
      <w:rFonts w:eastAsia="Calibri" w:cs="Arial"/>
      <w:b/>
      <w:bCs/>
      <w:kern w:val="2"/>
      <w:sz w:val="28"/>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qFormat/>
    <w:rsid w:val="00A42274"/>
    <w:pPr>
      <w:keepNext/>
      <w:widowControl w:val="0"/>
      <w:numPr>
        <w:ilvl w:val="1"/>
        <w:numId w:val="1"/>
      </w:numPr>
      <w:spacing w:before="240" w:after="60" w:line="276" w:lineRule="auto"/>
      <w:jc w:val="both"/>
      <w:outlineLvl w:val="1"/>
    </w:pPr>
    <w:rPr>
      <w:rFonts w:eastAsia="Calibri"/>
      <w:b/>
      <w:bCs/>
      <w:iCs/>
      <w:sz w:val="26"/>
      <w:szCs w:val="28"/>
      <w:lang w:val="x-none"/>
    </w:rPr>
  </w:style>
  <w:style w:type="paragraph" w:styleId="Heading3">
    <w:name w:val="heading 3"/>
    <w:aliases w:val="H3,h3,h31,h32,THeading 3,H31,Titre 3,Org Heading 1,Alt+3,Alt+31,Alt+32,Alt+33,Alt+311,Alt+321,Alt+34,Alt+35,Alt+36,Alt+37,Alt+38,Alt+39,Alt+310,Alt+312,Alt+322,Alt+313,Alt+314,Title3,3,GS_3,0H,bullet,b,3 bullet,SECOND,Bullet,Second,l3,kopregel"/>
    <w:basedOn w:val="Normal"/>
    <w:next w:val="Normal"/>
    <w:link w:val="Heading3Char"/>
    <w:qFormat/>
    <w:rsid w:val="00221F51"/>
    <w:pPr>
      <w:keepNext/>
      <w:widowControl w:val="0"/>
      <w:numPr>
        <w:ilvl w:val="2"/>
        <w:numId w:val="1"/>
      </w:numPr>
      <w:spacing w:before="240" w:after="60" w:line="276" w:lineRule="auto"/>
      <w:jc w:val="both"/>
      <w:outlineLvl w:val="2"/>
    </w:pPr>
    <w:rPr>
      <w:rFonts w:eastAsia="Calibri"/>
      <w:b/>
      <w:bCs/>
      <w:sz w:val="22"/>
      <w:szCs w:val="26"/>
      <w:lang w:val="x-none"/>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qFormat/>
    <w:rsid w:val="008A4192"/>
    <w:pPr>
      <w:keepNext/>
      <w:widowControl w:val="0"/>
      <w:numPr>
        <w:ilvl w:val="3"/>
        <w:numId w:val="1"/>
      </w:numPr>
      <w:spacing w:before="240" w:after="60" w:line="276" w:lineRule="auto"/>
      <w:jc w:val="both"/>
      <w:outlineLvl w:val="3"/>
    </w:pPr>
    <w:rPr>
      <w:rFonts w:eastAsia="Calibri"/>
      <w:b/>
      <w:bCs/>
      <w:sz w:val="22"/>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qFormat/>
    <w:rsid w:val="00171211"/>
    <w:pPr>
      <w:widowControl w:val="0"/>
      <w:numPr>
        <w:ilvl w:val="4"/>
        <w:numId w:val="1"/>
      </w:numPr>
      <w:spacing w:before="240" w:after="60" w:line="276" w:lineRule="auto"/>
      <w:jc w:val="both"/>
      <w:outlineLvl w:val="4"/>
    </w:pPr>
    <w:rPr>
      <w:rFonts w:eastAsia="Calibri"/>
      <w:b/>
      <w:bCs/>
      <w:i/>
      <w:iCs/>
      <w:sz w:val="26"/>
      <w:szCs w:val="26"/>
    </w:rPr>
  </w:style>
  <w:style w:type="paragraph" w:styleId="Heading6">
    <w:name w:val="heading 6"/>
    <w:aliases w:val="TOC header,Bullet list,sub-dash,sd,5,Appendix,T1,h6,Heading6,h61,h62,H6,H61,Titre 6,Alt+6"/>
    <w:basedOn w:val="Normal"/>
    <w:next w:val="Normal"/>
    <w:link w:val="Heading6Char"/>
    <w:qFormat/>
    <w:rsid w:val="00171211"/>
    <w:pPr>
      <w:widowControl w:val="0"/>
      <w:numPr>
        <w:ilvl w:val="5"/>
        <w:numId w:val="1"/>
      </w:numPr>
      <w:spacing w:before="240" w:after="60" w:line="276" w:lineRule="auto"/>
      <w:jc w:val="both"/>
      <w:outlineLvl w:val="5"/>
    </w:pPr>
    <w:rPr>
      <w:rFonts w:eastAsia="Calibri"/>
      <w:b/>
      <w:bCs/>
      <w:sz w:val="22"/>
      <w:szCs w:val="22"/>
    </w:rPr>
  </w:style>
  <w:style w:type="paragraph" w:styleId="Heading7">
    <w:name w:val="heading 7"/>
    <w:aliases w:val="Bulleted list,L7,st,SDL title,h7,Alt+7,Alt+71,Alt+72,Alt+73,Alt+74,Alt+75,Alt+76,Alt+77,Alt+78,Alt+79,Alt+710,Alt+711,Alt+712,Alt+713,Annex level 1"/>
    <w:basedOn w:val="Normal"/>
    <w:next w:val="Normal"/>
    <w:link w:val="Heading7Char"/>
    <w:uiPriority w:val="9"/>
    <w:qFormat/>
    <w:rsid w:val="00171211"/>
    <w:pPr>
      <w:widowControl w:val="0"/>
      <w:numPr>
        <w:ilvl w:val="6"/>
        <w:numId w:val="1"/>
      </w:numPr>
      <w:spacing w:before="240" w:after="60" w:line="276" w:lineRule="auto"/>
      <w:jc w:val="both"/>
      <w:outlineLvl w:val="6"/>
    </w:pPr>
    <w:rPr>
      <w:rFonts w:eastAsia="Calibri"/>
      <w:sz w:val="22"/>
      <w:szCs w:val="22"/>
    </w:rPr>
  </w:style>
  <w:style w:type="paragraph" w:styleId="Heading8">
    <w:name w:val="heading 8"/>
    <w:aliases w:val="Legal Level 1.1.1.,Center Bold,Tables,Alt+8,Alt+81,Alt+82,Alt+83,Alt+84,Alt+85,Alt+86,Alt+87,Alt+88,Alt+89,Alt+810,Alt+811,Alt+812,Alt+813,Annex level 2,Table"/>
    <w:basedOn w:val="Normal"/>
    <w:next w:val="Normal"/>
    <w:link w:val="Heading8Char"/>
    <w:uiPriority w:val="9"/>
    <w:qFormat/>
    <w:rsid w:val="00171211"/>
    <w:pPr>
      <w:widowControl w:val="0"/>
      <w:numPr>
        <w:ilvl w:val="7"/>
        <w:numId w:val="1"/>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
    <w:basedOn w:val="Normal"/>
    <w:next w:val="Normal"/>
    <w:link w:val="Heading9Char"/>
    <w:uiPriority w:val="9"/>
    <w:qFormat/>
    <w:rsid w:val="00171211"/>
    <w:pPr>
      <w:widowControl w:val="0"/>
      <w:numPr>
        <w:ilvl w:val="8"/>
        <w:numId w:val="1"/>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qFormat/>
    <w:rsid w:val="00A741D6"/>
    <w:rPr>
      <w:rFonts w:eastAsia="Calibri" w:cs="Arial"/>
      <w:b/>
      <w:bCs/>
      <w:kern w:val="2"/>
      <w:sz w:val="28"/>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qFormat/>
    <w:rsid w:val="00CC1CE8"/>
    <w:rPr>
      <w:rFonts w:eastAsia="Calibri"/>
      <w:b/>
      <w:bCs/>
      <w:iCs/>
      <w:sz w:val="26"/>
      <w:szCs w:val="28"/>
      <w:lang w:val="x-none"/>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3"/>
    <w:qFormat/>
    <w:rsid w:val="00CC1CE8"/>
    <w:rPr>
      <w:rFonts w:eastAsia="Calibri"/>
      <w:b/>
      <w:bCs/>
      <w:sz w:val="22"/>
      <w:szCs w:val="26"/>
      <w:lang w:val="x-none"/>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4"/>
    <w:qFormat/>
    <w:rsid w:val="008A4192"/>
    <w:rPr>
      <w:rFonts w:eastAsia="Calibri"/>
      <w:b/>
      <w:bCs/>
      <w:sz w:val="22"/>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5"/>
    <w:qFormat/>
    <w:rsid w:val="00A741D6"/>
    <w:rPr>
      <w:rFonts w:eastAsia="Calibri"/>
      <w:b/>
      <w:bCs/>
      <w:i/>
      <w:iCs/>
      <w:sz w:val="26"/>
      <w:szCs w:val="26"/>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6"/>
    <w:qFormat/>
    <w:rsid w:val="00A741D6"/>
    <w:rPr>
      <w:rFonts w:eastAsia="Calibri"/>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qFormat/>
    <w:rsid w:val="00A741D6"/>
    <w:rPr>
      <w:rFonts w:eastAsia="Calibri"/>
      <w:sz w:val="22"/>
      <w:szCs w:val="22"/>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Table Char"/>
    <w:link w:val="Heading8"/>
    <w:uiPriority w:val="9"/>
    <w:qFormat/>
    <w:rsid w:val="00A741D6"/>
    <w:rPr>
      <w:rFonts w:eastAsia="Calibri"/>
      <w:i/>
      <w:iCs/>
      <w:sz w:val="22"/>
      <w:szCs w:val="22"/>
    </w:rPr>
  </w:style>
  <w:style w:type="character" w:customStyle="1" w:styleId="Heading9Char">
    <w:name w:val="Heading 9 Char"/>
    <w:aliases w:val="Figure Heading Char,FH Char,Titre 10 Char,tt Char,ft Char,HF Char,Figures Char,Alt+9 Char"/>
    <w:link w:val="Heading9"/>
    <w:uiPriority w:val="9"/>
    <w:qFormat/>
    <w:rsid w:val="00A741D6"/>
    <w:rPr>
      <w:rFonts w:ascii="Arial" w:eastAsia="Calibri" w:hAnsi="Arial" w:cs="Arial"/>
      <w:sz w:val="22"/>
      <w:szCs w:val="22"/>
    </w:rPr>
  </w:style>
  <w:style w:type="character" w:styleId="Hyperlink">
    <w:name w:val="Hyperlink"/>
    <w:uiPriority w:val="99"/>
    <w:rsid w:val="00915EE0"/>
    <w:rPr>
      <w:color w:val="0000FF"/>
      <w:u w:val="single"/>
    </w:rPr>
  </w:style>
  <w:style w:type="character" w:customStyle="1" w:styleId="BalloonTextChar">
    <w:name w:val="Balloon Text Char"/>
    <w:link w:val="BalloonText"/>
    <w:uiPriority w:val="99"/>
    <w:qFormat/>
    <w:rsid w:val="00CC1CE8"/>
    <w:rPr>
      <w:rFonts w:ascii="Lucida Grande" w:eastAsia="SimSun" w:hAnsi="Lucida Grande"/>
      <w:sz w:val="18"/>
      <w:szCs w:val="18"/>
      <w:lang w:eastAsia="zh-CN"/>
    </w:rPr>
  </w:style>
  <w:style w:type="character" w:customStyle="1" w:styleId="DocumentMapChar">
    <w:name w:val="Document Map Char"/>
    <w:link w:val="DocumentMap"/>
    <w:qFormat/>
    <w:rsid w:val="00CC1CE8"/>
    <w:rPr>
      <w:rFonts w:ascii="Lucida Grande" w:eastAsia="SimSun" w:hAnsi="Lucida Grande"/>
      <w:sz w:val="24"/>
      <w:szCs w:val="24"/>
      <w:lang w:eastAsia="zh-CN"/>
    </w:rPr>
  </w:style>
  <w:style w:type="character" w:styleId="CommentReference">
    <w:name w:val="annotation reference"/>
    <w:uiPriority w:val="99"/>
    <w:qFormat/>
    <w:rsid w:val="00CC1CE8"/>
    <w:rPr>
      <w:sz w:val="16"/>
      <w:szCs w:val="16"/>
    </w:rPr>
  </w:style>
  <w:style w:type="character" w:customStyle="1" w:styleId="CommentTextChar">
    <w:name w:val="Comment Text Char"/>
    <w:link w:val="CommentText"/>
    <w:uiPriority w:val="99"/>
    <w:qFormat/>
    <w:rsid w:val="00CC1CE8"/>
    <w:rPr>
      <w:rFonts w:eastAsia="SimSun"/>
      <w:lang w:eastAsia="zh-CN"/>
    </w:rPr>
  </w:style>
  <w:style w:type="character" w:customStyle="1" w:styleId="CommentSubjectChar">
    <w:name w:val="Comment Subject Char"/>
    <w:link w:val="CommentSubject"/>
    <w:uiPriority w:val="99"/>
    <w:qFormat/>
    <w:rsid w:val="00CC1CE8"/>
    <w:rPr>
      <w:rFonts w:eastAsia="SimSun"/>
      <w:b/>
      <w:bCs/>
      <w:lang w:eastAsia="zh-CN"/>
    </w:rPr>
  </w:style>
  <w:style w:type="character" w:customStyle="1" w:styleId="SubtitleChar">
    <w:name w:val="Subtitle Char"/>
    <w:link w:val="Subtitle"/>
    <w:qFormat/>
    <w:rsid w:val="00865788"/>
    <w:rPr>
      <w:rFonts w:ascii="Cambria" w:eastAsia="Times New Roman" w:hAnsi="Cambria" w:cs="Times New Roman"/>
      <w:i/>
      <w:iCs/>
      <w:color w:val="4F81BD"/>
      <w:spacing w:val="15"/>
      <w:sz w:val="24"/>
      <w:szCs w:val="24"/>
      <w:lang w:val="en-GB"/>
    </w:rPr>
  </w:style>
  <w:style w:type="character" w:customStyle="1" w:styleId="HeaderChar">
    <w:name w:val="Header Char"/>
    <w:link w:val="Header"/>
    <w:uiPriority w:val="99"/>
    <w:qFormat/>
    <w:rsid w:val="00717E1B"/>
    <w:rPr>
      <w:rFonts w:ascii="Calibri" w:eastAsia="Calibri" w:hAnsi="Calibri"/>
      <w:sz w:val="22"/>
      <w:szCs w:val="22"/>
      <w:lang w:val="en-US" w:eastAsia="en-US"/>
    </w:rPr>
  </w:style>
  <w:style w:type="character" w:customStyle="1" w:styleId="FooterChar">
    <w:name w:val="Footer Char"/>
    <w:link w:val="Footer"/>
    <w:uiPriority w:val="99"/>
    <w:qFormat/>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qFormat/>
    <w:rsid w:val="00A87058"/>
    <w:rPr>
      <w:color w:val="605E5C"/>
      <w:shd w:val="clear" w:color="auto" w:fill="E1DFDD"/>
    </w:rPr>
  </w:style>
  <w:style w:type="character" w:customStyle="1" w:styleId="codeZchn">
    <w:name w:val="code Zchn"/>
    <w:link w:val="code"/>
    <w:qFormat/>
    <w:rsid w:val="00EC1810"/>
    <w:rPr>
      <w:rFonts w:ascii="Courier New" w:eastAsia="Times New Roman" w:hAnsi="Courier New"/>
      <w:lang w:val="en-GB"/>
    </w:rPr>
  </w:style>
  <w:style w:type="character" w:customStyle="1" w:styleId="fieldsZchn">
    <w:name w:val="fields Zchn"/>
    <w:link w:val="fields"/>
    <w:qFormat/>
    <w:rsid w:val="00097055"/>
    <w:rPr>
      <w:rFonts w:eastAsia="Times New Roman"/>
      <w:lang w:val="en-GB" w:eastAsia="ja-JP"/>
    </w:rPr>
  </w:style>
  <w:style w:type="character" w:customStyle="1" w:styleId="lastfieldZchn">
    <w:name w:val="lastfield Zchn"/>
    <w:link w:val="lastfield"/>
    <w:qFormat/>
    <w:rsid w:val="00A741D6"/>
    <w:rPr>
      <w:rFonts w:ascii="Arial" w:eastAsia="Batang" w:hAnsi="Arial"/>
      <w:lang w:val="en-GB" w:eastAsia="ko-KR"/>
    </w:rPr>
  </w:style>
  <w:style w:type="character" w:customStyle="1" w:styleId="MacroTextChar">
    <w:name w:val="Macro Text Char"/>
    <w:basedOn w:val="DefaultParagraphFont"/>
    <w:link w:val="MacroText"/>
    <w:qFormat/>
    <w:rsid w:val="00A741D6"/>
    <w:rPr>
      <w:rFonts w:ascii="Courier New" w:hAnsi="Courier New"/>
      <w:lang w:val="en-GB" w:eastAsia="ja-JP"/>
    </w:rPr>
  </w:style>
  <w:style w:type="character" w:customStyle="1" w:styleId="MessageHeaderChar">
    <w:name w:val="Message Header Char"/>
    <w:basedOn w:val="DefaultParagraphFont"/>
    <w:link w:val="MessageHeader"/>
    <w:qFormat/>
    <w:rsid w:val="00A741D6"/>
    <w:rPr>
      <w:rFonts w:ascii="Cambria" w:eastAsia="Calibri" w:hAnsi="Cambria"/>
      <w:sz w:val="24"/>
      <w:szCs w:val="22"/>
      <w:shd w:val="clear" w:color="auto" w:fill="CCCCCC"/>
      <w:lang w:val="en-GB"/>
    </w:rPr>
  </w:style>
  <w:style w:type="character" w:customStyle="1" w:styleId="apple-converted-space">
    <w:name w:val="apple-converted-space"/>
    <w:qFormat/>
    <w:rsid w:val="00A741D6"/>
  </w:style>
  <w:style w:type="character" w:customStyle="1" w:styleId="NoteZchn">
    <w:name w:val="Note Zchn"/>
    <w:link w:val="Note"/>
    <w:qFormat/>
    <w:rsid w:val="0086325C"/>
    <w:rPr>
      <w:sz w:val="18"/>
      <w:lang w:val="en-GB" w:eastAsia="ja-JP"/>
    </w:rPr>
  </w:style>
  <w:style w:type="character" w:customStyle="1" w:styleId="BodyTextChar1">
    <w:name w:val="Body Text Char1"/>
    <w:link w:val="BodyText"/>
    <w:uiPriority w:val="99"/>
    <w:qFormat/>
    <w:rsid w:val="00A741D6"/>
    <w:rPr>
      <w:rFonts w:ascii="Cambria" w:hAnsi="Cambria"/>
      <w:sz w:val="18"/>
      <w:lang w:val="de-DE" w:eastAsia="ja-JP"/>
    </w:rPr>
  </w:style>
  <w:style w:type="character" w:customStyle="1" w:styleId="BodyTextChar">
    <w:name w:val="Body Text Char"/>
    <w:basedOn w:val="DefaultParagraphFont"/>
    <w:uiPriority w:val="99"/>
    <w:qFormat/>
    <w:rsid w:val="00A741D6"/>
    <w:rPr>
      <w:rFonts w:ascii="Calibri" w:eastAsia="Calibri" w:hAnsi="Calibri"/>
      <w:sz w:val="22"/>
      <w:szCs w:val="22"/>
    </w:rPr>
  </w:style>
  <w:style w:type="character" w:customStyle="1" w:styleId="codeChar">
    <w:name w:val="code Char"/>
    <w:qFormat/>
    <w:rsid w:val="00C0488E"/>
    <w:rPr>
      <w:rFonts w:ascii="Courier New" w:hAnsi="Courier New"/>
      <w:lang w:val="en-GB" w:eastAsia="ja-JP" w:bidi="ar-SA"/>
    </w:rPr>
  </w:style>
  <w:style w:type="character" w:customStyle="1" w:styleId="normaltextrun">
    <w:name w:val="normaltextrun"/>
    <w:basedOn w:val="DefaultParagraphFont"/>
    <w:qFormat/>
    <w:rsid w:val="00C241DA"/>
  </w:style>
  <w:style w:type="character" w:customStyle="1" w:styleId="PlainTextChar">
    <w:name w:val="Plain Text Char"/>
    <w:basedOn w:val="DefaultParagraphFont"/>
    <w:link w:val="PlainText"/>
    <w:qFormat/>
    <w:rsid w:val="00145107"/>
    <w:rPr>
      <w:rFonts w:ascii="Calibri" w:eastAsiaTheme="minorHAnsi" w:hAnsi="Calibri" w:cstheme="minorBidi"/>
      <w:sz w:val="22"/>
      <w:szCs w:val="21"/>
    </w:rPr>
  </w:style>
  <w:style w:type="character" w:customStyle="1" w:styleId="TitleChar">
    <w:name w:val="Title Char"/>
    <w:basedOn w:val="DefaultParagraphFont"/>
    <w:link w:val="Title"/>
    <w:uiPriority w:val="10"/>
    <w:qFormat/>
    <w:rsid w:val="00341409"/>
    <w:rPr>
      <w:rFonts w:ascii="Arial" w:eastAsia="Arial" w:hAnsi="Arial" w:cs="Arial"/>
      <w:b/>
      <w:bCs/>
      <w:sz w:val="29"/>
      <w:szCs w:val="29"/>
      <w:u w:val="single" w:color="000000"/>
    </w:rPr>
  </w:style>
  <w:style w:type="character" w:customStyle="1" w:styleId="NoteChar">
    <w:name w:val="Note Char"/>
    <w:qFormat/>
    <w:rsid w:val="00880B26"/>
    <w:rPr>
      <w:rFonts w:ascii="Cambria" w:hAnsi="Cambria"/>
      <w:szCs w:val="22"/>
      <w:lang w:eastAsia="ja-JP"/>
    </w:rPr>
  </w:style>
  <w:style w:type="character" w:customStyle="1" w:styleId="HTMLPreformattedChar">
    <w:name w:val="HTML Preformatted Char"/>
    <w:basedOn w:val="DefaultParagraphFont"/>
    <w:link w:val="HTMLPreformatted"/>
    <w:uiPriority w:val="99"/>
    <w:qFormat/>
    <w:rsid w:val="002039FE"/>
    <w:rPr>
      <w:rFonts w:ascii="Courier New" w:eastAsia="Times New Roman" w:hAnsi="Courier New" w:cs="Courier New"/>
    </w:rPr>
  </w:style>
  <w:style w:type="character" w:customStyle="1" w:styleId="NOChar">
    <w:name w:val="NO Char"/>
    <w:link w:val="NO"/>
    <w:qFormat/>
    <w:rsid w:val="002039FE"/>
    <w:rPr>
      <w:rFonts w:eastAsia="Times New Roman"/>
      <w:lang w:val="en-GB"/>
    </w:rPr>
  </w:style>
  <w:style w:type="character" w:customStyle="1" w:styleId="B1Char">
    <w:name w:val="B1 Char"/>
    <w:link w:val="B1"/>
    <w:qFormat/>
    <w:rsid w:val="002039FE"/>
    <w:rPr>
      <w:rFonts w:eastAsia="Times New Roman"/>
      <w:lang w:val="en-GB"/>
    </w:rPr>
  </w:style>
  <w:style w:type="character" w:customStyle="1" w:styleId="TFChar">
    <w:name w:val="TF Char"/>
    <w:link w:val="TF"/>
    <w:qFormat/>
    <w:rsid w:val="002039FE"/>
    <w:rPr>
      <w:rFonts w:ascii="Arial" w:eastAsia="Times New Roman" w:hAnsi="Arial"/>
      <w:b/>
      <w:sz w:val="24"/>
      <w:lang w:val="en-GB"/>
    </w:rPr>
  </w:style>
  <w:style w:type="character" w:customStyle="1" w:styleId="TALCar">
    <w:name w:val="TAL Car"/>
    <w:link w:val="TAL"/>
    <w:qFormat/>
    <w:locked/>
    <w:rsid w:val="002039FE"/>
    <w:rPr>
      <w:rFonts w:ascii="Arial" w:eastAsia="Times New Roman" w:hAnsi="Arial"/>
      <w:sz w:val="18"/>
      <w:lang w:val="en-GB" w:eastAsia="x-none"/>
    </w:rPr>
  </w:style>
  <w:style w:type="character" w:customStyle="1" w:styleId="FootnoteTextChar">
    <w:name w:val="Footnote Text Char"/>
    <w:basedOn w:val="DefaultParagraphFont"/>
    <w:link w:val="FootnoteText"/>
    <w:qFormat/>
    <w:rsid w:val="002039FE"/>
  </w:style>
  <w:style w:type="character" w:customStyle="1" w:styleId="FootnoteCharacters">
    <w:name w:val="Footnote Characters"/>
    <w:unhideWhenUsed/>
    <w:qFormat/>
    <w:rsid w:val="002039FE"/>
    <w:rPr>
      <w:vertAlign w:val="superscript"/>
    </w:rPr>
  </w:style>
  <w:style w:type="character" w:styleId="FootnoteReference">
    <w:name w:val="footnote reference"/>
    <w:rPr>
      <w:vertAlign w:val="superscript"/>
    </w:rPr>
  </w:style>
  <w:style w:type="character" w:customStyle="1" w:styleId="THChar">
    <w:name w:val="TH Char"/>
    <w:link w:val="TH"/>
    <w:qFormat/>
    <w:locked/>
    <w:rsid w:val="002039FE"/>
    <w:rPr>
      <w:rFonts w:ascii="Arial" w:hAnsi="Arial"/>
      <w:b/>
      <w:sz w:val="24"/>
      <w:szCs w:val="24"/>
      <w:lang w:val="en-GB"/>
    </w:rPr>
  </w:style>
  <w:style w:type="character" w:customStyle="1" w:styleId="QuoteChar">
    <w:name w:val="Quote Char"/>
    <w:basedOn w:val="DefaultParagraphFont"/>
    <w:link w:val="Quote"/>
    <w:uiPriority w:val="29"/>
    <w:qFormat/>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character" w:customStyle="1" w:styleId="CodeChar0">
    <w:name w:val="Code Char"/>
    <w:link w:val="Code0"/>
    <w:qFormat/>
    <w:locked/>
    <w:rsid w:val="002039FE"/>
    <w:rPr>
      <w:rFonts w:ascii="Courier New" w:hAnsi="Courier New"/>
      <w:sz w:val="18"/>
      <w:lang w:val="en-GB" w:eastAsia="ja-JP"/>
    </w:rPr>
  </w:style>
  <w:style w:type="character" w:customStyle="1" w:styleId="NumberingSymbols">
    <w:name w:val="Numbering Symbols"/>
    <w:qFormat/>
  </w:style>
  <w:style w:type="character" w:customStyle="1" w:styleId="B1Car">
    <w:name w:val="B1+ Car"/>
    <w:link w:val="B10"/>
    <w:qFormat/>
    <w:rsid w:val="002039FE"/>
    <w:rPr>
      <w:rFonts w:eastAsia="Times New Roman"/>
      <w:lang w:val="en-GB"/>
    </w:rPr>
  </w:style>
  <w:style w:type="character" w:styleId="FollowedHyperlink">
    <w:name w:val="FollowedHyperlink"/>
    <w:uiPriority w:val="99"/>
    <w:rsid w:val="002039FE"/>
    <w:rPr>
      <w:color w:val="800080"/>
      <w:u w:val="single"/>
    </w:rPr>
  </w:style>
  <w:style w:type="character" w:customStyle="1" w:styleId="MTDisplayEquationChar">
    <w:name w:val="MTDisplayEquation Char"/>
    <w:link w:val="MTDisplayEquation"/>
    <w:qFormat/>
    <w:rsid w:val="002039FE"/>
    <w:rPr>
      <w:rFonts w:eastAsia="SimSun"/>
      <w:spacing w:val="-1"/>
      <w:sz w:val="24"/>
      <w:lang w:val="x-none" w:eastAsia="x-none"/>
    </w:rPr>
  </w:style>
  <w:style w:type="character" w:customStyle="1" w:styleId="CaptionChar">
    <w:name w:val="Caption Char"/>
    <w:link w:val="Caption"/>
    <w:uiPriority w:val="35"/>
    <w:qFormat/>
    <w:locked/>
    <w:rsid w:val="002039FE"/>
    <w:rPr>
      <w:i/>
      <w:iCs/>
      <w:color w:val="1F497D"/>
      <w:sz w:val="18"/>
      <w:szCs w:val="18"/>
    </w:rPr>
  </w:style>
  <w:style w:type="character" w:customStyle="1" w:styleId="s2">
    <w:name w:val="s2"/>
    <w:qFormat/>
    <w:rsid w:val="002039FE"/>
  </w:style>
  <w:style w:type="character" w:customStyle="1" w:styleId="ListParagraphChar">
    <w:name w:val="List Paragraph Char"/>
    <w:aliases w:val="Bullets Char"/>
    <w:link w:val="ListParagraph"/>
    <w:uiPriority w:val="34"/>
    <w:qFormat/>
    <w:locked/>
    <w:rsid w:val="002039FE"/>
    <w:rPr>
      <w:rFonts w:eastAsia="Calibri"/>
      <w:sz w:val="22"/>
      <w:szCs w:val="22"/>
    </w:rPr>
  </w:style>
  <w:style w:type="character" w:customStyle="1" w:styleId="Note1Char">
    <w:name w:val="Note 1 Char"/>
    <w:link w:val="Note1"/>
    <w:qFormat/>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character" w:customStyle="1" w:styleId="tablesyntaxChar">
    <w:name w:val="table syntax Char"/>
    <w:link w:val="tablesyntax"/>
    <w:qFormat/>
    <w:locked/>
    <w:rsid w:val="002039FE"/>
    <w:rPr>
      <w:rFonts w:eastAsia="Malgun Gothic"/>
      <w:lang w:val="en-GB"/>
    </w:rPr>
  </w:style>
  <w:style w:type="character" w:customStyle="1" w:styleId="BodyText2Char">
    <w:name w:val="Body Text 2 Char"/>
    <w:basedOn w:val="DefaultParagraphFont"/>
    <w:link w:val="BodyText2"/>
    <w:qFormat/>
    <w:rsid w:val="00EC1810"/>
    <w:rPr>
      <w:rFonts w:ascii="Cambria" w:eastAsia="Calibri" w:hAnsi="Cambria"/>
      <w:sz w:val="16"/>
      <w:szCs w:val="22"/>
      <w:lang w:val="en-GB"/>
    </w:rPr>
  </w:style>
  <w:style w:type="character" w:customStyle="1" w:styleId="BodyText3Char">
    <w:name w:val="Body Text 3 Char"/>
    <w:basedOn w:val="DefaultParagraphFont"/>
    <w:link w:val="BodyText3"/>
    <w:qFormat/>
    <w:rsid w:val="00EC1810"/>
    <w:rPr>
      <w:rFonts w:ascii="Cambria" w:eastAsia="Calibri" w:hAnsi="Cambria"/>
      <w:sz w:val="14"/>
      <w:szCs w:val="22"/>
      <w:lang w:val="en-GB"/>
    </w:rPr>
  </w:style>
  <w:style w:type="character" w:customStyle="1" w:styleId="BodyTextIndentChar1">
    <w:name w:val="Body Text Indent Char1"/>
    <w:basedOn w:val="BodyTextChar1"/>
    <w:qFormat/>
    <w:rsid w:val="00EC1810"/>
    <w:rPr>
      <w:rFonts w:ascii="Cambria" w:eastAsia="Calibri" w:hAnsi="Cambria"/>
      <w:sz w:val="18"/>
      <w:szCs w:val="22"/>
      <w:lang w:val="en-GB" w:eastAsia="ja-JP"/>
    </w:rPr>
  </w:style>
  <w:style w:type="character" w:customStyle="1" w:styleId="BodyTextIndentChar">
    <w:name w:val="Body Text Indent Char"/>
    <w:basedOn w:val="DefaultParagraphFont"/>
    <w:link w:val="BodyTextIndent"/>
    <w:qFormat/>
    <w:rsid w:val="00EC1810"/>
    <w:rPr>
      <w:rFonts w:ascii="Cambria" w:eastAsia="Calibri" w:hAnsi="Cambria"/>
      <w:sz w:val="22"/>
      <w:szCs w:val="22"/>
      <w:lang w:val="en-GB"/>
    </w:rPr>
  </w:style>
  <w:style w:type="character" w:customStyle="1" w:styleId="BodyTextFirstIndent2Char">
    <w:name w:val="Body Text First Indent 2 Char"/>
    <w:basedOn w:val="BodyTextIndentChar"/>
    <w:link w:val="BodyTextFirstIndent2"/>
    <w:qFormat/>
    <w:rsid w:val="00EC1810"/>
    <w:rPr>
      <w:rFonts w:ascii="Cambria" w:eastAsia="Calibri" w:hAnsi="Cambria"/>
      <w:sz w:val="22"/>
      <w:szCs w:val="22"/>
      <w:lang w:val="en-GB"/>
    </w:rPr>
  </w:style>
  <w:style w:type="character" w:customStyle="1" w:styleId="BodyTextIndent2Char">
    <w:name w:val="Body Text Indent 2 Char"/>
    <w:basedOn w:val="DefaultParagraphFont"/>
    <w:link w:val="BodyTextIndent2"/>
    <w:qFormat/>
    <w:rsid w:val="00EC1810"/>
    <w:rPr>
      <w:rFonts w:ascii="Cambria" w:eastAsia="Calibri" w:hAnsi="Cambria"/>
      <w:sz w:val="22"/>
      <w:szCs w:val="22"/>
      <w:lang w:val="en-GB"/>
    </w:rPr>
  </w:style>
  <w:style w:type="character" w:customStyle="1" w:styleId="BodyTextIndent3Char">
    <w:name w:val="Body Text Indent 3 Char"/>
    <w:basedOn w:val="DefaultParagraphFont"/>
    <w:link w:val="BodyTextIndent3"/>
    <w:qFormat/>
    <w:rsid w:val="00EC1810"/>
    <w:rPr>
      <w:rFonts w:ascii="Cambria" w:eastAsia="Calibri" w:hAnsi="Cambria"/>
      <w:sz w:val="16"/>
      <w:szCs w:val="22"/>
      <w:lang w:val="en-GB"/>
    </w:rPr>
  </w:style>
  <w:style w:type="character" w:customStyle="1" w:styleId="ClosingChar">
    <w:name w:val="Closing Char"/>
    <w:basedOn w:val="DefaultParagraphFont"/>
    <w:link w:val="Closing"/>
    <w:qFormat/>
    <w:rsid w:val="00EC1810"/>
    <w:rPr>
      <w:rFonts w:ascii="Cambria" w:eastAsia="Calibri" w:hAnsi="Cambria"/>
      <w:sz w:val="22"/>
      <w:szCs w:val="22"/>
      <w:lang w:val="en-GB"/>
    </w:rPr>
  </w:style>
  <w:style w:type="character" w:customStyle="1" w:styleId="DateChar">
    <w:name w:val="Date Char"/>
    <w:basedOn w:val="DefaultParagraphFont"/>
    <w:link w:val="Date"/>
    <w:qFormat/>
    <w:rsid w:val="00EC1810"/>
    <w:rPr>
      <w:rFonts w:ascii="Cambria" w:eastAsia="Calibri" w:hAnsi="Cambria"/>
      <w:sz w:val="22"/>
      <w:szCs w:val="22"/>
      <w:lang w:val="en-GB"/>
    </w:rPr>
  </w:style>
  <w:style w:type="character" w:customStyle="1" w:styleId="Defterms">
    <w:name w:val="Defterms"/>
    <w:qFormat/>
    <w:rsid w:val="00EC1810"/>
    <w:rPr>
      <w:color w:val="auto"/>
      <w:lang w:val="fr-FR"/>
    </w:rPr>
  </w:style>
  <w:style w:type="character" w:customStyle="1" w:styleId="EndnoteCharacters">
    <w:name w:val="Endnote Characters"/>
    <w:qFormat/>
    <w:rsid w:val="00EC1810"/>
    <w:rPr>
      <w:vertAlign w:val="superscript"/>
      <w:lang w:val="fr-FR"/>
    </w:rPr>
  </w:style>
  <w:style w:type="character" w:styleId="EndnoteReference">
    <w:name w:val="endnote reference"/>
    <w:rPr>
      <w:vertAlign w:val="superscript"/>
      <w:lang w:val="fr-FR"/>
    </w:rPr>
  </w:style>
  <w:style w:type="character" w:customStyle="1" w:styleId="EndnoteTextChar">
    <w:name w:val="Endnote Text Char"/>
    <w:basedOn w:val="DefaultParagraphFont"/>
    <w:link w:val="EndnoteText"/>
    <w:qFormat/>
    <w:rsid w:val="00EC1810"/>
    <w:rPr>
      <w:rFonts w:ascii="Cambria" w:eastAsia="Calibri" w:hAnsi="Cambria"/>
      <w:sz w:val="22"/>
      <w:szCs w:val="22"/>
      <w:lang w:val="en-GB"/>
    </w:rPr>
  </w:style>
  <w:style w:type="character" w:customStyle="1" w:styleId="ExtXref">
    <w:name w:val="ExtXref"/>
    <w:qFormat/>
    <w:rsid w:val="00EC1810"/>
    <w:rPr>
      <w:color w:val="auto"/>
      <w:lang w:val="fr-FR"/>
    </w:rPr>
  </w:style>
  <w:style w:type="character" w:styleId="LineNumber">
    <w:name w:val="line number"/>
  </w:style>
  <w:style w:type="character" w:customStyle="1" w:styleId="NoteHeadingChar">
    <w:name w:val="Note Heading Char"/>
    <w:basedOn w:val="DefaultParagraphFont"/>
    <w:link w:val="NoteHeading"/>
    <w:qFormat/>
    <w:rsid w:val="00EC1810"/>
    <w:rPr>
      <w:rFonts w:ascii="Cambria" w:eastAsia="Calibri" w:hAnsi="Cambria"/>
      <w:sz w:val="22"/>
      <w:szCs w:val="22"/>
      <w:lang w:val="en-GB"/>
    </w:rPr>
  </w:style>
  <w:style w:type="character" w:styleId="PageNumber">
    <w:name w:val="page number"/>
    <w:qFormat/>
    <w:rsid w:val="00EC1810"/>
    <w:rPr>
      <w:lang w:val="fr-FR"/>
    </w:rPr>
  </w:style>
  <w:style w:type="character" w:customStyle="1" w:styleId="SalutationChar">
    <w:name w:val="Salutation Char"/>
    <w:basedOn w:val="DefaultParagraphFont"/>
    <w:link w:val="Salutation"/>
    <w:qFormat/>
    <w:rsid w:val="00EC1810"/>
    <w:rPr>
      <w:rFonts w:ascii="Cambria" w:eastAsia="Calibri" w:hAnsi="Cambria"/>
      <w:sz w:val="22"/>
      <w:szCs w:val="22"/>
      <w:lang w:val="en-GB"/>
    </w:rPr>
  </w:style>
  <w:style w:type="character" w:customStyle="1" w:styleId="SignatureChar">
    <w:name w:val="Signature Char"/>
    <w:basedOn w:val="DefaultParagraphFont"/>
    <w:link w:val="Signature"/>
    <w:qFormat/>
    <w:rsid w:val="00EC1810"/>
    <w:rPr>
      <w:rFonts w:ascii="Cambria" w:eastAsia="Calibri" w:hAnsi="Cambria"/>
      <w:sz w:val="22"/>
      <w:szCs w:val="22"/>
      <w:lang w:val="en-GB"/>
    </w:rPr>
  </w:style>
  <w:style w:type="character" w:customStyle="1" w:styleId="TableFootNoteXref">
    <w:name w:val="TableFootNoteXref"/>
    <w:qFormat/>
    <w:rsid w:val="00EC1810"/>
    <w:rPr>
      <w:sz w:val="14"/>
      <w:vertAlign w:val="superscript"/>
    </w:rPr>
  </w:style>
  <w:style w:type="character" w:customStyle="1" w:styleId="CharSDLcode">
    <w:name w:val="Char SDLcode"/>
    <w:qFormat/>
    <w:rsid w:val="00EC1810"/>
    <w:rPr>
      <w:rFonts w:ascii="Courier" w:hAnsi="Courier"/>
      <w:color w:val="auto"/>
    </w:rPr>
  </w:style>
  <w:style w:type="character" w:customStyle="1" w:styleId="CharBold">
    <w:name w:val="Char Bold"/>
    <w:qFormat/>
    <w:rsid w:val="00EC1810"/>
    <w:rPr>
      <w:b/>
    </w:rPr>
  </w:style>
  <w:style w:type="character" w:customStyle="1" w:styleId="MTEquationSection">
    <w:name w:val="MTEquationSection"/>
    <w:qFormat/>
    <w:rsid w:val="00EC1810"/>
    <w:rPr>
      <w:vanish w:val="0"/>
      <w:color w:val="FF0000"/>
    </w:rPr>
  </w:style>
  <w:style w:type="character" w:customStyle="1" w:styleId="E-mailSignatureChar">
    <w:name w:val="E-mail Signature Char"/>
    <w:basedOn w:val="DefaultParagraphFont"/>
    <w:link w:val="E-mailSignature"/>
    <w:qFormat/>
    <w:rsid w:val="00EC1810"/>
    <w:rPr>
      <w:rFonts w:ascii="Cambria" w:eastAsia="Calibri" w:hAnsi="Cambria"/>
      <w:sz w:val="22"/>
      <w:szCs w:val="22"/>
      <w:lang w:val="en-GB"/>
    </w:rPr>
  </w:style>
  <w:style w:type="character" w:customStyle="1" w:styleId="HTMLAddressChar">
    <w:name w:val="HTML Address Char"/>
    <w:basedOn w:val="DefaultParagraphFont"/>
    <w:link w:val="HTMLAddress"/>
    <w:qFormat/>
    <w:rsid w:val="00EC1810"/>
    <w:rPr>
      <w:rFonts w:ascii="Cambria" w:eastAsia="Calibri" w:hAnsi="Cambria"/>
      <w:i/>
      <w:iCs/>
      <w:sz w:val="22"/>
      <w:szCs w:val="22"/>
      <w:lang w:val="en-GB"/>
    </w:rPr>
  </w:style>
  <w:style w:type="character" w:customStyle="1" w:styleId="PLChar">
    <w:name w:val="PL Char"/>
    <w:qFormat/>
    <w:rsid w:val="00EC1810"/>
    <w:rPr>
      <w:rFonts w:ascii="Courier New" w:hAnsi="Courier New"/>
      <w:sz w:val="16"/>
      <w:lang w:val="en-GB" w:eastAsia="en-US" w:bidi="ar-SA"/>
    </w:rPr>
  </w:style>
  <w:style w:type="character" w:customStyle="1" w:styleId="SDLattribute">
    <w:name w:val="SDLattribute"/>
    <w:qFormat/>
    <w:rsid w:val="00EC1810"/>
    <w:rPr>
      <w:i/>
      <w:iCs/>
      <w:lang w:val="en-GB"/>
    </w:rPr>
  </w:style>
  <w:style w:type="character" w:customStyle="1" w:styleId="SDLkeyword">
    <w:name w:val="SDLkeyword"/>
    <w:qFormat/>
    <w:rsid w:val="00EC1810"/>
    <w:rPr>
      <w:rFonts w:ascii="Courier New" w:hAnsi="Courier New" w:cs="Courier New"/>
      <w:b/>
      <w:bCs/>
      <w:lang w:val="en-GB"/>
    </w:rPr>
  </w:style>
  <w:style w:type="character" w:customStyle="1" w:styleId="CharChar3">
    <w:name w:val="Char Char3"/>
    <w:qFormat/>
    <w:rsid w:val="00EC1810"/>
    <w:rPr>
      <w:rFonts w:ascii="Arial" w:eastAsia="MS Mincho" w:hAnsi="Arial" w:cs="Times New Roman"/>
      <w:b/>
      <w:kern w:val="2"/>
      <w:sz w:val="32"/>
      <w:szCs w:val="20"/>
      <w:lang w:val="en-US" w:eastAsia="ja-JP"/>
    </w:rPr>
  </w:style>
  <w:style w:type="character" w:customStyle="1" w:styleId="ZGSM">
    <w:name w:val="ZGSM"/>
    <w:qFormat/>
    <w:rsid w:val="00EC1810"/>
  </w:style>
  <w:style w:type="character" w:customStyle="1" w:styleId="Guidance">
    <w:name w:val="Guidance"/>
    <w:qFormat/>
    <w:rsid w:val="00EC1810"/>
    <w:rPr>
      <w:i/>
      <w:color w:val="0000FF"/>
      <w:sz w:val="20"/>
      <w:lang w:val="en-GB"/>
    </w:rPr>
  </w:style>
  <w:style w:type="character" w:styleId="HTMLAcronym">
    <w:name w:val="HTML Acronym"/>
    <w:qFormat/>
    <w:rsid w:val="00EC1810"/>
    <w:rPr>
      <w:lang w:val="en-GB"/>
    </w:rPr>
  </w:style>
  <w:style w:type="character" w:styleId="HTMLCite">
    <w:name w:val="HTML Cite"/>
    <w:qFormat/>
    <w:rsid w:val="00EC1810"/>
    <w:rPr>
      <w:i/>
      <w:iCs/>
      <w:lang w:val="en-GB"/>
    </w:rPr>
  </w:style>
  <w:style w:type="character" w:styleId="HTMLCode">
    <w:name w:val="HTML Code"/>
    <w:uiPriority w:val="99"/>
    <w:qFormat/>
    <w:rsid w:val="00EC1810"/>
    <w:rPr>
      <w:rFonts w:ascii="Courier New" w:hAnsi="Courier New"/>
      <w:sz w:val="20"/>
      <w:szCs w:val="20"/>
      <w:lang w:val="en-GB"/>
    </w:rPr>
  </w:style>
  <w:style w:type="character" w:styleId="HTMLDefinition">
    <w:name w:val="HTML Definition"/>
    <w:qFormat/>
    <w:rsid w:val="00EC1810"/>
    <w:rPr>
      <w:i/>
      <w:iCs/>
      <w:lang w:val="en-GB"/>
    </w:rPr>
  </w:style>
  <w:style w:type="character" w:styleId="HTMLKeyboard">
    <w:name w:val="HTML Keyboard"/>
    <w:qFormat/>
    <w:rsid w:val="00EC1810"/>
    <w:rPr>
      <w:rFonts w:ascii="Courier New" w:hAnsi="Courier New"/>
      <w:sz w:val="20"/>
      <w:szCs w:val="20"/>
      <w:lang w:val="en-GB"/>
    </w:rPr>
  </w:style>
  <w:style w:type="character" w:styleId="HTMLSample">
    <w:name w:val="HTML Sample"/>
    <w:qFormat/>
    <w:rsid w:val="00EC1810"/>
    <w:rPr>
      <w:rFonts w:ascii="Courier New" w:hAnsi="Courier New"/>
      <w:lang w:val="en-GB"/>
    </w:rPr>
  </w:style>
  <w:style w:type="character" w:styleId="HTMLTypewriter">
    <w:name w:val="HTML Typewriter"/>
    <w:qFormat/>
    <w:rsid w:val="00EC1810"/>
    <w:rPr>
      <w:rFonts w:ascii="Courier New" w:hAnsi="Courier New"/>
      <w:sz w:val="20"/>
      <w:szCs w:val="20"/>
      <w:lang w:val="en-GB"/>
    </w:rPr>
  </w:style>
  <w:style w:type="character" w:styleId="HTMLVariable">
    <w:name w:val="HTML Variable"/>
    <w:qFormat/>
    <w:rsid w:val="00EC1810"/>
    <w:rPr>
      <w:i/>
      <w:iCs/>
      <w:lang w:val="en-GB"/>
    </w:rPr>
  </w:style>
  <w:style w:type="character" w:customStyle="1" w:styleId="EditorsNoteChar">
    <w:name w:val="Editor's Note Char"/>
    <w:qFormat/>
    <w:rsid w:val="00EC1810"/>
    <w:rPr>
      <w:color w:val="FF0000"/>
      <w:lang w:val="en-GB" w:eastAsia="en-US" w:bidi="ar-SA"/>
    </w:rPr>
  </w:style>
  <w:style w:type="character" w:customStyle="1" w:styleId="EXChar">
    <w:name w:val="EX Char"/>
    <w:qFormat/>
    <w:rsid w:val="00EC1810"/>
    <w:rPr>
      <w:lang w:val="en-GB" w:eastAsia="en-US" w:bidi="ar-SA"/>
    </w:rPr>
  </w:style>
  <w:style w:type="character" w:customStyle="1" w:styleId="EQChar">
    <w:name w:val="EQ Char"/>
    <w:qFormat/>
    <w:rsid w:val="00EC1810"/>
    <w:rPr>
      <w:lang w:val="en-GB" w:eastAsia="en-US" w:bidi="ar-SA"/>
    </w:rPr>
  </w:style>
  <w:style w:type="character" w:customStyle="1" w:styleId="ndfsyntaxelem">
    <w:name w:val="ndf_syntaxelem"/>
    <w:uiPriority w:val="1"/>
    <w:qFormat/>
    <w:rsid w:val="00EC1810"/>
    <w:rPr>
      <w:rFonts w:ascii="Courier New" w:hAnsi="Courier New" w:cs="Courier New"/>
    </w:rPr>
  </w:style>
  <w:style w:type="character" w:customStyle="1" w:styleId="FormatvorlagecodeLateinCourierZchn">
    <w:name w:val="Formatvorlage code + (Latein) Courier Zchn"/>
    <w:basedOn w:val="DefaultParagraphFont"/>
    <w:link w:val="FormatvorlagecodeLateinCourier"/>
    <w:qFormat/>
    <w:rsid w:val="00BA7A31"/>
    <w:rPr>
      <w:rFonts w:ascii="Courier" w:eastAsia="Times New Roman" w:hAnsi="Courier"/>
      <w:lang w:val="en-GB"/>
    </w:rPr>
  </w:style>
  <w:style w:type="character" w:customStyle="1" w:styleId="A50">
    <w:name w:val="A5"/>
    <w:uiPriority w:val="99"/>
    <w:qFormat/>
    <w:rsid w:val="00052016"/>
    <w:rPr>
      <w:rFonts w:ascii="Courier New" w:hAnsi="Courier New" w:cs="Courier New"/>
      <w:color w:val="000000"/>
      <w:sz w:val="18"/>
      <w:szCs w:val="18"/>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w:hAnsi="Liberation Sans" w:cs="FreeSans"/>
      <w:sz w:val="28"/>
      <w:szCs w:val="28"/>
    </w:rPr>
  </w:style>
  <w:style w:type="paragraph" w:styleId="BodyText">
    <w:name w:val="Body Text"/>
    <w:basedOn w:val="Normal"/>
    <w:link w:val="BodyTextChar1"/>
    <w:uiPriority w:val="99"/>
    <w:qFormat/>
    <w:rsid w:val="00A741D6"/>
    <w:pPr>
      <w:spacing w:before="60" w:after="60" w:line="210" w:lineRule="atLeast"/>
      <w:jc w:val="both"/>
    </w:pPr>
    <w:rPr>
      <w:rFonts w:ascii="Cambria" w:eastAsia="MS Mincho" w:hAnsi="Cambria"/>
      <w:sz w:val="18"/>
      <w:szCs w:val="20"/>
      <w:lang w:val="de-DE" w:eastAsia="ja-JP"/>
    </w:rPr>
  </w:style>
  <w:style w:type="paragraph" w:styleId="List">
    <w:name w:val="List"/>
    <w:basedOn w:val="Normal"/>
    <w:unhideWhenUsed/>
    <w:rsid w:val="002039FE"/>
    <w:pPr>
      <w:spacing w:after="160"/>
      <w:ind w:left="360" w:hanging="360"/>
      <w:contextualSpacing/>
      <w:jc w:val="both"/>
    </w:pPr>
    <w:rPr>
      <w:rFonts w:eastAsia="MS Mincho"/>
    </w:rPr>
  </w:style>
  <w:style w:type="paragraph" w:styleId="Caption">
    <w:name w:val="caption"/>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Index">
    <w:name w:val="Index"/>
    <w:basedOn w:val="Normal"/>
    <w:qFormat/>
    <w:pPr>
      <w:suppressLineNumbers/>
    </w:pPr>
    <w:rPr>
      <w:rFonts w:cs="FreeSans"/>
    </w:rPr>
  </w:style>
  <w:style w:type="paragraph" w:customStyle="1" w:styleId="a2">
    <w:name w:val="a2"/>
    <w:basedOn w:val="Heading2"/>
    <w:next w:val="Normal"/>
    <w:qFormat/>
    <w:rsid w:val="00AA7246"/>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qFormat/>
    <w:rsid w:val="00AA7246"/>
    <w:pPr>
      <w:numPr>
        <w:numId w:val="2"/>
      </w:numPr>
      <w:tabs>
        <w:tab w:val="clear" w:pos="720"/>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qFormat/>
    <w:rsid w:val="00AA7246"/>
    <w:pPr>
      <w:numPr>
        <w:numId w:val="2"/>
      </w:numPr>
      <w:tabs>
        <w:tab w:val="left" w:pos="880"/>
      </w:tab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qFormat/>
    <w:rsid w:val="00AA7246"/>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qFormat/>
    <w:rsid w:val="00AA7246"/>
    <w:pPr>
      <w:keepNext/>
      <w:numPr>
        <w:numId w:val="2"/>
      </w:numPr>
      <w:tabs>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0">
    <w:name w:val="ANNEX"/>
    <w:basedOn w:val="Normal"/>
    <w:next w:val="Normal"/>
    <w:qFormat/>
    <w:rsid w:val="00AA7246"/>
    <w:pPr>
      <w:keepNext/>
      <w:pageBreakBefore/>
      <w:widowControl w:val="0"/>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0"/>
    <w:qFormat/>
    <w:rsid w:val="00AA7246"/>
    <w:pPr>
      <w:spacing w:after="240"/>
      <w:jc w:val="left"/>
    </w:pPr>
    <w:rPr>
      <w:kern w:val="2"/>
    </w:rPr>
  </w:style>
  <w:style w:type="paragraph" w:styleId="TOC1">
    <w:name w:val="toc 1"/>
    <w:basedOn w:val="Normal"/>
    <w:next w:val="Normal"/>
    <w:autoRedefine/>
    <w:uiPriority w:val="39"/>
    <w:rsid w:val="00FF562E"/>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qFormat/>
    <w:rsid w:val="00DB3208"/>
    <w:pPr>
      <w:jc w:val="center"/>
    </w:pPr>
    <w:rPr>
      <w:b/>
      <w:bCs/>
      <w:i/>
      <w:iCs/>
    </w:rPr>
  </w:style>
  <w:style w:type="paragraph" w:styleId="BalloonText">
    <w:name w:val="Balloon Text"/>
    <w:basedOn w:val="Normal"/>
    <w:link w:val="BalloonTextChar"/>
    <w:uiPriority w:val="99"/>
    <w:qFormat/>
    <w:rsid w:val="00CC1CE8"/>
    <w:pPr>
      <w:widowControl w:val="0"/>
      <w:spacing w:after="200" w:line="276" w:lineRule="auto"/>
      <w:jc w:val="both"/>
    </w:pPr>
    <w:rPr>
      <w:rFonts w:ascii="Lucida Grande" w:eastAsia="Calibri" w:hAnsi="Lucida Grande"/>
      <w:sz w:val="18"/>
      <w:szCs w:val="18"/>
    </w:rPr>
  </w:style>
  <w:style w:type="paragraph" w:styleId="DocumentMap">
    <w:name w:val="Document Map"/>
    <w:basedOn w:val="Normal"/>
    <w:link w:val="DocumentMapChar"/>
    <w:qFormat/>
    <w:rsid w:val="00CC1CE8"/>
    <w:pPr>
      <w:widowControl w:val="0"/>
      <w:spacing w:after="200" w:line="276" w:lineRule="auto"/>
      <w:jc w:val="both"/>
    </w:pPr>
    <w:rPr>
      <w:rFonts w:ascii="Lucida Grande" w:eastAsia="Calibri" w:hAnsi="Lucida Grande"/>
      <w:sz w:val="22"/>
      <w:szCs w:val="22"/>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paragraph" w:styleId="CommentSubject">
    <w:name w:val="annotation subject"/>
    <w:basedOn w:val="CommentText"/>
    <w:next w:val="CommentText"/>
    <w:link w:val="CommentSubjectChar"/>
    <w:uiPriority w:val="99"/>
    <w:qFormat/>
    <w:rsid w:val="00CC1CE8"/>
    <w:rPr>
      <w:b/>
      <w:bCs/>
    </w:rPr>
  </w:style>
  <w:style w:type="paragraph" w:customStyle="1" w:styleId="western">
    <w:name w:val="western"/>
    <w:basedOn w:val="Normal"/>
    <w:qFormat/>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qFormat/>
    <w:rsid w:val="001C2B74"/>
    <w:pPr>
      <w:widowControl w:val="0"/>
      <w:spacing w:beforeAutospacing="1" w:afterAutospacing="1" w:line="276" w:lineRule="auto"/>
      <w:jc w:val="both"/>
    </w:pPr>
    <w:rPr>
      <w:sz w:val="22"/>
      <w:szCs w:val="22"/>
      <w:lang w:eastAsia="zh-TW"/>
    </w:rPr>
  </w:style>
  <w:style w:type="paragraph" w:styleId="IndexHeading">
    <w:name w:val="index heading"/>
    <w:basedOn w:val="Normal"/>
    <w:next w:val="Index1"/>
    <w:qFormat/>
    <w:rsid w:val="00EC1810"/>
    <w:pPr>
      <w:keepNext/>
      <w:spacing w:before="400" w:after="210" w:line="276" w:lineRule="auto"/>
      <w:jc w:val="center"/>
    </w:pPr>
    <w:rPr>
      <w:rFonts w:ascii="Cambria" w:eastAsia="Calibri" w:hAnsi="Cambria"/>
      <w:sz w:val="22"/>
      <w:szCs w:val="22"/>
      <w:lang w:val="en-GB"/>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s"/>
    <w:basedOn w:val="Normal"/>
    <w:link w:val="ListParagraphChar"/>
    <w:uiPriority w:val="34"/>
    <w:qFormat/>
    <w:rsid w:val="00865788"/>
    <w:pPr>
      <w:widowControl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spacing w:after="200" w:line="276" w:lineRule="auto"/>
      <w:jc w:val="both"/>
      <w:textAlignment w:val="baseline"/>
    </w:pPr>
    <w:rPr>
      <w:rFonts w:ascii="Cambria" w:hAnsi="Cambria"/>
      <w:i/>
      <w:iCs/>
      <w:color w:val="4F81BD"/>
      <w:spacing w:val="15"/>
      <w:sz w:val="22"/>
      <w:szCs w:val="22"/>
    </w:rPr>
  </w:style>
  <w:style w:type="paragraph" w:customStyle="1" w:styleId="box">
    <w:name w:val="box"/>
    <w:basedOn w:val="Normal"/>
    <w:qFormat/>
    <w:rsid w:val="00951E3B"/>
    <w:pPr>
      <w:widowControl w:val="0"/>
      <w:spacing w:before="120" w:after="120" w:line="276" w:lineRule="auto"/>
      <w:jc w:val="both"/>
    </w:pPr>
    <w:rPr>
      <w:rFonts w:eastAsia="MS Mincho"/>
      <w:sz w:val="32"/>
      <w:szCs w:val="20"/>
      <w:lang w:eastAsia="en-GB"/>
    </w:rPr>
  </w:style>
  <w:style w:type="paragraph" w:customStyle="1" w:styleId="HeaderandFooter">
    <w:name w:val="Header and Footer"/>
    <w:basedOn w:val="Normal"/>
    <w:qFormat/>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sz w:val="20"/>
      <w:szCs w:val="20"/>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paragraph" w:customStyle="1" w:styleId="lastfield">
    <w:name w:val="lastfield"/>
    <w:basedOn w:val="fields"/>
    <w:link w:val="lastfieldZchn"/>
    <w:qFormat/>
    <w:rsid w:val="00A741D6"/>
    <w:pPr>
      <w:spacing w:after="220"/>
    </w:pPr>
    <w:rPr>
      <w:rFonts w:eastAsia="Batang"/>
      <w:lang w:eastAsia="ko-KR"/>
    </w:rPr>
  </w:style>
  <w:style w:type="paragraph" w:styleId="ListBullet">
    <w:name w:val="List Bullet"/>
    <w:basedOn w:val="Normal"/>
    <w:autoRedefine/>
    <w:qFormat/>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qFormat/>
    <w:rsid w:val="00A741D6"/>
    <w:pPr>
      <w:keepNext/>
      <w:pageBreakBefore/>
      <w:numPr>
        <w:numId w:val="4"/>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qFormat/>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qFormat/>
    <w:rsid w:val="00A741D6"/>
    <w:pPr>
      <w:spacing w:after="240" w:line="276" w:lineRule="auto"/>
      <w:jc w:val="both"/>
    </w:pPr>
    <w:rPr>
      <w:rFonts w:ascii="Cambria" w:eastAsia="Calibri" w:hAnsi="Cambria"/>
      <w:sz w:val="22"/>
      <w:szCs w:val="22"/>
      <w:lang w:val="en-GB"/>
    </w:rPr>
  </w:style>
  <w:style w:type="paragraph" w:styleId="MacroText">
    <w:name w:val="macro"/>
    <w:link w:val="MacroTextChar"/>
    <w:qFormat/>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link w:val="MessageHeaderChar"/>
    <w:qFormat/>
    <w:rsid w:val="00A741D6"/>
    <w:pPr>
      <w:pBdr>
        <w:top w:val="single" w:sz="6" w:space="1" w:color="000000"/>
        <w:left w:val="single" w:sz="6" w:space="1" w:color="000000"/>
        <w:bottom w:val="single" w:sz="6" w:space="1" w:color="000000"/>
        <w:right w:val="single" w:sz="6" w:space="1" w:color="000000"/>
      </w:pBdr>
      <w:shd w:val="pct20" w:color="auto" w:fill="auto"/>
      <w:spacing w:after="240" w:line="276" w:lineRule="auto"/>
      <w:jc w:val="both"/>
    </w:pPr>
    <w:rPr>
      <w:rFonts w:ascii="Cambria" w:eastAsia="Calibri" w:hAnsi="Cambria"/>
      <w:szCs w:val="22"/>
      <w:lang w:val="en-GB"/>
    </w:rPr>
  </w:style>
  <w:style w:type="paragraph" w:customStyle="1" w:styleId="MSDNFR">
    <w:name w:val="MSDNFR"/>
    <w:basedOn w:val="Normal"/>
    <w:next w:val="Normal"/>
    <w:qFormat/>
    <w:rsid w:val="00A741D6"/>
    <w:pPr>
      <w:spacing w:after="240" w:line="220" w:lineRule="atLeast"/>
      <w:jc w:val="both"/>
    </w:pPr>
    <w:rPr>
      <w:rFonts w:ascii="Cambria" w:eastAsia="Calibri" w:hAnsi="Cambria"/>
      <w:color w:val="0000FF"/>
      <w:sz w:val="22"/>
      <w:szCs w:val="22"/>
      <w:lang w:val="en-GB"/>
    </w:rPr>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paragraph" w:customStyle="1" w:styleId="00BodyText">
    <w:name w:val="00 BodyText"/>
    <w:basedOn w:val="Normal"/>
    <w:qFormat/>
    <w:rsid w:val="00A741D6"/>
    <w:pPr>
      <w:spacing w:after="220"/>
      <w:jc w:val="both"/>
    </w:pPr>
    <w:rPr>
      <w:rFonts w:ascii="Cambria" w:hAnsi="Cambria"/>
      <w:sz w:val="22"/>
      <w:szCs w:val="22"/>
      <w:lang w:val="en-GB"/>
    </w:rPr>
  </w:style>
  <w:style w:type="paragraph" w:customStyle="1" w:styleId="11BodyText">
    <w:name w:val="11 BodyText"/>
    <w:basedOn w:val="Normal"/>
    <w:qFormat/>
    <w:rsid w:val="00A741D6"/>
    <w:pPr>
      <w:spacing w:after="120"/>
      <w:jc w:val="both"/>
    </w:pPr>
  </w:style>
  <w:style w:type="paragraph" w:customStyle="1" w:styleId="p1">
    <w:name w:val="p1"/>
    <w:basedOn w:val="Normal"/>
    <w:qFormat/>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qFormat/>
    <w:rsid w:val="00A741D6"/>
    <w:pPr>
      <w:widowControl/>
      <w:numPr>
        <w:ilvl w:val="0"/>
        <w:numId w:val="0"/>
      </w:numPr>
      <w:tabs>
        <w:tab w:val="left" w:pos="940"/>
        <w:tab w:val="left" w:pos="1140"/>
        <w:tab w:val="left" w:pos="1360"/>
      </w:tabs>
      <w:spacing w:before="60" w:after="240" w:line="230" w:lineRule="exact"/>
    </w:pPr>
    <w:rPr>
      <w:rFonts w:ascii="Cambria" w:eastAsia="MS Mincho" w:hAnsi="Cambria"/>
      <w:bCs w:val="0"/>
      <w:i/>
      <w:sz w:val="20"/>
      <w:szCs w:val="20"/>
      <w:lang w:val="en-GB"/>
    </w:rPr>
  </w:style>
  <w:style w:type="paragraph" w:styleId="Revision">
    <w:name w:val="Revision"/>
    <w:uiPriority w:val="62"/>
    <w:unhideWhenUsed/>
    <w:qFormat/>
    <w:rsid w:val="00A741D6"/>
    <w:rPr>
      <w:sz w:val="24"/>
      <w:szCs w:val="24"/>
    </w:rPr>
  </w:style>
  <w:style w:type="paragraph" w:customStyle="1" w:styleId="TableParagraph">
    <w:name w:val="Table Paragraph"/>
    <w:basedOn w:val="Normal"/>
    <w:uiPriority w:val="1"/>
    <w:qFormat/>
    <w:rsid w:val="00C241DA"/>
    <w:pPr>
      <w:widowControl w:val="0"/>
      <w:spacing w:after="160"/>
    </w:pPr>
    <w:rPr>
      <w:sz w:val="22"/>
      <w:szCs w:val="22"/>
    </w:rPr>
  </w:style>
  <w:style w:type="paragraph" w:styleId="PlainText">
    <w:name w:val="Plain Text"/>
    <w:basedOn w:val="Normal"/>
    <w:link w:val="PlainTextChar"/>
    <w:unhideWhenUsed/>
    <w:qFormat/>
    <w:rsid w:val="00145107"/>
    <w:pPr>
      <w:spacing w:after="160"/>
    </w:pPr>
    <w:rPr>
      <w:rFonts w:ascii="Calibri" w:eastAsiaTheme="minorHAnsi" w:hAnsi="Calibri" w:cstheme="minorBidi"/>
      <w:sz w:val="22"/>
      <w:szCs w:val="21"/>
    </w:rPr>
  </w:style>
  <w:style w:type="paragraph" w:styleId="Title">
    <w:name w:val="Title"/>
    <w:basedOn w:val="Normal"/>
    <w:link w:val="TitleChar"/>
    <w:qFormat/>
    <w:rsid w:val="00341409"/>
    <w:pPr>
      <w:widowControl w:val="0"/>
      <w:spacing w:before="90"/>
      <w:ind w:left="1194"/>
    </w:pPr>
    <w:rPr>
      <w:rFonts w:ascii="Arial" w:eastAsia="Arial" w:hAnsi="Arial" w:cs="Arial"/>
      <w:b/>
      <w:bCs/>
      <w:sz w:val="29"/>
      <w:szCs w:val="29"/>
      <w:u w:val="single" w:color="000000"/>
    </w:rPr>
  </w:style>
  <w:style w:type="paragraph" w:customStyle="1" w:styleId="StyleHeading4">
    <w:name w:val="Style Heading 4"/>
    <w:basedOn w:val="Heading4"/>
    <w:next w:val="Normal"/>
    <w:qFormat/>
    <w:rsid w:val="00880B26"/>
    <w:pPr>
      <w:keepLines/>
      <w:widowControl/>
      <w:numPr>
        <w:numId w:val="21"/>
      </w:numPr>
      <w:tabs>
        <w:tab w:val="left" w:pos="1008"/>
      </w:tabs>
      <w:spacing w:before="360" w:after="120" w:line="240" w:lineRule="atLeast"/>
      <w:ind w:right="288" w:firstLine="0"/>
      <w:jc w:val="left"/>
    </w:pPr>
    <w:rPr>
      <w:rFonts w:ascii="Candara" w:eastAsia="MS Mincho" w:hAnsi="Candara" w:cs="Tahoma"/>
      <w:i/>
      <w:iCs/>
      <w:color w:val="000000"/>
      <w:spacing w:val="10"/>
      <w:kern w:val="2"/>
      <w:szCs w:val="22"/>
    </w:rPr>
  </w:style>
  <w:style w:type="paragraph" w:customStyle="1" w:styleId="Tabletitle">
    <w:name w:val="Table title"/>
    <w:basedOn w:val="Normal"/>
    <w:next w:val="Normal"/>
    <w:qFormat/>
    <w:rsid w:val="002039FE"/>
    <w:pPr>
      <w:keepNext/>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qFormat/>
    <w:rsid w:val="002039FE"/>
    <w:pPr>
      <w:keepNext/>
      <w:keepLines/>
      <w:spacing w:before="60" w:after="180"/>
      <w:jc w:val="center"/>
      <w:textAlignment w:val="baseline"/>
    </w:pPr>
    <w:rPr>
      <w:rFonts w:ascii="Arial" w:eastAsia="MS Mincho" w:hAnsi="Arial"/>
      <w:b/>
      <w:lang w:val="en-GB"/>
    </w:rPr>
  </w:style>
  <w:style w:type="paragraph" w:customStyle="1" w:styleId="TableCell0">
    <w:name w:val="Table Cell"/>
    <w:basedOn w:val="Normal"/>
    <w:qFormat/>
    <w:rsid w:val="002039FE"/>
    <w:pPr>
      <w:tabs>
        <w:tab w:val="left" w:pos="720"/>
        <w:tab w:val="left" w:pos="1080"/>
        <w:tab w:val="left" w:pos="1440"/>
        <w:tab w:val="left" w:pos="1800"/>
        <w:tab w:val="left" w:pos="2160"/>
      </w:tab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qFormat/>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paragraph" w:customStyle="1" w:styleId="B3">
    <w:name w:val="B3"/>
    <w:basedOn w:val="ListBullet4"/>
    <w:qFormat/>
    <w:rsid w:val="002039FE"/>
    <w:pPr>
      <w:spacing w:before="60" w:after="180"/>
      <w:ind w:left="1135" w:hanging="284"/>
      <w:jc w:val="left"/>
      <w:textAlignment w:val="baseline"/>
    </w:pPr>
    <w:rPr>
      <w:rFonts w:eastAsia="Times New Roman"/>
      <w:szCs w:val="20"/>
    </w:rPr>
  </w:style>
  <w:style w:type="paragraph" w:styleId="ListBullet4">
    <w:name w:val="List Bullet 4"/>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Continue">
    <w:name w:val="List Continue"/>
    <w:basedOn w:val="Normal"/>
    <w:unhideWhenUsed/>
    <w:qFormat/>
    <w:rsid w:val="002039FE"/>
    <w:pPr>
      <w:spacing w:after="120"/>
      <w:ind w:left="360"/>
      <w:contextualSpacing/>
      <w:jc w:val="both"/>
    </w:pPr>
    <w:rPr>
      <w:rFonts w:eastAsia="MS Mincho"/>
    </w:rPr>
  </w:style>
  <w:style w:type="paragraph" w:customStyle="1" w:styleId="Example">
    <w:name w:val="Example"/>
    <w:basedOn w:val="Normal"/>
    <w:next w:val="Normal"/>
    <w:qFormat/>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qFormat/>
    <w:rsid w:val="002039FE"/>
    <w:pPr>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qFormat/>
    <w:rsid w:val="002039FE"/>
    <w:pPr>
      <w:keepLines/>
      <w:widowControl/>
      <w:numPr>
        <w:numId w:val="0"/>
      </w:numPr>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qFormat/>
    <w:rsid w:val="002039FE"/>
    <w:pPr>
      <w:spacing w:after="120"/>
    </w:pPr>
    <w:rPr>
      <w:rFonts w:ascii="Arial" w:eastAsia="Times New Roman" w:hAnsi="Arial"/>
      <w:lang w:val="en-GB"/>
    </w:rPr>
  </w:style>
  <w:style w:type="paragraph" w:customStyle="1" w:styleId="NO">
    <w:name w:val="NO"/>
    <w:basedOn w:val="Normal"/>
    <w:link w:val="NOChar"/>
    <w:qFormat/>
    <w:rsid w:val="002039FE"/>
    <w:pPr>
      <w:keepLines/>
      <w:spacing w:after="180"/>
      <w:ind w:left="1135" w:hanging="851"/>
    </w:pPr>
    <w:rPr>
      <w:sz w:val="20"/>
      <w:szCs w:val="20"/>
      <w:lang w:val="en-GB"/>
    </w:rPr>
  </w:style>
  <w:style w:type="paragraph" w:customStyle="1" w:styleId="B1">
    <w:name w:val="B1"/>
    <w:basedOn w:val="List"/>
    <w:link w:val="B1Char"/>
    <w:qFormat/>
    <w:rsid w:val="002039FE"/>
    <w:pPr>
      <w:spacing w:before="60" w:after="180"/>
      <w:ind w:left="568" w:hanging="284"/>
      <w:contextualSpacing w:val="0"/>
      <w:jc w:val="left"/>
    </w:pPr>
    <w:rPr>
      <w:rFonts w:eastAsia="Times New Roman"/>
      <w:sz w:val="20"/>
      <w:szCs w:val="20"/>
      <w:lang w:val="en-GB"/>
    </w:rPr>
  </w:style>
  <w:style w:type="paragraph" w:customStyle="1" w:styleId="TF">
    <w:name w:val="TF"/>
    <w:basedOn w:val="TH"/>
    <w:link w:val="TFChar"/>
    <w:qFormat/>
    <w:rsid w:val="002039FE"/>
    <w:pPr>
      <w:keepNext w:val="0"/>
      <w:spacing w:before="0" w:after="240"/>
    </w:pPr>
    <w:rPr>
      <w:rFonts w:eastAsia="Times New Roman"/>
      <w:szCs w:val="20"/>
    </w:rPr>
  </w:style>
  <w:style w:type="paragraph" w:customStyle="1" w:styleId="B20">
    <w:name w:val="B2"/>
    <w:basedOn w:val="ListBullet3"/>
    <w:qFormat/>
    <w:rsid w:val="002039FE"/>
    <w:pPr>
      <w:spacing w:after="180"/>
      <w:ind w:left="851" w:hanging="284"/>
      <w:jc w:val="left"/>
      <w:textAlignment w:val="baseline"/>
    </w:pPr>
    <w:rPr>
      <w:rFonts w:eastAsia="Times New Roman"/>
      <w:lang w:val="en-GB"/>
    </w:rPr>
  </w:style>
  <w:style w:type="paragraph" w:styleId="ListBullet3">
    <w:name w:val="List Bullet 3"/>
    <w:basedOn w:val="Normal"/>
    <w:autoRedefine/>
    <w:qFormat/>
    <w:rsid w:val="002039FE"/>
    <w:pPr>
      <w:tabs>
        <w:tab w:val="num" w:pos="851"/>
      </w:tabs>
      <w:spacing w:after="240" w:line="230" w:lineRule="atLeast"/>
      <w:ind w:left="926"/>
      <w:jc w:val="both"/>
    </w:pPr>
    <w:rPr>
      <w:rFonts w:ascii="Arial" w:eastAsia="MS Mincho" w:hAnsi="Arial" w:cs="Arial"/>
      <w:sz w:val="20"/>
      <w:szCs w:val="20"/>
      <w:lang w:eastAsia="ja-JP"/>
    </w:rPr>
  </w:style>
  <w:style w:type="paragraph" w:customStyle="1" w:styleId="PatentParagraph">
    <w:name w:val="Patent Paragraph"/>
    <w:basedOn w:val="Normal"/>
    <w:qFormat/>
    <w:rsid w:val="002039FE"/>
    <w:pPr>
      <w:tabs>
        <w:tab w:val="left" w:pos="720"/>
      </w:tabs>
      <w:spacing w:after="160" w:line="480" w:lineRule="auto"/>
    </w:pPr>
    <w:rPr>
      <w:rFonts w:ascii="Arial" w:eastAsia="SimSun" w:hAnsi="Arial" w:cs="Arial"/>
    </w:rPr>
  </w:style>
  <w:style w:type="paragraph" w:customStyle="1" w:styleId="TAL">
    <w:name w:val="TAL"/>
    <w:basedOn w:val="Normal"/>
    <w:link w:val="TALCar"/>
    <w:qFormat/>
    <w:rsid w:val="002039FE"/>
    <w:pPr>
      <w:keepNext/>
      <w:keepLines/>
      <w:spacing w:after="160"/>
      <w:textAlignment w:val="baseline"/>
    </w:pPr>
    <w:rPr>
      <w:rFonts w:ascii="Arial" w:hAnsi="Arial"/>
      <w:sz w:val="18"/>
      <w:szCs w:val="20"/>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paragraph" w:customStyle="1" w:styleId="Default">
    <w:name w:val="Default"/>
    <w:qFormat/>
    <w:rsid w:val="002039FE"/>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paragraph" w:styleId="ListContinue2">
    <w:name w:val="List Continue 2"/>
    <w:basedOn w:val="ListContinue"/>
    <w:qFormat/>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qFormat/>
    <w:rsid w:val="002039FE"/>
    <w:pPr>
      <w:spacing w:beforeAutospacing="1" w:afterAutospacing="1"/>
    </w:pPr>
  </w:style>
  <w:style w:type="paragraph" w:styleId="ListContinue4">
    <w:name w:val="List Continue 4"/>
    <w:basedOn w:val="ListContinue"/>
    <w:qFormat/>
    <w:rsid w:val="002039FE"/>
    <w:pPr>
      <w:numPr>
        <w:numId w:val="3"/>
      </w:numPr>
      <w:tabs>
        <w:tab w:val="left"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paragraph" w:customStyle="1" w:styleId="PL">
    <w:name w:val="PL"/>
    <w:qFormat/>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textAlignment w:val="baseline"/>
    </w:pPr>
    <w:rPr>
      <w:rFonts w:ascii="Courier New" w:eastAsia="Times New Roman" w:hAnsi="Courier New"/>
      <w:sz w:val="16"/>
      <w:lang w:val="en-GB"/>
    </w:rPr>
  </w:style>
  <w:style w:type="paragraph" w:customStyle="1" w:styleId="FP">
    <w:name w:val="FP"/>
    <w:basedOn w:val="Normal"/>
    <w:qFormat/>
    <w:rsid w:val="002039FE"/>
    <w:pPr>
      <w:spacing w:after="160"/>
      <w:textAlignment w:val="baseline"/>
    </w:pPr>
    <w:rPr>
      <w:sz w:val="20"/>
      <w:szCs w:val="20"/>
      <w:lang w:val="en-GB"/>
    </w:rPr>
  </w:style>
  <w:style w:type="paragraph" w:customStyle="1" w:styleId="B2">
    <w:name w:val="B2+"/>
    <w:basedOn w:val="B20"/>
    <w:qFormat/>
    <w:rsid w:val="002039FE"/>
    <w:pPr>
      <w:numPr>
        <w:numId w:val="27"/>
      </w:numPr>
    </w:pPr>
  </w:style>
  <w:style w:type="paragraph" w:customStyle="1" w:styleId="B10">
    <w:name w:val="B1+"/>
    <w:basedOn w:val="B1"/>
    <w:link w:val="B1Car"/>
    <w:qFormat/>
    <w:rsid w:val="002039FE"/>
    <w:pPr>
      <w:ind w:left="0" w:firstLine="0"/>
      <w:textAlignment w:val="baseline"/>
    </w:pPr>
  </w:style>
  <w:style w:type="paragraph" w:customStyle="1" w:styleId="Normal0">
    <w:name w:val="Normal_"/>
    <w:basedOn w:val="Normal"/>
    <w:semiHidden/>
    <w:qFormat/>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qFormat/>
    <w:rsid w:val="002039FE"/>
    <w:pPr>
      <w:keepNext/>
      <w:keepLines/>
      <w:spacing w:after="160"/>
      <w:jc w:val="center"/>
      <w:textAlignment w:val="baseline"/>
    </w:pPr>
    <w:rPr>
      <w:rFonts w:ascii="Arial" w:hAnsi="Arial"/>
      <w:b/>
      <w:sz w:val="18"/>
      <w:szCs w:val="20"/>
      <w:lang w:val="en-GB"/>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paragraph" w:customStyle="1" w:styleId="references">
    <w:name w:val="references"/>
    <w:qFormat/>
    <w:rsid w:val="002039FE"/>
    <w:pPr>
      <w:numPr>
        <w:numId w:val="28"/>
      </w:numPr>
      <w:spacing w:after="50" w:line="180" w:lineRule="exact"/>
      <w:jc w:val="both"/>
    </w:pPr>
    <w:rPr>
      <w:sz w:val="16"/>
      <w:szCs w:val="16"/>
    </w:rPr>
  </w:style>
  <w:style w:type="paragraph" w:customStyle="1" w:styleId="AnnexA2">
    <w:name w:val="Annex A2"/>
    <w:basedOn w:val="Normal"/>
    <w:next w:val="Normal"/>
    <w:qFormat/>
    <w:rsid w:val="002039FE"/>
    <w:pPr>
      <w:keepNext/>
      <w:keepLines/>
      <w:numPr>
        <w:ilvl w:val="1"/>
        <w:numId w:val="29"/>
      </w:numPr>
      <w:spacing w:before="360" w:after="120"/>
      <w:outlineLvl w:val="1"/>
    </w:pPr>
    <w:rPr>
      <w:rFonts w:eastAsia="Candara"/>
      <w:b/>
      <w:bCs/>
      <w:color w:val="000000"/>
      <w:spacing w:val="15"/>
      <w:sz w:val="28"/>
      <w:szCs w:val="28"/>
    </w:rPr>
  </w:style>
  <w:style w:type="paragraph" w:customStyle="1" w:styleId="Note1">
    <w:name w:val="Note 1"/>
    <w:basedOn w:val="Normal"/>
    <w:link w:val="Note1Char"/>
    <w:qFormat/>
    <w:rsid w:val="002039FE"/>
    <w:pPr>
      <w:spacing w:before="60" w:after="160" w:line="199" w:lineRule="exact"/>
      <w:ind w:left="284"/>
      <w:jc w:val="both"/>
      <w:textAlignment w:val="baseline"/>
    </w:pPr>
    <w:rPr>
      <w:sz w:val="18"/>
      <w:szCs w:val="18"/>
      <w:lang w:val="en-GB"/>
    </w:rPr>
  </w:style>
  <w:style w:type="paragraph" w:customStyle="1" w:styleId="tableheading1">
    <w:name w:val="table heading"/>
    <w:basedOn w:val="Normal"/>
    <w:qFormat/>
    <w:rsid w:val="002039FE"/>
    <w:pPr>
      <w:keepNext/>
      <w:keepLines/>
      <w:spacing w:after="60"/>
      <w:jc w:val="both"/>
      <w:textAlignment w:val="baseline"/>
    </w:pPr>
    <w:rPr>
      <w:rFonts w:eastAsia="Malgun Gothic"/>
      <w:b/>
      <w:bCs/>
      <w:sz w:val="20"/>
      <w:szCs w:val="20"/>
      <w:lang w:val="en-GB"/>
    </w:rPr>
  </w:style>
  <w:style w:type="paragraph" w:customStyle="1" w:styleId="tablecell1">
    <w:name w:val="table cell"/>
    <w:basedOn w:val="Normal"/>
    <w:qFormat/>
    <w:rsid w:val="002039FE"/>
    <w:pPr>
      <w:keepNext/>
      <w:keepLines/>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spacing w:after="160"/>
      <w:textAlignment w:val="baseline"/>
    </w:pPr>
    <w:rPr>
      <w:rFonts w:eastAsia="Malgun Gothic"/>
      <w:sz w:val="20"/>
      <w:szCs w:val="20"/>
      <w:lang w:val="en-GB"/>
    </w:rPr>
  </w:style>
  <w:style w:type="paragraph" w:customStyle="1" w:styleId="enumlev1">
    <w:name w:val="enumlev1"/>
    <w:basedOn w:val="Normal"/>
    <w:qFormat/>
    <w:rsid w:val="002039FE"/>
    <w:pPr>
      <w:tabs>
        <w:tab w:val="left" w:pos="794"/>
        <w:tab w:val="left" w:pos="1191"/>
        <w:tab w:val="left" w:pos="1588"/>
        <w:tab w:val="left" w:pos="1985"/>
      </w:tabs>
      <w:spacing w:before="86" w:after="160"/>
      <w:ind w:left="1191" w:hanging="397"/>
      <w:jc w:val="both"/>
      <w:textAlignment w:val="baseline"/>
    </w:pPr>
    <w:rPr>
      <w:sz w:val="20"/>
      <w:szCs w:val="20"/>
      <w:lang w:val="en-GB"/>
    </w:rPr>
  </w:style>
  <w:style w:type="paragraph" w:styleId="ListBullet2">
    <w:name w:val="List Bullet 2"/>
    <w:basedOn w:val="Normal"/>
    <w:autoRedefine/>
    <w:qFormat/>
    <w:rsid w:val="00B520EB"/>
    <w:pPr>
      <w:numPr>
        <w:numId w:val="32"/>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qFormat/>
    <w:rsid w:val="00D319A4"/>
    <w:pPr>
      <w:spacing w:after="240" w:line="276" w:lineRule="auto"/>
      <w:jc w:val="both"/>
    </w:pPr>
    <w:rPr>
      <w:rFonts w:ascii="Cambria" w:eastAsia="Calibri" w:hAnsi="Cambria"/>
      <w:sz w:val="22"/>
      <w:szCs w:val="22"/>
      <w:lang w:val="en-GB"/>
    </w:rPr>
  </w:style>
  <w:style w:type="paragraph" w:customStyle="1" w:styleId="ANNEXZ">
    <w:name w:val="ANNEXZ"/>
    <w:basedOn w:val="ANNEX0"/>
    <w:next w:val="Normal"/>
    <w:qFormat/>
    <w:rsid w:val="00EC1810"/>
    <w:pPr>
      <w:widowControl/>
      <w:numPr>
        <w:numId w:val="35"/>
      </w:numPr>
    </w:pPr>
    <w:rPr>
      <w:rFonts w:ascii="Cambria" w:eastAsia="Calibri" w:hAnsi="Cambria" w:cs="Times New Roman"/>
      <w:bCs w:val="0"/>
      <w:szCs w:val="22"/>
      <w:lang w:val="en-GB" w:eastAsia="en-US"/>
    </w:rPr>
  </w:style>
  <w:style w:type="paragraph" w:customStyle="1" w:styleId="Bibliography1">
    <w:name w:val="Bibliography1"/>
    <w:basedOn w:val="Normal"/>
    <w:qFormat/>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qFormat/>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qFormat/>
    <w:rsid w:val="00EC1810"/>
    <w:pPr>
      <w:spacing w:before="60" w:after="60" w:line="190" w:lineRule="atLeast"/>
      <w:jc w:val="both"/>
    </w:pPr>
    <w:rPr>
      <w:rFonts w:ascii="Cambria" w:eastAsia="Calibri" w:hAnsi="Cambria"/>
      <w:sz w:val="16"/>
      <w:szCs w:val="22"/>
      <w:lang w:val="en-GB"/>
    </w:rPr>
  </w:style>
  <w:style w:type="paragraph" w:styleId="BodyText3">
    <w:name w:val="Body Text 3"/>
    <w:basedOn w:val="Normal"/>
    <w:link w:val="BodyText3Char"/>
    <w:qFormat/>
    <w:rsid w:val="00EC1810"/>
    <w:pPr>
      <w:spacing w:before="60" w:after="60" w:line="170" w:lineRule="atLeast"/>
      <w:jc w:val="both"/>
    </w:pPr>
    <w:rPr>
      <w:rFonts w:ascii="Cambria" w:eastAsia="Calibri" w:hAnsi="Cambria"/>
      <w:sz w:val="14"/>
      <w:szCs w:val="22"/>
      <w:lang w:val="en-GB"/>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paragraph" w:styleId="BodyTextFirstIndent2">
    <w:name w:val="Body Text First Indent 2"/>
    <w:basedOn w:val="Normal"/>
    <w:link w:val="BodyTextFirstIndent2Char"/>
    <w:qFormat/>
    <w:rsid w:val="00EC1810"/>
    <w:pPr>
      <w:spacing w:after="240" w:line="276" w:lineRule="auto"/>
      <w:ind w:firstLine="210"/>
      <w:jc w:val="both"/>
    </w:pPr>
    <w:rPr>
      <w:rFonts w:ascii="Cambria" w:eastAsia="Calibri" w:hAnsi="Cambria"/>
      <w:sz w:val="22"/>
      <w:szCs w:val="22"/>
      <w:lang w:val="en-GB"/>
    </w:rPr>
  </w:style>
  <w:style w:type="paragraph" w:styleId="BodyTextIndent2">
    <w:name w:val="Body Text Indent 2"/>
    <w:basedOn w:val="Normal"/>
    <w:link w:val="BodyTextIndent2Char"/>
    <w:qFormat/>
    <w:rsid w:val="00EC1810"/>
    <w:pPr>
      <w:spacing w:after="120" w:line="480" w:lineRule="auto"/>
      <w:ind w:left="283"/>
      <w:jc w:val="both"/>
    </w:pPr>
    <w:rPr>
      <w:rFonts w:ascii="Cambria" w:eastAsia="Calibri" w:hAnsi="Cambria"/>
      <w:sz w:val="22"/>
      <w:szCs w:val="22"/>
      <w:lang w:val="en-GB"/>
    </w:rPr>
  </w:style>
  <w:style w:type="paragraph" w:styleId="BodyTextIndent3">
    <w:name w:val="Body Text Indent 3"/>
    <w:basedOn w:val="Normal"/>
    <w:link w:val="BodyTextIndent3Char"/>
    <w:qFormat/>
    <w:rsid w:val="00EC1810"/>
    <w:pPr>
      <w:spacing w:after="120" w:line="276" w:lineRule="auto"/>
      <w:ind w:left="283"/>
      <w:jc w:val="both"/>
    </w:pPr>
    <w:rPr>
      <w:rFonts w:ascii="Cambria" w:eastAsia="Calibri" w:hAnsi="Cambria"/>
      <w:sz w:val="16"/>
      <w:szCs w:val="22"/>
      <w:lang w:val="en-GB"/>
    </w:rPr>
  </w:style>
  <w:style w:type="paragraph" w:styleId="Closing">
    <w:name w:val="Closing"/>
    <w:basedOn w:val="Normal"/>
    <w:link w:val="ClosingChar"/>
    <w:qFormat/>
    <w:rsid w:val="00EC1810"/>
    <w:pPr>
      <w:spacing w:after="240" w:line="276" w:lineRule="auto"/>
      <w:ind w:left="4252"/>
      <w:jc w:val="both"/>
    </w:pPr>
    <w:rPr>
      <w:rFonts w:ascii="Cambria" w:eastAsia="Calibri" w:hAnsi="Cambria"/>
      <w:sz w:val="22"/>
      <w:szCs w:val="22"/>
      <w:lang w:val="en-GB"/>
    </w:rPr>
  </w:style>
  <w:style w:type="paragraph" w:styleId="Date">
    <w:name w:val="Date"/>
    <w:basedOn w:val="Normal"/>
    <w:next w:val="Normal"/>
    <w:link w:val="DateChar"/>
    <w:qFormat/>
    <w:rsid w:val="00EC1810"/>
    <w:pPr>
      <w:spacing w:after="240" w:line="276" w:lineRule="auto"/>
      <w:jc w:val="both"/>
    </w:pPr>
    <w:rPr>
      <w:rFonts w:ascii="Cambria" w:eastAsia="Calibri" w:hAnsi="Cambria"/>
      <w:sz w:val="22"/>
      <w:szCs w:val="22"/>
      <w:lang w:val="en-GB"/>
    </w:rPr>
  </w:style>
  <w:style w:type="paragraph" w:customStyle="1" w:styleId="dl">
    <w:name w:val="dl"/>
    <w:basedOn w:val="Normal"/>
    <w:qFormat/>
    <w:rsid w:val="00EC1810"/>
    <w:pPr>
      <w:spacing w:after="240" w:line="276" w:lineRule="auto"/>
      <w:ind w:left="800" w:hanging="400"/>
      <w:jc w:val="both"/>
    </w:pPr>
    <w:rPr>
      <w:rFonts w:ascii="Cambria" w:eastAsia="Calibri" w:hAnsi="Cambria"/>
      <w:sz w:val="22"/>
      <w:szCs w:val="22"/>
      <w:lang w:val="en-GB"/>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paragraph" w:styleId="EnvelopeAddress">
    <w:name w:val="envelope address"/>
    <w:basedOn w:val="Normal"/>
    <w:qFormat/>
    <w:rsid w:val="00EC1810"/>
    <w:pPr>
      <w:spacing w:after="240" w:line="276" w:lineRule="auto"/>
      <w:ind w:left="2835"/>
      <w:jc w:val="both"/>
    </w:pPr>
    <w:rPr>
      <w:rFonts w:ascii="Cambria" w:eastAsia="Calibri" w:hAnsi="Cambria"/>
      <w:szCs w:val="22"/>
      <w:lang w:val="en-GB"/>
    </w:rPr>
  </w:style>
  <w:style w:type="paragraph" w:styleId="EnvelopeReturn">
    <w:name w:val="envelope return"/>
    <w:basedOn w:val="Normal"/>
    <w:qFormat/>
    <w:rsid w:val="00EC1810"/>
    <w:pPr>
      <w:numPr>
        <w:ilvl w:val="2"/>
        <w:numId w:val="50"/>
      </w:numPr>
      <w:tabs>
        <w:tab w:val="clear" w:pos="720"/>
      </w:tabs>
      <w:spacing w:after="240" w:line="276" w:lineRule="auto"/>
      <w:jc w:val="both"/>
    </w:pPr>
    <w:rPr>
      <w:rFonts w:ascii="Cambria" w:eastAsia="Calibri" w:hAnsi="Cambria"/>
      <w:sz w:val="22"/>
      <w:szCs w:val="22"/>
      <w:lang w:val="en-GB"/>
    </w:rPr>
  </w:style>
  <w:style w:type="paragraph" w:customStyle="1" w:styleId="Figurefootnote">
    <w:name w:val="Figure footnote"/>
    <w:basedOn w:val="Normal"/>
    <w:qFormat/>
    <w:rsid w:val="00EC1810"/>
    <w:pPr>
      <w:keepNext/>
      <w:numPr>
        <w:ilvl w:val="5"/>
        <w:numId w:val="50"/>
      </w:numPr>
      <w:tabs>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qFormat/>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qFormat/>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qFormat/>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qFormat/>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qFormat/>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qFormat/>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qFormat/>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qFormat/>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qFormat/>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qFormat/>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qFormat/>
    <w:rsid w:val="00EC1810"/>
    <w:pPr>
      <w:spacing w:after="240" w:line="220" w:lineRule="atLeast"/>
      <w:ind w:left="1800" w:hanging="200"/>
      <w:jc w:val="both"/>
    </w:pPr>
    <w:rPr>
      <w:rFonts w:ascii="Cambria" w:eastAsia="Calibri" w:hAnsi="Cambria"/>
      <w:b/>
      <w:sz w:val="22"/>
      <w:szCs w:val="22"/>
      <w:lang w:val="en-GB"/>
    </w:rPr>
  </w:style>
  <w:style w:type="paragraph" w:customStyle="1" w:styleId="Introduction">
    <w:name w:val="Introduction"/>
    <w:basedOn w:val="Normal"/>
    <w:next w:val="Normal"/>
    <w:qFormat/>
    <w:rsid w:val="00EC1810"/>
    <w:pPr>
      <w:keepNext/>
      <w:pageBreakBefore/>
      <w:tabs>
        <w:tab w:val="left" w:pos="400"/>
      </w:tabs>
      <w:spacing w:before="960" w:after="310" w:line="310" w:lineRule="exact"/>
    </w:pPr>
    <w:rPr>
      <w:rFonts w:ascii="Cambria" w:eastAsia="Calibri" w:hAnsi="Cambria"/>
      <w:b/>
      <w:sz w:val="28"/>
      <w:szCs w:val="22"/>
      <w:lang w:val="en-GB"/>
    </w:rPr>
  </w:style>
  <w:style w:type="paragraph" w:styleId="ListBullet5">
    <w:name w:val="List Bullet 5"/>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Number">
    <w:name w:val="List Number"/>
    <w:basedOn w:val="Normal"/>
    <w:qFormat/>
    <w:rsid w:val="00EC1810"/>
    <w:pPr>
      <w:tabs>
        <w:tab w:val="left" w:pos="400"/>
      </w:tabs>
      <w:spacing w:after="240" w:line="276" w:lineRule="auto"/>
      <w:jc w:val="both"/>
    </w:pPr>
    <w:rPr>
      <w:rFonts w:ascii="Cambria" w:eastAsia="Calibri" w:hAnsi="Cambria"/>
      <w:sz w:val="22"/>
      <w:szCs w:val="22"/>
      <w:lang w:val="en-GB"/>
    </w:rPr>
  </w:style>
  <w:style w:type="paragraph" w:styleId="ListContinue3">
    <w:name w:val="List Continue 3"/>
    <w:basedOn w:val="ListContinue"/>
    <w:qFormat/>
    <w:rsid w:val="00EC1810"/>
    <w:pPr>
      <w:tabs>
        <w:tab w:val="left" w:pos="1200"/>
        <w:tab w:val="left"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qFormat/>
    <w:rsid w:val="00EC1810"/>
    <w:pPr>
      <w:spacing w:after="120" w:line="276" w:lineRule="auto"/>
      <w:ind w:left="1415"/>
      <w:jc w:val="both"/>
    </w:pPr>
    <w:rPr>
      <w:rFonts w:ascii="Cambria" w:eastAsia="Calibri" w:hAnsi="Cambria"/>
      <w:sz w:val="22"/>
      <w:szCs w:val="22"/>
      <w:lang w:val="en-GB"/>
    </w:rPr>
  </w:style>
  <w:style w:type="paragraph" w:styleId="ListNumber2">
    <w:name w:val="List Number 2"/>
    <w:basedOn w:val="Normal"/>
    <w:qFormat/>
    <w:rsid w:val="00EC1810"/>
    <w:pPr>
      <w:tabs>
        <w:tab w:val="left"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qFormat/>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qFormat/>
    <w:rsid w:val="00EC1810"/>
    <w:pPr>
      <w:widowControl/>
      <w:numPr>
        <w:numId w:val="36"/>
      </w:numPr>
      <w:tabs>
        <w:tab w:val="left" w:pos="540"/>
      </w:tabs>
      <w:jc w:val="left"/>
    </w:pPr>
    <w:rPr>
      <w:rFonts w:ascii="Cambria" w:hAnsi="Cambria"/>
      <w:b w:val="0"/>
      <w:bCs w:val="0"/>
      <w:szCs w:val="26"/>
      <w:lang w:val="en-GB" w:eastAsia="zh-CN"/>
    </w:rPr>
  </w:style>
  <w:style w:type="paragraph" w:customStyle="1" w:styleId="na3">
    <w:name w:val="na3"/>
    <w:basedOn w:val="a3"/>
    <w:next w:val="Normal"/>
    <w:qFormat/>
    <w:rsid w:val="00EC1810"/>
    <w:pPr>
      <w:widowControl/>
      <w:numPr>
        <w:ilvl w:val="0"/>
        <w:numId w:val="0"/>
      </w:numPr>
      <w:tabs>
        <w:tab w:val="left" w:pos="720"/>
      </w:tabs>
      <w:ind w:left="720" w:hanging="720"/>
      <w:jc w:val="left"/>
    </w:pPr>
    <w:rPr>
      <w:rFonts w:ascii="Cambria" w:hAnsi="Cambria"/>
      <w:bCs w:val="0"/>
      <w:szCs w:val="20"/>
      <w:lang w:val="en-GB" w:eastAsia="en-US"/>
    </w:rPr>
  </w:style>
  <w:style w:type="paragraph" w:customStyle="1" w:styleId="na4">
    <w:name w:val="na4"/>
    <w:basedOn w:val="a4"/>
    <w:next w:val="Normal"/>
    <w:qFormat/>
    <w:rsid w:val="00EC1810"/>
    <w:pPr>
      <w:widowControl/>
      <w:numPr>
        <w:ilvl w:val="4"/>
        <w:numId w:val="36"/>
      </w:numPr>
      <w:tabs>
        <w:tab w:val="clear" w:pos="880"/>
        <w:tab w:val="left"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qFormat/>
    <w:rsid w:val="00EC1810"/>
    <w:pPr>
      <w:widowControl/>
      <w:numPr>
        <w:ilvl w:val="5"/>
        <w:numId w:val="36"/>
      </w:numPr>
      <w:tabs>
        <w:tab w:val="clear" w:pos="1152"/>
        <w:tab w:val="left" w:pos="936"/>
        <w:tab w:val="left"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qFormat/>
    <w:rsid w:val="00EC1810"/>
    <w:pPr>
      <w:widowControl/>
      <w:numPr>
        <w:ilvl w:val="0"/>
        <w:numId w:val="0"/>
      </w:numPr>
      <w:tabs>
        <w:tab w:val="clear" w:pos="1140"/>
        <w:tab w:val="left" w:pos="936"/>
        <w:tab w:val="left" w:pos="1152"/>
      </w:tabs>
      <w:ind w:left="1152" w:hanging="1152"/>
      <w:jc w:val="left"/>
    </w:pPr>
    <w:rPr>
      <w:rFonts w:ascii="Cambria" w:hAnsi="Cambria" w:cs="Times New Roman"/>
      <w:bCs w:val="0"/>
      <w:lang w:val="en-GB" w:eastAsia="en-US"/>
    </w:rPr>
  </w:style>
  <w:style w:type="paragraph" w:styleId="NormalIndent">
    <w:name w:val="Normal Indent"/>
    <w:basedOn w:val="Normal"/>
    <w:qFormat/>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qFormat/>
    <w:rsid w:val="00EC1810"/>
    <w:pPr>
      <w:spacing w:after="240" w:line="276" w:lineRule="auto"/>
      <w:jc w:val="both"/>
    </w:pPr>
    <w:rPr>
      <w:rFonts w:ascii="Cambria" w:eastAsia="Calibri" w:hAnsi="Cambria"/>
      <w:sz w:val="22"/>
      <w:szCs w:val="22"/>
      <w:lang w:val="en-GB"/>
    </w:rPr>
  </w:style>
  <w:style w:type="paragraph" w:customStyle="1" w:styleId="p2">
    <w:name w:val="p2"/>
    <w:basedOn w:val="Normal"/>
    <w:next w:val="Normal"/>
    <w:qFormat/>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qFormat/>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qFormat/>
    <w:rsid w:val="00EC1810"/>
    <w:pPr>
      <w:tabs>
        <w:tab w:val="left" w:pos="1440"/>
      </w:tabs>
      <w:spacing w:after="240" w:line="276" w:lineRule="auto"/>
      <w:jc w:val="both"/>
    </w:pPr>
    <w:rPr>
      <w:rFonts w:ascii="Cambria" w:eastAsia="Calibri" w:hAnsi="Cambria"/>
      <w:sz w:val="22"/>
      <w:szCs w:val="22"/>
      <w:lang w:val="en-GB"/>
    </w:rPr>
  </w:style>
  <w:style w:type="paragraph" w:customStyle="1" w:styleId="RefNorm">
    <w:name w:val="RefNorm"/>
    <w:basedOn w:val="Normal"/>
    <w:next w:val="Normal"/>
    <w:qFormat/>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paragraph" w:customStyle="1" w:styleId="Special">
    <w:name w:val="Special"/>
    <w:basedOn w:val="Normal"/>
    <w:qFormat/>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qFormat/>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qFormat/>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qFormat/>
    <w:rsid w:val="00EC1810"/>
    <w:pPr>
      <w:spacing w:after="240" w:line="276" w:lineRule="auto"/>
      <w:ind w:left="400" w:hanging="400"/>
      <w:jc w:val="both"/>
    </w:pPr>
    <w:rPr>
      <w:rFonts w:ascii="Cambria" w:eastAsia="Calibri" w:hAnsi="Cambria"/>
      <w:sz w:val="22"/>
      <w:szCs w:val="22"/>
      <w:lang w:val="en-GB"/>
    </w:rPr>
  </w:style>
  <w:style w:type="paragraph" w:customStyle="1" w:styleId="Terms">
    <w:name w:val="Term(s)"/>
    <w:basedOn w:val="Normal"/>
    <w:next w:val="Definition"/>
    <w:qFormat/>
    <w:rsid w:val="00EC1810"/>
    <w:pPr>
      <w:keepNext/>
      <w:spacing w:line="276" w:lineRule="auto"/>
    </w:pPr>
    <w:rPr>
      <w:rFonts w:ascii="Cambria" w:eastAsia="Calibri" w:hAnsi="Cambria"/>
      <w:b/>
      <w:sz w:val="22"/>
      <w:szCs w:val="22"/>
      <w:lang w:val="en-GB"/>
    </w:rPr>
  </w:style>
  <w:style w:type="paragraph" w:customStyle="1" w:styleId="TermNum">
    <w:name w:val="TermNum"/>
    <w:basedOn w:val="Normal"/>
    <w:next w:val="Terms"/>
    <w:qFormat/>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qFormat/>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qFormat/>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qFormat/>
    <w:rsid w:val="00EC1810"/>
    <w:pPr>
      <w:tabs>
        <w:tab w:val="clear" w:pos="400"/>
      </w:tabs>
    </w:pPr>
  </w:style>
  <w:style w:type="paragraph" w:customStyle="1" w:styleId="zzCopyright">
    <w:name w:val="zzCopyright"/>
    <w:basedOn w:val="Normal"/>
    <w:next w:val="Normal"/>
    <w:qFormat/>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qFormat/>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qFormat/>
    <w:rsid w:val="00EC1810"/>
    <w:pPr>
      <w:tabs>
        <w:tab w:val="clear" w:pos="400"/>
      </w:tabs>
    </w:pPr>
    <w:rPr>
      <w:color w:val="0000FF"/>
    </w:rPr>
  </w:style>
  <w:style w:type="paragraph" w:customStyle="1" w:styleId="zzHelp">
    <w:name w:val="zzHelp"/>
    <w:basedOn w:val="Normal"/>
    <w:qFormat/>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qFormat/>
    <w:rsid w:val="00EC1810"/>
  </w:style>
  <w:style w:type="paragraph" w:customStyle="1" w:styleId="zzLc5">
    <w:name w:val="zzLc5"/>
    <w:basedOn w:val="Normal"/>
    <w:next w:val="Normal"/>
    <w:qFormat/>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qFormat/>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qFormat/>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qFormat/>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qFormat/>
    <w:rsid w:val="00EC1810"/>
    <w:pPr>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qFormat/>
    <w:rsid w:val="00EC1810"/>
    <w:pPr>
      <w:keepNext/>
      <w:spacing w:before="480"/>
      <w:jc w:val="center"/>
    </w:pPr>
    <w:rPr>
      <w:rFonts w:ascii="Times" w:hAnsi="Times"/>
      <w:b/>
      <w:szCs w:val="22"/>
      <w:lang w:val="en-GB"/>
    </w:rPr>
  </w:style>
  <w:style w:type="paragraph" w:customStyle="1" w:styleId="Tabletext10">
    <w:name w:val="Table text (10)"/>
    <w:basedOn w:val="Normal"/>
    <w:qFormat/>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qFormat/>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qFormat/>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qFormat/>
    <w:rsid w:val="00EC1810"/>
    <w:pPr>
      <w:spacing w:before="60" w:after="60" w:line="170" w:lineRule="atLeast"/>
      <w:jc w:val="both"/>
    </w:pPr>
    <w:rPr>
      <w:rFonts w:ascii="Cambria" w:eastAsia="Calibri" w:hAnsi="Cambria"/>
      <w:sz w:val="14"/>
      <w:szCs w:val="22"/>
      <w:lang w:val="en-GB"/>
    </w:rPr>
  </w:style>
  <w:style w:type="paragraph" w:customStyle="1" w:styleId="arial">
    <w:name w:val="arial"/>
    <w:basedOn w:val="BodyText"/>
    <w:qForma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qFormat/>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qFormat/>
    <w:rsid w:val="00EC1810"/>
    <w:pPr>
      <w:pageBreakBefore/>
      <w:widowControl/>
      <w:numPr>
        <w:numId w:val="0"/>
      </w:numPr>
      <w:tabs>
        <w:tab w:val="left" w:pos="576"/>
        <w:tab w:val="left" w:pos="1800"/>
      </w:tabs>
      <w:spacing w:line="240" w:lineRule="auto"/>
      <w:jc w:val="left"/>
    </w:pPr>
    <w:rPr>
      <w:rFonts w:ascii="Helvetica" w:eastAsia="Times New Roman" w:hAnsi="Helvetica" w:cs="Times New Roman"/>
      <w:szCs w:val="26"/>
      <w:lang w:val="en-GB" w:eastAsia="zh-CN"/>
    </w:rPr>
  </w:style>
  <w:style w:type="paragraph" w:customStyle="1" w:styleId="Annex2">
    <w:name w:val="Annex 2"/>
    <w:basedOn w:val="Heading2"/>
    <w:qFormat/>
    <w:rsid w:val="00EC1810"/>
    <w:pPr>
      <w:widowControl/>
      <w:numPr>
        <w:numId w:val="37"/>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qFormat/>
    <w:rsid w:val="00EC1810"/>
    <w:pPr>
      <w:tabs>
        <w:tab w:val="left" w:pos="1702"/>
      </w:tabs>
      <w:jc w:val="both"/>
    </w:pPr>
    <w:rPr>
      <w:rFonts w:eastAsia="Calibri"/>
      <w:b/>
      <w:sz w:val="22"/>
      <w:szCs w:val="22"/>
      <w:lang w:val="en-GB"/>
    </w:rPr>
  </w:style>
  <w:style w:type="paragraph" w:customStyle="1" w:styleId="BoxHeading3">
    <w:name w:val="BoxHeading 3"/>
    <w:basedOn w:val="Heading3"/>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Corpsdetexte1">
    <w:name w:val="Corps de texte1"/>
    <w:basedOn w:val="Normal"/>
    <w:qFormat/>
    <w:rsid w:val="00EC1810"/>
    <w:pPr>
      <w:widowControl w:val="0"/>
      <w:numPr>
        <w:numId w:val="38"/>
      </w:numPr>
      <w:spacing w:after="120"/>
    </w:pPr>
    <w:rPr>
      <w:rFonts w:eastAsia="Calibri"/>
      <w:sz w:val="22"/>
      <w:szCs w:val="22"/>
      <w:lang w:val="en-GB"/>
    </w:rPr>
  </w:style>
  <w:style w:type="paragraph" w:customStyle="1" w:styleId="TableCell">
    <w:name w:val="TableCell"/>
    <w:basedOn w:val="Normal"/>
    <w:qFormat/>
    <w:rsid w:val="00EC1810"/>
    <w:pPr>
      <w:keepNext/>
      <w:keepLines/>
      <w:numPr>
        <w:ilvl w:val="2"/>
        <w:numId w:val="45"/>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qFormat/>
    <w:rsid w:val="00EC1810"/>
    <w:pPr>
      <w:numPr>
        <w:ilvl w:val="0"/>
        <w:numId w:val="37"/>
      </w:numPr>
      <w:tabs>
        <w:tab w:val="left" w:pos="720"/>
      </w:tabs>
      <w:spacing w:before="60" w:after="60"/>
      <w:ind w:left="720" w:hanging="360"/>
    </w:pPr>
    <w:rPr>
      <w:b/>
    </w:rPr>
  </w:style>
  <w:style w:type="paragraph" w:customStyle="1" w:styleId="sp2">
    <w:name w:val="sp2"/>
    <w:basedOn w:val="Normal"/>
    <w:qFormat/>
    <w:rsid w:val="00EC1810"/>
    <w:pPr>
      <w:widowControl w:val="0"/>
      <w:numPr>
        <w:numId w:val="39"/>
      </w:numPr>
      <w:ind w:right="20"/>
      <w:jc w:val="both"/>
      <w:textAlignment w:val="baseline"/>
    </w:pPr>
    <w:rPr>
      <w:rFonts w:eastAsia="BatangChe"/>
      <w:b/>
      <w:sz w:val="22"/>
      <w:szCs w:val="22"/>
      <w:lang w:val="en-GB"/>
    </w:rPr>
  </w:style>
  <w:style w:type="paragraph" w:customStyle="1" w:styleId="sp3">
    <w:name w:val="sp3"/>
    <w:basedOn w:val="Normal"/>
    <w:qFormat/>
    <w:rsid w:val="00EC1810"/>
    <w:pPr>
      <w:widowControl w:val="0"/>
      <w:tabs>
        <w:tab w:val="left" w:pos="2160"/>
      </w:tabs>
      <w:spacing w:before="600"/>
      <w:ind w:left="2160" w:hanging="2160"/>
      <w:jc w:val="both"/>
      <w:textAlignment w:val="baseline"/>
    </w:pPr>
    <w:rPr>
      <w:rFonts w:eastAsia="BatangChe"/>
      <w:sz w:val="22"/>
      <w:szCs w:val="22"/>
      <w:lang w:val="en-GB"/>
    </w:rPr>
  </w:style>
  <w:style w:type="paragraph" w:customStyle="1" w:styleId="sp4">
    <w:name w:val="sp4"/>
    <w:basedOn w:val="Normal"/>
    <w:qFormat/>
    <w:rsid w:val="00EC1810"/>
    <w:pPr>
      <w:widowControl w:val="0"/>
      <w:spacing w:before="20"/>
      <w:jc w:val="both"/>
      <w:textAlignment w:val="baseline"/>
    </w:pPr>
    <w:rPr>
      <w:rFonts w:ascii="活샦" w:eastAsia="活샦" w:hAnsi="活샦"/>
      <w:sz w:val="22"/>
      <w:szCs w:val="22"/>
      <w:lang w:val="en-GB"/>
    </w:rPr>
  </w:style>
  <w:style w:type="paragraph" w:customStyle="1" w:styleId="Description">
    <w:name w:val="Description"/>
    <w:basedOn w:val="BodyText"/>
    <w:next w:val="BodyText"/>
    <w:qFormat/>
    <w:rsid w:val="00EC1810"/>
    <w:pPr>
      <w:keepLines/>
      <w:numPr>
        <w:numId w:val="42"/>
      </w:numPr>
      <w:tabs>
        <w:tab w:val="clear" w:pos="720"/>
        <w:tab w:val="left" w:pos="2410"/>
      </w:tabs>
      <w:spacing w:before="240" w:after="0" w:line="240" w:lineRule="auto"/>
      <w:ind w:left="1134" w:firstLine="0"/>
      <w:jc w:val="left"/>
    </w:pPr>
    <w:rPr>
      <w:rFonts w:ascii="Garamond" w:eastAsia="Calibri" w:hAnsi="Garamond"/>
      <w:sz w:val="22"/>
      <w:szCs w:val="22"/>
      <w:lang w:val="en-GB" w:eastAsia="en-US"/>
    </w:rPr>
  </w:style>
  <w:style w:type="paragraph" w:customStyle="1" w:styleId="Annex3">
    <w:name w:val="Annex 3"/>
    <w:basedOn w:val="Heading3"/>
    <w:qFormat/>
    <w:rsid w:val="00EC1810"/>
    <w:pPr>
      <w:widowControl/>
      <w:numPr>
        <w:numId w:val="46"/>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qFormat/>
    <w:rsid w:val="00EC1810"/>
    <w:pPr>
      <w:numPr>
        <w:numId w:val="41"/>
      </w:numPr>
      <w:tabs>
        <w:tab w:val="clear" w:pos="2410"/>
        <w:tab w:val="left" w:pos="2977"/>
      </w:tabs>
      <w:ind w:left="1134" w:firstLine="0"/>
    </w:pPr>
  </w:style>
  <w:style w:type="paragraph" w:customStyle="1" w:styleId="Allowed">
    <w:name w:val="Allowed"/>
    <w:basedOn w:val="ValueLevel0"/>
    <w:next w:val="BodyText"/>
    <w:qFormat/>
    <w:rsid w:val="00EC1810"/>
    <w:pPr>
      <w:numPr>
        <w:numId w:val="43"/>
      </w:numPr>
      <w:tabs>
        <w:tab w:val="left" w:pos="360"/>
        <w:tab w:val="left" w:pos="2694"/>
      </w:tabs>
      <w:ind w:left="1134" w:hanging="720"/>
    </w:pPr>
  </w:style>
  <w:style w:type="paragraph" w:customStyle="1" w:styleId="Annex4">
    <w:name w:val="Annex 4"/>
    <w:basedOn w:val="Heading4"/>
    <w:qFormat/>
    <w:rsid w:val="00EC1810"/>
    <w:pPr>
      <w:widowControl/>
      <w:numPr>
        <w:ilvl w:val="0"/>
        <w:numId w:val="40"/>
      </w:numPr>
      <w:tabs>
        <w:tab w:val="left" w:pos="1080"/>
        <w:tab w:val="left" w:pos="1440"/>
      </w:tab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qForma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qFormat/>
    <w:rsid w:val="00EC1810"/>
    <w:pPr>
      <w:widowControl/>
      <w:numPr>
        <w:numId w:val="40"/>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qFormat/>
    <w:rsid w:val="00EC1810"/>
    <w:pPr>
      <w:widowControl/>
      <w:numPr>
        <w:numId w:val="36"/>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qFormat/>
    <w:rsid w:val="00EC1810"/>
    <w:pPr>
      <w:spacing w:after="120"/>
    </w:pPr>
    <w:rPr>
      <w:rFonts w:ascii="Times" w:eastAsia="Calibri" w:hAnsi="Times"/>
      <w:szCs w:val="22"/>
      <w:lang w:val="en-GB"/>
    </w:rPr>
  </w:style>
  <w:style w:type="paragraph" w:customStyle="1" w:styleId="DDL">
    <w:name w:val="DDL"/>
    <w:basedOn w:val="PlainText"/>
    <w:qFormat/>
    <w:rsid w:val="00EC1810"/>
    <w:pPr>
      <w:pBdr>
        <w:top w:val="thinThickLargeGap" w:sz="8" w:space="1" w:color="000000"/>
        <w:left w:val="thinThickLargeGap" w:sz="8" w:space="4" w:color="000000"/>
        <w:bottom w:val="thickThinLargeGap" w:sz="8" w:space="1" w:color="000000"/>
        <w:right w:val="thickThinLargeGap" w:sz="8" w:space="4" w:color="000000"/>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
    <w:name w:val="Annex"/>
    <w:basedOn w:val="Heading1"/>
    <w:next w:val="Normal"/>
    <w:qFormat/>
    <w:rsid w:val="00EC1810"/>
    <w:pPr>
      <w:widowControl/>
      <w:numPr>
        <w:numId w:val="44"/>
      </w:numPr>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qFormat/>
    <w:rsid w:val="00EC1810"/>
    <w:pPr>
      <w:widowControl/>
      <w:numPr>
        <w:ilvl w:val="0"/>
        <w:numId w:val="0"/>
      </w:numPr>
      <w:tabs>
        <w:tab w:val="left" w:pos="660"/>
        <w:tab w:val="left" w:pos="72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pdf">
    <w:name w:val="pdf"/>
    <w:basedOn w:val="Normal"/>
    <w:qFormat/>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qFormat/>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qFormat/>
    <w:rsid w:val="00EC1810"/>
    <w:pPr>
      <w:spacing w:after="240" w:line="276" w:lineRule="auto"/>
      <w:jc w:val="both"/>
    </w:pPr>
    <w:rPr>
      <w:rFonts w:ascii="Cambria" w:eastAsia="Calibri" w:hAnsi="Cambria"/>
      <w:sz w:val="22"/>
      <w:szCs w:val="22"/>
      <w:lang w:val="en-GB"/>
    </w:rPr>
  </w:style>
  <w:style w:type="paragraph" w:styleId="HTMLAddress">
    <w:name w:val="HTML Address"/>
    <w:basedOn w:val="Normal"/>
    <w:link w:val="HTMLAddressChar"/>
    <w:qFormat/>
    <w:rsid w:val="00EC1810"/>
    <w:pPr>
      <w:spacing w:after="240" w:line="276" w:lineRule="auto"/>
      <w:jc w:val="both"/>
    </w:pPr>
    <w:rPr>
      <w:rFonts w:ascii="Cambria" w:eastAsia="Calibri" w:hAnsi="Cambria"/>
      <w:i/>
      <w:iCs/>
      <w:sz w:val="22"/>
      <w:szCs w:val="22"/>
      <w:lang w:val="en-GB"/>
    </w:rPr>
  </w:style>
  <w:style w:type="paragraph" w:customStyle="1" w:styleId="MPEGNumberedList">
    <w:name w:val="MPEG Numbered List"/>
    <w:basedOn w:val="Normal"/>
    <w:qFormat/>
    <w:rsid w:val="00EC1810"/>
    <w:pPr>
      <w:numPr>
        <w:numId w:val="47"/>
      </w:numPr>
      <w:spacing w:beforeAutospacing="1" w:afterAutospacing="1" w:line="320" w:lineRule="atLeast"/>
      <w:contextualSpacing/>
      <w:jc w:val="both"/>
    </w:pPr>
    <w:rPr>
      <w:rFonts w:ascii="Cambria" w:hAnsi="Cambria"/>
    </w:rPr>
  </w:style>
  <w:style w:type="paragraph" w:customStyle="1" w:styleId="NBComment">
    <w:name w:val="NBComment"/>
    <w:basedOn w:val="Normal"/>
    <w:qFormat/>
    <w:rsid w:val="00EC1810"/>
    <w:pPr>
      <w:spacing w:after="75"/>
      <w:jc w:val="both"/>
    </w:pPr>
    <w:rPr>
      <w:rFonts w:eastAsia="SimSun"/>
      <w:b/>
      <w:sz w:val="22"/>
      <w:szCs w:val="22"/>
    </w:rPr>
  </w:style>
  <w:style w:type="paragraph" w:customStyle="1" w:styleId="BoxHeading5">
    <w:name w:val="BoxHeading 5"/>
    <w:basedOn w:val="Heading5"/>
    <w:qFormat/>
    <w:rsid w:val="00EC1810"/>
    <w:pPr>
      <w:keepNext/>
      <w:widowControl/>
      <w:numPr>
        <w:ilvl w:val="0"/>
        <w:numId w:val="0"/>
      </w:numPr>
      <w:tabs>
        <w:tab w:val="left" w:pos="936"/>
        <w:tab w:val="left" w:pos="1138"/>
        <w:tab w:val="left" w:pos="1354"/>
      </w:tabs>
      <w:spacing w:before="60" w:after="240" w:line="230" w:lineRule="exact"/>
      <w:ind w:left="1008" w:hanging="1008"/>
      <w:jc w:val="left"/>
    </w:pPr>
    <w:rPr>
      <w:rFonts w:ascii="Cambria" w:eastAsia="MS Mincho" w:hAnsi="Cambria"/>
      <w:bCs w:val="0"/>
      <w:i w:val="0"/>
      <w:iCs w:val="0"/>
      <w:sz w:val="20"/>
      <w:szCs w:val="20"/>
      <w:lang w:val="en-GB"/>
    </w:rPr>
  </w:style>
  <w:style w:type="paragraph" w:customStyle="1" w:styleId="CHAMPSEU">
    <w:name w:val="CHAMPSEU"/>
    <w:qFormat/>
    <w:rsid w:val="00EC1810"/>
    <w:pPr>
      <w:spacing w:after="240" w:line="230" w:lineRule="atLeast"/>
      <w:jc w:val="both"/>
    </w:pPr>
    <w:rPr>
      <w:rFonts w:ascii="Arial" w:eastAsia="Times New Roman" w:hAnsi="Arial"/>
      <w:lang w:val="en-GB"/>
    </w:rPr>
  </w:style>
  <w:style w:type="paragraph" w:customStyle="1" w:styleId="CHAMPSFR">
    <w:name w:val="CHAMPSFR"/>
    <w:qFormat/>
    <w:rsid w:val="00EC1810"/>
    <w:pPr>
      <w:spacing w:after="240" w:line="230" w:lineRule="atLeast"/>
      <w:jc w:val="both"/>
    </w:pPr>
    <w:rPr>
      <w:rFonts w:ascii="Arial" w:eastAsia="Times New Roman" w:hAnsi="Arial"/>
      <w:lang w:val="en-GB"/>
    </w:rPr>
  </w:style>
  <w:style w:type="paragraph" w:customStyle="1" w:styleId="CHAMPSGEN">
    <w:name w:val="CHAMPSGEN"/>
    <w:qFormat/>
    <w:rsid w:val="00EC1810"/>
    <w:pPr>
      <w:spacing w:after="240" w:line="230" w:lineRule="atLeast"/>
      <w:jc w:val="both"/>
    </w:pPr>
    <w:rPr>
      <w:rFonts w:ascii="Arial" w:eastAsia="Times New Roman" w:hAnsi="Arial"/>
      <w:lang w:val="en-GB"/>
    </w:rPr>
  </w:style>
  <w:style w:type="paragraph" w:customStyle="1" w:styleId="fdcopy">
    <w:name w:val="fdcopy"/>
    <w:basedOn w:val="Normal"/>
    <w:qFormat/>
    <w:rsid w:val="00EC1810"/>
    <w:pPr>
      <w:pBdr>
        <w:top w:val="single" w:sz="6" w:space="1" w:color="000000"/>
        <w:left w:val="single" w:sz="6" w:space="4" w:color="000000"/>
        <w:bottom w:val="single" w:sz="6" w:space="1" w:color="000000"/>
        <w:right w:val="single" w:sz="6" w:space="4" w:color="000000"/>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qFormat/>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qFormat/>
    <w:rsid w:val="00EC1810"/>
    <w:pPr>
      <w:pBdr>
        <w:top w:val="single" w:sz="4" w:space="1" w:color="000000"/>
        <w:left w:val="single" w:sz="4" w:space="4" w:color="000000"/>
        <w:bottom w:val="single" w:sz="4" w:space="1" w:color="000000"/>
        <w:right w:val="single" w:sz="4" w:space="4" w:color="000000"/>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qFormat/>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textAlignment w:val="baseline"/>
    </w:pPr>
    <w:rPr>
      <w:rFonts w:ascii="Helvetica" w:eastAsia="BatangChe" w:hAnsi="Helvetica"/>
      <w:sz w:val="22"/>
      <w:szCs w:val="22"/>
      <w:lang w:val="en-GB"/>
    </w:rPr>
  </w:style>
  <w:style w:type="paragraph" w:customStyle="1" w:styleId="TOCtitle">
    <w:name w:val="TOC title"/>
    <w:basedOn w:val="Normal"/>
    <w:qFormat/>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qFormat/>
    <w:rsid w:val="00EC1810"/>
    <w:pPr>
      <w:numPr>
        <w:numId w:val="48"/>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qFormat/>
    <w:rsid w:val="00EC1810"/>
    <w:pPr>
      <w:tabs>
        <w:tab w:val="left" w:pos="1134"/>
      </w:tabs>
      <w:spacing w:after="240"/>
    </w:pPr>
    <w:rPr>
      <w:rFonts w:eastAsia="Times New Roman"/>
      <w:b/>
      <w:sz w:val="24"/>
      <w:szCs w:val="24"/>
    </w:rPr>
  </w:style>
  <w:style w:type="paragraph" w:customStyle="1" w:styleId="MPEGInfo">
    <w:name w:val="MPEG Info"/>
    <w:next w:val="DocumentInfo"/>
    <w:qFormat/>
    <w:rsid w:val="00EC1810"/>
    <w:pPr>
      <w:spacing w:after="480"/>
      <w:jc w:val="right"/>
    </w:pPr>
    <w:rPr>
      <w:rFonts w:eastAsia="Times New Roman"/>
      <w:b/>
      <w:sz w:val="24"/>
      <w:szCs w:val="24"/>
    </w:rPr>
  </w:style>
  <w:style w:type="paragraph" w:customStyle="1" w:styleId="MPEGHeader">
    <w:name w:val="MPEG Header"/>
    <w:next w:val="MPEGInfo"/>
    <w:qFormat/>
    <w:rsid w:val="00EC1810"/>
    <w:pPr>
      <w:numPr>
        <w:numId w:val="49"/>
      </w:numPr>
      <w:tabs>
        <w:tab w:val="clear" w:pos="737"/>
      </w:tabs>
      <w:spacing w:after="240"/>
      <w:ind w:left="0" w:firstLine="0"/>
      <w:jc w:val="center"/>
    </w:pPr>
    <w:rPr>
      <w:rFonts w:ascii="Times New Roman Bold" w:eastAsia="Times New Roman" w:hAnsi="Times New Roman Bold"/>
      <w:b/>
      <w:caps/>
      <w:sz w:val="28"/>
      <w:szCs w:val="28"/>
    </w:rPr>
  </w:style>
  <w:style w:type="paragraph" w:customStyle="1" w:styleId="EQ">
    <w:name w:val="EQ"/>
    <w:basedOn w:val="Normal"/>
    <w:next w:val="Normal"/>
    <w:qFormat/>
    <w:rsid w:val="00EC1810"/>
    <w:pPr>
      <w:keepLines/>
      <w:tabs>
        <w:tab w:val="center" w:pos="4536"/>
        <w:tab w:val="right" w:pos="9072"/>
      </w:tabs>
      <w:spacing w:after="180"/>
      <w:textAlignment w:val="baseline"/>
    </w:pPr>
    <w:rPr>
      <w:sz w:val="22"/>
      <w:szCs w:val="22"/>
      <w:lang w:val="en-GB"/>
    </w:rPr>
  </w:style>
  <w:style w:type="paragraph" w:customStyle="1" w:styleId="ZD">
    <w:name w:val="ZD"/>
    <w:qFormat/>
    <w:rsid w:val="00EC1810"/>
    <w:pPr>
      <w:widowControl w:val="0"/>
      <w:textAlignment w:val="baseline"/>
    </w:pPr>
    <w:rPr>
      <w:rFonts w:ascii="Arial" w:eastAsia="Times New Roman" w:hAnsi="Arial"/>
      <w:sz w:val="32"/>
      <w:lang w:val="en-GB"/>
    </w:rPr>
  </w:style>
  <w:style w:type="paragraph" w:customStyle="1" w:styleId="NF">
    <w:name w:val="NF"/>
    <w:basedOn w:val="NO"/>
    <w:qFormat/>
    <w:rsid w:val="00EC1810"/>
    <w:pPr>
      <w:keepNext/>
      <w:spacing w:after="0"/>
      <w:textAlignment w:val="baseline"/>
    </w:pPr>
    <w:rPr>
      <w:rFonts w:ascii="Arial" w:hAnsi="Arial"/>
      <w:sz w:val="18"/>
      <w:szCs w:val="22"/>
    </w:rPr>
  </w:style>
  <w:style w:type="paragraph" w:customStyle="1" w:styleId="TAR">
    <w:name w:val="TAR"/>
    <w:basedOn w:val="TAL"/>
    <w:qFormat/>
    <w:rsid w:val="00EC1810"/>
    <w:pPr>
      <w:spacing w:after="0"/>
      <w:jc w:val="right"/>
    </w:pPr>
    <w:rPr>
      <w:rFonts w:ascii="Cambria" w:hAnsi="Cambria"/>
      <w:szCs w:val="22"/>
      <w:lang w:eastAsia="en-US"/>
    </w:rPr>
  </w:style>
  <w:style w:type="paragraph" w:customStyle="1" w:styleId="TAC">
    <w:name w:val="TAC"/>
    <w:basedOn w:val="TAL"/>
    <w:qFormat/>
    <w:rsid w:val="00EC1810"/>
    <w:pPr>
      <w:spacing w:after="0"/>
      <w:jc w:val="center"/>
    </w:pPr>
    <w:rPr>
      <w:rFonts w:ascii="Cambria" w:hAnsi="Cambria"/>
      <w:szCs w:val="22"/>
      <w:lang w:eastAsia="en-US"/>
    </w:rPr>
  </w:style>
  <w:style w:type="paragraph" w:customStyle="1" w:styleId="LD">
    <w:name w:val="LD"/>
    <w:qFormat/>
    <w:rsid w:val="00EC1810"/>
    <w:pPr>
      <w:keepNext/>
      <w:keepLines/>
      <w:spacing w:line="180" w:lineRule="exact"/>
      <w:textAlignment w:val="baseline"/>
    </w:pPr>
    <w:rPr>
      <w:rFonts w:ascii="Courier New" w:eastAsia="Times New Roman" w:hAnsi="Courier New"/>
      <w:lang w:val="en-GB"/>
    </w:rPr>
  </w:style>
  <w:style w:type="paragraph" w:customStyle="1" w:styleId="EX">
    <w:name w:val="EX"/>
    <w:basedOn w:val="Normal"/>
    <w:qFormat/>
    <w:rsid w:val="00EC1810"/>
    <w:pPr>
      <w:keepLines/>
      <w:spacing w:after="180"/>
      <w:ind w:left="1702" w:hanging="1418"/>
      <w:textAlignment w:val="baseline"/>
    </w:pPr>
    <w:rPr>
      <w:sz w:val="22"/>
      <w:szCs w:val="22"/>
      <w:lang w:val="en-GB"/>
    </w:rPr>
  </w:style>
  <w:style w:type="paragraph" w:customStyle="1" w:styleId="NW">
    <w:name w:val="NW"/>
    <w:basedOn w:val="NO"/>
    <w:qFormat/>
    <w:rsid w:val="00EC1810"/>
    <w:pPr>
      <w:spacing w:after="0"/>
      <w:textAlignment w:val="baseline"/>
    </w:pPr>
    <w:rPr>
      <w:sz w:val="22"/>
      <w:szCs w:val="22"/>
    </w:rPr>
  </w:style>
  <w:style w:type="paragraph" w:customStyle="1" w:styleId="EW">
    <w:name w:val="EW"/>
    <w:basedOn w:val="EX"/>
    <w:qFormat/>
    <w:rsid w:val="00EC1810"/>
    <w:pPr>
      <w:spacing w:after="0"/>
    </w:pPr>
  </w:style>
  <w:style w:type="paragraph" w:customStyle="1" w:styleId="EditorsNote">
    <w:name w:val="Editor's Note"/>
    <w:basedOn w:val="NO"/>
    <w:qFormat/>
    <w:rsid w:val="00EC1810"/>
    <w:pPr>
      <w:textAlignment w:val="baseline"/>
    </w:pPr>
    <w:rPr>
      <w:color w:val="FF0000"/>
      <w:sz w:val="22"/>
      <w:szCs w:val="22"/>
    </w:rPr>
  </w:style>
  <w:style w:type="paragraph" w:customStyle="1" w:styleId="FL">
    <w:name w:val="FL"/>
    <w:basedOn w:val="Normal"/>
    <w:qFormat/>
    <w:rsid w:val="00EC1810"/>
    <w:pPr>
      <w:keepNext/>
      <w:keepLines/>
      <w:spacing w:before="60" w:after="180"/>
      <w:jc w:val="center"/>
      <w:textAlignment w:val="baseline"/>
    </w:pPr>
    <w:rPr>
      <w:rFonts w:ascii="Cambria" w:hAnsi="Cambria"/>
      <w:b/>
      <w:sz w:val="22"/>
      <w:szCs w:val="22"/>
      <w:lang w:val="en-GB"/>
    </w:rPr>
  </w:style>
  <w:style w:type="paragraph" w:customStyle="1" w:styleId="ZA">
    <w:name w:val="ZA"/>
    <w:qFormat/>
    <w:rsid w:val="00EC1810"/>
    <w:pPr>
      <w:widowControl w:val="0"/>
      <w:pBdr>
        <w:bottom w:val="single" w:sz="12" w:space="1" w:color="000000"/>
      </w:pBdr>
      <w:jc w:val="right"/>
      <w:textAlignment w:val="baseline"/>
    </w:pPr>
    <w:rPr>
      <w:rFonts w:ascii="Arial" w:eastAsia="Times New Roman" w:hAnsi="Arial"/>
      <w:sz w:val="40"/>
      <w:lang w:val="en-GB"/>
    </w:rPr>
  </w:style>
  <w:style w:type="paragraph" w:customStyle="1" w:styleId="ZB">
    <w:name w:val="ZB"/>
    <w:qFormat/>
    <w:rsid w:val="00EC1810"/>
    <w:pPr>
      <w:widowControl w:val="0"/>
      <w:ind w:right="28"/>
      <w:jc w:val="right"/>
      <w:textAlignment w:val="baseline"/>
    </w:pPr>
    <w:rPr>
      <w:rFonts w:ascii="Arial" w:eastAsia="Times New Roman" w:hAnsi="Arial"/>
      <w:i/>
      <w:lang w:val="en-GB"/>
    </w:rPr>
  </w:style>
  <w:style w:type="paragraph" w:customStyle="1" w:styleId="ZT">
    <w:name w:val="ZT"/>
    <w:qFormat/>
    <w:rsid w:val="00EC1810"/>
    <w:pPr>
      <w:widowControl w:val="0"/>
      <w:spacing w:line="240" w:lineRule="atLeast"/>
      <w:jc w:val="right"/>
      <w:textAlignment w:val="baseline"/>
    </w:pPr>
    <w:rPr>
      <w:rFonts w:ascii="Arial" w:eastAsia="Times New Roman" w:hAnsi="Arial"/>
      <w:b/>
      <w:sz w:val="34"/>
      <w:lang w:val="en-GB"/>
    </w:rPr>
  </w:style>
  <w:style w:type="paragraph" w:customStyle="1" w:styleId="ZU">
    <w:name w:val="ZU"/>
    <w:qFormat/>
    <w:rsid w:val="00EC1810"/>
    <w:pPr>
      <w:widowControl w:val="0"/>
      <w:pBdr>
        <w:top w:val="single" w:sz="12" w:space="1" w:color="000000"/>
      </w:pBdr>
      <w:jc w:val="right"/>
      <w:textAlignment w:val="baseline"/>
    </w:pPr>
    <w:rPr>
      <w:rFonts w:ascii="Arial" w:eastAsia="Times New Roman" w:hAnsi="Arial"/>
      <w:lang w:val="en-GB"/>
    </w:rPr>
  </w:style>
  <w:style w:type="paragraph" w:customStyle="1" w:styleId="TAN">
    <w:name w:val="TAN"/>
    <w:basedOn w:val="TAL"/>
    <w:qFormat/>
    <w:rsid w:val="00EC1810"/>
    <w:pPr>
      <w:spacing w:after="0"/>
      <w:ind w:left="851" w:hanging="851"/>
    </w:pPr>
    <w:rPr>
      <w:rFonts w:ascii="Cambria" w:hAnsi="Cambria"/>
      <w:szCs w:val="22"/>
      <w:lang w:eastAsia="en-US"/>
    </w:rPr>
  </w:style>
  <w:style w:type="paragraph" w:customStyle="1" w:styleId="ZH">
    <w:name w:val="ZH"/>
    <w:qFormat/>
    <w:rsid w:val="00EC1810"/>
    <w:pPr>
      <w:widowControl w:val="0"/>
      <w:textAlignment w:val="baseline"/>
    </w:pPr>
    <w:rPr>
      <w:rFonts w:ascii="Arial" w:eastAsia="Times New Roman" w:hAnsi="Arial"/>
      <w:lang w:val="en-GB"/>
    </w:rPr>
  </w:style>
  <w:style w:type="paragraph" w:customStyle="1" w:styleId="ZG">
    <w:name w:val="ZG"/>
    <w:qFormat/>
    <w:rsid w:val="00EC1810"/>
    <w:pPr>
      <w:widowControl w:val="0"/>
      <w:jc w:val="right"/>
      <w:textAlignment w:val="baseline"/>
    </w:pPr>
    <w:rPr>
      <w:rFonts w:ascii="Arial" w:eastAsia="Times New Roman" w:hAnsi="Arial"/>
      <w:lang w:val="en-GB"/>
    </w:rPr>
  </w:style>
  <w:style w:type="paragraph" w:customStyle="1" w:styleId="B4">
    <w:name w:val="B4"/>
    <w:basedOn w:val="ListBullet5"/>
    <w:qFormat/>
    <w:rsid w:val="00EC1810"/>
    <w:pPr>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Number"/>
    <w:qFormat/>
    <w:rsid w:val="00EC1810"/>
    <w:pPr>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qFormat/>
    <w:rsid w:val="00EC1810"/>
    <w:rPr>
      <w:i w:val="0"/>
      <w:sz w:val="40"/>
    </w:rPr>
  </w:style>
  <w:style w:type="paragraph" w:customStyle="1" w:styleId="ZV">
    <w:name w:val="ZV"/>
    <w:basedOn w:val="ZU"/>
    <w:qFormat/>
    <w:rsid w:val="00EC1810"/>
  </w:style>
  <w:style w:type="paragraph" w:customStyle="1" w:styleId="B30">
    <w:name w:val="B3+"/>
    <w:basedOn w:val="B3"/>
    <w:qFormat/>
    <w:rsid w:val="00EC1810"/>
    <w:pPr>
      <w:tabs>
        <w:tab w:val="left" w:pos="1134"/>
        <w:tab w:val="left" w:pos="1492"/>
      </w:tabs>
      <w:ind w:left="1492" w:hanging="360"/>
    </w:pPr>
    <w:rPr>
      <w:szCs w:val="22"/>
    </w:rPr>
  </w:style>
  <w:style w:type="paragraph" w:customStyle="1" w:styleId="BL">
    <w:name w:val="BL"/>
    <w:basedOn w:val="Normal"/>
    <w:qFormat/>
    <w:rsid w:val="00EC1810"/>
    <w:pPr>
      <w:tabs>
        <w:tab w:val="left" w:pos="851"/>
      </w:tabs>
      <w:spacing w:after="180"/>
      <w:textAlignment w:val="baseline"/>
    </w:pPr>
    <w:rPr>
      <w:sz w:val="22"/>
      <w:szCs w:val="22"/>
      <w:lang w:val="en-GB"/>
    </w:rPr>
  </w:style>
  <w:style w:type="paragraph" w:customStyle="1" w:styleId="BN">
    <w:name w:val="BN"/>
    <w:basedOn w:val="Normal"/>
    <w:qFormat/>
    <w:rsid w:val="00EC1810"/>
    <w:pPr>
      <w:spacing w:after="180"/>
      <w:textAlignment w:val="baseline"/>
    </w:pPr>
    <w:rPr>
      <w:sz w:val="22"/>
      <w:szCs w:val="22"/>
      <w:lang w:val="en-GB"/>
    </w:rPr>
  </w:style>
  <w:style w:type="paragraph" w:customStyle="1" w:styleId="TAJ">
    <w:name w:val="TAJ"/>
    <w:basedOn w:val="Normal"/>
    <w:qFormat/>
    <w:rsid w:val="00EC1810"/>
    <w:pPr>
      <w:keepNext/>
      <w:keepLines/>
      <w:jc w:val="both"/>
      <w:textAlignment w:val="baseline"/>
    </w:pPr>
    <w:rPr>
      <w:rFonts w:ascii="Cambria" w:hAnsi="Cambria"/>
      <w:sz w:val="18"/>
      <w:szCs w:val="22"/>
      <w:lang w:val="en-GB"/>
    </w:rPr>
  </w:style>
  <w:style w:type="paragraph" w:customStyle="1" w:styleId="codfer">
    <w:name w:val="codfer"/>
    <w:basedOn w:val="PL"/>
    <w:qFormat/>
    <w:rsid w:val="00EC1810"/>
  </w:style>
  <w:style w:type="paragraph" w:customStyle="1" w:styleId="covernote">
    <w:name w:val="covernote"/>
    <w:basedOn w:val="Normal"/>
    <w:next w:val="Normal"/>
    <w:qFormat/>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qFormat/>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qFormat/>
    <w:rsid w:val="00EC1810"/>
    <w:pPr>
      <w:tabs>
        <w:tab w:val="clear" w:pos="400"/>
        <w:tab w:val="left" w:pos="709"/>
        <w:tab w:val="left" w:pos="1209"/>
      </w:tabs>
      <w:spacing w:after="120" w:line="240" w:lineRule="auto"/>
      <w:ind w:left="1209" w:hanging="360"/>
    </w:pPr>
    <w:rPr>
      <w:rFonts w:ascii="Times New Roman" w:eastAsia="MS Mincho" w:hAnsi="Times New Roman"/>
      <w:sz w:val="24"/>
    </w:r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paragraph" w:customStyle="1" w:styleId="FormatvorlagecodeLateinCourier">
    <w:name w:val="Formatvorlage code + (Latein) Courier"/>
    <w:basedOn w:val="Normal"/>
    <w:link w:val="FormatvorlagecodeLateinCourierZchn"/>
    <w:qFormat/>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sz w:val="20"/>
      <w:szCs w:val="20"/>
      <w:lang w:val="en-GB"/>
    </w:rPr>
  </w:style>
  <w:style w:type="paragraph" w:customStyle="1" w:styleId="BiblioReference">
    <w:name w:val="Biblio Reference"/>
    <w:basedOn w:val="Normal"/>
    <w:qFormat/>
    <w:rsid w:val="003968E4"/>
    <w:pPr>
      <w:numPr>
        <w:numId w:val="58"/>
      </w:numPr>
      <w:tabs>
        <w:tab w:val="left" w:pos="284"/>
      </w:tabs>
      <w:ind w:left="624" w:hanging="454"/>
      <w:jc w:val="both"/>
    </w:pPr>
    <w:rPr>
      <w:rFonts w:eastAsia="MS Mincho"/>
    </w:rPr>
  </w:style>
  <w:style w:type="paragraph" w:customStyle="1" w:styleId="Pa24">
    <w:name w:val="Pa24"/>
    <w:basedOn w:val="Default"/>
    <w:next w:val="Default"/>
    <w:uiPriority w:val="99"/>
    <w:qFormat/>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qFormat/>
    <w:rsid w:val="00052016"/>
    <w:pPr>
      <w:spacing w:line="221" w:lineRule="atLeast"/>
    </w:pPr>
    <w:rPr>
      <w:rFonts w:ascii="Cambria" w:eastAsiaTheme="minorHAnsi" w:hAnsi="Cambria" w:cstheme="minorBidi"/>
      <w:color w:val="auto"/>
    </w:rPr>
  </w:style>
  <w:style w:type="paragraph" w:styleId="NoSpacing">
    <w:name w:val="No Spacing"/>
    <w:uiPriority w:val="1"/>
    <w:qFormat/>
    <w:rsid w:val="009E2F48"/>
    <w:rPr>
      <w:rFonts w:eastAsia="Times New Roman"/>
      <w:sz w:val="24"/>
      <w:szCs w:val="24"/>
    </w:rPr>
  </w:style>
  <w:style w:type="paragraph" w:customStyle="1" w:styleId="Pa19">
    <w:name w:val="Pa19"/>
    <w:basedOn w:val="Normal"/>
    <w:next w:val="Normal"/>
    <w:uiPriority w:val="99"/>
    <w:qFormat/>
    <w:rsid w:val="0028105C"/>
    <w:pPr>
      <w:spacing w:line="221" w:lineRule="atLeast"/>
    </w:pPr>
    <w:rPr>
      <w:rFonts w:ascii="Courier New" w:eastAsia="MS Mincho" w:hAnsi="Courier New" w:cs="Courier New"/>
    </w:rPr>
  </w:style>
  <w:style w:type="paragraph" w:customStyle="1" w:styleId="FrameContents">
    <w:name w:val="Frame Contents"/>
    <w:basedOn w:val="Normal"/>
    <w:qFormat/>
  </w:style>
  <w:style w:type="numbering" w:customStyle="1" w:styleId="Bullet">
    <w:name w:val="Bullet •"/>
    <w:qFormat/>
    <w:rsid w:val="002039FE"/>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ColorfulList-Accent1">
    <w:name w:val="Colorful List Accent 1"/>
    <w:basedOn w:val="TableNormal"/>
    <w:rsid w:val="002039FE"/>
    <w:rPr>
      <w:color w:val="000000"/>
      <w:sz w:val="24"/>
      <w:szCs w:val="24"/>
      <w:lang w:eastAsia="ko-K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PlainTable5">
    <w:name w:val="Plain Table 5"/>
    <w:basedOn w:val="TableNormal"/>
    <w:uiPriority w:val="45"/>
    <w:rsid w:val="00EC1810"/>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PlainTable3">
    <w:name w:val="Plain Table 3"/>
    <w:basedOn w:val="TableNormal"/>
    <w:uiPriority w:val="43"/>
    <w:rsid w:val="00EC1810"/>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4472C4" w:themeColor="accent1"/>
        </w:tcBorders>
      </w:tcPr>
    </w:tblStylePr>
    <w:tblStylePr w:type="nwCell">
      <w:tblPr/>
      <w:tcPr>
        <w:tcBorders>
          <w:bottom w:val="single" w:sz="4" w:space="0" w:color="4472C4" w:themeColor="accent1"/>
        </w:tcBorders>
      </w:tcPr>
    </w:tblStylePr>
    <w:tblStylePr w:type="seCell">
      <w:tblPr/>
      <w:tcPr>
        <w:tcBorders>
          <w:top w:val="single" w:sz="4" w:space="0" w:color="4472C4" w:themeColor="accent1"/>
        </w:tcBorders>
      </w:tcPr>
    </w:tblStylePr>
    <w:tblStylePr w:type="swCell">
      <w:tblPr/>
      <w:tcPr>
        <w:tcBorders>
          <w:top w:val="single" w:sz="4"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086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github.com/MPEGGroup/FileFormat/issues/12" TargetMode="External"/><Relationship Id="rId39" Type="http://schemas.openxmlformats.org/officeDocument/2006/relationships/image" Target="media/image10.png"/><Relationship Id="rId21" Type="http://schemas.microsoft.com/office/2016/09/relationships/commentsIds" Target="commentsIds.xml"/><Relationship Id="rId34" Type="http://schemas.openxmlformats.org/officeDocument/2006/relationships/hyperlink" Target="http://mpegx.int-evry.fr/software/MPEG/Systems/FileFormat/isobmff/-/issues/53" TargetMode="External"/><Relationship Id="rId42" Type="http://schemas.openxmlformats.org/officeDocument/2006/relationships/hyperlink" Target="http://mpegx.int-evry.fr/software/MPEG/Systems/FileFormat/isobmff/-/issues/147" TargetMode="External"/><Relationship Id="rId47" Type="http://schemas.openxmlformats.org/officeDocument/2006/relationships/hyperlink" Target="https://mpeg.expert/software/MPEG/Systems/FileFormat/isobmff/-/issues/245" TargetMode="External"/><Relationship Id="rId50" Type="http://schemas.openxmlformats.org/officeDocument/2006/relationships/hyperlink" Target="https://mpeg.expert/software/MPEG/Systems/FileFormat/isobmff/-/issues/257" TargetMode="External"/><Relationship Id="rId55" Type="http://schemas.openxmlformats.org/officeDocument/2006/relationships/header" Target="head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6.png"/><Relationship Id="rId11" Type="http://schemas.openxmlformats.org/officeDocument/2006/relationships/image" Target="media/image1.jpeg"/><Relationship Id="rId24" Type="http://schemas.openxmlformats.org/officeDocument/2006/relationships/hyperlink" Target="http://mpegx.int-evry.fr/software/MPEG/Systems/FileFormat/isobmff/-/issues/123" TargetMode="External"/><Relationship Id="rId32" Type="http://schemas.openxmlformats.org/officeDocument/2006/relationships/image" Target="media/image9.png"/><Relationship Id="rId37" Type="http://schemas.openxmlformats.org/officeDocument/2006/relationships/hyperlink" Target="http://mpegx.int-evry.fr/software/MPEG/Systems/FileFormat/isobmff/-/issues/98" TargetMode="External"/><Relationship Id="rId40" Type="http://schemas.openxmlformats.org/officeDocument/2006/relationships/image" Target="media/image11.png"/><Relationship Id="rId45" Type="http://schemas.openxmlformats.org/officeDocument/2006/relationships/hyperlink" Target="http://mpeg.expert/software/MPEG/Systems/FileFormat/isobmff/-/issues/219" TargetMode="External"/><Relationship Id="rId53" Type="http://schemas.openxmlformats.org/officeDocument/2006/relationships/header" Target="header4.xml"/><Relationship Id="rId58" Type="http://schemas.microsoft.com/office/2011/relationships/people" Target="people.xml"/><Relationship Id="rId5" Type="http://schemas.openxmlformats.org/officeDocument/2006/relationships/numbering" Target="numbering.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hyperlink" Target="http://mpegx.int-evry.fr/software/MPEG/Systems/FileFormat/isobmff/-/issues/95" TargetMode="External"/><Relationship Id="rId43" Type="http://schemas.openxmlformats.org/officeDocument/2006/relationships/hyperlink" Target="https://mpeg.expert/software/MPEG/Systems/FileFormat/isobmff/-/issues/187" TargetMode="External"/><Relationship Id="rId48" Type="http://schemas.openxmlformats.org/officeDocument/2006/relationships/hyperlink" Target="https://dms.mpeg.expert/doc_end_user/current_document.php?id=89316" TargetMode="External"/><Relationship Id="rId56"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hyperlink" Target="https://git.mpeg.expert/MPEG/Systems/FileFormat/NALuFF/-/issues/194"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mpegx.int-evry.fr/software/MPEG/Systems/FileFormat/isobmff/-/issues/42" TargetMode="External"/><Relationship Id="rId33" Type="http://schemas.openxmlformats.org/officeDocument/2006/relationships/hyperlink" Target="http://mpeg.expert/software/MPEG/Systems/FileFormat/isobmff/-/issues/218" TargetMode="External"/><Relationship Id="rId38" Type="http://schemas.openxmlformats.org/officeDocument/2006/relationships/hyperlink" Target="https://git.mpeg.expert/MPEG/Systems/FileFormat/isobmff/-/issues/286" TargetMode="External"/><Relationship Id="rId46" Type="http://schemas.openxmlformats.org/officeDocument/2006/relationships/hyperlink" Target="https://dms.mpeg.expert/doc_end_user/documents/144_Hannover/wg11/m65338-v1-m65338.zip" TargetMode="External"/><Relationship Id="rId59" Type="http://schemas.openxmlformats.org/officeDocument/2006/relationships/theme" Target="theme/theme1.xml"/><Relationship Id="rId20" Type="http://schemas.microsoft.com/office/2011/relationships/commentsExtended" Target="commentsExtended.xml"/><Relationship Id="rId41" Type="http://schemas.openxmlformats.org/officeDocument/2006/relationships/hyperlink" Target="http://mpegx.int-evry.fr/software/MPEG/Systems/FileFormat/isobmff/-/issues/148"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yperlink" Target="http://mpegx.int-evry.fr/software/MPEG/Systems/FileFormat/isobmff/-/issues/97" TargetMode="External"/><Relationship Id="rId49" Type="http://schemas.openxmlformats.org/officeDocument/2006/relationships/hyperlink" Target="https://mpeg.expert/software/MPEG/Systems/FileFormat/isobmff/-/issues/238"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image" Target="media/image8.png"/><Relationship Id="rId44" Type="http://schemas.openxmlformats.org/officeDocument/2006/relationships/hyperlink" Target="http://mpeg.expert/software/MPEG/Systems/FileFormat/isobmff/-/issues/220" TargetMode="External"/><Relationship Id="rId52" Type="http://schemas.openxmlformats.org/officeDocument/2006/relationships/hyperlink" Target="https://git.mpeg.expert/MPEG/Systems/FileFormat/isobmff/-/issues/2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2.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3.xml><?xml version="1.0" encoding="utf-8"?>
<ds:datastoreItem xmlns:ds="http://schemas.openxmlformats.org/officeDocument/2006/customXml" ds:itemID="{CAA1DBE3-E76D-4D92-93B9-15734CBC0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70</Pages>
  <Words>25257</Words>
  <Characters>143966</Characters>
  <Application>Microsoft Office Word</Application>
  <DocSecurity>0</DocSecurity>
  <Lines>1199</Lines>
  <Paragraphs>337</Paragraphs>
  <ScaleCrop>false</ScaleCrop>
  <HeadingPairs>
    <vt:vector size="2" baseType="variant">
      <vt:variant>
        <vt:lpstr>Title</vt:lpstr>
      </vt:variant>
      <vt:variant>
        <vt:i4>1</vt:i4>
      </vt:variant>
    </vt:vector>
  </HeadingPairs>
  <TitlesOfParts>
    <vt:vector size="1" baseType="lpstr">
      <vt:lpstr>Technologies under Consideration for ISO/IEC 14496-12</vt:lpstr>
    </vt:vector>
  </TitlesOfParts>
  <Manager/>
  <Company/>
  <LinksUpToDate>false</LinksUpToDate>
  <CharactersWithSpaces>168886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 Cyril Concolato</dc:creator>
  <cp:keywords/>
  <dc:description/>
  <cp:lastModifiedBy>Cyril Concolato (cc0)</cp:lastModifiedBy>
  <cp:revision>24</cp:revision>
  <dcterms:created xsi:type="dcterms:W3CDTF">2024-01-29T07:02:00Z</dcterms:created>
  <dcterms:modified xsi:type="dcterms:W3CDTF">2024-07-22T13:25:00Z</dcterms:modified>
  <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23807</vt:lpwstr>
  </property>
  <property fmtid="{D5CDD505-2E9C-101B-9397-08002B2CF9AE}" pid="3" name="MSIP_Label_1f8e20e6-048a-4bad-a26b-318dd1cd4d47_ActionId">
    <vt:lpwstr>cda6c8af-115b-4a54-94e8-1c174ac9031f</vt:lpwstr>
  </property>
  <property fmtid="{D5CDD505-2E9C-101B-9397-08002B2CF9AE}" pid="4" name="MSIP_Label_1f8e20e6-048a-4bad-a26b-318dd1cd4d47_ContentBits">
    <vt:lpwstr>0</vt:lpwstr>
  </property>
  <property fmtid="{D5CDD505-2E9C-101B-9397-08002B2CF9AE}" pid="5" name="MSIP_Label_1f8e20e6-048a-4bad-a26b-318dd1cd4d47_Enabled">
    <vt:lpwstr>true</vt:lpwstr>
  </property>
  <property fmtid="{D5CDD505-2E9C-101B-9397-08002B2CF9AE}" pid="6" name="MSIP_Label_1f8e20e6-048a-4bad-a26b-318dd1cd4d47_Method">
    <vt:lpwstr>Privileged</vt:lpwstr>
  </property>
  <property fmtid="{D5CDD505-2E9C-101B-9397-08002B2CF9AE}" pid="7" name="MSIP_Label_1f8e20e6-048a-4bad-a26b-318dd1cd4d47_Name">
    <vt:lpwstr>1f8e20e6-048a-4bad-a26b-318dd1cd4d47</vt:lpwstr>
  </property>
  <property fmtid="{D5CDD505-2E9C-101B-9397-08002B2CF9AE}" pid="8" name="MSIP_Label_1f8e20e6-048a-4bad-a26b-318dd1cd4d47_SetDate">
    <vt:lpwstr>2023-07-20T15:56:42Z</vt:lpwstr>
  </property>
  <property fmtid="{D5CDD505-2E9C-101B-9397-08002B2CF9AE}" pid="9" name="MSIP_Label_1f8e20e6-048a-4bad-a26b-318dd1cd4d47_SiteId">
    <vt:lpwstr>66c65d8a-9158-4521-a2d8-664963db48e4</vt:lpwstr>
  </property>
  <property fmtid="{D5CDD505-2E9C-101B-9397-08002B2CF9AE}" pid="10" name="MSIP_Label_83bcef13-7cac-433f-ba1d-47a323951816_ActionId">
    <vt:lpwstr>e00d1a89-e412-4f58-a61c-a7ce475fd881</vt:lpwstr>
  </property>
  <property fmtid="{D5CDD505-2E9C-101B-9397-08002B2CF9AE}" pid="11" name="MSIP_Label_83bcef13-7cac-433f-ba1d-47a323951816_ContentBits">
    <vt:lpwstr>0</vt:lpwstr>
  </property>
  <property fmtid="{D5CDD505-2E9C-101B-9397-08002B2CF9AE}" pid="12" name="MSIP_Label_83bcef13-7cac-433f-ba1d-47a323951816_Enabled">
    <vt:lpwstr>true</vt:lpwstr>
  </property>
  <property fmtid="{D5CDD505-2E9C-101B-9397-08002B2CF9AE}" pid="13" name="MSIP_Label_83bcef13-7cac-433f-ba1d-47a323951816_Method">
    <vt:lpwstr>Privileged</vt:lpwstr>
  </property>
  <property fmtid="{D5CDD505-2E9C-101B-9397-08002B2CF9AE}" pid="14" name="MSIP_Label_83bcef13-7cac-433f-ba1d-47a323951816_Name">
    <vt:lpwstr>MTK_Unclassified</vt:lpwstr>
  </property>
  <property fmtid="{D5CDD505-2E9C-101B-9397-08002B2CF9AE}" pid="15" name="MSIP_Label_83bcef13-7cac-433f-ba1d-47a323951816_SetDate">
    <vt:lpwstr>2023-10-30T20:56:34Z</vt:lpwstr>
  </property>
  <property fmtid="{D5CDD505-2E9C-101B-9397-08002B2CF9AE}" pid="16" name="MSIP_Label_83bcef13-7cac-433f-ba1d-47a323951816_SiteId">
    <vt:lpwstr>a7687ede-7a6b-4ef6-bace-642f677fbe31</vt:lpwstr>
  </property>
  <property fmtid="{D5CDD505-2E9C-101B-9397-08002B2CF9AE}" pid="17" name="WGNumber">
    <vt:lpwstr>1197</vt:lpwstr>
  </property>
  <property fmtid="{D5CDD505-2E9C-101B-9397-08002B2CF9AE}" pid="18" name="MediaServiceImageTags">
    <vt:lpwstr/>
  </property>
</Properties>
</file>