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0CC4C" w14:textId="77777777" w:rsidR="00002A5D" w:rsidRPr="00F224A6" w:rsidRDefault="00002A5D" w:rsidP="00002A5D">
      <w:pPr>
        <w:jc w:val="center"/>
        <w:rPr>
          <w:rFonts w:ascii="Times New Roman" w:eastAsia="SimSun" w:hAnsi="Times New Roman"/>
          <w:b/>
          <w:sz w:val="28"/>
          <w:szCs w:val="24"/>
          <w:lang w:val="fr-FR" w:eastAsia="zh-CN"/>
        </w:rPr>
      </w:pPr>
      <w:r w:rsidRPr="00F224A6">
        <w:rPr>
          <w:rFonts w:ascii="Times New Roman" w:eastAsia="SimSun" w:hAnsi="Times New Roman"/>
          <w:b/>
          <w:sz w:val="28"/>
          <w:szCs w:val="24"/>
          <w:lang w:val="fr-FR" w:eastAsia="zh-CN"/>
        </w:rPr>
        <w:t>INTERNATIONAL ORGANISATION FOR STANDARDISATION</w:t>
      </w:r>
    </w:p>
    <w:p w14:paraId="1A2A7420" w14:textId="77777777" w:rsidR="00002A5D" w:rsidRPr="00F224A6" w:rsidRDefault="00002A5D" w:rsidP="00002A5D">
      <w:pPr>
        <w:jc w:val="center"/>
        <w:rPr>
          <w:rFonts w:ascii="Times New Roman" w:eastAsia="SimSun" w:hAnsi="Times New Roman"/>
          <w:b/>
          <w:sz w:val="28"/>
          <w:szCs w:val="24"/>
          <w:lang w:val="fr-FR" w:eastAsia="zh-CN"/>
        </w:rPr>
      </w:pPr>
      <w:r w:rsidRPr="00F224A6">
        <w:rPr>
          <w:rFonts w:ascii="Times New Roman" w:eastAsia="SimSun" w:hAnsi="Times New Roman"/>
          <w:b/>
          <w:sz w:val="28"/>
          <w:szCs w:val="24"/>
          <w:lang w:val="fr-FR" w:eastAsia="zh-CN"/>
        </w:rPr>
        <w:t>ORGANISATION INTERNATIONALE DE NORMALISATION</w:t>
      </w:r>
    </w:p>
    <w:p w14:paraId="69B5B468" w14:textId="77777777" w:rsidR="00002A5D" w:rsidRPr="00F224A6" w:rsidRDefault="00002A5D" w:rsidP="00002A5D">
      <w:pPr>
        <w:jc w:val="center"/>
        <w:rPr>
          <w:rFonts w:ascii="Times New Roman" w:eastAsia="SimSun" w:hAnsi="Times New Roman"/>
          <w:b/>
          <w:sz w:val="28"/>
          <w:szCs w:val="24"/>
          <w:lang w:val="fr-FR" w:eastAsia="zh-CN"/>
        </w:rPr>
      </w:pPr>
      <w:r w:rsidRPr="00F224A6">
        <w:rPr>
          <w:rFonts w:ascii="Times New Roman" w:eastAsia="SimSun" w:hAnsi="Times New Roman"/>
          <w:b/>
          <w:sz w:val="28"/>
          <w:szCs w:val="24"/>
          <w:lang w:val="fr-FR" w:eastAsia="zh-CN"/>
        </w:rPr>
        <w:t>ISO/IEC JTC 1/SC 29/WG 3</w:t>
      </w:r>
    </w:p>
    <w:p w14:paraId="7AD6F03D" w14:textId="77777777" w:rsidR="00002A5D" w:rsidRPr="00F224A6" w:rsidRDefault="00002A5D" w:rsidP="00002A5D">
      <w:pPr>
        <w:jc w:val="center"/>
        <w:rPr>
          <w:rFonts w:ascii="Times New Roman" w:eastAsia="SimSun" w:hAnsi="Times New Roman"/>
          <w:b/>
          <w:sz w:val="28"/>
          <w:szCs w:val="24"/>
          <w:lang w:val="fr-FR" w:eastAsia="zh-CN"/>
        </w:rPr>
      </w:pPr>
      <w:r w:rsidRPr="00F224A6">
        <w:rPr>
          <w:rFonts w:ascii="Times New Roman" w:eastAsia="SimSun" w:hAnsi="Times New Roman"/>
          <w:b/>
          <w:sz w:val="28"/>
          <w:szCs w:val="24"/>
          <w:lang w:val="fr-FR" w:eastAsia="zh-CN"/>
        </w:rPr>
        <w:t>CODING OF MOVING PICTURES AND AUDIO</w:t>
      </w:r>
    </w:p>
    <w:p w14:paraId="22CB5B08" w14:textId="77777777" w:rsidR="00002A5D" w:rsidRPr="007100EA" w:rsidRDefault="00002A5D" w:rsidP="00002A5D"/>
    <w:p w14:paraId="6E7019F2" w14:textId="729CD428" w:rsidR="00002A5D" w:rsidRPr="00F224A6" w:rsidRDefault="00002A5D" w:rsidP="00002A5D">
      <w:pPr>
        <w:jc w:val="right"/>
        <w:rPr>
          <w:rFonts w:ascii="Times New Roman" w:eastAsia="SimSun" w:hAnsi="Times New Roman"/>
          <w:b/>
          <w:sz w:val="48"/>
          <w:szCs w:val="24"/>
          <w:lang w:eastAsia="zh-CN"/>
        </w:rPr>
      </w:pPr>
      <w:r w:rsidRPr="00F224A6">
        <w:rPr>
          <w:rFonts w:ascii="Times New Roman" w:eastAsia="SimSun" w:hAnsi="Times New Roman"/>
          <w:b/>
          <w:sz w:val="28"/>
          <w:szCs w:val="24"/>
          <w:lang w:eastAsia="zh-CN"/>
        </w:rPr>
        <w:t xml:space="preserve">ISO/IEC JTC 1/SC 29/WG 3 </w:t>
      </w:r>
      <w:r w:rsidRPr="00F224A6">
        <w:rPr>
          <w:rFonts w:ascii="Times New Roman" w:eastAsia="SimSun" w:hAnsi="Times New Roman"/>
          <w:b/>
          <w:sz w:val="48"/>
          <w:szCs w:val="24"/>
          <w:lang w:eastAsia="zh-CN"/>
        </w:rPr>
        <w:t>m</w:t>
      </w:r>
      <w:r w:rsidRPr="00F224A6">
        <w:rPr>
          <w:rFonts w:ascii="Times New Roman" w:hAnsi="Times New Roman"/>
        </w:rPr>
        <w:t xml:space="preserve"> </w:t>
      </w:r>
      <w:r w:rsidR="00437FB6">
        <w:rPr>
          <w:rFonts w:ascii="Times New Roman" w:eastAsia="SimSun" w:hAnsi="Times New Roman"/>
          <w:b/>
          <w:sz w:val="48"/>
          <w:szCs w:val="24"/>
          <w:lang w:eastAsia="zh-CN"/>
        </w:rPr>
        <w:t>67070</w:t>
      </w:r>
    </w:p>
    <w:p w14:paraId="5DA04329" w14:textId="2FE5F68A" w:rsidR="00002A5D" w:rsidRPr="00F224A6" w:rsidRDefault="00437FB6" w:rsidP="00002A5D">
      <w:pPr>
        <w:jc w:val="right"/>
        <w:rPr>
          <w:rFonts w:ascii="Times New Roman" w:eastAsia="SimSun" w:hAnsi="Times New Roman"/>
          <w:b/>
          <w:sz w:val="28"/>
          <w:szCs w:val="24"/>
          <w:lang w:eastAsia="zh-CN"/>
        </w:rPr>
      </w:pPr>
      <w:r>
        <w:rPr>
          <w:rFonts w:ascii="Times New Roman" w:eastAsia="SimSun" w:hAnsi="Times New Roman"/>
          <w:b/>
          <w:sz w:val="28"/>
          <w:szCs w:val="24"/>
          <w:lang w:eastAsia="zh-CN"/>
        </w:rPr>
        <w:t>Rennes</w:t>
      </w:r>
      <w:r w:rsidR="00002A5D" w:rsidRPr="00F224A6">
        <w:rPr>
          <w:rFonts w:ascii="Times New Roman" w:eastAsia="SimSun" w:hAnsi="Times New Roman"/>
          <w:b/>
          <w:sz w:val="28"/>
          <w:szCs w:val="24"/>
          <w:lang w:eastAsia="zh-CN"/>
        </w:rPr>
        <w:t xml:space="preserve"> – </w:t>
      </w:r>
      <w:r>
        <w:rPr>
          <w:rFonts w:ascii="Times New Roman" w:eastAsia="SimSun" w:hAnsi="Times New Roman"/>
          <w:b/>
          <w:sz w:val="28"/>
          <w:szCs w:val="24"/>
          <w:lang w:eastAsia="zh-CN"/>
        </w:rPr>
        <w:t>April 2024</w:t>
      </w:r>
    </w:p>
    <w:p w14:paraId="683D6B9C" w14:textId="77777777" w:rsidR="00002A5D" w:rsidRPr="00F224A6" w:rsidRDefault="00002A5D" w:rsidP="00002A5D">
      <w:pPr>
        <w:rPr>
          <w:rFonts w:ascii="Times New Roman" w:hAnsi="Times New Roman"/>
          <w:sz w:val="24"/>
        </w:rPr>
      </w:pPr>
    </w:p>
    <w:p w14:paraId="17563935" w14:textId="04C1145E" w:rsidR="00002A5D" w:rsidRPr="00F224A6" w:rsidRDefault="00002A5D" w:rsidP="00002A5D">
      <w:pPr>
        <w:rPr>
          <w:rFonts w:ascii="Times New Roman" w:eastAsia="SimSun" w:hAnsi="Times New Roman"/>
          <w:b/>
          <w:sz w:val="28"/>
          <w:szCs w:val="24"/>
          <w:lang w:eastAsia="zh-CN"/>
        </w:rPr>
      </w:pPr>
      <w:r w:rsidRPr="00F224A6">
        <w:rPr>
          <w:rFonts w:ascii="Times New Roman" w:eastAsia="SimSun" w:hAnsi="Times New Roman"/>
          <w:b/>
          <w:sz w:val="28"/>
          <w:szCs w:val="24"/>
          <w:lang w:eastAsia="zh-CN"/>
        </w:rPr>
        <w:t xml:space="preserve">Title: </w:t>
      </w:r>
      <w:del w:id="0" w:author="Scott Houchin" w:date="2024-04-25T16:49:00Z">
        <w:r w:rsidR="002B50C4" w:rsidRPr="002B50C4" w:rsidDel="000B640F">
          <w:rPr>
            <w:rFonts w:ascii="Times New Roman" w:eastAsia="SimSun" w:hAnsi="Times New Roman"/>
            <w:b/>
            <w:sz w:val="28"/>
            <w:szCs w:val="24"/>
            <w:lang w:eastAsia="zh-CN"/>
          </w:rPr>
          <w:delText xml:space="preserve">Potential Improvement </w:delText>
        </w:r>
      </w:del>
      <w:r w:rsidR="002B50C4" w:rsidRPr="002B50C4">
        <w:rPr>
          <w:rFonts w:ascii="Times New Roman" w:eastAsia="SimSun" w:hAnsi="Times New Roman"/>
          <w:b/>
          <w:sz w:val="28"/>
          <w:szCs w:val="24"/>
          <w:lang w:eastAsia="zh-CN"/>
        </w:rPr>
        <w:t>Draft for 23001-17 Amd2 DAM</w:t>
      </w:r>
    </w:p>
    <w:p w14:paraId="61DD718E" w14:textId="1E40B6FF" w:rsidR="00002A5D" w:rsidRDefault="00002A5D" w:rsidP="00002A5D">
      <w:pPr>
        <w:rPr>
          <w:rFonts w:ascii="Times New Roman" w:eastAsia="SimSun" w:hAnsi="Times New Roman"/>
          <w:b/>
          <w:sz w:val="28"/>
          <w:szCs w:val="24"/>
          <w:lang w:eastAsia="zh-CN"/>
        </w:rPr>
      </w:pPr>
      <w:r w:rsidRPr="00F224A6">
        <w:rPr>
          <w:rFonts w:ascii="Times New Roman" w:eastAsia="SimSun" w:hAnsi="Times New Roman"/>
          <w:b/>
          <w:sz w:val="28"/>
          <w:szCs w:val="24"/>
          <w:lang w:eastAsia="zh-CN"/>
        </w:rPr>
        <w:t xml:space="preserve">Author: </w:t>
      </w:r>
      <w:r w:rsidR="005A7DE0">
        <w:rPr>
          <w:rFonts w:ascii="Times New Roman" w:eastAsia="SimSun" w:hAnsi="Times New Roman"/>
          <w:b/>
          <w:sz w:val="28"/>
          <w:szCs w:val="24"/>
          <w:lang w:eastAsia="zh-CN"/>
        </w:rPr>
        <w:tab/>
      </w:r>
      <w:r w:rsidR="00F70CA0">
        <w:rPr>
          <w:rFonts w:ascii="Times New Roman" w:eastAsia="SimSun" w:hAnsi="Times New Roman"/>
          <w:b/>
          <w:sz w:val="28"/>
          <w:szCs w:val="24"/>
          <w:lang w:eastAsia="zh-CN"/>
        </w:rPr>
        <w:t>Scott Houchin</w:t>
      </w:r>
    </w:p>
    <w:p w14:paraId="2E4655D4" w14:textId="38CB0360" w:rsidR="005A7DE0" w:rsidRDefault="005A7DE0" w:rsidP="00002A5D">
      <w:pPr>
        <w:rPr>
          <w:rFonts w:ascii="Times New Roman" w:eastAsia="SimSun" w:hAnsi="Times New Roman"/>
          <w:b/>
          <w:sz w:val="28"/>
          <w:szCs w:val="24"/>
          <w:lang w:eastAsia="zh-CN"/>
        </w:rPr>
      </w:pPr>
      <w:r>
        <w:rPr>
          <w:rFonts w:ascii="Times New Roman" w:eastAsia="SimSun" w:hAnsi="Times New Roman"/>
          <w:b/>
          <w:sz w:val="28"/>
          <w:szCs w:val="24"/>
          <w:lang w:eastAsia="zh-CN"/>
        </w:rPr>
        <w:tab/>
      </w:r>
      <w:r>
        <w:rPr>
          <w:rFonts w:ascii="Times New Roman" w:eastAsia="SimSun" w:hAnsi="Times New Roman"/>
          <w:b/>
          <w:sz w:val="28"/>
          <w:szCs w:val="24"/>
          <w:lang w:eastAsia="zh-CN"/>
        </w:rPr>
        <w:tab/>
      </w:r>
      <w:r>
        <w:rPr>
          <w:rFonts w:ascii="Times New Roman" w:eastAsia="SimSun" w:hAnsi="Times New Roman"/>
          <w:b/>
          <w:sz w:val="28"/>
          <w:szCs w:val="24"/>
          <w:lang w:eastAsia="zh-CN"/>
        </w:rPr>
        <w:tab/>
        <w:t>scott.houchin@aero.org</w:t>
      </w:r>
    </w:p>
    <w:p w14:paraId="069B5228" w14:textId="65137C5B" w:rsidR="005A7DE0" w:rsidRDefault="005A7DE0" w:rsidP="00002A5D">
      <w:pPr>
        <w:rPr>
          <w:rFonts w:ascii="Times New Roman" w:eastAsia="SimSun" w:hAnsi="Times New Roman"/>
          <w:b/>
          <w:sz w:val="28"/>
          <w:szCs w:val="24"/>
          <w:lang w:eastAsia="zh-CN"/>
        </w:rPr>
      </w:pPr>
      <w:r>
        <w:rPr>
          <w:rFonts w:ascii="Times New Roman" w:eastAsia="SimSun" w:hAnsi="Times New Roman"/>
          <w:b/>
          <w:sz w:val="28"/>
          <w:szCs w:val="24"/>
          <w:lang w:eastAsia="zh-CN"/>
        </w:rPr>
        <w:tab/>
      </w:r>
      <w:r>
        <w:rPr>
          <w:rFonts w:ascii="Times New Roman" w:eastAsia="SimSun" w:hAnsi="Times New Roman"/>
          <w:b/>
          <w:sz w:val="28"/>
          <w:szCs w:val="24"/>
          <w:lang w:eastAsia="zh-CN"/>
        </w:rPr>
        <w:tab/>
      </w:r>
      <w:r>
        <w:rPr>
          <w:rFonts w:ascii="Times New Roman" w:eastAsia="SimSun" w:hAnsi="Times New Roman"/>
          <w:b/>
          <w:sz w:val="28"/>
          <w:szCs w:val="24"/>
          <w:lang w:eastAsia="zh-CN"/>
        </w:rPr>
        <w:tab/>
        <w:t>+1 571-304-3914</w:t>
      </w:r>
    </w:p>
    <w:p w14:paraId="7B7498FF" w14:textId="77777777" w:rsidR="00F70CA0" w:rsidRPr="00F224A6" w:rsidRDefault="00F70CA0" w:rsidP="00002A5D">
      <w:pPr>
        <w:rPr>
          <w:rFonts w:ascii="Times New Roman" w:eastAsia="SimSun" w:hAnsi="Times New Roman"/>
          <w:b/>
          <w:sz w:val="28"/>
          <w:szCs w:val="24"/>
          <w:lang w:eastAsia="zh-CN"/>
        </w:rPr>
      </w:pPr>
    </w:p>
    <w:p w14:paraId="28C9A529" w14:textId="77777777" w:rsidR="00081FB2" w:rsidRDefault="00081FB2" w:rsidP="001A33D0">
      <w:pPr>
        <w:jc w:val="right"/>
        <w:rPr>
          <w:b/>
          <w:noProof/>
          <w:sz w:val="28"/>
          <w:szCs w:val="28"/>
          <w:lang w:val="en-US"/>
        </w:rPr>
        <w:sectPr w:rsidR="00081FB2" w:rsidSect="00524EC4">
          <w:headerReference w:type="even" r:id="rId11"/>
          <w:headerReference w:type="default" r:id="rId12"/>
          <w:headerReference w:type="first" r:id="rId13"/>
          <w:type w:val="oddPage"/>
          <w:pgSz w:w="11906" w:h="16838" w:code="9"/>
          <w:pgMar w:top="794" w:right="737" w:bottom="284" w:left="851" w:header="709" w:footer="0" w:gutter="567"/>
          <w:cols w:space="720"/>
        </w:sectPr>
      </w:pPr>
    </w:p>
    <w:p w14:paraId="1FBDDE5F" w14:textId="0094C5EB" w:rsidR="00BA7312" w:rsidRPr="00502111" w:rsidRDefault="00BA7312" w:rsidP="001A33D0">
      <w:pPr>
        <w:jc w:val="right"/>
        <w:rPr>
          <w:b/>
          <w:noProof/>
          <w:sz w:val="28"/>
          <w:szCs w:val="28"/>
          <w:lang w:val="en-US"/>
        </w:rPr>
      </w:pPr>
      <w:r w:rsidRPr="00502111">
        <w:rPr>
          <w:b/>
          <w:noProof/>
          <w:sz w:val="28"/>
          <w:szCs w:val="28"/>
          <w:lang w:val="en-US"/>
        </w:rPr>
        <w:lastRenderedPageBreak/>
        <w:t>ISO/IEC JTC 1/SC 29</w:t>
      </w:r>
      <w:r w:rsidR="000D5AE6" w:rsidRPr="00502111">
        <w:rPr>
          <w:b/>
          <w:noProof/>
          <w:sz w:val="28"/>
          <w:szCs w:val="28"/>
          <w:lang w:val="en-US"/>
        </w:rPr>
        <w:t>/WG3 N</w:t>
      </w:r>
      <w:r w:rsidR="00360BFA">
        <w:rPr>
          <w:b/>
          <w:noProof/>
          <w:sz w:val="28"/>
          <w:szCs w:val="28"/>
          <w:lang w:val="en-US"/>
        </w:rPr>
        <w:t>nnnn</w:t>
      </w:r>
    </w:p>
    <w:p w14:paraId="4B977883" w14:textId="4FCA57D1" w:rsidR="000D5AE6" w:rsidRPr="009A55F3" w:rsidRDefault="000D5AE6" w:rsidP="001A33D0">
      <w:pPr>
        <w:jc w:val="right"/>
        <w:rPr>
          <w:bCs/>
          <w:noProof/>
          <w:sz w:val="28"/>
          <w:szCs w:val="28"/>
          <w:lang w:val="en-US"/>
        </w:rPr>
      </w:pPr>
      <w:r w:rsidRPr="009A55F3">
        <w:rPr>
          <w:bCs/>
          <w:noProof/>
          <w:sz w:val="28"/>
          <w:szCs w:val="28"/>
          <w:lang w:val="en-US"/>
        </w:rPr>
        <w:t>Date : 202</w:t>
      </w:r>
      <w:r w:rsidR="00360BFA">
        <w:rPr>
          <w:bCs/>
          <w:noProof/>
          <w:sz w:val="28"/>
          <w:szCs w:val="28"/>
          <w:lang w:val="en-US"/>
        </w:rPr>
        <w:t>4</w:t>
      </w:r>
      <w:r w:rsidRPr="009A55F3">
        <w:rPr>
          <w:bCs/>
          <w:noProof/>
          <w:sz w:val="28"/>
          <w:szCs w:val="28"/>
          <w:lang w:val="en-US"/>
        </w:rPr>
        <w:t>-</w:t>
      </w:r>
      <w:r w:rsidR="00F03E50">
        <w:rPr>
          <w:bCs/>
          <w:noProof/>
          <w:sz w:val="28"/>
          <w:szCs w:val="28"/>
          <w:lang w:val="en-US"/>
        </w:rPr>
        <w:t>03</w:t>
      </w:r>
      <w:r w:rsidRPr="009A55F3">
        <w:rPr>
          <w:bCs/>
          <w:noProof/>
          <w:sz w:val="28"/>
          <w:szCs w:val="28"/>
          <w:lang w:val="en-US"/>
        </w:rPr>
        <w:t>-</w:t>
      </w:r>
      <w:r w:rsidR="00360BFA">
        <w:rPr>
          <w:bCs/>
          <w:noProof/>
          <w:sz w:val="28"/>
          <w:szCs w:val="28"/>
          <w:lang w:val="en-US"/>
        </w:rPr>
        <w:t>2</w:t>
      </w:r>
      <w:r w:rsidR="00F03E50">
        <w:rPr>
          <w:bCs/>
          <w:noProof/>
          <w:sz w:val="28"/>
          <w:szCs w:val="28"/>
          <w:lang w:val="en-US"/>
        </w:rPr>
        <w:t>2</w:t>
      </w:r>
    </w:p>
    <w:p w14:paraId="4700E660" w14:textId="1C6C69D4" w:rsidR="001A33D0" w:rsidRPr="009A55F3" w:rsidRDefault="001A33D0" w:rsidP="001A33D0">
      <w:pPr>
        <w:jc w:val="right"/>
        <w:rPr>
          <w:b/>
          <w:sz w:val="28"/>
          <w:szCs w:val="28"/>
          <w:lang w:val="en-US"/>
        </w:rPr>
      </w:pPr>
      <w:r w:rsidRPr="009A55F3">
        <w:rPr>
          <w:b/>
          <w:noProof/>
          <w:sz w:val="28"/>
          <w:szCs w:val="28"/>
          <w:lang w:val="en-US"/>
        </w:rPr>
        <w:t>ISO</w:t>
      </w:r>
      <w:r w:rsidR="00E148DD" w:rsidRPr="009A55F3">
        <w:rPr>
          <w:b/>
          <w:noProof/>
          <w:sz w:val="28"/>
          <w:szCs w:val="28"/>
          <w:lang w:val="en-US"/>
        </w:rPr>
        <w:t>/IEC</w:t>
      </w:r>
      <w:r w:rsidRPr="009A55F3">
        <w:rPr>
          <w:b/>
          <w:noProof/>
          <w:sz w:val="28"/>
          <w:szCs w:val="28"/>
          <w:lang w:val="en-US"/>
        </w:rPr>
        <w:t> </w:t>
      </w:r>
      <w:r w:rsidR="00E148DD" w:rsidRPr="009A55F3">
        <w:rPr>
          <w:b/>
          <w:noProof/>
          <w:sz w:val="28"/>
          <w:szCs w:val="28"/>
          <w:lang w:val="en-US"/>
        </w:rPr>
        <w:t>2300</w:t>
      </w:r>
      <w:r w:rsidR="00363A83" w:rsidRPr="009A55F3">
        <w:rPr>
          <w:b/>
          <w:noProof/>
          <w:sz w:val="28"/>
          <w:szCs w:val="28"/>
          <w:lang w:val="en-US"/>
        </w:rPr>
        <w:t>1</w:t>
      </w:r>
      <w:r w:rsidRPr="009A55F3">
        <w:rPr>
          <w:b/>
          <w:noProof/>
          <w:sz w:val="28"/>
          <w:szCs w:val="28"/>
          <w:lang w:val="en-US"/>
        </w:rPr>
        <w:t>-</w:t>
      </w:r>
      <w:r w:rsidR="00E148DD" w:rsidRPr="009A55F3">
        <w:rPr>
          <w:b/>
          <w:noProof/>
          <w:sz w:val="28"/>
          <w:szCs w:val="28"/>
          <w:lang w:val="en-US"/>
        </w:rPr>
        <w:t>1</w:t>
      </w:r>
      <w:r w:rsidR="00363A83" w:rsidRPr="009A55F3">
        <w:rPr>
          <w:b/>
          <w:noProof/>
          <w:sz w:val="28"/>
          <w:szCs w:val="28"/>
          <w:lang w:val="en-US"/>
        </w:rPr>
        <w:t>7</w:t>
      </w:r>
      <w:r w:rsidRPr="009A55F3">
        <w:rPr>
          <w:b/>
          <w:noProof/>
          <w:sz w:val="28"/>
          <w:szCs w:val="28"/>
          <w:lang w:val="en-US"/>
        </w:rPr>
        <w:t>:</w:t>
      </w:r>
      <w:r w:rsidR="0042084A" w:rsidRPr="009A55F3">
        <w:rPr>
          <w:b/>
          <w:noProof/>
          <w:sz w:val="28"/>
          <w:szCs w:val="28"/>
          <w:lang w:val="en-US"/>
        </w:rPr>
        <w:t>202</w:t>
      </w:r>
      <w:r w:rsidR="009A55F3" w:rsidRPr="009A55F3">
        <w:rPr>
          <w:b/>
          <w:noProof/>
          <w:sz w:val="28"/>
          <w:szCs w:val="28"/>
          <w:lang w:val="en-US"/>
        </w:rPr>
        <w:t>2</w:t>
      </w:r>
      <w:r w:rsidR="006E0234" w:rsidRPr="009A55F3">
        <w:rPr>
          <w:b/>
          <w:noProof/>
          <w:sz w:val="28"/>
          <w:szCs w:val="28"/>
          <w:lang w:val="en-US"/>
        </w:rPr>
        <w:t>/</w:t>
      </w:r>
      <w:r w:rsidR="0042084A" w:rsidRPr="009A55F3">
        <w:rPr>
          <w:b/>
          <w:noProof/>
          <w:sz w:val="28"/>
          <w:szCs w:val="28"/>
          <w:lang w:val="en-US"/>
        </w:rPr>
        <w:t xml:space="preserve">AMD </w:t>
      </w:r>
      <w:r w:rsidR="009A55F3" w:rsidRPr="009A55F3">
        <w:rPr>
          <w:b/>
          <w:noProof/>
          <w:sz w:val="28"/>
          <w:szCs w:val="28"/>
          <w:lang w:val="en-US"/>
        </w:rPr>
        <w:t>2</w:t>
      </w:r>
      <w:r w:rsidR="006E0234" w:rsidRPr="009A55F3">
        <w:rPr>
          <w:b/>
          <w:noProof/>
          <w:sz w:val="28"/>
          <w:szCs w:val="28"/>
          <w:lang w:val="en-US"/>
        </w:rPr>
        <w:t>:</w:t>
      </w:r>
      <w:r w:rsidR="0042084A" w:rsidRPr="009A55F3">
        <w:rPr>
          <w:b/>
          <w:noProof/>
          <w:sz w:val="28"/>
          <w:szCs w:val="28"/>
          <w:lang w:val="en-US"/>
        </w:rPr>
        <w:t>202</w:t>
      </w:r>
      <w:r w:rsidR="00360BFA">
        <w:rPr>
          <w:b/>
          <w:noProof/>
          <w:sz w:val="28"/>
          <w:szCs w:val="28"/>
          <w:lang w:val="en-US"/>
        </w:rPr>
        <w:t>4</w:t>
      </w:r>
      <w:r w:rsidR="006E0234" w:rsidRPr="009A55F3">
        <w:rPr>
          <w:b/>
          <w:noProof/>
          <w:sz w:val="28"/>
          <w:szCs w:val="28"/>
          <w:lang w:val="en-US"/>
        </w:rPr>
        <w:t>(E)</w:t>
      </w:r>
    </w:p>
    <w:p w14:paraId="0892C326" w14:textId="5DA86220" w:rsidR="001A33D0" w:rsidRPr="00502111" w:rsidRDefault="001A33D0" w:rsidP="001A33D0">
      <w:pPr>
        <w:jc w:val="right"/>
        <w:rPr>
          <w:lang w:val="en-US"/>
        </w:rPr>
      </w:pPr>
      <w:r w:rsidRPr="00502111">
        <w:rPr>
          <w:noProof/>
          <w:lang w:val="en-US"/>
        </w:rPr>
        <w:t>ISO</w:t>
      </w:r>
      <w:r w:rsidR="00E148DD" w:rsidRPr="00502111">
        <w:rPr>
          <w:noProof/>
          <w:lang w:val="en-US"/>
        </w:rPr>
        <w:t>/IEC</w:t>
      </w:r>
      <w:r w:rsidRPr="00502111">
        <w:rPr>
          <w:noProof/>
          <w:lang w:val="en-US"/>
        </w:rPr>
        <w:t> </w:t>
      </w:r>
      <w:r w:rsidR="00E148DD" w:rsidRPr="00502111">
        <w:rPr>
          <w:noProof/>
          <w:lang w:val="en-US"/>
        </w:rPr>
        <w:t>J</w:t>
      </w:r>
      <w:r w:rsidRPr="00502111">
        <w:rPr>
          <w:lang w:val="en-US"/>
        </w:rPr>
        <w:t>TC</w:t>
      </w:r>
      <w:r w:rsidR="00E148DD" w:rsidRPr="00502111">
        <w:rPr>
          <w:lang w:val="en-US"/>
        </w:rPr>
        <w:t>1</w:t>
      </w:r>
      <w:r w:rsidRPr="00502111">
        <w:rPr>
          <w:lang w:val="en-US"/>
        </w:rPr>
        <w:t>/SC </w:t>
      </w:r>
      <w:r w:rsidR="00E148DD" w:rsidRPr="00502111">
        <w:rPr>
          <w:noProof/>
          <w:lang w:val="en-US"/>
        </w:rPr>
        <w:t>29</w:t>
      </w:r>
    </w:p>
    <w:p w14:paraId="01554D38" w14:textId="77777777" w:rsidR="001A33D0" w:rsidRPr="00C95C1F" w:rsidRDefault="001A33D0" w:rsidP="001A33D0">
      <w:pPr>
        <w:spacing w:after="2000"/>
        <w:jc w:val="right"/>
      </w:pPr>
      <w:bookmarkStart w:id="1" w:name="CVP_Secretariat_Loca"/>
      <w:r w:rsidRPr="00C95C1F">
        <w:t>Secretariat</w:t>
      </w:r>
      <w:bookmarkEnd w:id="1"/>
      <w:r w:rsidRPr="00C95C1F">
        <w:t xml:space="preserve">: </w:t>
      </w:r>
      <w:r w:rsidR="00E148DD" w:rsidRPr="00C95C1F">
        <w:rPr>
          <w:noProof/>
        </w:rPr>
        <w:t>JISC</w:t>
      </w:r>
    </w:p>
    <w:p w14:paraId="40800A9A" w14:textId="356C50B4" w:rsidR="001A33D0" w:rsidRPr="00C95C1F" w:rsidRDefault="00E148DD" w:rsidP="001A33D0">
      <w:pPr>
        <w:spacing w:line="360" w:lineRule="atLeast"/>
        <w:jc w:val="left"/>
        <w:rPr>
          <w:b/>
          <w:sz w:val="32"/>
          <w:szCs w:val="32"/>
        </w:rPr>
      </w:pPr>
      <w:r w:rsidRPr="00C95C1F">
        <w:rPr>
          <w:b/>
          <w:sz w:val="32"/>
          <w:szCs w:val="32"/>
        </w:rPr>
        <w:t xml:space="preserve">Information technology — </w:t>
      </w:r>
      <w:r w:rsidR="00AF221D">
        <w:rPr>
          <w:b/>
          <w:sz w:val="32"/>
          <w:szCs w:val="32"/>
        </w:rPr>
        <w:t>MPEG Systems technologies</w:t>
      </w:r>
      <w:r w:rsidRPr="00C95C1F">
        <w:rPr>
          <w:b/>
          <w:sz w:val="32"/>
          <w:szCs w:val="32"/>
        </w:rPr>
        <w:t> — Part 1</w:t>
      </w:r>
      <w:r w:rsidR="00AF221D">
        <w:rPr>
          <w:b/>
          <w:sz w:val="32"/>
          <w:szCs w:val="32"/>
        </w:rPr>
        <w:t>7</w:t>
      </w:r>
      <w:r w:rsidRPr="00C95C1F">
        <w:rPr>
          <w:b/>
          <w:sz w:val="32"/>
          <w:szCs w:val="32"/>
        </w:rPr>
        <w:t xml:space="preserve">: </w:t>
      </w:r>
      <w:r w:rsidR="00EB0A6A">
        <w:rPr>
          <w:b/>
          <w:sz w:val="32"/>
          <w:szCs w:val="32"/>
        </w:rPr>
        <w:t>Carriage of uncompressed video and images in ISO Base Media File Format</w:t>
      </w:r>
      <w:r w:rsidRPr="00C95C1F">
        <w:rPr>
          <w:b/>
          <w:sz w:val="32"/>
          <w:szCs w:val="32"/>
        </w:rPr>
        <w:t xml:space="preserve"> — Amendment </w:t>
      </w:r>
      <w:r w:rsidR="009A55F3">
        <w:rPr>
          <w:b/>
          <w:sz w:val="32"/>
          <w:szCs w:val="32"/>
        </w:rPr>
        <w:t>2</w:t>
      </w:r>
      <w:r w:rsidRPr="00C95C1F">
        <w:rPr>
          <w:b/>
          <w:sz w:val="32"/>
          <w:szCs w:val="32"/>
        </w:rPr>
        <w:t xml:space="preserve">: </w:t>
      </w:r>
      <w:del w:id="2" w:author="Scott Houchin" w:date="2024-03-22T12:54:00Z">
        <w:r w:rsidR="00645BEE" w:rsidDel="0061631B">
          <w:rPr>
            <w:b/>
            <w:sz w:val="32"/>
            <w:szCs w:val="32"/>
          </w:rPr>
          <w:delText>Agnostically compressed media</w:delText>
        </w:r>
      </w:del>
      <w:ins w:id="3" w:author="Scott Houchin" w:date="2024-04-25T16:49:00Z">
        <w:r w:rsidR="000B640F" w:rsidRPr="000B640F">
          <w:t xml:space="preserve"> </w:t>
        </w:r>
        <w:r w:rsidR="000B640F" w:rsidRPr="000B640F">
          <w:rPr>
            <w:b/>
            <w:sz w:val="32"/>
            <w:szCs w:val="32"/>
          </w:rPr>
          <w:t>Generic compression of samples and items in ISOBMFF</w:t>
        </w:r>
      </w:ins>
    </w:p>
    <w:p w14:paraId="0B2384B3" w14:textId="77777777" w:rsidR="001A33D0" w:rsidRPr="00C95C1F" w:rsidRDefault="001A33D0" w:rsidP="001A33D0">
      <w:pPr>
        <w:spacing w:before="2000"/>
      </w:pPr>
    </w:p>
    <w:p w14:paraId="6CA6824B" w14:textId="2097BFCC" w:rsidR="001A33D0" w:rsidRPr="00C95C1F" w:rsidRDefault="00360BFA"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DAM</w:t>
      </w:r>
      <w:r w:rsidR="0042084A"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0A528DA6" w14:textId="77777777" w:rsidR="001A33D0" w:rsidRPr="00C95C1F" w:rsidRDefault="001A33D0" w:rsidP="001A33D0">
      <w:pPr>
        <w:sectPr w:rsidR="001A33D0" w:rsidRPr="00C95C1F" w:rsidSect="00524EC4">
          <w:head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740F4C">
        <w:rPr>
          <w:szCs w:val="24"/>
        </w:rPr>
        <w:t>stored</w:t>
      </w:r>
      <w:proofErr w:type="gramEnd"/>
      <w:r w:rsidRPr="00740F4C">
        <w:rPr>
          <w:szCs w:val="24"/>
        </w:rPr>
        <w:t xml:space="preserve">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Case postale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0CBAA08E" w14:textId="521691D5" w:rsidR="004147C3" w:rsidRDefault="007C2579" w:rsidP="007C2579">
      <w:pPr>
        <w:pStyle w:val="zzContents"/>
        <w:spacing w:before="0"/>
      </w:pPr>
      <w:del w:id="4" w:author="Scott Houchin [2]" w:date="2024-03-28T12:35:00Z">
        <w:r w:rsidDel="004854AD">
          <w:lastRenderedPageBreak/>
          <w:delText>Editor’s i</w:delText>
        </w:r>
      </w:del>
      <w:ins w:id="5" w:author="Scott Houchin [2]" w:date="2024-03-28T12:35:00Z">
        <w:r w:rsidR="004854AD">
          <w:t>I</w:t>
        </w:r>
      </w:ins>
      <w:r>
        <w:t>ntroduction</w:t>
      </w:r>
      <w:del w:id="6" w:author="Scott Houchin [2]" w:date="2024-03-28T12:36:00Z">
        <w:r w:rsidDel="004854AD">
          <w:delText xml:space="preserve"> </w:delText>
        </w:r>
      </w:del>
      <w:del w:id="7" w:author="Scott Houchin [2]" w:date="2024-03-28T12:35:00Z">
        <w:r w:rsidDel="004854AD">
          <w:delText xml:space="preserve">– </w:delText>
        </w:r>
        <w:r w:rsidR="00D9623B" w:rsidDel="004854AD">
          <w:delText xml:space="preserve">Agnostically compressed media and </w:delText>
        </w:r>
        <w:r w:rsidR="00932CDF" w:rsidDel="004854AD">
          <w:delText>Generic</w:delText>
        </w:r>
        <w:r w:rsidR="009A55F3" w:rsidDel="004854AD">
          <w:delText xml:space="preserve"> Sample </w:delText>
        </w:r>
      </w:del>
      <w:ins w:id="8" w:author="Scott Houchin" w:date="2024-03-22T12:54:00Z">
        <w:del w:id="9" w:author="Scott Houchin [2]" w:date="2024-03-28T12:35:00Z">
          <w:r w:rsidR="0061631B" w:rsidDel="004854AD">
            <w:delText xml:space="preserve">sample </w:delText>
          </w:r>
        </w:del>
      </w:ins>
      <w:del w:id="10" w:author="Scott Houchin [2]" w:date="2024-03-28T12:35:00Z">
        <w:r w:rsidR="009A55F3" w:rsidDel="004854AD">
          <w:delText>Compression</w:delText>
        </w:r>
      </w:del>
      <w:ins w:id="11" w:author="Scott Houchin" w:date="2024-03-22T12:54:00Z">
        <w:del w:id="12" w:author="Scott Houchin [2]" w:date="2024-03-28T12:35:00Z">
          <w:r w:rsidR="0061631B" w:rsidDel="004854AD">
            <w:delText>compression</w:delText>
          </w:r>
        </w:del>
      </w:ins>
    </w:p>
    <w:p w14:paraId="316DB2CB" w14:textId="77777777" w:rsidR="005B2720" w:rsidRDefault="00F458C3" w:rsidP="009A5844">
      <w:pPr>
        <w:rPr>
          <w:ins w:id="13" w:author="Scott Houchin" w:date="2024-03-22T14:24:00Z"/>
        </w:rPr>
      </w:pPr>
      <w:r>
        <w:t xml:space="preserve">This amendment to ISO/IEC 23001-17 </w:t>
      </w:r>
      <w:ins w:id="14" w:author="Scott Houchin" w:date="2024-03-22T14:24:00Z">
        <w:r w:rsidR="00B51D05">
          <w:t>includes the following additions and corrections to the standard</w:t>
        </w:r>
        <w:r w:rsidR="005B2720">
          <w:t>.</w:t>
        </w:r>
      </w:ins>
    </w:p>
    <w:p w14:paraId="6C179E6A" w14:textId="37723545" w:rsidR="00392329" w:rsidRDefault="00F458C3" w:rsidP="005B2720">
      <w:pPr>
        <w:pStyle w:val="ListParagraph"/>
        <w:numPr>
          <w:ilvl w:val="0"/>
          <w:numId w:val="40"/>
        </w:numPr>
        <w:rPr>
          <w:ins w:id="15" w:author="Scott Houchin" w:date="2024-03-22T14:25:00Z"/>
        </w:rPr>
      </w:pPr>
      <w:del w:id="16" w:author="Scott Houchin" w:date="2024-03-22T14:25:00Z">
        <w:r w:rsidDel="00392329">
          <w:delText xml:space="preserve">defines </w:delText>
        </w:r>
      </w:del>
      <w:ins w:id="17" w:author="Scott Houchin" w:date="2024-03-22T14:25:00Z">
        <w:r w:rsidR="00392329">
          <w:t xml:space="preserve">Defines </w:t>
        </w:r>
      </w:ins>
      <w:r>
        <w:t xml:space="preserve">the capability to apply generic compression to </w:t>
      </w:r>
      <w:r w:rsidR="00C91F94">
        <w:t>still and motion imagery</w:t>
      </w:r>
      <w:ins w:id="18" w:author="Scott Houchin [2]" w:date="2024-03-25T15:30:00Z">
        <w:r w:rsidR="00A0070C">
          <w:t xml:space="preserve"> as well as other media types (e.g., KLV metadata</w:t>
        </w:r>
      </w:ins>
      <w:ins w:id="19" w:author="Scott Houchin" w:date="2024-04-25T17:06:00Z">
        <w:r w:rsidR="00743E58">
          <w:t xml:space="preserve"> tracks</w:t>
        </w:r>
      </w:ins>
      <w:ins w:id="20" w:author="Scott Houchin [2]" w:date="2024-03-25T15:30:00Z">
        <w:r w:rsidR="00A0070C">
          <w:t>)</w:t>
        </w:r>
      </w:ins>
    </w:p>
    <w:p w14:paraId="48D18C10" w14:textId="77777777" w:rsidR="00392329" w:rsidRDefault="00C91F94" w:rsidP="005B2720">
      <w:pPr>
        <w:pStyle w:val="ListParagraph"/>
        <w:numPr>
          <w:ilvl w:val="0"/>
          <w:numId w:val="40"/>
        </w:numPr>
        <w:rPr>
          <w:ins w:id="21" w:author="Scott Houchin" w:date="2024-03-22T14:25:00Z"/>
        </w:rPr>
      </w:pPr>
      <w:del w:id="22" w:author="Scott Houchin" w:date="2024-03-22T14:25:00Z">
        <w:r w:rsidDel="00392329">
          <w:delText xml:space="preserve">. </w:delText>
        </w:r>
      </w:del>
      <w:ins w:id="23" w:author="Scott Houchin" w:date="2024-03-22T14:25:00Z">
        <w:r w:rsidR="00392329">
          <w:t>C</w:t>
        </w:r>
      </w:ins>
      <w:del w:id="24" w:author="Scott Houchin" w:date="2024-03-22T14:23:00Z">
        <w:r w:rsidDel="00C47237">
          <w:delText>It</w:delText>
        </w:r>
      </w:del>
      <w:del w:id="25" w:author="Scott Houchin" w:date="2024-03-22T14:25:00Z">
        <w:r w:rsidDel="00392329">
          <w:delText xml:space="preserve"> also c</w:delText>
        </w:r>
      </w:del>
      <w:r>
        <w:t xml:space="preserve">larifies the </w:t>
      </w:r>
      <w:r w:rsidR="003F0E95">
        <w:t xml:space="preserve">original standard text related to padding of images using subsampled chroma </w:t>
      </w:r>
      <w:proofErr w:type="gramStart"/>
      <w:r w:rsidR="003F0E95">
        <w:t>components</w:t>
      </w:r>
      <w:proofErr w:type="gramEnd"/>
    </w:p>
    <w:p w14:paraId="1F1BAE21" w14:textId="04126520" w:rsidR="00F458C3" w:rsidRDefault="00392329">
      <w:pPr>
        <w:pStyle w:val="ListParagraph"/>
        <w:numPr>
          <w:ilvl w:val="0"/>
          <w:numId w:val="40"/>
        </w:numPr>
        <w:rPr>
          <w:ins w:id="26" w:author="Scott Houchin [2]" w:date="2024-03-25T15:30:00Z"/>
        </w:rPr>
      </w:pPr>
      <w:ins w:id="27" w:author="Scott Houchin" w:date="2024-03-22T14:25:00Z">
        <w:r>
          <w:t>A</w:t>
        </w:r>
      </w:ins>
      <w:ins w:id="28" w:author="Scott Houchin" w:date="2024-03-22T14:23:00Z">
        <w:r w:rsidR="009E56B6">
          <w:t xml:space="preserve">dds the capability to encode </w:t>
        </w:r>
      </w:ins>
      <w:ins w:id="29" w:author="Scott Houchin" w:date="2024-03-22T14:24:00Z">
        <w:r w:rsidR="009E56B6">
          <w:t>signed integer components</w:t>
        </w:r>
      </w:ins>
      <w:r w:rsidR="003F0E95">
        <w:t>.</w:t>
      </w:r>
    </w:p>
    <w:p w14:paraId="4BF5B030" w14:textId="2BA84D5C" w:rsidR="00A9732C" w:rsidRDefault="00A9732C">
      <w:pPr>
        <w:pStyle w:val="ListParagraph"/>
        <w:numPr>
          <w:ilvl w:val="0"/>
          <w:numId w:val="40"/>
        </w:numPr>
        <w:pPrChange w:id="30" w:author="Scott Houchin" w:date="2024-03-22T14:25:00Z">
          <w:pPr/>
        </w:pPrChange>
      </w:pPr>
      <w:ins w:id="31" w:author="Scott Houchin [2]" w:date="2024-03-25T15:30:00Z">
        <w:r>
          <w:t>Add</w:t>
        </w:r>
      </w:ins>
      <w:ins w:id="32" w:author="Scott Houchin [2]" w:date="2024-03-28T12:38:00Z">
        <w:r w:rsidR="00723535">
          <w:t>s</w:t>
        </w:r>
      </w:ins>
      <w:ins w:id="33" w:author="Scott Houchin [2]" w:date="2024-03-25T15:30:00Z">
        <w:r>
          <w:t xml:space="preserve"> br</w:t>
        </w:r>
      </w:ins>
      <w:ins w:id="34" w:author="Scott Houchin [2]" w:date="2024-03-25T15:31:00Z">
        <w:r>
          <w:t xml:space="preserve">ands for both uncompressed imagery itself and for generically compressed </w:t>
        </w:r>
        <w:proofErr w:type="gramStart"/>
        <w:r>
          <w:t>media</w:t>
        </w:r>
      </w:ins>
      <w:proofErr w:type="gramEnd"/>
    </w:p>
    <w:p w14:paraId="72AACD3C" w14:textId="77777777" w:rsidR="005D7D08" w:rsidRDefault="005D7D08" w:rsidP="009A5844"/>
    <w:p w14:paraId="6EAE3150" w14:textId="25545B7C" w:rsidR="004147C3" w:rsidRDefault="004147C3" w:rsidP="009A5844">
      <w:bookmarkStart w:id="35" w:name="_Hlk162009713"/>
      <w:del w:id="36" w:author="Scott Houchin" w:date="2024-03-22T14:21:00Z">
        <w:r w:rsidDel="00090FEF">
          <w:delText xml:space="preserve">With 23001-17 (Carriage of uncompressed video and images in ISO Base Media File Format) nearing completion, we are looking at potential improvements beyond simple uncompressed imagery. </w:delText>
        </w:r>
      </w:del>
      <w:bookmarkEnd w:id="35"/>
      <w:r>
        <w:t>While 23001-17 nominally defines the mechanism to carry uncompressed imagery and raster data within ISOBMFF, it also more generically defines a mechanism to define the in-memory layout for an image item or sample, and then store the image using that layout:</w:t>
      </w:r>
    </w:p>
    <w:p w14:paraId="2BA6C013" w14:textId="4B3AAB69" w:rsidR="004147C3" w:rsidRDefault="004147C3" w:rsidP="00B8501B">
      <w:pPr>
        <w:pStyle w:val="ListParagraph"/>
        <w:numPr>
          <w:ilvl w:val="0"/>
          <w:numId w:val="3"/>
        </w:numPr>
      </w:pPr>
      <w:r>
        <w:t>Component value types and sizes</w:t>
      </w:r>
    </w:p>
    <w:p w14:paraId="3723760A" w14:textId="24CEBAAE" w:rsidR="004147C3" w:rsidRDefault="004147C3" w:rsidP="00B8501B">
      <w:pPr>
        <w:pStyle w:val="ListParagraph"/>
        <w:numPr>
          <w:ilvl w:val="0"/>
          <w:numId w:val="3"/>
        </w:numPr>
      </w:pPr>
      <w:r>
        <w:t xml:space="preserve">Tiling to enable efficient spatial-based access for large </w:t>
      </w:r>
      <w:proofErr w:type="gramStart"/>
      <w:r>
        <w:t>imagery</w:t>
      </w:r>
      <w:proofErr w:type="gramEnd"/>
    </w:p>
    <w:p w14:paraId="66742F01" w14:textId="29DC6F64" w:rsidR="004147C3" w:rsidRDefault="004147C3" w:rsidP="00B8501B">
      <w:pPr>
        <w:pStyle w:val="ListParagraph"/>
        <w:numPr>
          <w:ilvl w:val="0"/>
          <w:numId w:val="3"/>
        </w:numPr>
      </w:pPr>
      <w:r>
        <w:t xml:space="preserve">Padding to ensure that individual component values or groups of component values can be accessed by the processing unit without having to perform bit shifts for every single access, and without having to cross key storage/memory page </w:t>
      </w:r>
      <w:proofErr w:type="gramStart"/>
      <w:r>
        <w:t>boundaries</w:t>
      </w:r>
      <w:proofErr w:type="gramEnd"/>
    </w:p>
    <w:p w14:paraId="123C1D3F" w14:textId="77777777" w:rsidR="004147C3" w:rsidRDefault="004147C3" w:rsidP="009A5844">
      <w:r>
        <w:t xml:space="preserve">This capability brings ISOBMFF on par with other generic storage formats for numeric data (such as HDF5) with one exception – data-agnostic numerically-lossless and bitwise-lossless compression, transparent to the end user. In HDF5, for example, a large N-dimensional array of numerical data can be chunked (i.e., tiled) and then each chunk is compressed using off-the-shelf ubiquitous data-agnostic compression tools (e.g., deflate). This provides storage and transmission savings </w:t>
      </w:r>
      <w:proofErr w:type="gramStart"/>
      <w:r>
        <w:t>similar to</w:t>
      </w:r>
      <w:proofErr w:type="gramEnd"/>
      <w:r>
        <w:t xml:space="preserve"> numerically lossless image coders, with minimal computational performance impact. These capabilities can be applied not only to typical integer-based pixel formats, but also to IEEE 754 floating-point pixel formats that are unsupported in most imagery compression algorithms.</w:t>
      </w:r>
    </w:p>
    <w:p w14:paraId="273AB23C" w14:textId="77777777" w:rsidR="004147C3" w:rsidRDefault="004147C3" w:rsidP="009A5844">
      <w:r>
        <w:t>Adding this capability to 23001-17 is expected to provide cost savings (for both storage and network transmission), particularly for applications and datasets involving large amounts of uncompressed content, such as geospatial and scientific imagery, without significantly changing how those applications access the pixel data.</w:t>
      </w:r>
    </w:p>
    <w:p w14:paraId="11D4720E" w14:textId="4BE28DDF" w:rsidR="004147C3" w:rsidRDefault="00F637D2" w:rsidP="009A5844">
      <w:ins w:id="37" w:author="Scott Houchin" w:date="2024-03-25T10:29:00Z">
        <w:r w:rsidRPr="00F637D2">
          <w:t>In this amendment, this mechanism is applied to KLV formatted metadata</w:t>
        </w:r>
      </w:ins>
      <w:ins w:id="38" w:author="Scott Houchin" w:date="2024-04-25T17:07:00Z">
        <w:r w:rsidR="00743E58">
          <w:t xml:space="preserve"> tracks</w:t>
        </w:r>
      </w:ins>
      <w:ins w:id="39" w:author="Scott Houchin" w:date="2024-03-25T10:29:00Z">
        <w:r w:rsidRPr="00F637D2">
          <w:t xml:space="preserve"> in addition to image samples and image items. Application to other media types can be defined in future standards</w:t>
        </w:r>
      </w:ins>
      <w:del w:id="40" w:author="Scott Houchin" w:date="2024-03-25T10:29:00Z">
        <w:r w:rsidR="004147C3" w:rsidDel="00F637D2">
          <w:delText>While not necessarily required, a mechanism that could be applied to other forms of data (e.g., audio or KLV formatted metadata), this capability is not necessarily required</w:delText>
        </w:r>
      </w:del>
      <w:r w:rsidR="004147C3">
        <w:t>.</w:t>
      </w:r>
    </w:p>
    <w:p w14:paraId="1E2836CA" w14:textId="77777777" w:rsidR="004147C3" w:rsidRPr="007C2579" w:rsidRDefault="004147C3" w:rsidP="009A5844">
      <w:pPr>
        <w:rPr>
          <w:b/>
          <w:bCs/>
        </w:rPr>
      </w:pPr>
      <w:r w:rsidRPr="007C2579">
        <w:rPr>
          <w:b/>
          <w:bCs/>
        </w:rPr>
        <w:t xml:space="preserve">Use </w:t>
      </w:r>
      <w:proofErr w:type="gramStart"/>
      <w:r w:rsidRPr="007C2579">
        <w:rPr>
          <w:b/>
          <w:bCs/>
        </w:rPr>
        <w:t>cases</w:t>
      </w:r>
      <w:proofErr w:type="gramEnd"/>
      <w:r w:rsidRPr="007C2579">
        <w:rPr>
          <w:b/>
          <w:bCs/>
        </w:rPr>
        <w:t xml:space="preserve"> </w:t>
      </w:r>
    </w:p>
    <w:p w14:paraId="07CAA39A" w14:textId="15F9DC0D" w:rsidR="004147C3" w:rsidRDefault="004147C3" w:rsidP="00B8501B">
      <w:pPr>
        <w:pStyle w:val="ListParagraph"/>
        <w:numPr>
          <w:ilvl w:val="0"/>
          <w:numId w:val="4"/>
        </w:numPr>
      </w:pPr>
      <w:r>
        <w:t xml:space="preserve">Data producer generates a large image (or image sequence) using 32-bit IEEE 754 binary floating point component values after calibration. The image is tiled using 1024 × 1024 tiles and each tile is independently compressed using deflate. </w:t>
      </w:r>
    </w:p>
    <w:p w14:paraId="03F2F19D" w14:textId="3DAF7154" w:rsidR="004147C3" w:rsidRDefault="004147C3" w:rsidP="00B8501B">
      <w:pPr>
        <w:pStyle w:val="ListParagraph"/>
        <w:numPr>
          <w:ilvl w:val="0"/>
          <w:numId w:val="4"/>
        </w:numPr>
      </w:pPr>
      <w:r>
        <w:t>Data consumer desires to load only a specific spatial region from an image or sample based on some form of chunking of the image (</w:t>
      </w:r>
      <w:bookmarkStart w:id="41" w:name="_Hlk162255027"/>
      <w:r>
        <w:t xml:space="preserve">chunk by rectangular tiles or </w:t>
      </w:r>
      <w:ins w:id="42" w:author="Scott Houchin" w:date="2024-03-25T10:30:00Z">
        <w:r w:rsidR="00A309A6">
          <w:t xml:space="preserve">chunk by </w:t>
        </w:r>
      </w:ins>
      <w:r>
        <w:t>rows</w:t>
      </w:r>
      <w:bookmarkEnd w:id="41"/>
      <w:r>
        <w:t xml:space="preserve">). Consumer </w:t>
      </w:r>
      <w:r>
        <w:lastRenderedPageBreak/>
        <w:t>uses offset/size information provided within the ISOBMFF file to locate only the desired chunks. Each of those chunks can be independently decompressed.</w:t>
      </w:r>
    </w:p>
    <w:p w14:paraId="1A2BBD06" w14:textId="6923CE6B" w:rsidR="004147C3" w:rsidRDefault="004147C3" w:rsidP="00B8501B">
      <w:pPr>
        <w:pStyle w:val="ListParagraph"/>
        <w:numPr>
          <w:ilvl w:val="0"/>
          <w:numId w:val="4"/>
        </w:numPr>
      </w:pPr>
      <w:r>
        <w:t xml:space="preserve">Data consumer desires to load only a spatial region from a </w:t>
      </w:r>
      <w:proofErr w:type="gramStart"/>
      <w:r>
        <w:t>large tiled</w:t>
      </w:r>
      <w:proofErr w:type="gramEnd"/>
      <w:r>
        <w:t xml:space="preserve"> image, where the desired region is smaller than a region contained within a single compressed </w:t>
      </w:r>
      <w:del w:id="43" w:author="Scott Houchin" w:date="2024-03-25T10:39:00Z">
        <w:r w:rsidDel="00577F28">
          <w:delText>chunk</w:delText>
        </w:r>
      </w:del>
      <w:ins w:id="44" w:author="Scott Houchin" w:date="2024-03-25T10:39:00Z">
        <w:r w:rsidR="00577F28">
          <w:t>tile</w:t>
        </w:r>
      </w:ins>
      <w:r>
        <w:t xml:space="preserve">. After decompressing the </w:t>
      </w:r>
      <w:del w:id="45" w:author="Scott Houchin" w:date="2024-03-25T10:37:00Z">
        <w:r w:rsidDel="00535F6A">
          <w:delText>chunk</w:delText>
        </w:r>
      </w:del>
      <w:ins w:id="46" w:author="Scott Houchin" w:date="2024-03-25T10:37:00Z">
        <w:r w:rsidR="00535F6A">
          <w:t>tile</w:t>
        </w:r>
      </w:ins>
      <w:r>
        <w:t xml:space="preserve">, the order, alignment and padding of the component data is maintained, enabling the consumer to calculate individual component value offsets – parsing through the decompressed </w:t>
      </w:r>
      <w:del w:id="47" w:author="Scott Houchin" w:date="2024-03-25T10:39:00Z">
        <w:r w:rsidDel="00D84175">
          <w:delText xml:space="preserve">chunk </w:delText>
        </w:r>
      </w:del>
      <w:ins w:id="48" w:author="Scott Houchin" w:date="2024-03-25T10:39:00Z">
        <w:r w:rsidR="00D84175">
          <w:t xml:space="preserve">tile </w:t>
        </w:r>
      </w:ins>
      <w:r>
        <w:t xml:space="preserve">to locate specific pixels/component is not necessary. </w:t>
      </w:r>
    </w:p>
    <w:p w14:paraId="1AFF505F" w14:textId="0A1CB179" w:rsidR="004147C3" w:rsidRDefault="004147C3" w:rsidP="00B8501B">
      <w:pPr>
        <w:pStyle w:val="ListParagraph"/>
        <w:numPr>
          <w:ilvl w:val="0"/>
          <w:numId w:val="4"/>
        </w:numPr>
      </w:pPr>
      <w:r>
        <w:t>A data producer collects an image of the Earth scanning diagonally from northwest to southeast. For simpler human viewing of the image, the collected image is rotated 45 degrees to align north to up, and additional padding is added to form a tiled, rectangular image buffer. Since the four corner tiles are entirely fill data, they are omitted from the data stored within the ISOBMFF file.</w:t>
      </w:r>
    </w:p>
    <w:p w14:paraId="4FBB0109" w14:textId="516E9DBC" w:rsidR="004147C3" w:rsidRDefault="004147C3" w:rsidP="00B8501B">
      <w:pPr>
        <w:pStyle w:val="ListParagraph"/>
        <w:numPr>
          <w:ilvl w:val="0"/>
          <w:numId w:val="4"/>
        </w:numPr>
      </w:pPr>
      <w:r>
        <w:t>Legal requirements for records management require bitwise-lossless compression of the image data – it is not sufficient that the decompressed pixel value is numerically equal to the original pixel value; the specific bit patterns must also be the same.</w:t>
      </w:r>
    </w:p>
    <w:p w14:paraId="54239CC5" w14:textId="77777777" w:rsidR="004147C3" w:rsidRPr="007C2579" w:rsidRDefault="004147C3" w:rsidP="009A5844">
      <w:pPr>
        <w:rPr>
          <w:b/>
          <w:bCs/>
        </w:rPr>
      </w:pPr>
      <w:r w:rsidRPr="007C2579">
        <w:rPr>
          <w:b/>
          <w:bCs/>
        </w:rPr>
        <w:t>Requirements</w:t>
      </w:r>
    </w:p>
    <w:p w14:paraId="75421DFC" w14:textId="28A8CAFC" w:rsidR="004147C3" w:rsidRDefault="004147C3" w:rsidP="00B8501B">
      <w:pPr>
        <w:pStyle w:val="ListParagraph"/>
        <w:numPr>
          <w:ilvl w:val="0"/>
          <w:numId w:val="4"/>
        </w:numPr>
      </w:pPr>
      <w:r>
        <w:t xml:space="preserve">Numerically and bitwise lossless compression of </w:t>
      </w:r>
      <w:del w:id="49" w:author="Scott Houchin" w:date="2024-03-25T10:41:00Z">
        <w:r w:rsidDel="004F5797">
          <w:delText xml:space="preserve">raw </w:delText>
        </w:r>
      </w:del>
      <w:r>
        <w:t xml:space="preserve">image items and track samples, especially when consisting of floating-point formatted media. </w:t>
      </w:r>
    </w:p>
    <w:p w14:paraId="04854662" w14:textId="4A50FB78" w:rsidR="004147C3" w:rsidRDefault="004147C3" w:rsidP="00B8501B">
      <w:pPr>
        <w:pStyle w:val="ListParagraph"/>
        <w:numPr>
          <w:ilvl w:val="0"/>
          <w:numId w:val="4"/>
        </w:numPr>
      </w:pPr>
      <w:r>
        <w:t xml:space="preserve">Pixel organization prior to compression (as well as post-decompression) </w:t>
      </w:r>
      <w:del w:id="50" w:author="Scott Houchin" w:date="2024-03-25T10:44:00Z">
        <w:r w:rsidDel="007763B7">
          <w:delText xml:space="preserve">mirrors </w:delText>
        </w:r>
      </w:del>
      <w:ins w:id="51" w:author="Scott Houchin" w:date="2024-03-25T10:44:00Z">
        <w:r w:rsidR="007763B7">
          <w:t xml:space="preserve">is defined by </w:t>
        </w:r>
      </w:ins>
      <w:r>
        <w:t xml:space="preserve">the uncompressed spec in 23001-17. The point is for the encoder to determine how to best organize the pixel/component data when in a </w:t>
      </w:r>
      <w:proofErr w:type="gramStart"/>
      <w:r>
        <w:t>directly-accessible</w:t>
      </w:r>
      <w:proofErr w:type="gramEnd"/>
      <w:r>
        <w:t xml:space="preserve"> form, and then to </w:t>
      </w:r>
      <w:del w:id="52" w:author="Scott Houchin" w:date="2024-03-25T10:48:00Z">
        <w:r w:rsidDel="00F16965">
          <w:delText xml:space="preserve">provide </w:delText>
        </w:r>
      </w:del>
      <w:ins w:id="53" w:author="Scott Houchin" w:date="2024-03-25T10:48:00Z">
        <w:r w:rsidR="00F16965">
          <w:t xml:space="preserve">implement </w:t>
        </w:r>
      </w:ins>
      <w:r>
        <w:t xml:space="preserve">simple off-the-shelf, numerically/bitwise-lossless compression </w:t>
      </w:r>
      <w:del w:id="54" w:author="Scott Houchin" w:date="2024-03-25T10:50:00Z">
        <w:r w:rsidDel="00A96F4D">
          <w:delText xml:space="preserve">for </w:delText>
        </w:r>
      </w:del>
      <w:ins w:id="55" w:author="Scott Houchin" w:date="2024-03-25T10:50:00Z">
        <w:r w:rsidR="00A96F4D">
          <w:t xml:space="preserve">on </w:t>
        </w:r>
      </w:ins>
      <w:r>
        <w:t xml:space="preserve">that data. </w:t>
      </w:r>
    </w:p>
    <w:p w14:paraId="07E9DE91" w14:textId="5E894C0C" w:rsidR="004147C3" w:rsidRDefault="004147C3" w:rsidP="00B8501B">
      <w:pPr>
        <w:pStyle w:val="ListParagraph"/>
        <w:numPr>
          <w:ilvl w:val="0"/>
          <w:numId w:val="4"/>
        </w:numPr>
      </w:pPr>
      <w:r>
        <w:t>Utilization of existing compression technology with open licensing, broad/mature support, and availability of open-source software and tools</w:t>
      </w:r>
      <w:ins w:id="56" w:author="Scott Houchin" w:date="2024-03-25T10:52:00Z">
        <w:r w:rsidR="00667A32">
          <w:t>.</w:t>
        </w:r>
      </w:ins>
    </w:p>
    <w:p w14:paraId="320C26A9" w14:textId="5EF6F8A1" w:rsidR="004147C3" w:rsidRDefault="004147C3" w:rsidP="00B8501B">
      <w:pPr>
        <w:pStyle w:val="ListParagraph"/>
        <w:numPr>
          <w:ilvl w:val="0"/>
          <w:numId w:val="4"/>
        </w:numPr>
      </w:pPr>
      <w:r>
        <w:t>Ability to access portions of the image without fully decompressing the entire sample or image item.</w:t>
      </w:r>
    </w:p>
    <w:p w14:paraId="1733EDE6" w14:textId="5301E192" w:rsidR="004147C3" w:rsidRDefault="004147C3" w:rsidP="00B8501B">
      <w:pPr>
        <w:pStyle w:val="ListParagraph"/>
        <w:numPr>
          <w:ilvl w:val="1"/>
          <w:numId w:val="4"/>
        </w:numPr>
      </w:pPr>
      <w:commentRangeStart w:id="57"/>
      <w:r>
        <w:t xml:space="preserve">Ability to </w:t>
      </w:r>
      <w:del w:id="58" w:author="Scott Houchin" w:date="2024-03-25T10:53:00Z">
        <w:r w:rsidDel="002558A7">
          <w:delText>code and access</w:delText>
        </w:r>
      </w:del>
      <w:ins w:id="59" w:author="Scott Houchin" w:date="2024-03-25T10:53:00Z">
        <w:r w:rsidR="002558A7">
          <w:t>compress, access</w:t>
        </w:r>
        <w:r w:rsidR="00DB34A0">
          <w:t>, and decompress</w:t>
        </w:r>
      </w:ins>
      <w:r>
        <w:t xml:space="preserve"> tiles independently. This includes gridded items as well as tiles defined within 23001-17. </w:t>
      </w:r>
      <w:commentRangeEnd w:id="57"/>
      <w:r w:rsidR="00D6582F">
        <w:rPr>
          <w:rStyle w:val="CommentReference"/>
        </w:rPr>
        <w:commentReference w:id="57"/>
      </w:r>
    </w:p>
    <w:p w14:paraId="3E3A557D" w14:textId="6A1FD884" w:rsidR="004147C3" w:rsidRDefault="00E64C0F" w:rsidP="00B8501B">
      <w:pPr>
        <w:pStyle w:val="ListParagraph"/>
        <w:numPr>
          <w:ilvl w:val="1"/>
          <w:numId w:val="4"/>
        </w:numPr>
      </w:pPr>
      <w:ins w:id="60" w:author="Scott Houchin" w:date="2024-03-25T10:59:00Z">
        <w:r>
          <w:t>Ability to minimize coding/inclusion of fill data.</w:t>
        </w:r>
      </w:ins>
      <w:del w:id="61" w:author="Scott Houchin" w:date="2024-03-25T10:59:00Z">
        <w:r w:rsidR="004147C3" w:rsidDel="00E64C0F">
          <w:delText>Investigate the ability for “unnecessary” tiles to be omitted from the data</w:delText>
        </w:r>
      </w:del>
    </w:p>
    <w:p w14:paraId="5EEE7A72" w14:textId="0CBDA263" w:rsidR="004147C3" w:rsidRDefault="004147C3" w:rsidP="00B8501B">
      <w:pPr>
        <w:pStyle w:val="ListParagraph"/>
        <w:numPr>
          <w:ilvl w:val="2"/>
          <w:numId w:val="4"/>
        </w:numPr>
      </w:pPr>
      <w:r>
        <w:t xml:space="preserve">e.g., a large geospatial image is rotated within the rectangular pixel boundaries so north is up. This causes the corners of the expanded rectangular image to be just fill pixels, with a resulting preference to not have to store those fill </w:t>
      </w:r>
      <w:proofErr w:type="gramStart"/>
      <w:r>
        <w:t>pixels</w:t>
      </w:r>
      <w:proofErr w:type="gramEnd"/>
    </w:p>
    <w:p w14:paraId="7DDC3FAD" w14:textId="5CCA8D0B" w:rsidR="004147C3" w:rsidRDefault="004147C3" w:rsidP="00B8501B">
      <w:pPr>
        <w:pStyle w:val="ListParagraph"/>
        <w:numPr>
          <w:ilvl w:val="2"/>
          <w:numId w:val="4"/>
        </w:numPr>
      </w:pPr>
      <w:r>
        <w:t>Specifying a transformative property for arbitrary rotation is ultimately not sufficient as there are many means to precisely georeference an image (e.g., orthorectification) involving pushing pixels around based on imaging geometry and terrain.</w:t>
      </w:r>
    </w:p>
    <w:p w14:paraId="0583CF01" w14:textId="698ADF4F" w:rsidR="004147C3" w:rsidRDefault="004147C3" w:rsidP="00B8501B">
      <w:pPr>
        <w:pStyle w:val="ListParagraph"/>
        <w:numPr>
          <w:ilvl w:val="2"/>
          <w:numId w:val="4"/>
        </w:numPr>
      </w:pPr>
      <w:r>
        <w:t xml:space="preserve">Determine if sub images of a gridded image item can be omitted. </w:t>
      </w:r>
    </w:p>
    <w:p w14:paraId="2CA91648" w14:textId="14C25CE6" w:rsidR="004147C3" w:rsidRDefault="004147C3" w:rsidP="00B8501B">
      <w:pPr>
        <w:pStyle w:val="ListParagraph"/>
        <w:numPr>
          <w:ilvl w:val="0"/>
          <w:numId w:val="4"/>
        </w:numPr>
      </w:pPr>
      <w:r>
        <w:t xml:space="preserve">Orthogonal capability to the 23001-17 component value alignment, padding and component value organization is highly desired. Upon decompression, each chunk is used exactly as if the respective uncompressed values had been loaded directly from storage or the network. </w:t>
      </w:r>
    </w:p>
    <w:p w14:paraId="7AC91835" w14:textId="62B6114A" w:rsidR="00F80B3D" w:rsidRDefault="004147C3" w:rsidP="00B8501B">
      <w:pPr>
        <w:pStyle w:val="ListParagraph"/>
        <w:numPr>
          <w:ilvl w:val="0"/>
          <w:numId w:val="4"/>
        </w:numPr>
        <w:rPr>
          <w:ins w:id="62" w:author="Scott Houchin [2]" w:date="2024-04-11T12:18:00Z"/>
        </w:rPr>
      </w:pPr>
      <w:commentRangeStart w:id="63"/>
      <w:r>
        <w:lastRenderedPageBreak/>
        <w:t xml:space="preserve">Constructive interaction between transformational properties is desired. For example, if </w:t>
      </w:r>
      <w:del w:id="64" w:author="Scott Houchin [2]" w:date="2024-03-25T11:12:00Z">
        <w:r w:rsidDel="001D3608">
          <w:delText>I compress the sample</w:delText>
        </w:r>
      </w:del>
      <w:ins w:id="65" w:author="Scott Houchin [2]" w:date="2024-03-25T11:12:00Z">
        <w:r w:rsidR="001D3608">
          <w:t>the sample is compressed</w:t>
        </w:r>
      </w:ins>
      <w:r>
        <w:t xml:space="preserve"> as individual chunks, but </w:t>
      </w:r>
      <w:ins w:id="66" w:author="Scott Houchin [2]" w:date="2024-03-25T11:13:00Z">
        <w:r w:rsidR="00E05CCB">
          <w:t>the compressed samp</w:t>
        </w:r>
      </w:ins>
      <w:ins w:id="67" w:author="Scott Houchin [2]" w:date="2024-03-25T11:14:00Z">
        <w:r w:rsidR="00E05CCB">
          <w:t xml:space="preserve">le </w:t>
        </w:r>
        <w:proofErr w:type="gramStart"/>
        <w:r w:rsidR="00E05CCB">
          <w:t xml:space="preserve">is </w:t>
        </w:r>
      </w:ins>
      <w:r>
        <w:t xml:space="preserve">then </w:t>
      </w:r>
      <w:ins w:id="68" w:author="Scott Houchin [2]" w:date="2024-03-25T11:13:00Z">
        <w:r w:rsidR="00981F5D">
          <w:t>is</w:t>
        </w:r>
        <w:proofErr w:type="gramEnd"/>
        <w:r w:rsidR="00981F5D">
          <w:t xml:space="preserve"> </w:t>
        </w:r>
      </w:ins>
      <w:r>
        <w:t>encrypt</w:t>
      </w:r>
      <w:ins w:id="69" w:author="Scott Houchin [2]" w:date="2024-03-25T11:13:00Z">
        <w:r w:rsidR="00981F5D">
          <w:t>ed</w:t>
        </w:r>
      </w:ins>
      <w:r>
        <w:t xml:space="preserve"> </w:t>
      </w:r>
      <w:del w:id="70" w:author="Scott Houchin [2]" w:date="2024-03-25T11:13:00Z">
        <w:r w:rsidDel="00E05CCB">
          <w:delText>the entire sample</w:delText>
        </w:r>
      </w:del>
      <w:ins w:id="71" w:author="Scott Houchin [2]" w:date="2024-03-25T11:13:00Z">
        <w:r w:rsidR="00E05CCB">
          <w:t>as a single chunk</w:t>
        </w:r>
      </w:ins>
      <w:r>
        <w:t>, the independence of those chunks might be lost. We note that this might not be generically possible without defining tiling-aware encryption/protection mechanism, and that might look a lot like a gridded image item.</w:t>
      </w:r>
      <w:commentRangeEnd w:id="63"/>
      <w:r w:rsidR="00A445B5">
        <w:rPr>
          <w:rStyle w:val="CommentReference"/>
        </w:rPr>
        <w:commentReference w:id="63"/>
      </w:r>
    </w:p>
    <w:p w14:paraId="76BDDC84" w14:textId="54B748D4" w:rsidR="00B3623A" w:rsidRDefault="00B3623A" w:rsidP="00B8501B">
      <w:pPr>
        <w:pStyle w:val="ListParagraph"/>
        <w:numPr>
          <w:ilvl w:val="0"/>
          <w:numId w:val="4"/>
        </w:numPr>
      </w:pPr>
      <w:commentRangeStart w:id="72"/>
      <w:ins w:id="73" w:author="Scott Houchin [2]" w:date="2024-04-11T12:18:00Z">
        <w:r>
          <w:t xml:space="preserve">Ability to compress KLV </w:t>
        </w:r>
      </w:ins>
      <w:ins w:id="74" w:author="Scott Houchin" w:date="2024-04-25T17:07:00Z">
        <w:r w:rsidR="00743E58">
          <w:t>meta</w:t>
        </w:r>
      </w:ins>
      <w:ins w:id="75" w:author="Scott Houchin [2]" w:date="2024-04-11T12:18:00Z">
        <w:r w:rsidR="00C1018B">
          <w:t>data</w:t>
        </w:r>
      </w:ins>
      <w:ins w:id="76" w:author="Scott Houchin" w:date="2024-04-25T17:07:00Z">
        <w:r w:rsidR="00743E58">
          <w:t xml:space="preserve"> tracks and items</w:t>
        </w:r>
      </w:ins>
      <w:ins w:id="77" w:author="Scott Houchin [2]" w:date="2024-04-11T12:18:00Z">
        <w:r w:rsidR="00C1018B">
          <w:t>.</w:t>
        </w:r>
      </w:ins>
      <w:commentRangeEnd w:id="72"/>
      <w:ins w:id="78" w:author="Scott Houchin [2]" w:date="2024-04-11T12:19:00Z">
        <w:r w:rsidR="00C1018B">
          <w:rPr>
            <w:rStyle w:val="CommentReference"/>
          </w:rPr>
          <w:commentReference w:id="72"/>
        </w:r>
      </w:ins>
    </w:p>
    <w:p w14:paraId="0EAFA32C" w14:textId="69B5B40C" w:rsidR="001A33D0" w:rsidRPr="00C95C1F" w:rsidRDefault="001A33D0" w:rsidP="001A33D0">
      <w:pPr>
        <w:pStyle w:val="zzContents"/>
        <w:spacing w:before="0"/>
      </w:pPr>
      <w:r w:rsidRPr="00C95C1F">
        <w:lastRenderedPageBreak/>
        <w:t>Contents</w:t>
      </w:r>
    </w:p>
    <w:p w14:paraId="766A75B9" w14:textId="1E4157A2" w:rsidR="00C1018B" w:rsidRDefault="00812959">
      <w:pPr>
        <w:pStyle w:val="TOC2"/>
        <w:rPr>
          <w:ins w:id="79" w:author="Scott Houchin [2]" w:date="2024-04-11T12:19:00Z"/>
          <w:rFonts w:asciiTheme="minorHAnsi" w:eastAsiaTheme="minorEastAsia" w:hAnsiTheme="minorHAnsi" w:cstheme="minorBidi"/>
          <w:b w:val="0"/>
          <w:noProof/>
          <w:kern w:val="2"/>
          <w:sz w:val="24"/>
          <w:szCs w:val="24"/>
          <w:lang w:val="en-US"/>
          <w14:ligatures w14:val="standardContextual"/>
        </w:rPr>
      </w:pPr>
      <w:r w:rsidRPr="00C95C1F">
        <w:fldChar w:fldCharType="begin"/>
      </w:r>
      <w:r w:rsidRPr="00C95C1F">
        <w:instrText xml:space="preserve"> TOC \o "2-3" \h \z \t "Heading 1;1;a2;2;a3;3;ANNEX;1;Biblio Title;1;Foreword Title;1;Intro Title;1" </w:instrText>
      </w:r>
      <w:r w:rsidRPr="00C95C1F">
        <w:fldChar w:fldCharType="separate"/>
      </w:r>
      <w:ins w:id="80" w:author="Scott Houchin [2]" w:date="2024-04-11T12:19:00Z">
        <w:r w:rsidR="00C1018B" w:rsidRPr="004E1E20">
          <w:rPr>
            <w:rStyle w:val="Hyperlink"/>
            <w:noProof/>
          </w:rPr>
          <w:fldChar w:fldCharType="begin"/>
        </w:r>
        <w:r w:rsidR="00C1018B" w:rsidRPr="004E1E20">
          <w:rPr>
            <w:rStyle w:val="Hyperlink"/>
            <w:noProof/>
          </w:rPr>
          <w:instrText xml:space="preserve"> </w:instrText>
        </w:r>
        <w:r w:rsidR="00C1018B">
          <w:rPr>
            <w:noProof/>
          </w:rPr>
          <w:instrText>HYPERLINK \l "_Toc163730376"</w:instrText>
        </w:r>
        <w:r w:rsidR="00C1018B" w:rsidRPr="004E1E20">
          <w:rPr>
            <w:rStyle w:val="Hyperlink"/>
            <w:noProof/>
          </w:rPr>
          <w:instrText xml:space="preserve"> </w:instrText>
        </w:r>
        <w:r w:rsidR="00C1018B" w:rsidRPr="004E1E20">
          <w:rPr>
            <w:rStyle w:val="Hyperlink"/>
            <w:noProof/>
          </w:rPr>
        </w:r>
        <w:r w:rsidR="00C1018B" w:rsidRPr="004E1E20">
          <w:rPr>
            <w:rStyle w:val="Hyperlink"/>
            <w:noProof/>
          </w:rPr>
          <w:fldChar w:fldCharType="separate"/>
        </w:r>
        <w:r w:rsidR="00C1018B" w:rsidRPr="004E1E20">
          <w:rPr>
            <w:rStyle w:val="Hyperlink"/>
            <w:noProof/>
            <w:lang w:val="en-CA"/>
          </w:rPr>
          <w:t>3.12</w:t>
        </w:r>
        <w:r w:rsidR="00C1018B">
          <w:rPr>
            <w:rFonts w:asciiTheme="minorHAnsi" w:eastAsiaTheme="minorEastAsia" w:hAnsiTheme="minorHAnsi" w:cstheme="minorBidi"/>
            <w:b w:val="0"/>
            <w:noProof/>
            <w:kern w:val="2"/>
            <w:sz w:val="24"/>
            <w:szCs w:val="24"/>
            <w:lang w:val="en-US"/>
            <w14:ligatures w14:val="standardContextual"/>
          </w:rPr>
          <w:tab/>
        </w:r>
        <w:r w:rsidR="00C1018B" w:rsidRPr="004E1E20">
          <w:rPr>
            <w:rStyle w:val="Hyperlink"/>
            <w:noProof/>
          </w:rPr>
          <w:t>Generically</w:t>
        </w:r>
        <w:r w:rsidR="00C1018B" w:rsidRPr="004E1E20">
          <w:rPr>
            <w:rStyle w:val="Hyperlink"/>
            <w:noProof/>
            <w:lang w:val="en-CA"/>
          </w:rPr>
          <w:t>-compressed</w:t>
        </w:r>
        <w:r w:rsidR="00C1018B">
          <w:rPr>
            <w:noProof/>
            <w:webHidden/>
          </w:rPr>
          <w:tab/>
        </w:r>
        <w:r w:rsidR="00C1018B">
          <w:rPr>
            <w:noProof/>
            <w:webHidden/>
          </w:rPr>
          <w:fldChar w:fldCharType="begin"/>
        </w:r>
        <w:r w:rsidR="00C1018B">
          <w:rPr>
            <w:noProof/>
            <w:webHidden/>
          </w:rPr>
          <w:instrText xml:space="preserve"> PAGEREF _Toc163730376 \h </w:instrText>
        </w:r>
      </w:ins>
      <w:r w:rsidR="00C1018B">
        <w:rPr>
          <w:noProof/>
          <w:webHidden/>
        </w:rPr>
      </w:r>
      <w:r w:rsidR="00C1018B">
        <w:rPr>
          <w:noProof/>
          <w:webHidden/>
        </w:rPr>
        <w:fldChar w:fldCharType="separate"/>
      </w:r>
      <w:ins w:id="81" w:author="Scott Houchin [2]" w:date="2024-04-11T12:19:00Z">
        <w:r w:rsidR="00C1018B">
          <w:rPr>
            <w:noProof/>
            <w:webHidden/>
          </w:rPr>
          <w:t>1</w:t>
        </w:r>
        <w:r w:rsidR="00C1018B">
          <w:rPr>
            <w:noProof/>
            <w:webHidden/>
          </w:rPr>
          <w:fldChar w:fldCharType="end"/>
        </w:r>
        <w:r w:rsidR="00C1018B" w:rsidRPr="004E1E20">
          <w:rPr>
            <w:rStyle w:val="Hyperlink"/>
            <w:noProof/>
          </w:rPr>
          <w:fldChar w:fldCharType="end"/>
        </w:r>
      </w:ins>
    </w:p>
    <w:p w14:paraId="6D33444C" w14:textId="09F382FE" w:rsidR="00C1018B" w:rsidRDefault="00C1018B">
      <w:pPr>
        <w:pStyle w:val="TOC2"/>
        <w:rPr>
          <w:ins w:id="82" w:author="Scott Houchin [2]" w:date="2024-04-11T12:19:00Z"/>
          <w:rFonts w:asciiTheme="minorHAnsi" w:eastAsiaTheme="minorEastAsia" w:hAnsiTheme="minorHAnsi" w:cstheme="minorBidi"/>
          <w:b w:val="0"/>
          <w:noProof/>
          <w:kern w:val="2"/>
          <w:sz w:val="24"/>
          <w:szCs w:val="24"/>
          <w:lang w:val="en-US"/>
          <w14:ligatures w14:val="standardContextual"/>
        </w:rPr>
      </w:pPr>
      <w:ins w:id="83"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"_Toc163730377"</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lang w:val="en-CA"/>
          </w:rPr>
          <w:t>3.13</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Generically</w:t>
        </w:r>
        <w:r w:rsidRPr="004E1E20">
          <w:rPr>
            <w:rStyle w:val="Hyperlink"/>
            <w:noProof/>
            <w:lang w:val="en-CA"/>
          </w:rPr>
          <w:t>-compressed item</w:t>
        </w:r>
        <w:r>
          <w:rPr>
            <w:noProof/>
            <w:webHidden/>
          </w:rPr>
          <w:tab/>
        </w:r>
        <w:r>
          <w:rPr>
            <w:noProof/>
            <w:webHidden/>
          </w:rPr>
          <w:fldChar w:fldCharType="begin"/>
        </w:r>
        <w:r>
          <w:rPr>
            <w:noProof/>
            <w:webHidden/>
          </w:rPr>
          <w:instrText xml:space="preserve"> PAGEREF _Toc163730377 \h </w:instrText>
        </w:r>
      </w:ins>
      <w:r>
        <w:rPr>
          <w:noProof/>
          <w:webHidden/>
        </w:rPr>
      </w:r>
      <w:r>
        <w:rPr>
          <w:noProof/>
          <w:webHidden/>
        </w:rPr>
        <w:fldChar w:fldCharType="separate"/>
      </w:r>
      <w:ins w:id="84" w:author="Scott Houchin [2]" w:date="2024-04-11T12:19:00Z">
        <w:r>
          <w:rPr>
            <w:noProof/>
            <w:webHidden/>
          </w:rPr>
          <w:t>1</w:t>
        </w:r>
        <w:r>
          <w:rPr>
            <w:noProof/>
            <w:webHidden/>
          </w:rPr>
          <w:fldChar w:fldCharType="end"/>
        </w:r>
        <w:r w:rsidRPr="004E1E20">
          <w:rPr>
            <w:rStyle w:val="Hyperlink"/>
            <w:noProof/>
          </w:rPr>
          <w:fldChar w:fldCharType="end"/>
        </w:r>
      </w:ins>
    </w:p>
    <w:p w14:paraId="62D00ED2" w14:textId="6B1B235C" w:rsidR="00C1018B" w:rsidRDefault="00C1018B">
      <w:pPr>
        <w:pStyle w:val="TOC2"/>
        <w:rPr>
          <w:ins w:id="85" w:author="Scott Houchin [2]" w:date="2024-04-11T12:19:00Z"/>
          <w:rFonts w:asciiTheme="minorHAnsi" w:eastAsiaTheme="minorEastAsia" w:hAnsiTheme="minorHAnsi" w:cstheme="minorBidi"/>
          <w:b w:val="0"/>
          <w:noProof/>
          <w:kern w:val="2"/>
          <w:sz w:val="24"/>
          <w:szCs w:val="24"/>
          <w:lang w:val="en-US"/>
          <w14:ligatures w14:val="standardContextual"/>
        </w:rPr>
      </w:pPr>
      <w:ins w:id="86"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"_Toc163730378"</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lang w:val="en-CA"/>
          </w:rPr>
          <w:t>3.14</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Generically</w:t>
        </w:r>
        <w:r w:rsidRPr="004E1E20">
          <w:rPr>
            <w:rStyle w:val="Hyperlink"/>
            <w:noProof/>
            <w:lang w:val="en-CA"/>
          </w:rPr>
          <w:t>-compressed sample</w:t>
        </w:r>
        <w:r>
          <w:rPr>
            <w:noProof/>
            <w:webHidden/>
          </w:rPr>
          <w:tab/>
        </w:r>
        <w:r>
          <w:rPr>
            <w:noProof/>
            <w:webHidden/>
          </w:rPr>
          <w:fldChar w:fldCharType="begin"/>
        </w:r>
        <w:r>
          <w:rPr>
            <w:noProof/>
            <w:webHidden/>
          </w:rPr>
          <w:instrText xml:space="preserve"> PAGEREF _Toc163730378 \h </w:instrText>
        </w:r>
      </w:ins>
      <w:r>
        <w:rPr>
          <w:noProof/>
          <w:webHidden/>
        </w:rPr>
      </w:r>
      <w:r>
        <w:rPr>
          <w:noProof/>
          <w:webHidden/>
        </w:rPr>
        <w:fldChar w:fldCharType="separate"/>
      </w:r>
      <w:ins w:id="87" w:author="Scott Houchin [2]" w:date="2024-04-11T12:19:00Z">
        <w:r>
          <w:rPr>
            <w:noProof/>
            <w:webHidden/>
          </w:rPr>
          <w:t>1</w:t>
        </w:r>
        <w:r>
          <w:rPr>
            <w:noProof/>
            <w:webHidden/>
          </w:rPr>
          <w:fldChar w:fldCharType="end"/>
        </w:r>
        <w:r w:rsidRPr="004E1E20">
          <w:rPr>
            <w:rStyle w:val="Hyperlink"/>
            <w:noProof/>
          </w:rPr>
          <w:fldChar w:fldCharType="end"/>
        </w:r>
      </w:ins>
    </w:p>
    <w:p w14:paraId="62D567D4" w14:textId="1D2BAAFE" w:rsidR="00C1018B" w:rsidRDefault="00C1018B">
      <w:pPr>
        <w:pStyle w:val="TOC2"/>
        <w:rPr>
          <w:ins w:id="88" w:author="Scott Houchin [2]" w:date="2024-04-11T12:19:00Z"/>
          <w:rFonts w:asciiTheme="minorHAnsi" w:eastAsiaTheme="minorEastAsia" w:hAnsiTheme="minorHAnsi" w:cstheme="minorBidi"/>
          <w:b w:val="0"/>
          <w:noProof/>
          <w:kern w:val="2"/>
          <w:sz w:val="24"/>
          <w:szCs w:val="24"/>
          <w:lang w:val="en-US"/>
          <w14:ligatures w14:val="standardContextual"/>
        </w:rPr>
      </w:pPr>
      <w:ins w:id="89"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"_Toc163730379"</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lang w:val="en-CA"/>
          </w:rPr>
          <w:t>4.4</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lang w:val="en-CA"/>
          </w:rPr>
          <w:t>Compatible brands</w:t>
        </w:r>
        <w:r>
          <w:rPr>
            <w:noProof/>
            <w:webHidden/>
          </w:rPr>
          <w:tab/>
        </w:r>
        <w:r>
          <w:rPr>
            <w:noProof/>
            <w:webHidden/>
          </w:rPr>
          <w:fldChar w:fldCharType="begin"/>
        </w:r>
        <w:r>
          <w:rPr>
            <w:noProof/>
            <w:webHidden/>
          </w:rPr>
          <w:instrText xml:space="preserve"> PAGEREF _Toc163730379 \h </w:instrText>
        </w:r>
      </w:ins>
      <w:r>
        <w:rPr>
          <w:noProof/>
          <w:webHidden/>
        </w:rPr>
      </w:r>
      <w:r>
        <w:rPr>
          <w:noProof/>
          <w:webHidden/>
        </w:rPr>
        <w:fldChar w:fldCharType="separate"/>
      </w:r>
      <w:ins w:id="90" w:author="Scott Houchin [2]" w:date="2024-04-11T12:19:00Z">
        <w:r>
          <w:rPr>
            <w:noProof/>
            <w:webHidden/>
          </w:rPr>
          <w:t>1</w:t>
        </w:r>
        <w:r>
          <w:rPr>
            <w:noProof/>
            <w:webHidden/>
          </w:rPr>
          <w:fldChar w:fldCharType="end"/>
        </w:r>
        <w:r w:rsidRPr="004E1E20">
          <w:rPr>
            <w:rStyle w:val="Hyperlink"/>
            <w:noProof/>
          </w:rPr>
          <w:fldChar w:fldCharType="end"/>
        </w:r>
      </w:ins>
    </w:p>
    <w:p w14:paraId="2FFD0C2E" w14:textId="06F9A6B9" w:rsidR="00C1018B" w:rsidRDefault="00C1018B">
      <w:pPr>
        <w:pStyle w:val="TOC2"/>
        <w:rPr>
          <w:ins w:id="91" w:author="Scott Houchin [2]" w:date="2024-04-11T12:19:00Z"/>
          <w:rFonts w:asciiTheme="minorHAnsi" w:eastAsiaTheme="minorEastAsia" w:hAnsiTheme="minorHAnsi" w:cstheme="minorBidi"/>
          <w:b w:val="0"/>
          <w:noProof/>
          <w:kern w:val="2"/>
          <w:sz w:val="24"/>
          <w:szCs w:val="24"/>
          <w:lang w:val="en-US"/>
          <w14:ligatures w14:val="standardContextual"/>
        </w:rPr>
      </w:pPr>
      <w:ins w:id="92"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"_Toc163730380"</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rPr>
          <w:t>8.1</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Overview</w:t>
        </w:r>
        <w:r>
          <w:rPr>
            <w:noProof/>
            <w:webHidden/>
          </w:rPr>
          <w:tab/>
        </w:r>
        <w:r>
          <w:rPr>
            <w:noProof/>
            <w:webHidden/>
          </w:rPr>
          <w:fldChar w:fldCharType="begin"/>
        </w:r>
        <w:r>
          <w:rPr>
            <w:noProof/>
            <w:webHidden/>
          </w:rPr>
          <w:instrText xml:space="preserve"> PAGEREF _Toc163730380 \h </w:instrText>
        </w:r>
      </w:ins>
      <w:r>
        <w:rPr>
          <w:noProof/>
          <w:webHidden/>
        </w:rPr>
      </w:r>
      <w:r>
        <w:rPr>
          <w:noProof/>
          <w:webHidden/>
        </w:rPr>
        <w:fldChar w:fldCharType="separate"/>
      </w:r>
      <w:ins w:id="93" w:author="Scott Houchin [2]" w:date="2024-04-11T12:19:00Z">
        <w:r>
          <w:rPr>
            <w:noProof/>
            <w:webHidden/>
          </w:rPr>
          <w:t>4</w:t>
        </w:r>
        <w:r>
          <w:rPr>
            <w:noProof/>
            <w:webHidden/>
          </w:rPr>
          <w:fldChar w:fldCharType="end"/>
        </w:r>
        <w:r w:rsidRPr="004E1E20">
          <w:rPr>
            <w:rStyle w:val="Hyperlink"/>
            <w:noProof/>
          </w:rPr>
          <w:fldChar w:fldCharType="end"/>
        </w:r>
      </w:ins>
    </w:p>
    <w:p w14:paraId="19C90439" w14:textId="78D84E97" w:rsidR="00C1018B" w:rsidRDefault="00C1018B">
      <w:pPr>
        <w:pStyle w:val="TOC2"/>
        <w:rPr>
          <w:ins w:id="94" w:author="Scott Houchin [2]" w:date="2024-04-11T12:19:00Z"/>
          <w:rFonts w:asciiTheme="minorHAnsi" w:eastAsiaTheme="minorEastAsia" w:hAnsiTheme="minorHAnsi" w:cstheme="minorBidi"/>
          <w:b w:val="0"/>
          <w:noProof/>
          <w:kern w:val="2"/>
          <w:sz w:val="24"/>
          <w:szCs w:val="24"/>
          <w:lang w:val="en-US"/>
          <w14:ligatures w14:val="standardContextual"/>
        </w:rPr>
      </w:pPr>
      <w:ins w:id="95"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"_Toc163730381"</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lang w:val="en-CA"/>
          </w:rPr>
          <w:t>8.2</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Compression Configuration Box</w:t>
        </w:r>
        <w:r>
          <w:rPr>
            <w:noProof/>
            <w:webHidden/>
          </w:rPr>
          <w:tab/>
        </w:r>
        <w:r>
          <w:rPr>
            <w:noProof/>
            <w:webHidden/>
          </w:rPr>
          <w:fldChar w:fldCharType="begin"/>
        </w:r>
        <w:r>
          <w:rPr>
            <w:noProof/>
            <w:webHidden/>
          </w:rPr>
          <w:instrText xml:space="preserve"> PAGEREF _Toc163730381 \h </w:instrText>
        </w:r>
      </w:ins>
      <w:r>
        <w:rPr>
          <w:noProof/>
          <w:webHidden/>
        </w:rPr>
      </w:r>
      <w:r>
        <w:rPr>
          <w:noProof/>
          <w:webHidden/>
        </w:rPr>
        <w:fldChar w:fldCharType="separate"/>
      </w:r>
      <w:ins w:id="96" w:author="Scott Houchin [2]" w:date="2024-04-11T12:19:00Z">
        <w:r>
          <w:rPr>
            <w:noProof/>
            <w:webHidden/>
          </w:rPr>
          <w:t>5</w:t>
        </w:r>
        <w:r>
          <w:rPr>
            <w:noProof/>
            <w:webHidden/>
          </w:rPr>
          <w:fldChar w:fldCharType="end"/>
        </w:r>
        <w:r w:rsidRPr="004E1E20">
          <w:rPr>
            <w:rStyle w:val="Hyperlink"/>
            <w:noProof/>
          </w:rPr>
          <w:fldChar w:fldCharType="end"/>
        </w:r>
      </w:ins>
    </w:p>
    <w:p w14:paraId="4FB3CB6F" w14:textId="11229E2B" w:rsidR="00C1018B" w:rsidRDefault="00C1018B">
      <w:pPr>
        <w:pStyle w:val="TOC3"/>
        <w:rPr>
          <w:ins w:id="97" w:author="Scott Houchin [2]" w:date="2024-04-11T12:19:00Z"/>
          <w:rFonts w:asciiTheme="minorHAnsi" w:eastAsiaTheme="minorEastAsia" w:hAnsiTheme="minorHAnsi" w:cstheme="minorBidi"/>
          <w:b w:val="0"/>
          <w:noProof/>
          <w:kern w:val="2"/>
          <w:sz w:val="24"/>
          <w:szCs w:val="24"/>
          <w:lang w:val="en-US"/>
          <w14:ligatures w14:val="standardContextual"/>
        </w:rPr>
      </w:pPr>
      <w:ins w:id="98"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"_Toc163730382"</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lang w:val="en-CA"/>
          </w:rPr>
          <w:t>8.2.1</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Definition</w:t>
        </w:r>
        <w:r>
          <w:rPr>
            <w:noProof/>
            <w:webHidden/>
          </w:rPr>
          <w:tab/>
        </w:r>
        <w:r>
          <w:rPr>
            <w:noProof/>
            <w:webHidden/>
          </w:rPr>
          <w:fldChar w:fldCharType="begin"/>
        </w:r>
        <w:r>
          <w:rPr>
            <w:noProof/>
            <w:webHidden/>
          </w:rPr>
          <w:instrText xml:space="preserve"> PAGEREF _Toc163730382 \h </w:instrText>
        </w:r>
      </w:ins>
      <w:r>
        <w:rPr>
          <w:noProof/>
          <w:webHidden/>
        </w:rPr>
      </w:r>
      <w:r>
        <w:rPr>
          <w:noProof/>
          <w:webHidden/>
        </w:rPr>
        <w:fldChar w:fldCharType="separate"/>
      </w:r>
      <w:ins w:id="99" w:author="Scott Houchin [2]" w:date="2024-04-11T12:19:00Z">
        <w:r>
          <w:rPr>
            <w:noProof/>
            <w:webHidden/>
          </w:rPr>
          <w:t>5</w:t>
        </w:r>
        <w:r>
          <w:rPr>
            <w:noProof/>
            <w:webHidden/>
          </w:rPr>
          <w:fldChar w:fldCharType="end"/>
        </w:r>
        <w:r w:rsidRPr="004E1E20">
          <w:rPr>
            <w:rStyle w:val="Hyperlink"/>
            <w:noProof/>
          </w:rPr>
          <w:fldChar w:fldCharType="end"/>
        </w:r>
      </w:ins>
    </w:p>
    <w:p w14:paraId="3F903B2A" w14:textId="668FF507" w:rsidR="00C1018B" w:rsidRDefault="00C1018B">
      <w:pPr>
        <w:pStyle w:val="TOC3"/>
        <w:rPr>
          <w:ins w:id="100" w:author="Scott Houchin [2]" w:date="2024-04-11T12:19:00Z"/>
          <w:rFonts w:asciiTheme="minorHAnsi" w:eastAsiaTheme="minorEastAsia" w:hAnsiTheme="minorHAnsi" w:cstheme="minorBidi"/>
          <w:b w:val="0"/>
          <w:noProof/>
          <w:kern w:val="2"/>
          <w:sz w:val="24"/>
          <w:szCs w:val="24"/>
          <w:lang w:val="en-US"/>
          <w14:ligatures w14:val="standardContextual"/>
        </w:rPr>
      </w:pPr>
      <w:ins w:id="101"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"_Toc163730383"</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lang w:val="en-CA"/>
          </w:rPr>
          <w:t>8.2.2</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Syntax</w:t>
        </w:r>
        <w:r>
          <w:rPr>
            <w:noProof/>
            <w:webHidden/>
          </w:rPr>
          <w:tab/>
        </w:r>
        <w:r>
          <w:rPr>
            <w:noProof/>
            <w:webHidden/>
          </w:rPr>
          <w:fldChar w:fldCharType="begin"/>
        </w:r>
        <w:r>
          <w:rPr>
            <w:noProof/>
            <w:webHidden/>
          </w:rPr>
          <w:instrText xml:space="preserve"> PAGEREF _Toc163730383 \h </w:instrText>
        </w:r>
      </w:ins>
      <w:r>
        <w:rPr>
          <w:noProof/>
          <w:webHidden/>
        </w:rPr>
      </w:r>
      <w:r>
        <w:rPr>
          <w:noProof/>
          <w:webHidden/>
        </w:rPr>
        <w:fldChar w:fldCharType="separate"/>
      </w:r>
      <w:ins w:id="102" w:author="Scott Houchin [2]" w:date="2024-04-11T12:19:00Z">
        <w:r>
          <w:rPr>
            <w:noProof/>
            <w:webHidden/>
          </w:rPr>
          <w:t>5</w:t>
        </w:r>
        <w:r>
          <w:rPr>
            <w:noProof/>
            <w:webHidden/>
          </w:rPr>
          <w:fldChar w:fldCharType="end"/>
        </w:r>
        <w:r w:rsidRPr="004E1E20">
          <w:rPr>
            <w:rStyle w:val="Hyperlink"/>
            <w:noProof/>
          </w:rPr>
          <w:fldChar w:fldCharType="end"/>
        </w:r>
      </w:ins>
    </w:p>
    <w:p w14:paraId="1B3A8BEF" w14:textId="60EAB472" w:rsidR="00C1018B" w:rsidRDefault="00C1018B">
      <w:pPr>
        <w:pStyle w:val="TOC3"/>
        <w:rPr>
          <w:ins w:id="103" w:author="Scott Houchin [2]" w:date="2024-04-11T12:19:00Z"/>
          <w:rFonts w:asciiTheme="minorHAnsi" w:eastAsiaTheme="minorEastAsia" w:hAnsiTheme="minorHAnsi" w:cstheme="minorBidi"/>
          <w:b w:val="0"/>
          <w:noProof/>
          <w:kern w:val="2"/>
          <w:sz w:val="24"/>
          <w:szCs w:val="24"/>
          <w:lang w:val="en-US"/>
          <w14:ligatures w14:val="standardContextual"/>
        </w:rPr>
      </w:pPr>
      <w:ins w:id="104"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"_Toc163730385"</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lang w:val="en-CA"/>
          </w:rPr>
          <w:t>8.2.3</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Semantics</w:t>
        </w:r>
        <w:r>
          <w:rPr>
            <w:noProof/>
            <w:webHidden/>
          </w:rPr>
          <w:tab/>
        </w:r>
        <w:r>
          <w:rPr>
            <w:noProof/>
            <w:webHidden/>
          </w:rPr>
          <w:fldChar w:fldCharType="begin"/>
        </w:r>
        <w:r>
          <w:rPr>
            <w:noProof/>
            <w:webHidden/>
          </w:rPr>
          <w:instrText xml:space="preserve"> PAGEREF _Toc163730385 \h </w:instrText>
        </w:r>
      </w:ins>
      <w:r>
        <w:rPr>
          <w:noProof/>
          <w:webHidden/>
        </w:rPr>
      </w:r>
      <w:r>
        <w:rPr>
          <w:noProof/>
          <w:webHidden/>
        </w:rPr>
        <w:fldChar w:fldCharType="separate"/>
      </w:r>
      <w:ins w:id="105" w:author="Scott Houchin [2]" w:date="2024-04-11T12:19:00Z">
        <w:r>
          <w:rPr>
            <w:noProof/>
            <w:webHidden/>
          </w:rPr>
          <w:t>5</w:t>
        </w:r>
        <w:r>
          <w:rPr>
            <w:noProof/>
            <w:webHidden/>
          </w:rPr>
          <w:fldChar w:fldCharType="end"/>
        </w:r>
        <w:r w:rsidRPr="004E1E20">
          <w:rPr>
            <w:rStyle w:val="Hyperlink"/>
            <w:noProof/>
          </w:rPr>
          <w:fldChar w:fldCharType="end"/>
        </w:r>
      </w:ins>
    </w:p>
    <w:p w14:paraId="301702DA" w14:textId="527C52EA" w:rsidR="00C1018B" w:rsidRDefault="00C1018B">
      <w:pPr>
        <w:pStyle w:val="TOC2"/>
        <w:rPr>
          <w:ins w:id="106" w:author="Scott Houchin [2]" w:date="2024-04-11T12:19:00Z"/>
          <w:rFonts w:asciiTheme="minorHAnsi" w:eastAsiaTheme="minorEastAsia" w:hAnsiTheme="minorHAnsi" w:cstheme="minorBidi"/>
          <w:b w:val="0"/>
          <w:noProof/>
          <w:kern w:val="2"/>
          <w:sz w:val="24"/>
          <w:szCs w:val="24"/>
          <w:lang w:val="en-US"/>
          <w14:ligatures w14:val="standardContextual"/>
        </w:rPr>
      </w:pPr>
      <w:ins w:id="107"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"_Toc163730386"</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rPr>
          <w:t>8.3</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 xml:space="preserve">Generically-compressed </w:t>
        </w:r>
        <w:r w:rsidRPr="004E1E20">
          <w:rPr>
            <w:rStyle w:val="Hyperlink"/>
            <w:noProof/>
            <w:lang w:val="en-CA"/>
          </w:rPr>
          <w:t>media tracks</w:t>
        </w:r>
        <w:r>
          <w:rPr>
            <w:noProof/>
            <w:webHidden/>
          </w:rPr>
          <w:tab/>
        </w:r>
        <w:r>
          <w:rPr>
            <w:noProof/>
            <w:webHidden/>
          </w:rPr>
          <w:fldChar w:fldCharType="begin"/>
        </w:r>
        <w:r>
          <w:rPr>
            <w:noProof/>
            <w:webHidden/>
          </w:rPr>
          <w:instrText xml:space="preserve"> PAGEREF _Toc163730386 \h </w:instrText>
        </w:r>
      </w:ins>
      <w:r>
        <w:rPr>
          <w:noProof/>
          <w:webHidden/>
        </w:rPr>
      </w:r>
      <w:r>
        <w:rPr>
          <w:noProof/>
          <w:webHidden/>
        </w:rPr>
        <w:fldChar w:fldCharType="separate"/>
      </w:r>
      <w:ins w:id="108" w:author="Scott Houchin [2]" w:date="2024-04-11T12:19:00Z">
        <w:r>
          <w:rPr>
            <w:noProof/>
            <w:webHidden/>
          </w:rPr>
          <w:t>6</w:t>
        </w:r>
        <w:r>
          <w:rPr>
            <w:noProof/>
            <w:webHidden/>
          </w:rPr>
          <w:fldChar w:fldCharType="end"/>
        </w:r>
        <w:r w:rsidRPr="004E1E20">
          <w:rPr>
            <w:rStyle w:val="Hyperlink"/>
            <w:noProof/>
          </w:rPr>
          <w:fldChar w:fldCharType="end"/>
        </w:r>
      </w:ins>
    </w:p>
    <w:p w14:paraId="7DD5336B" w14:textId="0CD1F238" w:rsidR="00C1018B" w:rsidRDefault="00C1018B">
      <w:pPr>
        <w:pStyle w:val="TOC3"/>
        <w:rPr>
          <w:ins w:id="109" w:author="Scott Houchin [2]" w:date="2024-04-11T12:19:00Z"/>
          <w:rFonts w:asciiTheme="minorHAnsi" w:eastAsiaTheme="minorEastAsia" w:hAnsiTheme="minorHAnsi" w:cstheme="minorBidi"/>
          <w:b w:val="0"/>
          <w:noProof/>
          <w:kern w:val="2"/>
          <w:sz w:val="24"/>
          <w:szCs w:val="24"/>
          <w:lang w:val="en-US"/>
          <w14:ligatures w14:val="standardContextual"/>
        </w:rPr>
      </w:pPr>
      <w:ins w:id="110"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"_Toc163730387"</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rPr>
          <w:t>8.3.1</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Overview</w:t>
        </w:r>
        <w:r>
          <w:rPr>
            <w:noProof/>
            <w:webHidden/>
          </w:rPr>
          <w:tab/>
        </w:r>
        <w:r>
          <w:rPr>
            <w:noProof/>
            <w:webHidden/>
          </w:rPr>
          <w:fldChar w:fldCharType="begin"/>
        </w:r>
        <w:r>
          <w:rPr>
            <w:noProof/>
            <w:webHidden/>
          </w:rPr>
          <w:instrText xml:space="preserve"> PAGEREF _Toc163730387 \h </w:instrText>
        </w:r>
      </w:ins>
      <w:r>
        <w:rPr>
          <w:noProof/>
          <w:webHidden/>
        </w:rPr>
      </w:r>
      <w:r>
        <w:rPr>
          <w:noProof/>
          <w:webHidden/>
        </w:rPr>
        <w:fldChar w:fldCharType="separate"/>
      </w:r>
      <w:ins w:id="111" w:author="Scott Houchin [2]" w:date="2024-04-11T12:19:00Z">
        <w:r>
          <w:rPr>
            <w:noProof/>
            <w:webHidden/>
          </w:rPr>
          <w:t>6</w:t>
        </w:r>
        <w:r>
          <w:rPr>
            <w:noProof/>
            <w:webHidden/>
          </w:rPr>
          <w:fldChar w:fldCharType="end"/>
        </w:r>
        <w:r w:rsidRPr="004E1E20">
          <w:rPr>
            <w:rStyle w:val="Hyperlink"/>
            <w:noProof/>
          </w:rPr>
          <w:fldChar w:fldCharType="end"/>
        </w:r>
      </w:ins>
    </w:p>
    <w:p w14:paraId="772281FC" w14:textId="797C517C" w:rsidR="00C1018B" w:rsidRDefault="00C1018B">
      <w:pPr>
        <w:pStyle w:val="TOC3"/>
        <w:rPr>
          <w:ins w:id="112" w:author="Scott Houchin [2]" w:date="2024-04-11T12:19:00Z"/>
          <w:rFonts w:asciiTheme="minorHAnsi" w:eastAsiaTheme="minorEastAsia" w:hAnsiTheme="minorHAnsi" w:cstheme="minorBidi"/>
          <w:b w:val="0"/>
          <w:noProof/>
          <w:kern w:val="2"/>
          <w:sz w:val="24"/>
          <w:szCs w:val="24"/>
          <w:lang w:val="en-US"/>
          <w14:ligatures w14:val="standardContextual"/>
        </w:rPr>
      </w:pPr>
      <w:ins w:id="113"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"_Toc163730388"</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lang w:val="en-CA"/>
          </w:rPr>
          <w:t>8.3.2</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Compressed Byte Ranges Information Box</w:t>
        </w:r>
        <w:r>
          <w:rPr>
            <w:noProof/>
            <w:webHidden/>
          </w:rPr>
          <w:tab/>
        </w:r>
        <w:r>
          <w:rPr>
            <w:noProof/>
            <w:webHidden/>
          </w:rPr>
          <w:fldChar w:fldCharType="begin"/>
        </w:r>
        <w:r>
          <w:rPr>
            <w:noProof/>
            <w:webHidden/>
          </w:rPr>
          <w:instrText xml:space="preserve"> PAGEREF _Toc163730388 \h </w:instrText>
        </w:r>
      </w:ins>
      <w:r>
        <w:rPr>
          <w:noProof/>
          <w:webHidden/>
        </w:rPr>
      </w:r>
      <w:r>
        <w:rPr>
          <w:noProof/>
          <w:webHidden/>
        </w:rPr>
        <w:fldChar w:fldCharType="separate"/>
      </w:r>
      <w:ins w:id="114" w:author="Scott Houchin [2]" w:date="2024-04-11T12:19:00Z">
        <w:r>
          <w:rPr>
            <w:noProof/>
            <w:webHidden/>
          </w:rPr>
          <w:t>6</w:t>
        </w:r>
        <w:r>
          <w:rPr>
            <w:noProof/>
            <w:webHidden/>
          </w:rPr>
          <w:fldChar w:fldCharType="end"/>
        </w:r>
        <w:r w:rsidRPr="004E1E20">
          <w:rPr>
            <w:rStyle w:val="Hyperlink"/>
            <w:noProof/>
          </w:rPr>
          <w:fldChar w:fldCharType="end"/>
        </w:r>
      </w:ins>
    </w:p>
    <w:p w14:paraId="01E192F7" w14:textId="61825B66" w:rsidR="00C1018B" w:rsidRDefault="00C1018B">
      <w:pPr>
        <w:pStyle w:val="TOC2"/>
        <w:rPr>
          <w:ins w:id="115" w:author="Scott Houchin [2]" w:date="2024-04-11T12:19:00Z"/>
          <w:rFonts w:asciiTheme="minorHAnsi" w:eastAsiaTheme="minorEastAsia" w:hAnsiTheme="minorHAnsi" w:cstheme="minorBidi"/>
          <w:b w:val="0"/>
          <w:noProof/>
          <w:kern w:val="2"/>
          <w:sz w:val="24"/>
          <w:szCs w:val="24"/>
          <w:lang w:val="en-US"/>
          <w14:ligatures w14:val="standardContextual"/>
        </w:rPr>
      </w:pPr>
      <w:ins w:id="116"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"_Toc163730389"</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rPr>
          <w:t>8.4</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 xml:space="preserve">Generically-compressed </w:t>
        </w:r>
        <w:r w:rsidRPr="004E1E20">
          <w:rPr>
            <w:rStyle w:val="Hyperlink"/>
            <w:noProof/>
            <w:lang w:val="en-CA"/>
          </w:rPr>
          <w:t>items</w:t>
        </w:r>
        <w:r>
          <w:rPr>
            <w:noProof/>
            <w:webHidden/>
          </w:rPr>
          <w:tab/>
        </w:r>
        <w:r>
          <w:rPr>
            <w:noProof/>
            <w:webHidden/>
          </w:rPr>
          <w:fldChar w:fldCharType="begin"/>
        </w:r>
        <w:r>
          <w:rPr>
            <w:noProof/>
            <w:webHidden/>
          </w:rPr>
          <w:instrText xml:space="preserve"> PAGEREF _Toc163730389 \h </w:instrText>
        </w:r>
      </w:ins>
      <w:r>
        <w:rPr>
          <w:noProof/>
          <w:webHidden/>
        </w:rPr>
      </w:r>
      <w:r>
        <w:rPr>
          <w:noProof/>
          <w:webHidden/>
        </w:rPr>
        <w:fldChar w:fldCharType="separate"/>
      </w:r>
      <w:ins w:id="117" w:author="Scott Houchin [2]" w:date="2024-04-11T12:19:00Z">
        <w:r>
          <w:rPr>
            <w:noProof/>
            <w:webHidden/>
          </w:rPr>
          <w:t>8</w:t>
        </w:r>
        <w:r>
          <w:rPr>
            <w:noProof/>
            <w:webHidden/>
          </w:rPr>
          <w:fldChar w:fldCharType="end"/>
        </w:r>
        <w:r w:rsidRPr="004E1E20">
          <w:rPr>
            <w:rStyle w:val="Hyperlink"/>
            <w:noProof/>
          </w:rPr>
          <w:fldChar w:fldCharType="end"/>
        </w:r>
      </w:ins>
    </w:p>
    <w:p w14:paraId="45CFCF4B" w14:textId="0DA7826A" w:rsidR="00C1018B" w:rsidRDefault="00C1018B">
      <w:pPr>
        <w:pStyle w:val="TOC3"/>
        <w:rPr>
          <w:ins w:id="118" w:author="Scott Houchin [2]" w:date="2024-04-11T12:19:00Z"/>
          <w:rFonts w:asciiTheme="minorHAnsi" w:eastAsiaTheme="minorEastAsia" w:hAnsiTheme="minorHAnsi" w:cstheme="minorBidi"/>
          <w:b w:val="0"/>
          <w:noProof/>
          <w:kern w:val="2"/>
          <w:sz w:val="24"/>
          <w:szCs w:val="24"/>
          <w:lang w:val="en-US"/>
          <w14:ligatures w14:val="standardContextual"/>
        </w:rPr>
      </w:pPr>
      <w:ins w:id="119"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"_Toc163730390"</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rPr>
          <w:t>8.4.1</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rPr>
          <w:t>Overview</w:t>
        </w:r>
        <w:r>
          <w:rPr>
            <w:noProof/>
            <w:webHidden/>
          </w:rPr>
          <w:tab/>
        </w:r>
        <w:r>
          <w:rPr>
            <w:noProof/>
            <w:webHidden/>
          </w:rPr>
          <w:fldChar w:fldCharType="begin"/>
        </w:r>
        <w:r>
          <w:rPr>
            <w:noProof/>
            <w:webHidden/>
          </w:rPr>
          <w:instrText xml:space="preserve"> PAGEREF _Toc163730390 \h </w:instrText>
        </w:r>
      </w:ins>
      <w:r>
        <w:rPr>
          <w:noProof/>
          <w:webHidden/>
        </w:rPr>
      </w:r>
      <w:r>
        <w:rPr>
          <w:noProof/>
          <w:webHidden/>
        </w:rPr>
        <w:fldChar w:fldCharType="separate"/>
      </w:r>
      <w:ins w:id="120" w:author="Scott Houchin [2]" w:date="2024-04-11T12:19:00Z">
        <w:r>
          <w:rPr>
            <w:noProof/>
            <w:webHidden/>
          </w:rPr>
          <w:t>8</w:t>
        </w:r>
        <w:r>
          <w:rPr>
            <w:noProof/>
            <w:webHidden/>
          </w:rPr>
          <w:fldChar w:fldCharType="end"/>
        </w:r>
        <w:r w:rsidRPr="004E1E20">
          <w:rPr>
            <w:rStyle w:val="Hyperlink"/>
            <w:noProof/>
          </w:rPr>
          <w:fldChar w:fldCharType="end"/>
        </w:r>
      </w:ins>
    </w:p>
    <w:p w14:paraId="5050479D" w14:textId="624A3F5C" w:rsidR="00C1018B" w:rsidRDefault="00C1018B">
      <w:pPr>
        <w:pStyle w:val="TOC3"/>
        <w:rPr>
          <w:ins w:id="121" w:author="Scott Houchin [2]" w:date="2024-04-11T12:19:00Z"/>
          <w:rFonts w:asciiTheme="minorHAnsi" w:eastAsiaTheme="minorEastAsia" w:hAnsiTheme="minorHAnsi" w:cstheme="minorBidi"/>
          <w:b w:val="0"/>
          <w:noProof/>
          <w:kern w:val="2"/>
          <w:sz w:val="24"/>
          <w:szCs w:val="24"/>
          <w:lang w:val="en-US"/>
          <w14:ligatures w14:val="standardContextual"/>
        </w:rPr>
      </w:pPr>
      <w:ins w:id="122"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"_Toc163730391"</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rPr>
          <w:t>8.4.2</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lang w:val="en-CA"/>
          </w:rPr>
          <w:t xml:space="preserve">Item </w:t>
        </w:r>
        <w:r w:rsidRPr="004E1E20">
          <w:rPr>
            <w:rStyle w:val="Hyperlink"/>
            <w:noProof/>
          </w:rPr>
          <w:t>Compressed</w:t>
        </w:r>
        <w:r w:rsidRPr="004E1E20">
          <w:rPr>
            <w:rStyle w:val="Hyperlink"/>
            <w:noProof/>
            <w:lang w:val="en-CA"/>
          </w:rPr>
          <w:t xml:space="preserve"> Byte Ranges</w:t>
        </w:r>
        <w:r>
          <w:rPr>
            <w:noProof/>
            <w:webHidden/>
          </w:rPr>
          <w:tab/>
        </w:r>
        <w:r>
          <w:rPr>
            <w:noProof/>
            <w:webHidden/>
          </w:rPr>
          <w:fldChar w:fldCharType="begin"/>
        </w:r>
        <w:r>
          <w:rPr>
            <w:noProof/>
            <w:webHidden/>
          </w:rPr>
          <w:instrText xml:space="preserve"> PAGEREF _Toc163730391 \h </w:instrText>
        </w:r>
      </w:ins>
      <w:r>
        <w:rPr>
          <w:noProof/>
          <w:webHidden/>
        </w:rPr>
      </w:r>
      <w:r>
        <w:rPr>
          <w:noProof/>
          <w:webHidden/>
        </w:rPr>
        <w:fldChar w:fldCharType="separate"/>
      </w:r>
      <w:ins w:id="123" w:author="Scott Houchin [2]" w:date="2024-04-11T12:19:00Z">
        <w:r>
          <w:rPr>
            <w:noProof/>
            <w:webHidden/>
          </w:rPr>
          <w:t>9</w:t>
        </w:r>
        <w:r>
          <w:rPr>
            <w:noProof/>
            <w:webHidden/>
          </w:rPr>
          <w:fldChar w:fldCharType="end"/>
        </w:r>
        <w:r w:rsidRPr="004E1E20">
          <w:rPr>
            <w:rStyle w:val="Hyperlink"/>
            <w:noProof/>
          </w:rPr>
          <w:fldChar w:fldCharType="end"/>
        </w:r>
      </w:ins>
    </w:p>
    <w:p w14:paraId="32D83AF0" w14:textId="413AC102" w:rsidR="00C1018B" w:rsidRDefault="00C1018B">
      <w:pPr>
        <w:pStyle w:val="TOC2"/>
        <w:rPr>
          <w:ins w:id="124" w:author="Scott Houchin [2]" w:date="2024-04-11T12:19:00Z"/>
          <w:rFonts w:asciiTheme="minorHAnsi" w:eastAsiaTheme="minorEastAsia" w:hAnsiTheme="minorHAnsi" w:cstheme="minorBidi"/>
          <w:b w:val="0"/>
          <w:noProof/>
          <w:kern w:val="2"/>
          <w:sz w:val="24"/>
          <w:szCs w:val="24"/>
          <w:lang w:val="en-US"/>
          <w14:ligatures w14:val="standardContextual"/>
        </w:rPr>
      </w:pPr>
      <w:ins w:id="125"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"_Toc163730392"</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lang w:val="en-CA"/>
          </w:rPr>
          <w:t>9.1</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lang w:val="en-CA"/>
          </w:rPr>
          <w:t>Mapping to Common Encryption</w:t>
        </w:r>
        <w:r>
          <w:rPr>
            <w:noProof/>
            <w:webHidden/>
          </w:rPr>
          <w:tab/>
        </w:r>
        <w:r>
          <w:rPr>
            <w:noProof/>
            <w:webHidden/>
          </w:rPr>
          <w:fldChar w:fldCharType="begin"/>
        </w:r>
        <w:r>
          <w:rPr>
            <w:noProof/>
            <w:webHidden/>
          </w:rPr>
          <w:instrText xml:space="preserve"> PAGEREF _Toc163730392 \h </w:instrText>
        </w:r>
      </w:ins>
      <w:r>
        <w:rPr>
          <w:noProof/>
          <w:webHidden/>
        </w:rPr>
      </w:r>
      <w:r>
        <w:rPr>
          <w:noProof/>
          <w:webHidden/>
        </w:rPr>
        <w:fldChar w:fldCharType="separate"/>
      </w:r>
      <w:ins w:id="126" w:author="Scott Houchin [2]" w:date="2024-04-11T12:19:00Z">
        <w:r>
          <w:rPr>
            <w:noProof/>
            <w:webHidden/>
          </w:rPr>
          <w:t>10</w:t>
        </w:r>
        <w:r>
          <w:rPr>
            <w:noProof/>
            <w:webHidden/>
          </w:rPr>
          <w:fldChar w:fldCharType="end"/>
        </w:r>
        <w:r w:rsidRPr="004E1E20">
          <w:rPr>
            <w:rStyle w:val="Hyperlink"/>
            <w:noProof/>
          </w:rPr>
          <w:fldChar w:fldCharType="end"/>
        </w:r>
      </w:ins>
    </w:p>
    <w:p w14:paraId="2C59C80E" w14:textId="3F18CE42" w:rsidR="00C1018B" w:rsidRDefault="00C1018B">
      <w:pPr>
        <w:pStyle w:val="TOC2"/>
        <w:rPr>
          <w:ins w:id="127" w:author="Scott Houchin [2]" w:date="2024-04-11T12:19:00Z"/>
          <w:rFonts w:asciiTheme="minorHAnsi" w:eastAsiaTheme="minorEastAsia" w:hAnsiTheme="minorHAnsi" w:cstheme="minorBidi"/>
          <w:b w:val="0"/>
          <w:noProof/>
          <w:kern w:val="2"/>
          <w:sz w:val="24"/>
          <w:szCs w:val="24"/>
          <w:lang w:val="en-US"/>
          <w14:ligatures w14:val="standardContextual"/>
        </w:rPr>
      </w:pPr>
      <w:ins w:id="128"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"_Toc163730393"</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lang w:val="en-CA"/>
          </w:rPr>
          <w:t>9.2</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lang w:val="en-CA"/>
          </w:rPr>
          <w:t>Mapping to Generic Sample Compression</w:t>
        </w:r>
        <w:r>
          <w:rPr>
            <w:noProof/>
            <w:webHidden/>
          </w:rPr>
          <w:tab/>
        </w:r>
        <w:r>
          <w:rPr>
            <w:noProof/>
            <w:webHidden/>
          </w:rPr>
          <w:fldChar w:fldCharType="begin"/>
        </w:r>
        <w:r>
          <w:rPr>
            <w:noProof/>
            <w:webHidden/>
          </w:rPr>
          <w:instrText xml:space="preserve"> PAGEREF _Toc163730393 \h </w:instrText>
        </w:r>
      </w:ins>
      <w:r>
        <w:rPr>
          <w:noProof/>
          <w:webHidden/>
        </w:rPr>
      </w:r>
      <w:r>
        <w:rPr>
          <w:noProof/>
          <w:webHidden/>
        </w:rPr>
        <w:fldChar w:fldCharType="separate"/>
      </w:r>
      <w:ins w:id="129" w:author="Scott Houchin [2]" w:date="2024-04-11T12:19:00Z">
        <w:r>
          <w:rPr>
            <w:noProof/>
            <w:webHidden/>
          </w:rPr>
          <w:t>10</w:t>
        </w:r>
        <w:r>
          <w:rPr>
            <w:noProof/>
            <w:webHidden/>
          </w:rPr>
          <w:fldChar w:fldCharType="end"/>
        </w:r>
        <w:r w:rsidRPr="004E1E20">
          <w:rPr>
            <w:rStyle w:val="Hyperlink"/>
            <w:noProof/>
          </w:rPr>
          <w:fldChar w:fldCharType="end"/>
        </w:r>
      </w:ins>
    </w:p>
    <w:p w14:paraId="0B5C83C7" w14:textId="24C63378" w:rsidR="00C1018B" w:rsidRDefault="00C1018B">
      <w:pPr>
        <w:pStyle w:val="TOC2"/>
        <w:rPr>
          <w:ins w:id="130" w:author="Scott Houchin [2]" w:date="2024-04-11T12:19:00Z"/>
          <w:rFonts w:asciiTheme="minorHAnsi" w:eastAsiaTheme="minorEastAsia" w:hAnsiTheme="minorHAnsi" w:cstheme="minorBidi"/>
          <w:b w:val="0"/>
          <w:noProof/>
          <w:kern w:val="2"/>
          <w:sz w:val="24"/>
          <w:szCs w:val="24"/>
          <w:lang w:val="en-US"/>
          <w14:ligatures w14:val="standardContextual"/>
        </w:rPr>
      </w:pPr>
      <w:ins w:id="131" w:author="Scott Houchin [2]" w:date="2024-04-11T12:19:00Z">
        <w:r w:rsidRPr="004E1E20">
          <w:rPr>
            <w:rStyle w:val="Hyperlink"/>
            <w:noProof/>
          </w:rPr>
          <w:fldChar w:fldCharType="begin"/>
        </w:r>
        <w:r w:rsidRPr="004E1E20">
          <w:rPr>
            <w:rStyle w:val="Hyperlink"/>
            <w:noProof/>
          </w:rPr>
          <w:instrText xml:space="preserve"> </w:instrText>
        </w:r>
        <w:r>
          <w:rPr>
            <w:noProof/>
          </w:rPr>
          <w:instrText>HYPERLINK \l "_Toc163730394"</w:instrText>
        </w:r>
        <w:r w:rsidRPr="004E1E20">
          <w:rPr>
            <w:rStyle w:val="Hyperlink"/>
            <w:noProof/>
          </w:rPr>
          <w:instrText xml:space="preserve"> </w:instrText>
        </w:r>
        <w:r w:rsidRPr="004E1E20">
          <w:rPr>
            <w:rStyle w:val="Hyperlink"/>
            <w:noProof/>
          </w:rPr>
        </w:r>
        <w:r w:rsidRPr="004E1E20">
          <w:rPr>
            <w:rStyle w:val="Hyperlink"/>
            <w:noProof/>
          </w:rPr>
          <w:fldChar w:fldCharType="separate"/>
        </w:r>
        <w:r w:rsidRPr="004E1E20">
          <w:rPr>
            <w:rStyle w:val="Hyperlink"/>
            <w:noProof/>
            <w:lang w:val="en-CA"/>
          </w:rPr>
          <w:t>9.3</w:t>
        </w:r>
        <w:r>
          <w:rPr>
            <w:rFonts w:asciiTheme="minorHAnsi" w:eastAsiaTheme="minorEastAsia" w:hAnsiTheme="minorHAnsi" w:cstheme="minorBidi"/>
            <w:b w:val="0"/>
            <w:noProof/>
            <w:kern w:val="2"/>
            <w:sz w:val="24"/>
            <w:szCs w:val="24"/>
            <w:lang w:val="en-US"/>
            <w14:ligatures w14:val="standardContextual"/>
          </w:rPr>
          <w:tab/>
        </w:r>
        <w:r w:rsidRPr="004E1E20">
          <w:rPr>
            <w:rStyle w:val="Hyperlink"/>
            <w:noProof/>
            <w:lang w:val="en-CA"/>
          </w:rPr>
          <w:t>Combined usage of Generic Sample Compression and Common Encryption</w:t>
        </w:r>
        <w:r>
          <w:rPr>
            <w:noProof/>
            <w:webHidden/>
          </w:rPr>
          <w:tab/>
        </w:r>
        <w:r>
          <w:rPr>
            <w:noProof/>
            <w:webHidden/>
          </w:rPr>
          <w:fldChar w:fldCharType="begin"/>
        </w:r>
        <w:r>
          <w:rPr>
            <w:noProof/>
            <w:webHidden/>
          </w:rPr>
          <w:instrText xml:space="preserve"> PAGEREF _Toc163730394 \h </w:instrText>
        </w:r>
      </w:ins>
      <w:r>
        <w:rPr>
          <w:noProof/>
          <w:webHidden/>
        </w:rPr>
      </w:r>
      <w:r>
        <w:rPr>
          <w:noProof/>
          <w:webHidden/>
        </w:rPr>
        <w:fldChar w:fldCharType="separate"/>
      </w:r>
      <w:ins w:id="132" w:author="Scott Houchin [2]" w:date="2024-04-11T12:19:00Z">
        <w:r>
          <w:rPr>
            <w:noProof/>
            <w:webHidden/>
          </w:rPr>
          <w:t>10</w:t>
        </w:r>
        <w:r>
          <w:rPr>
            <w:noProof/>
            <w:webHidden/>
          </w:rPr>
          <w:fldChar w:fldCharType="end"/>
        </w:r>
        <w:r w:rsidRPr="004E1E20">
          <w:rPr>
            <w:rStyle w:val="Hyperlink"/>
            <w:noProof/>
          </w:rPr>
          <w:fldChar w:fldCharType="end"/>
        </w:r>
      </w:ins>
    </w:p>
    <w:p w14:paraId="6B33F4E6" w14:textId="77380FBA" w:rsidR="002E4844" w:rsidDel="00C1018B" w:rsidRDefault="002E4844">
      <w:pPr>
        <w:pStyle w:val="TOC1"/>
        <w:rPr>
          <w:del w:id="133"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34" w:author="Scott Houchin [2]" w:date="2024-04-11T12:19:00Z">
        <w:r w:rsidRPr="00C1018B" w:rsidDel="00C1018B">
          <w:rPr>
            <w:rPrChange w:id="135" w:author="Scott Houchin [2]" w:date="2024-04-11T12:19:00Z">
              <w:rPr>
                <w:rStyle w:val="Hyperlink"/>
                <w:noProof/>
              </w:rPr>
            </w:rPrChange>
          </w:rPr>
          <w:delText>Foreword</w:delText>
        </w:r>
        <w:r w:rsidDel="00C1018B">
          <w:rPr>
            <w:noProof/>
            <w:webHidden/>
          </w:rPr>
          <w:tab/>
          <w:delText>vi</w:delText>
        </w:r>
      </w:del>
    </w:p>
    <w:p w14:paraId="43471B9B" w14:textId="799492AF" w:rsidR="002E4844" w:rsidDel="00C1018B" w:rsidRDefault="002E4844">
      <w:pPr>
        <w:pStyle w:val="TOC2"/>
        <w:rPr>
          <w:del w:id="136"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37" w:author="Scott Houchin [2]" w:date="2024-04-11T12:19:00Z">
        <w:r w:rsidRPr="00C1018B" w:rsidDel="00C1018B">
          <w:rPr>
            <w:rPrChange w:id="138" w:author="Scott Houchin [2]" w:date="2024-04-11T12:19:00Z">
              <w:rPr>
                <w:rStyle w:val="Hyperlink"/>
                <w:noProof/>
                <w:lang w:val="en-CA"/>
              </w:rPr>
            </w:rPrChange>
          </w:rPr>
          <w:delText>3.12</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39" w:author="Scott Houchin [2]" w:date="2024-04-11T12:19:00Z">
              <w:rPr>
                <w:rStyle w:val="Hyperlink"/>
                <w:noProof/>
                <w:lang w:val="en-CA"/>
              </w:rPr>
            </w:rPrChange>
          </w:rPr>
          <w:delText>Agnostically-compressed item</w:delText>
        </w:r>
        <w:r w:rsidDel="00C1018B">
          <w:rPr>
            <w:noProof/>
            <w:webHidden/>
          </w:rPr>
          <w:tab/>
          <w:delText>1</w:delText>
        </w:r>
      </w:del>
    </w:p>
    <w:p w14:paraId="19FAF37C" w14:textId="63F7AFA5" w:rsidR="002E4844" w:rsidDel="00C1018B" w:rsidRDefault="002E4844">
      <w:pPr>
        <w:pStyle w:val="TOC2"/>
        <w:rPr>
          <w:del w:id="140"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41" w:author="Scott Houchin [2]" w:date="2024-04-11T12:19:00Z">
        <w:r w:rsidRPr="00C1018B" w:rsidDel="00C1018B">
          <w:rPr>
            <w:rPrChange w:id="142" w:author="Scott Houchin [2]" w:date="2024-04-11T12:19:00Z">
              <w:rPr>
                <w:rStyle w:val="Hyperlink"/>
                <w:noProof/>
                <w:lang w:val="en-CA"/>
              </w:rPr>
            </w:rPrChange>
          </w:rPr>
          <w:delText>3.13</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43" w:author="Scott Houchin [2]" w:date="2024-04-11T12:19:00Z">
              <w:rPr>
                <w:rStyle w:val="Hyperlink"/>
                <w:noProof/>
                <w:lang w:val="en-CA"/>
              </w:rPr>
            </w:rPrChange>
          </w:rPr>
          <w:delText>Agnostically-compressed sample</w:delText>
        </w:r>
        <w:r w:rsidDel="00C1018B">
          <w:rPr>
            <w:noProof/>
            <w:webHidden/>
          </w:rPr>
          <w:tab/>
          <w:delText>1</w:delText>
        </w:r>
      </w:del>
    </w:p>
    <w:p w14:paraId="4B5B9E48" w14:textId="20228ECA" w:rsidR="002E4844" w:rsidDel="00C1018B" w:rsidRDefault="002E4844">
      <w:pPr>
        <w:pStyle w:val="TOC2"/>
        <w:rPr>
          <w:del w:id="144"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45" w:author="Scott Houchin [2]" w:date="2024-04-11T12:19:00Z">
        <w:r w:rsidRPr="00C1018B" w:rsidDel="00C1018B">
          <w:rPr>
            <w:rPrChange w:id="146" w:author="Scott Houchin [2]" w:date="2024-04-11T12:19:00Z">
              <w:rPr>
                <w:rStyle w:val="Hyperlink"/>
                <w:noProof/>
              </w:rPr>
            </w:rPrChange>
          </w:rPr>
          <w:delText>8.1</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47" w:author="Scott Houchin [2]" w:date="2024-04-11T12:19:00Z">
              <w:rPr>
                <w:rStyle w:val="Hyperlink"/>
                <w:noProof/>
              </w:rPr>
            </w:rPrChange>
          </w:rPr>
          <w:delText>Overview</w:delText>
        </w:r>
        <w:r w:rsidDel="00C1018B">
          <w:rPr>
            <w:noProof/>
            <w:webHidden/>
          </w:rPr>
          <w:tab/>
          <w:delText>1</w:delText>
        </w:r>
      </w:del>
    </w:p>
    <w:p w14:paraId="14D41FE1" w14:textId="4BA13FB0" w:rsidR="002E4844" w:rsidDel="00C1018B" w:rsidRDefault="002E4844">
      <w:pPr>
        <w:pStyle w:val="TOC3"/>
        <w:rPr>
          <w:del w:id="148"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49" w:author="Scott Houchin [2]" w:date="2024-04-11T12:19:00Z">
        <w:r w:rsidRPr="00C1018B" w:rsidDel="00C1018B">
          <w:rPr>
            <w:rPrChange w:id="150" w:author="Scott Houchin [2]" w:date="2024-04-11T12:19:00Z">
              <w:rPr>
                <w:rStyle w:val="Hyperlink"/>
                <w:noProof/>
                <w:lang w:val="en-CA"/>
              </w:rPr>
            </w:rPrChange>
          </w:rPr>
          <w:delText>8.2</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51" w:author="Scott Houchin [2]" w:date="2024-04-11T12:19:00Z">
              <w:rPr>
                <w:rStyle w:val="Hyperlink"/>
                <w:noProof/>
              </w:rPr>
            </w:rPrChange>
          </w:rPr>
          <w:delText>Compression Configuration Box</w:delText>
        </w:r>
        <w:r w:rsidDel="00C1018B">
          <w:rPr>
            <w:noProof/>
            <w:webHidden/>
          </w:rPr>
          <w:tab/>
          <w:delText>2</w:delText>
        </w:r>
      </w:del>
    </w:p>
    <w:p w14:paraId="28D7A78C" w14:textId="2816F24B" w:rsidR="002E4844" w:rsidDel="00C1018B" w:rsidRDefault="002E4844">
      <w:pPr>
        <w:pStyle w:val="TOC3"/>
        <w:rPr>
          <w:del w:id="152"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53" w:author="Scott Houchin [2]" w:date="2024-04-11T12:19:00Z">
        <w:r w:rsidRPr="00C1018B" w:rsidDel="00C1018B">
          <w:rPr>
            <w:rPrChange w:id="154" w:author="Scott Houchin [2]" w:date="2024-04-11T12:19:00Z">
              <w:rPr>
                <w:rStyle w:val="Hyperlink"/>
                <w:noProof/>
                <w:lang w:val="en-CA"/>
              </w:rPr>
            </w:rPrChange>
          </w:rPr>
          <w:delText>8.2.1</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55" w:author="Scott Houchin [2]" w:date="2024-04-11T12:19:00Z">
              <w:rPr>
                <w:rStyle w:val="Hyperlink"/>
                <w:noProof/>
              </w:rPr>
            </w:rPrChange>
          </w:rPr>
          <w:delText>Definition</w:delText>
        </w:r>
        <w:r w:rsidDel="00C1018B">
          <w:rPr>
            <w:noProof/>
            <w:webHidden/>
          </w:rPr>
          <w:tab/>
          <w:delText>2</w:delText>
        </w:r>
      </w:del>
    </w:p>
    <w:p w14:paraId="74437129" w14:textId="745C9246" w:rsidR="002E4844" w:rsidDel="00C1018B" w:rsidRDefault="002E4844">
      <w:pPr>
        <w:pStyle w:val="TOC3"/>
        <w:rPr>
          <w:del w:id="156"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57" w:author="Scott Houchin [2]" w:date="2024-04-11T12:19:00Z">
        <w:r w:rsidRPr="00C1018B" w:rsidDel="00C1018B">
          <w:rPr>
            <w:rPrChange w:id="158" w:author="Scott Houchin [2]" w:date="2024-04-11T12:19:00Z">
              <w:rPr>
                <w:rStyle w:val="Hyperlink"/>
                <w:noProof/>
                <w:lang w:val="en-CA"/>
              </w:rPr>
            </w:rPrChange>
          </w:rPr>
          <w:delText>8.2.2</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59" w:author="Scott Houchin [2]" w:date="2024-04-11T12:19:00Z">
              <w:rPr>
                <w:rStyle w:val="Hyperlink"/>
                <w:noProof/>
              </w:rPr>
            </w:rPrChange>
          </w:rPr>
          <w:delText>Syntax</w:delText>
        </w:r>
        <w:r w:rsidDel="00C1018B">
          <w:rPr>
            <w:noProof/>
            <w:webHidden/>
          </w:rPr>
          <w:tab/>
          <w:delText>2</w:delText>
        </w:r>
      </w:del>
    </w:p>
    <w:p w14:paraId="5A5920CA" w14:textId="042923D1" w:rsidR="002E4844" w:rsidDel="00C1018B" w:rsidRDefault="002E4844">
      <w:pPr>
        <w:pStyle w:val="TOC3"/>
        <w:rPr>
          <w:del w:id="160"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61" w:author="Scott Houchin [2]" w:date="2024-04-11T12:19:00Z">
        <w:r w:rsidRPr="00C1018B" w:rsidDel="00C1018B">
          <w:rPr>
            <w:rPrChange w:id="162" w:author="Scott Houchin [2]" w:date="2024-04-11T12:19:00Z">
              <w:rPr>
                <w:rStyle w:val="Hyperlink"/>
                <w:noProof/>
                <w:lang w:val="en-CA"/>
              </w:rPr>
            </w:rPrChange>
          </w:rPr>
          <w:delText>8.2.3</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63" w:author="Scott Houchin [2]" w:date="2024-04-11T12:19:00Z">
              <w:rPr>
                <w:rStyle w:val="Hyperlink"/>
                <w:noProof/>
              </w:rPr>
            </w:rPrChange>
          </w:rPr>
          <w:delText>Semantics</w:delText>
        </w:r>
        <w:r w:rsidDel="00C1018B">
          <w:rPr>
            <w:noProof/>
            <w:webHidden/>
          </w:rPr>
          <w:tab/>
          <w:delText>2</w:delText>
        </w:r>
      </w:del>
    </w:p>
    <w:p w14:paraId="284BB8A1" w14:textId="754BBA0C" w:rsidR="002E4844" w:rsidDel="00C1018B" w:rsidRDefault="002E4844">
      <w:pPr>
        <w:pStyle w:val="TOC3"/>
        <w:rPr>
          <w:del w:id="164"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65" w:author="Scott Houchin [2]" w:date="2024-04-11T12:19:00Z">
        <w:r w:rsidRPr="00C1018B" w:rsidDel="00C1018B">
          <w:rPr>
            <w:rPrChange w:id="166" w:author="Scott Houchin [2]" w:date="2024-04-11T12:19:00Z">
              <w:rPr>
                <w:rStyle w:val="Hyperlink"/>
                <w:noProof/>
              </w:rPr>
            </w:rPrChange>
          </w:rPr>
          <w:delText>8.3</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67" w:author="Scott Houchin [2]" w:date="2024-04-11T12:19:00Z">
              <w:rPr>
                <w:rStyle w:val="Hyperlink"/>
                <w:noProof/>
              </w:rPr>
            </w:rPrChange>
          </w:rPr>
          <w:delText xml:space="preserve">Agnostically-compressed </w:delText>
        </w:r>
        <w:r w:rsidRPr="00C1018B" w:rsidDel="00C1018B">
          <w:rPr>
            <w:rPrChange w:id="168" w:author="Scott Houchin [2]" w:date="2024-04-11T12:19:00Z">
              <w:rPr>
                <w:rStyle w:val="Hyperlink"/>
                <w:noProof/>
                <w:lang w:val="en-CA"/>
              </w:rPr>
            </w:rPrChange>
          </w:rPr>
          <w:delText>media tracks</w:delText>
        </w:r>
        <w:r w:rsidDel="00C1018B">
          <w:rPr>
            <w:noProof/>
            <w:webHidden/>
          </w:rPr>
          <w:tab/>
          <w:delText>3</w:delText>
        </w:r>
      </w:del>
    </w:p>
    <w:p w14:paraId="7BF6CAC2" w14:textId="4735C686" w:rsidR="002E4844" w:rsidDel="00C1018B" w:rsidRDefault="002E4844">
      <w:pPr>
        <w:pStyle w:val="TOC3"/>
        <w:rPr>
          <w:del w:id="169"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70" w:author="Scott Houchin [2]" w:date="2024-04-11T12:19:00Z">
        <w:r w:rsidRPr="00C1018B" w:rsidDel="00C1018B">
          <w:rPr>
            <w:rPrChange w:id="171" w:author="Scott Houchin [2]" w:date="2024-04-11T12:19:00Z">
              <w:rPr>
                <w:rStyle w:val="Hyperlink"/>
                <w:noProof/>
              </w:rPr>
            </w:rPrChange>
          </w:rPr>
          <w:delText>8.3.1</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72" w:author="Scott Houchin [2]" w:date="2024-04-11T12:19:00Z">
              <w:rPr>
                <w:rStyle w:val="Hyperlink"/>
                <w:noProof/>
              </w:rPr>
            </w:rPrChange>
          </w:rPr>
          <w:delText>Overview</w:delText>
        </w:r>
        <w:r w:rsidDel="00C1018B">
          <w:rPr>
            <w:noProof/>
            <w:webHidden/>
          </w:rPr>
          <w:tab/>
          <w:delText>3</w:delText>
        </w:r>
      </w:del>
    </w:p>
    <w:p w14:paraId="45CD5F40" w14:textId="5F7CA790" w:rsidR="002E4844" w:rsidDel="00C1018B" w:rsidRDefault="002E4844">
      <w:pPr>
        <w:pStyle w:val="TOC3"/>
        <w:rPr>
          <w:del w:id="173"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74" w:author="Scott Houchin [2]" w:date="2024-04-11T12:19:00Z">
        <w:r w:rsidRPr="00C1018B" w:rsidDel="00C1018B">
          <w:rPr>
            <w:rPrChange w:id="175" w:author="Scott Houchin [2]" w:date="2024-04-11T12:19:00Z">
              <w:rPr>
                <w:rStyle w:val="Hyperlink"/>
                <w:noProof/>
                <w:lang w:val="en-CA"/>
              </w:rPr>
            </w:rPrChange>
          </w:rPr>
          <w:delText>8.3.2</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76" w:author="Scott Houchin [2]" w:date="2024-04-11T12:19:00Z">
              <w:rPr>
                <w:rStyle w:val="Hyperlink"/>
                <w:noProof/>
              </w:rPr>
            </w:rPrChange>
          </w:rPr>
          <w:delText>Compressed Byte Ranges Information Box</w:delText>
        </w:r>
        <w:r w:rsidDel="00C1018B">
          <w:rPr>
            <w:noProof/>
            <w:webHidden/>
          </w:rPr>
          <w:tab/>
          <w:delText>3</w:delText>
        </w:r>
      </w:del>
    </w:p>
    <w:p w14:paraId="72CBEDF1" w14:textId="2E205ABE" w:rsidR="002E4844" w:rsidDel="00C1018B" w:rsidRDefault="002E4844">
      <w:pPr>
        <w:pStyle w:val="TOC3"/>
        <w:rPr>
          <w:del w:id="177"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78" w:author="Scott Houchin [2]" w:date="2024-04-11T12:19:00Z">
        <w:r w:rsidRPr="00C1018B" w:rsidDel="00C1018B">
          <w:rPr>
            <w:rPrChange w:id="179" w:author="Scott Houchin [2]" w:date="2024-04-11T12:19:00Z">
              <w:rPr>
                <w:rStyle w:val="Hyperlink"/>
                <w:noProof/>
                <w:lang w:val="en-CA"/>
              </w:rPr>
            </w:rPrChange>
          </w:rPr>
          <w:delText>8.3.2.1</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80" w:author="Scott Houchin [2]" w:date="2024-04-11T12:19:00Z">
              <w:rPr>
                <w:rStyle w:val="Hyperlink"/>
                <w:noProof/>
              </w:rPr>
            </w:rPrChange>
          </w:rPr>
          <w:delText>Definition</w:delText>
        </w:r>
        <w:r w:rsidDel="00C1018B">
          <w:rPr>
            <w:noProof/>
            <w:webHidden/>
          </w:rPr>
          <w:tab/>
          <w:delText>3</w:delText>
        </w:r>
      </w:del>
    </w:p>
    <w:p w14:paraId="147432A3" w14:textId="0E894851" w:rsidR="002E4844" w:rsidDel="00C1018B" w:rsidRDefault="002E4844">
      <w:pPr>
        <w:pStyle w:val="TOC3"/>
        <w:rPr>
          <w:del w:id="181"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82" w:author="Scott Houchin [2]" w:date="2024-04-11T12:19:00Z">
        <w:r w:rsidRPr="00C1018B" w:rsidDel="00C1018B">
          <w:rPr>
            <w:rPrChange w:id="183" w:author="Scott Houchin [2]" w:date="2024-04-11T12:19:00Z">
              <w:rPr>
                <w:rStyle w:val="Hyperlink"/>
                <w:noProof/>
                <w:lang w:val="en-CA"/>
              </w:rPr>
            </w:rPrChange>
          </w:rPr>
          <w:delText>8.3.2.2</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84" w:author="Scott Houchin [2]" w:date="2024-04-11T12:19:00Z">
              <w:rPr>
                <w:rStyle w:val="Hyperlink"/>
                <w:noProof/>
              </w:rPr>
            </w:rPrChange>
          </w:rPr>
          <w:delText>Syntax</w:delText>
        </w:r>
        <w:r w:rsidDel="00C1018B">
          <w:rPr>
            <w:noProof/>
            <w:webHidden/>
          </w:rPr>
          <w:tab/>
          <w:delText>4</w:delText>
        </w:r>
      </w:del>
    </w:p>
    <w:p w14:paraId="48C742E6" w14:textId="0C0E5509" w:rsidR="002E4844" w:rsidDel="00C1018B" w:rsidRDefault="002E4844">
      <w:pPr>
        <w:pStyle w:val="TOC3"/>
        <w:rPr>
          <w:del w:id="185"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86" w:author="Scott Houchin [2]" w:date="2024-04-11T12:19:00Z">
        <w:r w:rsidRPr="00C1018B" w:rsidDel="00C1018B">
          <w:rPr>
            <w:rPrChange w:id="187" w:author="Scott Houchin [2]" w:date="2024-04-11T12:19:00Z">
              <w:rPr>
                <w:rStyle w:val="Hyperlink"/>
                <w:noProof/>
                <w:lang w:val="en-CA"/>
              </w:rPr>
            </w:rPrChange>
          </w:rPr>
          <w:delText>8.3.2.3</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88" w:author="Scott Houchin [2]" w:date="2024-04-11T12:19:00Z">
              <w:rPr>
                <w:rStyle w:val="Hyperlink"/>
                <w:noProof/>
              </w:rPr>
            </w:rPrChange>
          </w:rPr>
          <w:delText>Semantics</w:delText>
        </w:r>
        <w:r w:rsidDel="00C1018B">
          <w:rPr>
            <w:noProof/>
            <w:webHidden/>
          </w:rPr>
          <w:tab/>
          <w:delText>5</w:delText>
        </w:r>
      </w:del>
    </w:p>
    <w:p w14:paraId="1F5E476D" w14:textId="56485280" w:rsidR="002E4844" w:rsidDel="00C1018B" w:rsidRDefault="002E4844">
      <w:pPr>
        <w:pStyle w:val="TOC3"/>
        <w:rPr>
          <w:del w:id="189"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90" w:author="Scott Houchin [2]" w:date="2024-04-11T12:19:00Z">
        <w:r w:rsidRPr="00C1018B" w:rsidDel="00C1018B">
          <w:rPr>
            <w:rPrChange w:id="191" w:author="Scott Houchin [2]" w:date="2024-04-11T12:19:00Z">
              <w:rPr>
                <w:rStyle w:val="Hyperlink"/>
                <w:noProof/>
              </w:rPr>
            </w:rPrChange>
          </w:rPr>
          <w:delText>8.4</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92" w:author="Scott Houchin [2]" w:date="2024-04-11T12:19:00Z">
              <w:rPr>
                <w:rStyle w:val="Hyperlink"/>
                <w:noProof/>
              </w:rPr>
            </w:rPrChange>
          </w:rPr>
          <w:delText xml:space="preserve">Agnostically-compressed </w:delText>
        </w:r>
        <w:r w:rsidRPr="00C1018B" w:rsidDel="00C1018B">
          <w:rPr>
            <w:rPrChange w:id="193" w:author="Scott Houchin [2]" w:date="2024-04-11T12:19:00Z">
              <w:rPr>
                <w:rStyle w:val="Hyperlink"/>
                <w:noProof/>
                <w:lang w:val="en-CA"/>
              </w:rPr>
            </w:rPrChange>
          </w:rPr>
          <w:delText>items</w:delText>
        </w:r>
        <w:r w:rsidDel="00C1018B">
          <w:rPr>
            <w:noProof/>
            <w:webHidden/>
          </w:rPr>
          <w:tab/>
          <w:delText>5</w:delText>
        </w:r>
      </w:del>
    </w:p>
    <w:p w14:paraId="7EE6DA37" w14:textId="1B33819A" w:rsidR="002E4844" w:rsidDel="00C1018B" w:rsidRDefault="002E4844">
      <w:pPr>
        <w:pStyle w:val="TOC3"/>
        <w:rPr>
          <w:del w:id="194"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95" w:author="Scott Houchin [2]" w:date="2024-04-11T12:19:00Z">
        <w:r w:rsidRPr="00C1018B" w:rsidDel="00C1018B">
          <w:rPr>
            <w:rPrChange w:id="196" w:author="Scott Houchin [2]" w:date="2024-04-11T12:19:00Z">
              <w:rPr>
                <w:rStyle w:val="Hyperlink"/>
                <w:noProof/>
              </w:rPr>
            </w:rPrChange>
          </w:rPr>
          <w:delText>8.4.1</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197" w:author="Scott Houchin [2]" w:date="2024-04-11T12:19:00Z">
              <w:rPr>
                <w:rStyle w:val="Hyperlink"/>
                <w:noProof/>
                <w:lang w:val="en-CA"/>
              </w:rPr>
            </w:rPrChange>
          </w:rPr>
          <w:delText>Overview</w:delText>
        </w:r>
        <w:r w:rsidDel="00C1018B">
          <w:rPr>
            <w:noProof/>
            <w:webHidden/>
          </w:rPr>
          <w:tab/>
          <w:delText>5</w:delText>
        </w:r>
      </w:del>
    </w:p>
    <w:p w14:paraId="794E63F7" w14:textId="41BD3A77" w:rsidR="002E4844" w:rsidDel="00C1018B" w:rsidRDefault="002E4844">
      <w:pPr>
        <w:pStyle w:val="TOC3"/>
        <w:rPr>
          <w:del w:id="198"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199" w:author="Scott Houchin [2]" w:date="2024-04-11T12:19:00Z">
        <w:r w:rsidRPr="00C1018B" w:rsidDel="00C1018B">
          <w:rPr>
            <w:rPrChange w:id="200" w:author="Scott Houchin [2]" w:date="2024-04-11T12:19:00Z">
              <w:rPr>
                <w:rStyle w:val="Hyperlink"/>
                <w:noProof/>
              </w:rPr>
            </w:rPrChange>
          </w:rPr>
          <w:delText>8.4.2</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201" w:author="Scott Houchin [2]" w:date="2024-04-11T12:19:00Z">
              <w:rPr>
                <w:rStyle w:val="Hyperlink"/>
                <w:noProof/>
                <w:lang w:val="en-CA"/>
              </w:rPr>
            </w:rPrChange>
          </w:rPr>
          <w:delText>Item Compressed Byte Ranges</w:delText>
        </w:r>
        <w:r w:rsidDel="00C1018B">
          <w:rPr>
            <w:noProof/>
            <w:webHidden/>
          </w:rPr>
          <w:tab/>
          <w:delText>5</w:delText>
        </w:r>
      </w:del>
    </w:p>
    <w:p w14:paraId="4F5E01D3" w14:textId="7E558083" w:rsidR="002E4844" w:rsidDel="00C1018B" w:rsidRDefault="002E4844">
      <w:pPr>
        <w:pStyle w:val="TOC3"/>
        <w:rPr>
          <w:del w:id="202"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203" w:author="Scott Houchin [2]" w:date="2024-04-11T12:19:00Z">
        <w:r w:rsidRPr="00C1018B" w:rsidDel="00C1018B">
          <w:rPr>
            <w:rPrChange w:id="204" w:author="Scott Houchin [2]" w:date="2024-04-11T12:19:00Z">
              <w:rPr>
                <w:rStyle w:val="Hyperlink"/>
                <w:noProof/>
                <w:lang w:val="en-CA"/>
              </w:rPr>
            </w:rPrChange>
          </w:rPr>
          <w:delText>8.4.2.1</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205" w:author="Scott Houchin [2]" w:date="2024-04-11T12:19:00Z">
              <w:rPr>
                <w:rStyle w:val="Hyperlink"/>
                <w:noProof/>
                <w:lang w:val="en-CA"/>
              </w:rPr>
            </w:rPrChange>
          </w:rPr>
          <w:delText>Definition</w:delText>
        </w:r>
        <w:r w:rsidDel="00C1018B">
          <w:rPr>
            <w:noProof/>
            <w:webHidden/>
          </w:rPr>
          <w:tab/>
          <w:delText>5</w:delText>
        </w:r>
      </w:del>
    </w:p>
    <w:p w14:paraId="6478E8AC" w14:textId="67E36AF8" w:rsidR="002E4844" w:rsidDel="00C1018B" w:rsidRDefault="002E4844">
      <w:pPr>
        <w:pStyle w:val="TOC3"/>
        <w:rPr>
          <w:del w:id="206"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207" w:author="Scott Houchin [2]" w:date="2024-04-11T12:19:00Z">
        <w:r w:rsidRPr="00C1018B" w:rsidDel="00C1018B">
          <w:rPr>
            <w:rPrChange w:id="208" w:author="Scott Houchin [2]" w:date="2024-04-11T12:19:00Z">
              <w:rPr>
                <w:rStyle w:val="Hyperlink"/>
                <w:noProof/>
                <w:lang w:val="en-CA"/>
              </w:rPr>
            </w:rPrChange>
          </w:rPr>
          <w:delText>8.4.2.2</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209" w:author="Scott Houchin [2]" w:date="2024-04-11T12:19:00Z">
              <w:rPr>
                <w:rStyle w:val="Hyperlink"/>
                <w:noProof/>
                <w:lang w:val="en-CA"/>
              </w:rPr>
            </w:rPrChange>
          </w:rPr>
          <w:delText>Syntax</w:delText>
        </w:r>
        <w:r w:rsidDel="00C1018B">
          <w:rPr>
            <w:noProof/>
            <w:webHidden/>
          </w:rPr>
          <w:tab/>
          <w:delText>6</w:delText>
        </w:r>
      </w:del>
    </w:p>
    <w:p w14:paraId="0D82F357" w14:textId="7E1C990C" w:rsidR="002E4844" w:rsidDel="00C1018B" w:rsidRDefault="002E4844">
      <w:pPr>
        <w:pStyle w:val="TOC3"/>
        <w:rPr>
          <w:del w:id="210"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211" w:author="Scott Houchin [2]" w:date="2024-04-11T12:19:00Z">
        <w:r w:rsidRPr="00C1018B" w:rsidDel="00C1018B">
          <w:rPr>
            <w:rPrChange w:id="212" w:author="Scott Houchin [2]" w:date="2024-04-11T12:19:00Z">
              <w:rPr>
                <w:rStyle w:val="Hyperlink"/>
                <w:noProof/>
                <w:lang w:val="en-CA"/>
              </w:rPr>
            </w:rPrChange>
          </w:rPr>
          <w:delText>8.4.2.3</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213" w:author="Scott Houchin [2]" w:date="2024-04-11T12:19:00Z">
              <w:rPr>
                <w:rStyle w:val="Hyperlink"/>
                <w:noProof/>
                <w:lang w:val="en-CA"/>
              </w:rPr>
            </w:rPrChange>
          </w:rPr>
          <w:delText>Semantics</w:delText>
        </w:r>
        <w:r w:rsidDel="00C1018B">
          <w:rPr>
            <w:noProof/>
            <w:webHidden/>
          </w:rPr>
          <w:tab/>
          <w:delText>6</w:delText>
        </w:r>
      </w:del>
    </w:p>
    <w:p w14:paraId="73BE16CF" w14:textId="13B1FB78" w:rsidR="002E4844" w:rsidDel="00C1018B" w:rsidRDefault="002E4844">
      <w:pPr>
        <w:pStyle w:val="TOC2"/>
        <w:rPr>
          <w:del w:id="214"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215" w:author="Scott Houchin [2]" w:date="2024-04-11T12:19:00Z">
        <w:r w:rsidRPr="00C1018B" w:rsidDel="00C1018B">
          <w:rPr>
            <w:rPrChange w:id="216" w:author="Scott Houchin [2]" w:date="2024-04-11T12:19:00Z">
              <w:rPr>
                <w:rStyle w:val="Hyperlink"/>
                <w:noProof/>
                <w:lang w:val="en-CA"/>
              </w:rPr>
            </w:rPrChange>
          </w:rPr>
          <w:delText>9.1</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217" w:author="Scott Houchin [2]" w:date="2024-04-11T12:19:00Z">
              <w:rPr>
                <w:rStyle w:val="Hyperlink"/>
                <w:noProof/>
                <w:lang w:val="en-CA"/>
              </w:rPr>
            </w:rPrChange>
          </w:rPr>
          <w:delText>Mapping to Common Encryption</w:delText>
        </w:r>
        <w:r w:rsidDel="00C1018B">
          <w:rPr>
            <w:noProof/>
            <w:webHidden/>
          </w:rPr>
          <w:tab/>
          <w:delText>6</w:delText>
        </w:r>
      </w:del>
    </w:p>
    <w:p w14:paraId="5E7E0AF8" w14:textId="43656184" w:rsidR="002E4844" w:rsidDel="00C1018B" w:rsidRDefault="002E4844">
      <w:pPr>
        <w:pStyle w:val="TOC2"/>
        <w:rPr>
          <w:del w:id="218"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219" w:author="Scott Houchin [2]" w:date="2024-04-11T12:19:00Z">
        <w:r w:rsidRPr="00C1018B" w:rsidDel="00C1018B">
          <w:rPr>
            <w:rPrChange w:id="220" w:author="Scott Houchin [2]" w:date="2024-04-11T12:19:00Z">
              <w:rPr>
                <w:rStyle w:val="Hyperlink"/>
                <w:noProof/>
                <w:lang w:val="en-CA"/>
              </w:rPr>
            </w:rPrChange>
          </w:rPr>
          <w:delText>9.2</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221" w:author="Scott Houchin [2]" w:date="2024-04-11T12:19:00Z">
              <w:rPr>
                <w:rStyle w:val="Hyperlink"/>
                <w:noProof/>
                <w:lang w:val="en-CA"/>
              </w:rPr>
            </w:rPrChange>
          </w:rPr>
          <w:delText>Mapping to Generic Sample Compression</w:delText>
        </w:r>
        <w:r w:rsidDel="00C1018B">
          <w:rPr>
            <w:noProof/>
            <w:webHidden/>
          </w:rPr>
          <w:tab/>
          <w:delText>6</w:delText>
        </w:r>
      </w:del>
    </w:p>
    <w:p w14:paraId="2477AB08" w14:textId="58FBE4AD" w:rsidR="002E4844" w:rsidDel="00C1018B" w:rsidRDefault="002E4844">
      <w:pPr>
        <w:pStyle w:val="TOC2"/>
        <w:rPr>
          <w:del w:id="222" w:author="Scott Houchin [2]" w:date="2024-04-11T12:19:00Z"/>
          <w:rFonts w:asciiTheme="minorHAnsi" w:eastAsiaTheme="minorEastAsia" w:hAnsiTheme="minorHAnsi" w:cstheme="minorBidi"/>
          <w:b w:val="0"/>
          <w:noProof/>
          <w:kern w:val="2"/>
          <w:sz w:val="24"/>
          <w:szCs w:val="24"/>
          <w:lang w:val="fr-FR" w:eastAsia="fr-FR"/>
          <w14:ligatures w14:val="standardContextual"/>
        </w:rPr>
      </w:pPr>
      <w:del w:id="223" w:author="Scott Houchin [2]" w:date="2024-04-11T12:19:00Z">
        <w:r w:rsidRPr="00C1018B" w:rsidDel="00C1018B">
          <w:rPr>
            <w:rPrChange w:id="224" w:author="Scott Houchin [2]" w:date="2024-04-11T12:19:00Z">
              <w:rPr>
                <w:rStyle w:val="Hyperlink"/>
                <w:noProof/>
                <w:lang w:val="en-CA"/>
              </w:rPr>
            </w:rPrChange>
          </w:rPr>
          <w:delText>9.3</w:delText>
        </w:r>
        <w:r w:rsidDel="00C1018B">
          <w:rPr>
            <w:rFonts w:asciiTheme="minorHAnsi" w:eastAsiaTheme="minorEastAsia" w:hAnsiTheme="minorHAnsi" w:cstheme="minorBidi"/>
            <w:b w:val="0"/>
            <w:noProof/>
            <w:kern w:val="2"/>
            <w:sz w:val="24"/>
            <w:szCs w:val="24"/>
            <w:lang w:val="fr-FR" w:eastAsia="fr-FR"/>
            <w14:ligatures w14:val="standardContextual"/>
          </w:rPr>
          <w:tab/>
        </w:r>
        <w:r w:rsidRPr="00C1018B" w:rsidDel="00C1018B">
          <w:rPr>
            <w:rPrChange w:id="225" w:author="Scott Houchin [2]" w:date="2024-04-11T12:19:00Z">
              <w:rPr>
                <w:rStyle w:val="Hyperlink"/>
                <w:noProof/>
                <w:lang w:val="en-CA"/>
              </w:rPr>
            </w:rPrChange>
          </w:rPr>
          <w:delText>Combined usage of Generic Sample Compression and Common Encryption</w:delText>
        </w:r>
        <w:r w:rsidDel="00C1018B">
          <w:rPr>
            <w:noProof/>
            <w:webHidden/>
          </w:rPr>
          <w:tab/>
          <w:delText>7</w:delText>
        </w:r>
      </w:del>
    </w:p>
    <w:p w14:paraId="08AD73EF" w14:textId="1DE90AB4" w:rsidR="001A33D0" w:rsidRDefault="00812959" w:rsidP="001A33D0">
      <w:pPr>
        <w:pStyle w:val="TOC1"/>
      </w:pPr>
      <w:r w:rsidRPr="00C95C1F">
        <w:fldChar w:fldCharType="end"/>
      </w:r>
    </w:p>
    <w:p w14:paraId="053FB017" w14:textId="6C899AC5" w:rsidR="005166EC" w:rsidRDefault="005166EC" w:rsidP="005166EC">
      <w:pPr>
        <w:rPr>
          <w:b/>
        </w:rPr>
      </w:pPr>
    </w:p>
    <w:p w14:paraId="76036389" w14:textId="40FC2D8A" w:rsidR="005166EC" w:rsidRPr="005166EC" w:rsidRDefault="005166EC" w:rsidP="005166EC">
      <w:pPr>
        <w:tabs>
          <w:tab w:val="clear" w:pos="403"/>
          <w:tab w:val="left" w:pos="2707"/>
        </w:tabs>
      </w:pPr>
      <w:r>
        <w:tab/>
      </w:r>
    </w:p>
    <w:p w14:paraId="01455352" w14:textId="77777777" w:rsidR="001A33D0" w:rsidRPr="00985D9D" w:rsidRDefault="001A33D0" w:rsidP="001A33D0">
      <w:pPr>
        <w:pStyle w:val="ForewordTitle"/>
      </w:pPr>
      <w:bookmarkStart w:id="226" w:name="_Toc353342667"/>
      <w:r w:rsidRPr="00985D9D">
        <w:lastRenderedPageBreak/>
        <w:t>Foreword</w:t>
      </w:r>
      <w:bookmarkEnd w:id="226"/>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985D9D">
        <w:rPr>
          <w:szCs w:val="24"/>
          <w:lang w:val="en-GB"/>
        </w:rPr>
        <w:t>particular fields</w:t>
      </w:r>
      <w:proofErr w:type="gramEnd"/>
      <w:r w:rsidRPr="00985D9D">
        <w:rPr>
          <w:szCs w:val="24"/>
          <w:lang w:val="en-GB"/>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w:t>
      </w:r>
      <w:proofErr w:type="gramStart"/>
      <w:r w:rsidRPr="00985D9D">
        <w:rPr>
          <w:szCs w:val="24"/>
          <w:lang w:val="en-GB"/>
        </w:rPr>
        <w:t>In particular the</w:t>
      </w:r>
      <w:proofErr w:type="gramEnd"/>
      <w:r w:rsidRPr="00985D9D">
        <w:rPr>
          <w:szCs w:val="24"/>
          <w:lang w:val="en-GB"/>
        </w:rPr>
        <w:t xml:space="preserve"> different approval criteria needed for the different types of documents should be noted.  This document was drafted in accordance with the editorial rules of the ISO/IEC Directives, Part 2 (see </w:t>
      </w:r>
      <w:hyperlink r:id="rId19" w:history="1">
        <w:r w:rsidRPr="00985D9D">
          <w:rPr>
            <w:rStyle w:val="Hyperlink"/>
            <w:szCs w:val="24"/>
            <w:lang w:val="en-GB"/>
          </w:rPr>
          <w:t>www.iso.org/directives</w:t>
        </w:r>
      </w:hyperlink>
      <w:r w:rsidRPr="00985D9D">
        <w:rPr>
          <w:szCs w:val="24"/>
          <w:lang w:val="en-GB"/>
        </w:rPr>
        <w:t xml:space="preserve"> or </w:t>
      </w:r>
      <w:hyperlink r:id="rId20"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21"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22"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23"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24"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 xml:space="preserve">Coding of audio, picture, </w:t>
      </w:r>
      <w:proofErr w:type="gramStart"/>
      <w:r w:rsidRPr="00985D9D">
        <w:rPr>
          <w:i/>
          <w:szCs w:val="24"/>
          <w:lang w:val="en-GB"/>
        </w:rPr>
        <w:t>multimedia</w:t>
      </w:r>
      <w:proofErr w:type="gramEnd"/>
      <w:r w:rsidRPr="00985D9D">
        <w:rPr>
          <w:i/>
          <w:szCs w:val="24"/>
          <w:lang w:val="en-GB"/>
        </w:rPr>
        <w:t xml:space="preserve"> and hypermedia information</w:t>
      </w:r>
      <w:r w:rsidRPr="00985D9D">
        <w:rPr>
          <w:szCs w:val="24"/>
          <w:lang w:val="en-GB"/>
        </w:rPr>
        <w:t>.</w:t>
      </w:r>
    </w:p>
    <w:p w14:paraId="308A1B99" w14:textId="182D5AD0"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w:t>
      </w:r>
      <w:r w:rsidR="008C2679">
        <w:rPr>
          <w:rStyle w:val="stddocNumber"/>
          <w:szCs w:val="24"/>
          <w:lang w:val="en-GB"/>
        </w:rPr>
        <w:t>1</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25" w:history="1">
        <w:r w:rsidRPr="00985D9D">
          <w:rPr>
            <w:rStyle w:val="Hyperlink"/>
            <w:iCs/>
            <w:lang w:val="en-GB"/>
          </w:rPr>
          <w:t>www.iso.org/members.html</w:t>
        </w:r>
      </w:hyperlink>
      <w:r w:rsidRPr="00985D9D">
        <w:rPr>
          <w:iCs/>
        </w:rPr>
        <w:t xml:space="preserve"> </w:t>
      </w:r>
      <w:r w:rsidRPr="00985D9D">
        <w:rPr>
          <w:szCs w:val="24"/>
        </w:rPr>
        <w:t xml:space="preserve">and </w:t>
      </w:r>
      <w:hyperlink r:id="rId26"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524EC4">
          <w:headerReference w:type="even" r:id="rId27"/>
          <w:headerReference w:type="default" r:id="rId28"/>
          <w:footerReference w:type="even" r:id="rId29"/>
          <w:footerReference w:type="default" r:id="rId30"/>
          <w:headerReference w:type="first" r:id="rId31"/>
          <w:pgSz w:w="11906" w:h="16838" w:code="9"/>
          <w:pgMar w:top="794" w:right="737" w:bottom="284" w:left="851" w:header="709" w:footer="0" w:gutter="567"/>
          <w:pgNumType w:fmt="lowerRoman"/>
          <w:cols w:space="720"/>
        </w:sectPr>
      </w:pPr>
    </w:p>
    <w:p w14:paraId="78EDD3B6" w14:textId="2033C8FC" w:rsidR="001A33D0" w:rsidRPr="00C95C1F" w:rsidRDefault="00475E53" w:rsidP="004818A9">
      <w:pPr>
        <w:pStyle w:val="zzSTDTitle"/>
        <w:spacing w:before="0" w:after="360"/>
        <w:rPr>
          <w:b w:val="0"/>
          <w:color w:val="auto"/>
        </w:rPr>
      </w:pPr>
      <w:r w:rsidRPr="00C95C1F">
        <w:rPr>
          <w:color w:val="auto"/>
          <w:szCs w:val="32"/>
        </w:rPr>
        <w:lastRenderedPageBreak/>
        <w:t xml:space="preserve">Information technology — </w:t>
      </w:r>
      <w:r w:rsidR="007C7CB9" w:rsidRPr="007C7CB9">
        <w:rPr>
          <w:color w:val="auto"/>
          <w:szCs w:val="32"/>
        </w:rPr>
        <w:t xml:space="preserve">MPEG Systems technologies — Part 17: Carriage of uncompressed video and images in ISO Base Media File Format — Amendment </w:t>
      </w:r>
      <w:r w:rsidR="009A55F3">
        <w:rPr>
          <w:color w:val="auto"/>
          <w:szCs w:val="32"/>
        </w:rPr>
        <w:t>2</w:t>
      </w:r>
      <w:r w:rsidR="007C7CB9" w:rsidRPr="007C7CB9">
        <w:rPr>
          <w:color w:val="auto"/>
          <w:szCs w:val="32"/>
        </w:rPr>
        <w:t xml:space="preserve">: </w:t>
      </w:r>
      <w:ins w:id="227" w:author="Scott Houchin" w:date="2024-04-25T16:49:00Z">
        <w:r w:rsidR="000B640F" w:rsidRPr="000B640F">
          <w:rPr>
            <w:color w:val="auto"/>
            <w:szCs w:val="32"/>
          </w:rPr>
          <w:t>Generic compression of samples and items in ISOBMFF</w:t>
        </w:r>
        <w:r w:rsidR="000B640F" w:rsidRPr="000B640F" w:rsidDel="000B640F">
          <w:rPr>
            <w:color w:val="auto"/>
            <w:szCs w:val="32"/>
          </w:rPr>
          <w:t xml:space="preserve"> </w:t>
        </w:r>
      </w:ins>
      <w:del w:id="228" w:author="Scott Houchin" w:date="2024-04-25T16:49:00Z">
        <w:r w:rsidR="009A55F3" w:rsidDel="000B640F">
          <w:rPr>
            <w:color w:val="auto"/>
            <w:szCs w:val="32"/>
          </w:rPr>
          <w:delText>Generic Sample Compression</w:delText>
        </w:r>
      </w:del>
    </w:p>
    <w:p w14:paraId="45B6716C" w14:textId="4B359FE9" w:rsidR="00DF16DC" w:rsidRDefault="00DF16DC" w:rsidP="00DF16DC">
      <w:pPr>
        <w:spacing w:line="240" w:lineRule="auto"/>
        <w:rPr>
          <w:moveTo w:id="229" w:author="Scott Houchin [2]" w:date="2024-04-11T12:21:00Z"/>
          <w:rFonts w:eastAsia="Times New Roman"/>
          <w:i/>
          <w:iCs/>
          <w:lang w:val="en-CA"/>
        </w:rPr>
      </w:pPr>
      <w:moveToRangeStart w:id="230" w:author="Scott Houchin [2]" w:date="2024-04-11T12:21:00Z" w:name="move163730519"/>
      <w:moveTo w:id="231" w:author="Scott Houchin [2]" w:date="2024-04-11T12:21:00Z">
        <w:r>
          <w:rPr>
            <w:rFonts w:eastAsia="Times New Roman"/>
            <w:i/>
            <w:iCs/>
            <w:lang w:val="en-CA"/>
          </w:rPr>
          <w:t xml:space="preserve">Add the following entries into clause </w:t>
        </w:r>
        <w:del w:id="232" w:author="Scott Houchin [2]" w:date="2024-04-11T12:23:00Z">
          <w:r w:rsidDel="003B69D6">
            <w:rPr>
              <w:rFonts w:eastAsia="Times New Roman"/>
              <w:i/>
              <w:iCs/>
              <w:lang w:val="en-CA"/>
            </w:rPr>
            <w:delText>3</w:delText>
          </w:r>
        </w:del>
      </w:moveTo>
      <w:ins w:id="233" w:author="Scott Houchin [2]" w:date="2024-04-11T12:23:00Z">
        <w:r w:rsidR="003B69D6">
          <w:rPr>
            <w:rFonts w:eastAsia="Times New Roman"/>
            <w:i/>
            <w:iCs/>
            <w:lang w:val="en-CA"/>
          </w:rPr>
          <w:t>2</w:t>
        </w:r>
      </w:ins>
      <w:moveTo w:id="234" w:author="Scott Houchin [2]" w:date="2024-04-11T12:21:00Z">
        <w:r>
          <w:rPr>
            <w:rFonts w:eastAsia="Times New Roman"/>
            <w:i/>
            <w:iCs/>
            <w:lang w:val="en-CA"/>
          </w:rPr>
          <w:t xml:space="preserve"> (Normative Reference)</w:t>
        </w:r>
      </w:moveTo>
    </w:p>
    <w:p w14:paraId="032A22D1" w14:textId="77777777" w:rsidR="00DF16DC" w:rsidRPr="00DE4C74" w:rsidRDefault="00DF16DC" w:rsidP="00DF16DC">
      <w:pPr>
        <w:pStyle w:val="ListParagraph"/>
        <w:numPr>
          <w:ilvl w:val="0"/>
          <w:numId w:val="11"/>
        </w:numPr>
        <w:spacing w:line="240" w:lineRule="auto"/>
        <w:rPr>
          <w:moveTo w:id="235" w:author="Scott Houchin [2]" w:date="2024-04-11T12:21:00Z"/>
          <w:rFonts w:eastAsia="Times New Roman"/>
          <w:lang w:val="en-CA"/>
        </w:rPr>
      </w:pPr>
      <w:moveTo w:id="236" w:author="Scott Houchin [2]" w:date="2024-04-11T12:21:00Z">
        <w:r w:rsidRPr="00DE4C74">
          <w:rPr>
            <w:rFonts w:eastAsia="Times New Roman"/>
            <w:lang w:val="en-CA"/>
          </w:rPr>
          <w:t>Deflate compression IETF RFC 1951</w:t>
        </w:r>
      </w:moveTo>
    </w:p>
    <w:p w14:paraId="02865298" w14:textId="77777777" w:rsidR="00DF16DC" w:rsidRPr="00DE4C74" w:rsidRDefault="00DF16DC" w:rsidP="00DF16DC">
      <w:pPr>
        <w:pStyle w:val="ListParagraph"/>
        <w:numPr>
          <w:ilvl w:val="0"/>
          <w:numId w:val="11"/>
        </w:numPr>
        <w:spacing w:line="240" w:lineRule="auto"/>
        <w:rPr>
          <w:moveTo w:id="237" w:author="Scott Houchin [2]" w:date="2024-04-11T12:21:00Z"/>
          <w:rFonts w:eastAsia="Times New Roman"/>
          <w:lang w:val="en-CA"/>
        </w:rPr>
      </w:pPr>
      <w:moveTo w:id="238" w:author="Scott Houchin [2]" w:date="2024-04-11T12:21:00Z">
        <w:r w:rsidRPr="00DE4C74">
          <w:rPr>
            <w:rFonts w:eastAsia="Times New Roman"/>
            <w:lang w:val="en-CA"/>
          </w:rPr>
          <w:t>Deflate compression and zlib bitstream format IETF RFC 1950</w:t>
        </w:r>
      </w:moveTo>
    </w:p>
    <w:p w14:paraId="761B3A34" w14:textId="77777777" w:rsidR="00DF16DC" w:rsidRPr="00DE4C74" w:rsidRDefault="00DF16DC" w:rsidP="00DF16DC">
      <w:pPr>
        <w:pStyle w:val="ListParagraph"/>
        <w:numPr>
          <w:ilvl w:val="0"/>
          <w:numId w:val="11"/>
        </w:numPr>
        <w:spacing w:line="240" w:lineRule="auto"/>
        <w:rPr>
          <w:moveTo w:id="239" w:author="Scott Houchin [2]" w:date="2024-04-11T12:21:00Z"/>
          <w:rFonts w:eastAsia="Times New Roman"/>
          <w:lang w:val="en-CA"/>
        </w:rPr>
      </w:pPr>
      <w:moveTo w:id="240" w:author="Scott Houchin [2]" w:date="2024-04-11T12:21:00Z">
        <w:r w:rsidRPr="00DE4C74">
          <w:rPr>
            <w:rFonts w:eastAsia="Times New Roman"/>
            <w:lang w:val="en-CA"/>
          </w:rPr>
          <w:t xml:space="preserve">Brotli compression </w:t>
        </w:r>
        <w:r w:rsidRPr="00DE4C74">
          <w:rPr>
            <w:lang w:val="en-CA" w:eastAsia="ja-JP"/>
          </w:rPr>
          <w:t>IETF RFC 7932</w:t>
        </w:r>
      </w:moveTo>
    </w:p>
    <w:p w14:paraId="0D94DB71" w14:textId="77777777" w:rsidR="00DF16DC" w:rsidRDefault="00DF16DC" w:rsidP="00DF16DC">
      <w:pPr>
        <w:spacing w:line="240" w:lineRule="auto"/>
        <w:rPr>
          <w:moveTo w:id="241" w:author="Scott Houchin [2]" w:date="2024-04-11T12:21:00Z"/>
          <w:rFonts w:eastAsia="Times New Roman"/>
          <w:i/>
          <w:iCs/>
          <w:lang w:val="en-CA"/>
        </w:rPr>
      </w:pPr>
    </w:p>
    <w:p w14:paraId="22B3484F" w14:textId="77777777" w:rsidR="00DF16DC" w:rsidRDefault="00DF16DC" w:rsidP="00DF16DC">
      <w:pPr>
        <w:spacing w:line="240" w:lineRule="auto"/>
        <w:rPr>
          <w:moveTo w:id="242" w:author="Scott Houchin [2]" w:date="2024-04-11T12:21:00Z"/>
          <w:rFonts w:eastAsia="Times New Roman"/>
          <w:i/>
          <w:iCs/>
          <w:lang w:val="en-CA"/>
        </w:rPr>
      </w:pPr>
    </w:p>
    <w:moveToRangeEnd w:id="230"/>
    <w:p w14:paraId="35B278B6" w14:textId="77777777" w:rsidR="00F12690" w:rsidRDefault="00F12690" w:rsidP="00F12690">
      <w:pPr>
        <w:spacing w:line="240" w:lineRule="auto"/>
        <w:rPr>
          <w:rFonts w:eastAsia="Times New Roman"/>
          <w:i/>
          <w:iCs/>
          <w:lang w:val="en-CA"/>
        </w:rPr>
      </w:pPr>
      <w:r>
        <w:rPr>
          <w:rFonts w:eastAsia="Times New Roman"/>
          <w:i/>
          <w:iCs/>
          <w:lang w:val="en-CA"/>
        </w:rPr>
        <w:t xml:space="preserve">Add the following new subclauses after subclause </w:t>
      </w:r>
      <w:proofErr w:type="gramStart"/>
      <w:r>
        <w:rPr>
          <w:rFonts w:eastAsia="Times New Roman"/>
          <w:i/>
          <w:iCs/>
          <w:lang w:val="en-CA"/>
        </w:rPr>
        <w:t>3.11</w:t>
      </w:r>
      <w:proofErr w:type="gramEnd"/>
    </w:p>
    <w:p w14:paraId="1ACDB377" w14:textId="77777777" w:rsidR="00F12690" w:rsidRDefault="00F12690" w:rsidP="00E749F0">
      <w:pPr>
        <w:pStyle w:val="Heading2"/>
        <w:rPr>
          <w:lang w:val="en-CA"/>
        </w:rPr>
      </w:pPr>
      <w:bookmarkStart w:id="243" w:name="_Toc163730376"/>
      <w:r w:rsidRPr="00950A4E">
        <w:t>Generically</w:t>
      </w:r>
      <w:r>
        <w:rPr>
          <w:lang w:val="en-CA"/>
        </w:rPr>
        <w:t>-</w:t>
      </w:r>
      <w:proofErr w:type="gramStart"/>
      <w:r>
        <w:rPr>
          <w:lang w:val="en-CA"/>
        </w:rPr>
        <w:t>compressed</w:t>
      </w:r>
      <w:bookmarkEnd w:id="243"/>
      <w:proofErr w:type="gramEnd"/>
    </w:p>
    <w:p w14:paraId="606A8B6F" w14:textId="0CC2B481" w:rsidR="00F12690" w:rsidRPr="005E5509" w:rsidRDefault="00581403" w:rsidP="00F12690">
      <w:pPr>
        <w:spacing w:line="240" w:lineRule="auto"/>
        <w:rPr>
          <w:lang w:val="en-CA" w:eastAsia="ja-JP"/>
        </w:rPr>
      </w:pPr>
      <w:ins w:id="244" w:author="Scott Houchin [2]" w:date="2024-03-25T13:54:00Z">
        <w:r>
          <w:rPr>
            <w:lang w:val="en-CA" w:eastAsia="ja-JP"/>
          </w:rPr>
          <w:t>compressed using one of a defined set of off-the-shelf numerically and bitwise lossless compression capabilities</w:t>
        </w:r>
      </w:ins>
      <w:del w:id="245" w:author="Scott Houchin [2]" w:date="2024-03-25T13:54:00Z">
        <w:r w:rsidR="00F12690" w:rsidDel="00581403">
          <w:rPr>
            <w:lang w:val="en-CA" w:eastAsia="ja-JP"/>
          </w:rPr>
          <w:delText>compressed using an off-the-shelf compression capability that can be applied to any source data and is not necessarily optimized for specific types of data or information</w:delText>
        </w:r>
      </w:del>
    </w:p>
    <w:p w14:paraId="72740BCB" w14:textId="77777777" w:rsidR="00F12690" w:rsidRDefault="00F12690" w:rsidP="00F12690">
      <w:pPr>
        <w:pStyle w:val="Heading2"/>
        <w:spacing w:line="240" w:lineRule="auto"/>
        <w:rPr>
          <w:lang w:val="en-CA"/>
        </w:rPr>
      </w:pPr>
      <w:bookmarkStart w:id="246" w:name="_Toc163730377"/>
      <w:proofErr w:type="gramStart"/>
      <w:r w:rsidRPr="00950A4E">
        <w:t>Generically</w:t>
      </w:r>
      <w:r>
        <w:rPr>
          <w:lang w:val="en-CA"/>
        </w:rPr>
        <w:t>-compressed</w:t>
      </w:r>
      <w:proofErr w:type="gramEnd"/>
      <w:r>
        <w:rPr>
          <w:lang w:val="en-CA"/>
        </w:rPr>
        <w:t xml:space="preserve"> item</w:t>
      </w:r>
      <w:bookmarkEnd w:id="246"/>
    </w:p>
    <w:p w14:paraId="68F56F38" w14:textId="61229547" w:rsidR="00F12690" w:rsidRDefault="00F12690" w:rsidP="00F12690">
      <w:pPr>
        <w:spacing w:line="240" w:lineRule="auto"/>
        <w:rPr>
          <w:lang w:val="en-CA" w:eastAsia="ja-JP"/>
        </w:rPr>
      </w:pPr>
      <w:del w:id="247" w:author="Scott Houchin [2]" w:date="2024-03-25T14:11:00Z">
        <w:r w:rsidDel="0013292E">
          <w:rPr>
            <w:lang w:val="en-CA" w:eastAsia="ja-JP"/>
          </w:rPr>
          <w:delText xml:space="preserve">Item </w:delText>
        </w:r>
      </w:del>
      <w:ins w:id="248" w:author="Scott Houchin [2]" w:date="2024-03-25T14:11:00Z">
        <w:r w:rsidR="0013292E">
          <w:rPr>
            <w:lang w:val="en-CA" w:eastAsia="ja-JP"/>
          </w:rPr>
          <w:t xml:space="preserve">item </w:t>
        </w:r>
      </w:ins>
      <w:r>
        <w:rPr>
          <w:lang w:val="en-CA" w:eastAsia="ja-JP"/>
        </w:rPr>
        <w:t xml:space="preserve">that has been </w:t>
      </w:r>
      <w:bookmarkStart w:id="249" w:name="_Hlk162268316"/>
      <w:bookmarkStart w:id="250" w:name="_Hlk162268320"/>
      <w:ins w:id="251" w:author="Scott Houchin [2]" w:date="2024-03-25T14:11:00Z">
        <w:r w:rsidR="0013292E">
          <w:rPr>
            <w:lang w:val="en-CA" w:eastAsia="ja-JP"/>
          </w:rPr>
          <w:t xml:space="preserve">numerically and bitwise </w:t>
        </w:r>
        <w:bookmarkEnd w:id="249"/>
        <w:r w:rsidR="0013292E">
          <w:rPr>
            <w:lang w:val="en-CA" w:eastAsia="ja-JP"/>
          </w:rPr>
          <w:t xml:space="preserve">losslessly </w:t>
        </w:r>
      </w:ins>
      <w:bookmarkEnd w:id="250"/>
      <w:del w:id="252" w:author="Scott Houchin [2]" w:date="2024-03-25T14:11:00Z">
        <w:r w:rsidDel="0013292E">
          <w:rPr>
            <w:lang w:val="en-CA" w:eastAsia="ja-JP"/>
          </w:rPr>
          <w:delText>generically-</w:delText>
        </w:r>
      </w:del>
      <w:r>
        <w:rPr>
          <w:lang w:val="en-CA" w:eastAsia="ja-JP"/>
        </w:rPr>
        <w:t>compressed</w:t>
      </w:r>
    </w:p>
    <w:p w14:paraId="2AB89694" w14:textId="77777777" w:rsidR="00F12690" w:rsidRDefault="00F12690" w:rsidP="00F12690">
      <w:pPr>
        <w:pStyle w:val="Heading2"/>
        <w:spacing w:line="240" w:lineRule="auto"/>
        <w:rPr>
          <w:lang w:val="en-CA"/>
        </w:rPr>
      </w:pPr>
      <w:bookmarkStart w:id="253" w:name="_Toc163730378"/>
      <w:proofErr w:type="gramStart"/>
      <w:r w:rsidRPr="00950A4E">
        <w:t>Generically</w:t>
      </w:r>
      <w:r>
        <w:rPr>
          <w:lang w:val="en-CA"/>
        </w:rPr>
        <w:t>-compressed</w:t>
      </w:r>
      <w:proofErr w:type="gramEnd"/>
      <w:r>
        <w:rPr>
          <w:lang w:val="en-CA"/>
        </w:rPr>
        <w:t xml:space="preserve"> sample</w:t>
      </w:r>
      <w:bookmarkEnd w:id="253"/>
    </w:p>
    <w:p w14:paraId="06758070" w14:textId="08BF4019" w:rsidR="00F12690" w:rsidRDefault="00F12690" w:rsidP="00F12690">
      <w:pPr>
        <w:spacing w:line="240" w:lineRule="auto"/>
        <w:rPr>
          <w:lang w:val="en-CA" w:eastAsia="ja-JP"/>
        </w:rPr>
      </w:pPr>
      <w:r>
        <w:rPr>
          <w:lang w:val="en-CA" w:eastAsia="ja-JP"/>
        </w:rPr>
        <w:t xml:space="preserve">sample that has been </w:t>
      </w:r>
      <w:ins w:id="254" w:author="Scott Houchin [2]" w:date="2024-03-25T14:11:00Z">
        <w:r w:rsidR="0013292E">
          <w:rPr>
            <w:lang w:val="en-CA" w:eastAsia="ja-JP"/>
          </w:rPr>
          <w:t xml:space="preserve">numerically and bitwise losslessly </w:t>
        </w:r>
      </w:ins>
      <w:del w:id="255" w:author="Scott Houchin [2]" w:date="2024-03-25T14:11:00Z">
        <w:r w:rsidDel="0013292E">
          <w:rPr>
            <w:lang w:val="en-CA" w:eastAsia="ja-JP"/>
          </w:rPr>
          <w:delText>generically-</w:delText>
        </w:r>
      </w:del>
      <w:r>
        <w:rPr>
          <w:lang w:val="en-CA" w:eastAsia="ja-JP"/>
        </w:rPr>
        <w:t>compressed</w:t>
      </w:r>
    </w:p>
    <w:p w14:paraId="64CD05E7" w14:textId="77777777" w:rsidR="00F12690" w:rsidRDefault="00F12690" w:rsidP="00F12690">
      <w:pPr>
        <w:spacing w:line="240" w:lineRule="auto"/>
        <w:rPr>
          <w:lang w:val="en-CA" w:eastAsia="ja-JP"/>
        </w:rPr>
      </w:pPr>
    </w:p>
    <w:p w14:paraId="2868581E" w14:textId="77777777" w:rsidR="00F12690" w:rsidRPr="00D4660F" w:rsidRDefault="00F12690" w:rsidP="00F12690">
      <w:pPr>
        <w:spacing w:line="240" w:lineRule="auto"/>
        <w:rPr>
          <w:lang w:val="en-CA" w:eastAsia="ja-JP"/>
        </w:rPr>
      </w:pPr>
    </w:p>
    <w:p w14:paraId="18DD0D73" w14:textId="616B6366" w:rsidR="001C1CD6" w:rsidRDefault="001C1CD6" w:rsidP="001C1CD6">
      <w:pPr>
        <w:spacing w:line="240" w:lineRule="auto"/>
        <w:rPr>
          <w:ins w:id="256" w:author="Scott Houchin" w:date="2024-03-22T14:47:00Z"/>
          <w:rFonts w:eastAsia="Times New Roman"/>
          <w:i/>
          <w:iCs/>
          <w:lang w:val="en-CA"/>
        </w:rPr>
      </w:pPr>
      <w:ins w:id="257" w:author="Scott Houchin" w:date="2024-03-22T14:46:00Z">
        <w:r>
          <w:rPr>
            <w:rFonts w:eastAsia="Times New Roman"/>
            <w:i/>
            <w:iCs/>
            <w:lang w:val="en-CA"/>
          </w:rPr>
          <w:t>Add new clause 4.4 specifying compatible b</w:t>
        </w:r>
      </w:ins>
      <w:ins w:id="258" w:author="Scott Houchin" w:date="2024-03-22T14:47:00Z">
        <w:r>
          <w:rPr>
            <w:rFonts w:eastAsia="Times New Roman"/>
            <w:i/>
            <w:iCs/>
            <w:lang w:val="en-CA"/>
          </w:rPr>
          <w:t>rands for uncompressed and generically compressed data</w:t>
        </w:r>
      </w:ins>
      <w:ins w:id="259" w:author="Scott Houchin" w:date="2024-03-22T14:46:00Z">
        <w:r>
          <w:rPr>
            <w:rFonts w:eastAsia="Times New Roman"/>
            <w:i/>
            <w:iCs/>
            <w:lang w:val="en-CA"/>
          </w:rPr>
          <w:t>:</w:t>
        </w:r>
      </w:ins>
    </w:p>
    <w:p w14:paraId="7AE780E4" w14:textId="58AE12E9" w:rsidR="00720E23" w:rsidRDefault="00FC72C5">
      <w:pPr>
        <w:pStyle w:val="Heading1"/>
        <w:rPr>
          <w:ins w:id="260" w:author="Scott Houchin" w:date="2024-03-22T15:11:00Z"/>
          <w:lang w:val="en-CA"/>
        </w:rPr>
        <w:pPrChange w:id="261" w:author="Scott Houchin" w:date="2024-03-22T15:11:00Z">
          <w:pPr>
            <w:pStyle w:val="Heading2"/>
            <w:numPr>
              <w:numId w:val="57"/>
            </w:numPr>
          </w:pPr>
        </w:pPrChange>
      </w:pPr>
      <w:bookmarkStart w:id="262" w:name="_Ref86922065"/>
      <w:bookmarkStart w:id="263" w:name="_Toc99988202"/>
      <w:bookmarkStart w:id="264" w:name="_Toc144211304"/>
      <w:ins w:id="265" w:author="Scott Houchin" w:date="2024-03-22T15:44:00Z">
        <w:r w:rsidRPr="00D86926">
          <w:rPr>
            <w:rFonts w:eastAsia="Times New Roman"/>
            <w:szCs w:val="24"/>
            <w:lang w:val="en-US"/>
          </w:rPr>
          <w:t xml:space="preserve">Uncompressed video </w:t>
        </w:r>
        <w:r>
          <w:rPr>
            <w:rFonts w:eastAsia="Times New Roman"/>
            <w:szCs w:val="24"/>
            <w:lang w:val="en-US"/>
          </w:rPr>
          <w:t xml:space="preserve">and image </w:t>
        </w:r>
        <w:r w:rsidRPr="00D86926">
          <w:rPr>
            <w:rFonts w:eastAsia="Times New Roman"/>
            <w:szCs w:val="24"/>
            <w:lang w:val="en-US"/>
          </w:rPr>
          <w:t>formats</w:t>
        </w:r>
      </w:ins>
      <w:bookmarkEnd w:id="262"/>
      <w:bookmarkEnd w:id="263"/>
      <w:bookmarkEnd w:id="264"/>
    </w:p>
    <w:p w14:paraId="5890AEF0" w14:textId="169F5E0B" w:rsidR="001C1CD6" w:rsidRPr="00370697" w:rsidRDefault="001C1CD6">
      <w:pPr>
        <w:pStyle w:val="Heading2"/>
        <w:numPr>
          <w:ilvl w:val="1"/>
          <w:numId w:val="57"/>
        </w:numPr>
        <w:rPr>
          <w:ins w:id="266" w:author="Scott Houchin" w:date="2024-03-22T14:47:00Z"/>
          <w:lang w:val="en-CA"/>
        </w:rPr>
        <w:pPrChange w:id="267" w:author="Scott Houchin" w:date="2024-03-22T15:04:00Z">
          <w:pPr>
            <w:pStyle w:val="Heading2"/>
          </w:pPr>
        </w:pPrChange>
      </w:pPr>
      <w:bookmarkStart w:id="268" w:name="_Toc163730379"/>
      <w:ins w:id="269" w:author="Scott Houchin" w:date="2024-03-22T14:47:00Z">
        <w:r w:rsidRPr="00370697">
          <w:rPr>
            <w:lang w:val="en-CA"/>
          </w:rPr>
          <w:t>Compat</w:t>
        </w:r>
        <w:r w:rsidR="00F12690" w:rsidRPr="00370697">
          <w:rPr>
            <w:lang w:val="en-CA"/>
          </w:rPr>
          <w:t>ible brands</w:t>
        </w:r>
        <w:bookmarkEnd w:id="268"/>
      </w:ins>
    </w:p>
    <w:p w14:paraId="58FD928F" w14:textId="31941D36" w:rsidR="00F12690" w:rsidRDefault="00F12690" w:rsidP="00F12690">
      <w:pPr>
        <w:rPr>
          <w:ins w:id="270" w:author="Scott Houchin" w:date="2024-03-22T14:47:00Z"/>
          <w:lang w:val="en-CA" w:eastAsia="ja-JP"/>
        </w:rPr>
      </w:pPr>
      <w:ins w:id="271" w:author="Scott Houchin" w:date="2024-03-22T14:47:00Z">
        <w:r>
          <w:rPr>
            <w:lang w:val="en-CA" w:eastAsia="ja-JP"/>
          </w:rPr>
          <w:t>TBD</w:t>
        </w:r>
      </w:ins>
    </w:p>
    <w:p w14:paraId="1766CA24" w14:textId="77777777" w:rsidR="001C1CD6" w:rsidRDefault="001C1CD6" w:rsidP="00C34062">
      <w:pPr>
        <w:spacing w:line="240" w:lineRule="auto"/>
        <w:rPr>
          <w:ins w:id="272" w:author="Scott Houchin" w:date="2024-03-22T14:46:00Z"/>
          <w:rFonts w:eastAsia="Times New Roman"/>
          <w:i/>
          <w:iCs/>
          <w:lang w:val="en-CA"/>
        </w:rPr>
      </w:pPr>
    </w:p>
    <w:p w14:paraId="7B17E180" w14:textId="77777777" w:rsidR="001C1CD6" w:rsidRDefault="001C1CD6" w:rsidP="00C34062">
      <w:pPr>
        <w:spacing w:line="240" w:lineRule="auto"/>
        <w:rPr>
          <w:ins w:id="273" w:author="Scott Houchin" w:date="2024-03-22T14:02:00Z"/>
          <w:rFonts w:eastAsia="Times New Roman"/>
          <w:i/>
          <w:iCs/>
          <w:lang w:val="en-CA"/>
        </w:rPr>
      </w:pPr>
    </w:p>
    <w:p w14:paraId="20476415" w14:textId="77777777" w:rsidR="00BE4D59" w:rsidRDefault="00BE4D59" w:rsidP="00BE4D59">
      <w:pPr>
        <w:spacing w:line="240" w:lineRule="auto"/>
        <w:rPr>
          <w:ins w:id="274" w:author="Scott Houchin" w:date="2024-04-11T12:24:00Z"/>
          <w:rFonts w:eastAsia="Times New Roman"/>
          <w:i/>
          <w:iCs/>
          <w:lang w:val="en-CA"/>
        </w:rPr>
      </w:pPr>
      <w:ins w:id="275" w:author="Scott Houchin" w:date="2024-04-11T12:24:00Z">
        <w:r>
          <w:rPr>
            <w:rFonts w:eastAsia="Times New Roman"/>
            <w:i/>
            <w:iCs/>
            <w:lang w:val="en-CA"/>
          </w:rPr>
          <w:t>In clause 5.2.1.3, Table 2, add the following row and modify the last row to reflect use of the previously reserved value 3:</w:t>
        </w:r>
      </w:ins>
    </w:p>
    <w:p w14:paraId="6DD73C3D" w14:textId="77777777" w:rsidR="00BE4D59" w:rsidRPr="00A45ECF" w:rsidRDefault="00BE4D59" w:rsidP="00BE4D59">
      <w:pPr>
        <w:keepNext/>
        <w:tabs>
          <w:tab w:val="clear" w:pos="403"/>
        </w:tabs>
        <w:spacing w:before="120" w:after="120" w:line="230" w:lineRule="atLeast"/>
        <w:jc w:val="center"/>
        <w:rPr>
          <w:ins w:id="276" w:author="Scott Houchin" w:date="2024-04-11T12:24:00Z"/>
          <w:b/>
          <w:szCs w:val="20"/>
          <w:lang w:val="en-US" w:eastAsia="ja-JP"/>
        </w:rPr>
      </w:pPr>
      <w:bookmarkStart w:id="277" w:name="_Ref86846990"/>
      <w:ins w:id="278" w:author="Scott Houchin" w:date="2024-04-11T12:24:00Z">
        <w:r w:rsidRPr="00A45ECF">
          <w:rPr>
            <w:b/>
            <w:szCs w:val="20"/>
            <w:lang w:val="en-US" w:eastAsia="ja-JP"/>
          </w:rPr>
          <w:lastRenderedPageBreak/>
          <w:t xml:space="preserve">Table </w:t>
        </w:r>
        <w:bookmarkEnd w:id="277"/>
        <w:r>
          <w:rPr>
            <w:b/>
            <w:szCs w:val="20"/>
            <w:lang w:val="en-US" w:eastAsia="ja-JP"/>
          </w:rPr>
          <w:t>2</w:t>
        </w:r>
        <w:r w:rsidRPr="00A45ECF">
          <w:rPr>
            <w:b/>
            <w:szCs w:val="20"/>
            <w:lang w:val="en-US" w:eastAsia="ja-JP"/>
          </w:rPr>
          <w:t xml:space="preserve"> - Component formats</w:t>
        </w:r>
      </w:ins>
    </w:p>
    <w:tbl>
      <w:tblPr>
        <w:tblStyle w:val="TableGrid2"/>
        <w:tblW w:w="9209" w:type="dxa"/>
        <w:jc w:val="center"/>
        <w:tblLook w:val="04A0" w:firstRow="1" w:lastRow="0" w:firstColumn="1" w:lastColumn="0" w:noHBand="0" w:noVBand="1"/>
      </w:tblPr>
      <w:tblGrid>
        <w:gridCol w:w="2329"/>
        <w:gridCol w:w="6880"/>
      </w:tblGrid>
      <w:tr w:rsidR="00BE4D59" w:rsidRPr="00A45ECF" w14:paraId="22167E2A" w14:textId="77777777" w:rsidTr="0082201B">
        <w:trPr>
          <w:trHeight w:val="315"/>
          <w:jc w:val="center"/>
          <w:ins w:id="279" w:author="Scott Houchin" w:date="2024-04-11T12:24:00Z"/>
        </w:trPr>
        <w:tc>
          <w:tcPr>
            <w:tcW w:w="2329" w:type="dxa"/>
            <w:hideMark/>
          </w:tcPr>
          <w:p w14:paraId="752EDC5B" w14:textId="77777777" w:rsidR="00BE4D59" w:rsidRPr="0082201B" w:rsidRDefault="00BE4D59" w:rsidP="0082201B">
            <w:pPr>
              <w:tabs>
                <w:tab w:val="clear" w:pos="403"/>
              </w:tabs>
              <w:spacing w:after="0" w:line="240" w:lineRule="auto"/>
              <w:jc w:val="center"/>
              <w:rPr>
                <w:ins w:id="280" w:author="Scott Houchin" w:date="2024-04-11T12:24:00Z"/>
                <w:rFonts w:ascii="Cambria" w:eastAsia="Times New Roman" w:hAnsi="Cambria" w:cs="Courier New"/>
                <w:color w:val="000000"/>
                <w:szCs w:val="21"/>
                <w:lang w:val="en-US"/>
              </w:rPr>
            </w:pPr>
            <w:ins w:id="281" w:author="Scott Houchin" w:date="2024-04-11T12:24:00Z">
              <w:r w:rsidRPr="0082201B">
                <w:rPr>
                  <w:rFonts w:eastAsia="Times New Roman"/>
                  <w:color w:val="000000"/>
                  <w:szCs w:val="21"/>
                  <w:lang w:val="en-US"/>
                </w:rPr>
                <w:t>Value</w:t>
              </w:r>
            </w:ins>
          </w:p>
        </w:tc>
        <w:tc>
          <w:tcPr>
            <w:tcW w:w="6880" w:type="dxa"/>
            <w:hideMark/>
          </w:tcPr>
          <w:p w14:paraId="21C873FD" w14:textId="77777777" w:rsidR="00BE4D59" w:rsidRPr="0082201B" w:rsidRDefault="00BE4D59" w:rsidP="0082201B">
            <w:pPr>
              <w:tabs>
                <w:tab w:val="clear" w:pos="403"/>
              </w:tabs>
              <w:spacing w:after="0" w:line="240" w:lineRule="auto"/>
              <w:jc w:val="center"/>
              <w:rPr>
                <w:ins w:id="282" w:author="Scott Houchin" w:date="2024-04-11T12:24:00Z"/>
                <w:rFonts w:ascii="Cambria" w:eastAsia="Times New Roman" w:hAnsi="Cambria"/>
                <w:color w:val="000000"/>
                <w:szCs w:val="21"/>
                <w:lang w:val="en-US"/>
              </w:rPr>
            </w:pPr>
            <w:ins w:id="283" w:author="Scott Houchin" w:date="2024-04-11T12:24:00Z">
              <w:r w:rsidRPr="0082201B">
                <w:rPr>
                  <w:rFonts w:eastAsia="Times New Roman"/>
                  <w:color w:val="000000"/>
                  <w:szCs w:val="21"/>
                  <w:lang w:val="en-US"/>
                </w:rPr>
                <w:t>Description</w:t>
              </w:r>
            </w:ins>
          </w:p>
        </w:tc>
      </w:tr>
      <w:tr w:rsidR="00BE4D59" w:rsidRPr="00A45ECF" w14:paraId="4F2F4F49" w14:textId="77777777" w:rsidTr="0082201B">
        <w:trPr>
          <w:trHeight w:val="315"/>
          <w:jc w:val="center"/>
          <w:ins w:id="284" w:author="Scott Houchin" w:date="2024-04-11T12:24:00Z"/>
        </w:trPr>
        <w:tc>
          <w:tcPr>
            <w:tcW w:w="2329" w:type="dxa"/>
            <w:hideMark/>
          </w:tcPr>
          <w:p w14:paraId="53F2CF26" w14:textId="77777777" w:rsidR="00BE4D59" w:rsidRPr="0082201B" w:rsidRDefault="00BE4D59" w:rsidP="0082201B">
            <w:pPr>
              <w:tabs>
                <w:tab w:val="clear" w:pos="403"/>
              </w:tabs>
              <w:spacing w:after="0" w:line="240" w:lineRule="auto"/>
              <w:jc w:val="center"/>
              <w:rPr>
                <w:ins w:id="285" w:author="Scott Houchin" w:date="2024-04-11T12:24:00Z"/>
                <w:rFonts w:ascii="Cambria" w:eastAsia="Times New Roman" w:hAnsi="Cambria"/>
                <w:color w:val="000000"/>
                <w:szCs w:val="21"/>
                <w:lang w:val="en-US"/>
              </w:rPr>
            </w:pPr>
            <w:ins w:id="286" w:author="Scott Houchin" w:date="2024-04-11T12:24:00Z">
              <w:r w:rsidRPr="0082201B">
                <w:rPr>
                  <w:rFonts w:eastAsia="Times New Roman"/>
                  <w:color w:val="000000"/>
                  <w:szCs w:val="21"/>
                  <w:lang w:val="en-US"/>
                </w:rPr>
                <w:t>3</w:t>
              </w:r>
            </w:ins>
          </w:p>
        </w:tc>
        <w:tc>
          <w:tcPr>
            <w:tcW w:w="6880" w:type="dxa"/>
            <w:hideMark/>
          </w:tcPr>
          <w:p w14:paraId="2501BFFF" w14:textId="77777777" w:rsidR="00BE4D59" w:rsidRPr="0082201B" w:rsidRDefault="00BE4D59" w:rsidP="0082201B">
            <w:pPr>
              <w:tabs>
                <w:tab w:val="clear" w:pos="403"/>
              </w:tabs>
              <w:spacing w:after="0" w:line="240" w:lineRule="auto"/>
              <w:jc w:val="left"/>
              <w:rPr>
                <w:ins w:id="287" w:author="Scott Houchin" w:date="2024-04-11T12:24:00Z"/>
                <w:rFonts w:ascii="Cambria" w:eastAsia="Times New Roman" w:hAnsi="Cambria"/>
                <w:color w:val="000000"/>
                <w:szCs w:val="21"/>
                <w:lang w:val="en-US"/>
              </w:rPr>
            </w:pPr>
            <w:ins w:id="288" w:author="Scott Houchin" w:date="2024-04-11T12:24:00Z">
              <w:r w:rsidRPr="0082201B">
                <w:rPr>
                  <w:rFonts w:eastAsia="Times New Roman"/>
                  <w:color w:val="000000"/>
                  <w:szCs w:val="21"/>
                  <w:lang w:val="en-US"/>
                </w:rPr>
                <w:t xml:space="preserve">Component value is a signed two’s complement integer coded on </w:t>
              </w:r>
              <w:r w:rsidRPr="0082201B">
                <w:rPr>
                  <w:rFonts w:ascii="Cambria" w:eastAsia="Times New Roman" w:hAnsi="Cambria" w:cs="Courier New"/>
                  <w:color w:val="000000"/>
                  <w:szCs w:val="21"/>
                  <w:lang w:val="en-US"/>
                </w:rPr>
                <w:t>component_bit_depth</w:t>
              </w:r>
              <w:r w:rsidRPr="0082201B">
                <w:rPr>
                  <w:rFonts w:eastAsia="Times New Roman"/>
                  <w:color w:val="000000"/>
                  <w:szCs w:val="21"/>
                  <w:lang w:val="en-US"/>
                </w:rPr>
                <w:t xml:space="preserve"> bits.</w:t>
              </w:r>
            </w:ins>
          </w:p>
        </w:tc>
      </w:tr>
      <w:tr w:rsidR="00BE4D59" w:rsidRPr="00A45ECF" w14:paraId="20E47B0D" w14:textId="77777777" w:rsidTr="0082201B">
        <w:trPr>
          <w:trHeight w:val="315"/>
          <w:jc w:val="center"/>
          <w:ins w:id="289" w:author="Scott Houchin" w:date="2024-04-11T12:24:00Z"/>
        </w:trPr>
        <w:tc>
          <w:tcPr>
            <w:tcW w:w="2329" w:type="dxa"/>
          </w:tcPr>
          <w:p w14:paraId="65017F74" w14:textId="77777777" w:rsidR="00BE4D59" w:rsidRPr="0082201B" w:rsidRDefault="00BE4D59" w:rsidP="0082201B">
            <w:pPr>
              <w:tabs>
                <w:tab w:val="clear" w:pos="403"/>
              </w:tabs>
              <w:spacing w:after="0" w:line="240" w:lineRule="auto"/>
              <w:jc w:val="center"/>
              <w:rPr>
                <w:ins w:id="290" w:author="Scott Houchin" w:date="2024-04-11T12:24:00Z"/>
                <w:rFonts w:ascii="Cambria" w:eastAsia="Times New Roman" w:hAnsi="Cambria"/>
                <w:color w:val="000000"/>
                <w:szCs w:val="21"/>
                <w:lang w:val="en-US"/>
              </w:rPr>
            </w:pPr>
            <w:ins w:id="291" w:author="Scott Houchin" w:date="2024-04-11T12:24:00Z">
              <w:r w:rsidRPr="00084A90">
                <w:rPr>
                  <w:rFonts w:eastAsia="Times New Roman"/>
                  <w:color w:val="000000"/>
                  <w:szCs w:val="21"/>
                  <w:lang w:val="en-US"/>
                </w:rPr>
                <w:t>other values</w:t>
              </w:r>
            </w:ins>
          </w:p>
        </w:tc>
        <w:tc>
          <w:tcPr>
            <w:tcW w:w="6880" w:type="dxa"/>
          </w:tcPr>
          <w:p w14:paraId="0583807A" w14:textId="77777777" w:rsidR="00BE4D59" w:rsidRPr="0082201B" w:rsidRDefault="00BE4D59" w:rsidP="0082201B">
            <w:pPr>
              <w:tabs>
                <w:tab w:val="clear" w:pos="403"/>
              </w:tabs>
              <w:spacing w:after="0" w:line="240" w:lineRule="auto"/>
              <w:jc w:val="left"/>
              <w:rPr>
                <w:ins w:id="292" w:author="Scott Houchin" w:date="2024-04-11T12:24:00Z"/>
                <w:rFonts w:ascii="Cambria" w:eastAsia="Times New Roman" w:hAnsi="Cambria"/>
                <w:color w:val="000000"/>
                <w:szCs w:val="21"/>
                <w:lang w:val="en-US"/>
              </w:rPr>
            </w:pPr>
            <w:ins w:id="293" w:author="Scott Houchin" w:date="2024-04-11T12:24:00Z">
              <w:r w:rsidRPr="00084A90">
                <w:rPr>
                  <w:rFonts w:eastAsia="Times New Roman"/>
                  <w:color w:val="000000"/>
                  <w:szCs w:val="21"/>
                  <w:lang w:val="en-US"/>
                </w:rPr>
                <w:t>ISO/IEC reserved for future definition</w:t>
              </w:r>
            </w:ins>
          </w:p>
        </w:tc>
      </w:tr>
    </w:tbl>
    <w:p w14:paraId="78515412" w14:textId="77777777" w:rsidR="00BE4D59" w:rsidRDefault="00BE4D59" w:rsidP="00BE4D59">
      <w:pPr>
        <w:spacing w:line="240" w:lineRule="auto"/>
        <w:rPr>
          <w:ins w:id="294" w:author="Scott Houchin" w:date="2024-04-11T12:24:00Z"/>
          <w:rFonts w:eastAsia="Times New Roman"/>
          <w:i/>
          <w:iCs/>
          <w:lang w:val="en-CA"/>
        </w:rPr>
      </w:pPr>
    </w:p>
    <w:p w14:paraId="63133923" w14:textId="77777777" w:rsidR="00BE4D59" w:rsidRDefault="00BE4D59" w:rsidP="00BE4D59">
      <w:pPr>
        <w:spacing w:line="240" w:lineRule="auto"/>
        <w:rPr>
          <w:ins w:id="295" w:author="Scott Houchin" w:date="2024-04-11T12:24:00Z"/>
          <w:rFonts w:eastAsia="Times New Roman"/>
          <w:i/>
          <w:iCs/>
          <w:lang w:val="en-CA"/>
        </w:rPr>
      </w:pPr>
    </w:p>
    <w:p w14:paraId="5CF4F5E0" w14:textId="411DC3F9" w:rsidR="00DB14A3" w:rsidRDefault="00DB14A3" w:rsidP="00950A4E">
      <w:pPr>
        <w:spacing w:line="240" w:lineRule="auto"/>
        <w:rPr>
          <w:rFonts w:eastAsia="Times New Roman"/>
          <w:i/>
          <w:iCs/>
          <w:lang w:val="en-CA"/>
        </w:rPr>
      </w:pPr>
      <w:r>
        <w:rPr>
          <w:rFonts w:eastAsia="Times New Roman"/>
          <w:i/>
          <w:iCs/>
          <w:lang w:val="en-CA"/>
        </w:rPr>
        <w:t xml:space="preserve">In clause 5.2.1.5.3, </w:t>
      </w:r>
      <w:bookmarkStart w:id="296" w:name="_Hlk160184224"/>
      <w:r>
        <w:rPr>
          <w:rFonts w:eastAsia="Times New Roman"/>
          <w:i/>
          <w:iCs/>
          <w:lang w:val="en-CA"/>
        </w:rPr>
        <w:t>replace the following lines</w:t>
      </w:r>
      <w:bookmarkEnd w:id="296"/>
      <w:r>
        <w:rPr>
          <w:rFonts w:eastAsia="Times New Roman"/>
          <w:i/>
          <w:iCs/>
          <w:lang w:val="en-CA"/>
        </w:rPr>
        <w:t>:</w:t>
      </w:r>
    </w:p>
    <w:p w14:paraId="3C897F3F" w14:textId="77777777" w:rsidR="00DB14A3" w:rsidRPr="00D86926" w:rsidRDefault="00DB14A3" w:rsidP="00950A4E">
      <w:pPr>
        <w:spacing w:after="120" w:line="240" w:lineRule="auto"/>
        <w:rPr>
          <w:color w:val="000000"/>
          <w:lang w:val="en-US"/>
        </w:rPr>
      </w:pPr>
      <w:bookmarkStart w:id="297" w:name="_Hlk160184170"/>
      <w:r w:rsidRPr="00D86926">
        <w:rPr>
          <w:color w:val="000000"/>
          <w:lang w:val="en-US"/>
        </w:rPr>
        <w:t xml:space="preserve">If </w:t>
      </w:r>
      <w:r w:rsidRPr="00D86926">
        <w:rPr>
          <w:rStyle w:val="codeChar1"/>
          <w:rFonts w:eastAsia="MS Mincho"/>
          <w:lang w:val="en-US"/>
        </w:rPr>
        <w:t>row_align_size</w:t>
      </w:r>
      <w:r w:rsidRPr="00D86926">
        <w:rPr>
          <w:color w:val="000000"/>
          <w:lang w:val="en-US"/>
        </w:rPr>
        <w:t xml:space="preserve"> is not 0 and </w:t>
      </w:r>
      <w:r w:rsidRPr="00D86926">
        <w:rPr>
          <w:rFonts w:ascii="Courier New" w:hAnsi="Courier New" w:cs="Courier New"/>
          <w:lang w:val="en-US"/>
        </w:rPr>
        <w:t>interleave_type</w:t>
      </w:r>
      <w:r w:rsidRPr="00D86926">
        <w:rPr>
          <w:color w:val="000000"/>
          <w:lang w:val="en-US"/>
        </w:rPr>
        <w:t xml:space="preserve"> is 0:</w:t>
      </w:r>
    </w:p>
    <w:p w14:paraId="01E36ACF" w14:textId="77777777" w:rsidR="00DB14A3" w:rsidRPr="00D86926"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D86926">
        <w:rPr>
          <w:rStyle w:val="codeChar1"/>
          <w:rFonts w:eastAsia="MS Mincho"/>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2</w:t>
      </w:r>
      <w:proofErr w:type="gramEnd"/>
    </w:p>
    <w:p w14:paraId="0C852F4A" w14:textId="77777777" w:rsidR="00DB14A3" w:rsidRPr="00BE454A" w:rsidRDefault="00DB14A3" w:rsidP="00C34062">
      <w:pPr>
        <w:pStyle w:val="ListParagraph"/>
        <w:numPr>
          <w:ilvl w:val="0"/>
          <w:numId w:val="29"/>
        </w:numPr>
        <w:tabs>
          <w:tab w:val="clear" w:pos="403"/>
        </w:tabs>
        <w:spacing w:after="120" w:line="240" w:lineRule="auto"/>
        <w:contextualSpacing/>
        <w:rPr>
          <w:rStyle w:val="codeChar1"/>
          <w:rFonts w:eastAsia="MS Mincho"/>
          <w:color w:val="000000"/>
          <w:sz w:val="24"/>
          <w:lang w:val="en-US"/>
        </w:rPr>
      </w:pPr>
      <w:r w:rsidRPr="00BE454A">
        <w:rPr>
          <w:color w:val="000000"/>
        </w:rPr>
        <w:t xml:space="preserve">the row alignment for components of type ‘U’ and ‘V’, as defined in 5.2.1.7, shall be done using </w:t>
      </w:r>
      <w:r w:rsidRPr="00BE454A">
        <w:rPr>
          <w:rStyle w:val="codeChar1"/>
          <w:rFonts w:eastAsia="MS Mincho"/>
        </w:rPr>
        <w:t>row_align_size/2</w:t>
      </w:r>
    </w:p>
    <w:p w14:paraId="6C73E42D" w14:textId="77777777" w:rsidR="00DB14A3" w:rsidRDefault="00DB14A3" w:rsidP="00950A4E">
      <w:pPr>
        <w:spacing w:after="120" w:line="240" w:lineRule="auto"/>
        <w:rPr>
          <w:color w:val="000000"/>
          <w:lang w:val="en-US"/>
        </w:rPr>
      </w:pPr>
      <w:r>
        <w:rPr>
          <w:color w:val="000000"/>
          <w:lang w:val="en-US"/>
        </w:rPr>
        <w:t xml:space="preserve">If </w:t>
      </w:r>
      <w:r w:rsidRPr="00F412B4">
        <w:rPr>
          <w:rStyle w:val="codeChar1"/>
          <w:rFonts w:eastAsia="MS Mincho"/>
          <w:lang w:val="en-US"/>
        </w:rPr>
        <w:t>tile_align_size</w:t>
      </w:r>
      <w:r>
        <w:rPr>
          <w:color w:val="000000"/>
          <w:lang w:val="en-US"/>
        </w:rPr>
        <w:t xml:space="preserve"> is not 0:</w:t>
      </w:r>
    </w:p>
    <w:p w14:paraId="35058F52" w14:textId="77777777" w:rsidR="00DB14A3" w:rsidRDefault="00DB14A3" w:rsidP="00C34062">
      <w:pPr>
        <w:pStyle w:val="ListParagraph"/>
        <w:numPr>
          <w:ilvl w:val="0"/>
          <w:numId w:val="29"/>
        </w:numPr>
        <w:tabs>
          <w:tab w:val="clear" w:pos="403"/>
        </w:tabs>
        <w:spacing w:after="120" w:line="240" w:lineRule="auto"/>
        <w:contextualSpacing/>
        <w:rPr>
          <w:rFonts w:eastAsia="Times New Roman"/>
          <w:color w:val="000000"/>
        </w:rPr>
      </w:pPr>
      <w:r>
        <w:rPr>
          <w:rStyle w:val="codeChar1"/>
          <w:rFonts w:eastAsia="MS Mincho"/>
          <w:lang w:val="en-US"/>
        </w:rPr>
        <w:t>t</w:t>
      </w:r>
      <w:r>
        <w:rPr>
          <w:rStyle w:val="codeChar1"/>
          <w:rFonts w:eastAsia="MS Mincho"/>
        </w:rPr>
        <w:t>ile</w:t>
      </w:r>
      <w:r w:rsidRPr="00D86926">
        <w:rPr>
          <w:rStyle w:val="codeChar1"/>
          <w:rFonts w:eastAsia="MS Mincho"/>
          <w:lang w:val="en-US"/>
        </w:rPr>
        <w:t>_align_size</w:t>
      </w:r>
      <w:r w:rsidRPr="00D86926">
        <w:rPr>
          <w:rFonts w:eastAsia="Times New Roman"/>
          <w:color w:val="000000"/>
        </w:rPr>
        <w:t xml:space="preserve"> shall be a multiple of </w:t>
      </w:r>
      <w:proofErr w:type="gramStart"/>
      <w:r>
        <w:rPr>
          <w:rFonts w:eastAsia="Times New Roman"/>
          <w:color w:val="000000"/>
        </w:rPr>
        <w:t>2</w:t>
      </w:r>
      <w:proofErr w:type="gramEnd"/>
    </w:p>
    <w:p w14:paraId="31580698" w14:textId="77777777" w:rsidR="00DB14A3" w:rsidRPr="00BE454A" w:rsidRDefault="00DB14A3" w:rsidP="00C34062">
      <w:pPr>
        <w:pStyle w:val="ListParagraph"/>
        <w:numPr>
          <w:ilvl w:val="0"/>
          <w:numId w:val="29"/>
        </w:numPr>
        <w:tabs>
          <w:tab w:val="clear" w:pos="403"/>
        </w:tabs>
        <w:spacing w:after="120" w:line="240" w:lineRule="auto"/>
        <w:contextualSpacing/>
        <w:rPr>
          <w:rStyle w:val="codeChar1"/>
          <w:rFonts w:eastAsia="MS Mincho"/>
          <w:color w:val="000000"/>
          <w:sz w:val="24"/>
          <w:lang w:val="en-US"/>
        </w:rPr>
      </w:pPr>
      <w:r w:rsidRPr="00BE454A">
        <w:rPr>
          <w:color w:val="000000"/>
        </w:rPr>
        <w:t xml:space="preserve">the tile alignment for components of type ‘U’ and ‘V’, as defined in </w:t>
      </w:r>
      <w:bookmarkStart w:id="298" w:name="_Hlk157006980"/>
      <w:r w:rsidRPr="00BE454A">
        <w:rPr>
          <w:color w:val="000000"/>
        </w:rPr>
        <w:t>5.2.1.7</w:t>
      </w:r>
      <w:bookmarkEnd w:id="298"/>
      <w:r w:rsidRPr="00BE454A">
        <w:rPr>
          <w:color w:val="000000"/>
        </w:rPr>
        <w:t xml:space="preserve">, shall be done using </w:t>
      </w:r>
      <w:r w:rsidRPr="00BE454A">
        <w:rPr>
          <w:rStyle w:val="codeChar1"/>
          <w:rFonts w:eastAsia="MS Mincho"/>
        </w:rPr>
        <w:t>tile_align_size/2</w:t>
      </w:r>
    </w:p>
    <w:bookmarkEnd w:id="297"/>
    <w:p w14:paraId="1901CBD7" w14:textId="77777777" w:rsidR="00DB14A3" w:rsidRDefault="00DB14A3" w:rsidP="00950A4E">
      <w:pPr>
        <w:spacing w:line="240" w:lineRule="auto"/>
        <w:rPr>
          <w:rFonts w:eastAsia="Times New Roman"/>
          <w:lang w:val="en-CA"/>
        </w:rPr>
      </w:pPr>
    </w:p>
    <w:p w14:paraId="74F5A9AE" w14:textId="77777777" w:rsidR="00DB14A3" w:rsidRDefault="00DB14A3" w:rsidP="00950A4E">
      <w:pPr>
        <w:spacing w:line="240" w:lineRule="auto"/>
        <w:rPr>
          <w:rFonts w:eastAsia="Times New Roman"/>
          <w:i/>
          <w:iCs/>
          <w:lang w:val="en-CA"/>
        </w:rPr>
      </w:pPr>
      <w:bookmarkStart w:id="299" w:name="_Hlk160184231"/>
      <w:r>
        <w:rPr>
          <w:rFonts w:eastAsia="Times New Roman"/>
          <w:i/>
          <w:iCs/>
          <w:lang w:val="en-CA"/>
        </w:rPr>
        <w:t>with the following (the second bullet in each list is deleted):</w:t>
      </w:r>
    </w:p>
    <w:bookmarkEnd w:id="299"/>
    <w:p w14:paraId="0F7B695B" w14:textId="77777777" w:rsidR="00DB14A3" w:rsidRPr="00D86926" w:rsidRDefault="00DB14A3" w:rsidP="00950A4E">
      <w:pPr>
        <w:spacing w:after="120" w:line="240" w:lineRule="auto"/>
        <w:rPr>
          <w:color w:val="000000"/>
          <w:lang w:val="en-US"/>
        </w:rPr>
      </w:pPr>
      <w:r w:rsidRPr="00D86926">
        <w:rPr>
          <w:color w:val="000000"/>
          <w:lang w:val="en-US"/>
        </w:rPr>
        <w:t xml:space="preserve">If </w:t>
      </w:r>
      <w:r w:rsidRPr="00D86926">
        <w:rPr>
          <w:rStyle w:val="codeChar1"/>
          <w:rFonts w:eastAsia="MS Mincho"/>
          <w:lang w:val="en-US"/>
        </w:rPr>
        <w:t>row_align_size</w:t>
      </w:r>
      <w:r w:rsidRPr="00D86926">
        <w:rPr>
          <w:color w:val="000000"/>
          <w:lang w:val="en-US"/>
        </w:rPr>
        <w:t xml:space="preserve"> is not 0 and </w:t>
      </w:r>
      <w:r w:rsidRPr="00D86926">
        <w:rPr>
          <w:rFonts w:ascii="Courier New" w:hAnsi="Courier New" w:cs="Courier New"/>
          <w:lang w:val="en-US"/>
        </w:rPr>
        <w:t>interleave_type</w:t>
      </w:r>
      <w:r w:rsidRPr="00D86926">
        <w:rPr>
          <w:color w:val="000000"/>
          <w:lang w:val="en-US"/>
        </w:rPr>
        <w:t xml:space="preserve"> is 0:</w:t>
      </w:r>
    </w:p>
    <w:p w14:paraId="0C858654" w14:textId="77777777" w:rsidR="00DB14A3" w:rsidRPr="00D86926"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D86926">
        <w:rPr>
          <w:rStyle w:val="codeChar1"/>
          <w:rFonts w:eastAsia="MS Mincho"/>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2</w:t>
      </w:r>
      <w:proofErr w:type="gramEnd"/>
    </w:p>
    <w:p w14:paraId="797EF5D1" w14:textId="77777777" w:rsidR="00DB14A3" w:rsidRDefault="00DB14A3" w:rsidP="00950A4E">
      <w:pPr>
        <w:spacing w:after="120" w:line="240" w:lineRule="auto"/>
        <w:rPr>
          <w:color w:val="000000"/>
          <w:lang w:val="en-US"/>
        </w:rPr>
      </w:pPr>
      <w:r>
        <w:rPr>
          <w:color w:val="000000"/>
          <w:lang w:val="en-US"/>
        </w:rPr>
        <w:t xml:space="preserve">If </w:t>
      </w:r>
      <w:r w:rsidRPr="00F412B4">
        <w:rPr>
          <w:rStyle w:val="codeChar1"/>
          <w:rFonts w:eastAsia="MS Mincho"/>
          <w:lang w:val="en-US"/>
        </w:rPr>
        <w:t>tile_align_size</w:t>
      </w:r>
      <w:r>
        <w:rPr>
          <w:color w:val="000000"/>
          <w:lang w:val="en-US"/>
        </w:rPr>
        <w:t xml:space="preserve"> is not 0:</w:t>
      </w:r>
    </w:p>
    <w:p w14:paraId="16A940B3" w14:textId="77777777" w:rsidR="00DB14A3" w:rsidRDefault="00DB14A3" w:rsidP="00C34062">
      <w:pPr>
        <w:pStyle w:val="ListParagraph"/>
        <w:numPr>
          <w:ilvl w:val="0"/>
          <w:numId w:val="29"/>
        </w:numPr>
        <w:tabs>
          <w:tab w:val="clear" w:pos="403"/>
        </w:tabs>
        <w:spacing w:after="120" w:line="240" w:lineRule="auto"/>
        <w:contextualSpacing/>
        <w:rPr>
          <w:rFonts w:eastAsia="Times New Roman"/>
          <w:color w:val="000000"/>
        </w:rPr>
      </w:pPr>
      <w:r>
        <w:rPr>
          <w:rStyle w:val="codeChar1"/>
          <w:rFonts w:eastAsia="MS Mincho"/>
          <w:lang w:val="en-US"/>
        </w:rPr>
        <w:t>t</w:t>
      </w:r>
      <w:r>
        <w:rPr>
          <w:rStyle w:val="codeChar1"/>
          <w:rFonts w:eastAsia="MS Mincho"/>
        </w:rPr>
        <w:t>ile</w:t>
      </w:r>
      <w:r w:rsidRPr="00D86926">
        <w:rPr>
          <w:rStyle w:val="codeChar1"/>
          <w:rFonts w:eastAsia="MS Mincho"/>
          <w:lang w:val="en-US"/>
        </w:rPr>
        <w:t>_align_size</w:t>
      </w:r>
      <w:r w:rsidRPr="00D86926">
        <w:rPr>
          <w:rFonts w:eastAsia="Times New Roman"/>
          <w:color w:val="000000"/>
        </w:rPr>
        <w:t xml:space="preserve"> shall be a multiple of </w:t>
      </w:r>
      <w:proofErr w:type="gramStart"/>
      <w:r>
        <w:rPr>
          <w:rFonts w:eastAsia="Times New Roman"/>
          <w:color w:val="000000"/>
        </w:rPr>
        <w:t>2</w:t>
      </w:r>
      <w:proofErr w:type="gramEnd"/>
    </w:p>
    <w:p w14:paraId="7623CA8C" w14:textId="77777777" w:rsidR="00DB14A3" w:rsidRDefault="00DB14A3" w:rsidP="00950A4E">
      <w:pPr>
        <w:spacing w:line="240" w:lineRule="auto"/>
        <w:rPr>
          <w:rFonts w:eastAsia="Times New Roman"/>
          <w:lang w:val="en-CA"/>
        </w:rPr>
      </w:pPr>
    </w:p>
    <w:p w14:paraId="561E4D8D" w14:textId="77777777" w:rsidR="00DB14A3" w:rsidRDefault="00DB14A3" w:rsidP="00950A4E">
      <w:pPr>
        <w:spacing w:line="240" w:lineRule="auto"/>
        <w:rPr>
          <w:rFonts w:eastAsia="Times New Roman"/>
          <w:lang w:val="en-CA"/>
        </w:rPr>
      </w:pPr>
    </w:p>
    <w:p w14:paraId="6391FB41" w14:textId="77777777" w:rsidR="00DB14A3" w:rsidRPr="00FA3B73" w:rsidRDefault="00DB14A3" w:rsidP="00950A4E">
      <w:pPr>
        <w:spacing w:line="240" w:lineRule="auto"/>
        <w:rPr>
          <w:rFonts w:eastAsia="Times New Roman"/>
          <w:i/>
          <w:iCs/>
          <w:lang w:val="en-CA"/>
        </w:rPr>
      </w:pPr>
      <w:r w:rsidRPr="00FA3B73">
        <w:rPr>
          <w:rFonts w:eastAsia="Times New Roman"/>
          <w:i/>
          <w:iCs/>
          <w:lang w:val="en-CA"/>
        </w:rPr>
        <w:t xml:space="preserve">In clause 5.2.1.5.4, </w:t>
      </w:r>
      <w:bookmarkStart w:id="300" w:name="_Hlk160184279"/>
      <w:r>
        <w:rPr>
          <w:rFonts w:eastAsia="Times New Roman"/>
          <w:i/>
          <w:iCs/>
          <w:lang w:val="en-CA"/>
        </w:rPr>
        <w:t>replace the following lines</w:t>
      </w:r>
      <w:bookmarkEnd w:id="300"/>
      <w:r w:rsidRPr="00FA3B73">
        <w:rPr>
          <w:rFonts w:eastAsia="Times New Roman"/>
          <w:i/>
          <w:iCs/>
          <w:lang w:val="en-CA"/>
        </w:rPr>
        <w:t>:</w:t>
      </w:r>
    </w:p>
    <w:p w14:paraId="7260CF11" w14:textId="77777777" w:rsidR="00DB14A3" w:rsidRPr="00D86926" w:rsidRDefault="00DB14A3" w:rsidP="00950A4E">
      <w:pPr>
        <w:spacing w:after="120" w:line="240" w:lineRule="auto"/>
        <w:rPr>
          <w:color w:val="000000"/>
          <w:lang w:val="en-US"/>
        </w:rPr>
      </w:pPr>
      <w:bookmarkStart w:id="301" w:name="_Hlk160184242"/>
      <w:r w:rsidRPr="00D86926">
        <w:rPr>
          <w:color w:val="000000"/>
          <w:lang w:val="en-US"/>
        </w:rPr>
        <w:t xml:space="preserve">If </w:t>
      </w:r>
      <w:r w:rsidRPr="00D86926">
        <w:rPr>
          <w:rStyle w:val="codeChar1"/>
          <w:rFonts w:eastAsia="MS Mincho"/>
          <w:lang w:val="en-US"/>
        </w:rPr>
        <w:t>row_align_size</w:t>
      </w:r>
      <w:r w:rsidRPr="00D86926">
        <w:rPr>
          <w:color w:val="000000"/>
          <w:lang w:val="en-US"/>
        </w:rPr>
        <w:t xml:space="preserve"> is not 0 and </w:t>
      </w:r>
      <w:r w:rsidRPr="00D86926">
        <w:rPr>
          <w:rFonts w:ascii="Courier New" w:hAnsi="Courier New" w:cs="Courier New"/>
          <w:lang w:val="en-US"/>
        </w:rPr>
        <w:t>interleave_type</w:t>
      </w:r>
      <w:r w:rsidRPr="00D86926">
        <w:rPr>
          <w:color w:val="000000"/>
          <w:lang w:val="en-US"/>
        </w:rPr>
        <w:t xml:space="preserve"> is 0:</w:t>
      </w:r>
    </w:p>
    <w:p w14:paraId="06F4B2F2" w14:textId="77777777" w:rsidR="00DB14A3" w:rsidRPr="00D86926"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D86926">
        <w:rPr>
          <w:rStyle w:val="codeChar1"/>
          <w:rFonts w:eastAsia="MS Mincho"/>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2</w:t>
      </w:r>
      <w:proofErr w:type="gramEnd"/>
    </w:p>
    <w:p w14:paraId="74819373" w14:textId="77777777" w:rsidR="00DB14A3" w:rsidRPr="005C1662" w:rsidRDefault="00DB14A3" w:rsidP="00C34062">
      <w:pPr>
        <w:pStyle w:val="ListParagraph"/>
        <w:numPr>
          <w:ilvl w:val="0"/>
          <w:numId w:val="29"/>
        </w:numPr>
        <w:tabs>
          <w:tab w:val="clear" w:pos="403"/>
        </w:tabs>
        <w:spacing w:after="120" w:line="240" w:lineRule="auto"/>
        <w:contextualSpacing/>
        <w:rPr>
          <w:rStyle w:val="codeChar1"/>
          <w:rFonts w:eastAsia="MS Mincho"/>
          <w:color w:val="000000"/>
          <w:sz w:val="24"/>
          <w:lang w:val="en-US"/>
        </w:rPr>
      </w:pPr>
      <w:r w:rsidRPr="005C1662">
        <w:rPr>
          <w:color w:val="000000"/>
        </w:rPr>
        <w:t xml:space="preserve">the row alignment for components of type ‘U’ and ‘V’, as defined in 5.2.1.7, shall be done using </w:t>
      </w:r>
      <w:r w:rsidRPr="005C1662">
        <w:rPr>
          <w:rStyle w:val="codeChar1"/>
          <w:rFonts w:eastAsia="MS Mincho"/>
        </w:rPr>
        <w:t>row_align_size/2</w:t>
      </w:r>
    </w:p>
    <w:p w14:paraId="2A02A30E" w14:textId="77777777" w:rsidR="00DB14A3" w:rsidRDefault="00DB14A3" w:rsidP="00950A4E">
      <w:pPr>
        <w:spacing w:after="120" w:line="240" w:lineRule="auto"/>
        <w:rPr>
          <w:color w:val="000000"/>
          <w:lang w:val="en-US"/>
        </w:rPr>
      </w:pPr>
      <w:r>
        <w:rPr>
          <w:color w:val="000000"/>
          <w:lang w:val="en-US"/>
        </w:rPr>
        <w:t xml:space="preserve">If </w:t>
      </w:r>
      <w:r w:rsidRPr="00E171B1">
        <w:rPr>
          <w:rStyle w:val="codeChar1"/>
          <w:rFonts w:eastAsia="MS Mincho"/>
          <w:lang w:val="en-US"/>
        </w:rPr>
        <w:t>tile_align_size</w:t>
      </w:r>
      <w:r>
        <w:rPr>
          <w:color w:val="000000"/>
          <w:lang w:val="en-US"/>
        </w:rPr>
        <w:t xml:space="preserve"> is not 0:</w:t>
      </w:r>
    </w:p>
    <w:p w14:paraId="423628BA" w14:textId="77777777" w:rsidR="00DB14A3" w:rsidRDefault="00DB14A3" w:rsidP="00C34062">
      <w:pPr>
        <w:pStyle w:val="ListParagraph"/>
        <w:numPr>
          <w:ilvl w:val="0"/>
          <w:numId w:val="29"/>
        </w:numPr>
        <w:tabs>
          <w:tab w:val="clear" w:pos="403"/>
        </w:tabs>
        <w:spacing w:after="120" w:line="240" w:lineRule="auto"/>
        <w:contextualSpacing/>
        <w:rPr>
          <w:rFonts w:eastAsia="Times New Roman"/>
          <w:color w:val="000000"/>
        </w:rPr>
      </w:pPr>
      <w:r>
        <w:rPr>
          <w:rStyle w:val="codeChar1"/>
          <w:rFonts w:eastAsia="MS Mincho"/>
          <w:lang w:val="en-US"/>
        </w:rPr>
        <w:t>t</w:t>
      </w:r>
      <w:r>
        <w:rPr>
          <w:rStyle w:val="codeChar1"/>
          <w:rFonts w:eastAsia="MS Mincho"/>
        </w:rPr>
        <w:t>ile</w:t>
      </w:r>
      <w:r w:rsidRPr="00D86926">
        <w:rPr>
          <w:rStyle w:val="codeChar1"/>
          <w:rFonts w:eastAsia="MS Mincho"/>
          <w:lang w:val="en-US"/>
        </w:rPr>
        <w:t>_align_size</w:t>
      </w:r>
      <w:r w:rsidRPr="00D86926">
        <w:rPr>
          <w:rFonts w:eastAsia="Times New Roman"/>
          <w:color w:val="000000"/>
        </w:rPr>
        <w:t xml:space="preserve"> shall be a multiple of </w:t>
      </w:r>
      <w:proofErr w:type="gramStart"/>
      <w:r>
        <w:rPr>
          <w:rFonts w:eastAsia="Times New Roman"/>
          <w:color w:val="000000"/>
        </w:rPr>
        <w:t>4</w:t>
      </w:r>
      <w:proofErr w:type="gramEnd"/>
    </w:p>
    <w:p w14:paraId="32C53CD7" w14:textId="77777777" w:rsidR="00DB14A3" w:rsidRPr="005C1662" w:rsidRDefault="00DB14A3" w:rsidP="00C34062">
      <w:pPr>
        <w:pStyle w:val="ListParagraph"/>
        <w:numPr>
          <w:ilvl w:val="0"/>
          <w:numId w:val="29"/>
        </w:numPr>
        <w:tabs>
          <w:tab w:val="clear" w:pos="403"/>
        </w:tabs>
        <w:spacing w:after="120" w:line="240" w:lineRule="auto"/>
        <w:contextualSpacing/>
        <w:rPr>
          <w:rStyle w:val="codeChar1"/>
          <w:rFonts w:eastAsia="MS Mincho"/>
          <w:color w:val="000000"/>
          <w:sz w:val="24"/>
          <w:lang w:val="en-US"/>
        </w:rPr>
      </w:pPr>
      <w:r w:rsidRPr="005C1662">
        <w:rPr>
          <w:color w:val="000000"/>
        </w:rPr>
        <w:t xml:space="preserve">the tile alignment for components of type ‘U’ and ‘V’, as defined in 5.2.1.7 shall be done using </w:t>
      </w:r>
      <w:r w:rsidRPr="005C1662">
        <w:rPr>
          <w:rStyle w:val="codeChar1"/>
          <w:rFonts w:eastAsia="MS Mincho"/>
        </w:rPr>
        <w:t>tile_align_size/4</w:t>
      </w:r>
    </w:p>
    <w:bookmarkEnd w:id="301"/>
    <w:p w14:paraId="53BBD2B4" w14:textId="77777777" w:rsidR="00DB14A3" w:rsidRDefault="00DB14A3" w:rsidP="00950A4E">
      <w:pPr>
        <w:spacing w:line="240" w:lineRule="auto"/>
        <w:rPr>
          <w:rFonts w:eastAsia="Times New Roman"/>
          <w:lang w:val="en-CA"/>
        </w:rPr>
      </w:pPr>
    </w:p>
    <w:p w14:paraId="678F31FC" w14:textId="77777777" w:rsidR="00DB14A3" w:rsidRDefault="00DB14A3" w:rsidP="00950A4E">
      <w:pPr>
        <w:spacing w:line="240" w:lineRule="auto"/>
        <w:rPr>
          <w:rFonts w:eastAsia="Times New Roman"/>
          <w:i/>
          <w:iCs/>
          <w:lang w:val="en-CA"/>
        </w:rPr>
      </w:pPr>
      <w:bookmarkStart w:id="302" w:name="_Hlk160184299"/>
      <w:r>
        <w:rPr>
          <w:rFonts w:eastAsia="Times New Roman"/>
          <w:i/>
          <w:iCs/>
          <w:lang w:val="en-CA"/>
        </w:rPr>
        <w:t>with the following (the second bullet in each list is deleted):</w:t>
      </w:r>
    </w:p>
    <w:bookmarkEnd w:id="302"/>
    <w:p w14:paraId="7B7D6E47" w14:textId="77777777" w:rsidR="00DB14A3" w:rsidRPr="00D86926" w:rsidRDefault="00DB14A3" w:rsidP="00950A4E">
      <w:pPr>
        <w:spacing w:after="120" w:line="240" w:lineRule="auto"/>
        <w:rPr>
          <w:color w:val="000000"/>
          <w:lang w:val="en-US"/>
        </w:rPr>
      </w:pPr>
      <w:r w:rsidRPr="00D86926">
        <w:rPr>
          <w:color w:val="000000"/>
          <w:lang w:val="en-US"/>
        </w:rPr>
        <w:t xml:space="preserve">If </w:t>
      </w:r>
      <w:r w:rsidRPr="00D86926">
        <w:rPr>
          <w:rStyle w:val="codeChar1"/>
          <w:rFonts w:eastAsia="MS Mincho"/>
          <w:lang w:val="en-US"/>
        </w:rPr>
        <w:t>row_align_size</w:t>
      </w:r>
      <w:r w:rsidRPr="00D86926">
        <w:rPr>
          <w:color w:val="000000"/>
          <w:lang w:val="en-US"/>
        </w:rPr>
        <w:t xml:space="preserve"> is not 0 and </w:t>
      </w:r>
      <w:r w:rsidRPr="00D86926">
        <w:rPr>
          <w:rFonts w:ascii="Courier New" w:hAnsi="Courier New" w:cs="Courier New"/>
          <w:lang w:val="en-US"/>
        </w:rPr>
        <w:t>interleave_type</w:t>
      </w:r>
      <w:r w:rsidRPr="00D86926">
        <w:rPr>
          <w:color w:val="000000"/>
          <w:lang w:val="en-US"/>
        </w:rPr>
        <w:t xml:space="preserve"> is 0:</w:t>
      </w:r>
    </w:p>
    <w:p w14:paraId="15FCA2EA" w14:textId="77777777" w:rsidR="00DB14A3" w:rsidRPr="00D86926"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D86926">
        <w:rPr>
          <w:rStyle w:val="codeChar1"/>
          <w:rFonts w:eastAsia="MS Mincho"/>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2</w:t>
      </w:r>
      <w:proofErr w:type="gramEnd"/>
    </w:p>
    <w:p w14:paraId="1802AE12" w14:textId="77777777" w:rsidR="00DB14A3" w:rsidRDefault="00DB14A3" w:rsidP="00950A4E">
      <w:pPr>
        <w:spacing w:after="120" w:line="240" w:lineRule="auto"/>
        <w:rPr>
          <w:color w:val="000000"/>
          <w:lang w:val="en-US"/>
        </w:rPr>
      </w:pPr>
      <w:r>
        <w:rPr>
          <w:color w:val="000000"/>
          <w:lang w:val="en-US"/>
        </w:rPr>
        <w:lastRenderedPageBreak/>
        <w:t xml:space="preserve">If </w:t>
      </w:r>
      <w:r w:rsidRPr="00E171B1">
        <w:rPr>
          <w:rStyle w:val="codeChar1"/>
          <w:rFonts w:eastAsia="MS Mincho"/>
          <w:lang w:val="en-US"/>
        </w:rPr>
        <w:t>tile_align_size</w:t>
      </w:r>
      <w:r>
        <w:rPr>
          <w:color w:val="000000"/>
          <w:lang w:val="en-US"/>
        </w:rPr>
        <w:t xml:space="preserve"> is not 0:</w:t>
      </w:r>
    </w:p>
    <w:p w14:paraId="39DCB1D2" w14:textId="77777777" w:rsidR="00DB14A3" w:rsidRDefault="00DB14A3" w:rsidP="00C34062">
      <w:pPr>
        <w:pStyle w:val="ListParagraph"/>
        <w:numPr>
          <w:ilvl w:val="0"/>
          <w:numId w:val="29"/>
        </w:numPr>
        <w:tabs>
          <w:tab w:val="clear" w:pos="403"/>
        </w:tabs>
        <w:spacing w:after="120" w:line="240" w:lineRule="auto"/>
        <w:contextualSpacing/>
        <w:rPr>
          <w:rFonts w:eastAsia="Times New Roman"/>
          <w:color w:val="000000"/>
        </w:rPr>
      </w:pPr>
      <w:r>
        <w:rPr>
          <w:rStyle w:val="codeChar1"/>
          <w:rFonts w:eastAsia="MS Mincho"/>
          <w:lang w:val="en-US"/>
        </w:rPr>
        <w:t>t</w:t>
      </w:r>
      <w:r>
        <w:rPr>
          <w:rStyle w:val="codeChar1"/>
          <w:rFonts w:eastAsia="MS Mincho"/>
        </w:rPr>
        <w:t>ile</w:t>
      </w:r>
      <w:r w:rsidRPr="00D86926">
        <w:rPr>
          <w:rStyle w:val="codeChar1"/>
          <w:rFonts w:eastAsia="MS Mincho"/>
          <w:lang w:val="en-US"/>
        </w:rPr>
        <w:t>_align_size</w:t>
      </w:r>
      <w:r w:rsidRPr="00D86926">
        <w:rPr>
          <w:rFonts w:eastAsia="Times New Roman"/>
          <w:color w:val="000000"/>
        </w:rPr>
        <w:t xml:space="preserve"> shall be a multiple of </w:t>
      </w:r>
      <w:proofErr w:type="gramStart"/>
      <w:r>
        <w:rPr>
          <w:rFonts w:eastAsia="Times New Roman"/>
          <w:color w:val="000000"/>
        </w:rPr>
        <w:t>4</w:t>
      </w:r>
      <w:proofErr w:type="gramEnd"/>
    </w:p>
    <w:p w14:paraId="629E917D" w14:textId="77777777" w:rsidR="00DB14A3" w:rsidRDefault="00DB14A3" w:rsidP="00950A4E">
      <w:pPr>
        <w:spacing w:line="240" w:lineRule="auto"/>
        <w:rPr>
          <w:rFonts w:eastAsia="Times New Roman"/>
          <w:lang w:val="en-CA"/>
        </w:rPr>
      </w:pPr>
    </w:p>
    <w:p w14:paraId="78405E32" w14:textId="77777777" w:rsidR="00DB14A3" w:rsidRDefault="00DB14A3" w:rsidP="00950A4E">
      <w:pPr>
        <w:spacing w:line="240" w:lineRule="auto"/>
        <w:rPr>
          <w:rFonts w:eastAsia="Times New Roman"/>
          <w:lang w:val="en-CA"/>
        </w:rPr>
      </w:pPr>
    </w:p>
    <w:p w14:paraId="586A92AF" w14:textId="77777777" w:rsidR="00DB14A3" w:rsidRPr="0036311D" w:rsidRDefault="00DB14A3" w:rsidP="00950A4E">
      <w:pPr>
        <w:spacing w:line="240" w:lineRule="auto"/>
        <w:rPr>
          <w:rFonts w:eastAsia="Times New Roman"/>
          <w:i/>
          <w:iCs/>
          <w:lang w:val="en-CA"/>
        </w:rPr>
      </w:pPr>
      <w:r w:rsidRPr="0036311D">
        <w:rPr>
          <w:rFonts w:eastAsia="Times New Roman"/>
          <w:i/>
          <w:iCs/>
          <w:lang w:val="en-CA"/>
        </w:rPr>
        <w:t xml:space="preserve">In clause 5.2.1.5.5, </w:t>
      </w:r>
      <w:r>
        <w:rPr>
          <w:rFonts w:eastAsia="Times New Roman"/>
          <w:i/>
          <w:iCs/>
          <w:lang w:val="en-CA"/>
        </w:rPr>
        <w:t>replace the following lines</w:t>
      </w:r>
      <w:r w:rsidRPr="0036311D">
        <w:rPr>
          <w:rFonts w:eastAsia="Times New Roman"/>
          <w:i/>
          <w:iCs/>
          <w:lang w:val="en-CA"/>
        </w:rPr>
        <w:t>:</w:t>
      </w:r>
    </w:p>
    <w:p w14:paraId="0B8A1A6B" w14:textId="77777777" w:rsidR="00DB14A3" w:rsidRPr="00D86926" w:rsidRDefault="00DB14A3" w:rsidP="00950A4E">
      <w:pPr>
        <w:spacing w:after="120" w:line="240" w:lineRule="auto"/>
        <w:rPr>
          <w:color w:val="000000"/>
          <w:lang w:val="en-US"/>
        </w:rPr>
      </w:pPr>
      <w:bookmarkStart w:id="303" w:name="_Hlk160184311"/>
      <w:r w:rsidRPr="00D86926">
        <w:rPr>
          <w:color w:val="000000"/>
          <w:lang w:val="en-US"/>
        </w:rPr>
        <w:t xml:space="preserve">If </w:t>
      </w:r>
      <w:r w:rsidRPr="00D86926">
        <w:rPr>
          <w:rStyle w:val="codeChar1"/>
          <w:rFonts w:eastAsia="MS Mincho"/>
          <w:lang w:val="en-US"/>
        </w:rPr>
        <w:t>row_align_size</w:t>
      </w:r>
      <w:r w:rsidRPr="00D86926">
        <w:rPr>
          <w:color w:val="000000"/>
          <w:lang w:val="en-US"/>
        </w:rPr>
        <w:t xml:space="preserve"> is not 0 and </w:t>
      </w:r>
      <w:r w:rsidRPr="00D86926">
        <w:rPr>
          <w:rFonts w:ascii="Courier New" w:hAnsi="Courier New" w:cs="Courier New"/>
          <w:lang w:val="en-US"/>
        </w:rPr>
        <w:t>interleave_type</w:t>
      </w:r>
      <w:r w:rsidRPr="00D86926">
        <w:rPr>
          <w:color w:val="000000"/>
          <w:lang w:val="en-US"/>
        </w:rPr>
        <w:t xml:space="preserve"> is 0:</w:t>
      </w:r>
    </w:p>
    <w:p w14:paraId="4C24425A" w14:textId="77777777" w:rsidR="00DB14A3" w:rsidRPr="00D86926"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D86926">
        <w:rPr>
          <w:rStyle w:val="codeChar1"/>
          <w:rFonts w:eastAsia="MS Mincho"/>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4</w:t>
      </w:r>
      <w:proofErr w:type="gramEnd"/>
    </w:p>
    <w:p w14:paraId="26125B7A" w14:textId="77777777" w:rsidR="00DB14A3" w:rsidRPr="005C1662" w:rsidRDefault="00DB14A3" w:rsidP="00C34062">
      <w:pPr>
        <w:pStyle w:val="ListParagraph"/>
        <w:numPr>
          <w:ilvl w:val="0"/>
          <w:numId w:val="29"/>
        </w:numPr>
        <w:tabs>
          <w:tab w:val="clear" w:pos="403"/>
        </w:tabs>
        <w:spacing w:after="120" w:line="240" w:lineRule="auto"/>
        <w:contextualSpacing/>
        <w:rPr>
          <w:color w:val="000000"/>
        </w:rPr>
      </w:pPr>
      <w:r w:rsidRPr="005C1662">
        <w:rPr>
          <w:color w:val="000000"/>
        </w:rPr>
        <w:t xml:space="preserve">the row alignment for components of type ‘U’ and ‘V’, as defined in 5.2.1.7, shall be done using </w:t>
      </w:r>
      <w:r w:rsidRPr="005C1662">
        <w:rPr>
          <w:rStyle w:val="codeChar1"/>
          <w:rFonts w:eastAsia="MS Mincho"/>
        </w:rPr>
        <w:t>row_align_size/4</w:t>
      </w:r>
    </w:p>
    <w:p w14:paraId="294C1690" w14:textId="77777777" w:rsidR="00DB14A3" w:rsidRDefault="00DB14A3" w:rsidP="00950A4E">
      <w:pPr>
        <w:spacing w:after="120" w:line="240" w:lineRule="auto"/>
        <w:rPr>
          <w:color w:val="000000"/>
          <w:lang w:val="en-US"/>
        </w:rPr>
      </w:pPr>
      <w:r>
        <w:rPr>
          <w:color w:val="000000"/>
          <w:lang w:val="en-US"/>
        </w:rPr>
        <w:t xml:space="preserve">If </w:t>
      </w:r>
      <w:r w:rsidRPr="00E171B1">
        <w:rPr>
          <w:rStyle w:val="codeChar1"/>
          <w:rFonts w:eastAsia="MS Mincho"/>
          <w:lang w:val="en-US"/>
        </w:rPr>
        <w:t>tile_align_size</w:t>
      </w:r>
      <w:r>
        <w:rPr>
          <w:color w:val="000000"/>
          <w:lang w:val="en-US"/>
        </w:rPr>
        <w:t xml:space="preserve"> is not 0:</w:t>
      </w:r>
    </w:p>
    <w:p w14:paraId="670A517A" w14:textId="77777777" w:rsidR="00DB14A3" w:rsidRDefault="00DB14A3" w:rsidP="00C34062">
      <w:pPr>
        <w:pStyle w:val="ListParagraph"/>
        <w:numPr>
          <w:ilvl w:val="0"/>
          <w:numId w:val="29"/>
        </w:numPr>
        <w:tabs>
          <w:tab w:val="clear" w:pos="403"/>
        </w:tabs>
        <w:spacing w:after="120" w:line="240" w:lineRule="auto"/>
        <w:contextualSpacing/>
        <w:rPr>
          <w:rFonts w:eastAsia="Times New Roman"/>
          <w:color w:val="000000"/>
        </w:rPr>
      </w:pPr>
      <w:r>
        <w:rPr>
          <w:rStyle w:val="codeChar1"/>
          <w:rFonts w:eastAsia="MS Mincho"/>
          <w:lang w:val="en-US"/>
        </w:rPr>
        <w:t>t</w:t>
      </w:r>
      <w:r>
        <w:rPr>
          <w:rStyle w:val="codeChar1"/>
          <w:rFonts w:eastAsia="MS Mincho"/>
        </w:rPr>
        <w:t>ile</w:t>
      </w:r>
      <w:r w:rsidRPr="00D86926">
        <w:rPr>
          <w:rStyle w:val="codeChar1"/>
          <w:rFonts w:eastAsia="MS Mincho"/>
          <w:lang w:val="en-US"/>
        </w:rPr>
        <w:t>_align_size</w:t>
      </w:r>
      <w:r w:rsidRPr="00D86926">
        <w:rPr>
          <w:rFonts w:eastAsia="Times New Roman"/>
          <w:color w:val="000000"/>
        </w:rPr>
        <w:t xml:space="preserve"> shall be a multiple of </w:t>
      </w:r>
      <w:proofErr w:type="gramStart"/>
      <w:r>
        <w:rPr>
          <w:rFonts w:eastAsia="Times New Roman"/>
          <w:color w:val="000000"/>
        </w:rPr>
        <w:t>4</w:t>
      </w:r>
      <w:proofErr w:type="gramEnd"/>
    </w:p>
    <w:p w14:paraId="11E493E2" w14:textId="77777777" w:rsidR="00DB14A3" w:rsidRPr="005C1662" w:rsidRDefault="00DB14A3" w:rsidP="00C34062">
      <w:pPr>
        <w:pStyle w:val="ListParagraph"/>
        <w:numPr>
          <w:ilvl w:val="0"/>
          <w:numId w:val="29"/>
        </w:numPr>
        <w:tabs>
          <w:tab w:val="clear" w:pos="403"/>
        </w:tabs>
        <w:spacing w:after="120" w:line="240" w:lineRule="auto"/>
        <w:contextualSpacing/>
        <w:rPr>
          <w:color w:val="000000"/>
        </w:rPr>
      </w:pPr>
      <w:r w:rsidRPr="005C1662">
        <w:rPr>
          <w:rFonts w:eastAsia="Times New Roman"/>
          <w:color w:val="000000"/>
          <w:lang w:eastAsia="fr-FR"/>
        </w:rPr>
        <w:t>t</w:t>
      </w:r>
      <w:r w:rsidRPr="005C1662">
        <w:rPr>
          <w:color w:val="000000"/>
        </w:rPr>
        <w:t xml:space="preserve">he tile alignment for components of type ‘U’ and ‘V’, as defined in 5.2.1.7, shall be done using </w:t>
      </w:r>
      <w:r w:rsidRPr="005C1662">
        <w:rPr>
          <w:rStyle w:val="codeChar1"/>
          <w:rFonts w:eastAsia="MS Mincho"/>
        </w:rPr>
        <w:t>tile_align_size/4</w:t>
      </w:r>
    </w:p>
    <w:bookmarkEnd w:id="303"/>
    <w:p w14:paraId="090A016C" w14:textId="77777777" w:rsidR="00DB14A3" w:rsidRDefault="00DB14A3" w:rsidP="00950A4E">
      <w:pPr>
        <w:spacing w:line="240" w:lineRule="auto"/>
        <w:rPr>
          <w:rFonts w:eastAsia="Times New Roman"/>
          <w:lang w:val="en-CA"/>
        </w:rPr>
      </w:pPr>
    </w:p>
    <w:p w14:paraId="5FE5482D" w14:textId="77777777" w:rsidR="00DB14A3" w:rsidRDefault="00DB14A3" w:rsidP="00950A4E">
      <w:pPr>
        <w:spacing w:line="240" w:lineRule="auto"/>
        <w:rPr>
          <w:rFonts w:eastAsia="Times New Roman"/>
          <w:i/>
          <w:iCs/>
          <w:lang w:val="en-CA"/>
        </w:rPr>
      </w:pPr>
      <w:r>
        <w:rPr>
          <w:rFonts w:eastAsia="Times New Roman"/>
          <w:i/>
          <w:iCs/>
          <w:lang w:val="en-CA"/>
        </w:rPr>
        <w:t>with the following (the second bullet in each list is deleted):</w:t>
      </w:r>
    </w:p>
    <w:p w14:paraId="7A0ECC2C" w14:textId="77777777" w:rsidR="00DB14A3" w:rsidRPr="00D86926" w:rsidRDefault="00DB14A3" w:rsidP="00950A4E">
      <w:pPr>
        <w:spacing w:after="120" w:line="240" w:lineRule="auto"/>
        <w:rPr>
          <w:color w:val="000000"/>
          <w:lang w:val="en-US"/>
        </w:rPr>
      </w:pPr>
      <w:r w:rsidRPr="00D86926">
        <w:rPr>
          <w:color w:val="000000"/>
          <w:lang w:val="en-US"/>
        </w:rPr>
        <w:t xml:space="preserve">If </w:t>
      </w:r>
      <w:r w:rsidRPr="00D86926">
        <w:rPr>
          <w:rStyle w:val="codeChar1"/>
          <w:rFonts w:eastAsia="MS Mincho"/>
          <w:lang w:val="en-US"/>
        </w:rPr>
        <w:t>row_align_size</w:t>
      </w:r>
      <w:r w:rsidRPr="00D86926">
        <w:rPr>
          <w:color w:val="000000"/>
          <w:lang w:val="en-US"/>
        </w:rPr>
        <w:t xml:space="preserve"> is not 0 and </w:t>
      </w:r>
      <w:r w:rsidRPr="00D86926">
        <w:rPr>
          <w:rFonts w:ascii="Courier New" w:hAnsi="Courier New" w:cs="Courier New"/>
          <w:lang w:val="en-US"/>
        </w:rPr>
        <w:t>interleave_type</w:t>
      </w:r>
      <w:r w:rsidRPr="00D86926">
        <w:rPr>
          <w:color w:val="000000"/>
          <w:lang w:val="en-US"/>
        </w:rPr>
        <w:t xml:space="preserve"> is 0:</w:t>
      </w:r>
    </w:p>
    <w:p w14:paraId="24BBAE6B" w14:textId="77777777" w:rsidR="00DB14A3" w:rsidRPr="00D86926" w:rsidRDefault="00DB14A3" w:rsidP="00C34062">
      <w:pPr>
        <w:pStyle w:val="ListParagraph"/>
        <w:numPr>
          <w:ilvl w:val="0"/>
          <w:numId w:val="29"/>
        </w:numPr>
        <w:tabs>
          <w:tab w:val="clear" w:pos="403"/>
        </w:tabs>
        <w:spacing w:after="120" w:line="240" w:lineRule="auto"/>
        <w:contextualSpacing/>
        <w:rPr>
          <w:rFonts w:eastAsia="Times New Roman"/>
          <w:color w:val="000000"/>
        </w:rPr>
      </w:pPr>
      <w:r w:rsidRPr="00D86926">
        <w:rPr>
          <w:rStyle w:val="codeChar1"/>
          <w:rFonts w:eastAsia="MS Mincho"/>
          <w:lang w:val="en-US"/>
        </w:rPr>
        <w:t>row_align_size</w:t>
      </w:r>
      <w:r w:rsidRPr="00D86926">
        <w:rPr>
          <w:rFonts w:eastAsia="Times New Roman"/>
          <w:color w:val="000000"/>
        </w:rPr>
        <w:t xml:space="preserve"> shall be a multiple of </w:t>
      </w:r>
      <w:proofErr w:type="gramStart"/>
      <w:r w:rsidRPr="00D86926">
        <w:rPr>
          <w:rFonts w:eastAsia="Times New Roman"/>
          <w:color w:val="000000"/>
        </w:rPr>
        <w:t>4</w:t>
      </w:r>
      <w:proofErr w:type="gramEnd"/>
    </w:p>
    <w:p w14:paraId="4F1F1137" w14:textId="77777777" w:rsidR="00DB14A3" w:rsidRDefault="00DB14A3" w:rsidP="00950A4E">
      <w:pPr>
        <w:spacing w:after="120" w:line="240" w:lineRule="auto"/>
        <w:rPr>
          <w:color w:val="000000"/>
          <w:lang w:val="en-US"/>
        </w:rPr>
      </w:pPr>
      <w:r>
        <w:rPr>
          <w:color w:val="000000"/>
          <w:lang w:val="en-US"/>
        </w:rPr>
        <w:t xml:space="preserve">If </w:t>
      </w:r>
      <w:r w:rsidRPr="00E171B1">
        <w:rPr>
          <w:rStyle w:val="codeChar1"/>
          <w:rFonts w:eastAsia="MS Mincho"/>
          <w:lang w:val="en-US"/>
        </w:rPr>
        <w:t>tile_align_size</w:t>
      </w:r>
      <w:r>
        <w:rPr>
          <w:color w:val="000000"/>
          <w:lang w:val="en-US"/>
        </w:rPr>
        <w:t xml:space="preserve"> is not 0:</w:t>
      </w:r>
    </w:p>
    <w:p w14:paraId="75E45CB8" w14:textId="77777777" w:rsidR="00DB14A3" w:rsidRDefault="00DB14A3" w:rsidP="00C34062">
      <w:pPr>
        <w:pStyle w:val="ListParagraph"/>
        <w:numPr>
          <w:ilvl w:val="0"/>
          <w:numId w:val="29"/>
        </w:numPr>
        <w:tabs>
          <w:tab w:val="clear" w:pos="403"/>
        </w:tabs>
        <w:spacing w:after="120" w:line="240" w:lineRule="auto"/>
        <w:contextualSpacing/>
        <w:rPr>
          <w:rFonts w:eastAsia="Times New Roman"/>
          <w:color w:val="000000"/>
        </w:rPr>
      </w:pPr>
      <w:r>
        <w:rPr>
          <w:rStyle w:val="codeChar1"/>
          <w:rFonts w:eastAsia="MS Mincho"/>
          <w:lang w:val="en-US"/>
        </w:rPr>
        <w:t>t</w:t>
      </w:r>
      <w:r>
        <w:rPr>
          <w:rStyle w:val="codeChar1"/>
          <w:rFonts w:eastAsia="MS Mincho"/>
        </w:rPr>
        <w:t>ile</w:t>
      </w:r>
      <w:r w:rsidRPr="00D86926">
        <w:rPr>
          <w:rStyle w:val="codeChar1"/>
          <w:rFonts w:eastAsia="MS Mincho"/>
          <w:lang w:val="en-US"/>
        </w:rPr>
        <w:t>_align_size</w:t>
      </w:r>
      <w:r w:rsidRPr="00D86926">
        <w:rPr>
          <w:rFonts w:eastAsia="Times New Roman"/>
          <w:color w:val="000000"/>
        </w:rPr>
        <w:t xml:space="preserve"> shall be a multiple of </w:t>
      </w:r>
      <w:proofErr w:type="gramStart"/>
      <w:r>
        <w:rPr>
          <w:rFonts w:eastAsia="Times New Roman"/>
          <w:color w:val="000000"/>
        </w:rPr>
        <w:t>4</w:t>
      </w:r>
      <w:proofErr w:type="gramEnd"/>
    </w:p>
    <w:p w14:paraId="54C5F4B4" w14:textId="77777777" w:rsidR="00DB14A3" w:rsidRDefault="00DB14A3" w:rsidP="00950A4E">
      <w:pPr>
        <w:spacing w:line="240" w:lineRule="auto"/>
        <w:rPr>
          <w:rFonts w:eastAsia="Times New Roman"/>
          <w:lang w:val="en-CA"/>
        </w:rPr>
      </w:pPr>
    </w:p>
    <w:p w14:paraId="494992F4" w14:textId="77777777" w:rsidR="00DB14A3" w:rsidRDefault="00DB14A3" w:rsidP="00950A4E">
      <w:pPr>
        <w:spacing w:line="240" w:lineRule="auto"/>
        <w:rPr>
          <w:rFonts w:eastAsia="Times New Roman"/>
          <w:lang w:val="en-CA"/>
        </w:rPr>
      </w:pPr>
      <w:bookmarkStart w:id="304" w:name="_Hlk160184467"/>
    </w:p>
    <w:p w14:paraId="1B53C4BF" w14:textId="77777777" w:rsidR="00DB14A3" w:rsidRPr="00E426CB" w:rsidRDefault="00DB14A3" w:rsidP="00950A4E">
      <w:pPr>
        <w:spacing w:line="240" w:lineRule="auto"/>
        <w:rPr>
          <w:rFonts w:eastAsia="Times New Roman"/>
          <w:i/>
          <w:iCs/>
          <w:lang w:val="en-CA"/>
        </w:rPr>
      </w:pPr>
      <w:bookmarkStart w:id="305" w:name="_Hlk160184692"/>
      <w:r>
        <w:rPr>
          <w:rFonts w:eastAsia="Times New Roman"/>
          <w:i/>
          <w:iCs/>
          <w:lang w:val="en-CA"/>
        </w:rPr>
        <w:t>In clause 5.2.1.7, 2</w:t>
      </w:r>
      <w:r w:rsidRPr="00EC512E">
        <w:rPr>
          <w:rFonts w:eastAsia="Times New Roman"/>
          <w:i/>
          <w:iCs/>
          <w:vertAlign w:val="superscript"/>
          <w:lang w:val="en-CA"/>
        </w:rPr>
        <w:t>nd</w:t>
      </w:r>
      <w:r>
        <w:rPr>
          <w:rFonts w:eastAsia="Times New Roman"/>
          <w:i/>
          <w:iCs/>
          <w:lang w:val="en-CA"/>
        </w:rPr>
        <w:t xml:space="preserve"> paragraph after NOTE4, replace:</w:t>
      </w:r>
    </w:p>
    <w:p w14:paraId="77AF92C6" w14:textId="77777777" w:rsidR="00DB14A3" w:rsidRDefault="00DB14A3" w:rsidP="00950A4E">
      <w:pPr>
        <w:spacing w:line="240" w:lineRule="auto"/>
        <w:rPr>
          <w:color w:val="000000"/>
          <w:lang w:val="en-US"/>
        </w:rPr>
      </w:pPr>
      <w:bookmarkStart w:id="306" w:name="_Hlk160184506"/>
      <w:bookmarkStart w:id="307" w:name="_Hlk160184653"/>
      <w:bookmarkEnd w:id="304"/>
      <w:bookmarkEnd w:id="305"/>
      <w:r w:rsidRPr="00D86926">
        <w:rPr>
          <w:color w:val="000000"/>
          <w:lang w:val="en-US"/>
        </w:rPr>
        <w:t xml:space="preserve">Rows </w:t>
      </w:r>
      <w:r w:rsidRPr="00561C59">
        <w:rPr>
          <w:color w:val="000000"/>
          <w:lang w:val="en-US"/>
        </w:rPr>
        <w:t>of tiles</w:t>
      </w:r>
      <w:r w:rsidRPr="00D86926">
        <w:rPr>
          <w:color w:val="000000"/>
          <w:lang w:val="en-US"/>
        </w:rPr>
        <w:t xml:space="preserve"> shall be byte-aligned at the end of the row:</w:t>
      </w:r>
      <w:bookmarkEnd w:id="306"/>
    </w:p>
    <w:bookmarkEnd w:id="307"/>
    <w:p w14:paraId="259EA965" w14:textId="77777777" w:rsidR="00DB14A3" w:rsidRDefault="00DB14A3" w:rsidP="00950A4E">
      <w:pPr>
        <w:spacing w:line="240" w:lineRule="auto"/>
        <w:rPr>
          <w:i/>
          <w:iCs/>
          <w:color w:val="000000"/>
          <w:lang w:val="en-US"/>
        </w:rPr>
      </w:pPr>
      <w:r>
        <w:rPr>
          <w:i/>
          <w:iCs/>
          <w:color w:val="000000"/>
          <w:lang w:val="en-US"/>
        </w:rPr>
        <w:t>with the following:</w:t>
      </w:r>
    </w:p>
    <w:p w14:paraId="52D55E15" w14:textId="77777777" w:rsidR="00DB14A3" w:rsidRDefault="00DB14A3" w:rsidP="00950A4E">
      <w:pPr>
        <w:spacing w:line="240" w:lineRule="auto"/>
        <w:rPr>
          <w:color w:val="000000"/>
          <w:lang w:val="en-US"/>
        </w:rPr>
      </w:pPr>
      <w:r w:rsidRPr="00D86926">
        <w:rPr>
          <w:color w:val="000000"/>
          <w:lang w:val="en-US"/>
        </w:rPr>
        <w:t xml:space="preserve">Rows </w:t>
      </w:r>
      <w:r w:rsidRPr="00561C59">
        <w:rPr>
          <w:color w:val="000000"/>
          <w:lang w:val="en-US"/>
        </w:rPr>
        <w:t>and tile rows</w:t>
      </w:r>
      <w:r>
        <w:rPr>
          <w:color w:val="000000"/>
          <w:lang w:val="en-US"/>
        </w:rPr>
        <w:t xml:space="preserve"> </w:t>
      </w:r>
      <w:r w:rsidRPr="00D86926">
        <w:rPr>
          <w:color w:val="000000"/>
          <w:lang w:val="en-US"/>
        </w:rPr>
        <w:t>shall be byte-aligned at the end of the row:</w:t>
      </w:r>
    </w:p>
    <w:p w14:paraId="5E873607" w14:textId="77777777" w:rsidR="00DB14A3" w:rsidRPr="00561C59" w:rsidRDefault="00DB14A3" w:rsidP="00950A4E">
      <w:pPr>
        <w:spacing w:line="240" w:lineRule="auto"/>
        <w:rPr>
          <w:color w:val="000000"/>
          <w:lang w:val="en-US"/>
        </w:rPr>
      </w:pPr>
    </w:p>
    <w:p w14:paraId="043081B0" w14:textId="77777777" w:rsidR="00DB14A3" w:rsidRPr="00E426CB" w:rsidRDefault="00DB14A3" w:rsidP="00950A4E">
      <w:pPr>
        <w:spacing w:line="240" w:lineRule="auto"/>
        <w:rPr>
          <w:rFonts w:eastAsia="Times New Roman"/>
          <w:i/>
          <w:iCs/>
          <w:lang w:val="en-CA"/>
        </w:rPr>
      </w:pPr>
      <w:r>
        <w:rPr>
          <w:rFonts w:eastAsia="Times New Roman"/>
          <w:i/>
          <w:iCs/>
          <w:lang w:val="en-CA"/>
        </w:rPr>
        <w:t>In clause 5.2.1.7, replace:</w:t>
      </w:r>
    </w:p>
    <w:p w14:paraId="53EBF9EE" w14:textId="77777777" w:rsidR="00DB14A3" w:rsidRPr="00D86926" w:rsidRDefault="00DB14A3" w:rsidP="00950A4E">
      <w:pPr>
        <w:spacing w:line="240" w:lineRule="auto"/>
        <w:rPr>
          <w:rFonts w:cs="Courier New"/>
          <w:lang w:val="en-US"/>
        </w:rPr>
      </w:pPr>
      <w:bookmarkStart w:id="308" w:name="_Hlk160184730"/>
      <w:r w:rsidRPr="00D86926">
        <w:rPr>
          <w:color w:val="000000"/>
          <w:lang w:val="en-US"/>
        </w:rPr>
        <w:t xml:space="preserve">If </w:t>
      </w:r>
      <w:r w:rsidRPr="00D86926">
        <w:rPr>
          <w:rStyle w:val="codeChar1"/>
          <w:rFonts w:eastAsia="MS Mincho"/>
          <w:lang w:val="en-US"/>
        </w:rPr>
        <w:t>row_align_size</w:t>
      </w:r>
      <w:r w:rsidRPr="00D86926">
        <w:rPr>
          <w:rFonts w:cs="Courier New"/>
          <w:lang w:val="en-US"/>
        </w:rPr>
        <w:t xml:space="preserve"> is 0, no additional padding is present at the end of rows </w:t>
      </w:r>
      <w:r w:rsidRPr="00616CA8">
        <w:rPr>
          <w:rFonts w:cs="Courier New"/>
          <w:lang w:val="en-US"/>
        </w:rPr>
        <w:t>of tiles</w:t>
      </w:r>
      <w:r w:rsidRPr="00D86926">
        <w:rPr>
          <w:rFonts w:cs="Courier New"/>
          <w:lang w:val="en-US"/>
        </w:rPr>
        <w:t xml:space="preserve">. Otherwise, let </w:t>
      </w:r>
      <w:r w:rsidRPr="00D86926">
        <w:rPr>
          <w:rStyle w:val="codeChar1"/>
          <w:rFonts w:eastAsia="MS Mincho"/>
          <w:lang w:val="en-US"/>
        </w:rPr>
        <w:t>RowSize</w:t>
      </w:r>
      <w:r w:rsidRPr="00D86926">
        <w:rPr>
          <w:rFonts w:cs="Courier New"/>
          <w:lang w:val="en-US"/>
        </w:rPr>
        <w:t xml:space="preserve"> be the number of bytes required to contain</w:t>
      </w:r>
      <w:r w:rsidRPr="001D1B1B">
        <w:rPr>
          <w:rFonts w:cs="Courier New"/>
          <w:lang w:val="en-US"/>
        </w:rPr>
        <w:t xml:space="preserve">, for a given row </w:t>
      </w:r>
      <w:r>
        <w:rPr>
          <w:rStyle w:val="codeChar1"/>
          <w:rFonts w:eastAsia="MS Mincho"/>
          <w:lang w:val="en-US"/>
        </w:rPr>
        <w:t>R</w:t>
      </w:r>
      <w:r w:rsidRPr="00D86926">
        <w:rPr>
          <w:rFonts w:cs="Courier New"/>
          <w:lang w:val="en-US"/>
        </w:rPr>
        <w:t>:</w:t>
      </w:r>
    </w:p>
    <w:p w14:paraId="1EDFF3C2" w14:textId="77777777" w:rsidR="00DB14A3" w:rsidRPr="00392E0D" w:rsidRDefault="00DB14A3" w:rsidP="00C34062">
      <w:pPr>
        <w:pStyle w:val="ListParagraph"/>
        <w:numPr>
          <w:ilvl w:val="0"/>
          <w:numId w:val="31"/>
        </w:numPr>
        <w:tabs>
          <w:tab w:val="clear" w:pos="403"/>
        </w:tabs>
        <w:spacing w:after="160" w:line="240" w:lineRule="auto"/>
        <w:contextualSpacing/>
        <w:rPr>
          <w:rFonts w:cs="Courier New"/>
        </w:rPr>
      </w:pPr>
      <w:r w:rsidRPr="00392E0D">
        <w:rPr>
          <w:rFonts w:cs="Courier New"/>
        </w:rPr>
        <w:t xml:space="preserve">all values of all components of row </w:t>
      </w:r>
      <w:r w:rsidRPr="00392E0D">
        <w:rPr>
          <w:rStyle w:val="codeChar1"/>
          <w:rFonts w:eastAsia="MS Mincho"/>
          <w:lang w:val="en-US"/>
        </w:rPr>
        <w:t>R</w:t>
      </w:r>
      <w:r w:rsidRPr="00392E0D">
        <w:rPr>
          <w:rFonts w:cs="Courier New"/>
        </w:rPr>
        <w:t xml:space="preserve"> if </w:t>
      </w:r>
      <w:r w:rsidRPr="00392E0D">
        <w:rPr>
          <w:rFonts w:ascii="Courier New" w:hAnsi="Courier New" w:cs="Courier New"/>
        </w:rPr>
        <w:t>interleave_type</w:t>
      </w:r>
      <w:r w:rsidRPr="00392E0D">
        <w:rPr>
          <w:rFonts w:cs="Courier New"/>
        </w:rPr>
        <w:t xml:space="preserve"> is 1 or 5 or</w:t>
      </w:r>
      <w:r>
        <w:rPr>
          <w:rFonts w:cs="Courier New"/>
        </w:rPr>
        <w:t xml:space="preserve"> </w:t>
      </w:r>
      <w:r w:rsidRPr="00392E0D">
        <w:rPr>
          <w:rFonts w:cs="Courier New"/>
        </w:rPr>
        <w:t xml:space="preserve">if </w:t>
      </w:r>
      <w:r w:rsidRPr="00392E0D">
        <w:rPr>
          <w:rFonts w:ascii="Courier New" w:hAnsi="Courier New" w:cs="Courier New"/>
        </w:rPr>
        <w:t>interleave_type</w:t>
      </w:r>
      <w:r w:rsidRPr="00392E0D">
        <w:rPr>
          <w:rFonts w:cs="Courier New"/>
        </w:rPr>
        <w:t xml:space="preserve"> is 2 and component type is ‘U’ or ‘V’ (including all component, block and pixel padding within and at the end of the sample data for row </w:t>
      </w:r>
      <w:r w:rsidRPr="00392E0D">
        <w:rPr>
          <w:rStyle w:val="codeChar1"/>
          <w:rFonts w:eastAsia="MS Mincho"/>
          <w:lang w:val="en-US"/>
        </w:rPr>
        <w:t>R</w:t>
      </w:r>
      <w:r w:rsidRPr="00392E0D">
        <w:rPr>
          <w:rFonts w:cs="Courier New"/>
        </w:rPr>
        <w:t>),</w:t>
      </w:r>
    </w:p>
    <w:p w14:paraId="10971A38" w14:textId="77777777" w:rsidR="00DB14A3" w:rsidRPr="00D86926" w:rsidRDefault="00DB14A3" w:rsidP="00C34062">
      <w:pPr>
        <w:pStyle w:val="ListParagraph"/>
        <w:numPr>
          <w:ilvl w:val="0"/>
          <w:numId w:val="31"/>
        </w:numPr>
        <w:tabs>
          <w:tab w:val="clear" w:pos="403"/>
        </w:tabs>
        <w:spacing w:after="160" w:line="240" w:lineRule="auto"/>
        <w:contextualSpacing/>
        <w:rPr>
          <w:rFonts w:cs="Courier New"/>
        </w:rPr>
      </w:pPr>
      <w:r w:rsidRPr="00D86926">
        <w:rPr>
          <w:rFonts w:cs="Courier New"/>
        </w:rPr>
        <w:t xml:space="preserve">all values of the current component for row </w:t>
      </w:r>
      <w:r>
        <w:rPr>
          <w:rStyle w:val="codeChar1"/>
          <w:rFonts w:eastAsia="MS Mincho"/>
          <w:lang w:val="en-US"/>
        </w:rPr>
        <w:t>R</w:t>
      </w:r>
      <w:r>
        <w:rPr>
          <w:rFonts w:cs="Courier New"/>
        </w:rPr>
        <w:t xml:space="preserve"> </w:t>
      </w:r>
      <w:r w:rsidRPr="00D86926">
        <w:rPr>
          <w:rFonts w:cs="Courier New"/>
        </w:rPr>
        <w:t>(including all component and block padding within the sample data for row</w:t>
      </w:r>
      <w:r>
        <w:rPr>
          <w:rFonts w:cs="Courier New"/>
        </w:rPr>
        <w:t xml:space="preserve"> </w:t>
      </w:r>
      <w:r>
        <w:rPr>
          <w:rStyle w:val="codeChar1"/>
          <w:rFonts w:eastAsia="MS Mincho"/>
          <w:lang w:val="en-US"/>
        </w:rPr>
        <w:t>R</w:t>
      </w:r>
      <w:r w:rsidRPr="00D86926">
        <w:rPr>
          <w:rFonts w:cs="Courier New"/>
        </w:rPr>
        <w:t>) otherwise.</w:t>
      </w:r>
    </w:p>
    <w:bookmarkEnd w:id="308"/>
    <w:p w14:paraId="0FD5876D" w14:textId="77777777" w:rsidR="00DB14A3" w:rsidRPr="00616CA8" w:rsidRDefault="00DB14A3" w:rsidP="00950A4E">
      <w:pPr>
        <w:spacing w:line="240" w:lineRule="auto"/>
        <w:rPr>
          <w:rFonts w:ascii="Times New Roman" w:eastAsia="Times New Roman" w:hAnsi="Times New Roman"/>
          <w:i/>
          <w:iCs/>
        </w:rPr>
      </w:pPr>
      <w:r>
        <w:rPr>
          <w:rFonts w:ascii="Times New Roman" w:eastAsia="Times New Roman" w:hAnsi="Times New Roman"/>
          <w:i/>
          <w:iCs/>
        </w:rPr>
        <w:t>with the following:</w:t>
      </w:r>
    </w:p>
    <w:p w14:paraId="0DB9131A" w14:textId="77777777" w:rsidR="00DB14A3" w:rsidRPr="00D86926" w:rsidRDefault="00DB14A3" w:rsidP="00950A4E">
      <w:pPr>
        <w:spacing w:line="240" w:lineRule="auto"/>
        <w:rPr>
          <w:rFonts w:cs="Courier New"/>
          <w:lang w:val="en-US"/>
        </w:rPr>
      </w:pPr>
      <w:r w:rsidRPr="00D86926">
        <w:rPr>
          <w:color w:val="000000"/>
          <w:lang w:val="en-US"/>
        </w:rPr>
        <w:lastRenderedPageBreak/>
        <w:t xml:space="preserve">If </w:t>
      </w:r>
      <w:r w:rsidRPr="00D86926">
        <w:rPr>
          <w:rStyle w:val="codeChar1"/>
          <w:rFonts w:eastAsia="MS Mincho"/>
          <w:lang w:val="en-US"/>
        </w:rPr>
        <w:t>row_align_size</w:t>
      </w:r>
      <w:r w:rsidRPr="00D86926">
        <w:rPr>
          <w:rFonts w:cs="Courier New"/>
          <w:lang w:val="en-US"/>
        </w:rPr>
        <w:t xml:space="preserve"> is 0, no additional padding is present at the end of rows </w:t>
      </w:r>
      <w:r w:rsidRPr="00392E0D">
        <w:rPr>
          <w:rFonts w:cs="Courier New"/>
          <w:lang w:val="en-US"/>
        </w:rPr>
        <w:t>and tile rows</w:t>
      </w:r>
      <w:r w:rsidRPr="00D86926">
        <w:rPr>
          <w:rFonts w:cs="Courier New"/>
          <w:lang w:val="en-US"/>
        </w:rPr>
        <w:t xml:space="preserve">. Otherwise, let </w:t>
      </w:r>
      <w:r w:rsidRPr="00D86926">
        <w:rPr>
          <w:rStyle w:val="codeChar1"/>
          <w:rFonts w:eastAsia="MS Mincho"/>
          <w:lang w:val="en-US"/>
        </w:rPr>
        <w:t>RowSize</w:t>
      </w:r>
      <w:r w:rsidRPr="00D86926">
        <w:rPr>
          <w:rFonts w:cs="Courier New"/>
          <w:lang w:val="en-US"/>
        </w:rPr>
        <w:t xml:space="preserve"> be the number of bytes required to contain</w:t>
      </w:r>
      <w:r w:rsidRPr="001D1B1B">
        <w:rPr>
          <w:rFonts w:cs="Courier New"/>
          <w:lang w:val="en-US"/>
        </w:rPr>
        <w:t xml:space="preserve">, for a given row </w:t>
      </w:r>
      <w:r>
        <w:rPr>
          <w:rStyle w:val="codeChar1"/>
          <w:rFonts w:eastAsia="MS Mincho"/>
          <w:lang w:val="en-US"/>
        </w:rPr>
        <w:t>R</w:t>
      </w:r>
      <w:r w:rsidRPr="00D86926">
        <w:rPr>
          <w:rFonts w:cs="Courier New"/>
          <w:lang w:val="en-US"/>
        </w:rPr>
        <w:t>:</w:t>
      </w:r>
    </w:p>
    <w:p w14:paraId="101E9042" w14:textId="77777777" w:rsidR="00DB14A3" w:rsidRDefault="00DB14A3" w:rsidP="00C34062">
      <w:pPr>
        <w:pStyle w:val="ListParagraph"/>
        <w:numPr>
          <w:ilvl w:val="0"/>
          <w:numId w:val="31"/>
        </w:numPr>
        <w:tabs>
          <w:tab w:val="clear" w:pos="403"/>
        </w:tabs>
        <w:spacing w:after="160" w:line="240" w:lineRule="auto"/>
        <w:contextualSpacing/>
        <w:rPr>
          <w:rFonts w:cs="Courier New"/>
        </w:rPr>
      </w:pPr>
      <w:r w:rsidRPr="00D86926">
        <w:rPr>
          <w:rFonts w:cs="Courier New"/>
        </w:rPr>
        <w:t xml:space="preserve">all values of all components </w:t>
      </w:r>
      <w:r>
        <w:rPr>
          <w:rFonts w:cs="Courier New"/>
        </w:rPr>
        <w:t>of row</w:t>
      </w:r>
      <w:r w:rsidRPr="00D86926">
        <w:rPr>
          <w:rFonts w:cs="Courier New"/>
        </w:rPr>
        <w:t xml:space="preserve"> </w:t>
      </w:r>
      <w:r>
        <w:rPr>
          <w:rStyle w:val="codeChar1"/>
          <w:rFonts w:eastAsia="MS Mincho"/>
          <w:lang w:val="en-US"/>
        </w:rPr>
        <w:t>R</w:t>
      </w:r>
      <w:r w:rsidRPr="00D86926">
        <w:rPr>
          <w:rFonts w:cs="Courier New"/>
        </w:rPr>
        <w:t xml:space="preserve"> </w:t>
      </w:r>
      <w:r w:rsidRPr="00392E0D">
        <w:rPr>
          <w:rFonts w:cs="Courier New"/>
        </w:rPr>
        <w:t xml:space="preserve">(including all component, block and pixel padding within and at the end of the sample data for row </w:t>
      </w:r>
      <w:r w:rsidRPr="00392E0D">
        <w:rPr>
          <w:rFonts w:ascii="Courier New" w:hAnsi="Courier New" w:cs="Courier New"/>
        </w:rPr>
        <w:t>R</w:t>
      </w:r>
      <w:r w:rsidRPr="00392E0D">
        <w:rPr>
          <w:rFonts w:cs="Courier New"/>
        </w:rPr>
        <w:t>)</w:t>
      </w:r>
      <w:r>
        <w:rPr>
          <w:rFonts w:cs="Courier New"/>
        </w:rPr>
        <w:t xml:space="preserve"> </w:t>
      </w:r>
      <w:r w:rsidRPr="00D86926">
        <w:rPr>
          <w:rFonts w:cs="Courier New"/>
        </w:rPr>
        <w:t xml:space="preserve">if </w:t>
      </w:r>
      <w:r w:rsidRPr="00D86926">
        <w:rPr>
          <w:rFonts w:ascii="Courier New" w:hAnsi="Courier New" w:cs="Courier New"/>
        </w:rPr>
        <w:t>interleave_type</w:t>
      </w:r>
      <w:r w:rsidRPr="00D86926">
        <w:rPr>
          <w:rFonts w:cs="Courier New"/>
        </w:rPr>
        <w:t xml:space="preserve"> is 1 or </w:t>
      </w:r>
      <w:proofErr w:type="gramStart"/>
      <w:r w:rsidRPr="00D86926">
        <w:rPr>
          <w:rFonts w:cs="Courier New"/>
        </w:rPr>
        <w:t>5</w:t>
      </w:r>
      <w:proofErr w:type="gramEnd"/>
      <w:r w:rsidRPr="00D86926">
        <w:rPr>
          <w:rFonts w:cs="Courier New"/>
        </w:rPr>
        <w:t xml:space="preserve"> </w:t>
      </w:r>
    </w:p>
    <w:p w14:paraId="7F90F636" w14:textId="77777777" w:rsidR="00DB14A3" w:rsidRPr="00D86926" w:rsidRDefault="00DB14A3" w:rsidP="00C34062">
      <w:pPr>
        <w:pStyle w:val="ListParagraph"/>
        <w:numPr>
          <w:ilvl w:val="0"/>
          <w:numId w:val="31"/>
        </w:numPr>
        <w:tabs>
          <w:tab w:val="clear" w:pos="403"/>
        </w:tabs>
        <w:spacing w:after="160" w:line="240" w:lineRule="auto"/>
        <w:contextualSpacing/>
        <w:rPr>
          <w:rFonts w:cs="Courier New"/>
        </w:rPr>
      </w:pPr>
      <w:r w:rsidRPr="00392E0D">
        <w:rPr>
          <w:rFonts w:cs="Courier New"/>
        </w:rPr>
        <w:t xml:space="preserve">all values of pixel interleaved components (‘U’ and ‘V’) of row </w:t>
      </w:r>
      <w:r w:rsidRPr="00392E0D">
        <w:rPr>
          <w:rFonts w:ascii="Courier New" w:hAnsi="Courier New" w:cs="Courier New"/>
        </w:rPr>
        <w:t>R</w:t>
      </w:r>
      <w:r w:rsidRPr="007E6471">
        <w:rPr>
          <w:rFonts w:cs="Courier New"/>
        </w:rPr>
        <w:t xml:space="preserve"> </w:t>
      </w:r>
      <w:r w:rsidRPr="00D86926">
        <w:rPr>
          <w:rFonts w:cs="Courier New"/>
        </w:rPr>
        <w:t xml:space="preserve">if </w:t>
      </w:r>
      <w:r w:rsidRPr="00D86926">
        <w:rPr>
          <w:rFonts w:ascii="Courier New" w:hAnsi="Courier New" w:cs="Courier New"/>
        </w:rPr>
        <w:t>interleave_type</w:t>
      </w:r>
      <w:r w:rsidRPr="00D86926">
        <w:rPr>
          <w:rFonts w:cs="Courier New"/>
        </w:rPr>
        <w:t xml:space="preserve"> is 2 and component type is ‘U’ or ‘V’ (including all component, block and pixel padding within and at the end of the sample data for row</w:t>
      </w:r>
      <w:r>
        <w:rPr>
          <w:rFonts w:cs="Courier New"/>
        </w:rPr>
        <w:t xml:space="preserve"> </w:t>
      </w:r>
      <w:r>
        <w:rPr>
          <w:rStyle w:val="codeChar1"/>
          <w:rFonts w:eastAsia="MS Mincho"/>
          <w:lang w:val="en-US"/>
        </w:rPr>
        <w:t>R</w:t>
      </w:r>
      <w:r w:rsidRPr="00D86926">
        <w:rPr>
          <w:rFonts w:cs="Courier New"/>
        </w:rPr>
        <w:t>),</w:t>
      </w:r>
    </w:p>
    <w:p w14:paraId="77426555" w14:textId="77777777" w:rsidR="00DB14A3" w:rsidRPr="00D86926" w:rsidRDefault="00DB14A3" w:rsidP="00C34062">
      <w:pPr>
        <w:pStyle w:val="ListParagraph"/>
        <w:numPr>
          <w:ilvl w:val="0"/>
          <w:numId w:val="31"/>
        </w:numPr>
        <w:tabs>
          <w:tab w:val="clear" w:pos="403"/>
        </w:tabs>
        <w:spacing w:after="160" w:line="240" w:lineRule="auto"/>
        <w:contextualSpacing/>
        <w:rPr>
          <w:rFonts w:cs="Courier New"/>
        </w:rPr>
      </w:pPr>
      <w:r w:rsidRPr="00D86926">
        <w:rPr>
          <w:rFonts w:cs="Courier New"/>
        </w:rPr>
        <w:t xml:space="preserve">all values of the current component for row </w:t>
      </w:r>
      <w:r>
        <w:rPr>
          <w:rStyle w:val="codeChar1"/>
          <w:rFonts w:eastAsia="MS Mincho"/>
          <w:lang w:val="en-US"/>
        </w:rPr>
        <w:t>R</w:t>
      </w:r>
      <w:r>
        <w:rPr>
          <w:rFonts w:cs="Courier New"/>
        </w:rPr>
        <w:t xml:space="preserve"> </w:t>
      </w:r>
      <w:r w:rsidRPr="00D86926">
        <w:rPr>
          <w:rFonts w:cs="Courier New"/>
        </w:rPr>
        <w:t>(including all component and block padding within the sample data for row</w:t>
      </w:r>
      <w:r>
        <w:rPr>
          <w:rFonts w:cs="Courier New"/>
        </w:rPr>
        <w:t xml:space="preserve"> </w:t>
      </w:r>
      <w:r>
        <w:rPr>
          <w:rStyle w:val="codeChar1"/>
          <w:rFonts w:eastAsia="MS Mincho"/>
          <w:lang w:val="en-US"/>
        </w:rPr>
        <w:t>R</w:t>
      </w:r>
      <w:r w:rsidRPr="00D86926">
        <w:rPr>
          <w:rFonts w:cs="Courier New"/>
        </w:rPr>
        <w:t>) otherwise.</w:t>
      </w:r>
    </w:p>
    <w:p w14:paraId="6A49700C" w14:textId="77777777" w:rsidR="00F44C07" w:rsidRPr="00B666B5" w:rsidRDefault="00F44C07" w:rsidP="00950A4E">
      <w:pPr>
        <w:spacing w:line="240" w:lineRule="auto"/>
        <w:rPr>
          <w:rFonts w:ascii="Times New Roman" w:eastAsia="Times New Roman" w:hAnsi="Times New Roman"/>
        </w:rPr>
      </w:pPr>
    </w:p>
    <w:p w14:paraId="7301226C" w14:textId="77777777" w:rsidR="00F44C07" w:rsidRDefault="00F44C07" w:rsidP="00950A4E">
      <w:pPr>
        <w:spacing w:line="240" w:lineRule="auto"/>
        <w:rPr>
          <w:rFonts w:eastAsia="Times New Roman"/>
          <w:lang w:val="en-CA"/>
        </w:rPr>
      </w:pPr>
    </w:p>
    <w:p w14:paraId="34A82E44" w14:textId="77777777" w:rsidR="0036311D" w:rsidRPr="006D73E4" w:rsidRDefault="0036311D" w:rsidP="00950A4E">
      <w:pPr>
        <w:spacing w:line="240" w:lineRule="auto"/>
        <w:rPr>
          <w:rFonts w:eastAsia="Times New Roman"/>
          <w:lang w:val="en-CA"/>
        </w:rPr>
      </w:pPr>
    </w:p>
    <w:p w14:paraId="5A85DDDF" w14:textId="5568EC3F" w:rsidR="00DF5B93" w:rsidDel="00DF16DC" w:rsidRDefault="00DF5B93" w:rsidP="00950A4E">
      <w:pPr>
        <w:spacing w:line="240" w:lineRule="auto"/>
        <w:rPr>
          <w:moveFrom w:id="309" w:author="Scott Houchin [2]" w:date="2024-04-11T12:21:00Z"/>
          <w:rFonts w:eastAsia="Times New Roman"/>
          <w:i/>
          <w:iCs/>
          <w:lang w:val="en-CA"/>
        </w:rPr>
      </w:pPr>
      <w:moveFromRangeStart w:id="310" w:author="Scott Houchin [2]" w:date="2024-04-11T12:21:00Z" w:name="move163730519"/>
      <w:moveFrom w:id="311" w:author="Scott Houchin [2]" w:date="2024-04-11T12:21:00Z">
        <w:r w:rsidDel="00DF16DC">
          <w:rPr>
            <w:rFonts w:eastAsia="Times New Roman"/>
            <w:i/>
            <w:iCs/>
            <w:lang w:val="en-CA"/>
          </w:rPr>
          <w:t>Add the following entries into clause 3 (Normative Reference)</w:t>
        </w:r>
      </w:moveFrom>
    </w:p>
    <w:p w14:paraId="2AFF40A8" w14:textId="079C397D" w:rsidR="00F824CC" w:rsidRPr="00DE4C74" w:rsidDel="00DF16DC" w:rsidRDefault="00DF5B93" w:rsidP="00950A4E">
      <w:pPr>
        <w:pStyle w:val="ListParagraph"/>
        <w:numPr>
          <w:ilvl w:val="0"/>
          <w:numId w:val="11"/>
        </w:numPr>
        <w:spacing w:line="240" w:lineRule="auto"/>
        <w:rPr>
          <w:moveFrom w:id="312" w:author="Scott Houchin [2]" w:date="2024-04-11T12:21:00Z"/>
          <w:rFonts w:eastAsia="Times New Roman"/>
          <w:lang w:val="en-CA"/>
        </w:rPr>
      </w:pPr>
      <w:moveFrom w:id="313" w:author="Scott Houchin [2]" w:date="2024-04-11T12:21:00Z">
        <w:r w:rsidRPr="00DE4C74" w:rsidDel="00DF16DC">
          <w:rPr>
            <w:rFonts w:eastAsia="Times New Roman"/>
            <w:lang w:val="en-CA"/>
          </w:rPr>
          <w:t>Deflate compression</w:t>
        </w:r>
        <w:r w:rsidR="00F824CC" w:rsidRPr="00DE4C74" w:rsidDel="00DF16DC">
          <w:rPr>
            <w:rFonts w:eastAsia="Times New Roman"/>
            <w:lang w:val="en-CA"/>
          </w:rPr>
          <w:t xml:space="preserve"> IETF RFC 1951</w:t>
        </w:r>
      </w:moveFrom>
    </w:p>
    <w:p w14:paraId="198CDE0D" w14:textId="6ED1936D" w:rsidR="00DF5B93" w:rsidRPr="00DE4C74" w:rsidDel="00DF16DC" w:rsidRDefault="00F824CC" w:rsidP="00950A4E">
      <w:pPr>
        <w:pStyle w:val="ListParagraph"/>
        <w:numPr>
          <w:ilvl w:val="0"/>
          <w:numId w:val="11"/>
        </w:numPr>
        <w:spacing w:line="240" w:lineRule="auto"/>
        <w:rPr>
          <w:moveFrom w:id="314" w:author="Scott Houchin [2]" w:date="2024-04-11T12:21:00Z"/>
          <w:rFonts w:eastAsia="Times New Roman"/>
          <w:lang w:val="en-CA"/>
        </w:rPr>
      </w:pPr>
      <w:moveFrom w:id="315" w:author="Scott Houchin [2]" w:date="2024-04-11T12:21:00Z">
        <w:r w:rsidRPr="00DE4C74" w:rsidDel="00DF16DC">
          <w:rPr>
            <w:rFonts w:eastAsia="Times New Roman"/>
            <w:lang w:val="en-CA"/>
          </w:rPr>
          <w:t>Deflate compression</w:t>
        </w:r>
        <w:r w:rsidR="00DF5B93" w:rsidRPr="00DE4C74" w:rsidDel="00DF16DC">
          <w:rPr>
            <w:rFonts w:eastAsia="Times New Roman"/>
            <w:lang w:val="en-CA"/>
          </w:rPr>
          <w:t xml:space="preserve"> and </w:t>
        </w:r>
        <w:r w:rsidRPr="00DE4C74" w:rsidDel="00DF16DC">
          <w:rPr>
            <w:rFonts w:eastAsia="Times New Roman"/>
            <w:lang w:val="en-CA"/>
          </w:rPr>
          <w:t xml:space="preserve">zlib </w:t>
        </w:r>
        <w:r w:rsidR="009B198F" w:rsidRPr="00DE4C74" w:rsidDel="00DF16DC">
          <w:rPr>
            <w:rFonts w:eastAsia="Times New Roman"/>
            <w:lang w:val="en-CA"/>
          </w:rPr>
          <w:t>bitstream format</w:t>
        </w:r>
        <w:r w:rsidRPr="00DE4C74" w:rsidDel="00DF16DC">
          <w:rPr>
            <w:rFonts w:eastAsia="Times New Roman"/>
            <w:lang w:val="en-CA"/>
          </w:rPr>
          <w:t xml:space="preserve"> IETF RFC 1950</w:t>
        </w:r>
      </w:moveFrom>
    </w:p>
    <w:p w14:paraId="7DA167FE" w14:textId="1D7ABCE3" w:rsidR="009B198F" w:rsidRPr="00DE4C74" w:rsidDel="00DF16DC" w:rsidRDefault="009B198F" w:rsidP="00950A4E">
      <w:pPr>
        <w:pStyle w:val="ListParagraph"/>
        <w:numPr>
          <w:ilvl w:val="0"/>
          <w:numId w:val="11"/>
        </w:numPr>
        <w:spacing w:line="240" w:lineRule="auto"/>
        <w:rPr>
          <w:moveFrom w:id="316" w:author="Scott Houchin [2]" w:date="2024-04-11T12:21:00Z"/>
          <w:rFonts w:eastAsia="Times New Roman"/>
          <w:lang w:val="en-CA"/>
        </w:rPr>
      </w:pPr>
      <w:moveFrom w:id="317" w:author="Scott Houchin [2]" w:date="2024-04-11T12:21:00Z">
        <w:r w:rsidRPr="00DE4C74" w:rsidDel="00DF16DC">
          <w:rPr>
            <w:rFonts w:eastAsia="Times New Roman"/>
            <w:lang w:val="en-CA"/>
          </w:rPr>
          <w:t xml:space="preserve">Brotli </w:t>
        </w:r>
        <w:r w:rsidR="00F824CC" w:rsidRPr="00DE4C74" w:rsidDel="00DF16DC">
          <w:rPr>
            <w:rFonts w:eastAsia="Times New Roman"/>
            <w:lang w:val="en-CA"/>
          </w:rPr>
          <w:t xml:space="preserve">compression </w:t>
        </w:r>
        <w:r w:rsidR="00F824CC" w:rsidRPr="00DE4C74" w:rsidDel="00DF16DC">
          <w:rPr>
            <w:lang w:val="en-CA" w:eastAsia="ja-JP"/>
          </w:rPr>
          <w:t>IETF RFC 7932</w:t>
        </w:r>
      </w:moveFrom>
    </w:p>
    <w:p w14:paraId="15894E5D" w14:textId="08AD1FD1" w:rsidR="009B198F" w:rsidDel="00DF16DC" w:rsidRDefault="009B198F" w:rsidP="00950A4E">
      <w:pPr>
        <w:spacing w:line="240" w:lineRule="auto"/>
        <w:rPr>
          <w:moveFrom w:id="318" w:author="Scott Houchin [2]" w:date="2024-04-11T12:21:00Z"/>
          <w:rFonts w:eastAsia="Times New Roman"/>
          <w:i/>
          <w:iCs/>
          <w:lang w:val="en-CA"/>
        </w:rPr>
      </w:pPr>
    </w:p>
    <w:p w14:paraId="3DD72AF5" w14:textId="74AA561C" w:rsidR="00D4660F" w:rsidDel="00DF16DC" w:rsidRDefault="00D4660F" w:rsidP="00950A4E">
      <w:pPr>
        <w:spacing w:line="240" w:lineRule="auto"/>
        <w:rPr>
          <w:moveFrom w:id="319" w:author="Scott Houchin [2]" w:date="2024-04-11T12:21:00Z"/>
          <w:rFonts w:eastAsia="Times New Roman"/>
          <w:i/>
          <w:iCs/>
          <w:lang w:val="en-CA"/>
        </w:rPr>
      </w:pPr>
    </w:p>
    <w:moveFromRangeEnd w:id="310"/>
    <w:p w14:paraId="0494CADF" w14:textId="40BE2B09" w:rsidR="002655A2" w:rsidRPr="00291AF3" w:rsidRDefault="002655A2" w:rsidP="00950A4E">
      <w:pPr>
        <w:spacing w:line="240" w:lineRule="auto"/>
        <w:rPr>
          <w:rFonts w:eastAsia="Times New Roman"/>
          <w:i/>
          <w:iCs/>
          <w:lang w:val="en-CA"/>
        </w:rPr>
      </w:pPr>
      <w:r w:rsidRPr="00291AF3">
        <w:rPr>
          <w:rFonts w:eastAsia="Times New Roman"/>
          <w:i/>
          <w:iCs/>
          <w:lang w:val="en-CA"/>
        </w:rPr>
        <w:t xml:space="preserve">Add following </w:t>
      </w:r>
      <w:r w:rsidR="007C2579">
        <w:rPr>
          <w:rFonts w:eastAsia="Times New Roman"/>
          <w:i/>
          <w:iCs/>
          <w:lang w:val="en-CA"/>
        </w:rPr>
        <w:t xml:space="preserve">new clause after clause </w:t>
      </w:r>
      <w:proofErr w:type="gramStart"/>
      <w:r w:rsidR="007C2579">
        <w:rPr>
          <w:rFonts w:eastAsia="Times New Roman"/>
          <w:i/>
          <w:iCs/>
          <w:lang w:val="en-CA"/>
        </w:rPr>
        <w:t>7</w:t>
      </w:r>
      <w:proofErr w:type="gramEnd"/>
    </w:p>
    <w:p w14:paraId="01C89767" w14:textId="44A1C994" w:rsidR="007F4E21" w:rsidRPr="00157A70" w:rsidRDefault="005354DF" w:rsidP="00950A4E">
      <w:pPr>
        <w:pStyle w:val="Heading1"/>
        <w:numPr>
          <w:ilvl w:val="0"/>
          <w:numId w:val="39"/>
        </w:numPr>
        <w:rPr>
          <w:lang w:val="en-CA"/>
        </w:rPr>
      </w:pPr>
      <w:commentRangeStart w:id="320"/>
      <w:r w:rsidRPr="00157A70">
        <w:rPr>
          <w:lang w:val="en-CA"/>
        </w:rPr>
        <w:t>Generic</w:t>
      </w:r>
      <w:r w:rsidR="005047DD" w:rsidRPr="00157A70">
        <w:rPr>
          <w:lang w:val="en-CA"/>
        </w:rPr>
        <w:t xml:space="preserve"> </w:t>
      </w:r>
      <w:r w:rsidR="005047DD" w:rsidRPr="00950A4E">
        <w:t>compression</w:t>
      </w:r>
      <w:r w:rsidR="005047DD" w:rsidRPr="00157A70">
        <w:rPr>
          <w:lang w:val="en-CA"/>
        </w:rPr>
        <w:t xml:space="preserve"> of </w:t>
      </w:r>
      <w:r w:rsidRPr="00157A70">
        <w:rPr>
          <w:lang w:val="en-CA"/>
        </w:rPr>
        <w:t>items</w:t>
      </w:r>
      <w:r w:rsidR="005047DD" w:rsidRPr="00157A70">
        <w:rPr>
          <w:lang w:val="en-CA"/>
        </w:rPr>
        <w:t xml:space="preserve"> and sample data</w:t>
      </w:r>
      <w:commentRangeEnd w:id="320"/>
      <w:r w:rsidR="000E6A83">
        <w:rPr>
          <w:rStyle w:val="CommentReference"/>
          <w:b w:val="0"/>
          <w:lang w:eastAsia="en-US"/>
        </w:rPr>
        <w:commentReference w:id="320"/>
      </w:r>
    </w:p>
    <w:p w14:paraId="0F82CFC8" w14:textId="77777777" w:rsidR="00AC4FFB" w:rsidRDefault="00AC4FFB" w:rsidP="00950A4E">
      <w:pPr>
        <w:pStyle w:val="Heading2"/>
      </w:pPr>
      <w:bookmarkStart w:id="321" w:name="_Toc163730380"/>
      <w:bookmarkStart w:id="322" w:name="_Toc118752595"/>
      <w:r w:rsidRPr="00540640">
        <w:t>Overview</w:t>
      </w:r>
      <w:bookmarkEnd w:id="321"/>
    </w:p>
    <w:p w14:paraId="50F81621" w14:textId="6252F2D2" w:rsidR="000E3A0E" w:rsidRDefault="000E3A0E" w:rsidP="00AC4FFB">
      <w:pPr>
        <w:rPr>
          <w:lang w:eastAsia="ja-JP"/>
        </w:rPr>
      </w:pPr>
      <w:bookmarkStart w:id="323" w:name="_Hlk162268501"/>
      <w:del w:id="324" w:author="Scott Houchin [2]" w:date="2024-03-25T14:13:00Z">
        <w:r w:rsidRPr="000E3A0E" w:rsidDel="002849B5">
          <w:rPr>
            <w:lang w:eastAsia="ja-JP"/>
          </w:rPr>
          <w:delText>While</w:delText>
        </w:r>
        <w:r w:rsidDel="002849B5">
          <w:rPr>
            <w:lang w:eastAsia="ja-JP"/>
          </w:rPr>
          <w:delText xml:space="preserve"> s</w:delText>
        </w:r>
      </w:del>
      <w:ins w:id="325" w:author="Scott Houchin [2]" w:date="2024-03-25T14:13:00Z">
        <w:r w:rsidR="002849B5">
          <w:rPr>
            <w:lang w:eastAsia="ja-JP"/>
          </w:rPr>
          <w:t>S</w:t>
        </w:r>
      </w:ins>
      <w:r>
        <w:rPr>
          <w:lang w:eastAsia="ja-JP"/>
        </w:rPr>
        <w:t xml:space="preserve">toring </w:t>
      </w:r>
      <w:del w:id="326" w:author="Scott Houchin [2]" w:date="2024-03-25T14:13:00Z">
        <w:r w:rsidDel="002849B5">
          <w:rPr>
            <w:lang w:eastAsia="ja-JP"/>
          </w:rPr>
          <w:delText xml:space="preserve">fully </w:delText>
        </w:r>
      </w:del>
      <w:r>
        <w:rPr>
          <w:lang w:eastAsia="ja-JP"/>
        </w:rPr>
        <w:t>uncompressed</w:t>
      </w:r>
      <w:r w:rsidR="00DE23E5">
        <w:rPr>
          <w:lang w:eastAsia="ja-JP"/>
        </w:rPr>
        <w:t xml:space="preserve"> item and sam</w:t>
      </w:r>
      <w:r w:rsidR="004D1632">
        <w:rPr>
          <w:lang w:eastAsia="ja-JP"/>
        </w:rPr>
        <w:t xml:space="preserve">ple data is </w:t>
      </w:r>
      <w:del w:id="327" w:author="Scott Houchin [2]" w:date="2024-03-25T14:13:00Z">
        <w:r w:rsidR="004D1632" w:rsidDel="002849B5">
          <w:rPr>
            <w:lang w:eastAsia="ja-JP"/>
          </w:rPr>
          <w:delText xml:space="preserve">useful </w:delText>
        </w:r>
      </w:del>
      <w:ins w:id="328" w:author="Scott Houchin [2]" w:date="2024-03-25T14:13:00Z">
        <w:r w:rsidR="002849B5">
          <w:rPr>
            <w:lang w:eastAsia="ja-JP"/>
          </w:rPr>
          <w:t xml:space="preserve">required </w:t>
        </w:r>
      </w:ins>
      <w:r w:rsidR="004D1632">
        <w:rPr>
          <w:lang w:eastAsia="ja-JP"/>
        </w:rPr>
        <w:t xml:space="preserve">in many </w:t>
      </w:r>
      <w:del w:id="329" w:author="Scott Houchin [2]" w:date="2024-03-25T14:13:00Z">
        <w:r w:rsidR="004D1632" w:rsidDel="002849B5">
          <w:rPr>
            <w:lang w:eastAsia="ja-JP"/>
          </w:rPr>
          <w:delText xml:space="preserve">scenarios </w:delText>
        </w:r>
      </w:del>
      <w:ins w:id="330" w:author="Scott Houchin [2]" w:date="2024-03-25T14:13:00Z">
        <w:r w:rsidR="002849B5">
          <w:rPr>
            <w:lang w:eastAsia="ja-JP"/>
          </w:rPr>
          <w:t xml:space="preserve">use cases, </w:t>
        </w:r>
      </w:ins>
      <w:del w:id="331" w:author="Scott Houchin [2]" w:date="2024-03-25T14:13:00Z">
        <w:r w:rsidR="004D1632" w:rsidDel="00E764BE">
          <w:rPr>
            <w:lang w:eastAsia="ja-JP"/>
          </w:rPr>
          <w:delText xml:space="preserve">that </w:delText>
        </w:r>
      </w:del>
      <w:ins w:id="332" w:author="Scott Houchin [2]" w:date="2024-03-25T14:13:00Z">
        <w:r w:rsidR="00E764BE">
          <w:rPr>
            <w:lang w:eastAsia="ja-JP"/>
          </w:rPr>
          <w:t xml:space="preserve">some of which </w:t>
        </w:r>
      </w:ins>
      <w:r w:rsidR="004D1632">
        <w:rPr>
          <w:lang w:eastAsia="ja-JP"/>
        </w:rPr>
        <w:t>are not well-supported by typical image compression algorithms (e.g., floating point</w:t>
      </w:r>
      <w:r w:rsidR="005D5A8A">
        <w:rPr>
          <w:lang w:eastAsia="ja-JP"/>
        </w:rPr>
        <w:t xml:space="preserve"> or very high-bit depth imagery</w:t>
      </w:r>
      <w:del w:id="333" w:author="Scott Houchin [2]" w:date="2024-03-25T14:14:00Z">
        <w:r w:rsidR="005D5A8A" w:rsidDel="00E764BE">
          <w:rPr>
            <w:lang w:eastAsia="ja-JP"/>
          </w:rPr>
          <w:delText xml:space="preserve">), </w:delText>
        </w:r>
      </w:del>
      <w:ins w:id="334" w:author="Scott Houchin [2]" w:date="2024-03-25T14:14:00Z">
        <w:r w:rsidR="00E764BE">
          <w:rPr>
            <w:lang w:eastAsia="ja-JP"/>
          </w:rPr>
          <w:t xml:space="preserve">). </w:t>
        </w:r>
      </w:ins>
      <w:ins w:id="335" w:author="Scott Houchin" w:date="2024-04-11T12:28:00Z">
        <w:r w:rsidR="003F0BCF">
          <w:rPr>
            <w:lang w:eastAsia="ja-JP"/>
          </w:rPr>
          <w:t xml:space="preserve">Other types of </w:t>
        </w:r>
        <w:r w:rsidR="00E83660">
          <w:rPr>
            <w:lang w:eastAsia="ja-JP"/>
          </w:rPr>
          <w:t xml:space="preserve">sample data, such as KLV, are </w:t>
        </w:r>
      </w:ins>
      <w:ins w:id="336" w:author="Scott Houchin" w:date="2024-04-11T12:29:00Z">
        <w:r w:rsidR="00E83660">
          <w:rPr>
            <w:lang w:eastAsia="ja-JP"/>
          </w:rPr>
          <w:t xml:space="preserve">only compressible by standard generic data compression mechanisms. </w:t>
        </w:r>
      </w:ins>
      <w:del w:id="337" w:author="Scott Houchin [2]" w:date="2024-03-25T14:14:00Z">
        <w:r w:rsidR="005D5A8A" w:rsidDel="00E764BE">
          <w:rPr>
            <w:lang w:eastAsia="ja-JP"/>
          </w:rPr>
          <w:delText xml:space="preserve">the </w:delText>
        </w:r>
      </w:del>
      <w:ins w:id="338" w:author="Scott Houchin [2]" w:date="2024-03-25T14:14:00Z">
        <w:r w:rsidR="00E764BE">
          <w:rPr>
            <w:lang w:eastAsia="ja-JP"/>
          </w:rPr>
          <w:t xml:space="preserve">The </w:t>
        </w:r>
      </w:ins>
      <w:r w:rsidR="005D5A8A">
        <w:rPr>
          <w:lang w:eastAsia="ja-JP"/>
        </w:rPr>
        <w:t xml:space="preserve">ability to compress </w:t>
      </w:r>
      <w:del w:id="339" w:author="Scott Houchin [2]" w:date="2024-03-25T14:14:00Z">
        <w:r w:rsidR="005D5A8A" w:rsidDel="00E764BE">
          <w:rPr>
            <w:lang w:eastAsia="ja-JP"/>
          </w:rPr>
          <w:delText xml:space="preserve">that </w:delText>
        </w:r>
      </w:del>
      <w:ins w:id="340" w:author="Scott Houchin [2]" w:date="2024-04-11T12:29:00Z">
        <w:r w:rsidR="005838CE">
          <w:rPr>
            <w:lang w:eastAsia="ja-JP"/>
          </w:rPr>
          <w:t>data for any media type</w:t>
        </w:r>
      </w:ins>
      <w:del w:id="341" w:author="Scott Houchin [2]" w:date="2024-04-11T12:29:00Z">
        <w:r w:rsidR="005D5A8A" w:rsidDel="005838CE">
          <w:rPr>
            <w:lang w:eastAsia="ja-JP"/>
          </w:rPr>
          <w:delText>data</w:delText>
        </w:r>
      </w:del>
      <w:r w:rsidR="005D5A8A">
        <w:rPr>
          <w:lang w:eastAsia="ja-JP"/>
        </w:rPr>
        <w:t xml:space="preserve"> </w:t>
      </w:r>
      <w:r w:rsidR="009B0D33">
        <w:rPr>
          <w:lang w:eastAsia="ja-JP"/>
        </w:rPr>
        <w:t xml:space="preserve">without </w:t>
      </w:r>
      <w:del w:id="342" w:author="Scott Houchin [2]" w:date="2024-03-25T14:14:00Z">
        <w:r w:rsidR="009B0D33" w:rsidDel="00E764BE">
          <w:rPr>
            <w:lang w:eastAsia="ja-JP"/>
          </w:rPr>
          <w:delText xml:space="preserve">any </w:delText>
        </w:r>
      </w:del>
      <w:r w:rsidR="009B0D33">
        <w:rPr>
          <w:lang w:eastAsia="ja-JP"/>
        </w:rPr>
        <w:t xml:space="preserve">compression loss is </w:t>
      </w:r>
      <w:del w:id="343" w:author="Scott Houchin [2]" w:date="2024-03-25T14:14:00Z">
        <w:r w:rsidR="009B0D33" w:rsidDel="00960DF4">
          <w:rPr>
            <w:lang w:eastAsia="ja-JP"/>
          </w:rPr>
          <w:delText>often still desired</w:delText>
        </w:r>
      </w:del>
      <w:ins w:id="344" w:author="Scott Houchin [2]" w:date="2024-03-25T14:14:00Z">
        <w:r w:rsidR="00960DF4">
          <w:rPr>
            <w:lang w:eastAsia="ja-JP"/>
          </w:rPr>
          <w:t>desirable</w:t>
        </w:r>
      </w:ins>
      <w:r w:rsidR="009B0D33">
        <w:rPr>
          <w:lang w:eastAsia="ja-JP"/>
        </w:rPr>
        <w:t xml:space="preserve"> </w:t>
      </w:r>
      <w:del w:id="345" w:author="Scott Houchin [2]" w:date="2024-03-25T14:14:00Z">
        <w:r w:rsidR="009B0D33" w:rsidDel="00960DF4">
          <w:rPr>
            <w:lang w:eastAsia="ja-JP"/>
          </w:rPr>
          <w:delText xml:space="preserve">to </w:delText>
        </w:r>
      </w:del>
      <w:ins w:id="346" w:author="Scott Houchin [2]" w:date="2024-03-25T14:14:00Z">
        <w:r w:rsidR="00960DF4">
          <w:rPr>
            <w:lang w:eastAsia="ja-JP"/>
          </w:rPr>
          <w:t xml:space="preserve">for </w:t>
        </w:r>
      </w:ins>
      <w:del w:id="347" w:author="Scott Houchin [2]" w:date="2024-03-25T14:14:00Z">
        <w:r w:rsidR="009B0D33" w:rsidDel="00960DF4">
          <w:rPr>
            <w:lang w:eastAsia="ja-JP"/>
          </w:rPr>
          <w:delText xml:space="preserve">reduce </w:delText>
        </w:r>
      </w:del>
      <w:ins w:id="348" w:author="Scott Houchin [2]" w:date="2024-03-25T14:14:00Z">
        <w:r w:rsidR="00960DF4">
          <w:rPr>
            <w:lang w:eastAsia="ja-JP"/>
          </w:rPr>
          <w:t xml:space="preserve">reducing </w:t>
        </w:r>
      </w:ins>
      <w:r w:rsidR="009B0D33">
        <w:rPr>
          <w:lang w:eastAsia="ja-JP"/>
        </w:rPr>
        <w:t xml:space="preserve">storage </w:t>
      </w:r>
      <w:r w:rsidR="00A073FD">
        <w:rPr>
          <w:lang w:eastAsia="ja-JP"/>
        </w:rPr>
        <w:t>sizes and transmission times, such as in the following scenarios</w:t>
      </w:r>
      <w:r w:rsidR="00CF64F8">
        <w:rPr>
          <w:lang w:eastAsia="ja-JP"/>
        </w:rPr>
        <w:t>:</w:t>
      </w:r>
    </w:p>
    <w:bookmarkEnd w:id="323"/>
    <w:p w14:paraId="05A5DB94" w14:textId="2B30989C" w:rsidR="00A073FD" w:rsidRDefault="001C071B" w:rsidP="00A073FD">
      <w:pPr>
        <w:pStyle w:val="ListParagraph"/>
        <w:numPr>
          <w:ilvl w:val="0"/>
          <w:numId w:val="4"/>
        </w:numPr>
      </w:pPr>
      <w:ins w:id="349" w:author="Scott Houchin" w:date="2024-03-22T16:28:00Z">
        <w:r>
          <w:t>A d</w:t>
        </w:r>
      </w:ins>
      <w:del w:id="350" w:author="Scott Houchin" w:date="2024-03-22T16:28:00Z">
        <w:r w:rsidR="00A073FD" w:rsidDel="001C071B">
          <w:delText>D</w:delText>
        </w:r>
      </w:del>
      <w:r w:rsidR="00A073FD">
        <w:t xml:space="preserve">ata producer generates a large image (or image sequence) using 32-bit IEEE 754 binary floating point component values after calibration. The image is tiled using 1024 × 1024 tiles and each tile is independently compressed using deflate. </w:t>
      </w:r>
    </w:p>
    <w:p w14:paraId="46E567B3" w14:textId="09DD76F1" w:rsidR="00A073FD" w:rsidRDefault="001C071B" w:rsidP="00A073FD">
      <w:pPr>
        <w:pStyle w:val="ListParagraph"/>
        <w:numPr>
          <w:ilvl w:val="0"/>
          <w:numId w:val="4"/>
        </w:numPr>
      </w:pPr>
      <w:bookmarkStart w:id="351" w:name="_Hlk162268715"/>
      <w:bookmarkStart w:id="352" w:name="_Hlk162268721"/>
      <w:ins w:id="353" w:author="Scott Houchin" w:date="2024-03-22T16:28:00Z">
        <w:r>
          <w:t>A d</w:t>
        </w:r>
      </w:ins>
      <w:del w:id="354" w:author="Scott Houchin" w:date="2024-03-22T16:28:00Z">
        <w:r w:rsidR="00A073FD" w:rsidDel="001C071B">
          <w:delText>D</w:delText>
        </w:r>
      </w:del>
      <w:r w:rsidR="00A073FD">
        <w:t xml:space="preserve">ata consumer desires to load only a specific spatial region from an image or sample based on some form of chunking of the image (chunk by rectangular tiles or </w:t>
      </w:r>
      <w:ins w:id="355" w:author="Scott Houchin [2]" w:date="2024-03-25T14:16:00Z">
        <w:r w:rsidR="00B7055A">
          <w:t xml:space="preserve">chunk by </w:t>
        </w:r>
      </w:ins>
      <w:r w:rsidR="00A073FD">
        <w:t xml:space="preserve">rows). Consumer uses offset/size information provided within the </w:t>
      </w:r>
      <w:del w:id="356" w:author="Scott Houchin [2]" w:date="2024-03-25T14:16:00Z">
        <w:r w:rsidR="00A073FD" w:rsidDel="00544F46">
          <w:delText xml:space="preserve">ISOBMFF </w:delText>
        </w:r>
      </w:del>
      <w:r w:rsidR="00A073FD">
        <w:t>file to locate only the desired chunk</w:t>
      </w:r>
      <w:ins w:id="357" w:author="Scott Houchin [2]" w:date="2024-03-25T14:16:00Z">
        <w:r w:rsidR="00544F46">
          <w:t>(</w:t>
        </w:r>
      </w:ins>
      <w:r w:rsidR="00A073FD">
        <w:t>s</w:t>
      </w:r>
      <w:ins w:id="358" w:author="Scott Houchin [2]" w:date="2024-03-25T14:16:00Z">
        <w:r w:rsidR="00544F46">
          <w:t>)</w:t>
        </w:r>
      </w:ins>
      <w:r w:rsidR="00A073FD">
        <w:t xml:space="preserve">. Each </w:t>
      </w:r>
      <w:del w:id="359" w:author="Scott Houchin [2]" w:date="2024-03-25T14:17:00Z">
        <w:r w:rsidR="00A073FD" w:rsidDel="00544F46">
          <w:delText xml:space="preserve">of those </w:delText>
        </w:r>
      </w:del>
      <w:r w:rsidR="00A073FD">
        <w:t>chunk</w:t>
      </w:r>
      <w:del w:id="360" w:author="Scott Houchin [2]" w:date="2024-03-25T14:17:00Z">
        <w:r w:rsidR="00A073FD" w:rsidDel="00544F46">
          <w:delText>s</w:delText>
        </w:r>
      </w:del>
      <w:r w:rsidR="00A073FD">
        <w:t xml:space="preserve"> </w:t>
      </w:r>
      <w:del w:id="361" w:author="Scott Houchin [2]" w:date="2024-03-25T14:17:00Z">
        <w:r w:rsidR="00A073FD" w:rsidDel="00F43CA0">
          <w:delText>can be</w:delText>
        </w:r>
      </w:del>
      <w:ins w:id="362" w:author="Scott Houchin [2]" w:date="2024-03-25T14:17:00Z">
        <w:r w:rsidR="00F43CA0">
          <w:t>is</w:t>
        </w:r>
      </w:ins>
      <w:r w:rsidR="00A073FD">
        <w:t xml:space="preserve"> independently decompressed.</w:t>
      </w:r>
    </w:p>
    <w:bookmarkEnd w:id="351"/>
    <w:p w14:paraId="69C81AF0" w14:textId="00854118" w:rsidR="00A073FD" w:rsidRDefault="00A073FD" w:rsidP="00A073FD">
      <w:pPr>
        <w:pStyle w:val="ListParagraph"/>
        <w:numPr>
          <w:ilvl w:val="0"/>
          <w:numId w:val="4"/>
        </w:numPr>
      </w:pPr>
      <w:del w:id="363" w:author="Scott Houchin" w:date="2024-03-22T16:28:00Z">
        <w:r w:rsidDel="001C071B">
          <w:delText xml:space="preserve">Data </w:delText>
        </w:r>
      </w:del>
      <w:ins w:id="364" w:author="Scott Houchin" w:date="2024-03-22T16:28:00Z">
        <w:r w:rsidR="001C071B">
          <w:t xml:space="preserve">A data </w:t>
        </w:r>
      </w:ins>
      <w:r>
        <w:t xml:space="preserve">consumer desires to load only a spatial region from a </w:t>
      </w:r>
      <w:proofErr w:type="gramStart"/>
      <w:r>
        <w:t>large tiled</w:t>
      </w:r>
      <w:proofErr w:type="gramEnd"/>
      <w:r>
        <w:t xml:space="preserve"> image, where the desired region is smaller than a region contained within a single compressed chunk. After decompressing the chunk, the order, alignment and padding of the component data is maintained, enabling the consumer to </w:t>
      </w:r>
      <w:del w:id="365" w:author="Scott Houchin [2]" w:date="2024-03-25T14:17:00Z">
        <w:r w:rsidDel="000C6C4F">
          <w:delText xml:space="preserve">calculate </w:delText>
        </w:r>
      </w:del>
      <w:ins w:id="366" w:author="Scott Houchin [2]" w:date="2024-03-25T14:17:00Z">
        <w:r w:rsidR="000C6C4F">
          <w:t xml:space="preserve">locate </w:t>
        </w:r>
      </w:ins>
      <w:r>
        <w:t>individual component value</w:t>
      </w:r>
      <w:ins w:id="367" w:author="Scott Houchin [2]" w:date="2024-03-25T14:18:00Z">
        <w:r w:rsidR="000C6C4F">
          <w:t>s</w:t>
        </w:r>
      </w:ins>
      <w:r>
        <w:t xml:space="preserve"> </w:t>
      </w:r>
      <w:ins w:id="368" w:author="Scott Houchin [2]" w:date="2024-03-25T14:18:00Z">
        <w:r w:rsidR="000C6C4F">
          <w:t xml:space="preserve">via calculated </w:t>
        </w:r>
      </w:ins>
      <w:r>
        <w:t>offsets</w:t>
      </w:r>
      <w:del w:id="369" w:author="Scott Houchin [2]" w:date="2024-03-25T14:18:00Z">
        <w:r w:rsidDel="000C6C4F">
          <w:delText xml:space="preserve"> – parsing through the decompressed chunk to locate specific pixels/component is not necessary</w:delText>
        </w:r>
      </w:del>
      <w:r>
        <w:t xml:space="preserve">. </w:t>
      </w:r>
    </w:p>
    <w:bookmarkEnd w:id="352"/>
    <w:p w14:paraId="3CBE4C05" w14:textId="5801E02E" w:rsidR="00A073FD" w:rsidRDefault="00A073FD" w:rsidP="00A073FD">
      <w:pPr>
        <w:pStyle w:val="ListParagraph"/>
        <w:numPr>
          <w:ilvl w:val="0"/>
          <w:numId w:val="4"/>
        </w:numPr>
        <w:rPr>
          <w:ins w:id="370" w:author="Scott Houchin" w:date="2024-04-11T12:27:00Z"/>
        </w:rPr>
      </w:pPr>
      <w:r>
        <w:t xml:space="preserve">A data producer collects an image of the Earth scanning diagonally from northwest to southeast. For simpler human viewing of the image, the collected image is rotated 45 degrees to align north to up, and additional padding is added to form a tiled, rectangular image buffer. Since the four corner tiles are entirely fill data, </w:t>
      </w:r>
      <w:r w:rsidR="00CE4861">
        <w:t xml:space="preserve">they can more efficiently be stored than simply compressing multiple </w:t>
      </w:r>
      <w:r w:rsidR="00CF64F8">
        <w:t>blocks of fill data</w:t>
      </w:r>
      <w:r>
        <w:t>.</w:t>
      </w:r>
    </w:p>
    <w:p w14:paraId="79F9A2C0" w14:textId="48E36D64" w:rsidR="00077F58" w:rsidRDefault="00077F58" w:rsidP="00A073FD">
      <w:pPr>
        <w:pStyle w:val="ListParagraph"/>
        <w:numPr>
          <w:ilvl w:val="0"/>
          <w:numId w:val="4"/>
        </w:numPr>
      </w:pPr>
      <w:commentRangeStart w:id="371"/>
      <w:ins w:id="372" w:author="Scott Houchin" w:date="2024-04-11T12:27:00Z">
        <w:r>
          <w:t>TBD KLV example</w:t>
        </w:r>
        <w:commentRangeEnd w:id="371"/>
        <w:r w:rsidR="00B17F54">
          <w:rPr>
            <w:rStyle w:val="CommentReference"/>
          </w:rPr>
          <w:commentReference w:id="371"/>
        </w:r>
      </w:ins>
    </w:p>
    <w:p w14:paraId="4992CB5D" w14:textId="3ACA2E50" w:rsidR="009444C6" w:rsidRDefault="00AC4FFB" w:rsidP="00AC4FFB">
      <w:pPr>
        <w:rPr>
          <w:rFonts w:eastAsia="Times New Roman"/>
          <w:lang w:eastAsia="fr-FR"/>
        </w:rPr>
      </w:pPr>
      <w:bookmarkStart w:id="373" w:name="_Hlk162268858"/>
      <w:r w:rsidRPr="000D0F5E">
        <w:rPr>
          <w:rFonts w:eastAsia="Times New Roman"/>
          <w:lang w:eastAsia="fr-FR"/>
        </w:rPr>
        <w:t xml:space="preserve">To decompress </w:t>
      </w:r>
      <w:r w:rsidR="008B6D8B">
        <w:rPr>
          <w:rFonts w:eastAsia="Times New Roman"/>
          <w:lang w:eastAsia="fr-FR"/>
        </w:rPr>
        <w:t xml:space="preserve">a complete media </w:t>
      </w:r>
      <w:r w:rsidRPr="000D0F5E">
        <w:rPr>
          <w:rFonts w:eastAsia="Times New Roman"/>
          <w:lang w:eastAsia="fr-FR"/>
        </w:rPr>
        <w:t xml:space="preserve">sample or item, the </w:t>
      </w:r>
      <w:r w:rsidR="008B6D8B">
        <w:rPr>
          <w:rFonts w:eastAsia="Times New Roman"/>
          <w:lang w:eastAsia="fr-FR"/>
        </w:rPr>
        <w:t xml:space="preserve">file reader </w:t>
      </w:r>
      <w:r>
        <w:rPr>
          <w:rFonts w:eastAsia="Times New Roman"/>
          <w:lang w:eastAsia="fr-FR"/>
        </w:rPr>
        <w:t xml:space="preserve">locates the </w:t>
      </w:r>
      <w:r w:rsidR="008B6D8B">
        <w:rPr>
          <w:rFonts w:eastAsia="Times New Roman"/>
          <w:lang w:eastAsia="fr-FR"/>
        </w:rPr>
        <w:t xml:space="preserve">data as given by the sample or item’s compressed </w:t>
      </w:r>
      <w:del w:id="374" w:author="Scott Houchin" w:date="2024-04-25T15:44:00Z">
        <w:r w:rsidR="008B6D8B" w:rsidDel="000C5D8F">
          <w:rPr>
            <w:rFonts w:eastAsia="Times New Roman"/>
            <w:lang w:eastAsia="fr-FR"/>
          </w:rPr>
          <w:delText>byte ranges</w:delText>
        </w:r>
      </w:del>
      <w:ins w:id="375" w:author="Scott Houchin" w:date="2024-04-25T15:44:00Z">
        <w:r w:rsidR="000C5D8F">
          <w:rPr>
            <w:rFonts w:eastAsia="Times New Roman"/>
            <w:lang w:eastAsia="fr-FR"/>
          </w:rPr>
          <w:t>extents</w:t>
        </w:r>
      </w:ins>
      <w:r w:rsidR="008B6D8B">
        <w:rPr>
          <w:rFonts w:eastAsia="Times New Roman"/>
          <w:lang w:eastAsia="fr-FR"/>
        </w:rPr>
        <w:t xml:space="preserve"> description</w:t>
      </w:r>
      <w:r w:rsidRPr="000D0F5E">
        <w:rPr>
          <w:rFonts w:eastAsia="Times New Roman"/>
          <w:lang w:eastAsia="fr-FR"/>
        </w:rPr>
        <w:t>. Th</w:t>
      </w:r>
      <w:r w:rsidR="008B6D8B">
        <w:rPr>
          <w:rFonts w:eastAsia="Times New Roman"/>
          <w:lang w:eastAsia="fr-FR"/>
        </w:rPr>
        <w:t>e</w:t>
      </w:r>
      <w:r w:rsidRPr="000D0F5E">
        <w:rPr>
          <w:rFonts w:eastAsia="Times New Roman"/>
          <w:lang w:eastAsia="fr-FR"/>
        </w:rPr>
        <w:t xml:space="preserve"> extracted compressed data is then decompressed according to the compression algorithm specified by the </w:t>
      </w:r>
      <w:r w:rsidRPr="000D0F5E">
        <w:rPr>
          <w:rFonts w:ascii="Courier New" w:eastAsia="Times New Roman" w:hAnsi="Courier New" w:cs="Courier New"/>
          <w:lang w:eastAsia="fr-FR"/>
        </w:rPr>
        <w:t>compression_type</w:t>
      </w:r>
      <w:r w:rsidRPr="000D0F5E">
        <w:rPr>
          <w:rFonts w:eastAsia="Times New Roman"/>
          <w:lang w:eastAsia="fr-FR"/>
        </w:rPr>
        <w:t xml:space="preserve"> field in the </w:t>
      </w:r>
      <w:r w:rsidRPr="000D0F5E">
        <w:rPr>
          <w:rFonts w:ascii="Courier New" w:eastAsia="Times New Roman" w:hAnsi="Courier New" w:cs="Courier New"/>
          <w:lang w:eastAsia="fr-FR"/>
        </w:rPr>
        <w:lastRenderedPageBreak/>
        <w:t>CompressionConfigBox</w:t>
      </w:r>
      <w:r w:rsidRPr="000D0F5E">
        <w:rPr>
          <w:rFonts w:eastAsia="Times New Roman"/>
          <w:lang w:eastAsia="fr-FR"/>
        </w:rPr>
        <w:t xml:space="preserve">. The resultant data is </w:t>
      </w:r>
      <w:ins w:id="376" w:author="Scott Houchin [2]" w:date="2024-03-25T14:19:00Z">
        <w:r w:rsidR="00B328D9">
          <w:rPr>
            <w:rFonts w:eastAsia="Times New Roman"/>
            <w:lang w:eastAsia="fr-FR"/>
          </w:rPr>
          <w:t xml:space="preserve">formatted </w:t>
        </w:r>
      </w:ins>
      <w:r w:rsidRPr="000D0F5E">
        <w:rPr>
          <w:rFonts w:eastAsia="Times New Roman"/>
          <w:lang w:eastAsia="fr-FR"/>
        </w:rPr>
        <w:t xml:space="preserve">exactly </w:t>
      </w:r>
      <w:del w:id="377" w:author="Scott Houchin [2]" w:date="2024-03-25T14:20:00Z">
        <w:r w:rsidRPr="000D0F5E" w:rsidDel="00B328D9">
          <w:rPr>
            <w:rFonts w:eastAsia="Times New Roman"/>
            <w:lang w:eastAsia="fr-FR"/>
          </w:rPr>
          <w:delText xml:space="preserve">the data </w:delText>
        </w:r>
      </w:del>
      <w:r w:rsidRPr="000D0F5E">
        <w:rPr>
          <w:rFonts w:eastAsia="Times New Roman"/>
          <w:lang w:eastAsia="fr-FR"/>
        </w:rPr>
        <w:t xml:space="preserve">as was specified </w:t>
      </w:r>
      <w:del w:id="378" w:author="Scott Houchin [2]" w:date="2024-03-25T14:20:00Z">
        <w:r w:rsidRPr="000D0F5E" w:rsidDel="006208D9">
          <w:rPr>
            <w:rFonts w:eastAsia="Times New Roman"/>
            <w:lang w:eastAsia="fr-FR"/>
          </w:rPr>
          <w:delText xml:space="preserve">by that element of the sample or image as specified </w:delText>
        </w:r>
      </w:del>
      <w:r w:rsidRPr="000D0F5E">
        <w:rPr>
          <w:rFonts w:eastAsia="Times New Roman"/>
          <w:lang w:eastAsia="fr-FR"/>
        </w:rPr>
        <w:t xml:space="preserve">by </w:t>
      </w:r>
      <w:r>
        <w:rPr>
          <w:rFonts w:eastAsia="Times New Roman"/>
          <w:lang w:eastAsia="fr-FR"/>
        </w:rPr>
        <w:t>the underlying media format</w:t>
      </w:r>
      <w:r w:rsidRPr="000D0F5E">
        <w:rPr>
          <w:rFonts w:eastAsia="Times New Roman"/>
          <w:lang w:eastAsia="fr-FR"/>
        </w:rPr>
        <w:t xml:space="preserve">, including any padding placed at the end of </w:t>
      </w:r>
      <w:del w:id="379" w:author="Scott Houchin [2]" w:date="2024-03-25T14:20:00Z">
        <w:r w:rsidRPr="000D0F5E" w:rsidDel="006208D9">
          <w:rPr>
            <w:rFonts w:eastAsia="Times New Roman"/>
            <w:lang w:eastAsia="fr-FR"/>
          </w:rPr>
          <w:delText xml:space="preserve">that </w:delText>
        </w:r>
      </w:del>
      <w:ins w:id="380" w:author="Scott Houchin [2]" w:date="2024-03-25T14:20:00Z">
        <w:r w:rsidR="006208D9">
          <w:rPr>
            <w:rFonts w:eastAsia="Times New Roman"/>
            <w:lang w:eastAsia="fr-FR"/>
          </w:rPr>
          <w:t>the</w:t>
        </w:r>
        <w:r w:rsidR="006208D9" w:rsidRPr="000D0F5E">
          <w:rPr>
            <w:rFonts w:eastAsia="Times New Roman"/>
            <w:lang w:eastAsia="fr-FR"/>
          </w:rPr>
          <w:t xml:space="preserve"> </w:t>
        </w:r>
      </w:ins>
      <w:r w:rsidRPr="000D0F5E">
        <w:rPr>
          <w:rFonts w:eastAsia="Times New Roman"/>
          <w:lang w:eastAsia="fr-FR"/>
        </w:rPr>
        <w:t>element to align the next element.</w:t>
      </w:r>
    </w:p>
    <w:p w14:paraId="6C9E0216" w14:textId="275F0EBD" w:rsidR="00AC4FFB" w:rsidRPr="000D0F5E" w:rsidRDefault="00F4424B" w:rsidP="00AC4FFB">
      <w:pPr>
        <w:rPr>
          <w:rFonts w:eastAsia="Times New Roman"/>
          <w:lang w:eastAsia="fr-FR"/>
        </w:rPr>
      </w:pPr>
      <w:bookmarkStart w:id="381" w:name="_Hlk162005861"/>
      <w:bookmarkEnd w:id="373"/>
      <w:ins w:id="382" w:author="Scott Houchin" w:date="2024-03-22T13:12:00Z">
        <w:r>
          <w:rPr>
            <w:rFonts w:eastAsia="Times New Roman"/>
            <w:lang w:eastAsia="fr-FR"/>
          </w:rPr>
          <w:t>If</w:t>
        </w:r>
      </w:ins>
      <w:ins w:id="383" w:author="Scott Houchin" w:date="2024-03-22T13:02:00Z">
        <w:r w:rsidR="00F87D07">
          <w:rPr>
            <w:rFonts w:eastAsia="Times New Roman"/>
            <w:lang w:eastAsia="fr-FR"/>
          </w:rPr>
          <w:t xml:space="preserve"> the value of </w:t>
        </w:r>
      </w:ins>
      <w:del w:id="384" w:author="Scott Houchin" w:date="2024-03-22T13:03:00Z">
        <w:r w:rsidR="00AC4FFB" w:rsidRPr="000D0F5E" w:rsidDel="00F87D07">
          <w:rPr>
            <w:rFonts w:eastAsia="Times New Roman"/>
            <w:lang w:eastAsia="fr-FR"/>
          </w:rPr>
          <w:delText xml:space="preserve">Specifics on the uncompressed bytes associated with each </w:delText>
        </w:r>
        <w:r w:rsidR="009444C6" w:rsidDel="00F87D07">
          <w:rPr>
            <w:rFonts w:eastAsia="Times New Roman"/>
            <w:lang w:eastAsia="fr-FR"/>
          </w:rPr>
          <w:delText xml:space="preserve">byte ranges </w:delText>
        </w:r>
        <w:r w:rsidR="00AC4FFB" w:rsidRPr="000D0F5E" w:rsidDel="00F87D07">
          <w:rPr>
            <w:rFonts w:eastAsia="Times New Roman"/>
            <w:lang w:eastAsia="fr-FR"/>
          </w:rPr>
          <w:delText xml:space="preserve">are specified by </w:delText>
        </w:r>
      </w:del>
      <w:r w:rsidR="00AC4FFB" w:rsidRPr="000D0F5E">
        <w:rPr>
          <w:rFonts w:eastAsia="Times New Roman"/>
          <w:lang w:eastAsia="fr-FR"/>
        </w:rPr>
        <w:t xml:space="preserve">the </w:t>
      </w:r>
      <w:del w:id="385" w:author="Scott Houchin" w:date="2024-03-22T13:03:00Z">
        <w:r w:rsidR="00AC4FFB" w:rsidRPr="000D0F5E" w:rsidDel="00F87D07">
          <w:rPr>
            <w:rFonts w:ascii="Courier New" w:eastAsia="Times New Roman" w:hAnsi="Courier New" w:cs="Courier New"/>
            <w:lang w:eastAsia="fr-FR"/>
          </w:rPr>
          <w:delText>subsample</w:delText>
        </w:r>
      </w:del>
      <w:bookmarkStart w:id="386" w:name="_Hlk162005821"/>
      <w:del w:id="387" w:author="Scott Houchin" w:date="2024-03-22T16:46:00Z">
        <w:r w:rsidR="00AC4FFB" w:rsidRPr="000D0F5E" w:rsidDel="00B13979">
          <w:rPr>
            <w:rFonts w:ascii="Courier New" w:eastAsia="Times New Roman" w:hAnsi="Courier New" w:cs="Courier New"/>
            <w:lang w:eastAsia="fr-FR"/>
          </w:rPr>
          <w:delText>_type</w:delText>
        </w:r>
      </w:del>
      <w:ins w:id="388" w:author="Scott Houchin" w:date="2024-03-22T16:46:00Z">
        <w:r w:rsidR="00B13979">
          <w:rPr>
            <w:rFonts w:ascii="Courier New" w:eastAsia="Times New Roman" w:hAnsi="Courier New" w:cs="Courier New"/>
            <w:lang w:eastAsia="fr-FR"/>
          </w:rPr>
          <w:t>compressed_entity_type</w:t>
        </w:r>
      </w:ins>
      <w:r w:rsidR="00AC4FFB" w:rsidRPr="000D0F5E">
        <w:rPr>
          <w:rFonts w:eastAsia="Times New Roman"/>
          <w:lang w:eastAsia="fr-FR"/>
        </w:rPr>
        <w:t xml:space="preserve"> field </w:t>
      </w:r>
      <w:bookmarkEnd w:id="386"/>
      <w:r w:rsidR="00AC4FFB" w:rsidRPr="000D0F5E">
        <w:rPr>
          <w:rFonts w:eastAsia="Times New Roman"/>
          <w:lang w:eastAsia="fr-FR"/>
        </w:rPr>
        <w:t xml:space="preserve">in the </w:t>
      </w:r>
      <w:r w:rsidR="00AC4FFB" w:rsidRPr="000D0F5E">
        <w:rPr>
          <w:rFonts w:ascii="Courier New" w:eastAsia="Times New Roman" w:hAnsi="Courier New" w:cs="Courier New"/>
          <w:lang w:eastAsia="fr-FR"/>
        </w:rPr>
        <w:t>CompressionConfigBox</w:t>
      </w:r>
      <w:ins w:id="389" w:author="Scott Houchin" w:date="2024-03-22T13:13:00Z">
        <w:r>
          <w:rPr>
            <w:rFonts w:eastAsia="Times New Roman" w:cs="Courier New"/>
            <w:lang w:eastAsia="fr-FR"/>
          </w:rPr>
          <w:t xml:space="preserve"> is not 0,</w:t>
        </w:r>
      </w:ins>
      <w:ins w:id="390" w:author="Scott Houchin" w:date="2024-03-22T13:03:00Z">
        <w:r w:rsidR="00F87D07" w:rsidRPr="003726EB">
          <w:rPr>
            <w:rFonts w:eastAsia="Times New Roman" w:cs="Courier New"/>
            <w:lang w:eastAsia="fr-FR"/>
            <w:rPrChange w:id="391" w:author="Scott Houchin" w:date="2024-03-22T13:03:00Z">
              <w:rPr>
                <w:rFonts w:ascii="Courier New" w:eastAsia="Times New Roman" w:hAnsi="Courier New" w:cs="Courier New"/>
                <w:lang w:eastAsia="fr-FR"/>
              </w:rPr>
            </w:rPrChange>
          </w:rPr>
          <w:t xml:space="preserve"> </w:t>
        </w:r>
        <w:r w:rsidR="0062577D">
          <w:rPr>
            <w:rFonts w:eastAsia="Times New Roman" w:cs="Courier New"/>
            <w:lang w:eastAsia="fr-FR"/>
          </w:rPr>
          <w:t>decompression of individual portions of the s</w:t>
        </w:r>
      </w:ins>
      <w:ins w:id="392" w:author="Scott Houchin" w:date="2024-03-22T13:04:00Z">
        <w:r w:rsidR="0062577D">
          <w:rPr>
            <w:rFonts w:eastAsia="Times New Roman" w:cs="Courier New"/>
            <w:lang w:eastAsia="fr-FR"/>
          </w:rPr>
          <w:t xml:space="preserve">ample </w:t>
        </w:r>
      </w:ins>
      <w:ins w:id="393" w:author="Scott Houchin" w:date="2024-03-22T13:13:00Z">
        <w:r>
          <w:rPr>
            <w:rFonts w:eastAsia="Times New Roman" w:cs="Courier New"/>
            <w:lang w:eastAsia="fr-FR"/>
          </w:rPr>
          <w:t>is possible</w:t>
        </w:r>
      </w:ins>
      <w:r w:rsidR="00AC4FFB" w:rsidRPr="000D0F5E">
        <w:rPr>
          <w:rFonts w:eastAsia="Times New Roman"/>
          <w:lang w:eastAsia="fr-FR"/>
        </w:rPr>
        <w:t>.</w:t>
      </w:r>
      <w:ins w:id="394" w:author="Scott Houchin" w:date="2024-03-22T13:13:00Z">
        <w:r>
          <w:rPr>
            <w:rFonts w:eastAsia="Times New Roman"/>
            <w:lang w:eastAsia="fr-FR"/>
          </w:rPr>
          <w:t xml:space="preserve"> In those cases, </w:t>
        </w:r>
      </w:ins>
      <w:ins w:id="395" w:author="Scott Houchin" w:date="2024-03-22T13:15:00Z">
        <w:r w:rsidR="003141EB">
          <w:rPr>
            <w:rFonts w:eastAsia="Times New Roman"/>
            <w:lang w:eastAsia="fr-FR"/>
          </w:rPr>
          <w:t xml:space="preserve">the individual ranges specified in the </w:t>
        </w:r>
      </w:ins>
      <w:proofErr w:type="gramStart"/>
      <w:ins w:id="396" w:author="Scott Houchin" w:date="2024-04-25T16:18:00Z">
        <w:r w:rsidR="00A7793D">
          <w:rPr>
            <w:rFonts w:ascii="Courier New" w:hAnsi="Courier New" w:cs="Courier New"/>
            <w:lang w:val="en-CA" w:eastAsia="ja-JP"/>
          </w:rPr>
          <w:t xml:space="preserve">GenericallyCompressedExtentsInfoBox </w:t>
        </w:r>
      </w:ins>
      <w:ins w:id="397" w:author="Scott Houchin" w:date="2024-03-22T13:16:00Z">
        <w:r w:rsidR="003141EB">
          <w:rPr>
            <w:rFonts w:eastAsia="Times New Roman"/>
            <w:lang w:eastAsia="fr-FR"/>
          </w:rPr>
          <w:t xml:space="preserve"> </w:t>
        </w:r>
        <w:r w:rsidR="00E44381">
          <w:rPr>
            <w:rFonts w:eastAsia="Times New Roman"/>
            <w:lang w:eastAsia="fr-FR"/>
          </w:rPr>
          <w:t>map</w:t>
        </w:r>
        <w:proofErr w:type="gramEnd"/>
        <w:r w:rsidR="00E44381">
          <w:rPr>
            <w:rFonts w:eastAsia="Times New Roman"/>
            <w:lang w:eastAsia="fr-FR"/>
          </w:rPr>
          <w:t xml:space="preserve"> to the individual entities as specified by the </w:t>
        </w:r>
      </w:ins>
      <w:ins w:id="398" w:author="Scott Houchin" w:date="2024-03-22T16:46:00Z">
        <w:r w:rsidR="00B13979">
          <w:rPr>
            <w:rFonts w:ascii="Courier New" w:eastAsia="Times New Roman" w:hAnsi="Courier New" w:cs="Courier New"/>
            <w:lang w:eastAsia="fr-FR"/>
          </w:rPr>
          <w:t>compressed_entity_type</w:t>
        </w:r>
      </w:ins>
      <w:ins w:id="399" w:author="Scott Houchin" w:date="2024-03-22T13:16:00Z">
        <w:r w:rsidR="00E44381" w:rsidRPr="000D0F5E">
          <w:rPr>
            <w:rFonts w:eastAsia="Times New Roman"/>
            <w:lang w:eastAsia="fr-FR"/>
          </w:rPr>
          <w:t xml:space="preserve"> field</w:t>
        </w:r>
        <w:r w:rsidR="00E44381">
          <w:rPr>
            <w:rFonts w:eastAsia="Times New Roman"/>
            <w:lang w:eastAsia="fr-FR"/>
          </w:rPr>
          <w:t>, in</w:t>
        </w:r>
      </w:ins>
      <w:ins w:id="400" w:author="Scott Houchin" w:date="2024-03-22T13:17:00Z">
        <w:r w:rsidR="00F83327">
          <w:rPr>
            <w:rFonts w:eastAsia="Times New Roman"/>
            <w:lang w:eastAsia="fr-FR"/>
          </w:rPr>
          <w:t xml:space="preserve"> </w:t>
        </w:r>
      </w:ins>
      <w:ins w:id="401" w:author="Scott Houchin" w:date="2024-03-22T16:30:00Z">
        <w:r w:rsidR="00A555A6">
          <w:rPr>
            <w:rFonts w:eastAsia="Times New Roman"/>
            <w:lang w:eastAsia="fr-FR"/>
          </w:rPr>
          <w:t xml:space="preserve">the </w:t>
        </w:r>
      </w:ins>
      <w:ins w:id="402" w:author="Scott Houchin" w:date="2024-03-22T13:17:00Z">
        <w:r w:rsidR="00F83327">
          <w:rPr>
            <w:rFonts w:eastAsia="Times New Roman"/>
            <w:lang w:eastAsia="fr-FR"/>
          </w:rPr>
          <w:t>order</w:t>
        </w:r>
      </w:ins>
      <w:ins w:id="403" w:author="Scott Houchin" w:date="2024-03-22T16:30:00Z">
        <w:r w:rsidR="00A555A6">
          <w:rPr>
            <w:rFonts w:eastAsia="Times New Roman"/>
            <w:lang w:eastAsia="fr-FR"/>
          </w:rPr>
          <w:t xml:space="preserve"> those entitie</w:t>
        </w:r>
      </w:ins>
      <w:ins w:id="404" w:author="Scott Houchin" w:date="2024-03-22T16:31:00Z">
        <w:r w:rsidR="00A555A6">
          <w:rPr>
            <w:rFonts w:eastAsia="Times New Roman"/>
            <w:lang w:eastAsia="fr-FR"/>
          </w:rPr>
          <w:t>s would have been found in the coded data were that coded data left uncompressed as specified in Clause 5</w:t>
        </w:r>
      </w:ins>
      <w:ins w:id="405" w:author="Scott Houchin" w:date="2024-03-22T13:17:00Z">
        <w:r w:rsidR="00F83327">
          <w:rPr>
            <w:rFonts w:eastAsia="Times New Roman"/>
            <w:lang w:eastAsia="fr-FR"/>
          </w:rPr>
          <w:t>.</w:t>
        </w:r>
      </w:ins>
    </w:p>
    <w:bookmarkEnd w:id="381"/>
    <w:p w14:paraId="1DA8B7C0" w14:textId="0DA2B14E" w:rsidR="00AC4FFB" w:rsidRPr="00AC4FFB" w:rsidDel="00077F58" w:rsidRDefault="00AC4FFB" w:rsidP="00AC4FFB">
      <w:pPr>
        <w:rPr>
          <w:del w:id="406" w:author="Scott Houchin" w:date="2024-04-11T12:27:00Z"/>
          <w:lang w:eastAsia="ja-JP"/>
        </w:rPr>
      </w:pPr>
    </w:p>
    <w:p w14:paraId="364687F2" w14:textId="77777777" w:rsidR="00AC4FFB" w:rsidRPr="007F4E21" w:rsidRDefault="00AC4FFB" w:rsidP="00887404">
      <w:pPr>
        <w:pStyle w:val="Heading2"/>
        <w:rPr>
          <w:lang w:val="en-CA"/>
        </w:rPr>
      </w:pPr>
      <w:bookmarkStart w:id="407" w:name="_Toc163730381"/>
      <w:r>
        <w:t>Compression Configuration Box</w:t>
      </w:r>
      <w:bookmarkEnd w:id="407"/>
    </w:p>
    <w:p w14:paraId="4ADA1725" w14:textId="77777777" w:rsidR="00AC4FFB" w:rsidRPr="007F4E21" w:rsidRDefault="00AC4FFB" w:rsidP="00887404">
      <w:pPr>
        <w:pStyle w:val="Heading3"/>
        <w:rPr>
          <w:lang w:val="en-CA"/>
        </w:rPr>
      </w:pPr>
      <w:bookmarkStart w:id="408" w:name="_Toc163730382"/>
      <w:r w:rsidRPr="00540640">
        <w:t>Definition</w:t>
      </w:r>
      <w:bookmarkEnd w:id="408"/>
    </w:p>
    <w:p w14:paraId="2BB6C42E" w14:textId="362070E5" w:rsidR="00AC4FFB" w:rsidRPr="00D91EAE" w:rsidRDefault="00AC4FFB" w:rsidP="00AC4FFB">
      <w:pPr>
        <w:pStyle w:val="NormalWeb"/>
      </w:pPr>
      <w:commentRangeStart w:id="409"/>
      <w:r>
        <w:rPr>
          <w:rFonts w:ascii="Cambria" w:hAnsi="Cambria"/>
          <w:sz w:val="22"/>
          <w:szCs w:val="22"/>
        </w:rPr>
        <w:t xml:space="preserve">Box Type: </w:t>
      </w:r>
      <w:r>
        <w:rPr>
          <w:rFonts w:ascii="CourierNewPSMT" w:hAnsi="CourierNewPSMT" w:cs="CourierNewPSMT"/>
          <w:sz w:val="22"/>
          <w:szCs w:val="22"/>
        </w:rPr>
        <w:t>'cmpC'</w:t>
      </w:r>
      <w:r>
        <w:rPr>
          <w:rFonts w:ascii="CourierNewPSMT" w:hAnsi="CourierNewPSMT" w:cs="CourierNewPSMT"/>
          <w:sz w:val="22"/>
          <w:szCs w:val="22"/>
        </w:rPr>
        <w:br/>
      </w:r>
      <w:r>
        <w:rPr>
          <w:rFonts w:ascii="Cambria" w:hAnsi="Cambria"/>
          <w:sz w:val="22"/>
          <w:szCs w:val="22"/>
        </w:rPr>
        <w:t xml:space="preserve">Container: </w:t>
      </w:r>
      <w:commentRangeStart w:id="410"/>
      <w:r>
        <w:rPr>
          <w:rFonts w:ascii="CourierNewPSMT" w:hAnsi="CourierNewPSMT" w:cs="CourierNewPSMT"/>
          <w:sz w:val="22"/>
          <w:szCs w:val="22"/>
        </w:rPr>
        <w:t>SchemeInformationBox</w:t>
      </w:r>
      <w:r w:rsidR="00AF5514">
        <w:rPr>
          <w:rFonts w:ascii="CourierNewPSMT" w:hAnsi="CourierNewPSMT" w:cs="CourierNewPSMT"/>
          <w:sz w:val="22"/>
          <w:szCs w:val="22"/>
        </w:rPr>
        <w:t xml:space="preserve"> </w:t>
      </w:r>
      <w:commentRangeEnd w:id="410"/>
      <w:r w:rsidR="00E83A8A">
        <w:rPr>
          <w:rStyle w:val="CommentReference"/>
          <w:rFonts w:ascii="Cambria" w:eastAsia="MS Mincho" w:hAnsi="Cambria"/>
          <w:lang w:val="en-GB"/>
        </w:rPr>
        <w:commentReference w:id="410"/>
      </w:r>
      <w:r w:rsidR="00AF5514" w:rsidRPr="00AF5514">
        <w:rPr>
          <w:rFonts w:ascii="Cambria" w:hAnsi="Cambria"/>
          <w:sz w:val="22"/>
          <w:szCs w:val="22"/>
        </w:rPr>
        <w:t>or</w:t>
      </w:r>
      <w:r w:rsidR="00AF5514">
        <w:rPr>
          <w:rFonts w:ascii="CourierNewPSMT" w:hAnsi="CourierNewPSMT" w:cs="CourierNewPSMT"/>
          <w:sz w:val="22"/>
          <w:szCs w:val="22"/>
        </w:rPr>
        <w:t xml:space="preserve"> ItemPropertyContainerBox </w:t>
      </w:r>
      <w:r>
        <w:rPr>
          <w:rFonts w:ascii="CourierNewPSMT" w:hAnsi="CourierNewPSMT" w:cs="CourierNewPSMT"/>
          <w:sz w:val="22"/>
          <w:szCs w:val="22"/>
        </w:rPr>
        <w:br/>
      </w:r>
      <w:r>
        <w:rPr>
          <w:rFonts w:ascii="Cambria" w:hAnsi="Cambria"/>
          <w:sz w:val="22"/>
          <w:szCs w:val="22"/>
        </w:rPr>
        <w:t xml:space="preserve">Mandatory: Yes (when the SchemeType is </w:t>
      </w:r>
      <w:r>
        <w:rPr>
          <w:rFonts w:ascii="CourierNewPSMT" w:hAnsi="CourierNewPSMT" w:cs="CourierNewPSMT"/>
          <w:sz w:val="22"/>
          <w:szCs w:val="22"/>
        </w:rPr>
        <w:t>'gcmp'</w:t>
      </w:r>
      <w:r>
        <w:rPr>
          <w:rFonts w:ascii="Cambria" w:hAnsi="Cambria"/>
          <w:sz w:val="22"/>
          <w:szCs w:val="22"/>
        </w:rPr>
        <w:t>)</w:t>
      </w:r>
      <w:r>
        <w:rPr>
          <w:rFonts w:ascii="Cambria" w:hAnsi="Cambria"/>
          <w:sz w:val="22"/>
          <w:szCs w:val="22"/>
        </w:rPr>
        <w:br/>
        <w:t xml:space="preserve">Quantity: One </w:t>
      </w:r>
      <w:commentRangeEnd w:id="409"/>
      <w:r w:rsidR="00CD5600">
        <w:rPr>
          <w:rStyle w:val="CommentReference"/>
          <w:rFonts w:ascii="Cambria" w:eastAsia="MS Mincho" w:hAnsi="Cambria"/>
          <w:lang w:val="en-GB"/>
        </w:rPr>
        <w:commentReference w:id="409"/>
      </w:r>
    </w:p>
    <w:p w14:paraId="1D90D51B" w14:textId="77777777" w:rsidR="00AC4FFB" w:rsidRDefault="00AC4FFB" w:rsidP="00AC4FFB">
      <w:pPr>
        <w:spacing w:after="120"/>
        <w:rPr>
          <w:rFonts w:eastAsia="Times New Roman"/>
          <w:lang w:val="en-US" w:eastAsia="fr-FR"/>
        </w:rPr>
      </w:pPr>
    </w:p>
    <w:p w14:paraId="584C2FB8" w14:textId="4C850171" w:rsidR="00AC4FFB" w:rsidRDefault="00AC4FFB" w:rsidP="00AC4FFB">
      <w:pPr>
        <w:spacing w:after="120"/>
        <w:rPr>
          <w:ins w:id="411" w:author="Scott Houchin" w:date="2024-04-25T17:11:00Z"/>
          <w:rFonts w:eastAsia="Times New Roman"/>
          <w:lang w:eastAsia="fr-FR"/>
        </w:rPr>
      </w:pPr>
      <w:r>
        <w:rPr>
          <w:rFonts w:eastAsia="Times New Roman"/>
          <w:lang w:val="en-US" w:eastAsia="fr-FR"/>
        </w:rPr>
        <w:t>The</w:t>
      </w:r>
      <w:r w:rsidRPr="000D0F5E">
        <w:rPr>
          <w:rFonts w:eastAsia="Times New Roman"/>
          <w:lang w:eastAsia="fr-FR"/>
        </w:rPr>
        <w:t xml:space="preserve"> </w:t>
      </w:r>
      <w:r w:rsidRPr="000D0F5E">
        <w:rPr>
          <w:rFonts w:ascii="Courier New" w:eastAsia="Times New Roman" w:hAnsi="Courier New" w:cs="Courier New"/>
          <w:lang w:eastAsia="fr-FR"/>
        </w:rPr>
        <w:t>CompressionConfig</w:t>
      </w:r>
      <w:r>
        <w:rPr>
          <w:rFonts w:ascii="Courier New" w:eastAsia="Times New Roman" w:hAnsi="Courier New" w:cs="Courier New"/>
          <w:lang w:eastAsia="fr-FR"/>
        </w:rPr>
        <w:t>uration</w:t>
      </w:r>
      <w:r w:rsidRPr="000D0F5E">
        <w:rPr>
          <w:rFonts w:ascii="Courier New" w:eastAsia="Times New Roman" w:hAnsi="Courier New" w:cs="Courier New"/>
          <w:lang w:eastAsia="fr-FR"/>
        </w:rPr>
        <w:t>Box</w:t>
      </w:r>
      <w:r w:rsidRPr="000D0F5E">
        <w:rPr>
          <w:rFonts w:eastAsia="Times New Roman"/>
          <w:lang w:eastAsia="fr-FR"/>
        </w:rPr>
        <w:t xml:space="preserve"> </w:t>
      </w:r>
      <w:del w:id="412" w:author="Scott Houchin" w:date="2024-03-22T17:02:00Z">
        <w:r w:rsidRPr="000D0F5E" w:rsidDel="003F237B">
          <w:rPr>
            <w:rFonts w:eastAsia="Times New Roman"/>
            <w:lang w:eastAsia="fr-FR"/>
          </w:rPr>
          <w:delText xml:space="preserve">specifying </w:delText>
        </w:r>
      </w:del>
      <w:ins w:id="413" w:author="Scott Houchin" w:date="2024-03-22T17:02:00Z">
        <w:r w:rsidR="003F237B" w:rsidRPr="000D0F5E">
          <w:rPr>
            <w:rFonts w:eastAsia="Times New Roman"/>
            <w:lang w:eastAsia="fr-FR"/>
          </w:rPr>
          <w:t>specif</w:t>
        </w:r>
        <w:r w:rsidR="003F237B">
          <w:rPr>
            <w:rFonts w:eastAsia="Times New Roman"/>
            <w:lang w:eastAsia="fr-FR"/>
          </w:rPr>
          <w:t>es</w:t>
        </w:r>
        <w:r w:rsidR="003F237B" w:rsidRPr="000D0F5E">
          <w:rPr>
            <w:rFonts w:eastAsia="Times New Roman"/>
            <w:lang w:eastAsia="fr-FR"/>
          </w:rPr>
          <w:t xml:space="preserve"> </w:t>
        </w:r>
      </w:ins>
      <w:r w:rsidRPr="000D0F5E">
        <w:rPr>
          <w:rFonts w:eastAsia="Times New Roman"/>
          <w:lang w:eastAsia="fr-FR"/>
        </w:rPr>
        <w:t xml:space="preserve">the specific data compression method </w:t>
      </w:r>
      <w:r>
        <w:rPr>
          <w:rFonts w:eastAsia="Times New Roman"/>
          <w:lang w:eastAsia="fr-FR"/>
        </w:rPr>
        <w:t xml:space="preserve">used </w:t>
      </w:r>
      <w:r w:rsidRPr="000D0F5E">
        <w:rPr>
          <w:rFonts w:eastAsia="Times New Roman"/>
          <w:lang w:eastAsia="fr-FR"/>
        </w:rPr>
        <w:t xml:space="preserve">and </w:t>
      </w:r>
      <w:r w:rsidR="00A31852">
        <w:rPr>
          <w:rFonts w:eastAsia="Times New Roman"/>
          <w:lang w:eastAsia="fr-FR"/>
        </w:rPr>
        <w:t xml:space="preserve">codec-specific type of </w:t>
      </w:r>
      <w:r>
        <w:rPr>
          <w:rFonts w:eastAsia="Times New Roman"/>
          <w:lang w:eastAsia="fr-FR"/>
        </w:rPr>
        <w:t xml:space="preserve">compressed </w:t>
      </w:r>
      <w:del w:id="414" w:author="Scott Houchin" w:date="2024-04-25T15:44:00Z">
        <w:r w:rsidR="00A31852" w:rsidDel="000C5D8F">
          <w:rPr>
            <w:rFonts w:eastAsia="Times New Roman"/>
            <w:lang w:eastAsia="fr-FR"/>
          </w:rPr>
          <w:delText xml:space="preserve">byte </w:delText>
        </w:r>
        <w:r w:rsidDel="000C5D8F">
          <w:rPr>
            <w:rFonts w:eastAsia="Times New Roman"/>
            <w:lang w:eastAsia="fr-FR"/>
          </w:rPr>
          <w:delText>ranges</w:delText>
        </w:r>
      </w:del>
      <w:ins w:id="415" w:author="Scott Houchin" w:date="2024-04-25T15:44:00Z">
        <w:r w:rsidR="000C5D8F">
          <w:rPr>
            <w:rFonts w:eastAsia="Times New Roman"/>
            <w:lang w:eastAsia="fr-FR"/>
          </w:rPr>
          <w:t>extents</w:t>
        </w:r>
      </w:ins>
      <w:r>
        <w:rPr>
          <w:rFonts w:eastAsia="Times New Roman"/>
          <w:lang w:eastAsia="fr-FR"/>
        </w:rPr>
        <w:t xml:space="preserve"> within a media sample or item data.</w:t>
      </w:r>
      <w:r w:rsidRPr="000D0F5E">
        <w:rPr>
          <w:rFonts w:eastAsia="Times New Roman"/>
          <w:lang w:eastAsia="fr-FR"/>
        </w:rPr>
        <w:t xml:space="preserve"> </w:t>
      </w:r>
    </w:p>
    <w:p w14:paraId="674045E9" w14:textId="01406014" w:rsidR="000F0A7D" w:rsidRDefault="000F0A7D" w:rsidP="000F0A7D">
      <w:pPr>
        <w:spacing w:after="120"/>
        <w:rPr>
          <w:ins w:id="416" w:author="Scott Houchin" w:date="2024-04-25T17:11:00Z"/>
          <w:lang w:val="en-US"/>
        </w:rPr>
      </w:pPr>
      <w:ins w:id="417" w:author="Scott Houchin" w:date="2024-04-25T17:11:00Z">
        <w:r>
          <w:rPr>
            <w:lang w:val="en-US"/>
          </w:rPr>
          <w:t>This box c</w:t>
        </w:r>
      </w:ins>
      <w:ins w:id="418" w:author="Scott Houchin" w:date="2024-04-25T17:12:00Z">
        <w:r>
          <w:rPr>
            <w:lang w:val="en-US"/>
          </w:rPr>
          <w:t>an be</w:t>
        </w:r>
      </w:ins>
      <w:ins w:id="419" w:author="Scott Houchin" w:date="2024-04-25T17:11:00Z">
        <w:r>
          <w:rPr>
            <w:lang w:val="en-US"/>
          </w:rPr>
          <w:t>:</w:t>
        </w:r>
      </w:ins>
    </w:p>
    <w:p w14:paraId="27C6F87A" w14:textId="77777777" w:rsidR="000F0A7D" w:rsidRDefault="000F0A7D" w:rsidP="000F0A7D">
      <w:pPr>
        <w:pStyle w:val="ListParagraph"/>
        <w:numPr>
          <w:ilvl w:val="0"/>
          <w:numId w:val="61"/>
        </w:numPr>
        <w:tabs>
          <w:tab w:val="clear" w:pos="403"/>
        </w:tabs>
        <w:spacing w:after="120" w:line="240" w:lineRule="auto"/>
        <w:contextualSpacing/>
        <w:rPr>
          <w:ins w:id="420" w:author="Scott Houchin" w:date="2024-04-25T17:11:00Z"/>
        </w:rPr>
      </w:pPr>
      <w:ins w:id="421" w:author="Scott Houchin" w:date="2024-04-25T17:11:00Z">
        <w:r w:rsidRPr="0084130B">
          <w:t xml:space="preserve">added to a video sample entry for media </w:t>
        </w:r>
        <w:proofErr w:type="gramStart"/>
        <w:r w:rsidRPr="0084130B">
          <w:t>tracks</w:t>
        </w:r>
        <w:proofErr w:type="gramEnd"/>
      </w:ins>
    </w:p>
    <w:p w14:paraId="17372B54" w14:textId="77777777" w:rsidR="000F0A7D" w:rsidRPr="0084130B" w:rsidRDefault="000F0A7D" w:rsidP="000F0A7D">
      <w:pPr>
        <w:pStyle w:val="ListParagraph"/>
        <w:numPr>
          <w:ilvl w:val="0"/>
          <w:numId w:val="61"/>
        </w:numPr>
        <w:tabs>
          <w:tab w:val="clear" w:pos="403"/>
        </w:tabs>
        <w:spacing w:after="120" w:line="240" w:lineRule="auto"/>
        <w:contextualSpacing/>
        <w:rPr>
          <w:ins w:id="422" w:author="Scott Houchin" w:date="2024-04-25T17:11:00Z"/>
        </w:rPr>
      </w:pPr>
      <w:ins w:id="423" w:author="Scott Houchin" w:date="2024-04-25T17:11:00Z">
        <w:r>
          <w:t xml:space="preserve">added as properties </w:t>
        </w:r>
        <w:r w:rsidRPr="0084130B">
          <w:t>associated with an image item.</w:t>
        </w:r>
      </w:ins>
    </w:p>
    <w:p w14:paraId="4ACE381A" w14:textId="085DEC1C" w:rsidR="000F0A7D" w:rsidRPr="009C0F01" w:rsidRDefault="000F0A7D" w:rsidP="00AC4FFB">
      <w:pPr>
        <w:spacing w:after="120"/>
        <w:rPr>
          <w:lang w:val="en-US"/>
          <w:rPrChange w:id="424" w:author="Scott Houchin" w:date="2024-04-25T17:13:00Z">
            <w:rPr>
              <w:rFonts w:eastAsia="Times New Roman"/>
              <w:lang w:eastAsia="fr-FR"/>
            </w:rPr>
          </w:rPrChange>
        </w:rPr>
      </w:pPr>
      <w:ins w:id="425" w:author="Scott Houchin" w:date="2024-04-25T17:11:00Z">
        <w:r w:rsidRPr="00D86926">
          <w:rPr>
            <w:lang w:val="en-US"/>
          </w:rPr>
          <w:t xml:space="preserve">The syntax in this section </w:t>
        </w:r>
        <w:proofErr w:type="gramStart"/>
        <w:r w:rsidRPr="00D86926">
          <w:rPr>
            <w:lang w:val="en-US"/>
          </w:rPr>
          <w:t>are</w:t>
        </w:r>
        <w:proofErr w:type="gramEnd"/>
        <w:r w:rsidRPr="00D86926">
          <w:rPr>
            <w:lang w:val="en-US"/>
          </w:rPr>
          <w:t xml:space="preserve"> given for a video sample entry container and the defined boxes therefore extend </w:t>
        </w:r>
        <w:r w:rsidRPr="00D86926">
          <w:rPr>
            <w:rFonts w:ascii="CourierNewPSMT" w:hAnsi="CourierNewPSMT"/>
            <w:lang w:val="en-US"/>
          </w:rPr>
          <w:t>Box</w:t>
        </w:r>
        <w:r w:rsidRPr="00D86926">
          <w:rPr>
            <w:lang w:val="en-US"/>
          </w:rPr>
          <w:t xml:space="preserve"> (resp. </w:t>
        </w:r>
        <w:r w:rsidRPr="00D86926">
          <w:rPr>
            <w:rFonts w:ascii="CourierNewPSMT" w:hAnsi="CourierNewPSMT"/>
            <w:lang w:val="en-US"/>
          </w:rPr>
          <w:t>FullBox)</w:t>
        </w:r>
        <w:r w:rsidRPr="00D86926">
          <w:rPr>
            <w:lang w:val="en-US"/>
          </w:rPr>
          <w:t xml:space="preserve">. When used in an </w:t>
        </w:r>
        <w:r w:rsidRPr="00D86926">
          <w:rPr>
            <w:rFonts w:ascii="CourierNewPSMT" w:hAnsi="CourierNewPSMT"/>
            <w:lang w:val="en-US"/>
          </w:rPr>
          <w:t>ItemPropertyContainerBox</w:t>
        </w:r>
        <w:r w:rsidRPr="00D86926">
          <w:rPr>
            <w:lang w:val="en-US"/>
          </w:rPr>
          <w:t xml:space="preserve">, the same syntax applies but the defined boxes extend </w:t>
        </w:r>
        <w:r w:rsidRPr="00D86926">
          <w:rPr>
            <w:rFonts w:ascii="CourierNewPSMT" w:hAnsi="CourierNewPSMT"/>
            <w:lang w:val="en-US"/>
          </w:rPr>
          <w:t>ItemProperty</w:t>
        </w:r>
        <w:r w:rsidRPr="00D86926">
          <w:rPr>
            <w:lang w:val="en-US"/>
          </w:rPr>
          <w:t xml:space="preserve"> (resp. </w:t>
        </w:r>
        <w:r w:rsidRPr="00D86926">
          <w:rPr>
            <w:rFonts w:ascii="CourierNewPSMT" w:hAnsi="CourierNewPSMT"/>
            <w:lang w:val="en-US"/>
          </w:rPr>
          <w:t>ItemFullProperty</w:t>
        </w:r>
        <w:r w:rsidRPr="00D15D3A">
          <w:rPr>
            <w:lang w:val="en-US"/>
          </w:rPr>
          <w:t>)</w:t>
        </w:r>
        <w:r w:rsidRPr="00D86926">
          <w:rPr>
            <w:lang w:val="en-US"/>
          </w:rPr>
          <w:t>.</w:t>
        </w:r>
        <w:r>
          <w:rPr>
            <w:lang w:val="en-US"/>
          </w:rPr>
          <w:t xml:space="preserve"> </w:t>
        </w:r>
        <w:r w:rsidRPr="00D15D3A">
          <w:rPr>
            <w:lang w:val="en-US"/>
          </w:rPr>
          <w:t>The properties defined in the following sections are descriptive properties</w:t>
        </w:r>
        <w:r>
          <w:rPr>
            <w:lang w:val="en-US"/>
          </w:rPr>
          <w:t>.</w:t>
        </w:r>
      </w:ins>
    </w:p>
    <w:p w14:paraId="7DCF878C" w14:textId="62D472F1" w:rsidR="00AC4FFB" w:rsidRPr="00827908" w:rsidRDefault="00AC4FFB" w:rsidP="00AC4FFB">
      <w:pPr>
        <w:rPr>
          <w:lang w:val="en-CA" w:eastAsia="ja-JP"/>
        </w:rPr>
      </w:pPr>
      <w:r w:rsidRPr="00827908">
        <w:rPr>
          <w:lang w:val="en-CA" w:eastAsia="ja-JP"/>
        </w:rPr>
        <w:t xml:space="preserve">The definition of each value of </w:t>
      </w:r>
      <w:r w:rsidRPr="0028744B">
        <w:rPr>
          <w:rFonts w:ascii="Courier New" w:hAnsi="Courier New" w:cs="Courier New"/>
          <w:lang w:val="en-CA" w:eastAsia="ja-JP"/>
        </w:rPr>
        <w:t>compression_type</w:t>
      </w:r>
      <w:r w:rsidRPr="00827908">
        <w:rPr>
          <w:lang w:val="en-CA" w:eastAsia="ja-JP"/>
        </w:rPr>
        <w:t xml:space="preserve"> specifies not only the algorithm but also the </w:t>
      </w:r>
      <w:r w:rsidR="009444C6">
        <w:rPr>
          <w:lang w:val="en-CA" w:eastAsia="ja-JP"/>
        </w:rPr>
        <w:t>bitstream</w:t>
      </w:r>
      <w:r w:rsidRPr="00827908">
        <w:rPr>
          <w:lang w:val="en-CA" w:eastAsia="ja-JP"/>
        </w:rPr>
        <w:t xml:space="preserve"> format for each compressed subsample. For example, ‘</w:t>
      </w:r>
      <w:r w:rsidR="009444C6">
        <w:rPr>
          <w:rFonts w:ascii="Courier New" w:hAnsi="Courier New" w:cs="Courier New"/>
          <w:lang w:val="en-CA" w:eastAsia="ja-JP"/>
        </w:rPr>
        <w:t>zlib</w:t>
      </w:r>
      <w:r w:rsidRPr="00827908">
        <w:rPr>
          <w:lang w:val="en-CA" w:eastAsia="ja-JP"/>
        </w:rPr>
        <w:t xml:space="preserve">’ specifies the use of the deflate algorithm as packaged in the zlib format defined by IETF RFC 1950. </w:t>
      </w:r>
    </w:p>
    <w:p w14:paraId="1D9000AB" w14:textId="4AA9491F" w:rsidR="00AC4FFB" w:rsidRDefault="00AC4FFB" w:rsidP="00AC4FFB">
      <w:pPr>
        <w:spacing w:after="120"/>
        <w:rPr>
          <w:rFonts w:eastAsia="Times New Roman"/>
          <w:lang w:eastAsia="fr-FR"/>
        </w:rPr>
      </w:pPr>
      <w:r>
        <w:rPr>
          <w:rFonts w:eastAsia="Times New Roman"/>
          <w:lang w:eastAsia="fr-FR"/>
        </w:rPr>
        <w:t xml:space="preserve">Value 0 for </w:t>
      </w:r>
      <w:del w:id="426" w:author="Scott Houchin" w:date="2024-03-22T16:45:00Z">
        <w:r w:rsidRPr="00857680" w:rsidDel="00EF3B22">
          <w:rPr>
            <w:rFonts w:ascii="Courier New" w:hAnsi="Courier New" w:cs="Courier New"/>
            <w:lang w:val="en-CA" w:eastAsia="ja-JP"/>
          </w:rPr>
          <w:delText>compressed_range_type</w:delText>
        </w:r>
      </w:del>
      <w:ins w:id="427" w:author="Scott Houchin" w:date="2024-03-22T16:45:00Z">
        <w:r w:rsidR="00EF3B22">
          <w:rPr>
            <w:rFonts w:ascii="Courier New" w:hAnsi="Courier New" w:cs="Courier New"/>
            <w:lang w:val="en-CA" w:eastAsia="ja-JP"/>
          </w:rPr>
          <w:t>compressed_entity_type</w:t>
        </w:r>
      </w:ins>
      <w:r>
        <w:t xml:space="preserve"> indicates that the compressed range is always the complete media sample or item.</w:t>
      </w:r>
    </w:p>
    <w:p w14:paraId="38766EDF" w14:textId="4913A47C" w:rsidR="00AC4FFB" w:rsidRDefault="00AC4FFB" w:rsidP="00AC4FFB">
      <w:pPr>
        <w:spacing w:after="120"/>
        <w:rPr>
          <w:rFonts w:eastAsia="Times New Roman"/>
          <w:lang w:eastAsia="fr-FR"/>
        </w:rPr>
      </w:pPr>
      <w:r>
        <w:rPr>
          <w:rFonts w:eastAsia="Times New Roman"/>
          <w:lang w:eastAsia="fr-FR"/>
        </w:rPr>
        <w:t xml:space="preserve">Derived specifications may assign </w:t>
      </w:r>
      <w:del w:id="428" w:author="Scott Houchin" w:date="2024-03-22T16:45:00Z">
        <w:r w:rsidRPr="00857680" w:rsidDel="00EF3B22">
          <w:rPr>
            <w:rFonts w:ascii="Courier New" w:hAnsi="Courier New" w:cs="Courier New"/>
            <w:lang w:val="en-CA" w:eastAsia="ja-JP"/>
          </w:rPr>
          <w:delText>compressed_range_type</w:delText>
        </w:r>
      </w:del>
      <w:ins w:id="429" w:author="Scott Houchin" w:date="2024-03-22T16:45:00Z">
        <w:r w:rsidR="00EF3B22">
          <w:rPr>
            <w:rFonts w:ascii="Courier New" w:hAnsi="Courier New" w:cs="Courier New"/>
            <w:lang w:val="en-CA" w:eastAsia="ja-JP"/>
          </w:rPr>
          <w:t>compressed_entity_type</w:t>
        </w:r>
      </w:ins>
      <w:r>
        <w:rPr>
          <w:rFonts w:eastAsia="Times New Roman"/>
          <w:lang w:eastAsia="fr-FR"/>
        </w:rPr>
        <w:t xml:space="preserve"> values other than 0 according to the specificities of the underlying media format.</w:t>
      </w:r>
    </w:p>
    <w:p w14:paraId="073B1FF8" w14:textId="79E70243" w:rsidR="00AC4FFB" w:rsidRDefault="00AC4FFB" w:rsidP="00AC4FFB">
      <w:pPr>
        <w:rPr>
          <w:lang w:val="en-CA" w:eastAsia="ja-JP"/>
        </w:rPr>
      </w:pPr>
      <w:r w:rsidRPr="00827908">
        <w:rPr>
          <w:lang w:val="en-CA" w:eastAsia="ja-JP"/>
        </w:rPr>
        <w:t xml:space="preserve">If </w:t>
      </w:r>
      <w:del w:id="430" w:author="Scott Houchin" w:date="2024-03-22T16:45:00Z">
        <w:r w:rsidRPr="00D01B10" w:rsidDel="00EF3B22">
          <w:rPr>
            <w:rFonts w:ascii="Courier New" w:hAnsi="Courier New" w:cs="Courier New"/>
            <w:lang w:val="en-CA" w:eastAsia="ja-JP"/>
          </w:rPr>
          <w:delText>compress</w:delText>
        </w:r>
        <w:r w:rsidR="002E4844" w:rsidDel="00EF3B22">
          <w:rPr>
            <w:rFonts w:ascii="Courier New" w:hAnsi="Courier New" w:cs="Courier New"/>
            <w:lang w:val="en-CA" w:eastAsia="ja-JP"/>
          </w:rPr>
          <w:delText>ed_range</w:delText>
        </w:r>
        <w:r w:rsidRPr="00D01B10" w:rsidDel="00EF3B22">
          <w:rPr>
            <w:rFonts w:ascii="Courier New" w:hAnsi="Courier New" w:cs="Courier New"/>
            <w:lang w:val="en-CA" w:eastAsia="ja-JP"/>
          </w:rPr>
          <w:delText>_type</w:delText>
        </w:r>
      </w:del>
      <w:ins w:id="431" w:author="Scott Houchin" w:date="2024-03-22T16:45:00Z">
        <w:r w:rsidR="00EF3B22">
          <w:rPr>
            <w:rFonts w:ascii="Courier New" w:hAnsi="Courier New" w:cs="Courier New"/>
            <w:lang w:val="en-CA" w:eastAsia="ja-JP"/>
          </w:rPr>
          <w:t>compressed_entity_type</w:t>
        </w:r>
      </w:ins>
      <w:r w:rsidRPr="00827908">
        <w:rPr>
          <w:lang w:val="en-CA" w:eastAsia="ja-JP"/>
        </w:rPr>
        <w:t xml:space="preserve"> is 0, then </w:t>
      </w:r>
      <w:bookmarkStart w:id="432" w:name="_Hlk164949880"/>
      <w:ins w:id="433" w:author="Scott Houchin" w:date="2024-04-25T15:03:00Z">
        <w:r w:rsidR="00EE5A1E" w:rsidRPr="00EE5A1E">
          <w:rPr>
            <w:rFonts w:ascii="Courier New" w:hAnsi="Courier New" w:cs="Courier New"/>
            <w:lang w:val="en-CA" w:eastAsia="ja-JP"/>
            <w:rPrChange w:id="434" w:author="Scott Houchin" w:date="2024-04-25T15:03:00Z">
              <w:rPr>
                <w:lang w:val="en-CA" w:eastAsia="ja-JP"/>
              </w:rPr>
            </w:rPrChange>
          </w:rPr>
          <w:t>must_decompress_individual_entities</w:t>
        </w:r>
        <w:bookmarkEnd w:id="432"/>
        <w:r w:rsidR="00EE5A1E" w:rsidRPr="00EE5A1E" w:rsidDel="00EE5A1E">
          <w:rPr>
            <w:lang w:val="en-CA" w:eastAsia="ja-JP"/>
          </w:rPr>
          <w:t xml:space="preserve"> </w:t>
        </w:r>
      </w:ins>
      <w:del w:id="435" w:author="Scott Houchin" w:date="2024-04-25T15:03:00Z">
        <w:r w:rsidRPr="00582B9D" w:rsidDel="00EE5A1E">
          <w:rPr>
            <w:rFonts w:ascii="Courier New" w:hAnsi="Courier New" w:cs="Courier New"/>
            <w:lang w:val="en-CA" w:eastAsia="ja-JP"/>
          </w:rPr>
          <w:delText>can_decompress_</w:delText>
        </w:r>
        <w:r w:rsidRPr="00D01B10" w:rsidDel="00EE5A1E">
          <w:rPr>
            <w:rFonts w:ascii="Courier New" w:hAnsi="Courier New" w:cs="Courier New"/>
            <w:lang w:val="en-CA" w:eastAsia="ja-JP"/>
          </w:rPr>
          <w:delText>contiguous_ranges</w:delText>
        </w:r>
      </w:del>
      <w:r w:rsidRPr="00827908">
        <w:rPr>
          <w:lang w:val="en-CA" w:eastAsia="ja-JP"/>
        </w:rPr>
        <w:t xml:space="preserve"> shall be </w:t>
      </w:r>
      <w:del w:id="436" w:author="Scott Houchin" w:date="2024-04-25T15:04:00Z">
        <w:r w:rsidRPr="00827908" w:rsidDel="00481B6E">
          <w:rPr>
            <w:lang w:val="en-CA" w:eastAsia="ja-JP"/>
          </w:rPr>
          <w:delText>1</w:delText>
        </w:r>
      </w:del>
      <w:ins w:id="437" w:author="Scott Houchin" w:date="2024-04-25T15:04:00Z">
        <w:r w:rsidR="00481B6E">
          <w:rPr>
            <w:lang w:val="en-CA" w:eastAsia="ja-JP"/>
          </w:rPr>
          <w:t>0</w:t>
        </w:r>
      </w:ins>
      <w:r w:rsidRPr="00827908">
        <w:rPr>
          <w:lang w:val="en-CA" w:eastAsia="ja-JP"/>
        </w:rPr>
        <w:t>.</w:t>
      </w:r>
    </w:p>
    <w:p w14:paraId="15605DD5" w14:textId="77777777" w:rsidR="00AC4FFB" w:rsidRPr="00EB6FB2" w:rsidRDefault="00AC4FFB" w:rsidP="00AC4FFB">
      <w:pPr>
        <w:spacing w:after="120"/>
        <w:rPr>
          <w:rFonts w:eastAsia="Times New Roman"/>
          <w:lang w:val="en-CA" w:eastAsia="fr-FR"/>
        </w:rPr>
      </w:pPr>
    </w:p>
    <w:p w14:paraId="2CFC69F4" w14:textId="77777777" w:rsidR="00AC4FFB" w:rsidRPr="007F4E21" w:rsidRDefault="00AC4FFB" w:rsidP="00887404">
      <w:pPr>
        <w:pStyle w:val="Heading3"/>
        <w:rPr>
          <w:lang w:val="en-CA"/>
        </w:rPr>
      </w:pPr>
      <w:bookmarkStart w:id="438" w:name="_Toc163730383"/>
      <w:r w:rsidRPr="00157A70">
        <w:t>Syntax</w:t>
      </w:r>
      <w:bookmarkEnd w:id="438"/>
    </w:p>
    <w:p w14:paraId="6A798A9B" w14:textId="73D7B326" w:rsidR="00AC4FFB" w:rsidRPr="00B92EBE" w:rsidRDefault="00AC4FFB" w:rsidP="00AC4FFB">
      <w:pPr>
        <w:pStyle w:val="Code"/>
      </w:pPr>
      <w:r w:rsidRPr="00B92EBE">
        <w:t>aligned(8) class CompressionConfig</w:t>
      </w:r>
      <w:r>
        <w:t>uration</w:t>
      </w:r>
      <w:r w:rsidRPr="00B92EBE">
        <w:t>Box extends FullBox('cmpC'</w:t>
      </w:r>
      <w:ins w:id="439" w:author="Scott Houchin" w:date="2024-03-22T13:47:00Z">
        <w:r w:rsidR="00627E88">
          <w:t>, 0, 0</w:t>
        </w:r>
      </w:ins>
      <w:r w:rsidRPr="00B92EBE">
        <w:t>) {</w:t>
      </w:r>
      <w:r>
        <w:br/>
      </w:r>
      <w:r>
        <w:br/>
      </w:r>
      <w:r w:rsidRPr="00B92EBE">
        <w:t>unsigned int(32) compression_type;</w:t>
      </w:r>
      <w:r>
        <w:br/>
      </w:r>
      <w:r w:rsidRPr="00B92EBE">
        <w:t xml:space="preserve">unsigned int(1) </w:t>
      </w:r>
      <w:ins w:id="440" w:author="Scott Houchin" w:date="2024-04-25T15:04:00Z">
        <w:r w:rsidR="00481B6E" w:rsidRPr="00481B6E">
          <w:t>must_decompress_individual_entities</w:t>
        </w:r>
        <w:r w:rsidR="00481B6E" w:rsidRPr="00481B6E" w:rsidDel="00481B6E">
          <w:t xml:space="preserve"> </w:t>
        </w:r>
      </w:ins>
      <w:del w:id="441" w:author="Scott Houchin" w:date="2024-04-25T15:04:00Z">
        <w:r w:rsidRPr="00582B9D" w:rsidDel="00481B6E">
          <w:rPr>
            <w:rFonts w:cs="Courier New"/>
            <w:lang w:val="en-CA" w:eastAsia="ja-JP"/>
          </w:rPr>
          <w:delText>can_decompress_</w:delText>
        </w:r>
        <w:r w:rsidDel="00481B6E">
          <w:rPr>
            <w:rFonts w:cs="Courier New"/>
            <w:lang w:val="en-CA" w:eastAsia="ja-JP"/>
          </w:rPr>
          <w:delText>contiguous_ranges</w:delText>
        </w:r>
      </w:del>
      <w:r w:rsidRPr="00B92EBE">
        <w:t>;</w:t>
      </w:r>
      <w:r>
        <w:br/>
      </w:r>
      <w:r w:rsidRPr="00B92EBE">
        <w:t xml:space="preserve">unsigned int(7) </w:t>
      </w:r>
      <w:del w:id="442" w:author="Scott Houchin" w:date="2024-03-22T16:45:00Z">
        <w:r w:rsidDel="00B13979">
          <w:rPr>
            <w:rFonts w:eastAsia="Times New Roman"/>
            <w:lang w:eastAsia="fr-FR"/>
          </w:rPr>
          <w:delText>compressed_</w:delText>
        </w:r>
        <w:r w:rsidDel="00B13979">
          <w:delText>range</w:delText>
        </w:r>
        <w:r w:rsidRPr="00B92EBE" w:rsidDel="00B13979">
          <w:delText>_type</w:delText>
        </w:r>
      </w:del>
      <w:ins w:id="443" w:author="Scott Houchin" w:date="2024-03-22T16:45:00Z">
        <w:r w:rsidR="00B13979">
          <w:rPr>
            <w:rFonts w:eastAsia="Times New Roman"/>
            <w:lang w:eastAsia="fr-FR"/>
          </w:rPr>
          <w:t>compressed_entity_type</w:t>
        </w:r>
      </w:ins>
      <w:r w:rsidRPr="00B92EBE">
        <w:t>;</w:t>
      </w:r>
      <w:r>
        <w:br/>
      </w:r>
      <w:r w:rsidRPr="00B92EBE">
        <w:t>}</w:t>
      </w:r>
    </w:p>
    <w:p w14:paraId="53C75BC3" w14:textId="77777777" w:rsidR="00AC4FFB" w:rsidRDefault="00AC4FFB" w:rsidP="00AC4FFB">
      <w:pPr>
        <w:spacing w:after="120"/>
        <w:rPr>
          <w:rFonts w:eastAsia="Times New Roman"/>
          <w:lang w:eastAsia="fr-FR"/>
        </w:rPr>
      </w:pPr>
    </w:p>
    <w:p w14:paraId="30EBBBC5" w14:textId="2E2156B2" w:rsidR="0040598F" w:rsidDel="00657CA5" w:rsidRDefault="0040598F" w:rsidP="00AC4FFB">
      <w:pPr>
        <w:spacing w:after="120"/>
        <w:rPr>
          <w:del w:id="444" w:author="Scott Houchin" w:date="2024-03-22T16:47:00Z"/>
          <w:rFonts w:eastAsia="Times New Roman"/>
          <w:lang w:eastAsia="fr-FR"/>
        </w:rPr>
      </w:pPr>
      <w:del w:id="445" w:author="Scott Houchin" w:date="2024-03-22T16:47:00Z">
        <w:r w:rsidRPr="00A41857" w:rsidDel="00657CA5">
          <w:rPr>
            <w:rFonts w:eastAsia="Times New Roman"/>
            <w:highlight w:val="yellow"/>
            <w:lang w:eastAsia="fr-FR"/>
          </w:rPr>
          <w:lastRenderedPageBreak/>
          <w:delText xml:space="preserve">Ed question: Consider swapping the order of can_decompression_contiguous_ranges and </w:delText>
        </w:r>
      </w:del>
      <w:del w:id="446" w:author="Scott Houchin" w:date="2024-03-22T16:45:00Z">
        <w:r w:rsidRPr="00A41857" w:rsidDel="00B13979">
          <w:rPr>
            <w:rFonts w:eastAsia="Times New Roman"/>
            <w:highlight w:val="yellow"/>
            <w:lang w:eastAsia="fr-FR"/>
          </w:rPr>
          <w:delText>compressed_range_type</w:delText>
        </w:r>
      </w:del>
      <w:del w:id="447" w:author="Scott Houchin" w:date="2024-03-22T16:47:00Z">
        <w:r w:rsidRPr="00A41857" w:rsidDel="00657CA5">
          <w:rPr>
            <w:rFonts w:eastAsia="Times New Roman"/>
            <w:highlight w:val="yellow"/>
            <w:lang w:eastAsia="fr-FR"/>
          </w:rPr>
          <w:delText>.</w:delText>
        </w:r>
      </w:del>
      <w:del w:id="448" w:author="Scott Houchin" w:date="2024-03-22T16:46:00Z">
        <w:r w:rsidRPr="00A41857" w:rsidDel="00B13979">
          <w:rPr>
            <w:rFonts w:eastAsia="Times New Roman"/>
            <w:highlight w:val="yellow"/>
            <w:lang w:eastAsia="fr-FR"/>
          </w:rPr>
          <w:delText xml:space="preserve"> Consider renaming “range” to “entity” – I don’t think we intend the ability </w:delText>
        </w:r>
        <w:r w:rsidR="005462ED" w:rsidRPr="00A41857" w:rsidDel="00B13979">
          <w:rPr>
            <w:rFonts w:eastAsia="Times New Roman"/>
            <w:highlight w:val="yellow"/>
            <w:lang w:eastAsia="fr-FR"/>
          </w:rPr>
          <w:delText xml:space="preserve">to compress arbitrary </w:delText>
        </w:r>
        <w:r w:rsidR="009A06B4" w:rsidRPr="00A41857" w:rsidDel="00B13979">
          <w:rPr>
            <w:rFonts w:eastAsia="Times New Roman"/>
            <w:highlight w:val="yellow"/>
            <w:lang w:eastAsia="fr-FR"/>
          </w:rPr>
          <w:delText xml:space="preserve">byte-ranges of the original data, but only ranges tied to </w:delText>
        </w:r>
        <w:r w:rsidR="00A41857" w:rsidRPr="00A41857" w:rsidDel="00B13979">
          <w:rPr>
            <w:rFonts w:eastAsia="Times New Roman"/>
            <w:highlight w:val="yellow"/>
            <w:lang w:eastAsia="fr-FR"/>
          </w:rPr>
          <w:delText>described entities within the sample or item (e.g., tiles, rows, keys)</w:delText>
        </w:r>
      </w:del>
      <w:bookmarkStart w:id="449" w:name="_Toc163730384"/>
      <w:bookmarkEnd w:id="449"/>
    </w:p>
    <w:p w14:paraId="2218208F" w14:textId="77777777" w:rsidR="00AC4FFB" w:rsidRPr="007F4E21" w:rsidRDefault="00AC4FFB" w:rsidP="00887404">
      <w:pPr>
        <w:pStyle w:val="Heading3"/>
        <w:rPr>
          <w:lang w:val="en-CA"/>
        </w:rPr>
      </w:pPr>
      <w:bookmarkStart w:id="450" w:name="_Toc163730385"/>
      <w:r w:rsidRPr="00157A70">
        <w:t>Semantics</w:t>
      </w:r>
      <w:bookmarkEnd w:id="450"/>
    </w:p>
    <w:p w14:paraId="12A5C3D3" w14:textId="42DDE4A2" w:rsidR="00AC4FFB" w:rsidRDefault="00AC4FFB" w:rsidP="00AC4FFB">
      <w:pPr>
        <w:rPr>
          <w:ins w:id="451" w:author="Scott Houchin" w:date="2024-03-22T17:04:00Z"/>
          <w:lang w:val="en-CA" w:eastAsia="ja-JP"/>
        </w:rPr>
      </w:pPr>
      <w:r w:rsidRPr="0028744B">
        <w:rPr>
          <w:rFonts w:ascii="Courier New" w:hAnsi="Courier New" w:cs="Courier New"/>
          <w:lang w:val="en-CA" w:eastAsia="ja-JP"/>
        </w:rPr>
        <w:t>compression_type</w:t>
      </w:r>
      <w:r>
        <w:rPr>
          <w:lang w:val="en-CA" w:eastAsia="ja-JP"/>
        </w:rPr>
        <w:t xml:space="preserve"> is a</w:t>
      </w:r>
      <w:r w:rsidRPr="00827908">
        <w:rPr>
          <w:lang w:val="en-CA" w:eastAsia="ja-JP"/>
        </w:rPr>
        <w:t xml:space="preserve"> 4CC indicating the compression mode for the sample or item</w:t>
      </w:r>
      <w:r w:rsidR="002E4844">
        <w:rPr>
          <w:lang w:val="en-CA" w:eastAsia="ja-JP"/>
        </w:rPr>
        <w:t xml:space="preserve">. </w:t>
      </w:r>
      <w:del w:id="452" w:author="Scott Houchin" w:date="2024-03-22T17:07:00Z">
        <w:r w:rsidR="002E4844" w:rsidDel="00CE5C78">
          <w:rPr>
            <w:lang w:val="en-CA" w:eastAsia="ja-JP"/>
          </w:rPr>
          <w:delText>The following values are defined</w:delText>
        </w:r>
      </w:del>
      <w:ins w:id="453" w:author="Scott Houchin" w:date="2024-03-22T17:07:00Z">
        <w:r w:rsidR="00CE5C78">
          <w:rPr>
            <w:lang w:val="en-CA" w:eastAsia="ja-JP"/>
          </w:rPr>
          <w:t>Values are defined in Table 6</w:t>
        </w:r>
      </w:ins>
      <w:del w:id="454" w:author="Scott Houchin" w:date="2024-03-22T17:07:00Z">
        <w:r w:rsidR="002E4844" w:rsidDel="00CE5C78">
          <w:rPr>
            <w:lang w:val="en-CA" w:eastAsia="ja-JP"/>
          </w:rPr>
          <w:delText>:</w:delText>
        </w:r>
      </w:del>
      <w:ins w:id="455" w:author="Scott Houchin" w:date="2024-03-22T17:07:00Z">
        <w:r w:rsidR="00CE5C78">
          <w:rPr>
            <w:lang w:val="en-CA" w:eastAsia="ja-JP"/>
          </w:rPr>
          <w:t>.</w:t>
        </w:r>
      </w:ins>
    </w:p>
    <w:p w14:paraId="18076DCE" w14:textId="5805973A" w:rsidR="00206806" w:rsidRPr="00A45ECF" w:rsidRDefault="00206806" w:rsidP="00206806">
      <w:pPr>
        <w:keepNext/>
        <w:tabs>
          <w:tab w:val="clear" w:pos="403"/>
        </w:tabs>
        <w:spacing w:before="120" w:after="120" w:line="230" w:lineRule="atLeast"/>
        <w:jc w:val="center"/>
        <w:rPr>
          <w:ins w:id="456" w:author="Scott Houchin" w:date="2024-03-22T17:04:00Z"/>
          <w:b/>
          <w:szCs w:val="20"/>
          <w:lang w:val="en-US" w:eastAsia="ja-JP"/>
        </w:rPr>
      </w:pPr>
      <w:ins w:id="457" w:author="Scott Houchin" w:date="2024-03-22T17:04:00Z">
        <w:r w:rsidRPr="00A45ECF">
          <w:rPr>
            <w:b/>
            <w:szCs w:val="20"/>
            <w:lang w:val="en-US" w:eastAsia="ja-JP"/>
          </w:rPr>
          <w:t xml:space="preserve">Table </w:t>
        </w:r>
        <w:r>
          <w:rPr>
            <w:b/>
            <w:szCs w:val="20"/>
            <w:lang w:val="en-US" w:eastAsia="ja-JP"/>
          </w:rPr>
          <w:t>6</w:t>
        </w:r>
        <w:r w:rsidRPr="00A45ECF">
          <w:rPr>
            <w:b/>
            <w:szCs w:val="20"/>
            <w:lang w:val="en-US" w:eastAsia="ja-JP"/>
          </w:rPr>
          <w:t xml:space="preserve"> </w:t>
        </w:r>
        <w:r>
          <w:rPr>
            <w:b/>
            <w:szCs w:val="20"/>
            <w:lang w:val="en-US" w:eastAsia="ja-JP"/>
          </w:rPr>
          <w:t>–</w:t>
        </w:r>
        <w:r w:rsidRPr="00A45ECF">
          <w:rPr>
            <w:b/>
            <w:szCs w:val="20"/>
            <w:lang w:val="en-US" w:eastAsia="ja-JP"/>
          </w:rPr>
          <w:t xml:space="preserve"> </w:t>
        </w:r>
        <w:r>
          <w:rPr>
            <w:b/>
            <w:szCs w:val="20"/>
            <w:lang w:val="en-US" w:eastAsia="ja-JP"/>
          </w:rPr>
          <w:t>Compression types</w:t>
        </w:r>
      </w:ins>
    </w:p>
    <w:tbl>
      <w:tblPr>
        <w:tblStyle w:val="TableGrid2"/>
        <w:tblW w:w="9209" w:type="dxa"/>
        <w:jc w:val="center"/>
        <w:tblLook w:val="04A0" w:firstRow="1" w:lastRow="0" w:firstColumn="1" w:lastColumn="0" w:noHBand="0" w:noVBand="1"/>
        <w:tblPrChange w:id="458" w:author="Scott Houchin" w:date="2024-03-22T17:06:00Z">
          <w:tblPr>
            <w:tblStyle w:val="TableGrid2"/>
            <w:tblW w:w="9209" w:type="dxa"/>
            <w:jc w:val="center"/>
            <w:tblLook w:val="04A0" w:firstRow="1" w:lastRow="0" w:firstColumn="1" w:lastColumn="0" w:noHBand="0" w:noVBand="1"/>
          </w:tblPr>
        </w:tblPrChange>
      </w:tblPr>
      <w:tblGrid>
        <w:gridCol w:w="2329"/>
        <w:gridCol w:w="6880"/>
        <w:tblGridChange w:id="459">
          <w:tblGrid>
            <w:gridCol w:w="2329"/>
            <w:gridCol w:w="6880"/>
          </w:tblGrid>
        </w:tblGridChange>
      </w:tblGrid>
      <w:tr w:rsidR="00206806" w:rsidRPr="00A45ECF" w14:paraId="74BABE27" w14:textId="77777777" w:rsidTr="00F21C80">
        <w:trPr>
          <w:trHeight w:val="315"/>
          <w:tblHeader/>
          <w:jc w:val="center"/>
          <w:ins w:id="460" w:author="Scott Houchin" w:date="2024-03-22T17:04:00Z"/>
          <w:trPrChange w:id="461" w:author="Scott Houchin" w:date="2024-03-22T17:06:00Z">
            <w:trPr>
              <w:trHeight w:val="315"/>
              <w:jc w:val="center"/>
            </w:trPr>
          </w:trPrChange>
        </w:trPr>
        <w:tc>
          <w:tcPr>
            <w:tcW w:w="2329" w:type="dxa"/>
            <w:hideMark/>
            <w:tcPrChange w:id="462" w:author="Scott Houchin" w:date="2024-03-22T17:06:00Z">
              <w:tcPr>
                <w:tcW w:w="2329" w:type="dxa"/>
                <w:hideMark/>
              </w:tcPr>
            </w:tcPrChange>
          </w:tcPr>
          <w:p w14:paraId="700C3294" w14:textId="77777777" w:rsidR="00206806" w:rsidRPr="00206806" w:rsidRDefault="00206806" w:rsidP="00BF2BE3">
            <w:pPr>
              <w:tabs>
                <w:tab w:val="clear" w:pos="403"/>
              </w:tabs>
              <w:spacing w:after="0" w:line="240" w:lineRule="auto"/>
              <w:jc w:val="center"/>
              <w:rPr>
                <w:ins w:id="463" w:author="Scott Houchin" w:date="2024-03-22T17:04:00Z"/>
                <w:rFonts w:ascii="Cambria" w:eastAsia="Times New Roman" w:hAnsi="Cambria" w:cs="Courier New"/>
                <w:color w:val="000000"/>
                <w:szCs w:val="21"/>
                <w:lang w:val="en-US"/>
              </w:rPr>
            </w:pPr>
            <w:ins w:id="464" w:author="Scott Houchin" w:date="2024-03-22T17:04:00Z">
              <w:r w:rsidRPr="00206806">
                <w:rPr>
                  <w:rFonts w:ascii="Cambria" w:eastAsia="Times New Roman" w:hAnsi="Cambria"/>
                  <w:color w:val="000000"/>
                  <w:szCs w:val="21"/>
                  <w:lang w:val="en-US"/>
                </w:rPr>
                <w:t>Value</w:t>
              </w:r>
            </w:ins>
          </w:p>
        </w:tc>
        <w:tc>
          <w:tcPr>
            <w:tcW w:w="6880" w:type="dxa"/>
            <w:hideMark/>
            <w:tcPrChange w:id="465" w:author="Scott Houchin" w:date="2024-03-22T17:06:00Z">
              <w:tcPr>
                <w:tcW w:w="6880" w:type="dxa"/>
                <w:hideMark/>
              </w:tcPr>
            </w:tcPrChange>
          </w:tcPr>
          <w:p w14:paraId="1EFD4131" w14:textId="77777777" w:rsidR="00206806" w:rsidRPr="00206806" w:rsidRDefault="00206806" w:rsidP="00BF2BE3">
            <w:pPr>
              <w:tabs>
                <w:tab w:val="clear" w:pos="403"/>
              </w:tabs>
              <w:spacing w:after="0" w:line="240" w:lineRule="auto"/>
              <w:jc w:val="center"/>
              <w:rPr>
                <w:ins w:id="466" w:author="Scott Houchin" w:date="2024-03-22T17:04:00Z"/>
                <w:rFonts w:ascii="Cambria" w:eastAsia="Times New Roman" w:hAnsi="Cambria"/>
                <w:color w:val="000000"/>
                <w:szCs w:val="21"/>
                <w:lang w:val="en-US"/>
              </w:rPr>
            </w:pPr>
            <w:ins w:id="467" w:author="Scott Houchin" w:date="2024-03-22T17:04:00Z">
              <w:r w:rsidRPr="00206806">
                <w:rPr>
                  <w:rFonts w:ascii="Cambria" w:eastAsia="Times New Roman" w:hAnsi="Cambria"/>
                  <w:color w:val="000000"/>
                  <w:szCs w:val="21"/>
                  <w:lang w:val="en-US"/>
                </w:rPr>
                <w:t>Description</w:t>
              </w:r>
            </w:ins>
          </w:p>
        </w:tc>
      </w:tr>
      <w:tr w:rsidR="00206806" w:rsidRPr="00A45ECF" w14:paraId="3AE037F0" w14:textId="77777777" w:rsidTr="00BF2BE3">
        <w:trPr>
          <w:trHeight w:val="315"/>
          <w:jc w:val="center"/>
          <w:ins w:id="468" w:author="Scott Houchin" w:date="2024-03-22T17:04:00Z"/>
        </w:trPr>
        <w:tc>
          <w:tcPr>
            <w:tcW w:w="2329" w:type="dxa"/>
            <w:hideMark/>
          </w:tcPr>
          <w:p w14:paraId="3B1DD7B4" w14:textId="00459D04" w:rsidR="00206806" w:rsidRPr="00206806" w:rsidRDefault="00206806" w:rsidP="00BF2BE3">
            <w:pPr>
              <w:tabs>
                <w:tab w:val="clear" w:pos="403"/>
              </w:tabs>
              <w:spacing w:after="0" w:line="240" w:lineRule="auto"/>
              <w:jc w:val="center"/>
              <w:rPr>
                <w:ins w:id="469" w:author="Scott Houchin" w:date="2024-03-22T17:04:00Z"/>
                <w:rFonts w:ascii="Cambria" w:eastAsia="Times New Roman" w:hAnsi="Cambria"/>
                <w:color w:val="000000"/>
                <w:szCs w:val="21"/>
                <w:lang w:val="en-US"/>
              </w:rPr>
            </w:pPr>
            <w:ins w:id="470" w:author="Scott Houchin" w:date="2024-03-22T17:05:00Z">
              <w:r w:rsidRPr="00206806">
                <w:rPr>
                  <w:rFonts w:ascii="Cambria" w:eastAsia="Times New Roman" w:hAnsi="Cambria"/>
                  <w:color w:val="000000"/>
                  <w:szCs w:val="21"/>
                  <w:lang w:val="en-US"/>
                </w:rPr>
                <w:t>‘</w:t>
              </w:r>
              <w:r w:rsidRPr="00206806">
                <w:rPr>
                  <w:rFonts w:ascii="Courier New" w:eastAsia="Times New Roman" w:hAnsi="Courier New" w:cs="Courier New"/>
                  <w:color w:val="000000"/>
                  <w:szCs w:val="21"/>
                  <w:lang w:val="en-US"/>
                  <w:rPrChange w:id="471" w:author="Scott Houchin" w:date="2024-03-22T17:06:00Z">
                    <w:rPr>
                      <w:rFonts w:eastAsia="Times New Roman"/>
                      <w:color w:val="000000"/>
                      <w:szCs w:val="21"/>
                      <w:lang w:val="en-US"/>
                    </w:rPr>
                  </w:rPrChange>
                </w:rPr>
                <w:t>defl</w:t>
              </w:r>
              <w:r w:rsidRPr="00206806">
                <w:rPr>
                  <w:rFonts w:ascii="Cambria" w:eastAsia="Times New Roman" w:hAnsi="Cambria"/>
                  <w:color w:val="000000"/>
                  <w:szCs w:val="21"/>
                  <w:lang w:val="en-US"/>
                </w:rPr>
                <w:t>’</w:t>
              </w:r>
            </w:ins>
          </w:p>
        </w:tc>
        <w:tc>
          <w:tcPr>
            <w:tcW w:w="6880" w:type="dxa"/>
            <w:hideMark/>
          </w:tcPr>
          <w:p w14:paraId="02E8DFD9" w14:textId="022A3EB7" w:rsidR="00206806" w:rsidRPr="00206806" w:rsidRDefault="00206806" w:rsidP="00BF2BE3">
            <w:pPr>
              <w:tabs>
                <w:tab w:val="clear" w:pos="403"/>
              </w:tabs>
              <w:spacing w:after="0" w:line="240" w:lineRule="auto"/>
              <w:jc w:val="left"/>
              <w:rPr>
                <w:ins w:id="472" w:author="Scott Houchin" w:date="2024-03-22T17:04:00Z"/>
                <w:rFonts w:ascii="Cambria" w:eastAsia="Times New Roman" w:hAnsi="Cambria"/>
                <w:color w:val="000000"/>
                <w:szCs w:val="21"/>
                <w:lang w:val="en-US"/>
              </w:rPr>
            </w:pPr>
            <w:ins w:id="473" w:author="Scott Houchin" w:date="2024-03-22T17:05:00Z">
              <w:r w:rsidRPr="00206806">
                <w:rPr>
                  <w:lang w:val="en-CA" w:eastAsia="ja-JP"/>
                </w:rPr>
                <w:t>DEFLATE algorithm as defined in IETF RFC 1951</w:t>
              </w:r>
            </w:ins>
          </w:p>
        </w:tc>
      </w:tr>
      <w:tr w:rsidR="00206806" w:rsidRPr="00A45ECF" w14:paraId="31295E7E" w14:textId="77777777" w:rsidTr="00BF2BE3">
        <w:trPr>
          <w:trHeight w:val="315"/>
          <w:jc w:val="center"/>
          <w:ins w:id="474" w:author="Scott Houchin" w:date="2024-03-22T17:05:00Z"/>
        </w:trPr>
        <w:tc>
          <w:tcPr>
            <w:tcW w:w="2329" w:type="dxa"/>
          </w:tcPr>
          <w:p w14:paraId="6E6F5DB3" w14:textId="6C3B42E9" w:rsidR="00206806" w:rsidRPr="00206806" w:rsidRDefault="00206806" w:rsidP="00BF2BE3">
            <w:pPr>
              <w:tabs>
                <w:tab w:val="clear" w:pos="403"/>
              </w:tabs>
              <w:spacing w:after="0" w:line="240" w:lineRule="auto"/>
              <w:jc w:val="center"/>
              <w:rPr>
                <w:ins w:id="475" w:author="Scott Houchin" w:date="2024-03-22T17:05:00Z"/>
                <w:rFonts w:ascii="Cambria" w:eastAsia="Times New Roman" w:hAnsi="Cambria"/>
                <w:color w:val="000000"/>
                <w:szCs w:val="21"/>
                <w:lang w:val="en-US"/>
                <w:rPrChange w:id="476" w:author="Scott Houchin" w:date="2024-03-22T17:06:00Z">
                  <w:rPr>
                    <w:ins w:id="477" w:author="Scott Houchin" w:date="2024-03-22T17:05:00Z"/>
                    <w:rFonts w:eastAsia="Times New Roman"/>
                    <w:color w:val="000000"/>
                    <w:szCs w:val="21"/>
                    <w:lang w:val="en-US"/>
                  </w:rPr>
                </w:rPrChange>
              </w:rPr>
            </w:pPr>
            <w:ins w:id="478" w:author="Scott Houchin" w:date="2024-03-22T17:05:00Z">
              <w:r w:rsidRPr="00206806">
                <w:rPr>
                  <w:rFonts w:eastAsia="Times New Roman"/>
                  <w:color w:val="000000"/>
                  <w:szCs w:val="21"/>
                  <w:lang w:val="en-US"/>
                </w:rPr>
                <w:t>‘</w:t>
              </w:r>
              <w:r w:rsidRPr="00F21C80">
                <w:rPr>
                  <w:rFonts w:ascii="Courier New" w:eastAsia="Times New Roman" w:hAnsi="Courier New" w:cs="Courier New"/>
                  <w:color w:val="000000"/>
                  <w:szCs w:val="21"/>
                  <w:lang w:val="en-US"/>
                  <w:rPrChange w:id="479" w:author="Scott Houchin" w:date="2024-03-22T17:06:00Z">
                    <w:rPr>
                      <w:rFonts w:eastAsia="Times New Roman"/>
                      <w:color w:val="000000"/>
                      <w:szCs w:val="21"/>
                      <w:lang w:val="en-US"/>
                    </w:rPr>
                  </w:rPrChange>
                </w:rPr>
                <w:t>zlib</w:t>
              </w:r>
              <w:r w:rsidRPr="00206806">
                <w:rPr>
                  <w:rFonts w:eastAsia="Times New Roman"/>
                  <w:color w:val="000000"/>
                  <w:szCs w:val="21"/>
                  <w:lang w:val="en-US"/>
                </w:rPr>
                <w:t>’</w:t>
              </w:r>
            </w:ins>
          </w:p>
        </w:tc>
        <w:tc>
          <w:tcPr>
            <w:tcW w:w="6880" w:type="dxa"/>
          </w:tcPr>
          <w:p w14:paraId="416A96D6" w14:textId="2B43BDCB" w:rsidR="00206806" w:rsidRPr="00206806" w:rsidRDefault="00206806" w:rsidP="00BF2BE3">
            <w:pPr>
              <w:tabs>
                <w:tab w:val="clear" w:pos="403"/>
              </w:tabs>
              <w:spacing w:after="0" w:line="240" w:lineRule="auto"/>
              <w:jc w:val="left"/>
              <w:rPr>
                <w:ins w:id="480" w:author="Scott Houchin" w:date="2024-03-22T17:05:00Z"/>
                <w:rFonts w:ascii="Cambria" w:hAnsi="Cambria"/>
                <w:lang w:val="en-CA" w:eastAsia="ja-JP"/>
                <w:rPrChange w:id="481" w:author="Scott Houchin" w:date="2024-03-22T17:06:00Z">
                  <w:rPr>
                    <w:ins w:id="482" w:author="Scott Houchin" w:date="2024-03-22T17:05:00Z"/>
                    <w:lang w:val="en-CA" w:eastAsia="ja-JP"/>
                  </w:rPr>
                </w:rPrChange>
              </w:rPr>
            </w:pPr>
            <w:ins w:id="483" w:author="Scott Houchin" w:date="2024-03-22T17:05:00Z">
              <w:r w:rsidRPr="00206806">
                <w:rPr>
                  <w:lang w:val="en-CA" w:eastAsia="ja-JP"/>
                </w:rPr>
                <w:t>DEFLATE algorithm as packaged in the format defined by IETF RFC 1950</w:t>
              </w:r>
            </w:ins>
          </w:p>
        </w:tc>
      </w:tr>
      <w:tr w:rsidR="00206806" w:rsidRPr="00A45ECF" w14:paraId="0FB543BE" w14:textId="77777777" w:rsidTr="00BF2BE3">
        <w:trPr>
          <w:trHeight w:val="315"/>
          <w:jc w:val="center"/>
          <w:ins w:id="484" w:author="Scott Houchin" w:date="2024-03-22T17:05:00Z"/>
        </w:trPr>
        <w:tc>
          <w:tcPr>
            <w:tcW w:w="2329" w:type="dxa"/>
          </w:tcPr>
          <w:p w14:paraId="56F456C3" w14:textId="0FAAF351" w:rsidR="00206806" w:rsidRPr="00206806" w:rsidRDefault="00206806" w:rsidP="00BF2BE3">
            <w:pPr>
              <w:tabs>
                <w:tab w:val="clear" w:pos="403"/>
              </w:tabs>
              <w:spacing w:after="0" w:line="240" w:lineRule="auto"/>
              <w:jc w:val="center"/>
              <w:rPr>
                <w:ins w:id="485" w:author="Scott Houchin" w:date="2024-03-22T17:05:00Z"/>
                <w:rFonts w:ascii="Cambria" w:eastAsia="Times New Roman" w:hAnsi="Cambria"/>
                <w:color w:val="000000"/>
                <w:szCs w:val="21"/>
                <w:lang w:val="en-US"/>
                <w:rPrChange w:id="486" w:author="Scott Houchin" w:date="2024-03-22T17:06:00Z">
                  <w:rPr>
                    <w:ins w:id="487" w:author="Scott Houchin" w:date="2024-03-22T17:05:00Z"/>
                    <w:rFonts w:eastAsia="Times New Roman"/>
                    <w:color w:val="000000"/>
                    <w:szCs w:val="21"/>
                    <w:lang w:val="en-US"/>
                  </w:rPr>
                </w:rPrChange>
              </w:rPr>
            </w:pPr>
            <w:ins w:id="488" w:author="Scott Houchin" w:date="2024-03-22T17:05:00Z">
              <w:r w:rsidRPr="00206806">
                <w:rPr>
                  <w:rFonts w:eastAsia="Times New Roman"/>
                  <w:color w:val="000000"/>
                  <w:szCs w:val="21"/>
                  <w:lang w:val="en-US"/>
                </w:rPr>
                <w:t>‘</w:t>
              </w:r>
              <w:r w:rsidRPr="00F21C80">
                <w:rPr>
                  <w:rFonts w:ascii="Courier New" w:eastAsia="Times New Roman" w:hAnsi="Courier New" w:cs="Courier New"/>
                  <w:color w:val="000000"/>
                  <w:szCs w:val="21"/>
                  <w:lang w:val="en-US"/>
                  <w:rPrChange w:id="489" w:author="Scott Houchin" w:date="2024-03-22T17:06:00Z">
                    <w:rPr>
                      <w:rFonts w:eastAsia="Times New Roman"/>
                      <w:color w:val="000000"/>
                      <w:szCs w:val="21"/>
                      <w:lang w:val="en-US"/>
                    </w:rPr>
                  </w:rPrChange>
                </w:rPr>
                <w:t>brot</w:t>
              </w:r>
              <w:r w:rsidRPr="00206806">
                <w:rPr>
                  <w:rFonts w:eastAsia="Times New Roman"/>
                  <w:color w:val="000000"/>
                  <w:szCs w:val="21"/>
                  <w:lang w:val="en-US"/>
                </w:rPr>
                <w:t>’</w:t>
              </w:r>
            </w:ins>
          </w:p>
        </w:tc>
        <w:tc>
          <w:tcPr>
            <w:tcW w:w="6880" w:type="dxa"/>
          </w:tcPr>
          <w:p w14:paraId="76B16D26" w14:textId="64D2440C" w:rsidR="00206806" w:rsidRPr="00206806" w:rsidRDefault="00206806" w:rsidP="00BF2BE3">
            <w:pPr>
              <w:tabs>
                <w:tab w:val="clear" w:pos="403"/>
              </w:tabs>
              <w:spacing w:after="0" w:line="240" w:lineRule="auto"/>
              <w:jc w:val="left"/>
              <w:rPr>
                <w:ins w:id="490" w:author="Scott Houchin" w:date="2024-03-22T17:05:00Z"/>
                <w:rFonts w:ascii="Cambria" w:hAnsi="Cambria"/>
                <w:lang w:val="en-CA" w:eastAsia="ja-JP"/>
                <w:rPrChange w:id="491" w:author="Scott Houchin" w:date="2024-03-22T17:06:00Z">
                  <w:rPr>
                    <w:ins w:id="492" w:author="Scott Houchin" w:date="2024-03-22T17:05:00Z"/>
                    <w:lang w:val="en-CA" w:eastAsia="ja-JP"/>
                  </w:rPr>
                </w:rPrChange>
              </w:rPr>
            </w:pPr>
            <w:ins w:id="493" w:author="Scott Houchin" w:date="2024-03-22T17:05:00Z">
              <w:r w:rsidRPr="00206806">
                <w:rPr>
                  <w:lang w:val="en-CA" w:eastAsia="ja-JP"/>
                </w:rPr>
                <w:t>Brotli algorithm as defined in IETF RFC 7932</w:t>
              </w:r>
            </w:ins>
          </w:p>
        </w:tc>
      </w:tr>
    </w:tbl>
    <w:p w14:paraId="2F695C34" w14:textId="77777777" w:rsidR="00206806" w:rsidRPr="00827908" w:rsidRDefault="00206806" w:rsidP="00AC4FFB">
      <w:pPr>
        <w:rPr>
          <w:lang w:val="en-CA" w:eastAsia="ja-JP"/>
        </w:rPr>
      </w:pPr>
    </w:p>
    <w:p w14:paraId="3D89DBC4" w14:textId="1C171EF1" w:rsidR="00615129" w:rsidRDefault="00615129" w:rsidP="00615129">
      <w:pPr>
        <w:rPr>
          <w:ins w:id="494" w:author="Scott Houchin" w:date="2024-04-25T15:12:00Z"/>
          <w:lang w:val="en-CA" w:eastAsia="ja-JP"/>
        </w:rPr>
      </w:pPr>
      <w:ins w:id="495" w:author="Scott Houchin" w:date="2024-04-25T15:12:00Z">
        <w:r>
          <w:rPr>
            <w:rFonts w:ascii="Courier New" w:hAnsi="Courier New" w:cs="Courier New"/>
            <w:lang w:val="en-CA" w:eastAsia="ja-JP"/>
          </w:rPr>
          <w:t>compressed_entity_type</w:t>
        </w:r>
        <w:r w:rsidRPr="00827908">
          <w:rPr>
            <w:lang w:val="en-CA" w:eastAsia="ja-JP"/>
          </w:rPr>
          <w:t xml:space="preserve"> indicate</w:t>
        </w:r>
        <w:r>
          <w:rPr>
            <w:lang w:val="en-CA" w:eastAsia="ja-JP"/>
          </w:rPr>
          <w:t>s</w:t>
        </w:r>
        <w:r w:rsidRPr="00827908">
          <w:rPr>
            <w:lang w:val="en-CA" w:eastAsia="ja-JP"/>
          </w:rPr>
          <w:t xml:space="preserve"> the entity being compressed within a </w:t>
        </w:r>
        <w:proofErr w:type="gramStart"/>
        <w:r>
          <w:rPr>
            <w:lang w:val="en-CA" w:eastAsia="ja-JP"/>
          </w:rPr>
          <w:t>generically</w:t>
        </w:r>
        <w:r w:rsidRPr="00827908">
          <w:rPr>
            <w:lang w:val="en-CA" w:eastAsia="ja-JP"/>
          </w:rPr>
          <w:t>-compressed</w:t>
        </w:r>
        <w:proofErr w:type="gramEnd"/>
        <w:r w:rsidRPr="00827908">
          <w:rPr>
            <w:lang w:val="en-CA" w:eastAsia="ja-JP"/>
          </w:rPr>
          <w:t xml:space="preserve"> </w:t>
        </w:r>
        <w:r>
          <w:rPr>
            <w:lang w:val="en-CA" w:eastAsia="ja-JP"/>
          </w:rPr>
          <w:t xml:space="preserve">media </w:t>
        </w:r>
        <w:r w:rsidRPr="00827908">
          <w:rPr>
            <w:lang w:val="en-CA" w:eastAsia="ja-JP"/>
          </w:rPr>
          <w:t>sample</w:t>
        </w:r>
        <w:r>
          <w:rPr>
            <w:lang w:val="en-CA" w:eastAsia="ja-JP"/>
          </w:rPr>
          <w:t xml:space="preserve"> or item</w:t>
        </w:r>
        <w:r w:rsidRPr="00827908">
          <w:rPr>
            <w:lang w:val="en-CA" w:eastAsia="ja-JP"/>
          </w:rPr>
          <w:t xml:space="preserve">. </w:t>
        </w:r>
        <w:r>
          <w:rPr>
            <w:lang w:val="en-CA" w:eastAsia="ja-JP"/>
          </w:rPr>
          <w:t>The</w:t>
        </w:r>
        <w:r w:rsidRPr="00827908">
          <w:rPr>
            <w:lang w:val="en-CA" w:eastAsia="ja-JP"/>
          </w:rPr>
          <w:t xml:space="preserve"> </w:t>
        </w:r>
        <w:r>
          <w:rPr>
            <w:lang w:val="en-CA" w:eastAsia="ja-JP"/>
          </w:rPr>
          <w:t xml:space="preserve">range of bytes specified for each entity </w:t>
        </w:r>
        <w:r w:rsidRPr="00827908">
          <w:rPr>
            <w:lang w:val="en-CA" w:eastAsia="ja-JP"/>
          </w:rPr>
          <w:t>contains exactly the result of the compression algorithm applied to the identified entity.</w:t>
        </w:r>
        <w:r>
          <w:rPr>
            <w:lang w:val="en-CA" w:eastAsia="ja-JP"/>
          </w:rPr>
          <w:t xml:space="preserve"> Legal values of the </w:t>
        </w:r>
        <w:r>
          <w:rPr>
            <w:rFonts w:ascii="Courier New" w:hAnsi="Courier New" w:cs="Courier New"/>
            <w:lang w:val="en-CA" w:eastAsia="ja-JP"/>
          </w:rPr>
          <w:t>compressed_entity_type</w:t>
        </w:r>
        <w:r>
          <w:rPr>
            <w:lang w:val="en-CA" w:eastAsia="ja-JP"/>
          </w:rPr>
          <w:t xml:space="preserve"> </w:t>
        </w:r>
        <w:proofErr w:type="gramStart"/>
        <w:r>
          <w:rPr>
            <w:lang w:val="en-CA" w:eastAsia="ja-JP"/>
          </w:rPr>
          <w:t>are</w:t>
        </w:r>
        <w:proofErr w:type="gramEnd"/>
        <w:r>
          <w:rPr>
            <w:lang w:val="en-CA" w:eastAsia="ja-JP"/>
          </w:rPr>
          <w:t xml:space="preserve"> specified in Clause 9.2. For example, if the value of this field is 2 (entities are tiles), then each tile of the sample or image item is independently accessible and decompress</w:t>
        </w:r>
      </w:ins>
      <w:ins w:id="496" w:author="Scott Houchin" w:date="2024-04-25T15:13:00Z">
        <w:r>
          <w:rPr>
            <w:lang w:val="en-CA" w:eastAsia="ja-JP"/>
          </w:rPr>
          <w:t>i</w:t>
        </w:r>
      </w:ins>
      <w:ins w:id="497" w:author="Scott Houchin" w:date="2024-04-25T15:12:00Z">
        <w:r>
          <w:rPr>
            <w:lang w:val="en-CA" w:eastAsia="ja-JP"/>
          </w:rPr>
          <w:t>ble.</w:t>
        </w:r>
      </w:ins>
    </w:p>
    <w:p w14:paraId="72FDB433" w14:textId="3A582766" w:rsidR="009444C6" w:rsidRPr="00827908" w:rsidDel="00F21C80" w:rsidRDefault="009444C6" w:rsidP="009444C6">
      <w:pPr>
        <w:rPr>
          <w:del w:id="498" w:author="Scott Houchin" w:date="2024-03-22T17:06:00Z"/>
          <w:lang w:val="en-CA" w:eastAsia="ja-JP"/>
        </w:rPr>
      </w:pPr>
      <w:del w:id="499" w:author="Scott Houchin" w:date="2024-03-22T17:06:00Z">
        <w:r w:rsidRPr="00827908" w:rsidDel="00F21C80">
          <w:rPr>
            <w:lang w:val="en-CA" w:eastAsia="ja-JP"/>
          </w:rPr>
          <w:delText>•</w:delText>
        </w:r>
        <w:r w:rsidRPr="00827908" w:rsidDel="00F21C80">
          <w:rPr>
            <w:lang w:val="en-CA" w:eastAsia="ja-JP"/>
          </w:rPr>
          <w:tab/>
        </w:r>
        <w:r w:rsidRPr="0028744B" w:rsidDel="00F21C80">
          <w:rPr>
            <w:rFonts w:ascii="Courier New" w:hAnsi="Courier New" w:cs="Courier New"/>
            <w:lang w:val="en-CA" w:eastAsia="ja-JP"/>
          </w:rPr>
          <w:delText>'defl'</w:delText>
        </w:r>
        <w:r w:rsidRPr="00827908" w:rsidDel="00F21C80">
          <w:rPr>
            <w:lang w:val="en-CA" w:eastAsia="ja-JP"/>
          </w:rPr>
          <w:delText xml:space="preserve">: </w:delText>
        </w:r>
        <w:bookmarkStart w:id="500" w:name="_Hlk162019528"/>
        <w:r w:rsidRPr="00827908" w:rsidDel="00F21C80">
          <w:rPr>
            <w:lang w:val="en-CA" w:eastAsia="ja-JP"/>
          </w:rPr>
          <w:delText>deflate algo</w:delText>
        </w:r>
        <w:r w:rsidDel="00F21C80">
          <w:rPr>
            <w:lang w:val="en-CA" w:eastAsia="ja-JP"/>
          </w:rPr>
          <w:delText>rithm as defined in IETF RFC 1951</w:delText>
        </w:r>
        <w:bookmarkEnd w:id="500"/>
      </w:del>
    </w:p>
    <w:p w14:paraId="09F70FA0" w14:textId="3C278002" w:rsidR="009444C6" w:rsidRPr="00827908" w:rsidDel="00F21C80" w:rsidRDefault="009444C6" w:rsidP="009444C6">
      <w:pPr>
        <w:rPr>
          <w:del w:id="501" w:author="Scott Houchin" w:date="2024-03-22T17:06:00Z"/>
          <w:lang w:val="en-CA" w:eastAsia="ja-JP"/>
        </w:rPr>
      </w:pPr>
      <w:del w:id="502" w:author="Scott Houchin" w:date="2024-03-22T17:06:00Z">
        <w:r w:rsidRPr="00827908" w:rsidDel="00F21C80">
          <w:rPr>
            <w:lang w:val="en-CA" w:eastAsia="ja-JP"/>
          </w:rPr>
          <w:delText>•</w:delText>
        </w:r>
        <w:r w:rsidRPr="00827908" w:rsidDel="00F21C80">
          <w:rPr>
            <w:lang w:val="en-CA" w:eastAsia="ja-JP"/>
          </w:rPr>
          <w:tab/>
        </w:r>
        <w:r w:rsidRPr="0028744B" w:rsidDel="00F21C80">
          <w:rPr>
            <w:rFonts w:ascii="Courier New" w:hAnsi="Courier New" w:cs="Courier New"/>
            <w:lang w:val="en-CA" w:eastAsia="ja-JP"/>
          </w:rPr>
          <w:delText>'</w:delText>
        </w:r>
        <w:r w:rsidDel="00F21C80">
          <w:rPr>
            <w:rFonts w:ascii="Courier New" w:hAnsi="Courier New" w:cs="Courier New"/>
            <w:lang w:val="en-CA" w:eastAsia="ja-JP"/>
          </w:rPr>
          <w:delText>zlib</w:delText>
        </w:r>
        <w:r w:rsidRPr="0028744B" w:rsidDel="00F21C80">
          <w:rPr>
            <w:rFonts w:ascii="Courier New" w:hAnsi="Courier New" w:cs="Courier New"/>
            <w:lang w:val="en-CA" w:eastAsia="ja-JP"/>
          </w:rPr>
          <w:delText>'</w:delText>
        </w:r>
        <w:r w:rsidRPr="00827908" w:rsidDel="00F21C80">
          <w:rPr>
            <w:lang w:val="en-CA" w:eastAsia="ja-JP"/>
          </w:rPr>
          <w:delText xml:space="preserve">: </w:delText>
        </w:r>
        <w:bookmarkStart w:id="503" w:name="_Hlk162019546"/>
        <w:r w:rsidRPr="00827908" w:rsidDel="00F21C80">
          <w:rPr>
            <w:lang w:val="en-CA" w:eastAsia="ja-JP"/>
          </w:rPr>
          <w:delText>deflate algo</w:delText>
        </w:r>
        <w:r w:rsidDel="00F21C80">
          <w:rPr>
            <w:lang w:val="en-CA" w:eastAsia="ja-JP"/>
          </w:rPr>
          <w:delText xml:space="preserve">rithm </w:delText>
        </w:r>
        <w:r w:rsidRPr="009444C6" w:rsidDel="00F21C80">
          <w:rPr>
            <w:lang w:val="en-CA" w:eastAsia="ja-JP"/>
          </w:rPr>
          <w:delText xml:space="preserve">as packaged in </w:delText>
        </w:r>
        <w:r w:rsidDel="00F21C80">
          <w:rPr>
            <w:lang w:val="en-CA" w:eastAsia="ja-JP"/>
          </w:rPr>
          <w:delText xml:space="preserve">the </w:delText>
        </w:r>
        <w:r w:rsidRPr="009444C6" w:rsidDel="00F21C80">
          <w:rPr>
            <w:lang w:val="en-CA" w:eastAsia="ja-JP"/>
          </w:rPr>
          <w:delText>format defined by IETF RFC 1950</w:delText>
        </w:r>
        <w:bookmarkEnd w:id="503"/>
        <w:r w:rsidRPr="009444C6" w:rsidDel="00F21C80">
          <w:rPr>
            <w:lang w:val="en-CA" w:eastAsia="ja-JP"/>
          </w:rPr>
          <w:delText xml:space="preserve">. </w:delText>
        </w:r>
      </w:del>
    </w:p>
    <w:p w14:paraId="13E720F6" w14:textId="43EAF40A" w:rsidR="00AC4FFB" w:rsidRPr="00827908" w:rsidDel="00F21C80" w:rsidRDefault="00AC4FFB" w:rsidP="00AC4FFB">
      <w:pPr>
        <w:rPr>
          <w:del w:id="504" w:author="Scott Houchin" w:date="2024-03-22T17:06:00Z"/>
          <w:lang w:val="en-CA" w:eastAsia="ja-JP"/>
        </w:rPr>
      </w:pPr>
      <w:del w:id="505" w:author="Scott Houchin" w:date="2024-03-22T17:06:00Z">
        <w:r w:rsidRPr="00827908" w:rsidDel="00F21C80">
          <w:rPr>
            <w:lang w:val="en-CA" w:eastAsia="ja-JP"/>
          </w:rPr>
          <w:delText>•</w:delText>
        </w:r>
        <w:r w:rsidRPr="00827908" w:rsidDel="00F21C80">
          <w:rPr>
            <w:lang w:val="en-CA" w:eastAsia="ja-JP"/>
          </w:rPr>
          <w:tab/>
        </w:r>
        <w:r w:rsidDel="00F21C80">
          <w:rPr>
            <w:rFonts w:ascii="Courier New" w:hAnsi="Courier New" w:cs="Courier New"/>
            <w:lang w:val="en-CA" w:eastAsia="ja-JP"/>
          </w:rPr>
          <w:delText>'</w:delText>
        </w:r>
        <w:r w:rsidRPr="0028744B" w:rsidDel="00F21C80">
          <w:rPr>
            <w:rFonts w:ascii="Courier New" w:hAnsi="Courier New" w:cs="Courier New"/>
            <w:lang w:val="en-CA" w:eastAsia="ja-JP"/>
          </w:rPr>
          <w:delText>brot</w:delText>
        </w:r>
        <w:r w:rsidDel="00F21C80">
          <w:rPr>
            <w:rFonts w:ascii="Courier New" w:hAnsi="Courier New" w:cs="Courier New"/>
            <w:lang w:val="en-CA" w:eastAsia="ja-JP"/>
          </w:rPr>
          <w:delText>'</w:delText>
        </w:r>
        <w:r w:rsidRPr="00827908" w:rsidDel="00F21C80">
          <w:rPr>
            <w:lang w:val="en-CA" w:eastAsia="ja-JP"/>
          </w:rPr>
          <w:delText xml:space="preserve">: Brotli </w:delText>
        </w:r>
        <w:r w:rsidR="009444C6" w:rsidDel="00F21C80">
          <w:rPr>
            <w:lang w:val="en-CA" w:eastAsia="ja-JP"/>
          </w:rPr>
          <w:delText>algorithm as defined in IETF RFC 7932</w:delText>
        </w:r>
      </w:del>
    </w:p>
    <w:p w14:paraId="1023C809" w14:textId="77777777" w:rsidR="00905EC5" w:rsidRDefault="00481B6E" w:rsidP="00AC4FFB">
      <w:pPr>
        <w:rPr>
          <w:ins w:id="506" w:author="Scott Houchin" w:date="2024-04-25T15:16:00Z"/>
          <w:lang w:val="en-CA" w:eastAsia="ja-JP"/>
        </w:rPr>
      </w:pPr>
      <w:ins w:id="507" w:author="Scott Houchin" w:date="2024-04-25T15:04:00Z">
        <w:r w:rsidRPr="001F0A4A">
          <w:rPr>
            <w:rFonts w:ascii="Courier New" w:hAnsi="Courier New" w:cs="Courier New"/>
            <w:lang w:val="en-CA" w:eastAsia="ja-JP"/>
          </w:rPr>
          <w:t>must_decompress_individual_entities</w:t>
        </w:r>
      </w:ins>
      <w:commentRangeStart w:id="508"/>
      <w:del w:id="509" w:author="Scott Houchin" w:date="2024-04-25T15:04:00Z">
        <w:r w:rsidR="00AC4FFB" w:rsidRPr="00EB6FB2" w:rsidDel="00481B6E">
          <w:rPr>
            <w:rFonts w:ascii="Courier New" w:hAnsi="Courier New" w:cs="Courier New"/>
            <w:lang w:val="en-CA" w:eastAsia="ja-JP"/>
          </w:rPr>
          <w:delText>can_decompress_contiguous_ranges</w:delText>
        </w:r>
      </w:del>
      <w:r w:rsidR="00AC4FFB" w:rsidRPr="00827908">
        <w:rPr>
          <w:lang w:val="en-CA" w:eastAsia="ja-JP"/>
        </w:rPr>
        <w:t xml:space="preserve"> specifies </w:t>
      </w:r>
      <w:ins w:id="510" w:author="Scott Houchin" w:date="2024-04-25T15:05:00Z">
        <w:r w:rsidR="009B44B9">
          <w:rPr>
            <w:lang w:val="en-CA" w:eastAsia="ja-JP"/>
          </w:rPr>
          <w:t>whether each individual entity must be decompressed individually.</w:t>
        </w:r>
      </w:ins>
    </w:p>
    <w:p w14:paraId="152ACC23" w14:textId="0EA64D78" w:rsidR="00905EC5" w:rsidRDefault="009B44B9" w:rsidP="00AC4FFB">
      <w:pPr>
        <w:rPr>
          <w:ins w:id="511" w:author="Scott Houchin" w:date="2024-04-25T15:16:00Z"/>
          <w:lang w:val="en-CA" w:eastAsia="ja-JP"/>
        </w:rPr>
      </w:pPr>
      <w:ins w:id="512" w:author="Scott Houchin" w:date="2024-04-25T15:05:00Z">
        <w:r>
          <w:rPr>
            <w:lang w:val="en-CA" w:eastAsia="ja-JP"/>
          </w:rPr>
          <w:t xml:space="preserve">If the value is 1, </w:t>
        </w:r>
      </w:ins>
      <w:ins w:id="513" w:author="Scott Houchin" w:date="2024-04-25T15:06:00Z">
        <w:r w:rsidR="005B52D8">
          <w:rPr>
            <w:lang w:val="en-CA" w:eastAsia="ja-JP"/>
          </w:rPr>
          <w:t xml:space="preserve">then the reader must extract the bytes </w:t>
        </w:r>
      </w:ins>
      <w:ins w:id="514" w:author="Scott Houchin" w:date="2024-04-25T15:15:00Z">
        <w:r w:rsidR="00A9147B">
          <w:rPr>
            <w:lang w:val="en-CA" w:eastAsia="ja-JP"/>
          </w:rPr>
          <w:t>for</w:t>
        </w:r>
      </w:ins>
      <w:ins w:id="515" w:author="Scott Houchin" w:date="2024-04-25T15:06:00Z">
        <w:r w:rsidR="005B52D8">
          <w:rPr>
            <w:lang w:val="en-CA" w:eastAsia="ja-JP"/>
          </w:rPr>
          <w:t xml:space="preserve"> each individual entity from the file and perform the decompression operation (as specified by the </w:t>
        </w:r>
      </w:ins>
      <w:ins w:id="516" w:author="Scott Houchin" w:date="2024-04-25T15:07:00Z">
        <w:r w:rsidR="00790F1C">
          <w:rPr>
            <w:lang w:val="en-CA" w:eastAsia="ja-JP"/>
          </w:rPr>
          <w:t xml:space="preserve">compression_type field) on </w:t>
        </w:r>
      </w:ins>
      <w:ins w:id="517" w:author="Scott Houchin" w:date="2024-04-25T15:15:00Z">
        <w:r w:rsidR="00905EC5">
          <w:rPr>
            <w:lang w:val="en-CA" w:eastAsia="ja-JP"/>
          </w:rPr>
          <w:t xml:space="preserve">the bytes for </w:t>
        </w:r>
      </w:ins>
      <w:ins w:id="518" w:author="Scott Houchin" w:date="2024-04-25T15:07:00Z">
        <w:r w:rsidR="00790F1C">
          <w:rPr>
            <w:lang w:val="en-CA" w:eastAsia="ja-JP"/>
          </w:rPr>
          <w:t>that individual entity.</w:t>
        </w:r>
      </w:ins>
      <w:ins w:id="519" w:author="Scott Houchin" w:date="2024-04-25T15:16:00Z">
        <w:r w:rsidR="00905EC5">
          <w:rPr>
            <w:lang w:val="en-CA" w:eastAsia="ja-JP"/>
          </w:rPr>
          <w:t xml:space="preserve"> For example, if </w:t>
        </w:r>
        <w:r w:rsidR="009F4412">
          <w:rPr>
            <w:lang w:val="en-CA" w:eastAsia="ja-JP"/>
          </w:rPr>
          <w:t>entities are tiles, and the reader wants to decompress tiles 2,3 an</w:t>
        </w:r>
      </w:ins>
      <w:ins w:id="520" w:author="Scott Houchin" w:date="2024-04-25T15:17:00Z">
        <w:r w:rsidR="009F4412">
          <w:rPr>
            <w:lang w:val="en-CA" w:eastAsia="ja-JP"/>
          </w:rPr>
          <w:t>d 4, then the reader must load the bytes for entity 2</w:t>
        </w:r>
        <w:r w:rsidR="00D10D83">
          <w:rPr>
            <w:lang w:val="en-CA" w:eastAsia="ja-JP"/>
          </w:rPr>
          <w:t xml:space="preserve"> and decompress just those bytes, </w:t>
        </w:r>
        <w:proofErr w:type="gramStart"/>
        <w:r w:rsidR="00D10D83">
          <w:rPr>
            <w:lang w:val="en-CA" w:eastAsia="ja-JP"/>
          </w:rPr>
          <w:t>resulting  in</w:t>
        </w:r>
        <w:proofErr w:type="gramEnd"/>
        <w:r w:rsidR="00D10D83">
          <w:rPr>
            <w:lang w:val="en-CA" w:eastAsia="ja-JP"/>
          </w:rPr>
          <w:t xml:space="preserve"> the uncompressed bytes for tile 2. The reader then repeats that </w:t>
        </w:r>
      </w:ins>
      <w:ins w:id="521" w:author="Scott Houchin" w:date="2024-04-25T15:18:00Z">
        <w:r w:rsidR="00D10D83">
          <w:rPr>
            <w:lang w:val="en-CA" w:eastAsia="ja-JP"/>
          </w:rPr>
          <w:t xml:space="preserve">process for </w:t>
        </w:r>
        <w:r w:rsidR="000A7263">
          <w:rPr>
            <w:lang w:val="en-CA" w:eastAsia="ja-JP"/>
          </w:rPr>
          <w:t>tile 3 and tile 4.</w:t>
        </w:r>
      </w:ins>
    </w:p>
    <w:p w14:paraId="39A51B7D" w14:textId="0007CB64" w:rsidR="00AD1D1E" w:rsidRDefault="00790F1C" w:rsidP="00AC4FFB">
      <w:pPr>
        <w:rPr>
          <w:ins w:id="522" w:author="Scott Houchin" w:date="2024-04-25T15:08:00Z"/>
          <w:lang w:val="en-CA" w:eastAsia="ja-JP"/>
        </w:rPr>
      </w:pPr>
      <w:ins w:id="523" w:author="Scott Houchin" w:date="2024-04-25T15:07:00Z">
        <w:r>
          <w:rPr>
            <w:lang w:val="en-CA" w:eastAsia="ja-JP"/>
          </w:rPr>
          <w:t>If the value is 0, then the reader can concatenate</w:t>
        </w:r>
      </w:ins>
      <w:ins w:id="524" w:author="Scott Houchin" w:date="2024-04-25T15:13:00Z">
        <w:r w:rsidR="001E215F">
          <w:rPr>
            <w:lang w:val="en-CA" w:eastAsia="ja-JP"/>
          </w:rPr>
          <w:t>, in entity order,</w:t>
        </w:r>
      </w:ins>
      <w:ins w:id="525" w:author="Scott Houchin" w:date="2024-04-25T15:07:00Z">
        <w:r>
          <w:rPr>
            <w:lang w:val="en-CA" w:eastAsia="ja-JP"/>
          </w:rPr>
          <w:t xml:space="preserve"> </w:t>
        </w:r>
      </w:ins>
      <w:ins w:id="526" w:author="Scott Houchin" w:date="2024-04-25T15:09:00Z">
        <w:r w:rsidR="00D87B7B">
          <w:rPr>
            <w:lang w:val="en-CA" w:eastAsia="ja-JP"/>
          </w:rPr>
          <w:t xml:space="preserve">the compressed bytes for </w:t>
        </w:r>
      </w:ins>
      <w:ins w:id="527" w:author="Scott Houchin" w:date="2024-04-25T15:07:00Z">
        <w:r>
          <w:rPr>
            <w:lang w:val="en-CA" w:eastAsia="ja-JP"/>
          </w:rPr>
          <w:t xml:space="preserve">any contiguous </w:t>
        </w:r>
      </w:ins>
      <w:ins w:id="528" w:author="Scott Houchin" w:date="2024-04-25T15:18:00Z">
        <w:r w:rsidR="000A7263">
          <w:rPr>
            <w:lang w:val="en-CA" w:eastAsia="ja-JP"/>
          </w:rPr>
          <w:t>list</w:t>
        </w:r>
      </w:ins>
      <w:ins w:id="529" w:author="Scott Houchin" w:date="2024-04-25T15:07:00Z">
        <w:r>
          <w:rPr>
            <w:lang w:val="en-CA" w:eastAsia="ja-JP"/>
          </w:rPr>
          <w:t xml:space="preserve"> of entities (in entity ord</w:t>
        </w:r>
      </w:ins>
      <w:ins w:id="530" w:author="Scott Houchin" w:date="2024-04-25T15:08:00Z">
        <w:r>
          <w:rPr>
            <w:lang w:val="en-CA" w:eastAsia="ja-JP"/>
          </w:rPr>
          <w:t>er</w:t>
        </w:r>
        <w:proofErr w:type="gramStart"/>
        <w:r>
          <w:rPr>
            <w:lang w:val="en-CA" w:eastAsia="ja-JP"/>
          </w:rPr>
          <w:t>)</w:t>
        </w:r>
      </w:ins>
      <w:ins w:id="531" w:author="Scott Houchin" w:date="2024-04-25T15:18:00Z">
        <w:r w:rsidR="000A7263">
          <w:rPr>
            <w:lang w:val="en-CA" w:eastAsia="ja-JP"/>
          </w:rPr>
          <w:t>, and</w:t>
        </w:r>
        <w:proofErr w:type="gramEnd"/>
        <w:r w:rsidR="000A7263">
          <w:rPr>
            <w:lang w:val="en-CA" w:eastAsia="ja-JP"/>
          </w:rPr>
          <w:t xml:space="preserve"> decompress those entities using a single </w:t>
        </w:r>
        <w:r w:rsidR="00A341D4">
          <w:rPr>
            <w:lang w:val="en-CA" w:eastAsia="ja-JP"/>
          </w:rPr>
          <w:t xml:space="preserve">decompression option. For the example of a reader </w:t>
        </w:r>
      </w:ins>
      <w:ins w:id="532" w:author="Scott Houchin" w:date="2024-04-25T15:19:00Z">
        <w:r w:rsidR="00A341D4">
          <w:rPr>
            <w:lang w:val="en-CA" w:eastAsia="ja-JP"/>
          </w:rPr>
          <w:t xml:space="preserve">that wants to </w:t>
        </w:r>
        <w:r w:rsidR="00CE3029">
          <w:rPr>
            <w:lang w:val="en-CA" w:eastAsia="ja-JP"/>
          </w:rPr>
          <w:t>decompress tiles 2, 3 and 4, the reader loads the bytes for those three tiles (regardless of what order those bytes are stored</w:t>
        </w:r>
        <w:r w:rsidR="00A714B8">
          <w:rPr>
            <w:lang w:val="en-CA" w:eastAsia="ja-JP"/>
          </w:rPr>
          <w:t xml:space="preserve">) and concatenate those three </w:t>
        </w:r>
      </w:ins>
      <w:ins w:id="533" w:author="Scott Houchin" w:date="2024-04-25T15:20:00Z">
        <w:r w:rsidR="00A714B8">
          <w:rPr>
            <w:lang w:val="en-CA" w:eastAsia="ja-JP"/>
          </w:rPr>
          <w:t xml:space="preserve">sets of bytes in the order 2, 3, 4. The reader can then decompress </w:t>
        </w:r>
        <w:r w:rsidR="006E65CD">
          <w:rPr>
            <w:lang w:val="en-CA" w:eastAsia="ja-JP"/>
          </w:rPr>
          <w:t>those three tiles using a single decompression operation</w:t>
        </w:r>
        <w:r w:rsidR="007F32E6">
          <w:rPr>
            <w:lang w:val="en-CA" w:eastAsia="ja-JP"/>
          </w:rPr>
          <w:t xml:space="preserve">, resulting in </w:t>
        </w:r>
      </w:ins>
      <w:ins w:id="534" w:author="Scott Houchin" w:date="2024-04-25T15:21:00Z">
        <w:r w:rsidR="007F32E6">
          <w:rPr>
            <w:lang w:val="en-CA" w:eastAsia="ja-JP"/>
          </w:rPr>
          <w:t xml:space="preserve">a an uncompressed </w:t>
        </w:r>
        <w:r w:rsidR="00A81F48">
          <w:rPr>
            <w:lang w:val="en-CA" w:eastAsia="ja-JP"/>
          </w:rPr>
          <w:t xml:space="preserve">set of bytes containing uncompressed tile 2, uncompressed tile 3, and uncompressed tile 4, in that order. </w:t>
        </w:r>
      </w:ins>
      <w:ins w:id="535" w:author="Scott Houchin" w:date="2024-04-25T15:22:00Z">
        <w:r w:rsidR="004842B1">
          <w:rPr>
            <w:lang w:val="en-CA" w:eastAsia="ja-JP"/>
          </w:rPr>
          <w:t xml:space="preserve">Using the information provided in the </w:t>
        </w:r>
      </w:ins>
      <w:bookmarkStart w:id="536" w:name="_Hlk120803861"/>
      <w:ins w:id="537" w:author="Scott Houchin" w:date="2024-04-25T15:25:00Z">
        <w:r w:rsidR="00792C8B" w:rsidRPr="00717B28">
          <w:rPr>
            <w:rFonts w:ascii="Courier New" w:hAnsi="Courier New" w:cs="Courier New"/>
            <w:lang w:val="en-CA" w:eastAsia="ja-JP"/>
            <w:rPrChange w:id="538" w:author="Scott Houchin" w:date="2024-04-25T15:26:00Z">
              <w:rPr>
                <w:lang w:val="en-US"/>
              </w:rPr>
            </w:rPrChange>
          </w:rPr>
          <w:t>UncompressedFrameConfig</w:t>
        </w:r>
        <w:bookmarkEnd w:id="536"/>
        <w:r w:rsidR="00792C8B" w:rsidRPr="00717B28">
          <w:rPr>
            <w:rFonts w:ascii="Courier New" w:hAnsi="Courier New" w:cs="Courier New"/>
            <w:lang w:val="en-CA" w:eastAsia="ja-JP"/>
            <w:rPrChange w:id="539" w:author="Scott Houchin" w:date="2024-04-25T15:26:00Z">
              <w:rPr>
                <w:lang w:val="en-US"/>
              </w:rPr>
            </w:rPrChange>
          </w:rPr>
          <w:t>Box</w:t>
        </w:r>
      </w:ins>
      <w:ins w:id="540" w:author="Scott Houchin" w:date="2024-04-25T15:26:00Z">
        <w:r w:rsidR="00792C8B">
          <w:rPr>
            <w:lang w:val="en-US"/>
          </w:rPr>
          <w:t xml:space="preserve">, the reader can </w:t>
        </w:r>
        <w:r w:rsidR="00717B28">
          <w:rPr>
            <w:lang w:val="en-US"/>
          </w:rPr>
          <w:t>calculate the size in bytes of each tile and then extract the individual tiles from the decompressed bytes.</w:t>
        </w:r>
      </w:ins>
    </w:p>
    <w:p w14:paraId="24E8314B" w14:textId="128D4618" w:rsidR="00AC4FFB" w:rsidRPr="00827908" w:rsidDel="00717B28" w:rsidRDefault="002D06DD" w:rsidP="00AC4FFB">
      <w:pPr>
        <w:rPr>
          <w:del w:id="541" w:author="Scott Houchin" w:date="2024-04-25T15:26:00Z"/>
          <w:lang w:val="en-CA" w:eastAsia="ja-JP"/>
        </w:rPr>
      </w:pPr>
      <w:ins w:id="542" w:author="Scott Houchin" w:date="2024-04-25T15:27:00Z">
        <w:r>
          <w:rPr>
            <w:lang w:val="en-CA" w:eastAsia="ja-JP"/>
          </w:rPr>
          <w:t xml:space="preserve">NOTE: The ability for the reader to </w:t>
        </w:r>
      </w:ins>
      <w:ins w:id="543" w:author="Scott Houchin" w:date="2024-04-25T15:30:00Z">
        <w:r w:rsidR="00946634">
          <w:rPr>
            <w:lang w:val="en-CA" w:eastAsia="ja-JP"/>
          </w:rPr>
          <w:t xml:space="preserve">decompress </w:t>
        </w:r>
      </w:ins>
      <w:ins w:id="544" w:author="Scott Houchin" w:date="2024-04-25T15:31:00Z">
        <w:r w:rsidR="0002478B">
          <w:rPr>
            <w:lang w:val="en-CA" w:eastAsia="ja-JP"/>
          </w:rPr>
          <w:t xml:space="preserve">multiple entities </w:t>
        </w:r>
        <w:r w:rsidR="00121A82">
          <w:rPr>
            <w:lang w:val="en-CA" w:eastAsia="ja-JP"/>
          </w:rPr>
          <w:t>as a single combined input buffer is largely dependent on the compression algorithm and codestream format. For example,</w:t>
        </w:r>
      </w:ins>
      <w:ins w:id="545" w:author="Scott Houchin" w:date="2024-04-25T15:33:00Z">
        <w:r w:rsidR="00B0181F">
          <w:rPr>
            <w:lang w:val="en-CA" w:eastAsia="ja-JP"/>
          </w:rPr>
          <w:t xml:space="preserve"> </w:t>
        </w:r>
      </w:ins>
      <w:ins w:id="546" w:author="Scott Houchin" w:date="2024-04-25T15:34:00Z">
        <w:r w:rsidR="003E533D">
          <w:rPr>
            <w:lang w:val="en-CA" w:eastAsia="ja-JP"/>
          </w:rPr>
          <w:t xml:space="preserve">while </w:t>
        </w:r>
      </w:ins>
      <w:ins w:id="547" w:author="Scott Houchin" w:date="2024-04-25T15:33:00Z">
        <w:r w:rsidR="00B0181F">
          <w:rPr>
            <w:lang w:val="en-CA" w:eastAsia="ja-JP"/>
          </w:rPr>
          <w:t xml:space="preserve">the </w:t>
        </w:r>
        <w:r w:rsidR="00E149A8" w:rsidRPr="00206806">
          <w:rPr>
            <w:lang w:val="en-CA" w:eastAsia="ja-JP"/>
          </w:rPr>
          <w:t>IETF RFC 1950</w:t>
        </w:r>
      </w:ins>
      <w:ins w:id="548" w:author="Scott Houchin" w:date="2024-04-25T15:34:00Z">
        <w:r w:rsidR="003E533D">
          <w:rPr>
            <w:lang w:val="en-CA" w:eastAsia="ja-JP"/>
          </w:rPr>
          <w:t xml:space="preserve"> format for DEFLATE does include a short header at the start of each </w:t>
        </w:r>
        <w:r w:rsidR="00CB2BAB">
          <w:rPr>
            <w:lang w:val="en-CA" w:eastAsia="ja-JP"/>
          </w:rPr>
          <w:t>compressed entity, the decompressor does recognize that header even if it is in the middle</w:t>
        </w:r>
      </w:ins>
      <w:ins w:id="549" w:author="Scott Houchin" w:date="2024-04-25T15:35:00Z">
        <w:r w:rsidR="00CB2BAB">
          <w:rPr>
            <w:lang w:val="en-CA" w:eastAsia="ja-JP"/>
          </w:rPr>
          <w:t xml:space="preserve"> of the compressed data buffer</w:t>
        </w:r>
        <w:r w:rsidR="00EE3349">
          <w:rPr>
            <w:lang w:val="en-CA" w:eastAsia="ja-JP"/>
          </w:rPr>
          <w:t xml:space="preserve">. In many cases, it may be possible for entities to be concatenated in any order </w:t>
        </w:r>
        <w:r w:rsidR="001C7EF2">
          <w:rPr>
            <w:lang w:val="en-CA" w:eastAsia="ja-JP"/>
          </w:rPr>
          <w:t>a</w:t>
        </w:r>
      </w:ins>
      <w:ins w:id="550" w:author="Scott Houchin" w:date="2024-04-25T15:36:00Z">
        <w:r w:rsidR="001C7EF2">
          <w:rPr>
            <w:lang w:val="en-CA" w:eastAsia="ja-JP"/>
          </w:rPr>
          <w:t xml:space="preserve">s long as the reader knows what order the entities were found in the compressed </w:t>
        </w:r>
        <w:proofErr w:type="gramStart"/>
        <w:r w:rsidR="001C7EF2">
          <w:rPr>
            <w:lang w:val="en-CA" w:eastAsia="ja-JP"/>
          </w:rPr>
          <w:t>buffer, and</w:t>
        </w:r>
        <w:proofErr w:type="gramEnd"/>
        <w:r w:rsidR="001C7EF2">
          <w:rPr>
            <w:lang w:val="en-CA" w:eastAsia="ja-JP"/>
          </w:rPr>
          <w:t xml:space="preserve"> can then extract those </w:t>
        </w:r>
        <w:r w:rsidR="00E3676E">
          <w:rPr>
            <w:lang w:val="en-CA" w:eastAsia="ja-JP"/>
          </w:rPr>
          <w:t>entities from the decompressed buffer. However, this capability is not guaranteed by this standard.</w:t>
        </w:r>
      </w:ins>
      <w:del w:id="551" w:author="Scott Houchin" w:date="2024-04-25T15:26:00Z">
        <w:r w:rsidR="00AC4FFB" w:rsidRPr="00827908" w:rsidDel="00717B28">
          <w:rPr>
            <w:lang w:val="en-CA" w:eastAsia="ja-JP"/>
          </w:rPr>
          <w:delText xml:space="preserve">whether </w:delText>
        </w:r>
        <w:r w:rsidR="00AC4FFB" w:rsidDel="00717B28">
          <w:rPr>
            <w:lang w:val="en-CA" w:eastAsia="ja-JP"/>
          </w:rPr>
          <w:delText xml:space="preserve">contiguous compressed byte ranges in the media sample or item data </w:delText>
        </w:r>
        <w:r w:rsidR="00AC4FFB" w:rsidRPr="00827908" w:rsidDel="00717B28">
          <w:rPr>
            <w:lang w:val="en-CA" w:eastAsia="ja-JP"/>
          </w:rPr>
          <w:delText xml:space="preserve">can be decompressed as a single large input buffer (value 1), or whether each </w:delText>
        </w:r>
        <w:r w:rsidR="00AC4FFB" w:rsidDel="00717B28">
          <w:rPr>
            <w:lang w:val="en-CA" w:eastAsia="ja-JP"/>
          </w:rPr>
          <w:delText xml:space="preserve">compressed byte range </w:delText>
        </w:r>
        <w:r w:rsidR="00AC4FFB" w:rsidRPr="00827908" w:rsidDel="00717B28">
          <w:rPr>
            <w:lang w:val="en-CA" w:eastAsia="ja-JP"/>
          </w:rPr>
          <w:delText>must be decompressed individually (value 0). If the value is 1</w:delText>
        </w:r>
        <w:r w:rsidR="00AC4FFB" w:rsidDel="00717B28">
          <w:rPr>
            <w:lang w:val="en-CA" w:eastAsia="ja-JP"/>
          </w:rPr>
          <w:delText xml:space="preserve">, </w:delText>
        </w:r>
        <w:r w:rsidR="00AC4FFB" w:rsidRPr="00827908" w:rsidDel="00717B28">
          <w:rPr>
            <w:lang w:val="en-CA" w:eastAsia="ja-JP"/>
          </w:rPr>
          <w:delText xml:space="preserve">the decompressed data </w:delText>
        </w:r>
        <w:r w:rsidR="00AC4FFB" w:rsidDel="00717B28">
          <w:rPr>
            <w:lang w:val="en-CA" w:eastAsia="ja-JP"/>
          </w:rPr>
          <w:delText xml:space="preserve">for the entire sample or item </w:delText>
        </w:r>
        <w:r w:rsidR="00AC4FFB" w:rsidRPr="00827908" w:rsidDel="00717B28">
          <w:rPr>
            <w:lang w:val="en-CA" w:eastAsia="ja-JP"/>
          </w:rPr>
          <w:delText xml:space="preserve">shall be equal to the concatenation of each decompressed </w:delText>
        </w:r>
        <w:r w:rsidR="00AC4FFB" w:rsidDel="00717B28">
          <w:rPr>
            <w:lang w:val="en-CA" w:eastAsia="ja-JP"/>
          </w:rPr>
          <w:delText>byte range</w:delText>
        </w:r>
        <w:r w:rsidR="00AC4FFB" w:rsidRPr="00827908" w:rsidDel="00717B28">
          <w:rPr>
            <w:lang w:val="en-CA" w:eastAsia="ja-JP"/>
          </w:rPr>
          <w:delText>.</w:delText>
        </w:r>
        <w:commentRangeEnd w:id="508"/>
        <w:r w:rsidR="00E97A06" w:rsidDel="00717B28">
          <w:rPr>
            <w:rStyle w:val="CommentReference"/>
          </w:rPr>
          <w:commentReference w:id="508"/>
        </w:r>
      </w:del>
    </w:p>
    <w:p w14:paraId="7AB7DF5D" w14:textId="1D2F6030" w:rsidR="00AC4FFB" w:rsidDel="00615129" w:rsidRDefault="00AC4FFB" w:rsidP="00AC4FFB">
      <w:pPr>
        <w:rPr>
          <w:del w:id="552" w:author="Scott Houchin" w:date="2024-04-25T15:12:00Z"/>
          <w:lang w:val="en-CA" w:eastAsia="ja-JP"/>
        </w:rPr>
      </w:pPr>
      <w:del w:id="553" w:author="Scott Houchin" w:date="2024-03-22T16:46:00Z">
        <w:r w:rsidRPr="00EB6FB2" w:rsidDel="00B13979">
          <w:rPr>
            <w:rFonts w:ascii="Courier New" w:hAnsi="Courier New" w:cs="Courier New"/>
            <w:lang w:val="en-CA" w:eastAsia="ja-JP"/>
          </w:rPr>
          <w:delText>compressed_range_type</w:delText>
        </w:r>
      </w:del>
      <w:del w:id="554" w:author="Scott Houchin" w:date="2024-04-25T15:12:00Z">
        <w:r w:rsidRPr="00827908" w:rsidDel="00615129">
          <w:rPr>
            <w:lang w:val="en-CA" w:eastAsia="ja-JP"/>
          </w:rPr>
          <w:delText xml:space="preserve"> indicate</w:delText>
        </w:r>
        <w:r w:rsidDel="00615129">
          <w:rPr>
            <w:lang w:val="en-CA" w:eastAsia="ja-JP"/>
          </w:rPr>
          <w:delText>s</w:delText>
        </w:r>
        <w:r w:rsidRPr="00827908" w:rsidDel="00615129">
          <w:rPr>
            <w:lang w:val="en-CA" w:eastAsia="ja-JP"/>
          </w:rPr>
          <w:delText xml:space="preserve"> the entity being compressed within a </w:delText>
        </w:r>
        <w:r w:rsidR="00037A7E" w:rsidDel="00615129">
          <w:rPr>
            <w:lang w:val="en-CA" w:eastAsia="ja-JP"/>
          </w:rPr>
          <w:delText>generically</w:delText>
        </w:r>
        <w:r w:rsidRPr="00827908" w:rsidDel="00615129">
          <w:rPr>
            <w:lang w:val="en-CA" w:eastAsia="ja-JP"/>
          </w:rPr>
          <w:delText xml:space="preserve">-compressed </w:delText>
        </w:r>
        <w:r w:rsidDel="00615129">
          <w:rPr>
            <w:lang w:val="en-CA" w:eastAsia="ja-JP"/>
          </w:rPr>
          <w:delText xml:space="preserve">media </w:delText>
        </w:r>
        <w:r w:rsidRPr="00827908" w:rsidDel="00615129">
          <w:rPr>
            <w:lang w:val="en-CA" w:eastAsia="ja-JP"/>
          </w:rPr>
          <w:delText>sample</w:delText>
        </w:r>
        <w:r w:rsidDel="00615129">
          <w:rPr>
            <w:lang w:val="en-CA" w:eastAsia="ja-JP"/>
          </w:rPr>
          <w:delText xml:space="preserve"> or item</w:delText>
        </w:r>
        <w:r w:rsidRPr="00827908" w:rsidDel="00615129">
          <w:rPr>
            <w:lang w:val="en-CA" w:eastAsia="ja-JP"/>
          </w:rPr>
          <w:delText xml:space="preserve">. </w:delText>
        </w:r>
      </w:del>
      <w:del w:id="555" w:author="Scott Houchin" w:date="2024-03-22T16:48:00Z">
        <w:r w:rsidRPr="00827908" w:rsidDel="00DF76B8">
          <w:rPr>
            <w:lang w:val="en-CA" w:eastAsia="ja-JP"/>
          </w:rPr>
          <w:delText xml:space="preserve">Each </w:delText>
        </w:r>
      </w:del>
      <w:del w:id="556" w:author="Scott Houchin" w:date="2024-04-25T15:12:00Z">
        <w:r w:rsidDel="00615129">
          <w:rPr>
            <w:lang w:val="en-CA" w:eastAsia="ja-JP"/>
          </w:rPr>
          <w:delText xml:space="preserve">range </w:delText>
        </w:r>
        <w:r w:rsidRPr="00827908" w:rsidDel="00615129">
          <w:rPr>
            <w:lang w:val="en-CA" w:eastAsia="ja-JP"/>
          </w:rPr>
          <w:delText>contains exactly the result of the compression algorithm applied to the identified entity.</w:delText>
        </w:r>
        <w:r w:rsidR="00D12E02" w:rsidDel="00615129">
          <w:rPr>
            <w:lang w:val="en-CA" w:eastAsia="ja-JP"/>
          </w:rPr>
          <w:delText xml:space="preserve"> Legal values of the </w:delText>
        </w:r>
      </w:del>
      <w:del w:id="557" w:author="Scott Houchin" w:date="2024-03-22T16:46:00Z">
        <w:r w:rsidR="004E5E0C" w:rsidRPr="00EB6FB2" w:rsidDel="00B13979">
          <w:rPr>
            <w:rFonts w:ascii="Courier New" w:hAnsi="Courier New" w:cs="Courier New"/>
            <w:lang w:val="en-CA" w:eastAsia="ja-JP"/>
          </w:rPr>
          <w:delText>compressed_range_type</w:delText>
        </w:r>
      </w:del>
      <w:del w:id="558" w:author="Scott Houchin" w:date="2024-04-25T15:12:00Z">
        <w:r w:rsidR="004E5E0C" w:rsidDel="00615129">
          <w:rPr>
            <w:lang w:val="en-CA" w:eastAsia="ja-JP"/>
          </w:rPr>
          <w:delText xml:space="preserve"> are specified in Clause 9.2</w:delText>
        </w:r>
      </w:del>
    </w:p>
    <w:p w14:paraId="429EE44A" w14:textId="77777777" w:rsidR="00AC4FFB" w:rsidRDefault="00AC4FFB" w:rsidP="005047DD">
      <w:pPr>
        <w:rPr>
          <w:lang w:eastAsia="ja-JP"/>
        </w:rPr>
      </w:pPr>
    </w:p>
    <w:p w14:paraId="612512B6" w14:textId="69F06676" w:rsidR="00AC4FFB" w:rsidRDefault="00037A7E" w:rsidP="00887404">
      <w:pPr>
        <w:pStyle w:val="Heading2"/>
      </w:pPr>
      <w:bookmarkStart w:id="559" w:name="_Toc163730386"/>
      <w:proofErr w:type="gramStart"/>
      <w:r>
        <w:lastRenderedPageBreak/>
        <w:t>Generically</w:t>
      </w:r>
      <w:r w:rsidR="00AC4FFB" w:rsidRPr="000D0F5E">
        <w:t>-compressed</w:t>
      </w:r>
      <w:proofErr w:type="gramEnd"/>
      <w:r w:rsidR="00AC4FFB" w:rsidRPr="000D0F5E">
        <w:t xml:space="preserve"> </w:t>
      </w:r>
      <w:r w:rsidR="00AC4FFB">
        <w:rPr>
          <w:lang w:val="en-CA"/>
        </w:rPr>
        <w:t>media tracks</w:t>
      </w:r>
      <w:bookmarkEnd w:id="559"/>
    </w:p>
    <w:p w14:paraId="7AF7011F" w14:textId="609BA663" w:rsidR="00720392" w:rsidRPr="00AC4FFB" w:rsidRDefault="00AC4FFB" w:rsidP="00887404">
      <w:pPr>
        <w:pStyle w:val="Heading3"/>
      </w:pPr>
      <w:bookmarkStart w:id="560" w:name="_Toc163730387"/>
      <w:bookmarkEnd w:id="322"/>
      <w:commentRangeStart w:id="561"/>
      <w:commentRangeStart w:id="562"/>
      <w:r w:rsidRPr="00157A70">
        <w:t>Overview</w:t>
      </w:r>
      <w:bookmarkEnd w:id="560"/>
      <w:commentRangeEnd w:id="561"/>
      <w:r w:rsidR="00B30E23">
        <w:rPr>
          <w:rStyle w:val="CommentReference"/>
          <w:b w:val="0"/>
          <w:lang w:eastAsia="en-US"/>
        </w:rPr>
        <w:commentReference w:id="561"/>
      </w:r>
      <w:commentRangeEnd w:id="562"/>
      <w:r w:rsidR="00FD1765">
        <w:rPr>
          <w:rStyle w:val="CommentReference"/>
          <w:b w:val="0"/>
          <w:lang w:eastAsia="en-US"/>
        </w:rPr>
        <w:commentReference w:id="562"/>
      </w:r>
    </w:p>
    <w:p w14:paraId="3F7F8256" w14:textId="47AF9D1B" w:rsidR="009C6DBE" w:rsidRPr="000D0F5E" w:rsidRDefault="00037A7E" w:rsidP="009C6DBE">
      <w:pPr>
        <w:spacing w:after="120"/>
        <w:rPr>
          <w:rFonts w:eastAsia="Times New Roman"/>
          <w:lang w:eastAsia="fr-FR"/>
        </w:rPr>
      </w:pPr>
      <w:proofErr w:type="gramStart"/>
      <w:r>
        <w:t>Generically</w:t>
      </w:r>
      <w:r w:rsidR="00BF20FB" w:rsidRPr="000D0F5E">
        <w:t>-compressed</w:t>
      </w:r>
      <w:proofErr w:type="gramEnd"/>
      <w:r w:rsidR="00BF20FB" w:rsidRPr="000D0F5E">
        <w:t xml:space="preserve"> </w:t>
      </w:r>
      <w:r w:rsidR="00720392">
        <w:rPr>
          <w:rFonts w:eastAsia="Times New Roman"/>
          <w:lang w:eastAsia="fr-FR"/>
        </w:rPr>
        <w:t>media</w:t>
      </w:r>
      <w:r w:rsidR="009C6DBE" w:rsidRPr="000D0F5E">
        <w:rPr>
          <w:rFonts w:eastAsia="Times New Roman"/>
          <w:lang w:eastAsia="fr-FR"/>
        </w:rPr>
        <w:t xml:space="preserve"> tracks compliant to this specification are </w:t>
      </w:r>
      <w:r w:rsidR="00720392">
        <w:rPr>
          <w:rFonts w:eastAsia="Times New Roman"/>
          <w:lang w:eastAsia="fr-FR"/>
        </w:rPr>
        <w:t xml:space="preserve">media </w:t>
      </w:r>
      <w:r w:rsidR="009C6DBE" w:rsidRPr="000D0F5E">
        <w:rPr>
          <w:rFonts w:eastAsia="Times New Roman"/>
          <w:lang w:eastAsia="fr-FR"/>
        </w:rPr>
        <w:t xml:space="preserve">tracks compliant to ISO/IEC 14496-12 that use a </w:t>
      </w:r>
      <w:r w:rsidR="00720392">
        <w:rPr>
          <w:rFonts w:eastAsia="Times New Roman"/>
          <w:lang w:eastAsia="fr-FR"/>
        </w:rPr>
        <w:t xml:space="preserve">reserved transformation scheme of type </w:t>
      </w:r>
      <w:r w:rsidR="009C6DBE" w:rsidRPr="000D0F5E">
        <w:rPr>
          <w:rFonts w:eastAsia="Times New Roman"/>
          <w:lang w:eastAsia="fr-FR"/>
        </w:rPr>
        <w:t>'</w:t>
      </w:r>
      <w:r w:rsidR="009C6DBE" w:rsidRPr="000D0F5E">
        <w:rPr>
          <w:rFonts w:ascii="Courier New" w:eastAsia="Times New Roman" w:hAnsi="Courier New" w:cs="Courier New"/>
          <w:lang w:eastAsia="fr-FR"/>
        </w:rPr>
        <w:t>g</w:t>
      </w:r>
      <w:r w:rsidR="00720392">
        <w:rPr>
          <w:rFonts w:ascii="Courier New" w:eastAsia="Times New Roman" w:hAnsi="Courier New" w:cs="Courier New"/>
          <w:lang w:eastAsia="fr-FR"/>
        </w:rPr>
        <w:t>cmp</w:t>
      </w:r>
      <w:r w:rsidR="009C6DBE" w:rsidRPr="000D0F5E">
        <w:rPr>
          <w:rFonts w:eastAsia="Times New Roman"/>
          <w:lang w:eastAsia="fr-FR"/>
        </w:rPr>
        <w:t xml:space="preserve">', hereafter called </w:t>
      </w:r>
      <w:r w:rsidR="0040598F">
        <w:rPr>
          <w:rFonts w:eastAsia="Times New Roman"/>
          <w:lang w:eastAsia="fr-FR"/>
        </w:rPr>
        <w:t>generically</w:t>
      </w:r>
      <w:r w:rsidR="009C6DBE" w:rsidRPr="000D0F5E">
        <w:rPr>
          <w:rFonts w:eastAsia="Times New Roman"/>
          <w:lang w:eastAsia="fr-FR"/>
        </w:rPr>
        <w:t>-compressed sample entry.</w:t>
      </w:r>
    </w:p>
    <w:p w14:paraId="5DFB724B" w14:textId="3A7EF9B7" w:rsidR="00720392" w:rsidRDefault="009C6DBE" w:rsidP="00720392">
      <w:pPr>
        <w:spacing w:after="120"/>
        <w:rPr>
          <w:rFonts w:eastAsia="Times New Roman"/>
          <w:lang w:eastAsia="fr-FR"/>
        </w:rPr>
      </w:pPr>
      <w:r w:rsidRPr="000D0F5E">
        <w:rPr>
          <w:rFonts w:eastAsia="Times New Roman"/>
          <w:lang w:eastAsia="fr-FR"/>
        </w:rPr>
        <w:t xml:space="preserve">The </w:t>
      </w:r>
      <w:r w:rsidR="00720392">
        <w:rPr>
          <w:rFonts w:ascii="Courier New" w:eastAsia="Times New Roman" w:hAnsi="Courier New" w:cs="Courier New"/>
          <w:lang w:eastAsia="fr-FR"/>
        </w:rPr>
        <w:t>SchemeInformationBox</w:t>
      </w:r>
      <w:r w:rsidR="00720392">
        <w:rPr>
          <w:rFonts w:eastAsia="Times New Roman"/>
          <w:lang w:eastAsia="fr-FR"/>
        </w:rPr>
        <w:t xml:space="preserve"> of </w:t>
      </w:r>
      <w:r w:rsidR="0040598F">
        <w:rPr>
          <w:rFonts w:eastAsia="Times New Roman"/>
          <w:lang w:eastAsia="fr-FR"/>
        </w:rPr>
        <w:t xml:space="preserve">a </w:t>
      </w:r>
      <w:proofErr w:type="gramStart"/>
      <w:r w:rsidR="0040598F">
        <w:rPr>
          <w:rFonts w:eastAsia="Times New Roman"/>
          <w:lang w:eastAsia="fr-FR"/>
        </w:rPr>
        <w:t>generically</w:t>
      </w:r>
      <w:r w:rsidRPr="000D0F5E">
        <w:rPr>
          <w:rFonts w:eastAsia="Times New Roman"/>
          <w:lang w:eastAsia="fr-FR"/>
        </w:rPr>
        <w:t>-compressed</w:t>
      </w:r>
      <w:proofErr w:type="gramEnd"/>
      <w:r w:rsidRPr="000D0F5E">
        <w:rPr>
          <w:rFonts w:eastAsia="Times New Roman"/>
          <w:lang w:eastAsia="fr-FR"/>
        </w:rPr>
        <w:t xml:space="preserve"> sample entry shall contain one </w:t>
      </w:r>
      <w:r w:rsidRPr="000D0F5E">
        <w:rPr>
          <w:rFonts w:ascii="Courier New" w:eastAsia="Times New Roman" w:hAnsi="Courier New" w:cs="Courier New"/>
          <w:lang w:eastAsia="fr-FR"/>
        </w:rPr>
        <w:t>CompressionConfig</w:t>
      </w:r>
      <w:r w:rsidR="00D91EAE">
        <w:rPr>
          <w:rFonts w:ascii="Courier New" w:eastAsia="Times New Roman" w:hAnsi="Courier New" w:cs="Courier New"/>
          <w:lang w:eastAsia="fr-FR"/>
        </w:rPr>
        <w:t>uration</w:t>
      </w:r>
      <w:r w:rsidRPr="000D0F5E">
        <w:rPr>
          <w:rFonts w:ascii="Courier New" w:eastAsia="Times New Roman" w:hAnsi="Courier New" w:cs="Courier New"/>
          <w:lang w:eastAsia="fr-FR"/>
        </w:rPr>
        <w:t>Box</w:t>
      </w:r>
      <w:bookmarkStart w:id="563" w:name="_Hlk120707471"/>
      <w:r w:rsidRPr="000D0F5E">
        <w:rPr>
          <w:rFonts w:eastAsia="Times New Roman"/>
          <w:lang w:eastAsia="fr-FR"/>
        </w:rPr>
        <w:t xml:space="preserve">, specifying the </w:t>
      </w:r>
      <w:del w:id="564" w:author="Scott Houchin" w:date="2024-03-25T14:31:00Z">
        <w:r w:rsidRPr="000D0F5E" w:rsidDel="00870F04">
          <w:rPr>
            <w:rFonts w:eastAsia="Times New Roman"/>
            <w:lang w:eastAsia="fr-FR"/>
          </w:rPr>
          <w:delText xml:space="preserve">specific </w:delText>
        </w:r>
      </w:del>
      <w:r w:rsidRPr="000D0F5E">
        <w:rPr>
          <w:rFonts w:eastAsia="Times New Roman"/>
          <w:lang w:eastAsia="fr-FR"/>
        </w:rPr>
        <w:t xml:space="preserve">data compression method </w:t>
      </w:r>
      <w:r w:rsidR="00720392">
        <w:rPr>
          <w:rFonts w:eastAsia="Times New Roman"/>
          <w:lang w:eastAsia="fr-FR"/>
        </w:rPr>
        <w:t xml:space="preserve">used </w:t>
      </w:r>
      <w:r w:rsidRPr="000D0F5E">
        <w:rPr>
          <w:rFonts w:eastAsia="Times New Roman"/>
          <w:lang w:eastAsia="fr-FR"/>
        </w:rPr>
        <w:t xml:space="preserve">and the </w:t>
      </w:r>
      <w:del w:id="565" w:author="Scott Houchin" w:date="2024-03-25T14:31:00Z">
        <w:r w:rsidR="00720392" w:rsidDel="00870F04">
          <w:rPr>
            <w:rFonts w:eastAsia="Times New Roman"/>
            <w:lang w:eastAsia="fr-FR"/>
          </w:rPr>
          <w:delText xml:space="preserve">granularity </w:delText>
        </w:r>
      </w:del>
      <w:ins w:id="566" w:author="Scott Houchin" w:date="2024-03-25T14:31:00Z">
        <w:r w:rsidR="00870F04">
          <w:rPr>
            <w:rFonts w:eastAsia="Times New Roman"/>
            <w:lang w:eastAsia="fr-FR"/>
          </w:rPr>
          <w:t xml:space="preserve">partitioning </w:t>
        </w:r>
      </w:ins>
      <w:r w:rsidR="00720392">
        <w:rPr>
          <w:rFonts w:eastAsia="Times New Roman"/>
          <w:lang w:eastAsia="fr-FR"/>
        </w:rPr>
        <w:t xml:space="preserve">of the compression scheme over the </w:t>
      </w:r>
      <w:r w:rsidRPr="000D0F5E">
        <w:rPr>
          <w:rFonts w:eastAsia="Times New Roman"/>
          <w:lang w:eastAsia="fr-FR"/>
        </w:rPr>
        <w:t>sample data</w:t>
      </w:r>
      <w:r w:rsidR="00720392">
        <w:rPr>
          <w:rFonts w:eastAsia="Times New Roman"/>
          <w:lang w:eastAsia="fr-FR"/>
        </w:rPr>
        <w:t>.</w:t>
      </w:r>
      <w:r w:rsidRPr="000D0F5E">
        <w:rPr>
          <w:rFonts w:eastAsia="Times New Roman"/>
          <w:lang w:eastAsia="fr-FR"/>
        </w:rPr>
        <w:t xml:space="preserve"> </w:t>
      </w:r>
    </w:p>
    <w:p w14:paraId="3221032D" w14:textId="439825CF" w:rsidR="0039042A" w:rsidRDefault="0039042A" w:rsidP="0039042A">
      <w:pPr>
        <w:spacing w:after="120"/>
        <w:rPr>
          <w:rFonts w:eastAsia="Times New Roman"/>
          <w:lang w:eastAsia="fr-FR"/>
        </w:rPr>
      </w:pPr>
      <w:r>
        <w:rPr>
          <w:rFonts w:eastAsia="Times New Roman"/>
          <w:lang w:eastAsia="fr-FR"/>
        </w:rPr>
        <w:t xml:space="preserve">The </w:t>
      </w:r>
      <w:del w:id="567" w:author="Scott Houchin" w:date="2024-04-25T15:45:00Z">
        <w:r w:rsidDel="000F7936">
          <w:rPr>
            <w:rFonts w:ascii="Courier New" w:eastAsia="Times New Roman" w:hAnsi="Courier New" w:cs="Courier New"/>
            <w:lang w:eastAsia="fr-FR"/>
          </w:rPr>
          <w:delText>Compressed</w:delText>
        </w:r>
        <w:r w:rsidR="002E4844" w:rsidDel="000F7936">
          <w:rPr>
            <w:rFonts w:ascii="Courier New" w:eastAsia="Times New Roman" w:hAnsi="Courier New" w:cs="Courier New"/>
            <w:lang w:eastAsia="fr-FR"/>
          </w:rPr>
          <w:delText>Byte</w:delText>
        </w:r>
        <w:r w:rsidDel="000F7936">
          <w:rPr>
            <w:rFonts w:ascii="Courier New" w:eastAsia="Times New Roman" w:hAnsi="Courier New" w:cs="Courier New"/>
            <w:lang w:eastAsia="fr-FR"/>
          </w:rPr>
          <w:delText>Ranges</w:delText>
        </w:r>
        <w:r w:rsidRPr="000D0F5E" w:rsidDel="000F7936">
          <w:rPr>
            <w:rFonts w:ascii="Courier New" w:eastAsia="Times New Roman" w:hAnsi="Courier New" w:cs="Courier New"/>
            <w:lang w:eastAsia="fr-FR"/>
          </w:rPr>
          <w:delText>InformationBox</w:delText>
        </w:r>
        <w:r w:rsidDel="000F7936">
          <w:rPr>
            <w:rFonts w:eastAsia="Times New Roman"/>
            <w:lang w:eastAsia="fr-FR"/>
          </w:rPr>
          <w:delText xml:space="preserve"> </w:delText>
        </w:r>
      </w:del>
      <w:proofErr w:type="gramStart"/>
      <w:ins w:id="568" w:author="Scott Houchin" w:date="2024-04-25T16:18:00Z">
        <w:r w:rsidR="00A7793D">
          <w:rPr>
            <w:rFonts w:ascii="Courier New" w:eastAsia="Times New Roman" w:hAnsi="Courier New" w:cs="Courier New"/>
            <w:lang w:eastAsia="fr-FR"/>
          </w:rPr>
          <w:t xml:space="preserve">GenericallyCompressedExtentsInfoBox </w:t>
        </w:r>
      </w:ins>
      <w:ins w:id="569" w:author="Scott Houchin" w:date="2024-04-25T15:45:00Z">
        <w:r w:rsidR="000F7936">
          <w:rPr>
            <w:rFonts w:eastAsia="Times New Roman"/>
            <w:lang w:eastAsia="fr-FR"/>
          </w:rPr>
          <w:t xml:space="preserve"> </w:t>
        </w:r>
      </w:ins>
      <w:r>
        <w:rPr>
          <w:rFonts w:eastAsia="Times New Roman"/>
          <w:lang w:eastAsia="fr-FR"/>
        </w:rPr>
        <w:t>is</w:t>
      </w:r>
      <w:proofErr w:type="gramEnd"/>
      <w:r>
        <w:rPr>
          <w:rFonts w:eastAsia="Times New Roman"/>
          <w:lang w:eastAsia="fr-FR"/>
        </w:rPr>
        <w:t xml:space="preserve"> used to </w:t>
      </w:r>
      <w:r w:rsidR="00BF20FB">
        <w:rPr>
          <w:rFonts w:eastAsia="Times New Roman"/>
          <w:lang w:eastAsia="fr-FR"/>
        </w:rPr>
        <w:t>s</w:t>
      </w:r>
      <w:r w:rsidRPr="000D0F5E">
        <w:rPr>
          <w:rFonts w:eastAsia="Times New Roman"/>
          <w:lang w:eastAsia="fr-FR"/>
        </w:rPr>
        <w:t>pecify the location and size of each independently compressed element within the sample.</w:t>
      </w:r>
    </w:p>
    <w:p w14:paraId="005A93FA" w14:textId="37B0F4A3" w:rsidR="00EB6FB2" w:rsidRDefault="00720392" w:rsidP="0039042A">
      <w:pPr>
        <w:spacing w:after="120"/>
        <w:rPr>
          <w:rFonts w:eastAsia="Times New Roman"/>
          <w:lang w:eastAsia="fr-FR"/>
        </w:rPr>
      </w:pPr>
      <w:r>
        <w:rPr>
          <w:rFonts w:eastAsia="Times New Roman"/>
          <w:lang w:eastAsia="fr-FR"/>
        </w:rPr>
        <w:t>For non</w:t>
      </w:r>
      <w:r w:rsidR="0039042A">
        <w:rPr>
          <w:rFonts w:eastAsia="Times New Roman"/>
          <w:lang w:eastAsia="fr-FR"/>
        </w:rPr>
        <w:t>-</w:t>
      </w:r>
      <w:r>
        <w:rPr>
          <w:rFonts w:eastAsia="Times New Roman"/>
          <w:lang w:eastAsia="fr-FR"/>
        </w:rPr>
        <w:t xml:space="preserve">fragmented movies, the sample table </w:t>
      </w:r>
      <w:r w:rsidR="0039042A">
        <w:rPr>
          <w:rFonts w:eastAsia="Times New Roman"/>
          <w:lang w:eastAsia="fr-FR"/>
        </w:rPr>
        <w:t xml:space="preserve">of a track using </w:t>
      </w:r>
      <w:r w:rsidR="0040598F">
        <w:rPr>
          <w:rFonts w:eastAsia="Times New Roman"/>
          <w:lang w:eastAsia="fr-FR"/>
        </w:rPr>
        <w:t>a generically</w:t>
      </w:r>
      <w:r w:rsidR="0039042A" w:rsidRPr="000D0F5E">
        <w:rPr>
          <w:rFonts w:eastAsia="Times New Roman"/>
          <w:lang w:eastAsia="fr-FR"/>
        </w:rPr>
        <w:t>-compressed sample entry</w:t>
      </w:r>
      <w:r w:rsidR="0039042A">
        <w:rPr>
          <w:rFonts w:eastAsia="Times New Roman"/>
          <w:lang w:eastAsia="fr-FR"/>
        </w:rPr>
        <w:t xml:space="preserve"> </w:t>
      </w:r>
      <w:r>
        <w:rPr>
          <w:rFonts w:eastAsia="Times New Roman"/>
          <w:lang w:eastAsia="fr-FR"/>
        </w:rPr>
        <w:t xml:space="preserve">shall contain one </w:t>
      </w:r>
      <w:del w:id="570" w:author="Scott Houchin" w:date="2024-04-25T15:46:00Z">
        <w:r w:rsidDel="000F7936">
          <w:rPr>
            <w:rFonts w:ascii="Courier New" w:eastAsia="Times New Roman" w:hAnsi="Courier New" w:cs="Courier New"/>
            <w:lang w:eastAsia="fr-FR"/>
          </w:rPr>
          <w:delText>Compressed</w:delText>
        </w:r>
        <w:r w:rsidR="002E4844" w:rsidDel="000F7936">
          <w:rPr>
            <w:rFonts w:ascii="Courier New" w:eastAsia="Times New Roman" w:hAnsi="Courier New" w:cs="Courier New"/>
            <w:lang w:eastAsia="fr-FR"/>
          </w:rPr>
          <w:delText>Byte</w:delText>
        </w:r>
        <w:r w:rsidDel="000F7936">
          <w:rPr>
            <w:rFonts w:ascii="Courier New" w:eastAsia="Times New Roman" w:hAnsi="Courier New" w:cs="Courier New"/>
            <w:lang w:eastAsia="fr-FR"/>
          </w:rPr>
          <w:delText>Range</w:delText>
        </w:r>
        <w:r w:rsidR="0039042A" w:rsidDel="000F7936">
          <w:rPr>
            <w:rFonts w:ascii="Courier New" w:eastAsia="Times New Roman" w:hAnsi="Courier New" w:cs="Courier New"/>
            <w:lang w:eastAsia="fr-FR"/>
          </w:rPr>
          <w:delText>s</w:delText>
        </w:r>
        <w:r w:rsidRPr="000D0F5E" w:rsidDel="000F7936">
          <w:rPr>
            <w:rFonts w:ascii="Courier New" w:eastAsia="Times New Roman" w:hAnsi="Courier New" w:cs="Courier New"/>
            <w:lang w:eastAsia="fr-FR"/>
          </w:rPr>
          <w:delText>InformationBox</w:delText>
        </w:r>
      </w:del>
      <w:proofErr w:type="gramStart"/>
      <w:ins w:id="571" w:author="Scott Houchin" w:date="2024-04-25T16:18:00Z">
        <w:r w:rsidR="00A7793D">
          <w:rPr>
            <w:rFonts w:ascii="Courier New" w:eastAsia="Times New Roman" w:hAnsi="Courier New" w:cs="Courier New"/>
            <w:lang w:eastAsia="fr-FR"/>
          </w:rPr>
          <w:t xml:space="preserve">GenericallyCompressedExtentsInfoBox </w:t>
        </w:r>
      </w:ins>
      <w:r w:rsidR="0039042A">
        <w:rPr>
          <w:rFonts w:eastAsia="Times New Roman"/>
          <w:lang w:eastAsia="fr-FR"/>
        </w:rPr>
        <w:t>.</w:t>
      </w:r>
      <w:proofErr w:type="gramEnd"/>
      <w:r w:rsidR="0039042A">
        <w:rPr>
          <w:rFonts w:eastAsia="Times New Roman"/>
          <w:lang w:eastAsia="fr-FR"/>
        </w:rPr>
        <w:t xml:space="preserve"> For </w:t>
      </w:r>
      <w:r w:rsidR="00A12DBF">
        <w:rPr>
          <w:rFonts w:eastAsia="Times New Roman"/>
          <w:lang w:eastAsia="fr-FR"/>
        </w:rPr>
        <w:t xml:space="preserve">a </w:t>
      </w:r>
      <w:r w:rsidR="0039042A">
        <w:rPr>
          <w:rFonts w:eastAsia="Times New Roman"/>
          <w:lang w:eastAsia="fr-FR"/>
        </w:rPr>
        <w:t xml:space="preserve">fragmented movie, each </w:t>
      </w:r>
      <w:r w:rsidR="0039042A" w:rsidRPr="0039042A">
        <w:rPr>
          <w:rFonts w:ascii="Courier New" w:eastAsia="Times New Roman" w:hAnsi="Courier New" w:cs="Courier New"/>
          <w:lang w:eastAsia="fr-FR"/>
        </w:rPr>
        <w:t>Track</w:t>
      </w:r>
      <w:r w:rsidR="00D01B10">
        <w:rPr>
          <w:rFonts w:ascii="Courier New" w:eastAsia="Times New Roman" w:hAnsi="Courier New" w:cs="Courier New"/>
          <w:lang w:eastAsia="fr-FR"/>
        </w:rPr>
        <w:t>Fragment</w:t>
      </w:r>
      <w:r w:rsidR="0039042A" w:rsidRPr="0039042A">
        <w:rPr>
          <w:rFonts w:ascii="Courier New" w:eastAsia="Times New Roman" w:hAnsi="Courier New" w:cs="Courier New"/>
          <w:lang w:eastAsia="fr-FR"/>
        </w:rPr>
        <w:t>Box</w:t>
      </w:r>
      <w:r w:rsidR="0039042A">
        <w:rPr>
          <w:rFonts w:eastAsia="Times New Roman"/>
          <w:lang w:eastAsia="fr-FR"/>
        </w:rPr>
        <w:t xml:space="preserve"> of a track using </w:t>
      </w:r>
      <w:r w:rsidR="0040598F">
        <w:rPr>
          <w:rFonts w:eastAsia="Times New Roman"/>
          <w:lang w:eastAsia="fr-FR"/>
        </w:rPr>
        <w:t xml:space="preserve">a </w:t>
      </w:r>
      <w:proofErr w:type="gramStart"/>
      <w:r w:rsidR="0040598F">
        <w:rPr>
          <w:rFonts w:eastAsia="Times New Roman"/>
          <w:lang w:eastAsia="fr-FR"/>
        </w:rPr>
        <w:t>generically</w:t>
      </w:r>
      <w:r w:rsidR="0039042A" w:rsidRPr="000D0F5E">
        <w:rPr>
          <w:rFonts w:eastAsia="Times New Roman"/>
          <w:lang w:eastAsia="fr-FR"/>
        </w:rPr>
        <w:t>-compressed</w:t>
      </w:r>
      <w:proofErr w:type="gramEnd"/>
      <w:r w:rsidR="0039042A" w:rsidRPr="000D0F5E">
        <w:rPr>
          <w:rFonts w:eastAsia="Times New Roman"/>
          <w:lang w:eastAsia="fr-FR"/>
        </w:rPr>
        <w:t xml:space="preserve"> sample entry</w:t>
      </w:r>
      <w:r w:rsidR="0039042A">
        <w:rPr>
          <w:rFonts w:eastAsia="Times New Roman"/>
          <w:lang w:eastAsia="fr-FR"/>
        </w:rPr>
        <w:t xml:space="preserve"> shall contain one </w:t>
      </w:r>
      <w:bookmarkStart w:id="572" w:name="_Hlk162269693"/>
      <w:ins w:id="573" w:author="Scott Houchin" w:date="2024-04-25T16:35:00Z">
        <w:r w:rsidR="0075279B">
          <w:rPr>
            <w:rFonts w:ascii="Courier New" w:eastAsia="Times New Roman" w:hAnsi="Courier New" w:cs="Courier New"/>
            <w:lang w:eastAsia="fr-FR"/>
          </w:rPr>
          <w:t>GenericallyCompressedExtentsInfoBox</w:t>
        </w:r>
      </w:ins>
      <w:del w:id="574" w:author="Scott Houchin" w:date="2024-04-25T16:35:00Z">
        <w:r w:rsidR="0039042A" w:rsidDel="0075279B">
          <w:rPr>
            <w:rFonts w:ascii="Courier New" w:eastAsia="Times New Roman" w:hAnsi="Courier New" w:cs="Courier New"/>
            <w:lang w:eastAsia="fr-FR"/>
          </w:rPr>
          <w:delText>Compressed</w:delText>
        </w:r>
      </w:del>
      <w:del w:id="575" w:author="Scott Houchin" w:date="2024-04-25T15:46:00Z">
        <w:r w:rsidR="0039042A" w:rsidDel="00075918">
          <w:rPr>
            <w:rFonts w:ascii="Courier New" w:eastAsia="Times New Roman" w:hAnsi="Courier New" w:cs="Courier New"/>
            <w:lang w:eastAsia="fr-FR"/>
          </w:rPr>
          <w:delText>Ranges</w:delText>
        </w:r>
      </w:del>
      <w:del w:id="576" w:author="Scott Houchin" w:date="2024-04-25T16:35:00Z">
        <w:r w:rsidR="0039042A" w:rsidRPr="000D0F5E" w:rsidDel="0075279B">
          <w:rPr>
            <w:rFonts w:ascii="Courier New" w:eastAsia="Times New Roman" w:hAnsi="Courier New" w:cs="Courier New"/>
            <w:lang w:eastAsia="fr-FR"/>
          </w:rPr>
          <w:delText>InformationBox</w:delText>
        </w:r>
      </w:del>
      <w:bookmarkEnd w:id="572"/>
      <w:r w:rsidR="0039042A">
        <w:rPr>
          <w:rFonts w:eastAsia="Times New Roman"/>
          <w:lang w:eastAsia="fr-FR"/>
        </w:rPr>
        <w:t>.</w:t>
      </w:r>
    </w:p>
    <w:p w14:paraId="0F3E85D0" w14:textId="7495F30A" w:rsidR="009C6DBE" w:rsidRDefault="0040598F" w:rsidP="0039042A">
      <w:pPr>
        <w:spacing w:after="120"/>
        <w:rPr>
          <w:rFonts w:eastAsia="Times New Roman"/>
          <w:lang w:eastAsia="fr-FR"/>
        </w:rPr>
      </w:pPr>
      <w:r>
        <w:rPr>
          <w:rFonts w:eastAsia="Times New Roman"/>
          <w:lang w:eastAsia="fr-FR"/>
        </w:rPr>
        <w:t xml:space="preserve">A </w:t>
      </w:r>
      <w:proofErr w:type="gramStart"/>
      <w:r>
        <w:rPr>
          <w:rFonts w:eastAsia="Times New Roman"/>
          <w:lang w:eastAsia="fr-FR"/>
        </w:rPr>
        <w:t>generically</w:t>
      </w:r>
      <w:r w:rsidR="00EB6FB2" w:rsidRPr="000D0F5E">
        <w:rPr>
          <w:rFonts w:eastAsia="Times New Roman"/>
          <w:lang w:eastAsia="fr-FR"/>
        </w:rPr>
        <w:t>-compressed</w:t>
      </w:r>
      <w:proofErr w:type="gramEnd"/>
      <w:r w:rsidR="00EB6FB2" w:rsidRPr="000D0F5E">
        <w:rPr>
          <w:rFonts w:eastAsia="Times New Roman"/>
          <w:lang w:eastAsia="fr-FR"/>
        </w:rPr>
        <w:t xml:space="preserve"> sample </w:t>
      </w:r>
      <w:r w:rsidR="00EB6FB2">
        <w:rPr>
          <w:rFonts w:eastAsia="Times New Roman"/>
          <w:lang w:eastAsia="fr-FR"/>
        </w:rPr>
        <w:t>entry does not impact the description of the media samples of the track: random access information, subsample description and sample group properties describe the media sample</w:t>
      </w:r>
      <w:bookmarkEnd w:id="563"/>
      <w:r w:rsidR="00BF20FB">
        <w:rPr>
          <w:rFonts w:eastAsia="Times New Roman"/>
          <w:lang w:eastAsia="fr-FR"/>
        </w:rPr>
        <w:t xml:space="preserve"> without the </w:t>
      </w:r>
      <w:r w:rsidR="00E01FD8">
        <w:rPr>
          <w:rFonts w:eastAsia="Times New Roman"/>
          <w:lang w:eastAsia="fr-FR"/>
        </w:rPr>
        <w:t>generic</w:t>
      </w:r>
      <w:r w:rsidR="00BF20FB">
        <w:rPr>
          <w:rFonts w:eastAsia="Times New Roman"/>
          <w:lang w:eastAsia="fr-FR"/>
        </w:rPr>
        <w:t xml:space="preserve"> compression being applied</w:t>
      </w:r>
      <w:r w:rsidR="00EB6FB2">
        <w:rPr>
          <w:rFonts w:eastAsia="Times New Roman"/>
          <w:lang w:eastAsia="fr-FR"/>
        </w:rPr>
        <w:t>.</w:t>
      </w:r>
    </w:p>
    <w:p w14:paraId="20455D43" w14:textId="2A6E4FD6" w:rsidR="00D01B10" w:rsidRPr="00827908" w:rsidRDefault="00D01B10" w:rsidP="00D01B10">
      <w:pPr>
        <w:rPr>
          <w:lang w:val="en-CA" w:eastAsia="ja-JP"/>
        </w:rPr>
      </w:pPr>
      <w:r w:rsidRPr="00D01B10">
        <w:rPr>
          <w:highlight w:val="yellow"/>
          <w:lang w:val="en-CA" w:eastAsia="ja-JP"/>
        </w:rPr>
        <w:t>EDITOR’S NOTE: If th</w:t>
      </w:r>
      <w:r>
        <w:rPr>
          <w:highlight w:val="yellow"/>
          <w:lang w:val="en-CA" w:eastAsia="ja-JP"/>
        </w:rPr>
        <w:t>e ability to switch compression type across samples for a same media configuration is desired, it would be better to use an essential sample group. Contributions on this topic are expected.</w:t>
      </w:r>
    </w:p>
    <w:p w14:paraId="001FB389" w14:textId="0DB88878" w:rsidR="00D01B10" w:rsidRPr="007F4E21" w:rsidRDefault="00C215E9" w:rsidP="00887404">
      <w:pPr>
        <w:pStyle w:val="Heading3"/>
        <w:rPr>
          <w:lang w:val="en-CA"/>
        </w:rPr>
      </w:pPr>
      <w:bookmarkStart w:id="577" w:name="_Ref162016033"/>
      <w:bookmarkStart w:id="578" w:name="_Toc163730388"/>
      <w:ins w:id="579" w:author="Scott Houchin" w:date="2024-04-25T16:11:00Z">
        <w:r>
          <w:t xml:space="preserve">Generically </w:t>
        </w:r>
      </w:ins>
      <w:commentRangeStart w:id="580"/>
      <w:r w:rsidR="00D01B10">
        <w:t xml:space="preserve">Compressed </w:t>
      </w:r>
      <w:del w:id="581" w:author="Scott Houchin" w:date="2024-04-25T16:11:00Z">
        <w:r w:rsidR="00D01B10" w:rsidDel="00C215E9">
          <w:delText>Byte Ranges</w:delText>
        </w:r>
      </w:del>
      <w:ins w:id="582" w:author="Scott Houchin" w:date="2024-04-25T16:11:00Z">
        <w:r>
          <w:t>Extents</w:t>
        </w:r>
      </w:ins>
      <w:r w:rsidR="00D01B10">
        <w:t xml:space="preserve"> Info</w:t>
      </w:r>
      <w:del w:id="583" w:author="Scott Houchin" w:date="2024-04-25T16:38:00Z">
        <w:r w:rsidR="00D01B10" w:rsidDel="0075279B">
          <w:delText>rmation</w:delText>
        </w:r>
      </w:del>
      <w:r w:rsidR="00D01B10">
        <w:t xml:space="preserve"> Box</w:t>
      </w:r>
      <w:bookmarkEnd w:id="577"/>
      <w:bookmarkEnd w:id="578"/>
      <w:commentRangeEnd w:id="580"/>
      <w:r w:rsidR="007A00C0">
        <w:rPr>
          <w:rStyle w:val="CommentReference"/>
          <w:b w:val="0"/>
          <w:lang w:eastAsia="en-US"/>
        </w:rPr>
        <w:commentReference w:id="580"/>
      </w:r>
    </w:p>
    <w:p w14:paraId="5B373222" w14:textId="77777777" w:rsidR="00D01B10" w:rsidRPr="007F4E21" w:rsidRDefault="00D01B10" w:rsidP="00887404">
      <w:pPr>
        <w:pStyle w:val="Heading4"/>
        <w:rPr>
          <w:lang w:val="en-CA"/>
        </w:rPr>
      </w:pPr>
      <w:r>
        <w:t>Definition</w:t>
      </w:r>
    </w:p>
    <w:p w14:paraId="16630E30" w14:textId="68FB41BD" w:rsidR="00D01B10" w:rsidRPr="00D91EAE" w:rsidRDefault="00D01B10" w:rsidP="00D01B10">
      <w:pPr>
        <w:pStyle w:val="NormalWeb"/>
      </w:pPr>
      <w:r>
        <w:rPr>
          <w:rFonts w:ascii="Cambria" w:hAnsi="Cambria"/>
          <w:sz w:val="22"/>
          <w:szCs w:val="22"/>
        </w:rPr>
        <w:t xml:space="preserve">Box Type: </w:t>
      </w:r>
      <w:r>
        <w:rPr>
          <w:rFonts w:ascii="CourierNewPSMT" w:hAnsi="CourierNewPSMT" w:cs="CourierNewPSMT"/>
          <w:sz w:val="22"/>
          <w:szCs w:val="22"/>
        </w:rPr>
        <w:t>'cbri'</w:t>
      </w:r>
      <w:r>
        <w:rPr>
          <w:rFonts w:ascii="CourierNewPSMT" w:hAnsi="CourierNewPSMT" w:cs="CourierNewPSMT"/>
          <w:sz w:val="22"/>
          <w:szCs w:val="22"/>
        </w:rPr>
        <w:br/>
      </w:r>
      <w:r>
        <w:rPr>
          <w:rFonts w:ascii="Cambria" w:hAnsi="Cambria"/>
          <w:sz w:val="22"/>
          <w:szCs w:val="22"/>
        </w:rPr>
        <w:t xml:space="preserve">Container: </w:t>
      </w:r>
      <w:r>
        <w:rPr>
          <w:rFonts w:ascii="CourierNewPSMT" w:hAnsi="CourierNewPSMT" w:cs="CourierNewPSMT"/>
          <w:sz w:val="22"/>
          <w:szCs w:val="22"/>
        </w:rPr>
        <w:t xml:space="preserve">SampleTableBox </w:t>
      </w:r>
      <w:r>
        <w:rPr>
          <w:rFonts w:ascii="Cambria" w:hAnsi="Cambria"/>
          <w:sz w:val="22"/>
          <w:szCs w:val="22"/>
        </w:rPr>
        <w:t xml:space="preserve">or </w:t>
      </w:r>
      <w:r w:rsidRPr="00D01B10">
        <w:rPr>
          <w:rFonts w:ascii="CourierNewPSMT" w:hAnsi="CourierNewPSMT" w:cs="CourierNewPSMT"/>
          <w:sz w:val="22"/>
          <w:szCs w:val="22"/>
        </w:rPr>
        <w:t>TrackFragmentBox</w:t>
      </w:r>
      <w:r>
        <w:rPr>
          <w:rFonts w:ascii="CourierNewPSMT" w:hAnsi="CourierNewPSMT" w:cs="CourierNewPSMT"/>
          <w:sz w:val="22"/>
          <w:szCs w:val="22"/>
        </w:rPr>
        <w:br/>
      </w:r>
      <w:r>
        <w:rPr>
          <w:rFonts w:ascii="Cambria" w:hAnsi="Cambria"/>
          <w:sz w:val="22"/>
          <w:szCs w:val="22"/>
        </w:rPr>
        <w:t xml:space="preserve">Mandatory: </w:t>
      </w:r>
      <w:r w:rsidR="00E45264">
        <w:rPr>
          <w:rFonts w:ascii="Cambria" w:hAnsi="Cambria"/>
          <w:sz w:val="22"/>
          <w:szCs w:val="22"/>
        </w:rPr>
        <w:t>See below</w:t>
      </w:r>
      <w:r>
        <w:rPr>
          <w:rFonts w:ascii="Cambria" w:hAnsi="Cambria"/>
          <w:sz w:val="22"/>
          <w:szCs w:val="22"/>
        </w:rPr>
        <w:br/>
        <w:t xml:space="preserve">Quantity: </w:t>
      </w:r>
      <w:r w:rsidR="000E27DE">
        <w:rPr>
          <w:rFonts w:ascii="Cambria" w:hAnsi="Cambria"/>
          <w:sz w:val="22"/>
          <w:szCs w:val="22"/>
        </w:rPr>
        <w:t xml:space="preserve">Zero or </w:t>
      </w:r>
      <w:r>
        <w:rPr>
          <w:rFonts w:ascii="Cambria" w:hAnsi="Cambria"/>
          <w:sz w:val="22"/>
          <w:szCs w:val="22"/>
        </w:rPr>
        <w:t xml:space="preserve">One </w:t>
      </w:r>
    </w:p>
    <w:p w14:paraId="3CDF3821" w14:textId="77777777" w:rsidR="00D01B10" w:rsidRDefault="00D01B10" w:rsidP="00D01B10">
      <w:pPr>
        <w:rPr>
          <w:lang w:val="en-US" w:eastAsia="ja-JP"/>
        </w:rPr>
      </w:pPr>
    </w:p>
    <w:p w14:paraId="7A8D0A62" w14:textId="7D6FFA91" w:rsidR="00E45264" w:rsidRDefault="00E45264" w:rsidP="00D01B10">
      <w:pPr>
        <w:rPr>
          <w:lang w:val="en-US" w:eastAsia="ja-JP"/>
        </w:rPr>
      </w:pPr>
      <w:r>
        <w:rPr>
          <w:lang w:val="en-US" w:eastAsia="ja-JP"/>
        </w:rPr>
        <w:t xml:space="preserve">The </w:t>
      </w:r>
      <w:del w:id="584" w:author="Scott Houchin" w:date="2024-04-25T15:46:00Z">
        <w:r w:rsidRPr="00C27A62" w:rsidDel="00D70338">
          <w:rPr>
            <w:rFonts w:ascii="Courier New" w:hAnsi="Courier New" w:cs="Courier New"/>
            <w:sz w:val="20"/>
            <w:szCs w:val="20"/>
            <w:lang w:val="en-CA" w:eastAsia="ja-JP"/>
          </w:rPr>
          <w:delText>CompressedByteRangesInformationBox</w:delText>
        </w:r>
        <w:r w:rsidDel="00D70338">
          <w:rPr>
            <w:lang w:val="en-US" w:eastAsia="ja-JP"/>
          </w:rPr>
          <w:delText xml:space="preserve"> </w:delText>
        </w:r>
      </w:del>
      <w:proofErr w:type="gramStart"/>
      <w:ins w:id="585" w:author="Scott Houchin" w:date="2024-04-25T16:18:00Z">
        <w:r w:rsidR="00A7793D">
          <w:rPr>
            <w:rFonts w:ascii="Courier New" w:hAnsi="Courier New" w:cs="Courier New"/>
            <w:sz w:val="20"/>
            <w:szCs w:val="20"/>
            <w:lang w:val="en-CA" w:eastAsia="ja-JP"/>
          </w:rPr>
          <w:t xml:space="preserve">GenericallyCompressedExtentsInfoBox </w:t>
        </w:r>
      </w:ins>
      <w:ins w:id="586" w:author="Scott Houchin" w:date="2024-04-25T15:46:00Z">
        <w:r w:rsidR="00D70338">
          <w:rPr>
            <w:lang w:val="en-US" w:eastAsia="ja-JP"/>
          </w:rPr>
          <w:t xml:space="preserve"> </w:t>
        </w:r>
      </w:ins>
      <w:r>
        <w:rPr>
          <w:lang w:val="en-US" w:eastAsia="ja-JP"/>
        </w:rPr>
        <w:t>describes</w:t>
      </w:r>
      <w:proofErr w:type="gramEnd"/>
      <w:r>
        <w:rPr>
          <w:lang w:val="en-US" w:eastAsia="ja-JP"/>
        </w:rPr>
        <w:t xml:space="preserve"> the </w:t>
      </w:r>
      <w:del w:id="587" w:author="Scott Houchin" w:date="2024-04-25T15:47:00Z">
        <w:r w:rsidDel="00714420">
          <w:rPr>
            <w:lang w:val="en-US" w:eastAsia="ja-JP"/>
          </w:rPr>
          <w:delText>byte ranges</w:delText>
        </w:r>
      </w:del>
      <w:ins w:id="588" w:author="Scott Houchin" w:date="2024-04-25T15:47:00Z">
        <w:r w:rsidR="00714420">
          <w:rPr>
            <w:lang w:val="en-US" w:eastAsia="ja-JP"/>
          </w:rPr>
          <w:t>extents</w:t>
        </w:r>
      </w:ins>
      <w:r>
        <w:rPr>
          <w:lang w:val="en-US" w:eastAsia="ja-JP"/>
        </w:rPr>
        <w:t xml:space="preserve"> of compressed data for </w:t>
      </w:r>
      <w:r w:rsidR="00AF5514">
        <w:rPr>
          <w:lang w:val="en-US" w:eastAsia="ja-JP"/>
        </w:rPr>
        <w:t xml:space="preserve">samples of </w:t>
      </w:r>
      <w:r>
        <w:rPr>
          <w:lang w:val="en-US" w:eastAsia="ja-JP"/>
        </w:rPr>
        <w:t>a tr</w:t>
      </w:r>
      <w:r w:rsidR="00AF5514">
        <w:rPr>
          <w:lang w:val="en-US" w:eastAsia="ja-JP"/>
        </w:rPr>
        <w:t>a</w:t>
      </w:r>
      <w:r>
        <w:rPr>
          <w:lang w:val="en-US" w:eastAsia="ja-JP"/>
        </w:rPr>
        <w:t>ck or track fragment.</w:t>
      </w:r>
    </w:p>
    <w:p w14:paraId="76C09E2E" w14:textId="65A2C085" w:rsidR="00E45264" w:rsidRDefault="00E45264" w:rsidP="00D01B10">
      <w:pPr>
        <w:rPr>
          <w:lang w:val="en-US" w:eastAsia="ja-JP"/>
        </w:rPr>
      </w:pPr>
      <w:r>
        <w:rPr>
          <w:lang w:val="en-US" w:eastAsia="ja-JP"/>
        </w:rPr>
        <w:t xml:space="preserve">The </w:t>
      </w:r>
      <w:del w:id="589" w:author="Scott Houchin" w:date="2024-04-25T15:47:00Z">
        <w:r w:rsidRPr="00C27A62" w:rsidDel="00714420">
          <w:rPr>
            <w:rFonts w:ascii="Courier New" w:hAnsi="Courier New" w:cs="Courier New"/>
            <w:sz w:val="20"/>
            <w:szCs w:val="20"/>
            <w:lang w:val="en-CA" w:eastAsia="ja-JP"/>
          </w:rPr>
          <w:delText>CompressedByteRangesInformationBox</w:delText>
        </w:r>
        <w:r w:rsidDel="00714420">
          <w:rPr>
            <w:lang w:val="en-US" w:eastAsia="ja-JP"/>
          </w:rPr>
          <w:delText xml:space="preserve"> </w:delText>
        </w:r>
      </w:del>
      <w:proofErr w:type="gramStart"/>
      <w:ins w:id="590" w:author="Scott Houchin" w:date="2024-04-25T16:18:00Z">
        <w:r w:rsidR="00A7793D">
          <w:rPr>
            <w:rFonts w:ascii="Courier New" w:hAnsi="Courier New" w:cs="Courier New"/>
            <w:sz w:val="20"/>
            <w:szCs w:val="20"/>
            <w:lang w:val="en-CA" w:eastAsia="ja-JP"/>
          </w:rPr>
          <w:t xml:space="preserve">GenericallyCompressedExtentsInfoBox </w:t>
        </w:r>
      </w:ins>
      <w:ins w:id="591" w:author="Scott Houchin" w:date="2024-04-25T15:47:00Z">
        <w:r w:rsidR="00714420">
          <w:rPr>
            <w:lang w:val="en-US" w:eastAsia="ja-JP"/>
          </w:rPr>
          <w:t xml:space="preserve"> </w:t>
        </w:r>
      </w:ins>
      <w:r>
        <w:t>shall</w:t>
      </w:r>
      <w:proofErr w:type="gramEnd"/>
      <w:r>
        <w:t xml:space="preserve"> be present whenever the track has a sample entry using a restricted scheme of type </w:t>
      </w:r>
      <w:r>
        <w:rPr>
          <w:rFonts w:ascii="CourierNewPSMT" w:hAnsi="CourierNewPSMT" w:cs="CourierNewPSMT"/>
        </w:rPr>
        <w:t>'gcmp'</w:t>
      </w:r>
      <w:r>
        <w:rPr>
          <w:lang w:val="en-US" w:eastAsia="ja-JP"/>
        </w:rPr>
        <w:t xml:space="preserve">and the </w:t>
      </w:r>
      <w:del w:id="592" w:author="Scott Houchin" w:date="2024-03-22T16:46:00Z">
        <w:r w:rsidR="000E27DE" w:rsidRPr="00EB6FB2" w:rsidDel="00B13979">
          <w:rPr>
            <w:rFonts w:ascii="Courier New" w:hAnsi="Courier New" w:cs="Courier New"/>
            <w:lang w:val="en-CA" w:eastAsia="ja-JP"/>
          </w:rPr>
          <w:delText>compressed_range_type</w:delText>
        </w:r>
      </w:del>
      <w:ins w:id="593" w:author="Scott Houchin" w:date="2024-03-22T16:46:00Z">
        <w:r w:rsidR="00B13979">
          <w:rPr>
            <w:rFonts w:ascii="Courier New" w:hAnsi="Courier New" w:cs="Courier New"/>
            <w:lang w:val="en-CA" w:eastAsia="ja-JP"/>
          </w:rPr>
          <w:t>compressed_entity_type</w:t>
        </w:r>
      </w:ins>
      <w:r w:rsidR="000E27DE">
        <w:rPr>
          <w:lang w:val="en-US" w:eastAsia="ja-JP"/>
        </w:rPr>
        <w:t xml:space="preserve"> of the a</w:t>
      </w:r>
      <w:r>
        <w:rPr>
          <w:lang w:val="en-US" w:eastAsia="ja-JP"/>
        </w:rPr>
        <w:t xml:space="preserve">ssociated </w:t>
      </w:r>
      <w:r w:rsidRPr="000D0F5E">
        <w:rPr>
          <w:rFonts w:ascii="Courier New" w:eastAsia="Times New Roman" w:hAnsi="Courier New" w:cs="Courier New"/>
          <w:lang w:eastAsia="fr-FR"/>
        </w:rPr>
        <w:t>CompressionConfig</w:t>
      </w:r>
      <w:r>
        <w:rPr>
          <w:rFonts w:ascii="Courier New" w:eastAsia="Times New Roman" w:hAnsi="Courier New" w:cs="Courier New"/>
          <w:lang w:eastAsia="fr-FR"/>
        </w:rPr>
        <w:t>uration</w:t>
      </w:r>
      <w:r w:rsidRPr="000D0F5E">
        <w:rPr>
          <w:rFonts w:ascii="Courier New" w:eastAsia="Times New Roman" w:hAnsi="Courier New" w:cs="Courier New"/>
          <w:lang w:eastAsia="fr-FR"/>
        </w:rPr>
        <w:t>Box</w:t>
      </w:r>
      <w:r>
        <w:rPr>
          <w:lang w:val="en-US" w:eastAsia="ja-JP"/>
        </w:rPr>
        <w:t xml:space="preserve"> </w:t>
      </w:r>
      <w:r w:rsidR="000E27DE">
        <w:rPr>
          <w:lang w:val="en-US" w:eastAsia="ja-JP"/>
        </w:rPr>
        <w:t xml:space="preserve">has a value </w:t>
      </w:r>
      <w:r>
        <w:rPr>
          <w:lang w:val="en-US" w:eastAsia="ja-JP"/>
        </w:rPr>
        <w:t>other than 0.</w:t>
      </w:r>
    </w:p>
    <w:p w14:paraId="06AACE8F" w14:textId="41BC02DF" w:rsidR="007066A7" w:rsidRDefault="007066A7" w:rsidP="007066A7">
      <w:pPr>
        <w:rPr>
          <w:lang w:val="en-US" w:eastAsia="ja-JP"/>
        </w:rPr>
      </w:pPr>
      <w:r>
        <w:rPr>
          <w:lang w:val="en-US" w:eastAsia="ja-JP"/>
        </w:rPr>
        <w:t xml:space="preserve">The </w:t>
      </w:r>
      <w:del w:id="594" w:author="Scott Houchin" w:date="2024-04-25T15:47:00Z">
        <w:r w:rsidRPr="00C27A62" w:rsidDel="00714420">
          <w:rPr>
            <w:rFonts w:ascii="Courier New" w:hAnsi="Courier New" w:cs="Courier New"/>
            <w:sz w:val="20"/>
            <w:szCs w:val="20"/>
            <w:lang w:val="en-CA" w:eastAsia="ja-JP"/>
          </w:rPr>
          <w:delText>CompressedByteRangesInformationBox</w:delText>
        </w:r>
        <w:r w:rsidDel="00714420">
          <w:rPr>
            <w:lang w:val="en-US" w:eastAsia="ja-JP"/>
          </w:rPr>
          <w:delText xml:space="preserve"> </w:delText>
        </w:r>
      </w:del>
      <w:proofErr w:type="gramStart"/>
      <w:ins w:id="595" w:author="Scott Houchin" w:date="2024-04-25T16:18:00Z">
        <w:r w:rsidR="00A7793D">
          <w:rPr>
            <w:rFonts w:ascii="Courier New" w:hAnsi="Courier New" w:cs="Courier New"/>
            <w:sz w:val="20"/>
            <w:szCs w:val="20"/>
            <w:lang w:val="en-CA" w:eastAsia="ja-JP"/>
          </w:rPr>
          <w:t xml:space="preserve">GenericallyCompressedExtentsInfoBox </w:t>
        </w:r>
      </w:ins>
      <w:ins w:id="596" w:author="Scott Houchin" w:date="2024-04-25T15:47:00Z">
        <w:r w:rsidR="00714420">
          <w:rPr>
            <w:lang w:val="en-US" w:eastAsia="ja-JP"/>
          </w:rPr>
          <w:t xml:space="preserve"> </w:t>
        </w:r>
      </w:ins>
      <w:r>
        <w:rPr>
          <w:lang w:val="en-US" w:eastAsia="ja-JP"/>
        </w:rPr>
        <w:t>shall</w:t>
      </w:r>
      <w:proofErr w:type="gramEnd"/>
      <w:r>
        <w:rPr>
          <w:lang w:val="en-US" w:eastAsia="ja-JP"/>
        </w:rPr>
        <w:t xml:space="preserve"> not describe more sample</w:t>
      </w:r>
      <w:r w:rsidR="00F54DE9">
        <w:rPr>
          <w:lang w:val="en-US" w:eastAsia="ja-JP"/>
        </w:rPr>
        <w:t>s</w:t>
      </w:r>
      <w:r>
        <w:rPr>
          <w:lang w:val="en-US" w:eastAsia="ja-JP"/>
        </w:rPr>
        <w:t xml:space="preserve"> than present in the track or track fragment.</w:t>
      </w:r>
    </w:p>
    <w:p w14:paraId="125826B5" w14:textId="03D620F5" w:rsidR="00E45264" w:rsidRDefault="007066A7" w:rsidP="00D01B10">
      <w:pPr>
        <w:rPr>
          <w:lang w:val="en-US" w:eastAsia="ja-JP"/>
        </w:rPr>
      </w:pPr>
      <w:r>
        <w:rPr>
          <w:lang w:val="en-US" w:eastAsia="ja-JP"/>
        </w:rPr>
        <w:t xml:space="preserve">If the </w:t>
      </w:r>
      <w:del w:id="597" w:author="Scott Houchin" w:date="2024-04-25T15:47:00Z">
        <w:r w:rsidR="00E45264" w:rsidRPr="00C27A62" w:rsidDel="00714420">
          <w:rPr>
            <w:rFonts w:ascii="Courier New" w:hAnsi="Courier New" w:cs="Courier New"/>
            <w:sz w:val="20"/>
            <w:szCs w:val="20"/>
            <w:lang w:val="en-CA" w:eastAsia="ja-JP"/>
          </w:rPr>
          <w:delText>CompressedByteRangesInformationBox</w:delText>
        </w:r>
        <w:r w:rsidR="00E45264" w:rsidDel="00714420">
          <w:rPr>
            <w:lang w:val="en-US" w:eastAsia="ja-JP"/>
          </w:rPr>
          <w:delText xml:space="preserve"> </w:delText>
        </w:r>
      </w:del>
      <w:proofErr w:type="gramStart"/>
      <w:ins w:id="598" w:author="Scott Houchin" w:date="2024-04-25T16:19:00Z">
        <w:r w:rsidR="00A7793D">
          <w:rPr>
            <w:rFonts w:ascii="Courier New" w:hAnsi="Courier New" w:cs="Courier New"/>
            <w:sz w:val="20"/>
            <w:szCs w:val="20"/>
            <w:lang w:val="en-CA" w:eastAsia="ja-JP"/>
          </w:rPr>
          <w:t xml:space="preserve">GenericallyCompressedExtentsInfoBox </w:t>
        </w:r>
      </w:ins>
      <w:ins w:id="599" w:author="Scott Houchin" w:date="2024-04-25T15:47:00Z">
        <w:r w:rsidR="00714420">
          <w:rPr>
            <w:lang w:val="en-US" w:eastAsia="ja-JP"/>
          </w:rPr>
          <w:t xml:space="preserve"> </w:t>
        </w:r>
      </w:ins>
      <w:r w:rsidR="00E45264">
        <w:rPr>
          <w:lang w:val="en-US" w:eastAsia="ja-JP"/>
        </w:rPr>
        <w:t>describes</w:t>
      </w:r>
      <w:proofErr w:type="gramEnd"/>
      <w:r w:rsidR="00E45264">
        <w:rPr>
          <w:lang w:val="en-US" w:eastAsia="ja-JP"/>
        </w:rPr>
        <w:t xml:space="preserve"> less samples than available in the track or track fragment, </w:t>
      </w:r>
      <w:bookmarkStart w:id="600" w:name="_Hlk162269799"/>
      <w:r w:rsidR="00E45264">
        <w:rPr>
          <w:lang w:val="en-US" w:eastAsia="ja-JP"/>
        </w:rPr>
        <w:t xml:space="preserve">this implies </w:t>
      </w:r>
      <w:del w:id="601" w:author="Scott Houchin" w:date="2024-03-25T14:36:00Z">
        <w:r w:rsidR="00E45264" w:rsidDel="008013F1">
          <w:rPr>
            <w:lang w:val="en-US" w:eastAsia="ja-JP"/>
          </w:rPr>
          <w:delText xml:space="preserve">that </w:delText>
        </w:r>
      </w:del>
      <w:r w:rsidR="00E45264">
        <w:rPr>
          <w:lang w:val="en-US" w:eastAsia="ja-JP"/>
        </w:rPr>
        <w:t xml:space="preserve">the remaining </w:t>
      </w:r>
      <w:bookmarkEnd w:id="600"/>
      <w:r w:rsidR="00E45264">
        <w:rPr>
          <w:lang w:val="en-US" w:eastAsia="ja-JP"/>
        </w:rPr>
        <w:t>non described samples have a single range covering the entire sample.</w:t>
      </w:r>
    </w:p>
    <w:p w14:paraId="3A3B66D3" w14:textId="30E80CAD" w:rsidR="00CE66EE" w:rsidRDefault="00CE66EE" w:rsidP="00D01B10">
      <w:pPr>
        <w:rPr>
          <w:lang w:val="en-US" w:eastAsia="ja-JP"/>
        </w:rPr>
      </w:pPr>
      <w:r>
        <w:rPr>
          <w:lang w:val="en-US" w:eastAsia="ja-JP"/>
        </w:rPr>
        <w:t xml:space="preserve">For each described sample, the sum of the size of all ranges shall be equal to the size of the sample, as indicated in the </w:t>
      </w:r>
      <w:r w:rsidRPr="002E4844">
        <w:rPr>
          <w:rFonts w:ascii="Courier New" w:hAnsi="Courier New" w:cs="Courier New"/>
          <w:sz w:val="20"/>
          <w:szCs w:val="20"/>
          <w:lang w:val="en-CA" w:eastAsia="ja-JP"/>
        </w:rPr>
        <w:t>SampleTableBox</w:t>
      </w:r>
      <w:r>
        <w:rPr>
          <w:lang w:val="en-US" w:eastAsia="ja-JP"/>
        </w:rPr>
        <w:t xml:space="preserve"> or in the </w:t>
      </w:r>
      <w:r w:rsidRPr="002E4844">
        <w:rPr>
          <w:rFonts w:ascii="Courier New" w:hAnsi="Courier New" w:cs="Courier New"/>
          <w:sz w:val="20"/>
          <w:szCs w:val="20"/>
          <w:lang w:val="en-CA" w:eastAsia="ja-JP"/>
        </w:rPr>
        <w:t>TrackRunBox</w:t>
      </w:r>
      <w:r>
        <w:rPr>
          <w:lang w:val="en-US" w:eastAsia="ja-JP"/>
        </w:rPr>
        <w:t>.</w:t>
      </w:r>
    </w:p>
    <w:p w14:paraId="5F21EE3D" w14:textId="114906E7" w:rsidR="00CE66EE" w:rsidRDefault="00CE66EE" w:rsidP="00D01B10">
      <w:pPr>
        <w:rPr>
          <w:lang w:val="en-US" w:eastAsia="ja-JP"/>
        </w:rPr>
      </w:pPr>
      <w:r w:rsidRPr="00CE66EE">
        <w:rPr>
          <w:highlight w:val="yellow"/>
          <w:lang w:val="en-US" w:eastAsia="ja-JP"/>
        </w:rPr>
        <w:t xml:space="preserve">EDITOR’S NOTE: the use of offsets within the range description changes the behaviour of a file reader, as the bytes cannot be fetched from mdat without looking at the </w:t>
      </w:r>
      <w:del w:id="602" w:author="Scott Houchin" w:date="2024-04-25T15:47:00Z">
        <w:r w:rsidRPr="00CE66EE" w:rsidDel="00714420">
          <w:rPr>
            <w:rFonts w:ascii="Courier New" w:hAnsi="Courier New" w:cs="Courier New"/>
            <w:sz w:val="20"/>
            <w:szCs w:val="20"/>
            <w:highlight w:val="yellow"/>
            <w:lang w:val="en-CA" w:eastAsia="ja-JP"/>
          </w:rPr>
          <w:lastRenderedPageBreak/>
          <w:delText>CompressedByteRangesInformationBox</w:delText>
        </w:r>
        <w:r w:rsidRPr="00CE66EE" w:rsidDel="00714420">
          <w:rPr>
            <w:highlight w:val="yellow"/>
            <w:lang w:val="en-US" w:eastAsia="ja-JP"/>
          </w:rPr>
          <w:delText xml:space="preserve"> </w:delText>
        </w:r>
      </w:del>
      <w:proofErr w:type="gramStart"/>
      <w:ins w:id="603" w:author="Scott Houchin" w:date="2024-04-25T16:19:00Z">
        <w:r w:rsidR="00A7793D">
          <w:rPr>
            <w:rFonts w:ascii="Courier New" w:hAnsi="Courier New" w:cs="Courier New"/>
            <w:sz w:val="20"/>
            <w:szCs w:val="20"/>
            <w:highlight w:val="yellow"/>
            <w:lang w:val="en-CA" w:eastAsia="ja-JP"/>
          </w:rPr>
          <w:t xml:space="preserve">GenericallyCompressedExtentsInfoBox </w:t>
        </w:r>
      </w:ins>
      <w:ins w:id="604" w:author="Scott Houchin" w:date="2024-04-25T15:47:00Z">
        <w:r w:rsidR="00714420" w:rsidRPr="00CE66EE">
          <w:rPr>
            <w:highlight w:val="yellow"/>
            <w:lang w:val="en-US" w:eastAsia="ja-JP"/>
          </w:rPr>
          <w:t xml:space="preserve"> </w:t>
        </w:r>
      </w:ins>
      <w:r w:rsidRPr="00CE66EE">
        <w:rPr>
          <w:highlight w:val="yellow"/>
          <w:lang w:val="en-US" w:eastAsia="ja-JP"/>
        </w:rPr>
        <w:t>.</w:t>
      </w:r>
      <w:proofErr w:type="gramEnd"/>
      <w:r w:rsidRPr="00CE66EE">
        <w:rPr>
          <w:highlight w:val="yellow"/>
          <w:lang w:val="en-US" w:eastAsia="ja-JP"/>
        </w:rPr>
        <w:t xml:space="preserve"> For safety purposes, we should either have 2 different restricted scheme types, or at least have a signaling in the </w:t>
      </w:r>
      <w:proofErr w:type="gramStart"/>
      <w:r w:rsidRPr="00BF6A6E">
        <w:rPr>
          <w:rFonts w:ascii="Courier New" w:hAnsi="Courier New" w:cs="Courier New"/>
          <w:highlight w:val="yellow"/>
        </w:rPr>
        <w:t xml:space="preserve">CompressionConfigurationBox </w:t>
      </w:r>
      <w:r w:rsidRPr="00CE66EE">
        <w:rPr>
          <w:highlight w:val="yellow"/>
          <w:lang w:val="en-US" w:eastAsia="ja-JP"/>
        </w:rPr>
        <w:t>.</w:t>
      </w:r>
      <w:proofErr w:type="gramEnd"/>
      <w:r w:rsidRPr="00CE66EE">
        <w:rPr>
          <w:highlight w:val="yellow"/>
          <w:lang w:val="en-US" w:eastAsia="ja-JP"/>
        </w:rPr>
        <w:t xml:space="preserve"> Contributions on this topic are expected.</w:t>
      </w:r>
    </w:p>
    <w:p w14:paraId="2BDCF532" w14:textId="77777777" w:rsidR="00E45264" w:rsidRPr="00D01B10" w:rsidRDefault="00E45264" w:rsidP="00D01B10">
      <w:pPr>
        <w:rPr>
          <w:lang w:val="en-US" w:eastAsia="ja-JP"/>
        </w:rPr>
      </w:pPr>
    </w:p>
    <w:p w14:paraId="16CB57AD" w14:textId="6B9FE7D3" w:rsidR="00D01B10" w:rsidRPr="007F4E21" w:rsidRDefault="00D01B10" w:rsidP="00887404">
      <w:pPr>
        <w:pStyle w:val="Heading4"/>
        <w:rPr>
          <w:lang w:val="en-CA"/>
        </w:rPr>
      </w:pPr>
      <w:r>
        <w:t>Syntax</w:t>
      </w:r>
    </w:p>
    <w:p w14:paraId="5752ACA4" w14:textId="3BCCC05E" w:rsidR="00585FAB" w:rsidRDefault="00D01B10" w:rsidP="0069244E">
      <w:pPr>
        <w:tabs>
          <w:tab w:val="clear" w:pos="403"/>
          <w:tab w:val="left" w:pos="360"/>
          <w:tab w:val="left" w:pos="720"/>
          <w:tab w:val="left" w:pos="1080"/>
          <w:tab w:val="left" w:pos="1440"/>
          <w:tab w:val="left" w:pos="1800"/>
          <w:tab w:val="left" w:pos="21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eastAsia="fr-FR"/>
        </w:rPr>
        <w:pPrChange w:id="605" w:author="Scott Houchin" w:date="2024-04-25T16:02:00Z">
          <w:pPr>
            <w:tabs>
              <w:tab w:val="clear" w:pos="403"/>
              <w:tab w:val="left" w:pos="284"/>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pPrChange>
      </w:pPr>
      <w:commentRangeStart w:id="606"/>
      <w:r w:rsidRPr="00D01B10">
        <w:rPr>
          <w:rFonts w:ascii="Courier New" w:eastAsia="Times New Roman" w:hAnsi="Courier New" w:cs="Courier New"/>
          <w:sz w:val="20"/>
          <w:szCs w:val="20"/>
          <w:lang w:val="en-US" w:eastAsia="fr-FR"/>
        </w:rPr>
        <w:t xml:space="preserve">aligned class </w:t>
      </w:r>
      <w:r>
        <w:rPr>
          <w:rFonts w:ascii="Courier New" w:eastAsia="Times New Roman" w:hAnsi="Courier New" w:cs="Courier New"/>
          <w:sz w:val="20"/>
          <w:szCs w:val="20"/>
          <w:lang w:val="en-US" w:eastAsia="fr-FR"/>
        </w:rPr>
        <w:t>compressed_</w:t>
      </w:r>
      <w:del w:id="607" w:author="Scott Houchin" w:date="2024-04-25T15:52:00Z">
        <w:r w:rsidRPr="00D01B10" w:rsidDel="00AA6866">
          <w:rPr>
            <w:rFonts w:ascii="Courier New" w:eastAsia="Times New Roman" w:hAnsi="Courier New" w:cs="Courier New"/>
            <w:sz w:val="20"/>
            <w:szCs w:val="20"/>
            <w:lang w:val="en-US" w:eastAsia="fr-FR"/>
          </w:rPr>
          <w:delText>range</w:delText>
        </w:r>
      </w:del>
      <w:ins w:id="608" w:author="Scott Houchin" w:date="2024-04-25T15:52:00Z">
        <w:r w:rsidR="00AA6866">
          <w:rPr>
            <w:rFonts w:ascii="Courier New" w:eastAsia="Times New Roman" w:hAnsi="Courier New" w:cs="Courier New"/>
            <w:sz w:val="20"/>
            <w:szCs w:val="20"/>
            <w:lang w:val="en-US" w:eastAsia="fr-FR"/>
          </w:rPr>
          <w:t>gc_extent</w:t>
        </w:r>
      </w:ins>
      <w:r w:rsidRPr="00D01B10">
        <w:rPr>
          <w:rFonts w:ascii="Courier New" w:eastAsia="Times New Roman" w:hAnsi="Courier New" w:cs="Courier New"/>
          <w:sz w:val="20"/>
          <w:szCs w:val="20"/>
          <w:lang w:val="en-US" w:eastAsia="fr-FR"/>
        </w:rPr>
        <w:t>_info(</w:t>
      </w:r>
      <w:del w:id="609" w:author="Scott Houchin" w:date="2024-04-25T16:42:00Z">
        <w:r w:rsidRPr="00D01B10" w:rsidDel="0075279B">
          <w:rPr>
            <w:rFonts w:ascii="Courier New" w:eastAsia="Times New Roman" w:hAnsi="Courier New" w:cs="Courier New"/>
            <w:sz w:val="20"/>
            <w:szCs w:val="20"/>
            <w:lang w:val="en-US" w:eastAsia="fr-FR"/>
          </w:rPr>
          <w:delText>offsetsize</w:delText>
        </w:r>
      </w:del>
      <w:ins w:id="610" w:author="Scott Houchin" w:date="2024-04-25T16:42:00Z">
        <w:r w:rsidR="0075279B">
          <w:rPr>
            <w:rFonts w:ascii="Courier New" w:eastAsia="Times New Roman" w:hAnsi="Courier New" w:cs="Courier New"/>
            <w:sz w:val="20"/>
            <w:szCs w:val="20"/>
            <w:lang w:val="en-US" w:eastAsia="fr-FR"/>
          </w:rPr>
          <w:t>extent_offset</w:t>
        </w:r>
      </w:ins>
      <w:r w:rsidRPr="00D01B10">
        <w:rPr>
          <w:rFonts w:ascii="Courier New" w:eastAsia="Times New Roman" w:hAnsi="Courier New" w:cs="Courier New"/>
          <w:sz w:val="20"/>
          <w:szCs w:val="20"/>
          <w:lang w:val="en-US" w:eastAsia="fr-FR"/>
        </w:rPr>
        <w:t xml:space="preserve">_nbbits, </w:t>
      </w:r>
      <w:del w:id="611" w:author="Scott Houchin" w:date="2024-04-25T15:52:00Z">
        <w:r w:rsidRPr="00D01B10" w:rsidDel="008C597E">
          <w:rPr>
            <w:rFonts w:ascii="Courier New" w:eastAsia="Times New Roman" w:hAnsi="Courier New" w:cs="Courier New"/>
            <w:sz w:val="20"/>
            <w:szCs w:val="20"/>
            <w:lang w:val="en-US" w:eastAsia="fr-FR"/>
          </w:rPr>
          <w:delText>rangesize</w:delText>
        </w:r>
      </w:del>
      <w:ins w:id="612" w:author="Scott Houchin" w:date="2024-04-25T16:42:00Z">
        <w:r w:rsidR="0075279B">
          <w:rPr>
            <w:rFonts w:ascii="Courier New" w:eastAsia="Times New Roman" w:hAnsi="Courier New" w:cs="Courier New"/>
            <w:sz w:val="20"/>
            <w:szCs w:val="20"/>
            <w:lang w:val="en-US" w:eastAsia="fr-FR"/>
          </w:rPr>
          <w:t>extent_size</w:t>
        </w:r>
      </w:ins>
      <w:r w:rsidRPr="00D01B10">
        <w:rPr>
          <w:rFonts w:ascii="Courier New" w:eastAsia="Times New Roman" w:hAnsi="Courier New" w:cs="Courier New"/>
          <w:sz w:val="20"/>
          <w:szCs w:val="20"/>
          <w:lang w:val="en-US" w:eastAsia="fr-FR"/>
        </w:rPr>
        <w:t>_nbbits) {</w:t>
      </w:r>
      <w:r w:rsidR="00585FAB">
        <w:rPr>
          <w:rFonts w:ascii="Courier New" w:eastAsia="Times New Roman" w:hAnsi="Courier New" w:cs="Courier New"/>
          <w:sz w:val="20"/>
          <w:szCs w:val="20"/>
          <w:lang w:val="en-US" w:eastAsia="fr-FR"/>
        </w:rPr>
        <w:br/>
      </w:r>
      <w:r w:rsidR="00585FAB">
        <w:rPr>
          <w:rFonts w:ascii="Courier New" w:eastAsia="Times New Roman" w:hAnsi="Courier New" w:cs="Courier New"/>
          <w:sz w:val="20"/>
          <w:szCs w:val="20"/>
          <w:lang w:val="en-US" w:eastAsia="fr-FR"/>
        </w:rPr>
        <w:br/>
      </w:r>
      <w:r w:rsidR="00585FAB" w:rsidRPr="008B5BBC">
        <w:tab/>
      </w:r>
      <w:r w:rsidRPr="00D01B10">
        <w:rPr>
          <w:rFonts w:ascii="Courier New" w:eastAsia="Times New Roman" w:hAnsi="Courier New" w:cs="Courier New"/>
          <w:sz w:val="20"/>
          <w:szCs w:val="20"/>
          <w:lang w:val="en-US" w:eastAsia="fr-FR"/>
        </w:rPr>
        <w:t>if (</w:t>
      </w:r>
      <w:ins w:id="613" w:author="Scott Houchin" w:date="2024-04-25T16:42:00Z">
        <w:r w:rsidR="0075279B">
          <w:rPr>
            <w:rFonts w:ascii="Courier New" w:eastAsia="Times New Roman" w:hAnsi="Courier New" w:cs="Courier New"/>
            <w:sz w:val="20"/>
            <w:szCs w:val="20"/>
            <w:lang w:val="en-US" w:eastAsia="fr-FR"/>
          </w:rPr>
          <w:t>extent_offset</w:t>
        </w:r>
        <w:r w:rsidR="0075279B" w:rsidRPr="00D01B10">
          <w:rPr>
            <w:rFonts w:ascii="Courier New" w:eastAsia="Times New Roman" w:hAnsi="Courier New" w:cs="Courier New"/>
            <w:sz w:val="20"/>
            <w:szCs w:val="20"/>
            <w:lang w:val="en-US" w:eastAsia="fr-FR"/>
          </w:rPr>
          <w:t>_nbbits</w:t>
        </w:r>
      </w:ins>
      <w:del w:id="614" w:author="Scott Houchin" w:date="2024-04-25T16:42:00Z">
        <w:r w:rsidRPr="00D01B10" w:rsidDel="0075279B">
          <w:rPr>
            <w:rFonts w:ascii="Courier New" w:eastAsia="Times New Roman" w:hAnsi="Courier New" w:cs="Courier New"/>
            <w:sz w:val="20"/>
            <w:szCs w:val="20"/>
            <w:lang w:val="en-US" w:eastAsia="fr-FR"/>
          </w:rPr>
          <w:delText>offsetsize_nbbits</w:delText>
        </w:r>
      </w:del>
      <w:r w:rsidRPr="00D01B10">
        <w:rPr>
          <w:rFonts w:ascii="Courier New" w:eastAsia="Times New Roman" w:hAnsi="Courier New" w:cs="Courier New"/>
          <w:sz w:val="20"/>
          <w:szCs w:val="20"/>
          <w:lang w:val="en-US" w:eastAsia="fr-FR"/>
        </w:rPr>
        <w:t>)</w:t>
      </w:r>
      <w:r w:rsidR="00585FAB">
        <w:rPr>
          <w:rFonts w:ascii="Courier New" w:eastAsia="Times New Roman" w:hAnsi="Courier New" w:cs="Courier New"/>
          <w:sz w:val="20"/>
          <w:szCs w:val="20"/>
          <w:lang w:val="en-US" w:eastAsia="fr-FR"/>
        </w:rPr>
        <w:br/>
      </w:r>
      <w:r w:rsidR="00585FAB" w:rsidRPr="008B5BBC">
        <w:tab/>
      </w:r>
      <w:r w:rsidR="00585FAB" w:rsidRPr="008B5BBC">
        <w:tab/>
      </w:r>
      <w:r w:rsidRPr="00D01B10">
        <w:rPr>
          <w:rFonts w:ascii="Courier New" w:eastAsia="Times New Roman" w:hAnsi="Courier New" w:cs="Courier New"/>
          <w:sz w:val="20"/>
          <w:szCs w:val="20"/>
          <w:lang w:val="en-US" w:eastAsia="fr-FR"/>
        </w:rPr>
        <w:t>signed int(</w:t>
      </w:r>
      <w:ins w:id="615" w:author="Scott Houchin" w:date="2024-04-25T16:43:00Z">
        <w:r w:rsidR="0075279B">
          <w:rPr>
            <w:rFonts w:ascii="Courier New" w:eastAsia="Times New Roman" w:hAnsi="Courier New" w:cs="Courier New"/>
            <w:sz w:val="20"/>
            <w:szCs w:val="20"/>
            <w:lang w:val="en-US" w:eastAsia="fr-FR"/>
          </w:rPr>
          <w:t>extent_offset</w:t>
        </w:r>
        <w:r w:rsidR="0075279B" w:rsidRPr="00D01B10">
          <w:rPr>
            <w:rFonts w:ascii="Courier New" w:eastAsia="Times New Roman" w:hAnsi="Courier New" w:cs="Courier New"/>
            <w:sz w:val="20"/>
            <w:szCs w:val="20"/>
            <w:lang w:val="en-US" w:eastAsia="fr-FR"/>
          </w:rPr>
          <w:t>_nbbits</w:t>
        </w:r>
      </w:ins>
      <w:del w:id="616" w:author="Scott Houchin" w:date="2024-04-25T16:43:00Z">
        <w:r w:rsidRPr="00D01B10" w:rsidDel="0075279B">
          <w:rPr>
            <w:rFonts w:ascii="Courier New" w:eastAsia="Times New Roman" w:hAnsi="Courier New" w:cs="Courier New"/>
            <w:sz w:val="20"/>
            <w:szCs w:val="20"/>
            <w:lang w:val="en-US" w:eastAsia="fr-FR"/>
          </w:rPr>
          <w:delText>offsetsize_nbbits</w:delText>
        </w:r>
      </w:del>
      <w:r w:rsidRPr="00D01B10">
        <w:rPr>
          <w:rFonts w:ascii="Courier New" w:eastAsia="Times New Roman" w:hAnsi="Courier New" w:cs="Courier New"/>
          <w:sz w:val="20"/>
          <w:szCs w:val="20"/>
          <w:lang w:val="en-US" w:eastAsia="fr-FR"/>
        </w:rPr>
        <w:t xml:space="preserve">) </w:t>
      </w:r>
      <w:del w:id="617" w:author="Scott Houchin" w:date="2024-04-25T15:53:00Z">
        <w:r w:rsidRPr="00D01B10" w:rsidDel="008C597E">
          <w:rPr>
            <w:rFonts w:ascii="Courier New" w:eastAsia="Times New Roman" w:hAnsi="Courier New" w:cs="Courier New"/>
            <w:sz w:val="20"/>
            <w:szCs w:val="20"/>
            <w:lang w:val="en-US" w:eastAsia="fr-FR"/>
          </w:rPr>
          <w:delText>range</w:delText>
        </w:r>
      </w:del>
      <w:ins w:id="618" w:author="Scott Houchin" w:date="2024-04-25T15:53:00Z">
        <w:r w:rsidR="008C597E">
          <w:rPr>
            <w:rFonts w:ascii="Courier New" w:eastAsia="Times New Roman" w:hAnsi="Courier New" w:cs="Courier New"/>
            <w:sz w:val="20"/>
            <w:szCs w:val="20"/>
            <w:lang w:val="en-US" w:eastAsia="fr-FR"/>
          </w:rPr>
          <w:t>extent</w:t>
        </w:r>
      </w:ins>
      <w:r w:rsidRPr="00D01B10">
        <w:rPr>
          <w:rFonts w:ascii="Courier New" w:eastAsia="Times New Roman" w:hAnsi="Courier New" w:cs="Courier New"/>
          <w:sz w:val="20"/>
          <w:szCs w:val="20"/>
          <w:lang w:val="en-US" w:eastAsia="fr-FR"/>
        </w:rPr>
        <w:t>_offset;</w:t>
      </w:r>
    </w:p>
    <w:p w14:paraId="1AA2E884" w14:textId="1610A6C8" w:rsidR="00D01B10" w:rsidRPr="00D01B10" w:rsidRDefault="00585FAB" w:rsidP="0069244E">
      <w:pPr>
        <w:tabs>
          <w:tab w:val="clear" w:pos="403"/>
          <w:tab w:val="left" w:pos="360"/>
          <w:tab w:val="left" w:pos="720"/>
          <w:tab w:val="left" w:pos="1080"/>
          <w:tab w:val="left" w:pos="1440"/>
          <w:tab w:val="left" w:pos="1800"/>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eastAsia="fr-FR"/>
        </w:rPr>
        <w:pPrChange w:id="619" w:author="Scott Houchin" w:date="2024-04-25T16:02:00Z">
          <w:pPr>
            <w:tabs>
              <w:tab w:val="clear" w:pos="403"/>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pPrChange>
      </w:pPr>
      <w:r w:rsidRPr="008B5BBC">
        <w:tab/>
      </w:r>
      <w:r w:rsidR="00D01B10" w:rsidRPr="00D01B10">
        <w:rPr>
          <w:rFonts w:ascii="Courier New" w:eastAsia="Times New Roman" w:hAnsi="Courier New" w:cs="Courier New"/>
          <w:sz w:val="20"/>
          <w:szCs w:val="20"/>
          <w:lang w:val="en-US" w:eastAsia="fr-FR"/>
        </w:rPr>
        <w:t>unsigned int(</w:t>
      </w:r>
      <w:del w:id="620" w:author="Scott Houchin" w:date="2024-04-25T16:40:00Z">
        <w:r w:rsidR="00D01B10" w:rsidRPr="00D01B10" w:rsidDel="0075279B">
          <w:rPr>
            <w:rFonts w:ascii="Courier New" w:eastAsia="Times New Roman" w:hAnsi="Courier New" w:cs="Courier New"/>
            <w:sz w:val="20"/>
            <w:szCs w:val="20"/>
            <w:lang w:val="en-US" w:eastAsia="fr-FR"/>
          </w:rPr>
          <w:delText>rangesize</w:delText>
        </w:r>
      </w:del>
      <w:ins w:id="621" w:author="Scott Houchin" w:date="2024-04-25T16:40:00Z">
        <w:r w:rsidR="0075279B">
          <w:rPr>
            <w:rFonts w:ascii="Courier New" w:eastAsia="Times New Roman" w:hAnsi="Courier New" w:cs="Courier New"/>
            <w:sz w:val="20"/>
            <w:szCs w:val="20"/>
            <w:lang w:val="en-US" w:eastAsia="fr-FR"/>
          </w:rPr>
          <w:t>extent</w:t>
        </w:r>
      </w:ins>
      <w:ins w:id="622" w:author="Scott Houchin" w:date="2024-04-25T16:43:00Z">
        <w:r w:rsidR="0075279B">
          <w:rPr>
            <w:rFonts w:ascii="Courier New" w:eastAsia="Times New Roman" w:hAnsi="Courier New" w:cs="Courier New"/>
            <w:sz w:val="20"/>
            <w:szCs w:val="20"/>
            <w:lang w:val="en-US" w:eastAsia="fr-FR"/>
          </w:rPr>
          <w:t>_</w:t>
        </w:r>
      </w:ins>
      <w:ins w:id="623" w:author="Scott Houchin" w:date="2024-04-25T16:40:00Z">
        <w:r w:rsidR="0075279B" w:rsidRPr="00D01B10">
          <w:rPr>
            <w:rFonts w:ascii="Courier New" w:eastAsia="Times New Roman" w:hAnsi="Courier New" w:cs="Courier New"/>
            <w:sz w:val="20"/>
            <w:szCs w:val="20"/>
            <w:lang w:val="en-US" w:eastAsia="fr-FR"/>
          </w:rPr>
          <w:t>size</w:t>
        </w:r>
      </w:ins>
      <w:r w:rsidR="00D01B10" w:rsidRPr="00D01B10">
        <w:rPr>
          <w:rFonts w:ascii="Courier New" w:eastAsia="Times New Roman" w:hAnsi="Courier New" w:cs="Courier New"/>
          <w:sz w:val="20"/>
          <w:szCs w:val="20"/>
          <w:lang w:val="en-US" w:eastAsia="fr-FR"/>
        </w:rPr>
        <w:t xml:space="preserve">_nbbits) </w:t>
      </w:r>
      <w:del w:id="624" w:author="Scott Houchin" w:date="2024-04-25T15:53:00Z">
        <w:r w:rsidR="00D01B10" w:rsidRPr="00D01B10" w:rsidDel="008C597E">
          <w:rPr>
            <w:rFonts w:ascii="Courier New" w:eastAsia="Times New Roman" w:hAnsi="Courier New" w:cs="Courier New"/>
            <w:sz w:val="20"/>
            <w:szCs w:val="20"/>
            <w:lang w:val="en-US" w:eastAsia="fr-FR"/>
          </w:rPr>
          <w:delText>range</w:delText>
        </w:r>
      </w:del>
      <w:ins w:id="625" w:author="Scott Houchin" w:date="2024-04-25T15:53:00Z">
        <w:r w:rsidR="008C597E">
          <w:rPr>
            <w:rFonts w:ascii="Courier New" w:eastAsia="Times New Roman" w:hAnsi="Courier New" w:cs="Courier New"/>
            <w:sz w:val="20"/>
            <w:szCs w:val="20"/>
            <w:lang w:val="en-US" w:eastAsia="fr-FR"/>
          </w:rPr>
          <w:t>extent</w:t>
        </w:r>
      </w:ins>
      <w:r w:rsidR="00D01B10" w:rsidRPr="00D01B10">
        <w:rPr>
          <w:rFonts w:ascii="Courier New" w:eastAsia="Times New Roman" w:hAnsi="Courier New" w:cs="Courier New"/>
          <w:sz w:val="20"/>
          <w:szCs w:val="20"/>
          <w:lang w:val="en-US" w:eastAsia="fr-FR"/>
        </w:rPr>
        <w:t>_size;</w:t>
      </w:r>
      <w:r>
        <w:rPr>
          <w:rFonts w:ascii="Courier New" w:eastAsia="Times New Roman" w:hAnsi="Courier New" w:cs="Courier New"/>
          <w:sz w:val="20"/>
          <w:szCs w:val="20"/>
          <w:lang w:val="en-US" w:eastAsia="fr-FR"/>
        </w:rPr>
        <w:br/>
      </w:r>
      <w:r w:rsidR="00D01B10" w:rsidRPr="00D01B10">
        <w:rPr>
          <w:rFonts w:ascii="Courier New" w:eastAsia="Times New Roman" w:hAnsi="Courier New" w:cs="Courier New"/>
          <w:sz w:val="20"/>
          <w:szCs w:val="20"/>
          <w:lang w:val="en-US" w:eastAsia="fr-FR"/>
        </w:rPr>
        <w:t>}</w:t>
      </w:r>
      <w:commentRangeEnd w:id="606"/>
      <w:r w:rsidR="00A41FBB">
        <w:rPr>
          <w:rStyle w:val="CommentReference"/>
        </w:rPr>
        <w:commentReference w:id="606"/>
      </w:r>
    </w:p>
    <w:p w14:paraId="476B93C2" w14:textId="7912E0AC" w:rsidR="00585FAB" w:rsidRDefault="00585FAB" w:rsidP="0069244E">
      <w:pPr>
        <w:tabs>
          <w:tab w:val="left" w:pos="360"/>
          <w:tab w:val="left" w:pos="720"/>
          <w:tab w:val="left" w:pos="1080"/>
          <w:tab w:val="left" w:pos="1440"/>
          <w:tab w:val="left" w:pos="1800"/>
          <w:tab w:val="left" w:pos="2160"/>
        </w:tabs>
        <w:jc w:val="left"/>
        <w:rPr>
          <w:rFonts w:ascii="Courier New" w:hAnsi="Courier New" w:cs="Courier New"/>
          <w:sz w:val="20"/>
          <w:szCs w:val="20"/>
          <w:lang w:val="en-CA" w:eastAsia="ja-JP"/>
        </w:rPr>
        <w:pPrChange w:id="626" w:author="Scott Houchin" w:date="2024-04-25T16:02:00Z">
          <w:pPr>
            <w:jc w:val="left"/>
          </w:pPr>
        </w:pPrChange>
      </w:pPr>
    </w:p>
    <w:p w14:paraId="25BAF988" w14:textId="49C37DBA" w:rsidR="00C27A62" w:rsidRPr="00C27A62" w:rsidRDefault="00C27A62"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27" w:author="Scott Houchin" w:date="2024-04-25T16:04:00Z">
          <w:pPr>
            <w:spacing w:after="0"/>
            <w:jc w:val="left"/>
          </w:pPr>
        </w:pPrChange>
      </w:pPr>
      <w:r w:rsidRPr="00C27A62">
        <w:rPr>
          <w:rFonts w:ascii="Courier New" w:hAnsi="Courier New" w:cs="Courier New"/>
          <w:sz w:val="20"/>
          <w:szCs w:val="20"/>
          <w:lang w:val="en-CA" w:eastAsia="ja-JP"/>
        </w:rPr>
        <w:t xml:space="preserve">class </w:t>
      </w:r>
      <w:del w:id="628" w:author="Scott Houchin" w:date="2024-04-25T15:48:00Z">
        <w:r w:rsidRPr="00C27A62" w:rsidDel="00714420">
          <w:rPr>
            <w:rFonts w:ascii="Courier New" w:hAnsi="Courier New" w:cs="Courier New"/>
            <w:sz w:val="20"/>
            <w:szCs w:val="20"/>
            <w:lang w:val="en-CA" w:eastAsia="ja-JP"/>
          </w:rPr>
          <w:delText xml:space="preserve">CompressedByteRangesInformationBox </w:delText>
        </w:r>
      </w:del>
      <w:ins w:id="629" w:author="Scott Houchin" w:date="2024-04-25T16:18:00Z">
        <w:r w:rsidR="00A7793D">
          <w:rPr>
            <w:rFonts w:ascii="Courier New" w:hAnsi="Courier New" w:cs="Courier New"/>
            <w:sz w:val="20"/>
            <w:szCs w:val="20"/>
            <w:lang w:val="en-CA" w:eastAsia="ja-JP"/>
          </w:rPr>
          <w:t>GenericallyCompressedExtentsInfoBox</w:t>
        </w:r>
      </w:ins>
      <w:ins w:id="630" w:author="Scott Houchin" w:date="2024-04-25T15:48:00Z">
        <w:r w:rsidR="00714420" w:rsidRPr="00C27A62">
          <w:rPr>
            <w:rFonts w:ascii="Courier New" w:hAnsi="Courier New" w:cs="Courier New"/>
            <w:sz w:val="20"/>
            <w:szCs w:val="20"/>
            <w:lang w:val="en-CA" w:eastAsia="ja-JP"/>
          </w:rPr>
          <w:t xml:space="preserve"> </w:t>
        </w:r>
      </w:ins>
      <w:r w:rsidRPr="00C27A62">
        <w:rPr>
          <w:rFonts w:ascii="Courier New" w:hAnsi="Courier New" w:cs="Courier New"/>
          <w:sz w:val="20"/>
          <w:szCs w:val="20"/>
          <w:lang w:val="en-CA" w:eastAsia="ja-JP"/>
        </w:rPr>
        <w:t xml:space="preserve">extends </w:t>
      </w:r>
      <w:proofErr w:type="gramStart"/>
      <w:r w:rsidRPr="00C27A62">
        <w:rPr>
          <w:rFonts w:ascii="Courier New" w:hAnsi="Courier New" w:cs="Courier New"/>
          <w:sz w:val="20"/>
          <w:szCs w:val="20"/>
          <w:lang w:val="en-CA" w:eastAsia="ja-JP"/>
        </w:rPr>
        <w:t>FullBox(</w:t>
      </w:r>
      <w:proofErr w:type="gramEnd"/>
      <w:r w:rsidRPr="00C27A62">
        <w:rPr>
          <w:rFonts w:ascii="Courier New" w:hAnsi="Courier New" w:cs="Courier New"/>
          <w:sz w:val="20"/>
          <w:szCs w:val="20"/>
          <w:lang w:val="en-CA" w:eastAsia="ja-JP"/>
        </w:rPr>
        <w:t>'cbri', version=0, flags=0) {</w:t>
      </w:r>
    </w:p>
    <w:p w14:paraId="1103914E" w14:textId="77777777" w:rsidR="00C27A62" w:rsidRPr="00C27A62" w:rsidRDefault="00C27A62"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31" w:author="Scott Houchin" w:date="2024-04-25T16:04:00Z">
          <w:pPr>
            <w:spacing w:after="0"/>
            <w:jc w:val="left"/>
          </w:pPr>
        </w:pPrChange>
      </w:pPr>
    </w:p>
    <w:p w14:paraId="50EA07F8" w14:textId="2CD01C2F"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32" w:author="Scott Houchin" w:date="2024-04-25T16:04:00Z">
          <w:pPr>
            <w:spacing w:after="0"/>
            <w:jc w:val="left"/>
          </w:pPr>
        </w:pPrChange>
      </w:pPr>
      <w:ins w:id="633" w:author="Scott Houchin" w:date="2024-04-25T15:56: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 xml:space="preserve">unsigned </w:t>
      </w:r>
      <w:proofErr w:type="gramStart"/>
      <w:r w:rsidR="00C27A62" w:rsidRPr="00C27A62">
        <w:rPr>
          <w:rFonts w:ascii="Courier New" w:hAnsi="Courier New" w:cs="Courier New"/>
          <w:sz w:val="20"/>
          <w:szCs w:val="20"/>
          <w:lang w:val="en-CA" w:eastAsia="ja-JP"/>
        </w:rPr>
        <w:t>int(</w:t>
      </w:r>
      <w:proofErr w:type="gramEnd"/>
      <w:r w:rsidR="00C27A62" w:rsidRPr="00C27A62">
        <w:rPr>
          <w:rFonts w:ascii="Courier New" w:hAnsi="Courier New" w:cs="Courier New"/>
          <w:sz w:val="20"/>
          <w:szCs w:val="20"/>
          <w:lang w:val="en-CA" w:eastAsia="ja-JP"/>
        </w:rPr>
        <w:t xml:space="preserve">2) </w:t>
      </w:r>
      <w:ins w:id="634" w:author="Scott Houchin" w:date="2024-04-25T16:44:00Z">
        <w:r w:rsidR="000B640F">
          <w:rPr>
            <w:rFonts w:ascii="Courier New" w:hAnsi="Courier New" w:cs="Courier New"/>
            <w:sz w:val="20"/>
            <w:szCs w:val="20"/>
            <w:lang w:val="en-CA" w:eastAsia="ja-JP"/>
          </w:rPr>
          <w:t>extent</w:t>
        </w:r>
      </w:ins>
      <w:r w:rsidR="00C27A62" w:rsidRPr="00C27A62">
        <w:rPr>
          <w:rFonts w:ascii="Courier New" w:hAnsi="Courier New" w:cs="Courier New"/>
          <w:sz w:val="20"/>
          <w:szCs w:val="20"/>
          <w:lang w:val="en-CA" w:eastAsia="ja-JP"/>
        </w:rPr>
        <w:t>offsetsize_code;</w:t>
      </w:r>
    </w:p>
    <w:p w14:paraId="3D409C7F" w14:textId="63C8BD5F"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35" w:author="Scott Houchin" w:date="2024-04-25T16:04:00Z">
          <w:pPr>
            <w:spacing w:after="0"/>
            <w:jc w:val="left"/>
          </w:pPr>
        </w:pPrChange>
      </w:pPr>
      <w:ins w:id="636" w:author="Scott Houchin" w:date="2024-04-25T15:56: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 xml:space="preserve">unsigned </w:t>
      </w:r>
      <w:proofErr w:type="gramStart"/>
      <w:r w:rsidR="00C27A62" w:rsidRPr="00C27A62">
        <w:rPr>
          <w:rFonts w:ascii="Courier New" w:hAnsi="Courier New" w:cs="Courier New"/>
          <w:sz w:val="20"/>
          <w:szCs w:val="20"/>
          <w:lang w:val="en-CA" w:eastAsia="ja-JP"/>
        </w:rPr>
        <w:t>int(</w:t>
      </w:r>
      <w:proofErr w:type="gramEnd"/>
      <w:r w:rsidR="00C27A62" w:rsidRPr="00C27A62">
        <w:rPr>
          <w:rFonts w:ascii="Courier New" w:hAnsi="Courier New" w:cs="Courier New"/>
          <w:sz w:val="20"/>
          <w:szCs w:val="20"/>
          <w:lang w:val="en-CA" w:eastAsia="ja-JP"/>
        </w:rPr>
        <w:t xml:space="preserve">2) </w:t>
      </w:r>
      <w:del w:id="637" w:author="Scott Houchin" w:date="2024-04-25T15:53:00Z">
        <w:r w:rsidR="00C27A62" w:rsidRPr="00C27A62" w:rsidDel="008C597E">
          <w:rPr>
            <w:rFonts w:ascii="Courier New" w:hAnsi="Courier New" w:cs="Courier New"/>
            <w:sz w:val="20"/>
            <w:szCs w:val="20"/>
            <w:lang w:val="en-CA" w:eastAsia="ja-JP"/>
          </w:rPr>
          <w:delText>rangesize</w:delText>
        </w:r>
      </w:del>
      <w:ins w:id="638" w:author="Scott Houchin" w:date="2024-04-25T15:53: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size</w:t>
        </w:r>
      </w:ins>
      <w:r w:rsidR="00C27A62" w:rsidRPr="00C27A62">
        <w:rPr>
          <w:rFonts w:ascii="Courier New" w:hAnsi="Courier New" w:cs="Courier New"/>
          <w:sz w:val="20"/>
          <w:szCs w:val="20"/>
          <w:lang w:val="en-CA" w:eastAsia="ja-JP"/>
        </w:rPr>
        <w:t>_code;</w:t>
      </w:r>
    </w:p>
    <w:p w14:paraId="72C08116" w14:textId="2DD4F0EE"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39" w:author="Scott Houchin" w:date="2024-04-25T16:04:00Z">
          <w:pPr>
            <w:spacing w:after="0"/>
            <w:jc w:val="left"/>
          </w:pPr>
        </w:pPrChange>
      </w:pPr>
      <w:ins w:id="640" w:author="Scott Houchin" w:date="2024-04-25T15:56:00Z">
        <w:r>
          <w:rPr>
            <w:rFonts w:ascii="Courier New" w:hAnsi="Courier New" w:cs="Courier New"/>
            <w:sz w:val="20"/>
            <w:szCs w:val="20"/>
            <w:lang w:val="en-CA" w:eastAsia="ja-JP"/>
          </w:rPr>
          <w:tab/>
        </w:r>
      </w:ins>
      <w:proofErr w:type="gramStart"/>
      <w:r w:rsidR="00C27A62" w:rsidRPr="00C27A62">
        <w:rPr>
          <w:rFonts w:ascii="Courier New" w:hAnsi="Courier New" w:cs="Courier New"/>
          <w:sz w:val="20"/>
          <w:szCs w:val="20"/>
          <w:lang w:val="en-CA" w:eastAsia="ja-JP"/>
        </w:rPr>
        <w:t>bit(</w:t>
      </w:r>
      <w:proofErr w:type="gramEnd"/>
      <w:r w:rsidR="00C27A62" w:rsidRPr="00C27A62">
        <w:rPr>
          <w:rFonts w:ascii="Courier New" w:hAnsi="Courier New" w:cs="Courier New"/>
          <w:sz w:val="20"/>
          <w:szCs w:val="20"/>
          <w:lang w:val="en-CA" w:eastAsia="ja-JP"/>
        </w:rPr>
        <w:t>4) reserved = 0;</w:t>
      </w:r>
    </w:p>
    <w:p w14:paraId="5E2517BC" w14:textId="1F4A292A"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41" w:author="Scott Houchin" w:date="2024-04-25T16:04:00Z">
          <w:pPr>
            <w:spacing w:after="0"/>
            <w:jc w:val="left"/>
          </w:pPr>
        </w:pPrChange>
      </w:pPr>
      <w:ins w:id="642" w:author="Scott Houchin" w:date="2024-04-25T15:56: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 xml:space="preserve">unsigned </w:t>
      </w:r>
      <w:proofErr w:type="gramStart"/>
      <w:r w:rsidR="00C27A62" w:rsidRPr="00C27A62">
        <w:rPr>
          <w:rFonts w:ascii="Courier New" w:hAnsi="Courier New" w:cs="Courier New"/>
          <w:sz w:val="20"/>
          <w:szCs w:val="20"/>
          <w:lang w:val="en-CA" w:eastAsia="ja-JP"/>
        </w:rPr>
        <w:t>int(</w:t>
      </w:r>
      <w:proofErr w:type="gramEnd"/>
      <w:r w:rsidR="00C27A62" w:rsidRPr="00C27A62">
        <w:rPr>
          <w:rFonts w:ascii="Courier New" w:hAnsi="Courier New" w:cs="Courier New"/>
          <w:sz w:val="20"/>
          <w:szCs w:val="20"/>
          <w:lang w:val="en-CA" w:eastAsia="ja-JP"/>
        </w:rPr>
        <w:t>32) num_entries;</w:t>
      </w:r>
    </w:p>
    <w:p w14:paraId="500C731E" w14:textId="77777777" w:rsidR="00C27A62" w:rsidRPr="00C27A62" w:rsidRDefault="00C27A62"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43" w:author="Scott Houchin" w:date="2024-04-25T16:04:00Z">
          <w:pPr>
            <w:spacing w:after="0"/>
            <w:jc w:val="left"/>
          </w:pPr>
        </w:pPrChange>
      </w:pPr>
    </w:p>
    <w:p w14:paraId="08A92E5A" w14:textId="3D9A90EB"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44" w:author="Scott Houchin" w:date="2024-04-25T16:04:00Z">
          <w:pPr>
            <w:spacing w:after="0"/>
            <w:jc w:val="left"/>
          </w:pPr>
        </w:pPrChange>
      </w:pPr>
      <w:ins w:id="645" w:author="Scott Houchin" w:date="2024-04-25T15:56: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 xml:space="preserve">int </w:t>
      </w:r>
      <w:ins w:id="646" w:author="Scott Houchin" w:date="2024-04-25T16:44:00Z">
        <w:r w:rsidR="000B640F">
          <w:rPr>
            <w:rFonts w:ascii="Courier New" w:hAnsi="Courier New" w:cs="Courier New"/>
            <w:sz w:val="20"/>
            <w:szCs w:val="20"/>
            <w:lang w:val="en-CA" w:eastAsia="ja-JP"/>
          </w:rPr>
          <w:t>extent</w:t>
        </w:r>
        <w:r w:rsidR="000B640F" w:rsidRPr="00C27A62">
          <w:rPr>
            <w:rFonts w:ascii="Courier New" w:hAnsi="Courier New" w:cs="Courier New"/>
            <w:sz w:val="20"/>
            <w:szCs w:val="20"/>
            <w:lang w:val="en-CA" w:eastAsia="ja-JP"/>
          </w:rPr>
          <w:t>offsetsize</w:t>
        </w:r>
      </w:ins>
      <w:del w:id="647" w:author="Scott Houchin" w:date="2024-04-25T16:44:00Z">
        <w:r w:rsidR="00C27A62" w:rsidRPr="00C27A62" w:rsidDel="000B640F">
          <w:rPr>
            <w:rFonts w:ascii="Courier New" w:hAnsi="Courier New" w:cs="Courier New"/>
            <w:sz w:val="20"/>
            <w:szCs w:val="20"/>
            <w:lang w:val="en-CA" w:eastAsia="ja-JP"/>
          </w:rPr>
          <w:delText>offsetsize</w:delText>
        </w:r>
      </w:del>
      <w:r w:rsidR="00C27A62" w:rsidRPr="00C27A62">
        <w:rPr>
          <w:rFonts w:ascii="Courier New" w:hAnsi="Courier New" w:cs="Courier New"/>
          <w:sz w:val="20"/>
          <w:szCs w:val="20"/>
          <w:lang w:val="en-CA" w:eastAsia="ja-JP"/>
        </w:rPr>
        <w:t>_</w:t>
      </w:r>
      <w:proofErr w:type="gramStart"/>
      <w:r w:rsidR="00C27A62" w:rsidRPr="00C27A62">
        <w:rPr>
          <w:rFonts w:ascii="Courier New" w:hAnsi="Courier New" w:cs="Courier New"/>
          <w:sz w:val="20"/>
          <w:szCs w:val="20"/>
          <w:lang w:val="en-CA" w:eastAsia="ja-JP"/>
        </w:rPr>
        <w:t>nbbits;</w:t>
      </w:r>
      <w:proofErr w:type="gramEnd"/>
    </w:p>
    <w:p w14:paraId="5D63EE1D" w14:textId="353FD303"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48" w:author="Scott Houchin" w:date="2024-04-25T16:04:00Z">
          <w:pPr>
            <w:spacing w:after="0"/>
            <w:jc w:val="left"/>
          </w:pPr>
        </w:pPrChange>
      </w:pPr>
      <w:ins w:id="649" w:author="Scott Houchin" w:date="2024-04-25T15:56: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if (</w:t>
      </w:r>
      <w:ins w:id="650" w:author="Scott Houchin" w:date="2024-04-25T16:44:00Z">
        <w:r w:rsidR="000B640F">
          <w:rPr>
            <w:rFonts w:ascii="Courier New" w:hAnsi="Courier New" w:cs="Courier New"/>
            <w:sz w:val="20"/>
            <w:szCs w:val="20"/>
            <w:lang w:val="en-CA" w:eastAsia="ja-JP"/>
          </w:rPr>
          <w:t>extent</w:t>
        </w:r>
        <w:r w:rsidR="000B640F" w:rsidRPr="00C27A62">
          <w:rPr>
            <w:rFonts w:ascii="Courier New" w:hAnsi="Courier New" w:cs="Courier New"/>
            <w:sz w:val="20"/>
            <w:szCs w:val="20"/>
            <w:lang w:val="en-CA" w:eastAsia="ja-JP"/>
          </w:rPr>
          <w:t>offsetsize</w:t>
        </w:r>
      </w:ins>
      <w:del w:id="651" w:author="Scott Houchin" w:date="2024-04-25T16:44:00Z">
        <w:r w:rsidR="00C27A62" w:rsidRPr="00C27A62" w:rsidDel="000B640F">
          <w:rPr>
            <w:rFonts w:ascii="Courier New" w:hAnsi="Courier New" w:cs="Courier New"/>
            <w:sz w:val="20"/>
            <w:szCs w:val="20"/>
            <w:lang w:val="en-CA" w:eastAsia="ja-JP"/>
          </w:rPr>
          <w:delText>offsetsize</w:delText>
        </w:r>
      </w:del>
      <w:r w:rsidR="00C27A62" w:rsidRPr="00C27A62">
        <w:rPr>
          <w:rFonts w:ascii="Courier New" w:hAnsi="Courier New" w:cs="Courier New"/>
          <w:sz w:val="20"/>
          <w:szCs w:val="20"/>
          <w:lang w:val="en-CA" w:eastAsia="ja-JP"/>
        </w:rPr>
        <w:t xml:space="preserve">_code==0) </w:t>
      </w:r>
      <w:ins w:id="652" w:author="Scott Houchin" w:date="2024-04-25T16:44:00Z">
        <w:r w:rsidR="000B640F">
          <w:rPr>
            <w:rFonts w:ascii="Courier New" w:hAnsi="Courier New" w:cs="Courier New"/>
            <w:sz w:val="20"/>
            <w:szCs w:val="20"/>
            <w:lang w:val="en-CA" w:eastAsia="ja-JP"/>
          </w:rPr>
          <w:t>extent</w:t>
        </w:r>
        <w:r w:rsidR="000B640F" w:rsidRPr="00C27A62">
          <w:rPr>
            <w:rFonts w:ascii="Courier New" w:hAnsi="Courier New" w:cs="Courier New"/>
            <w:sz w:val="20"/>
            <w:szCs w:val="20"/>
            <w:lang w:val="en-CA" w:eastAsia="ja-JP"/>
          </w:rPr>
          <w:t>offsetsize</w:t>
        </w:r>
      </w:ins>
      <w:del w:id="653" w:author="Scott Houchin" w:date="2024-04-25T16:44:00Z">
        <w:r w:rsidR="00C27A62" w:rsidRPr="00C27A62" w:rsidDel="000B640F">
          <w:rPr>
            <w:rFonts w:ascii="Courier New" w:hAnsi="Courier New" w:cs="Courier New"/>
            <w:sz w:val="20"/>
            <w:szCs w:val="20"/>
            <w:lang w:val="en-CA" w:eastAsia="ja-JP"/>
          </w:rPr>
          <w:delText>offsetsize</w:delText>
        </w:r>
      </w:del>
      <w:r w:rsidR="00C27A62" w:rsidRPr="00C27A62">
        <w:rPr>
          <w:rFonts w:ascii="Courier New" w:hAnsi="Courier New" w:cs="Courier New"/>
          <w:sz w:val="20"/>
          <w:szCs w:val="20"/>
          <w:lang w:val="en-CA" w:eastAsia="ja-JP"/>
        </w:rPr>
        <w:t>_nbbits=</w:t>
      </w:r>
      <w:proofErr w:type="gramStart"/>
      <w:r w:rsidR="00C27A62" w:rsidRPr="00C27A62">
        <w:rPr>
          <w:rFonts w:ascii="Courier New" w:hAnsi="Courier New" w:cs="Courier New"/>
          <w:sz w:val="20"/>
          <w:szCs w:val="20"/>
          <w:lang w:val="en-CA" w:eastAsia="ja-JP"/>
        </w:rPr>
        <w:t>0;</w:t>
      </w:r>
      <w:proofErr w:type="gramEnd"/>
    </w:p>
    <w:p w14:paraId="5DB2A9F2" w14:textId="27760D30"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54" w:author="Scott Houchin" w:date="2024-04-25T16:04:00Z">
          <w:pPr>
            <w:spacing w:after="0"/>
            <w:jc w:val="left"/>
          </w:pPr>
        </w:pPrChange>
      </w:pPr>
      <w:ins w:id="655" w:author="Scott Houchin" w:date="2024-04-25T15:56: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else if (</w:t>
      </w:r>
      <w:ins w:id="656" w:author="Scott Houchin" w:date="2024-04-25T16:44:00Z">
        <w:r w:rsidR="000B640F">
          <w:rPr>
            <w:rFonts w:ascii="Courier New" w:hAnsi="Courier New" w:cs="Courier New"/>
            <w:sz w:val="20"/>
            <w:szCs w:val="20"/>
            <w:lang w:val="en-CA" w:eastAsia="ja-JP"/>
          </w:rPr>
          <w:t>extent</w:t>
        </w:r>
        <w:r w:rsidR="000B640F" w:rsidRPr="00C27A62">
          <w:rPr>
            <w:rFonts w:ascii="Courier New" w:hAnsi="Courier New" w:cs="Courier New"/>
            <w:sz w:val="20"/>
            <w:szCs w:val="20"/>
            <w:lang w:val="en-CA" w:eastAsia="ja-JP"/>
          </w:rPr>
          <w:t>offsetsize</w:t>
        </w:r>
      </w:ins>
      <w:del w:id="657" w:author="Scott Houchin" w:date="2024-04-25T16:44:00Z">
        <w:r w:rsidR="00C27A62" w:rsidRPr="00C27A62" w:rsidDel="000B640F">
          <w:rPr>
            <w:rFonts w:ascii="Courier New" w:hAnsi="Courier New" w:cs="Courier New"/>
            <w:sz w:val="20"/>
            <w:szCs w:val="20"/>
            <w:lang w:val="en-CA" w:eastAsia="ja-JP"/>
          </w:rPr>
          <w:delText>offsetsize</w:delText>
        </w:r>
      </w:del>
      <w:r w:rsidR="00C27A62" w:rsidRPr="00C27A62">
        <w:rPr>
          <w:rFonts w:ascii="Courier New" w:hAnsi="Courier New" w:cs="Courier New"/>
          <w:sz w:val="20"/>
          <w:szCs w:val="20"/>
          <w:lang w:val="en-CA" w:eastAsia="ja-JP"/>
        </w:rPr>
        <w:t xml:space="preserve">_code==1) </w:t>
      </w:r>
      <w:ins w:id="658" w:author="Scott Houchin" w:date="2024-04-25T16:44:00Z">
        <w:r w:rsidR="000B640F">
          <w:rPr>
            <w:rFonts w:ascii="Courier New" w:hAnsi="Courier New" w:cs="Courier New"/>
            <w:sz w:val="20"/>
            <w:szCs w:val="20"/>
            <w:lang w:val="en-CA" w:eastAsia="ja-JP"/>
          </w:rPr>
          <w:t>extent</w:t>
        </w:r>
        <w:r w:rsidR="000B640F" w:rsidRPr="00C27A62">
          <w:rPr>
            <w:rFonts w:ascii="Courier New" w:hAnsi="Courier New" w:cs="Courier New"/>
            <w:sz w:val="20"/>
            <w:szCs w:val="20"/>
            <w:lang w:val="en-CA" w:eastAsia="ja-JP"/>
          </w:rPr>
          <w:t>offsetsize</w:t>
        </w:r>
      </w:ins>
      <w:del w:id="659" w:author="Scott Houchin" w:date="2024-04-25T16:44:00Z">
        <w:r w:rsidR="00C27A62" w:rsidRPr="00C27A62" w:rsidDel="000B640F">
          <w:rPr>
            <w:rFonts w:ascii="Courier New" w:hAnsi="Courier New" w:cs="Courier New"/>
            <w:sz w:val="20"/>
            <w:szCs w:val="20"/>
            <w:lang w:val="en-CA" w:eastAsia="ja-JP"/>
          </w:rPr>
          <w:delText>offsetsize</w:delText>
        </w:r>
      </w:del>
      <w:r w:rsidR="00C27A62" w:rsidRPr="00C27A62">
        <w:rPr>
          <w:rFonts w:ascii="Courier New" w:hAnsi="Courier New" w:cs="Courier New"/>
          <w:sz w:val="20"/>
          <w:szCs w:val="20"/>
          <w:lang w:val="en-CA" w:eastAsia="ja-JP"/>
        </w:rPr>
        <w:t>_nbbits=</w:t>
      </w:r>
      <w:proofErr w:type="gramStart"/>
      <w:r w:rsidR="00C27A62" w:rsidRPr="00C27A62">
        <w:rPr>
          <w:rFonts w:ascii="Courier New" w:hAnsi="Courier New" w:cs="Courier New"/>
          <w:sz w:val="20"/>
          <w:szCs w:val="20"/>
          <w:lang w:val="en-CA" w:eastAsia="ja-JP"/>
        </w:rPr>
        <w:t>16;</w:t>
      </w:r>
      <w:proofErr w:type="gramEnd"/>
    </w:p>
    <w:p w14:paraId="2A2E99D5" w14:textId="1919DD1B"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60" w:author="Scott Houchin" w:date="2024-04-25T16:04:00Z">
          <w:pPr>
            <w:spacing w:after="0"/>
            <w:jc w:val="left"/>
          </w:pPr>
        </w:pPrChange>
      </w:pPr>
      <w:ins w:id="661"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else if (</w:t>
      </w:r>
      <w:ins w:id="662" w:author="Scott Houchin" w:date="2024-04-25T16:44:00Z">
        <w:r w:rsidR="000B640F">
          <w:rPr>
            <w:rFonts w:ascii="Courier New" w:hAnsi="Courier New" w:cs="Courier New"/>
            <w:sz w:val="20"/>
            <w:szCs w:val="20"/>
            <w:lang w:val="en-CA" w:eastAsia="ja-JP"/>
          </w:rPr>
          <w:t>extent</w:t>
        </w:r>
        <w:r w:rsidR="000B640F" w:rsidRPr="00C27A62">
          <w:rPr>
            <w:rFonts w:ascii="Courier New" w:hAnsi="Courier New" w:cs="Courier New"/>
            <w:sz w:val="20"/>
            <w:szCs w:val="20"/>
            <w:lang w:val="en-CA" w:eastAsia="ja-JP"/>
          </w:rPr>
          <w:t>offsetsize</w:t>
        </w:r>
      </w:ins>
      <w:del w:id="663" w:author="Scott Houchin" w:date="2024-04-25T16:44:00Z">
        <w:r w:rsidR="00C27A62" w:rsidRPr="00C27A62" w:rsidDel="000B640F">
          <w:rPr>
            <w:rFonts w:ascii="Courier New" w:hAnsi="Courier New" w:cs="Courier New"/>
            <w:sz w:val="20"/>
            <w:szCs w:val="20"/>
            <w:lang w:val="en-CA" w:eastAsia="ja-JP"/>
          </w:rPr>
          <w:delText>offsetsize</w:delText>
        </w:r>
      </w:del>
      <w:r w:rsidR="00C27A62" w:rsidRPr="00C27A62">
        <w:rPr>
          <w:rFonts w:ascii="Courier New" w:hAnsi="Courier New" w:cs="Courier New"/>
          <w:sz w:val="20"/>
          <w:szCs w:val="20"/>
          <w:lang w:val="en-CA" w:eastAsia="ja-JP"/>
        </w:rPr>
        <w:t xml:space="preserve">_code==2) </w:t>
      </w:r>
      <w:ins w:id="664" w:author="Scott Houchin" w:date="2024-04-25T16:45:00Z">
        <w:r w:rsidR="000B640F">
          <w:rPr>
            <w:rFonts w:ascii="Courier New" w:hAnsi="Courier New" w:cs="Courier New"/>
            <w:sz w:val="20"/>
            <w:szCs w:val="20"/>
            <w:lang w:val="en-CA" w:eastAsia="ja-JP"/>
          </w:rPr>
          <w:t>extent</w:t>
        </w:r>
        <w:r w:rsidR="000B640F" w:rsidRPr="00C27A62">
          <w:rPr>
            <w:rFonts w:ascii="Courier New" w:hAnsi="Courier New" w:cs="Courier New"/>
            <w:sz w:val="20"/>
            <w:szCs w:val="20"/>
            <w:lang w:val="en-CA" w:eastAsia="ja-JP"/>
          </w:rPr>
          <w:t>offsetsize</w:t>
        </w:r>
      </w:ins>
      <w:del w:id="665" w:author="Scott Houchin" w:date="2024-04-25T16:45:00Z">
        <w:r w:rsidR="00C27A62" w:rsidRPr="00C27A62" w:rsidDel="000B640F">
          <w:rPr>
            <w:rFonts w:ascii="Courier New" w:hAnsi="Courier New" w:cs="Courier New"/>
            <w:sz w:val="20"/>
            <w:szCs w:val="20"/>
            <w:lang w:val="en-CA" w:eastAsia="ja-JP"/>
          </w:rPr>
          <w:delText>offsetsize</w:delText>
        </w:r>
      </w:del>
      <w:r w:rsidR="00C27A62" w:rsidRPr="00C27A62">
        <w:rPr>
          <w:rFonts w:ascii="Courier New" w:hAnsi="Courier New" w:cs="Courier New"/>
          <w:sz w:val="20"/>
          <w:szCs w:val="20"/>
          <w:lang w:val="en-CA" w:eastAsia="ja-JP"/>
        </w:rPr>
        <w:t>_nbbits=</w:t>
      </w:r>
      <w:proofErr w:type="gramStart"/>
      <w:r w:rsidR="00C27A62" w:rsidRPr="00C27A62">
        <w:rPr>
          <w:rFonts w:ascii="Courier New" w:hAnsi="Courier New" w:cs="Courier New"/>
          <w:sz w:val="20"/>
          <w:szCs w:val="20"/>
          <w:lang w:val="en-CA" w:eastAsia="ja-JP"/>
        </w:rPr>
        <w:t>32;</w:t>
      </w:r>
      <w:proofErr w:type="gramEnd"/>
    </w:p>
    <w:p w14:paraId="58D04FF4" w14:textId="006C3AFE"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66" w:author="Scott Houchin" w:date="2024-04-25T16:04:00Z">
          <w:pPr>
            <w:spacing w:after="0"/>
            <w:jc w:val="left"/>
          </w:pPr>
        </w:pPrChange>
      </w:pPr>
      <w:ins w:id="667"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 xml:space="preserve">else </w:t>
      </w:r>
      <w:ins w:id="668" w:author="Scott Houchin" w:date="2024-04-25T16:45:00Z">
        <w:r w:rsidR="000B640F">
          <w:rPr>
            <w:rFonts w:ascii="Courier New" w:hAnsi="Courier New" w:cs="Courier New"/>
            <w:sz w:val="20"/>
            <w:szCs w:val="20"/>
            <w:lang w:val="en-CA" w:eastAsia="ja-JP"/>
          </w:rPr>
          <w:t>extent</w:t>
        </w:r>
        <w:r w:rsidR="000B640F" w:rsidRPr="00C27A62">
          <w:rPr>
            <w:rFonts w:ascii="Courier New" w:hAnsi="Courier New" w:cs="Courier New"/>
            <w:sz w:val="20"/>
            <w:szCs w:val="20"/>
            <w:lang w:val="en-CA" w:eastAsia="ja-JP"/>
          </w:rPr>
          <w:t>offsetsize</w:t>
        </w:r>
      </w:ins>
      <w:del w:id="669" w:author="Scott Houchin" w:date="2024-04-25T16:45:00Z">
        <w:r w:rsidR="00C27A62" w:rsidRPr="00C27A62" w:rsidDel="000B640F">
          <w:rPr>
            <w:rFonts w:ascii="Courier New" w:hAnsi="Courier New" w:cs="Courier New"/>
            <w:sz w:val="20"/>
            <w:szCs w:val="20"/>
            <w:lang w:val="en-CA" w:eastAsia="ja-JP"/>
          </w:rPr>
          <w:delText>offsetsize</w:delText>
        </w:r>
      </w:del>
      <w:r w:rsidR="00C27A62" w:rsidRPr="00C27A62">
        <w:rPr>
          <w:rFonts w:ascii="Courier New" w:hAnsi="Courier New" w:cs="Courier New"/>
          <w:sz w:val="20"/>
          <w:szCs w:val="20"/>
          <w:lang w:val="en-CA" w:eastAsia="ja-JP"/>
        </w:rPr>
        <w:t>_nbbits=</w:t>
      </w:r>
      <w:proofErr w:type="gramStart"/>
      <w:r w:rsidR="00C27A62" w:rsidRPr="00C27A62">
        <w:rPr>
          <w:rFonts w:ascii="Courier New" w:hAnsi="Courier New" w:cs="Courier New"/>
          <w:sz w:val="20"/>
          <w:szCs w:val="20"/>
          <w:lang w:val="en-CA" w:eastAsia="ja-JP"/>
        </w:rPr>
        <w:t>64;</w:t>
      </w:r>
      <w:proofErr w:type="gramEnd"/>
    </w:p>
    <w:p w14:paraId="4A9819BC" w14:textId="77777777" w:rsidR="00C27A62" w:rsidRPr="00C27A62" w:rsidRDefault="00C27A62"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70" w:author="Scott Houchin" w:date="2024-04-25T16:04:00Z">
          <w:pPr>
            <w:spacing w:after="0"/>
            <w:jc w:val="left"/>
          </w:pPr>
        </w:pPrChange>
      </w:pPr>
    </w:p>
    <w:p w14:paraId="48200FD2" w14:textId="1F0A28D7"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71" w:author="Scott Houchin" w:date="2024-04-25T16:04:00Z">
          <w:pPr>
            <w:spacing w:after="0"/>
            <w:jc w:val="left"/>
          </w:pPr>
        </w:pPrChange>
      </w:pPr>
      <w:ins w:id="672"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 xml:space="preserve">int </w:t>
      </w:r>
      <w:del w:id="673" w:author="Scott Houchin" w:date="2024-04-25T15:53:00Z">
        <w:r w:rsidR="00C27A62" w:rsidRPr="00C27A62" w:rsidDel="008C597E">
          <w:rPr>
            <w:rFonts w:ascii="Courier New" w:hAnsi="Courier New" w:cs="Courier New"/>
            <w:sz w:val="20"/>
            <w:szCs w:val="20"/>
            <w:lang w:val="en-CA" w:eastAsia="ja-JP"/>
          </w:rPr>
          <w:delText>rangesize</w:delText>
        </w:r>
      </w:del>
      <w:ins w:id="674" w:author="Scott Houchin" w:date="2024-04-25T15:53: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size</w:t>
        </w:r>
      </w:ins>
      <w:r w:rsidR="00C27A62" w:rsidRPr="00C27A62">
        <w:rPr>
          <w:rFonts w:ascii="Courier New" w:hAnsi="Courier New" w:cs="Courier New"/>
          <w:sz w:val="20"/>
          <w:szCs w:val="20"/>
          <w:lang w:val="en-CA" w:eastAsia="ja-JP"/>
        </w:rPr>
        <w:t>_</w:t>
      </w:r>
      <w:proofErr w:type="gramStart"/>
      <w:r w:rsidR="00C27A62" w:rsidRPr="00C27A62">
        <w:rPr>
          <w:rFonts w:ascii="Courier New" w:hAnsi="Courier New" w:cs="Courier New"/>
          <w:sz w:val="20"/>
          <w:szCs w:val="20"/>
          <w:lang w:val="en-CA" w:eastAsia="ja-JP"/>
        </w:rPr>
        <w:t>nbbits;</w:t>
      </w:r>
      <w:proofErr w:type="gramEnd"/>
    </w:p>
    <w:p w14:paraId="110BD2EB" w14:textId="78999A65"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75" w:author="Scott Houchin" w:date="2024-04-25T16:04:00Z">
          <w:pPr>
            <w:spacing w:after="0"/>
            <w:jc w:val="left"/>
          </w:pPr>
        </w:pPrChange>
      </w:pPr>
      <w:ins w:id="676"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if (</w:t>
      </w:r>
      <w:del w:id="677" w:author="Scott Houchin" w:date="2024-04-25T15:54:00Z">
        <w:r w:rsidR="00C27A62" w:rsidRPr="00C27A62" w:rsidDel="008C597E">
          <w:rPr>
            <w:rFonts w:ascii="Courier New" w:hAnsi="Courier New" w:cs="Courier New"/>
            <w:sz w:val="20"/>
            <w:szCs w:val="20"/>
            <w:lang w:val="en-CA" w:eastAsia="ja-JP"/>
          </w:rPr>
          <w:delText>rangesize</w:delText>
        </w:r>
      </w:del>
      <w:ins w:id="678" w:author="Scott Houchin" w:date="2024-04-25T15:54: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size</w:t>
        </w:r>
      </w:ins>
      <w:r w:rsidR="00C27A62" w:rsidRPr="00C27A62">
        <w:rPr>
          <w:rFonts w:ascii="Courier New" w:hAnsi="Courier New" w:cs="Courier New"/>
          <w:sz w:val="20"/>
          <w:szCs w:val="20"/>
          <w:lang w:val="en-CA" w:eastAsia="ja-JP"/>
        </w:rPr>
        <w:t xml:space="preserve">_code==0) </w:t>
      </w:r>
      <w:del w:id="679" w:author="Scott Houchin" w:date="2024-04-25T15:54:00Z">
        <w:r w:rsidR="00C27A62" w:rsidRPr="00C27A62" w:rsidDel="008C597E">
          <w:rPr>
            <w:rFonts w:ascii="Courier New" w:hAnsi="Courier New" w:cs="Courier New"/>
            <w:sz w:val="20"/>
            <w:szCs w:val="20"/>
            <w:lang w:val="en-CA" w:eastAsia="ja-JP"/>
          </w:rPr>
          <w:delText>rangesize</w:delText>
        </w:r>
      </w:del>
      <w:ins w:id="680" w:author="Scott Houchin" w:date="2024-04-25T15:54: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size</w:t>
        </w:r>
      </w:ins>
      <w:r w:rsidR="00C27A62" w:rsidRPr="00C27A62">
        <w:rPr>
          <w:rFonts w:ascii="Courier New" w:hAnsi="Courier New" w:cs="Courier New"/>
          <w:sz w:val="20"/>
          <w:szCs w:val="20"/>
          <w:lang w:val="en-CA" w:eastAsia="ja-JP"/>
        </w:rPr>
        <w:t>_nbbits=</w:t>
      </w:r>
      <w:proofErr w:type="gramStart"/>
      <w:r w:rsidR="00C27A62" w:rsidRPr="00C27A62">
        <w:rPr>
          <w:rFonts w:ascii="Courier New" w:hAnsi="Courier New" w:cs="Courier New"/>
          <w:sz w:val="20"/>
          <w:szCs w:val="20"/>
          <w:lang w:val="en-CA" w:eastAsia="ja-JP"/>
        </w:rPr>
        <w:t>8;</w:t>
      </w:r>
      <w:proofErr w:type="gramEnd"/>
    </w:p>
    <w:p w14:paraId="0DA73CDE" w14:textId="13EB28D2"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81" w:author="Scott Houchin" w:date="2024-04-25T16:04:00Z">
          <w:pPr>
            <w:spacing w:after="0"/>
            <w:jc w:val="left"/>
          </w:pPr>
        </w:pPrChange>
      </w:pPr>
      <w:ins w:id="682"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else if (</w:t>
      </w:r>
      <w:del w:id="683" w:author="Scott Houchin" w:date="2024-04-25T15:54:00Z">
        <w:r w:rsidR="00C27A62" w:rsidRPr="00C27A62" w:rsidDel="008C597E">
          <w:rPr>
            <w:rFonts w:ascii="Courier New" w:hAnsi="Courier New" w:cs="Courier New"/>
            <w:sz w:val="20"/>
            <w:szCs w:val="20"/>
            <w:lang w:val="en-CA" w:eastAsia="ja-JP"/>
          </w:rPr>
          <w:delText>rangesize</w:delText>
        </w:r>
      </w:del>
      <w:ins w:id="684" w:author="Scott Houchin" w:date="2024-04-25T15:54: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size</w:t>
        </w:r>
      </w:ins>
      <w:r w:rsidR="00C27A62" w:rsidRPr="00C27A62">
        <w:rPr>
          <w:rFonts w:ascii="Courier New" w:hAnsi="Courier New" w:cs="Courier New"/>
          <w:sz w:val="20"/>
          <w:szCs w:val="20"/>
          <w:lang w:val="en-CA" w:eastAsia="ja-JP"/>
        </w:rPr>
        <w:t xml:space="preserve">_code==1) </w:t>
      </w:r>
      <w:del w:id="685" w:author="Scott Houchin" w:date="2024-04-25T15:54:00Z">
        <w:r w:rsidR="00C27A62" w:rsidRPr="00C27A62" w:rsidDel="008C597E">
          <w:rPr>
            <w:rFonts w:ascii="Courier New" w:hAnsi="Courier New" w:cs="Courier New"/>
            <w:sz w:val="20"/>
            <w:szCs w:val="20"/>
            <w:lang w:val="en-CA" w:eastAsia="ja-JP"/>
          </w:rPr>
          <w:delText>rangesize</w:delText>
        </w:r>
      </w:del>
      <w:ins w:id="686" w:author="Scott Houchin" w:date="2024-04-25T15:54: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size</w:t>
        </w:r>
      </w:ins>
      <w:r w:rsidR="00C27A62" w:rsidRPr="00C27A62">
        <w:rPr>
          <w:rFonts w:ascii="Courier New" w:hAnsi="Courier New" w:cs="Courier New"/>
          <w:sz w:val="20"/>
          <w:szCs w:val="20"/>
          <w:lang w:val="en-CA" w:eastAsia="ja-JP"/>
        </w:rPr>
        <w:t>_nbbits=</w:t>
      </w:r>
      <w:proofErr w:type="gramStart"/>
      <w:r w:rsidR="00C27A62" w:rsidRPr="00C27A62">
        <w:rPr>
          <w:rFonts w:ascii="Courier New" w:hAnsi="Courier New" w:cs="Courier New"/>
          <w:sz w:val="20"/>
          <w:szCs w:val="20"/>
          <w:lang w:val="en-CA" w:eastAsia="ja-JP"/>
        </w:rPr>
        <w:t>16;</w:t>
      </w:r>
      <w:proofErr w:type="gramEnd"/>
    </w:p>
    <w:p w14:paraId="63D6CCAA" w14:textId="2E6C189C"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87" w:author="Scott Houchin" w:date="2024-04-25T16:04:00Z">
          <w:pPr>
            <w:spacing w:after="0"/>
            <w:jc w:val="left"/>
          </w:pPr>
        </w:pPrChange>
      </w:pPr>
      <w:ins w:id="688"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else if (</w:t>
      </w:r>
      <w:del w:id="689" w:author="Scott Houchin" w:date="2024-04-25T15:54:00Z">
        <w:r w:rsidR="00C27A62" w:rsidRPr="00C27A62" w:rsidDel="008C597E">
          <w:rPr>
            <w:rFonts w:ascii="Courier New" w:hAnsi="Courier New" w:cs="Courier New"/>
            <w:sz w:val="20"/>
            <w:szCs w:val="20"/>
            <w:lang w:val="en-CA" w:eastAsia="ja-JP"/>
          </w:rPr>
          <w:delText>rangesize</w:delText>
        </w:r>
      </w:del>
      <w:ins w:id="690" w:author="Scott Houchin" w:date="2024-04-25T15:54: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size</w:t>
        </w:r>
      </w:ins>
      <w:r w:rsidR="00C27A62" w:rsidRPr="00C27A62">
        <w:rPr>
          <w:rFonts w:ascii="Courier New" w:hAnsi="Courier New" w:cs="Courier New"/>
          <w:sz w:val="20"/>
          <w:szCs w:val="20"/>
          <w:lang w:val="en-CA" w:eastAsia="ja-JP"/>
        </w:rPr>
        <w:t xml:space="preserve">_code==2) </w:t>
      </w:r>
      <w:del w:id="691" w:author="Scott Houchin" w:date="2024-04-25T15:54:00Z">
        <w:r w:rsidR="00C27A62" w:rsidRPr="00C27A62" w:rsidDel="008C597E">
          <w:rPr>
            <w:rFonts w:ascii="Courier New" w:hAnsi="Courier New" w:cs="Courier New"/>
            <w:sz w:val="20"/>
            <w:szCs w:val="20"/>
            <w:lang w:val="en-CA" w:eastAsia="ja-JP"/>
          </w:rPr>
          <w:delText>rangesize</w:delText>
        </w:r>
      </w:del>
      <w:ins w:id="692" w:author="Scott Houchin" w:date="2024-04-25T15:54: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size</w:t>
        </w:r>
      </w:ins>
      <w:r w:rsidR="00C27A62" w:rsidRPr="00C27A62">
        <w:rPr>
          <w:rFonts w:ascii="Courier New" w:hAnsi="Courier New" w:cs="Courier New"/>
          <w:sz w:val="20"/>
          <w:szCs w:val="20"/>
          <w:lang w:val="en-CA" w:eastAsia="ja-JP"/>
        </w:rPr>
        <w:t>_nbbits=</w:t>
      </w:r>
      <w:proofErr w:type="gramStart"/>
      <w:r w:rsidR="00C27A62" w:rsidRPr="00C27A62">
        <w:rPr>
          <w:rFonts w:ascii="Courier New" w:hAnsi="Courier New" w:cs="Courier New"/>
          <w:sz w:val="20"/>
          <w:szCs w:val="20"/>
          <w:lang w:val="en-CA" w:eastAsia="ja-JP"/>
        </w:rPr>
        <w:t>32;</w:t>
      </w:r>
      <w:proofErr w:type="gramEnd"/>
    </w:p>
    <w:p w14:paraId="4276828E" w14:textId="32FA7A45"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93" w:author="Scott Houchin" w:date="2024-04-25T16:04:00Z">
          <w:pPr>
            <w:spacing w:after="0"/>
            <w:jc w:val="left"/>
          </w:pPr>
        </w:pPrChange>
      </w:pPr>
      <w:ins w:id="694"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 xml:space="preserve">else </w:t>
      </w:r>
      <w:del w:id="695" w:author="Scott Houchin" w:date="2024-04-25T15:54:00Z">
        <w:r w:rsidR="00C27A62" w:rsidRPr="00C27A62" w:rsidDel="008C597E">
          <w:rPr>
            <w:rFonts w:ascii="Courier New" w:hAnsi="Courier New" w:cs="Courier New"/>
            <w:sz w:val="20"/>
            <w:szCs w:val="20"/>
            <w:lang w:val="en-CA" w:eastAsia="ja-JP"/>
          </w:rPr>
          <w:delText>rangesize</w:delText>
        </w:r>
      </w:del>
      <w:ins w:id="696" w:author="Scott Houchin" w:date="2024-04-25T15:54: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size</w:t>
        </w:r>
      </w:ins>
      <w:r w:rsidR="00C27A62" w:rsidRPr="00C27A62">
        <w:rPr>
          <w:rFonts w:ascii="Courier New" w:hAnsi="Courier New" w:cs="Courier New"/>
          <w:sz w:val="20"/>
          <w:szCs w:val="20"/>
          <w:lang w:val="en-CA" w:eastAsia="ja-JP"/>
        </w:rPr>
        <w:t>_nbbits=</w:t>
      </w:r>
      <w:proofErr w:type="gramStart"/>
      <w:r w:rsidR="00C27A62" w:rsidRPr="00C27A62">
        <w:rPr>
          <w:rFonts w:ascii="Courier New" w:hAnsi="Courier New" w:cs="Courier New"/>
          <w:sz w:val="20"/>
          <w:szCs w:val="20"/>
          <w:lang w:val="en-CA" w:eastAsia="ja-JP"/>
        </w:rPr>
        <w:t>64;</w:t>
      </w:r>
      <w:proofErr w:type="gramEnd"/>
    </w:p>
    <w:p w14:paraId="577B5189" w14:textId="77777777" w:rsidR="00C27A62" w:rsidRPr="00C27A62" w:rsidRDefault="00C27A62"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97" w:author="Scott Houchin" w:date="2024-04-25T16:04:00Z">
          <w:pPr>
            <w:spacing w:after="0"/>
            <w:jc w:val="left"/>
          </w:pPr>
        </w:pPrChange>
      </w:pPr>
    </w:p>
    <w:p w14:paraId="30F3C757" w14:textId="711E3686"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698" w:author="Scott Houchin" w:date="2024-04-25T16:04:00Z">
          <w:pPr>
            <w:spacing w:after="0"/>
            <w:jc w:val="left"/>
          </w:pPr>
        </w:pPrChange>
      </w:pPr>
      <w:ins w:id="699"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for (int i=0; i&lt;num_entries; i++) {</w:t>
      </w:r>
    </w:p>
    <w:p w14:paraId="133334E4" w14:textId="518647AA" w:rsidR="00C27A62" w:rsidRPr="00C27A62" w:rsidRDefault="00C27A62"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700" w:author="Scott Houchin" w:date="2024-04-25T16:04:00Z">
          <w:pPr>
            <w:spacing w:after="0"/>
            <w:jc w:val="left"/>
          </w:pPr>
        </w:pPrChange>
      </w:pPr>
      <w:r w:rsidRPr="00C27A62">
        <w:rPr>
          <w:rFonts w:ascii="Courier New" w:hAnsi="Courier New" w:cs="Courier New"/>
          <w:sz w:val="20"/>
          <w:szCs w:val="20"/>
          <w:lang w:val="en-CA" w:eastAsia="ja-JP"/>
        </w:rPr>
        <w:tab/>
      </w:r>
      <w:ins w:id="701" w:author="Scott Houchin" w:date="2024-04-25T15:57:00Z">
        <w:r w:rsidR="00722277">
          <w:rPr>
            <w:rFonts w:ascii="Courier New" w:hAnsi="Courier New" w:cs="Courier New"/>
            <w:sz w:val="20"/>
            <w:szCs w:val="20"/>
            <w:lang w:val="en-CA" w:eastAsia="ja-JP"/>
          </w:rPr>
          <w:tab/>
        </w:r>
      </w:ins>
      <w:r w:rsidRPr="00C27A62">
        <w:rPr>
          <w:rFonts w:ascii="Courier New" w:hAnsi="Courier New" w:cs="Courier New"/>
          <w:sz w:val="20"/>
          <w:szCs w:val="20"/>
          <w:lang w:val="en-CA" w:eastAsia="ja-JP"/>
        </w:rPr>
        <w:t xml:space="preserve">unsigned </w:t>
      </w:r>
      <w:proofErr w:type="gramStart"/>
      <w:r w:rsidRPr="00C27A62">
        <w:rPr>
          <w:rFonts w:ascii="Courier New" w:hAnsi="Courier New" w:cs="Courier New"/>
          <w:sz w:val="20"/>
          <w:szCs w:val="20"/>
          <w:lang w:val="en-CA" w:eastAsia="ja-JP"/>
        </w:rPr>
        <w:t>int(</w:t>
      </w:r>
      <w:proofErr w:type="gramEnd"/>
      <w:r w:rsidRPr="00C27A62">
        <w:rPr>
          <w:rFonts w:ascii="Courier New" w:hAnsi="Courier New" w:cs="Courier New"/>
          <w:sz w:val="20"/>
          <w:szCs w:val="20"/>
          <w:lang w:val="en-CA" w:eastAsia="ja-JP"/>
        </w:rPr>
        <w:t>32) num_samples;</w:t>
      </w:r>
    </w:p>
    <w:p w14:paraId="2E80D1F7" w14:textId="752DD028"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702" w:author="Scott Houchin" w:date="2024-04-25T16:04:00Z">
          <w:pPr>
            <w:spacing w:after="0"/>
            <w:jc w:val="left"/>
          </w:pPr>
        </w:pPrChange>
      </w:pPr>
      <w:ins w:id="703" w:author="Scott Houchin" w:date="2024-04-25T15:57:00Z">
        <w:r>
          <w:rPr>
            <w:rFonts w:ascii="Courier New" w:hAnsi="Courier New" w:cs="Courier New"/>
            <w:sz w:val="20"/>
            <w:szCs w:val="20"/>
            <w:lang w:val="en-CA" w:eastAsia="ja-JP"/>
          </w:rPr>
          <w:tab/>
        </w:r>
      </w:ins>
      <w:ins w:id="704" w:author="Scott Houchin" w:date="2024-04-25T16:03:00Z">
        <w:r w:rsidR="00001472">
          <w:rPr>
            <w:rFonts w:ascii="Courier New" w:hAnsi="Courier New" w:cs="Courier New"/>
            <w:sz w:val="20"/>
            <w:szCs w:val="20"/>
            <w:lang w:val="en-CA" w:eastAsia="ja-JP"/>
          </w:rPr>
          <w:tab/>
        </w:r>
      </w:ins>
      <w:del w:id="705" w:author="Scott Houchin" w:date="2024-04-25T16:04:00Z">
        <w:r w:rsidR="00C27A62" w:rsidRPr="00C27A62" w:rsidDel="00C00BD8">
          <w:rPr>
            <w:rFonts w:ascii="Courier New" w:hAnsi="Courier New" w:cs="Courier New"/>
            <w:sz w:val="20"/>
            <w:szCs w:val="20"/>
            <w:lang w:val="en-CA" w:eastAsia="ja-JP"/>
          </w:rPr>
          <w:tab/>
        </w:r>
      </w:del>
      <w:r w:rsidR="00C27A62" w:rsidRPr="00C27A62">
        <w:rPr>
          <w:rFonts w:ascii="Courier New" w:hAnsi="Courier New" w:cs="Courier New"/>
          <w:sz w:val="20"/>
          <w:szCs w:val="20"/>
          <w:lang w:val="en-CA" w:eastAsia="ja-JP"/>
        </w:rPr>
        <w:t xml:space="preserve">unsigned </w:t>
      </w:r>
      <w:proofErr w:type="gramStart"/>
      <w:r w:rsidR="00C27A62" w:rsidRPr="00C27A62">
        <w:rPr>
          <w:rFonts w:ascii="Courier New" w:hAnsi="Courier New" w:cs="Courier New"/>
          <w:sz w:val="20"/>
          <w:szCs w:val="20"/>
          <w:lang w:val="en-CA" w:eastAsia="ja-JP"/>
        </w:rPr>
        <w:t>int(</w:t>
      </w:r>
      <w:proofErr w:type="gramEnd"/>
      <w:r w:rsidR="00C27A62" w:rsidRPr="00C27A62">
        <w:rPr>
          <w:rFonts w:ascii="Courier New" w:hAnsi="Courier New" w:cs="Courier New"/>
          <w:sz w:val="20"/>
          <w:szCs w:val="20"/>
          <w:lang w:val="en-CA" w:eastAsia="ja-JP"/>
        </w:rPr>
        <w:t>32) num_</w:t>
      </w:r>
      <w:ins w:id="706" w:author="Scott Houchin" w:date="2024-04-25T15:55:00Z">
        <w:r w:rsidR="00CC29C2">
          <w:rPr>
            <w:rFonts w:ascii="Courier New" w:hAnsi="Courier New" w:cs="Courier New"/>
            <w:sz w:val="20"/>
            <w:szCs w:val="20"/>
            <w:lang w:val="en-CA" w:eastAsia="ja-JP"/>
          </w:rPr>
          <w:t>gc_</w:t>
        </w:r>
      </w:ins>
      <w:del w:id="707" w:author="Scott Houchin" w:date="2024-04-25T15:54:00Z">
        <w:r w:rsidR="00C27A62" w:rsidRPr="00C27A62" w:rsidDel="008C597E">
          <w:rPr>
            <w:rFonts w:ascii="Courier New" w:hAnsi="Courier New" w:cs="Courier New"/>
            <w:sz w:val="20"/>
            <w:szCs w:val="20"/>
            <w:lang w:val="en-CA" w:eastAsia="ja-JP"/>
          </w:rPr>
          <w:delText>ranges</w:delText>
        </w:r>
      </w:del>
      <w:ins w:id="708" w:author="Scott Houchin" w:date="2024-04-25T15:54: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w:t>
        </w:r>
      </w:ins>
      <w:r w:rsidR="00C27A62" w:rsidRPr="00C27A62">
        <w:rPr>
          <w:rFonts w:ascii="Courier New" w:hAnsi="Courier New" w:cs="Courier New"/>
          <w:sz w:val="20"/>
          <w:szCs w:val="20"/>
          <w:lang w:val="en-CA" w:eastAsia="ja-JP"/>
        </w:rPr>
        <w:t>;</w:t>
      </w:r>
    </w:p>
    <w:p w14:paraId="1F03C0FB" w14:textId="419E49F1"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709" w:author="Scott Houchin" w:date="2024-04-25T16:04:00Z">
          <w:pPr>
            <w:spacing w:after="0"/>
            <w:jc w:val="left"/>
          </w:pPr>
        </w:pPrChange>
      </w:pPr>
      <w:ins w:id="710"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ab/>
        <w:t>for (int s = 0; s &lt; num_samples; i++) {</w:t>
      </w:r>
    </w:p>
    <w:p w14:paraId="6E0F2543" w14:textId="4947DC45"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711" w:author="Scott Houchin" w:date="2024-04-25T16:04:00Z">
          <w:pPr>
            <w:spacing w:after="0"/>
            <w:jc w:val="left"/>
          </w:pPr>
        </w:pPrChange>
      </w:pPr>
      <w:ins w:id="712"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ab/>
      </w:r>
      <w:r w:rsidR="00C27A62" w:rsidRPr="00C27A62">
        <w:rPr>
          <w:rFonts w:ascii="Courier New" w:hAnsi="Courier New" w:cs="Courier New"/>
          <w:sz w:val="20"/>
          <w:szCs w:val="20"/>
          <w:lang w:val="en-CA" w:eastAsia="ja-JP"/>
        </w:rPr>
        <w:tab/>
        <w:t xml:space="preserve">for (int </w:t>
      </w:r>
      <w:r w:rsidR="007066A7">
        <w:rPr>
          <w:rFonts w:ascii="Courier New" w:hAnsi="Courier New" w:cs="Courier New"/>
          <w:sz w:val="20"/>
          <w:szCs w:val="20"/>
          <w:lang w:val="en-CA" w:eastAsia="ja-JP"/>
        </w:rPr>
        <w:t>r</w:t>
      </w:r>
      <w:r w:rsidR="00C27A62" w:rsidRPr="00C27A62">
        <w:rPr>
          <w:rFonts w:ascii="Courier New" w:hAnsi="Courier New" w:cs="Courier New"/>
          <w:sz w:val="20"/>
          <w:szCs w:val="20"/>
          <w:lang w:val="en-CA" w:eastAsia="ja-JP"/>
        </w:rPr>
        <w:t xml:space="preserve"> = 0; </w:t>
      </w:r>
      <w:r w:rsidR="007066A7">
        <w:rPr>
          <w:rFonts w:ascii="Courier New" w:hAnsi="Courier New" w:cs="Courier New"/>
          <w:sz w:val="20"/>
          <w:szCs w:val="20"/>
          <w:lang w:val="en-CA" w:eastAsia="ja-JP"/>
        </w:rPr>
        <w:t>r</w:t>
      </w:r>
      <w:r w:rsidR="00C27A62" w:rsidRPr="00C27A62">
        <w:rPr>
          <w:rFonts w:ascii="Courier New" w:hAnsi="Courier New" w:cs="Courier New"/>
          <w:sz w:val="20"/>
          <w:szCs w:val="20"/>
          <w:lang w:val="en-CA" w:eastAsia="ja-JP"/>
        </w:rPr>
        <w:t xml:space="preserve"> &lt; num_</w:t>
      </w:r>
      <w:ins w:id="713" w:author="Scott Houchin" w:date="2024-04-25T15:55:00Z">
        <w:r w:rsidR="00CC29C2">
          <w:rPr>
            <w:rFonts w:ascii="Courier New" w:hAnsi="Courier New" w:cs="Courier New"/>
            <w:sz w:val="20"/>
            <w:szCs w:val="20"/>
            <w:lang w:val="en-CA" w:eastAsia="ja-JP"/>
          </w:rPr>
          <w:t>gc_</w:t>
        </w:r>
      </w:ins>
      <w:del w:id="714" w:author="Scott Houchin" w:date="2024-04-25T15:54:00Z">
        <w:r w:rsidR="00C27A62" w:rsidRPr="00C27A62" w:rsidDel="008C597E">
          <w:rPr>
            <w:rFonts w:ascii="Courier New" w:hAnsi="Courier New" w:cs="Courier New"/>
            <w:sz w:val="20"/>
            <w:szCs w:val="20"/>
            <w:lang w:val="en-CA" w:eastAsia="ja-JP"/>
          </w:rPr>
          <w:delText>ranges</w:delText>
        </w:r>
      </w:del>
      <w:ins w:id="715" w:author="Scott Houchin" w:date="2024-04-25T15:54: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w:t>
        </w:r>
      </w:ins>
      <w:r w:rsidR="00C27A62" w:rsidRPr="00C27A62">
        <w:rPr>
          <w:rFonts w:ascii="Courier New" w:hAnsi="Courier New" w:cs="Courier New"/>
          <w:sz w:val="20"/>
          <w:szCs w:val="20"/>
          <w:lang w:val="en-CA" w:eastAsia="ja-JP"/>
        </w:rPr>
        <w:t xml:space="preserve">; </w:t>
      </w:r>
      <w:r w:rsidR="007066A7">
        <w:rPr>
          <w:rFonts w:ascii="Courier New" w:hAnsi="Courier New" w:cs="Courier New"/>
          <w:sz w:val="20"/>
          <w:szCs w:val="20"/>
          <w:lang w:val="en-CA" w:eastAsia="ja-JP"/>
        </w:rPr>
        <w:t>r</w:t>
      </w:r>
      <w:r w:rsidR="00C27A62" w:rsidRPr="00C27A62">
        <w:rPr>
          <w:rFonts w:ascii="Courier New" w:hAnsi="Courier New" w:cs="Courier New"/>
          <w:sz w:val="20"/>
          <w:szCs w:val="20"/>
          <w:lang w:val="en-CA" w:eastAsia="ja-JP"/>
        </w:rPr>
        <w:t>++) {</w:t>
      </w:r>
    </w:p>
    <w:p w14:paraId="6724C890" w14:textId="2F9A7B40" w:rsidR="00B046B3" w:rsidRDefault="00722277" w:rsidP="00C00BD8">
      <w:pPr>
        <w:tabs>
          <w:tab w:val="clear" w:pos="403"/>
          <w:tab w:val="left" w:pos="360"/>
          <w:tab w:val="left" w:pos="720"/>
          <w:tab w:val="left" w:pos="1080"/>
          <w:tab w:val="left" w:pos="1440"/>
          <w:tab w:val="left" w:pos="1800"/>
          <w:tab w:val="left" w:pos="2160"/>
        </w:tabs>
        <w:spacing w:after="0"/>
        <w:jc w:val="left"/>
        <w:rPr>
          <w:ins w:id="716" w:author="Scott Houchin" w:date="2024-04-25T15:58:00Z"/>
          <w:rFonts w:ascii="Courier New" w:hAnsi="Courier New" w:cs="Courier New"/>
          <w:sz w:val="20"/>
          <w:szCs w:val="20"/>
          <w:lang w:val="en-CA" w:eastAsia="ja-JP"/>
        </w:rPr>
        <w:pPrChange w:id="717" w:author="Scott Houchin" w:date="2024-04-25T16:04:00Z">
          <w:pPr>
            <w:spacing w:after="0"/>
            <w:jc w:val="left"/>
          </w:pPr>
        </w:pPrChange>
      </w:pPr>
      <w:ins w:id="718"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ab/>
      </w:r>
      <w:r w:rsidR="00C27A62" w:rsidRPr="00C27A62">
        <w:rPr>
          <w:rFonts w:ascii="Courier New" w:hAnsi="Courier New" w:cs="Courier New"/>
          <w:sz w:val="20"/>
          <w:szCs w:val="20"/>
          <w:lang w:val="en-CA" w:eastAsia="ja-JP"/>
        </w:rPr>
        <w:tab/>
      </w:r>
      <w:del w:id="719" w:author="Scott Houchin" w:date="2024-04-25T16:04:00Z">
        <w:r w:rsidR="00C27A62" w:rsidRPr="00C27A62" w:rsidDel="00C00BD8">
          <w:rPr>
            <w:rFonts w:ascii="Courier New" w:hAnsi="Courier New" w:cs="Courier New"/>
            <w:sz w:val="20"/>
            <w:szCs w:val="20"/>
            <w:lang w:val="en-CA" w:eastAsia="ja-JP"/>
          </w:rPr>
          <w:tab/>
        </w:r>
      </w:del>
      <w:ins w:id="720" w:author="Scott Houchin" w:date="2024-04-25T16:03:00Z">
        <w:r w:rsidR="00001472">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compressed_</w:t>
      </w:r>
      <w:del w:id="721" w:author="Scott Houchin" w:date="2024-04-25T15:55:00Z">
        <w:r w:rsidR="00C27A62" w:rsidRPr="00C27A62" w:rsidDel="008C597E">
          <w:rPr>
            <w:rFonts w:ascii="Courier New" w:hAnsi="Courier New" w:cs="Courier New"/>
            <w:sz w:val="20"/>
            <w:szCs w:val="20"/>
            <w:lang w:val="en-CA" w:eastAsia="ja-JP"/>
          </w:rPr>
          <w:delText>range</w:delText>
        </w:r>
      </w:del>
      <w:ins w:id="722" w:author="Scott Houchin" w:date="2024-04-25T15:55:00Z">
        <w:r w:rsidR="008C597E">
          <w:rPr>
            <w:rFonts w:ascii="Courier New" w:hAnsi="Courier New" w:cs="Courier New"/>
            <w:sz w:val="20"/>
            <w:szCs w:val="20"/>
            <w:lang w:val="en-CA" w:eastAsia="ja-JP"/>
          </w:rPr>
          <w:t>gc_extent</w:t>
        </w:r>
      </w:ins>
      <w:r w:rsidR="00C27A62" w:rsidRPr="00C27A62">
        <w:rPr>
          <w:rFonts w:ascii="Courier New" w:hAnsi="Courier New" w:cs="Courier New"/>
          <w:sz w:val="20"/>
          <w:szCs w:val="20"/>
          <w:lang w:val="en-CA" w:eastAsia="ja-JP"/>
        </w:rPr>
        <w:t>_</w:t>
      </w:r>
      <w:proofErr w:type="gramStart"/>
      <w:r w:rsidR="00C27A62" w:rsidRPr="00C27A62">
        <w:rPr>
          <w:rFonts w:ascii="Courier New" w:hAnsi="Courier New" w:cs="Courier New"/>
          <w:sz w:val="20"/>
          <w:szCs w:val="20"/>
          <w:lang w:val="en-CA" w:eastAsia="ja-JP"/>
        </w:rPr>
        <w:t>info(</w:t>
      </w:r>
      <w:proofErr w:type="gramEnd"/>
    </w:p>
    <w:p w14:paraId="01DAACBE" w14:textId="12D4D2E6" w:rsidR="00EC32D9" w:rsidRDefault="00B046B3" w:rsidP="00C00BD8">
      <w:pPr>
        <w:tabs>
          <w:tab w:val="clear" w:pos="403"/>
          <w:tab w:val="left" w:pos="360"/>
          <w:tab w:val="left" w:pos="720"/>
          <w:tab w:val="left" w:pos="1080"/>
          <w:tab w:val="left" w:pos="1440"/>
          <w:tab w:val="left" w:pos="1800"/>
          <w:tab w:val="left" w:pos="2160"/>
        </w:tabs>
        <w:spacing w:after="0"/>
        <w:jc w:val="left"/>
        <w:rPr>
          <w:ins w:id="723" w:author="Scott Houchin" w:date="2024-04-25T15:58:00Z"/>
          <w:rFonts w:ascii="Courier New" w:hAnsi="Courier New" w:cs="Courier New"/>
          <w:sz w:val="20"/>
          <w:szCs w:val="20"/>
          <w:lang w:val="en-CA" w:eastAsia="ja-JP"/>
        </w:rPr>
        <w:pPrChange w:id="724" w:author="Scott Houchin" w:date="2024-04-25T16:04:00Z">
          <w:pPr>
            <w:spacing w:after="0"/>
            <w:jc w:val="left"/>
          </w:pPr>
        </w:pPrChange>
      </w:pPr>
      <w:ins w:id="725" w:author="Scott Houchin" w:date="2024-04-25T15:58:00Z">
        <w:r>
          <w:rPr>
            <w:rFonts w:ascii="Courier New" w:hAnsi="Courier New" w:cs="Courier New"/>
            <w:sz w:val="20"/>
            <w:szCs w:val="20"/>
            <w:lang w:val="en-CA" w:eastAsia="ja-JP"/>
          </w:rPr>
          <w:tab/>
        </w:r>
        <w:r>
          <w:rPr>
            <w:rFonts w:ascii="Courier New" w:hAnsi="Courier New" w:cs="Courier New"/>
            <w:sz w:val="20"/>
            <w:szCs w:val="20"/>
            <w:lang w:val="en-CA" w:eastAsia="ja-JP"/>
          </w:rPr>
          <w:tab/>
        </w:r>
        <w:r>
          <w:rPr>
            <w:rFonts w:ascii="Courier New" w:hAnsi="Courier New" w:cs="Courier New"/>
            <w:sz w:val="20"/>
            <w:szCs w:val="20"/>
            <w:lang w:val="en-CA" w:eastAsia="ja-JP"/>
          </w:rPr>
          <w:tab/>
        </w:r>
      </w:ins>
      <w:ins w:id="726" w:author="Scott Houchin" w:date="2024-04-25T16:03:00Z">
        <w:r w:rsidR="00001472">
          <w:rPr>
            <w:rFonts w:ascii="Courier New" w:hAnsi="Courier New" w:cs="Courier New"/>
            <w:sz w:val="20"/>
            <w:szCs w:val="20"/>
            <w:lang w:val="en-CA" w:eastAsia="ja-JP"/>
          </w:rPr>
          <w:tab/>
        </w:r>
      </w:ins>
      <w:ins w:id="727" w:author="Scott Houchin" w:date="2024-04-25T15:58:00Z">
        <w:r>
          <w:rPr>
            <w:rFonts w:ascii="Courier New" w:hAnsi="Courier New" w:cs="Courier New"/>
            <w:sz w:val="20"/>
            <w:szCs w:val="20"/>
            <w:lang w:val="en-CA" w:eastAsia="ja-JP"/>
          </w:rPr>
          <w:tab/>
        </w:r>
      </w:ins>
      <w:ins w:id="728" w:author="Scott Houchin" w:date="2024-04-25T16:45:00Z">
        <w:r w:rsidR="000B640F">
          <w:rPr>
            <w:rFonts w:ascii="Courier New" w:hAnsi="Courier New" w:cs="Courier New"/>
            <w:sz w:val="20"/>
            <w:szCs w:val="20"/>
            <w:lang w:val="en-CA" w:eastAsia="ja-JP"/>
          </w:rPr>
          <w:t>extent</w:t>
        </w:r>
        <w:r w:rsidR="000B640F" w:rsidRPr="00C27A62">
          <w:rPr>
            <w:rFonts w:ascii="Courier New" w:hAnsi="Courier New" w:cs="Courier New"/>
            <w:sz w:val="20"/>
            <w:szCs w:val="20"/>
            <w:lang w:val="en-CA" w:eastAsia="ja-JP"/>
          </w:rPr>
          <w:t>offsetsize</w:t>
        </w:r>
      </w:ins>
      <w:del w:id="729" w:author="Scott Houchin" w:date="2024-04-25T16:45:00Z">
        <w:r w:rsidR="00C27A62" w:rsidRPr="00C27A62" w:rsidDel="000B640F">
          <w:rPr>
            <w:rFonts w:ascii="Courier New" w:hAnsi="Courier New" w:cs="Courier New"/>
            <w:sz w:val="20"/>
            <w:szCs w:val="20"/>
            <w:lang w:val="en-CA" w:eastAsia="ja-JP"/>
          </w:rPr>
          <w:delText>offsetsize</w:delText>
        </w:r>
      </w:del>
      <w:r w:rsidR="00C27A62" w:rsidRPr="00C27A62">
        <w:rPr>
          <w:rFonts w:ascii="Courier New" w:hAnsi="Courier New" w:cs="Courier New"/>
          <w:sz w:val="20"/>
          <w:szCs w:val="20"/>
          <w:lang w:val="en-CA" w:eastAsia="ja-JP"/>
        </w:rPr>
        <w:t>_nbbits,</w:t>
      </w:r>
    </w:p>
    <w:p w14:paraId="5EABFBF2" w14:textId="048D3759" w:rsidR="00B046B3" w:rsidRDefault="00EC32D9" w:rsidP="00C00BD8">
      <w:pPr>
        <w:tabs>
          <w:tab w:val="clear" w:pos="403"/>
          <w:tab w:val="left" w:pos="360"/>
          <w:tab w:val="left" w:pos="720"/>
          <w:tab w:val="left" w:pos="1080"/>
          <w:tab w:val="left" w:pos="1440"/>
          <w:tab w:val="left" w:pos="1800"/>
          <w:tab w:val="left" w:pos="2160"/>
        </w:tabs>
        <w:spacing w:after="0"/>
        <w:jc w:val="left"/>
        <w:rPr>
          <w:ins w:id="730" w:author="Scott Houchin" w:date="2024-04-25T15:58:00Z"/>
          <w:rFonts w:ascii="Courier New" w:hAnsi="Courier New" w:cs="Courier New"/>
          <w:sz w:val="20"/>
          <w:szCs w:val="20"/>
          <w:lang w:val="en-CA" w:eastAsia="ja-JP"/>
        </w:rPr>
        <w:pPrChange w:id="731" w:author="Scott Houchin" w:date="2024-04-25T16:04:00Z">
          <w:pPr>
            <w:spacing w:after="0"/>
            <w:jc w:val="left"/>
          </w:pPr>
        </w:pPrChange>
      </w:pPr>
      <w:ins w:id="732" w:author="Scott Houchin" w:date="2024-04-25T15:58:00Z">
        <w:r>
          <w:rPr>
            <w:rFonts w:ascii="Courier New" w:hAnsi="Courier New" w:cs="Courier New"/>
            <w:sz w:val="20"/>
            <w:szCs w:val="20"/>
            <w:lang w:val="en-CA" w:eastAsia="ja-JP"/>
          </w:rPr>
          <w:tab/>
        </w:r>
        <w:r>
          <w:rPr>
            <w:rFonts w:ascii="Courier New" w:hAnsi="Courier New" w:cs="Courier New"/>
            <w:sz w:val="20"/>
            <w:szCs w:val="20"/>
            <w:lang w:val="en-CA" w:eastAsia="ja-JP"/>
          </w:rPr>
          <w:tab/>
        </w:r>
        <w:r>
          <w:rPr>
            <w:rFonts w:ascii="Courier New" w:hAnsi="Courier New" w:cs="Courier New"/>
            <w:sz w:val="20"/>
            <w:szCs w:val="20"/>
            <w:lang w:val="en-CA" w:eastAsia="ja-JP"/>
          </w:rPr>
          <w:tab/>
        </w:r>
      </w:ins>
      <w:ins w:id="733" w:author="Scott Houchin" w:date="2024-04-25T16:03:00Z">
        <w:r w:rsidR="00001472">
          <w:rPr>
            <w:rFonts w:ascii="Courier New" w:hAnsi="Courier New" w:cs="Courier New"/>
            <w:sz w:val="20"/>
            <w:szCs w:val="20"/>
            <w:lang w:val="en-CA" w:eastAsia="ja-JP"/>
          </w:rPr>
          <w:tab/>
        </w:r>
      </w:ins>
      <w:ins w:id="734" w:author="Scott Houchin" w:date="2024-04-25T15:58:00Z">
        <w:r>
          <w:rPr>
            <w:rFonts w:ascii="Courier New" w:hAnsi="Courier New" w:cs="Courier New"/>
            <w:sz w:val="20"/>
            <w:szCs w:val="20"/>
            <w:lang w:val="en-CA" w:eastAsia="ja-JP"/>
          </w:rPr>
          <w:tab/>
        </w:r>
      </w:ins>
      <w:del w:id="735" w:author="Scott Houchin" w:date="2024-04-25T15:58:00Z">
        <w:r w:rsidR="00C27A62" w:rsidRPr="00C27A62" w:rsidDel="00EC32D9">
          <w:rPr>
            <w:rFonts w:ascii="Courier New" w:hAnsi="Courier New" w:cs="Courier New"/>
            <w:sz w:val="20"/>
            <w:szCs w:val="20"/>
            <w:lang w:val="en-CA" w:eastAsia="ja-JP"/>
          </w:rPr>
          <w:delText xml:space="preserve"> </w:delText>
        </w:r>
      </w:del>
      <w:del w:id="736" w:author="Scott Houchin" w:date="2024-04-25T15:55:00Z">
        <w:r w:rsidR="00C27A62" w:rsidRPr="00C27A62" w:rsidDel="008C597E">
          <w:rPr>
            <w:rFonts w:ascii="Courier New" w:hAnsi="Courier New" w:cs="Courier New"/>
            <w:sz w:val="20"/>
            <w:szCs w:val="20"/>
            <w:lang w:val="en-CA" w:eastAsia="ja-JP"/>
          </w:rPr>
          <w:delText>rangesize</w:delText>
        </w:r>
      </w:del>
      <w:ins w:id="737" w:author="Scott Houchin" w:date="2024-04-25T15:55:00Z">
        <w:r w:rsidR="008C597E">
          <w:rPr>
            <w:rFonts w:ascii="Courier New" w:hAnsi="Courier New" w:cs="Courier New"/>
            <w:sz w:val="20"/>
            <w:szCs w:val="20"/>
            <w:lang w:val="en-CA" w:eastAsia="ja-JP"/>
          </w:rPr>
          <w:t>extent</w:t>
        </w:r>
        <w:r w:rsidR="008C597E" w:rsidRPr="00C27A62">
          <w:rPr>
            <w:rFonts w:ascii="Courier New" w:hAnsi="Courier New" w:cs="Courier New"/>
            <w:sz w:val="20"/>
            <w:szCs w:val="20"/>
            <w:lang w:val="en-CA" w:eastAsia="ja-JP"/>
          </w:rPr>
          <w:t>size</w:t>
        </w:r>
      </w:ins>
      <w:r w:rsidR="00C27A62" w:rsidRPr="00C27A62">
        <w:rPr>
          <w:rFonts w:ascii="Courier New" w:hAnsi="Courier New" w:cs="Courier New"/>
          <w:sz w:val="20"/>
          <w:szCs w:val="20"/>
          <w:lang w:val="en-CA" w:eastAsia="ja-JP"/>
        </w:rPr>
        <w:t>_nbbits</w:t>
      </w:r>
    </w:p>
    <w:p w14:paraId="56157180" w14:textId="3007E1C3" w:rsidR="00C27A62" w:rsidRPr="00C27A62" w:rsidRDefault="00B046B3"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738" w:author="Scott Houchin" w:date="2024-04-25T16:04:00Z">
          <w:pPr>
            <w:spacing w:after="0"/>
            <w:jc w:val="left"/>
          </w:pPr>
        </w:pPrChange>
      </w:pPr>
      <w:ins w:id="739" w:author="Scott Houchin" w:date="2024-04-25T15:58:00Z">
        <w:r>
          <w:rPr>
            <w:rFonts w:ascii="Courier New" w:hAnsi="Courier New" w:cs="Courier New"/>
            <w:sz w:val="20"/>
            <w:szCs w:val="20"/>
            <w:lang w:val="en-CA" w:eastAsia="ja-JP"/>
          </w:rPr>
          <w:tab/>
        </w:r>
        <w:r>
          <w:rPr>
            <w:rFonts w:ascii="Courier New" w:hAnsi="Courier New" w:cs="Courier New"/>
            <w:sz w:val="20"/>
            <w:szCs w:val="20"/>
            <w:lang w:val="en-CA" w:eastAsia="ja-JP"/>
          </w:rPr>
          <w:tab/>
        </w:r>
        <w:r>
          <w:rPr>
            <w:rFonts w:ascii="Courier New" w:hAnsi="Courier New" w:cs="Courier New"/>
            <w:sz w:val="20"/>
            <w:szCs w:val="20"/>
            <w:lang w:val="en-CA" w:eastAsia="ja-JP"/>
          </w:rPr>
          <w:tab/>
        </w:r>
      </w:ins>
      <w:ins w:id="740" w:author="Scott Houchin" w:date="2024-04-25T16:03:00Z">
        <w:r w:rsidR="00001472">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w:t>
      </w:r>
    </w:p>
    <w:p w14:paraId="0FB02693" w14:textId="4E3EA3A2"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741" w:author="Scott Houchin" w:date="2024-04-25T16:04:00Z">
          <w:pPr>
            <w:spacing w:after="0"/>
            <w:jc w:val="left"/>
          </w:pPr>
        </w:pPrChange>
      </w:pPr>
      <w:ins w:id="742" w:author="Scott Houchin" w:date="2024-04-25T15:57: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ab/>
      </w:r>
      <w:r w:rsidR="00C27A62" w:rsidRPr="00C27A62">
        <w:rPr>
          <w:rFonts w:ascii="Courier New" w:hAnsi="Courier New" w:cs="Courier New"/>
          <w:sz w:val="20"/>
          <w:szCs w:val="20"/>
          <w:lang w:val="en-CA" w:eastAsia="ja-JP"/>
        </w:rPr>
        <w:tab/>
        <w:t>}</w:t>
      </w:r>
    </w:p>
    <w:p w14:paraId="73C49E88" w14:textId="14B82323" w:rsidR="00C27A62" w:rsidRPr="00C27A62" w:rsidRDefault="00722277"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743" w:author="Scott Houchin" w:date="2024-04-25T16:04:00Z">
          <w:pPr>
            <w:spacing w:after="0"/>
            <w:jc w:val="left"/>
          </w:pPr>
        </w:pPrChange>
      </w:pPr>
      <w:ins w:id="744" w:author="Scott Houchin" w:date="2024-04-25T15:57:00Z">
        <w:r>
          <w:rPr>
            <w:rFonts w:ascii="Courier New" w:hAnsi="Courier New" w:cs="Courier New"/>
            <w:sz w:val="20"/>
            <w:szCs w:val="20"/>
            <w:lang w:val="en-CA" w:eastAsia="ja-JP"/>
          </w:rPr>
          <w:tab/>
        </w:r>
      </w:ins>
      <w:ins w:id="745" w:author="Scott Houchin" w:date="2024-04-25T16:05:00Z">
        <w:r w:rsidR="00C00BD8">
          <w:rPr>
            <w:rFonts w:ascii="Courier New" w:hAnsi="Courier New" w:cs="Courier New"/>
            <w:sz w:val="20"/>
            <w:szCs w:val="20"/>
            <w:lang w:val="en-CA" w:eastAsia="ja-JP"/>
          </w:rPr>
          <w:tab/>
        </w:r>
      </w:ins>
      <w:del w:id="746" w:author="Scott Houchin" w:date="2024-04-25T16:03:00Z">
        <w:r w:rsidR="00C27A62" w:rsidRPr="00C27A62" w:rsidDel="00001472">
          <w:rPr>
            <w:rFonts w:ascii="Courier New" w:hAnsi="Courier New" w:cs="Courier New"/>
            <w:sz w:val="20"/>
            <w:szCs w:val="20"/>
            <w:lang w:val="en-CA" w:eastAsia="ja-JP"/>
          </w:rPr>
          <w:tab/>
        </w:r>
      </w:del>
      <w:r w:rsidR="00C27A62" w:rsidRPr="00C27A62">
        <w:rPr>
          <w:rFonts w:ascii="Courier New" w:hAnsi="Courier New" w:cs="Courier New"/>
          <w:sz w:val="20"/>
          <w:szCs w:val="20"/>
          <w:lang w:val="en-CA" w:eastAsia="ja-JP"/>
        </w:rPr>
        <w:t>}</w:t>
      </w:r>
    </w:p>
    <w:p w14:paraId="5902AC09" w14:textId="0C3AC239" w:rsidR="00C27A62" w:rsidDel="00B046B3" w:rsidRDefault="00B046B3" w:rsidP="00C00BD8">
      <w:pPr>
        <w:tabs>
          <w:tab w:val="clear" w:pos="403"/>
          <w:tab w:val="left" w:pos="360"/>
          <w:tab w:val="left" w:pos="720"/>
          <w:tab w:val="left" w:pos="1080"/>
          <w:tab w:val="left" w:pos="1440"/>
          <w:tab w:val="left" w:pos="1800"/>
          <w:tab w:val="left" w:pos="2160"/>
        </w:tabs>
        <w:spacing w:after="0"/>
        <w:jc w:val="left"/>
        <w:rPr>
          <w:del w:id="747" w:author="Scott Houchin" w:date="2024-04-25T15:56:00Z"/>
          <w:rFonts w:ascii="Courier New" w:hAnsi="Courier New" w:cs="Courier New"/>
          <w:sz w:val="20"/>
          <w:szCs w:val="20"/>
          <w:lang w:val="en-CA" w:eastAsia="ja-JP"/>
        </w:rPr>
        <w:pPrChange w:id="748" w:author="Scott Houchin" w:date="2024-04-25T16:04:00Z">
          <w:pPr>
            <w:spacing w:after="0"/>
            <w:jc w:val="left"/>
          </w:pPr>
        </w:pPrChange>
      </w:pPr>
      <w:ins w:id="749" w:author="Scott Houchin" w:date="2024-04-25T15:58:00Z">
        <w:r>
          <w:rPr>
            <w:rFonts w:ascii="Courier New" w:hAnsi="Courier New" w:cs="Courier New"/>
            <w:sz w:val="20"/>
            <w:szCs w:val="20"/>
            <w:lang w:val="en-CA" w:eastAsia="ja-JP"/>
          </w:rPr>
          <w:tab/>
        </w:r>
      </w:ins>
      <w:r w:rsidR="00C27A62" w:rsidRPr="00C27A62">
        <w:rPr>
          <w:rFonts w:ascii="Courier New" w:hAnsi="Courier New" w:cs="Courier New"/>
          <w:sz w:val="20"/>
          <w:szCs w:val="20"/>
          <w:lang w:val="en-CA" w:eastAsia="ja-JP"/>
        </w:rPr>
        <w:t>}</w:t>
      </w:r>
    </w:p>
    <w:p w14:paraId="21F92393" w14:textId="77777777" w:rsidR="00B046B3" w:rsidRPr="00C27A62" w:rsidRDefault="00B046B3" w:rsidP="00C00BD8">
      <w:pPr>
        <w:tabs>
          <w:tab w:val="clear" w:pos="403"/>
          <w:tab w:val="left" w:pos="360"/>
          <w:tab w:val="left" w:pos="720"/>
          <w:tab w:val="left" w:pos="1080"/>
          <w:tab w:val="left" w:pos="1440"/>
          <w:tab w:val="left" w:pos="1800"/>
          <w:tab w:val="left" w:pos="2160"/>
        </w:tabs>
        <w:spacing w:after="0"/>
        <w:jc w:val="left"/>
        <w:rPr>
          <w:ins w:id="750" w:author="Scott Houchin" w:date="2024-04-25T15:59:00Z"/>
          <w:rFonts w:ascii="Courier New" w:hAnsi="Courier New" w:cs="Courier New"/>
          <w:sz w:val="20"/>
          <w:szCs w:val="20"/>
          <w:lang w:val="en-CA" w:eastAsia="ja-JP"/>
        </w:rPr>
        <w:pPrChange w:id="751" w:author="Scott Houchin" w:date="2024-04-25T16:04:00Z">
          <w:pPr>
            <w:spacing w:after="0"/>
            <w:jc w:val="left"/>
          </w:pPr>
        </w:pPrChange>
      </w:pPr>
    </w:p>
    <w:p w14:paraId="568EAD02" w14:textId="77777777" w:rsidR="00C27A62" w:rsidRPr="00C27A62" w:rsidDel="00156C62" w:rsidRDefault="00C27A62" w:rsidP="00C00BD8">
      <w:pPr>
        <w:tabs>
          <w:tab w:val="clear" w:pos="403"/>
          <w:tab w:val="left" w:pos="360"/>
          <w:tab w:val="left" w:pos="720"/>
          <w:tab w:val="left" w:pos="1080"/>
          <w:tab w:val="left" w:pos="1440"/>
          <w:tab w:val="left" w:pos="1800"/>
          <w:tab w:val="left" w:pos="2160"/>
        </w:tabs>
        <w:spacing w:after="0"/>
        <w:jc w:val="left"/>
        <w:rPr>
          <w:del w:id="752" w:author="Scott Houchin" w:date="2024-04-25T15:56:00Z"/>
          <w:rFonts w:ascii="Courier New" w:hAnsi="Courier New" w:cs="Courier New"/>
          <w:sz w:val="20"/>
          <w:szCs w:val="20"/>
          <w:lang w:val="en-CA" w:eastAsia="ja-JP"/>
        </w:rPr>
        <w:pPrChange w:id="753" w:author="Scott Houchin" w:date="2024-04-25T16:04:00Z">
          <w:pPr>
            <w:spacing w:after="0"/>
            <w:jc w:val="left"/>
          </w:pPr>
        </w:pPrChange>
      </w:pPr>
    </w:p>
    <w:p w14:paraId="59209C44" w14:textId="3A901A77" w:rsidR="00C27A62" w:rsidRDefault="00C27A62" w:rsidP="00C00BD8">
      <w:pPr>
        <w:tabs>
          <w:tab w:val="clear" w:pos="403"/>
          <w:tab w:val="left" w:pos="360"/>
          <w:tab w:val="left" w:pos="720"/>
          <w:tab w:val="left" w:pos="1080"/>
          <w:tab w:val="left" w:pos="1440"/>
          <w:tab w:val="left" w:pos="1800"/>
          <w:tab w:val="left" w:pos="2160"/>
        </w:tabs>
        <w:spacing w:after="0"/>
        <w:jc w:val="left"/>
        <w:rPr>
          <w:rFonts w:ascii="Courier New" w:hAnsi="Courier New" w:cs="Courier New"/>
          <w:sz w:val="20"/>
          <w:szCs w:val="20"/>
          <w:lang w:val="en-CA" w:eastAsia="ja-JP"/>
        </w:rPr>
        <w:pPrChange w:id="754" w:author="Scott Houchin" w:date="2024-04-25T16:04:00Z">
          <w:pPr>
            <w:spacing w:after="0"/>
            <w:jc w:val="left"/>
          </w:pPr>
        </w:pPrChange>
      </w:pPr>
      <w:r w:rsidRPr="00C27A62">
        <w:rPr>
          <w:rFonts w:ascii="Courier New" w:hAnsi="Courier New" w:cs="Courier New"/>
          <w:sz w:val="20"/>
          <w:szCs w:val="20"/>
          <w:lang w:val="en-CA" w:eastAsia="ja-JP"/>
        </w:rPr>
        <w:t>}</w:t>
      </w:r>
    </w:p>
    <w:p w14:paraId="78923C9E" w14:textId="77777777" w:rsidR="009A0F55" w:rsidRPr="00585FAB" w:rsidRDefault="009A0F55" w:rsidP="00C00BD8">
      <w:pPr>
        <w:tabs>
          <w:tab w:val="clear" w:pos="403"/>
        </w:tabs>
        <w:spacing w:after="0"/>
        <w:jc w:val="left"/>
        <w:rPr>
          <w:rFonts w:ascii="Courier New" w:hAnsi="Courier New" w:cs="Courier New"/>
          <w:sz w:val="20"/>
          <w:szCs w:val="20"/>
          <w:lang w:val="en-CA" w:eastAsia="ja-JP"/>
        </w:rPr>
        <w:pPrChange w:id="755" w:author="Scott Houchin" w:date="2024-04-25T16:04:00Z">
          <w:pPr>
            <w:spacing w:after="0"/>
            <w:jc w:val="left"/>
          </w:pPr>
        </w:pPrChange>
      </w:pPr>
    </w:p>
    <w:p w14:paraId="27359015" w14:textId="3703F2DF" w:rsidR="00D01B10" w:rsidRPr="007F4E21" w:rsidRDefault="00D01B10" w:rsidP="00887404">
      <w:pPr>
        <w:pStyle w:val="Heading4"/>
        <w:rPr>
          <w:lang w:val="en-CA"/>
        </w:rPr>
      </w:pPr>
      <w:r>
        <w:t>Semantics</w:t>
      </w:r>
    </w:p>
    <w:p w14:paraId="349437DB" w14:textId="4ADD3756" w:rsidR="009A0F55" w:rsidRDefault="000B640F" w:rsidP="009A0F55">
      <w:pPr>
        <w:spacing w:before="100" w:beforeAutospacing="1" w:after="100" w:afterAutospacing="1"/>
        <w:rPr>
          <w:rFonts w:eastAsia="Times New Roman"/>
        </w:rPr>
      </w:pPr>
      <w:ins w:id="756" w:author="Scott Houchin" w:date="2024-04-25T16:45:00Z">
        <w:r>
          <w:rPr>
            <w:rFonts w:ascii="Courier New" w:hAnsi="Courier New" w:cs="Courier New"/>
            <w:sz w:val="20"/>
            <w:szCs w:val="20"/>
            <w:lang w:val="en-CA" w:eastAsia="ja-JP"/>
          </w:rPr>
          <w:t>extent</w:t>
        </w:r>
        <w:r w:rsidRPr="00C27A62">
          <w:rPr>
            <w:rFonts w:ascii="Courier New" w:hAnsi="Courier New" w:cs="Courier New"/>
            <w:sz w:val="20"/>
            <w:szCs w:val="20"/>
            <w:lang w:val="en-CA" w:eastAsia="ja-JP"/>
          </w:rPr>
          <w:t>offsetsize</w:t>
        </w:r>
      </w:ins>
      <w:del w:id="757" w:author="Scott Houchin" w:date="2024-04-25T16:45:00Z">
        <w:r w:rsidR="009A0F55" w:rsidRPr="00C27A62" w:rsidDel="000B640F">
          <w:rPr>
            <w:rFonts w:ascii="Courier New" w:hAnsi="Courier New" w:cs="Courier New"/>
            <w:sz w:val="20"/>
            <w:szCs w:val="20"/>
            <w:lang w:val="en-CA" w:eastAsia="ja-JP"/>
          </w:rPr>
          <w:delText>offsetsize</w:delText>
        </w:r>
      </w:del>
      <w:r w:rsidR="009A0F55" w:rsidRPr="00C27A62">
        <w:rPr>
          <w:rFonts w:ascii="Courier New" w:hAnsi="Courier New" w:cs="Courier New"/>
          <w:sz w:val="20"/>
          <w:szCs w:val="20"/>
          <w:lang w:val="en-CA" w:eastAsia="ja-JP"/>
        </w:rPr>
        <w:t>_code</w:t>
      </w:r>
      <w:r w:rsidR="009A0F55" w:rsidRPr="00BE142A">
        <w:rPr>
          <w:rFonts w:ascii="CourierNewPSMT" w:eastAsia="Times New Roman" w:hAnsi="CourierNewPSMT" w:cs="CourierNewPSMT"/>
        </w:rPr>
        <w:t xml:space="preserve"> </w:t>
      </w:r>
      <w:r w:rsidR="009A0F55" w:rsidRPr="00BE142A">
        <w:rPr>
          <w:rFonts w:eastAsia="Times New Roman"/>
        </w:rPr>
        <w:t>i</w:t>
      </w:r>
      <w:r w:rsidR="009A0F55">
        <w:rPr>
          <w:rFonts w:eastAsia="Times New Roman"/>
        </w:rPr>
        <w:t xml:space="preserve">ndicates the number of bits used to describe </w:t>
      </w:r>
      <w:del w:id="758" w:author="Scott Houchin" w:date="2024-04-25T16:05:00Z">
        <w:r w:rsidR="009A0F55" w:rsidDel="00B61C14">
          <w:rPr>
            <w:rFonts w:eastAsia="Times New Roman"/>
          </w:rPr>
          <w:delText xml:space="preserve">range </w:delText>
        </w:r>
      </w:del>
      <w:ins w:id="759" w:author="Scott Houchin" w:date="2024-04-25T16:05:00Z">
        <w:r w:rsidR="00B61C14">
          <w:rPr>
            <w:rFonts w:eastAsia="Times New Roman"/>
          </w:rPr>
          <w:t>extent</w:t>
        </w:r>
        <w:r w:rsidR="00B61C14">
          <w:rPr>
            <w:rFonts w:eastAsia="Times New Roman"/>
          </w:rPr>
          <w:t xml:space="preserve"> </w:t>
        </w:r>
      </w:ins>
      <w:r w:rsidR="009A0F55">
        <w:rPr>
          <w:rFonts w:eastAsia="Times New Roman"/>
        </w:rPr>
        <w:t>offsets. A value of 0 implies that offsets are not used</w:t>
      </w:r>
      <w:r w:rsidR="009A0F55" w:rsidRPr="00BE142A">
        <w:rPr>
          <w:rFonts w:eastAsia="Times New Roman"/>
        </w:rPr>
        <w:t xml:space="preserve">. </w:t>
      </w:r>
    </w:p>
    <w:p w14:paraId="0FC3378A" w14:textId="2790E761" w:rsidR="009A0F55" w:rsidRDefault="009A0F55" w:rsidP="009A0F55">
      <w:pPr>
        <w:spacing w:before="100" w:beforeAutospacing="1" w:after="100" w:afterAutospacing="1"/>
        <w:rPr>
          <w:rFonts w:eastAsia="Times New Roman"/>
        </w:rPr>
      </w:pPr>
      <w:del w:id="760" w:author="Scott Houchin" w:date="2024-04-25T15:55:00Z">
        <w:r w:rsidRPr="00C27A62" w:rsidDel="00CC29C2">
          <w:rPr>
            <w:rFonts w:ascii="Courier New" w:hAnsi="Courier New" w:cs="Courier New"/>
            <w:sz w:val="20"/>
            <w:szCs w:val="20"/>
            <w:lang w:val="en-CA" w:eastAsia="ja-JP"/>
          </w:rPr>
          <w:delText>rangesize</w:delText>
        </w:r>
      </w:del>
      <w:ins w:id="761" w:author="Scott Houchin" w:date="2024-04-25T15:55:00Z">
        <w:r w:rsidR="00CC29C2">
          <w:rPr>
            <w:rFonts w:ascii="Courier New" w:hAnsi="Courier New" w:cs="Courier New"/>
            <w:sz w:val="20"/>
            <w:szCs w:val="20"/>
            <w:lang w:val="en-CA" w:eastAsia="ja-JP"/>
          </w:rPr>
          <w:t>extent</w:t>
        </w:r>
        <w:r w:rsidR="00CC29C2" w:rsidRPr="00C27A62">
          <w:rPr>
            <w:rFonts w:ascii="Courier New" w:hAnsi="Courier New" w:cs="Courier New"/>
            <w:sz w:val="20"/>
            <w:szCs w:val="20"/>
            <w:lang w:val="en-CA" w:eastAsia="ja-JP"/>
          </w:rPr>
          <w:t>size</w:t>
        </w:r>
      </w:ins>
      <w:r w:rsidRPr="00C27A62">
        <w:rPr>
          <w:rFonts w:ascii="Courier New" w:hAnsi="Courier New" w:cs="Courier New"/>
          <w:sz w:val="20"/>
          <w:szCs w:val="20"/>
          <w:lang w:val="en-CA" w:eastAsia="ja-JP"/>
        </w:rPr>
        <w:t>_code</w:t>
      </w:r>
      <w:r w:rsidRPr="00BE142A">
        <w:rPr>
          <w:rFonts w:ascii="CourierNewPSMT" w:eastAsia="Times New Roman" w:hAnsi="CourierNewPSMT" w:cs="CourierNewPSMT"/>
        </w:rPr>
        <w:t xml:space="preserve"> </w:t>
      </w:r>
      <w:r w:rsidRPr="00BE142A">
        <w:rPr>
          <w:rFonts w:eastAsia="Times New Roman"/>
        </w:rPr>
        <w:t>i</w:t>
      </w:r>
      <w:r>
        <w:rPr>
          <w:rFonts w:eastAsia="Times New Roman"/>
        </w:rPr>
        <w:t xml:space="preserve">ndicates the number of bits used to describe </w:t>
      </w:r>
      <w:del w:id="762" w:author="Scott Houchin" w:date="2024-04-25T16:05:00Z">
        <w:r w:rsidDel="00B61C14">
          <w:rPr>
            <w:rFonts w:eastAsia="Times New Roman"/>
          </w:rPr>
          <w:delText xml:space="preserve">range </w:delText>
        </w:r>
      </w:del>
      <w:ins w:id="763" w:author="Scott Houchin" w:date="2024-04-25T16:05:00Z">
        <w:r w:rsidR="00B61C14">
          <w:rPr>
            <w:rFonts w:eastAsia="Times New Roman"/>
          </w:rPr>
          <w:t>extent</w:t>
        </w:r>
        <w:r w:rsidR="00B61C14">
          <w:rPr>
            <w:rFonts w:eastAsia="Times New Roman"/>
          </w:rPr>
          <w:t xml:space="preserve"> </w:t>
        </w:r>
      </w:ins>
      <w:r>
        <w:rPr>
          <w:rFonts w:eastAsia="Times New Roman"/>
        </w:rPr>
        <w:t>sizes.</w:t>
      </w:r>
      <w:r w:rsidRPr="00BE142A">
        <w:rPr>
          <w:rFonts w:eastAsia="Times New Roman"/>
        </w:rPr>
        <w:t xml:space="preserve"> </w:t>
      </w:r>
    </w:p>
    <w:p w14:paraId="352F9C36" w14:textId="2DF336E4" w:rsidR="009A0F55" w:rsidRDefault="009A0F55" w:rsidP="009A0F55">
      <w:pPr>
        <w:spacing w:before="100" w:beforeAutospacing="1" w:after="100" w:afterAutospacing="1"/>
        <w:rPr>
          <w:rFonts w:eastAsia="Times New Roman"/>
        </w:rPr>
      </w:pPr>
      <w:r>
        <w:rPr>
          <w:rFonts w:ascii="Courier New" w:eastAsia="Times New Roman" w:hAnsi="Courier New" w:cs="Courier New"/>
          <w:sz w:val="20"/>
          <w:szCs w:val="20"/>
        </w:rPr>
        <w:lastRenderedPageBreak/>
        <w:t>num_entries</w:t>
      </w:r>
      <w:r>
        <w:rPr>
          <w:rFonts w:eastAsia="Times New Roman"/>
        </w:rPr>
        <w:t xml:space="preserve"> </w:t>
      </w:r>
      <w:proofErr w:type="gramStart"/>
      <w:r>
        <w:rPr>
          <w:rFonts w:eastAsia="Times New Roman"/>
        </w:rPr>
        <w:t>is</w:t>
      </w:r>
      <w:proofErr w:type="gramEnd"/>
      <w:r>
        <w:rPr>
          <w:rFonts w:eastAsia="Times New Roman"/>
        </w:rPr>
        <w:t xml:space="preserve"> an integer </w:t>
      </w:r>
      <w:del w:id="764" w:author="Scott Houchin" w:date="2024-03-25T14:39:00Z">
        <w:r w:rsidDel="004675D3">
          <w:rPr>
            <w:rFonts w:eastAsia="Times New Roman"/>
          </w:rPr>
          <w:delText>that indicates</w:delText>
        </w:r>
      </w:del>
      <w:ins w:id="765" w:author="Scott Houchin" w:date="2024-03-25T14:39:00Z">
        <w:r w:rsidR="004675D3">
          <w:rPr>
            <w:rFonts w:eastAsia="Times New Roman"/>
          </w:rPr>
          <w:t>indicating</w:t>
        </w:r>
      </w:ins>
      <w:r>
        <w:rPr>
          <w:rFonts w:eastAsia="Times New Roman"/>
        </w:rPr>
        <w:t xml:space="preserve"> the number of entries described in the box. Each entry</w:t>
      </w:r>
      <w:r w:rsidR="00F63BE8">
        <w:rPr>
          <w:rFonts w:eastAsia="Times New Roman"/>
        </w:rPr>
        <w:t xml:space="preserve"> describe</w:t>
      </w:r>
      <w:ins w:id="766" w:author="Scott Houchin" w:date="2024-04-25T16:06:00Z">
        <w:r w:rsidR="000603F3">
          <w:rPr>
            <w:rFonts w:eastAsia="Times New Roman"/>
          </w:rPr>
          <w:t>s</w:t>
        </w:r>
      </w:ins>
      <w:r w:rsidR="00F63BE8">
        <w:rPr>
          <w:rFonts w:eastAsia="Times New Roman"/>
        </w:rPr>
        <w:t xml:space="preserve"> samples which</w:t>
      </w:r>
      <w:r>
        <w:rPr>
          <w:rFonts w:eastAsia="Times New Roman"/>
        </w:rPr>
        <w:t xml:space="preserve"> share the same number of subsamples. </w:t>
      </w:r>
    </w:p>
    <w:p w14:paraId="57612CC7" w14:textId="7FCE09FF" w:rsidR="007066A7" w:rsidRDefault="007066A7" w:rsidP="007066A7">
      <w:pPr>
        <w:spacing w:before="100" w:beforeAutospacing="1" w:after="100" w:afterAutospacing="1"/>
        <w:rPr>
          <w:rFonts w:eastAsia="Times New Roman"/>
        </w:rPr>
      </w:pPr>
      <w:r>
        <w:rPr>
          <w:rFonts w:ascii="Courier New" w:eastAsia="Times New Roman" w:hAnsi="Courier New" w:cs="Courier New"/>
          <w:sz w:val="20"/>
          <w:szCs w:val="20"/>
        </w:rPr>
        <w:t>num_samples</w:t>
      </w:r>
      <w:r w:rsidRPr="00BE142A">
        <w:rPr>
          <w:rFonts w:ascii="CourierNewPSMT" w:eastAsia="Times New Roman" w:hAnsi="CourierNewPSMT" w:cs="CourierNewPSMT"/>
        </w:rPr>
        <w:t xml:space="preserve"> </w:t>
      </w:r>
      <w:proofErr w:type="gramStart"/>
      <w:r w:rsidRPr="00BE142A">
        <w:rPr>
          <w:rFonts w:eastAsia="Times New Roman"/>
        </w:rPr>
        <w:t>is</w:t>
      </w:r>
      <w:proofErr w:type="gramEnd"/>
      <w:r w:rsidRPr="00BE142A">
        <w:rPr>
          <w:rFonts w:eastAsia="Times New Roman"/>
        </w:rPr>
        <w:t xml:space="preserve"> an integer </w:t>
      </w:r>
      <w:del w:id="767" w:author="Scott Houchin" w:date="2024-03-25T14:39:00Z">
        <w:r w:rsidRPr="00BE142A" w:rsidDel="004675D3">
          <w:rPr>
            <w:rFonts w:eastAsia="Times New Roman"/>
          </w:rPr>
          <w:delText>that indicates</w:delText>
        </w:r>
      </w:del>
      <w:ins w:id="768" w:author="Scott Houchin" w:date="2024-03-25T14:39:00Z">
        <w:r w:rsidR="004675D3">
          <w:rPr>
            <w:rFonts w:eastAsia="Times New Roman"/>
          </w:rPr>
          <w:t>indicating</w:t>
        </w:r>
      </w:ins>
      <w:r w:rsidRPr="00BE142A">
        <w:rPr>
          <w:rFonts w:eastAsia="Times New Roman"/>
        </w:rPr>
        <w:t xml:space="preserve"> the</w:t>
      </w:r>
      <w:r>
        <w:rPr>
          <w:rFonts w:eastAsia="Times New Roman"/>
        </w:rPr>
        <w:t xml:space="preserve"> number of samples for the current entry. This value shall not be 0.</w:t>
      </w:r>
    </w:p>
    <w:p w14:paraId="45FFBEC3" w14:textId="67557AFB" w:rsidR="007066A7" w:rsidRDefault="007066A7" w:rsidP="007066A7">
      <w:pPr>
        <w:spacing w:before="100" w:beforeAutospacing="1" w:after="100" w:afterAutospacing="1"/>
        <w:rPr>
          <w:rFonts w:eastAsia="Times New Roman"/>
        </w:rPr>
      </w:pPr>
      <w:r>
        <w:rPr>
          <w:rFonts w:ascii="Courier New" w:eastAsia="Times New Roman" w:hAnsi="Courier New" w:cs="Courier New"/>
          <w:sz w:val="20"/>
          <w:szCs w:val="20"/>
        </w:rPr>
        <w:t>num_</w:t>
      </w:r>
      <w:del w:id="769" w:author="Scott Houchin" w:date="2024-04-25T15:49:00Z">
        <w:r w:rsidDel="00AD396F">
          <w:rPr>
            <w:rFonts w:ascii="Courier New" w:eastAsia="Times New Roman" w:hAnsi="Courier New" w:cs="Courier New"/>
            <w:sz w:val="20"/>
            <w:szCs w:val="20"/>
          </w:rPr>
          <w:delText>ranges</w:delText>
        </w:r>
        <w:r w:rsidRPr="00BE142A" w:rsidDel="00AD396F">
          <w:rPr>
            <w:rFonts w:ascii="CourierNewPSMT" w:eastAsia="Times New Roman" w:hAnsi="CourierNewPSMT" w:cs="CourierNewPSMT"/>
          </w:rPr>
          <w:delText xml:space="preserve"> </w:delText>
        </w:r>
      </w:del>
      <w:ins w:id="770" w:author="Scott Houchin" w:date="2024-04-25T15:49:00Z">
        <w:r w:rsidR="00AD396F">
          <w:rPr>
            <w:rFonts w:ascii="Courier New" w:eastAsia="Times New Roman" w:hAnsi="Courier New" w:cs="Courier New"/>
            <w:sz w:val="20"/>
            <w:szCs w:val="20"/>
          </w:rPr>
          <w:t>gc_extents</w:t>
        </w:r>
        <w:r w:rsidR="00AD396F" w:rsidRPr="00BE142A">
          <w:rPr>
            <w:rFonts w:ascii="CourierNewPSMT" w:eastAsia="Times New Roman" w:hAnsi="CourierNewPSMT" w:cs="CourierNewPSMT"/>
          </w:rPr>
          <w:t xml:space="preserve"> </w:t>
        </w:r>
      </w:ins>
      <w:proofErr w:type="gramStart"/>
      <w:r w:rsidRPr="00BE142A">
        <w:rPr>
          <w:rFonts w:eastAsia="Times New Roman"/>
        </w:rPr>
        <w:t>is</w:t>
      </w:r>
      <w:proofErr w:type="gramEnd"/>
      <w:r w:rsidRPr="00BE142A">
        <w:rPr>
          <w:rFonts w:eastAsia="Times New Roman"/>
        </w:rPr>
        <w:t xml:space="preserve"> an integer </w:t>
      </w:r>
      <w:del w:id="771" w:author="Scott Houchin" w:date="2024-03-25T14:39:00Z">
        <w:r w:rsidRPr="00BE142A" w:rsidDel="004675D3">
          <w:rPr>
            <w:rFonts w:eastAsia="Times New Roman"/>
          </w:rPr>
          <w:delText>that indicates</w:delText>
        </w:r>
      </w:del>
      <w:ins w:id="772" w:author="Scott Houchin" w:date="2024-03-25T14:39:00Z">
        <w:r w:rsidR="004675D3">
          <w:rPr>
            <w:rFonts w:eastAsia="Times New Roman"/>
          </w:rPr>
          <w:t>indicating</w:t>
        </w:r>
      </w:ins>
      <w:r w:rsidRPr="00BE142A">
        <w:rPr>
          <w:rFonts w:eastAsia="Times New Roman"/>
        </w:rPr>
        <w:t xml:space="preserve"> the</w:t>
      </w:r>
      <w:r>
        <w:rPr>
          <w:rFonts w:eastAsia="Times New Roman"/>
        </w:rPr>
        <w:t xml:space="preserve"> number of compressed </w:t>
      </w:r>
      <w:del w:id="773" w:author="Scott Houchin" w:date="2024-04-25T15:49:00Z">
        <w:r w:rsidDel="00AD396F">
          <w:rPr>
            <w:rFonts w:eastAsia="Times New Roman"/>
          </w:rPr>
          <w:delText>byte ranges</w:delText>
        </w:r>
      </w:del>
      <w:ins w:id="774" w:author="Scott Houchin" w:date="2024-04-25T15:49:00Z">
        <w:r w:rsidR="00AD396F">
          <w:rPr>
            <w:rFonts w:eastAsia="Times New Roman"/>
          </w:rPr>
          <w:t>extents</w:t>
        </w:r>
      </w:ins>
      <w:r>
        <w:rPr>
          <w:rFonts w:eastAsia="Times New Roman"/>
        </w:rPr>
        <w:t xml:space="preserve"> for samples described by the current entry. If this value is 0, this implies that a single </w:t>
      </w:r>
      <w:del w:id="775" w:author="Scott Houchin" w:date="2024-04-25T16:19:00Z">
        <w:r w:rsidDel="00A7793D">
          <w:rPr>
            <w:rFonts w:eastAsia="Times New Roman"/>
          </w:rPr>
          <w:delText>byte range</w:delText>
        </w:r>
      </w:del>
      <w:ins w:id="776" w:author="Scott Houchin" w:date="2024-04-25T16:19:00Z">
        <w:r w:rsidR="00A7793D">
          <w:rPr>
            <w:rFonts w:eastAsia="Times New Roman"/>
          </w:rPr>
          <w:t>extent</w:t>
        </w:r>
      </w:ins>
      <w:r>
        <w:rPr>
          <w:rFonts w:eastAsia="Times New Roman"/>
        </w:rPr>
        <w:t xml:space="preserve"> covering the entire sample data is used.</w:t>
      </w:r>
    </w:p>
    <w:p w14:paraId="1F68B8F5" w14:textId="79AEBA2C" w:rsidR="003532C5" w:rsidRDefault="003532C5" w:rsidP="007066A7">
      <w:pPr>
        <w:spacing w:before="100" w:beforeAutospacing="1" w:after="100" w:afterAutospacing="1"/>
        <w:rPr>
          <w:rFonts w:eastAsia="Times New Roman"/>
        </w:rPr>
      </w:pPr>
      <w:bookmarkStart w:id="777" w:name="_Hlk162270081"/>
      <w:r>
        <w:rPr>
          <w:rFonts w:eastAsia="Times New Roman"/>
        </w:rPr>
        <w:t xml:space="preserve">NOTE: If </w:t>
      </w:r>
      <w:r w:rsidR="00CE14AD">
        <w:rPr>
          <w:rFonts w:eastAsia="Times New Roman"/>
        </w:rPr>
        <w:t xml:space="preserve">the structure of the sample varies within </w:t>
      </w:r>
      <w:r w:rsidR="00432DA3">
        <w:rPr>
          <w:rFonts w:eastAsia="Times New Roman"/>
        </w:rPr>
        <w:t>the track or track segment</w:t>
      </w:r>
      <w:r w:rsidR="00CE14AD">
        <w:rPr>
          <w:rFonts w:eastAsia="Times New Roman"/>
        </w:rPr>
        <w:t xml:space="preserve"> (e.g., the dimensions </w:t>
      </w:r>
      <w:ins w:id="778" w:author="Scott Houchin" w:date="2024-03-25T14:40:00Z">
        <w:r w:rsidR="001E5AF4">
          <w:rPr>
            <w:rFonts w:eastAsia="Times New Roman"/>
          </w:rPr>
          <w:t xml:space="preserve">or size </w:t>
        </w:r>
      </w:ins>
      <w:r w:rsidR="00CE14AD">
        <w:rPr>
          <w:rFonts w:eastAsia="Times New Roman"/>
        </w:rPr>
        <w:t>of the sample changes</w:t>
      </w:r>
      <w:del w:id="779" w:author="Scott Houchin" w:date="2024-04-25T17:05:00Z">
        <w:r w:rsidR="00CE14AD" w:rsidDel="0050784B">
          <w:rPr>
            <w:rFonts w:eastAsia="Times New Roman"/>
          </w:rPr>
          <w:delText>, or the number of keys within KLV samples changes</w:delText>
        </w:r>
      </w:del>
      <w:r w:rsidR="00CE14AD">
        <w:rPr>
          <w:rFonts w:eastAsia="Times New Roman"/>
        </w:rPr>
        <w:t>)</w:t>
      </w:r>
      <w:r w:rsidR="00432DA3">
        <w:rPr>
          <w:rFonts w:eastAsia="Times New Roman"/>
        </w:rPr>
        <w:t xml:space="preserve">, then the number of compressed </w:t>
      </w:r>
      <w:del w:id="780" w:author="Scott Houchin" w:date="2024-04-25T15:49:00Z">
        <w:r w:rsidR="00432DA3" w:rsidDel="00AD396F">
          <w:rPr>
            <w:rFonts w:eastAsia="Times New Roman"/>
          </w:rPr>
          <w:delText>ranges</w:delText>
        </w:r>
        <w:r w:rsidR="00CE14AD" w:rsidDel="00AD396F">
          <w:rPr>
            <w:rFonts w:eastAsia="Times New Roman"/>
          </w:rPr>
          <w:delText xml:space="preserve"> </w:delText>
        </w:r>
      </w:del>
      <w:ins w:id="781" w:author="Scott Houchin" w:date="2024-04-25T15:49:00Z">
        <w:r w:rsidR="00AD396F">
          <w:rPr>
            <w:rFonts w:eastAsia="Times New Roman"/>
          </w:rPr>
          <w:t>extents</w:t>
        </w:r>
        <w:r w:rsidR="00AD396F">
          <w:rPr>
            <w:rFonts w:eastAsia="Times New Roman"/>
          </w:rPr>
          <w:t xml:space="preserve"> </w:t>
        </w:r>
      </w:ins>
      <w:r w:rsidR="00426966">
        <w:rPr>
          <w:rFonts w:eastAsia="Times New Roman"/>
        </w:rPr>
        <w:t xml:space="preserve">might also change </w:t>
      </w:r>
      <w:del w:id="782" w:author="Scott Houchin" w:date="2024-03-25T14:41:00Z">
        <w:r w:rsidR="00426966" w:rsidDel="001E5AF4">
          <w:rPr>
            <w:rFonts w:eastAsia="Times New Roman"/>
          </w:rPr>
          <w:delText xml:space="preserve">dependent </w:delText>
        </w:r>
      </w:del>
      <w:ins w:id="783" w:author="Scott Houchin" w:date="2024-03-25T14:41:00Z">
        <w:r w:rsidR="001E5AF4">
          <w:rPr>
            <w:rFonts w:eastAsia="Times New Roman"/>
          </w:rPr>
          <w:t xml:space="preserve">depending </w:t>
        </w:r>
      </w:ins>
      <w:r w:rsidR="00426966">
        <w:rPr>
          <w:rFonts w:eastAsia="Times New Roman"/>
        </w:rPr>
        <w:t xml:space="preserve">on how elements within the sample are mapped to </w:t>
      </w:r>
      <w:del w:id="784" w:author="Scott Houchin" w:date="2024-04-25T15:50:00Z">
        <w:r w:rsidR="00426966" w:rsidDel="00AD396F">
          <w:rPr>
            <w:rFonts w:eastAsia="Times New Roman"/>
          </w:rPr>
          <w:delText>ranges</w:delText>
        </w:r>
      </w:del>
      <w:ins w:id="785" w:author="Scott Houchin" w:date="2024-04-25T15:50:00Z">
        <w:r w:rsidR="00AD396F">
          <w:rPr>
            <w:rFonts w:eastAsia="Times New Roman"/>
          </w:rPr>
          <w:t>extents</w:t>
        </w:r>
      </w:ins>
      <w:r w:rsidR="00426966">
        <w:rPr>
          <w:rFonts w:eastAsia="Times New Roman"/>
        </w:rPr>
        <w:t>.</w:t>
      </w:r>
    </w:p>
    <w:p w14:paraId="06138C74" w14:textId="7B1B6245" w:rsidR="009A0F55" w:rsidRDefault="00597FD3" w:rsidP="007066A7">
      <w:pPr>
        <w:spacing w:before="100" w:beforeAutospacing="1" w:after="100" w:afterAutospacing="1"/>
        <w:rPr>
          <w:rFonts w:eastAsiaTheme="minorEastAsia" w:cstheme="minorHAnsi"/>
          <w:color w:val="000000" w:themeColor="text1"/>
          <w:kern w:val="2"/>
        </w:rPr>
      </w:pPr>
      <w:bookmarkStart w:id="786" w:name="_Hlk164954598"/>
      <w:bookmarkEnd w:id="777"/>
      <w:ins w:id="787" w:author="Scott Houchin" w:date="2024-03-22T16:08:00Z">
        <w:r>
          <w:rPr>
            <w:rFonts w:ascii="Courier New" w:eastAsia="Times New Roman" w:hAnsi="Courier New" w:cs="Courier New"/>
            <w:sz w:val="20"/>
            <w:szCs w:val="20"/>
            <w:lang w:val="en-US" w:eastAsia="fr-FR"/>
          </w:rPr>
          <w:t>compressed_</w:t>
        </w:r>
      </w:ins>
      <w:ins w:id="788" w:author="Scott Houchin" w:date="2024-04-25T15:59:00Z">
        <w:r w:rsidR="00D559E0">
          <w:rPr>
            <w:rFonts w:ascii="Courier New" w:eastAsia="Times New Roman" w:hAnsi="Courier New" w:cs="Courier New"/>
            <w:sz w:val="20"/>
            <w:szCs w:val="20"/>
            <w:lang w:val="en-US" w:eastAsia="fr-FR"/>
          </w:rPr>
          <w:t>gc_extent</w:t>
        </w:r>
      </w:ins>
      <w:ins w:id="789" w:author="Scott Houchin" w:date="2024-03-22T16:08:00Z">
        <w:r>
          <w:rPr>
            <w:rFonts w:ascii="Courier New" w:eastAsia="Times New Roman" w:hAnsi="Courier New" w:cs="Courier New"/>
            <w:sz w:val="20"/>
            <w:szCs w:val="20"/>
            <w:lang w:val="en-US" w:eastAsia="fr-FR"/>
          </w:rPr>
          <w:t>_info.</w:t>
        </w:r>
      </w:ins>
      <w:del w:id="790" w:author="Scott Houchin" w:date="2024-04-25T15:59:00Z">
        <w:r w:rsidR="007066A7" w:rsidRPr="00D01B10" w:rsidDel="00D559E0">
          <w:rPr>
            <w:rFonts w:ascii="Courier New" w:eastAsia="Times New Roman" w:hAnsi="Courier New" w:cs="Courier New"/>
            <w:sz w:val="20"/>
            <w:szCs w:val="20"/>
            <w:lang w:val="en-US" w:eastAsia="fr-FR"/>
          </w:rPr>
          <w:delText>range</w:delText>
        </w:r>
      </w:del>
      <w:ins w:id="791" w:author="Scott Houchin" w:date="2024-04-25T15:59:00Z">
        <w:r w:rsidR="00D559E0">
          <w:rPr>
            <w:rFonts w:ascii="Courier New" w:eastAsia="Times New Roman" w:hAnsi="Courier New" w:cs="Courier New"/>
            <w:sz w:val="20"/>
            <w:szCs w:val="20"/>
            <w:lang w:val="en-US" w:eastAsia="fr-FR"/>
          </w:rPr>
          <w:t>extent</w:t>
        </w:r>
      </w:ins>
      <w:r w:rsidR="007066A7" w:rsidRPr="00D01B10">
        <w:rPr>
          <w:rFonts w:ascii="Courier New" w:eastAsia="Times New Roman" w:hAnsi="Courier New" w:cs="Courier New"/>
          <w:sz w:val="20"/>
          <w:szCs w:val="20"/>
          <w:lang w:val="en-US" w:eastAsia="fr-FR"/>
        </w:rPr>
        <w:t>_offset</w:t>
      </w:r>
      <w:r w:rsidR="007066A7">
        <w:rPr>
          <w:rFonts w:eastAsiaTheme="minorEastAsia" w:cstheme="minorHAnsi"/>
          <w:color w:val="000000" w:themeColor="text1"/>
          <w:kern w:val="2"/>
        </w:rPr>
        <w:t xml:space="preserve"> </w:t>
      </w:r>
      <w:r w:rsidR="009A0F55">
        <w:rPr>
          <w:rFonts w:eastAsiaTheme="minorEastAsia" w:cstheme="minorHAnsi"/>
          <w:color w:val="000000" w:themeColor="text1"/>
          <w:kern w:val="2"/>
        </w:rPr>
        <w:t xml:space="preserve">is the offset in bytes to the first byte of the compressed </w:t>
      </w:r>
      <w:del w:id="792" w:author="Scott Houchin" w:date="2024-04-25T16:06:00Z">
        <w:r w:rsidR="004124E2" w:rsidDel="00677141">
          <w:rPr>
            <w:rFonts w:eastAsiaTheme="minorEastAsia" w:cstheme="minorHAnsi"/>
            <w:color w:val="000000" w:themeColor="text1"/>
            <w:kern w:val="2"/>
          </w:rPr>
          <w:delText>byte range</w:delText>
        </w:r>
      </w:del>
      <w:ins w:id="793" w:author="Scott Houchin" w:date="2024-04-25T16:06:00Z">
        <w:r w:rsidR="00677141">
          <w:rPr>
            <w:rFonts w:eastAsiaTheme="minorEastAsia" w:cstheme="minorHAnsi"/>
            <w:color w:val="000000" w:themeColor="text1"/>
            <w:kern w:val="2"/>
          </w:rPr>
          <w:t>extent</w:t>
        </w:r>
      </w:ins>
      <w:r w:rsidR="009A0F55">
        <w:rPr>
          <w:rFonts w:eastAsiaTheme="minorEastAsia" w:cstheme="minorHAnsi"/>
          <w:color w:val="000000" w:themeColor="text1"/>
          <w:kern w:val="2"/>
        </w:rPr>
        <w:t>.</w:t>
      </w:r>
      <w:r w:rsidR="007066A7">
        <w:rPr>
          <w:rFonts w:eastAsiaTheme="minorEastAsia" w:cstheme="minorHAnsi"/>
          <w:color w:val="000000" w:themeColor="text1"/>
          <w:kern w:val="2"/>
        </w:rPr>
        <w:t xml:space="preserve"> When the sample is present in a track fragment, this offset is relative to the start of the parent </w:t>
      </w:r>
      <w:r w:rsidR="007066A7" w:rsidRPr="00C83EA7">
        <w:rPr>
          <w:rFonts w:ascii="Courier New" w:eastAsia="Times New Roman" w:hAnsi="Courier New" w:cs="Courier New"/>
          <w:sz w:val="20"/>
          <w:szCs w:val="20"/>
          <w:lang w:val="en-US" w:eastAsia="fr-FR"/>
        </w:rPr>
        <w:t>MovieFragmentBox</w:t>
      </w:r>
      <w:r w:rsidR="007066A7">
        <w:rPr>
          <w:rFonts w:eastAsiaTheme="minorEastAsia" w:cstheme="minorHAnsi"/>
          <w:color w:val="000000" w:themeColor="text1"/>
          <w:kern w:val="2"/>
        </w:rPr>
        <w:t>. Otherwise, this offset is relative to the start of the file.</w:t>
      </w:r>
    </w:p>
    <w:bookmarkEnd w:id="786"/>
    <w:p w14:paraId="5C3D953C" w14:textId="0F0B1F65" w:rsidR="00D01B10" w:rsidRDefault="00597FD3" w:rsidP="007066A7">
      <w:pPr>
        <w:spacing w:line="216" w:lineRule="auto"/>
        <w:rPr>
          <w:rFonts w:eastAsiaTheme="minorEastAsia" w:cstheme="minorHAnsi"/>
          <w:color w:val="000000" w:themeColor="text1"/>
          <w:kern w:val="2"/>
        </w:rPr>
      </w:pPr>
      <w:ins w:id="794" w:author="Scott Houchin" w:date="2024-03-22T16:08:00Z">
        <w:r>
          <w:rPr>
            <w:rFonts w:ascii="Courier New" w:eastAsia="Times New Roman" w:hAnsi="Courier New" w:cs="Courier New"/>
            <w:sz w:val="20"/>
            <w:szCs w:val="20"/>
            <w:lang w:val="en-US" w:eastAsia="fr-FR"/>
          </w:rPr>
          <w:t>compressed_</w:t>
        </w:r>
      </w:ins>
      <w:ins w:id="795" w:author="Scott Houchin" w:date="2024-04-25T15:59:00Z">
        <w:r w:rsidR="00D559E0">
          <w:rPr>
            <w:rFonts w:ascii="Courier New" w:eastAsia="Times New Roman" w:hAnsi="Courier New" w:cs="Courier New"/>
            <w:sz w:val="20"/>
            <w:szCs w:val="20"/>
            <w:lang w:val="en-US" w:eastAsia="fr-FR"/>
          </w:rPr>
          <w:t>gc_extent</w:t>
        </w:r>
      </w:ins>
      <w:ins w:id="796" w:author="Scott Houchin" w:date="2024-03-22T16:08:00Z">
        <w:r>
          <w:rPr>
            <w:rFonts w:ascii="Courier New" w:eastAsia="Times New Roman" w:hAnsi="Courier New" w:cs="Courier New"/>
            <w:sz w:val="20"/>
            <w:szCs w:val="20"/>
            <w:lang w:val="en-US" w:eastAsia="fr-FR"/>
          </w:rPr>
          <w:t>_info.</w:t>
        </w:r>
      </w:ins>
      <w:del w:id="797" w:author="Scott Houchin" w:date="2024-04-25T15:59:00Z">
        <w:r w:rsidR="007066A7" w:rsidDel="00D559E0">
          <w:rPr>
            <w:rFonts w:ascii="Courier New" w:eastAsia="Times New Roman" w:hAnsi="Courier New" w:cs="Courier New"/>
            <w:sz w:val="20"/>
            <w:szCs w:val="20"/>
          </w:rPr>
          <w:delText>range</w:delText>
        </w:r>
      </w:del>
      <w:ins w:id="798" w:author="Scott Houchin" w:date="2024-04-25T15:59:00Z">
        <w:r w:rsidR="00D559E0">
          <w:rPr>
            <w:rFonts w:ascii="Courier New" w:eastAsia="Times New Roman" w:hAnsi="Courier New" w:cs="Courier New"/>
            <w:sz w:val="20"/>
            <w:szCs w:val="20"/>
          </w:rPr>
          <w:t>extent</w:t>
        </w:r>
      </w:ins>
      <w:r w:rsidR="009A0F55">
        <w:rPr>
          <w:rFonts w:ascii="Courier New" w:eastAsia="Times New Roman" w:hAnsi="Courier New" w:cs="Courier New"/>
          <w:sz w:val="20"/>
          <w:szCs w:val="20"/>
        </w:rPr>
        <w:t>_size</w:t>
      </w:r>
      <w:r w:rsidR="009A0F55" w:rsidRPr="00FA11D6">
        <w:rPr>
          <w:rFonts w:eastAsiaTheme="minorEastAsia" w:cstheme="minorHAnsi"/>
          <w:color w:val="000000" w:themeColor="text1"/>
          <w:kern w:val="2"/>
        </w:rPr>
        <w:t xml:space="preserve"> </w:t>
      </w:r>
      <w:r w:rsidR="009A0F55">
        <w:rPr>
          <w:rFonts w:eastAsiaTheme="minorEastAsia" w:cstheme="minorHAnsi"/>
          <w:color w:val="000000" w:themeColor="text1"/>
          <w:kern w:val="2"/>
        </w:rPr>
        <w:t xml:space="preserve">is size in bytes of this </w:t>
      </w:r>
      <w:r w:rsidR="00C56985">
        <w:rPr>
          <w:rFonts w:eastAsiaTheme="minorEastAsia" w:cstheme="minorHAnsi"/>
          <w:color w:val="000000" w:themeColor="text1"/>
          <w:kern w:val="2"/>
        </w:rPr>
        <w:t xml:space="preserve">compressed </w:t>
      </w:r>
      <w:del w:id="799" w:author="Scott Houchin" w:date="2024-04-25T16:07:00Z">
        <w:r w:rsidR="00C56985" w:rsidDel="00634B7F">
          <w:rPr>
            <w:rFonts w:eastAsiaTheme="minorEastAsia" w:cstheme="minorHAnsi"/>
            <w:color w:val="000000" w:themeColor="text1"/>
            <w:kern w:val="2"/>
          </w:rPr>
          <w:delText>byte range</w:delText>
        </w:r>
      </w:del>
      <w:ins w:id="800" w:author="Scott Houchin" w:date="2024-04-25T16:07:00Z">
        <w:r w:rsidR="00634B7F">
          <w:rPr>
            <w:rFonts w:eastAsiaTheme="minorEastAsia" w:cstheme="minorHAnsi"/>
            <w:color w:val="000000" w:themeColor="text1"/>
            <w:kern w:val="2"/>
          </w:rPr>
          <w:t>extent</w:t>
        </w:r>
      </w:ins>
      <w:r w:rsidR="009A0F55">
        <w:rPr>
          <w:rFonts w:eastAsiaTheme="minorEastAsia" w:cstheme="minorHAnsi"/>
          <w:color w:val="000000" w:themeColor="text1"/>
          <w:kern w:val="2"/>
        </w:rPr>
        <w:t xml:space="preserve">. </w:t>
      </w:r>
    </w:p>
    <w:p w14:paraId="3F7C7698" w14:textId="77777777" w:rsidR="00CE66EE" w:rsidRDefault="00CE66EE" w:rsidP="007066A7">
      <w:pPr>
        <w:spacing w:line="216" w:lineRule="auto"/>
        <w:rPr>
          <w:rFonts w:eastAsiaTheme="minorEastAsia" w:cstheme="minorHAnsi"/>
          <w:color w:val="000000" w:themeColor="text1"/>
          <w:kern w:val="2"/>
        </w:rPr>
      </w:pPr>
    </w:p>
    <w:p w14:paraId="1F2616D1" w14:textId="36766270" w:rsidR="00091C43" w:rsidRPr="00091C43" w:rsidRDefault="0040598F" w:rsidP="003C1AFC">
      <w:pPr>
        <w:pStyle w:val="Heading2"/>
      </w:pPr>
      <w:bookmarkStart w:id="801" w:name="_Toc163730389"/>
      <w:commentRangeStart w:id="802"/>
      <w:proofErr w:type="gramStart"/>
      <w:r>
        <w:t>Generically</w:t>
      </w:r>
      <w:r w:rsidR="00AC4FFB" w:rsidRPr="000D0F5E">
        <w:t>-</w:t>
      </w:r>
      <w:r w:rsidR="00AC4FFB" w:rsidRPr="00157A70">
        <w:t>compressed</w:t>
      </w:r>
      <w:proofErr w:type="gramEnd"/>
      <w:r w:rsidR="00AC4FFB" w:rsidRPr="000D0F5E">
        <w:t xml:space="preserve"> </w:t>
      </w:r>
      <w:r w:rsidR="00CE66EE" w:rsidRPr="00CE66EE">
        <w:rPr>
          <w:lang w:val="en-CA"/>
        </w:rPr>
        <w:t>items</w:t>
      </w:r>
      <w:bookmarkEnd w:id="801"/>
      <w:commentRangeEnd w:id="802"/>
      <w:r w:rsidR="00880B57">
        <w:rPr>
          <w:rStyle w:val="CommentReference"/>
          <w:b w:val="0"/>
          <w:lang w:eastAsia="en-US"/>
        </w:rPr>
        <w:commentReference w:id="802"/>
      </w:r>
    </w:p>
    <w:p w14:paraId="1134FAD5" w14:textId="22D0278A" w:rsidR="00CE66EE" w:rsidRDefault="00091C43" w:rsidP="003C1AFC">
      <w:pPr>
        <w:pStyle w:val="Heading3"/>
      </w:pPr>
      <w:bookmarkStart w:id="803" w:name="_Toc163730390"/>
      <w:r w:rsidRPr="003C1AFC">
        <w:t>Overview</w:t>
      </w:r>
      <w:bookmarkEnd w:id="803"/>
    </w:p>
    <w:p w14:paraId="0D38D4FC" w14:textId="25C8F7BF" w:rsidR="00D8238D" w:rsidRDefault="0040598F" w:rsidP="005D600B">
      <w:pPr>
        <w:spacing w:after="120"/>
        <w:rPr>
          <w:rFonts w:eastAsia="Times New Roman"/>
          <w:lang w:eastAsia="fr-FR"/>
        </w:rPr>
      </w:pPr>
      <w:del w:id="804" w:author="Scott Houchin" w:date="2024-03-25T14:43:00Z">
        <w:r w:rsidDel="009A431D">
          <w:rPr>
            <w:rFonts w:eastAsia="Times New Roman"/>
            <w:lang w:eastAsia="fr-FR"/>
          </w:rPr>
          <w:delText>A g</w:delText>
        </w:r>
      </w:del>
      <w:bookmarkStart w:id="805" w:name="_Hlk162270259"/>
      <w:proofErr w:type="gramStart"/>
      <w:ins w:id="806" w:author="Scott Houchin" w:date="2024-03-25T14:43:00Z">
        <w:r w:rsidR="009A431D">
          <w:rPr>
            <w:rFonts w:eastAsia="Times New Roman"/>
            <w:lang w:eastAsia="fr-FR"/>
          </w:rPr>
          <w:t>G</w:t>
        </w:r>
      </w:ins>
      <w:r>
        <w:rPr>
          <w:rFonts w:eastAsia="Times New Roman"/>
          <w:lang w:eastAsia="fr-FR"/>
        </w:rPr>
        <w:t>enerically</w:t>
      </w:r>
      <w:r w:rsidR="00091C43" w:rsidRPr="000D0F5E">
        <w:rPr>
          <w:rFonts w:eastAsia="Times New Roman"/>
          <w:lang w:eastAsia="fr-FR"/>
        </w:rPr>
        <w:t>-compressed</w:t>
      </w:r>
      <w:proofErr w:type="gramEnd"/>
      <w:r w:rsidR="00091C43" w:rsidRPr="000D0F5E">
        <w:rPr>
          <w:rFonts w:eastAsia="Times New Roman"/>
          <w:lang w:eastAsia="fr-FR"/>
        </w:rPr>
        <w:t xml:space="preserve"> </w:t>
      </w:r>
      <w:r w:rsidR="005354DF">
        <w:rPr>
          <w:rFonts w:eastAsia="Times New Roman"/>
          <w:lang w:eastAsia="fr-FR"/>
        </w:rPr>
        <w:t>item</w:t>
      </w:r>
      <w:ins w:id="807" w:author="Scott Houchin" w:date="2024-03-25T14:43:00Z">
        <w:r w:rsidR="009A431D">
          <w:rPr>
            <w:rFonts w:eastAsia="Times New Roman"/>
            <w:lang w:eastAsia="fr-FR"/>
          </w:rPr>
          <w:t>s</w:t>
        </w:r>
      </w:ins>
      <w:r w:rsidR="005354DF">
        <w:rPr>
          <w:rFonts w:eastAsia="Times New Roman"/>
          <w:lang w:eastAsia="fr-FR"/>
        </w:rPr>
        <w:t xml:space="preserve"> </w:t>
      </w:r>
      <w:del w:id="808" w:author="Scott Houchin" w:date="2024-03-25T14:43:00Z">
        <w:r w:rsidR="00091C43" w:rsidRPr="000D0F5E" w:rsidDel="00AE5BDA">
          <w:rPr>
            <w:rFonts w:eastAsia="Times New Roman"/>
            <w:lang w:eastAsia="fr-FR"/>
          </w:rPr>
          <w:delText xml:space="preserve">compliant to this specification is an item </w:delText>
        </w:r>
        <w:r w:rsidR="00091C43" w:rsidDel="00AE5BDA">
          <w:rPr>
            <w:rFonts w:eastAsia="Times New Roman"/>
            <w:lang w:eastAsia="fr-FR"/>
          </w:rPr>
          <w:delText>with</w:delText>
        </w:r>
      </w:del>
      <w:ins w:id="809" w:author="Scott Houchin" w:date="2024-03-25T14:43:00Z">
        <w:r w:rsidR="00AE5BDA">
          <w:rPr>
            <w:rFonts w:eastAsia="Times New Roman"/>
            <w:lang w:eastAsia="fr-FR"/>
          </w:rPr>
          <w:t>have</w:t>
        </w:r>
      </w:ins>
      <w:r w:rsidR="00091C43">
        <w:rPr>
          <w:rFonts w:eastAsia="Times New Roman"/>
          <w:lang w:eastAsia="fr-FR"/>
        </w:rPr>
        <w:t xml:space="preserve"> an associated essential </w:t>
      </w:r>
      <w:ins w:id="810" w:author="Scott Houchin" w:date="2024-03-25T14:43:00Z">
        <w:r w:rsidR="00AE5BDA">
          <w:rPr>
            <w:rFonts w:eastAsia="Times New Roman"/>
            <w:lang w:eastAsia="fr-FR"/>
          </w:rPr>
          <w:t xml:space="preserve">item </w:t>
        </w:r>
      </w:ins>
      <w:r w:rsidR="00091C43">
        <w:rPr>
          <w:rFonts w:eastAsia="Times New Roman"/>
          <w:lang w:eastAsia="fr-FR"/>
        </w:rPr>
        <w:t xml:space="preserve">property of type </w:t>
      </w:r>
      <w:r w:rsidR="00091C43" w:rsidRPr="000D0F5E">
        <w:rPr>
          <w:rFonts w:eastAsia="Times New Roman"/>
          <w:lang w:eastAsia="fr-FR"/>
        </w:rPr>
        <w:t>'</w:t>
      </w:r>
      <w:r w:rsidR="004124E2">
        <w:rPr>
          <w:rFonts w:ascii="CourierNewPSMT" w:hAnsi="CourierNewPSMT" w:cs="CourierNewPSMT"/>
        </w:rPr>
        <w:t>cmpC</w:t>
      </w:r>
      <w:r w:rsidR="00091C43" w:rsidRPr="000D0F5E">
        <w:rPr>
          <w:rFonts w:eastAsia="Times New Roman"/>
          <w:lang w:eastAsia="fr-FR"/>
        </w:rPr>
        <w:t xml:space="preserve">'. </w:t>
      </w:r>
      <w:bookmarkEnd w:id="805"/>
      <w:r w:rsidR="00091C43">
        <w:rPr>
          <w:lang w:eastAsia="ja-JP"/>
        </w:rPr>
        <w:t xml:space="preserve">When content protection is applied to </w:t>
      </w:r>
      <w:r>
        <w:rPr>
          <w:lang w:eastAsia="ja-JP"/>
        </w:rPr>
        <w:t xml:space="preserve">a </w:t>
      </w:r>
      <w:proofErr w:type="gramStart"/>
      <w:r>
        <w:rPr>
          <w:lang w:eastAsia="ja-JP"/>
        </w:rPr>
        <w:t>generically</w:t>
      </w:r>
      <w:r w:rsidR="00091C43" w:rsidRPr="000D0F5E">
        <w:rPr>
          <w:rFonts w:eastAsia="Times New Roman"/>
          <w:lang w:eastAsia="fr-FR"/>
        </w:rPr>
        <w:t>-compressed</w:t>
      </w:r>
      <w:proofErr w:type="gramEnd"/>
      <w:r w:rsidR="00091C43" w:rsidRPr="000D0F5E">
        <w:rPr>
          <w:rFonts w:eastAsia="Times New Roman"/>
          <w:lang w:eastAsia="fr-FR"/>
        </w:rPr>
        <w:t xml:space="preserve"> </w:t>
      </w:r>
      <w:r w:rsidR="005354DF">
        <w:rPr>
          <w:rFonts w:eastAsia="Times New Roman"/>
          <w:lang w:eastAsia="fr-FR"/>
        </w:rPr>
        <w:t>item</w:t>
      </w:r>
      <w:r w:rsidR="00091C43">
        <w:rPr>
          <w:rFonts w:eastAsia="Times New Roman"/>
          <w:lang w:eastAsia="fr-FR"/>
        </w:rPr>
        <w:t>, the protection shall be applied to the compressed payload.</w:t>
      </w:r>
    </w:p>
    <w:p w14:paraId="792430F2" w14:textId="0929D0E6" w:rsidR="00D8238D" w:rsidRPr="00D8238D" w:rsidRDefault="00D8238D" w:rsidP="00D8238D">
      <w:r w:rsidRPr="00D8238D">
        <w:rPr>
          <w:highlight w:val="yellow"/>
        </w:rPr>
        <w:t>EDITOR’S NOTE: the current design uses an essential property to identify the compression. It could be possible to define a non-displayable item and have a derived image on this item. Contributions on this topic are welcome.</w:t>
      </w:r>
    </w:p>
    <w:p w14:paraId="698A4D78" w14:textId="24F66653" w:rsidR="0053028E" w:rsidRDefault="0053028E" w:rsidP="00887404">
      <w:pPr>
        <w:pStyle w:val="Heading3"/>
      </w:pPr>
      <w:bookmarkStart w:id="811" w:name="_Hlk162270328"/>
      <w:bookmarkStart w:id="812" w:name="_Toc163730391"/>
      <w:commentRangeStart w:id="813"/>
      <w:del w:id="814" w:author="Scott Houchin" w:date="2024-04-25T16:38:00Z">
        <w:r w:rsidDel="0075279B">
          <w:rPr>
            <w:lang w:val="en-CA"/>
          </w:rPr>
          <w:delText xml:space="preserve">Item </w:delText>
        </w:r>
      </w:del>
      <w:ins w:id="815" w:author="Scott Houchin" w:date="2024-04-25T16:08:00Z">
        <w:r w:rsidR="00A64E65">
          <w:rPr>
            <w:lang w:val="en-CA"/>
          </w:rPr>
          <w:t xml:space="preserve">Generically </w:t>
        </w:r>
      </w:ins>
      <w:r w:rsidR="004124E2" w:rsidRPr="00887404">
        <w:t>Compressed</w:t>
      </w:r>
      <w:r w:rsidR="004124E2">
        <w:rPr>
          <w:lang w:val="en-CA"/>
        </w:rPr>
        <w:t xml:space="preserve"> </w:t>
      </w:r>
      <w:ins w:id="816" w:author="Scott Houchin" w:date="2024-04-25T16:38:00Z">
        <w:r w:rsidR="0075279B">
          <w:rPr>
            <w:lang w:val="en-CA"/>
          </w:rPr>
          <w:t xml:space="preserve">Item </w:t>
        </w:r>
      </w:ins>
      <w:del w:id="817" w:author="Scott Houchin" w:date="2024-04-25T16:08:00Z">
        <w:r w:rsidR="004124E2" w:rsidDel="00A64E65">
          <w:rPr>
            <w:lang w:val="en-CA"/>
          </w:rPr>
          <w:delText>Byte Range</w:delText>
        </w:r>
        <w:r w:rsidR="00AD1071" w:rsidDel="00A64E65">
          <w:rPr>
            <w:lang w:val="en-CA"/>
          </w:rPr>
          <w:delText>s</w:delText>
        </w:r>
        <w:bookmarkEnd w:id="812"/>
        <w:commentRangeEnd w:id="813"/>
        <w:r w:rsidR="00F252FE" w:rsidDel="00A64E65">
          <w:rPr>
            <w:rStyle w:val="CommentReference"/>
            <w:b w:val="0"/>
            <w:lang w:eastAsia="en-US"/>
          </w:rPr>
          <w:commentReference w:id="813"/>
        </w:r>
      </w:del>
      <w:ins w:id="818" w:author="Scott Houchin" w:date="2024-04-25T16:08:00Z">
        <w:r w:rsidR="00A64E65">
          <w:rPr>
            <w:lang w:val="en-CA"/>
          </w:rPr>
          <w:t>Extents</w:t>
        </w:r>
      </w:ins>
    </w:p>
    <w:bookmarkEnd w:id="811"/>
    <w:p w14:paraId="79CAE210" w14:textId="60839550" w:rsidR="0053028E" w:rsidRDefault="0053028E" w:rsidP="00887404">
      <w:pPr>
        <w:pStyle w:val="Heading4"/>
        <w:rPr>
          <w:lang w:val="en-CA"/>
        </w:rPr>
      </w:pPr>
      <w:r>
        <w:rPr>
          <w:lang w:val="en-CA"/>
        </w:rPr>
        <w:t>Definition</w:t>
      </w:r>
    </w:p>
    <w:p w14:paraId="28580F3E" w14:textId="6368DBD2" w:rsidR="0053028E" w:rsidRPr="0053028E" w:rsidRDefault="0053028E" w:rsidP="0053028E">
      <w:pPr>
        <w:pStyle w:val="NormalWeb"/>
      </w:pPr>
      <w:r>
        <w:rPr>
          <w:rFonts w:ascii="Cambria" w:hAnsi="Cambria"/>
          <w:sz w:val="22"/>
          <w:szCs w:val="22"/>
        </w:rPr>
        <w:t xml:space="preserve">Box Type: </w:t>
      </w:r>
      <w:r>
        <w:rPr>
          <w:rFonts w:ascii="CourierNewPSMT" w:hAnsi="CourierNewPSMT" w:cs="CourierNewPSMT"/>
          <w:sz w:val="22"/>
          <w:szCs w:val="22"/>
        </w:rPr>
        <w:t>'i</w:t>
      </w:r>
      <w:r w:rsidR="004124E2">
        <w:rPr>
          <w:rFonts w:ascii="CourierNewPSMT" w:hAnsi="CourierNewPSMT" w:cs="CourierNewPSMT"/>
          <w:sz w:val="22"/>
          <w:szCs w:val="22"/>
        </w:rPr>
        <w:t>cbr</w:t>
      </w:r>
      <w:r>
        <w:rPr>
          <w:rFonts w:ascii="CourierNewPSMT" w:hAnsi="CourierNewPSMT" w:cs="CourierNewPSMT"/>
          <w:sz w:val="22"/>
          <w:szCs w:val="22"/>
        </w:rPr>
        <w:t>'</w:t>
      </w:r>
      <w:r>
        <w:rPr>
          <w:rFonts w:ascii="CourierNewPSMT" w:hAnsi="CourierNewPSMT" w:cs="CourierNewPSMT"/>
          <w:sz w:val="22"/>
          <w:szCs w:val="22"/>
        </w:rPr>
        <w:br/>
      </w:r>
      <w:r>
        <w:rPr>
          <w:rFonts w:ascii="Cambria" w:hAnsi="Cambria"/>
          <w:sz w:val="22"/>
          <w:szCs w:val="22"/>
        </w:rPr>
        <w:t xml:space="preserve">Container: </w:t>
      </w:r>
      <w:r>
        <w:rPr>
          <w:rFonts w:ascii="CourierNewPSMT" w:hAnsi="CourierNewPSMT" w:cs="CourierNewPSMT"/>
          <w:sz w:val="22"/>
          <w:szCs w:val="22"/>
        </w:rPr>
        <w:t xml:space="preserve">ItemPropertyContainerBox </w:t>
      </w:r>
      <w:r>
        <w:rPr>
          <w:rFonts w:ascii="CourierNewPSMT" w:hAnsi="CourierNewPSMT" w:cs="CourierNewPSMT"/>
          <w:sz w:val="22"/>
          <w:szCs w:val="22"/>
        </w:rPr>
        <w:br/>
      </w:r>
      <w:r>
        <w:rPr>
          <w:rFonts w:ascii="Cambria" w:hAnsi="Cambria"/>
          <w:sz w:val="22"/>
          <w:szCs w:val="22"/>
        </w:rPr>
        <w:t>Mandatory: No</w:t>
      </w:r>
      <w:r>
        <w:rPr>
          <w:rFonts w:ascii="Cambria" w:hAnsi="Cambria"/>
          <w:sz w:val="22"/>
          <w:szCs w:val="22"/>
        </w:rPr>
        <w:br/>
        <w:t xml:space="preserve">Quantity: Zero or One </w:t>
      </w:r>
    </w:p>
    <w:p w14:paraId="3F2112DA" w14:textId="77777777" w:rsidR="0053028E" w:rsidRDefault="0053028E" w:rsidP="0053028E">
      <w:pPr>
        <w:rPr>
          <w:lang w:val="en-US" w:eastAsia="ja-JP"/>
        </w:rPr>
      </w:pPr>
    </w:p>
    <w:p w14:paraId="6779D98C" w14:textId="7698FA3A" w:rsidR="00AD1071" w:rsidRDefault="00AD1071" w:rsidP="00AD1071">
      <w:pPr>
        <w:rPr>
          <w:lang w:val="en-US" w:eastAsia="ja-JP"/>
        </w:rPr>
      </w:pPr>
      <w:r>
        <w:rPr>
          <w:lang w:val="en-US" w:eastAsia="ja-JP"/>
        </w:rPr>
        <w:t xml:space="preserve">The </w:t>
      </w:r>
      <w:del w:id="819" w:author="Scott Houchin" w:date="2024-03-22T13:49:00Z">
        <w:r w:rsidDel="00AF1FC7">
          <w:rPr>
            <w:rFonts w:ascii="Courier New" w:hAnsi="Courier New" w:cs="Courier New"/>
            <w:sz w:val="20"/>
            <w:szCs w:val="20"/>
            <w:lang w:val="en-CA" w:eastAsia="ja-JP"/>
          </w:rPr>
          <w:delText>ItemC</w:delText>
        </w:r>
        <w:r w:rsidRPr="00C27A62" w:rsidDel="00AF1FC7">
          <w:rPr>
            <w:rFonts w:ascii="Courier New" w:hAnsi="Courier New" w:cs="Courier New"/>
            <w:sz w:val="20"/>
            <w:szCs w:val="20"/>
            <w:lang w:val="en-CA" w:eastAsia="ja-JP"/>
          </w:rPr>
          <w:delText>ompressedByteRangesBox</w:delText>
        </w:r>
      </w:del>
      <w:proofErr w:type="gramStart"/>
      <w:ins w:id="820" w:author="Scott Houchin" w:date="2024-04-25T16:33:00Z">
        <w:r w:rsidR="0075279B">
          <w:rPr>
            <w:rFonts w:ascii="Courier New" w:hAnsi="Courier New" w:cs="Courier New"/>
            <w:sz w:val="20"/>
            <w:szCs w:val="20"/>
            <w:lang w:val="en-CA" w:eastAsia="ja-JP"/>
          </w:rPr>
          <w:t xml:space="preserve">GenericallyCompressedItemExtentsInfoBox </w:t>
        </w:r>
      </w:ins>
      <w:r>
        <w:rPr>
          <w:lang w:val="en-US" w:eastAsia="ja-JP"/>
        </w:rPr>
        <w:t xml:space="preserve"> describes</w:t>
      </w:r>
      <w:proofErr w:type="gramEnd"/>
      <w:r>
        <w:rPr>
          <w:lang w:val="en-US" w:eastAsia="ja-JP"/>
        </w:rPr>
        <w:t xml:space="preserve"> the </w:t>
      </w:r>
      <w:del w:id="821" w:author="Scott Houchin" w:date="2024-04-25T16:08:00Z">
        <w:r w:rsidDel="00A64E65">
          <w:rPr>
            <w:lang w:val="en-US" w:eastAsia="ja-JP"/>
          </w:rPr>
          <w:delText>byte ranges</w:delText>
        </w:r>
      </w:del>
      <w:ins w:id="822" w:author="Scott Houchin" w:date="2024-04-25T16:08:00Z">
        <w:r w:rsidR="00A64E65">
          <w:rPr>
            <w:lang w:val="en-US" w:eastAsia="ja-JP"/>
          </w:rPr>
          <w:t>exte</w:t>
        </w:r>
      </w:ins>
      <w:ins w:id="823" w:author="Scott Houchin" w:date="2024-04-25T16:09:00Z">
        <w:r w:rsidR="00A64E65">
          <w:rPr>
            <w:lang w:val="en-US" w:eastAsia="ja-JP"/>
          </w:rPr>
          <w:t>nts</w:t>
        </w:r>
      </w:ins>
      <w:r>
        <w:rPr>
          <w:lang w:val="en-US" w:eastAsia="ja-JP"/>
        </w:rPr>
        <w:t xml:space="preserve"> of compressed data for a</w:t>
      </w:r>
      <w:r w:rsidR="005D600B">
        <w:rPr>
          <w:lang w:val="en-US" w:eastAsia="ja-JP"/>
        </w:rPr>
        <w:t>n item</w:t>
      </w:r>
      <w:r>
        <w:rPr>
          <w:lang w:val="en-US" w:eastAsia="ja-JP"/>
        </w:rPr>
        <w:t>.</w:t>
      </w:r>
    </w:p>
    <w:p w14:paraId="489BCDF7" w14:textId="7AEC94EA" w:rsidR="00AD1071" w:rsidRDefault="00AD1071" w:rsidP="00AD1071">
      <w:pPr>
        <w:rPr>
          <w:lang w:val="en-US" w:eastAsia="ja-JP"/>
        </w:rPr>
      </w:pPr>
      <w:r>
        <w:rPr>
          <w:lang w:val="en-US" w:eastAsia="ja-JP"/>
        </w:rPr>
        <w:t xml:space="preserve">The </w:t>
      </w:r>
      <w:del w:id="824" w:author="Scott Houchin" w:date="2024-03-22T13:49:00Z">
        <w:r w:rsidR="005D600B" w:rsidDel="00AF1FC7">
          <w:rPr>
            <w:rFonts w:ascii="Courier New" w:hAnsi="Courier New" w:cs="Courier New"/>
            <w:sz w:val="20"/>
            <w:szCs w:val="20"/>
            <w:lang w:val="en-CA" w:eastAsia="ja-JP"/>
          </w:rPr>
          <w:delText>ItemC</w:delText>
        </w:r>
        <w:r w:rsidR="005D600B" w:rsidRPr="00C27A62" w:rsidDel="00AF1FC7">
          <w:rPr>
            <w:rFonts w:ascii="Courier New" w:hAnsi="Courier New" w:cs="Courier New"/>
            <w:sz w:val="20"/>
            <w:szCs w:val="20"/>
            <w:lang w:val="en-CA" w:eastAsia="ja-JP"/>
          </w:rPr>
          <w:delText>ompressedByteRangesBox</w:delText>
        </w:r>
      </w:del>
      <w:proofErr w:type="gramStart"/>
      <w:ins w:id="825" w:author="Scott Houchin" w:date="2024-04-25T16:33:00Z">
        <w:r w:rsidR="0075279B">
          <w:rPr>
            <w:rFonts w:ascii="Courier New" w:hAnsi="Courier New" w:cs="Courier New"/>
            <w:sz w:val="20"/>
            <w:szCs w:val="20"/>
            <w:lang w:val="en-CA" w:eastAsia="ja-JP"/>
          </w:rPr>
          <w:t xml:space="preserve">GenericallyCompressedItemExtentsInfoBox </w:t>
        </w:r>
      </w:ins>
      <w:r>
        <w:rPr>
          <w:lang w:val="en-US" w:eastAsia="ja-JP"/>
        </w:rPr>
        <w:t xml:space="preserve"> </w:t>
      </w:r>
      <w:r>
        <w:t>shall</w:t>
      </w:r>
      <w:proofErr w:type="gramEnd"/>
      <w:r>
        <w:t xml:space="preserve"> be present </w:t>
      </w:r>
      <w:r w:rsidR="005D600B">
        <w:t xml:space="preserve">for any item with an associated essential property of </w:t>
      </w:r>
      <w:r w:rsidR="005D600B">
        <w:rPr>
          <w:rFonts w:eastAsia="Times New Roman"/>
          <w:lang w:eastAsia="fr-FR"/>
        </w:rPr>
        <w:t xml:space="preserve">type </w:t>
      </w:r>
      <w:r w:rsidR="005D600B" w:rsidRPr="000D0F5E">
        <w:rPr>
          <w:rFonts w:eastAsia="Times New Roman"/>
          <w:lang w:eastAsia="fr-FR"/>
        </w:rPr>
        <w:t>'</w:t>
      </w:r>
      <w:r w:rsidR="005D600B">
        <w:rPr>
          <w:rFonts w:ascii="CourierNewPSMT" w:hAnsi="CourierNewPSMT" w:cs="CourierNewPSMT"/>
        </w:rPr>
        <w:t>cmpC</w:t>
      </w:r>
      <w:r w:rsidR="005D600B" w:rsidRPr="000D0F5E">
        <w:rPr>
          <w:rFonts w:eastAsia="Times New Roman"/>
          <w:lang w:eastAsia="fr-FR"/>
        </w:rPr>
        <w:t>'</w:t>
      </w:r>
      <w:r w:rsidR="005D600B">
        <w:t xml:space="preserve"> (</w:t>
      </w:r>
      <w:r w:rsidR="005D600B" w:rsidRPr="000D0F5E">
        <w:rPr>
          <w:rFonts w:ascii="Courier New" w:eastAsia="Times New Roman" w:hAnsi="Courier New" w:cs="Courier New"/>
          <w:lang w:eastAsia="fr-FR"/>
        </w:rPr>
        <w:t>CompressionConfig</w:t>
      </w:r>
      <w:r w:rsidR="005D600B">
        <w:rPr>
          <w:rFonts w:ascii="Courier New" w:eastAsia="Times New Roman" w:hAnsi="Courier New" w:cs="Courier New"/>
          <w:lang w:eastAsia="fr-FR"/>
        </w:rPr>
        <w:t>uration</w:t>
      </w:r>
      <w:r w:rsidR="005D600B" w:rsidRPr="000D0F5E">
        <w:rPr>
          <w:rFonts w:ascii="Courier New" w:eastAsia="Times New Roman" w:hAnsi="Courier New" w:cs="Courier New"/>
          <w:lang w:eastAsia="fr-FR"/>
        </w:rPr>
        <w:t>Box</w:t>
      </w:r>
      <w:r w:rsidR="005D600B">
        <w:rPr>
          <w:rFonts w:ascii="Courier New" w:eastAsia="Times New Roman" w:hAnsi="Courier New" w:cs="Courier New"/>
          <w:lang w:eastAsia="fr-FR"/>
        </w:rPr>
        <w:t xml:space="preserve">) </w:t>
      </w:r>
      <w:r w:rsidR="005D600B">
        <w:t xml:space="preserve">for which </w:t>
      </w:r>
      <w:del w:id="826" w:author="Scott Houchin" w:date="2024-03-22T16:46:00Z">
        <w:r w:rsidRPr="00EB6FB2" w:rsidDel="00B13979">
          <w:rPr>
            <w:rFonts w:ascii="Courier New" w:hAnsi="Courier New" w:cs="Courier New"/>
            <w:lang w:val="en-CA" w:eastAsia="ja-JP"/>
          </w:rPr>
          <w:delText>compressed_range_type</w:delText>
        </w:r>
      </w:del>
      <w:ins w:id="827" w:author="Scott Houchin" w:date="2024-03-22T16:46:00Z">
        <w:r w:rsidR="00B13979">
          <w:rPr>
            <w:rFonts w:ascii="Courier New" w:hAnsi="Courier New" w:cs="Courier New"/>
            <w:lang w:val="en-CA" w:eastAsia="ja-JP"/>
          </w:rPr>
          <w:t>compressed_entity_type</w:t>
        </w:r>
      </w:ins>
      <w:r>
        <w:rPr>
          <w:lang w:val="en-US" w:eastAsia="ja-JP"/>
        </w:rPr>
        <w:t xml:space="preserve"> has a value other than 0.</w:t>
      </w:r>
      <w:r w:rsidR="00AF5514">
        <w:rPr>
          <w:lang w:val="en-US" w:eastAsia="ja-JP"/>
        </w:rPr>
        <w:t xml:space="preserve"> When not present, this implies that a single </w:t>
      </w:r>
      <w:del w:id="828" w:author="Scott Houchin" w:date="2024-04-25T16:09:00Z">
        <w:r w:rsidR="00AF5514" w:rsidDel="00A64E65">
          <w:rPr>
            <w:lang w:val="en-US" w:eastAsia="ja-JP"/>
          </w:rPr>
          <w:delText>byte range</w:delText>
        </w:r>
      </w:del>
      <w:ins w:id="829" w:author="Scott Houchin" w:date="2024-04-25T16:09:00Z">
        <w:r w:rsidR="00A64E65">
          <w:rPr>
            <w:lang w:val="en-US" w:eastAsia="ja-JP"/>
          </w:rPr>
          <w:t>extent</w:t>
        </w:r>
      </w:ins>
      <w:r w:rsidR="00AF5514">
        <w:rPr>
          <w:lang w:val="en-US" w:eastAsia="ja-JP"/>
        </w:rPr>
        <w:t xml:space="preserve"> covering the complete item data is used.</w:t>
      </w:r>
    </w:p>
    <w:p w14:paraId="5C9C063C" w14:textId="17F3C7F4" w:rsidR="00AD1071" w:rsidRDefault="005D600B" w:rsidP="00AD1071">
      <w:pPr>
        <w:rPr>
          <w:lang w:val="en-US" w:eastAsia="ja-JP"/>
        </w:rPr>
      </w:pPr>
      <w:r>
        <w:rPr>
          <w:lang w:val="en-US" w:eastAsia="ja-JP"/>
        </w:rPr>
        <w:t>T</w:t>
      </w:r>
      <w:r w:rsidR="00AD1071">
        <w:rPr>
          <w:lang w:val="en-US" w:eastAsia="ja-JP"/>
        </w:rPr>
        <w:t xml:space="preserve">he sum of the size of all </w:t>
      </w:r>
      <w:del w:id="830" w:author="Scott Houchin" w:date="2024-04-25T16:19:00Z">
        <w:r w:rsidR="00AD1071" w:rsidDel="00A7793D">
          <w:rPr>
            <w:lang w:val="en-US" w:eastAsia="ja-JP"/>
          </w:rPr>
          <w:delText xml:space="preserve">ranges </w:delText>
        </w:r>
      </w:del>
      <w:ins w:id="831" w:author="Scott Houchin" w:date="2024-04-25T16:19:00Z">
        <w:r w:rsidR="00A7793D">
          <w:rPr>
            <w:lang w:val="en-US" w:eastAsia="ja-JP"/>
          </w:rPr>
          <w:t>extents</w:t>
        </w:r>
        <w:r w:rsidR="00A7793D">
          <w:rPr>
            <w:lang w:val="en-US" w:eastAsia="ja-JP"/>
          </w:rPr>
          <w:t xml:space="preserve"> </w:t>
        </w:r>
      </w:ins>
      <w:r>
        <w:rPr>
          <w:lang w:val="en-US" w:eastAsia="ja-JP"/>
        </w:rPr>
        <w:t xml:space="preserve">described by a </w:t>
      </w:r>
      <w:del w:id="832" w:author="Scott Houchin" w:date="2024-03-22T13:49:00Z">
        <w:r w:rsidDel="00AF1FC7">
          <w:rPr>
            <w:rFonts w:ascii="Courier New" w:hAnsi="Courier New" w:cs="Courier New"/>
            <w:sz w:val="20"/>
            <w:szCs w:val="20"/>
            <w:lang w:val="en-CA" w:eastAsia="ja-JP"/>
          </w:rPr>
          <w:delText>ItemC</w:delText>
        </w:r>
        <w:r w:rsidRPr="00C27A62" w:rsidDel="00AF1FC7">
          <w:rPr>
            <w:rFonts w:ascii="Courier New" w:hAnsi="Courier New" w:cs="Courier New"/>
            <w:sz w:val="20"/>
            <w:szCs w:val="20"/>
            <w:lang w:val="en-CA" w:eastAsia="ja-JP"/>
          </w:rPr>
          <w:delText>ompressedByteRangesBox</w:delText>
        </w:r>
      </w:del>
      <w:proofErr w:type="gramStart"/>
      <w:ins w:id="833" w:author="Scott Houchin" w:date="2024-04-25T16:33:00Z">
        <w:r w:rsidR="0075279B">
          <w:rPr>
            <w:rFonts w:ascii="Courier New" w:hAnsi="Courier New" w:cs="Courier New"/>
            <w:sz w:val="20"/>
            <w:szCs w:val="20"/>
            <w:lang w:val="en-CA" w:eastAsia="ja-JP"/>
          </w:rPr>
          <w:t xml:space="preserve">GenericallyCompressedItemExtentsInfoBox </w:t>
        </w:r>
      </w:ins>
      <w:r>
        <w:rPr>
          <w:lang w:val="en-US" w:eastAsia="ja-JP"/>
        </w:rPr>
        <w:t xml:space="preserve"> </w:t>
      </w:r>
      <w:r w:rsidR="00AD1071">
        <w:rPr>
          <w:lang w:val="en-US" w:eastAsia="ja-JP"/>
        </w:rPr>
        <w:t>shall</w:t>
      </w:r>
      <w:proofErr w:type="gramEnd"/>
      <w:r w:rsidR="00AD1071">
        <w:rPr>
          <w:lang w:val="en-US" w:eastAsia="ja-JP"/>
        </w:rPr>
        <w:t xml:space="preserve"> be equal to the size of the </w:t>
      </w:r>
      <w:r>
        <w:rPr>
          <w:lang w:val="en-US" w:eastAsia="ja-JP"/>
        </w:rPr>
        <w:t>item</w:t>
      </w:r>
      <w:r w:rsidR="00AD1071">
        <w:rPr>
          <w:lang w:val="en-US" w:eastAsia="ja-JP"/>
        </w:rPr>
        <w:t>.</w:t>
      </w:r>
    </w:p>
    <w:p w14:paraId="68A80D6D" w14:textId="4E32F05D" w:rsidR="00AD1071" w:rsidRDefault="00AD1071" w:rsidP="00AD1071">
      <w:pPr>
        <w:rPr>
          <w:lang w:val="en-US" w:eastAsia="ja-JP"/>
        </w:rPr>
      </w:pPr>
      <w:r w:rsidRPr="00CE66EE">
        <w:rPr>
          <w:highlight w:val="yellow"/>
          <w:lang w:val="en-US" w:eastAsia="ja-JP"/>
        </w:rPr>
        <w:lastRenderedPageBreak/>
        <w:t xml:space="preserve">EDITOR’S NOTE: the use of offsets within the </w:t>
      </w:r>
      <w:del w:id="834" w:author="Scott Houchin" w:date="2024-04-25T16:19:00Z">
        <w:r w:rsidRPr="00CE66EE" w:rsidDel="00A7793D">
          <w:rPr>
            <w:highlight w:val="yellow"/>
            <w:lang w:val="en-US" w:eastAsia="ja-JP"/>
          </w:rPr>
          <w:delText xml:space="preserve">range </w:delText>
        </w:r>
      </w:del>
      <w:ins w:id="835" w:author="Scott Houchin" w:date="2024-04-25T16:19:00Z">
        <w:r w:rsidR="00A7793D">
          <w:rPr>
            <w:highlight w:val="yellow"/>
            <w:lang w:val="en-US" w:eastAsia="ja-JP"/>
          </w:rPr>
          <w:t>extent</w:t>
        </w:r>
        <w:r w:rsidR="00A7793D" w:rsidRPr="00CE66EE">
          <w:rPr>
            <w:highlight w:val="yellow"/>
            <w:lang w:val="en-US" w:eastAsia="ja-JP"/>
          </w:rPr>
          <w:t xml:space="preserve"> </w:t>
        </w:r>
      </w:ins>
      <w:r w:rsidRPr="00CE66EE">
        <w:rPr>
          <w:highlight w:val="yellow"/>
          <w:lang w:val="en-US" w:eastAsia="ja-JP"/>
        </w:rPr>
        <w:t xml:space="preserve">description changes the behavior of a file reader, as the bytes </w:t>
      </w:r>
      <w:r w:rsidR="00DA29DE">
        <w:rPr>
          <w:highlight w:val="yellow"/>
          <w:lang w:val="en-US" w:eastAsia="ja-JP"/>
        </w:rPr>
        <w:t xml:space="preserve">for an item </w:t>
      </w:r>
      <w:r w:rsidRPr="00CE66EE">
        <w:rPr>
          <w:highlight w:val="yellow"/>
          <w:lang w:val="en-US" w:eastAsia="ja-JP"/>
        </w:rPr>
        <w:t xml:space="preserve">cannot be fetched from mdat without looking at the </w:t>
      </w:r>
      <w:del w:id="836" w:author="Scott Houchin" w:date="2024-04-25T16:15:00Z">
        <w:r w:rsidR="00AF1FC7" w:rsidDel="00A7793D">
          <w:rPr>
            <w:rFonts w:ascii="Courier New" w:hAnsi="Courier New" w:cs="Courier New"/>
            <w:sz w:val="20"/>
            <w:szCs w:val="20"/>
            <w:highlight w:val="yellow"/>
            <w:lang w:val="en-CA" w:eastAsia="ja-JP"/>
          </w:rPr>
          <w:delText>ItemCompressedByteRangeInfo</w:delText>
        </w:r>
      </w:del>
      <w:proofErr w:type="gramStart"/>
      <w:ins w:id="837" w:author="Scott Houchin" w:date="2024-04-25T16:33:00Z">
        <w:r w:rsidR="0075279B">
          <w:rPr>
            <w:rFonts w:ascii="Courier New" w:hAnsi="Courier New" w:cs="Courier New"/>
            <w:sz w:val="20"/>
            <w:szCs w:val="20"/>
            <w:highlight w:val="yellow"/>
            <w:lang w:val="en-CA" w:eastAsia="ja-JP"/>
          </w:rPr>
          <w:t xml:space="preserve">GenericallyCompressedItemExtentsInfoBox </w:t>
        </w:r>
      </w:ins>
      <w:r w:rsidRPr="00CE66EE">
        <w:rPr>
          <w:highlight w:val="yellow"/>
          <w:lang w:val="en-US" w:eastAsia="ja-JP"/>
        </w:rPr>
        <w:t>.</w:t>
      </w:r>
      <w:proofErr w:type="gramEnd"/>
      <w:r w:rsidRPr="00CE66EE">
        <w:rPr>
          <w:highlight w:val="yellow"/>
          <w:lang w:val="en-US" w:eastAsia="ja-JP"/>
        </w:rPr>
        <w:t xml:space="preserve"> For safety purposes, we should have a signaling in the </w:t>
      </w:r>
      <w:r w:rsidRPr="00BF6A6E">
        <w:rPr>
          <w:rFonts w:ascii="Courier New" w:hAnsi="Courier New" w:cs="Courier New"/>
          <w:highlight w:val="yellow"/>
        </w:rPr>
        <w:t>CompressionConfigurationBox</w:t>
      </w:r>
      <w:r w:rsidRPr="00CE66EE">
        <w:rPr>
          <w:highlight w:val="yellow"/>
          <w:lang w:val="en-US" w:eastAsia="ja-JP"/>
        </w:rPr>
        <w:t>. Contributions on this topic are expected.</w:t>
      </w:r>
    </w:p>
    <w:p w14:paraId="23CD9282" w14:textId="5A43D762" w:rsidR="0053028E" w:rsidRDefault="0053028E" w:rsidP="00887404">
      <w:pPr>
        <w:pStyle w:val="Heading4"/>
        <w:rPr>
          <w:ins w:id="838" w:author="Scott Houchin" w:date="2024-03-22T16:05:00Z"/>
          <w:lang w:val="en-CA"/>
        </w:rPr>
      </w:pPr>
      <w:r>
        <w:rPr>
          <w:lang w:val="en-CA"/>
        </w:rPr>
        <w:t>Syntax</w:t>
      </w:r>
    </w:p>
    <w:p w14:paraId="6E2AFC66" w14:textId="125EB0E4" w:rsidR="00424F0B" w:rsidRPr="00F637D2" w:rsidRDefault="00B22241">
      <w:pPr>
        <w:rPr>
          <w:lang w:val="en-CA"/>
        </w:rPr>
        <w:pPrChange w:id="839" w:author="Scott Houchin" w:date="2024-03-22T16:05:00Z">
          <w:pPr>
            <w:pStyle w:val="Heading4"/>
          </w:pPr>
        </w:pPrChange>
      </w:pPr>
      <w:ins w:id="840" w:author="Scott Houchin" w:date="2024-03-22T16:05:00Z">
        <w:r>
          <w:rPr>
            <w:lang w:val="en-CA" w:eastAsia="ja-JP"/>
          </w:rPr>
          <w:t>The de</w:t>
        </w:r>
      </w:ins>
      <w:ins w:id="841" w:author="Scott Houchin" w:date="2024-03-22T16:06:00Z">
        <w:r>
          <w:rPr>
            <w:lang w:val="en-CA" w:eastAsia="ja-JP"/>
          </w:rPr>
          <w:t xml:space="preserve">pendent class </w:t>
        </w:r>
        <w:r w:rsidRPr="00597FD3">
          <w:rPr>
            <w:rFonts w:ascii="Courier New" w:hAnsi="Courier New" w:cs="Courier New"/>
            <w:lang w:val="en-CA" w:eastAsia="ja-JP"/>
            <w:rPrChange w:id="842" w:author="Scott Houchin" w:date="2024-03-22T16:07:00Z">
              <w:rPr>
                <w:lang w:val="en-CA"/>
              </w:rPr>
            </w:rPrChange>
          </w:rPr>
          <w:t>compressed_</w:t>
        </w:r>
      </w:ins>
      <w:ins w:id="843" w:author="Scott Houchin" w:date="2024-04-25T16:00:00Z">
        <w:r w:rsidR="00975903">
          <w:rPr>
            <w:rFonts w:ascii="Courier New" w:hAnsi="Courier New" w:cs="Courier New"/>
            <w:lang w:val="en-CA" w:eastAsia="ja-JP"/>
          </w:rPr>
          <w:t>gc_extent</w:t>
        </w:r>
      </w:ins>
      <w:ins w:id="844" w:author="Scott Houchin" w:date="2024-03-22T16:06:00Z">
        <w:r w:rsidRPr="00597FD3">
          <w:rPr>
            <w:rFonts w:ascii="Courier New" w:hAnsi="Courier New" w:cs="Courier New"/>
            <w:lang w:val="en-CA" w:eastAsia="ja-JP"/>
            <w:rPrChange w:id="845" w:author="Scott Houchin" w:date="2024-03-22T16:07:00Z">
              <w:rPr>
                <w:lang w:val="en-CA"/>
              </w:rPr>
            </w:rPrChange>
          </w:rPr>
          <w:t>_info</w:t>
        </w:r>
        <w:r>
          <w:rPr>
            <w:lang w:val="en-CA" w:eastAsia="ja-JP"/>
          </w:rPr>
          <w:t xml:space="preserve"> is as defined in </w:t>
        </w:r>
        <w:r w:rsidR="003B31D7">
          <w:rPr>
            <w:lang w:val="en-CA" w:eastAsia="ja-JP"/>
          </w:rPr>
          <w:t xml:space="preserve">clause </w:t>
        </w:r>
        <w:r w:rsidR="003B31D7">
          <w:rPr>
            <w:lang w:val="en-CA" w:eastAsia="ja-JP"/>
          </w:rPr>
          <w:fldChar w:fldCharType="begin"/>
        </w:r>
        <w:r w:rsidR="003B31D7">
          <w:rPr>
            <w:lang w:val="en-CA" w:eastAsia="ja-JP"/>
          </w:rPr>
          <w:instrText xml:space="preserve"> REF _Ref162016033 \r \h </w:instrText>
        </w:r>
      </w:ins>
      <w:r w:rsidR="003B31D7">
        <w:rPr>
          <w:lang w:val="en-CA" w:eastAsia="ja-JP"/>
        </w:rPr>
      </w:r>
      <w:r w:rsidR="003B31D7">
        <w:rPr>
          <w:lang w:val="en-CA" w:eastAsia="ja-JP"/>
        </w:rPr>
        <w:fldChar w:fldCharType="separate"/>
      </w:r>
      <w:ins w:id="846" w:author="Scott Houchin" w:date="2024-03-22T16:06:00Z">
        <w:r w:rsidR="003B31D7">
          <w:rPr>
            <w:lang w:val="en-CA" w:eastAsia="ja-JP"/>
          </w:rPr>
          <w:t>8.3.2</w:t>
        </w:r>
        <w:r w:rsidR="003B31D7">
          <w:rPr>
            <w:lang w:val="en-CA" w:eastAsia="ja-JP"/>
          </w:rPr>
          <w:fldChar w:fldCharType="end"/>
        </w:r>
      </w:ins>
      <w:ins w:id="847" w:author="Scott Houchin" w:date="2024-03-22T16:07:00Z">
        <w:r w:rsidR="003B31D7">
          <w:rPr>
            <w:lang w:val="en-CA" w:eastAsia="ja-JP"/>
          </w:rPr>
          <w:t>.</w:t>
        </w:r>
      </w:ins>
    </w:p>
    <w:p w14:paraId="27999A5C" w14:textId="731EB051" w:rsidR="0053028E" w:rsidRPr="0053028E" w:rsidRDefault="0053028E" w:rsidP="0053028E">
      <w:pPr>
        <w:spacing w:after="0"/>
        <w:jc w:val="left"/>
        <w:rPr>
          <w:rFonts w:ascii="Courier New" w:hAnsi="Courier New" w:cs="Courier New"/>
          <w:sz w:val="20"/>
          <w:szCs w:val="20"/>
          <w:lang w:val="en-CA" w:eastAsia="ja-JP"/>
        </w:rPr>
      </w:pPr>
      <w:proofErr w:type="gramStart"/>
      <w:r w:rsidRPr="0053028E">
        <w:rPr>
          <w:rFonts w:ascii="Courier New" w:hAnsi="Courier New" w:cs="Courier New"/>
          <w:sz w:val="20"/>
          <w:szCs w:val="20"/>
          <w:lang w:val="en-CA" w:eastAsia="ja-JP"/>
        </w:rPr>
        <w:t>aligned(</w:t>
      </w:r>
      <w:proofErr w:type="gramEnd"/>
      <w:r w:rsidRPr="0053028E">
        <w:rPr>
          <w:rFonts w:ascii="Courier New" w:hAnsi="Courier New" w:cs="Courier New"/>
          <w:sz w:val="20"/>
          <w:szCs w:val="20"/>
          <w:lang w:val="en-CA" w:eastAsia="ja-JP"/>
        </w:rPr>
        <w:t xml:space="preserve">8) class </w:t>
      </w:r>
      <w:del w:id="848" w:author="Scott Houchin" w:date="2024-04-25T16:00:00Z">
        <w:r w:rsidRPr="0053028E" w:rsidDel="00975903">
          <w:rPr>
            <w:rFonts w:ascii="Courier New" w:hAnsi="Courier New" w:cs="Courier New"/>
            <w:sz w:val="20"/>
            <w:szCs w:val="20"/>
            <w:lang w:val="en-CA" w:eastAsia="ja-JP"/>
          </w:rPr>
          <w:delText>Item</w:delText>
        </w:r>
        <w:r w:rsidR="004124E2" w:rsidDel="00975903">
          <w:rPr>
            <w:rFonts w:ascii="Courier New" w:hAnsi="Courier New" w:cs="Courier New"/>
            <w:sz w:val="20"/>
            <w:szCs w:val="20"/>
            <w:lang w:val="en-CA" w:eastAsia="ja-JP"/>
          </w:rPr>
          <w:delText>CompressedByteRangeInfo</w:delText>
        </w:r>
        <w:r w:rsidRPr="0053028E" w:rsidDel="00975903">
          <w:rPr>
            <w:rFonts w:ascii="Courier New" w:hAnsi="Courier New" w:cs="Courier New"/>
            <w:sz w:val="20"/>
            <w:szCs w:val="20"/>
            <w:lang w:val="en-CA" w:eastAsia="ja-JP"/>
          </w:rPr>
          <w:delText xml:space="preserve"> </w:delText>
        </w:r>
      </w:del>
      <w:ins w:id="849" w:author="Scott Houchin" w:date="2024-04-25T16:34:00Z">
        <w:r w:rsidR="0075279B">
          <w:rPr>
            <w:rFonts w:ascii="Courier New" w:hAnsi="Courier New" w:cs="Courier New"/>
            <w:sz w:val="20"/>
            <w:szCs w:val="20"/>
            <w:lang w:val="en-CA" w:eastAsia="ja-JP"/>
          </w:rPr>
          <w:t>GenericallyCompressedItemExtentsInfoBox</w:t>
        </w:r>
      </w:ins>
      <w:ins w:id="850" w:author="Scott Houchin" w:date="2024-04-25T16:00:00Z">
        <w:r w:rsidR="00975903" w:rsidRPr="0053028E">
          <w:rPr>
            <w:rFonts w:ascii="Courier New" w:hAnsi="Courier New" w:cs="Courier New"/>
            <w:sz w:val="20"/>
            <w:szCs w:val="20"/>
            <w:lang w:val="en-CA" w:eastAsia="ja-JP"/>
          </w:rPr>
          <w:t xml:space="preserve"> </w:t>
        </w:r>
      </w:ins>
      <w:r w:rsidRPr="0053028E">
        <w:rPr>
          <w:rFonts w:ascii="Courier New" w:hAnsi="Courier New" w:cs="Courier New"/>
          <w:sz w:val="20"/>
          <w:szCs w:val="20"/>
          <w:lang w:val="en-CA" w:eastAsia="ja-JP"/>
        </w:rPr>
        <w:t xml:space="preserve">extends </w:t>
      </w:r>
      <w:del w:id="851" w:author="Scott Houchin" w:date="2024-03-22T13:47:00Z">
        <w:r w:rsidRPr="0053028E" w:rsidDel="00CE462C">
          <w:rPr>
            <w:rFonts w:ascii="Courier New" w:hAnsi="Courier New" w:cs="Courier New"/>
            <w:sz w:val="20"/>
            <w:szCs w:val="20"/>
            <w:lang w:val="en-CA" w:eastAsia="ja-JP"/>
          </w:rPr>
          <w:delText>FullBox</w:delText>
        </w:r>
      </w:del>
      <w:ins w:id="852" w:author="Scott Houchin" w:date="2024-03-22T13:47:00Z">
        <w:r w:rsidR="00CE462C">
          <w:rPr>
            <w:rFonts w:ascii="Courier New" w:hAnsi="Courier New" w:cs="Courier New"/>
            <w:sz w:val="20"/>
            <w:szCs w:val="20"/>
            <w:lang w:val="en-CA" w:eastAsia="ja-JP"/>
          </w:rPr>
          <w:t>ItemFullProperty</w:t>
        </w:r>
      </w:ins>
      <w:r w:rsidRPr="0053028E">
        <w:rPr>
          <w:rFonts w:ascii="Courier New" w:hAnsi="Courier New" w:cs="Courier New"/>
          <w:sz w:val="20"/>
          <w:szCs w:val="20"/>
          <w:lang w:val="en-CA" w:eastAsia="ja-JP"/>
        </w:rPr>
        <w:t>('i</w:t>
      </w:r>
      <w:r w:rsidR="004124E2">
        <w:rPr>
          <w:rFonts w:ascii="Courier New" w:hAnsi="Courier New" w:cs="Courier New"/>
          <w:sz w:val="20"/>
          <w:szCs w:val="20"/>
          <w:lang w:val="en-CA" w:eastAsia="ja-JP"/>
        </w:rPr>
        <w:t>cbr</w:t>
      </w:r>
      <w:r w:rsidRPr="0053028E">
        <w:rPr>
          <w:rFonts w:ascii="Courier New" w:hAnsi="Courier New" w:cs="Courier New"/>
          <w:sz w:val="20"/>
          <w:szCs w:val="20"/>
          <w:lang w:val="en-CA" w:eastAsia="ja-JP"/>
        </w:rPr>
        <w:t>', version, flags=0) {</w:t>
      </w:r>
    </w:p>
    <w:p w14:paraId="4AC38095" w14:textId="77777777" w:rsidR="0053028E" w:rsidRPr="0053028E" w:rsidRDefault="0053028E" w:rsidP="0053028E">
      <w:pPr>
        <w:spacing w:after="0"/>
        <w:jc w:val="left"/>
        <w:rPr>
          <w:rFonts w:ascii="Courier New" w:hAnsi="Courier New" w:cs="Courier New"/>
          <w:sz w:val="20"/>
          <w:szCs w:val="20"/>
          <w:lang w:val="en-CA" w:eastAsia="ja-JP"/>
        </w:rPr>
      </w:pPr>
    </w:p>
    <w:p w14:paraId="1E5435DB" w14:textId="25A376C4" w:rsidR="0053028E" w:rsidRPr="0053028E" w:rsidRDefault="009D0A8D" w:rsidP="0053028E">
      <w:pPr>
        <w:spacing w:after="0"/>
        <w:jc w:val="left"/>
        <w:rPr>
          <w:rFonts w:ascii="Courier New" w:hAnsi="Courier New" w:cs="Courier New"/>
          <w:sz w:val="20"/>
          <w:szCs w:val="20"/>
          <w:lang w:val="en-CA" w:eastAsia="ja-JP"/>
        </w:rPr>
      </w:pPr>
      <w:ins w:id="853" w:author="Scott Houchin" w:date="2024-04-25T16:01:00Z">
        <w:r>
          <w:rPr>
            <w:rFonts w:ascii="Courier New" w:hAnsi="Courier New" w:cs="Courier New"/>
            <w:sz w:val="20"/>
            <w:szCs w:val="20"/>
            <w:lang w:val="en-CA" w:eastAsia="ja-JP"/>
          </w:rPr>
          <w:tab/>
        </w:r>
      </w:ins>
      <w:r w:rsidR="0053028E" w:rsidRPr="0053028E">
        <w:rPr>
          <w:rFonts w:ascii="Courier New" w:hAnsi="Courier New" w:cs="Courier New"/>
          <w:sz w:val="20"/>
          <w:szCs w:val="20"/>
          <w:lang w:val="en-CA" w:eastAsia="ja-JP"/>
        </w:rPr>
        <w:t xml:space="preserve">unsigned </w:t>
      </w:r>
      <w:proofErr w:type="gramStart"/>
      <w:r w:rsidR="0053028E" w:rsidRPr="0053028E">
        <w:rPr>
          <w:rFonts w:ascii="Courier New" w:hAnsi="Courier New" w:cs="Courier New"/>
          <w:sz w:val="20"/>
          <w:szCs w:val="20"/>
          <w:lang w:val="en-CA" w:eastAsia="ja-JP"/>
        </w:rPr>
        <w:t>int(</w:t>
      </w:r>
      <w:proofErr w:type="gramEnd"/>
      <w:r w:rsidR="0053028E" w:rsidRPr="0053028E">
        <w:rPr>
          <w:rFonts w:ascii="Courier New" w:hAnsi="Courier New" w:cs="Courier New"/>
          <w:sz w:val="20"/>
          <w:szCs w:val="20"/>
          <w:lang w:val="en-CA" w:eastAsia="ja-JP"/>
        </w:rPr>
        <w:t>32) num_</w:t>
      </w:r>
      <w:ins w:id="854" w:author="Scott Houchin" w:date="2024-04-25T16:21:00Z">
        <w:r w:rsidR="00A7793D">
          <w:rPr>
            <w:rFonts w:ascii="Courier New" w:hAnsi="Courier New" w:cs="Courier New"/>
            <w:sz w:val="20"/>
            <w:szCs w:val="20"/>
            <w:lang w:val="en-CA" w:eastAsia="ja-JP"/>
          </w:rPr>
          <w:t>gc_</w:t>
        </w:r>
      </w:ins>
      <w:del w:id="855" w:author="Scott Houchin" w:date="2024-04-25T16:00:00Z">
        <w:r w:rsidR="0053028E" w:rsidRPr="0053028E" w:rsidDel="009D0A8D">
          <w:rPr>
            <w:rFonts w:ascii="Courier New" w:hAnsi="Courier New" w:cs="Courier New"/>
            <w:sz w:val="20"/>
            <w:szCs w:val="20"/>
            <w:lang w:val="en-CA" w:eastAsia="ja-JP"/>
          </w:rPr>
          <w:delText>ranges</w:delText>
        </w:r>
      </w:del>
      <w:ins w:id="856" w:author="Scott Houchin" w:date="2024-04-25T16:00:00Z">
        <w:r>
          <w:rPr>
            <w:rFonts w:ascii="Courier New" w:hAnsi="Courier New" w:cs="Courier New"/>
            <w:sz w:val="20"/>
            <w:szCs w:val="20"/>
            <w:lang w:val="en-CA" w:eastAsia="ja-JP"/>
          </w:rPr>
          <w:t>extents</w:t>
        </w:r>
      </w:ins>
      <w:r w:rsidR="0053028E" w:rsidRPr="0053028E">
        <w:rPr>
          <w:rFonts w:ascii="Courier New" w:hAnsi="Courier New" w:cs="Courier New"/>
          <w:sz w:val="20"/>
          <w:szCs w:val="20"/>
          <w:lang w:val="en-CA" w:eastAsia="ja-JP"/>
        </w:rPr>
        <w:t>;</w:t>
      </w:r>
    </w:p>
    <w:p w14:paraId="1FA2E129" w14:textId="2B94E73C" w:rsidR="0053028E" w:rsidRPr="0053028E" w:rsidRDefault="009D0A8D" w:rsidP="0053028E">
      <w:pPr>
        <w:spacing w:after="0"/>
        <w:jc w:val="left"/>
        <w:rPr>
          <w:rFonts w:ascii="Courier New" w:hAnsi="Courier New" w:cs="Courier New"/>
          <w:sz w:val="20"/>
          <w:szCs w:val="20"/>
          <w:lang w:val="en-CA" w:eastAsia="ja-JP"/>
        </w:rPr>
      </w:pPr>
      <w:ins w:id="857" w:author="Scott Houchin" w:date="2024-04-25T16:01:00Z">
        <w:r>
          <w:rPr>
            <w:rFonts w:ascii="Courier New" w:hAnsi="Courier New" w:cs="Courier New"/>
            <w:sz w:val="20"/>
            <w:szCs w:val="20"/>
            <w:lang w:val="en-CA" w:eastAsia="ja-JP"/>
          </w:rPr>
          <w:tab/>
        </w:r>
      </w:ins>
      <w:r w:rsidR="0053028E" w:rsidRPr="0053028E">
        <w:rPr>
          <w:rFonts w:ascii="Courier New" w:hAnsi="Courier New" w:cs="Courier New"/>
          <w:sz w:val="20"/>
          <w:szCs w:val="20"/>
          <w:lang w:val="en-CA" w:eastAsia="ja-JP"/>
        </w:rPr>
        <w:t>for (int r = 0; r &lt; num_</w:t>
      </w:r>
      <w:ins w:id="858" w:author="Scott Houchin" w:date="2024-04-25T16:20:00Z">
        <w:r w:rsidR="00A7793D">
          <w:rPr>
            <w:rFonts w:ascii="Courier New" w:hAnsi="Courier New" w:cs="Courier New"/>
            <w:sz w:val="20"/>
            <w:szCs w:val="20"/>
            <w:lang w:val="en-CA" w:eastAsia="ja-JP"/>
          </w:rPr>
          <w:t>gc_</w:t>
        </w:r>
      </w:ins>
      <w:del w:id="859" w:author="Scott Houchin" w:date="2024-04-25T16:00:00Z">
        <w:r w:rsidR="0053028E" w:rsidRPr="0053028E" w:rsidDel="009D0A8D">
          <w:rPr>
            <w:rFonts w:ascii="Courier New" w:hAnsi="Courier New" w:cs="Courier New"/>
            <w:sz w:val="20"/>
            <w:szCs w:val="20"/>
            <w:lang w:val="en-CA" w:eastAsia="ja-JP"/>
          </w:rPr>
          <w:delText>ranges</w:delText>
        </w:r>
      </w:del>
      <w:ins w:id="860" w:author="Scott Houchin" w:date="2024-04-25T16:00:00Z">
        <w:r>
          <w:rPr>
            <w:rFonts w:ascii="Courier New" w:hAnsi="Courier New" w:cs="Courier New"/>
            <w:sz w:val="20"/>
            <w:szCs w:val="20"/>
            <w:lang w:val="en-CA" w:eastAsia="ja-JP"/>
          </w:rPr>
          <w:t>extents</w:t>
        </w:r>
      </w:ins>
      <w:r w:rsidR="0053028E" w:rsidRPr="0053028E">
        <w:rPr>
          <w:rFonts w:ascii="Courier New" w:hAnsi="Courier New" w:cs="Courier New"/>
          <w:sz w:val="20"/>
          <w:szCs w:val="20"/>
          <w:lang w:val="en-CA" w:eastAsia="ja-JP"/>
        </w:rPr>
        <w:t>; r++) {</w:t>
      </w:r>
      <w:r w:rsidR="0053028E">
        <w:rPr>
          <w:rFonts w:ascii="Courier New" w:hAnsi="Courier New" w:cs="Courier New"/>
          <w:sz w:val="20"/>
          <w:szCs w:val="20"/>
          <w:lang w:val="en-CA" w:eastAsia="ja-JP"/>
        </w:rPr>
        <w:br/>
      </w:r>
      <w:ins w:id="861" w:author="Scott Houchin" w:date="2024-04-25T16:01:00Z">
        <w:r>
          <w:rPr>
            <w:rFonts w:ascii="Courier New" w:hAnsi="Courier New" w:cs="Courier New"/>
            <w:sz w:val="20"/>
            <w:szCs w:val="20"/>
            <w:lang w:val="en-CA" w:eastAsia="ja-JP"/>
          </w:rPr>
          <w:tab/>
        </w:r>
      </w:ins>
      <w:r w:rsidR="00291105" w:rsidRPr="0053028E">
        <w:rPr>
          <w:rFonts w:ascii="Courier New" w:hAnsi="Courier New" w:cs="Courier New"/>
          <w:sz w:val="20"/>
          <w:szCs w:val="20"/>
          <w:lang w:val="en-CA" w:eastAsia="ja-JP"/>
        </w:rPr>
        <w:tab/>
      </w:r>
      <w:r w:rsidR="0053028E">
        <w:rPr>
          <w:rFonts w:ascii="Courier New" w:hAnsi="Courier New" w:cs="Courier New"/>
          <w:sz w:val="20"/>
          <w:szCs w:val="20"/>
          <w:lang w:val="en-CA" w:eastAsia="ja-JP"/>
        </w:rPr>
        <w:t>if (</w:t>
      </w:r>
      <w:r w:rsidR="0053028E" w:rsidRPr="0053028E">
        <w:rPr>
          <w:rFonts w:ascii="Courier New" w:hAnsi="Courier New" w:cs="Courier New"/>
          <w:sz w:val="20"/>
          <w:szCs w:val="20"/>
          <w:lang w:val="en-CA" w:eastAsia="ja-JP"/>
        </w:rPr>
        <w:t>version</w:t>
      </w:r>
      <w:r w:rsidR="0053028E">
        <w:rPr>
          <w:rFonts w:ascii="Courier New" w:hAnsi="Courier New" w:cs="Courier New"/>
          <w:sz w:val="20"/>
          <w:szCs w:val="20"/>
          <w:lang w:val="en-CA" w:eastAsia="ja-JP"/>
        </w:rPr>
        <w:t>==1) {</w:t>
      </w:r>
    </w:p>
    <w:p w14:paraId="46A4AA20" w14:textId="3F37F769" w:rsidR="0053028E" w:rsidRPr="0053028E" w:rsidRDefault="0053028E"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ab/>
      </w:r>
      <w:r w:rsidR="00291105" w:rsidRPr="0053028E">
        <w:rPr>
          <w:rFonts w:ascii="Courier New" w:hAnsi="Courier New" w:cs="Courier New"/>
          <w:sz w:val="20"/>
          <w:szCs w:val="20"/>
          <w:lang w:val="en-CA" w:eastAsia="ja-JP"/>
        </w:rPr>
        <w:tab/>
      </w:r>
      <w:ins w:id="862" w:author="Scott Houchin" w:date="2024-04-25T16:01:00Z">
        <w:r w:rsidR="009D0A8D">
          <w:rPr>
            <w:rFonts w:ascii="Courier New" w:hAnsi="Courier New" w:cs="Courier New"/>
            <w:sz w:val="20"/>
            <w:szCs w:val="20"/>
            <w:lang w:val="en-CA" w:eastAsia="ja-JP"/>
          </w:rPr>
          <w:tab/>
        </w:r>
      </w:ins>
      <w:r w:rsidRPr="0053028E">
        <w:rPr>
          <w:rFonts w:ascii="Courier New" w:hAnsi="Courier New" w:cs="Courier New"/>
          <w:sz w:val="20"/>
          <w:szCs w:val="20"/>
          <w:lang w:val="en-CA" w:eastAsia="ja-JP"/>
        </w:rPr>
        <w:t>compressed_</w:t>
      </w:r>
      <w:del w:id="863" w:author="Scott Houchin" w:date="2024-04-25T16:00:00Z">
        <w:r w:rsidRPr="0053028E" w:rsidDel="009D0A8D">
          <w:rPr>
            <w:rFonts w:ascii="Courier New" w:hAnsi="Courier New" w:cs="Courier New"/>
            <w:sz w:val="20"/>
            <w:szCs w:val="20"/>
            <w:lang w:val="en-CA" w:eastAsia="ja-JP"/>
          </w:rPr>
          <w:delText>range</w:delText>
        </w:r>
      </w:del>
      <w:ins w:id="864" w:author="Scott Houchin" w:date="2024-04-25T16:00:00Z">
        <w:r w:rsidR="009D0A8D">
          <w:rPr>
            <w:rFonts w:ascii="Courier New" w:hAnsi="Courier New" w:cs="Courier New"/>
            <w:sz w:val="20"/>
            <w:szCs w:val="20"/>
            <w:lang w:val="en-CA" w:eastAsia="ja-JP"/>
          </w:rPr>
          <w:t>gc_extent</w:t>
        </w:r>
      </w:ins>
      <w:r w:rsidRPr="0053028E">
        <w:rPr>
          <w:rFonts w:ascii="Courier New" w:hAnsi="Courier New" w:cs="Courier New"/>
          <w:sz w:val="20"/>
          <w:szCs w:val="20"/>
          <w:lang w:val="en-CA" w:eastAsia="ja-JP"/>
        </w:rPr>
        <w:t>_</w:t>
      </w:r>
      <w:proofErr w:type="gramStart"/>
      <w:r w:rsidRPr="0053028E">
        <w:rPr>
          <w:rFonts w:ascii="Courier New" w:hAnsi="Courier New" w:cs="Courier New"/>
          <w:sz w:val="20"/>
          <w:szCs w:val="20"/>
          <w:lang w:val="en-CA" w:eastAsia="ja-JP"/>
        </w:rPr>
        <w:t>info(</w:t>
      </w:r>
      <w:proofErr w:type="gramEnd"/>
      <w:r>
        <w:rPr>
          <w:rFonts w:ascii="Courier New" w:hAnsi="Courier New" w:cs="Courier New"/>
          <w:sz w:val="20"/>
          <w:szCs w:val="20"/>
          <w:lang w:val="en-CA" w:eastAsia="ja-JP"/>
        </w:rPr>
        <w:t>64</w:t>
      </w:r>
      <w:r w:rsidRPr="0053028E">
        <w:rPr>
          <w:rFonts w:ascii="Courier New" w:hAnsi="Courier New" w:cs="Courier New"/>
          <w:sz w:val="20"/>
          <w:szCs w:val="20"/>
          <w:lang w:val="en-CA" w:eastAsia="ja-JP"/>
        </w:rPr>
        <w:t xml:space="preserve">, </w:t>
      </w:r>
      <w:r>
        <w:rPr>
          <w:rFonts w:ascii="Courier New" w:hAnsi="Courier New" w:cs="Courier New"/>
          <w:sz w:val="20"/>
          <w:szCs w:val="20"/>
          <w:lang w:val="en-CA" w:eastAsia="ja-JP"/>
        </w:rPr>
        <w:t>64</w:t>
      </w:r>
      <w:r w:rsidRPr="0053028E">
        <w:rPr>
          <w:rFonts w:ascii="Courier New" w:hAnsi="Courier New" w:cs="Courier New"/>
          <w:sz w:val="20"/>
          <w:szCs w:val="20"/>
          <w:lang w:val="en-CA" w:eastAsia="ja-JP"/>
        </w:rPr>
        <w:t>);</w:t>
      </w:r>
    </w:p>
    <w:p w14:paraId="2B803736" w14:textId="74C947C7" w:rsidR="0053028E" w:rsidRPr="0053028E" w:rsidRDefault="00291105"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ab/>
      </w:r>
      <w:ins w:id="865" w:author="Scott Houchin" w:date="2024-04-25T16:01:00Z">
        <w:r w:rsidR="009D0A8D">
          <w:rPr>
            <w:rFonts w:ascii="Courier New" w:hAnsi="Courier New" w:cs="Courier New"/>
            <w:sz w:val="20"/>
            <w:szCs w:val="20"/>
            <w:lang w:val="en-CA" w:eastAsia="ja-JP"/>
          </w:rPr>
          <w:tab/>
        </w:r>
      </w:ins>
      <w:r w:rsidR="0053028E" w:rsidRPr="0053028E">
        <w:rPr>
          <w:rFonts w:ascii="Courier New" w:hAnsi="Courier New" w:cs="Courier New"/>
          <w:sz w:val="20"/>
          <w:szCs w:val="20"/>
          <w:lang w:val="en-CA" w:eastAsia="ja-JP"/>
        </w:rPr>
        <w:t>}</w:t>
      </w:r>
      <w:r w:rsidR="0053028E">
        <w:rPr>
          <w:rFonts w:ascii="Courier New" w:hAnsi="Courier New" w:cs="Courier New"/>
          <w:sz w:val="20"/>
          <w:szCs w:val="20"/>
          <w:lang w:val="en-CA" w:eastAsia="ja-JP"/>
        </w:rPr>
        <w:t xml:space="preserve"> else if (</w:t>
      </w:r>
      <w:r w:rsidR="0053028E" w:rsidRPr="0053028E">
        <w:rPr>
          <w:rFonts w:ascii="Courier New" w:hAnsi="Courier New" w:cs="Courier New"/>
          <w:sz w:val="20"/>
          <w:szCs w:val="20"/>
          <w:lang w:val="en-CA" w:eastAsia="ja-JP"/>
        </w:rPr>
        <w:t>version</w:t>
      </w:r>
      <w:r w:rsidR="0053028E">
        <w:rPr>
          <w:rFonts w:ascii="Courier New" w:hAnsi="Courier New" w:cs="Courier New"/>
          <w:sz w:val="20"/>
          <w:szCs w:val="20"/>
          <w:lang w:val="en-CA" w:eastAsia="ja-JP"/>
        </w:rPr>
        <w:t>==0) {</w:t>
      </w:r>
      <w:r w:rsidR="0053028E">
        <w:rPr>
          <w:rFonts w:ascii="Courier New" w:hAnsi="Courier New" w:cs="Courier New"/>
          <w:sz w:val="20"/>
          <w:szCs w:val="20"/>
          <w:lang w:val="en-CA" w:eastAsia="ja-JP"/>
        </w:rPr>
        <w:br/>
      </w:r>
      <w:r w:rsidR="0053028E" w:rsidRPr="0053028E">
        <w:rPr>
          <w:rFonts w:ascii="Courier New" w:hAnsi="Courier New" w:cs="Courier New"/>
          <w:sz w:val="20"/>
          <w:szCs w:val="20"/>
          <w:lang w:val="en-CA" w:eastAsia="ja-JP"/>
        </w:rPr>
        <w:tab/>
      </w:r>
      <w:r w:rsidRPr="0053028E">
        <w:rPr>
          <w:rFonts w:ascii="Courier New" w:hAnsi="Courier New" w:cs="Courier New"/>
          <w:sz w:val="20"/>
          <w:szCs w:val="20"/>
          <w:lang w:val="en-CA" w:eastAsia="ja-JP"/>
        </w:rPr>
        <w:tab/>
      </w:r>
      <w:ins w:id="866" w:author="Scott Houchin" w:date="2024-04-25T16:01:00Z">
        <w:r w:rsidR="009D0A8D">
          <w:rPr>
            <w:rFonts w:ascii="Courier New" w:hAnsi="Courier New" w:cs="Courier New"/>
            <w:sz w:val="20"/>
            <w:szCs w:val="20"/>
            <w:lang w:val="en-CA" w:eastAsia="ja-JP"/>
          </w:rPr>
          <w:tab/>
        </w:r>
      </w:ins>
      <w:r w:rsidR="0053028E" w:rsidRPr="0053028E">
        <w:rPr>
          <w:rFonts w:ascii="Courier New" w:hAnsi="Courier New" w:cs="Courier New"/>
          <w:sz w:val="20"/>
          <w:szCs w:val="20"/>
          <w:lang w:val="en-CA" w:eastAsia="ja-JP"/>
        </w:rPr>
        <w:t>compressed_</w:t>
      </w:r>
      <w:del w:id="867" w:author="Scott Houchin" w:date="2024-04-25T16:00:00Z">
        <w:r w:rsidR="0053028E" w:rsidRPr="0053028E" w:rsidDel="009D0A8D">
          <w:rPr>
            <w:rFonts w:ascii="Courier New" w:hAnsi="Courier New" w:cs="Courier New"/>
            <w:sz w:val="20"/>
            <w:szCs w:val="20"/>
            <w:lang w:val="en-CA" w:eastAsia="ja-JP"/>
          </w:rPr>
          <w:delText>range</w:delText>
        </w:r>
      </w:del>
      <w:ins w:id="868" w:author="Scott Houchin" w:date="2024-04-25T16:00:00Z">
        <w:r w:rsidR="009D0A8D">
          <w:rPr>
            <w:rFonts w:ascii="Courier New" w:hAnsi="Courier New" w:cs="Courier New"/>
            <w:sz w:val="20"/>
            <w:szCs w:val="20"/>
            <w:lang w:val="en-CA" w:eastAsia="ja-JP"/>
          </w:rPr>
          <w:t>gc_ext</w:t>
        </w:r>
      </w:ins>
      <w:ins w:id="869" w:author="Scott Houchin" w:date="2024-04-25T16:01:00Z">
        <w:r w:rsidR="009D0A8D">
          <w:rPr>
            <w:rFonts w:ascii="Courier New" w:hAnsi="Courier New" w:cs="Courier New"/>
            <w:sz w:val="20"/>
            <w:szCs w:val="20"/>
            <w:lang w:val="en-CA" w:eastAsia="ja-JP"/>
          </w:rPr>
          <w:t>ent</w:t>
        </w:r>
      </w:ins>
      <w:r w:rsidR="0053028E" w:rsidRPr="0053028E">
        <w:rPr>
          <w:rFonts w:ascii="Courier New" w:hAnsi="Courier New" w:cs="Courier New"/>
          <w:sz w:val="20"/>
          <w:szCs w:val="20"/>
          <w:lang w:val="en-CA" w:eastAsia="ja-JP"/>
        </w:rPr>
        <w:t>_</w:t>
      </w:r>
      <w:proofErr w:type="gramStart"/>
      <w:r w:rsidR="0053028E" w:rsidRPr="0053028E">
        <w:rPr>
          <w:rFonts w:ascii="Courier New" w:hAnsi="Courier New" w:cs="Courier New"/>
          <w:sz w:val="20"/>
          <w:szCs w:val="20"/>
          <w:lang w:val="en-CA" w:eastAsia="ja-JP"/>
        </w:rPr>
        <w:t>info(</w:t>
      </w:r>
      <w:proofErr w:type="gramEnd"/>
      <w:r w:rsidR="0053028E">
        <w:rPr>
          <w:rFonts w:ascii="Courier New" w:hAnsi="Courier New" w:cs="Courier New"/>
          <w:sz w:val="20"/>
          <w:szCs w:val="20"/>
          <w:lang w:val="en-CA" w:eastAsia="ja-JP"/>
        </w:rPr>
        <w:t>32</w:t>
      </w:r>
      <w:r w:rsidR="0053028E" w:rsidRPr="0053028E">
        <w:rPr>
          <w:rFonts w:ascii="Courier New" w:hAnsi="Courier New" w:cs="Courier New"/>
          <w:sz w:val="20"/>
          <w:szCs w:val="20"/>
          <w:lang w:val="en-CA" w:eastAsia="ja-JP"/>
        </w:rPr>
        <w:t xml:space="preserve">, </w:t>
      </w:r>
      <w:r w:rsidR="0053028E">
        <w:rPr>
          <w:rFonts w:ascii="Courier New" w:hAnsi="Courier New" w:cs="Courier New"/>
          <w:sz w:val="20"/>
          <w:szCs w:val="20"/>
          <w:lang w:val="en-CA" w:eastAsia="ja-JP"/>
        </w:rPr>
        <w:t>32</w:t>
      </w:r>
      <w:r w:rsidR="0053028E" w:rsidRPr="0053028E">
        <w:rPr>
          <w:rFonts w:ascii="Courier New" w:hAnsi="Courier New" w:cs="Courier New"/>
          <w:sz w:val="20"/>
          <w:szCs w:val="20"/>
          <w:lang w:val="en-CA" w:eastAsia="ja-JP"/>
        </w:rPr>
        <w:t>);</w:t>
      </w:r>
    </w:p>
    <w:p w14:paraId="6E668B2D" w14:textId="724B0FDD" w:rsidR="0053028E" w:rsidRPr="0053028E" w:rsidRDefault="00291105"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ab/>
      </w:r>
      <w:ins w:id="870" w:author="Scott Houchin" w:date="2024-04-25T16:01:00Z">
        <w:r w:rsidR="009D0A8D">
          <w:rPr>
            <w:rFonts w:ascii="Courier New" w:hAnsi="Courier New" w:cs="Courier New"/>
            <w:sz w:val="20"/>
            <w:szCs w:val="20"/>
            <w:lang w:val="en-CA" w:eastAsia="ja-JP"/>
          </w:rPr>
          <w:tab/>
        </w:r>
      </w:ins>
      <w:r w:rsidR="0053028E">
        <w:rPr>
          <w:rFonts w:ascii="Courier New" w:hAnsi="Courier New" w:cs="Courier New"/>
          <w:sz w:val="20"/>
          <w:szCs w:val="20"/>
          <w:lang w:val="en-CA" w:eastAsia="ja-JP"/>
        </w:rPr>
        <w:t>}</w:t>
      </w:r>
    </w:p>
    <w:p w14:paraId="76982360" w14:textId="3D785AC3" w:rsidR="00291105" w:rsidRPr="0053028E" w:rsidRDefault="009D0A8D" w:rsidP="00291105">
      <w:pPr>
        <w:spacing w:after="0"/>
        <w:jc w:val="left"/>
        <w:rPr>
          <w:rFonts w:ascii="Courier New" w:hAnsi="Courier New" w:cs="Courier New"/>
          <w:sz w:val="20"/>
          <w:szCs w:val="20"/>
          <w:lang w:val="en-CA" w:eastAsia="ja-JP"/>
        </w:rPr>
      </w:pPr>
      <w:ins w:id="871" w:author="Scott Houchin" w:date="2024-04-25T16:01:00Z">
        <w:r>
          <w:rPr>
            <w:rFonts w:ascii="Courier New" w:hAnsi="Courier New" w:cs="Courier New"/>
            <w:sz w:val="20"/>
            <w:szCs w:val="20"/>
            <w:lang w:val="en-CA" w:eastAsia="ja-JP"/>
          </w:rPr>
          <w:tab/>
        </w:r>
      </w:ins>
      <w:r w:rsidR="0053028E" w:rsidRPr="0053028E">
        <w:rPr>
          <w:rFonts w:ascii="Courier New" w:hAnsi="Courier New" w:cs="Courier New"/>
          <w:sz w:val="20"/>
          <w:szCs w:val="20"/>
          <w:lang w:val="en-CA" w:eastAsia="ja-JP"/>
        </w:rPr>
        <w:t>}</w:t>
      </w:r>
      <w:r w:rsidR="00291105">
        <w:rPr>
          <w:rFonts w:ascii="Courier New" w:hAnsi="Courier New" w:cs="Courier New"/>
          <w:sz w:val="20"/>
          <w:szCs w:val="20"/>
          <w:lang w:val="en-CA" w:eastAsia="ja-JP"/>
        </w:rPr>
        <w:br/>
      </w:r>
      <w:r w:rsidR="00291105" w:rsidRPr="0053028E">
        <w:rPr>
          <w:rFonts w:ascii="Courier New" w:hAnsi="Courier New" w:cs="Courier New"/>
          <w:sz w:val="20"/>
          <w:szCs w:val="20"/>
          <w:lang w:val="en-CA" w:eastAsia="ja-JP"/>
        </w:rPr>
        <w:t>}</w:t>
      </w:r>
    </w:p>
    <w:p w14:paraId="5CF81ABA" w14:textId="45922278" w:rsidR="00091C43" w:rsidRPr="0053028E" w:rsidRDefault="00091C43" w:rsidP="0053028E">
      <w:pPr>
        <w:spacing w:after="0"/>
        <w:jc w:val="left"/>
        <w:rPr>
          <w:rFonts w:ascii="Courier New" w:hAnsi="Courier New" w:cs="Courier New"/>
          <w:sz w:val="20"/>
          <w:szCs w:val="20"/>
          <w:lang w:val="en-CA" w:eastAsia="ja-JP"/>
        </w:rPr>
      </w:pPr>
    </w:p>
    <w:p w14:paraId="77AAB166" w14:textId="6BE00C0B" w:rsidR="0053028E" w:rsidRDefault="0053028E" w:rsidP="00AE7931">
      <w:pPr>
        <w:pStyle w:val="Heading4"/>
        <w:rPr>
          <w:lang w:val="en-CA"/>
        </w:rPr>
      </w:pPr>
      <w:r>
        <w:rPr>
          <w:lang w:val="en-CA"/>
        </w:rPr>
        <w:t>Semantics</w:t>
      </w:r>
    </w:p>
    <w:p w14:paraId="0DF009FF" w14:textId="1FC819FC" w:rsidR="00C56985" w:rsidRDefault="00C56985" w:rsidP="00C56985">
      <w:pPr>
        <w:spacing w:before="100" w:beforeAutospacing="1" w:after="100" w:afterAutospacing="1"/>
        <w:rPr>
          <w:rFonts w:eastAsia="Times New Roman"/>
        </w:rPr>
      </w:pPr>
      <w:r>
        <w:rPr>
          <w:rFonts w:ascii="Courier New" w:eastAsia="Times New Roman" w:hAnsi="Courier New" w:cs="Courier New"/>
          <w:sz w:val="20"/>
          <w:szCs w:val="20"/>
        </w:rPr>
        <w:t>num_</w:t>
      </w:r>
      <w:del w:id="872" w:author="Scott Houchin" w:date="2024-04-25T16:20:00Z">
        <w:r w:rsidDel="00A7793D">
          <w:rPr>
            <w:rFonts w:ascii="Courier New" w:eastAsia="Times New Roman" w:hAnsi="Courier New" w:cs="Courier New"/>
            <w:sz w:val="20"/>
            <w:szCs w:val="20"/>
          </w:rPr>
          <w:delText>ranges</w:delText>
        </w:r>
        <w:r w:rsidRPr="00BE142A" w:rsidDel="00A7793D">
          <w:rPr>
            <w:rFonts w:ascii="CourierNewPSMT" w:eastAsia="Times New Roman" w:hAnsi="CourierNewPSMT" w:cs="CourierNewPSMT"/>
          </w:rPr>
          <w:delText xml:space="preserve"> </w:delText>
        </w:r>
      </w:del>
      <w:ins w:id="873" w:author="Scott Houchin" w:date="2024-04-25T16:20:00Z">
        <w:r w:rsidR="00A7793D">
          <w:rPr>
            <w:rFonts w:ascii="Courier New" w:eastAsia="Times New Roman" w:hAnsi="Courier New" w:cs="Courier New"/>
            <w:sz w:val="20"/>
            <w:szCs w:val="20"/>
          </w:rPr>
          <w:t>gc_extents</w:t>
        </w:r>
        <w:r w:rsidR="00A7793D" w:rsidRPr="00BE142A">
          <w:rPr>
            <w:rFonts w:ascii="CourierNewPSMT" w:eastAsia="Times New Roman" w:hAnsi="CourierNewPSMT" w:cs="CourierNewPSMT"/>
          </w:rPr>
          <w:t xml:space="preserve"> </w:t>
        </w:r>
      </w:ins>
      <w:proofErr w:type="gramStart"/>
      <w:r w:rsidRPr="00BE142A">
        <w:rPr>
          <w:rFonts w:eastAsia="Times New Roman"/>
        </w:rPr>
        <w:t>is</w:t>
      </w:r>
      <w:proofErr w:type="gramEnd"/>
      <w:r w:rsidRPr="00BE142A">
        <w:rPr>
          <w:rFonts w:eastAsia="Times New Roman"/>
        </w:rPr>
        <w:t xml:space="preserve"> an integer that indicates the</w:t>
      </w:r>
      <w:r>
        <w:rPr>
          <w:rFonts w:eastAsia="Times New Roman"/>
        </w:rPr>
        <w:t xml:space="preserve"> number of compressed </w:t>
      </w:r>
      <w:del w:id="874" w:author="Scott Houchin" w:date="2024-04-25T16:09:00Z">
        <w:r w:rsidDel="005E6570">
          <w:rPr>
            <w:rFonts w:eastAsia="Times New Roman"/>
          </w:rPr>
          <w:delText>byte ranges</w:delText>
        </w:r>
      </w:del>
      <w:ins w:id="875" w:author="Scott Houchin" w:date="2024-04-25T16:09:00Z">
        <w:r w:rsidR="005E6570">
          <w:rPr>
            <w:rFonts w:eastAsia="Times New Roman"/>
          </w:rPr>
          <w:t>extents</w:t>
        </w:r>
      </w:ins>
      <w:r>
        <w:rPr>
          <w:rFonts w:eastAsia="Times New Roman"/>
        </w:rPr>
        <w:t xml:space="preserve"> for </w:t>
      </w:r>
      <w:r w:rsidR="00AD1071">
        <w:rPr>
          <w:rFonts w:eastAsia="Times New Roman"/>
        </w:rPr>
        <w:t>the item</w:t>
      </w:r>
      <w:r>
        <w:rPr>
          <w:rFonts w:eastAsia="Times New Roman"/>
        </w:rPr>
        <w:t xml:space="preserve">. If this value is 0, this implies that a single </w:t>
      </w:r>
      <w:del w:id="876" w:author="Scott Houchin" w:date="2024-04-25T16:09:00Z">
        <w:r w:rsidDel="005E6570">
          <w:rPr>
            <w:rFonts w:eastAsia="Times New Roman"/>
          </w:rPr>
          <w:delText>byte range</w:delText>
        </w:r>
      </w:del>
      <w:ins w:id="877" w:author="Scott Houchin" w:date="2024-04-25T16:09:00Z">
        <w:r w:rsidR="005E6570">
          <w:rPr>
            <w:rFonts w:eastAsia="Times New Roman"/>
          </w:rPr>
          <w:t>extent</w:t>
        </w:r>
      </w:ins>
      <w:r>
        <w:rPr>
          <w:rFonts w:eastAsia="Times New Roman"/>
        </w:rPr>
        <w:t xml:space="preserve"> covering the entire item data is used.</w:t>
      </w:r>
    </w:p>
    <w:p w14:paraId="4CBC316F" w14:textId="2556823F" w:rsidR="00C56985" w:rsidRDefault="00597FD3" w:rsidP="00C56985">
      <w:pPr>
        <w:spacing w:before="100" w:beforeAutospacing="1" w:after="100" w:afterAutospacing="1"/>
        <w:rPr>
          <w:rFonts w:eastAsiaTheme="minorEastAsia" w:cstheme="minorHAnsi"/>
          <w:color w:val="000000" w:themeColor="text1"/>
          <w:kern w:val="2"/>
        </w:rPr>
      </w:pPr>
      <w:bookmarkStart w:id="878" w:name="_Hlk162016083"/>
      <w:commentRangeStart w:id="879"/>
      <w:ins w:id="880" w:author="Scott Houchin" w:date="2024-03-22T16:07:00Z">
        <w:r>
          <w:rPr>
            <w:rFonts w:ascii="Courier New" w:eastAsia="Times New Roman" w:hAnsi="Courier New" w:cs="Courier New"/>
            <w:sz w:val="20"/>
            <w:szCs w:val="20"/>
            <w:lang w:val="en-US" w:eastAsia="fr-FR"/>
          </w:rPr>
          <w:t>compressed_</w:t>
        </w:r>
      </w:ins>
      <w:ins w:id="881" w:author="Scott Houchin" w:date="2024-04-25T16:20:00Z">
        <w:r w:rsidR="00A7793D">
          <w:rPr>
            <w:rFonts w:ascii="Courier New" w:eastAsia="Times New Roman" w:hAnsi="Courier New" w:cs="Courier New"/>
            <w:sz w:val="20"/>
            <w:szCs w:val="20"/>
            <w:lang w:val="en-US" w:eastAsia="fr-FR"/>
          </w:rPr>
          <w:t>gc_extent</w:t>
        </w:r>
      </w:ins>
      <w:ins w:id="882" w:author="Scott Houchin" w:date="2024-03-22T16:07:00Z">
        <w:r>
          <w:rPr>
            <w:rFonts w:ascii="Courier New" w:eastAsia="Times New Roman" w:hAnsi="Courier New" w:cs="Courier New"/>
            <w:sz w:val="20"/>
            <w:szCs w:val="20"/>
            <w:lang w:val="en-US" w:eastAsia="fr-FR"/>
          </w:rPr>
          <w:t>_info.</w:t>
        </w:r>
      </w:ins>
      <w:bookmarkEnd w:id="878"/>
      <w:del w:id="883" w:author="Scott Houchin" w:date="2024-04-25T16:21:00Z">
        <w:r w:rsidR="00C56985" w:rsidRPr="00D01B10" w:rsidDel="00A7793D">
          <w:rPr>
            <w:rFonts w:ascii="Courier New" w:eastAsia="Times New Roman" w:hAnsi="Courier New" w:cs="Courier New"/>
            <w:sz w:val="20"/>
            <w:szCs w:val="20"/>
            <w:lang w:val="en-US" w:eastAsia="fr-FR"/>
          </w:rPr>
          <w:delText>range</w:delText>
        </w:r>
      </w:del>
      <w:ins w:id="884" w:author="Scott Houchin" w:date="2024-04-25T16:21:00Z">
        <w:r w:rsidR="00A7793D">
          <w:rPr>
            <w:rFonts w:ascii="Courier New" w:eastAsia="Times New Roman" w:hAnsi="Courier New" w:cs="Courier New"/>
            <w:sz w:val="20"/>
            <w:szCs w:val="20"/>
            <w:lang w:val="en-US" w:eastAsia="fr-FR"/>
          </w:rPr>
          <w:t>extent</w:t>
        </w:r>
      </w:ins>
      <w:r w:rsidR="00C56985" w:rsidRPr="00D01B10">
        <w:rPr>
          <w:rFonts w:ascii="Courier New" w:eastAsia="Times New Roman" w:hAnsi="Courier New" w:cs="Courier New"/>
          <w:sz w:val="20"/>
          <w:szCs w:val="20"/>
          <w:lang w:val="en-US" w:eastAsia="fr-FR"/>
        </w:rPr>
        <w:t>_offset</w:t>
      </w:r>
      <w:r w:rsidR="00C56985">
        <w:rPr>
          <w:rFonts w:eastAsiaTheme="minorEastAsia" w:cstheme="minorHAnsi"/>
          <w:color w:val="000000" w:themeColor="text1"/>
          <w:kern w:val="2"/>
        </w:rPr>
        <w:t xml:space="preserve"> </w:t>
      </w:r>
      <w:ins w:id="885" w:author="Scott Houchin" w:date="2024-04-25T15:00:00Z">
        <w:r w:rsidR="00933CC3" w:rsidRPr="003E7F0F">
          <w:rPr>
            <w:rFonts w:eastAsiaTheme="minorEastAsia" w:cstheme="minorHAnsi"/>
            <w:color w:val="000000" w:themeColor="text1"/>
            <w:kern w:val="2"/>
          </w:rPr>
          <w:t xml:space="preserve">is the offset in bytes to the first byte of the compressed </w:t>
        </w:r>
      </w:ins>
      <w:ins w:id="886" w:author="Scott Houchin" w:date="2024-04-25T16:09:00Z">
        <w:r w:rsidR="005E6570">
          <w:rPr>
            <w:rFonts w:eastAsiaTheme="minorEastAsia" w:cstheme="minorHAnsi"/>
            <w:color w:val="000000" w:themeColor="text1"/>
            <w:kern w:val="2"/>
          </w:rPr>
          <w:t>extent</w:t>
        </w:r>
      </w:ins>
      <w:ins w:id="887" w:author="Scott Houchin" w:date="2024-04-25T15:00:00Z">
        <w:r w:rsidR="00933CC3" w:rsidRPr="003E7F0F">
          <w:rPr>
            <w:rFonts w:eastAsiaTheme="minorEastAsia" w:cstheme="minorHAnsi"/>
            <w:color w:val="000000" w:themeColor="text1"/>
            <w:kern w:val="2"/>
          </w:rPr>
          <w:t xml:space="preserve">. The origin of this offset is dependent on the source of the data. For example, the offset can be from the start of the file, or from the start of the </w:t>
        </w:r>
        <w:proofErr w:type="gramStart"/>
        <w:r w:rsidR="00933CC3" w:rsidRPr="003E7F0F">
          <w:rPr>
            <w:rFonts w:ascii="Courier New" w:eastAsia="Times New Roman" w:hAnsi="Courier New" w:cs="Courier New"/>
            <w:sz w:val="20"/>
            <w:szCs w:val="20"/>
            <w:lang w:val="en-US" w:eastAsia="fr-FR"/>
          </w:rPr>
          <w:t>data[</w:t>
        </w:r>
        <w:proofErr w:type="gramEnd"/>
        <w:r w:rsidR="00933CC3" w:rsidRPr="003E7F0F">
          <w:rPr>
            <w:rFonts w:ascii="Courier New" w:eastAsia="Times New Roman" w:hAnsi="Courier New" w:cs="Courier New"/>
            <w:sz w:val="20"/>
            <w:szCs w:val="20"/>
            <w:lang w:val="en-US" w:eastAsia="fr-FR"/>
          </w:rPr>
          <w:t>]</w:t>
        </w:r>
        <w:r w:rsidR="00933CC3" w:rsidRPr="003E7F0F">
          <w:rPr>
            <w:rFonts w:eastAsiaTheme="minorEastAsia" w:cstheme="minorHAnsi"/>
            <w:color w:val="000000" w:themeColor="text1"/>
            <w:kern w:val="2"/>
          </w:rPr>
          <w:t xml:space="preserve"> in an </w:t>
        </w:r>
        <w:r w:rsidR="00933CC3" w:rsidRPr="003E7F0F">
          <w:rPr>
            <w:rFonts w:ascii="Courier New" w:eastAsia="Times New Roman" w:hAnsi="Courier New" w:cs="Courier New"/>
            <w:sz w:val="20"/>
            <w:szCs w:val="20"/>
            <w:lang w:val="en-US" w:eastAsia="fr-FR"/>
          </w:rPr>
          <w:t>ItemDataBox</w:t>
        </w:r>
        <w:r w:rsidR="00933CC3" w:rsidRPr="003E7F0F">
          <w:rPr>
            <w:rFonts w:eastAsiaTheme="minorEastAsia" w:cstheme="minorHAnsi"/>
            <w:color w:val="000000" w:themeColor="text1"/>
            <w:kern w:val="2"/>
          </w:rPr>
          <w:t xml:space="preserve">. In all cases, it matches the data origin as defined in ISO/IEC 14496-12 for </w:t>
        </w:r>
        <w:r w:rsidR="00933CC3" w:rsidRPr="003E7F0F">
          <w:rPr>
            <w:rFonts w:ascii="Courier New" w:eastAsia="Times New Roman" w:hAnsi="Courier New" w:cs="Courier New"/>
            <w:sz w:val="20"/>
            <w:szCs w:val="20"/>
            <w:lang w:val="en-US" w:eastAsia="fr-FR"/>
          </w:rPr>
          <w:t>ItemLocationBox</w:t>
        </w:r>
      </w:ins>
      <w:del w:id="888" w:author="Scott Houchin" w:date="2024-04-25T15:00:00Z">
        <w:r w:rsidR="00C56985" w:rsidDel="00933CC3">
          <w:rPr>
            <w:rFonts w:eastAsiaTheme="minorEastAsia" w:cstheme="minorHAnsi"/>
            <w:color w:val="000000" w:themeColor="text1"/>
            <w:kern w:val="2"/>
          </w:rPr>
          <w:delText>is the offset in bytes to the first byte of the compressed byte range. This offset is relative to the start of the file</w:delText>
        </w:r>
      </w:del>
      <w:r w:rsidR="00C56985">
        <w:rPr>
          <w:rFonts w:eastAsiaTheme="minorEastAsia" w:cstheme="minorHAnsi"/>
          <w:color w:val="000000" w:themeColor="text1"/>
          <w:kern w:val="2"/>
        </w:rPr>
        <w:t>.</w:t>
      </w:r>
      <w:commentRangeEnd w:id="879"/>
      <w:r w:rsidR="00FD4DBD">
        <w:rPr>
          <w:rStyle w:val="CommentReference"/>
        </w:rPr>
        <w:commentReference w:id="879"/>
      </w:r>
    </w:p>
    <w:p w14:paraId="6AC15932" w14:textId="6A3196FC" w:rsidR="00C56985" w:rsidRDefault="00597FD3" w:rsidP="00C56985">
      <w:pPr>
        <w:spacing w:line="216" w:lineRule="auto"/>
        <w:rPr>
          <w:rFonts w:eastAsiaTheme="minorEastAsia" w:cstheme="minorHAnsi"/>
          <w:color w:val="000000" w:themeColor="text1"/>
          <w:kern w:val="2"/>
        </w:rPr>
      </w:pPr>
      <w:ins w:id="889" w:author="Scott Houchin" w:date="2024-03-22T16:07:00Z">
        <w:r>
          <w:rPr>
            <w:rFonts w:ascii="Courier New" w:eastAsia="Times New Roman" w:hAnsi="Courier New" w:cs="Courier New"/>
            <w:sz w:val="20"/>
            <w:szCs w:val="20"/>
            <w:lang w:val="en-US" w:eastAsia="fr-FR"/>
          </w:rPr>
          <w:t>compressed_</w:t>
        </w:r>
      </w:ins>
      <w:ins w:id="890" w:author="Scott Houchin" w:date="2024-04-25T16:20:00Z">
        <w:r w:rsidR="00A7793D">
          <w:rPr>
            <w:rFonts w:ascii="Courier New" w:eastAsia="Times New Roman" w:hAnsi="Courier New" w:cs="Courier New"/>
            <w:sz w:val="20"/>
            <w:szCs w:val="20"/>
            <w:lang w:val="en-US" w:eastAsia="fr-FR"/>
          </w:rPr>
          <w:t>gc_extent</w:t>
        </w:r>
      </w:ins>
      <w:ins w:id="891" w:author="Scott Houchin" w:date="2024-03-22T16:07:00Z">
        <w:r>
          <w:rPr>
            <w:rFonts w:ascii="Courier New" w:eastAsia="Times New Roman" w:hAnsi="Courier New" w:cs="Courier New"/>
            <w:sz w:val="20"/>
            <w:szCs w:val="20"/>
            <w:lang w:val="en-US" w:eastAsia="fr-FR"/>
          </w:rPr>
          <w:t>_info.</w:t>
        </w:r>
      </w:ins>
      <w:del w:id="892" w:author="Scott Houchin" w:date="2024-04-25T16:21:00Z">
        <w:r w:rsidR="00C56985" w:rsidDel="00A7793D">
          <w:rPr>
            <w:rFonts w:ascii="Courier New" w:eastAsia="Times New Roman" w:hAnsi="Courier New" w:cs="Courier New"/>
            <w:sz w:val="20"/>
            <w:szCs w:val="20"/>
          </w:rPr>
          <w:delText>range</w:delText>
        </w:r>
      </w:del>
      <w:ins w:id="893" w:author="Scott Houchin" w:date="2024-04-25T16:21:00Z">
        <w:r w:rsidR="00A7793D">
          <w:rPr>
            <w:rFonts w:ascii="Courier New" w:eastAsia="Times New Roman" w:hAnsi="Courier New" w:cs="Courier New"/>
            <w:sz w:val="20"/>
            <w:szCs w:val="20"/>
          </w:rPr>
          <w:t>extent</w:t>
        </w:r>
      </w:ins>
      <w:r w:rsidR="00C56985">
        <w:rPr>
          <w:rFonts w:ascii="Courier New" w:eastAsia="Times New Roman" w:hAnsi="Courier New" w:cs="Courier New"/>
          <w:sz w:val="20"/>
          <w:szCs w:val="20"/>
        </w:rPr>
        <w:t>_size</w:t>
      </w:r>
      <w:r w:rsidR="00C56985" w:rsidRPr="00FA11D6">
        <w:rPr>
          <w:rFonts w:eastAsiaTheme="minorEastAsia" w:cstheme="minorHAnsi"/>
          <w:color w:val="000000" w:themeColor="text1"/>
          <w:kern w:val="2"/>
        </w:rPr>
        <w:t xml:space="preserve"> </w:t>
      </w:r>
      <w:r w:rsidR="00C56985">
        <w:rPr>
          <w:rFonts w:eastAsiaTheme="minorEastAsia" w:cstheme="minorHAnsi"/>
          <w:color w:val="000000" w:themeColor="text1"/>
          <w:kern w:val="2"/>
        </w:rPr>
        <w:t xml:space="preserve">is size in bytes of this compressed </w:t>
      </w:r>
      <w:del w:id="894" w:author="Scott Houchin" w:date="2024-04-25T16:09:00Z">
        <w:r w:rsidR="00C56985" w:rsidDel="005E6570">
          <w:rPr>
            <w:rFonts w:eastAsiaTheme="minorEastAsia" w:cstheme="minorHAnsi"/>
            <w:color w:val="000000" w:themeColor="text1"/>
            <w:kern w:val="2"/>
          </w:rPr>
          <w:delText>byte range</w:delText>
        </w:r>
      </w:del>
      <w:ins w:id="895" w:author="Scott Houchin" w:date="2024-04-25T16:09:00Z">
        <w:r w:rsidR="005E6570">
          <w:rPr>
            <w:rFonts w:eastAsiaTheme="minorEastAsia" w:cstheme="minorHAnsi"/>
            <w:color w:val="000000" w:themeColor="text1"/>
            <w:kern w:val="2"/>
          </w:rPr>
          <w:t>extent</w:t>
        </w:r>
      </w:ins>
      <w:r w:rsidR="00C56985">
        <w:rPr>
          <w:rFonts w:eastAsiaTheme="minorEastAsia" w:cstheme="minorHAnsi"/>
          <w:color w:val="000000" w:themeColor="text1"/>
          <w:kern w:val="2"/>
        </w:rPr>
        <w:t xml:space="preserve">. </w:t>
      </w:r>
    </w:p>
    <w:p w14:paraId="6717856C" w14:textId="77777777" w:rsidR="00EA71BB" w:rsidRDefault="00EA71BB">
      <w:pPr>
        <w:rPr>
          <w:b/>
          <w:sz w:val="24"/>
          <w:lang w:val="en-CA" w:eastAsia="ja-JP"/>
        </w:rPr>
      </w:pPr>
    </w:p>
    <w:p w14:paraId="694679E9" w14:textId="5D14B72F" w:rsidR="00A31852" w:rsidRPr="00F824CC" w:rsidRDefault="00A31852" w:rsidP="00AE7931">
      <w:pPr>
        <w:pStyle w:val="Heading1"/>
        <w:rPr>
          <w:lang w:val="en-CA"/>
        </w:rPr>
      </w:pPr>
      <w:commentRangeStart w:id="896"/>
      <w:r w:rsidRPr="00F824CC">
        <w:rPr>
          <w:lang w:val="en-CA"/>
        </w:rPr>
        <w:t>Data</w:t>
      </w:r>
      <w:r>
        <w:rPr>
          <w:lang w:val="en-CA"/>
        </w:rPr>
        <w:t xml:space="preserve"> </w:t>
      </w:r>
      <w:del w:id="897" w:author="Scott Houchin" w:date="2024-04-25T16:10:00Z">
        <w:r w:rsidDel="005E6570">
          <w:rPr>
            <w:lang w:val="en-CA"/>
          </w:rPr>
          <w:delText>byte ranges</w:delText>
        </w:r>
      </w:del>
      <w:ins w:id="898" w:author="Scott Houchin" w:date="2024-04-25T16:10:00Z">
        <w:r w:rsidR="005E6570">
          <w:rPr>
            <w:lang w:val="en-CA"/>
          </w:rPr>
          <w:t>extents</w:t>
        </w:r>
      </w:ins>
      <w:r>
        <w:rPr>
          <w:lang w:val="en-CA"/>
        </w:rPr>
        <w:t xml:space="preserve"> for uncompressed video and image items</w:t>
      </w:r>
      <w:commentRangeEnd w:id="896"/>
      <w:r w:rsidR="00987776">
        <w:rPr>
          <w:rStyle w:val="CommentReference"/>
          <w:b w:val="0"/>
          <w:lang w:eastAsia="en-US"/>
        </w:rPr>
        <w:commentReference w:id="896"/>
      </w:r>
    </w:p>
    <w:p w14:paraId="4FBFBF7A" w14:textId="5865ED24" w:rsidR="00A31852" w:rsidRPr="00D70F95" w:rsidRDefault="00A31852">
      <w:pPr>
        <w:pStyle w:val="Heading2"/>
        <w:numPr>
          <w:ilvl w:val="1"/>
          <w:numId w:val="60"/>
        </w:numPr>
        <w:rPr>
          <w:lang w:val="en-CA"/>
        </w:rPr>
        <w:pPrChange w:id="899" w:author="Scott Houchin" w:date="2024-03-22T16:33:00Z">
          <w:pPr>
            <w:pStyle w:val="Heading2"/>
          </w:pPr>
        </w:pPrChange>
      </w:pPr>
      <w:bookmarkStart w:id="900" w:name="_Toc163730392"/>
      <w:r w:rsidRPr="00D70F95">
        <w:rPr>
          <w:lang w:val="en-CA"/>
        </w:rPr>
        <w:t>Mapping to Common Encryption</w:t>
      </w:r>
      <w:bookmarkEnd w:id="900"/>
    </w:p>
    <w:p w14:paraId="30739E9E" w14:textId="17107A2D" w:rsidR="00A16E39" w:rsidRDefault="00A31852" w:rsidP="00766805">
      <w:pPr>
        <w:spacing w:before="100" w:beforeAutospacing="1" w:after="100" w:afterAutospacing="1"/>
        <w:rPr>
          <w:lang w:val="en-CA"/>
        </w:rPr>
      </w:pPr>
      <w:r>
        <w:rPr>
          <w:lang w:val="en-CA"/>
        </w:rPr>
        <w:t>When a media sample or image item is encrypted using ISO/IEC 23001-7 Common Encryption, the encryption boundaries</w:t>
      </w:r>
      <w:r w:rsidR="00766805">
        <w:rPr>
          <w:lang w:val="en-CA"/>
        </w:rPr>
        <w:t xml:space="preserve">, </w:t>
      </w:r>
      <w:proofErr w:type="gramStart"/>
      <w:r w:rsidR="00766805">
        <w:rPr>
          <w:lang w:val="en-CA"/>
        </w:rPr>
        <w:t>i.e.</w:t>
      </w:r>
      <w:proofErr w:type="gramEnd"/>
      <w:r w:rsidR="00766805">
        <w:rPr>
          <w:lang w:val="en-CA"/>
        </w:rPr>
        <w:t xml:space="preserve"> the start of a CENC subsample, should be aligned with significant semantic elements of the </w:t>
      </w:r>
      <w:r w:rsidR="00CB20A6">
        <w:rPr>
          <w:lang w:val="en-CA"/>
        </w:rPr>
        <w:t>item</w:t>
      </w:r>
      <w:r w:rsidR="00766805">
        <w:rPr>
          <w:lang w:val="en-CA"/>
        </w:rPr>
        <w:t>, e.g. start of a tile, a row, a component plane, etc. Give</w:t>
      </w:r>
      <w:r w:rsidR="00F13B58">
        <w:rPr>
          <w:lang w:val="en-CA"/>
        </w:rPr>
        <w:t>n</w:t>
      </w:r>
      <w:r w:rsidR="00766805">
        <w:rPr>
          <w:lang w:val="en-CA"/>
        </w:rPr>
        <w:t xml:space="preserve"> the uncompressed nature of the media, it is expected that most CENC subsamples will have a </w:t>
      </w:r>
      <w:r w:rsidR="00766805" w:rsidRPr="00766805">
        <w:rPr>
          <w:rFonts w:ascii="Courier New" w:eastAsia="Times New Roman" w:hAnsi="Courier New" w:cs="Courier New"/>
          <w:sz w:val="20"/>
          <w:szCs w:val="20"/>
          <w:lang w:val="en-US" w:eastAsia="fr-FR"/>
        </w:rPr>
        <w:t>BytesOfClearData</w:t>
      </w:r>
      <w:r w:rsidR="00766805">
        <w:rPr>
          <w:lang w:val="en-CA"/>
        </w:rPr>
        <w:t xml:space="preserve"> with value 0. D</w:t>
      </w:r>
      <w:r w:rsidR="00F13B58">
        <w:rPr>
          <w:lang w:val="en-CA"/>
        </w:rPr>
        <w:t>e</w:t>
      </w:r>
      <w:r w:rsidR="00766805">
        <w:rPr>
          <w:lang w:val="en-CA"/>
        </w:rPr>
        <w:t>rived specifications may further restrict the mapping of these elements to CENC subsamples.</w:t>
      </w:r>
    </w:p>
    <w:p w14:paraId="183B5120" w14:textId="1A968F5A" w:rsidR="00781A0C" w:rsidRPr="00A31852" w:rsidRDefault="00781A0C" w:rsidP="00AE7931">
      <w:pPr>
        <w:pStyle w:val="Heading2"/>
        <w:rPr>
          <w:lang w:val="en-CA"/>
        </w:rPr>
      </w:pPr>
      <w:bookmarkStart w:id="901" w:name="_Toc163730393"/>
      <w:commentRangeStart w:id="902"/>
      <w:r>
        <w:rPr>
          <w:lang w:val="en-CA"/>
        </w:rPr>
        <w:t>Mapping to Generic Sample Compression</w:t>
      </w:r>
      <w:bookmarkEnd w:id="901"/>
      <w:commentRangeEnd w:id="902"/>
      <w:r w:rsidR="00A05A71">
        <w:rPr>
          <w:rStyle w:val="CommentReference"/>
          <w:b w:val="0"/>
          <w:lang w:eastAsia="en-US"/>
        </w:rPr>
        <w:commentReference w:id="902"/>
      </w:r>
    </w:p>
    <w:p w14:paraId="1194CB01" w14:textId="7F226EA4" w:rsidR="00AA796A" w:rsidRPr="009444C6" w:rsidDel="000A4C00" w:rsidRDefault="00AA796A" w:rsidP="00AA796A">
      <w:pPr>
        <w:rPr>
          <w:del w:id="903" w:author="Scott Houchin" w:date="2024-03-22T16:54:00Z"/>
          <w:lang w:val="en-CA" w:eastAsia="ja-JP"/>
        </w:rPr>
      </w:pPr>
      <w:del w:id="904" w:author="Scott Houchin" w:date="2024-03-22T16:54:00Z">
        <w:r w:rsidRPr="00D01B10" w:rsidDel="000A4C00">
          <w:rPr>
            <w:highlight w:val="yellow"/>
            <w:lang w:val="en-CA" w:eastAsia="ja-JP"/>
          </w:rPr>
          <w:delText xml:space="preserve">EDITOR’S NOTE: </w:delText>
        </w:r>
      </w:del>
      <w:del w:id="905" w:author="Scott Houchin" w:date="2024-03-22T16:36:00Z">
        <w:r w:rsidRPr="00D01B10" w:rsidDel="005F0182">
          <w:rPr>
            <w:highlight w:val="yellow"/>
            <w:lang w:val="en-CA" w:eastAsia="ja-JP"/>
          </w:rPr>
          <w:delText>If this capability can be applied to other types of data, consider making the values dependent on the type of item (e.g., the above values for video samples and image items, but for KLV tracks the values might be keys)</w:delText>
        </w:r>
      </w:del>
      <w:del w:id="906" w:author="Scott Houchin" w:date="2024-03-22T16:54:00Z">
        <w:r w:rsidRPr="00D01B10" w:rsidDel="000A4C00">
          <w:rPr>
            <w:highlight w:val="yellow"/>
            <w:lang w:val="en-CA" w:eastAsia="ja-JP"/>
          </w:rPr>
          <w:delText>.</w:delText>
        </w:r>
        <w:r w:rsidRPr="00827908" w:rsidDel="000A4C00">
          <w:rPr>
            <w:lang w:val="en-CA" w:eastAsia="ja-JP"/>
          </w:rPr>
          <w:delText xml:space="preserve"> </w:delText>
        </w:r>
      </w:del>
    </w:p>
    <w:p w14:paraId="4C9C7844" w14:textId="1314FDF0" w:rsidR="00781A0C" w:rsidRDefault="00781A0C" w:rsidP="00781A0C">
      <w:pPr>
        <w:spacing w:after="120"/>
        <w:rPr>
          <w:ins w:id="907" w:author="Scott Houchin" w:date="2024-03-22T16:14:00Z"/>
          <w:rFonts w:eastAsia="Times New Roman"/>
          <w:lang w:eastAsia="fr-FR"/>
        </w:rPr>
      </w:pPr>
      <w:commentRangeStart w:id="908"/>
      <w:commentRangeStart w:id="909"/>
      <w:r>
        <w:rPr>
          <w:rFonts w:eastAsia="Times New Roman"/>
          <w:lang w:eastAsia="fr-FR"/>
        </w:rPr>
        <w:t xml:space="preserve">For uncompressed video sample entries or image items compliant to this document, the following </w:t>
      </w:r>
      <w:del w:id="910" w:author="Scott Houchin" w:date="2024-03-22T16:46:00Z">
        <w:r w:rsidRPr="00857680" w:rsidDel="00B13979">
          <w:rPr>
            <w:rFonts w:ascii="Courier New" w:hAnsi="Courier New" w:cs="Courier New"/>
            <w:lang w:val="en-CA" w:eastAsia="ja-JP"/>
          </w:rPr>
          <w:delText>compressed_range_type</w:delText>
        </w:r>
      </w:del>
      <w:ins w:id="911" w:author="Scott Houchin" w:date="2024-03-22T16:46:00Z">
        <w:r w:rsidR="00B13979">
          <w:rPr>
            <w:rFonts w:ascii="Courier New" w:hAnsi="Courier New" w:cs="Courier New"/>
            <w:lang w:val="en-CA" w:eastAsia="ja-JP"/>
          </w:rPr>
          <w:t>compressed_entity_type</w:t>
        </w:r>
      </w:ins>
      <w:r>
        <w:rPr>
          <w:rFonts w:eastAsia="Times New Roman"/>
          <w:lang w:eastAsia="fr-FR"/>
        </w:rPr>
        <w:t xml:space="preserve"> values for the </w:t>
      </w:r>
      <w:r w:rsidRPr="000D0F5E">
        <w:rPr>
          <w:rFonts w:ascii="Courier New" w:eastAsia="Times New Roman" w:hAnsi="Courier New" w:cs="Courier New"/>
          <w:lang w:eastAsia="fr-FR"/>
        </w:rPr>
        <w:t>CompressionConfig</w:t>
      </w:r>
      <w:r>
        <w:rPr>
          <w:rFonts w:ascii="Courier New" w:eastAsia="Times New Roman" w:hAnsi="Courier New" w:cs="Courier New"/>
          <w:lang w:eastAsia="fr-FR"/>
        </w:rPr>
        <w:t>uration</w:t>
      </w:r>
      <w:r w:rsidRPr="000D0F5E">
        <w:rPr>
          <w:rFonts w:ascii="Courier New" w:eastAsia="Times New Roman" w:hAnsi="Courier New" w:cs="Courier New"/>
          <w:lang w:eastAsia="fr-FR"/>
        </w:rPr>
        <w:t>Box</w:t>
      </w:r>
      <w:r w:rsidRPr="000D0F5E">
        <w:rPr>
          <w:rFonts w:eastAsia="Times New Roman"/>
          <w:lang w:eastAsia="fr-FR"/>
        </w:rPr>
        <w:t xml:space="preserve"> </w:t>
      </w:r>
      <w:r>
        <w:rPr>
          <w:rFonts w:eastAsia="Times New Roman"/>
          <w:lang w:eastAsia="fr-FR"/>
        </w:rPr>
        <w:t>are defined</w:t>
      </w:r>
      <w:ins w:id="912" w:author="Scott Houchin" w:date="2024-04-25T17:16:00Z">
        <w:r w:rsidR="009C20C7">
          <w:rPr>
            <w:rFonts w:eastAsia="Times New Roman"/>
            <w:lang w:eastAsia="fr-FR"/>
          </w:rPr>
          <w:t xml:space="preserve"> in </w:t>
        </w:r>
      </w:ins>
      <w:ins w:id="913" w:author="Scott Houchin" w:date="2024-04-25T17:17:00Z">
        <w:r w:rsidR="009C20C7">
          <w:rPr>
            <w:rFonts w:eastAsia="Times New Roman"/>
            <w:lang w:eastAsia="fr-FR"/>
          </w:rPr>
          <w:t>Table</w:t>
        </w:r>
        <w:r w:rsidR="00BD5B0D">
          <w:rPr>
            <w:rFonts w:eastAsia="Times New Roman"/>
            <w:lang w:eastAsia="fr-FR"/>
          </w:rPr>
          <w:t> </w:t>
        </w:r>
        <w:r w:rsidR="009C20C7">
          <w:rPr>
            <w:rFonts w:eastAsia="Times New Roman"/>
            <w:lang w:eastAsia="fr-FR"/>
          </w:rPr>
          <w:t>7</w:t>
        </w:r>
        <w:r w:rsidR="00BD5B0D">
          <w:rPr>
            <w:rFonts w:eastAsia="Times New Roman"/>
            <w:lang w:eastAsia="fr-FR"/>
          </w:rPr>
          <w:t>. Generic compression is potentially appli</w:t>
        </w:r>
      </w:ins>
      <w:ins w:id="914" w:author="Scott Houchin" w:date="2024-04-25T17:18:00Z">
        <w:r w:rsidR="00BD5B0D">
          <w:rPr>
            <w:rFonts w:eastAsia="Times New Roman"/>
            <w:lang w:eastAsia="fr-FR"/>
          </w:rPr>
          <w:t xml:space="preserve">cable to </w:t>
        </w:r>
        <w:r w:rsidR="00225393">
          <w:rPr>
            <w:rFonts w:eastAsia="Times New Roman"/>
            <w:lang w:eastAsia="fr-FR"/>
          </w:rPr>
          <w:t>other types of data besides samples and items (e.g., sample auxiliary information)</w:t>
        </w:r>
      </w:ins>
      <w:del w:id="915" w:author="Scott Houchin" w:date="2024-04-25T17:17:00Z">
        <w:r w:rsidDel="00BD5B0D">
          <w:rPr>
            <w:rFonts w:eastAsia="Times New Roman"/>
            <w:lang w:eastAsia="fr-FR"/>
          </w:rPr>
          <w:delText>:</w:delText>
        </w:r>
        <w:commentRangeEnd w:id="908"/>
        <w:commentRangeEnd w:id="909"/>
        <w:r w:rsidR="002D7F47" w:rsidDel="00BD5B0D">
          <w:rPr>
            <w:rStyle w:val="CommentReference"/>
          </w:rPr>
          <w:commentReference w:id="908"/>
        </w:r>
        <w:r w:rsidR="00E20530" w:rsidDel="00BD5B0D">
          <w:rPr>
            <w:rStyle w:val="CommentReference"/>
          </w:rPr>
          <w:commentReference w:id="909"/>
        </w:r>
      </w:del>
    </w:p>
    <w:p w14:paraId="2433B807" w14:textId="5548F242" w:rsidR="005C695A" w:rsidRPr="00A45ECF" w:rsidRDefault="005C695A" w:rsidP="005C695A">
      <w:pPr>
        <w:keepNext/>
        <w:tabs>
          <w:tab w:val="clear" w:pos="403"/>
        </w:tabs>
        <w:spacing w:before="120" w:after="120" w:line="230" w:lineRule="atLeast"/>
        <w:jc w:val="center"/>
        <w:rPr>
          <w:ins w:id="916" w:author="Scott Houchin" w:date="2024-03-22T16:14:00Z"/>
          <w:b/>
          <w:szCs w:val="20"/>
          <w:lang w:val="en-US" w:eastAsia="ja-JP"/>
        </w:rPr>
      </w:pPr>
      <w:ins w:id="917" w:author="Scott Houchin" w:date="2024-03-22T16:14:00Z">
        <w:r w:rsidRPr="00A45ECF">
          <w:rPr>
            <w:b/>
            <w:szCs w:val="20"/>
            <w:lang w:val="en-US" w:eastAsia="ja-JP"/>
          </w:rPr>
          <w:lastRenderedPageBreak/>
          <w:t xml:space="preserve">Table </w:t>
        </w:r>
      </w:ins>
      <w:ins w:id="918" w:author="Scott Houchin" w:date="2024-03-22T17:04:00Z">
        <w:r w:rsidR="00206806">
          <w:rPr>
            <w:b/>
            <w:szCs w:val="20"/>
            <w:lang w:val="en-US" w:eastAsia="ja-JP"/>
          </w:rPr>
          <w:t>7</w:t>
        </w:r>
      </w:ins>
      <w:ins w:id="919" w:author="Scott Houchin" w:date="2024-03-22T16:14:00Z">
        <w:r w:rsidRPr="00A45ECF">
          <w:rPr>
            <w:b/>
            <w:szCs w:val="20"/>
            <w:lang w:val="en-US" w:eastAsia="ja-JP"/>
          </w:rPr>
          <w:t xml:space="preserve"> </w:t>
        </w:r>
        <w:r w:rsidR="004D5C0D">
          <w:rPr>
            <w:b/>
            <w:szCs w:val="20"/>
            <w:lang w:val="en-US" w:eastAsia="ja-JP"/>
          </w:rPr>
          <w:t>–</w:t>
        </w:r>
        <w:r w:rsidRPr="00A45ECF">
          <w:rPr>
            <w:b/>
            <w:szCs w:val="20"/>
            <w:lang w:val="en-US" w:eastAsia="ja-JP"/>
          </w:rPr>
          <w:t xml:space="preserve"> </w:t>
        </w:r>
        <w:r w:rsidR="004D5C0D">
          <w:rPr>
            <w:b/>
            <w:szCs w:val="20"/>
            <w:lang w:val="en-US" w:eastAsia="ja-JP"/>
          </w:rPr>
          <w:t xml:space="preserve">Compressed </w:t>
        </w:r>
      </w:ins>
      <w:ins w:id="920" w:author="Scott Houchin" w:date="2024-03-22T17:04:00Z">
        <w:r w:rsidR="00206806">
          <w:rPr>
            <w:b/>
            <w:szCs w:val="20"/>
            <w:lang w:val="en-US" w:eastAsia="ja-JP"/>
          </w:rPr>
          <w:t>entity</w:t>
        </w:r>
      </w:ins>
      <w:ins w:id="921" w:author="Scott Houchin" w:date="2024-03-22T16:14:00Z">
        <w:r w:rsidR="004D5C0D">
          <w:rPr>
            <w:b/>
            <w:szCs w:val="20"/>
            <w:lang w:val="en-US" w:eastAsia="ja-JP"/>
          </w:rPr>
          <w:t xml:space="preserve"> types</w:t>
        </w:r>
      </w:ins>
    </w:p>
    <w:tbl>
      <w:tblPr>
        <w:tblStyle w:val="TableGrid2"/>
        <w:tblW w:w="9209" w:type="dxa"/>
        <w:jc w:val="center"/>
        <w:tblLook w:val="04A0" w:firstRow="1" w:lastRow="0" w:firstColumn="1" w:lastColumn="0" w:noHBand="0" w:noVBand="1"/>
      </w:tblPr>
      <w:tblGrid>
        <w:gridCol w:w="2329"/>
        <w:gridCol w:w="6880"/>
      </w:tblGrid>
      <w:tr w:rsidR="005C695A" w:rsidRPr="00A45ECF" w14:paraId="3203527C" w14:textId="77777777" w:rsidTr="00BF2BE3">
        <w:trPr>
          <w:trHeight w:val="315"/>
          <w:jc w:val="center"/>
          <w:ins w:id="922" w:author="Scott Houchin" w:date="2024-03-22T16:14:00Z"/>
        </w:trPr>
        <w:tc>
          <w:tcPr>
            <w:tcW w:w="2329" w:type="dxa"/>
            <w:hideMark/>
          </w:tcPr>
          <w:p w14:paraId="6F27ACB0" w14:textId="77777777" w:rsidR="005C695A" w:rsidRPr="00084A90" w:rsidRDefault="005C695A" w:rsidP="00BF2BE3">
            <w:pPr>
              <w:tabs>
                <w:tab w:val="clear" w:pos="403"/>
              </w:tabs>
              <w:spacing w:after="0" w:line="240" w:lineRule="auto"/>
              <w:jc w:val="center"/>
              <w:rPr>
                <w:ins w:id="923" w:author="Scott Houchin" w:date="2024-03-22T16:14:00Z"/>
                <w:rFonts w:ascii="Cambria" w:eastAsia="Times New Roman" w:hAnsi="Cambria" w:cs="Courier New"/>
                <w:color w:val="000000"/>
                <w:szCs w:val="21"/>
                <w:lang w:val="en-US"/>
                <w:rPrChange w:id="924" w:author="Scott Houchin" w:date="2024-03-22T16:18:00Z">
                  <w:rPr>
                    <w:ins w:id="925" w:author="Scott Houchin" w:date="2024-03-22T16:14:00Z"/>
                    <w:rFonts w:ascii="Courier New" w:eastAsia="Times New Roman" w:hAnsi="Courier New" w:cs="Courier New"/>
                    <w:color w:val="000000"/>
                    <w:szCs w:val="21"/>
                    <w:lang w:val="en-US"/>
                  </w:rPr>
                </w:rPrChange>
              </w:rPr>
            </w:pPr>
            <w:ins w:id="926" w:author="Scott Houchin" w:date="2024-03-22T16:14:00Z">
              <w:r w:rsidRPr="00084A90">
                <w:rPr>
                  <w:rFonts w:eastAsia="Times New Roman"/>
                  <w:color w:val="000000"/>
                  <w:szCs w:val="21"/>
                  <w:lang w:val="en-US"/>
                </w:rPr>
                <w:t>Value</w:t>
              </w:r>
            </w:ins>
          </w:p>
        </w:tc>
        <w:tc>
          <w:tcPr>
            <w:tcW w:w="6880" w:type="dxa"/>
            <w:hideMark/>
          </w:tcPr>
          <w:p w14:paraId="6018C9D1" w14:textId="77777777" w:rsidR="005C695A" w:rsidRPr="00084A90" w:rsidRDefault="005C695A" w:rsidP="00BF2BE3">
            <w:pPr>
              <w:tabs>
                <w:tab w:val="clear" w:pos="403"/>
              </w:tabs>
              <w:spacing w:after="0" w:line="240" w:lineRule="auto"/>
              <w:jc w:val="center"/>
              <w:rPr>
                <w:ins w:id="927" w:author="Scott Houchin" w:date="2024-03-22T16:14:00Z"/>
                <w:rFonts w:ascii="Cambria" w:eastAsia="Times New Roman" w:hAnsi="Cambria"/>
                <w:color w:val="000000"/>
                <w:szCs w:val="21"/>
                <w:lang w:val="en-US"/>
                <w:rPrChange w:id="928" w:author="Scott Houchin" w:date="2024-03-22T16:18:00Z">
                  <w:rPr>
                    <w:ins w:id="929" w:author="Scott Houchin" w:date="2024-03-22T16:14:00Z"/>
                    <w:rFonts w:eastAsia="Times New Roman"/>
                    <w:color w:val="000000"/>
                    <w:szCs w:val="21"/>
                    <w:lang w:val="en-US"/>
                  </w:rPr>
                </w:rPrChange>
              </w:rPr>
            </w:pPr>
            <w:ins w:id="930" w:author="Scott Houchin" w:date="2024-03-22T16:14:00Z">
              <w:r w:rsidRPr="00084A90">
                <w:rPr>
                  <w:rFonts w:eastAsia="Times New Roman"/>
                  <w:color w:val="000000"/>
                  <w:szCs w:val="21"/>
                  <w:lang w:val="en-US"/>
                </w:rPr>
                <w:t>Description</w:t>
              </w:r>
            </w:ins>
          </w:p>
        </w:tc>
      </w:tr>
      <w:tr w:rsidR="005C695A" w:rsidRPr="00A45ECF" w14:paraId="7C074AAB" w14:textId="77777777" w:rsidTr="00BF2BE3">
        <w:trPr>
          <w:trHeight w:val="315"/>
          <w:jc w:val="center"/>
          <w:ins w:id="931" w:author="Scott Houchin" w:date="2024-03-22T16:14:00Z"/>
        </w:trPr>
        <w:tc>
          <w:tcPr>
            <w:tcW w:w="2329" w:type="dxa"/>
            <w:hideMark/>
          </w:tcPr>
          <w:p w14:paraId="448026AE" w14:textId="50549CF3" w:rsidR="005C695A" w:rsidRPr="00084A90" w:rsidRDefault="004D5C0D" w:rsidP="00BF2BE3">
            <w:pPr>
              <w:tabs>
                <w:tab w:val="clear" w:pos="403"/>
              </w:tabs>
              <w:spacing w:after="0" w:line="240" w:lineRule="auto"/>
              <w:jc w:val="center"/>
              <w:rPr>
                <w:ins w:id="932" w:author="Scott Houchin" w:date="2024-03-22T16:14:00Z"/>
                <w:rFonts w:ascii="Cambria" w:eastAsia="Times New Roman" w:hAnsi="Cambria"/>
                <w:color w:val="000000"/>
                <w:szCs w:val="21"/>
                <w:lang w:val="en-US"/>
                <w:rPrChange w:id="933" w:author="Scott Houchin" w:date="2024-03-22T16:18:00Z">
                  <w:rPr>
                    <w:ins w:id="934" w:author="Scott Houchin" w:date="2024-03-22T16:14:00Z"/>
                    <w:rFonts w:eastAsia="Times New Roman"/>
                    <w:color w:val="000000"/>
                    <w:szCs w:val="21"/>
                    <w:lang w:val="en-US"/>
                  </w:rPr>
                </w:rPrChange>
              </w:rPr>
            </w:pPr>
            <w:ins w:id="935" w:author="Scott Houchin" w:date="2024-03-22T16:14:00Z">
              <w:r w:rsidRPr="00084A90">
                <w:rPr>
                  <w:rFonts w:eastAsia="Times New Roman"/>
                  <w:color w:val="000000"/>
                  <w:szCs w:val="21"/>
                  <w:lang w:val="en-US"/>
                </w:rPr>
                <w:t>0</w:t>
              </w:r>
            </w:ins>
          </w:p>
        </w:tc>
        <w:tc>
          <w:tcPr>
            <w:tcW w:w="6880" w:type="dxa"/>
            <w:hideMark/>
          </w:tcPr>
          <w:p w14:paraId="0358AD91" w14:textId="4C55E05A" w:rsidR="005C695A" w:rsidRPr="00084A90" w:rsidRDefault="004D5C0D" w:rsidP="00BF2BE3">
            <w:pPr>
              <w:tabs>
                <w:tab w:val="clear" w:pos="403"/>
              </w:tabs>
              <w:spacing w:after="0" w:line="240" w:lineRule="auto"/>
              <w:jc w:val="left"/>
              <w:rPr>
                <w:ins w:id="936" w:author="Scott Houchin" w:date="2024-03-22T16:14:00Z"/>
                <w:rFonts w:ascii="Cambria" w:eastAsia="Times New Roman" w:hAnsi="Cambria"/>
                <w:color w:val="000000"/>
                <w:szCs w:val="21"/>
                <w:lang w:val="en-US"/>
                <w:rPrChange w:id="937" w:author="Scott Houchin" w:date="2024-03-22T16:18:00Z">
                  <w:rPr>
                    <w:ins w:id="938" w:author="Scott Houchin" w:date="2024-03-22T16:14:00Z"/>
                    <w:rFonts w:eastAsia="Times New Roman"/>
                    <w:color w:val="000000"/>
                    <w:szCs w:val="21"/>
                    <w:lang w:val="en-US"/>
                  </w:rPr>
                </w:rPrChange>
              </w:rPr>
            </w:pPr>
            <w:ins w:id="939" w:author="Scott Houchin" w:date="2024-03-22T16:14:00Z">
              <w:r w:rsidRPr="00084A90">
                <w:rPr>
                  <w:lang w:val="en-CA" w:eastAsia="ja-JP"/>
                </w:rPr>
                <w:t>the entity is the full item or sample</w:t>
              </w:r>
            </w:ins>
          </w:p>
        </w:tc>
      </w:tr>
      <w:tr w:rsidR="005F4945" w:rsidRPr="00A45ECF" w14:paraId="7BD7FD27" w14:textId="77777777" w:rsidTr="004F187F">
        <w:trPr>
          <w:trHeight w:val="315"/>
          <w:jc w:val="center"/>
          <w:ins w:id="940" w:author="Scott Houchin" w:date="2024-03-22T16:51:00Z"/>
        </w:trPr>
        <w:tc>
          <w:tcPr>
            <w:tcW w:w="9209" w:type="dxa"/>
            <w:gridSpan w:val="2"/>
          </w:tcPr>
          <w:p w14:paraId="1BEA053F" w14:textId="64A98778" w:rsidR="005F4945" w:rsidRPr="005F4945" w:rsidRDefault="005F4945">
            <w:pPr>
              <w:tabs>
                <w:tab w:val="clear" w:pos="403"/>
              </w:tabs>
              <w:spacing w:after="0" w:line="240" w:lineRule="auto"/>
              <w:jc w:val="center"/>
              <w:rPr>
                <w:ins w:id="941" w:author="Scott Houchin" w:date="2024-03-22T16:51:00Z"/>
                <w:lang w:val="en-CA" w:eastAsia="ja-JP"/>
              </w:rPr>
              <w:pPrChange w:id="942" w:author="Scott Houchin" w:date="2024-03-22T16:52:00Z">
                <w:pPr>
                  <w:tabs>
                    <w:tab w:val="clear" w:pos="403"/>
                  </w:tabs>
                  <w:spacing w:after="0" w:line="240" w:lineRule="auto"/>
                  <w:jc w:val="left"/>
                </w:pPr>
              </w:pPrChange>
            </w:pPr>
            <w:ins w:id="943" w:author="Scott Houchin" w:date="2024-03-22T16:52:00Z">
              <w:r>
                <w:rPr>
                  <w:lang w:val="en-CA" w:eastAsia="ja-JP"/>
                </w:rPr>
                <w:t>Image</w:t>
              </w:r>
              <w:r w:rsidR="00685B08">
                <w:rPr>
                  <w:lang w:val="en-CA" w:eastAsia="ja-JP"/>
                </w:rPr>
                <w:t>-related types</w:t>
              </w:r>
            </w:ins>
          </w:p>
        </w:tc>
      </w:tr>
      <w:tr w:rsidR="004D5C0D" w:rsidRPr="00A45ECF" w14:paraId="5AD13296" w14:textId="77777777" w:rsidTr="00BF2BE3">
        <w:trPr>
          <w:trHeight w:val="315"/>
          <w:jc w:val="center"/>
          <w:ins w:id="944" w:author="Scott Houchin" w:date="2024-03-22T16:14:00Z"/>
        </w:trPr>
        <w:tc>
          <w:tcPr>
            <w:tcW w:w="2329" w:type="dxa"/>
          </w:tcPr>
          <w:p w14:paraId="2629A6B0" w14:textId="7EFC8ECF" w:rsidR="004D5C0D" w:rsidRPr="00084A90" w:rsidRDefault="004D5C0D" w:rsidP="00BF2BE3">
            <w:pPr>
              <w:tabs>
                <w:tab w:val="clear" w:pos="403"/>
              </w:tabs>
              <w:spacing w:after="0" w:line="240" w:lineRule="auto"/>
              <w:jc w:val="center"/>
              <w:rPr>
                <w:ins w:id="945" w:author="Scott Houchin" w:date="2024-03-22T16:14:00Z"/>
                <w:rFonts w:ascii="Cambria" w:eastAsia="Times New Roman" w:hAnsi="Cambria"/>
                <w:color w:val="000000"/>
                <w:szCs w:val="21"/>
                <w:lang w:val="en-US"/>
                <w:rPrChange w:id="946" w:author="Scott Houchin" w:date="2024-03-22T16:18:00Z">
                  <w:rPr>
                    <w:ins w:id="947" w:author="Scott Houchin" w:date="2024-03-22T16:14:00Z"/>
                    <w:rFonts w:eastAsia="Times New Roman"/>
                    <w:color w:val="000000"/>
                    <w:szCs w:val="21"/>
                    <w:lang w:val="en-US"/>
                  </w:rPr>
                </w:rPrChange>
              </w:rPr>
            </w:pPr>
            <w:ins w:id="948" w:author="Scott Houchin" w:date="2024-03-22T16:14:00Z">
              <w:r w:rsidRPr="00084A90">
                <w:rPr>
                  <w:rFonts w:eastAsia="Times New Roman"/>
                  <w:color w:val="000000"/>
                  <w:szCs w:val="21"/>
                  <w:lang w:val="en-US"/>
                </w:rPr>
                <w:t>1</w:t>
              </w:r>
            </w:ins>
          </w:p>
        </w:tc>
        <w:tc>
          <w:tcPr>
            <w:tcW w:w="6880" w:type="dxa"/>
          </w:tcPr>
          <w:p w14:paraId="26EC85AE" w14:textId="0FC8556D" w:rsidR="004D5C0D" w:rsidRPr="00084A90" w:rsidRDefault="004D5C0D" w:rsidP="00BF2BE3">
            <w:pPr>
              <w:tabs>
                <w:tab w:val="clear" w:pos="403"/>
              </w:tabs>
              <w:spacing w:after="0" w:line="240" w:lineRule="auto"/>
              <w:jc w:val="left"/>
              <w:rPr>
                <w:ins w:id="949" w:author="Scott Houchin" w:date="2024-03-22T16:14:00Z"/>
                <w:rFonts w:ascii="Cambria" w:hAnsi="Cambria"/>
                <w:lang w:val="en-CA" w:eastAsia="ja-JP"/>
                <w:rPrChange w:id="950" w:author="Scott Houchin" w:date="2024-03-22T16:18:00Z">
                  <w:rPr>
                    <w:ins w:id="951" w:author="Scott Houchin" w:date="2024-03-22T16:14:00Z"/>
                    <w:lang w:val="en-CA" w:eastAsia="ja-JP"/>
                  </w:rPr>
                </w:rPrChange>
              </w:rPr>
            </w:pPr>
            <w:ins w:id="952" w:author="Scott Houchin" w:date="2024-03-22T16:14:00Z">
              <w:r w:rsidRPr="00084A90">
                <w:rPr>
                  <w:lang w:val="en-CA" w:eastAsia="ja-JP"/>
                </w:rPr>
                <w:t>the entity is the full image for a given component (component-based interleave and mixed interleave)</w:t>
              </w:r>
            </w:ins>
          </w:p>
        </w:tc>
      </w:tr>
      <w:tr w:rsidR="004D5C0D" w:rsidRPr="00A45ECF" w14:paraId="27CC0CEB" w14:textId="77777777" w:rsidTr="00BF2BE3">
        <w:trPr>
          <w:trHeight w:val="315"/>
          <w:jc w:val="center"/>
          <w:ins w:id="953" w:author="Scott Houchin" w:date="2024-03-22T16:14:00Z"/>
        </w:trPr>
        <w:tc>
          <w:tcPr>
            <w:tcW w:w="2329" w:type="dxa"/>
          </w:tcPr>
          <w:p w14:paraId="630F4070" w14:textId="64E5DE19" w:rsidR="004D5C0D" w:rsidRPr="00084A90" w:rsidRDefault="004D5C0D" w:rsidP="00BF2BE3">
            <w:pPr>
              <w:tabs>
                <w:tab w:val="clear" w:pos="403"/>
              </w:tabs>
              <w:spacing w:after="0" w:line="240" w:lineRule="auto"/>
              <w:jc w:val="center"/>
              <w:rPr>
                <w:ins w:id="954" w:author="Scott Houchin" w:date="2024-03-22T16:14:00Z"/>
                <w:rFonts w:ascii="Cambria" w:eastAsia="Times New Roman" w:hAnsi="Cambria"/>
                <w:color w:val="000000"/>
                <w:szCs w:val="21"/>
                <w:lang w:val="en-US"/>
                <w:rPrChange w:id="955" w:author="Scott Houchin" w:date="2024-03-22T16:18:00Z">
                  <w:rPr>
                    <w:ins w:id="956" w:author="Scott Houchin" w:date="2024-03-22T16:14:00Z"/>
                    <w:rFonts w:eastAsia="Times New Roman"/>
                    <w:color w:val="000000"/>
                    <w:szCs w:val="21"/>
                    <w:lang w:val="en-US"/>
                  </w:rPr>
                </w:rPrChange>
              </w:rPr>
            </w:pPr>
            <w:ins w:id="957" w:author="Scott Houchin" w:date="2024-03-22T16:14:00Z">
              <w:r w:rsidRPr="00084A90">
                <w:rPr>
                  <w:rFonts w:eastAsia="Times New Roman"/>
                  <w:color w:val="000000"/>
                  <w:szCs w:val="21"/>
                  <w:lang w:val="en-US"/>
                </w:rPr>
                <w:t>2</w:t>
              </w:r>
            </w:ins>
          </w:p>
        </w:tc>
        <w:tc>
          <w:tcPr>
            <w:tcW w:w="6880" w:type="dxa"/>
          </w:tcPr>
          <w:p w14:paraId="5B27FAC4" w14:textId="108D8184" w:rsidR="004D5C0D" w:rsidRPr="00084A90" w:rsidRDefault="004D5C0D" w:rsidP="00BF2BE3">
            <w:pPr>
              <w:tabs>
                <w:tab w:val="clear" w:pos="403"/>
              </w:tabs>
              <w:spacing w:after="0" w:line="240" w:lineRule="auto"/>
              <w:jc w:val="left"/>
              <w:rPr>
                <w:ins w:id="958" w:author="Scott Houchin" w:date="2024-03-22T16:14:00Z"/>
                <w:rFonts w:ascii="Cambria" w:hAnsi="Cambria"/>
                <w:lang w:val="en-CA" w:eastAsia="ja-JP"/>
                <w:rPrChange w:id="959" w:author="Scott Houchin" w:date="2024-03-22T16:18:00Z">
                  <w:rPr>
                    <w:ins w:id="960" w:author="Scott Houchin" w:date="2024-03-22T16:14:00Z"/>
                    <w:lang w:val="en-CA" w:eastAsia="ja-JP"/>
                  </w:rPr>
                </w:rPrChange>
              </w:rPr>
            </w:pPr>
            <w:ins w:id="961" w:author="Scott Houchin" w:date="2024-03-22T16:15:00Z">
              <w:r w:rsidRPr="00084A90">
                <w:rPr>
                  <w:lang w:val="en-CA" w:eastAsia="ja-JP"/>
                </w:rPr>
                <w:t>the entity is a tile</w:t>
              </w:r>
            </w:ins>
          </w:p>
        </w:tc>
      </w:tr>
      <w:tr w:rsidR="004D5C0D" w:rsidRPr="00A45ECF" w14:paraId="05E3456B" w14:textId="77777777" w:rsidTr="00BF2BE3">
        <w:trPr>
          <w:trHeight w:val="315"/>
          <w:jc w:val="center"/>
          <w:ins w:id="962" w:author="Scott Houchin" w:date="2024-03-22T16:15:00Z"/>
        </w:trPr>
        <w:tc>
          <w:tcPr>
            <w:tcW w:w="2329" w:type="dxa"/>
          </w:tcPr>
          <w:p w14:paraId="527C431F" w14:textId="20A5D226" w:rsidR="004D5C0D" w:rsidRPr="00084A90" w:rsidRDefault="004D5C0D" w:rsidP="00BF2BE3">
            <w:pPr>
              <w:tabs>
                <w:tab w:val="clear" w:pos="403"/>
              </w:tabs>
              <w:spacing w:after="0" w:line="240" w:lineRule="auto"/>
              <w:jc w:val="center"/>
              <w:rPr>
                <w:ins w:id="963" w:author="Scott Houchin" w:date="2024-03-22T16:15:00Z"/>
                <w:rFonts w:ascii="Cambria" w:eastAsia="Times New Roman" w:hAnsi="Cambria"/>
                <w:color w:val="000000"/>
                <w:szCs w:val="21"/>
                <w:lang w:val="en-US"/>
                <w:rPrChange w:id="964" w:author="Scott Houchin" w:date="2024-03-22T16:18:00Z">
                  <w:rPr>
                    <w:ins w:id="965" w:author="Scott Houchin" w:date="2024-03-22T16:15:00Z"/>
                    <w:rFonts w:eastAsia="Times New Roman"/>
                    <w:color w:val="000000"/>
                    <w:szCs w:val="21"/>
                    <w:lang w:val="en-US"/>
                  </w:rPr>
                </w:rPrChange>
              </w:rPr>
            </w:pPr>
            <w:ins w:id="966" w:author="Scott Houchin" w:date="2024-03-22T16:15:00Z">
              <w:r w:rsidRPr="00084A90">
                <w:rPr>
                  <w:rFonts w:eastAsia="Times New Roman"/>
                  <w:color w:val="000000"/>
                  <w:szCs w:val="21"/>
                  <w:lang w:val="en-US"/>
                </w:rPr>
                <w:t>3</w:t>
              </w:r>
            </w:ins>
          </w:p>
        </w:tc>
        <w:tc>
          <w:tcPr>
            <w:tcW w:w="6880" w:type="dxa"/>
          </w:tcPr>
          <w:p w14:paraId="0427CCAA" w14:textId="3D7695D4" w:rsidR="004D5C0D" w:rsidRPr="00084A90" w:rsidRDefault="004D5C0D" w:rsidP="00BF2BE3">
            <w:pPr>
              <w:tabs>
                <w:tab w:val="clear" w:pos="403"/>
              </w:tabs>
              <w:spacing w:after="0" w:line="240" w:lineRule="auto"/>
              <w:jc w:val="left"/>
              <w:rPr>
                <w:ins w:id="967" w:author="Scott Houchin" w:date="2024-03-22T16:15:00Z"/>
                <w:rFonts w:ascii="Cambria" w:hAnsi="Cambria"/>
                <w:lang w:val="en-CA" w:eastAsia="ja-JP"/>
                <w:rPrChange w:id="968" w:author="Scott Houchin" w:date="2024-03-22T16:18:00Z">
                  <w:rPr>
                    <w:ins w:id="969" w:author="Scott Houchin" w:date="2024-03-22T16:15:00Z"/>
                    <w:lang w:val="en-CA" w:eastAsia="ja-JP"/>
                  </w:rPr>
                </w:rPrChange>
              </w:rPr>
            </w:pPr>
            <w:ins w:id="970" w:author="Scott Houchin" w:date="2024-03-22T16:15:00Z">
              <w:r w:rsidRPr="00084A90">
                <w:rPr>
                  <w:lang w:val="en-CA" w:eastAsia="ja-JP"/>
                </w:rPr>
                <w:t>the entity is a row</w:t>
              </w:r>
            </w:ins>
          </w:p>
        </w:tc>
      </w:tr>
      <w:tr w:rsidR="004D5C0D" w:rsidRPr="00A45ECF" w14:paraId="72D06B21" w14:textId="77777777" w:rsidTr="00BF2BE3">
        <w:trPr>
          <w:trHeight w:val="315"/>
          <w:jc w:val="center"/>
          <w:ins w:id="971" w:author="Scott Houchin" w:date="2024-03-22T16:15:00Z"/>
        </w:trPr>
        <w:tc>
          <w:tcPr>
            <w:tcW w:w="2329" w:type="dxa"/>
          </w:tcPr>
          <w:p w14:paraId="49B381B1" w14:textId="54251B3F" w:rsidR="004D5C0D" w:rsidRPr="00084A90" w:rsidRDefault="004D5C0D" w:rsidP="00BF2BE3">
            <w:pPr>
              <w:tabs>
                <w:tab w:val="clear" w:pos="403"/>
              </w:tabs>
              <w:spacing w:after="0" w:line="240" w:lineRule="auto"/>
              <w:jc w:val="center"/>
              <w:rPr>
                <w:ins w:id="972" w:author="Scott Houchin" w:date="2024-03-22T16:15:00Z"/>
                <w:rFonts w:ascii="Cambria" w:eastAsia="Times New Roman" w:hAnsi="Cambria"/>
                <w:color w:val="000000"/>
                <w:szCs w:val="21"/>
                <w:lang w:val="en-US"/>
                <w:rPrChange w:id="973" w:author="Scott Houchin" w:date="2024-03-22T16:18:00Z">
                  <w:rPr>
                    <w:ins w:id="974" w:author="Scott Houchin" w:date="2024-03-22T16:15:00Z"/>
                    <w:rFonts w:eastAsia="Times New Roman"/>
                    <w:color w:val="000000"/>
                    <w:szCs w:val="21"/>
                    <w:lang w:val="en-US"/>
                  </w:rPr>
                </w:rPrChange>
              </w:rPr>
            </w:pPr>
            <w:ins w:id="975" w:author="Scott Houchin" w:date="2024-03-22T16:15:00Z">
              <w:r w:rsidRPr="00084A90">
                <w:rPr>
                  <w:rFonts w:eastAsia="Times New Roman"/>
                  <w:color w:val="000000"/>
                  <w:szCs w:val="21"/>
                  <w:lang w:val="en-US"/>
                </w:rPr>
                <w:t>4</w:t>
              </w:r>
            </w:ins>
          </w:p>
        </w:tc>
        <w:tc>
          <w:tcPr>
            <w:tcW w:w="6880" w:type="dxa"/>
          </w:tcPr>
          <w:p w14:paraId="0683368D" w14:textId="033BE28C" w:rsidR="004D5C0D" w:rsidRPr="00084A90" w:rsidRDefault="004D5C0D" w:rsidP="00BF2BE3">
            <w:pPr>
              <w:tabs>
                <w:tab w:val="clear" w:pos="403"/>
              </w:tabs>
              <w:spacing w:after="0" w:line="240" w:lineRule="auto"/>
              <w:jc w:val="left"/>
              <w:rPr>
                <w:ins w:id="976" w:author="Scott Houchin" w:date="2024-03-22T16:15:00Z"/>
                <w:rFonts w:ascii="Cambria" w:hAnsi="Cambria"/>
                <w:lang w:val="en-CA" w:eastAsia="ja-JP"/>
                <w:rPrChange w:id="977" w:author="Scott Houchin" w:date="2024-03-22T16:18:00Z">
                  <w:rPr>
                    <w:ins w:id="978" w:author="Scott Houchin" w:date="2024-03-22T16:15:00Z"/>
                    <w:lang w:val="en-CA" w:eastAsia="ja-JP"/>
                  </w:rPr>
                </w:rPrChange>
              </w:rPr>
            </w:pPr>
            <w:ins w:id="979" w:author="Scott Houchin" w:date="2024-03-22T16:15:00Z">
              <w:r w:rsidRPr="00084A90">
                <w:rPr>
                  <w:lang w:val="en-CA" w:eastAsia="ja-JP"/>
                </w:rPr>
                <w:t>the entity is a pixel</w:t>
              </w:r>
            </w:ins>
          </w:p>
        </w:tc>
      </w:tr>
      <w:tr w:rsidR="008975CC" w:rsidRPr="00A45ECF" w14:paraId="72436409" w14:textId="77777777" w:rsidTr="003A4D82">
        <w:trPr>
          <w:trHeight w:val="315"/>
          <w:jc w:val="center"/>
          <w:ins w:id="980" w:author="Scott Houchin" w:date="2024-03-22T16:22:00Z"/>
        </w:trPr>
        <w:tc>
          <w:tcPr>
            <w:tcW w:w="9209" w:type="dxa"/>
            <w:gridSpan w:val="2"/>
          </w:tcPr>
          <w:p w14:paraId="717A0CA1" w14:textId="2B9F9667" w:rsidR="008975CC" w:rsidRPr="008975CC" w:rsidRDefault="00F175A7">
            <w:pPr>
              <w:tabs>
                <w:tab w:val="clear" w:pos="403"/>
              </w:tabs>
              <w:spacing w:after="0" w:line="240" w:lineRule="auto"/>
              <w:jc w:val="center"/>
              <w:rPr>
                <w:ins w:id="981" w:author="Scott Houchin" w:date="2024-03-22T16:22:00Z"/>
                <w:lang w:val="en-CA" w:eastAsia="ja-JP"/>
              </w:rPr>
              <w:pPrChange w:id="982" w:author="Scott Houchin" w:date="2024-03-22T16:22:00Z">
                <w:pPr>
                  <w:tabs>
                    <w:tab w:val="clear" w:pos="403"/>
                  </w:tabs>
                  <w:spacing w:after="0" w:line="240" w:lineRule="auto"/>
                  <w:jc w:val="left"/>
                </w:pPr>
              </w:pPrChange>
            </w:pPr>
            <w:ins w:id="983" w:author="Scott Houchin" w:date="2024-03-22T16:22:00Z">
              <w:r>
                <w:rPr>
                  <w:lang w:val="en-CA" w:eastAsia="ja-JP"/>
                </w:rPr>
                <w:t>Other types</w:t>
              </w:r>
            </w:ins>
          </w:p>
        </w:tc>
      </w:tr>
      <w:tr w:rsidR="004D5C0D" w:rsidRPr="00A45ECF" w14:paraId="315FA356" w14:textId="77777777" w:rsidTr="00BF2BE3">
        <w:trPr>
          <w:trHeight w:val="315"/>
          <w:jc w:val="center"/>
          <w:ins w:id="984" w:author="Scott Houchin" w:date="2024-03-22T16:15:00Z"/>
        </w:trPr>
        <w:tc>
          <w:tcPr>
            <w:tcW w:w="2329" w:type="dxa"/>
          </w:tcPr>
          <w:p w14:paraId="617C6BB7" w14:textId="3B6CB0A0" w:rsidR="004D5C0D" w:rsidRPr="00084A90" w:rsidRDefault="004D5C0D" w:rsidP="00BF2BE3">
            <w:pPr>
              <w:tabs>
                <w:tab w:val="clear" w:pos="403"/>
              </w:tabs>
              <w:spacing w:after="0" w:line="240" w:lineRule="auto"/>
              <w:jc w:val="center"/>
              <w:rPr>
                <w:ins w:id="985" w:author="Scott Houchin" w:date="2024-03-22T16:15:00Z"/>
                <w:rFonts w:ascii="Cambria" w:eastAsia="Times New Roman" w:hAnsi="Cambria"/>
                <w:color w:val="000000"/>
                <w:szCs w:val="21"/>
                <w:lang w:val="en-US"/>
                <w:rPrChange w:id="986" w:author="Scott Houchin" w:date="2024-03-22T16:18:00Z">
                  <w:rPr>
                    <w:ins w:id="987" w:author="Scott Houchin" w:date="2024-03-22T16:15:00Z"/>
                    <w:rFonts w:eastAsia="Times New Roman"/>
                    <w:color w:val="000000"/>
                    <w:szCs w:val="21"/>
                    <w:lang w:val="en-US"/>
                  </w:rPr>
                </w:rPrChange>
              </w:rPr>
            </w:pPr>
            <w:ins w:id="988" w:author="Scott Houchin" w:date="2024-03-22T16:15:00Z">
              <w:r w:rsidRPr="00084A90">
                <w:rPr>
                  <w:rFonts w:eastAsia="Times New Roman"/>
                  <w:color w:val="000000"/>
                  <w:szCs w:val="21"/>
                  <w:lang w:val="en-US"/>
                </w:rPr>
                <w:t>5</w:t>
              </w:r>
            </w:ins>
          </w:p>
        </w:tc>
        <w:tc>
          <w:tcPr>
            <w:tcW w:w="6880" w:type="dxa"/>
          </w:tcPr>
          <w:p w14:paraId="7D3D3D25" w14:textId="2F3B23C4" w:rsidR="004D5C0D" w:rsidRPr="00084A90" w:rsidRDefault="004D5C0D" w:rsidP="00BF2BE3">
            <w:pPr>
              <w:tabs>
                <w:tab w:val="clear" w:pos="403"/>
              </w:tabs>
              <w:spacing w:after="0" w:line="240" w:lineRule="auto"/>
              <w:jc w:val="left"/>
              <w:rPr>
                <w:ins w:id="989" w:author="Scott Houchin" w:date="2024-03-22T16:15:00Z"/>
                <w:rFonts w:ascii="Cambria" w:hAnsi="Cambria"/>
                <w:lang w:val="en-CA" w:eastAsia="ja-JP"/>
                <w:rPrChange w:id="990" w:author="Scott Houchin" w:date="2024-03-22T16:18:00Z">
                  <w:rPr>
                    <w:ins w:id="991" w:author="Scott Houchin" w:date="2024-03-22T16:15:00Z"/>
                    <w:lang w:val="en-CA" w:eastAsia="ja-JP"/>
                  </w:rPr>
                </w:rPrChange>
              </w:rPr>
            </w:pPr>
            <w:ins w:id="992" w:author="Scott Houchin" w:date="2024-03-22T16:15:00Z">
              <w:r w:rsidRPr="00084A90">
                <w:rPr>
                  <w:lang w:val="en-CA" w:eastAsia="ja-JP"/>
                </w:rPr>
                <w:t>the entity is a single KLV-encoded key</w:t>
              </w:r>
            </w:ins>
          </w:p>
        </w:tc>
      </w:tr>
      <w:tr w:rsidR="004D5C0D" w:rsidRPr="00A45ECF" w14:paraId="23FA8B15" w14:textId="77777777" w:rsidTr="00BF2BE3">
        <w:trPr>
          <w:trHeight w:val="315"/>
          <w:jc w:val="center"/>
          <w:ins w:id="993" w:author="Scott Houchin" w:date="2024-03-22T16:15:00Z"/>
        </w:trPr>
        <w:tc>
          <w:tcPr>
            <w:tcW w:w="2329" w:type="dxa"/>
          </w:tcPr>
          <w:p w14:paraId="6D6A8F17" w14:textId="0F1CBD25" w:rsidR="004D5C0D" w:rsidRPr="00084A90" w:rsidRDefault="007A191B" w:rsidP="00BF2BE3">
            <w:pPr>
              <w:tabs>
                <w:tab w:val="clear" w:pos="403"/>
              </w:tabs>
              <w:spacing w:after="0" w:line="240" w:lineRule="auto"/>
              <w:jc w:val="center"/>
              <w:rPr>
                <w:ins w:id="994" w:author="Scott Houchin" w:date="2024-03-22T16:15:00Z"/>
                <w:rFonts w:ascii="Cambria" w:eastAsia="Times New Roman" w:hAnsi="Cambria"/>
                <w:color w:val="000000"/>
                <w:szCs w:val="21"/>
                <w:lang w:val="en-US"/>
                <w:rPrChange w:id="995" w:author="Scott Houchin" w:date="2024-03-22T16:18:00Z">
                  <w:rPr>
                    <w:ins w:id="996" w:author="Scott Houchin" w:date="2024-03-22T16:15:00Z"/>
                    <w:rFonts w:eastAsia="Times New Roman"/>
                    <w:color w:val="000000"/>
                    <w:szCs w:val="21"/>
                    <w:lang w:val="en-US"/>
                  </w:rPr>
                </w:rPrChange>
              </w:rPr>
            </w:pPr>
            <w:ins w:id="997" w:author="Scott Houchin" w:date="2024-03-22T16:16:00Z">
              <w:r w:rsidRPr="00084A90">
                <w:rPr>
                  <w:rFonts w:eastAsia="Times New Roman"/>
                  <w:color w:val="000000"/>
                  <w:szCs w:val="21"/>
                  <w:lang w:val="en-US"/>
                </w:rPr>
                <w:t>other values</w:t>
              </w:r>
            </w:ins>
          </w:p>
        </w:tc>
        <w:tc>
          <w:tcPr>
            <w:tcW w:w="6880" w:type="dxa"/>
          </w:tcPr>
          <w:p w14:paraId="2C005646" w14:textId="31195E11" w:rsidR="004D5C0D" w:rsidRPr="00084A90" w:rsidRDefault="007A191B" w:rsidP="00BF2BE3">
            <w:pPr>
              <w:tabs>
                <w:tab w:val="clear" w:pos="403"/>
              </w:tabs>
              <w:spacing w:after="0" w:line="240" w:lineRule="auto"/>
              <w:jc w:val="left"/>
              <w:rPr>
                <w:ins w:id="998" w:author="Scott Houchin" w:date="2024-03-22T16:15:00Z"/>
                <w:rFonts w:ascii="Cambria" w:hAnsi="Cambria"/>
                <w:lang w:val="en-CA" w:eastAsia="ja-JP"/>
                <w:rPrChange w:id="999" w:author="Scott Houchin" w:date="2024-03-22T16:18:00Z">
                  <w:rPr>
                    <w:ins w:id="1000" w:author="Scott Houchin" w:date="2024-03-22T16:15:00Z"/>
                    <w:lang w:val="en-CA" w:eastAsia="ja-JP"/>
                  </w:rPr>
                </w:rPrChange>
              </w:rPr>
            </w:pPr>
            <w:ins w:id="1001" w:author="Scott Houchin" w:date="2024-03-22T16:15:00Z">
              <w:r w:rsidRPr="00084A90">
                <w:rPr>
                  <w:lang w:val="en-CA" w:eastAsia="ja-JP"/>
                </w:rPr>
                <w:t>ISO/IEC reserved for future definition</w:t>
              </w:r>
            </w:ins>
          </w:p>
        </w:tc>
      </w:tr>
    </w:tbl>
    <w:p w14:paraId="1E1A21C8" w14:textId="77777777" w:rsidR="005C695A" w:rsidRDefault="005C695A" w:rsidP="00781A0C">
      <w:pPr>
        <w:spacing w:after="120"/>
        <w:rPr>
          <w:rFonts w:eastAsia="Times New Roman"/>
          <w:lang w:eastAsia="fr-FR"/>
        </w:rPr>
      </w:pPr>
    </w:p>
    <w:p w14:paraId="29BEAE15" w14:textId="0A1DDFD6" w:rsidR="00781A0C" w:rsidRPr="00582B9D" w:rsidDel="007A191B" w:rsidRDefault="008770E3" w:rsidP="00B8501B">
      <w:pPr>
        <w:pStyle w:val="ListParagraph"/>
        <w:numPr>
          <w:ilvl w:val="0"/>
          <w:numId w:val="4"/>
        </w:numPr>
        <w:rPr>
          <w:del w:id="1002" w:author="Scott Houchin" w:date="2024-03-22T16:16:00Z"/>
          <w:lang w:val="en-CA" w:eastAsia="ja-JP"/>
        </w:rPr>
      </w:pPr>
      <w:ins w:id="1003" w:author="Scott Houchin" w:date="2024-03-22T16:25:00Z">
        <w:r>
          <w:rPr>
            <w:lang w:val="en-CA" w:eastAsia="ja-JP"/>
          </w:rPr>
          <w:t xml:space="preserve">Entity ranges are specified in the same order as the entities themselves. For example, </w:t>
        </w:r>
        <w:r w:rsidR="00C84B77">
          <w:rPr>
            <w:lang w:val="en-CA" w:eastAsia="ja-JP"/>
          </w:rPr>
          <w:t>the entity ranges for image tiles are in the same order as the tiles as specified in Clause 5</w:t>
        </w:r>
      </w:ins>
      <w:ins w:id="1004" w:author="Scott Houchin" w:date="2024-03-22T16:26:00Z">
        <w:r w:rsidR="00FA6BA2">
          <w:rPr>
            <w:lang w:val="en-CA" w:eastAsia="ja-JP"/>
          </w:rPr>
          <w:t>. Entity ranges for KLV-encoded keys are in the same order as the keys are found in the sample</w:t>
        </w:r>
        <w:r w:rsidR="00E544CD">
          <w:rPr>
            <w:lang w:val="en-CA" w:eastAsia="ja-JP"/>
          </w:rPr>
          <w:t>.</w:t>
        </w:r>
      </w:ins>
      <w:del w:id="1005" w:author="Scott Houchin" w:date="2024-03-22T16:16:00Z">
        <w:r w:rsidR="00781A0C" w:rsidRPr="00582B9D" w:rsidDel="007A191B">
          <w:rPr>
            <w:lang w:val="en-CA" w:eastAsia="ja-JP"/>
          </w:rPr>
          <w:delText xml:space="preserve">1: </w:delText>
        </w:r>
        <w:bookmarkStart w:id="1006" w:name="_Hlk162016505"/>
        <w:r w:rsidR="00781A0C" w:rsidRPr="00582B9D" w:rsidDel="007A191B">
          <w:rPr>
            <w:lang w:val="en-CA" w:eastAsia="ja-JP"/>
          </w:rPr>
          <w:delText>the entity is the full image for a given component (component-based interleave and mixed interleave)</w:delText>
        </w:r>
        <w:bookmarkEnd w:id="1006"/>
      </w:del>
    </w:p>
    <w:p w14:paraId="13292C41" w14:textId="2C7FA082" w:rsidR="00781A0C" w:rsidRPr="00582B9D" w:rsidDel="007A191B" w:rsidRDefault="00781A0C" w:rsidP="00B8501B">
      <w:pPr>
        <w:pStyle w:val="ListParagraph"/>
        <w:numPr>
          <w:ilvl w:val="0"/>
          <w:numId w:val="4"/>
        </w:numPr>
        <w:rPr>
          <w:del w:id="1007" w:author="Scott Houchin" w:date="2024-03-22T16:16:00Z"/>
          <w:lang w:val="en-CA" w:eastAsia="ja-JP"/>
        </w:rPr>
      </w:pPr>
      <w:del w:id="1008" w:author="Scott Houchin" w:date="2024-03-22T16:16:00Z">
        <w:r w:rsidRPr="00582B9D" w:rsidDel="007A191B">
          <w:rPr>
            <w:lang w:val="en-CA" w:eastAsia="ja-JP"/>
          </w:rPr>
          <w:delText xml:space="preserve">2: </w:delText>
        </w:r>
        <w:bookmarkStart w:id="1009" w:name="_Hlk162016516"/>
        <w:r w:rsidRPr="00582B9D" w:rsidDel="007A191B">
          <w:rPr>
            <w:lang w:val="en-CA" w:eastAsia="ja-JP"/>
          </w:rPr>
          <w:delText>the entity is a tile</w:delText>
        </w:r>
        <w:bookmarkEnd w:id="1009"/>
      </w:del>
    </w:p>
    <w:p w14:paraId="2D937E2D" w14:textId="03DE3B1A" w:rsidR="00781A0C" w:rsidRPr="00582B9D" w:rsidDel="007A191B" w:rsidRDefault="00781A0C" w:rsidP="00B8501B">
      <w:pPr>
        <w:pStyle w:val="ListParagraph"/>
        <w:numPr>
          <w:ilvl w:val="0"/>
          <w:numId w:val="4"/>
        </w:numPr>
        <w:rPr>
          <w:del w:id="1010" w:author="Scott Houchin" w:date="2024-03-22T16:16:00Z"/>
          <w:lang w:val="en-CA" w:eastAsia="ja-JP"/>
        </w:rPr>
      </w:pPr>
      <w:del w:id="1011" w:author="Scott Houchin" w:date="2024-03-22T16:16:00Z">
        <w:r w:rsidRPr="00582B9D" w:rsidDel="007A191B">
          <w:rPr>
            <w:lang w:val="en-CA" w:eastAsia="ja-JP"/>
          </w:rPr>
          <w:delText xml:space="preserve">3: </w:delText>
        </w:r>
        <w:bookmarkStart w:id="1012" w:name="_Hlk162016523"/>
        <w:r w:rsidRPr="00582B9D" w:rsidDel="007A191B">
          <w:rPr>
            <w:lang w:val="en-CA" w:eastAsia="ja-JP"/>
          </w:rPr>
          <w:delText>the entity is a row</w:delText>
        </w:r>
        <w:bookmarkEnd w:id="1012"/>
      </w:del>
    </w:p>
    <w:p w14:paraId="0E5C3F8B" w14:textId="2E93C172" w:rsidR="00781A0C" w:rsidRPr="00582B9D" w:rsidDel="007A191B" w:rsidRDefault="00781A0C" w:rsidP="00B8501B">
      <w:pPr>
        <w:pStyle w:val="ListParagraph"/>
        <w:numPr>
          <w:ilvl w:val="0"/>
          <w:numId w:val="4"/>
        </w:numPr>
        <w:rPr>
          <w:del w:id="1013" w:author="Scott Houchin" w:date="2024-03-22T16:16:00Z"/>
          <w:lang w:val="en-CA" w:eastAsia="ja-JP"/>
        </w:rPr>
      </w:pPr>
      <w:del w:id="1014" w:author="Scott Houchin" w:date="2024-03-22T16:16:00Z">
        <w:r w:rsidRPr="00582B9D" w:rsidDel="007A191B">
          <w:rPr>
            <w:lang w:val="en-CA" w:eastAsia="ja-JP"/>
          </w:rPr>
          <w:delText xml:space="preserve">4: </w:delText>
        </w:r>
        <w:bookmarkStart w:id="1015" w:name="_Hlk162016528"/>
        <w:r w:rsidRPr="00582B9D" w:rsidDel="007A191B">
          <w:rPr>
            <w:lang w:val="en-CA" w:eastAsia="ja-JP"/>
          </w:rPr>
          <w:delText>the entity is a pixel</w:delText>
        </w:r>
        <w:bookmarkEnd w:id="1015"/>
      </w:del>
    </w:p>
    <w:p w14:paraId="6996A0AD" w14:textId="31D0ADEA" w:rsidR="00E9609A" w:rsidDel="007A191B" w:rsidRDefault="001D5CB5" w:rsidP="00B8501B">
      <w:pPr>
        <w:pStyle w:val="ListParagraph"/>
        <w:numPr>
          <w:ilvl w:val="0"/>
          <w:numId w:val="4"/>
        </w:numPr>
        <w:rPr>
          <w:del w:id="1016" w:author="Scott Houchin" w:date="2024-03-22T16:16:00Z"/>
          <w:lang w:val="en-CA" w:eastAsia="ja-JP"/>
        </w:rPr>
      </w:pPr>
      <w:del w:id="1017" w:author="Scott Houchin" w:date="2024-03-22T16:16:00Z">
        <w:r w:rsidDel="007A191B">
          <w:rPr>
            <w:lang w:val="en-CA" w:eastAsia="ja-JP"/>
          </w:rPr>
          <w:delText xml:space="preserve">5: </w:delText>
        </w:r>
        <w:bookmarkStart w:id="1018" w:name="_Hlk162016534"/>
        <w:r w:rsidDel="007A191B">
          <w:rPr>
            <w:lang w:val="en-CA" w:eastAsia="ja-JP"/>
          </w:rPr>
          <w:delText>the entity is a single KLV-encoded k</w:delText>
        </w:r>
        <w:r w:rsidR="00E9609A" w:rsidDel="007A191B">
          <w:rPr>
            <w:lang w:val="en-CA" w:eastAsia="ja-JP"/>
          </w:rPr>
          <w:delText>ey</w:delText>
        </w:r>
        <w:bookmarkEnd w:id="1018"/>
      </w:del>
    </w:p>
    <w:p w14:paraId="03FE7E02" w14:textId="25ED83C8" w:rsidR="00781A0C" w:rsidRPr="00582B9D" w:rsidDel="007A191B" w:rsidRDefault="00781A0C" w:rsidP="00B8501B">
      <w:pPr>
        <w:pStyle w:val="ListParagraph"/>
        <w:numPr>
          <w:ilvl w:val="0"/>
          <w:numId w:val="4"/>
        </w:numPr>
        <w:rPr>
          <w:del w:id="1019" w:author="Scott Houchin" w:date="2024-03-22T16:16:00Z"/>
          <w:lang w:val="en-CA" w:eastAsia="ja-JP"/>
        </w:rPr>
      </w:pPr>
      <w:del w:id="1020" w:author="Scott Houchin" w:date="2024-03-22T16:16:00Z">
        <w:r w:rsidRPr="00582B9D" w:rsidDel="007A191B">
          <w:rPr>
            <w:lang w:val="en-CA" w:eastAsia="ja-JP"/>
          </w:rPr>
          <w:delText xml:space="preserve">other </w:delText>
        </w:r>
        <w:r w:rsidDel="007A191B">
          <w:rPr>
            <w:lang w:val="en-CA" w:eastAsia="ja-JP"/>
          </w:rPr>
          <w:delText>values are reserved</w:delText>
        </w:r>
        <w:r w:rsidRPr="00582B9D" w:rsidDel="007A191B">
          <w:rPr>
            <w:lang w:val="en-CA" w:eastAsia="ja-JP"/>
          </w:rPr>
          <w:delText>.</w:delText>
        </w:r>
      </w:del>
    </w:p>
    <w:p w14:paraId="3BCD0E78" w14:textId="77777777" w:rsidR="00766805" w:rsidRDefault="00766805" w:rsidP="00766805">
      <w:pPr>
        <w:spacing w:before="100" w:beforeAutospacing="1" w:after="100" w:afterAutospacing="1"/>
        <w:rPr>
          <w:lang w:val="en-CA"/>
        </w:rPr>
      </w:pPr>
    </w:p>
    <w:p w14:paraId="7B3BFE36" w14:textId="0E8578F5" w:rsidR="00506F81" w:rsidRPr="00A31852" w:rsidRDefault="00506F81" w:rsidP="00AE7931">
      <w:pPr>
        <w:pStyle w:val="Heading2"/>
        <w:rPr>
          <w:lang w:val="en-CA"/>
        </w:rPr>
      </w:pPr>
      <w:bookmarkStart w:id="1021" w:name="_Toc163730394"/>
      <w:r>
        <w:rPr>
          <w:lang w:val="en-CA"/>
        </w:rPr>
        <w:t>Combined usage of Generic Sample Compression and Common Encryption</w:t>
      </w:r>
      <w:bookmarkEnd w:id="1021"/>
    </w:p>
    <w:p w14:paraId="4F6AB3D8" w14:textId="70FED664" w:rsidR="00766805" w:rsidRDefault="00506F81" w:rsidP="00766805">
      <w:pPr>
        <w:spacing w:before="100" w:beforeAutospacing="1" w:after="100" w:afterAutospacing="1"/>
        <w:rPr>
          <w:lang w:val="en-CA"/>
        </w:rPr>
      </w:pPr>
      <w:r>
        <w:rPr>
          <w:lang w:val="en-CA"/>
        </w:rPr>
        <w:t>When a media sample or image item is using both generic sample compression and encryption using ISO/IEC 23001-7 Common Encryption, the following apply:</w:t>
      </w:r>
    </w:p>
    <w:p w14:paraId="1DAE9FD3" w14:textId="104E4130" w:rsidR="00506F81" w:rsidRDefault="00506F81" w:rsidP="00B8501B">
      <w:pPr>
        <w:pStyle w:val="ListParagraph"/>
        <w:numPr>
          <w:ilvl w:val="0"/>
          <w:numId w:val="28"/>
        </w:numPr>
        <w:spacing w:before="100" w:beforeAutospacing="1" w:after="100" w:afterAutospacing="1"/>
        <w:rPr>
          <w:lang w:val="en-CA"/>
        </w:rPr>
      </w:pPr>
      <w:r>
        <w:rPr>
          <w:lang w:val="en-CA"/>
        </w:rPr>
        <w:t>The encryption shall be applied to the generic compressed data,</w:t>
      </w:r>
    </w:p>
    <w:p w14:paraId="0759BD23" w14:textId="74D48450" w:rsidR="00506F81" w:rsidRPr="00506F81" w:rsidRDefault="00506F81" w:rsidP="00B8501B">
      <w:pPr>
        <w:pStyle w:val="ListParagraph"/>
        <w:numPr>
          <w:ilvl w:val="0"/>
          <w:numId w:val="28"/>
        </w:numPr>
        <w:spacing w:before="100" w:beforeAutospacing="1" w:after="100" w:afterAutospacing="1"/>
        <w:rPr>
          <w:lang w:val="en-CA"/>
        </w:rPr>
      </w:pPr>
      <w:r>
        <w:rPr>
          <w:lang w:val="en-CA"/>
        </w:rPr>
        <w:t>The first byte of each compre</w:t>
      </w:r>
      <w:r w:rsidR="004B0DD0">
        <w:rPr>
          <w:lang w:val="en-CA"/>
        </w:rPr>
        <w:t>s</w:t>
      </w:r>
      <w:r>
        <w:rPr>
          <w:lang w:val="en-CA"/>
        </w:rPr>
        <w:t xml:space="preserve">sed </w:t>
      </w:r>
      <w:del w:id="1022" w:author="Scott Houchin" w:date="2024-04-25T16:10:00Z">
        <w:r w:rsidDel="005E6570">
          <w:rPr>
            <w:lang w:val="en-CA"/>
          </w:rPr>
          <w:delText>byte range</w:delText>
        </w:r>
      </w:del>
      <w:ins w:id="1023" w:author="Scott Houchin" w:date="2024-04-25T16:10:00Z">
        <w:r w:rsidR="005E6570">
          <w:rPr>
            <w:lang w:val="en-CA"/>
          </w:rPr>
          <w:t>extent</w:t>
        </w:r>
      </w:ins>
      <w:r>
        <w:rPr>
          <w:lang w:val="en-CA"/>
        </w:rPr>
        <w:t xml:space="preserve"> shall be the first byte of a CENC subsample.</w:t>
      </w:r>
    </w:p>
    <w:p w14:paraId="54642D42" w14:textId="77777777" w:rsidR="00766805" w:rsidRPr="00A31852" w:rsidRDefault="00766805" w:rsidP="00766805">
      <w:pPr>
        <w:rPr>
          <w:lang w:val="en-CA"/>
        </w:rPr>
      </w:pPr>
    </w:p>
    <w:sectPr w:rsidR="00766805" w:rsidRPr="00A31852" w:rsidSect="00524EC4">
      <w:headerReference w:type="even" r:id="rId32"/>
      <w:headerReference w:type="default" r:id="rId33"/>
      <w:footerReference w:type="even" r:id="rId34"/>
      <w:footerReference w:type="default" r:id="rId35"/>
      <w:headerReference w:type="first" r:id="rId36"/>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7" w:author="Scott Houchin [2]" w:date="2024-04-11T12:16:00Z" w:initials="SH">
    <w:p w14:paraId="1CF5A376" w14:textId="77777777" w:rsidR="00D6582F" w:rsidRDefault="00D6582F" w:rsidP="00D6582F">
      <w:pPr>
        <w:jc w:val="left"/>
      </w:pPr>
      <w:r>
        <w:rPr>
          <w:rStyle w:val="CommentReference"/>
        </w:rPr>
        <w:annotationRef/>
      </w:r>
      <w:r>
        <w:rPr>
          <w:color w:val="000000"/>
          <w:sz w:val="20"/>
          <w:szCs w:val="20"/>
        </w:rPr>
        <w:t>US 16 — Requirement calls out support for gridded items. Verify that support for gridded items is indeed defined, and add capability if necessary before production of final DIS</w:t>
      </w:r>
    </w:p>
  </w:comment>
  <w:comment w:id="63" w:author="Scott Houchin [2]" w:date="2024-04-11T12:17:00Z" w:initials="SH">
    <w:p w14:paraId="62ECB44D" w14:textId="77777777" w:rsidR="00A445B5" w:rsidRDefault="00A445B5" w:rsidP="00A445B5">
      <w:pPr>
        <w:jc w:val="left"/>
      </w:pPr>
      <w:r>
        <w:rPr>
          <w:rStyle w:val="CommentReference"/>
        </w:rPr>
        <w:annotationRef/>
      </w:r>
      <w:r>
        <w:rPr>
          <w:color w:val="000000"/>
          <w:sz w:val="20"/>
          <w:szCs w:val="20"/>
        </w:rPr>
        <w:t xml:space="preserve">US 19 — Clarify interaction between CENC and gridded images, specifically the last clause “We note this is not generically possible without defining a tiling-aware encryption/protection mechanism”. This isn’t entirely true. With a gridded item, you would encrypt the base image items forming the tiles, which could be done on top of the generic compression. It just wouldn't work with a tiled uncompressed image. This at least provides a way to do it. </w:t>
      </w:r>
    </w:p>
  </w:comment>
  <w:comment w:id="72" w:author="Scott Houchin [2]" w:date="2024-04-11T12:19:00Z" w:initials="SH">
    <w:p w14:paraId="7CE5CF2C" w14:textId="77777777" w:rsidR="00C1018B" w:rsidRDefault="00C1018B" w:rsidP="00C1018B">
      <w:pPr>
        <w:jc w:val="left"/>
      </w:pPr>
      <w:r>
        <w:rPr>
          <w:rStyle w:val="CommentReference"/>
        </w:rPr>
        <w:annotationRef/>
      </w:r>
      <w:r>
        <w:rPr>
          <w:color w:val="000000"/>
          <w:sz w:val="20"/>
          <w:szCs w:val="20"/>
        </w:rPr>
        <w:t xml:space="preserve">US 20 — Since the Amd includes compression of KLV keys, include that in the requirements. Also include requirement that the technical capability be extensible for other media types </w:t>
      </w:r>
    </w:p>
  </w:comment>
  <w:comment w:id="320" w:author="Scott Houchin" w:date="2024-04-11T12:25:00Z" w:initials="SH">
    <w:p w14:paraId="575A7287" w14:textId="77777777" w:rsidR="000E6A83" w:rsidRDefault="000E6A83" w:rsidP="000E6A83">
      <w:pPr>
        <w:jc w:val="left"/>
      </w:pPr>
      <w:r>
        <w:rPr>
          <w:rStyle w:val="CommentReference"/>
        </w:rPr>
        <w:annotationRef/>
      </w:r>
      <w:r>
        <w:rPr>
          <w:color w:val="000000"/>
          <w:sz w:val="20"/>
          <w:szCs w:val="20"/>
        </w:rPr>
        <w:t>US 26 — It isn’t clear how this will work when using video samples, but not using CENC. Possibly that is a reflection on my lack of understanding of CENC. Develop a worked (informative) example through WG3 discussions.</w:t>
      </w:r>
    </w:p>
  </w:comment>
  <w:comment w:id="371" w:author="Scott Houchin" w:date="2024-04-11T12:27:00Z" w:initials="SH">
    <w:p w14:paraId="071596B0" w14:textId="77777777" w:rsidR="00B17F54" w:rsidRDefault="00B17F54" w:rsidP="00B17F54">
      <w:pPr>
        <w:jc w:val="left"/>
      </w:pPr>
      <w:r>
        <w:rPr>
          <w:rStyle w:val="CommentReference"/>
        </w:rPr>
        <w:annotationRef/>
      </w:r>
      <w:r>
        <w:rPr>
          <w:color w:val="000000"/>
          <w:sz w:val="20"/>
          <w:szCs w:val="20"/>
        </w:rPr>
        <w:t xml:space="preserve">US 27 — Add explicit text indicating that this applies to any media type. Use KLV as an example, as we already have one entity type for KLV in 9.2 </w:t>
      </w:r>
    </w:p>
  </w:comment>
  <w:comment w:id="410" w:author="Scott Houchin [2]" w:date="2024-04-11T12:35:00Z" w:initials="SH">
    <w:p w14:paraId="160A0889" w14:textId="77777777" w:rsidR="00E83A8A" w:rsidRDefault="00E83A8A" w:rsidP="00E83A8A">
      <w:pPr>
        <w:jc w:val="left"/>
      </w:pPr>
      <w:r>
        <w:rPr>
          <w:rStyle w:val="CommentReference"/>
        </w:rPr>
        <w:annotationRef/>
      </w:r>
      <w:r>
        <w:rPr>
          <w:color w:val="000000"/>
          <w:sz w:val="20"/>
          <w:szCs w:val="20"/>
        </w:rPr>
        <w:t xml:space="preserve">US 34 — I think SchemeInformationBox was probably intended to be SchemeTypeBox. Change SchemeInformationBox to SchemeTypeBox </w:t>
      </w:r>
    </w:p>
    <w:p w14:paraId="19F6378E" w14:textId="77777777" w:rsidR="00E83A8A" w:rsidRDefault="00E83A8A" w:rsidP="00E83A8A">
      <w:pPr>
        <w:jc w:val="left"/>
      </w:pPr>
    </w:p>
    <w:p w14:paraId="5E791D8B" w14:textId="77777777" w:rsidR="00E83A8A" w:rsidRDefault="00E83A8A" w:rsidP="00E83A8A">
      <w:pPr>
        <w:jc w:val="left"/>
      </w:pPr>
      <w:r>
        <w:rPr>
          <w:color w:val="000000"/>
          <w:sz w:val="20"/>
          <w:szCs w:val="20"/>
        </w:rPr>
        <w:t>Needs to be a global change if accepted, not just here</w:t>
      </w:r>
    </w:p>
  </w:comment>
  <w:comment w:id="409" w:author="Scott Houchin [2]" w:date="2024-04-11T12:33:00Z" w:initials="SH">
    <w:p w14:paraId="38CFDEFA" w14:textId="33A6D4B6" w:rsidR="00CD5600" w:rsidRDefault="00CD5600" w:rsidP="00CD5600">
      <w:pPr>
        <w:jc w:val="left"/>
      </w:pPr>
      <w:r>
        <w:rPr>
          <w:rStyle w:val="CommentReference"/>
        </w:rPr>
        <w:annotationRef/>
      </w:r>
      <w:r>
        <w:rPr>
          <w:color w:val="000000"/>
          <w:sz w:val="20"/>
          <w:szCs w:val="20"/>
        </w:rPr>
        <w:t xml:space="preserve">US 33 — The CompressionConfigurationBox needs to have a corresponding ItemProperty. Make it clear it extends FullBox and extends FullItemProperty. Probably requires two syntax entries. Possibly add the entry into 8.4 and refer back to 8.2. </w:t>
      </w:r>
    </w:p>
  </w:comment>
  <w:comment w:id="508" w:author="Scott Houchin [2]" w:date="2024-04-11T12:36:00Z" w:initials="SH">
    <w:p w14:paraId="0F15676F" w14:textId="77777777" w:rsidR="00E97A06" w:rsidRDefault="00E97A06" w:rsidP="00E97A06">
      <w:pPr>
        <w:jc w:val="left"/>
      </w:pPr>
      <w:r>
        <w:rPr>
          <w:rStyle w:val="CommentReference"/>
        </w:rPr>
        <w:annotationRef/>
      </w:r>
      <w:r>
        <w:rPr>
          <w:color w:val="000000"/>
          <w:sz w:val="20"/>
          <w:szCs w:val="20"/>
        </w:rPr>
        <w:t xml:space="preserve">US 39 — We’re struggling a bit to interpret this statement. The statement "contiguous compressed byte ranges" is plural, which makes me think tiling. With value=1, this is compression of the entire image, but it's not as obvious as it should be. Maybe try to be more explicit that value=1 is when the entire image is compressed as one block (which might be stored in multiple extents) and value=0 is when tiles are compressed individually. </w:t>
      </w:r>
    </w:p>
    <w:p w14:paraId="432DC140" w14:textId="77777777" w:rsidR="00E97A06" w:rsidRDefault="00E97A06" w:rsidP="00E97A06">
      <w:pPr>
        <w:jc w:val="left"/>
      </w:pPr>
    </w:p>
    <w:p w14:paraId="4D5B895E" w14:textId="77777777" w:rsidR="00E97A06" w:rsidRDefault="00E97A06" w:rsidP="00E97A06">
      <w:pPr>
        <w:jc w:val="left"/>
      </w:pPr>
      <w:r>
        <w:rPr>
          <w:color w:val="000000"/>
          <w:sz w:val="20"/>
          <w:szCs w:val="20"/>
        </w:rPr>
        <w:t>Improve description. Potentially rename field and “can_decompression_entire_sample”</w:t>
      </w:r>
    </w:p>
    <w:p w14:paraId="4BB1C22D" w14:textId="77777777" w:rsidR="00E97A06" w:rsidRDefault="00E97A06" w:rsidP="00E97A06">
      <w:pPr>
        <w:jc w:val="left"/>
      </w:pPr>
      <w:r>
        <w:rPr>
          <w:color w:val="000000"/>
          <w:sz w:val="20"/>
          <w:szCs w:val="20"/>
        </w:rPr>
        <w:t> </w:t>
      </w:r>
    </w:p>
    <w:p w14:paraId="7D7308D1" w14:textId="77777777" w:rsidR="00E97A06" w:rsidRDefault="00E97A06" w:rsidP="00E97A06">
      <w:pPr>
        <w:jc w:val="left"/>
      </w:pPr>
      <w:r>
        <w:rPr>
          <w:color w:val="000000"/>
          <w:sz w:val="20"/>
          <w:szCs w:val="20"/>
        </w:rPr>
        <w:t>The fact that subsamples are contiguous doesn’t really matter. The point is that if the reader pieces together the entire sample in the order each subsample is specified, can it then just run that entire buffer through the decompressor and get the right output, or must it individually decompress the subsample for each entity.</w:t>
      </w:r>
    </w:p>
    <w:p w14:paraId="41263D46" w14:textId="77777777" w:rsidR="00E97A06" w:rsidRDefault="00E97A06" w:rsidP="00E97A06">
      <w:pPr>
        <w:jc w:val="left"/>
      </w:pPr>
      <w:r>
        <w:rPr>
          <w:color w:val="000000"/>
          <w:sz w:val="20"/>
          <w:szCs w:val="20"/>
        </w:rPr>
        <w:t> </w:t>
      </w:r>
    </w:p>
    <w:p w14:paraId="6C2C8115" w14:textId="77777777" w:rsidR="00E97A06" w:rsidRDefault="00E97A06" w:rsidP="00E97A06">
      <w:pPr>
        <w:jc w:val="left"/>
      </w:pPr>
      <w:r>
        <w:rPr>
          <w:color w:val="000000"/>
          <w:sz w:val="20"/>
          <w:szCs w:val="20"/>
        </w:rPr>
        <w:t xml:space="preserve">Or maybe invert field and rename to “must_decompress_individual_entities” </w:t>
      </w:r>
    </w:p>
  </w:comment>
  <w:comment w:id="561" w:author="Scott Houchin [2]" w:date="2024-04-11T12:37:00Z" w:initials="SH">
    <w:p w14:paraId="6557CD82" w14:textId="77777777" w:rsidR="00B30E23" w:rsidRDefault="00B30E23" w:rsidP="00B30E23">
      <w:pPr>
        <w:jc w:val="left"/>
      </w:pPr>
      <w:r>
        <w:rPr>
          <w:rStyle w:val="CommentReference"/>
        </w:rPr>
        <w:annotationRef/>
      </w:r>
      <w:r>
        <w:rPr>
          <w:color w:val="000000"/>
          <w:sz w:val="20"/>
          <w:szCs w:val="20"/>
        </w:rPr>
        <w:t xml:space="preserve">US 41 — In both field names and text, consider using the term "extents" instead of "byteranges". Extents is the common term for byte ranges used in ISOBMFF. </w:t>
      </w:r>
    </w:p>
  </w:comment>
  <w:comment w:id="562" w:author="Scott Houchin [2]" w:date="2024-04-11T12:38:00Z" w:initials="SH">
    <w:p w14:paraId="4145C405" w14:textId="77777777" w:rsidR="00FD1765" w:rsidRDefault="00FD1765" w:rsidP="00FD1765">
      <w:pPr>
        <w:jc w:val="left"/>
      </w:pPr>
      <w:r>
        <w:rPr>
          <w:rStyle w:val="CommentReference"/>
        </w:rPr>
        <w:annotationRef/>
      </w:r>
      <w:r>
        <w:rPr>
          <w:color w:val="000000"/>
          <w:sz w:val="20"/>
          <w:szCs w:val="20"/>
        </w:rPr>
        <w:t xml:space="preserve">US 43 — Consider any contributions enabling different compression types to be used for different samples for a single media configuration prior to finalizing the DAM </w:t>
      </w:r>
    </w:p>
  </w:comment>
  <w:comment w:id="580" w:author="Scott Houchin [2]" w:date="2024-04-11T12:39:00Z" w:initials="SH">
    <w:p w14:paraId="12072863" w14:textId="77777777" w:rsidR="007A00C0" w:rsidRDefault="007A00C0" w:rsidP="007A00C0">
      <w:pPr>
        <w:jc w:val="left"/>
      </w:pPr>
      <w:r>
        <w:rPr>
          <w:rStyle w:val="CommentReference"/>
        </w:rPr>
        <w:annotationRef/>
      </w:r>
      <w:r>
        <w:rPr>
          <w:color w:val="000000"/>
          <w:sz w:val="20"/>
          <w:szCs w:val="20"/>
        </w:rPr>
        <w:t xml:space="preserve">US 44 — The use of offsets within the range description changes the behaviour of a file reader, as the bytes cannot be fetched from mdat without looking at the CompressedByteRangesInformationBox . For safety purposes, we should either have 2 different restricted scheme types, or at least have a signaling in the CompressionConfigurationBox . Contributions on this topic are expected. </w:t>
      </w:r>
    </w:p>
    <w:p w14:paraId="37A51C75" w14:textId="77777777" w:rsidR="007A00C0" w:rsidRDefault="007A00C0" w:rsidP="007A00C0">
      <w:pPr>
        <w:jc w:val="left"/>
      </w:pPr>
    </w:p>
    <w:p w14:paraId="0587398A" w14:textId="77777777" w:rsidR="007A00C0" w:rsidRDefault="007A00C0" w:rsidP="007A00C0">
      <w:pPr>
        <w:jc w:val="left"/>
      </w:pPr>
      <w:r>
        <w:rPr>
          <w:color w:val="000000"/>
          <w:sz w:val="20"/>
          <w:szCs w:val="20"/>
        </w:rPr>
        <w:t xml:space="preserve">Implement based on contributions or technical discussion prior to finalizing the DAM </w:t>
      </w:r>
    </w:p>
  </w:comment>
  <w:comment w:id="606" w:author="Scott Houchin [2]" w:date="2024-04-11T12:44:00Z" w:initials="SH">
    <w:p w14:paraId="1C95DEF3" w14:textId="77777777" w:rsidR="00A41FBB" w:rsidRDefault="00A41FBB" w:rsidP="00A41FBB">
      <w:pPr>
        <w:jc w:val="left"/>
      </w:pPr>
      <w:r>
        <w:rPr>
          <w:rStyle w:val="CommentReference"/>
        </w:rPr>
        <w:annotationRef/>
      </w:r>
      <w:r>
        <w:rPr>
          <w:color w:val="000000"/>
          <w:sz w:val="20"/>
          <w:szCs w:val="20"/>
        </w:rPr>
        <w:t xml:space="preserve">US 54 — It’s not obvious that the SDL defining ItemCompressedByteRangeInfo is referring back to the class compressed_range_info defined in 8.3.2.2. The SDL references the class, but the semantics describes the fields of that class directly. </w:t>
      </w:r>
    </w:p>
    <w:p w14:paraId="3C96D6A3" w14:textId="77777777" w:rsidR="00A41FBB" w:rsidRDefault="00A41FBB" w:rsidP="00A41FBB">
      <w:pPr>
        <w:jc w:val="left"/>
      </w:pPr>
    </w:p>
    <w:p w14:paraId="01B4F433" w14:textId="77777777" w:rsidR="00A41FBB" w:rsidRDefault="00A41FBB" w:rsidP="00A41FBB">
      <w:pPr>
        <w:jc w:val="left"/>
      </w:pPr>
      <w:r>
        <w:rPr>
          <w:color w:val="000000"/>
          <w:sz w:val="20"/>
          <w:szCs w:val="20"/>
        </w:rPr>
        <w:t>Recommend pull that class out into its own subsection, and then change the 8.4.2.3 semantics section to describe use of the class, not use of the individual fields</w:t>
      </w:r>
    </w:p>
    <w:p w14:paraId="0FF44E0D" w14:textId="77777777" w:rsidR="00A41FBB" w:rsidRDefault="00A41FBB" w:rsidP="00A41FBB">
      <w:pPr>
        <w:jc w:val="left"/>
      </w:pPr>
    </w:p>
  </w:comment>
  <w:comment w:id="802" w:author="Scott Houchin [2]" w:date="2024-04-11T12:47:00Z" w:initials="SH">
    <w:p w14:paraId="4E10D945" w14:textId="77777777" w:rsidR="00880B57" w:rsidRDefault="00880B57" w:rsidP="00880B57">
      <w:pPr>
        <w:jc w:val="left"/>
      </w:pPr>
      <w:r>
        <w:rPr>
          <w:rStyle w:val="CommentReference"/>
        </w:rPr>
        <w:annotationRef/>
      </w:r>
      <w:r>
        <w:rPr>
          <w:color w:val="000000"/>
          <w:sz w:val="20"/>
          <w:szCs w:val="20"/>
        </w:rPr>
        <w:t xml:space="preserve">US 56 — Possibly this would be cleaner if we used a different item type (i.e. not unci). At least in libheif, there is a big switch on that to pick up the right decode logic. </w:t>
      </w:r>
    </w:p>
  </w:comment>
  <w:comment w:id="813" w:author="Scott Houchin [2]" w:date="2024-04-11T12:42:00Z" w:initials="SH">
    <w:p w14:paraId="5E3E16B2" w14:textId="3289687B" w:rsidR="00F252FE" w:rsidRDefault="00F252FE" w:rsidP="00F252FE">
      <w:pPr>
        <w:jc w:val="left"/>
      </w:pPr>
      <w:r>
        <w:rPr>
          <w:rStyle w:val="CommentReference"/>
        </w:rPr>
        <w:annotationRef/>
      </w:r>
      <w:r>
        <w:rPr>
          <w:color w:val="000000"/>
          <w:sz w:val="20"/>
          <w:szCs w:val="20"/>
        </w:rPr>
        <w:t xml:space="preserve">US 53 — Consider changing “ItemCompressed” in both text and box/field names to “GenericallyCompressedItem”. The wording seems awkward. Need to ensure that the original intention was not to use these boxes for other capabilities before changing. </w:t>
      </w:r>
    </w:p>
  </w:comment>
  <w:comment w:id="879" w:author="Scott Houchin [2]" w:date="2024-04-11T12:46:00Z" w:initials="SH">
    <w:p w14:paraId="26D17B92" w14:textId="77777777" w:rsidR="00FD4DBD" w:rsidRDefault="00FD4DBD" w:rsidP="00FD4DBD">
      <w:pPr>
        <w:jc w:val="left"/>
      </w:pPr>
      <w:r>
        <w:rPr>
          <w:rStyle w:val="CommentReference"/>
        </w:rPr>
        <w:annotationRef/>
      </w:r>
      <w:r>
        <w:rPr>
          <w:color w:val="000000"/>
          <w:sz w:val="20"/>
          <w:szCs w:val="20"/>
        </w:rPr>
        <w:t xml:space="preserve">US 55 — Making the range_offset relative to the start of the file is OK for the mdat case. However it doesn’t work for other cases (idat, external URL, imdt, snim). </w:t>
      </w:r>
    </w:p>
    <w:p w14:paraId="4D7E630F" w14:textId="77777777" w:rsidR="00FD4DBD" w:rsidRDefault="00FD4DBD" w:rsidP="00FD4DBD">
      <w:pPr>
        <w:jc w:val="left"/>
      </w:pPr>
    </w:p>
    <w:p w14:paraId="1784F3CD" w14:textId="77777777" w:rsidR="00FD4DBD" w:rsidRDefault="00FD4DBD" w:rsidP="00FD4DBD">
      <w:pPr>
        <w:jc w:val="left"/>
      </w:pPr>
      <w:r>
        <w:rPr>
          <w:color w:val="000000"/>
          <w:sz w:val="20"/>
          <w:szCs w:val="20"/>
        </w:rPr>
        <w:t xml:space="preserve">Use the same logic as ISO 14496-12 Section 8.11.3.1, possibly by reference. </w:t>
      </w:r>
    </w:p>
  </w:comment>
  <w:comment w:id="896" w:author="Scott Houchin [2]" w:date="2024-04-11T12:48:00Z" w:initials="SH">
    <w:p w14:paraId="74A34A57" w14:textId="77777777" w:rsidR="00987776" w:rsidRDefault="00987776" w:rsidP="00987776">
      <w:pPr>
        <w:jc w:val="left"/>
      </w:pPr>
      <w:r>
        <w:rPr>
          <w:rStyle w:val="CommentReference"/>
        </w:rPr>
        <w:annotationRef/>
      </w:r>
      <w:r>
        <w:rPr>
          <w:color w:val="000000"/>
          <w:sz w:val="20"/>
          <w:szCs w:val="20"/>
        </w:rPr>
        <w:t xml:space="preserve">US 57 — Clause 9 header text is not clear. Find a better name for the section </w:t>
      </w:r>
    </w:p>
  </w:comment>
  <w:comment w:id="902" w:author="Scott Houchin [2]" w:date="2024-04-11T12:51:00Z" w:initials="SH">
    <w:p w14:paraId="0E0D061B" w14:textId="77777777" w:rsidR="00A05A71" w:rsidRDefault="00A05A71" w:rsidP="00A05A71">
      <w:pPr>
        <w:jc w:val="left"/>
      </w:pPr>
      <w:r>
        <w:rPr>
          <w:rStyle w:val="CommentReference"/>
        </w:rPr>
        <w:annotationRef/>
      </w:r>
      <w:r>
        <w:rPr>
          <w:color w:val="000000"/>
          <w:sz w:val="20"/>
          <w:szCs w:val="20"/>
        </w:rPr>
        <w:t xml:space="preserve">US 63 — Move the list of compressed_entity_type values up to Clause 8.2.3. With this list of entities all the way at the end of the document, it’s harder to understand how the data is segmented when the encoding is described </w:t>
      </w:r>
    </w:p>
  </w:comment>
  <w:comment w:id="908" w:author="Scott Houchin [2]" w:date="2024-04-11T12:50:00Z" w:initials="SH">
    <w:p w14:paraId="0A39A67D" w14:textId="4643528B" w:rsidR="002D7F47" w:rsidRDefault="002D7F47" w:rsidP="002D7F47">
      <w:pPr>
        <w:jc w:val="left"/>
      </w:pPr>
      <w:r>
        <w:rPr>
          <w:rStyle w:val="CommentReference"/>
        </w:rPr>
        <w:annotationRef/>
      </w:r>
      <w:r>
        <w:rPr>
          <w:color w:val="000000"/>
          <w:sz w:val="20"/>
          <w:szCs w:val="20"/>
        </w:rPr>
        <w:t xml:space="preserve">US 62 — Add additional types for KLV sets/packs and clarify distinction </w:t>
      </w:r>
    </w:p>
  </w:comment>
  <w:comment w:id="909" w:author="Scott Houchin [2]" w:date="2024-04-11T12:50:00Z" w:initials="SH">
    <w:p w14:paraId="1CBD5F68" w14:textId="5B7BCD2E" w:rsidR="00E20530" w:rsidRDefault="00E20530" w:rsidP="00E20530">
      <w:pPr>
        <w:jc w:val="left"/>
      </w:pPr>
      <w:r>
        <w:rPr>
          <w:rStyle w:val="CommentReference"/>
        </w:rPr>
        <w:annotationRef/>
      </w:r>
      <w:r>
        <w:rPr>
          <w:color w:val="000000"/>
          <w:sz w:val="20"/>
          <w:szCs w:val="20"/>
        </w:rPr>
        <w:t xml:space="preserve">US 61 — Consider if other entity types, proposed or recommended through separate contributions should be included before finalizing the DAM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CF5A376" w15:done="0"/>
  <w15:commentEx w15:paraId="62ECB44D" w15:done="0"/>
  <w15:commentEx w15:paraId="7CE5CF2C" w15:done="0"/>
  <w15:commentEx w15:paraId="575A7287" w15:done="0"/>
  <w15:commentEx w15:paraId="071596B0" w15:done="0"/>
  <w15:commentEx w15:paraId="5E791D8B" w15:done="0"/>
  <w15:commentEx w15:paraId="38CFDEFA" w15:done="0"/>
  <w15:commentEx w15:paraId="6C2C8115" w15:done="0"/>
  <w15:commentEx w15:paraId="6557CD82" w15:done="0"/>
  <w15:commentEx w15:paraId="4145C405" w15:done="0"/>
  <w15:commentEx w15:paraId="0587398A" w15:done="0"/>
  <w15:commentEx w15:paraId="0FF44E0D" w15:done="0"/>
  <w15:commentEx w15:paraId="4E10D945" w15:done="0"/>
  <w15:commentEx w15:paraId="5E3E16B2" w15:done="0"/>
  <w15:commentEx w15:paraId="1784F3CD" w15:done="0"/>
  <w15:commentEx w15:paraId="74A34A57" w15:done="0"/>
  <w15:commentEx w15:paraId="0E0D061B" w15:done="0"/>
  <w15:commentEx w15:paraId="0A39A67D" w15:done="0"/>
  <w15:commentEx w15:paraId="1CBD5F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25321" w16cex:dateUtc="2024-04-11T16:16:00Z"/>
  <w16cex:commentExtensible w16cex:durableId="29C25355" w16cex:dateUtc="2024-04-11T16:17:00Z"/>
  <w16cex:commentExtensible w16cex:durableId="29C253B5" w16cex:dateUtc="2024-04-11T16:19:00Z"/>
  <w16cex:commentExtensible w16cex:durableId="29C25551" w16cex:dateUtc="2024-04-11T16:25:00Z"/>
  <w16cex:commentExtensible w16cex:durableId="29C255CB" w16cex:dateUtc="2024-04-11T16:27:00Z"/>
  <w16cex:commentExtensible w16cex:durableId="29C2579B" w16cex:dateUtc="2024-04-11T16:35:00Z"/>
  <w16cex:commentExtensible w16cex:durableId="29C25736" w16cex:dateUtc="2024-04-11T16:33:00Z"/>
  <w16cex:commentExtensible w16cex:durableId="29C257D7" w16cex:dateUtc="2024-04-11T16:36:00Z"/>
  <w16cex:commentExtensible w16cex:durableId="29C2580D" w16cex:dateUtc="2024-04-11T16:37:00Z"/>
  <w16cex:commentExtensible w16cex:durableId="29C2582A" w16cex:dateUtc="2024-04-11T16:38:00Z"/>
  <w16cex:commentExtensible w16cex:durableId="29C25880" w16cex:dateUtc="2024-04-11T16:39:00Z"/>
  <w16cex:commentExtensible w16cex:durableId="29C25996" w16cex:dateUtc="2024-04-11T16:44:00Z"/>
  <w16cex:commentExtensible w16cex:durableId="29C25A5F" w16cex:dateUtc="2024-04-11T16:47:00Z"/>
  <w16cex:commentExtensible w16cex:durableId="29C25940" w16cex:dateUtc="2024-04-11T16:42:00Z"/>
  <w16cex:commentExtensible w16cex:durableId="29C25A0A" w16cex:dateUtc="2024-04-11T16:46:00Z"/>
  <w16cex:commentExtensible w16cex:durableId="29C25A9C" w16cex:dateUtc="2024-04-11T16:48:00Z"/>
  <w16cex:commentExtensible w16cex:durableId="29C25B53" w16cex:dateUtc="2024-04-11T16:51:00Z"/>
  <w16cex:commentExtensible w16cex:durableId="29C25B2F" w16cex:dateUtc="2024-04-11T16:50:00Z"/>
  <w16cex:commentExtensible w16cex:durableId="29C25B17" w16cex:dateUtc="2024-04-11T1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F5A376" w16cid:durableId="29C25321"/>
  <w16cid:commentId w16cid:paraId="62ECB44D" w16cid:durableId="29C25355"/>
  <w16cid:commentId w16cid:paraId="7CE5CF2C" w16cid:durableId="29C253B5"/>
  <w16cid:commentId w16cid:paraId="575A7287" w16cid:durableId="29C25551"/>
  <w16cid:commentId w16cid:paraId="071596B0" w16cid:durableId="29C255CB"/>
  <w16cid:commentId w16cid:paraId="5E791D8B" w16cid:durableId="29C2579B"/>
  <w16cid:commentId w16cid:paraId="38CFDEFA" w16cid:durableId="29C25736"/>
  <w16cid:commentId w16cid:paraId="6C2C8115" w16cid:durableId="29C257D7"/>
  <w16cid:commentId w16cid:paraId="6557CD82" w16cid:durableId="29C2580D"/>
  <w16cid:commentId w16cid:paraId="4145C405" w16cid:durableId="29C2582A"/>
  <w16cid:commentId w16cid:paraId="0587398A" w16cid:durableId="29C25880"/>
  <w16cid:commentId w16cid:paraId="0FF44E0D" w16cid:durableId="29C25996"/>
  <w16cid:commentId w16cid:paraId="4E10D945" w16cid:durableId="29C25A5F"/>
  <w16cid:commentId w16cid:paraId="5E3E16B2" w16cid:durableId="29C25940"/>
  <w16cid:commentId w16cid:paraId="1784F3CD" w16cid:durableId="29C25A0A"/>
  <w16cid:commentId w16cid:paraId="74A34A57" w16cid:durableId="29C25A9C"/>
  <w16cid:commentId w16cid:paraId="0E0D061B" w16cid:durableId="29C25B53"/>
  <w16cid:commentId w16cid:paraId="0A39A67D" w16cid:durableId="29C25B2F"/>
  <w16cid:commentId w16cid:paraId="1CBD5F68" w16cid:durableId="29C25B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19F08" w14:textId="77777777" w:rsidR="00AE3661" w:rsidRDefault="00AE3661">
      <w:pPr>
        <w:spacing w:after="0" w:line="240" w:lineRule="auto"/>
      </w:pPr>
      <w:r>
        <w:separator/>
      </w:r>
    </w:p>
  </w:endnote>
  <w:endnote w:type="continuationSeparator" w:id="0">
    <w:p w14:paraId="7E97034C" w14:textId="77777777" w:rsidR="00AE3661" w:rsidRDefault="00AE3661">
      <w:pPr>
        <w:spacing w:after="0" w:line="240" w:lineRule="auto"/>
      </w:pPr>
      <w:r>
        <w:continuationSeparator/>
      </w:r>
    </w:p>
  </w:endnote>
  <w:endnote w:type="continuationNotice" w:id="1">
    <w:p w14:paraId="2DBC4F2E" w14:textId="77777777" w:rsidR="00AE3661" w:rsidRDefault="00AE36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NewPSMT">
    <w:altName w:val="Courier New"/>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2FBAAD03"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w:t>
    </w:r>
    <w:r w:rsidR="00363A83">
      <w:rPr>
        <w:sz w:val="18"/>
        <w:szCs w:val="18"/>
      </w:rPr>
      <w:t>3</w:t>
    </w:r>
    <w:r w:rsidRPr="00096387">
      <w:rPr>
        <w:sz w:val="18"/>
        <w:szCs w:val="18"/>
      </w:rPr>
      <w:t xml:space="preserve"> – All rights </w:t>
    </w:r>
    <w:proofErr w:type="gramStart"/>
    <w:r w:rsidRPr="00096387">
      <w:rPr>
        <w:sz w:val="18"/>
        <w:szCs w:val="18"/>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0FDD2A4C"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w:t>
    </w:r>
    <w:r w:rsidR="008C2679">
      <w:rPr>
        <w:sz w:val="18"/>
        <w:szCs w:val="18"/>
      </w:rPr>
      <w:t>3</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xml:space="preserve"> – All rights </w:t>
    </w:r>
    <w:proofErr w:type="gramStart"/>
    <w:r w:rsidRPr="008A6D64">
      <w:rPr>
        <w:sz w:val="18"/>
        <w:szCs w:val="18"/>
      </w:rPr>
      <w:t>reserved</w:t>
    </w:r>
    <w:proofErr w:type="gram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44F9A" w14:textId="77777777" w:rsidR="00AE3661" w:rsidRDefault="00AE3661">
      <w:pPr>
        <w:spacing w:after="0" w:line="240" w:lineRule="auto"/>
      </w:pPr>
      <w:r>
        <w:separator/>
      </w:r>
    </w:p>
  </w:footnote>
  <w:footnote w:type="continuationSeparator" w:id="0">
    <w:p w14:paraId="470A9EB7" w14:textId="77777777" w:rsidR="00AE3661" w:rsidRDefault="00AE3661">
      <w:pPr>
        <w:spacing w:after="0" w:line="240" w:lineRule="auto"/>
      </w:pPr>
      <w:r>
        <w:continuationSeparator/>
      </w:r>
    </w:p>
  </w:footnote>
  <w:footnote w:type="continuationNotice" w:id="1">
    <w:p w14:paraId="736DF3B5" w14:textId="77777777" w:rsidR="00AE3661" w:rsidRDefault="00AE36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A6F8" w14:textId="7EBB8315" w:rsidR="00F03E50" w:rsidRDefault="00000000">
    <w:pPr>
      <w:pStyle w:val="Header"/>
    </w:pPr>
    <w:r>
      <w:rPr>
        <w:noProof/>
      </w:rPr>
      <w:pict w14:anchorId="7AA0C5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278231" o:spid="_x0000_s1033" type="#_x0000_t136" alt="" style="position:absolute;left:0;text-align:left;margin-left:0;margin-top:0;width:494.6pt;height:192.35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Cambria&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63EC" w14:textId="4B0137A1" w:rsidR="00F03E50" w:rsidRDefault="00000000">
    <w:pPr>
      <w:pStyle w:val="Header"/>
    </w:pPr>
    <w:r>
      <w:rPr>
        <w:noProof/>
      </w:rPr>
      <w:pict w14:anchorId="08BFE8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278236" o:spid="_x0000_s1025" type="#_x0000_t136" alt="" style="position:absolute;left:0;text-align:left;margin-left:0;margin-top:0;width:494.6pt;height:192.35pt;rotation:315;z-index:-251630592;mso-wrap-edited:f;mso-width-percent:0;mso-height-percent:0;mso-position-horizontal:center;mso-position-horizontal-relative:margin;mso-position-vertical:center;mso-position-vertical-relative:margin;mso-width-percent:0;mso-height-percent:0" o:allowincell="f" fillcolor="silver" stroked="f">
          <v:textpath style="font-family:&quot;Cambria&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FD492" w14:textId="0DA3FFDA" w:rsidR="00AF62FD" w:rsidRPr="004D16C0" w:rsidRDefault="00000000" w:rsidP="004421EF">
    <w:pPr>
      <w:pStyle w:val="Header"/>
      <w:spacing w:after="360"/>
      <w:rPr>
        <w:b w:val="0"/>
        <w:sz w:val="24"/>
        <w:szCs w:val="24"/>
      </w:rPr>
    </w:pPr>
    <w:r>
      <w:rPr>
        <w:noProof/>
      </w:rPr>
      <w:pict w14:anchorId="6BA1F0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278232" o:spid="_x0000_s1032" type="#_x0000_t136" alt="" style="position:absolute;left:0;text-align:left;margin-left:0;margin-top:0;width:494.6pt;height:192.35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Cambria&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2DEC6" w14:textId="2E819690" w:rsidR="00F03E50" w:rsidRDefault="00000000">
    <w:pPr>
      <w:pStyle w:val="Header"/>
    </w:pPr>
    <w:r>
      <w:rPr>
        <w:noProof/>
      </w:rPr>
      <w:pict w14:anchorId="3C79D6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278230" o:spid="_x0000_s1031" type="#_x0000_t136" alt="" style="position:absolute;left:0;text-align:left;margin-left:0;margin-top:0;width:494.6pt;height:192.35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Cambria&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B7DDD" w14:textId="77777777" w:rsidR="009067FA" w:rsidRPr="004D16C0" w:rsidRDefault="00000000" w:rsidP="004421EF">
    <w:pPr>
      <w:pStyle w:val="Header"/>
      <w:spacing w:after="360"/>
      <w:rPr>
        <w:b w:val="0"/>
        <w:sz w:val="24"/>
        <w:szCs w:val="24"/>
      </w:rPr>
    </w:pPr>
    <w:r>
      <w:rPr>
        <w:noProof/>
      </w:rPr>
      <w:pict w14:anchorId="2E1860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alt="" style="position:absolute;left:0;text-align:left;margin-left:0;margin-top:0;width:494.6pt;height:192.35pt;rotation:315;z-index:-251620352;mso-wrap-edited:f;mso-width-percent:0;mso-height-percent:0;mso-position-horizontal:center;mso-position-horizontal-relative:margin;mso-position-vertical:center;mso-position-vertical-relative:margin;mso-width-percent:0;mso-height-percent:0" o:allowincell="f" fillcolor="silver" stroked="f">
          <v:textpath style="font-family:&quot;Cambria&quot;;font-size:1pt" string="DRAFT"/>
          <w10:wrap anchorx="margin" anchory="margin"/>
        </v:shape>
      </w:pict>
    </w:r>
    <w:r w:rsidR="009067FA" w:rsidRPr="004D16C0">
      <w:rPr>
        <w:b w:val="0"/>
        <w:sz w:val="24"/>
        <w:szCs w:val="24"/>
      </w:rPr>
      <w:t>© ISO</w:t>
    </w:r>
    <w:r w:rsidR="009067FA">
      <w:rPr>
        <w:b w:val="0"/>
        <w:sz w:val="24"/>
        <w:szCs w:val="24"/>
      </w:rPr>
      <w:t>/IEC</w:t>
    </w:r>
    <w:r w:rsidR="009067FA" w:rsidRPr="004D16C0">
      <w:rPr>
        <w:b w:val="0"/>
        <w:sz w:val="24"/>
        <w:szCs w:val="24"/>
      </w:rPr>
      <w:t> </w:t>
    </w:r>
    <w:r w:rsidR="009067FA">
      <w:rPr>
        <w:b w:val="0"/>
        <w:sz w:val="24"/>
        <w:szCs w:val="24"/>
      </w:rPr>
      <w:t>2023</w:t>
    </w:r>
    <w:r w:rsidR="009067FA" w:rsidRPr="004D16C0">
      <w:rPr>
        <w:b w:val="0"/>
        <w:sz w:val="24"/>
        <w:szCs w:val="24"/>
      </w:rPr>
      <w:t> – All rights reserved</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34929AB6" w:rsidR="00D86F32" w:rsidRPr="00502111" w:rsidRDefault="00000000" w:rsidP="004D16C0">
    <w:pPr>
      <w:pStyle w:val="Header"/>
      <w:spacing w:after="720" w:line="240" w:lineRule="exact"/>
      <w:jc w:val="left"/>
      <w:rPr>
        <w:sz w:val="24"/>
        <w:szCs w:val="24"/>
        <w:lang w:val="fr-FR"/>
      </w:rPr>
    </w:pPr>
    <w:r>
      <w:rPr>
        <w:noProof/>
      </w:rPr>
      <w:pict w14:anchorId="774618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278234" o:spid="_x0000_s1030" type="#_x0000_t136" alt="" style="position:absolute;margin-left:0;margin-top:0;width:494.6pt;height:192.35pt;rotation:315;z-index:-251638784;mso-wrap-edited:f;mso-width-percent:0;mso-height-percent:0;mso-position-horizontal:center;mso-position-horizontal-relative:margin;mso-position-vertical:center;mso-position-vertical-relative:margin;mso-width-percent:0;mso-height-percent:0" o:allowincell="f" fillcolor="silver" stroked="f">
          <v:textpath style="font-family:&quot;Cambria&quot;;font-size:1pt" string="DRAFT"/>
          <w10:wrap anchorx="margin" anchory="margin"/>
        </v:shape>
      </w:pict>
    </w:r>
    <w:r w:rsidR="00D86F32" w:rsidRPr="00502111">
      <w:rPr>
        <w:sz w:val="24"/>
        <w:szCs w:val="24"/>
        <w:lang w:val="fr-FR"/>
      </w:rPr>
      <w:t>ISO/IEC</w:t>
    </w:r>
    <w:r w:rsidR="00D86F32" w:rsidRPr="00502111">
      <w:rPr>
        <w:lang w:val="fr-FR"/>
      </w:rPr>
      <w:t> </w:t>
    </w:r>
    <w:r w:rsidR="00D86F32" w:rsidRPr="00502111">
      <w:rPr>
        <w:sz w:val="24"/>
        <w:szCs w:val="24"/>
        <w:lang w:val="fr-FR"/>
      </w:rPr>
      <w:t>2300</w:t>
    </w:r>
    <w:r w:rsidR="00B107E3" w:rsidRPr="00502111">
      <w:rPr>
        <w:sz w:val="24"/>
        <w:szCs w:val="24"/>
        <w:lang w:val="fr-FR"/>
      </w:rPr>
      <w:t>1</w:t>
    </w:r>
    <w:r w:rsidR="00D86F32" w:rsidRPr="00502111">
      <w:rPr>
        <w:sz w:val="24"/>
        <w:szCs w:val="24"/>
        <w:lang w:val="fr-FR"/>
      </w:rPr>
      <w:t>-</w:t>
    </w:r>
    <w:proofErr w:type="gramStart"/>
    <w:r w:rsidR="00D86F32" w:rsidRPr="00502111">
      <w:rPr>
        <w:sz w:val="24"/>
        <w:szCs w:val="24"/>
        <w:lang w:val="fr-FR"/>
      </w:rPr>
      <w:t>1</w:t>
    </w:r>
    <w:r w:rsidR="00B107E3" w:rsidRPr="00502111">
      <w:rPr>
        <w:sz w:val="24"/>
        <w:szCs w:val="24"/>
        <w:lang w:val="fr-FR"/>
      </w:rPr>
      <w:t>7</w:t>
    </w:r>
    <w:r w:rsidR="00D86F32" w:rsidRPr="00502111">
      <w:rPr>
        <w:sz w:val="24"/>
        <w:szCs w:val="24"/>
        <w:lang w:val="fr-FR"/>
      </w:rPr>
      <w:t>:</w:t>
    </w:r>
    <w:proofErr w:type="gramEnd"/>
    <w:r w:rsidR="00B107E3" w:rsidRPr="00502111">
      <w:rPr>
        <w:sz w:val="24"/>
        <w:szCs w:val="24"/>
        <w:lang w:val="fr-FR"/>
      </w:rPr>
      <w:t>202x</w:t>
    </w:r>
    <w:r w:rsidR="00D86F32" w:rsidRPr="00502111">
      <w:rPr>
        <w:sz w:val="24"/>
        <w:szCs w:val="24"/>
        <w:lang w:val="fr-FR"/>
      </w:rPr>
      <w:t xml:space="preserve">/AMD </w:t>
    </w:r>
    <w:r w:rsidR="00363A83" w:rsidRPr="00502111">
      <w:rPr>
        <w:sz w:val="24"/>
        <w:szCs w:val="24"/>
        <w:lang w:val="fr-FR"/>
      </w:rPr>
      <w:t>y</w:t>
    </w:r>
    <w:r w:rsidR="00D86F32" w:rsidRPr="00502111">
      <w:rPr>
        <w:sz w:val="24"/>
        <w:szCs w:val="24"/>
        <w:lang w:val="fr-FR"/>
      </w:rPr>
      <w:t>:202</w:t>
    </w:r>
    <w:r w:rsidR="00363A83" w:rsidRPr="00502111">
      <w:rPr>
        <w:sz w:val="24"/>
        <w:szCs w:val="24"/>
        <w:lang w:val="fr-FR"/>
      </w:rPr>
      <w:t>z</w:t>
    </w:r>
    <w:r w:rsidR="00D86F32" w:rsidRPr="00502111">
      <w:rPr>
        <w:sz w:val="24"/>
        <w:szCs w:val="24"/>
        <w:lang w:val="fr-FR"/>
      </w:rPr>
      <w:t>(E)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5CA44B21" w:rsidR="00D86F32" w:rsidRPr="00502111" w:rsidRDefault="00000000" w:rsidP="00864D32">
    <w:pPr>
      <w:pStyle w:val="Header"/>
      <w:spacing w:after="720" w:line="240" w:lineRule="exact"/>
      <w:jc w:val="right"/>
      <w:rPr>
        <w:sz w:val="24"/>
        <w:szCs w:val="24"/>
        <w:lang w:val="fr-FR"/>
      </w:rPr>
    </w:pPr>
    <w:r>
      <w:rPr>
        <w:noProof/>
      </w:rPr>
      <w:pict w14:anchorId="25E311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278235" o:spid="_x0000_s1029" type="#_x0000_t136" alt="" style="position:absolute;left:0;text-align:left;margin-left:0;margin-top:0;width:494.6pt;height:192.35pt;rotation:315;z-index:-251634688;mso-wrap-edited:f;mso-width-percent:0;mso-height-percent:0;mso-position-horizontal:center;mso-position-horizontal-relative:margin;mso-position-vertical:center;mso-position-vertical-relative:margin;mso-width-percent:0;mso-height-percent:0" o:allowincell="f" fillcolor="silver" stroked="f">
          <v:textpath style="font-family:&quot;Cambria&quot;;font-size:1pt" string="DRAFT"/>
          <w10:wrap anchorx="margin" anchory="margin"/>
        </v:shape>
      </w:pict>
    </w:r>
    <w:r w:rsidR="00D86F32" w:rsidRPr="00502111">
      <w:rPr>
        <w:sz w:val="24"/>
        <w:szCs w:val="24"/>
        <w:lang w:val="fr-FR"/>
      </w:rPr>
      <w:t>ISO/IEC 2300</w:t>
    </w:r>
    <w:r w:rsidR="00363A83" w:rsidRPr="00502111">
      <w:rPr>
        <w:sz w:val="24"/>
        <w:szCs w:val="24"/>
        <w:lang w:val="fr-FR"/>
      </w:rPr>
      <w:t>1</w:t>
    </w:r>
    <w:r w:rsidR="00D86F32" w:rsidRPr="00502111">
      <w:rPr>
        <w:sz w:val="24"/>
        <w:szCs w:val="24"/>
        <w:lang w:val="fr-FR"/>
      </w:rPr>
      <w:t>-</w:t>
    </w:r>
    <w:proofErr w:type="gramStart"/>
    <w:r w:rsidR="00D86F32" w:rsidRPr="00502111">
      <w:rPr>
        <w:sz w:val="24"/>
        <w:szCs w:val="24"/>
        <w:lang w:val="fr-FR"/>
      </w:rPr>
      <w:t>1</w:t>
    </w:r>
    <w:r w:rsidR="00363A83" w:rsidRPr="00502111">
      <w:rPr>
        <w:sz w:val="24"/>
        <w:szCs w:val="24"/>
        <w:lang w:val="fr-FR"/>
      </w:rPr>
      <w:t>7</w:t>
    </w:r>
    <w:r w:rsidR="00D86F32" w:rsidRPr="00502111">
      <w:rPr>
        <w:sz w:val="24"/>
        <w:szCs w:val="24"/>
        <w:lang w:val="fr-FR"/>
      </w:rPr>
      <w:t>:</w:t>
    </w:r>
    <w:proofErr w:type="gramEnd"/>
    <w:r w:rsidR="00D86F32" w:rsidRPr="00502111">
      <w:rPr>
        <w:sz w:val="24"/>
        <w:szCs w:val="24"/>
        <w:lang w:val="fr-FR"/>
      </w:rPr>
      <w:t>202</w:t>
    </w:r>
    <w:r w:rsidR="00363A83" w:rsidRPr="00502111">
      <w:rPr>
        <w:sz w:val="24"/>
        <w:szCs w:val="24"/>
        <w:lang w:val="fr-FR"/>
      </w:rPr>
      <w:t>x</w:t>
    </w:r>
    <w:r w:rsidR="00D86F32" w:rsidRPr="00502111">
      <w:rPr>
        <w:sz w:val="24"/>
        <w:szCs w:val="24"/>
        <w:lang w:val="fr-FR"/>
      </w:rPr>
      <w:t xml:space="preserve">/AMD </w:t>
    </w:r>
    <w:r w:rsidR="00363A83" w:rsidRPr="00502111">
      <w:rPr>
        <w:sz w:val="24"/>
        <w:szCs w:val="24"/>
        <w:lang w:val="fr-FR"/>
      </w:rPr>
      <w:t>y</w:t>
    </w:r>
    <w:r w:rsidR="00D86F32" w:rsidRPr="00502111">
      <w:rPr>
        <w:sz w:val="24"/>
        <w:szCs w:val="24"/>
        <w:lang w:val="fr-FR"/>
      </w:rPr>
      <w:t>:202</w:t>
    </w:r>
    <w:r w:rsidR="00363A83" w:rsidRPr="00502111">
      <w:rPr>
        <w:sz w:val="24"/>
        <w:szCs w:val="24"/>
        <w:lang w:val="fr-FR"/>
      </w:rPr>
      <w:t>z</w:t>
    </w:r>
    <w:r w:rsidR="00D86F32" w:rsidRPr="00502111">
      <w:rPr>
        <w:sz w:val="24"/>
        <w:szCs w:val="24"/>
        <w:lang w:val="fr-FR"/>
      </w:rPr>
      <w:t>(E)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7D8C" w14:textId="7DD6B17C" w:rsidR="00F03E50" w:rsidRDefault="00000000">
    <w:pPr>
      <w:pStyle w:val="Header"/>
    </w:pPr>
    <w:r>
      <w:rPr>
        <w:noProof/>
      </w:rPr>
      <w:pict w14:anchorId="3063DF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278233" o:spid="_x0000_s1028" type="#_x0000_t136" alt="" style="position:absolute;left:0;text-align:left;margin-left:0;margin-top:0;width:494.6pt;height:192.35pt;rotation:315;z-index:-251642880;mso-wrap-edited:f;mso-width-percent:0;mso-height-percent:0;mso-position-horizontal:center;mso-position-horizontal-relative:margin;mso-position-vertical:center;mso-position-vertical-relative:margin;mso-width-percent:0;mso-height-percent:0" o:allowincell="f" fillcolor="silver" stroked="f">
          <v:textpath style="font-family:&quot;Cambria&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D03C1" w14:textId="05726952" w:rsidR="00F03E50" w:rsidRDefault="00000000">
    <w:pPr>
      <w:pStyle w:val="Header"/>
    </w:pPr>
    <w:r>
      <w:rPr>
        <w:noProof/>
      </w:rPr>
      <w:pict w14:anchorId="113F20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278237" o:spid="_x0000_s1027" type="#_x0000_t136" alt="" style="position:absolute;left:0;text-align:left;margin-left:0;margin-top:0;width:494.6pt;height:192.35pt;rotation:315;z-index:-251626496;mso-wrap-edited:f;mso-width-percent:0;mso-height-percent:0;mso-position-horizontal:center;mso-position-horizontal-relative:margin;mso-position-vertical:center;mso-position-vertical-relative:margin;mso-width-percent:0;mso-height-percent:0" o:allowincell="f" fillcolor="silver" stroked="f">
          <v:textpath style="font-family:&quot;Cambria&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E5DF5" w14:textId="1F180760" w:rsidR="00F03E50" w:rsidRDefault="00000000">
    <w:pPr>
      <w:pStyle w:val="Header"/>
    </w:pPr>
    <w:r>
      <w:rPr>
        <w:noProof/>
      </w:rPr>
      <w:pict w14:anchorId="77DFA3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2278238" o:spid="_x0000_s1026" type="#_x0000_t136" alt="" style="position:absolute;left:0;text-align:left;margin-left:0;margin-top:0;width:494.6pt;height:192.35pt;rotation:315;z-index:-251622400;mso-wrap-edited:f;mso-width-percent:0;mso-height-percent:0;mso-position-horizontal:center;mso-position-horizontal-relative:margin;mso-position-vertical:center;mso-position-vertical-relative:margin;mso-width-percent:0;mso-height-percent:0" o:allowincell="f" fillcolor="silver" stroked="f">
          <v:textpath style="font-family:&quot;Cambria&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004"/>
    <w:multiLevelType w:val="multilevel"/>
    <w:tmpl w:val="E4787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D240A3"/>
    <w:multiLevelType w:val="multilevel"/>
    <w:tmpl w:val="E5EE9B56"/>
    <w:styleLink w:val="CurrentList20"/>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4BC5B25"/>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4" w15:restartNumberingAfterBreak="0">
    <w:nsid w:val="07EE56CF"/>
    <w:multiLevelType w:val="multilevel"/>
    <w:tmpl w:val="04090025"/>
    <w:styleLink w:val="CurrentList12"/>
    <w:lvl w:ilvl="0">
      <w:start w:val="1"/>
      <w:numFmt w:val="decimal"/>
      <w:lvlText w:val="%1"/>
      <w:lvlJc w:val="left"/>
      <w:pPr>
        <w:ind w:left="432" w:hanging="432"/>
      </w:pPr>
      <w:rPr>
        <w:rFonts w:hint="default"/>
        <w:b/>
        <w:i w:val="0"/>
      </w:rPr>
    </w:lvl>
    <w:lvl w:ilvl="1">
      <w:start w:val="1"/>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9CF0DCE"/>
    <w:multiLevelType w:val="multilevel"/>
    <w:tmpl w:val="775A19A6"/>
    <w:styleLink w:val="Listeactuelle11"/>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 w15:restartNumberingAfterBreak="0">
    <w:nsid w:val="0AC603AC"/>
    <w:multiLevelType w:val="multilevel"/>
    <w:tmpl w:val="B6EACB36"/>
    <w:styleLink w:val="CurrentList15"/>
    <w:lvl w:ilvl="0">
      <w:start w:val="4"/>
      <w:numFmt w:val="decimal"/>
      <w:lvlText w:val="%1"/>
      <w:lvlJc w:val="left"/>
      <w:pPr>
        <w:ind w:left="432" w:hanging="432"/>
      </w:pPr>
      <w:rPr>
        <w:rFonts w:hint="default"/>
        <w:b/>
        <w:i w:val="0"/>
      </w:rPr>
    </w:lvl>
    <w:lvl w:ilvl="1">
      <w:start w:val="4"/>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B3053F0"/>
    <w:multiLevelType w:val="multilevel"/>
    <w:tmpl w:val="A46646C6"/>
    <w:styleLink w:val="Listeactuelle8"/>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0CD87EDB"/>
    <w:multiLevelType w:val="hybridMultilevel"/>
    <w:tmpl w:val="F9F0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E04CC0"/>
    <w:multiLevelType w:val="hybridMultilevel"/>
    <w:tmpl w:val="60AC1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AE783D"/>
    <w:multiLevelType w:val="multilevel"/>
    <w:tmpl w:val="88385BE8"/>
    <w:styleLink w:val="Listeactuelle7"/>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134324EB"/>
    <w:multiLevelType w:val="multilevel"/>
    <w:tmpl w:val="02FCC56E"/>
    <w:styleLink w:val="CurrentList1"/>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2" w15:restartNumberingAfterBreak="0">
    <w:nsid w:val="13DB6999"/>
    <w:multiLevelType w:val="multilevel"/>
    <w:tmpl w:val="5BE61A9A"/>
    <w:styleLink w:val="Listeactuelle4"/>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8.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3" w15:restartNumberingAfterBreak="0">
    <w:nsid w:val="17997375"/>
    <w:multiLevelType w:val="multilevel"/>
    <w:tmpl w:val="DD0A50D6"/>
    <w:styleLink w:val="CurrentList26"/>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E4C0AB4"/>
    <w:multiLevelType w:val="multilevel"/>
    <w:tmpl w:val="872E6520"/>
    <w:styleLink w:val="Listeactuelle2"/>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1"/>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22555AB1"/>
    <w:multiLevelType w:val="multilevel"/>
    <w:tmpl w:val="9AD8FD68"/>
    <w:styleLink w:val="CurrentList5"/>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6" w15:restartNumberingAfterBreak="0">
    <w:nsid w:val="25DE7099"/>
    <w:multiLevelType w:val="hybridMultilevel"/>
    <w:tmpl w:val="DB70ED6C"/>
    <w:lvl w:ilvl="0" w:tplc="040C0001">
      <w:start w:val="1"/>
      <w:numFmt w:val="bullet"/>
      <w:lvlText w:val=""/>
      <w:lvlJc w:val="left"/>
      <w:pPr>
        <w:ind w:left="769" w:hanging="360"/>
      </w:pPr>
      <w:rPr>
        <w:rFonts w:ascii="Symbol" w:hAnsi="Symbol" w:hint="default"/>
      </w:rPr>
    </w:lvl>
    <w:lvl w:ilvl="1" w:tplc="040C0003">
      <w:start w:val="1"/>
      <w:numFmt w:val="bullet"/>
      <w:lvlText w:val="o"/>
      <w:lvlJc w:val="left"/>
      <w:pPr>
        <w:ind w:left="1489" w:hanging="360"/>
      </w:pPr>
      <w:rPr>
        <w:rFonts w:ascii="Courier New" w:hAnsi="Courier New" w:cs="Courier New" w:hint="default"/>
      </w:rPr>
    </w:lvl>
    <w:lvl w:ilvl="2" w:tplc="040C0005" w:tentative="1">
      <w:start w:val="1"/>
      <w:numFmt w:val="bullet"/>
      <w:lvlText w:val=""/>
      <w:lvlJc w:val="left"/>
      <w:pPr>
        <w:ind w:left="2209" w:hanging="360"/>
      </w:pPr>
      <w:rPr>
        <w:rFonts w:ascii="Wingdings" w:hAnsi="Wingdings" w:hint="default"/>
      </w:rPr>
    </w:lvl>
    <w:lvl w:ilvl="3" w:tplc="040C0001" w:tentative="1">
      <w:start w:val="1"/>
      <w:numFmt w:val="bullet"/>
      <w:lvlText w:val=""/>
      <w:lvlJc w:val="left"/>
      <w:pPr>
        <w:ind w:left="2929" w:hanging="360"/>
      </w:pPr>
      <w:rPr>
        <w:rFonts w:ascii="Symbol" w:hAnsi="Symbol" w:hint="default"/>
      </w:rPr>
    </w:lvl>
    <w:lvl w:ilvl="4" w:tplc="040C0003" w:tentative="1">
      <w:start w:val="1"/>
      <w:numFmt w:val="bullet"/>
      <w:lvlText w:val="o"/>
      <w:lvlJc w:val="left"/>
      <w:pPr>
        <w:ind w:left="3649" w:hanging="360"/>
      </w:pPr>
      <w:rPr>
        <w:rFonts w:ascii="Courier New" w:hAnsi="Courier New" w:cs="Courier New" w:hint="default"/>
      </w:rPr>
    </w:lvl>
    <w:lvl w:ilvl="5" w:tplc="040C0005" w:tentative="1">
      <w:start w:val="1"/>
      <w:numFmt w:val="bullet"/>
      <w:lvlText w:val=""/>
      <w:lvlJc w:val="left"/>
      <w:pPr>
        <w:ind w:left="4369" w:hanging="360"/>
      </w:pPr>
      <w:rPr>
        <w:rFonts w:ascii="Wingdings" w:hAnsi="Wingdings" w:hint="default"/>
      </w:rPr>
    </w:lvl>
    <w:lvl w:ilvl="6" w:tplc="040C0001" w:tentative="1">
      <w:start w:val="1"/>
      <w:numFmt w:val="bullet"/>
      <w:lvlText w:val=""/>
      <w:lvlJc w:val="left"/>
      <w:pPr>
        <w:ind w:left="5089" w:hanging="360"/>
      </w:pPr>
      <w:rPr>
        <w:rFonts w:ascii="Symbol" w:hAnsi="Symbol" w:hint="default"/>
      </w:rPr>
    </w:lvl>
    <w:lvl w:ilvl="7" w:tplc="040C0003" w:tentative="1">
      <w:start w:val="1"/>
      <w:numFmt w:val="bullet"/>
      <w:lvlText w:val="o"/>
      <w:lvlJc w:val="left"/>
      <w:pPr>
        <w:ind w:left="5809" w:hanging="360"/>
      </w:pPr>
      <w:rPr>
        <w:rFonts w:ascii="Courier New" w:hAnsi="Courier New" w:cs="Courier New" w:hint="default"/>
      </w:rPr>
    </w:lvl>
    <w:lvl w:ilvl="8" w:tplc="040C0005" w:tentative="1">
      <w:start w:val="1"/>
      <w:numFmt w:val="bullet"/>
      <w:lvlText w:val=""/>
      <w:lvlJc w:val="left"/>
      <w:pPr>
        <w:ind w:left="6529" w:hanging="360"/>
      </w:pPr>
      <w:rPr>
        <w:rFonts w:ascii="Wingdings" w:hAnsi="Wingdings" w:hint="default"/>
      </w:rPr>
    </w:lvl>
  </w:abstractNum>
  <w:abstractNum w:abstractNumId="17" w15:restartNumberingAfterBreak="0">
    <w:nsid w:val="26651FDC"/>
    <w:multiLevelType w:val="multilevel"/>
    <w:tmpl w:val="C64840C8"/>
    <w:styleLink w:val="CurrentList6"/>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27343909"/>
    <w:multiLevelType w:val="multilevel"/>
    <w:tmpl w:val="6824A760"/>
    <w:styleLink w:val="Listeactuelle5"/>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2A623726"/>
    <w:multiLevelType w:val="multilevel"/>
    <w:tmpl w:val="7FF4237C"/>
    <w:styleLink w:val="Listeactuelle9"/>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767E08"/>
    <w:multiLevelType w:val="multilevel"/>
    <w:tmpl w:val="9CCA8F78"/>
    <w:styleLink w:val="CurrentList17"/>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2BC54EC3"/>
    <w:multiLevelType w:val="multilevel"/>
    <w:tmpl w:val="20CE065A"/>
    <w:styleLink w:val="CurrentList3"/>
    <w:lvl w:ilvl="0">
      <w:start w:val="8"/>
      <w:numFmt w:val="decimal"/>
      <w:lvlText w:val="%1"/>
      <w:lvlJc w:val="left"/>
      <w:pPr>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2" w15:restartNumberingAfterBreak="0">
    <w:nsid w:val="2DA312B9"/>
    <w:multiLevelType w:val="multilevel"/>
    <w:tmpl w:val="86A26036"/>
    <w:styleLink w:val="CurrentList22"/>
    <w:lvl w:ilvl="0">
      <w:start w:val="4"/>
      <w:numFmt w:val="decimal"/>
      <w:lvlText w:val="%1"/>
      <w:lvlJc w:val="left"/>
      <w:pPr>
        <w:ind w:left="432" w:hanging="432"/>
      </w:pPr>
      <w:rPr>
        <w:rFonts w:hint="default"/>
        <w:b/>
        <w:i w:val="0"/>
      </w:rPr>
    </w:lvl>
    <w:lvl w:ilvl="1">
      <w:start w:val="4"/>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0491B9B"/>
    <w:multiLevelType w:val="multilevel"/>
    <w:tmpl w:val="2CE84B9A"/>
    <w:styleLink w:val="CurrentList8"/>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7F60F79"/>
    <w:multiLevelType w:val="hybridMultilevel"/>
    <w:tmpl w:val="8AA8A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BF1F42"/>
    <w:multiLevelType w:val="multilevel"/>
    <w:tmpl w:val="6784BCDC"/>
    <w:styleLink w:val="CurrentList9"/>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6" w15:restartNumberingAfterBreak="0">
    <w:nsid w:val="3A051AA0"/>
    <w:multiLevelType w:val="multilevel"/>
    <w:tmpl w:val="88385BE8"/>
    <w:styleLink w:val="Listeactuelle6"/>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7" w15:restartNumberingAfterBreak="0">
    <w:nsid w:val="3BF14DA5"/>
    <w:multiLevelType w:val="hybridMultilevel"/>
    <w:tmpl w:val="09E8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7212CF"/>
    <w:multiLevelType w:val="multilevel"/>
    <w:tmpl w:val="24DC7642"/>
    <w:styleLink w:val="CurrentList11"/>
    <w:lvl w:ilvl="0">
      <w:start w:val="1"/>
      <w:numFmt w:val="decimal"/>
      <w:lvlText w:val="%1"/>
      <w:lvlJc w:val="left"/>
      <w:pPr>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9" w15:restartNumberingAfterBreak="0">
    <w:nsid w:val="3FF015D5"/>
    <w:multiLevelType w:val="multilevel"/>
    <w:tmpl w:val="86A26036"/>
    <w:styleLink w:val="CurrentList25"/>
    <w:lvl w:ilvl="0">
      <w:start w:val="4"/>
      <w:numFmt w:val="decimal"/>
      <w:lvlText w:val="%1"/>
      <w:lvlJc w:val="left"/>
      <w:pPr>
        <w:ind w:left="432" w:hanging="432"/>
      </w:pPr>
      <w:rPr>
        <w:rFonts w:hint="default"/>
        <w:b/>
        <w:i w:val="0"/>
      </w:rPr>
    </w:lvl>
    <w:lvl w:ilvl="1">
      <w:start w:val="4"/>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40B070D9"/>
    <w:multiLevelType w:val="multilevel"/>
    <w:tmpl w:val="F0C8B196"/>
    <w:styleLink w:val="CurrentList13"/>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446927EE"/>
    <w:multiLevelType w:val="multilevel"/>
    <w:tmpl w:val="E5EE9B56"/>
    <w:styleLink w:val="CurrentList21"/>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48860860"/>
    <w:multiLevelType w:val="hybridMultilevel"/>
    <w:tmpl w:val="307C7F2A"/>
    <w:lvl w:ilvl="0" w:tplc="D3D4E88E">
      <w:start w:val="8"/>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CD7134F"/>
    <w:multiLevelType w:val="multilevel"/>
    <w:tmpl w:val="56B8493A"/>
    <w:styleLink w:val="Listeactuelle1"/>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4" w15:restartNumberingAfterBreak="0">
    <w:nsid w:val="4D113D99"/>
    <w:multiLevelType w:val="multilevel"/>
    <w:tmpl w:val="9CCA8F78"/>
    <w:styleLink w:val="CurrentList16"/>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1E6231F"/>
    <w:multiLevelType w:val="multilevel"/>
    <w:tmpl w:val="BE6226C0"/>
    <w:styleLink w:val="Listeactuelle10"/>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2B1154A"/>
    <w:multiLevelType w:val="multilevel"/>
    <w:tmpl w:val="67BABF68"/>
    <w:styleLink w:val="Listeactuelle3"/>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none"/>
      <w:lvlText w:val="8.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7" w15:restartNumberingAfterBreak="0">
    <w:nsid w:val="5A763CAA"/>
    <w:multiLevelType w:val="multilevel"/>
    <w:tmpl w:val="D0D2A516"/>
    <w:styleLink w:val="CurrentList4"/>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8" w15:restartNumberingAfterBreak="0">
    <w:nsid w:val="5BD4245A"/>
    <w:multiLevelType w:val="multilevel"/>
    <w:tmpl w:val="2C2CFA04"/>
    <w:styleLink w:val="CurrentList23"/>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D7E6394"/>
    <w:multiLevelType w:val="multilevel"/>
    <w:tmpl w:val="CCA4395A"/>
    <w:lvl w:ilvl="0">
      <w:start w:val="3"/>
      <w:numFmt w:val="decimal"/>
      <w:pStyle w:val="Heading1"/>
      <w:lvlText w:val="%1"/>
      <w:lvlJc w:val="left"/>
      <w:pPr>
        <w:ind w:left="432" w:hanging="432"/>
      </w:pPr>
      <w:rPr>
        <w:rFonts w:hint="default"/>
        <w:b/>
        <w:i w:val="0"/>
      </w:rPr>
    </w:lvl>
    <w:lvl w:ilvl="1">
      <w:start w:val="12"/>
      <w:numFmt w:val="decimal"/>
      <w:pStyle w:val="Heading2"/>
      <w:lvlText w:val="%1.%2"/>
      <w:lvlJc w:val="left"/>
      <w:pPr>
        <w:ind w:left="576" w:hanging="576"/>
      </w:pPr>
      <w:rPr>
        <w:rFonts w:hint="default"/>
        <w:b/>
        <w:i w:val="0"/>
      </w:rPr>
    </w:lvl>
    <w:lvl w:ilvl="2">
      <w:start w:val="1"/>
      <w:numFmt w:val="decimal"/>
      <w:pStyle w:val="Heading3"/>
      <w:lvlText w:val="%1.%2.%3"/>
      <w:lvlJc w:val="left"/>
      <w:pPr>
        <w:ind w:left="720" w:hanging="720"/>
      </w:pPr>
      <w:rPr>
        <w:rFonts w:hint="default"/>
        <w:b/>
        <w:i w:val="0"/>
      </w:rPr>
    </w:lvl>
    <w:lvl w:ilvl="3">
      <w:start w:val="1"/>
      <w:numFmt w:val="decimal"/>
      <w:pStyle w:val="Heading4"/>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b/>
        <w:i w:val="0"/>
      </w:rPr>
    </w:lvl>
    <w:lvl w:ilvl="5">
      <w:start w:val="1"/>
      <w:numFmt w:val="decimal"/>
      <w:pStyle w:val="Heading6"/>
      <w:lvlText w:val="%1.%2.%3.%4.%5.%6"/>
      <w:lvlJc w:val="left"/>
      <w:pPr>
        <w:ind w:left="1152" w:hanging="1152"/>
      </w:pPr>
      <w:rPr>
        <w:rFonts w:hint="default"/>
        <w:b/>
        <w:i w:val="0"/>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0" w15:restartNumberingAfterBreak="0">
    <w:nsid w:val="618F7C23"/>
    <w:multiLevelType w:val="multilevel"/>
    <w:tmpl w:val="A5100820"/>
    <w:styleLink w:val="CurrentList14"/>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50A790E"/>
    <w:multiLevelType w:val="hybridMultilevel"/>
    <w:tmpl w:val="EA321A32"/>
    <w:lvl w:ilvl="0" w:tplc="04D0E72A">
      <w:start w:val="10"/>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682630D"/>
    <w:multiLevelType w:val="multilevel"/>
    <w:tmpl w:val="2EF82566"/>
    <w:styleLink w:val="CurrentList7"/>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3" w15:restartNumberingAfterBreak="0">
    <w:nsid w:val="67FF7074"/>
    <w:multiLevelType w:val="multilevel"/>
    <w:tmpl w:val="6EB804BE"/>
    <w:styleLink w:val="CurrentList10"/>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4" w15:restartNumberingAfterBreak="0">
    <w:nsid w:val="6F876AB0"/>
    <w:multiLevelType w:val="multilevel"/>
    <w:tmpl w:val="F2E280DE"/>
    <w:styleLink w:val="CurrentList19"/>
    <w:lvl w:ilvl="0">
      <w:start w:val="4"/>
      <w:numFmt w:val="decimal"/>
      <w:lvlText w:val="%1"/>
      <w:lvlJc w:val="left"/>
      <w:pPr>
        <w:ind w:left="432" w:hanging="432"/>
      </w:pPr>
      <w:rPr>
        <w:rFonts w:hint="default"/>
        <w:b/>
        <w:i w:val="0"/>
      </w:rPr>
    </w:lvl>
    <w:lvl w:ilvl="1">
      <w:start w:val="4"/>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63A677D"/>
    <w:multiLevelType w:val="multilevel"/>
    <w:tmpl w:val="2C2CFA04"/>
    <w:styleLink w:val="CurrentList24"/>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79D15BD"/>
    <w:multiLevelType w:val="hybridMultilevel"/>
    <w:tmpl w:val="48902BC0"/>
    <w:lvl w:ilvl="0" w:tplc="8F38D2BE">
      <w:numFmt w:val="bullet"/>
      <w:lvlText w:val="•"/>
      <w:lvlJc w:val="left"/>
      <w:pPr>
        <w:ind w:left="760" w:hanging="40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6317C4"/>
    <w:multiLevelType w:val="hybridMultilevel"/>
    <w:tmpl w:val="E592C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7D021A8B"/>
    <w:multiLevelType w:val="multilevel"/>
    <w:tmpl w:val="579ED690"/>
    <w:styleLink w:val="CurrentList18"/>
    <w:lvl w:ilvl="0">
      <w:start w:val="3"/>
      <w:numFmt w:val="decimal"/>
      <w:lvlText w:val="%1"/>
      <w:lvlJc w:val="left"/>
      <w:pPr>
        <w:ind w:left="432" w:hanging="432"/>
      </w:pPr>
      <w:rPr>
        <w:rFonts w:hint="default"/>
        <w:b/>
        <w:i w:val="0"/>
      </w:rPr>
    </w:lvl>
    <w:lvl w:ilvl="1">
      <w:start w:val="12"/>
      <w:numFmt w:val="decimal"/>
      <w:lvlText w:val="%1.%2"/>
      <w:lvlJc w:val="left"/>
      <w:pPr>
        <w:ind w:left="576" w:hanging="576"/>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b/>
        <w:i w:val="0"/>
      </w:rPr>
    </w:lvl>
    <w:lvl w:ilvl="5">
      <w:start w:val="1"/>
      <w:numFmt w:val="decimal"/>
      <w:lvlText w:val="%1.%2.%3.%4.%5.%6"/>
      <w:lvlJc w:val="left"/>
      <w:pPr>
        <w:ind w:left="1152" w:hanging="1152"/>
      </w:pPr>
      <w:rPr>
        <w:rFonts w:hint="default"/>
        <w:b/>
        <w:i w:val="0"/>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E1C40B9"/>
    <w:multiLevelType w:val="multilevel"/>
    <w:tmpl w:val="2CE84B9A"/>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55374096">
    <w:abstractNumId w:val="48"/>
  </w:num>
  <w:num w:numId="2" w16cid:durableId="1046837960">
    <w:abstractNumId w:val="3"/>
  </w:num>
  <w:num w:numId="3" w16cid:durableId="1041439189">
    <w:abstractNumId w:val="24"/>
  </w:num>
  <w:num w:numId="4" w16cid:durableId="1707440611">
    <w:abstractNumId w:val="46"/>
  </w:num>
  <w:num w:numId="5" w16cid:durableId="42022495">
    <w:abstractNumId w:val="11"/>
  </w:num>
  <w:num w:numId="6" w16cid:durableId="1924954491">
    <w:abstractNumId w:val="2"/>
  </w:num>
  <w:num w:numId="7" w16cid:durableId="1169372632">
    <w:abstractNumId w:val="21"/>
  </w:num>
  <w:num w:numId="8" w16cid:durableId="307898659">
    <w:abstractNumId w:val="39"/>
  </w:num>
  <w:num w:numId="9" w16cid:durableId="87391748">
    <w:abstractNumId w:val="37"/>
  </w:num>
  <w:num w:numId="10" w16cid:durableId="187372528">
    <w:abstractNumId w:val="15"/>
  </w:num>
  <w:num w:numId="11" w16cid:durableId="1758549499">
    <w:abstractNumId w:val="27"/>
  </w:num>
  <w:num w:numId="12" w16cid:durableId="1893685414">
    <w:abstractNumId w:val="17"/>
  </w:num>
  <w:num w:numId="13" w16cid:durableId="1133867763">
    <w:abstractNumId w:val="42"/>
  </w:num>
  <w:num w:numId="14" w16cid:durableId="2058308854">
    <w:abstractNumId w:val="33"/>
  </w:num>
  <w:num w:numId="15" w16cid:durableId="991644898">
    <w:abstractNumId w:val="14"/>
  </w:num>
  <w:num w:numId="16" w16cid:durableId="1994021962">
    <w:abstractNumId w:val="36"/>
  </w:num>
  <w:num w:numId="17" w16cid:durableId="1500847982">
    <w:abstractNumId w:val="12"/>
  </w:num>
  <w:num w:numId="18" w16cid:durableId="187302867">
    <w:abstractNumId w:val="39"/>
  </w:num>
  <w:num w:numId="19" w16cid:durableId="1718704710">
    <w:abstractNumId w:val="50"/>
  </w:num>
  <w:num w:numId="20" w16cid:durableId="1471900986">
    <w:abstractNumId w:val="18"/>
  </w:num>
  <w:num w:numId="21" w16cid:durableId="260601414">
    <w:abstractNumId w:val="26"/>
  </w:num>
  <w:num w:numId="22" w16cid:durableId="556746900">
    <w:abstractNumId w:val="10"/>
  </w:num>
  <w:num w:numId="23" w16cid:durableId="1995184713">
    <w:abstractNumId w:val="7"/>
  </w:num>
  <w:num w:numId="24" w16cid:durableId="1804807595">
    <w:abstractNumId w:val="19"/>
  </w:num>
  <w:num w:numId="25" w16cid:durableId="513421476">
    <w:abstractNumId w:val="35"/>
  </w:num>
  <w:num w:numId="26" w16cid:durableId="1116757508">
    <w:abstractNumId w:val="39"/>
    <w:lvlOverride w:ilvl="0">
      <w:startOverride w:val="8"/>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55813252">
    <w:abstractNumId w:val="5"/>
  </w:num>
  <w:num w:numId="28" w16cid:durableId="604072162">
    <w:abstractNumId w:val="32"/>
  </w:num>
  <w:num w:numId="29" w16cid:durableId="917591550">
    <w:abstractNumId w:val="16"/>
  </w:num>
  <w:num w:numId="30" w16cid:durableId="1778406100">
    <w:abstractNumId w:val="9"/>
  </w:num>
  <w:num w:numId="31" w16cid:durableId="1015575196">
    <w:abstractNumId w:val="47"/>
  </w:num>
  <w:num w:numId="32" w16cid:durableId="1812361766">
    <w:abstractNumId w:val="0"/>
  </w:num>
  <w:num w:numId="33" w16cid:durableId="1085108525">
    <w:abstractNumId w:val="23"/>
  </w:num>
  <w:num w:numId="34" w16cid:durableId="1690983499">
    <w:abstractNumId w:val="25"/>
  </w:num>
  <w:num w:numId="35" w16cid:durableId="1775711812">
    <w:abstractNumId w:val="43"/>
  </w:num>
  <w:num w:numId="36" w16cid:durableId="1329409013">
    <w:abstractNumId w:val="28"/>
  </w:num>
  <w:num w:numId="37" w16cid:durableId="444037444">
    <w:abstractNumId w:val="4"/>
  </w:num>
  <w:num w:numId="38" w16cid:durableId="1911694051">
    <w:abstractNumId w:val="30"/>
  </w:num>
  <w:num w:numId="39" w16cid:durableId="1580292189">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603846">
    <w:abstractNumId w:val="8"/>
  </w:num>
  <w:num w:numId="41" w16cid:durableId="684140133">
    <w:abstractNumId w:val="40"/>
  </w:num>
  <w:num w:numId="42" w16cid:durableId="533933165">
    <w:abstractNumId w:val="6"/>
  </w:num>
  <w:num w:numId="43" w16cid:durableId="1156608213">
    <w:abstractNumId w:val="34"/>
  </w:num>
  <w:num w:numId="44" w16cid:durableId="1720090472">
    <w:abstractNumId w:val="39"/>
  </w:num>
  <w:num w:numId="45" w16cid:durableId="1110859175">
    <w:abstractNumId w:val="20"/>
  </w:num>
  <w:num w:numId="46" w16cid:durableId="249775374">
    <w:abstractNumId w:val="39"/>
  </w:num>
  <w:num w:numId="47" w16cid:durableId="248580095">
    <w:abstractNumId w:val="49"/>
  </w:num>
  <w:num w:numId="48" w16cid:durableId="1677535266">
    <w:abstractNumId w:val="39"/>
  </w:num>
  <w:num w:numId="49" w16cid:durableId="764306062">
    <w:abstractNumId w:val="44"/>
  </w:num>
  <w:num w:numId="50" w16cid:durableId="2025394368">
    <w:abstractNumId w:val="1"/>
  </w:num>
  <w:num w:numId="51" w16cid:durableId="1618870586">
    <w:abstractNumId w:val="39"/>
  </w:num>
  <w:num w:numId="52" w16cid:durableId="206072353">
    <w:abstractNumId w:val="31"/>
  </w:num>
  <w:num w:numId="53" w16cid:durableId="513034457">
    <w:abstractNumId w:val="39"/>
  </w:num>
  <w:num w:numId="54" w16cid:durableId="1910728479">
    <w:abstractNumId w:val="22"/>
  </w:num>
  <w:num w:numId="55" w16cid:durableId="1209224521">
    <w:abstractNumId w:val="38"/>
  </w:num>
  <w:num w:numId="56" w16cid:durableId="2073112422">
    <w:abstractNumId w:val="45"/>
  </w:num>
  <w:num w:numId="57" w16cid:durableId="467479103">
    <w:abstractNumId w:val="39"/>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50256441">
    <w:abstractNumId w:val="29"/>
  </w:num>
  <w:num w:numId="59" w16cid:durableId="392700514">
    <w:abstractNumId w:val="13"/>
  </w:num>
  <w:num w:numId="60" w16cid:durableId="1015033475">
    <w:abstractNumId w:val="3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92366081">
    <w:abstractNumId w:val="41"/>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Houchin">
    <w15:presenceInfo w15:providerId="AD" w15:userId="S::E27576@aero.org::c4aa1236-6ae0-466c-90cb-a793355e23f2"/>
  </w15:person>
  <w15:person w15:author="Scott Houchin [2]">
    <w15:presenceInfo w15:providerId="AD" w15:userId="S::e27576@aero.org::c4aa1236-6ae0-466c-90cb-a793355e23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472"/>
    <w:rsid w:val="00001550"/>
    <w:rsid w:val="00001CFA"/>
    <w:rsid w:val="00002A5D"/>
    <w:rsid w:val="0000407A"/>
    <w:rsid w:val="000051C2"/>
    <w:rsid w:val="00010781"/>
    <w:rsid w:val="00011429"/>
    <w:rsid w:val="000135EA"/>
    <w:rsid w:val="0001399D"/>
    <w:rsid w:val="00015320"/>
    <w:rsid w:val="00020E27"/>
    <w:rsid w:val="000230B1"/>
    <w:rsid w:val="0002478B"/>
    <w:rsid w:val="0002515A"/>
    <w:rsid w:val="0002605D"/>
    <w:rsid w:val="000261BF"/>
    <w:rsid w:val="000314E7"/>
    <w:rsid w:val="00034C67"/>
    <w:rsid w:val="00037A7E"/>
    <w:rsid w:val="000404B0"/>
    <w:rsid w:val="00040623"/>
    <w:rsid w:val="00042ACD"/>
    <w:rsid w:val="00042F59"/>
    <w:rsid w:val="00044445"/>
    <w:rsid w:val="00044C8B"/>
    <w:rsid w:val="0004648E"/>
    <w:rsid w:val="00046E98"/>
    <w:rsid w:val="0004745C"/>
    <w:rsid w:val="00050244"/>
    <w:rsid w:val="00050CD0"/>
    <w:rsid w:val="00051C5A"/>
    <w:rsid w:val="00052262"/>
    <w:rsid w:val="0005376C"/>
    <w:rsid w:val="00055455"/>
    <w:rsid w:val="00055853"/>
    <w:rsid w:val="00055C7B"/>
    <w:rsid w:val="000570F0"/>
    <w:rsid w:val="00060093"/>
    <w:rsid w:val="000603F3"/>
    <w:rsid w:val="000632FE"/>
    <w:rsid w:val="00063FA6"/>
    <w:rsid w:val="00064708"/>
    <w:rsid w:val="000647E3"/>
    <w:rsid w:val="00064BEA"/>
    <w:rsid w:val="00067125"/>
    <w:rsid w:val="000671D8"/>
    <w:rsid w:val="00070B3F"/>
    <w:rsid w:val="00075918"/>
    <w:rsid w:val="00075EDE"/>
    <w:rsid w:val="00077F58"/>
    <w:rsid w:val="000805D8"/>
    <w:rsid w:val="00080C44"/>
    <w:rsid w:val="00081B13"/>
    <w:rsid w:val="00081FB2"/>
    <w:rsid w:val="00083ED7"/>
    <w:rsid w:val="00084A90"/>
    <w:rsid w:val="00085230"/>
    <w:rsid w:val="0008563B"/>
    <w:rsid w:val="0008664F"/>
    <w:rsid w:val="00090FEF"/>
    <w:rsid w:val="00091C43"/>
    <w:rsid w:val="000928B8"/>
    <w:rsid w:val="00095484"/>
    <w:rsid w:val="00096013"/>
    <w:rsid w:val="0009604E"/>
    <w:rsid w:val="000960C4"/>
    <w:rsid w:val="00096387"/>
    <w:rsid w:val="0009720E"/>
    <w:rsid w:val="000A17D3"/>
    <w:rsid w:val="000A29EB"/>
    <w:rsid w:val="000A3CBE"/>
    <w:rsid w:val="000A4C00"/>
    <w:rsid w:val="000A698C"/>
    <w:rsid w:val="000A6D8E"/>
    <w:rsid w:val="000A706D"/>
    <w:rsid w:val="000A7263"/>
    <w:rsid w:val="000B21E2"/>
    <w:rsid w:val="000B26A7"/>
    <w:rsid w:val="000B31BA"/>
    <w:rsid w:val="000B3D64"/>
    <w:rsid w:val="000B53E8"/>
    <w:rsid w:val="000B640F"/>
    <w:rsid w:val="000B6BC2"/>
    <w:rsid w:val="000C033F"/>
    <w:rsid w:val="000C1D0B"/>
    <w:rsid w:val="000C25B0"/>
    <w:rsid w:val="000C3E16"/>
    <w:rsid w:val="000C5D8F"/>
    <w:rsid w:val="000C6163"/>
    <w:rsid w:val="000C6C4F"/>
    <w:rsid w:val="000D148D"/>
    <w:rsid w:val="000D3920"/>
    <w:rsid w:val="000D41C4"/>
    <w:rsid w:val="000D485B"/>
    <w:rsid w:val="000D5AE6"/>
    <w:rsid w:val="000D6B21"/>
    <w:rsid w:val="000E27DE"/>
    <w:rsid w:val="000E3862"/>
    <w:rsid w:val="000E3A0E"/>
    <w:rsid w:val="000E3F71"/>
    <w:rsid w:val="000E5F53"/>
    <w:rsid w:val="000E6A83"/>
    <w:rsid w:val="000F0A7D"/>
    <w:rsid w:val="000F3ECA"/>
    <w:rsid w:val="000F48A4"/>
    <w:rsid w:val="000F7936"/>
    <w:rsid w:val="001026F0"/>
    <w:rsid w:val="00110E00"/>
    <w:rsid w:val="00111063"/>
    <w:rsid w:val="0011218A"/>
    <w:rsid w:val="00112FCE"/>
    <w:rsid w:val="00114A1F"/>
    <w:rsid w:val="00121A82"/>
    <w:rsid w:val="00122F99"/>
    <w:rsid w:val="001236C1"/>
    <w:rsid w:val="00123EB5"/>
    <w:rsid w:val="00124577"/>
    <w:rsid w:val="0013292E"/>
    <w:rsid w:val="00133D1B"/>
    <w:rsid w:val="00134569"/>
    <w:rsid w:val="00140620"/>
    <w:rsid w:val="001431AE"/>
    <w:rsid w:val="001459C4"/>
    <w:rsid w:val="00145F9F"/>
    <w:rsid w:val="0014646E"/>
    <w:rsid w:val="00150A71"/>
    <w:rsid w:val="00152487"/>
    <w:rsid w:val="001527A3"/>
    <w:rsid w:val="0015508D"/>
    <w:rsid w:val="001559DE"/>
    <w:rsid w:val="00155D58"/>
    <w:rsid w:val="001562D8"/>
    <w:rsid w:val="00156C62"/>
    <w:rsid w:val="00156DC9"/>
    <w:rsid w:val="00157A70"/>
    <w:rsid w:val="00162889"/>
    <w:rsid w:val="0016339F"/>
    <w:rsid w:val="00163AEB"/>
    <w:rsid w:val="0016409C"/>
    <w:rsid w:val="00166F8A"/>
    <w:rsid w:val="00167F41"/>
    <w:rsid w:val="00171257"/>
    <w:rsid w:val="001801E9"/>
    <w:rsid w:val="00182CEB"/>
    <w:rsid w:val="001864F0"/>
    <w:rsid w:val="00191F2D"/>
    <w:rsid w:val="001920CC"/>
    <w:rsid w:val="001927E9"/>
    <w:rsid w:val="001944E4"/>
    <w:rsid w:val="00194542"/>
    <w:rsid w:val="00194B61"/>
    <w:rsid w:val="0019511A"/>
    <w:rsid w:val="00196975"/>
    <w:rsid w:val="001A0187"/>
    <w:rsid w:val="001A0627"/>
    <w:rsid w:val="001A0B0F"/>
    <w:rsid w:val="001A2CB7"/>
    <w:rsid w:val="001A2FA8"/>
    <w:rsid w:val="001A33D0"/>
    <w:rsid w:val="001A49CE"/>
    <w:rsid w:val="001A4FF6"/>
    <w:rsid w:val="001B1884"/>
    <w:rsid w:val="001B2619"/>
    <w:rsid w:val="001B51CD"/>
    <w:rsid w:val="001B5400"/>
    <w:rsid w:val="001B6C3E"/>
    <w:rsid w:val="001B7E24"/>
    <w:rsid w:val="001C040E"/>
    <w:rsid w:val="001C071B"/>
    <w:rsid w:val="001C1CD6"/>
    <w:rsid w:val="001C330F"/>
    <w:rsid w:val="001C58F3"/>
    <w:rsid w:val="001C6575"/>
    <w:rsid w:val="001C7903"/>
    <w:rsid w:val="001C7D35"/>
    <w:rsid w:val="001C7EF2"/>
    <w:rsid w:val="001D04B2"/>
    <w:rsid w:val="001D2971"/>
    <w:rsid w:val="001D3608"/>
    <w:rsid w:val="001D59C2"/>
    <w:rsid w:val="001D5C4F"/>
    <w:rsid w:val="001D5CB5"/>
    <w:rsid w:val="001D6073"/>
    <w:rsid w:val="001D61E3"/>
    <w:rsid w:val="001D6480"/>
    <w:rsid w:val="001D7C53"/>
    <w:rsid w:val="001E09C2"/>
    <w:rsid w:val="001E215F"/>
    <w:rsid w:val="001E595F"/>
    <w:rsid w:val="001E5AF4"/>
    <w:rsid w:val="001E702D"/>
    <w:rsid w:val="001F05B4"/>
    <w:rsid w:val="001F1581"/>
    <w:rsid w:val="001F1F12"/>
    <w:rsid w:val="001F69D9"/>
    <w:rsid w:val="001F72BD"/>
    <w:rsid w:val="001F7968"/>
    <w:rsid w:val="002018CA"/>
    <w:rsid w:val="0020352D"/>
    <w:rsid w:val="002038D1"/>
    <w:rsid w:val="002040B4"/>
    <w:rsid w:val="002052ED"/>
    <w:rsid w:val="00205426"/>
    <w:rsid w:val="00206394"/>
    <w:rsid w:val="00206806"/>
    <w:rsid w:val="002113DB"/>
    <w:rsid w:val="00211566"/>
    <w:rsid w:val="002142D3"/>
    <w:rsid w:val="00214F94"/>
    <w:rsid w:val="0021721F"/>
    <w:rsid w:val="002177EB"/>
    <w:rsid w:val="00220046"/>
    <w:rsid w:val="00220A8A"/>
    <w:rsid w:val="002228CC"/>
    <w:rsid w:val="002235D2"/>
    <w:rsid w:val="002246AC"/>
    <w:rsid w:val="00225393"/>
    <w:rsid w:val="00231776"/>
    <w:rsid w:val="00232D6A"/>
    <w:rsid w:val="002339B5"/>
    <w:rsid w:val="00233FBF"/>
    <w:rsid w:val="002340E0"/>
    <w:rsid w:val="0023474D"/>
    <w:rsid w:val="00236FEC"/>
    <w:rsid w:val="002373D9"/>
    <w:rsid w:val="00237618"/>
    <w:rsid w:val="00237A4F"/>
    <w:rsid w:val="00240506"/>
    <w:rsid w:val="002426A3"/>
    <w:rsid w:val="002428D0"/>
    <w:rsid w:val="002442F8"/>
    <w:rsid w:val="00246F30"/>
    <w:rsid w:val="00255867"/>
    <w:rsid w:val="002558A7"/>
    <w:rsid w:val="00255DFA"/>
    <w:rsid w:val="002569BA"/>
    <w:rsid w:val="002621E8"/>
    <w:rsid w:val="00262232"/>
    <w:rsid w:val="00262561"/>
    <w:rsid w:val="00262A5A"/>
    <w:rsid w:val="00264095"/>
    <w:rsid w:val="002655A2"/>
    <w:rsid w:val="002661CA"/>
    <w:rsid w:val="00266719"/>
    <w:rsid w:val="00266CFD"/>
    <w:rsid w:val="00266FF8"/>
    <w:rsid w:val="00267D9D"/>
    <w:rsid w:val="00272564"/>
    <w:rsid w:val="00274199"/>
    <w:rsid w:val="0027614B"/>
    <w:rsid w:val="00277B49"/>
    <w:rsid w:val="0028448D"/>
    <w:rsid w:val="002849B5"/>
    <w:rsid w:val="002868FE"/>
    <w:rsid w:val="0028744B"/>
    <w:rsid w:val="002879D1"/>
    <w:rsid w:val="00291105"/>
    <w:rsid w:val="00291AF3"/>
    <w:rsid w:val="0029243C"/>
    <w:rsid w:val="002930D3"/>
    <w:rsid w:val="002942AC"/>
    <w:rsid w:val="00294CF1"/>
    <w:rsid w:val="00294FB0"/>
    <w:rsid w:val="002958D8"/>
    <w:rsid w:val="00297153"/>
    <w:rsid w:val="0029724F"/>
    <w:rsid w:val="002977FF"/>
    <w:rsid w:val="002978A9"/>
    <w:rsid w:val="002A0B7A"/>
    <w:rsid w:val="002A10EE"/>
    <w:rsid w:val="002A3D30"/>
    <w:rsid w:val="002A48DE"/>
    <w:rsid w:val="002A4D1B"/>
    <w:rsid w:val="002A50DC"/>
    <w:rsid w:val="002A6FE1"/>
    <w:rsid w:val="002A7CE7"/>
    <w:rsid w:val="002A7F93"/>
    <w:rsid w:val="002B0AD0"/>
    <w:rsid w:val="002B1A12"/>
    <w:rsid w:val="002B2937"/>
    <w:rsid w:val="002B3BDD"/>
    <w:rsid w:val="002B50C4"/>
    <w:rsid w:val="002B7C5B"/>
    <w:rsid w:val="002B7F6F"/>
    <w:rsid w:val="002C08A7"/>
    <w:rsid w:val="002C1AE5"/>
    <w:rsid w:val="002C453D"/>
    <w:rsid w:val="002C49AE"/>
    <w:rsid w:val="002C602F"/>
    <w:rsid w:val="002C6081"/>
    <w:rsid w:val="002C7C59"/>
    <w:rsid w:val="002D06DD"/>
    <w:rsid w:val="002D11FC"/>
    <w:rsid w:val="002D1F4C"/>
    <w:rsid w:val="002D26B1"/>
    <w:rsid w:val="002D285D"/>
    <w:rsid w:val="002D2CB4"/>
    <w:rsid w:val="002D4703"/>
    <w:rsid w:val="002D5667"/>
    <w:rsid w:val="002D7F47"/>
    <w:rsid w:val="002E0796"/>
    <w:rsid w:val="002E0D33"/>
    <w:rsid w:val="002E10B8"/>
    <w:rsid w:val="002E24EE"/>
    <w:rsid w:val="002E374C"/>
    <w:rsid w:val="002E4844"/>
    <w:rsid w:val="002E4847"/>
    <w:rsid w:val="002E4FF0"/>
    <w:rsid w:val="002E59EE"/>
    <w:rsid w:val="002E5AA0"/>
    <w:rsid w:val="002E7795"/>
    <w:rsid w:val="002F0FA5"/>
    <w:rsid w:val="002F4CA0"/>
    <w:rsid w:val="002F4E01"/>
    <w:rsid w:val="002F5AD6"/>
    <w:rsid w:val="002F5DD5"/>
    <w:rsid w:val="002F6596"/>
    <w:rsid w:val="002F6FE3"/>
    <w:rsid w:val="00302B55"/>
    <w:rsid w:val="0030364A"/>
    <w:rsid w:val="00303759"/>
    <w:rsid w:val="00304597"/>
    <w:rsid w:val="00305732"/>
    <w:rsid w:val="003064EF"/>
    <w:rsid w:val="00306603"/>
    <w:rsid w:val="00310179"/>
    <w:rsid w:val="00310B87"/>
    <w:rsid w:val="00312BA8"/>
    <w:rsid w:val="0031350C"/>
    <w:rsid w:val="00313543"/>
    <w:rsid w:val="003141EB"/>
    <w:rsid w:val="00314414"/>
    <w:rsid w:val="003150BE"/>
    <w:rsid w:val="003178D9"/>
    <w:rsid w:val="0031798A"/>
    <w:rsid w:val="00320BC7"/>
    <w:rsid w:val="0032158E"/>
    <w:rsid w:val="003225D0"/>
    <w:rsid w:val="003261BF"/>
    <w:rsid w:val="003270E3"/>
    <w:rsid w:val="00327568"/>
    <w:rsid w:val="003275E1"/>
    <w:rsid w:val="00327FC1"/>
    <w:rsid w:val="00333718"/>
    <w:rsid w:val="003343C1"/>
    <w:rsid w:val="00334469"/>
    <w:rsid w:val="0033608F"/>
    <w:rsid w:val="0034209B"/>
    <w:rsid w:val="003449D6"/>
    <w:rsid w:val="003469EA"/>
    <w:rsid w:val="00346ECA"/>
    <w:rsid w:val="00347FB5"/>
    <w:rsid w:val="003532C5"/>
    <w:rsid w:val="0035551F"/>
    <w:rsid w:val="003558BF"/>
    <w:rsid w:val="00360077"/>
    <w:rsid w:val="003600A0"/>
    <w:rsid w:val="00360BFA"/>
    <w:rsid w:val="00362EE8"/>
    <w:rsid w:val="0036311D"/>
    <w:rsid w:val="00363A83"/>
    <w:rsid w:val="003643AA"/>
    <w:rsid w:val="00364B6A"/>
    <w:rsid w:val="00370697"/>
    <w:rsid w:val="00371151"/>
    <w:rsid w:val="00372298"/>
    <w:rsid w:val="003726EB"/>
    <w:rsid w:val="00373501"/>
    <w:rsid w:val="00375A87"/>
    <w:rsid w:val="00380D9B"/>
    <w:rsid w:val="003848A1"/>
    <w:rsid w:val="00386472"/>
    <w:rsid w:val="0039042A"/>
    <w:rsid w:val="003904B7"/>
    <w:rsid w:val="00391C20"/>
    <w:rsid w:val="00392157"/>
    <w:rsid w:val="00392329"/>
    <w:rsid w:val="00392A78"/>
    <w:rsid w:val="0039383B"/>
    <w:rsid w:val="00394EF3"/>
    <w:rsid w:val="003950FD"/>
    <w:rsid w:val="003955E5"/>
    <w:rsid w:val="00395A64"/>
    <w:rsid w:val="00395E39"/>
    <w:rsid w:val="00396EB1"/>
    <w:rsid w:val="003A0890"/>
    <w:rsid w:val="003A19C6"/>
    <w:rsid w:val="003A2816"/>
    <w:rsid w:val="003A2878"/>
    <w:rsid w:val="003A3140"/>
    <w:rsid w:val="003A31AE"/>
    <w:rsid w:val="003A5F12"/>
    <w:rsid w:val="003A7556"/>
    <w:rsid w:val="003B0F83"/>
    <w:rsid w:val="003B153F"/>
    <w:rsid w:val="003B24F7"/>
    <w:rsid w:val="003B31D7"/>
    <w:rsid w:val="003B3DA7"/>
    <w:rsid w:val="003B3E5E"/>
    <w:rsid w:val="003B635C"/>
    <w:rsid w:val="003B69D6"/>
    <w:rsid w:val="003C1707"/>
    <w:rsid w:val="003C1AFC"/>
    <w:rsid w:val="003C2EC0"/>
    <w:rsid w:val="003C7270"/>
    <w:rsid w:val="003D04B1"/>
    <w:rsid w:val="003D169A"/>
    <w:rsid w:val="003D41BD"/>
    <w:rsid w:val="003D485B"/>
    <w:rsid w:val="003D49F7"/>
    <w:rsid w:val="003D4C43"/>
    <w:rsid w:val="003D4DC4"/>
    <w:rsid w:val="003D6386"/>
    <w:rsid w:val="003E184C"/>
    <w:rsid w:val="003E3CAB"/>
    <w:rsid w:val="003E47D0"/>
    <w:rsid w:val="003E533D"/>
    <w:rsid w:val="003E7F0F"/>
    <w:rsid w:val="003F0BCF"/>
    <w:rsid w:val="003F0E95"/>
    <w:rsid w:val="003F101B"/>
    <w:rsid w:val="003F142D"/>
    <w:rsid w:val="003F237B"/>
    <w:rsid w:val="003F3954"/>
    <w:rsid w:val="003F4041"/>
    <w:rsid w:val="003F4670"/>
    <w:rsid w:val="003F55A5"/>
    <w:rsid w:val="003F5E61"/>
    <w:rsid w:val="003F62C3"/>
    <w:rsid w:val="003F67B6"/>
    <w:rsid w:val="00400728"/>
    <w:rsid w:val="004007AA"/>
    <w:rsid w:val="00400F60"/>
    <w:rsid w:val="00401025"/>
    <w:rsid w:val="00401A48"/>
    <w:rsid w:val="00402654"/>
    <w:rsid w:val="00403345"/>
    <w:rsid w:val="00404B14"/>
    <w:rsid w:val="00404DBD"/>
    <w:rsid w:val="00405669"/>
    <w:rsid w:val="0040598F"/>
    <w:rsid w:val="00405D81"/>
    <w:rsid w:val="00407C25"/>
    <w:rsid w:val="004124E2"/>
    <w:rsid w:val="004136A7"/>
    <w:rsid w:val="004147C3"/>
    <w:rsid w:val="00415FE1"/>
    <w:rsid w:val="00416CCB"/>
    <w:rsid w:val="004203AD"/>
    <w:rsid w:val="0042084A"/>
    <w:rsid w:val="00422AE2"/>
    <w:rsid w:val="00424F0B"/>
    <w:rsid w:val="00426966"/>
    <w:rsid w:val="00427D6E"/>
    <w:rsid w:val="004306BE"/>
    <w:rsid w:val="00432B95"/>
    <w:rsid w:val="00432DA3"/>
    <w:rsid w:val="0043434A"/>
    <w:rsid w:val="00434E51"/>
    <w:rsid w:val="00435F4E"/>
    <w:rsid w:val="0043619E"/>
    <w:rsid w:val="00437FB6"/>
    <w:rsid w:val="004421EF"/>
    <w:rsid w:val="00443376"/>
    <w:rsid w:val="004438A1"/>
    <w:rsid w:val="00444193"/>
    <w:rsid w:val="00446B8C"/>
    <w:rsid w:val="00446E25"/>
    <w:rsid w:val="00446F9B"/>
    <w:rsid w:val="00450927"/>
    <w:rsid w:val="004543EA"/>
    <w:rsid w:val="0045442F"/>
    <w:rsid w:val="00454CDC"/>
    <w:rsid w:val="00456BEF"/>
    <w:rsid w:val="0045744A"/>
    <w:rsid w:val="00457E73"/>
    <w:rsid w:val="00460044"/>
    <w:rsid w:val="00461CCC"/>
    <w:rsid w:val="004637C0"/>
    <w:rsid w:val="0046565D"/>
    <w:rsid w:val="004662B4"/>
    <w:rsid w:val="004675D3"/>
    <w:rsid w:val="00471FF2"/>
    <w:rsid w:val="00473944"/>
    <w:rsid w:val="00475BFC"/>
    <w:rsid w:val="00475E53"/>
    <w:rsid w:val="00477CE7"/>
    <w:rsid w:val="0048081D"/>
    <w:rsid w:val="00481387"/>
    <w:rsid w:val="004818A9"/>
    <w:rsid w:val="00481B6E"/>
    <w:rsid w:val="004842B1"/>
    <w:rsid w:val="00484583"/>
    <w:rsid w:val="00484FA3"/>
    <w:rsid w:val="004854AD"/>
    <w:rsid w:val="00486996"/>
    <w:rsid w:val="0049009B"/>
    <w:rsid w:val="004907B0"/>
    <w:rsid w:val="00490CBC"/>
    <w:rsid w:val="00490CCB"/>
    <w:rsid w:val="00494A99"/>
    <w:rsid w:val="00495D39"/>
    <w:rsid w:val="004A0984"/>
    <w:rsid w:val="004A0F5A"/>
    <w:rsid w:val="004A2DC1"/>
    <w:rsid w:val="004A5928"/>
    <w:rsid w:val="004A592B"/>
    <w:rsid w:val="004B0C85"/>
    <w:rsid w:val="004B0DD0"/>
    <w:rsid w:val="004B6A66"/>
    <w:rsid w:val="004C0962"/>
    <w:rsid w:val="004C241D"/>
    <w:rsid w:val="004C38AA"/>
    <w:rsid w:val="004C3ADF"/>
    <w:rsid w:val="004C3AEE"/>
    <w:rsid w:val="004C6EC8"/>
    <w:rsid w:val="004D06BE"/>
    <w:rsid w:val="004D14D2"/>
    <w:rsid w:val="004D1632"/>
    <w:rsid w:val="004D16C0"/>
    <w:rsid w:val="004D51CE"/>
    <w:rsid w:val="004D5279"/>
    <w:rsid w:val="004D5C0D"/>
    <w:rsid w:val="004E0D54"/>
    <w:rsid w:val="004E2C1F"/>
    <w:rsid w:val="004E4745"/>
    <w:rsid w:val="004E53A7"/>
    <w:rsid w:val="004E5BF8"/>
    <w:rsid w:val="004E5E0C"/>
    <w:rsid w:val="004E6B8A"/>
    <w:rsid w:val="004E6E8E"/>
    <w:rsid w:val="004E770D"/>
    <w:rsid w:val="004E7C77"/>
    <w:rsid w:val="004F0E07"/>
    <w:rsid w:val="004F0FB3"/>
    <w:rsid w:val="004F239A"/>
    <w:rsid w:val="004F37BF"/>
    <w:rsid w:val="004F3D68"/>
    <w:rsid w:val="004F46CC"/>
    <w:rsid w:val="004F5797"/>
    <w:rsid w:val="004F5D8B"/>
    <w:rsid w:val="004F5E87"/>
    <w:rsid w:val="00500792"/>
    <w:rsid w:val="00502111"/>
    <w:rsid w:val="00503A93"/>
    <w:rsid w:val="00503E3F"/>
    <w:rsid w:val="005047DD"/>
    <w:rsid w:val="0050488C"/>
    <w:rsid w:val="0050651F"/>
    <w:rsid w:val="00506F81"/>
    <w:rsid w:val="0050725F"/>
    <w:rsid w:val="0050784B"/>
    <w:rsid w:val="00510524"/>
    <w:rsid w:val="005139E6"/>
    <w:rsid w:val="005143E9"/>
    <w:rsid w:val="00515641"/>
    <w:rsid w:val="00515BDB"/>
    <w:rsid w:val="00515CD9"/>
    <w:rsid w:val="005166EC"/>
    <w:rsid w:val="005169E8"/>
    <w:rsid w:val="005208A1"/>
    <w:rsid w:val="00521FD9"/>
    <w:rsid w:val="00522E68"/>
    <w:rsid w:val="00524EC4"/>
    <w:rsid w:val="00526284"/>
    <w:rsid w:val="00526AFF"/>
    <w:rsid w:val="00526DF7"/>
    <w:rsid w:val="0053028E"/>
    <w:rsid w:val="005303E8"/>
    <w:rsid w:val="00531CD9"/>
    <w:rsid w:val="00532847"/>
    <w:rsid w:val="00532ECF"/>
    <w:rsid w:val="005354DF"/>
    <w:rsid w:val="00535A79"/>
    <w:rsid w:val="00535F6A"/>
    <w:rsid w:val="00535F80"/>
    <w:rsid w:val="0053727D"/>
    <w:rsid w:val="00540640"/>
    <w:rsid w:val="005406F3"/>
    <w:rsid w:val="00540B78"/>
    <w:rsid w:val="00540F77"/>
    <w:rsid w:val="00541BE5"/>
    <w:rsid w:val="005424CE"/>
    <w:rsid w:val="00542708"/>
    <w:rsid w:val="005448C8"/>
    <w:rsid w:val="00544F46"/>
    <w:rsid w:val="00545B10"/>
    <w:rsid w:val="005462ED"/>
    <w:rsid w:val="0054698A"/>
    <w:rsid w:val="0054733A"/>
    <w:rsid w:val="00550C21"/>
    <w:rsid w:val="00552492"/>
    <w:rsid w:val="00552EE7"/>
    <w:rsid w:val="005538AD"/>
    <w:rsid w:val="0055468C"/>
    <w:rsid w:val="00554693"/>
    <w:rsid w:val="005572C6"/>
    <w:rsid w:val="005578A1"/>
    <w:rsid w:val="00561594"/>
    <w:rsid w:val="00565533"/>
    <w:rsid w:val="00565BB5"/>
    <w:rsid w:val="00566AA0"/>
    <w:rsid w:val="00567A09"/>
    <w:rsid w:val="00567F5F"/>
    <w:rsid w:val="00570B2E"/>
    <w:rsid w:val="00571AA4"/>
    <w:rsid w:val="00572336"/>
    <w:rsid w:val="00572BAA"/>
    <w:rsid w:val="00573B1E"/>
    <w:rsid w:val="00574173"/>
    <w:rsid w:val="00574CEB"/>
    <w:rsid w:val="00577D03"/>
    <w:rsid w:val="00577F28"/>
    <w:rsid w:val="0058068B"/>
    <w:rsid w:val="00581403"/>
    <w:rsid w:val="00582B9D"/>
    <w:rsid w:val="005838CE"/>
    <w:rsid w:val="00584D74"/>
    <w:rsid w:val="00585018"/>
    <w:rsid w:val="005850AD"/>
    <w:rsid w:val="005853FE"/>
    <w:rsid w:val="00585FAB"/>
    <w:rsid w:val="00586CFE"/>
    <w:rsid w:val="00587082"/>
    <w:rsid w:val="00587DF3"/>
    <w:rsid w:val="0059031C"/>
    <w:rsid w:val="005904B1"/>
    <w:rsid w:val="00592150"/>
    <w:rsid w:val="005927AC"/>
    <w:rsid w:val="0059466E"/>
    <w:rsid w:val="00595093"/>
    <w:rsid w:val="0059593C"/>
    <w:rsid w:val="00596A56"/>
    <w:rsid w:val="00596E93"/>
    <w:rsid w:val="00597FD3"/>
    <w:rsid w:val="005A0BE9"/>
    <w:rsid w:val="005A2761"/>
    <w:rsid w:val="005A4988"/>
    <w:rsid w:val="005A4D7A"/>
    <w:rsid w:val="005A5033"/>
    <w:rsid w:val="005A5EEE"/>
    <w:rsid w:val="005A6509"/>
    <w:rsid w:val="005A7386"/>
    <w:rsid w:val="005A7520"/>
    <w:rsid w:val="005A7DE0"/>
    <w:rsid w:val="005B1A4D"/>
    <w:rsid w:val="005B2720"/>
    <w:rsid w:val="005B3EC6"/>
    <w:rsid w:val="005B52D8"/>
    <w:rsid w:val="005B7CB3"/>
    <w:rsid w:val="005C0C3A"/>
    <w:rsid w:val="005C1F02"/>
    <w:rsid w:val="005C2F23"/>
    <w:rsid w:val="005C6146"/>
    <w:rsid w:val="005C695A"/>
    <w:rsid w:val="005D0E48"/>
    <w:rsid w:val="005D207B"/>
    <w:rsid w:val="005D2D3B"/>
    <w:rsid w:val="005D5A8A"/>
    <w:rsid w:val="005D5AFA"/>
    <w:rsid w:val="005D5C1A"/>
    <w:rsid w:val="005D600B"/>
    <w:rsid w:val="005D6017"/>
    <w:rsid w:val="005D79AC"/>
    <w:rsid w:val="005D7D08"/>
    <w:rsid w:val="005E1A92"/>
    <w:rsid w:val="005E35A1"/>
    <w:rsid w:val="005E4C2D"/>
    <w:rsid w:val="005E5509"/>
    <w:rsid w:val="005E6570"/>
    <w:rsid w:val="005E7FE6"/>
    <w:rsid w:val="005F0182"/>
    <w:rsid w:val="005F4945"/>
    <w:rsid w:val="005F4951"/>
    <w:rsid w:val="005F67A4"/>
    <w:rsid w:val="00601B7D"/>
    <w:rsid w:val="006058CD"/>
    <w:rsid w:val="00610B11"/>
    <w:rsid w:val="00610D56"/>
    <w:rsid w:val="006116F6"/>
    <w:rsid w:val="00612715"/>
    <w:rsid w:val="00612B60"/>
    <w:rsid w:val="00612CBC"/>
    <w:rsid w:val="00613738"/>
    <w:rsid w:val="00614987"/>
    <w:rsid w:val="00614BB5"/>
    <w:rsid w:val="00615129"/>
    <w:rsid w:val="0061631B"/>
    <w:rsid w:val="006208D9"/>
    <w:rsid w:val="00620BA2"/>
    <w:rsid w:val="006220FA"/>
    <w:rsid w:val="006246EF"/>
    <w:rsid w:val="0062577D"/>
    <w:rsid w:val="006265A0"/>
    <w:rsid w:val="00627E88"/>
    <w:rsid w:val="006300AF"/>
    <w:rsid w:val="006317D8"/>
    <w:rsid w:val="006320D8"/>
    <w:rsid w:val="00634B7F"/>
    <w:rsid w:val="00635425"/>
    <w:rsid w:val="00635C6C"/>
    <w:rsid w:val="00637959"/>
    <w:rsid w:val="00637D59"/>
    <w:rsid w:val="00641B96"/>
    <w:rsid w:val="0064491C"/>
    <w:rsid w:val="00645BEE"/>
    <w:rsid w:val="006467CE"/>
    <w:rsid w:val="0065290E"/>
    <w:rsid w:val="00652AD8"/>
    <w:rsid w:val="0065351D"/>
    <w:rsid w:val="00654999"/>
    <w:rsid w:val="006557EE"/>
    <w:rsid w:val="00656266"/>
    <w:rsid w:val="00656B0A"/>
    <w:rsid w:val="00657CA5"/>
    <w:rsid w:val="006612D4"/>
    <w:rsid w:val="006626B0"/>
    <w:rsid w:val="00662C9A"/>
    <w:rsid w:val="006651E1"/>
    <w:rsid w:val="00665324"/>
    <w:rsid w:val="00666547"/>
    <w:rsid w:val="00666BC9"/>
    <w:rsid w:val="006674CB"/>
    <w:rsid w:val="00667A32"/>
    <w:rsid w:val="006725D2"/>
    <w:rsid w:val="00672A94"/>
    <w:rsid w:val="00673172"/>
    <w:rsid w:val="00674AB2"/>
    <w:rsid w:val="00676019"/>
    <w:rsid w:val="00677141"/>
    <w:rsid w:val="0068101F"/>
    <w:rsid w:val="0068205E"/>
    <w:rsid w:val="0068487C"/>
    <w:rsid w:val="00685B08"/>
    <w:rsid w:val="0068622D"/>
    <w:rsid w:val="0068627D"/>
    <w:rsid w:val="00687B94"/>
    <w:rsid w:val="00687BA8"/>
    <w:rsid w:val="00690B39"/>
    <w:rsid w:val="0069244E"/>
    <w:rsid w:val="00693532"/>
    <w:rsid w:val="006955C6"/>
    <w:rsid w:val="00695ED4"/>
    <w:rsid w:val="0069629B"/>
    <w:rsid w:val="006A1069"/>
    <w:rsid w:val="006A2B11"/>
    <w:rsid w:val="006A7A0F"/>
    <w:rsid w:val="006B3AE5"/>
    <w:rsid w:val="006B6F4A"/>
    <w:rsid w:val="006B75B6"/>
    <w:rsid w:val="006C155A"/>
    <w:rsid w:val="006C1EAB"/>
    <w:rsid w:val="006C2FCF"/>
    <w:rsid w:val="006C4961"/>
    <w:rsid w:val="006C4F8F"/>
    <w:rsid w:val="006C50A2"/>
    <w:rsid w:val="006C5E40"/>
    <w:rsid w:val="006C6378"/>
    <w:rsid w:val="006D239C"/>
    <w:rsid w:val="006D243A"/>
    <w:rsid w:val="006D28E7"/>
    <w:rsid w:val="006D3D76"/>
    <w:rsid w:val="006D73E4"/>
    <w:rsid w:val="006D7E04"/>
    <w:rsid w:val="006E0234"/>
    <w:rsid w:val="006E0862"/>
    <w:rsid w:val="006E0D5F"/>
    <w:rsid w:val="006E1192"/>
    <w:rsid w:val="006E2046"/>
    <w:rsid w:val="006E2D01"/>
    <w:rsid w:val="006E3271"/>
    <w:rsid w:val="006E3798"/>
    <w:rsid w:val="006E399D"/>
    <w:rsid w:val="006E4A50"/>
    <w:rsid w:val="006E55DA"/>
    <w:rsid w:val="006E65CD"/>
    <w:rsid w:val="006F04F3"/>
    <w:rsid w:val="006F12C2"/>
    <w:rsid w:val="006F1693"/>
    <w:rsid w:val="006F1A62"/>
    <w:rsid w:val="006F3882"/>
    <w:rsid w:val="006F3EDE"/>
    <w:rsid w:val="006F3F66"/>
    <w:rsid w:val="006F56A1"/>
    <w:rsid w:val="006F755C"/>
    <w:rsid w:val="00700451"/>
    <w:rsid w:val="00700D1E"/>
    <w:rsid w:val="00703DA5"/>
    <w:rsid w:val="007066A7"/>
    <w:rsid w:val="0070671F"/>
    <w:rsid w:val="0071065D"/>
    <w:rsid w:val="007118CF"/>
    <w:rsid w:val="00713F1A"/>
    <w:rsid w:val="00714420"/>
    <w:rsid w:val="00714DC2"/>
    <w:rsid w:val="00716A0A"/>
    <w:rsid w:val="00717B28"/>
    <w:rsid w:val="00717C49"/>
    <w:rsid w:val="00717F29"/>
    <w:rsid w:val="0072011C"/>
    <w:rsid w:val="00720392"/>
    <w:rsid w:val="00720E23"/>
    <w:rsid w:val="00721918"/>
    <w:rsid w:val="00721C3C"/>
    <w:rsid w:val="00722277"/>
    <w:rsid w:val="00723472"/>
    <w:rsid w:val="00723535"/>
    <w:rsid w:val="00723C3B"/>
    <w:rsid w:val="00727C8A"/>
    <w:rsid w:val="00730616"/>
    <w:rsid w:val="00730DBA"/>
    <w:rsid w:val="00731390"/>
    <w:rsid w:val="00731975"/>
    <w:rsid w:val="007321E0"/>
    <w:rsid w:val="00733381"/>
    <w:rsid w:val="007342B2"/>
    <w:rsid w:val="00734A10"/>
    <w:rsid w:val="00735FC7"/>
    <w:rsid w:val="007369F8"/>
    <w:rsid w:val="0074177A"/>
    <w:rsid w:val="00743E58"/>
    <w:rsid w:val="00744F7A"/>
    <w:rsid w:val="00750A28"/>
    <w:rsid w:val="0075110C"/>
    <w:rsid w:val="00751884"/>
    <w:rsid w:val="00752294"/>
    <w:rsid w:val="0075279B"/>
    <w:rsid w:val="007577A0"/>
    <w:rsid w:val="00760A5A"/>
    <w:rsid w:val="00761592"/>
    <w:rsid w:val="00761657"/>
    <w:rsid w:val="00761827"/>
    <w:rsid w:val="0076182C"/>
    <w:rsid w:val="00762AED"/>
    <w:rsid w:val="0076306F"/>
    <w:rsid w:val="00765941"/>
    <w:rsid w:val="00766805"/>
    <w:rsid w:val="00766917"/>
    <w:rsid w:val="0076731B"/>
    <w:rsid w:val="0077004A"/>
    <w:rsid w:val="007704C2"/>
    <w:rsid w:val="007739E6"/>
    <w:rsid w:val="00774EE8"/>
    <w:rsid w:val="007763B7"/>
    <w:rsid w:val="007766DF"/>
    <w:rsid w:val="00777A72"/>
    <w:rsid w:val="00780C85"/>
    <w:rsid w:val="007812F0"/>
    <w:rsid w:val="00781A0C"/>
    <w:rsid w:val="007833BA"/>
    <w:rsid w:val="00783555"/>
    <w:rsid w:val="00784147"/>
    <w:rsid w:val="00787166"/>
    <w:rsid w:val="00790F1C"/>
    <w:rsid w:val="00791E40"/>
    <w:rsid w:val="00792498"/>
    <w:rsid w:val="00792BD4"/>
    <w:rsid w:val="00792C8B"/>
    <w:rsid w:val="00793407"/>
    <w:rsid w:val="0079380F"/>
    <w:rsid w:val="00793C3D"/>
    <w:rsid w:val="00796347"/>
    <w:rsid w:val="007A00C0"/>
    <w:rsid w:val="007A191B"/>
    <w:rsid w:val="007A24D1"/>
    <w:rsid w:val="007A3273"/>
    <w:rsid w:val="007A4B61"/>
    <w:rsid w:val="007A640F"/>
    <w:rsid w:val="007B08D9"/>
    <w:rsid w:val="007B21F0"/>
    <w:rsid w:val="007B2AE4"/>
    <w:rsid w:val="007B5AB3"/>
    <w:rsid w:val="007B7680"/>
    <w:rsid w:val="007C2579"/>
    <w:rsid w:val="007C2F69"/>
    <w:rsid w:val="007C3028"/>
    <w:rsid w:val="007C400D"/>
    <w:rsid w:val="007C62FB"/>
    <w:rsid w:val="007C79A5"/>
    <w:rsid w:val="007C7CB9"/>
    <w:rsid w:val="007D2384"/>
    <w:rsid w:val="007D51BC"/>
    <w:rsid w:val="007D5C81"/>
    <w:rsid w:val="007D65EC"/>
    <w:rsid w:val="007D6F3E"/>
    <w:rsid w:val="007D7AB0"/>
    <w:rsid w:val="007E0B89"/>
    <w:rsid w:val="007E4ADE"/>
    <w:rsid w:val="007E4FEF"/>
    <w:rsid w:val="007E5D05"/>
    <w:rsid w:val="007E7EA0"/>
    <w:rsid w:val="007F1A19"/>
    <w:rsid w:val="007F32E6"/>
    <w:rsid w:val="007F3ABE"/>
    <w:rsid w:val="007F3B91"/>
    <w:rsid w:val="007F4E21"/>
    <w:rsid w:val="007F5633"/>
    <w:rsid w:val="007F5A1D"/>
    <w:rsid w:val="007F5E06"/>
    <w:rsid w:val="007F66E4"/>
    <w:rsid w:val="007F7F35"/>
    <w:rsid w:val="008013F1"/>
    <w:rsid w:val="00803CF5"/>
    <w:rsid w:val="008049FD"/>
    <w:rsid w:val="0080533C"/>
    <w:rsid w:val="008058BE"/>
    <w:rsid w:val="00805966"/>
    <w:rsid w:val="00805A8F"/>
    <w:rsid w:val="00807CC7"/>
    <w:rsid w:val="008108C7"/>
    <w:rsid w:val="0081125C"/>
    <w:rsid w:val="00812959"/>
    <w:rsid w:val="008154DD"/>
    <w:rsid w:val="008157BE"/>
    <w:rsid w:val="008174D6"/>
    <w:rsid w:val="00820EBA"/>
    <w:rsid w:val="0082178B"/>
    <w:rsid w:val="008225D1"/>
    <w:rsid w:val="00824E2B"/>
    <w:rsid w:val="00827908"/>
    <w:rsid w:val="00827B7F"/>
    <w:rsid w:val="00827EAC"/>
    <w:rsid w:val="00830EB1"/>
    <w:rsid w:val="00831591"/>
    <w:rsid w:val="00831D3E"/>
    <w:rsid w:val="00832FEC"/>
    <w:rsid w:val="00835624"/>
    <w:rsid w:val="00837556"/>
    <w:rsid w:val="00837F37"/>
    <w:rsid w:val="008427F5"/>
    <w:rsid w:val="008447DD"/>
    <w:rsid w:val="00844EC4"/>
    <w:rsid w:val="008458D5"/>
    <w:rsid w:val="00845C48"/>
    <w:rsid w:val="00845C60"/>
    <w:rsid w:val="00846158"/>
    <w:rsid w:val="008469D7"/>
    <w:rsid w:val="00847C64"/>
    <w:rsid w:val="0085077A"/>
    <w:rsid w:val="00850BCE"/>
    <w:rsid w:val="00850C5A"/>
    <w:rsid w:val="00854051"/>
    <w:rsid w:val="008559EE"/>
    <w:rsid w:val="00857668"/>
    <w:rsid w:val="00857680"/>
    <w:rsid w:val="00862418"/>
    <w:rsid w:val="00864D32"/>
    <w:rsid w:val="00870CA0"/>
    <w:rsid w:val="00870F04"/>
    <w:rsid w:val="008713ED"/>
    <w:rsid w:val="0087280F"/>
    <w:rsid w:val="00872BF3"/>
    <w:rsid w:val="00872C7C"/>
    <w:rsid w:val="008745B1"/>
    <w:rsid w:val="00874E47"/>
    <w:rsid w:val="0087649C"/>
    <w:rsid w:val="008770E3"/>
    <w:rsid w:val="00877BEB"/>
    <w:rsid w:val="00880B57"/>
    <w:rsid w:val="00880E33"/>
    <w:rsid w:val="008814B2"/>
    <w:rsid w:val="00881CBE"/>
    <w:rsid w:val="008829BC"/>
    <w:rsid w:val="00882A63"/>
    <w:rsid w:val="00884C8D"/>
    <w:rsid w:val="00885E28"/>
    <w:rsid w:val="0088647F"/>
    <w:rsid w:val="00887404"/>
    <w:rsid w:val="008878CB"/>
    <w:rsid w:val="00887BCE"/>
    <w:rsid w:val="00887ED4"/>
    <w:rsid w:val="00887F46"/>
    <w:rsid w:val="00892643"/>
    <w:rsid w:val="00892C8E"/>
    <w:rsid w:val="00893F85"/>
    <w:rsid w:val="008950BC"/>
    <w:rsid w:val="008975CC"/>
    <w:rsid w:val="00897961"/>
    <w:rsid w:val="008A015C"/>
    <w:rsid w:val="008A16F1"/>
    <w:rsid w:val="008A5A62"/>
    <w:rsid w:val="008A6D64"/>
    <w:rsid w:val="008A73DE"/>
    <w:rsid w:val="008A7A2D"/>
    <w:rsid w:val="008A7FF9"/>
    <w:rsid w:val="008B05BB"/>
    <w:rsid w:val="008B1498"/>
    <w:rsid w:val="008B1D17"/>
    <w:rsid w:val="008B1F6E"/>
    <w:rsid w:val="008B377E"/>
    <w:rsid w:val="008B4C55"/>
    <w:rsid w:val="008B4D38"/>
    <w:rsid w:val="008B6D8B"/>
    <w:rsid w:val="008C1382"/>
    <w:rsid w:val="008C14C3"/>
    <w:rsid w:val="008C1C79"/>
    <w:rsid w:val="008C1EB6"/>
    <w:rsid w:val="008C2679"/>
    <w:rsid w:val="008C26D6"/>
    <w:rsid w:val="008C3F43"/>
    <w:rsid w:val="008C51E0"/>
    <w:rsid w:val="008C597E"/>
    <w:rsid w:val="008C5FD1"/>
    <w:rsid w:val="008C660E"/>
    <w:rsid w:val="008C69C8"/>
    <w:rsid w:val="008C7885"/>
    <w:rsid w:val="008D0B4E"/>
    <w:rsid w:val="008D1886"/>
    <w:rsid w:val="008D35BF"/>
    <w:rsid w:val="008D388F"/>
    <w:rsid w:val="008D3ED8"/>
    <w:rsid w:val="008D6EF9"/>
    <w:rsid w:val="008E09D0"/>
    <w:rsid w:val="008E1236"/>
    <w:rsid w:val="008E32BB"/>
    <w:rsid w:val="008E4AF1"/>
    <w:rsid w:val="008E5E89"/>
    <w:rsid w:val="008E6E9A"/>
    <w:rsid w:val="008E6F2D"/>
    <w:rsid w:val="008E798B"/>
    <w:rsid w:val="008F26FA"/>
    <w:rsid w:val="008F512F"/>
    <w:rsid w:val="008F5206"/>
    <w:rsid w:val="008F5407"/>
    <w:rsid w:val="008F5ACD"/>
    <w:rsid w:val="008F7DF3"/>
    <w:rsid w:val="00901040"/>
    <w:rsid w:val="00901143"/>
    <w:rsid w:val="00902450"/>
    <w:rsid w:val="00902EE8"/>
    <w:rsid w:val="00903167"/>
    <w:rsid w:val="0090347F"/>
    <w:rsid w:val="00905407"/>
    <w:rsid w:val="009055B3"/>
    <w:rsid w:val="00905AEE"/>
    <w:rsid w:val="00905EC5"/>
    <w:rsid w:val="009067FA"/>
    <w:rsid w:val="009078FD"/>
    <w:rsid w:val="009135D7"/>
    <w:rsid w:val="00913F5D"/>
    <w:rsid w:val="00914837"/>
    <w:rsid w:val="00921A8E"/>
    <w:rsid w:val="009222B4"/>
    <w:rsid w:val="009243DE"/>
    <w:rsid w:val="00925949"/>
    <w:rsid w:val="00925CE6"/>
    <w:rsid w:val="00932CDF"/>
    <w:rsid w:val="00933CC3"/>
    <w:rsid w:val="00936575"/>
    <w:rsid w:val="00936E30"/>
    <w:rsid w:val="00937461"/>
    <w:rsid w:val="00943519"/>
    <w:rsid w:val="00943A11"/>
    <w:rsid w:val="00943F95"/>
    <w:rsid w:val="009444C6"/>
    <w:rsid w:val="009447DE"/>
    <w:rsid w:val="00944DB7"/>
    <w:rsid w:val="0094606E"/>
    <w:rsid w:val="00946634"/>
    <w:rsid w:val="00950057"/>
    <w:rsid w:val="00950101"/>
    <w:rsid w:val="009509AF"/>
    <w:rsid w:val="00950A4E"/>
    <w:rsid w:val="00950A9A"/>
    <w:rsid w:val="00950D5C"/>
    <w:rsid w:val="00951615"/>
    <w:rsid w:val="00951B22"/>
    <w:rsid w:val="00951CB7"/>
    <w:rsid w:val="0095302E"/>
    <w:rsid w:val="00953410"/>
    <w:rsid w:val="00960A4E"/>
    <w:rsid w:val="00960CB6"/>
    <w:rsid w:val="00960DF4"/>
    <w:rsid w:val="00961749"/>
    <w:rsid w:val="00961EC4"/>
    <w:rsid w:val="009638E1"/>
    <w:rsid w:val="00963D77"/>
    <w:rsid w:val="00967C23"/>
    <w:rsid w:val="00970BD2"/>
    <w:rsid w:val="009710CB"/>
    <w:rsid w:val="0097166D"/>
    <w:rsid w:val="0097303B"/>
    <w:rsid w:val="00973CC4"/>
    <w:rsid w:val="00975903"/>
    <w:rsid w:val="009775DE"/>
    <w:rsid w:val="00981A6F"/>
    <w:rsid w:val="00981F5D"/>
    <w:rsid w:val="00984573"/>
    <w:rsid w:val="00985266"/>
    <w:rsid w:val="00985D9D"/>
    <w:rsid w:val="00986E52"/>
    <w:rsid w:val="00987776"/>
    <w:rsid w:val="00987E3B"/>
    <w:rsid w:val="009901AF"/>
    <w:rsid w:val="00990353"/>
    <w:rsid w:val="00990365"/>
    <w:rsid w:val="00993B91"/>
    <w:rsid w:val="0099400A"/>
    <w:rsid w:val="009945AD"/>
    <w:rsid w:val="0099509E"/>
    <w:rsid w:val="00997249"/>
    <w:rsid w:val="009A06B4"/>
    <w:rsid w:val="009A0F55"/>
    <w:rsid w:val="009A2ED6"/>
    <w:rsid w:val="009A3CBD"/>
    <w:rsid w:val="009A431D"/>
    <w:rsid w:val="009A55F3"/>
    <w:rsid w:val="009A5844"/>
    <w:rsid w:val="009A5B97"/>
    <w:rsid w:val="009A7100"/>
    <w:rsid w:val="009B0D33"/>
    <w:rsid w:val="009B198F"/>
    <w:rsid w:val="009B1E9D"/>
    <w:rsid w:val="009B320D"/>
    <w:rsid w:val="009B44B9"/>
    <w:rsid w:val="009B554B"/>
    <w:rsid w:val="009B5ABE"/>
    <w:rsid w:val="009C0F01"/>
    <w:rsid w:val="009C20C7"/>
    <w:rsid w:val="009C39FD"/>
    <w:rsid w:val="009C3A55"/>
    <w:rsid w:val="009C652D"/>
    <w:rsid w:val="009C66A6"/>
    <w:rsid w:val="009C6DBE"/>
    <w:rsid w:val="009D04D4"/>
    <w:rsid w:val="009D0A8D"/>
    <w:rsid w:val="009D1751"/>
    <w:rsid w:val="009D2CEF"/>
    <w:rsid w:val="009D3FF8"/>
    <w:rsid w:val="009D4D75"/>
    <w:rsid w:val="009D6CEE"/>
    <w:rsid w:val="009E10A7"/>
    <w:rsid w:val="009E3FEE"/>
    <w:rsid w:val="009E49C5"/>
    <w:rsid w:val="009E56B6"/>
    <w:rsid w:val="009E5DC9"/>
    <w:rsid w:val="009E6775"/>
    <w:rsid w:val="009E68BA"/>
    <w:rsid w:val="009F05A3"/>
    <w:rsid w:val="009F0B2F"/>
    <w:rsid w:val="009F1DF5"/>
    <w:rsid w:val="009F202E"/>
    <w:rsid w:val="009F4412"/>
    <w:rsid w:val="009F445E"/>
    <w:rsid w:val="009F611E"/>
    <w:rsid w:val="009F6D94"/>
    <w:rsid w:val="009F7E02"/>
    <w:rsid w:val="00A00035"/>
    <w:rsid w:val="00A006B1"/>
    <w:rsid w:val="00A0070C"/>
    <w:rsid w:val="00A00AC9"/>
    <w:rsid w:val="00A00CA2"/>
    <w:rsid w:val="00A019F8"/>
    <w:rsid w:val="00A02945"/>
    <w:rsid w:val="00A03986"/>
    <w:rsid w:val="00A05A71"/>
    <w:rsid w:val="00A05CF3"/>
    <w:rsid w:val="00A073FD"/>
    <w:rsid w:val="00A07F35"/>
    <w:rsid w:val="00A10C28"/>
    <w:rsid w:val="00A12DBF"/>
    <w:rsid w:val="00A13718"/>
    <w:rsid w:val="00A15854"/>
    <w:rsid w:val="00A169A5"/>
    <w:rsid w:val="00A16A4A"/>
    <w:rsid w:val="00A16E39"/>
    <w:rsid w:val="00A20733"/>
    <w:rsid w:val="00A207C3"/>
    <w:rsid w:val="00A21507"/>
    <w:rsid w:val="00A218E7"/>
    <w:rsid w:val="00A21F97"/>
    <w:rsid w:val="00A221C4"/>
    <w:rsid w:val="00A22C5C"/>
    <w:rsid w:val="00A250BD"/>
    <w:rsid w:val="00A265E8"/>
    <w:rsid w:val="00A27590"/>
    <w:rsid w:val="00A279CE"/>
    <w:rsid w:val="00A30564"/>
    <w:rsid w:val="00A309A6"/>
    <w:rsid w:val="00A30E39"/>
    <w:rsid w:val="00A31852"/>
    <w:rsid w:val="00A333FD"/>
    <w:rsid w:val="00A341D4"/>
    <w:rsid w:val="00A36C31"/>
    <w:rsid w:val="00A37A8E"/>
    <w:rsid w:val="00A41857"/>
    <w:rsid w:val="00A41FBB"/>
    <w:rsid w:val="00A445B5"/>
    <w:rsid w:val="00A45AE0"/>
    <w:rsid w:val="00A45ECF"/>
    <w:rsid w:val="00A46FB7"/>
    <w:rsid w:val="00A4749D"/>
    <w:rsid w:val="00A4799B"/>
    <w:rsid w:val="00A50D78"/>
    <w:rsid w:val="00A52551"/>
    <w:rsid w:val="00A52B95"/>
    <w:rsid w:val="00A545D2"/>
    <w:rsid w:val="00A55193"/>
    <w:rsid w:val="00A552D0"/>
    <w:rsid w:val="00A555A6"/>
    <w:rsid w:val="00A609EB"/>
    <w:rsid w:val="00A61586"/>
    <w:rsid w:val="00A61D79"/>
    <w:rsid w:val="00A64E65"/>
    <w:rsid w:val="00A675EC"/>
    <w:rsid w:val="00A7011A"/>
    <w:rsid w:val="00A714B8"/>
    <w:rsid w:val="00A721B9"/>
    <w:rsid w:val="00A72F98"/>
    <w:rsid w:val="00A74629"/>
    <w:rsid w:val="00A752AD"/>
    <w:rsid w:val="00A761FE"/>
    <w:rsid w:val="00A7793D"/>
    <w:rsid w:val="00A81F48"/>
    <w:rsid w:val="00A83F59"/>
    <w:rsid w:val="00A865A5"/>
    <w:rsid w:val="00A87F77"/>
    <w:rsid w:val="00A9147B"/>
    <w:rsid w:val="00A91A12"/>
    <w:rsid w:val="00A922D2"/>
    <w:rsid w:val="00A927CD"/>
    <w:rsid w:val="00A96F4D"/>
    <w:rsid w:val="00A9732C"/>
    <w:rsid w:val="00AA0823"/>
    <w:rsid w:val="00AA6866"/>
    <w:rsid w:val="00AA6B15"/>
    <w:rsid w:val="00AA72AC"/>
    <w:rsid w:val="00AA796A"/>
    <w:rsid w:val="00AB00E3"/>
    <w:rsid w:val="00AB125E"/>
    <w:rsid w:val="00AB1381"/>
    <w:rsid w:val="00AB2D0D"/>
    <w:rsid w:val="00AB50E8"/>
    <w:rsid w:val="00AB64AF"/>
    <w:rsid w:val="00AC0AC4"/>
    <w:rsid w:val="00AC20FD"/>
    <w:rsid w:val="00AC390D"/>
    <w:rsid w:val="00AC3E72"/>
    <w:rsid w:val="00AC4FFB"/>
    <w:rsid w:val="00AC5A28"/>
    <w:rsid w:val="00AC6E7B"/>
    <w:rsid w:val="00AC7C53"/>
    <w:rsid w:val="00AD1071"/>
    <w:rsid w:val="00AD152E"/>
    <w:rsid w:val="00AD1D1E"/>
    <w:rsid w:val="00AD2BC4"/>
    <w:rsid w:val="00AD2F08"/>
    <w:rsid w:val="00AD396F"/>
    <w:rsid w:val="00AD687D"/>
    <w:rsid w:val="00AD6AD4"/>
    <w:rsid w:val="00AE1A72"/>
    <w:rsid w:val="00AE2BF0"/>
    <w:rsid w:val="00AE3661"/>
    <w:rsid w:val="00AE5BDA"/>
    <w:rsid w:val="00AE7000"/>
    <w:rsid w:val="00AE707B"/>
    <w:rsid w:val="00AE7931"/>
    <w:rsid w:val="00AE7A1F"/>
    <w:rsid w:val="00AF1FC7"/>
    <w:rsid w:val="00AF221D"/>
    <w:rsid w:val="00AF4176"/>
    <w:rsid w:val="00AF426A"/>
    <w:rsid w:val="00AF5426"/>
    <w:rsid w:val="00AF5514"/>
    <w:rsid w:val="00AF5707"/>
    <w:rsid w:val="00AF62FD"/>
    <w:rsid w:val="00AF68E6"/>
    <w:rsid w:val="00AF6A0B"/>
    <w:rsid w:val="00B008CB"/>
    <w:rsid w:val="00B0181F"/>
    <w:rsid w:val="00B040C4"/>
    <w:rsid w:val="00B046B3"/>
    <w:rsid w:val="00B05241"/>
    <w:rsid w:val="00B06245"/>
    <w:rsid w:val="00B07C54"/>
    <w:rsid w:val="00B107E3"/>
    <w:rsid w:val="00B11579"/>
    <w:rsid w:val="00B12718"/>
    <w:rsid w:val="00B13016"/>
    <w:rsid w:val="00B13606"/>
    <w:rsid w:val="00B13979"/>
    <w:rsid w:val="00B1404D"/>
    <w:rsid w:val="00B15678"/>
    <w:rsid w:val="00B17F54"/>
    <w:rsid w:val="00B2188C"/>
    <w:rsid w:val="00B22241"/>
    <w:rsid w:val="00B2238A"/>
    <w:rsid w:val="00B2441A"/>
    <w:rsid w:val="00B25D08"/>
    <w:rsid w:val="00B275E2"/>
    <w:rsid w:val="00B27919"/>
    <w:rsid w:val="00B27C54"/>
    <w:rsid w:val="00B30E23"/>
    <w:rsid w:val="00B317FF"/>
    <w:rsid w:val="00B328D9"/>
    <w:rsid w:val="00B33154"/>
    <w:rsid w:val="00B3391B"/>
    <w:rsid w:val="00B3456C"/>
    <w:rsid w:val="00B35F42"/>
    <w:rsid w:val="00B35F8E"/>
    <w:rsid w:val="00B3623A"/>
    <w:rsid w:val="00B372CB"/>
    <w:rsid w:val="00B376F9"/>
    <w:rsid w:val="00B41A21"/>
    <w:rsid w:val="00B4321E"/>
    <w:rsid w:val="00B43307"/>
    <w:rsid w:val="00B444BC"/>
    <w:rsid w:val="00B464E4"/>
    <w:rsid w:val="00B50ECC"/>
    <w:rsid w:val="00B51D05"/>
    <w:rsid w:val="00B520A0"/>
    <w:rsid w:val="00B52AE8"/>
    <w:rsid w:val="00B5412E"/>
    <w:rsid w:val="00B57C8C"/>
    <w:rsid w:val="00B61C14"/>
    <w:rsid w:val="00B61D3A"/>
    <w:rsid w:val="00B62863"/>
    <w:rsid w:val="00B62F2B"/>
    <w:rsid w:val="00B6354F"/>
    <w:rsid w:val="00B635F2"/>
    <w:rsid w:val="00B63863"/>
    <w:rsid w:val="00B64BAE"/>
    <w:rsid w:val="00B67523"/>
    <w:rsid w:val="00B679C6"/>
    <w:rsid w:val="00B67A8A"/>
    <w:rsid w:val="00B67FCB"/>
    <w:rsid w:val="00B7018E"/>
    <w:rsid w:val="00B7055A"/>
    <w:rsid w:val="00B70568"/>
    <w:rsid w:val="00B70B29"/>
    <w:rsid w:val="00B73602"/>
    <w:rsid w:val="00B744FD"/>
    <w:rsid w:val="00B77025"/>
    <w:rsid w:val="00B7765E"/>
    <w:rsid w:val="00B80F08"/>
    <w:rsid w:val="00B8178F"/>
    <w:rsid w:val="00B83404"/>
    <w:rsid w:val="00B849AC"/>
    <w:rsid w:val="00B8501B"/>
    <w:rsid w:val="00B87B2F"/>
    <w:rsid w:val="00B9118A"/>
    <w:rsid w:val="00B92EBE"/>
    <w:rsid w:val="00B93D91"/>
    <w:rsid w:val="00B94C20"/>
    <w:rsid w:val="00B957C7"/>
    <w:rsid w:val="00B967DA"/>
    <w:rsid w:val="00BA0093"/>
    <w:rsid w:val="00BA064E"/>
    <w:rsid w:val="00BA1F97"/>
    <w:rsid w:val="00BA341B"/>
    <w:rsid w:val="00BA3482"/>
    <w:rsid w:val="00BA3E63"/>
    <w:rsid w:val="00BA421E"/>
    <w:rsid w:val="00BA4EFA"/>
    <w:rsid w:val="00BA6E9D"/>
    <w:rsid w:val="00BA7312"/>
    <w:rsid w:val="00BA7333"/>
    <w:rsid w:val="00BB1EE9"/>
    <w:rsid w:val="00BB52CA"/>
    <w:rsid w:val="00BB5852"/>
    <w:rsid w:val="00BB6657"/>
    <w:rsid w:val="00BB6DD6"/>
    <w:rsid w:val="00BB7213"/>
    <w:rsid w:val="00BB7746"/>
    <w:rsid w:val="00BB7B77"/>
    <w:rsid w:val="00BC0036"/>
    <w:rsid w:val="00BC394B"/>
    <w:rsid w:val="00BC3C4B"/>
    <w:rsid w:val="00BC45E6"/>
    <w:rsid w:val="00BC6DB5"/>
    <w:rsid w:val="00BD1BC1"/>
    <w:rsid w:val="00BD37F9"/>
    <w:rsid w:val="00BD5B0D"/>
    <w:rsid w:val="00BE1F6E"/>
    <w:rsid w:val="00BE2AC3"/>
    <w:rsid w:val="00BE38CF"/>
    <w:rsid w:val="00BE3C24"/>
    <w:rsid w:val="00BE49FA"/>
    <w:rsid w:val="00BE4AD8"/>
    <w:rsid w:val="00BE4D59"/>
    <w:rsid w:val="00BE4EC5"/>
    <w:rsid w:val="00BE574E"/>
    <w:rsid w:val="00BE5844"/>
    <w:rsid w:val="00BE7D0C"/>
    <w:rsid w:val="00BE7E4E"/>
    <w:rsid w:val="00BF05C5"/>
    <w:rsid w:val="00BF20FB"/>
    <w:rsid w:val="00BF33DD"/>
    <w:rsid w:val="00BF357D"/>
    <w:rsid w:val="00BF696E"/>
    <w:rsid w:val="00BF6A6E"/>
    <w:rsid w:val="00BF6D7C"/>
    <w:rsid w:val="00BF7921"/>
    <w:rsid w:val="00C00BD8"/>
    <w:rsid w:val="00C00D1C"/>
    <w:rsid w:val="00C033CC"/>
    <w:rsid w:val="00C1018B"/>
    <w:rsid w:val="00C1044C"/>
    <w:rsid w:val="00C1335B"/>
    <w:rsid w:val="00C14B90"/>
    <w:rsid w:val="00C17966"/>
    <w:rsid w:val="00C17C6B"/>
    <w:rsid w:val="00C20A2D"/>
    <w:rsid w:val="00C215E9"/>
    <w:rsid w:val="00C21ED5"/>
    <w:rsid w:val="00C2378D"/>
    <w:rsid w:val="00C23E1F"/>
    <w:rsid w:val="00C24760"/>
    <w:rsid w:val="00C24A3C"/>
    <w:rsid w:val="00C25A6E"/>
    <w:rsid w:val="00C26B59"/>
    <w:rsid w:val="00C272F8"/>
    <w:rsid w:val="00C27A62"/>
    <w:rsid w:val="00C331EE"/>
    <w:rsid w:val="00C33932"/>
    <w:rsid w:val="00C34062"/>
    <w:rsid w:val="00C3424F"/>
    <w:rsid w:val="00C34E31"/>
    <w:rsid w:val="00C428FA"/>
    <w:rsid w:val="00C47237"/>
    <w:rsid w:val="00C52220"/>
    <w:rsid w:val="00C5276F"/>
    <w:rsid w:val="00C52929"/>
    <w:rsid w:val="00C5481B"/>
    <w:rsid w:val="00C56649"/>
    <w:rsid w:val="00C56985"/>
    <w:rsid w:val="00C602B6"/>
    <w:rsid w:val="00C612B7"/>
    <w:rsid w:val="00C65CBA"/>
    <w:rsid w:val="00C67F8A"/>
    <w:rsid w:val="00C70A52"/>
    <w:rsid w:val="00C737CC"/>
    <w:rsid w:val="00C73F4F"/>
    <w:rsid w:val="00C74107"/>
    <w:rsid w:val="00C75C58"/>
    <w:rsid w:val="00C807BC"/>
    <w:rsid w:val="00C813AE"/>
    <w:rsid w:val="00C82407"/>
    <w:rsid w:val="00C83357"/>
    <w:rsid w:val="00C83B04"/>
    <w:rsid w:val="00C83EA7"/>
    <w:rsid w:val="00C845B4"/>
    <w:rsid w:val="00C84B77"/>
    <w:rsid w:val="00C84D8C"/>
    <w:rsid w:val="00C8667A"/>
    <w:rsid w:val="00C90638"/>
    <w:rsid w:val="00C91E8A"/>
    <w:rsid w:val="00C91F94"/>
    <w:rsid w:val="00C9334C"/>
    <w:rsid w:val="00C95C1F"/>
    <w:rsid w:val="00C9703C"/>
    <w:rsid w:val="00C97A6C"/>
    <w:rsid w:val="00CA24CB"/>
    <w:rsid w:val="00CA48ED"/>
    <w:rsid w:val="00CA5856"/>
    <w:rsid w:val="00CA605E"/>
    <w:rsid w:val="00CA731D"/>
    <w:rsid w:val="00CB10AF"/>
    <w:rsid w:val="00CB20A6"/>
    <w:rsid w:val="00CB2BAB"/>
    <w:rsid w:val="00CB3FDA"/>
    <w:rsid w:val="00CB4DAA"/>
    <w:rsid w:val="00CB5657"/>
    <w:rsid w:val="00CB59FF"/>
    <w:rsid w:val="00CB5EBE"/>
    <w:rsid w:val="00CB7A14"/>
    <w:rsid w:val="00CB7AE4"/>
    <w:rsid w:val="00CB7BF3"/>
    <w:rsid w:val="00CC08DB"/>
    <w:rsid w:val="00CC29C2"/>
    <w:rsid w:val="00CC38C7"/>
    <w:rsid w:val="00CC720A"/>
    <w:rsid w:val="00CC7B10"/>
    <w:rsid w:val="00CD1249"/>
    <w:rsid w:val="00CD251F"/>
    <w:rsid w:val="00CD5600"/>
    <w:rsid w:val="00CD662A"/>
    <w:rsid w:val="00CE14AD"/>
    <w:rsid w:val="00CE2166"/>
    <w:rsid w:val="00CE283B"/>
    <w:rsid w:val="00CE3029"/>
    <w:rsid w:val="00CE39F9"/>
    <w:rsid w:val="00CE462C"/>
    <w:rsid w:val="00CE4861"/>
    <w:rsid w:val="00CE5C78"/>
    <w:rsid w:val="00CE66EE"/>
    <w:rsid w:val="00CE7C71"/>
    <w:rsid w:val="00CF0CC2"/>
    <w:rsid w:val="00CF1165"/>
    <w:rsid w:val="00CF1F2A"/>
    <w:rsid w:val="00CF1FF7"/>
    <w:rsid w:val="00CF44FA"/>
    <w:rsid w:val="00CF54AC"/>
    <w:rsid w:val="00CF64F8"/>
    <w:rsid w:val="00CF7951"/>
    <w:rsid w:val="00D0152B"/>
    <w:rsid w:val="00D01B10"/>
    <w:rsid w:val="00D01BD7"/>
    <w:rsid w:val="00D02047"/>
    <w:rsid w:val="00D02F1C"/>
    <w:rsid w:val="00D108E4"/>
    <w:rsid w:val="00D10D83"/>
    <w:rsid w:val="00D117B7"/>
    <w:rsid w:val="00D12E02"/>
    <w:rsid w:val="00D13137"/>
    <w:rsid w:val="00D13EF9"/>
    <w:rsid w:val="00D14890"/>
    <w:rsid w:val="00D1792C"/>
    <w:rsid w:val="00D17BA6"/>
    <w:rsid w:val="00D17D13"/>
    <w:rsid w:val="00D2101B"/>
    <w:rsid w:val="00D2154E"/>
    <w:rsid w:val="00D263A3"/>
    <w:rsid w:val="00D33289"/>
    <w:rsid w:val="00D40505"/>
    <w:rsid w:val="00D4159F"/>
    <w:rsid w:val="00D44253"/>
    <w:rsid w:val="00D44528"/>
    <w:rsid w:val="00D4660F"/>
    <w:rsid w:val="00D50BDB"/>
    <w:rsid w:val="00D50C18"/>
    <w:rsid w:val="00D51D23"/>
    <w:rsid w:val="00D52E15"/>
    <w:rsid w:val="00D559E0"/>
    <w:rsid w:val="00D55E3E"/>
    <w:rsid w:val="00D6582F"/>
    <w:rsid w:val="00D70338"/>
    <w:rsid w:val="00D70F95"/>
    <w:rsid w:val="00D71138"/>
    <w:rsid w:val="00D71A2E"/>
    <w:rsid w:val="00D73743"/>
    <w:rsid w:val="00D7435D"/>
    <w:rsid w:val="00D8238D"/>
    <w:rsid w:val="00D83BC0"/>
    <w:rsid w:val="00D84175"/>
    <w:rsid w:val="00D854E7"/>
    <w:rsid w:val="00D8688F"/>
    <w:rsid w:val="00D86F32"/>
    <w:rsid w:val="00D87009"/>
    <w:rsid w:val="00D87B7B"/>
    <w:rsid w:val="00D915FE"/>
    <w:rsid w:val="00D91EAE"/>
    <w:rsid w:val="00D9623B"/>
    <w:rsid w:val="00D97077"/>
    <w:rsid w:val="00DA17CB"/>
    <w:rsid w:val="00DA29DE"/>
    <w:rsid w:val="00DA464A"/>
    <w:rsid w:val="00DA55A2"/>
    <w:rsid w:val="00DB020A"/>
    <w:rsid w:val="00DB07A6"/>
    <w:rsid w:val="00DB14A3"/>
    <w:rsid w:val="00DB2571"/>
    <w:rsid w:val="00DB2AAB"/>
    <w:rsid w:val="00DB34A0"/>
    <w:rsid w:val="00DB519D"/>
    <w:rsid w:val="00DB51CE"/>
    <w:rsid w:val="00DB7DAA"/>
    <w:rsid w:val="00DB7EF7"/>
    <w:rsid w:val="00DC2E73"/>
    <w:rsid w:val="00DC3346"/>
    <w:rsid w:val="00DC4AD5"/>
    <w:rsid w:val="00DC6F1E"/>
    <w:rsid w:val="00DC7A4F"/>
    <w:rsid w:val="00DD1BA4"/>
    <w:rsid w:val="00DD21E5"/>
    <w:rsid w:val="00DD245C"/>
    <w:rsid w:val="00DD5D49"/>
    <w:rsid w:val="00DE0F12"/>
    <w:rsid w:val="00DE1544"/>
    <w:rsid w:val="00DE23E5"/>
    <w:rsid w:val="00DE3195"/>
    <w:rsid w:val="00DE326C"/>
    <w:rsid w:val="00DE3A92"/>
    <w:rsid w:val="00DE3D71"/>
    <w:rsid w:val="00DE4393"/>
    <w:rsid w:val="00DE4492"/>
    <w:rsid w:val="00DE4C74"/>
    <w:rsid w:val="00DE56C9"/>
    <w:rsid w:val="00DF121D"/>
    <w:rsid w:val="00DF16DC"/>
    <w:rsid w:val="00DF3119"/>
    <w:rsid w:val="00DF50D6"/>
    <w:rsid w:val="00DF5B93"/>
    <w:rsid w:val="00DF76B8"/>
    <w:rsid w:val="00E00D03"/>
    <w:rsid w:val="00E0169A"/>
    <w:rsid w:val="00E01FD8"/>
    <w:rsid w:val="00E02780"/>
    <w:rsid w:val="00E03074"/>
    <w:rsid w:val="00E03F80"/>
    <w:rsid w:val="00E05004"/>
    <w:rsid w:val="00E05CCB"/>
    <w:rsid w:val="00E069A4"/>
    <w:rsid w:val="00E12EBA"/>
    <w:rsid w:val="00E13766"/>
    <w:rsid w:val="00E148DD"/>
    <w:rsid w:val="00E149A8"/>
    <w:rsid w:val="00E16BD1"/>
    <w:rsid w:val="00E20530"/>
    <w:rsid w:val="00E23145"/>
    <w:rsid w:val="00E23E44"/>
    <w:rsid w:val="00E23EBE"/>
    <w:rsid w:val="00E24AD2"/>
    <w:rsid w:val="00E31BC7"/>
    <w:rsid w:val="00E32B97"/>
    <w:rsid w:val="00E3676E"/>
    <w:rsid w:val="00E426CB"/>
    <w:rsid w:val="00E42B39"/>
    <w:rsid w:val="00E44381"/>
    <w:rsid w:val="00E45264"/>
    <w:rsid w:val="00E45501"/>
    <w:rsid w:val="00E45DE1"/>
    <w:rsid w:val="00E467A4"/>
    <w:rsid w:val="00E46B35"/>
    <w:rsid w:val="00E50C7B"/>
    <w:rsid w:val="00E5110D"/>
    <w:rsid w:val="00E54295"/>
    <w:rsid w:val="00E544CD"/>
    <w:rsid w:val="00E54E66"/>
    <w:rsid w:val="00E55065"/>
    <w:rsid w:val="00E5546D"/>
    <w:rsid w:val="00E55B4E"/>
    <w:rsid w:val="00E5607E"/>
    <w:rsid w:val="00E6054E"/>
    <w:rsid w:val="00E60843"/>
    <w:rsid w:val="00E615D0"/>
    <w:rsid w:val="00E63BC8"/>
    <w:rsid w:val="00E64C0F"/>
    <w:rsid w:val="00E656FF"/>
    <w:rsid w:val="00E66E01"/>
    <w:rsid w:val="00E674C2"/>
    <w:rsid w:val="00E71B40"/>
    <w:rsid w:val="00E72AC5"/>
    <w:rsid w:val="00E749F0"/>
    <w:rsid w:val="00E75D92"/>
    <w:rsid w:val="00E764BE"/>
    <w:rsid w:val="00E766A8"/>
    <w:rsid w:val="00E77B4F"/>
    <w:rsid w:val="00E80558"/>
    <w:rsid w:val="00E8222D"/>
    <w:rsid w:val="00E8292B"/>
    <w:rsid w:val="00E82C9F"/>
    <w:rsid w:val="00E82D1A"/>
    <w:rsid w:val="00E83660"/>
    <w:rsid w:val="00E83982"/>
    <w:rsid w:val="00E83A8A"/>
    <w:rsid w:val="00E846F4"/>
    <w:rsid w:val="00E86940"/>
    <w:rsid w:val="00E87AC4"/>
    <w:rsid w:val="00E917CC"/>
    <w:rsid w:val="00E9299D"/>
    <w:rsid w:val="00E9588B"/>
    <w:rsid w:val="00E9609A"/>
    <w:rsid w:val="00E96294"/>
    <w:rsid w:val="00E97A06"/>
    <w:rsid w:val="00EA1810"/>
    <w:rsid w:val="00EA1D52"/>
    <w:rsid w:val="00EA36AF"/>
    <w:rsid w:val="00EA54A7"/>
    <w:rsid w:val="00EA7093"/>
    <w:rsid w:val="00EA71BB"/>
    <w:rsid w:val="00EA72C3"/>
    <w:rsid w:val="00EA7BD6"/>
    <w:rsid w:val="00EB072F"/>
    <w:rsid w:val="00EB0778"/>
    <w:rsid w:val="00EB0A6A"/>
    <w:rsid w:val="00EB21A2"/>
    <w:rsid w:val="00EB4ED4"/>
    <w:rsid w:val="00EB5D27"/>
    <w:rsid w:val="00EB5FF5"/>
    <w:rsid w:val="00EB67B9"/>
    <w:rsid w:val="00EB6FB2"/>
    <w:rsid w:val="00EB78E9"/>
    <w:rsid w:val="00EC0CC2"/>
    <w:rsid w:val="00EC0EE4"/>
    <w:rsid w:val="00EC2FE9"/>
    <w:rsid w:val="00EC318E"/>
    <w:rsid w:val="00EC32D9"/>
    <w:rsid w:val="00EC3405"/>
    <w:rsid w:val="00EC6730"/>
    <w:rsid w:val="00EC6C06"/>
    <w:rsid w:val="00EC7801"/>
    <w:rsid w:val="00ED2699"/>
    <w:rsid w:val="00ED380E"/>
    <w:rsid w:val="00ED693E"/>
    <w:rsid w:val="00ED6B42"/>
    <w:rsid w:val="00ED6EFF"/>
    <w:rsid w:val="00EE0AED"/>
    <w:rsid w:val="00EE3349"/>
    <w:rsid w:val="00EE4A51"/>
    <w:rsid w:val="00EE5A1E"/>
    <w:rsid w:val="00EE69F6"/>
    <w:rsid w:val="00EF046D"/>
    <w:rsid w:val="00EF3B22"/>
    <w:rsid w:val="00EF4491"/>
    <w:rsid w:val="00EF58BE"/>
    <w:rsid w:val="00EF6172"/>
    <w:rsid w:val="00EF6449"/>
    <w:rsid w:val="00EF6F74"/>
    <w:rsid w:val="00EF72AB"/>
    <w:rsid w:val="00F005D9"/>
    <w:rsid w:val="00F03081"/>
    <w:rsid w:val="00F03E50"/>
    <w:rsid w:val="00F044D5"/>
    <w:rsid w:val="00F06031"/>
    <w:rsid w:val="00F067EC"/>
    <w:rsid w:val="00F07FC0"/>
    <w:rsid w:val="00F10420"/>
    <w:rsid w:val="00F122D1"/>
    <w:rsid w:val="00F12690"/>
    <w:rsid w:val="00F130C7"/>
    <w:rsid w:val="00F13B58"/>
    <w:rsid w:val="00F16965"/>
    <w:rsid w:val="00F175A7"/>
    <w:rsid w:val="00F200CC"/>
    <w:rsid w:val="00F20767"/>
    <w:rsid w:val="00F20D70"/>
    <w:rsid w:val="00F21C80"/>
    <w:rsid w:val="00F23317"/>
    <w:rsid w:val="00F2440E"/>
    <w:rsid w:val="00F252FE"/>
    <w:rsid w:val="00F30EEE"/>
    <w:rsid w:val="00F338EB"/>
    <w:rsid w:val="00F34C40"/>
    <w:rsid w:val="00F3520C"/>
    <w:rsid w:val="00F361B0"/>
    <w:rsid w:val="00F36743"/>
    <w:rsid w:val="00F37AAD"/>
    <w:rsid w:val="00F407AD"/>
    <w:rsid w:val="00F41FA7"/>
    <w:rsid w:val="00F43C0A"/>
    <w:rsid w:val="00F43CA0"/>
    <w:rsid w:val="00F4424B"/>
    <w:rsid w:val="00F44352"/>
    <w:rsid w:val="00F44C07"/>
    <w:rsid w:val="00F458C3"/>
    <w:rsid w:val="00F46CA2"/>
    <w:rsid w:val="00F472CB"/>
    <w:rsid w:val="00F477BA"/>
    <w:rsid w:val="00F5069B"/>
    <w:rsid w:val="00F52AD4"/>
    <w:rsid w:val="00F53EF8"/>
    <w:rsid w:val="00F54C06"/>
    <w:rsid w:val="00F54DE9"/>
    <w:rsid w:val="00F55CD4"/>
    <w:rsid w:val="00F56D71"/>
    <w:rsid w:val="00F637D2"/>
    <w:rsid w:val="00F63BE8"/>
    <w:rsid w:val="00F70447"/>
    <w:rsid w:val="00F70CA0"/>
    <w:rsid w:val="00F70F9A"/>
    <w:rsid w:val="00F713B8"/>
    <w:rsid w:val="00F73B51"/>
    <w:rsid w:val="00F740DA"/>
    <w:rsid w:val="00F744F9"/>
    <w:rsid w:val="00F766C7"/>
    <w:rsid w:val="00F77826"/>
    <w:rsid w:val="00F77E4F"/>
    <w:rsid w:val="00F808DB"/>
    <w:rsid w:val="00F80B3D"/>
    <w:rsid w:val="00F81720"/>
    <w:rsid w:val="00F81ACE"/>
    <w:rsid w:val="00F824CC"/>
    <w:rsid w:val="00F828CA"/>
    <w:rsid w:val="00F83327"/>
    <w:rsid w:val="00F83DC9"/>
    <w:rsid w:val="00F85048"/>
    <w:rsid w:val="00F855C1"/>
    <w:rsid w:val="00F8577D"/>
    <w:rsid w:val="00F86A13"/>
    <w:rsid w:val="00F86D31"/>
    <w:rsid w:val="00F8768F"/>
    <w:rsid w:val="00F87D07"/>
    <w:rsid w:val="00F9180D"/>
    <w:rsid w:val="00F940C5"/>
    <w:rsid w:val="00F9454F"/>
    <w:rsid w:val="00F95E81"/>
    <w:rsid w:val="00F96623"/>
    <w:rsid w:val="00FA0AB3"/>
    <w:rsid w:val="00FA3B73"/>
    <w:rsid w:val="00FA5B69"/>
    <w:rsid w:val="00FA6A61"/>
    <w:rsid w:val="00FA6BA2"/>
    <w:rsid w:val="00FA6F3D"/>
    <w:rsid w:val="00FA7512"/>
    <w:rsid w:val="00FB4F0A"/>
    <w:rsid w:val="00FB4F8C"/>
    <w:rsid w:val="00FC1FDA"/>
    <w:rsid w:val="00FC2EEA"/>
    <w:rsid w:val="00FC5164"/>
    <w:rsid w:val="00FC65D3"/>
    <w:rsid w:val="00FC6BB0"/>
    <w:rsid w:val="00FC72C5"/>
    <w:rsid w:val="00FD1474"/>
    <w:rsid w:val="00FD1765"/>
    <w:rsid w:val="00FD2C81"/>
    <w:rsid w:val="00FD4DBD"/>
    <w:rsid w:val="00FD64B6"/>
    <w:rsid w:val="00FD79F5"/>
    <w:rsid w:val="00FE01B6"/>
    <w:rsid w:val="00FE070F"/>
    <w:rsid w:val="00FE11A9"/>
    <w:rsid w:val="00FE16A1"/>
    <w:rsid w:val="00FE31C8"/>
    <w:rsid w:val="00FE34E3"/>
    <w:rsid w:val="00FE3B84"/>
    <w:rsid w:val="00FE4E8F"/>
    <w:rsid w:val="00FE606B"/>
    <w:rsid w:val="00FE6212"/>
    <w:rsid w:val="00FE6585"/>
    <w:rsid w:val="00FE6CEA"/>
    <w:rsid w:val="00FF0DD2"/>
    <w:rsid w:val="00FF18BD"/>
    <w:rsid w:val="00FF2110"/>
    <w:rsid w:val="00FF2548"/>
    <w:rsid w:val="00FF2C52"/>
    <w:rsid w:val="00FF4434"/>
    <w:rsid w:val="00FF7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95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57A70"/>
    <w:pPr>
      <w:keepNext/>
      <w:numPr>
        <w:numId w:val="18"/>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5047D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paragraph" w:styleId="Heading7">
    <w:name w:val="heading 7"/>
    <w:basedOn w:val="Normal"/>
    <w:next w:val="Normal"/>
    <w:link w:val="Heading7Char"/>
    <w:uiPriority w:val="9"/>
    <w:semiHidden/>
    <w:unhideWhenUsed/>
    <w:qFormat/>
    <w:rsid w:val="00157A70"/>
    <w:pPr>
      <w:keepNext/>
      <w:keepLines/>
      <w:numPr>
        <w:ilvl w:val="6"/>
        <w:numId w:val="18"/>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57A70"/>
    <w:pPr>
      <w:keepNext/>
      <w:keepLines/>
      <w:numPr>
        <w:ilvl w:val="7"/>
        <w:numId w:val="1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57A70"/>
    <w:pPr>
      <w:keepNext/>
      <w:keepLines/>
      <w:numPr>
        <w:ilvl w:val="8"/>
        <w:numId w:val="1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5047D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FE11A9"/>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1"/>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6E4A50"/>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line="240" w:lineRule="auto"/>
      <w:jc w:val="left"/>
    </w:pPr>
    <w:rPr>
      <w:rFonts w:ascii="Courier" w:hAnsi="Courier"/>
      <w:noProof/>
      <w:sz w:val="20"/>
    </w:rPr>
  </w:style>
  <w:style w:type="character" w:customStyle="1" w:styleId="codeZchn">
    <w:name w:val="code Zchn"/>
    <w:link w:val="code0"/>
    <w:rsid w:val="006E4A50"/>
    <w:rPr>
      <w:rFonts w:ascii="Courier" w:hAnsi="Courier"/>
      <w:noProof/>
      <w:szCs w:val="22"/>
      <w:lang w:val="en-GB"/>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
      </w:numPr>
      <w:tabs>
        <w:tab w:val="clear" w:pos="360"/>
        <w:tab w:val="clear" w:pos="403"/>
        <w:tab w:val="left" w:pos="660"/>
      </w:tabs>
      <w:spacing w:line="230" w:lineRule="atLeast"/>
    </w:pPr>
    <w:rPr>
      <w:szCs w:val="20"/>
      <w:lang w:val="de-DE" w:eastAsia="ja-JP"/>
    </w:rPr>
  </w:style>
  <w:style w:type="paragraph" w:customStyle="1" w:styleId="zzCover">
    <w:name w:val="zzCover"/>
    <w:basedOn w:val="Normal"/>
    <w:link w:val="zzCoverChar"/>
    <w:rsid w:val="00473944"/>
    <w:pPr>
      <w:tabs>
        <w:tab w:val="clear" w:pos="403"/>
      </w:tabs>
      <w:spacing w:after="220"/>
      <w:jc w:val="right"/>
    </w:pPr>
    <w:rPr>
      <w:b/>
      <w:color w:val="000000"/>
      <w:sz w:val="24"/>
      <w:szCs w:val="20"/>
      <w:lang w:eastAsia="ja-JP"/>
    </w:rPr>
  </w:style>
  <w:style w:type="character" w:customStyle="1" w:styleId="zzCoverChar">
    <w:name w:val="zzCover Char"/>
    <w:link w:val="zzCover"/>
    <w:rsid w:val="00473944"/>
    <w:rPr>
      <w:b/>
      <w:color w:val="000000"/>
      <w:sz w:val="24"/>
      <w:lang w:val="en-GB" w:eastAsia="ja-JP"/>
    </w:rPr>
  </w:style>
  <w:style w:type="numbering" w:customStyle="1" w:styleId="CurrentList1">
    <w:name w:val="Current List1"/>
    <w:uiPriority w:val="99"/>
    <w:rsid w:val="0074177A"/>
    <w:pPr>
      <w:numPr>
        <w:numId w:val="5"/>
      </w:numPr>
    </w:pPr>
  </w:style>
  <w:style w:type="numbering" w:customStyle="1" w:styleId="CurrentList2">
    <w:name w:val="Current List2"/>
    <w:uiPriority w:val="99"/>
    <w:rsid w:val="00A37A8E"/>
    <w:pPr>
      <w:numPr>
        <w:numId w:val="6"/>
      </w:numPr>
    </w:pPr>
  </w:style>
  <w:style w:type="numbering" w:customStyle="1" w:styleId="CurrentList3">
    <w:name w:val="Current List3"/>
    <w:uiPriority w:val="99"/>
    <w:rsid w:val="00400728"/>
    <w:pPr>
      <w:numPr>
        <w:numId w:val="7"/>
      </w:numPr>
    </w:pPr>
  </w:style>
  <w:style w:type="numbering" w:customStyle="1" w:styleId="CurrentList4">
    <w:name w:val="Current List4"/>
    <w:uiPriority w:val="99"/>
    <w:rsid w:val="008E4AF1"/>
    <w:pPr>
      <w:numPr>
        <w:numId w:val="9"/>
      </w:numPr>
    </w:pPr>
  </w:style>
  <w:style w:type="numbering" w:customStyle="1" w:styleId="CurrentList5">
    <w:name w:val="Current List5"/>
    <w:uiPriority w:val="99"/>
    <w:rsid w:val="00ED6B42"/>
    <w:pPr>
      <w:numPr>
        <w:numId w:val="10"/>
      </w:numPr>
    </w:pPr>
  </w:style>
  <w:style w:type="numbering" w:customStyle="1" w:styleId="CurrentList6">
    <w:name w:val="Current List6"/>
    <w:uiPriority w:val="99"/>
    <w:rsid w:val="002A0B7A"/>
    <w:pPr>
      <w:numPr>
        <w:numId w:val="12"/>
      </w:numPr>
    </w:pPr>
  </w:style>
  <w:style w:type="numbering" w:customStyle="1" w:styleId="CurrentList7">
    <w:name w:val="Current List7"/>
    <w:uiPriority w:val="99"/>
    <w:rsid w:val="002A0B7A"/>
    <w:pPr>
      <w:numPr>
        <w:numId w:val="13"/>
      </w:numPr>
    </w:pPr>
  </w:style>
  <w:style w:type="numbering" w:customStyle="1" w:styleId="Listeactuelle1">
    <w:name w:val="Liste actuelle1"/>
    <w:uiPriority w:val="99"/>
    <w:rsid w:val="00720392"/>
    <w:pPr>
      <w:numPr>
        <w:numId w:val="14"/>
      </w:numPr>
    </w:pPr>
  </w:style>
  <w:style w:type="numbering" w:customStyle="1" w:styleId="Listeactuelle2">
    <w:name w:val="Liste actuelle2"/>
    <w:uiPriority w:val="99"/>
    <w:rsid w:val="0039042A"/>
    <w:pPr>
      <w:numPr>
        <w:numId w:val="15"/>
      </w:numPr>
    </w:pPr>
  </w:style>
  <w:style w:type="numbering" w:customStyle="1" w:styleId="Listeactuelle3">
    <w:name w:val="Liste actuelle3"/>
    <w:uiPriority w:val="99"/>
    <w:rsid w:val="0039042A"/>
    <w:pPr>
      <w:numPr>
        <w:numId w:val="16"/>
      </w:numPr>
    </w:pPr>
  </w:style>
  <w:style w:type="numbering" w:customStyle="1" w:styleId="Listeactuelle4">
    <w:name w:val="Liste actuelle4"/>
    <w:uiPriority w:val="99"/>
    <w:rsid w:val="0039042A"/>
    <w:pPr>
      <w:numPr>
        <w:numId w:val="17"/>
      </w:numPr>
    </w:pPr>
  </w:style>
  <w:style w:type="paragraph" w:styleId="HTMLPreformatted">
    <w:name w:val="HTML Preformatted"/>
    <w:basedOn w:val="Normal"/>
    <w:link w:val="HTMLPreformattedChar"/>
    <w:uiPriority w:val="99"/>
    <w:semiHidden/>
    <w:unhideWhenUsed/>
    <w:rsid w:val="00D01B10"/>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D01B10"/>
    <w:rPr>
      <w:rFonts w:ascii="Courier New" w:eastAsia="Times New Roman" w:hAnsi="Courier New" w:cs="Courier New"/>
      <w:lang w:val="fr-FR" w:eastAsia="fr-FR"/>
    </w:rPr>
  </w:style>
  <w:style w:type="character" w:customStyle="1" w:styleId="line">
    <w:name w:val="line"/>
    <w:basedOn w:val="DefaultParagraphFont"/>
    <w:rsid w:val="00D01B10"/>
  </w:style>
  <w:style w:type="numbering" w:customStyle="1" w:styleId="Listeactuelle5">
    <w:name w:val="Liste actuelle5"/>
    <w:uiPriority w:val="99"/>
    <w:rsid w:val="00CE66EE"/>
    <w:pPr>
      <w:numPr>
        <w:numId w:val="20"/>
      </w:numPr>
    </w:pPr>
  </w:style>
  <w:style w:type="numbering" w:customStyle="1" w:styleId="Listeactuelle6">
    <w:name w:val="Liste actuelle6"/>
    <w:uiPriority w:val="99"/>
    <w:rsid w:val="00CE66EE"/>
    <w:pPr>
      <w:numPr>
        <w:numId w:val="21"/>
      </w:numPr>
    </w:pPr>
  </w:style>
  <w:style w:type="numbering" w:customStyle="1" w:styleId="Listeactuelle7">
    <w:name w:val="Liste actuelle7"/>
    <w:uiPriority w:val="99"/>
    <w:rsid w:val="00CE66EE"/>
    <w:pPr>
      <w:numPr>
        <w:numId w:val="22"/>
      </w:numPr>
    </w:pPr>
  </w:style>
  <w:style w:type="numbering" w:customStyle="1" w:styleId="Listeactuelle8">
    <w:name w:val="Liste actuelle8"/>
    <w:uiPriority w:val="99"/>
    <w:rsid w:val="00CE66EE"/>
    <w:pPr>
      <w:numPr>
        <w:numId w:val="23"/>
      </w:numPr>
    </w:pPr>
  </w:style>
  <w:style w:type="numbering" w:customStyle="1" w:styleId="Listeactuelle9">
    <w:name w:val="Liste actuelle9"/>
    <w:uiPriority w:val="99"/>
    <w:rsid w:val="00CE66EE"/>
    <w:pPr>
      <w:numPr>
        <w:numId w:val="24"/>
      </w:numPr>
    </w:pPr>
  </w:style>
  <w:style w:type="numbering" w:customStyle="1" w:styleId="Listeactuelle10">
    <w:name w:val="Liste actuelle10"/>
    <w:uiPriority w:val="99"/>
    <w:rsid w:val="00091C43"/>
    <w:pPr>
      <w:numPr>
        <w:numId w:val="25"/>
      </w:numPr>
    </w:pPr>
  </w:style>
  <w:style w:type="numbering" w:customStyle="1" w:styleId="Listeactuelle11">
    <w:name w:val="Liste actuelle11"/>
    <w:uiPriority w:val="99"/>
    <w:rsid w:val="00F824CC"/>
    <w:pPr>
      <w:numPr>
        <w:numId w:val="27"/>
      </w:numPr>
    </w:pPr>
  </w:style>
  <w:style w:type="character" w:customStyle="1" w:styleId="codeChar1">
    <w:name w:val="code Char1"/>
    <w:locked/>
    <w:rsid w:val="006D73E4"/>
    <w:rPr>
      <w:rFonts w:ascii="Courier New" w:eastAsia="Times New Roman" w:hAnsi="Courier New"/>
      <w:noProof/>
      <w:sz w:val="22"/>
      <w:lang w:val="en-GB" w:eastAsia="fr-CH"/>
    </w:rPr>
  </w:style>
  <w:style w:type="numbering" w:customStyle="1" w:styleId="CurrentList8">
    <w:name w:val="Current List8"/>
    <w:uiPriority w:val="99"/>
    <w:rsid w:val="00080C44"/>
    <w:pPr>
      <w:numPr>
        <w:numId w:val="33"/>
      </w:numPr>
    </w:pPr>
  </w:style>
  <w:style w:type="numbering" w:customStyle="1" w:styleId="CurrentList9">
    <w:name w:val="Current List9"/>
    <w:uiPriority w:val="99"/>
    <w:rsid w:val="003261BF"/>
    <w:pPr>
      <w:numPr>
        <w:numId w:val="34"/>
      </w:numPr>
    </w:pPr>
  </w:style>
  <w:style w:type="numbering" w:customStyle="1" w:styleId="CurrentList10">
    <w:name w:val="Current List10"/>
    <w:uiPriority w:val="99"/>
    <w:rsid w:val="00157A70"/>
    <w:pPr>
      <w:numPr>
        <w:numId w:val="35"/>
      </w:numPr>
    </w:pPr>
  </w:style>
  <w:style w:type="numbering" w:customStyle="1" w:styleId="CurrentList11">
    <w:name w:val="Current List11"/>
    <w:uiPriority w:val="99"/>
    <w:rsid w:val="00157A70"/>
    <w:pPr>
      <w:numPr>
        <w:numId w:val="36"/>
      </w:numPr>
    </w:pPr>
  </w:style>
  <w:style w:type="character" w:customStyle="1" w:styleId="Heading7Char">
    <w:name w:val="Heading 7 Char"/>
    <w:basedOn w:val="DefaultParagraphFont"/>
    <w:link w:val="Heading7"/>
    <w:uiPriority w:val="9"/>
    <w:semiHidden/>
    <w:rsid w:val="00157A70"/>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DefaultParagraphFont"/>
    <w:link w:val="Heading8"/>
    <w:uiPriority w:val="9"/>
    <w:semiHidden/>
    <w:rsid w:val="00157A7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157A70"/>
    <w:rPr>
      <w:rFonts w:asciiTheme="majorHAnsi" w:eastAsiaTheme="majorEastAsia" w:hAnsiTheme="majorHAnsi" w:cstheme="majorBidi"/>
      <w:i/>
      <w:iCs/>
      <w:color w:val="272727" w:themeColor="text1" w:themeTint="D8"/>
      <w:sz w:val="21"/>
      <w:szCs w:val="21"/>
      <w:lang w:val="en-GB"/>
    </w:rPr>
  </w:style>
  <w:style w:type="numbering" w:customStyle="1" w:styleId="CurrentList12">
    <w:name w:val="Current List12"/>
    <w:uiPriority w:val="99"/>
    <w:rsid w:val="00157A70"/>
    <w:pPr>
      <w:numPr>
        <w:numId w:val="37"/>
      </w:numPr>
    </w:pPr>
  </w:style>
  <w:style w:type="numbering" w:customStyle="1" w:styleId="CurrentList13">
    <w:name w:val="Current List13"/>
    <w:uiPriority w:val="99"/>
    <w:rsid w:val="00157A70"/>
    <w:pPr>
      <w:numPr>
        <w:numId w:val="38"/>
      </w:numPr>
    </w:pPr>
  </w:style>
  <w:style w:type="table" w:customStyle="1" w:styleId="TableGrid2">
    <w:name w:val="Table Grid2"/>
    <w:basedOn w:val="TableNormal"/>
    <w:next w:val="TableGrid"/>
    <w:rsid w:val="00A45ECF"/>
    <w:rPr>
      <w:rFonts w:ascii="Times New Roman" w:hAnsi="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4">
    <w:name w:val="Current List14"/>
    <w:uiPriority w:val="99"/>
    <w:rsid w:val="00F12690"/>
    <w:pPr>
      <w:numPr>
        <w:numId w:val="41"/>
      </w:numPr>
    </w:pPr>
  </w:style>
  <w:style w:type="numbering" w:customStyle="1" w:styleId="CurrentList15">
    <w:name w:val="Current List15"/>
    <w:uiPriority w:val="99"/>
    <w:rsid w:val="00A333FD"/>
    <w:pPr>
      <w:numPr>
        <w:numId w:val="42"/>
      </w:numPr>
    </w:pPr>
  </w:style>
  <w:style w:type="numbering" w:customStyle="1" w:styleId="CurrentList16">
    <w:name w:val="Current List16"/>
    <w:uiPriority w:val="99"/>
    <w:rsid w:val="00255867"/>
    <w:pPr>
      <w:numPr>
        <w:numId w:val="43"/>
      </w:numPr>
    </w:pPr>
  </w:style>
  <w:style w:type="numbering" w:customStyle="1" w:styleId="CurrentList17">
    <w:name w:val="Current List17"/>
    <w:uiPriority w:val="99"/>
    <w:rsid w:val="00255867"/>
    <w:pPr>
      <w:numPr>
        <w:numId w:val="45"/>
      </w:numPr>
    </w:pPr>
  </w:style>
  <w:style w:type="numbering" w:customStyle="1" w:styleId="CurrentList18">
    <w:name w:val="Current List18"/>
    <w:uiPriority w:val="99"/>
    <w:rsid w:val="00255867"/>
    <w:pPr>
      <w:numPr>
        <w:numId w:val="47"/>
      </w:numPr>
    </w:pPr>
  </w:style>
  <w:style w:type="numbering" w:customStyle="1" w:styleId="CurrentList19">
    <w:name w:val="Current List19"/>
    <w:uiPriority w:val="99"/>
    <w:rsid w:val="00396EB1"/>
    <w:pPr>
      <w:numPr>
        <w:numId w:val="49"/>
      </w:numPr>
    </w:pPr>
  </w:style>
  <w:style w:type="numbering" w:customStyle="1" w:styleId="CurrentList20">
    <w:name w:val="Current List20"/>
    <w:uiPriority w:val="99"/>
    <w:rsid w:val="00E0169A"/>
    <w:pPr>
      <w:numPr>
        <w:numId w:val="50"/>
      </w:numPr>
    </w:pPr>
  </w:style>
  <w:style w:type="numbering" w:customStyle="1" w:styleId="CurrentList21">
    <w:name w:val="Current List21"/>
    <w:uiPriority w:val="99"/>
    <w:rsid w:val="00E0169A"/>
    <w:pPr>
      <w:numPr>
        <w:numId w:val="52"/>
      </w:numPr>
    </w:pPr>
  </w:style>
  <w:style w:type="numbering" w:customStyle="1" w:styleId="CurrentList22">
    <w:name w:val="Current List22"/>
    <w:uiPriority w:val="99"/>
    <w:rsid w:val="00E0169A"/>
    <w:pPr>
      <w:numPr>
        <w:numId w:val="54"/>
      </w:numPr>
    </w:pPr>
  </w:style>
  <w:style w:type="numbering" w:customStyle="1" w:styleId="CurrentList23">
    <w:name w:val="Current List23"/>
    <w:uiPriority w:val="99"/>
    <w:rsid w:val="00370697"/>
    <w:pPr>
      <w:numPr>
        <w:numId w:val="55"/>
      </w:numPr>
    </w:pPr>
  </w:style>
  <w:style w:type="numbering" w:customStyle="1" w:styleId="CurrentList24">
    <w:name w:val="Current List24"/>
    <w:uiPriority w:val="99"/>
    <w:rsid w:val="00370697"/>
    <w:pPr>
      <w:numPr>
        <w:numId w:val="56"/>
      </w:numPr>
    </w:pPr>
  </w:style>
  <w:style w:type="numbering" w:customStyle="1" w:styleId="CurrentList25">
    <w:name w:val="Current List25"/>
    <w:uiPriority w:val="99"/>
    <w:rsid w:val="00E749F0"/>
    <w:pPr>
      <w:numPr>
        <w:numId w:val="58"/>
      </w:numPr>
    </w:pPr>
  </w:style>
  <w:style w:type="numbering" w:customStyle="1" w:styleId="CurrentList26">
    <w:name w:val="Current List26"/>
    <w:uiPriority w:val="99"/>
    <w:rsid w:val="00D70F95"/>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65956">
      <w:bodyDiv w:val="1"/>
      <w:marLeft w:val="0"/>
      <w:marRight w:val="0"/>
      <w:marTop w:val="0"/>
      <w:marBottom w:val="0"/>
      <w:divBdr>
        <w:top w:val="none" w:sz="0" w:space="0" w:color="auto"/>
        <w:left w:val="none" w:sz="0" w:space="0" w:color="auto"/>
        <w:bottom w:val="none" w:sz="0" w:space="0" w:color="auto"/>
        <w:right w:val="none" w:sz="0" w:space="0" w:color="auto"/>
      </w:divBdr>
    </w:div>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388843331">
      <w:bodyDiv w:val="1"/>
      <w:marLeft w:val="0"/>
      <w:marRight w:val="0"/>
      <w:marTop w:val="0"/>
      <w:marBottom w:val="0"/>
      <w:divBdr>
        <w:top w:val="none" w:sz="0" w:space="0" w:color="auto"/>
        <w:left w:val="none" w:sz="0" w:space="0" w:color="auto"/>
        <w:bottom w:val="none" w:sz="0" w:space="0" w:color="auto"/>
        <w:right w:val="none" w:sz="0" w:space="0" w:color="auto"/>
      </w:divBdr>
      <w:divsChild>
        <w:div w:id="1614707149">
          <w:marLeft w:val="0"/>
          <w:marRight w:val="0"/>
          <w:marTop w:val="0"/>
          <w:marBottom w:val="0"/>
          <w:divBdr>
            <w:top w:val="none" w:sz="0" w:space="0" w:color="auto"/>
            <w:left w:val="none" w:sz="0" w:space="0" w:color="auto"/>
            <w:bottom w:val="none" w:sz="0" w:space="0" w:color="auto"/>
            <w:right w:val="none" w:sz="0" w:space="0" w:color="auto"/>
          </w:divBdr>
          <w:divsChild>
            <w:div w:id="1186333609">
              <w:marLeft w:val="0"/>
              <w:marRight w:val="0"/>
              <w:marTop w:val="0"/>
              <w:marBottom w:val="0"/>
              <w:divBdr>
                <w:top w:val="none" w:sz="0" w:space="0" w:color="auto"/>
                <w:left w:val="none" w:sz="0" w:space="0" w:color="auto"/>
                <w:bottom w:val="none" w:sz="0" w:space="0" w:color="auto"/>
                <w:right w:val="none" w:sz="0" w:space="0" w:color="auto"/>
              </w:divBdr>
              <w:divsChild>
                <w:div w:id="169649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911756">
      <w:bodyDiv w:val="1"/>
      <w:marLeft w:val="0"/>
      <w:marRight w:val="0"/>
      <w:marTop w:val="0"/>
      <w:marBottom w:val="0"/>
      <w:divBdr>
        <w:top w:val="none" w:sz="0" w:space="0" w:color="auto"/>
        <w:left w:val="none" w:sz="0" w:space="0" w:color="auto"/>
        <w:bottom w:val="none" w:sz="0" w:space="0" w:color="auto"/>
        <w:right w:val="none" w:sz="0" w:space="0" w:color="auto"/>
      </w:divBdr>
      <w:divsChild>
        <w:div w:id="348534433">
          <w:marLeft w:val="0"/>
          <w:marRight w:val="0"/>
          <w:marTop w:val="0"/>
          <w:marBottom w:val="0"/>
          <w:divBdr>
            <w:top w:val="none" w:sz="0" w:space="0" w:color="auto"/>
            <w:left w:val="none" w:sz="0" w:space="0" w:color="auto"/>
            <w:bottom w:val="none" w:sz="0" w:space="0" w:color="auto"/>
            <w:right w:val="none" w:sz="0" w:space="0" w:color="auto"/>
          </w:divBdr>
          <w:divsChild>
            <w:div w:id="2142723773">
              <w:marLeft w:val="0"/>
              <w:marRight w:val="0"/>
              <w:marTop w:val="0"/>
              <w:marBottom w:val="0"/>
              <w:divBdr>
                <w:top w:val="none" w:sz="0" w:space="0" w:color="auto"/>
                <w:left w:val="none" w:sz="0" w:space="0" w:color="auto"/>
                <w:bottom w:val="none" w:sz="0" w:space="0" w:color="auto"/>
                <w:right w:val="none" w:sz="0" w:space="0" w:color="auto"/>
              </w:divBdr>
              <w:divsChild>
                <w:div w:id="82582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795230">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microsoft.com/office/2018/08/relationships/commentsExtensible" Target="commentsExtensible.xml"/><Relationship Id="rId26" Type="http://schemas.openxmlformats.org/officeDocument/2006/relationships/hyperlink" Target="http://www.iec.ch/national-committees" TargetMode="External"/><Relationship Id="rId39" Type="http://schemas.openxmlformats.org/officeDocument/2006/relationships/theme" Target="theme/theme1.xml"/><Relationship Id="rId21" Type="http://schemas.openxmlformats.org/officeDocument/2006/relationships/hyperlink" Target="http://www.iso.org/patents"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microsoft.com/office/2016/09/relationships/commentsIds" Target="commentsIds.xml"/><Relationship Id="rId25" Type="http://schemas.openxmlformats.org/officeDocument/2006/relationships/hyperlink" Target="https://www.iso.org/members.html" TargetMode="External"/><Relationship Id="rId33" Type="http://schemas.openxmlformats.org/officeDocument/2006/relationships/header" Target="header9.xml"/><Relationship Id="rId38"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www.iec.ch/members_experts/refdoc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iec.ch/understanding-standards" TargetMode="External"/><Relationship Id="rId32" Type="http://schemas.openxmlformats.org/officeDocument/2006/relationships/header" Target="head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www.iso.org/iso/foreword.html" TargetMode="External"/><Relationship Id="rId28" Type="http://schemas.openxmlformats.org/officeDocument/2006/relationships/header" Target="header6.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yperlink" Target="http://www.iso.org/directives"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 Id="rId22" Type="http://schemas.openxmlformats.org/officeDocument/2006/relationships/hyperlink" Target="https://patents.iec.ch/" TargetMode="External"/><Relationship Id="rId27" Type="http://schemas.openxmlformats.org/officeDocument/2006/relationships/header" Target="header5.xml"/><Relationship Id="rId30" Type="http://schemas.openxmlformats.org/officeDocument/2006/relationships/footer" Target="footer2.xml"/><Relationship Id="rId35" Type="http://schemas.openxmlformats.org/officeDocument/2006/relationships/footer" Target="footer4.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79</TotalTime>
  <Pages>21</Pages>
  <Words>5990</Words>
  <Characters>34148</Characters>
  <Application>Microsoft Office Word</Application>
  <DocSecurity>0</DocSecurity>
  <Lines>284</Lines>
  <Paragraphs>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WD of ISO/IEC 23008-12:2022 AMD 1 Support for progressive rendering signalling and other improvements</vt:lpstr>
      <vt:lpstr>WD of ISO/IEC 23008-12:2022 AMD 1 Support for progressive rendering signalling and other improvements</vt:lpstr>
    </vt:vector>
  </TitlesOfParts>
  <Company/>
  <LinksUpToDate>false</LinksUpToDate>
  <CharactersWithSpaces>40058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23008-12:2022 AMD 1 Support for progressive rendering signalling and other improvements</dc:title>
  <dc:subject/>
  <dc:creator>Frédéric MAZE</dc:creator>
  <cp:keywords/>
  <dc:description/>
  <cp:lastModifiedBy>Scott Houchin</cp:lastModifiedBy>
  <cp:revision>49</cp:revision>
  <cp:lastPrinted>2021-02-03T09:07:00Z</cp:lastPrinted>
  <dcterms:created xsi:type="dcterms:W3CDTF">2024-04-25T13:28:00Z</dcterms:created>
  <dcterms:modified xsi:type="dcterms:W3CDTF">2024-04-25T15:18:00Z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