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0178C82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61539B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4453B2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151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DF83AAB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38305D" w:rsidRPr="0038305D">
        <w:rPr>
          <w:rFonts w:ascii="Times New Roman" w:hAnsi="Times New Roman" w:cs="Times New Roman"/>
          <w:snapToGrid w:val="0"/>
        </w:rPr>
        <w:t>Assets of Communication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6AE378F6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B75C6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4A17A0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7D6BF6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A3514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B75C6F">
        <w:rPr>
          <w:rFonts w:ascii="Times New Roman" w:hAnsi="Times New Roman" w:cs="Times New Roman"/>
          <w:snapToGrid w:val="0"/>
          <w:sz w:val="24"/>
          <w:szCs w:val="24"/>
        </w:rPr>
        <w:t>6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BA737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eastAsia="ko-KR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305D" w:rsidRPr="00BD60B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 w:rsidRPr="00BD60B6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D60B6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 w:rsidSect="008F255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08B17847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61539B">
        <w:rPr>
          <w:rFonts w:ascii="Times New Roman" w:hAnsi="Times New Roman" w:cs="Times New Roman"/>
          <w:lang w:val="en-GB"/>
        </w:rPr>
        <w:t xml:space="preserve"> </w:t>
      </w:r>
      <w:r w:rsidR="004453B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151</w:t>
      </w:r>
    </w:p>
    <w:p w14:paraId="1E14C2FC" w14:textId="1C410F4B" w:rsidR="00385C5D" w:rsidRDefault="007D6BF6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Rennes</w:t>
      </w:r>
      <w:r w:rsidR="00CF327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FR</w:t>
      </w:r>
      <w:r w:rsidR="00B75C6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.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B75C6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214723E" w:rsidR="00954B0D" w:rsidRPr="00785173" w:rsidRDefault="004453B2" w:rsidP="00842C22">
            <w:pPr>
              <w:suppressAutoHyphens/>
              <w:rPr>
                <w:rFonts w:ascii="Times New Roman" w:hAnsi="Times New Roman" w:cs="Times New Roman" w:hint="eastAsia"/>
                <w:b/>
                <w:sz w:val="24"/>
                <w:szCs w:val="24"/>
                <w:highlight w:val="yellow"/>
                <w:lang w:val="fr-FR" w:eastAsia="ko-KR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  <w:highlight w:val="yellow"/>
                <w:lang w:val="fr-FR" w:eastAsia="ko-KR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 w:eastAsia="ko-KR"/>
              </w:rPr>
              <w:t>3976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42E660C5" w:rsidR="00FE7D66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 xml:space="preserve">Assets produced </w:t>
      </w:r>
      <w:proofErr w:type="spellStart"/>
      <w:r w:rsidR="00B75C6F">
        <w:t>upto</w:t>
      </w:r>
      <w:proofErr w:type="spellEnd"/>
      <w:r w:rsidR="00B75C6F">
        <w:t xml:space="preserve"> the</w:t>
      </w:r>
      <w:r>
        <w:t xml:space="preserve"> </w:t>
      </w:r>
      <w:r w:rsidR="00CF3275">
        <w:t>1</w:t>
      </w:r>
      <w:r w:rsidR="00B75C6F">
        <w:t>4</w:t>
      </w:r>
      <w:r w:rsidR="004453B2">
        <w:t>6</w:t>
      </w:r>
      <w:r w:rsidR="0038305D">
        <w:t>th</w:t>
      </w:r>
      <w:r>
        <w:t xml:space="preserve"> MPEG meetings.</w:t>
      </w:r>
    </w:p>
    <w:p w14:paraId="78F60F91" w14:textId="77777777" w:rsidR="00FE7D66" w:rsidRDefault="00FE7D66" w:rsidP="00FE7D66"/>
    <w:p w14:paraId="12C01E25" w14:textId="0FB7AA60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</w:t>
      </w:r>
      <w:r w:rsidR="007D6BF6">
        <w:t>80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447DD43A" w14:textId="532C68B4" w:rsidR="0038305D" w:rsidRPr="0038305D" w:rsidRDefault="00EA3514" w:rsidP="0038305D">
      <w:pPr>
        <w:numPr>
          <w:ilvl w:val="1"/>
          <w:numId w:val="4"/>
        </w:numPr>
      </w:pPr>
      <w:r>
        <w:t xml:space="preserve">MPEG Metaverse, 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562"/>
        <w:gridCol w:w="1699"/>
        <w:gridCol w:w="1751"/>
        <w:gridCol w:w="4998"/>
      </w:tblGrid>
      <w:tr w:rsidR="00B52544" w14:paraId="04662BE6" w14:textId="77777777" w:rsidTr="00B52544">
        <w:tc>
          <w:tcPr>
            <w:tcW w:w="562" w:type="dxa"/>
          </w:tcPr>
          <w:p w14:paraId="3CFA1B66" w14:textId="40FFF1A5" w:rsidR="00B52544" w:rsidRDefault="00B52544" w:rsidP="00165D31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99" w:type="dxa"/>
          </w:tcPr>
          <w:p w14:paraId="3F7DF244" w14:textId="5ED56E6C" w:rsidR="00B52544" w:rsidRPr="00717C80" w:rsidRDefault="00B52544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751" w:type="dxa"/>
          </w:tcPr>
          <w:p w14:paraId="5DC3E63B" w14:textId="77777777" w:rsidR="00B52544" w:rsidRDefault="00B52544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4998" w:type="dxa"/>
          </w:tcPr>
          <w:p w14:paraId="3F6442DF" w14:textId="77777777" w:rsidR="00B52544" w:rsidRDefault="00B52544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7D6BF6" w14:paraId="68D536FA" w14:textId="77777777" w:rsidTr="00B52544">
        <w:tc>
          <w:tcPr>
            <w:tcW w:w="562" w:type="dxa"/>
          </w:tcPr>
          <w:p w14:paraId="020DB802" w14:textId="76FCF647" w:rsidR="007D6BF6" w:rsidRDefault="007D6BF6" w:rsidP="00165D31">
            <w:pPr>
              <w:jc w:val="center"/>
            </w:pPr>
            <w:r>
              <w:rPr>
                <w:rFonts w:hint="eastAsia"/>
              </w:rPr>
              <w:t>8</w:t>
            </w:r>
            <w:r>
              <w:t>0</w:t>
            </w:r>
          </w:p>
        </w:tc>
        <w:tc>
          <w:tcPr>
            <w:tcW w:w="1699" w:type="dxa"/>
          </w:tcPr>
          <w:p w14:paraId="6358C445" w14:textId="033D22F8" w:rsidR="007D6BF6" w:rsidRDefault="007D6BF6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5 (146)</w:t>
            </w:r>
          </w:p>
        </w:tc>
        <w:tc>
          <w:tcPr>
            <w:tcW w:w="1751" w:type="dxa"/>
          </w:tcPr>
          <w:p w14:paraId="5F6E76F7" w14:textId="3A104192" w:rsidR="007D6BF6" w:rsidRDefault="007D6BF6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50 (23975)</w:t>
            </w:r>
          </w:p>
        </w:tc>
        <w:tc>
          <w:tcPr>
            <w:tcW w:w="4998" w:type="dxa"/>
          </w:tcPr>
          <w:p w14:paraId="2BD6C1CA" w14:textId="6412CF63" w:rsidR="007D6BF6" w:rsidRPr="007D6BF6" w:rsidRDefault="007D6BF6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7D6BF6">
              <w:rPr>
                <w:rFonts w:eastAsia="맑은 고딕"/>
                <w:color w:val="000000"/>
                <w:lang w:eastAsia="ko-KR"/>
              </w:rPr>
              <w:t>White Paper on MPEG-I Immersive Audio</w:t>
            </w:r>
          </w:p>
        </w:tc>
      </w:tr>
      <w:tr w:rsidR="00B75C6F" w14:paraId="5891B3E2" w14:textId="77777777" w:rsidTr="00B52544">
        <w:tc>
          <w:tcPr>
            <w:tcW w:w="562" w:type="dxa"/>
          </w:tcPr>
          <w:p w14:paraId="12666D4E" w14:textId="168BEAF0" w:rsidR="00B75C6F" w:rsidRDefault="00B75C6F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9</w:t>
            </w:r>
          </w:p>
        </w:tc>
        <w:tc>
          <w:tcPr>
            <w:tcW w:w="1699" w:type="dxa"/>
          </w:tcPr>
          <w:p w14:paraId="7E7C0BA5" w14:textId="158FDDEF" w:rsidR="00B75C6F" w:rsidRDefault="00B75C6F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4 (145)</w:t>
            </w:r>
          </w:p>
        </w:tc>
        <w:tc>
          <w:tcPr>
            <w:tcW w:w="1751" w:type="dxa"/>
          </w:tcPr>
          <w:p w14:paraId="77D7AFA0" w14:textId="636FBBF1" w:rsidR="00B75C6F" w:rsidRDefault="00B75C6F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39 (23564)</w:t>
            </w:r>
          </w:p>
        </w:tc>
        <w:tc>
          <w:tcPr>
            <w:tcW w:w="4998" w:type="dxa"/>
          </w:tcPr>
          <w:p w14:paraId="2879828A" w14:textId="70D109D2" w:rsidR="00B75C6F" w:rsidRPr="00091928" w:rsidRDefault="00B75C6F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B75C6F">
              <w:rPr>
                <w:rFonts w:eastAsia="맑은 고딕"/>
                <w:color w:val="000000"/>
                <w:lang w:eastAsia="ko-KR"/>
              </w:rPr>
              <w:t>White paper on Neural Network Compression</w:t>
            </w:r>
          </w:p>
        </w:tc>
      </w:tr>
      <w:tr w:rsidR="004C0D1A" w14:paraId="45050DF5" w14:textId="77777777" w:rsidTr="00B52544">
        <w:tc>
          <w:tcPr>
            <w:tcW w:w="562" w:type="dxa"/>
          </w:tcPr>
          <w:p w14:paraId="7C1AEBF3" w14:textId="6390DF90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8</w:t>
            </w:r>
          </w:p>
        </w:tc>
        <w:tc>
          <w:tcPr>
            <w:tcW w:w="1699" w:type="dxa"/>
          </w:tcPr>
          <w:p w14:paraId="2FDAB46D" w14:textId="5028B804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744889D8" w14:textId="6F145535" w:rsidR="004C0D1A" w:rsidRDefault="00EA3514" w:rsidP="00165D31">
            <w:pPr>
              <w:jc w:val="center"/>
            </w:pPr>
            <w:r>
              <w:t xml:space="preserve">113 </w:t>
            </w:r>
            <w:r w:rsidR="004C0D1A">
              <w:rPr>
                <w:rFonts w:hint="eastAsia"/>
              </w:rPr>
              <w:t>(</w:t>
            </w:r>
            <w:r>
              <w:t>22806</w:t>
            </w:r>
            <w:r w:rsidR="004C0D1A">
              <w:t>)</w:t>
            </w:r>
          </w:p>
        </w:tc>
        <w:tc>
          <w:tcPr>
            <w:tcW w:w="4998" w:type="dxa"/>
          </w:tcPr>
          <w:p w14:paraId="1DDD11EA" w14:textId="572D7DF6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proofErr w:type="spellStart"/>
            <w:r w:rsidRPr="004C0D1A"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4C0D1A" w14:paraId="091DA538" w14:textId="77777777" w:rsidTr="00B52544">
        <w:tc>
          <w:tcPr>
            <w:tcW w:w="562" w:type="dxa"/>
          </w:tcPr>
          <w:p w14:paraId="56E2B984" w14:textId="048DBB7E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7</w:t>
            </w:r>
          </w:p>
        </w:tc>
        <w:tc>
          <w:tcPr>
            <w:tcW w:w="1699" w:type="dxa"/>
          </w:tcPr>
          <w:p w14:paraId="52F3E866" w14:textId="0952FFB7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72277D06" w14:textId="66425D90" w:rsidR="004C0D1A" w:rsidRDefault="00EA3514" w:rsidP="00165D31">
            <w:pPr>
              <w:jc w:val="center"/>
            </w:pPr>
            <w:r>
              <w:t xml:space="preserve">112 </w:t>
            </w:r>
            <w:r w:rsidR="004C0D1A">
              <w:rPr>
                <w:rFonts w:hint="eastAsia"/>
              </w:rPr>
              <w:t>(</w:t>
            </w:r>
            <w:r>
              <w:t>22805</w:t>
            </w:r>
            <w:r w:rsidR="004C0D1A">
              <w:t>)</w:t>
            </w:r>
          </w:p>
        </w:tc>
        <w:tc>
          <w:tcPr>
            <w:tcW w:w="4998" w:type="dxa"/>
          </w:tcPr>
          <w:p w14:paraId="6FF44590" w14:textId="006822F2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Coding of Genomic Annotations</w:t>
            </w:r>
          </w:p>
        </w:tc>
      </w:tr>
      <w:tr w:rsidR="004C0D1A" w14:paraId="7998B388" w14:textId="77777777" w:rsidTr="00B52544">
        <w:tc>
          <w:tcPr>
            <w:tcW w:w="562" w:type="dxa"/>
          </w:tcPr>
          <w:p w14:paraId="5200814D" w14:textId="7507E1AF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1699" w:type="dxa"/>
          </w:tcPr>
          <w:p w14:paraId="786D4827" w14:textId="58DF961B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1375F090" w14:textId="398B3F08" w:rsidR="004C0D1A" w:rsidRDefault="00EA3514" w:rsidP="00165D31">
            <w:pPr>
              <w:jc w:val="center"/>
            </w:pPr>
            <w:r>
              <w:t xml:space="preserve">111 </w:t>
            </w:r>
            <w:r w:rsidR="004C0D1A">
              <w:rPr>
                <w:rFonts w:hint="eastAsia"/>
              </w:rPr>
              <w:t>(</w:t>
            </w:r>
            <w:r>
              <w:t>22804</w:t>
            </w:r>
            <w:r w:rsidR="004C0D1A">
              <w:t>)</w:t>
            </w:r>
          </w:p>
        </w:tc>
        <w:tc>
          <w:tcPr>
            <w:tcW w:w="4998" w:type="dxa"/>
          </w:tcPr>
          <w:p w14:paraId="2E9A8979" w14:textId="652C7E10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G-PCC</w:t>
            </w:r>
          </w:p>
        </w:tc>
      </w:tr>
      <w:tr w:rsidR="00CF3275" w14:paraId="1C808EE4" w14:textId="77777777" w:rsidTr="00B52544">
        <w:tc>
          <w:tcPr>
            <w:tcW w:w="562" w:type="dxa"/>
          </w:tcPr>
          <w:p w14:paraId="329D5E12" w14:textId="11B1A5B2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1699" w:type="dxa"/>
          </w:tcPr>
          <w:p w14:paraId="5A2EB227" w14:textId="0EC551BB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4C75654C" w14:textId="4054689F" w:rsidR="00CF3275" w:rsidRDefault="00CF3275" w:rsidP="00165D31">
            <w:pPr>
              <w:jc w:val="center"/>
            </w:pPr>
            <w:r>
              <w:t>102 (22351)</w:t>
            </w:r>
          </w:p>
        </w:tc>
        <w:tc>
          <w:tcPr>
            <w:tcW w:w="4998" w:type="dxa"/>
          </w:tcPr>
          <w:p w14:paraId="4EBBFA5D" w14:textId="23442086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>Coding of Genomic Annotations</w:t>
            </w:r>
          </w:p>
        </w:tc>
      </w:tr>
      <w:tr w:rsidR="00CF3275" w14:paraId="209EA7AB" w14:textId="77777777" w:rsidTr="00B52544">
        <w:tc>
          <w:tcPr>
            <w:tcW w:w="562" w:type="dxa"/>
          </w:tcPr>
          <w:p w14:paraId="1FF9796A" w14:textId="666FBA5A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4</w:t>
            </w:r>
          </w:p>
        </w:tc>
        <w:tc>
          <w:tcPr>
            <w:tcW w:w="1699" w:type="dxa"/>
          </w:tcPr>
          <w:p w14:paraId="40B3A489" w14:textId="06FF64A9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46BBEB1E" w14:textId="25E0454B" w:rsidR="00CF3275" w:rsidRDefault="00CF3275" w:rsidP="00165D31">
            <w:pPr>
              <w:jc w:val="center"/>
            </w:pPr>
            <w:r>
              <w:t>101 (22350)</w:t>
            </w:r>
          </w:p>
        </w:tc>
        <w:tc>
          <w:tcPr>
            <w:tcW w:w="4998" w:type="dxa"/>
          </w:tcPr>
          <w:p w14:paraId="3237C573" w14:textId="099A2D2C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proofErr w:type="spellStart"/>
            <w:r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CF3275" w14:paraId="4C30A5F5" w14:textId="77777777" w:rsidTr="00B52544">
        <w:tc>
          <w:tcPr>
            <w:tcW w:w="562" w:type="dxa"/>
          </w:tcPr>
          <w:p w14:paraId="058D1A1D" w14:textId="0123CF67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3</w:t>
            </w:r>
          </w:p>
        </w:tc>
        <w:tc>
          <w:tcPr>
            <w:tcW w:w="1699" w:type="dxa"/>
          </w:tcPr>
          <w:p w14:paraId="112F807D" w14:textId="6BAC1294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6660F1FD" w14:textId="6FC6D28D" w:rsidR="00CF3275" w:rsidRDefault="00CF3275" w:rsidP="00165D31">
            <w:pPr>
              <w:jc w:val="center"/>
            </w:pPr>
            <w:r>
              <w:t>100 (22349)</w:t>
            </w:r>
          </w:p>
        </w:tc>
        <w:tc>
          <w:tcPr>
            <w:tcW w:w="4998" w:type="dxa"/>
          </w:tcPr>
          <w:p w14:paraId="303068C9" w14:textId="442C3A00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r>
              <w:rPr>
                <w:rFonts w:eastAsia="맑은 고딕"/>
                <w:color w:val="000000"/>
                <w:lang w:eastAsia="ko-KR"/>
              </w:rPr>
              <w:t>G-PCC</w:t>
            </w:r>
          </w:p>
        </w:tc>
      </w:tr>
      <w:tr w:rsidR="004A17A0" w14:paraId="05212934" w14:textId="77777777" w:rsidTr="00B52544">
        <w:tc>
          <w:tcPr>
            <w:tcW w:w="562" w:type="dxa"/>
          </w:tcPr>
          <w:p w14:paraId="43D8E9D1" w14:textId="0E801513" w:rsidR="004A17A0" w:rsidRDefault="004A17A0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2</w:t>
            </w:r>
          </w:p>
        </w:tc>
        <w:tc>
          <w:tcPr>
            <w:tcW w:w="1699" w:type="dxa"/>
          </w:tcPr>
          <w:p w14:paraId="738EC898" w14:textId="54CF7F26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47B26EF9" w14:textId="3F2158D1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>1 (22138)</w:t>
            </w:r>
          </w:p>
        </w:tc>
        <w:tc>
          <w:tcPr>
            <w:tcW w:w="4998" w:type="dxa"/>
          </w:tcPr>
          <w:p w14:paraId="235814C2" w14:textId="7BE7F65A" w:rsidR="004A17A0" w:rsidRPr="002E4B8E" w:rsidRDefault="004A17A0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MPEG-I Scene Description</w:t>
            </w:r>
          </w:p>
        </w:tc>
      </w:tr>
      <w:tr w:rsidR="004A17A0" w14:paraId="01E4A56B" w14:textId="77777777" w:rsidTr="00B52544">
        <w:tc>
          <w:tcPr>
            <w:tcW w:w="562" w:type="dxa"/>
          </w:tcPr>
          <w:p w14:paraId="5B170728" w14:textId="12DCFDDD" w:rsidR="004A17A0" w:rsidRDefault="004A17A0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1</w:t>
            </w:r>
          </w:p>
        </w:tc>
        <w:tc>
          <w:tcPr>
            <w:tcW w:w="1699" w:type="dxa"/>
          </w:tcPr>
          <w:p w14:paraId="1D7A7B5A" w14:textId="71F97343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7EDADBCC" w14:textId="42C7523B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>0 (22135)</w:t>
            </w:r>
          </w:p>
        </w:tc>
        <w:tc>
          <w:tcPr>
            <w:tcW w:w="4998" w:type="dxa"/>
          </w:tcPr>
          <w:p w14:paraId="2D2F127A" w14:textId="709A28B8" w:rsidR="004A17A0" w:rsidRPr="002E4B8E" w:rsidRDefault="004A17A0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4A17A0">
              <w:rPr>
                <w:rFonts w:eastAsia="맑은 고딕"/>
                <w:color w:val="000000"/>
                <w:lang w:eastAsia="ko-KR"/>
              </w:rPr>
              <w:t>White paper on MPEG-H 3D Audio</w:t>
            </w:r>
          </w:p>
        </w:tc>
      </w:tr>
      <w:tr w:rsidR="002E4B8E" w14:paraId="0D1D7505" w14:textId="77777777" w:rsidTr="00B52544">
        <w:tc>
          <w:tcPr>
            <w:tcW w:w="562" w:type="dxa"/>
          </w:tcPr>
          <w:p w14:paraId="1377C090" w14:textId="3085995E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1699" w:type="dxa"/>
          </w:tcPr>
          <w:p w14:paraId="74231486" w14:textId="49FE8AB3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00D74C13" w14:textId="1034E9C6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>1 (21854)</w:t>
            </w:r>
          </w:p>
        </w:tc>
        <w:tc>
          <w:tcPr>
            <w:tcW w:w="4998" w:type="dxa"/>
          </w:tcPr>
          <w:p w14:paraId="5E8E1DE3" w14:textId="44D97A9F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Draft of White Paper on MPEG-I Scene Description</w:t>
            </w:r>
          </w:p>
        </w:tc>
      </w:tr>
      <w:tr w:rsidR="002E4B8E" w14:paraId="054E97D5" w14:textId="77777777" w:rsidTr="00B52544">
        <w:tc>
          <w:tcPr>
            <w:tcW w:w="562" w:type="dxa"/>
          </w:tcPr>
          <w:p w14:paraId="55B06B8D" w14:textId="753FBE9F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9</w:t>
            </w:r>
          </w:p>
        </w:tc>
        <w:tc>
          <w:tcPr>
            <w:tcW w:w="1699" w:type="dxa"/>
          </w:tcPr>
          <w:p w14:paraId="6C1AD7D0" w14:textId="336E2D90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5CD62D5D" w14:textId="4D7FF26A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>0 (21852)</w:t>
            </w:r>
          </w:p>
        </w:tc>
        <w:tc>
          <w:tcPr>
            <w:tcW w:w="4998" w:type="dxa"/>
          </w:tcPr>
          <w:p w14:paraId="1F972AB8" w14:textId="164E98D5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CMAF media profiles for VVC, EVC and MPEG-H audio</w:t>
            </w:r>
          </w:p>
        </w:tc>
      </w:tr>
      <w:tr w:rsidR="002E4B8E" w14:paraId="26160AC5" w14:textId="77777777" w:rsidTr="00B52544">
        <w:tc>
          <w:tcPr>
            <w:tcW w:w="562" w:type="dxa"/>
          </w:tcPr>
          <w:p w14:paraId="7B63F2D8" w14:textId="2E6F3203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  <w:tc>
          <w:tcPr>
            <w:tcW w:w="1699" w:type="dxa"/>
          </w:tcPr>
          <w:p w14:paraId="4468466C" w14:textId="244ADED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F62841C" w14:textId="4B4B58E5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2 (21604)</w:t>
            </w:r>
          </w:p>
        </w:tc>
        <w:tc>
          <w:tcPr>
            <w:tcW w:w="4998" w:type="dxa"/>
          </w:tcPr>
          <w:p w14:paraId="31730F13" w14:textId="28F89FF4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A25D0B">
              <w:rPr>
                <w:rFonts w:eastAsia="맑은 고딕"/>
                <w:color w:val="000000"/>
                <w:lang w:eastAsia="ko-KR"/>
              </w:rPr>
              <w:t>Draft of White Paper on CMAF media profiles for VVC, EVC and MPEG-H audio</w:t>
            </w:r>
          </w:p>
        </w:tc>
      </w:tr>
      <w:tr w:rsidR="002E4B8E" w14:paraId="721C697D" w14:textId="77777777" w:rsidTr="00B52544">
        <w:tc>
          <w:tcPr>
            <w:tcW w:w="562" w:type="dxa"/>
          </w:tcPr>
          <w:p w14:paraId="3EB299AB" w14:textId="3CEAF111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7</w:t>
            </w:r>
          </w:p>
        </w:tc>
        <w:tc>
          <w:tcPr>
            <w:tcW w:w="1699" w:type="dxa"/>
          </w:tcPr>
          <w:p w14:paraId="64BE1981" w14:textId="1AE8EA8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BE55ADA" w14:textId="7BA6867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1 (21538)</w:t>
            </w:r>
          </w:p>
        </w:tc>
        <w:tc>
          <w:tcPr>
            <w:tcW w:w="4998" w:type="dxa"/>
          </w:tcPr>
          <w:p w14:paraId="58DB5A19" w14:textId="0C734F61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/>
                <w:color w:val="000000"/>
                <w:lang w:eastAsia="ko-KR"/>
              </w:rPr>
              <w:t>W</w:t>
            </w:r>
            <w:r w:rsidRPr="00F528FD">
              <w:rPr>
                <w:rFonts w:eastAsia="맑은 고딕"/>
                <w:color w:val="000000"/>
                <w:lang w:eastAsia="ko-KR"/>
              </w:rPr>
              <w:t>hite paper on MPEG Smart Contracts for Media</w:t>
            </w:r>
          </w:p>
        </w:tc>
      </w:tr>
      <w:tr w:rsidR="002E4B8E" w14:paraId="2F7FC364" w14:textId="77777777" w:rsidTr="00B52544">
        <w:tc>
          <w:tcPr>
            <w:tcW w:w="562" w:type="dxa"/>
          </w:tcPr>
          <w:p w14:paraId="24AC91D5" w14:textId="7E8E6CC8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1699" w:type="dxa"/>
          </w:tcPr>
          <w:p w14:paraId="0B6354B4" w14:textId="165205C7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529F8" w14:textId="3C1CAD7D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 (21275)</w:t>
            </w:r>
          </w:p>
        </w:tc>
        <w:tc>
          <w:tcPr>
            <w:tcW w:w="4998" w:type="dxa"/>
          </w:tcPr>
          <w:p w14:paraId="4D181238" w14:textId="40B7C0C3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Draft white paper on MPEG Smart Contracts for Media</w:t>
            </w:r>
          </w:p>
        </w:tc>
      </w:tr>
      <w:tr w:rsidR="002E4B8E" w14:paraId="261F44CA" w14:textId="77777777" w:rsidTr="00B52544">
        <w:tc>
          <w:tcPr>
            <w:tcW w:w="562" w:type="dxa"/>
          </w:tcPr>
          <w:p w14:paraId="5EDCFDE3" w14:textId="7260D4BA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1699" w:type="dxa"/>
          </w:tcPr>
          <w:p w14:paraId="5F04C907" w14:textId="63B470E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5A0EA08" w14:textId="3621707F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 (21274)</w:t>
            </w:r>
          </w:p>
        </w:tc>
        <w:tc>
          <w:tcPr>
            <w:tcW w:w="4998" w:type="dxa"/>
          </w:tcPr>
          <w:p w14:paraId="193F229B" w14:textId="414934E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MPEG Immersive video</w:t>
            </w:r>
          </w:p>
        </w:tc>
      </w:tr>
      <w:tr w:rsidR="002E4B8E" w14:paraId="0CC19B15" w14:textId="77777777" w:rsidTr="00B52544">
        <w:tc>
          <w:tcPr>
            <w:tcW w:w="562" w:type="dxa"/>
          </w:tcPr>
          <w:p w14:paraId="0673B35F" w14:textId="4D582BBB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6</w:t>
            </w:r>
            <w:r>
              <w:t>4</w:t>
            </w:r>
          </w:p>
        </w:tc>
        <w:tc>
          <w:tcPr>
            <w:tcW w:w="1699" w:type="dxa"/>
          </w:tcPr>
          <w:p w14:paraId="1FB4F8A3" w14:textId="1C5CC81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356BC" w14:textId="76721CF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 (21273)</w:t>
            </w:r>
          </w:p>
        </w:tc>
        <w:tc>
          <w:tcPr>
            <w:tcW w:w="4998" w:type="dxa"/>
          </w:tcPr>
          <w:p w14:paraId="07135C1E" w14:textId="65DC7802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Low Complexity Enhancement Video Coding (LCEVC)</w:t>
            </w:r>
          </w:p>
        </w:tc>
      </w:tr>
      <w:tr w:rsidR="002E4B8E" w14:paraId="54425510" w14:textId="77777777" w:rsidTr="00B52544">
        <w:tc>
          <w:tcPr>
            <w:tcW w:w="562" w:type="dxa"/>
          </w:tcPr>
          <w:p w14:paraId="539EC78D" w14:textId="6BE52C36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3</w:t>
            </w:r>
          </w:p>
        </w:tc>
        <w:tc>
          <w:tcPr>
            <w:tcW w:w="1699" w:type="dxa"/>
          </w:tcPr>
          <w:p w14:paraId="0D5A4A30" w14:textId="770D4912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BDCBE5F" w14:textId="1B1AD31D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 (21272)</w:t>
            </w:r>
          </w:p>
        </w:tc>
        <w:tc>
          <w:tcPr>
            <w:tcW w:w="4998" w:type="dxa"/>
          </w:tcPr>
          <w:p w14:paraId="3E801F6C" w14:textId="5197F0F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Neural Network Coding</w:t>
            </w:r>
          </w:p>
        </w:tc>
      </w:tr>
      <w:tr w:rsidR="002E4B8E" w14:paraId="162F2CA7" w14:textId="77777777" w:rsidTr="00B52544">
        <w:tc>
          <w:tcPr>
            <w:tcW w:w="562" w:type="dxa"/>
          </w:tcPr>
          <w:p w14:paraId="0CDD2BE3" w14:textId="54C85B80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1699" w:type="dxa"/>
          </w:tcPr>
          <w:p w14:paraId="1BE96B06" w14:textId="200F0C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64BB8A90" w14:textId="330167F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 (21039)</w:t>
            </w:r>
          </w:p>
        </w:tc>
        <w:tc>
          <w:tcPr>
            <w:tcW w:w="4998" w:type="dxa"/>
          </w:tcPr>
          <w:p w14:paraId="09BF97CC" w14:textId="541F971F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Low Complexity Enhancement Video Coding (LCEVC)</w:t>
            </w:r>
          </w:p>
        </w:tc>
      </w:tr>
      <w:tr w:rsidR="002E4B8E" w14:paraId="57735F9E" w14:textId="77777777" w:rsidTr="00B52544">
        <w:tc>
          <w:tcPr>
            <w:tcW w:w="562" w:type="dxa"/>
          </w:tcPr>
          <w:p w14:paraId="647C018C" w14:textId="182B1924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1699" w:type="dxa"/>
          </w:tcPr>
          <w:p w14:paraId="04544AA7" w14:textId="6B7E6A24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30C0A6A3" w14:textId="092E35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 (21038)</w:t>
            </w:r>
          </w:p>
        </w:tc>
        <w:tc>
          <w:tcPr>
            <w:tcW w:w="4998" w:type="dxa"/>
          </w:tcPr>
          <w:p w14:paraId="69C57701" w14:textId="47B291E0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Multiview Immersive Video (MV)</w:t>
            </w:r>
            <w:r>
              <w:rPr>
                <w:rFonts w:eastAsia="맑은 고딕"/>
                <w:color w:val="000000"/>
                <w:lang w:eastAsia="ko-KR"/>
              </w:rPr>
              <w:t xml:space="preserve"> Coding</w:t>
            </w:r>
          </w:p>
        </w:tc>
      </w:tr>
      <w:tr w:rsidR="002E4B8E" w14:paraId="701876ED" w14:textId="77777777" w:rsidTr="00B52544">
        <w:tc>
          <w:tcPr>
            <w:tcW w:w="562" w:type="dxa"/>
          </w:tcPr>
          <w:p w14:paraId="762B5006" w14:textId="662E8EFE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699" w:type="dxa"/>
          </w:tcPr>
          <w:p w14:paraId="76A9F34F" w14:textId="6BBAC90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70E804B9" w14:textId="5BB5AB0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 (21037)</w:t>
            </w:r>
          </w:p>
        </w:tc>
        <w:tc>
          <w:tcPr>
            <w:tcW w:w="4998" w:type="dxa"/>
          </w:tcPr>
          <w:p w14:paraId="100A241F" w14:textId="2BD73879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Neural Network Coding (NNC)</w:t>
            </w:r>
          </w:p>
        </w:tc>
      </w:tr>
      <w:tr w:rsidR="002E4B8E" w14:paraId="189CFF51" w14:textId="77777777" w:rsidTr="00B52544">
        <w:tc>
          <w:tcPr>
            <w:tcW w:w="562" w:type="dxa"/>
          </w:tcPr>
          <w:p w14:paraId="3CB7E455" w14:textId="15263FBC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</w:t>
            </w:r>
          </w:p>
        </w:tc>
        <w:tc>
          <w:tcPr>
            <w:tcW w:w="1699" w:type="dxa"/>
          </w:tcPr>
          <w:p w14:paraId="75BF5848" w14:textId="77BE3B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48AAC654" w14:textId="110F83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 (21036)</w:t>
            </w:r>
          </w:p>
        </w:tc>
        <w:tc>
          <w:tcPr>
            <w:tcW w:w="4998" w:type="dxa"/>
          </w:tcPr>
          <w:p w14:paraId="5A876E3D" w14:textId="5E4460FF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2C25F7D" w14:textId="77777777" w:rsidTr="00B52544">
        <w:tc>
          <w:tcPr>
            <w:tcW w:w="562" w:type="dxa"/>
          </w:tcPr>
          <w:p w14:paraId="4B9E92E5" w14:textId="2BCA21D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699" w:type="dxa"/>
          </w:tcPr>
          <w:p w14:paraId="1D763316" w14:textId="6D007E5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5A9288F0" w14:textId="1844C336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 (20745)</w:t>
            </w:r>
          </w:p>
        </w:tc>
        <w:tc>
          <w:tcPr>
            <w:tcW w:w="4998" w:type="dxa"/>
          </w:tcPr>
          <w:p w14:paraId="429C56FF" w14:textId="11784CBC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 xml:space="preserve">Motivation and Requirements for </w:t>
            </w:r>
            <w:r w:rsidRPr="00864903">
              <w:rPr>
                <w:rFonts w:eastAsia="맑은 고딕"/>
                <w:color w:val="000000"/>
                <w:lang w:eastAsia="ko-KR"/>
              </w:rPr>
              <w:t>Video Coding for Machine</w:t>
            </w:r>
          </w:p>
        </w:tc>
      </w:tr>
      <w:tr w:rsidR="002E4B8E" w14:paraId="48B5F1F3" w14:textId="77777777" w:rsidTr="00B52544">
        <w:tc>
          <w:tcPr>
            <w:tcW w:w="562" w:type="dxa"/>
          </w:tcPr>
          <w:p w14:paraId="21B17775" w14:textId="4DC26355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</w:t>
            </w:r>
          </w:p>
        </w:tc>
        <w:tc>
          <w:tcPr>
            <w:tcW w:w="1699" w:type="dxa"/>
          </w:tcPr>
          <w:p w14:paraId="304098C6" w14:textId="3C780AB8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3931B288" w14:textId="4D733A7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 (20737)</w:t>
            </w:r>
          </w:p>
        </w:tc>
        <w:tc>
          <w:tcPr>
            <w:tcW w:w="4998" w:type="dxa"/>
          </w:tcPr>
          <w:p w14:paraId="429AD3A3" w14:textId="7B185D25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>White paper on MPEG-G and its application of regulations and privacy</w:t>
            </w:r>
          </w:p>
        </w:tc>
      </w:tr>
      <w:tr w:rsidR="002E4B8E" w14:paraId="66AF2179" w14:textId="77777777" w:rsidTr="00B52544">
        <w:tc>
          <w:tcPr>
            <w:tcW w:w="562" w:type="dxa"/>
          </w:tcPr>
          <w:p w14:paraId="58E5372D" w14:textId="0F6314D7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1699" w:type="dxa"/>
          </w:tcPr>
          <w:p w14:paraId="6C828F83" w14:textId="06161D0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67C89072" w14:textId="613110F5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 (20736)</w:t>
            </w:r>
          </w:p>
        </w:tc>
        <w:tc>
          <w:tcPr>
            <w:tcW w:w="4998" w:type="dxa"/>
          </w:tcPr>
          <w:p w14:paraId="145A48FF" w14:textId="08D717ED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Versatile Video Coding (VVC)</w:t>
            </w:r>
          </w:p>
        </w:tc>
      </w:tr>
      <w:tr w:rsidR="002E4B8E" w14:paraId="4D5D224B" w14:textId="77777777" w:rsidTr="00B52544">
        <w:tc>
          <w:tcPr>
            <w:tcW w:w="562" w:type="dxa"/>
          </w:tcPr>
          <w:p w14:paraId="255699AD" w14:textId="446A432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699" w:type="dxa"/>
          </w:tcPr>
          <w:p w14:paraId="06523CBF" w14:textId="600BE16C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1BF11606" w14:textId="70653C19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 (20735)</w:t>
            </w:r>
          </w:p>
        </w:tc>
        <w:tc>
          <w:tcPr>
            <w:tcW w:w="4998" w:type="dxa"/>
          </w:tcPr>
          <w:p w14:paraId="0AE6A539" w14:textId="3328B0AE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6627C66" w14:textId="77777777" w:rsidTr="00B52544">
        <w:tc>
          <w:tcPr>
            <w:tcW w:w="562" w:type="dxa"/>
          </w:tcPr>
          <w:p w14:paraId="49943476" w14:textId="0164DBB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699" w:type="dxa"/>
          </w:tcPr>
          <w:p w14:paraId="5EAEC396" w14:textId="2C0F284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 xml:space="preserve"> (134)</w:t>
            </w:r>
          </w:p>
        </w:tc>
        <w:tc>
          <w:tcPr>
            <w:tcW w:w="1751" w:type="dxa"/>
          </w:tcPr>
          <w:p w14:paraId="719231B3" w14:textId="2395D116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 (20390)</w:t>
            </w:r>
          </w:p>
        </w:tc>
        <w:tc>
          <w:tcPr>
            <w:tcW w:w="4998" w:type="dxa"/>
          </w:tcPr>
          <w:p w14:paraId="10898290" w14:textId="77777777" w:rsidR="002E4B8E" w:rsidRDefault="002E4B8E" w:rsidP="002E4B8E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2E4B8E" w14:paraId="29FBF80C" w14:textId="77777777" w:rsidTr="00B52544">
        <w:tc>
          <w:tcPr>
            <w:tcW w:w="562" w:type="dxa"/>
          </w:tcPr>
          <w:p w14:paraId="7B6C33B0" w14:textId="1E1F519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1699" w:type="dxa"/>
          </w:tcPr>
          <w:p w14:paraId="0B4AFD5F" w14:textId="2E81F46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56E6CE59" w14:textId="38D97456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 (20113)</w:t>
            </w:r>
          </w:p>
        </w:tc>
        <w:tc>
          <w:tcPr>
            <w:tcW w:w="4998" w:type="dxa"/>
          </w:tcPr>
          <w:p w14:paraId="6F8705F2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2E4B8E" w14:paraId="4DE68339" w14:textId="77777777" w:rsidTr="00B52544">
        <w:tc>
          <w:tcPr>
            <w:tcW w:w="562" w:type="dxa"/>
          </w:tcPr>
          <w:p w14:paraId="24FF1B7D" w14:textId="12DCF17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1699" w:type="dxa"/>
          </w:tcPr>
          <w:p w14:paraId="4267A3D3" w14:textId="7E32F60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1D04A9B9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4998" w:type="dxa"/>
          </w:tcPr>
          <w:p w14:paraId="56EFF067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2E4B8E" w14:paraId="5F16BFA8" w14:textId="77777777" w:rsidTr="00B52544">
        <w:tc>
          <w:tcPr>
            <w:tcW w:w="562" w:type="dxa"/>
          </w:tcPr>
          <w:p w14:paraId="2A429275" w14:textId="0B74B19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1699" w:type="dxa"/>
          </w:tcPr>
          <w:p w14:paraId="1F44F973" w14:textId="689A1CA0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 xml:space="preserve"> (132)</w:t>
            </w:r>
          </w:p>
        </w:tc>
        <w:tc>
          <w:tcPr>
            <w:tcW w:w="1751" w:type="dxa"/>
          </w:tcPr>
          <w:p w14:paraId="34227F27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4998" w:type="dxa"/>
          </w:tcPr>
          <w:p w14:paraId="2A74D4DC" w14:textId="77777777" w:rsidR="002E4B8E" w:rsidRDefault="002E4B8E" w:rsidP="002E4B8E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2E4B8E" w14:paraId="30821A0B" w14:textId="77777777" w:rsidTr="00B52544">
        <w:tc>
          <w:tcPr>
            <w:tcW w:w="562" w:type="dxa"/>
          </w:tcPr>
          <w:p w14:paraId="359F4D1B" w14:textId="34EB8FC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699" w:type="dxa"/>
          </w:tcPr>
          <w:p w14:paraId="06C371AB" w14:textId="56F950D8" w:rsidR="002E4B8E" w:rsidRDefault="002E4B8E" w:rsidP="002E4B8E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751" w:type="dxa"/>
          </w:tcPr>
          <w:p w14:paraId="12EC54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4998" w:type="dxa"/>
          </w:tcPr>
          <w:p w14:paraId="0F68549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2E4B8E" w14:paraId="5A81EDB3" w14:textId="77777777" w:rsidTr="00B52544">
        <w:tc>
          <w:tcPr>
            <w:tcW w:w="562" w:type="dxa"/>
          </w:tcPr>
          <w:p w14:paraId="17D21EE8" w14:textId="4C7D18B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1699" w:type="dxa"/>
          </w:tcPr>
          <w:p w14:paraId="0A2DF523" w14:textId="3B5DC818" w:rsidR="002E4B8E" w:rsidRDefault="002E4B8E" w:rsidP="002E4B8E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751" w:type="dxa"/>
          </w:tcPr>
          <w:p w14:paraId="2021EAB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4998" w:type="dxa"/>
          </w:tcPr>
          <w:p w14:paraId="50369F1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2E4B8E" w14:paraId="7507C693" w14:textId="77777777" w:rsidTr="00B52544">
        <w:tc>
          <w:tcPr>
            <w:tcW w:w="562" w:type="dxa"/>
          </w:tcPr>
          <w:p w14:paraId="3F0BF7CF" w14:textId="237C109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1699" w:type="dxa"/>
            <w:vMerge w:val="restart"/>
          </w:tcPr>
          <w:p w14:paraId="4588DCA5" w14:textId="72F86A1E" w:rsidR="002E4B8E" w:rsidRDefault="002E4B8E" w:rsidP="002E4B8E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751" w:type="dxa"/>
          </w:tcPr>
          <w:p w14:paraId="2E85800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4998" w:type="dxa"/>
          </w:tcPr>
          <w:p w14:paraId="528C8CF0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2E4B8E" w14:paraId="511BAD22" w14:textId="77777777" w:rsidTr="00B52544">
        <w:tc>
          <w:tcPr>
            <w:tcW w:w="562" w:type="dxa"/>
          </w:tcPr>
          <w:p w14:paraId="1D5F31B8" w14:textId="638DDE4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1699" w:type="dxa"/>
            <w:vMerge/>
          </w:tcPr>
          <w:p w14:paraId="4659EB1D" w14:textId="492EA43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29D9F2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4998" w:type="dxa"/>
          </w:tcPr>
          <w:p w14:paraId="73EFC9B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2E4B8E" w14:paraId="65A2854A" w14:textId="77777777" w:rsidTr="00B52544">
        <w:tc>
          <w:tcPr>
            <w:tcW w:w="562" w:type="dxa"/>
          </w:tcPr>
          <w:p w14:paraId="5B36A95F" w14:textId="0B4D254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2DCDCECA" w14:textId="680321DA" w:rsidR="002E4B8E" w:rsidRDefault="002E4B8E" w:rsidP="002E4B8E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751" w:type="dxa"/>
          </w:tcPr>
          <w:p w14:paraId="4B82E24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4998" w:type="dxa"/>
          </w:tcPr>
          <w:p w14:paraId="772F1E1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2E4B8E" w14:paraId="21F663BD" w14:textId="77777777" w:rsidTr="00B52544">
        <w:tc>
          <w:tcPr>
            <w:tcW w:w="562" w:type="dxa"/>
          </w:tcPr>
          <w:p w14:paraId="09BF738B" w14:textId="5E7316C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699" w:type="dxa"/>
            <w:vMerge/>
          </w:tcPr>
          <w:p w14:paraId="26E04A6A" w14:textId="5B0C810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59398E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4998" w:type="dxa"/>
          </w:tcPr>
          <w:p w14:paraId="0A5CB77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2E4B8E" w14:paraId="3F3803BD" w14:textId="77777777" w:rsidTr="00B52544">
        <w:tc>
          <w:tcPr>
            <w:tcW w:w="562" w:type="dxa"/>
          </w:tcPr>
          <w:p w14:paraId="3B9FC3C5" w14:textId="5914BBEA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1699" w:type="dxa"/>
          </w:tcPr>
          <w:p w14:paraId="045CFC8A" w14:textId="10C0483B" w:rsidR="002E4B8E" w:rsidRDefault="002E4B8E" w:rsidP="002E4B8E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751" w:type="dxa"/>
          </w:tcPr>
          <w:p w14:paraId="7E50FA6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4998" w:type="dxa"/>
          </w:tcPr>
          <w:p w14:paraId="03A3D53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2E4B8E" w14:paraId="42522E43" w14:textId="77777777" w:rsidTr="00B52544">
        <w:tc>
          <w:tcPr>
            <w:tcW w:w="562" w:type="dxa"/>
          </w:tcPr>
          <w:p w14:paraId="02081C38" w14:textId="4436843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1699" w:type="dxa"/>
          </w:tcPr>
          <w:p w14:paraId="62F43230" w14:textId="7B262937" w:rsidR="002E4B8E" w:rsidRDefault="002E4B8E" w:rsidP="002E4B8E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751" w:type="dxa"/>
          </w:tcPr>
          <w:p w14:paraId="4D36550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4998" w:type="dxa"/>
          </w:tcPr>
          <w:p w14:paraId="38697FA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2E4B8E" w14:paraId="5DA92DAB" w14:textId="77777777" w:rsidTr="00B52544">
        <w:tc>
          <w:tcPr>
            <w:tcW w:w="562" w:type="dxa"/>
          </w:tcPr>
          <w:p w14:paraId="0BB427B1" w14:textId="5ED37D4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65C593F5" w14:textId="0C2F3FED" w:rsidR="002E4B8E" w:rsidRDefault="002E4B8E" w:rsidP="002E4B8E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751" w:type="dxa"/>
          </w:tcPr>
          <w:p w14:paraId="67CA131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4998" w:type="dxa"/>
          </w:tcPr>
          <w:p w14:paraId="4E4C3C1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2E4B8E" w14:paraId="4CA4F490" w14:textId="77777777" w:rsidTr="00B52544">
        <w:tc>
          <w:tcPr>
            <w:tcW w:w="562" w:type="dxa"/>
          </w:tcPr>
          <w:p w14:paraId="161D7079" w14:textId="145CA5F7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699" w:type="dxa"/>
            <w:vMerge/>
          </w:tcPr>
          <w:p w14:paraId="3E49DCA0" w14:textId="19636B7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A1C85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4998" w:type="dxa"/>
          </w:tcPr>
          <w:p w14:paraId="039029E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2E4B8E" w14:paraId="72016889" w14:textId="77777777" w:rsidTr="00B52544">
        <w:tc>
          <w:tcPr>
            <w:tcW w:w="562" w:type="dxa"/>
          </w:tcPr>
          <w:p w14:paraId="34FD5F7E" w14:textId="2D09337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1699" w:type="dxa"/>
          </w:tcPr>
          <w:p w14:paraId="6F470A22" w14:textId="02709B2B" w:rsidR="002E4B8E" w:rsidRDefault="002E4B8E" w:rsidP="002E4B8E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751" w:type="dxa"/>
          </w:tcPr>
          <w:p w14:paraId="135CA1A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4998" w:type="dxa"/>
          </w:tcPr>
          <w:p w14:paraId="63B356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2E4B8E" w14:paraId="12FE19A2" w14:textId="77777777" w:rsidTr="00B52544">
        <w:tc>
          <w:tcPr>
            <w:tcW w:w="562" w:type="dxa"/>
          </w:tcPr>
          <w:p w14:paraId="358E8093" w14:textId="1EDFB3DA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1699" w:type="dxa"/>
            <w:vMerge w:val="restart"/>
          </w:tcPr>
          <w:p w14:paraId="3B1436F2" w14:textId="77453851" w:rsidR="002E4B8E" w:rsidRDefault="002E4B8E" w:rsidP="002E4B8E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751" w:type="dxa"/>
          </w:tcPr>
          <w:p w14:paraId="118CC06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4998" w:type="dxa"/>
          </w:tcPr>
          <w:p w14:paraId="5FBDE4C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2E4B8E" w14:paraId="6169B7AB" w14:textId="77777777" w:rsidTr="00B52544">
        <w:tc>
          <w:tcPr>
            <w:tcW w:w="562" w:type="dxa"/>
          </w:tcPr>
          <w:p w14:paraId="6442A7F0" w14:textId="7CFC000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1699" w:type="dxa"/>
            <w:vMerge/>
          </w:tcPr>
          <w:p w14:paraId="392A1AF1" w14:textId="36E758B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F58672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4998" w:type="dxa"/>
          </w:tcPr>
          <w:p w14:paraId="1D79B6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2E4B8E" w14:paraId="159C0E61" w14:textId="77777777" w:rsidTr="00B52544">
        <w:tc>
          <w:tcPr>
            <w:tcW w:w="562" w:type="dxa"/>
          </w:tcPr>
          <w:p w14:paraId="42C8DAB2" w14:textId="5FFF9712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1699" w:type="dxa"/>
            <w:vMerge/>
          </w:tcPr>
          <w:p w14:paraId="2FB80479" w14:textId="6C318504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190584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4998" w:type="dxa"/>
          </w:tcPr>
          <w:p w14:paraId="59971F6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2E4B8E" w14:paraId="1B4C02AC" w14:textId="77777777" w:rsidTr="00B52544">
        <w:tc>
          <w:tcPr>
            <w:tcW w:w="562" w:type="dxa"/>
          </w:tcPr>
          <w:p w14:paraId="359A77D0" w14:textId="1109788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1699" w:type="dxa"/>
          </w:tcPr>
          <w:p w14:paraId="1EE06AEB" w14:textId="2E7ABC67" w:rsidR="002E4B8E" w:rsidRDefault="002E4B8E" w:rsidP="002E4B8E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751" w:type="dxa"/>
          </w:tcPr>
          <w:p w14:paraId="22727E6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4998" w:type="dxa"/>
          </w:tcPr>
          <w:p w14:paraId="1D67343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2E4B8E" w14:paraId="7B249D94" w14:textId="77777777" w:rsidTr="00B52544">
        <w:tc>
          <w:tcPr>
            <w:tcW w:w="562" w:type="dxa"/>
          </w:tcPr>
          <w:p w14:paraId="688AE8A9" w14:textId="6B6A201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1699" w:type="dxa"/>
            <w:vMerge w:val="restart"/>
          </w:tcPr>
          <w:p w14:paraId="4E0F3349" w14:textId="01F3297A" w:rsidR="002E4B8E" w:rsidRDefault="002E4B8E" w:rsidP="002E4B8E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751" w:type="dxa"/>
          </w:tcPr>
          <w:p w14:paraId="382F573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4998" w:type="dxa"/>
          </w:tcPr>
          <w:p w14:paraId="0B313E0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2E4B8E" w14:paraId="0C381A10" w14:textId="77777777" w:rsidTr="00B52544">
        <w:tc>
          <w:tcPr>
            <w:tcW w:w="562" w:type="dxa"/>
          </w:tcPr>
          <w:p w14:paraId="61EB2E91" w14:textId="559F7DAB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699" w:type="dxa"/>
            <w:vMerge/>
          </w:tcPr>
          <w:p w14:paraId="46BE2236" w14:textId="340C963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7335DB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4998" w:type="dxa"/>
          </w:tcPr>
          <w:p w14:paraId="589FF99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2E4B8E" w14:paraId="4CB49C5C" w14:textId="77777777" w:rsidTr="00B52544">
        <w:tc>
          <w:tcPr>
            <w:tcW w:w="562" w:type="dxa"/>
          </w:tcPr>
          <w:p w14:paraId="70113B6C" w14:textId="15A0BB68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699" w:type="dxa"/>
          </w:tcPr>
          <w:p w14:paraId="5F4C8E5C" w14:textId="16665D2D" w:rsidR="002E4B8E" w:rsidRDefault="002E4B8E" w:rsidP="002E4B8E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751" w:type="dxa"/>
          </w:tcPr>
          <w:p w14:paraId="16FE42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4998" w:type="dxa"/>
          </w:tcPr>
          <w:p w14:paraId="3340817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4EB62253" w14:textId="77777777" w:rsidTr="00B52544">
        <w:tc>
          <w:tcPr>
            <w:tcW w:w="562" w:type="dxa"/>
          </w:tcPr>
          <w:p w14:paraId="0069D2D2" w14:textId="29A91AC0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47DF4A3E" w14:textId="6021814A" w:rsidR="002E4B8E" w:rsidRDefault="002E4B8E" w:rsidP="002E4B8E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751" w:type="dxa"/>
          </w:tcPr>
          <w:p w14:paraId="5C2FF7A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4998" w:type="dxa"/>
          </w:tcPr>
          <w:p w14:paraId="373D88C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2E4B8E" w14:paraId="601D190D" w14:textId="77777777" w:rsidTr="00B52544">
        <w:tc>
          <w:tcPr>
            <w:tcW w:w="562" w:type="dxa"/>
          </w:tcPr>
          <w:p w14:paraId="2A83C8B2" w14:textId="433B5C9F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3</w:t>
            </w:r>
            <w:r>
              <w:t>1</w:t>
            </w:r>
          </w:p>
        </w:tc>
        <w:tc>
          <w:tcPr>
            <w:tcW w:w="1699" w:type="dxa"/>
            <w:vMerge/>
          </w:tcPr>
          <w:p w14:paraId="3C4F9BAD" w14:textId="76C97B1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514074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4998" w:type="dxa"/>
          </w:tcPr>
          <w:p w14:paraId="7C68EB70" w14:textId="77777777" w:rsidR="002E4B8E" w:rsidRDefault="002E4B8E" w:rsidP="002E4B8E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2E4B8E" w14:paraId="049458FC" w14:textId="77777777" w:rsidTr="00B52544">
        <w:tc>
          <w:tcPr>
            <w:tcW w:w="562" w:type="dxa"/>
          </w:tcPr>
          <w:p w14:paraId="38FEADDE" w14:textId="3B655E67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699" w:type="dxa"/>
            <w:vMerge/>
          </w:tcPr>
          <w:p w14:paraId="5757012E" w14:textId="1CB7247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FD52C6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4998" w:type="dxa"/>
          </w:tcPr>
          <w:p w14:paraId="701584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2E4B8E" w14:paraId="6E1BCC2C" w14:textId="77777777" w:rsidTr="00B52544">
        <w:tc>
          <w:tcPr>
            <w:tcW w:w="562" w:type="dxa"/>
          </w:tcPr>
          <w:p w14:paraId="2876F0F3" w14:textId="5BC28759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699" w:type="dxa"/>
            <w:vMerge/>
          </w:tcPr>
          <w:p w14:paraId="4A266B20" w14:textId="1D60DFD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EE8919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4998" w:type="dxa"/>
          </w:tcPr>
          <w:p w14:paraId="7B25A4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2E4B8E" w14:paraId="73716CC9" w14:textId="77777777" w:rsidTr="00B52544">
        <w:tc>
          <w:tcPr>
            <w:tcW w:w="562" w:type="dxa"/>
          </w:tcPr>
          <w:p w14:paraId="703FB8F7" w14:textId="003AA9D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699" w:type="dxa"/>
            <w:vMerge/>
          </w:tcPr>
          <w:p w14:paraId="3B749D69" w14:textId="76067191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3C78E8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4998" w:type="dxa"/>
          </w:tcPr>
          <w:p w14:paraId="19B297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2E4B8E" w14:paraId="5E952CDF" w14:textId="77777777" w:rsidTr="00B52544">
        <w:tc>
          <w:tcPr>
            <w:tcW w:w="562" w:type="dxa"/>
          </w:tcPr>
          <w:p w14:paraId="5B9C495E" w14:textId="225AA2D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9" w:type="dxa"/>
          </w:tcPr>
          <w:p w14:paraId="616749E9" w14:textId="57A7CE25" w:rsidR="002E4B8E" w:rsidRDefault="002E4B8E" w:rsidP="002E4B8E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751" w:type="dxa"/>
          </w:tcPr>
          <w:p w14:paraId="528B69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4998" w:type="dxa"/>
          </w:tcPr>
          <w:p w14:paraId="4951B4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2E4B8E" w14:paraId="3EEC36D8" w14:textId="77777777" w:rsidTr="00B52544">
        <w:tc>
          <w:tcPr>
            <w:tcW w:w="562" w:type="dxa"/>
          </w:tcPr>
          <w:p w14:paraId="39B103DA" w14:textId="31CCAD9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1BE760FF" w14:textId="15B77285" w:rsidR="002E4B8E" w:rsidRDefault="002E4B8E" w:rsidP="002E4B8E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751" w:type="dxa"/>
          </w:tcPr>
          <w:p w14:paraId="1680E56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4998" w:type="dxa"/>
          </w:tcPr>
          <w:p w14:paraId="69ECDD2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2E4B8E" w14:paraId="21308D4D" w14:textId="77777777" w:rsidTr="00B52544">
        <w:tc>
          <w:tcPr>
            <w:tcW w:w="562" w:type="dxa"/>
          </w:tcPr>
          <w:p w14:paraId="71D8D5D9" w14:textId="3036740C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699" w:type="dxa"/>
            <w:vMerge/>
          </w:tcPr>
          <w:p w14:paraId="0700DFFA" w14:textId="56ED8A2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79D35B0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4998" w:type="dxa"/>
          </w:tcPr>
          <w:p w14:paraId="75217F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2E4B8E" w14:paraId="53D6962B" w14:textId="77777777" w:rsidTr="00B52544">
        <w:tc>
          <w:tcPr>
            <w:tcW w:w="562" w:type="dxa"/>
          </w:tcPr>
          <w:p w14:paraId="1DE46F78" w14:textId="705C51B3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699" w:type="dxa"/>
            <w:vMerge/>
          </w:tcPr>
          <w:p w14:paraId="5EA994DE" w14:textId="2690D91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AC0F6F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4998" w:type="dxa"/>
          </w:tcPr>
          <w:p w14:paraId="47CE63C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2E4B8E" w14:paraId="18C0A0B2" w14:textId="77777777" w:rsidTr="00B52544">
        <w:tc>
          <w:tcPr>
            <w:tcW w:w="562" w:type="dxa"/>
          </w:tcPr>
          <w:p w14:paraId="721E627A" w14:textId="40C3B3F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699" w:type="dxa"/>
            <w:vMerge/>
          </w:tcPr>
          <w:p w14:paraId="6A4BD765" w14:textId="5F94FF9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A932D7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4998" w:type="dxa"/>
          </w:tcPr>
          <w:p w14:paraId="7B44C8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29A3E95B" w14:textId="77777777" w:rsidTr="00B52544">
        <w:tc>
          <w:tcPr>
            <w:tcW w:w="562" w:type="dxa"/>
          </w:tcPr>
          <w:p w14:paraId="3DB3FF43" w14:textId="77A48D4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699" w:type="dxa"/>
            <w:vMerge/>
          </w:tcPr>
          <w:p w14:paraId="30E19C9D" w14:textId="12B4D09E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A42059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4998" w:type="dxa"/>
          </w:tcPr>
          <w:p w14:paraId="31DDEB9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2E4B8E" w14:paraId="343F7B37" w14:textId="77777777" w:rsidTr="00B52544">
        <w:tc>
          <w:tcPr>
            <w:tcW w:w="562" w:type="dxa"/>
          </w:tcPr>
          <w:p w14:paraId="6CE177C1" w14:textId="3EDE822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699" w:type="dxa"/>
            <w:vMerge/>
          </w:tcPr>
          <w:p w14:paraId="103C184F" w14:textId="3D547A3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C7D56C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4998" w:type="dxa"/>
          </w:tcPr>
          <w:p w14:paraId="1F770675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2E4B8E" w14:paraId="051F677E" w14:textId="77777777" w:rsidTr="00B52544">
        <w:tc>
          <w:tcPr>
            <w:tcW w:w="562" w:type="dxa"/>
          </w:tcPr>
          <w:p w14:paraId="6AC79C6B" w14:textId="241BFBF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699" w:type="dxa"/>
            <w:vMerge/>
          </w:tcPr>
          <w:p w14:paraId="0266B61D" w14:textId="20BC16E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6534C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4998" w:type="dxa"/>
          </w:tcPr>
          <w:p w14:paraId="7AA7742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2E4B8E" w14:paraId="5EF3EF0F" w14:textId="77777777" w:rsidTr="00B52544">
        <w:tc>
          <w:tcPr>
            <w:tcW w:w="562" w:type="dxa"/>
          </w:tcPr>
          <w:p w14:paraId="5A0BABED" w14:textId="070B0A3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699" w:type="dxa"/>
            <w:vMerge/>
          </w:tcPr>
          <w:p w14:paraId="20D1FB28" w14:textId="06C8A26C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9CF1B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4998" w:type="dxa"/>
          </w:tcPr>
          <w:p w14:paraId="49F1DE8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2E4B8E" w14:paraId="491403E2" w14:textId="77777777" w:rsidTr="00B52544">
        <w:tc>
          <w:tcPr>
            <w:tcW w:w="562" w:type="dxa"/>
          </w:tcPr>
          <w:p w14:paraId="0F8B6E44" w14:textId="4DD2BA63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699" w:type="dxa"/>
            <w:vMerge/>
          </w:tcPr>
          <w:p w14:paraId="4F270DDB" w14:textId="0CCF80C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84B6A9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4998" w:type="dxa"/>
          </w:tcPr>
          <w:p w14:paraId="704603F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2E4B8E" w14:paraId="357B0307" w14:textId="77777777" w:rsidTr="00B52544">
        <w:tc>
          <w:tcPr>
            <w:tcW w:w="562" w:type="dxa"/>
          </w:tcPr>
          <w:p w14:paraId="11DA26A2" w14:textId="43D6C89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699" w:type="dxa"/>
            <w:vMerge/>
          </w:tcPr>
          <w:p w14:paraId="1FE5E26D" w14:textId="7311EDB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12C239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4998" w:type="dxa"/>
          </w:tcPr>
          <w:p w14:paraId="255E80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3012262F" w14:textId="77777777" w:rsidTr="00B52544">
        <w:tc>
          <w:tcPr>
            <w:tcW w:w="562" w:type="dxa"/>
          </w:tcPr>
          <w:p w14:paraId="60B5134A" w14:textId="7FE96272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4B2FF464" w14:textId="7908C687" w:rsidR="002E4B8E" w:rsidRDefault="002E4B8E" w:rsidP="002E4B8E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751" w:type="dxa"/>
          </w:tcPr>
          <w:p w14:paraId="09BF79C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4998" w:type="dxa"/>
          </w:tcPr>
          <w:p w14:paraId="11B035F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2E4B8E" w14:paraId="07B825AD" w14:textId="77777777" w:rsidTr="00B52544">
        <w:tc>
          <w:tcPr>
            <w:tcW w:w="562" w:type="dxa"/>
          </w:tcPr>
          <w:p w14:paraId="4DF5001D" w14:textId="57AA842A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99" w:type="dxa"/>
            <w:vMerge/>
          </w:tcPr>
          <w:p w14:paraId="434FA56D" w14:textId="1DB1ED9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18A23F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4998" w:type="dxa"/>
          </w:tcPr>
          <w:p w14:paraId="0B92544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2E4B8E" w14:paraId="1FAA7A72" w14:textId="77777777" w:rsidTr="00B52544">
        <w:tc>
          <w:tcPr>
            <w:tcW w:w="562" w:type="dxa"/>
          </w:tcPr>
          <w:p w14:paraId="17B5756D" w14:textId="080E9BA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699" w:type="dxa"/>
            <w:vMerge w:val="restart"/>
          </w:tcPr>
          <w:p w14:paraId="3E8A1751" w14:textId="4B124A33" w:rsidR="002E4B8E" w:rsidRDefault="002E4B8E" w:rsidP="002E4B8E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751" w:type="dxa"/>
          </w:tcPr>
          <w:p w14:paraId="52AD647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4998" w:type="dxa"/>
          </w:tcPr>
          <w:p w14:paraId="60F4854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2E4B8E" w14:paraId="00024011" w14:textId="77777777" w:rsidTr="00B52544">
        <w:tc>
          <w:tcPr>
            <w:tcW w:w="562" w:type="dxa"/>
          </w:tcPr>
          <w:p w14:paraId="22CED7F5" w14:textId="13B7DA6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699" w:type="dxa"/>
            <w:vMerge/>
          </w:tcPr>
          <w:p w14:paraId="6A2825FA" w14:textId="2766837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145DB5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4998" w:type="dxa"/>
          </w:tcPr>
          <w:p w14:paraId="0FFD35B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2E4B8E" w14:paraId="4CAD5EAC" w14:textId="77777777" w:rsidTr="00B52544">
        <w:tc>
          <w:tcPr>
            <w:tcW w:w="562" w:type="dxa"/>
          </w:tcPr>
          <w:p w14:paraId="467A3421" w14:textId="00AB5F2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699" w:type="dxa"/>
            <w:vMerge/>
          </w:tcPr>
          <w:p w14:paraId="71608172" w14:textId="743F966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E52F8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4998" w:type="dxa"/>
          </w:tcPr>
          <w:p w14:paraId="700A0D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2E4B8E" w14:paraId="2B1CA244" w14:textId="77777777" w:rsidTr="00B52544">
        <w:tc>
          <w:tcPr>
            <w:tcW w:w="562" w:type="dxa"/>
          </w:tcPr>
          <w:p w14:paraId="6D72BCD3" w14:textId="578E744B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99" w:type="dxa"/>
          </w:tcPr>
          <w:p w14:paraId="3215D7B5" w14:textId="592EA4BD" w:rsidR="002E4B8E" w:rsidRDefault="002E4B8E" w:rsidP="002E4B8E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751" w:type="dxa"/>
          </w:tcPr>
          <w:p w14:paraId="0B0111D3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4998" w:type="dxa"/>
          </w:tcPr>
          <w:p w14:paraId="431581A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2E4B8E" w14:paraId="28A1C560" w14:textId="77777777" w:rsidTr="00B52544">
        <w:tc>
          <w:tcPr>
            <w:tcW w:w="562" w:type="dxa"/>
          </w:tcPr>
          <w:p w14:paraId="0111ECCF" w14:textId="2D3C2EBD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99" w:type="dxa"/>
            <w:vMerge w:val="restart"/>
          </w:tcPr>
          <w:p w14:paraId="0489CB12" w14:textId="65C2E682" w:rsidR="002E4B8E" w:rsidRDefault="002E4B8E" w:rsidP="002E4B8E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751" w:type="dxa"/>
          </w:tcPr>
          <w:p w14:paraId="3540262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4998" w:type="dxa"/>
          </w:tcPr>
          <w:p w14:paraId="7903FA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2E4B8E" w14:paraId="1E7527F5" w14:textId="77777777" w:rsidTr="00B52544">
        <w:tc>
          <w:tcPr>
            <w:tcW w:w="562" w:type="dxa"/>
          </w:tcPr>
          <w:p w14:paraId="1FF42803" w14:textId="1A5E44C0" w:rsidR="002E4B8E" w:rsidRDefault="002E4B8E" w:rsidP="002E4B8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99" w:type="dxa"/>
            <w:vMerge/>
          </w:tcPr>
          <w:p w14:paraId="611DC7B8" w14:textId="27B6840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E83C17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4998" w:type="dxa"/>
          </w:tcPr>
          <w:p w14:paraId="2FA315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2E4B8E" w14:paraId="39777C92" w14:textId="77777777" w:rsidTr="00B52544">
        <w:tc>
          <w:tcPr>
            <w:tcW w:w="562" w:type="dxa"/>
          </w:tcPr>
          <w:p w14:paraId="145120B3" w14:textId="72D2C1B5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99" w:type="dxa"/>
            <w:vMerge w:val="restart"/>
          </w:tcPr>
          <w:p w14:paraId="0F8A9495" w14:textId="74AFB8CA" w:rsidR="002E4B8E" w:rsidRDefault="002E4B8E" w:rsidP="002E4B8E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751" w:type="dxa"/>
          </w:tcPr>
          <w:p w14:paraId="5272E2E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4998" w:type="dxa"/>
          </w:tcPr>
          <w:p w14:paraId="1C77C2C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2E4B8E" w14:paraId="50334A7E" w14:textId="77777777" w:rsidTr="00B52544">
        <w:tc>
          <w:tcPr>
            <w:tcW w:w="562" w:type="dxa"/>
          </w:tcPr>
          <w:p w14:paraId="0DB4FFEB" w14:textId="6D23006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99" w:type="dxa"/>
            <w:vMerge/>
          </w:tcPr>
          <w:p w14:paraId="37F2BCB0" w14:textId="07601FE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63D88F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4998" w:type="dxa"/>
          </w:tcPr>
          <w:p w14:paraId="31BD8F6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2E4B8E" w14:paraId="7C06E6B0" w14:textId="77777777" w:rsidTr="00B52544">
        <w:tc>
          <w:tcPr>
            <w:tcW w:w="562" w:type="dxa"/>
          </w:tcPr>
          <w:p w14:paraId="3F3A3247" w14:textId="408944D9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99" w:type="dxa"/>
            <w:vMerge/>
          </w:tcPr>
          <w:p w14:paraId="5ABDA913" w14:textId="73CA9EC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0C2DE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4998" w:type="dxa"/>
          </w:tcPr>
          <w:p w14:paraId="234A7F6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2E4B8E" w14:paraId="1EFFE786" w14:textId="77777777" w:rsidTr="00B52544">
        <w:tc>
          <w:tcPr>
            <w:tcW w:w="562" w:type="dxa"/>
          </w:tcPr>
          <w:p w14:paraId="572D56AA" w14:textId="701714E3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99" w:type="dxa"/>
          </w:tcPr>
          <w:p w14:paraId="2FCCDE55" w14:textId="36A79C8B" w:rsidR="002E4B8E" w:rsidRDefault="002E4B8E" w:rsidP="002E4B8E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751" w:type="dxa"/>
          </w:tcPr>
          <w:p w14:paraId="617A2809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4998" w:type="dxa"/>
          </w:tcPr>
          <w:p w14:paraId="265ED43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2E4B8E" w14:paraId="7B514BBB" w14:textId="77777777" w:rsidTr="00B52544">
        <w:tc>
          <w:tcPr>
            <w:tcW w:w="562" w:type="dxa"/>
          </w:tcPr>
          <w:p w14:paraId="3CD1B3C1" w14:textId="4CB2529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99" w:type="dxa"/>
            <w:vMerge w:val="restart"/>
          </w:tcPr>
          <w:p w14:paraId="5A61B33B" w14:textId="01628D41" w:rsidR="002E4B8E" w:rsidRDefault="002E4B8E" w:rsidP="002E4B8E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751" w:type="dxa"/>
          </w:tcPr>
          <w:p w14:paraId="7125B712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4998" w:type="dxa"/>
          </w:tcPr>
          <w:p w14:paraId="4EED292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2E4B8E" w14:paraId="1B1E4701" w14:textId="77777777" w:rsidTr="00B52544">
        <w:tc>
          <w:tcPr>
            <w:tcW w:w="562" w:type="dxa"/>
          </w:tcPr>
          <w:p w14:paraId="4CAA7B4B" w14:textId="708580F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99" w:type="dxa"/>
            <w:vMerge/>
          </w:tcPr>
          <w:p w14:paraId="78D34176" w14:textId="53E9D55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B8347DF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4998" w:type="dxa"/>
          </w:tcPr>
          <w:p w14:paraId="5669278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02AA5057" w14:textId="77777777" w:rsidTr="00B52544">
        <w:tc>
          <w:tcPr>
            <w:tcW w:w="562" w:type="dxa"/>
          </w:tcPr>
          <w:p w14:paraId="58713C59" w14:textId="5A75B3F4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99" w:type="dxa"/>
          </w:tcPr>
          <w:p w14:paraId="7396A67C" w14:textId="4348BC6B" w:rsidR="002E4B8E" w:rsidRDefault="002E4B8E" w:rsidP="002E4B8E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751" w:type="dxa"/>
          </w:tcPr>
          <w:p w14:paraId="757DDAEE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4998" w:type="dxa"/>
          </w:tcPr>
          <w:p w14:paraId="7844CE46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2E4B8E" w14:paraId="2D628839" w14:textId="77777777" w:rsidTr="00B52544">
        <w:tc>
          <w:tcPr>
            <w:tcW w:w="562" w:type="dxa"/>
          </w:tcPr>
          <w:p w14:paraId="2407DFE0" w14:textId="35E62DBE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</w:tcPr>
          <w:p w14:paraId="5AD8C54A" w14:textId="0B24F641" w:rsidR="002E4B8E" w:rsidRDefault="002E4B8E" w:rsidP="002E4B8E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751" w:type="dxa"/>
          </w:tcPr>
          <w:p w14:paraId="49157DC1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4998" w:type="dxa"/>
          </w:tcPr>
          <w:p w14:paraId="588625BC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lastRenderedPageBreak/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굴림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lastRenderedPageBreak/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8F2557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81732" w14:textId="77777777" w:rsidR="00C74BEF" w:rsidRDefault="00C74BEF" w:rsidP="009E784A">
      <w:r>
        <w:separator/>
      </w:r>
    </w:p>
  </w:endnote>
  <w:endnote w:type="continuationSeparator" w:id="0">
    <w:p w14:paraId="3C350020" w14:textId="77777777" w:rsidR="00C74BEF" w:rsidRDefault="00C74BE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C4352" w14:textId="77777777" w:rsidR="00C74BEF" w:rsidRDefault="00C74BEF" w:rsidP="009E784A">
      <w:r>
        <w:separator/>
      </w:r>
    </w:p>
  </w:footnote>
  <w:footnote w:type="continuationSeparator" w:id="0">
    <w:p w14:paraId="019C2512" w14:textId="77777777" w:rsidR="00C74BEF" w:rsidRDefault="00C74BE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7" w15:restartNumberingAfterBreak="0">
    <w:nsid w:val="763D44A8"/>
    <w:multiLevelType w:val="hybridMultilevel"/>
    <w:tmpl w:val="37D07606"/>
    <w:lvl w:ilvl="0" w:tplc="4F5258CA">
      <w:start w:val="1"/>
      <w:numFmt w:val="bullet"/>
      <w:lvlText w:val="⁃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B0F2E110">
      <w:start w:val="1"/>
      <w:numFmt w:val="bullet"/>
      <w:lvlText w:val="⁃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E16EF17C" w:tentative="1">
      <w:start w:val="1"/>
      <w:numFmt w:val="bullet"/>
      <w:lvlText w:val="⁃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D5BAEB74" w:tentative="1">
      <w:start w:val="1"/>
      <w:numFmt w:val="bullet"/>
      <w:lvlText w:val="⁃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5DD640F6" w:tentative="1">
      <w:start w:val="1"/>
      <w:numFmt w:val="bullet"/>
      <w:lvlText w:val="⁃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DC8D2D6" w:tentative="1">
      <w:start w:val="1"/>
      <w:numFmt w:val="bullet"/>
      <w:lvlText w:val="⁃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04EAF720" w:tentative="1">
      <w:start w:val="1"/>
      <w:numFmt w:val="bullet"/>
      <w:lvlText w:val="⁃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52866CC6" w:tentative="1">
      <w:start w:val="1"/>
      <w:numFmt w:val="bullet"/>
      <w:lvlText w:val="⁃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738415F4" w:tentative="1">
      <w:start w:val="1"/>
      <w:numFmt w:val="bullet"/>
      <w:lvlText w:val="⁃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 w16cid:durableId="1534689128">
    <w:abstractNumId w:val="4"/>
  </w:num>
  <w:num w:numId="2" w16cid:durableId="2134515855">
    <w:abstractNumId w:val="1"/>
  </w:num>
  <w:num w:numId="3" w16cid:durableId="589462212">
    <w:abstractNumId w:val="2"/>
  </w:num>
  <w:num w:numId="4" w16cid:durableId="124080502">
    <w:abstractNumId w:val="5"/>
  </w:num>
  <w:num w:numId="5" w16cid:durableId="451244128">
    <w:abstractNumId w:val="3"/>
  </w:num>
  <w:num w:numId="6" w16cid:durableId="310671041">
    <w:abstractNumId w:val="0"/>
  </w:num>
  <w:num w:numId="7" w16cid:durableId="1782803853">
    <w:abstractNumId w:val="6"/>
  </w:num>
  <w:num w:numId="8" w16cid:durableId="80774946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3B5"/>
    <w:rsid w:val="000968DA"/>
    <w:rsid w:val="000C78E6"/>
    <w:rsid w:val="000E121D"/>
    <w:rsid w:val="00162DEB"/>
    <w:rsid w:val="0017051E"/>
    <w:rsid w:val="0018563E"/>
    <w:rsid w:val="00196997"/>
    <w:rsid w:val="001B335E"/>
    <w:rsid w:val="00263789"/>
    <w:rsid w:val="00266BDB"/>
    <w:rsid w:val="00271C41"/>
    <w:rsid w:val="002A5C6F"/>
    <w:rsid w:val="002D797F"/>
    <w:rsid w:val="002E4B8E"/>
    <w:rsid w:val="002F3D5B"/>
    <w:rsid w:val="003226C8"/>
    <w:rsid w:val="00340908"/>
    <w:rsid w:val="0038305D"/>
    <w:rsid w:val="00385C5D"/>
    <w:rsid w:val="00390CBB"/>
    <w:rsid w:val="003B0FC6"/>
    <w:rsid w:val="004246D3"/>
    <w:rsid w:val="004453B2"/>
    <w:rsid w:val="0047397F"/>
    <w:rsid w:val="004A17A0"/>
    <w:rsid w:val="004C0D1A"/>
    <w:rsid w:val="004E45B6"/>
    <w:rsid w:val="004F5473"/>
    <w:rsid w:val="0054209D"/>
    <w:rsid w:val="005612C2"/>
    <w:rsid w:val="00577488"/>
    <w:rsid w:val="005951FA"/>
    <w:rsid w:val="005C2A51"/>
    <w:rsid w:val="0061539B"/>
    <w:rsid w:val="0063127E"/>
    <w:rsid w:val="00676F7F"/>
    <w:rsid w:val="00702B9F"/>
    <w:rsid w:val="00751A8E"/>
    <w:rsid w:val="00785173"/>
    <w:rsid w:val="00785A20"/>
    <w:rsid w:val="007A0987"/>
    <w:rsid w:val="007A260F"/>
    <w:rsid w:val="007B1977"/>
    <w:rsid w:val="007D6BF6"/>
    <w:rsid w:val="007F3639"/>
    <w:rsid w:val="00842C22"/>
    <w:rsid w:val="00852340"/>
    <w:rsid w:val="00864903"/>
    <w:rsid w:val="008840C1"/>
    <w:rsid w:val="008A21EA"/>
    <w:rsid w:val="008E7795"/>
    <w:rsid w:val="008F2557"/>
    <w:rsid w:val="00913733"/>
    <w:rsid w:val="00954B0D"/>
    <w:rsid w:val="009636E0"/>
    <w:rsid w:val="00963C5D"/>
    <w:rsid w:val="00980E7B"/>
    <w:rsid w:val="009935E6"/>
    <w:rsid w:val="009B09C2"/>
    <w:rsid w:val="009C5AAC"/>
    <w:rsid w:val="009D5D9F"/>
    <w:rsid w:val="009E784A"/>
    <w:rsid w:val="00A25D0B"/>
    <w:rsid w:val="00AE54F7"/>
    <w:rsid w:val="00B07B30"/>
    <w:rsid w:val="00B16535"/>
    <w:rsid w:val="00B24CCE"/>
    <w:rsid w:val="00B52544"/>
    <w:rsid w:val="00B60A76"/>
    <w:rsid w:val="00B7591A"/>
    <w:rsid w:val="00B75C6F"/>
    <w:rsid w:val="00BA2C7E"/>
    <w:rsid w:val="00BA35CB"/>
    <w:rsid w:val="00BD60B6"/>
    <w:rsid w:val="00C1012D"/>
    <w:rsid w:val="00C74BEF"/>
    <w:rsid w:val="00C96097"/>
    <w:rsid w:val="00CB798F"/>
    <w:rsid w:val="00CD36BE"/>
    <w:rsid w:val="00CE28DF"/>
    <w:rsid w:val="00CF1629"/>
    <w:rsid w:val="00CF3275"/>
    <w:rsid w:val="00CF657E"/>
    <w:rsid w:val="00D42B66"/>
    <w:rsid w:val="00D6764F"/>
    <w:rsid w:val="00D709E9"/>
    <w:rsid w:val="00DC1022"/>
    <w:rsid w:val="00E36844"/>
    <w:rsid w:val="00E565AB"/>
    <w:rsid w:val="00E843CE"/>
    <w:rsid w:val="00E9507F"/>
    <w:rsid w:val="00E965CC"/>
    <w:rsid w:val="00EA3514"/>
    <w:rsid w:val="00EF1354"/>
    <w:rsid w:val="00EF2D59"/>
    <w:rsid w:val="00F03F9B"/>
    <w:rsid w:val="00F419DA"/>
    <w:rsid w:val="00F528FD"/>
    <w:rsid w:val="00F545FB"/>
    <w:rsid w:val="00F73309"/>
    <w:rsid w:val="00F81D02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07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7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6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55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9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0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0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6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665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7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2350</Words>
  <Characters>13398</Characters>
  <Application>Microsoft Office Word</Application>
  <DocSecurity>0</DocSecurity>
  <Lines>111</Lines>
  <Paragraphs>31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Microsoft Office User</cp:lastModifiedBy>
  <cp:revision>4</cp:revision>
  <dcterms:created xsi:type="dcterms:W3CDTF">2024-04-25T17:48:00Z</dcterms:created>
  <dcterms:modified xsi:type="dcterms:W3CDTF">2024-04-28T10:56:00Z</dcterms:modified>
</cp:coreProperties>
</file>