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36651F75" w:rsidR="00CB798F" w:rsidRPr="00C23A8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pt-BR"/>
        </w:rPr>
      </w:pPr>
      <w:r w:rsidRPr="0085260D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58241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23A87">
        <w:rPr>
          <w:rFonts w:ascii="Times New Roman" w:hAnsi="Times New Roman" w:cs="Times New Roman"/>
          <w:w w:val="115"/>
          <w:sz w:val="28"/>
          <w:szCs w:val="28"/>
          <w:u w:val="thick"/>
          <w:lang w:val="pt-BR"/>
        </w:rPr>
        <w:t>ISO/IEC JTC 1/SC</w:t>
      </w:r>
      <w:r w:rsidR="004E45B6" w:rsidRPr="00C23A8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pt-BR"/>
        </w:rPr>
        <w:t xml:space="preserve"> </w:t>
      </w:r>
      <w:r w:rsidR="004E45B6" w:rsidRPr="00C23A87">
        <w:rPr>
          <w:rFonts w:ascii="Times New Roman" w:hAnsi="Times New Roman" w:cs="Times New Roman"/>
          <w:w w:val="115"/>
          <w:sz w:val="28"/>
          <w:szCs w:val="28"/>
          <w:u w:val="thick"/>
          <w:lang w:val="pt-BR"/>
        </w:rPr>
        <w:t>29/</w:t>
      </w:r>
      <w:r w:rsidR="00540DEA" w:rsidRPr="00C23A87">
        <w:rPr>
          <w:rFonts w:ascii="Times New Roman" w:hAnsi="Times New Roman" w:cs="Times New Roman"/>
          <w:w w:val="115"/>
          <w:sz w:val="28"/>
          <w:szCs w:val="28"/>
          <w:u w:val="thick"/>
          <w:lang w:val="pt-BR"/>
        </w:rPr>
        <w:t>WG 0</w:t>
      </w:r>
      <w:r w:rsidR="0086379E" w:rsidRPr="00C23A87">
        <w:rPr>
          <w:rFonts w:ascii="Times New Roman" w:hAnsi="Times New Roman" w:cs="Times New Roman"/>
          <w:w w:val="115"/>
          <w:sz w:val="28"/>
          <w:szCs w:val="28"/>
          <w:u w:val="thick"/>
          <w:lang w:val="pt-BR"/>
        </w:rPr>
        <w:t>7</w:t>
      </w:r>
      <w:r w:rsidR="00263789" w:rsidRPr="00C23A87">
        <w:rPr>
          <w:rFonts w:ascii="Times New Roman" w:hAnsi="Times New Roman" w:cs="Times New Roman"/>
          <w:w w:val="115"/>
          <w:sz w:val="28"/>
          <w:szCs w:val="28"/>
          <w:u w:val="thick"/>
          <w:lang w:val="pt-BR"/>
        </w:rPr>
        <w:t xml:space="preserve"> </w:t>
      </w:r>
      <w:r w:rsidR="00DF5DFC" w:rsidRPr="00C23A87">
        <w:rPr>
          <w:rFonts w:ascii="Times New Roman" w:hAnsi="Times New Roman" w:cs="Times New Roman"/>
          <w:w w:val="115"/>
          <w:sz w:val="28"/>
          <w:szCs w:val="28"/>
          <w:u w:val="thick"/>
          <w:lang w:val="pt-BR"/>
        </w:rPr>
        <w:t>N</w:t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C23A87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pt-BR"/>
        </w:rPr>
        <w:instrText xml:space="preserve"> DOCPROPERTY "WGNumber" \* MERGEFORMAT </w:instrText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552357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pt-BR"/>
        </w:rPr>
        <w:t>0885</w:t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C23A87" w:rsidRDefault="00CB798F">
      <w:pPr>
        <w:rPr>
          <w:b/>
          <w:sz w:val="20"/>
          <w:lang w:val="pt-BR"/>
        </w:rPr>
      </w:pPr>
    </w:p>
    <w:p w14:paraId="1C7F2D41" w14:textId="3CA79274" w:rsidR="00CB798F" w:rsidRPr="00C23A87" w:rsidRDefault="00CB798F">
      <w:pPr>
        <w:rPr>
          <w:b/>
          <w:sz w:val="20"/>
          <w:lang w:val="pt-BR"/>
        </w:rPr>
      </w:pPr>
    </w:p>
    <w:p w14:paraId="55F7DB2C" w14:textId="25F357F6" w:rsidR="00CB798F" w:rsidRPr="00C23A87" w:rsidRDefault="00E843CE">
      <w:pPr>
        <w:spacing w:before="3"/>
        <w:rPr>
          <w:b/>
          <w:sz w:val="23"/>
          <w:lang w:val="pt-BR"/>
        </w:rPr>
      </w:pPr>
      <w:r w:rsidRPr="0085260D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52F7677B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</w:t>
                            </w:r>
                            <w:r w:rsidR="00160BF3">
                              <w:rPr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354BB5">
                              <w:rPr>
                                <w:b/>
                                <w:sz w:val="28"/>
                                <w:szCs w:val="28"/>
                              </w:rPr>
                              <w:t>3DGH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54BB5" w:rsidRPr="00354BB5">
                              <w:rPr>
                                <w:b/>
                                <w:sz w:val="28"/>
                                <w:szCs w:val="28"/>
                              </w:rPr>
                              <w:t>AFNOR (France)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" filled="f" strokeweight=".27094mm">
                <v:textbox inset="0,0,0,0">
                  <w:txbxContent>
                    <w:p w14:paraId="0B92F43C" w14:textId="52F7677B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</w:t>
                      </w:r>
                      <w:r w:rsidR="00160BF3">
                        <w:rPr>
                          <w:b/>
                          <w:sz w:val="28"/>
                          <w:szCs w:val="28"/>
                        </w:rPr>
                        <w:t>7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354BB5">
                        <w:rPr>
                          <w:b/>
                          <w:sz w:val="28"/>
                          <w:szCs w:val="28"/>
                        </w:rPr>
                        <w:t>3DGH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354BB5" w:rsidRPr="00354BB5">
                        <w:rPr>
                          <w:b/>
                          <w:sz w:val="28"/>
                          <w:szCs w:val="28"/>
                        </w:rPr>
                        <w:t>AFNOR (France)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85260D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74F81E26" w:rsidR="00CB798F" w:rsidRPr="0085260D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85260D">
        <w:rPr>
          <w:rFonts w:ascii="Times New Roman" w:hAnsi="Times New Roman" w:cs="Times New Roman"/>
          <w:snapToGrid w:val="0"/>
          <w:lang w:val="en-GB"/>
        </w:rPr>
        <w:tab/>
      </w:r>
      <w:r w:rsidR="004C352E" w:rsidRPr="0085260D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85260D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85260D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552357">
        <w:rPr>
          <w:rFonts w:ascii="Times New Roman" w:hAnsi="Times New Roman" w:cs="Times New Roman"/>
          <w:snapToGrid w:val="0"/>
          <w:lang w:val="en-GB"/>
        </w:rPr>
        <w:t>Text of ISO/IEC CD 23090-29 Video-based mesh coding</w:t>
      </w:r>
      <w:r w:rsidR="004C352E" w:rsidRPr="0085260D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85260D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85260D">
        <w:rPr>
          <w:rFonts w:ascii="Times New Roman" w:hAnsi="Times New Roman" w:cs="Times New Roman"/>
          <w:snapToGrid w:val="0"/>
          <w:lang w:val="en-GB"/>
        </w:rPr>
        <w:tab/>
      </w:r>
      <w:r w:rsidR="00385C5D" w:rsidRPr="0085260D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51BF69DC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85260D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5260D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8763B3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2024-06-03</w: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2E5222FF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</w:t>
      </w:r>
      <w:r w:rsidR="00160BF3">
        <w:rPr>
          <w:rFonts w:ascii="Times New Roman" w:hAnsi="Times New Roman" w:cs="Times New Roman"/>
          <w:snapToGrid w:val="0"/>
          <w:sz w:val="24"/>
          <w:szCs w:val="24"/>
          <w:lang w:val="en-GB"/>
        </w:rPr>
        <w:t>7</w:t>
      </w:r>
    </w:p>
    <w:p w14:paraId="6AB1DF60" w14:textId="45C552A5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85260D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5260D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552357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85260D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287AEB17" w:rsidR="00FF2653" w:rsidRPr="0085260D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85260D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5260D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proofErr w:type="gramStart"/>
      <w:r w:rsidR="00100762" w:rsidRPr="00100762">
        <w:rPr>
          <w:rFonts w:ascii="Times New Roman" w:hAnsi="Times New Roman" w:cs="Times New Roman"/>
          <w:snapToGrid w:val="0"/>
          <w:sz w:val="24"/>
          <w:szCs w:val="24"/>
          <w:lang w:val="en-GB"/>
        </w:rPr>
        <w:t>marius.preda</w:t>
      </w:r>
      <w:proofErr w:type="spellEnd"/>
      <w:proofErr w:type="gramEnd"/>
      <w:r w:rsidR="00100762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100762" w:rsidRPr="00100762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00762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100762" w:rsidRPr="00100762">
        <w:rPr>
          <w:rFonts w:ascii="Times New Roman" w:hAnsi="Times New Roman" w:cs="Times New Roman"/>
          <w:snapToGrid w:val="0"/>
          <w:sz w:val="24"/>
          <w:szCs w:val="24"/>
          <w:lang w:val="en-GB"/>
        </w:rPr>
        <w:t>it-</w:t>
      </w:r>
      <w:proofErr w:type="spellStart"/>
      <w:r w:rsidR="00100762" w:rsidRPr="00100762">
        <w:rPr>
          <w:rFonts w:ascii="Times New Roman" w:hAnsi="Times New Roman" w:cs="Times New Roman"/>
          <w:snapToGrid w:val="0"/>
          <w:sz w:val="24"/>
          <w:szCs w:val="24"/>
          <w:lang w:val="en-GB"/>
        </w:rPr>
        <w:t>sudparis</w:t>
      </w:r>
      <w:proofErr w:type="spellEnd"/>
      <w:r w:rsidR="00100762" w:rsidRPr="00100762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00762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00762" w:rsidRPr="00100762">
        <w:rPr>
          <w:rFonts w:ascii="Times New Roman" w:hAnsi="Times New Roman" w:cs="Times New Roman"/>
          <w:snapToGrid w:val="0"/>
          <w:sz w:val="24"/>
          <w:szCs w:val="24"/>
          <w:lang w:val="en-GB"/>
        </w:rPr>
        <w:t>eu</w:t>
      </w:r>
      <w:proofErr w:type="spellEnd"/>
      <w:r w:rsidR="00100762" w:rsidRPr="00100762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</w:p>
    <w:p w14:paraId="1FFAF59B" w14:textId="02045A7F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85260D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100762" w:rsidRPr="0094764C">
          <w:rPr>
            <w:rStyle w:val="Hyperlink"/>
            <w:rFonts w:ascii="Times New Roman" w:hAnsi="Times New Roman" w:cs="Times New Roman"/>
            <w:snapToGrid w:val="0"/>
            <w:sz w:val="24"/>
            <w:szCs w:val="24"/>
            <w:lang w:val="en-GB"/>
          </w:rPr>
          <w:t>https://isotc.iso.org/livelink/livelink/open/jtc1sc29wg7</w:t>
        </w:r>
      </w:hyperlink>
    </w:p>
    <w:p w14:paraId="770DD3C0" w14:textId="68816648" w:rsidR="00F03F9B" w:rsidRPr="0085260D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85260D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85260D" w:rsidSect="00332C46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85260D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85260D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151912F2" w:rsidR="00385C5D" w:rsidRPr="0085260D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</w:t>
      </w:r>
      <w:r w:rsidR="0010076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7</w:t>
      </w:r>
      <w:r w:rsidR="00EF2D59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</w:t>
      </w:r>
      <w:r w:rsidR="0010076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3DGH</w:t>
      </w:r>
    </w:p>
    <w:p w14:paraId="54CED6D6" w14:textId="31B85532" w:rsidR="00385C5D" w:rsidRPr="00C23A87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pt-BR" w:eastAsia="zh-CN"/>
        </w:rPr>
      </w:pPr>
      <w:r w:rsidRPr="00C23A87">
        <w:rPr>
          <w:rFonts w:ascii="Times New Roman" w:eastAsia="SimSun" w:hAnsi="Times New Roman" w:cs="Times New Roman"/>
          <w:b/>
          <w:sz w:val="28"/>
          <w:szCs w:val="24"/>
          <w:lang w:val="pt-BR" w:eastAsia="zh-CN"/>
        </w:rPr>
        <w:t>ISO/IEC JTC 1/SC 29/</w:t>
      </w:r>
      <w:r w:rsidR="00540DEA" w:rsidRPr="00C23A87">
        <w:rPr>
          <w:rFonts w:ascii="Times New Roman" w:eastAsia="SimSun" w:hAnsi="Times New Roman" w:cs="Times New Roman"/>
          <w:b/>
          <w:sz w:val="28"/>
          <w:szCs w:val="24"/>
          <w:lang w:val="pt-BR" w:eastAsia="zh-CN"/>
        </w:rPr>
        <w:t>WG 0</w:t>
      </w:r>
      <w:r w:rsidR="0086379E" w:rsidRPr="00C23A87">
        <w:rPr>
          <w:rFonts w:ascii="Times New Roman" w:eastAsia="SimSun" w:hAnsi="Times New Roman" w:cs="Times New Roman"/>
          <w:b/>
          <w:sz w:val="28"/>
          <w:szCs w:val="24"/>
          <w:lang w:val="pt-BR" w:eastAsia="zh-CN"/>
        </w:rPr>
        <w:t>7</w:t>
      </w:r>
      <w:r w:rsidRPr="00C23A87">
        <w:rPr>
          <w:rFonts w:ascii="Times New Roman" w:eastAsia="SimSun" w:hAnsi="Times New Roman" w:cs="Times New Roman"/>
          <w:b/>
          <w:sz w:val="28"/>
          <w:szCs w:val="24"/>
          <w:lang w:val="pt-BR" w:eastAsia="zh-CN"/>
        </w:rPr>
        <w:t xml:space="preserve"> </w:t>
      </w:r>
      <w:r w:rsidRPr="00C23A87">
        <w:rPr>
          <w:rFonts w:ascii="Times New Roman" w:eastAsia="SimSun" w:hAnsi="Times New Roman" w:cs="Times New Roman"/>
          <w:b/>
          <w:sz w:val="48"/>
          <w:szCs w:val="24"/>
          <w:lang w:val="pt-BR" w:eastAsia="zh-CN"/>
        </w:rPr>
        <w:t>N</w:t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C23A87">
        <w:rPr>
          <w:rFonts w:ascii="Times New Roman" w:eastAsia="SimSun" w:hAnsi="Times New Roman" w:cs="Times New Roman"/>
          <w:b/>
          <w:sz w:val="48"/>
          <w:szCs w:val="24"/>
          <w:lang w:val="pt-BR" w:eastAsia="zh-CN"/>
        </w:rPr>
        <w:instrText xml:space="preserve"> DOCPROPERTY "WGNumber" \* MERGEFORMAT </w:instrText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552357">
        <w:rPr>
          <w:rFonts w:ascii="Times New Roman" w:eastAsia="SimSun" w:hAnsi="Times New Roman" w:cs="Times New Roman"/>
          <w:b/>
          <w:sz w:val="48"/>
          <w:szCs w:val="24"/>
          <w:lang w:val="pt-BR" w:eastAsia="zh-CN"/>
        </w:rPr>
        <w:t>0885</w:t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03F65970" w14:textId="5B74BBF2" w:rsidR="00567C30" w:rsidRPr="0085260D" w:rsidRDefault="008763B3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April</w:t>
      </w:r>
      <w:r w:rsidR="00567C3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 w:rsidR="00C23A8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4</w:t>
      </w:r>
      <w:r w:rsidR="00567C3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Rennes, France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85260D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01C04FC1" w:rsidR="00954B0D" w:rsidRPr="0085260D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55235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Text of ISO/IEC CD 23090-29 Video-based mesh coding</w: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85260D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224E4DE7" w:rsidR="00954B0D" w:rsidRPr="0085260D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</w:t>
            </w:r>
            <w:r w:rsidR="0086379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7</w:t>
            </w:r>
            <w:r w:rsidR="00954B0D"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86379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3DGH</w:t>
            </w:r>
          </w:p>
        </w:tc>
      </w:tr>
      <w:tr w:rsidR="00954B0D" w:rsidRPr="0085260D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85260D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73948C5C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55235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23903</w: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2E3E7174" w14:textId="7BA42099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332C46">
      <w:headerReference w:type="default" r:id="rId9"/>
      <w:footerReference w:type="default" r:id="rId1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C50DB" w14:textId="77777777" w:rsidR="00332C46" w:rsidRDefault="00332C46" w:rsidP="009E784A">
      <w:r>
        <w:separator/>
      </w:r>
    </w:p>
  </w:endnote>
  <w:endnote w:type="continuationSeparator" w:id="0">
    <w:p w14:paraId="07A5C538" w14:textId="77777777" w:rsidR="00332C46" w:rsidRDefault="00332C46" w:rsidP="009E784A">
      <w:r>
        <w:continuationSeparator/>
      </w:r>
    </w:p>
  </w:endnote>
  <w:endnote w:type="continuationNotice" w:id="1">
    <w:p w14:paraId="74287751" w14:textId="77777777" w:rsidR="00332C46" w:rsidRDefault="00332C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047C92" w:rsidRPr="00E0681D" w:rsidRDefault="00047C92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B2A8B" w14:textId="77777777" w:rsidR="00332C46" w:rsidRDefault="00332C46" w:rsidP="009E784A">
      <w:r>
        <w:separator/>
      </w:r>
    </w:p>
  </w:footnote>
  <w:footnote w:type="continuationSeparator" w:id="0">
    <w:p w14:paraId="003B0E55" w14:textId="77777777" w:rsidR="00332C46" w:rsidRDefault="00332C46" w:rsidP="009E784A">
      <w:r>
        <w:continuationSeparator/>
      </w:r>
    </w:p>
  </w:footnote>
  <w:footnote w:type="continuationNotice" w:id="1">
    <w:p w14:paraId="715BFD5F" w14:textId="77777777" w:rsidR="00332C46" w:rsidRDefault="00332C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047C92" w:rsidRPr="00E0681D" w:rsidRDefault="00047C92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77966808">
    <w:abstractNumId w:val="0"/>
  </w:num>
  <w:num w:numId="2" w16cid:durableId="1452549416">
    <w:abstractNumId w:val="1"/>
  </w:num>
  <w:num w:numId="3" w16cid:durableId="1610504747">
    <w:abstractNumId w:val="2"/>
  </w:num>
  <w:num w:numId="4" w16cid:durableId="20113746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47C92"/>
    <w:rsid w:val="000968DA"/>
    <w:rsid w:val="000C78E6"/>
    <w:rsid w:val="00100762"/>
    <w:rsid w:val="00160BF3"/>
    <w:rsid w:val="0017051E"/>
    <w:rsid w:val="00181908"/>
    <w:rsid w:val="0018563E"/>
    <w:rsid w:val="00195FF0"/>
    <w:rsid w:val="00196997"/>
    <w:rsid w:val="001E0A69"/>
    <w:rsid w:val="001E18A9"/>
    <w:rsid w:val="00213FC9"/>
    <w:rsid w:val="00263789"/>
    <w:rsid w:val="002E17DD"/>
    <w:rsid w:val="00316D8C"/>
    <w:rsid w:val="003226C8"/>
    <w:rsid w:val="00324F2E"/>
    <w:rsid w:val="00332C46"/>
    <w:rsid w:val="00354BB5"/>
    <w:rsid w:val="003743D1"/>
    <w:rsid w:val="00385216"/>
    <w:rsid w:val="00385C5D"/>
    <w:rsid w:val="003B0FC6"/>
    <w:rsid w:val="003F4C08"/>
    <w:rsid w:val="004277DA"/>
    <w:rsid w:val="004C352E"/>
    <w:rsid w:val="004E45B6"/>
    <w:rsid w:val="004F2113"/>
    <w:rsid w:val="004F5473"/>
    <w:rsid w:val="00540DEA"/>
    <w:rsid w:val="00552357"/>
    <w:rsid w:val="005612C2"/>
    <w:rsid w:val="00567C30"/>
    <w:rsid w:val="005C2A51"/>
    <w:rsid w:val="00622C6C"/>
    <w:rsid w:val="0063127E"/>
    <w:rsid w:val="00651912"/>
    <w:rsid w:val="006A4F52"/>
    <w:rsid w:val="00777060"/>
    <w:rsid w:val="007B1AC4"/>
    <w:rsid w:val="007C06DD"/>
    <w:rsid w:val="007E0A08"/>
    <w:rsid w:val="007F537F"/>
    <w:rsid w:val="00804D88"/>
    <w:rsid w:val="00805670"/>
    <w:rsid w:val="00827179"/>
    <w:rsid w:val="0085260D"/>
    <w:rsid w:val="0086379E"/>
    <w:rsid w:val="008763B3"/>
    <w:rsid w:val="00876F65"/>
    <w:rsid w:val="00881CCB"/>
    <w:rsid w:val="008E7795"/>
    <w:rsid w:val="00954B0D"/>
    <w:rsid w:val="009636E0"/>
    <w:rsid w:val="00980E7B"/>
    <w:rsid w:val="009B09C2"/>
    <w:rsid w:val="009C464E"/>
    <w:rsid w:val="009C5AAC"/>
    <w:rsid w:val="009D5D9F"/>
    <w:rsid w:val="009E784A"/>
    <w:rsid w:val="00AC7726"/>
    <w:rsid w:val="00B10D58"/>
    <w:rsid w:val="00B24CCE"/>
    <w:rsid w:val="00B62642"/>
    <w:rsid w:val="00B93A14"/>
    <w:rsid w:val="00BA60FC"/>
    <w:rsid w:val="00BC1590"/>
    <w:rsid w:val="00BC4D46"/>
    <w:rsid w:val="00BC6DFF"/>
    <w:rsid w:val="00C00EE5"/>
    <w:rsid w:val="00C208E7"/>
    <w:rsid w:val="00C23A87"/>
    <w:rsid w:val="00C955C7"/>
    <w:rsid w:val="00CB798F"/>
    <w:rsid w:val="00CC10F9"/>
    <w:rsid w:val="00CD36BE"/>
    <w:rsid w:val="00CF1629"/>
    <w:rsid w:val="00D437AA"/>
    <w:rsid w:val="00D709E9"/>
    <w:rsid w:val="00DF5DFC"/>
    <w:rsid w:val="00E320F0"/>
    <w:rsid w:val="00E565AB"/>
    <w:rsid w:val="00E843CE"/>
    <w:rsid w:val="00E9507F"/>
    <w:rsid w:val="00E965CC"/>
    <w:rsid w:val="00EA12EF"/>
    <w:rsid w:val="00EE1CA2"/>
    <w:rsid w:val="00EF2D59"/>
    <w:rsid w:val="00F03F9B"/>
    <w:rsid w:val="00F419DA"/>
    <w:rsid w:val="00F73309"/>
    <w:rsid w:val="00FE779A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139</Words>
  <Characters>843</Characters>
  <Application>Microsoft Office Word</Application>
  <DocSecurity>0</DocSecurity>
  <Lines>46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WD 6.0 of V-DMC</vt:lpstr>
      <vt:lpstr/>
    </vt:vector>
  </TitlesOfParts>
  <Manager/>
  <Company/>
  <LinksUpToDate>false</LinksUpToDate>
  <CharactersWithSpaces>940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 of ISO/IEC CD 23090-29 Video-based mesh coding</dc:title>
  <dc:subject/>
  <dc:creator>Kondrad, Lukasz; Tabatabai, Ali; Jungsun Kim; Bracco Graziosi, Danillo; Zakharchenko, Vladyslav; Mocquard, Olivier  </dc:creator>
  <cp:keywords/>
  <dc:description/>
  <cp:lastModifiedBy>Lukasz Kondrad (Nokia)</cp:lastModifiedBy>
  <cp:revision>17</cp:revision>
  <dcterms:created xsi:type="dcterms:W3CDTF">2023-02-10T22:46:00Z</dcterms:created>
  <dcterms:modified xsi:type="dcterms:W3CDTF">2024-06-03T11:05:00Z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0885</vt:lpwstr>
  </property>
  <property fmtid="{D5CDD505-2E9C-101B-9397-08002B2CF9AE}" pid="3" name="MDMSNumber">
    <vt:lpwstr>23903</vt:lpwstr>
  </property>
</Properties>
</file>