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6B7F" w14:textId="559B98ED"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6CE5">
        <w:rPr>
          <w:b/>
          <w:noProof/>
          <w:sz w:val="28"/>
          <w:szCs w:val="28"/>
        </w:rPr>
        <w:t>xx</w:t>
      </w:r>
      <w:r w:rsidRPr="00BC394B">
        <w:rPr>
          <w:b/>
          <w:noProof/>
          <w:sz w:val="28"/>
          <w:szCs w:val="28"/>
        </w:rPr>
        <w:t>:</w:t>
      </w:r>
      <w:r w:rsidR="00D66CE5">
        <w:rPr>
          <w:b/>
          <w:noProof/>
          <w:sz w:val="28"/>
          <w:szCs w:val="28"/>
        </w:rPr>
        <w:t>2024</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22AAC97D" w:rsidR="001A33D0" w:rsidRPr="00BC394B" w:rsidRDefault="000F0E7A" w:rsidP="00FA1F1F">
      <w:pPr>
        <w:tabs>
          <w:tab w:val="clear" w:pos="403"/>
        </w:tabs>
        <w:spacing w:after="2000"/>
        <w:jc w:val="right"/>
      </w:pPr>
      <w:r>
        <w:t>Date</w:t>
      </w:r>
      <w:r w:rsidR="001A33D0" w:rsidRPr="00BC394B">
        <w:t xml:space="preserve">: </w:t>
      </w:r>
      <w:r w:rsidR="00D66CE5">
        <w:rPr>
          <w:noProof/>
        </w:rPr>
        <w:t>2024</w:t>
      </w:r>
      <w:r>
        <w:rPr>
          <w:noProof/>
        </w:rPr>
        <w:t>-</w:t>
      </w:r>
      <w:r w:rsidR="003259B9">
        <w:rPr>
          <w:noProof/>
        </w:rPr>
        <w:t>MM</w:t>
      </w:r>
      <w:r>
        <w:rPr>
          <w:noProof/>
        </w:rPr>
        <w:t>-</w:t>
      </w:r>
      <w:r w:rsidR="003259B9">
        <w:rPr>
          <w:noProof/>
        </w:rPr>
        <w:t>DD</w:t>
      </w:r>
    </w:p>
    <w:p w14:paraId="0AE74F4E" w14:textId="35EE617A"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Pr="00D66CE5">
        <w:rPr>
          <w:b/>
          <w:bCs/>
          <w:sz w:val="32"/>
          <w:szCs w:val="32"/>
        </w:rPr>
        <w:t>xx</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0D008559"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1A46D648"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D66CE5">
        <w:rPr>
          <w:color w:val="auto"/>
        </w:rPr>
        <w:t>24</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ED0975">
        <w:rPr>
          <w:color w:val="auto"/>
          <w:sz w:val="20"/>
          <w:lang w:val="de-DE"/>
        </w:rPr>
        <w:t>Email</w:t>
      </w:r>
      <w:proofErr w:type="gramEnd"/>
      <w:r w:rsidRPr="00ED0975">
        <w:rPr>
          <w:color w:val="auto"/>
          <w:sz w:val="20"/>
          <w:lang w:val="de-DE"/>
        </w:rPr>
        <w:t xml:space="preserve">: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317E36C4" w14:textId="77777777" w:rsidR="001A33D0" w:rsidRPr="00BC394B" w:rsidRDefault="001A33D0" w:rsidP="001A33D0">
      <w:pPr>
        <w:pStyle w:val="zzContents"/>
        <w:spacing w:before="0"/>
      </w:pPr>
      <w:r w:rsidRPr="00BC394B">
        <w:lastRenderedPageBreak/>
        <w:t>Contents</w:t>
      </w:r>
    </w:p>
    <w:p w14:paraId="5207D0E6"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10E5DD47" w14:textId="77777777" w:rsidR="001A33D0" w:rsidRPr="00BC394B" w:rsidRDefault="001A33D0" w:rsidP="001A33D0">
      <w:pPr>
        <w:rPr>
          <w:i/>
          <w:color w:val="0070C0"/>
        </w:rPr>
      </w:pPr>
      <w:r w:rsidRPr="00BC394B">
        <w:rPr>
          <w:i/>
          <w:color w:val="0070C0"/>
        </w:rPr>
        <w:t>To update the Table of Contents please select it and press "F9".</w:t>
      </w:r>
    </w:p>
    <w:p w14:paraId="3A68BAEF" w14:textId="294D5AF3" w:rsidR="004F32F8" w:rsidRDefault="0054733A">
      <w:pPr>
        <w:pStyle w:val="TOC1"/>
        <w:rPr>
          <w:ins w:id="0" w:author="Ahmed Hamza" w:date="2024-07-07T21:11:00Z"/>
          <w:rFonts w:asciiTheme="minorHAnsi" w:eastAsiaTheme="minorEastAsia" w:hAnsiTheme="minorHAnsi" w:cstheme="minorBidi"/>
          <w:b w:val="0"/>
          <w:noProof/>
          <w:kern w:val="2"/>
          <w:sz w:val="24"/>
          <w:szCs w:val="24"/>
          <w:lang w:val="en-CA"/>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1" w:author="Ahmed Hamza" w:date="2024-07-07T21:11:00Z">
        <w:r w:rsidR="004F32F8" w:rsidRPr="006F2BB9">
          <w:rPr>
            <w:rStyle w:val="Hyperlink"/>
            <w:noProof/>
          </w:rPr>
          <w:fldChar w:fldCharType="begin"/>
        </w:r>
        <w:r w:rsidR="004F32F8" w:rsidRPr="006F2BB9">
          <w:rPr>
            <w:rStyle w:val="Hyperlink"/>
            <w:noProof/>
          </w:rPr>
          <w:instrText xml:space="preserve"> </w:instrText>
        </w:r>
        <w:r w:rsidR="004F32F8">
          <w:rPr>
            <w:noProof/>
          </w:rPr>
          <w:instrText>HYPERLINK \l "_Toc171279077"</w:instrText>
        </w:r>
        <w:r w:rsidR="004F32F8" w:rsidRPr="006F2BB9">
          <w:rPr>
            <w:rStyle w:val="Hyperlink"/>
            <w:noProof/>
          </w:rPr>
          <w:instrText xml:space="preserve"> </w:instrText>
        </w:r>
        <w:r w:rsidR="004F32F8" w:rsidRPr="006F2BB9">
          <w:rPr>
            <w:rStyle w:val="Hyperlink"/>
            <w:noProof/>
          </w:rPr>
        </w:r>
        <w:r w:rsidR="004F32F8" w:rsidRPr="006F2BB9">
          <w:rPr>
            <w:rStyle w:val="Hyperlink"/>
            <w:noProof/>
          </w:rPr>
          <w:fldChar w:fldCharType="separate"/>
        </w:r>
        <w:r w:rsidR="004F32F8" w:rsidRPr="006F2BB9">
          <w:rPr>
            <w:rStyle w:val="Hyperlink"/>
            <w:noProof/>
          </w:rPr>
          <w:t>Foreword</w:t>
        </w:r>
        <w:r w:rsidR="004F32F8">
          <w:rPr>
            <w:noProof/>
            <w:webHidden/>
          </w:rPr>
          <w:tab/>
        </w:r>
        <w:r w:rsidR="004F32F8">
          <w:rPr>
            <w:noProof/>
            <w:webHidden/>
          </w:rPr>
          <w:fldChar w:fldCharType="begin"/>
        </w:r>
        <w:r w:rsidR="004F32F8">
          <w:rPr>
            <w:noProof/>
            <w:webHidden/>
          </w:rPr>
          <w:instrText xml:space="preserve"> PAGEREF _Toc171279077 \h </w:instrText>
        </w:r>
        <w:r w:rsidR="004F32F8">
          <w:rPr>
            <w:noProof/>
            <w:webHidden/>
          </w:rPr>
        </w:r>
      </w:ins>
      <w:r w:rsidR="004F32F8">
        <w:rPr>
          <w:noProof/>
          <w:webHidden/>
        </w:rPr>
        <w:fldChar w:fldCharType="separate"/>
      </w:r>
      <w:ins w:id="2" w:author="Ahmed Hamza" w:date="2024-07-07T21:11:00Z">
        <w:r w:rsidR="004F32F8">
          <w:rPr>
            <w:noProof/>
            <w:webHidden/>
          </w:rPr>
          <w:t>v</w:t>
        </w:r>
        <w:r w:rsidR="004F32F8">
          <w:rPr>
            <w:noProof/>
            <w:webHidden/>
          </w:rPr>
          <w:fldChar w:fldCharType="end"/>
        </w:r>
        <w:r w:rsidR="004F32F8" w:rsidRPr="006F2BB9">
          <w:rPr>
            <w:rStyle w:val="Hyperlink"/>
            <w:noProof/>
          </w:rPr>
          <w:fldChar w:fldCharType="end"/>
        </w:r>
      </w:ins>
    </w:p>
    <w:p w14:paraId="5ED833E5" w14:textId="3AF0AB7D" w:rsidR="004F32F8" w:rsidRDefault="004F32F8">
      <w:pPr>
        <w:pStyle w:val="TOC1"/>
        <w:rPr>
          <w:ins w:id="3" w:author="Ahmed Hamza" w:date="2024-07-07T21:11:00Z"/>
          <w:rFonts w:asciiTheme="minorHAnsi" w:eastAsiaTheme="minorEastAsia" w:hAnsiTheme="minorHAnsi" w:cstheme="minorBidi"/>
          <w:b w:val="0"/>
          <w:noProof/>
          <w:kern w:val="2"/>
          <w:sz w:val="24"/>
          <w:szCs w:val="24"/>
          <w:lang w:val="en-CA"/>
          <w14:ligatures w14:val="standardContextual"/>
        </w:rPr>
      </w:pPr>
      <w:ins w:id="4"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"_Toc171279078"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Introduction</w:t>
        </w:r>
        <w:r>
          <w:rPr>
            <w:noProof/>
            <w:webHidden/>
          </w:rPr>
          <w:tab/>
        </w:r>
        <w:r>
          <w:rPr>
            <w:noProof/>
            <w:webHidden/>
          </w:rPr>
          <w:fldChar w:fldCharType="begin"/>
        </w:r>
        <w:r>
          <w:rPr>
            <w:noProof/>
            <w:webHidden/>
          </w:rPr>
          <w:instrText xml:space="preserve"> PAGEREF _Toc171279078 \h </w:instrText>
        </w:r>
        <w:r>
          <w:rPr>
            <w:noProof/>
            <w:webHidden/>
          </w:rPr>
        </w:r>
      </w:ins>
      <w:r>
        <w:rPr>
          <w:noProof/>
          <w:webHidden/>
        </w:rPr>
        <w:fldChar w:fldCharType="separate"/>
      </w:r>
      <w:ins w:id="5" w:author="Ahmed Hamza" w:date="2024-07-07T21:11:00Z">
        <w:r>
          <w:rPr>
            <w:noProof/>
            <w:webHidden/>
          </w:rPr>
          <w:t>vi</w:t>
        </w:r>
        <w:r>
          <w:rPr>
            <w:noProof/>
            <w:webHidden/>
          </w:rPr>
          <w:fldChar w:fldCharType="end"/>
        </w:r>
        <w:r w:rsidRPr="006F2BB9">
          <w:rPr>
            <w:rStyle w:val="Hyperlink"/>
            <w:noProof/>
          </w:rPr>
          <w:fldChar w:fldCharType="end"/>
        </w:r>
      </w:ins>
    </w:p>
    <w:p w14:paraId="274BC690" w14:textId="56678406" w:rsidR="004F32F8" w:rsidRDefault="004F32F8">
      <w:pPr>
        <w:pStyle w:val="TOC1"/>
        <w:rPr>
          <w:ins w:id="6" w:author="Ahmed Hamza" w:date="2024-07-07T21:11:00Z"/>
          <w:rFonts w:asciiTheme="minorHAnsi" w:eastAsiaTheme="minorEastAsia" w:hAnsiTheme="minorHAnsi" w:cstheme="minorBidi"/>
          <w:b w:val="0"/>
          <w:noProof/>
          <w:kern w:val="2"/>
          <w:sz w:val="24"/>
          <w:szCs w:val="24"/>
          <w:lang w:val="en-CA"/>
          <w14:ligatures w14:val="standardContextual"/>
        </w:rPr>
      </w:pPr>
      <w:ins w:id="7"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"_Toc171279079"</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Scope</w:t>
        </w:r>
        <w:r>
          <w:rPr>
            <w:noProof/>
            <w:webHidden/>
          </w:rPr>
          <w:tab/>
        </w:r>
        <w:r>
          <w:rPr>
            <w:noProof/>
            <w:webHidden/>
          </w:rPr>
          <w:fldChar w:fldCharType="begin"/>
        </w:r>
        <w:r>
          <w:rPr>
            <w:noProof/>
            <w:webHidden/>
          </w:rPr>
          <w:instrText xml:space="preserve"> PAGEREF _Toc171279079 \h </w:instrText>
        </w:r>
        <w:r>
          <w:rPr>
            <w:noProof/>
            <w:webHidden/>
          </w:rPr>
        </w:r>
      </w:ins>
      <w:r>
        <w:rPr>
          <w:noProof/>
          <w:webHidden/>
        </w:rPr>
        <w:fldChar w:fldCharType="separate"/>
      </w:r>
      <w:ins w:id="8" w:author="Ahmed Hamza" w:date="2024-07-07T21:11:00Z">
        <w:r>
          <w:rPr>
            <w:noProof/>
            <w:webHidden/>
          </w:rPr>
          <w:t>1</w:t>
        </w:r>
        <w:r>
          <w:rPr>
            <w:noProof/>
            <w:webHidden/>
          </w:rPr>
          <w:fldChar w:fldCharType="end"/>
        </w:r>
        <w:r w:rsidRPr="006F2BB9">
          <w:rPr>
            <w:rStyle w:val="Hyperlink"/>
            <w:noProof/>
          </w:rPr>
          <w:fldChar w:fldCharType="end"/>
        </w:r>
      </w:ins>
    </w:p>
    <w:p w14:paraId="210D4B25" w14:textId="2101FD4C" w:rsidR="004F32F8" w:rsidRDefault="004F32F8">
      <w:pPr>
        <w:pStyle w:val="TOC1"/>
        <w:rPr>
          <w:ins w:id="9" w:author="Ahmed Hamza" w:date="2024-07-07T21:11:00Z"/>
          <w:rFonts w:asciiTheme="minorHAnsi" w:eastAsiaTheme="minorEastAsia" w:hAnsiTheme="minorHAnsi" w:cstheme="minorBidi"/>
          <w:b w:val="0"/>
          <w:noProof/>
          <w:kern w:val="2"/>
          <w:sz w:val="24"/>
          <w:szCs w:val="24"/>
          <w:lang w:val="en-CA"/>
          <w14:ligatures w14:val="standardContextual"/>
        </w:rPr>
      </w:pPr>
      <w:ins w:id="10"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"_Toc171279080"</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Normative references</w:t>
        </w:r>
        <w:r>
          <w:rPr>
            <w:noProof/>
            <w:webHidden/>
          </w:rPr>
          <w:tab/>
        </w:r>
        <w:r>
          <w:rPr>
            <w:noProof/>
            <w:webHidden/>
          </w:rPr>
          <w:fldChar w:fldCharType="begin"/>
        </w:r>
        <w:r>
          <w:rPr>
            <w:noProof/>
            <w:webHidden/>
          </w:rPr>
          <w:instrText xml:space="preserve"> PAGEREF _Toc171279080 \h </w:instrText>
        </w:r>
        <w:r>
          <w:rPr>
            <w:noProof/>
            <w:webHidden/>
          </w:rPr>
        </w:r>
      </w:ins>
      <w:r>
        <w:rPr>
          <w:noProof/>
          <w:webHidden/>
        </w:rPr>
        <w:fldChar w:fldCharType="separate"/>
      </w:r>
      <w:ins w:id="11" w:author="Ahmed Hamza" w:date="2024-07-07T21:11:00Z">
        <w:r>
          <w:rPr>
            <w:noProof/>
            <w:webHidden/>
          </w:rPr>
          <w:t>1</w:t>
        </w:r>
        <w:r>
          <w:rPr>
            <w:noProof/>
            <w:webHidden/>
          </w:rPr>
          <w:fldChar w:fldCharType="end"/>
        </w:r>
        <w:r w:rsidRPr="006F2BB9">
          <w:rPr>
            <w:rStyle w:val="Hyperlink"/>
            <w:noProof/>
          </w:rPr>
          <w:fldChar w:fldCharType="end"/>
        </w:r>
      </w:ins>
    </w:p>
    <w:p w14:paraId="16089333" w14:textId="514F3488" w:rsidR="004F32F8" w:rsidRDefault="004F32F8">
      <w:pPr>
        <w:pStyle w:val="TOC1"/>
        <w:rPr>
          <w:ins w:id="12" w:author="Ahmed Hamza" w:date="2024-07-07T21:11:00Z"/>
          <w:rFonts w:asciiTheme="minorHAnsi" w:eastAsiaTheme="minorEastAsia" w:hAnsiTheme="minorHAnsi" w:cstheme="minorBidi"/>
          <w:b w:val="0"/>
          <w:noProof/>
          <w:kern w:val="2"/>
          <w:sz w:val="24"/>
          <w:szCs w:val="24"/>
          <w:lang w:val="en-CA"/>
          <w14:ligatures w14:val="standardContextual"/>
        </w:rPr>
      </w:pPr>
      <w:ins w:id="13"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"_Toc171279081"</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Terms, definitions, and abbreviated terms</w:t>
        </w:r>
        <w:r>
          <w:rPr>
            <w:noProof/>
            <w:webHidden/>
          </w:rPr>
          <w:tab/>
        </w:r>
        <w:r>
          <w:rPr>
            <w:noProof/>
            <w:webHidden/>
          </w:rPr>
          <w:fldChar w:fldCharType="begin"/>
        </w:r>
        <w:r>
          <w:rPr>
            <w:noProof/>
            <w:webHidden/>
          </w:rPr>
          <w:instrText xml:space="preserve"> PAGEREF _Toc171279081 \h </w:instrText>
        </w:r>
        <w:r>
          <w:rPr>
            <w:noProof/>
            <w:webHidden/>
          </w:rPr>
        </w:r>
      </w:ins>
      <w:r>
        <w:rPr>
          <w:noProof/>
          <w:webHidden/>
        </w:rPr>
        <w:fldChar w:fldCharType="separate"/>
      </w:r>
      <w:ins w:id="14" w:author="Ahmed Hamza" w:date="2024-07-07T21:11:00Z">
        <w:r>
          <w:rPr>
            <w:noProof/>
            <w:webHidden/>
          </w:rPr>
          <w:t>1</w:t>
        </w:r>
        <w:r>
          <w:rPr>
            <w:noProof/>
            <w:webHidden/>
          </w:rPr>
          <w:fldChar w:fldCharType="end"/>
        </w:r>
        <w:r w:rsidRPr="006F2BB9">
          <w:rPr>
            <w:rStyle w:val="Hyperlink"/>
            <w:noProof/>
          </w:rPr>
          <w:fldChar w:fldCharType="end"/>
        </w:r>
      </w:ins>
    </w:p>
    <w:p w14:paraId="6203CD50" w14:textId="489BA52A" w:rsidR="004F32F8" w:rsidRDefault="004F32F8">
      <w:pPr>
        <w:pStyle w:val="TOC2"/>
        <w:rPr>
          <w:ins w:id="15" w:author="Ahmed Hamza" w:date="2024-07-07T21:11:00Z"/>
          <w:rFonts w:asciiTheme="minorHAnsi" w:eastAsiaTheme="minorEastAsia" w:hAnsiTheme="minorHAnsi" w:cstheme="minorBidi"/>
          <w:b w:val="0"/>
          <w:noProof/>
          <w:kern w:val="2"/>
          <w:sz w:val="24"/>
          <w:szCs w:val="24"/>
          <w:lang w:val="en-CA"/>
          <w14:ligatures w14:val="standardContextual"/>
        </w:rPr>
      </w:pPr>
      <w:ins w:id="16"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"_Toc171279082"</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Terms and definitions</w:t>
        </w:r>
        <w:r>
          <w:rPr>
            <w:noProof/>
            <w:webHidden/>
          </w:rPr>
          <w:tab/>
        </w:r>
        <w:r>
          <w:rPr>
            <w:noProof/>
            <w:webHidden/>
          </w:rPr>
          <w:fldChar w:fldCharType="begin"/>
        </w:r>
        <w:r>
          <w:rPr>
            <w:noProof/>
            <w:webHidden/>
          </w:rPr>
          <w:instrText xml:space="preserve"> PAGEREF _Toc171279082 \h </w:instrText>
        </w:r>
        <w:r>
          <w:rPr>
            <w:noProof/>
            <w:webHidden/>
          </w:rPr>
        </w:r>
      </w:ins>
      <w:r>
        <w:rPr>
          <w:noProof/>
          <w:webHidden/>
        </w:rPr>
        <w:fldChar w:fldCharType="separate"/>
      </w:r>
      <w:ins w:id="17" w:author="Ahmed Hamza" w:date="2024-07-07T21:11:00Z">
        <w:r>
          <w:rPr>
            <w:noProof/>
            <w:webHidden/>
          </w:rPr>
          <w:t>1</w:t>
        </w:r>
        <w:r>
          <w:rPr>
            <w:noProof/>
            <w:webHidden/>
          </w:rPr>
          <w:fldChar w:fldCharType="end"/>
        </w:r>
        <w:r w:rsidRPr="006F2BB9">
          <w:rPr>
            <w:rStyle w:val="Hyperlink"/>
            <w:noProof/>
          </w:rPr>
          <w:fldChar w:fldCharType="end"/>
        </w:r>
      </w:ins>
    </w:p>
    <w:p w14:paraId="46E86255" w14:textId="780C2DC2" w:rsidR="004F32F8" w:rsidRDefault="004F32F8">
      <w:pPr>
        <w:pStyle w:val="TOC2"/>
        <w:rPr>
          <w:ins w:id="18" w:author="Ahmed Hamza" w:date="2024-07-07T21:11:00Z"/>
          <w:rFonts w:asciiTheme="minorHAnsi" w:eastAsiaTheme="minorEastAsia" w:hAnsiTheme="minorHAnsi" w:cstheme="minorBidi"/>
          <w:b w:val="0"/>
          <w:noProof/>
          <w:kern w:val="2"/>
          <w:sz w:val="24"/>
          <w:szCs w:val="24"/>
          <w:lang w:val="en-CA"/>
          <w14:ligatures w14:val="standardContextual"/>
        </w:rPr>
      </w:pPr>
      <w:ins w:id="19"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"_Toc171279083"</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Abbreviated terms</w:t>
        </w:r>
        <w:r>
          <w:rPr>
            <w:noProof/>
            <w:webHidden/>
          </w:rPr>
          <w:tab/>
        </w:r>
        <w:r>
          <w:rPr>
            <w:noProof/>
            <w:webHidden/>
          </w:rPr>
          <w:fldChar w:fldCharType="begin"/>
        </w:r>
        <w:r>
          <w:rPr>
            <w:noProof/>
            <w:webHidden/>
          </w:rPr>
          <w:instrText xml:space="preserve"> PAGEREF _Toc171279083 \h </w:instrText>
        </w:r>
        <w:r>
          <w:rPr>
            <w:noProof/>
            <w:webHidden/>
          </w:rPr>
        </w:r>
      </w:ins>
      <w:r>
        <w:rPr>
          <w:noProof/>
          <w:webHidden/>
        </w:rPr>
        <w:fldChar w:fldCharType="separate"/>
      </w:r>
      <w:ins w:id="20" w:author="Ahmed Hamza" w:date="2024-07-07T21:11:00Z">
        <w:r>
          <w:rPr>
            <w:noProof/>
            <w:webHidden/>
          </w:rPr>
          <w:t>2</w:t>
        </w:r>
        <w:r>
          <w:rPr>
            <w:noProof/>
            <w:webHidden/>
          </w:rPr>
          <w:fldChar w:fldCharType="end"/>
        </w:r>
        <w:r w:rsidRPr="006F2BB9">
          <w:rPr>
            <w:rStyle w:val="Hyperlink"/>
            <w:noProof/>
          </w:rPr>
          <w:fldChar w:fldCharType="end"/>
        </w:r>
      </w:ins>
    </w:p>
    <w:p w14:paraId="5C1142C6" w14:textId="45163BE8" w:rsidR="004F32F8" w:rsidRDefault="004F32F8">
      <w:pPr>
        <w:pStyle w:val="TOC1"/>
        <w:rPr>
          <w:ins w:id="21" w:author="Ahmed Hamza" w:date="2024-07-07T21:11:00Z"/>
          <w:rFonts w:asciiTheme="minorHAnsi" w:eastAsiaTheme="minorEastAsia" w:hAnsiTheme="minorHAnsi" w:cstheme="minorBidi"/>
          <w:b w:val="0"/>
          <w:noProof/>
          <w:kern w:val="2"/>
          <w:sz w:val="24"/>
          <w:szCs w:val="24"/>
          <w:lang w:val="en-CA"/>
          <w14:ligatures w14:val="standardContextual"/>
        </w:rPr>
      </w:pPr>
      <w:ins w:id="22"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"_Toc171279084"</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4</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Overview</w:t>
        </w:r>
        <w:r>
          <w:rPr>
            <w:noProof/>
            <w:webHidden/>
          </w:rPr>
          <w:tab/>
        </w:r>
        <w:r>
          <w:rPr>
            <w:noProof/>
            <w:webHidden/>
          </w:rPr>
          <w:fldChar w:fldCharType="begin"/>
        </w:r>
        <w:r>
          <w:rPr>
            <w:noProof/>
            <w:webHidden/>
          </w:rPr>
          <w:instrText xml:space="preserve"> PAGEREF _Toc171279084 \h </w:instrText>
        </w:r>
        <w:r>
          <w:rPr>
            <w:noProof/>
            <w:webHidden/>
          </w:rPr>
        </w:r>
      </w:ins>
      <w:r>
        <w:rPr>
          <w:noProof/>
          <w:webHidden/>
        </w:rPr>
        <w:fldChar w:fldCharType="separate"/>
      </w:r>
      <w:ins w:id="23" w:author="Ahmed Hamza" w:date="2024-07-07T21:11:00Z">
        <w:r>
          <w:rPr>
            <w:noProof/>
            <w:webHidden/>
          </w:rPr>
          <w:t>2</w:t>
        </w:r>
        <w:r>
          <w:rPr>
            <w:noProof/>
            <w:webHidden/>
          </w:rPr>
          <w:fldChar w:fldCharType="end"/>
        </w:r>
        <w:r w:rsidRPr="006F2BB9">
          <w:rPr>
            <w:rStyle w:val="Hyperlink"/>
            <w:noProof/>
          </w:rPr>
          <w:fldChar w:fldCharType="end"/>
        </w:r>
      </w:ins>
    </w:p>
    <w:p w14:paraId="1D3B955A" w14:textId="67B89348" w:rsidR="004F32F8" w:rsidRDefault="004F32F8">
      <w:pPr>
        <w:pStyle w:val="TOC2"/>
        <w:rPr>
          <w:ins w:id="24" w:author="Ahmed Hamza" w:date="2024-07-07T21:11:00Z"/>
          <w:rFonts w:asciiTheme="minorHAnsi" w:eastAsiaTheme="minorEastAsia" w:hAnsiTheme="minorHAnsi" w:cstheme="minorBidi"/>
          <w:b w:val="0"/>
          <w:noProof/>
          <w:kern w:val="2"/>
          <w:sz w:val="24"/>
          <w:szCs w:val="24"/>
          <w:lang w:val="en-CA"/>
          <w14:ligatures w14:val="standardContextual"/>
        </w:rPr>
      </w:pPr>
      <w:ins w:id="25"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"_Toc171279085"</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4.1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Overall architecture for carriage of Green metadata</w:t>
        </w:r>
        <w:r>
          <w:rPr>
            <w:noProof/>
            <w:webHidden/>
          </w:rPr>
          <w:tab/>
        </w:r>
        <w:r>
          <w:rPr>
            <w:noProof/>
            <w:webHidden/>
          </w:rPr>
          <w:fldChar w:fldCharType="begin"/>
        </w:r>
        <w:r>
          <w:rPr>
            <w:noProof/>
            <w:webHidden/>
          </w:rPr>
          <w:instrText xml:space="preserve"> PAGEREF _Toc171279085 \h </w:instrText>
        </w:r>
        <w:r>
          <w:rPr>
            <w:noProof/>
            <w:webHidden/>
          </w:rPr>
        </w:r>
      </w:ins>
      <w:r>
        <w:rPr>
          <w:noProof/>
          <w:webHidden/>
        </w:rPr>
        <w:fldChar w:fldCharType="separate"/>
      </w:r>
      <w:ins w:id="26" w:author="Ahmed Hamza" w:date="2024-07-07T21:11:00Z">
        <w:r>
          <w:rPr>
            <w:noProof/>
            <w:webHidden/>
          </w:rPr>
          <w:t>2</w:t>
        </w:r>
        <w:r>
          <w:rPr>
            <w:noProof/>
            <w:webHidden/>
          </w:rPr>
          <w:fldChar w:fldCharType="end"/>
        </w:r>
        <w:r w:rsidRPr="006F2BB9">
          <w:rPr>
            <w:rStyle w:val="Hyperlink"/>
            <w:noProof/>
          </w:rPr>
          <w:fldChar w:fldCharType="end"/>
        </w:r>
      </w:ins>
    </w:p>
    <w:p w14:paraId="11DD54FF" w14:textId="185604A2" w:rsidR="004F32F8" w:rsidRDefault="004F32F8">
      <w:pPr>
        <w:pStyle w:val="TOC1"/>
        <w:rPr>
          <w:ins w:id="27" w:author="Ahmed Hamza" w:date="2024-07-07T21:11:00Z"/>
          <w:rFonts w:asciiTheme="minorHAnsi" w:eastAsiaTheme="minorEastAsia" w:hAnsiTheme="minorHAnsi" w:cstheme="minorBidi"/>
          <w:b w:val="0"/>
          <w:noProof/>
          <w:kern w:val="2"/>
          <w:sz w:val="24"/>
          <w:szCs w:val="24"/>
          <w:lang w:val="en-CA"/>
          <w14:ligatures w14:val="standardContextual"/>
        </w:rPr>
      </w:pPr>
      <w:ins w:id="28"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"_Toc171279086"</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_Toc171279086 \h </w:instrText>
        </w:r>
        <w:r>
          <w:rPr>
            <w:noProof/>
            <w:webHidden/>
          </w:rPr>
        </w:r>
      </w:ins>
      <w:r>
        <w:rPr>
          <w:noProof/>
          <w:webHidden/>
        </w:rPr>
        <w:fldChar w:fldCharType="separate"/>
      </w:r>
      <w:ins w:id="29" w:author="Ahmed Hamza" w:date="2024-07-07T21:11:00Z">
        <w:r>
          <w:rPr>
            <w:noProof/>
            <w:webHidden/>
          </w:rPr>
          <w:t>2</w:t>
        </w:r>
        <w:r>
          <w:rPr>
            <w:noProof/>
            <w:webHidden/>
          </w:rPr>
          <w:fldChar w:fldCharType="end"/>
        </w:r>
        <w:r w:rsidRPr="006F2BB9">
          <w:rPr>
            <w:rStyle w:val="Hyperlink"/>
            <w:noProof/>
          </w:rPr>
          <w:fldChar w:fldCharType="end"/>
        </w:r>
      </w:ins>
    </w:p>
    <w:p w14:paraId="7312700F" w14:textId="06B26074" w:rsidR="004F32F8" w:rsidRDefault="004F32F8">
      <w:pPr>
        <w:pStyle w:val="TOC2"/>
        <w:rPr>
          <w:ins w:id="30" w:author="Ahmed Hamza" w:date="2024-07-07T21:11:00Z"/>
          <w:rFonts w:asciiTheme="minorHAnsi" w:eastAsiaTheme="minorEastAsia" w:hAnsiTheme="minorHAnsi" w:cstheme="minorBidi"/>
          <w:b w:val="0"/>
          <w:noProof/>
          <w:kern w:val="2"/>
          <w:sz w:val="24"/>
          <w:szCs w:val="24"/>
          <w:lang w:val="en-CA"/>
          <w14:ligatures w14:val="standardContextual"/>
        </w:rPr>
      </w:pPr>
      <w:ins w:id="31"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General</w:t>
        </w:r>
        <w:r>
          <w:rPr>
            <w:noProof/>
            <w:webHidden/>
          </w:rPr>
          <w:tab/>
        </w:r>
        <w:r>
          <w:rPr>
            <w:noProof/>
            <w:webHidden/>
          </w:rPr>
          <w:fldChar w:fldCharType="begin"/>
        </w:r>
        <w:r>
          <w:rPr>
            <w:noProof/>
            <w:webHidden/>
          </w:rPr>
          <w:instrText xml:space="preserve"> PAGEREF _Toc171279087 \h </w:instrText>
        </w:r>
        <w:r>
          <w:rPr>
            <w:noProof/>
            <w:webHidden/>
          </w:rPr>
        </w:r>
      </w:ins>
      <w:r>
        <w:rPr>
          <w:noProof/>
          <w:webHidden/>
        </w:rPr>
        <w:fldChar w:fldCharType="separate"/>
      </w:r>
      <w:ins w:id="32" w:author="Ahmed Hamza" w:date="2024-07-07T21:11:00Z">
        <w:r>
          <w:rPr>
            <w:noProof/>
            <w:webHidden/>
          </w:rPr>
          <w:t>2</w:t>
        </w:r>
        <w:r>
          <w:rPr>
            <w:noProof/>
            <w:webHidden/>
          </w:rPr>
          <w:fldChar w:fldCharType="end"/>
        </w:r>
        <w:r w:rsidRPr="006F2BB9">
          <w:rPr>
            <w:rStyle w:val="Hyperlink"/>
            <w:noProof/>
          </w:rPr>
          <w:fldChar w:fldCharType="end"/>
        </w:r>
      </w:ins>
    </w:p>
    <w:p w14:paraId="2561DCD9" w14:textId="3B6184EE" w:rsidR="004F32F8" w:rsidRDefault="004F32F8">
      <w:pPr>
        <w:pStyle w:val="TOC2"/>
        <w:rPr>
          <w:ins w:id="33" w:author="Ahmed Hamza" w:date="2024-07-07T21:11:00Z"/>
          <w:rFonts w:asciiTheme="minorHAnsi" w:eastAsiaTheme="minorEastAsia" w:hAnsiTheme="minorHAnsi" w:cstheme="minorBidi"/>
          <w:b w:val="0"/>
          <w:noProof/>
          <w:kern w:val="2"/>
          <w:sz w:val="24"/>
          <w:szCs w:val="24"/>
          <w:lang w:val="en-CA"/>
          <w14:ligatures w14:val="standardContextual"/>
        </w:rPr>
      </w:pPr>
      <w:ins w:id="34"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 xml:space="preserve">Decoder Power Indication Metadata </w:t>
        </w:r>
        <w:r>
          <w:rPr>
            <w:noProof/>
            <w:webHidden/>
          </w:rPr>
          <w:tab/>
        </w:r>
        <w:r>
          <w:rPr>
            <w:noProof/>
            <w:webHidden/>
          </w:rPr>
          <w:fldChar w:fldCharType="begin"/>
        </w:r>
        <w:r>
          <w:rPr>
            <w:noProof/>
            <w:webHidden/>
          </w:rPr>
          <w:instrText xml:space="preserve"> PAGEREF _Toc171279088 \h </w:instrText>
        </w:r>
        <w:r>
          <w:rPr>
            <w:noProof/>
            <w:webHidden/>
          </w:rPr>
        </w:r>
      </w:ins>
      <w:r>
        <w:rPr>
          <w:noProof/>
          <w:webHidden/>
        </w:rPr>
        <w:fldChar w:fldCharType="separate"/>
      </w:r>
      <w:ins w:id="35" w:author="Ahmed Hamza" w:date="2024-07-07T21:11:00Z">
        <w:r>
          <w:rPr>
            <w:noProof/>
            <w:webHidden/>
          </w:rPr>
          <w:t>2</w:t>
        </w:r>
        <w:r>
          <w:rPr>
            <w:noProof/>
            <w:webHidden/>
          </w:rPr>
          <w:fldChar w:fldCharType="end"/>
        </w:r>
        <w:r w:rsidRPr="006F2BB9">
          <w:rPr>
            <w:rStyle w:val="Hyperlink"/>
            <w:noProof/>
          </w:rPr>
          <w:fldChar w:fldCharType="end"/>
        </w:r>
      </w:ins>
    </w:p>
    <w:p w14:paraId="36622BCD" w14:textId="5CBC842E" w:rsidR="004F32F8" w:rsidRDefault="004F32F8">
      <w:pPr>
        <w:pStyle w:val="TOC3"/>
        <w:rPr>
          <w:ins w:id="36" w:author="Ahmed Hamza" w:date="2024-07-07T21:11:00Z"/>
          <w:rFonts w:asciiTheme="minorHAnsi" w:eastAsiaTheme="minorEastAsia" w:hAnsiTheme="minorHAnsi" w:cstheme="minorBidi"/>
          <w:b w:val="0"/>
          <w:noProof/>
          <w:kern w:val="2"/>
          <w:sz w:val="24"/>
          <w:szCs w:val="24"/>
          <w:lang w:val="en-CA"/>
          <w14:ligatures w14:val="standardContextual"/>
        </w:rPr>
      </w:pPr>
      <w:ins w:id="37"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"_Toc171279089"</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Definition</w:t>
        </w:r>
        <w:r>
          <w:rPr>
            <w:noProof/>
            <w:webHidden/>
          </w:rPr>
          <w:tab/>
        </w:r>
        <w:r>
          <w:rPr>
            <w:noProof/>
            <w:webHidden/>
          </w:rPr>
          <w:fldChar w:fldCharType="begin"/>
        </w:r>
        <w:r>
          <w:rPr>
            <w:noProof/>
            <w:webHidden/>
          </w:rPr>
          <w:instrText xml:space="preserve"> PAGEREF _Toc171279089 \h </w:instrText>
        </w:r>
        <w:r>
          <w:rPr>
            <w:noProof/>
            <w:webHidden/>
          </w:rPr>
        </w:r>
      </w:ins>
      <w:r>
        <w:rPr>
          <w:noProof/>
          <w:webHidden/>
        </w:rPr>
        <w:fldChar w:fldCharType="separate"/>
      </w:r>
      <w:ins w:id="38" w:author="Ahmed Hamza" w:date="2024-07-07T21:11:00Z">
        <w:r>
          <w:rPr>
            <w:noProof/>
            <w:webHidden/>
          </w:rPr>
          <w:t>2</w:t>
        </w:r>
        <w:r>
          <w:rPr>
            <w:noProof/>
            <w:webHidden/>
          </w:rPr>
          <w:fldChar w:fldCharType="end"/>
        </w:r>
        <w:r w:rsidRPr="006F2BB9">
          <w:rPr>
            <w:rStyle w:val="Hyperlink"/>
            <w:noProof/>
          </w:rPr>
          <w:fldChar w:fldCharType="end"/>
        </w:r>
      </w:ins>
    </w:p>
    <w:p w14:paraId="6F372F70" w14:textId="31DA42C3" w:rsidR="004F32F8" w:rsidRDefault="004F32F8">
      <w:pPr>
        <w:pStyle w:val="TOC3"/>
        <w:rPr>
          <w:ins w:id="39" w:author="Ahmed Hamza" w:date="2024-07-07T21:11:00Z"/>
          <w:rFonts w:asciiTheme="minorHAnsi" w:eastAsiaTheme="minorEastAsia" w:hAnsiTheme="minorHAnsi" w:cstheme="minorBidi"/>
          <w:b w:val="0"/>
          <w:noProof/>
          <w:kern w:val="2"/>
          <w:sz w:val="24"/>
          <w:szCs w:val="24"/>
          <w:lang w:val="en-CA"/>
          <w14:ligatures w14:val="standardContextual"/>
        </w:rPr>
      </w:pPr>
      <w:ins w:id="40"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"_Toc171279090"</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Syntax</w:t>
        </w:r>
        <w:r>
          <w:rPr>
            <w:noProof/>
            <w:webHidden/>
          </w:rPr>
          <w:tab/>
        </w:r>
        <w:r>
          <w:rPr>
            <w:noProof/>
            <w:webHidden/>
          </w:rPr>
          <w:fldChar w:fldCharType="begin"/>
        </w:r>
        <w:r>
          <w:rPr>
            <w:noProof/>
            <w:webHidden/>
          </w:rPr>
          <w:instrText xml:space="preserve"> PAGEREF _Toc171279090 \h </w:instrText>
        </w:r>
        <w:r>
          <w:rPr>
            <w:noProof/>
            <w:webHidden/>
          </w:rPr>
        </w:r>
      </w:ins>
      <w:r>
        <w:rPr>
          <w:noProof/>
          <w:webHidden/>
        </w:rPr>
        <w:fldChar w:fldCharType="separate"/>
      </w:r>
      <w:ins w:id="41" w:author="Ahmed Hamza" w:date="2024-07-07T21:11:00Z">
        <w:r>
          <w:rPr>
            <w:noProof/>
            <w:webHidden/>
          </w:rPr>
          <w:t>2</w:t>
        </w:r>
        <w:r>
          <w:rPr>
            <w:noProof/>
            <w:webHidden/>
          </w:rPr>
          <w:fldChar w:fldCharType="end"/>
        </w:r>
        <w:r w:rsidRPr="006F2BB9">
          <w:rPr>
            <w:rStyle w:val="Hyperlink"/>
            <w:noProof/>
          </w:rPr>
          <w:fldChar w:fldCharType="end"/>
        </w:r>
      </w:ins>
    </w:p>
    <w:p w14:paraId="3323BEF8" w14:textId="262E674B" w:rsidR="004F32F8" w:rsidRDefault="004F32F8">
      <w:pPr>
        <w:pStyle w:val="TOC3"/>
        <w:rPr>
          <w:ins w:id="42" w:author="Ahmed Hamza" w:date="2024-07-07T21:11:00Z"/>
          <w:rFonts w:asciiTheme="minorHAnsi" w:eastAsiaTheme="minorEastAsia" w:hAnsiTheme="minorHAnsi" w:cstheme="minorBidi"/>
          <w:b w:val="0"/>
          <w:noProof/>
          <w:kern w:val="2"/>
          <w:sz w:val="24"/>
          <w:szCs w:val="24"/>
          <w:lang w:val="en-CA"/>
          <w14:ligatures w14:val="standardContextual"/>
        </w:rPr>
      </w:pPr>
      <w:ins w:id="43"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"_Toc171279091"</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5.2.3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Semantics</w:t>
        </w:r>
        <w:r>
          <w:rPr>
            <w:noProof/>
            <w:webHidden/>
          </w:rPr>
          <w:tab/>
        </w:r>
        <w:r>
          <w:rPr>
            <w:noProof/>
            <w:webHidden/>
          </w:rPr>
          <w:fldChar w:fldCharType="begin"/>
        </w:r>
        <w:r>
          <w:rPr>
            <w:noProof/>
            <w:webHidden/>
          </w:rPr>
          <w:instrText xml:space="preserve"> PAGEREF _Toc171279091 \h </w:instrText>
        </w:r>
        <w:r>
          <w:rPr>
            <w:noProof/>
            <w:webHidden/>
          </w:rPr>
        </w:r>
      </w:ins>
      <w:r>
        <w:rPr>
          <w:noProof/>
          <w:webHidden/>
        </w:rPr>
        <w:fldChar w:fldCharType="separate"/>
      </w:r>
      <w:ins w:id="44" w:author="Ahmed Hamza" w:date="2024-07-07T21:11:00Z">
        <w:r>
          <w:rPr>
            <w:noProof/>
            <w:webHidden/>
          </w:rPr>
          <w:t>3</w:t>
        </w:r>
        <w:r>
          <w:rPr>
            <w:noProof/>
            <w:webHidden/>
          </w:rPr>
          <w:fldChar w:fldCharType="end"/>
        </w:r>
        <w:r w:rsidRPr="006F2BB9">
          <w:rPr>
            <w:rStyle w:val="Hyperlink"/>
            <w:noProof/>
          </w:rPr>
          <w:fldChar w:fldCharType="end"/>
        </w:r>
      </w:ins>
    </w:p>
    <w:p w14:paraId="7D61FD7E" w14:textId="55D45825" w:rsidR="004F32F8" w:rsidRDefault="004F32F8">
      <w:pPr>
        <w:pStyle w:val="TOC2"/>
        <w:rPr>
          <w:ins w:id="45" w:author="Ahmed Hamza" w:date="2024-07-07T21:11:00Z"/>
          <w:rFonts w:asciiTheme="minorHAnsi" w:eastAsiaTheme="minorEastAsia" w:hAnsiTheme="minorHAnsi" w:cstheme="minorBidi"/>
          <w:b w:val="0"/>
          <w:noProof/>
          <w:kern w:val="2"/>
          <w:sz w:val="24"/>
          <w:szCs w:val="24"/>
          <w:lang w:val="en-CA"/>
          <w14:ligatures w14:val="standardContextual"/>
        </w:rPr>
      </w:pPr>
      <w:ins w:id="46"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"_Toc171279092"</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Reduction Metadata</w:t>
        </w:r>
        <w:r>
          <w:rPr>
            <w:noProof/>
            <w:webHidden/>
          </w:rPr>
          <w:tab/>
        </w:r>
        <w:r>
          <w:rPr>
            <w:noProof/>
            <w:webHidden/>
          </w:rPr>
          <w:fldChar w:fldCharType="begin"/>
        </w:r>
        <w:r>
          <w:rPr>
            <w:noProof/>
            <w:webHidden/>
          </w:rPr>
          <w:instrText xml:space="preserve"> PAGEREF _Toc171279092 \h </w:instrText>
        </w:r>
        <w:r>
          <w:rPr>
            <w:noProof/>
            <w:webHidden/>
          </w:rPr>
        </w:r>
      </w:ins>
      <w:r>
        <w:rPr>
          <w:noProof/>
          <w:webHidden/>
        </w:rPr>
        <w:fldChar w:fldCharType="separate"/>
      </w:r>
      <w:ins w:id="47" w:author="Ahmed Hamza" w:date="2024-07-07T21:11:00Z">
        <w:r>
          <w:rPr>
            <w:noProof/>
            <w:webHidden/>
          </w:rPr>
          <w:t>3</w:t>
        </w:r>
        <w:r>
          <w:rPr>
            <w:noProof/>
            <w:webHidden/>
          </w:rPr>
          <w:fldChar w:fldCharType="end"/>
        </w:r>
        <w:r w:rsidRPr="006F2BB9">
          <w:rPr>
            <w:rStyle w:val="Hyperlink"/>
            <w:noProof/>
          </w:rPr>
          <w:fldChar w:fldCharType="end"/>
        </w:r>
      </w:ins>
    </w:p>
    <w:p w14:paraId="3346BCF7" w14:textId="346CCF72" w:rsidR="004F32F8" w:rsidRDefault="004F32F8">
      <w:pPr>
        <w:pStyle w:val="TOC3"/>
        <w:rPr>
          <w:ins w:id="48" w:author="Ahmed Hamza" w:date="2024-07-07T21:11:00Z"/>
          <w:rFonts w:asciiTheme="minorHAnsi" w:eastAsiaTheme="minorEastAsia" w:hAnsiTheme="minorHAnsi" w:cstheme="minorBidi"/>
          <w:b w:val="0"/>
          <w:noProof/>
          <w:kern w:val="2"/>
          <w:sz w:val="24"/>
          <w:szCs w:val="24"/>
          <w:lang w:val="en-CA"/>
          <w14:ligatures w14:val="standardContextual"/>
        </w:rPr>
      </w:pPr>
      <w:ins w:id="49"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"_Toc171279093"</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Indication Metadata</w:t>
        </w:r>
        <w:r>
          <w:rPr>
            <w:noProof/>
            <w:webHidden/>
          </w:rPr>
          <w:tab/>
        </w:r>
        <w:r>
          <w:rPr>
            <w:noProof/>
            <w:webHidden/>
          </w:rPr>
          <w:fldChar w:fldCharType="begin"/>
        </w:r>
        <w:r>
          <w:rPr>
            <w:noProof/>
            <w:webHidden/>
          </w:rPr>
          <w:instrText xml:space="preserve"> PAGEREF _Toc171279093 \h </w:instrText>
        </w:r>
        <w:r>
          <w:rPr>
            <w:noProof/>
            <w:webHidden/>
          </w:rPr>
        </w:r>
      </w:ins>
      <w:r>
        <w:rPr>
          <w:noProof/>
          <w:webHidden/>
        </w:rPr>
        <w:fldChar w:fldCharType="separate"/>
      </w:r>
      <w:ins w:id="50" w:author="Ahmed Hamza" w:date="2024-07-07T21:11:00Z">
        <w:r>
          <w:rPr>
            <w:noProof/>
            <w:webHidden/>
          </w:rPr>
          <w:t>3</w:t>
        </w:r>
        <w:r>
          <w:rPr>
            <w:noProof/>
            <w:webHidden/>
          </w:rPr>
          <w:fldChar w:fldCharType="end"/>
        </w:r>
        <w:r w:rsidRPr="006F2BB9">
          <w:rPr>
            <w:rStyle w:val="Hyperlink"/>
            <w:noProof/>
          </w:rPr>
          <w:fldChar w:fldCharType="end"/>
        </w:r>
      </w:ins>
    </w:p>
    <w:p w14:paraId="3BCC22AD" w14:textId="021A7CE9" w:rsidR="004F32F8" w:rsidRDefault="004F32F8">
      <w:pPr>
        <w:pStyle w:val="TOC3"/>
        <w:rPr>
          <w:ins w:id="51" w:author="Ahmed Hamza" w:date="2024-07-07T21:11:00Z"/>
          <w:rFonts w:asciiTheme="minorHAnsi" w:eastAsiaTheme="minorEastAsia" w:hAnsiTheme="minorHAnsi" w:cstheme="minorBidi"/>
          <w:b w:val="0"/>
          <w:noProof/>
          <w:kern w:val="2"/>
          <w:sz w:val="24"/>
          <w:szCs w:val="24"/>
          <w:lang w:val="en-CA"/>
          <w14:ligatures w14:val="standardContextual"/>
        </w:rPr>
      </w:pPr>
      <w:ins w:id="52"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"_Toc171279094"</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Fine Control Metadata</w:t>
        </w:r>
        <w:r>
          <w:rPr>
            <w:noProof/>
            <w:webHidden/>
          </w:rPr>
          <w:tab/>
        </w:r>
        <w:r>
          <w:rPr>
            <w:noProof/>
            <w:webHidden/>
          </w:rPr>
          <w:fldChar w:fldCharType="begin"/>
        </w:r>
        <w:r>
          <w:rPr>
            <w:noProof/>
            <w:webHidden/>
          </w:rPr>
          <w:instrText xml:space="preserve"> PAGEREF _Toc171279094 \h </w:instrText>
        </w:r>
        <w:r>
          <w:rPr>
            <w:noProof/>
            <w:webHidden/>
          </w:rPr>
        </w:r>
      </w:ins>
      <w:r>
        <w:rPr>
          <w:noProof/>
          <w:webHidden/>
        </w:rPr>
        <w:fldChar w:fldCharType="separate"/>
      </w:r>
      <w:ins w:id="53" w:author="Ahmed Hamza" w:date="2024-07-07T21:11:00Z">
        <w:r>
          <w:rPr>
            <w:noProof/>
            <w:webHidden/>
          </w:rPr>
          <w:t>4</w:t>
        </w:r>
        <w:r>
          <w:rPr>
            <w:noProof/>
            <w:webHidden/>
          </w:rPr>
          <w:fldChar w:fldCharType="end"/>
        </w:r>
        <w:r w:rsidRPr="006F2BB9">
          <w:rPr>
            <w:rStyle w:val="Hyperlink"/>
            <w:noProof/>
          </w:rPr>
          <w:fldChar w:fldCharType="end"/>
        </w:r>
      </w:ins>
    </w:p>
    <w:p w14:paraId="215B239C" w14:textId="71A30A28" w:rsidR="004F32F8" w:rsidRDefault="004F32F8">
      <w:pPr>
        <w:pStyle w:val="TOC3"/>
        <w:rPr>
          <w:ins w:id="54" w:author="Ahmed Hamza" w:date="2024-07-07T21:11:00Z"/>
          <w:rFonts w:asciiTheme="minorHAnsi" w:eastAsiaTheme="minorEastAsia" w:hAnsiTheme="minorHAnsi" w:cstheme="minorBidi"/>
          <w:b w:val="0"/>
          <w:noProof/>
          <w:kern w:val="2"/>
          <w:sz w:val="24"/>
          <w:szCs w:val="24"/>
          <w:lang w:val="en-CA"/>
          <w14:ligatures w14:val="standardContextual"/>
        </w:rPr>
      </w:pPr>
      <w:ins w:id="55"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"_Toc171279095"</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5.3.3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 Metadata</w:t>
        </w:r>
        <w:r>
          <w:rPr>
            <w:noProof/>
            <w:webHidden/>
          </w:rPr>
          <w:tab/>
        </w:r>
        <w:r>
          <w:rPr>
            <w:noProof/>
            <w:webHidden/>
          </w:rPr>
          <w:fldChar w:fldCharType="begin"/>
        </w:r>
        <w:r>
          <w:rPr>
            <w:noProof/>
            <w:webHidden/>
          </w:rPr>
          <w:instrText xml:space="preserve"> PAGEREF _Toc171279095 \h </w:instrText>
        </w:r>
        <w:r>
          <w:rPr>
            <w:noProof/>
            <w:webHidden/>
          </w:rPr>
        </w:r>
      </w:ins>
      <w:r>
        <w:rPr>
          <w:noProof/>
          <w:webHidden/>
        </w:rPr>
        <w:fldChar w:fldCharType="separate"/>
      </w:r>
      <w:ins w:id="56" w:author="Ahmed Hamza" w:date="2024-07-07T21:11:00Z">
        <w:r>
          <w:rPr>
            <w:noProof/>
            <w:webHidden/>
          </w:rPr>
          <w:t>5</w:t>
        </w:r>
        <w:r>
          <w:rPr>
            <w:noProof/>
            <w:webHidden/>
          </w:rPr>
          <w:fldChar w:fldCharType="end"/>
        </w:r>
        <w:r w:rsidRPr="006F2BB9">
          <w:rPr>
            <w:rStyle w:val="Hyperlink"/>
            <w:noProof/>
          </w:rPr>
          <w:fldChar w:fldCharType="end"/>
        </w:r>
      </w:ins>
    </w:p>
    <w:p w14:paraId="4071EC91" w14:textId="69706F6E" w:rsidR="004F32F8" w:rsidRDefault="004F32F8">
      <w:pPr>
        <w:pStyle w:val="TOC1"/>
        <w:rPr>
          <w:ins w:id="57" w:author="Ahmed Hamza" w:date="2024-07-07T21:11:00Z"/>
          <w:rFonts w:asciiTheme="minorHAnsi" w:eastAsiaTheme="minorEastAsia" w:hAnsiTheme="minorHAnsi" w:cstheme="minorBidi"/>
          <w:b w:val="0"/>
          <w:noProof/>
          <w:kern w:val="2"/>
          <w:sz w:val="24"/>
          <w:szCs w:val="24"/>
          <w:lang w:val="en-CA"/>
          <w14:ligatures w14:val="standardContextual"/>
        </w:rPr>
      </w:pPr>
      <w:ins w:id="58"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"_Toc171279096"</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Encapsulation and Signalling in MPEG-DASH</w:t>
        </w:r>
        <w:r>
          <w:rPr>
            <w:noProof/>
            <w:webHidden/>
          </w:rPr>
          <w:tab/>
        </w:r>
        <w:r>
          <w:rPr>
            <w:noProof/>
            <w:webHidden/>
          </w:rPr>
          <w:fldChar w:fldCharType="begin"/>
        </w:r>
        <w:r>
          <w:rPr>
            <w:noProof/>
            <w:webHidden/>
          </w:rPr>
          <w:instrText xml:space="preserve"> PAGEREF _Toc171279096 \h </w:instrText>
        </w:r>
        <w:r>
          <w:rPr>
            <w:noProof/>
            <w:webHidden/>
          </w:rPr>
        </w:r>
      </w:ins>
      <w:r>
        <w:rPr>
          <w:noProof/>
          <w:webHidden/>
        </w:rPr>
        <w:fldChar w:fldCharType="separate"/>
      </w:r>
      <w:ins w:id="59" w:author="Ahmed Hamza" w:date="2024-07-07T21:11:00Z">
        <w:r>
          <w:rPr>
            <w:noProof/>
            <w:webHidden/>
          </w:rPr>
          <w:t>10</w:t>
        </w:r>
        <w:r>
          <w:rPr>
            <w:noProof/>
            <w:webHidden/>
          </w:rPr>
          <w:fldChar w:fldCharType="end"/>
        </w:r>
        <w:r w:rsidRPr="006F2BB9">
          <w:rPr>
            <w:rStyle w:val="Hyperlink"/>
            <w:noProof/>
          </w:rPr>
          <w:fldChar w:fldCharType="end"/>
        </w:r>
      </w:ins>
    </w:p>
    <w:p w14:paraId="6D8D48CB" w14:textId="2DED508E" w:rsidR="004F32F8" w:rsidRDefault="004F32F8">
      <w:pPr>
        <w:pStyle w:val="TOC2"/>
        <w:rPr>
          <w:ins w:id="60" w:author="Ahmed Hamza" w:date="2024-07-07T21:11:00Z"/>
          <w:rFonts w:asciiTheme="minorHAnsi" w:eastAsiaTheme="minorEastAsia" w:hAnsiTheme="minorHAnsi" w:cstheme="minorBidi"/>
          <w:b w:val="0"/>
          <w:noProof/>
          <w:kern w:val="2"/>
          <w:sz w:val="24"/>
          <w:szCs w:val="24"/>
          <w:lang w:val="en-CA"/>
          <w14:ligatures w14:val="standardContextual"/>
        </w:rPr>
      </w:pPr>
      <w:ins w:id="61"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General</w:t>
        </w:r>
        <w:r>
          <w:rPr>
            <w:noProof/>
            <w:webHidden/>
          </w:rPr>
          <w:tab/>
        </w:r>
        <w:r>
          <w:rPr>
            <w:noProof/>
            <w:webHidden/>
          </w:rPr>
          <w:fldChar w:fldCharType="begin"/>
        </w:r>
        <w:r>
          <w:rPr>
            <w:noProof/>
            <w:webHidden/>
          </w:rPr>
          <w:instrText xml:space="preserve"> PAGEREF _Toc171279097 \h </w:instrText>
        </w:r>
        <w:r>
          <w:rPr>
            <w:noProof/>
            <w:webHidden/>
          </w:rPr>
        </w:r>
      </w:ins>
      <w:r>
        <w:rPr>
          <w:noProof/>
          <w:webHidden/>
        </w:rPr>
        <w:fldChar w:fldCharType="separate"/>
      </w:r>
      <w:ins w:id="62" w:author="Ahmed Hamza" w:date="2024-07-07T21:11:00Z">
        <w:r>
          <w:rPr>
            <w:noProof/>
            <w:webHidden/>
          </w:rPr>
          <w:t>10</w:t>
        </w:r>
        <w:r>
          <w:rPr>
            <w:noProof/>
            <w:webHidden/>
          </w:rPr>
          <w:fldChar w:fldCharType="end"/>
        </w:r>
        <w:r w:rsidRPr="006F2BB9">
          <w:rPr>
            <w:rStyle w:val="Hyperlink"/>
            <w:noProof/>
          </w:rPr>
          <w:fldChar w:fldCharType="end"/>
        </w:r>
      </w:ins>
    </w:p>
    <w:p w14:paraId="602E96F2" w14:textId="35DAC1E3" w:rsidR="004F32F8" w:rsidRDefault="004F32F8">
      <w:pPr>
        <w:pStyle w:val="TOC2"/>
        <w:rPr>
          <w:ins w:id="63" w:author="Ahmed Hamza" w:date="2024-07-07T21:11:00Z"/>
          <w:rFonts w:asciiTheme="minorHAnsi" w:eastAsiaTheme="minorEastAsia" w:hAnsiTheme="minorHAnsi" w:cstheme="minorBidi"/>
          <w:b w:val="0"/>
          <w:noProof/>
          <w:kern w:val="2"/>
          <w:sz w:val="24"/>
          <w:szCs w:val="24"/>
          <w:lang w:val="en-CA"/>
          <w14:ligatures w14:val="standardContextual"/>
        </w:rPr>
      </w:pPr>
      <w:ins w:id="64"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"_Toc171279098"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Decoder Power Indication</w:t>
        </w:r>
        <w:r>
          <w:rPr>
            <w:noProof/>
            <w:webHidden/>
          </w:rPr>
          <w:tab/>
        </w:r>
        <w:r>
          <w:rPr>
            <w:noProof/>
            <w:webHidden/>
          </w:rPr>
          <w:fldChar w:fldCharType="begin"/>
        </w:r>
        <w:r>
          <w:rPr>
            <w:noProof/>
            <w:webHidden/>
          </w:rPr>
          <w:instrText xml:space="preserve"> PAGEREF _Toc171279098 \h </w:instrText>
        </w:r>
        <w:r>
          <w:rPr>
            <w:noProof/>
            <w:webHidden/>
          </w:rPr>
        </w:r>
      </w:ins>
      <w:r>
        <w:rPr>
          <w:noProof/>
          <w:webHidden/>
        </w:rPr>
        <w:fldChar w:fldCharType="separate"/>
      </w:r>
      <w:ins w:id="65" w:author="Ahmed Hamza" w:date="2024-07-07T21:11:00Z">
        <w:r>
          <w:rPr>
            <w:noProof/>
            <w:webHidden/>
          </w:rPr>
          <w:t>10</w:t>
        </w:r>
        <w:r>
          <w:rPr>
            <w:noProof/>
            <w:webHidden/>
          </w:rPr>
          <w:fldChar w:fldCharType="end"/>
        </w:r>
        <w:r w:rsidRPr="006F2BB9">
          <w:rPr>
            <w:rStyle w:val="Hyperlink"/>
            <w:noProof/>
          </w:rPr>
          <w:fldChar w:fldCharType="end"/>
        </w:r>
      </w:ins>
    </w:p>
    <w:p w14:paraId="76619DD9" w14:textId="4EBEF324" w:rsidR="004F32F8" w:rsidRDefault="004F32F8">
      <w:pPr>
        <w:pStyle w:val="TOC3"/>
        <w:rPr>
          <w:ins w:id="66" w:author="Ahmed Hamza" w:date="2024-07-07T21:11:00Z"/>
          <w:rFonts w:asciiTheme="minorHAnsi" w:eastAsiaTheme="minorEastAsia" w:hAnsiTheme="minorHAnsi" w:cstheme="minorBidi"/>
          <w:b w:val="0"/>
          <w:noProof/>
          <w:kern w:val="2"/>
          <w:sz w:val="24"/>
          <w:szCs w:val="24"/>
          <w:lang w:val="en-CA"/>
          <w14:ligatures w14:val="standardContextual"/>
        </w:rPr>
      </w:pPr>
      <w:ins w:id="67"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"_Toc171279108"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_Toc171279108 \h </w:instrText>
        </w:r>
        <w:r>
          <w:rPr>
            <w:noProof/>
            <w:webHidden/>
          </w:rPr>
        </w:r>
      </w:ins>
      <w:r>
        <w:rPr>
          <w:noProof/>
          <w:webHidden/>
        </w:rPr>
        <w:fldChar w:fldCharType="separate"/>
      </w:r>
      <w:ins w:id="68" w:author="Ahmed Hamza" w:date="2024-07-07T21:11:00Z">
        <w:r>
          <w:rPr>
            <w:noProof/>
            <w:webHidden/>
          </w:rPr>
          <w:t>10</w:t>
        </w:r>
        <w:r>
          <w:rPr>
            <w:noProof/>
            <w:webHidden/>
          </w:rPr>
          <w:fldChar w:fldCharType="end"/>
        </w:r>
        <w:r w:rsidRPr="006F2BB9">
          <w:rPr>
            <w:rStyle w:val="Hyperlink"/>
            <w:noProof/>
          </w:rPr>
          <w:fldChar w:fldCharType="end"/>
        </w:r>
      </w:ins>
    </w:p>
    <w:p w14:paraId="19F1892B" w14:textId="02412483" w:rsidR="004F32F8" w:rsidRDefault="004F32F8">
      <w:pPr>
        <w:pStyle w:val="TOC2"/>
        <w:rPr>
          <w:ins w:id="69" w:author="Ahmed Hamza" w:date="2024-07-07T21:11:00Z"/>
          <w:rFonts w:asciiTheme="minorHAnsi" w:eastAsiaTheme="minorEastAsia" w:hAnsiTheme="minorHAnsi" w:cstheme="minorBidi"/>
          <w:b w:val="0"/>
          <w:noProof/>
          <w:kern w:val="2"/>
          <w:sz w:val="24"/>
          <w:szCs w:val="24"/>
          <w:lang w:val="en-CA"/>
          <w14:ligatures w14:val="standardContextual"/>
        </w:rPr>
      </w:pPr>
      <w:ins w:id="70"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"_Toc171279111"</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Indication</w:t>
        </w:r>
        <w:r>
          <w:rPr>
            <w:noProof/>
            <w:webHidden/>
          </w:rPr>
          <w:tab/>
        </w:r>
        <w:r>
          <w:rPr>
            <w:noProof/>
            <w:webHidden/>
          </w:rPr>
          <w:fldChar w:fldCharType="begin"/>
        </w:r>
        <w:r>
          <w:rPr>
            <w:noProof/>
            <w:webHidden/>
          </w:rPr>
          <w:instrText xml:space="preserve"> PAGEREF _Toc171279111 \h </w:instrText>
        </w:r>
        <w:r>
          <w:rPr>
            <w:noProof/>
            <w:webHidden/>
          </w:rPr>
        </w:r>
      </w:ins>
      <w:r>
        <w:rPr>
          <w:noProof/>
          <w:webHidden/>
        </w:rPr>
        <w:fldChar w:fldCharType="separate"/>
      </w:r>
      <w:ins w:id="71" w:author="Ahmed Hamza" w:date="2024-07-07T21:11:00Z">
        <w:r>
          <w:rPr>
            <w:noProof/>
            <w:webHidden/>
          </w:rPr>
          <w:t>11</w:t>
        </w:r>
        <w:r>
          <w:rPr>
            <w:noProof/>
            <w:webHidden/>
          </w:rPr>
          <w:fldChar w:fldCharType="end"/>
        </w:r>
        <w:r w:rsidRPr="006F2BB9">
          <w:rPr>
            <w:rStyle w:val="Hyperlink"/>
            <w:noProof/>
          </w:rPr>
          <w:fldChar w:fldCharType="end"/>
        </w:r>
      </w:ins>
    </w:p>
    <w:p w14:paraId="6227E959" w14:textId="0EB1F9B9" w:rsidR="004F32F8" w:rsidRDefault="004F32F8">
      <w:pPr>
        <w:pStyle w:val="TOC3"/>
        <w:rPr>
          <w:ins w:id="72" w:author="Ahmed Hamza" w:date="2024-07-07T21:11:00Z"/>
          <w:rFonts w:asciiTheme="minorHAnsi" w:eastAsiaTheme="minorEastAsia" w:hAnsiTheme="minorHAnsi" w:cstheme="minorBidi"/>
          <w:b w:val="0"/>
          <w:noProof/>
          <w:kern w:val="2"/>
          <w:sz w:val="24"/>
          <w:szCs w:val="24"/>
          <w:lang w:val="en-CA"/>
          <w14:ligatures w14:val="standardContextual"/>
        </w:rPr>
      </w:pPr>
      <w:ins w:id="73"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"_Toc171279115"</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_Toc171279115 \h </w:instrText>
        </w:r>
        <w:r>
          <w:rPr>
            <w:noProof/>
            <w:webHidden/>
          </w:rPr>
        </w:r>
      </w:ins>
      <w:r>
        <w:rPr>
          <w:noProof/>
          <w:webHidden/>
        </w:rPr>
        <w:fldChar w:fldCharType="separate"/>
      </w:r>
      <w:ins w:id="74" w:author="Ahmed Hamza" w:date="2024-07-07T21:11:00Z">
        <w:r>
          <w:rPr>
            <w:noProof/>
            <w:webHidden/>
          </w:rPr>
          <w:t>11</w:t>
        </w:r>
        <w:r>
          <w:rPr>
            <w:noProof/>
            <w:webHidden/>
          </w:rPr>
          <w:fldChar w:fldCharType="end"/>
        </w:r>
        <w:r w:rsidRPr="006F2BB9">
          <w:rPr>
            <w:rStyle w:val="Hyperlink"/>
            <w:noProof/>
          </w:rPr>
          <w:fldChar w:fldCharType="end"/>
        </w:r>
      </w:ins>
    </w:p>
    <w:p w14:paraId="302FD40C" w14:textId="0318CCFA" w:rsidR="004F32F8" w:rsidRDefault="004F32F8">
      <w:pPr>
        <w:pStyle w:val="TOC2"/>
        <w:rPr>
          <w:ins w:id="75" w:author="Ahmed Hamza" w:date="2024-07-07T21:11:00Z"/>
          <w:rFonts w:asciiTheme="minorHAnsi" w:eastAsiaTheme="minorEastAsia" w:hAnsiTheme="minorHAnsi" w:cstheme="minorBidi"/>
          <w:b w:val="0"/>
          <w:noProof/>
          <w:kern w:val="2"/>
          <w:sz w:val="24"/>
          <w:szCs w:val="24"/>
          <w:lang w:val="en-CA"/>
          <w14:ligatures w14:val="standardContextual"/>
        </w:rPr>
      </w:pPr>
      <w:ins w:id="76"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"_Toc171279147"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6.4</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 Information</w:t>
        </w:r>
        <w:r>
          <w:rPr>
            <w:noProof/>
            <w:webHidden/>
          </w:rPr>
          <w:tab/>
        </w:r>
        <w:r>
          <w:rPr>
            <w:noProof/>
            <w:webHidden/>
          </w:rPr>
          <w:fldChar w:fldCharType="begin"/>
        </w:r>
        <w:r>
          <w:rPr>
            <w:noProof/>
            <w:webHidden/>
          </w:rPr>
          <w:instrText xml:space="preserve"> PAGEREF _Toc171279147 \h </w:instrText>
        </w:r>
        <w:r>
          <w:rPr>
            <w:noProof/>
            <w:webHidden/>
          </w:rPr>
        </w:r>
      </w:ins>
      <w:r>
        <w:rPr>
          <w:noProof/>
          <w:webHidden/>
        </w:rPr>
        <w:fldChar w:fldCharType="separate"/>
      </w:r>
      <w:ins w:id="77" w:author="Ahmed Hamza" w:date="2024-07-07T21:11:00Z">
        <w:r>
          <w:rPr>
            <w:noProof/>
            <w:webHidden/>
          </w:rPr>
          <w:t>12</w:t>
        </w:r>
        <w:r>
          <w:rPr>
            <w:noProof/>
            <w:webHidden/>
          </w:rPr>
          <w:fldChar w:fldCharType="end"/>
        </w:r>
        <w:r w:rsidRPr="006F2BB9">
          <w:rPr>
            <w:rStyle w:val="Hyperlink"/>
            <w:noProof/>
          </w:rPr>
          <w:fldChar w:fldCharType="end"/>
        </w:r>
      </w:ins>
    </w:p>
    <w:p w14:paraId="35E6AC99" w14:textId="314A89F2" w:rsidR="004F32F8" w:rsidRDefault="004F32F8">
      <w:pPr>
        <w:pStyle w:val="TOC3"/>
        <w:rPr>
          <w:ins w:id="78" w:author="Ahmed Hamza" w:date="2024-07-07T21:11:00Z"/>
          <w:rFonts w:asciiTheme="minorHAnsi" w:eastAsiaTheme="minorEastAsia" w:hAnsiTheme="minorHAnsi" w:cstheme="minorBidi"/>
          <w:b w:val="0"/>
          <w:noProof/>
          <w:kern w:val="2"/>
          <w:sz w:val="24"/>
          <w:szCs w:val="24"/>
          <w:lang w:val="en-CA"/>
          <w14:ligatures w14:val="standardContextual"/>
        </w:rPr>
      </w:pPr>
      <w:ins w:id="79"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"_Toc171279157"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6.4.1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signalling in the MPD manifest file</w:t>
        </w:r>
        <w:r>
          <w:rPr>
            <w:noProof/>
            <w:webHidden/>
          </w:rPr>
          <w:tab/>
        </w:r>
        <w:r>
          <w:rPr>
            <w:noProof/>
            <w:webHidden/>
          </w:rPr>
          <w:fldChar w:fldCharType="begin"/>
        </w:r>
        <w:r>
          <w:rPr>
            <w:noProof/>
            <w:webHidden/>
          </w:rPr>
          <w:instrText xml:space="preserve"> PAGEREF _Toc171279157 \h </w:instrText>
        </w:r>
        <w:r>
          <w:rPr>
            <w:noProof/>
            <w:webHidden/>
          </w:rPr>
        </w:r>
      </w:ins>
      <w:r>
        <w:rPr>
          <w:noProof/>
          <w:webHidden/>
        </w:rPr>
        <w:fldChar w:fldCharType="separate"/>
      </w:r>
      <w:ins w:id="80" w:author="Ahmed Hamza" w:date="2024-07-07T21:11:00Z">
        <w:r>
          <w:rPr>
            <w:noProof/>
            <w:webHidden/>
          </w:rPr>
          <w:t>12</w:t>
        </w:r>
        <w:r>
          <w:rPr>
            <w:noProof/>
            <w:webHidden/>
          </w:rPr>
          <w:fldChar w:fldCharType="end"/>
        </w:r>
        <w:r w:rsidRPr="006F2BB9">
          <w:rPr>
            <w:rStyle w:val="Hyperlink"/>
            <w:noProof/>
          </w:rPr>
          <w:fldChar w:fldCharType="end"/>
        </w:r>
      </w:ins>
    </w:p>
    <w:p w14:paraId="6D78340F" w14:textId="59851B8D" w:rsidR="004F32F8" w:rsidRDefault="004F32F8">
      <w:pPr>
        <w:pStyle w:val="TOC1"/>
        <w:rPr>
          <w:ins w:id="81" w:author="Ahmed Hamza" w:date="2024-07-07T21:11:00Z"/>
          <w:rFonts w:asciiTheme="minorHAnsi" w:eastAsiaTheme="minorEastAsia" w:hAnsiTheme="minorHAnsi" w:cstheme="minorBidi"/>
          <w:b w:val="0"/>
          <w:noProof/>
          <w:kern w:val="2"/>
          <w:sz w:val="24"/>
          <w:szCs w:val="24"/>
          <w:lang w:val="en-CA"/>
          <w14:ligatures w14:val="standardContextual"/>
        </w:rPr>
      </w:pPr>
      <w:ins w:id="82"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"_Toc171279158"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Annex A (normative)  Green metadata MPEG-DASH schema</w:t>
        </w:r>
        <w:r>
          <w:rPr>
            <w:noProof/>
            <w:webHidden/>
          </w:rPr>
          <w:tab/>
        </w:r>
        <w:r>
          <w:rPr>
            <w:noProof/>
            <w:webHidden/>
          </w:rPr>
          <w:fldChar w:fldCharType="begin"/>
        </w:r>
        <w:r>
          <w:rPr>
            <w:noProof/>
            <w:webHidden/>
          </w:rPr>
          <w:instrText xml:space="preserve"> PAGEREF _Toc171279158 \h </w:instrText>
        </w:r>
        <w:r>
          <w:rPr>
            <w:noProof/>
            <w:webHidden/>
          </w:rPr>
        </w:r>
      </w:ins>
      <w:r>
        <w:rPr>
          <w:noProof/>
          <w:webHidden/>
        </w:rPr>
        <w:fldChar w:fldCharType="separate"/>
      </w:r>
      <w:ins w:id="83" w:author="Ahmed Hamza" w:date="2024-07-07T21:11:00Z">
        <w:r>
          <w:rPr>
            <w:noProof/>
            <w:webHidden/>
          </w:rPr>
          <w:t>17</w:t>
        </w:r>
        <w:r>
          <w:rPr>
            <w:noProof/>
            <w:webHidden/>
          </w:rPr>
          <w:fldChar w:fldCharType="end"/>
        </w:r>
        <w:r w:rsidRPr="006F2BB9">
          <w:rPr>
            <w:rStyle w:val="Hyperlink"/>
            <w:noProof/>
          </w:rPr>
          <w:fldChar w:fldCharType="end"/>
        </w:r>
      </w:ins>
    </w:p>
    <w:p w14:paraId="3772126B" w14:textId="313E0F17" w:rsidR="004F32F8" w:rsidRDefault="004F32F8">
      <w:pPr>
        <w:pStyle w:val="TOC1"/>
        <w:rPr>
          <w:ins w:id="84" w:author="Ahmed Hamza" w:date="2024-07-07T21:11:00Z"/>
          <w:rFonts w:asciiTheme="minorHAnsi" w:eastAsiaTheme="minorEastAsia" w:hAnsiTheme="minorHAnsi" w:cstheme="minorBidi"/>
          <w:b w:val="0"/>
          <w:noProof/>
          <w:kern w:val="2"/>
          <w:sz w:val="24"/>
          <w:szCs w:val="24"/>
          <w:lang w:val="en-CA"/>
          <w14:ligatures w14:val="standardContextual"/>
        </w:rPr>
      </w:pPr>
      <w:ins w:id="85"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"_Toc171279159"</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Annex B (informative)  MPEG-DASH MPD examples</w:t>
        </w:r>
        <w:r>
          <w:rPr>
            <w:noProof/>
            <w:webHidden/>
          </w:rPr>
          <w:tab/>
        </w:r>
        <w:r>
          <w:rPr>
            <w:noProof/>
            <w:webHidden/>
          </w:rPr>
          <w:fldChar w:fldCharType="begin"/>
        </w:r>
        <w:r>
          <w:rPr>
            <w:noProof/>
            <w:webHidden/>
          </w:rPr>
          <w:instrText xml:space="preserve"> PAGEREF _Toc171279159 \h </w:instrText>
        </w:r>
        <w:r>
          <w:rPr>
            <w:noProof/>
            <w:webHidden/>
          </w:rPr>
        </w:r>
      </w:ins>
      <w:r>
        <w:rPr>
          <w:noProof/>
          <w:webHidden/>
        </w:rPr>
        <w:fldChar w:fldCharType="separate"/>
      </w:r>
      <w:ins w:id="86" w:author="Ahmed Hamza" w:date="2024-07-07T21:11:00Z">
        <w:r>
          <w:rPr>
            <w:noProof/>
            <w:webHidden/>
          </w:rPr>
          <w:t>19</w:t>
        </w:r>
        <w:r>
          <w:rPr>
            <w:noProof/>
            <w:webHidden/>
          </w:rPr>
          <w:fldChar w:fldCharType="end"/>
        </w:r>
        <w:r w:rsidRPr="006F2BB9">
          <w:rPr>
            <w:rStyle w:val="Hyperlink"/>
            <w:noProof/>
          </w:rPr>
          <w:fldChar w:fldCharType="end"/>
        </w:r>
      </w:ins>
    </w:p>
    <w:p w14:paraId="2E396D29" w14:textId="440A7A5E" w:rsidR="004F32F8" w:rsidRDefault="004F32F8">
      <w:pPr>
        <w:pStyle w:val="TOC1"/>
        <w:rPr>
          <w:ins w:id="87" w:author="Ahmed Hamza" w:date="2024-07-07T21:11:00Z"/>
          <w:rFonts w:asciiTheme="minorHAnsi" w:eastAsiaTheme="minorEastAsia" w:hAnsiTheme="minorHAnsi" w:cstheme="minorBidi"/>
          <w:b w:val="0"/>
          <w:noProof/>
          <w:kern w:val="2"/>
          <w:sz w:val="24"/>
          <w:szCs w:val="24"/>
          <w:lang w:val="en-CA"/>
          <w14:ligatures w14:val="standardContextual"/>
        </w:rPr>
      </w:pPr>
      <w:ins w:id="88"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"_Toc171279160"</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MPD with decoder power indication metadata</w:t>
        </w:r>
        <w:r>
          <w:rPr>
            <w:noProof/>
            <w:webHidden/>
          </w:rPr>
          <w:tab/>
        </w:r>
        <w:r>
          <w:rPr>
            <w:noProof/>
            <w:webHidden/>
          </w:rPr>
          <w:fldChar w:fldCharType="begin"/>
        </w:r>
        <w:r>
          <w:rPr>
            <w:noProof/>
            <w:webHidden/>
          </w:rPr>
          <w:instrText xml:space="preserve"> PAGEREF _Toc171279160 \h </w:instrText>
        </w:r>
        <w:r>
          <w:rPr>
            <w:noProof/>
            <w:webHidden/>
          </w:rPr>
        </w:r>
      </w:ins>
      <w:r>
        <w:rPr>
          <w:noProof/>
          <w:webHidden/>
        </w:rPr>
        <w:fldChar w:fldCharType="separate"/>
      </w:r>
      <w:ins w:id="89" w:author="Ahmed Hamza" w:date="2024-07-07T21:11:00Z">
        <w:r>
          <w:rPr>
            <w:noProof/>
            <w:webHidden/>
          </w:rPr>
          <w:t>19</w:t>
        </w:r>
        <w:r>
          <w:rPr>
            <w:noProof/>
            <w:webHidden/>
          </w:rPr>
          <w:fldChar w:fldCharType="end"/>
        </w:r>
        <w:r w:rsidRPr="006F2BB9">
          <w:rPr>
            <w:rStyle w:val="Hyperlink"/>
            <w:noProof/>
          </w:rPr>
          <w:fldChar w:fldCharType="end"/>
        </w:r>
      </w:ins>
    </w:p>
    <w:p w14:paraId="6C1D9303" w14:textId="606E82A3" w:rsidR="004F32F8" w:rsidRDefault="004F32F8">
      <w:pPr>
        <w:pStyle w:val="TOC1"/>
        <w:rPr>
          <w:ins w:id="90" w:author="Ahmed Hamza" w:date="2024-07-07T21:11:00Z"/>
          <w:rFonts w:asciiTheme="minorHAnsi" w:eastAsiaTheme="minorEastAsia" w:hAnsiTheme="minorHAnsi" w:cstheme="minorBidi"/>
          <w:b w:val="0"/>
          <w:noProof/>
          <w:kern w:val="2"/>
          <w:sz w:val="24"/>
          <w:szCs w:val="24"/>
          <w:lang w:val="en-CA"/>
          <w14:ligatures w14:val="standardContextual"/>
        </w:rPr>
      </w:pPr>
      <w:ins w:id="91"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"_Toc171279161"</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MPD with display power indication metadata</w:t>
        </w:r>
        <w:r>
          <w:rPr>
            <w:noProof/>
            <w:webHidden/>
          </w:rPr>
          <w:tab/>
        </w:r>
        <w:r>
          <w:rPr>
            <w:noProof/>
            <w:webHidden/>
          </w:rPr>
          <w:fldChar w:fldCharType="begin"/>
        </w:r>
        <w:r>
          <w:rPr>
            <w:noProof/>
            <w:webHidden/>
          </w:rPr>
          <w:instrText xml:space="preserve"> PAGEREF _Toc171279161 \h </w:instrText>
        </w:r>
        <w:r>
          <w:rPr>
            <w:noProof/>
            <w:webHidden/>
          </w:rPr>
        </w:r>
      </w:ins>
      <w:r>
        <w:rPr>
          <w:noProof/>
          <w:webHidden/>
        </w:rPr>
        <w:fldChar w:fldCharType="separate"/>
      </w:r>
      <w:ins w:id="92" w:author="Ahmed Hamza" w:date="2024-07-07T21:11:00Z">
        <w:r>
          <w:rPr>
            <w:noProof/>
            <w:webHidden/>
          </w:rPr>
          <w:t>20</w:t>
        </w:r>
        <w:r>
          <w:rPr>
            <w:noProof/>
            <w:webHidden/>
          </w:rPr>
          <w:fldChar w:fldCharType="end"/>
        </w:r>
        <w:r w:rsidRPr="006F2BB9">
          <w:rPr>
            <w:rStyle w:val="Hyperlink"/>
            <w:noProof/>
          </w:rPr>
          <w:fldChar w:fldCharType="end"/>
        </w:r>
      </w:ins>
    </w:p>
    <w:p w14:paraId="459DC11E" w14:textId="32B67B75" w:rsidR="004F32F8" w:rsidRDefault="004F32F8">
      <w:pPr>
        <w:pStyle w:val="TOC1"/>
        <w:rPr>
          <w:ins w:id="93" w:author="Ahmed Hamza" w:date="2024-07-07T21:11:00Z"/>
          <w:rFonts w:asciiTheme="minorHAnsi" w:eastAsiaTheme="minorEastAsia" w:hAnsiTheme="minorHAnsi" w:cstheme="minorBidi"/>
          <w:b w:val="0"/>
          <w:noProof/>
          <w:kern w:val="2"/>
          <w:sz w:val="24"/>
          <w:szCs w:val="24"/>
          <w:lang w:val="en-CA"/>
          <w14:ligatures w14:val="standardContextual"/>
        </w:rPr>
      </w:pPr>
      <w:ins w:id="94"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"_Toc171279162"</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Examples of MPD with display attenuation map metadata</w:t>
        </w:r>
        <w:r>
          <w:rPr>
            <w:noProof/>
            <w:webHidden/>
          </w:rPr>
          <w:tab/>
        </w:r>
        <w:r>
          <w:rPr>
            <w:noProof/>
            <w:webHidden/>
          </w:rPr>
          <w:fldChar w:fldCharType="begin"/>
        </w:r>
        <w:r>
          <w:rPr>
            <w:noProof/>
            <w:webHidden/>
          </w:rPr>
          <w:instrText xml:space="preserve"> PAGEREF _Toc171279162 \h </w:instrText>
        </w:r>
        <w:r>
          <w:rPr>
            <w:noProof/>
            <w:webHidden/>
          </w:rPr>
        </w:r>
      </w:ins>
      <w:r>
        <w:rPr>
          <w:noProof/>
          <w:webHidden/>
        </w:rPr>
        <w:fldChar w:fldCharType="separate"/>
      </w:r>
      <w:ins w:id="95" w:author="Ahmed Hamza" w:date="2024-07-07T21:11:00Z">
        <w:r>
          <w:rPr>
            <w:noProof/>
            <w:webHidden/>
          </w:rPr>
          <w:t>21</w:t>
        </w:r>
        <w:r>
          <w:rPr>
            <w:noProof/>
            <w:webHidden/>
          </w:rPr>
          <w:fldChar w:fldCharType="end"/>
        </w:r>
        <w:r w:rsidRPr="006F2BB9">
          <w:rPr>
            <w:rStyle w:val="Hyperlink"/>
            <w:noProof/>
          </w:rPr>
          <w:fldChar w:fldCharType="end"/>
        </w:r>
      </w:ins>
    </w:p>
    <w:p w14:paraId="50066C72" w14:textId="0A7004CD" w:rsidR="004F32F8" w:rsidRDefault="004F32F8">
      <w:pPr>
        <w:pStyle w:val="TOC1"/>
        <w:rPr>
          <w:ins w:id="96" w:author="Ahmed Hamza" w:date="2024-07-07T21:11:00Z"/>
          <w:rFonts w:asciiTheme="minorHAnsi" w:eastAsiaTheme="minorEastAsia" w:hAnsiTheme="minorHAnsi" w:cstheme="minorBidi"/>
          <w:b w:val="0"/>
          <w:noProof/>
          <w:kern w:val="2"/>
          <w:sz w:val="24"/>
          <w:szCs w:val="24"/>
          <w:lang w:val="en-CA"/>
          <w14:ligatures w14:val="standardContextual"/>
        </w:rPr>
      </w:pPr>
      <w:ins w:id="97"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"_Toc171279163"</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B.3.1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1</w:t>
        </w:r>
        <w:r>
          <w:rPr>
            <w:noProof/>
            <w:webHidden/>
          </w:rPr>
          <w:tab/>
        </w:r>
        <w:r>
          <w:rPr>
            <w:noProof/>
            <w:webHidden/>
          </w:rPr>
          <w:fldChar w:fldCharType="begin"/>
        </w:r>
        <w:r>
          <w:rPr>
            <w:noProof/>
            <w:webHidden/>
          </w:rPr>
          <w:instrText xml:space="preserve"> PAGEREF _Toc171279163 \h </w:instrText>
        </w:r>
        <w:r>
          <w:rPr>
            <w:noProof/>
            <w:webHidden/>
          </w:rPr>
        </w:r>
      </w:ins>
      <w:r>
        <w:rPr>
          <w:noProof/>
          <w:webHidden/>
        </w:rPr>
        <w:fldChar w:fldCharType="separate"/>
      </w:r>
      <w:ins w:id="98" w:author="Ahmed Hamza" w:date="2024-07-07T21:11:00Z">
        <w:r>
          <w:rPr>
            <w:noProof/>
            <w:webHidden/>
          </w:rPr>
          <w:t>21</w:t>
        </w:r>
        <w:r>
          <w:rPr>
            <w:noProof/>
            <w:webHidden/>
          </w:rPr>
          <w:fldChar w:fldCharType="end"/>
        </w:r>
        <w:r w:rsidRPr="006F2BB9">
          <w:rPr>
            <w:rStyle w:val="Hyperlink"/>
            <w:noProof/>
          </w:rPr>
          <w:fldChar w:fldCharType="end"/>
        </w:r>
      </w:ins>
    </w:p>
    <w:p w14:paraId="217B355F" w14:textId="3D1135D8" w:rsidR="004F32F8" w:rsidRDefault="004F32F8">
      <w:pPr>
        <w:pStyle w:val="TOC1"/>
        <w:rPr>
          <w:ins w:id="99" w:author="Ahmed Hamza" w:date="2024-07-07T21:11:00Z"/>
          <w:rFonts w:asciiTheme="minorHAnsi" w:eastAsiaTheme="minorEastAsia" w:hAnsiTheme="minorHAnsi" w:cstheme="minorBidi"/>
          <w:b w:val="0"/>
          <w:noProof/>
          <w:kern w:val="2"/>
          <w:sz w:val="24"/>
          <w:szCs w:val="24"/>
          <w:lang w:val="en-CA"/>
          <w14:ligatures w14:val="standardContextual"/>
        </w:rPr>
      </w:pPr>
      <w:ins w:id="100"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"_Toc171279164"</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B.3.2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2</w:t>
        </w:r>
        <w:r>
          <w:rPr>
            <w:noProof/>
            <w:webHidden/>
          </w:rPr>
          <w:tab/>
        </w:r>
        <w:r>
          <w:rPr>
            <w:noProof/>
            <w:webHidden/>
          </w:rPr>
          <w:fldChar w:fldCharType="begin"/>
        </w:r>
        <w:r>
          <w:rPr>
            <w:noProof/>
            <w:webHidden/>
          </w:rPr>
          <w:instrText xml:space="preserve"> PAGEREF _Toc171279164 \h </w:instrText>
        </w:r>
        <w:r>
          <w:rPr>
            <w:noProof/>
            <w:webHidden/>
          </w:rPr>
        </w:r>
      </w:ins>
      <w:r>
        <w:rPr>
          <w:noProof/>
          <w:webHidden/>
        </w:rPr>
        <w:fldChar w:fldCharType="separate"/>
      </w:r>
      <w:ins w:id="101" w:author="Ahmed Hamza" w:date="2024-07-07T21:11:00Z">
        <w:r>
          <w:rPr>
            <w:noProof/>
            <w:webHidden/>
          </w:rPr>
          <w:t>22</w:t>
        </w:r>
        <w:r>
          <w:rPr>
            <w:noProof/>
            <w:webHidden/>
          </w:rPr>
          <w:fldChar w:fldCharType="end"/>
        </w:r>
        <w:r w:rsidRPr="006F2BB9">
          <w:rPr>
            <w:rStyle w:val="Hyperlink"/>
            <w:noProof/>
          </w:rPr>
          <w:fldChar w:fldCharType="end"/>
        </w:r>
      </w:ins>
    </w:p>
    <w:p w14:paraId="0EBB3CD4" w14:textId="2F4C56B8" w:rsidR="004F32F8" w:rsidRDefault="004F32F8">
      <w:pPr>
        <w:pStyle w:val="TOC1"/>
        <w:rPr>
          <w:ins w:id="102" w:author="Ahmed Hamza" w:date="2024-07-07T21:11:00Z"/>
          <w:rFonts w:asciiTheme="minorHAnsi" w:eastAsiaTheme="minorEastAsia" w:hAnsiTheme="minorHAnsi" w:cstheme="minorBidi"/>
          <w:b w:val="0"/>
          <w:noProof/>
          <w:kern w:val="2"/>
          <w:sz w:val="24"/>
          <w:szCs w:val="24"/>
          <w:lang w:val="en-CA"/>
          <w14:ligatures w14:val="standardContextual"/>
        </w:rPr>
      </w:pPr>
      <w:ins w:id="103"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"_Toc171279165"</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B.3.3</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Example 3</w:t>
        </w:r>
        <w:r>
          <w:rPr>
            <w:noProof/>
            <w:webHidden/>
          </w:rPr>
          <w:tab/>
        </w:r>
        <w:r>
          <w:rPr>
            <w:noProof/>
            <w:webHidden/>
          </w:rPr>
          <w:fldChar w:fldCharType="begin"/>
        </w:r>
        <w:r>
          <w:rPr>
            <w:noProof/>
            <w:webHidden/>
          </w:rPr>
          <w:instrText xml:space="preserve"> PAGEREF _Toc171279165 \h </w:instrText>
        </w:r>
        <w:r>
          <w:rPr>
            <w:noProof/>
            <w:webHidden/>
          </w:rPr>
        </w:r>
      </w:ins>
      <w:r>
        <w:rPr>
          <w:noProof/>
          <w:webHidden/>
        </w:rPr>
        <w:fldChar w:fldCharType="separate"/>
      </w:r>
      <w:ins w:id="104" w:author="Ahmed Hamza" w:date="2024-07-07T21:11:00Z">
        <w:r>
          <w:rPr>
            <w:noProof/>
            <w:webHidden/>
          </w:rPr>
          <w:t>24</w:t>
        </w:r>
        <w:r>
          <w:rPr>
            <w:noProof/>
            <w:webHidden/>
          </w:rPr>
          <w:fldChar w:fldCharType="end"/>
        </w:r>
        <w:r w:rsidRPr="006F2BB9">
          <w:rPr>
            <w:rStyle w:val="Hyperlink"/>
            <w:noProof/>
          </w:rPr>
          <w:fldChar w:fldCharType="end"/>
        </w:r>
      </w:ins>
    </w:p>
    <w:p w14:paraId="40195726" w14:textId="6621F54B" w:rsidR="004F32F8" w:rsidRDefault="004F32F8">
      <w:pPr>
        <w:pStyle w:val="TOC1"/>
        <w:rPr>
          <w:ins w:id="105" w:author="Ahmed Hamza" w:date="2024-07-07T21:11:00Z"/>
          <w:rFonts w:asciiTheme="minorHAnsi" w:eastAsiaTheme="minorEastAsia" w:hAnsiTheme="minorHAnsi" w:cstheme="minorBidi"/>
          <w:b w:val="0"/>
          <w:noProof/>
          <w:kern w:val="2"/>
          <w:sz w:val="24"/>
          <w:szCs w:val="24"/>
          <w:lang w:val="en-CA"/>
          <w14:ligatures w14:val="standardContextual"/>
        </w:rPr>
      </w:pPr>
      <w:ins w:id="106"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"_Toc171279166"</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 xml:space="preserve">Annex C (informative)  Conformance and </w:t>
        </w:r>
        <w:r w:rsidRPr="006F2BB9">
          <w:rPr>
            <w:rStyle w:val="Hyperlink"/>
            <w:noProof/>
            <w:highlight w:val="yellow"/>
          </w:rPr>
          <w:t>Reference Software</w:t>
        </w:r>
        <w:r>
          <w:rPr>
            <w:noProof/>
            <w:webHidden/>
          </w:rPr>
          <w:tab/>
        </w:r>
        <w:r>
          <w:rPr>
            <w:noProof/>
            <w:webHidden/>
          </w:rPr>
          <w:fldChar w:fldCharType="begin"/>
        </w:r>
        <w:r>
          <w:rPr>
            <w:noProof/>
            <w:webHidden/>
          </w:rPr>
          <w:instrText xml:space="preserve"> PAGEREF _Toc171279166 \h </w:instrText>
        </w:r>
        <w:r>
          <w:rPr>
            <w:noProof/>
            <w:webHidden/>
          </w:rPr>
        </w:r>
      </w:ins>
      <w:r>
        <w:rPr>
          <w:noProof/>
          <w:webHidden/>
        </w:rPr>
        <w:fldChar w:fldCharType="separate"/>
      </w:r>
      <w:ins w:id="107" w:author="Ahmed Hamza" w:date="2024-07-07T21:11:00Z">
        <w:r>
          <w:rPr>
            <w:noProof/>
            <w:webHidden/>
          </w:rPr>
          <w:t>26</w:t>
        </w:r>
        <w:r>
          <w:rPr>
            <w:noProof/>
            <w:webHidden/>
          </w:rPr>
          <w:fldChar w:fldCharType="end"/>
        </w:r>
        <w:r w:rsidRPr="006F2BB9">
          <w:rPr>
            <w:rStyle w:val="Hyperlink"/>
            <w:noProof/>
          </w:rPr>
          <w:fldChar w:fldCharType="end"/>
        </w:r>
      </w:ins>
    </w:p>
    <w:p w14:paraId="2731273F" w14:textId="7708912F" w:rsidR="004F32F8" w:rsidRDefault="004F32F8">
      <w:pPr>
        <w:pStyle w:val="TOC1"/>
        <w:rPr>
          <w:ins w:id="108" w:author="Ahmed Hamza" w:date="2024-07-07T21:11:00Z"/>
          <w:rFonts w:asciiTheme="minorHAnsi" w:eastAsiaTheme="minorEastAsia" w:hAnsiTheme="minorHAnsi" w:cstheme="minorBidi"/>
          <w:b w:val="0"/>
          <w:noProof/>
          <w:kern w:val="2"/>
          <w:sz w:val="24"/>
          <w:szCs w:val="24"/>
          <w:lang w:val="en-CA"/>
          <w14:ligatures w14:val="standardContextual"/>
        </w:rPr>
      </w:pPr>
      <w:ins w:id="109"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power reduction using display adaptation</w:t>
        </w:r>
        <w:r>
          <w:rPr>
            <w:noProof/>
            <w:webHidden/>
          </w:rPr>
          <w:tab/>
        </w:r>
        <w:r>
          <w:rPr>
            <w:noProof/>
            <w:webHidden/>
          </w:rPr>
          <w:fldChar w:fldCharType="begin"/>
        </w:r>
        <w:r>
          <w:rPr>
            <w:noProof/>
            <w:webHidden/>
          </w:rPr>
          <w:instrText xml:space="preserve"> PAGEREF _Toc171279167 \h </w:instrText>
        </w:r>
        <w:r>
          <w:rPr>
            <w:noProof/>
            <w:webHidden/>
          </w:rPr>
        </w:r>
      </w:ins>
      <w:r>
        <w:rPr>
          <w:noProof/>
          <w:webHidden/>
        </w:rPr>
        <w:fldChar w:fldCharType="separate"/>
      </w:r>
      <w:ins w:id="110" w:author="Ahmed Hamza" w:date="2024-07-07T21:11:00Z">
        <w:r>
          <w:rPr>
            <w:noProof/>
            <w:webHidden/>
          </w:rPr>
          <w:t>26</w:t>
        </w:r>
        <w:r>
          <w:rPr>
            <w:noProof/>
            <w:webHidden/>
          </w:rPr>
          <w:fldChar w:fldCharType="end"/>
        </w:r>
        <w:r w:rsidRPr="006F2BB9">
          <w:rPr>
            <w:rStyle w:val="Hyperlink"/>
            <w:noProof/>
          </w:rPr>
          <w:fldChar w:fldCharType="end"/>
        </w:r>
      </w:ins>
    </w:p>
    <w:p w14:paraId="23BB5895" w14:textId="27D54BBA" w:rsidR="004F32F8" w:rsidRDefault="004F32F8">
      <w:pPr>
        <w:pStyle w:val="TOC1"/>
        <w:rPr>
          <w:ins w:id="111" w:author="Ahmed Hamza" w:date="2024-07-07T21:11:00Z"/>
          <w:rFonts w:asciiTheme="minorHAnsi" w:eastAsiaTheme="minorEastAsia" w:hAnsiTheme="minorHAnsi" w:cstheme="minorBidi"/>
          <w:b w:val="0"/>
          <w:noProof/>
          <w:kern w:val="2"/>
          <w:sz w:val="24"/>
          <w:szCs w:val="24"/>
          <w:lang w:val="en-CA"/>
          <w14:ligatures w14:val="standardContextual"/>
        </w:rPr>
      </w:pPr>
      <w:ins w:id="112"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"_Toc171279168"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C.1.1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Conformance test vectors</w:t>
        </w:r>
        <w:r>
          <w:rPr>
            <w:noProof/>
            <w:webHidden/>
          </w:rPr>
          <w:tab/>
        </w:r>
        <w:r>
          <w:rPr>
            <w:noProof/>
            <w:webHidden/>
          </w:rPr>
          <w:fldChar w:fldCharType="begin"/>
        </w:r>
        <w:r>
          <w:rPr>
            <w:noProof/>
            <w:webHidden/>
          </w:rPr>
          <w:instrText xml:space="preserve"> PAGEREF _Toc171279168 \h </w:instrText>
        </w:r>
        <w:r>
          <w:rPr>
            <w:noProof/>
            <w:webHidden/>
          </w:rPr>
        </w:r>
      </w:ins>
      <w:r>
        <w:rPr>
          <w:noProof/>
          <w:webHidden/>
        </w:rPr>
        <w:fldChar w:fldCharType="separate"/>
      </w:r>
      <w:ins w:id="113" w:author="Ahmed Hamza" w:date="2024-07-07T21:11:00Z">
        <w:r>
          <w:rPr>
            <w:noProof/>
            <w:webHidden/>
          </w:rPr>
          <w:t>26</w:t>
        </w:r>
        <w:r>
          <w:rPr>
            <w:noProof/>
            <w:webHidden/>
          </w:rPr>
          <w:fldChar w:fldCharType="end"/>
        </w:r>
        <w:r w:rsidRPr="006F2BB9">
          <w:rPr>
            <w:rStyle w:val="Hyperlink"/>
            <w:noProof/>
          </w:rPr>
          <w:fldChar w:fldCharType="end"/>
        </w:r>
      </w:ins>
    </w:p>
    <w:p w14:paraId="6542048C" w14:textId="4792FBCE" w:rsidR="004F32F8" w:rsidRDefault="004F32F8">
      <w:pPr>
        <w:pStyle w:val="TOC1"/>
        <w:rPr>
          <w:ins w:id="114" w:author="Ahmed Hamza" w:date="2024-07-07T21:11:00Z"/>
          <w:rFonts w:asciiTheme="minorHAnsi" w:eastAsiaTheme="minorEastAsia" w:hAnsiTheme="minorHAnsi" w:cstheme="minorBidi"/>
          <w:b w:val="0"/>
          <w:noProof/>
          <w:kern w:val="2"/>
          <w:sz w:val="24"/>
          <w:szCs w:val="24"/>
          <w:lang w:val="en-CA"/>
          <w14:ligatures w14:val="standardContextual"/>
        </w:rPr>
      </w:pPr>
      <w:ins w:id="115" w:author="Ahmed Hamza" w:date="2024-07-07T21:11:00Z">
        <w:r w:rsidRPr="006F2BB9">
          <w:rPr>
            <w:rStyle w:val="Hyperlink"/>
            <w:noProof/>
          </w:rPr>
          <w:lastRenderedPageBreak/>
          <w:fldChar w:fldCharType="begin"/>
        </w:r>
        <w:r w:rsidRPr="006F2BB9">
          <w:rPr>
            <w:rStyle w:val="Hyperlink"/>
            <w:noProof/>
          </w:rPr>
          <w:instrText xml:space="preserve"> </w:instrText>
        </w:r>
        <w:r>
          <w:rPr>
            <w:noProof/>
          </w:rPr>
          <w:instrText>HYPERLINK \l "_Toc171279169"</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C.1.2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Reference software</w:t>
        </w:r>
        <w:r>
          <w:rPr>
            <w:noProof/>
            <w:webHidden/>
          </w:rPr>
          <w:tab/>
        </w:r>
        <w:r>
          <w:rPr>
            <w:noProof/>
            <w:webHidden/>
          </w:rPr>
          <w:fldChar w:fldCharType="begin"/>
        </w:r>
        <w:r>
          <w:rPr>
            <w:noProof/>
            <w:webHidden/>
          </w:rPr>
          <w:instrText xml:space="preserve"> PAGEREF _Toc171279169 \h </w:instrText>
        </w:r>
        <w:r>
          <w:rPr>
            <w:noProof/>
            <w:webHidden/>
          </w:rPr>
        </w:r>
      </w:ins>
      <w:r>
        <w:rPr>
          <w:noProof/>
          <w:webHidden/>
        </w:rPr>
        <w:fldChar w:fldCharType="separate"/>
      </w:r>
      <w:ins w:id="116" w:author="Ahmed Hamza" w:date="2024-07-07T21:11:00Z">
        <w:r>
          <w:rPr>
            <w:noProof/>
            <w:webHidden/>
          </w:rPr>
          <w:t>26</w:t>
        </w:r>
        <w:r>
          <w:rPr>
            <w:noProof/>
            <w:webHidden/>
          </w:rPr>
          <w:fldChar w:fldCharType="end"/>
        </w:r>
        <w:r w:rsidRPr="006F2BB9">
          <w:rPr>
            <w:rStyle w:val="Hyperlink"/>
            <w:noProof/>
          </w:rPr>
          <w:fldChar w:fldCharType="end"/>
        </w:r>
      </w:ins>
    </w:p>
    <w:p w14:paraId="30B56672" w14:textId="4D4FC53B" w:rsidR="004F32F8" w:rsidRDefault="004F32F8">
      <w:pPr>
        <w:pStyle w:val="TOC1"/>
        <w:rPr>
          <w:ins w:id="117" w:author="Ahmed Hamza" w:date="2024-07-07T21:11:00Z"/>
          <w:rFonts w:asciiTheme="minorHAnsi" w:eastAsiaTheme="minorEastAsia" w:hAnsiTheme="minorHAnsi" w:cstheme="minorBidi"/>
          <w:b w:val="0"/>
          <w:noProof/>
          <w:kern w:val="2"/>
          <w:sz w:val="24"/>
          <w:szCs w:val="24"/>
          <w:lang w:val="en-CA"/>
          <w14:ligatures w14:val="standardContextual"/>
        </w:rPr>
      </w:pPr>
      <w:ins w:id="118"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"_Toc171279170"</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Energy-efficient media selection</w:t>
        </w:r>
        <w:r>
          <w:rPr>
            <w:noProof/>
            <w:webHidden/>
          </w:rPr>
          <w:tab/>
        </w:r>
        <w:r>
          <w:rPr>
            <w:noProof/>
            <w:webHidden/>
          </w:rPr>
          <w:fldChar w:fldCharType="begin"/>
        </w:r>
        <w:r>
          <w:rPr>
            <w:noProof/>
            <w:webHidden/>
          </w:rPr>
          <w:instrText xml:space="preserve"> PAGEREF _Toc171279170 \h </w:instrText>
        </w:r>
        <w:r>
          <w:rPr>
            <w:noProof/>
            <w:webHidden/>
          </w:rPr>
        </w:r>
      </w:ins>
      <w:r>
        <w:rPr>
          <w:noProof/>
          <w:webHidden/>
        </w:rPr>
        <w:fldChar w:fldCharType="separate"/>
      </w:r>
      <w:ins w:id="119" w:author="Ahmed Hamza" w:date="2024-07-07T21:11:00Z">
        <w:r>
          <w:rPr>
            <w:noProof/>
            <w:webHidden/>
          </w:rPr>
          <w:t>26</w:t>
        </w:r>
        <w:r>
          <w:rPr>
            <w:noProof/>
            <w:webHidden/>
          </w:rPr>
          <w:fldChar w:fldCharType="end"/>
        </w:r>
        <w:r w:rsidRPr="006F2BB9">
          <w:rPr>
            <w:rStyle w:val="Hyperlink"/>
            <w:noProof/>
          </w:rPr>
          <w:fldChar w:fldCharType="end"/>
        </w:r>
      </w:ins>
    </w:p>
    <w:p w14:paraId="3A27F95C" w14:textId="2556CAC8" w:rsidR="004F32F8" w:rsidRDefault="004F32F8">
      <w:pPr>
        <w:pStyle w:val="TOC1"/>
        <w:rPr>
          <w:ins w:id="120" w:author="Ahmed Hamza" w:date="2024-07-07T21:11:00Z"/>
          <w:rFonts w:asciiTheme="minorHAnsi" w:eastAsiaTheme="minorEastAsia" w:hAnsiTheme="minorHAnsi" w:cstheme="minorBidi"/>
          <w:b w:val="0"/>
          <w:noProof/>
          <w:kern w:val="2"/>
          <w:sz w:val="24"/>
          <w:szCs w:val="24"/>
          <w:lang w:val="en-CA"/>
          <w14:ligatures w14:val="standardContextual"/>
        </w:rPr>
      </w:pPr>
      <w:ins w:id="121"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"_Toc171279171"</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Conformance test vectors</w:t>
        </w:r>
        <w:r>
          <w:rPr>
            <w:noProof/>
            <w:webHidden/>
          </w:rPr>
          <w:tab/>
        </w:r>
        <w:r>
          <w:rPr>
            <w:noProof/>
            <w:webHidden/>
          </w:rPr>
          <w:fldChar w:fldCharType="begin"/>
        </w:r>
        <w:r>
          <w:rPr>
            <w:noProof/>
            <w:webHidden/>
          </w:rPr>
          <w:instrText xml:space="preserve"> PAGEREF _Toc171279171 \h </w:instrText>
        </w:r>
        <w:r>
          <w:rPr>
            <w:noProof/>
            <w:webHidden/>
          </w:rPr>
        </w:r>
      </w:ins>
      <w:r>
        <w:rPr>
          <w:noProof/>
          <w:webHidden/>
        </w:rPr>
        <w:fldChar w:fldCharType="separate"/>
      </w:r>
      <w:ins w:id="122" w:author="Ahmed Hamza" w:date="2024-07-07T21:11:00Z">
        <w:r>
          <w:rPr>
            <w:noProof/>
            <w:webHidden/>
          </w:rPr>
          <w:t>26</w:t>
        </w:r>
        <w:r>
          <w:rPr>
            <w:noProof/>
            <w:webHidden/>
          </w:rPr>
          <w:fldChar w:fldCharType="end"/>
        </w:r>
        <w:r w:rsidRPr="006F2BB9">
          <w:rPr>
            <w:rStyle w:val="Hyperlink"/>
            <w:noProof/>
          </w:rPr>
          <w:fldChar w:fldCharType="end"/>
        </w:r>
      </w:ins>
    </w:p>
    <w:p w14:paraId="2A95FF03" w14:textId="765F7D36" w:rsidR="004F32F8" w:rsidRDefault="004F32F8">
      <w:pPr>
        <w:pStyle w:val="TOC1"/>
        <w:rPr>
          <w:ins w:id="123" w:author="Ahmed Hamza" w:date="2024-07-07T21:11:00Z"/>
          <w:rFonts w:asciiTheme="minorHAnsi" w:eastAsiaTheme="minorEastAsia" w:hAnsiTheme="minorHAnsi" w:cstheme="minorBidi"/>
          <w:b w:val="0"/>
          <w:noProof/>
          <w:kern w:val="2"/>
          <w:sz w:val="24"/>
          <w:szCs w:val="24"/>
          <w:lang w:val="en-CA"/>
          <w14:ligatures w14:val="standardContextual"/>
        </w:rPr>
      </w:pPr>
      <w:ins w:id="124"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"_Toc171279172"</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C.2.2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Reference software</w:t>
        </w:r>
        <w:r>
          <w:rPr>
            <w:noProof/>
            <w:webHidden/>
          </w:rPr>
          <w:tab/>
        </w:r>
        <w:r>
          <w:rPr>
            <w:noProof/>
            <w:webHidden/>
          </w:rPr>
          <w:fldChar w:fldCharType="begin"/>
        </w:r>
        <w:r>
          <w:rPr>
            <w:noProof/>
            <w:webHidden/>
          </w:rPr>
          <w:instrText xml:space="preserve"> PAGEREF _Toc171279172 \h </w:instrText>
        </w:r>
        <w:r>
          <w:rPr>
            <w:noProof/>
            <w:webHidden/>
          </w:rPr>
        </w:r>
      </w:ins>
      <w:r>
        <w:rPr>
          <w:noProof/>
          <w:webHidden/>
        </w:rPr>
        <w:fldChar w:fldCharType="separate"/>
      </w:r>
      <w:ins w:id="125" w:author="Ahmed Hamza" w:date="2024-07-07T21:11:00Z">
        <w:r>
          <w:rPr>
            <w:noProof/>
            <w:webHidden/>
          </w:rPr>
          <w:t>27</w:t>
        </w:r>
        <w:r>
          <w:rPr>
            <w:noProof/>
            <w:webHidden/>
          </w:rPr>
          <w:fldChar w:fldCharType="end"/>
        </w:r>
        <w:r w:rsidRPr="006F2BB9">
          <w:rPr>
            <w:rStyle w:val="Hyperlink"/>
            <w:noProof/>
          </w:rPr>
          <w:fldChar w:fldCharType="end"/>
        </w:r>
      </w:ins>
    </w:p>
    <w:p w14:paraId="5764DF98" w14:textId="0C226AC8" w:rsidR="004F32F8" w:rsidRDefault="004F32F8">
      <w:pPr>
        <w:pStyle w:val="TOC1"/>
        <w:rPr>
          <w:ins w:id="126" w:author="Ahmed Hamza" w:date="2024-07-07T21:11:00Z"/>
          <w:rFonts w:asciiTheme="minorHAnsi" w:eastAsiaTheme="minorEastAsia" w:hAnsiTheme="minorHAnsi" w:cstheme="minorBidi"/>
          <w:b w:val="0"/>
          <w:noProof/>
          <w:kern w:val="2"/>
          <w:sz w:val="24"/>
          <w:szCs w:val="24"/>
          <w:lang w:val="en-CA"/>
          <w14:ligatures w14:val="standardContextual"/>
        </w:rPr>
      </w:pPr>
      <w:ins w:id="127"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"_Toc171279173"</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Annex D (informative)  Generation and Use of Green Metadata</w:t>
        </w:r>
        <w:r>
          <w:rPr>
            <w:noProof/>
            <w:webHidden/>
          </w:rPr>
          <w:tab/>
        </w:r>
        <w:r>
          <w:rPr>
            <w:noProof/>
            <w:webHidden/>
          </w:rPr>
          <w:fldChar w:fldCharType="begin"/>
        </w:r>
        <w:r>
          <w:rPr>
            <w:noProof/>
            <w:webHidden/>
          </w:rPr>
          <w:instrText xml:space="preserve"> PAGEREF _Toc171279173 \h </w:instrText>
        </w:r>
        <w:r>
          <w:rPr>
            <w:noProof/>
            <w:webHidden/>
          </w:rPr>
        </w:r>
      </w:ins>
      <w:r>
        <w:rPr>
          <w:noProof/>
          <w:webHidden/>
        </w:rPr>
        <w:fldChar w:fldCharType="separate"/>
      </w:r>
      <w:ins w:id="128" w:author="Ahmed Hamza" w:date="2024-07-07T21:11:00Z">
        <w:r>
          <w:rPr>
            <w:noProof/>
            <w:webHidden/>
          </w:rPr>
          <w:t>28</w:t>
        </w:r>
        <w:r>
          <w:rPr>
            <w:noProof/>
            <w:webHidden/>
          </w:rPr>
          <w:fldChar w:fldCharType="end"/>
        </w:r>
        <w:r w:rsidRPr="006F2BB9">
          <w:rPr>
            <w:rStyle w:val="Hyperlink"/>
            <w:noProof/>
          </w:rPr>
          <w:fldChar w:fldCharType="end"/>
        </w:r>
      </w:ins>
    </w:p>
    <w:p w14:paraId="53E2AB53" w14:textId="33E29E55" w:rsidR="004F32F8" w:rsidRDefault="004F32F8">
      <w:pPr>
        <w:pStyle w:val="TOC1"/>
        <w:rPr>
          <w:ins w:id="129" w:author="Ahmed Hamza" w:date="2024-07-07T21:11:00Z"/>
          <w:rFonts w:asciiTheme="minorHAnsi" w:eastAsiaTheme="minorEastAsia" w:hAnsiTheme="minorHAnsi" w:cstheme="minorBidi"/>
          <w:b w:val="0"/>
          <w:noProof/>
          <w:kern w:val="2"/>
          <w:sz w:val="24"/>
          <w:szCs w:val="24"/>
          <w:lang w:val="en-CA"/>
          <w14:ligatures w14:val="standardContextual"/>
        </w:rPr>
      </w:pPr>
      <w:ins w:id="130"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"_Toc171279174"</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Decoder and display power indication</w:t>
        </w:r>
        <w:r>
          <w:rPr>
            <w:noProof/>
            <w:webHidden/>
          </w:rPr>
          <w:tab/>
        </w:r>
        <w:r>
          <w:rPr>
            <w:noProof/>
            <w:webHidden/>
          </w:rPr>
          <w:fldChar w:fldCharType="begin"/>
        </w:r>
        <w:r>
          <w:rPr>
            <w:noProof/>
            <w:webHidden/>
          </w:rPr>
          <w:instrText xml:space="preserve"> PAGEREF _Toc171279174 \h </w:instrText>
        </w:r>
        <w:r>
          <w:rPr>
            <w:noProof/>
            <w:webHidden/>
          </w:rPr>
        </w:r>
      </w:ins>
      <w:r>
        <w:rPr>
          <w:noProof/>
          <w:webHidden/>
        </w:rPr>
        <w:fldChar w:fldCharType="separate"/>
      </w:r>
      <w:ins w:id="131" w:author="Ahmed Hamza" w:date="2024-07-07T21:11:00Z">
        <w:r>
          <w:rPr>
            <w:noProof/>
            <w:webHidden/>
          </w:rPr>
          <w:t>28</w:t>
        </w:r>
        <w:r>
          <w:rPr>
            <w:noProof/>
            <w:webHidden/>
          </w:rPr>
          <w:fldChar w:fldCharType="end"/>
        </w:r>
        <w:r w:rsidRPr="006F2BB9">
          <w:rPr>
            <w:rStyle w:val="Hyperlink"/>
            <w:noProof/>
          </w:rPr>
          <w:fldChar w:fldCharType="end"/>
        </w:r>
      </w:ins>
    </w:p>
    <w:p w14:paraId="39D37894" w14:textId="2C4E160A" w:rsidR="004F32F8" w:rsidRDefault="004F32F8">
      <w:pPr>
        <w:pStyle w:val="TOC1"/>
        <w:rPr>
          <w:ins w:id="132" w:author="Ahmed Hamza" w:date="2024-07-07T21:11:00Z"/>
          <w:rFonts w:asciiTheme="minorHAnsi" w:eastAsiaTheme="minorEastAsia" w:hAnsiTheme="minorHAnsi" w:cstheme="minorBidi"/>
          <w:b w:val="0"/>
          <w:noProof/>
          <w:kern w:val="2"/>
          <w:sz w:val="24"/>
          <w:szCs w:val="24"/>
          <w:lang w:val="en-CA"/>
          <w14:ligatures w14:val="standardContextual"/>
        </w:rPr>
      </w:pPr>
      <w:ins w:id="133"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"_Toc171279175"</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D.1.1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generation at the server side</w:t>
        </w:r>
        <w:r>
          <w:rPr>
            <w:noProof/>
            <w:webHidden/>
          </w:rPr>
          <w:tab/>
        </w:r>
        <w:r>
          <w:rPr>
            <w:noProof/>
            <w:webHidden/>
          </w:rPr>
          <w:fldChar w:fldCharType="begin"/>
        </w:r>
        <w:r>
          <w:rPr>
            <w:noProof/>
            <w:webHidden/>
          </w:rPr>
          <w:instrText xml:space="preserve"> PAGEREF _Toc171279175 \h </w:instrText>
        </w:r>
        <w:r>
          <w:rPr>
            <w:noProof/>
            <w:webHidden/>
          </w:rPr>
        </w:r>
      </w:ins>
      <w:r>
        <w:rPr>
          <w:noProof/>
          <w:webHidden/>
        </w:rPr>
        <w:fldChar w:fldCharType="separate"/>
      </w:r>
      <w:ins w:id="134" w:author="Ahmed Hamza" w:date="2024-07-07T21:11:00Z">
        <w:r>
          <w:rPr>
            <w:noProof/>
            <w:webHidden/>
          </w:rPr>
          <w:t>28</w:t>
        </w:r>
        <w:r>
          <w:rPr>
            <w:noProof/>
            <w:webHidden/>
          </w:rPr>
          <w:fldChar w:fldCharType="end"/>
        </w:r>
        <w:r w:rsidRPr="006F2BB9">
          <w:rPr>
            <w:rStyle w:val="Hyperlink"/>
            <w:noProof/>
          </w:rPr>
          <w:fldChar w:fldCharType="end"/>
        </w:r>
      </w:ins>
    </w:p>
    <w:p w14:paraId="00C58F0D" w14:textId="52FE5A59" w:rsidR="004F32F8" w:rsidRDefault="004F32F8">
      <w:pPr>
        <w:pStyle w:val="TOC1"/>
        <w:rPr>
          <w:ins w:id="135" w:author="Ahmed Hamza" w:date="2024-07-07T21:11:00Z"/>
          <w:rFonts w:asciiTheme="minorHAnsi" w:eastAsiaTheme="minorEastAsia" w:hAnsiTheme="minorHAnsi" w:cstheme="minorBidi"/>
          <w:b w:val="0"/>
          <w:noProof/>
          <w:kern w:val="2"/>
          <w:sz w:val="24"/>
          <w:szCs w:val="24"/>
          <w:lang w:val="en-CA"/>
          <w14:ligatures w14:val="standardContextual"/>
        </w:rPr>
      </w:pPr>
      <w:ins w:id="136"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"_Toc171279176"</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D.1.2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Use of metadata at the client</w:t>
        </w:r>
        <w:r>
          <w:rPr>
            <w:noProof/>
            <w:webHidden/>
          </w:rPr>
          <w:tab/>
        </w:r>
        <w:r>
          <w:rPr>
            <w:noProof/>
            <w:webHidden/>
          </w:rPr>
          <w:fldChar w:fldCharType="begin"/>
        </w:r>
        <w:r>
          <w:rPr>
            <w:noProof/>
            <w:webHidden/>
          </w:rPr>
          <w:instrText xml:space="preserve"> PAGEREF _Toc171279176 \h </w:instrText>
        </w:r>
        <w:r>
          <w:rPr>
            <w:noProof/>
            <w:webHidden/>
          </w:rPr>
        </w:r>
      </w:ins>
      <w:r>
        <w:rPr>
          <w:noProof/>
          <w:webHidden/>
        </w:rPr>
        <w:fldChar w:fldCharType="separate"/>
      </w:r>
      <w:ins w:id="137" w:author="Ahmed Hamza" w:date="2024-07-07T21:11:00Z">
        <w:r>
          <w:rPr>
            <w:noProof/>
            <w:webHidden/>
          </w:rPr>
          <w:t>29</w:t>
        </w:r>
        <w:r>
          <w:rPr>
            <w:noProof/>
            <w:webHidden/>
          </w:rPr>
          <w:fldChar w:fldCharType="end"/>
        </w:r>
        <w:r w:rsidRPr="006F2BB9">
          <w:rPr>
            <w:rStyle w:val="Hyperlink"/>
            <w:noProof/>
          </w:rPr>
          <w:fldChar w:fldCharType="end"/>
        </w:r>
      </w:ins>
    </w:p>
    <w:p w14:paraId="360D8B90" w14:textId="25AF74B8" w:rsidR="004F32F8" w:rsidRDefault="004F32F8">
      <w:pPr>
        <w:pStyle w:val="TOC1"/>
        <w:rPr>
          <w:ins w:id="138" w:author="Ahmed Hamza" w:date="2024-07-07T21:11:00Z"/>
          <w:rFonts w:asciiTheme="minorHAnsi" w:eastAsiaTheme="minorEastAsia" w:hAnsiTheme="minorHAnsi" w:cstheme="minorBidi"/>
          <w:b w:val="0"/>
          <w:noProof/>
          <w:kern w:val="2"/>
          <w:sz w:val="24"/>
          <w:szCs w:val="24"/>
          <w:lang w:val="en-CA"/>
          <w14:ligatures w14:val="standardContextual"/>
        </w:rPr>
      </w:pPr>
      <w:ins w:id="139"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"_Toc171279177"</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Display attenuation maps</w:t>
        </w:r>
        <w:r>
          <w:rPr>
            <w:noProof/>
            <w:webHidden/>
          </w:rPr>
          <w:tab/>
        </w:r>
        <w:r>
          <w:rPr>
            <w:noProof/>
            <w:webHidden/>
          </w:rPr>
          <w:fldChar w:fldCharType="begin"/>
        </w:r>
        <w:r>
          <w:rPr>
            <w:noProof/>
            <w:webHidden/>
          </w:rPr>
          <w:instrText xml:space="preserve"> PAGEREF _Toc171279177 \h </w:instrText>
        </w:r>
        <w:r>
          <w:rPr>
            <w:noProof/>
            <w:webHidden/>
          </w:rPr>
        </w:r>
      </w:ins>
      <w:r>
        <w:rPr>
          <w:noProof/>
          <w:webHidden/>
        </w:rPr>
        <w:fldChar w:fldCharType="separate"/>
      </w:r>
      <w:ins w:id="140" w:author="Ahmed Hamza" w:date="2024-07-07T21:11:00Z">
        <w:r>
          <w:rPr>
            <w:noProof/>
            <w:webHidden/>
          </w:rPr>
          <w:t>32</w:t>
        </w:r>
        <w:r>
          <w:rPr>
            <w:noProof/>
            <w:webHidden/>
          </w:rPr>
          <w:fldChar w:fldCharType="end"/>
        </w:r>
        <w:r w:rsidRPr="006F2BB9">
          <w:rPr>
            <w:rStyle w:val="Hyperlink"/>
            <w:noProof/>
          </w:rPr>
          <w:fldChar w:fldCharType="end"/>
        </w:r>
      </w:ins>
    </w:p>
    <w:p w14:paraId="40AFE2BD" w14:textId="6610033C" w:rsidR="004F32F8" w:rsidRDefault="004F32F8">
      <w:pPr>
        <w:pStyle w:val="TOC1"/>
        <w:rPr>
          <w:ins w:id="141" w:author="Ahmed Hamza" w:date="2024-07-07T21:11:00Z"/>
          <w:rFonts w:asciiTheme="minorHAnsi" w:eastAsiaTheme="minorEastAsia" w:hAnsiTheme="minorHAnsi" w:cstheme="minorBidi"/>
          <w:b w:val="0"/>
          <w:noProof/>
          <w:kern w:val="2"/>
          <w:sz w:val="24"/>
          <w:szCs w:val="24"/>
          <w:lang w:val="en-CA"/>
          <w14:ligatures w14:val="standardContextual"/>
        </w:rPr>
      </w:pPr>
      <w:ins w:id="142"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"_Toc171279178"</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D.2.1</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Metadata generation at the server side</w:t>
        </w:r>
        <w:r>
          <w:rPr>
            <w:noProof/>
            <w:webHidden/>
          </w:rPr>
          <w:tab/>
        </w:r>
        <w:r>
          <w:rPr>
            <w:noProof/>
            <w:webHidden/>
          </w:rPr>
          <w:fldChar w:fldCharType="begin"/>
        </w:r>
        <w:r>
          <w:rPr>
            <w:noProof/>
            <w:webHidden/>
          </w:rPr>
          <w:instrText xml:space="preserve"> PAGEREF _Toc171279178 \h </w:instrText>
        </w:r>
        <w:r>
          <w:rPr>
            <w:noProof/>
            <w:webHidden/>
          </w:rPr>
        </w:r>
      </w:ins>
      <w:r>
        <w:rPr>
          <w:noProof/>
          <w:webHidden/>
        </w:rPr>
        <w:fldChar w:fldCharType="separate"/>
      </w:r>
      <w:ins w:id="143" w:author="Ahmed Hamza" w:date="2024-07-07T21:11:00Z">
        <w:r>
          <w:rPr>
            <w:noProof/>
            <w:webHidden/>
          </w:rPr>
          <w:t>32</w:t>
        </w:r>
        <w:r>
          <w:rPr>
            <w:noProof/>
            <w:webHidden/>
          </w:rPr>
          <w:fldChar w:fldCharType="end"/>
        </w:r>
        <w:r w:rsidRPr="006F2BB9">
          <w:rPr>
            <w:rStyle w:val="Hyperlink"/>
            <w:noProof/>
          </w:rPr>
          <w:fldChar w:fldCharType="end"/>
        </w:r>
      </w:ins>
    </w:p>
    <w:p w14:paraId="369A4048" w14:textId="0279CEA8" w:rsidR="004F32F8" w:rsidRDefault="004F32F8">
      <w:pPr>
        <w:pStyle w:val="TOC1"/>
        <w:rPr>
          <w:ins w:id="144" w:author="Ahmed Hamza" w:date="2024-07-07T21:11:00Z"/>
          <w:rFonts w:asciiTheme="minorHAnsi" w:eastAsiaTheme="minorEastAsia" w:hAnsiTheme="minorHAnsi" w:cstheme="minorBidi"/>
          <w:b w:val="0"/>
          <w:noProof/>
          <w:kern w:val="2"/>
          <w:sz w:val="24"/>
          <w:szCs w:val="24"/>
          <w:lang w:val="en-CA"/>
          <w14:ligatures w14:val="standardContextual"/>
        </w:rPr>
      </w:pPr>
      <w:ins w:id="145"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"_Toc171279179"</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D.2.2</w:t>
        </w:r>
        <w:r>
          <w:rPr>
            <w:rFonts w:asciiTheme="minorHAnsi" w:eastAsiaTheme="minorEastAsia" w:hAnsiTheme="minorHAnsi" w:cstheme="minorBidi"/>
            <w:b w:val="0"/>
            <w:noProof/>
            <w:kern w:val="2"/>
            <w:sz w:val="24"/>
            <w:szCs w:val="24"/>
            <w:lang w:val="en-CA"/>
            <w14:ligatures w14:val="standardContextual"/>
          </w:rPr>
          <w:tab/>
        </w:r>
        <w:r w:rsidRPr="006F2BB9">
          <w:rPr>
            <w:rStyle w:val="Hyperlink"/>
            <w:noProof/>
          </w:rPr>
          <w:t>Use of metadata at the client</w:t>
        </w:r>
        <w:r>
          <w:rPr>
            <w:noProof/>
            <w:webHidden/>
          </w:rPr>
          <w:tab/>
        </w:r>
        <w:r>
          <w:rPr>
            <w:noProof/>
            <w:webHidden/>
          </w:rPr>
          <w:fldChar w:fldCharType="begin"/>
        </w:r>
        <w:r>
          <w:rPr>
            <w:noProof/>
            <w:webHidden/>
          </w:rPr>
          <w:instrText xml:space="preserve"> PAGEREF _Toc171279179 \h </w:instrText>
        </w:r>
        <w:r>
          <w:rPr>
            <w:noProof/>
            <w:webHidden/>
          </w:rPr>
        </w:r>
      </w:ins>
      <w:r>
        <w:rPr>
          <w:noProof/>
          <w:webHidden/>
        </w:rPr>
        <w:fldChar w:fldCharType="separate"/>
      </w:r>
      <w:ins w:id="146" w:author="Ahmed Hamza" w:date="2024-07-07T21:11:00Z">
        <w:r>
          <w:rPr>
            <w:noProof/>
            <w:webHidden/>
          </w:rPr>
          <w:t>33</w:t>
        </w:r>
        <w:r>
          <w:rPr>
            <w:noProof/>
            <w:webHidden/>
          </w:rPr>
          <w:fldChar w:fldCharType="end"/>
        </w:r>
        <w:r w:rsidRPr="006F2BB9">
          <w:rPr>
            <w:rStyle w:val="Hyperlink"/>
            <w:noProof/>
          </w:rPr>
          <w:fldChar w:fldCharType="end"/>
        </w:r>
      </w:ins>
    </w:p>
    <w:p w14:paraId="56A0D8E8" w14:textId="141F8CE2" w:rsidR="004F32F8" w:rsidRDefault="004F32F8">
      <w:pPr>
        <w:pStyle w:val="TOC1"/>
        <w:rPr>
          <w:ins w:id="147" w:author="Ahmed Hamza" w:date="2024-07-07T21:11:00Z"/>
          <w:rFonts w:asciiTheme="minorHAnsi" w:eastAsiaTheme="minorEastAsia" w:hAnsiTheme="minorHAnsi" w:cstheme="minorBidi"/>
          <w:b w:val="0"/>
          <w:noProof/>
          <w:kern w:val="2"/>
          <w:sz w:val="24"/>
          <w:szCs w:val="24"/>
          <w:lang w:val="en-CA"/>
          <w14:ligatures w14:val="standardContextual"/>
        </w:rPr>
      </w:pPr>
      <w:ins w:id="148" w:author="Ahmed Hamza" w:date="2024-07-07T21:11:00Z">
        <w:r w:rsidRPr="006F2BB9">
          <w:rPr>
            <w:rStyle w:val="Hyperlink"/>
            <w:noProof/>
          </w:rPr>
          <w:fldChar w:fldCharType="begin"/>
        </w:r>
        <w:r w:rsidRPr="006F2BB9">
          <w:rPr>
            <w:rStyle w:val="Hyperlink"/>
            <w:noProof/>
          </w:rPr>
          <w:instrText xml:space="preserve"> </w:instrText>
        </w:r>
        <w:r>
          <w:rPr>
            <w:noProof/>
          </w:rPr>
          <w:instrText>HYPERLINK \l "_Toc171279180"</w:instrText>
        </w:r>
        <w:r w:rsidRPr="006F2BB9">
          <w:rPr>
            <w:rStyle w:val="Hyperlink"/>
            <w:noProof/>
          </w:rPr>
          <w:instrText xml:space="preserve"> </w:instrText>
        </w:r>
        <w:r w:rsidRPr="006F2BB9">
          <w:rPr>
            <w:rStyle w:val="Hyperlink"/>
            <w:noProof/>
          </w:rPr>
        </w:r>
        <w:r w:rsidRPr="006F2BB9">
          <w:rPr>
            <w:rStyle w:val="Hyperlink"/>
            <w:noProof/>
          </w:rPr>
          <w:fldChar w:fldCharType="separate"/>
        </w:r>
        <w:r w:rsidRPr="006F2BB9">
          <w:rPr>
            <w:rStyle w:val="Hyperlink"/>
            <w:noProof/>
          </w:rPr>
          <w:t>Bibliography</w:t>
        </w:r>
        <w:r>
          <w:rPr>
            <w:noProof/>
            <w:webHidden/>
          </w:rPr>
          <w:tab/>
        </w:r>
        <w:r>
          <w:rPr>
            <w:noProof/>
            <w:webHidden/>
          </w:rPr>
          <w:fldChar w:fldCharType="begin"/>
        </w:r>
        <w:r>
          <w:rPr>
            <w:noProof/>
            <w:webHidden/>
          </w:rPr>
          <w:instrText xml:space="preserve"> PAGEREF _Toc171279180 \h </w:instrText>
        </w:r>
        <w:r>
          <w:rPr>
            <w:noProof/>
            <w:webHidden/>
          </w:rPr>
        </w:r>
      </w:ins>
      <w:r>
        <w:rPr>
          <w:noProof/>
          <w:webHidden/>
        </w:rPr>
        <w:fldChar w:fldCharType="separate"/>
      </w:r>
      <w:ins w:id="149" w:author="Ahmed Hamza" w:date="2024-07-07T21:11:00Z">
        <w:r>
          <w:rPr>
            <w:noProof/>
            <w:webHidden/>
          </w:rPr>
          <w:t>34</w:t>
        </w:r>
        <w:r>
          <w:rPr>
            <w:noProof/>
            <w:webHidden/>
          </w:rPr>
          <w:fldChar w:fldCharType="end"/>
        </w:r>
        <w:r w:rsidRPr="006F2BB9">
          <w:rPr>
            <w:rStyle w:val="Hyperlink"/>
            <w:noProof/>
          </w:rPr>
          <w:fldChar w:fldCharType="end"/>
        </w:r>
      </w:ins>
    </w:p>
    <w:p w14:paraId="6FDFE118" w14:textId="73AE1272" w:rsidR="007E030E" w:rsidDel="004F32F8" w:rsidRDefault="007E030E">
      <w:pPr>
        <w:pStyle w:val="TOC1"/>
        <w:rPr>
          <w:del w:id="150" w:author="Ahmed Hamza" w:date="2024-07-07T21:11:00Z"/>
          <w:rFonts w:asciiTheme="minorHAnsi" w:eastAsiaTheme="minorEastAsia" w:hAnsiTheme="minorHAnsi" w:cstheme="minorBidi"/>
          <w:b w:val="0"/>
          <w:noProof/>
          <w:kern w:val="2"/>
          <w:lang w:val="en-US" w:eastAsia="ja-JP"/>
          <w14:ligatures w14:val="standardContextual"/>
        </w:rPr>
      </w:pPr>
      <w:del w:id="151" w:author="Ahmed Hamza" w:date="2024-07-07T21:11:00Z">
        <w:r w:rsidRPr="004F32F8" w:rsidDel="004F32F8">
          <w:rPr>
            <w:noProof/>
            <w:lang w:val="fr-FR"/>
            <w:rPrChange w:id="152" w:author="Ahmed Hamza" w:date="2024-07-07T21:11:00Z">
              <w:rPr>
                <w:rStyle w:val="Hyperlink"/>
                <w:noProof/>
              </w:rPr>
            </w:rPrChange>
          </w:rPr>
          <w:delText>Foreword</w:delText>
        </w:r>
        <w:r w:rsidDel="004F32F8">
          <w:rPr>
            <w:noProof/>
            <w:webHidden/>
          </w:rPr>
          <w:tab/>
          <w:delText>v</w:delText>
        </w:r>
      </w:del>
    </w:p>
    <w:p w14:paraId="7ACB589D" w14:textId="52920607" w:rsidR="007E030E" w:rsidDel="004F32F8" w:rsidRDefault="007E030E">
      <w:pPr>
        <w:pStyle w:val="TOC1"/>
        <w:rPr>
          <w:del w:id="153" w:author="Ahmed Hamza" w:date="2024-07-07T21:11:00Z"/>
          <w:rFonts w:asciiTheme="minorHAnsi" w:eastAsiaTheme="minorEastAsia" w:hAnsiTheme="minorHAnsi" w:cstheme="minorBidi"/>
          <w:b w:val="0"/>
          <w:noProof/>
          <w:kern w:val="2"/>
          <w:lang w:val="en-US" w:eastAsia="ja-JP"/>
          <w14:ligatures w14:val="standardContextual"/>
        </w:rPr>
      </w:pPr>
      <w:del w:id="154" w:author="Ahmed Hamza" w:date="2024-07-07T21:11:00Z">
        <w:r w:rsidRPr="004F32F8" w:rsidDel="004F32F8">
          <w:rPr>
            <w:noProof/>
            <w:lang w:val="fr-FR"/>
            <w:rPrChange w:id="155" w:author="Ahmed Hamza" w:date="2024-07-07T21:11:00Z">
              <w:rPr>
                <w:rStyle w:val="Hyperlink"/>
                <w:noProof/>
              </w:rPr>
            </w:rPrChange>
          </w:rPr>
          <w:delText>Introduction</w:delText>
        </w:r>
        <w:r w:rsidDel="004F32F8">
          <w:rPr>
            <w:noProof/>
            <w:webHidden/>
          </w:rPr>
          <w:tab/>
          <w:delText>vi</w:delText>
        </w:r>
      </w:del>
    </w:p>
    <w:p w14:paraId="66138BD3" w14:textId="6216BD88" w:rsidR="007E030E" w:rsidDel="004F32F8" w:rsidRDefault="007E030E">
      <w:pPr>
        <w:pStyle w:val="TOC1"/>
        <w:rPr>
          <w:del w:id="156" w:author="Ahmed Hamza" w:date="2024-07-07T21:11:00Z"/>
          <w:rFonts w:asciiTheme="minorHAnsi" w:eastAsiaTheme="minorEastAsia" w:hAnsiTheme="minorHAnsi" w:cstheme="minorBidi"/>
          <w:b w:val="0"/>
          <w:noProof/>
          <w:kern w:val="2"/>
          <w:lang w:val="en-US" w:eastAsia="ja-JP"/>
          <w14:ligatures w14:val="standardContextual"/>
        </w:rPr>
      </w:pPr>
      <w:del w:id="157" w:author="Ahmed Hamza" w:date="2024-07-07T21:11:00Z">
        <w:r w:rsidRPr="004F32F8" w:rsidDel="004F32F8">
          <w:rPr>
            <w:noProof/>
            <w:lang w:val="fr-FR"/>
            <w:rPrChange w:id="158" w:author="Ahmed Hamza" w:date="2024-07-07T21:11:00Z">
              <w:rPr>
                <w:rStyle w:val="Hyperlink"/>
                <w:noProof/>
              </w:rPr>
            </w:rPrChange>
          </w:rPr>
          <w:delText>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59" w:author="Ahmed Hamza" w:date="2024-07-07T21:11:00Z">
              <w:rPr>
                <w:rStyle w:val="Hyperlink"/>
                <w:noProof/>
              </w:rPr>
            </w:rPrChange>
          </w:rPr>
          <w:delText>Scope</w:delText>
        </w:r>
        <w:r w:rsidDel="004F32F8">
          <w:rPr>
            <w:noProof/>
            <w:webHidden/>
          </w:rPr>
          <w:tab/>
          <w:delText>1</w:delText>
        </w:r>
      </w:del>
    </w:p>
    <w:p w14:paraId="16E8032F" w14:textId="2DEE3D71" w:rsidR="007E030E" w:rsidDel="004F32F8" w:rsidRDefault="007E030E">
      <w:pPr>
        <w:pStyle w:val="TOC1"/>
        <w:rPr>
          <w:del w:id="160" w:author="Ahmed Hamza" w:date="2024-07-07T21:11:00Z"/>
          <w:rFonts w:asciiTheme="minorHAnsi" w:eastAsiaTheme="minorEastAsia" w:hAnsiTheme="minorHAnsi" w:cstheme="minorBidi"/>
          <w:b w:val="0"/>
          <w:noProof/>
          <w:kern w:val="2"/>
          <w:lang w:val="en-US" w:eastAsia="ja-JP"/>
          <w14:ligatures w14:val="standardContextual"/>
        </w:rPr>
      </w:pPr>
      <w:del w:id="161" w:author="Ahmed Hamza" w:date="2024-07-07T21:11:00Z">
        <w:r w:rsidRPr="004F32F8" w:rsidDel="004F32F8">
          <w:rPr>
            <w:noProof/>
            <w:lang w:val="fr-FR"/>
            <w:rPrChange w:id="162" w:author="Ahmed Hamza" w:date="2024-07-07T21:11:00Z">
              <w:rPr>
                <w:rStyle w:val="Hyperlink"/>
                <w:noProof/>
              </w:rPr>
            </w:rPrChange>
          </w:rPr>
          <w:delText>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63" w:author="Ahmed Hamza" w:date="2024-07-07T21:11:00Z">
              <w:rPr>
                <w:rStyle w:val="Hyperlink"/>
                <w:noProof/>
              </w:rPr>
            </w:rPrChange>
          </w:rPr>
          <w:delText xml:space="preserve">Normative references </w:delText>
        </w:r>
        <w:r w:rsidRPr="004F32F8" w:rsidDel="004F32F8">
          <w:rPr>
            <w:i/>
            <w:noProof/>
            <w:lang w:val="fr-FR"/>
            <w:rPrChange w:id="164" w:author="Ahmed Hamza" w:date="2024-07-07T21:11:00Z">
              <w:rPr>
                <w:rStyle w:val="Hyperlink"/>
                <w:i/>
                <w:noProof/>
              </w:rPr>
            </w:rPrChange>
          </w:rPr>
          <w:delText>(mandatory)</w:delText>
        </w:r>
        <w:r w:rsidDel="004F32F8">
          <w:rPr>
            <w:noProof/>
            <w:webHidden/>
          </w:rPr>
          <w:tab/>
          <w:delText>1</w:delText>
        </w:r>
      </w:del>
    </w:p>
    <w:p w14:paraId="5DCEDA45" w14:textId="17DDC2D0" w:rsidR="007E030E" w:rsidDel="004F32F8" w:rsidRDefault="007E030E">
      <w:pPr>
        <w:pStyle w:val="TOC1"/>
        <w:rPr>
          <w:del w:id="165" w:author="Ahmed Hamza" w:date="2024-07-07T21:11:00Z"/>
          <w:rFonts w:asciiTheme="minorHAnsi" w:eastAsiaTheme="minorEastAsia" w:hAnsiTheme="minorHAnsi" w:cstheme="minorBidi"/>
          <w:b w:val="0"/>
          <w:noProof/>
          <w:kern w:val="2"/>
          <w:lang w:val="en-US" w:eastAsia="ja-JP"/>
          <w14:ligatures w14:val="standardContextual"/>
        </w:rPr>
      </w:pPr>
      <w:del w:id="166" w:author="Ahmed Hamza" w:date="2024-07-07T21:11:00Z">
        <w:r w:rsidRPr="004F32F8" w:rsidDel="004F32F8">
          <w:rPr>
            <w:noProof/>
            <w:lang w:val="fr-FR"/>
            <w:rPrChange w:id="167" w:author="Ahmed Hamza" w:date="2024-07-07T21:11:00Z">
              <w:rPr>
                <w:rStyle w:val="Hyperlink"/>
                <w:noProof/>
              </w:rPr>
            </w:rPrChange>
          </w:rPr>
          <w:delText>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68" w:author="Ahmed Hamza" w:date="2024-07-07T21:11:00Z">
              <w:rPr>
                <w:rStyle w:val="Hyperlink"/>
                <w:noProof/>
              </w:rPr>
            </w:rPrChange>
          </w:rPr>
          <w:delText>Terms, definitions, and abbreviated terms</w:delText>
        </w:r>
        <w:r w:rsidDel="004F32F8">
          <w:rPr>
            <w:noProof/>
            <w:webHidden/>
          </w:rPr>
          <w:tab/>
          <w:delText>1</w:delText>
        </w:r>
      </w:del>
    </w:p>
    <w:p w14:paraId="63986BBF" w14:textId="04216B52" w:rsidR="007E030E" w:rsidDel="004F32F8" w:rsidRDefault="007E030E">
      <w:pPr>
        <w:pStyle w:val="TOC2"/>
        <w:rPr>
          <w:del w:id="169" w:author="Ahmed Hamza" w:date="2024-07-07T21:11:00Z"/>
          <w:rFonts w:asciiTheme="minorHAnsi" w:eastAsiaTheme="minorEastAsia" w:hAnsiTheme="minorHAnsi" w:cstheme="minorBidi"/>
          <w:b w:val="0"/>
          <w:noProof/>
          <w:kern w:val="2"/>
          <w:lang w:val="en-US" w:eastAsia="ja-JP"/>
          <w14:ligatures w14:val="standardContextual"/>
        </w:rPr>
      </w:pPr>
      <w:del w:id="170" w:author="Ahmed Hamza" w:date="2024-07-07T21:11:00Z">
        <w:r w:rsidRPr="004F32F8" w:rsidDel="004F32F8">
          <w:rPr>
            <w:noProof/>
            <w:lang w:val="fr-FR"/>
            <w:rPrChange w:id="171" w:author="Ahmed Hamza" w:date="2024-07-07T21:11:00Z">
              <w:rPr>
                <w:rStyle w:val="Hyperlink"/>
                <w:noProof/>
              </w:rPr>
            </w:rPrChange>
          </w:rPr>
          <w:delText>3.1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72" w:author="Ahmed Hamza" w:date="2024-07-07T21:11:00Z">
              <w:rPr>
                <w:rStyle w:val="Hyperlink"/>
                <w:noProof/>
              </w:rPr>
            </w:rPrChange>
          </w:rPr>
          <w:delText>Terms and definitions</w:delText>
        </w:r>
        <w:r w:rsidDel="004F32F8">
          <w:rPr>
            <w:noProof/>
            <w:webHidden/>
          </w:rPr>
          <w:tab/>
          <w:delText>1</w:delText>
        </w:r>
      </w:del>
    </w:p>
    <w:p w14:paraId="696A60B1" w14:textId="731B74DE" w:rsidR="007E030E" w:rsidDel="004F32F8" w:rsidRDefault="007E030E">
      <w:pPr>
        <w:pStyle w:val="TOC2"/>
        <w:rPr>
          <w:del w:id="173" w:author="Ahmed Hamza" w:date="2024-07-07T21:11:00Z"/>
          <w:rFonts w:asciiTheme="minorHAnsi" w:eastAsiaTheme="minorEastAsia" w:hAnsiTheme="minorHAnsi" w:cstheme="minorBidi"/>
          <w:b w:val="0"/>
          <w:noProof/>
          <w:kern w:val="2"/>
          <w:lang w:val="en-US" w:eastAsia="ja-JP"/>
          <w14:ligatures w14:val="standardContextual"/>
        </w:rPr>
      </w:pPr>
      <w:del w:id="174" w:author="Ahmed Hamza" w:date="2024-07-07T21:11:00Z">
        <w:r w:rsidRPr="004F32F8" w:rsidDel="004F32F8">
          <w:rPr>
            <w:noProof/>
            <w:lang w:val="fr-FR"/>
            <w:rPrChange w:id="175" w:author="Ahmed Hamza" w:date="2024-07-07T21:11:00Z">
              <w:rPr>
                <w:rStyle w:val="Hyperlink"/>
                <w:noProof/>
              </w:rPr>
            </w:rPrChange>
          </w:rPr>
          <w:delText>3.2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76" w:author="Ahmed Hamza" w:date="2024-07-07T21:11:00Z">
              <w:rPr>
                <w:rStyle w:val="Hyperlink"/>
                <w:noProof/>
              </w:rPr>
            </w:rPrChange>
          </w:rPr>
          <w:delText>Abbreviated terms</w:delText>
        </w:r>
        <w:r w:rsidDel="004F32F8">
          <w:rPr>
            <w:noProof/>
            <w:webHidden/>
          </w:rPr>
          <w:tab/>
          <w:delText>2</w:delText>
        </w:r>
      </w:del>
    </w:p>
    <w:p w14:paraId="310C4C21" w14:textId="435C36D0" w:rsidR="007E030E" w:rsidDel="004F32F8" w:rsidRDefault="007E030E">
      <w:pPr>
        <w:pStyle w:val="TOC1"/>
        <w:rPr>
          <w:del w:id="177" w:author="Ahmed Hamza" w:date="2024-07-07T21:11:00Z"/>
          <w:rFonts w:asciiTheme="minorHAnsi" w:eastAsiaTheme="minorEastAsia" w:hAnsiTheme="minorHAnsi" w:cstheme="minorBidi"/>
          <w:b w:val="0"/>
          <w:noProof/>
          <w:kern w:val="2"/>
          <w:lang w:val="en-US" w:eastAsia="ja-JP"/>
          <w14:ligatures w14:val="standardContextual"/>
        </w:rPr>
      </w:pPr>
      <w:del w:id="178" w:author="Ahmed Hamza" w:date="2024-07-07T21:11:00Z">
        <w:r w:rsidRPr="004F32F8" w:rsidDel="004F32F8">
          <w:rPr>
            <w:noProof/>
            <w:lang w:val="fr-FR"/>
            <w:rPrChange w:id="179" w:author="Ahmed Hamza" w:date="2024-07-07T21:11:00Z">
              <w:rPr>
                <w:rStyle w:val="Hyperlink"/>
                <w:noProof/>
              </w:rPr>
            </w:rPrChange>
          </w:rPr>
          <w:delText>4</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80" w:author="Ahmed Hamza" w:date="2024-07-07T21:11:00Z">
              <w:rPr>
                <w:rStyle w:val="Hyperlink"/>
                <w:noProof/>
              </w:rPr>
            </w:rPrChange>
          </w:rPr>
          <w:delText>Carriage of Green Metadata in ISO Base Media File Format</w:delText>
        </w:r>
        <w:r w:rsidDel="004F32F8">
          <w:rPr>
            <w:noProof/>
            <w:webHidden/>
          </w:rPr>
          <w:tab/>
          <w:delText>2</w:delText>
        </w:r>
      </w:del>
    </w:p>
    <w:p w14:paraId="3FD1620F" w14:textId="52A1D821" w:rsidR="007E030E" w:rsidDel="004F32F8" w:rsidRDefault="007E030E">
      <w:pPr>
        <w:pStyle w:val="TOC2"/>
        <w:rPr>
          <w:del w:id="181" w:author="Ahmed Hamza" w:date="2024-07-07T21:11:00Z"/>
          <w:rFonts w:asciiTheme="minorHAnsi" w:eastAsiaTheme="minorEastAsia" w:hAnsiTheme="minorHAnsi" w:cstheme="minorBidi"/>
          <w:b w:val="0"/>
          <w:noProof/>
          <w:kern w:val="2"/>
          <w:lang w:val="en-US" w:eastAsia="ja-JP"/>
          <w14:ligatures w14:val="standardContextual"/>
        </w:rPr>
      </w:pPr>
      <w:del w:id="182" w:author="Ahmed Hamza" w:date="2024-07-07T21:11:00Z">
        <w:r w:rsidRPr="004F32F8" w:rsidDel="004F32F8">
          <w:rPr>
            <w:noProof/>
            <w:lang w:val="fr-FR"/>
            <w:rPrChange w:id="183" w:author="Ahmed Hamza" w:date="2024-07-07T21:11:00Z">
              <w:rPr>
                <w:rStyle w:val="Hyperlink"/>
                <w:noProof/>
              </w:rPr>
            </w:rPrChange>
          </w:rPr>
          <w:delText>4.1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84" w:author="Ahmed Hamza" w:date="2024-07-07T21:11:00Z">
              <w:rPr>
                <w:rStyle w:val="Hyperlink"/>
                <w:noProof/>
              </w:rPr>
            </w:rPrChange>
          </w:rPr>
          <w:delText>General</w:delText>
        </w:r>
        <w:r w:rsidDel="004F32F8">
          <w:rPr>
            <w:noProof/>
            <w:webHidden/>
          </w:rPr>
          <w:tab/>
          <w:delText>2</w:delText>
        </w:r>
      </w:del>
    </w:p>
    <w:p w14:paraId="5EABABA5" w14:textId="2CBE8985" w:rsidR="007E030E" w:rsidDel="004F32F8" w:rsidRDefault="007E030E">
      <w:pPr>
        <w:pStyle w:val="TOC2"/>
        <w:rPr>
          <w:del w:id="185" w:author="Ahmed Hamza" w:date="2024-07-07T21:11:00Z"/>
          <w:rFonts w:asciiTheme="minorHAnsi" w:eastAsiaTheme="minorEastAsia" w:hAnsiTheme="minorHAnsi" w:cstheme="minorBidi"/>
          <w:b w:val="0"/>
          <w:noProof/>
          <w:kern w:val="2"/>
          <w:lang w:val="en-US" w:eastAsia="ja-JP"/>
          <w14:ligatures w14:val="standardContextual"/>
        </w:rPr>
      </w:pPr>
      <w:del w:id="186" w:author="Ahmed Hamza" w:date="2024-07-07T21:11:00Z">
        <w:r w:rsidRPr="004F32F8" w:rsidDel="004F32F8">
          <w:rPr>
            <w:noProof/>
            <w:lang w:val="fr-FR"/>
            <w:rPrChange w:id="187" w:author="Ahmed Hamza" w:date="2024-07-07T21:11:00Z">
              <w:rPr>
                <w:rStyle w:val="Hyperlink"/>
                <w:noProof/>
              </w:rPr>
            </w:rPrChange>
          </w:rPr>
          <w:delText>4.2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88" w:author="Ahmed Hamza" w:date="2024-07-07T21:11:00Z">
              <w:rPr>
                <w:rStyle w:val="Hyperlink"/>
                <w:noProof/>
              </w:rPr>
            </w:rPrChange>
          </w:rPr>
          <w:delText xml:space="preserve">Decoder Power Indication Metadata </w:delText>
        </w:r>
        <w:r w:rsidDel="004F32F8">
          <w:rPr>
            <w:noProof/>
            <w:webHidden/>
          </w:rPr>
          <w:tab/>
          <w:delText>2</w:delText>
        </w:r>
      </w:del>
    </w:p>
    <w:p w14:paraId="7AE4BCBE" w14:textId="5EE03EEF" w:rsidR="007E030E" w:rsidDel="004F32F8" w:rsidRDefault="007E030E">
      <w:pPr>
        <w:pStyle w:val="TOC3"/>
        <w:rPr>
          <w:del w:id="189" w:author="Ahmed Hamza" w:date="2024-07-07T21:11:00Z"/>
          <w:rFonts w:asciiTheme="minorHAnsi" w:eastAsiaTheme="minorEastAsia" w:hAnsiTheme="minorHAnsi" w:cstheme="minorBidi"/>
          <w:b w:val="0"/>
          <w:noProof/>
          <w:kern w:val="2"/>
          <w:lang w:val="en-US" w:eastAsia="ja-JP"/>
          <w14:ligatures w14:val="standardContextual"/>
        </w:rPr>
      </w:pPr>
      <w:del w:id="190" w:author="Ahmed Hamza" w:date="2024-07-07T21:11:00Z">
        <w:r w:rsidRPr="004F32F8" w:rsidDel="004F32F8">
          <w:rPr>
            <w:noProof/>
            <w:lang w:val="fr-FR"/>
            <w:rPrChange w:id="191" w:author="Ahmed Hamza" w:date="2024-07-07T21:11:00Z">
              <w:rPr>
                <w:rStyle w:val="Hyperlink"/>
                <w:noProof/>
              </w:rPr>
            </w:rPrChange>
          </w:rPr>
          <w:delText>4.2.1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92" w:author="Ahmed Hamza" w:date="2024-07-07T21:11:00Z">
              <w:rPr>
                <w:rStyle w:val="Hyperlink"/>
                <w:noProof/>
              </w:rPr>
            </w:rPrChange>
          </w:rPr>
          <w:delText>Definition</w:delText>
        </w:r>
        <w:r w:rsidDel="004F32F8">
          <w:rPr>
            <w:noProof/>
            <w:webHidden/>
          </w:rPr>
          <w:tab/>
          <w:delText>2</w:delText>
        </w:r>
      </w:del>
    </w:p>
    <w:p w14:paraId="3429C321" w14:textId="327009A6" w:rsidR="007E030E" w:rsidDel="004F32F8" w:rsidRDefault="007E030E">
      <w:pPr>
        <w:pStyle w:val="TOC3"/>
        <w:rPr>
          <w:del w:id="193" w:author="Ahmed Hamza" w:date="2024-07-07T21:11:00Z"/>
          <w:rFonts w:asciiTheme="minorHAnsi" w:eastAsiaTheme="minorEastAsia" w:hAnsiTheme="minorHAnsi" w:cstheme="minorBidi"/>
          <w:b w:val="0"/>
          <w:noProof/>
          <w:kern w:val="2"/>
          <w:lang w:val="en-US" w:eastAsia="ja-JP"/>
          <w14:ligatures w14:val="standardContextual"/>
        </w:rPr>
      </w:pPr>
      <w:del w:id="194" w:author="Ahmed Hamza" w:date="2024-07-07T21:11:00Z">
        <w:r w:rsidRPr="004F32F8" w:rsidDel="004F32F8">
          <w:rPr>
            <w:noProof/>
            <w:lang w:val="fr-FR"/>
            <w:rPrChange w:id="195" w:author="Ahmed Hamza" w:date="2024-07-07T21:11:00Z">
              <w:rPr>
                <w:rStyle w:val="Hyperlink"/>
                <w:noProof/>
              </w:rPr>
            </w:rPrChange>
          </w:rPr>
          <w:delText>4.2.2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196" w:author="Ahmed Hamza" w:date="2024-07-07T21:11:00Z">
              <w:rPr>
                <w:rStyle w:val="Hyperlink"/>
                <w:noProof/>
              </w:rPr>
            </w:rPrChange>
          </w:rPr>
          <w:delText>Syntax</w:delText>
        </w:r>
        <w:r w:rsidDel="004F32F8">
          <w:rPr>
            <w:noProof/>
            <w:webHidden/>
          </w:rPr>
          <w:tab/>
          <w:delText>2</w:delText>
        </w:r>
      </w:del>
    </w:p>
    <w:p w14:paraId="412F9770" w14:textId="6CD35E0E" w:rsidR="007E030E" w:rsidDel="004F32F8" w:rsidRDefault="007E030E">
      <w:pPr>
        <w:pStyle w:val="TOC3"/>
        <w:rPr>
          <w:del w:id="197" w:author="Ahmed Hamza" w:date="2024-07-07T21:11:00Z"/>
          <w:rFonts w:asciiTheme="minorHAnsi" w:eastAsiaTheme="minorEastAsia" w:hAnsiTheme="minorHAnsi" w:cstheme="minorBidi"/>
          <w:b w:val="0"/>
          <w:noProof/>
          <w:kern w:val="2"/>
          <w:lang w:val="en-US" w:eastAsia="ja-JP"/>
          <w14:ligatures w14:val="standardContextual"/>
        </w:rPr>
      </w:pPr>
      <w:del w:id="198" w:author="Ahmed Hamza" w:date="2024-07-07T21:11:00Z">
        <w:r w:rsidRPr="004F32F8" w:rsidDel="004F32F8">
          <w:rPr>
            <w:noProof/>
            <w:lang w:val="fr-FR"/>
            <w:rPrChange w:id="199" w:author="Ahmed Hamza" w:date="2024-07-07T21:11:00Z">
              <w:rPr>
                <w:rStyle w:val="Hyperlink"/>
                <w:noProof/>
              </w:rPr>
            </w:rPrChange>
          </w:rPr>
          <w:delText>4.2.3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00" w:author="Ahmed Hamza" w:date="2024-07-07T21:11:00Z">
              <w:rPr>
                <w:rStyle w:val="Hyperlink"/>
                <w:noProof/>
              </w:rPr>
            </w:rPrChange>
          </w:rPr>
          <w:delText>Semantics</w:delText>
        </w:r>
        <w:r w:rsidDel="004F32F8">
          <w:rPr>
            <w:noProof/>
            <w:webHidden/>
          </w:rPr>
          <w:tab/>
          <w:delText>3</w:delText>
        </w:r>
      </w:del>
    </w:p>
    <w:p w14:paraId="59D18458" w14:textId="7A002A67" w:rsidR="007E030E" w:rsidDel="004F32F8" w:rsidRDefault="007E030E">
      <w:pPr>
        <w:pStyle w:val="TOC2"/>
        <w:rPr>
          <w:del w:id="201" w:author="Ahmed Hamza" w:date="2024-07-07T21:11:00Z"/>
          <w:rFonts w:asciiTheme="minorHAnsi" w:eastAsiaTheme="minorEastAsia" w:hAnsiTheme="minorHAnsi" w:cstheme="minorBidi"/>
          <w:b w:val="0"/>
          <w:noProof/>
          <w:kern w:val="2"/>
          <w:lang w:val="en-US" w:eastAsia="ja-JP"/>
          <w14:ligatures w14:val="standardContextual"/>
        </w:rPr>
      </w:pPr>
      <w:del w:id="202" w:author="Ahmed Hamza" w:date="2024-07-07T21:11:00Z">
        <w:r w:rsidRPr="004F32F8" w:rsidDel="004F32F8">
          <w:rPr>
            <w:noProof/>
            <w:lang w:val="fr-FR"/>
            <w:rPrChange w:id="203" w:author="Ahmed Hamza" w:date="2024-07-07T21:11:00Z">
              <w:rPr>
                <w:rStyle w:val="Hyperlink"/>
                <w:noProof/>
              </w:rPr>
            </w:rPrChange>
          </w:rPr>
          <w:delText>4.3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04" w:author="Ahmed Hamza" w:date="2024-07-07T21:11:00Z">
              <w:rPr>
                <w:rStyle w:val="Hyperlink"/>
                <w:noProof/>
              </w:rPr>
            </w:rPrChange>
          </w:rPr>
          <w:delText>Display Power Reduction Metadata</w:delText>
        </w:r>
        <w:r w:rsidDel="004F32F8">
          <w:rPr>
            <w:noProof/>
            <w:webHidden/>
          </w:rPr>
          <w:tab/>
          <w:delText>3</w:delText>
        </w:r>
      </w:del>
    </w:p>
    <w:p w14:paraId="55CF09F2" w14:textId="087B4B25" w:rsidR="007E030E" w:rsidDel="004F32F8" w:rsidRDefault="007E030E">
      <w:pPr>
        <w:pStyle w:val="TOC3"/>
        <w:rPr>
          <w:del w:id="205" w:author="Ahmed Hamza" w:date="2024-07-07T21:11:00Z"/>
          <w:rFonts w:asciiTheme="minorHAnsi" w:eastAsiaTheme="minorEastAsia" w:hAnsiTheme="minorHAnsi" w:cstheme="minorBidi"/>
          <w:b w:val="0"/>
          <w:noProof/>
          <w:kern w:val="2"/>
          <w:lang w:val="en-US" w:eastAsia="ja-JP"/>
          <w14:ligatures w14:val="standardContextual"/>
        </w:rPr>
      </w:pPr>
      <w:del w:id="206" w:author="Ahmed Hamza" w:date="2024-07-07T21:11:00Z">
        <w:r w:rsidRPr="004F32F8" w:rsidDel="004F32F8">
          <w:rPr>
            <w:noProof/>
            <w:lang w:val="fr-FR"/>
            <w:rPrChange w:id="207" w:author="Ahmed Hamza" w:date="2024-07-07T21:11:00Z">
              <w:rPr>
                <w:rStyle w:val="Hyperlink"/>
                <w:noProof/>
              </w:rPr>
            </w:rPrChange>
          </w:rPr>
          <w:delText>4.3.1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08" w:author="Ahmed Hamza" w:date="2024-07-07T21:11:00Z">
              <w:rPr>
                <w:rStyle w:val="Hyperlink"/>
                <w:noProof/>
              </w:rPr>
            </w:rPrChange>
          </w:rPr>
          <w:delText>Display Power Indication Metadata</w:delText>
        </w:r>
        <w:r w:rsidDel="004F32F8">
          <w:rPr>
            <w:noProof/>
            <w:webHidden/>
          </w:rPr>
          <w:tab/>
          <w:delText>3</w:delText>
        </w:r>
      </w:del>
    </w:p>
    <w:p w14:paraId="02BD6AED" w14:textId="1F89CF6B" w:rsidR="007E030E" w:rsidDel="004F32F8" w:rsidRDefault="007E030E">
      <w:pPr>
        <w:pStyle w:val="TOC3"/>
        <w:rPr>
          <w:del w:id="209" w:author="Ahmed Hamza" w:date="2024-07-07T21:11:00Z"/>
          <w:rFonts w:asciiTheme="minorHAnsi" w:eastAsiaTheme="minorEastAsia" w:hAnsiTheme="minorHAnsi" w:cstheme="minorBidi"/>
          <w:b w:val="0"/>
          <w:noProof/>
          <w:kern w:val="2"/>
          <w:lang w:val="en-US" w:eastAsia="ja-JP"/>
          <w14:ligatures w14:val="standardContextual"/>
        </w:rPr>
      </w:pPr>
      <w:del w:id="210" w:author="Ahmed Hamza" w:date="2024-07-07T21:11:00Z">
        <w:r w:rsidRPr="004F32F8" w:rsidDel="004F32F8">
          <w:rPr>
            <w:noProof/>
            <w:lang w:val="fr-FR"/>
            <w:rPrChange w:id="211" w:author="Ahmed Hamza" w:date="2024-07-07T21:11:00Z">
              <w:rPr>
                <w:rStyle w:val="Hyperlink"/>
                <w:noProof/>
              </w:rPr>
            </w:rPrChange>
          </w:rPr>
          <w:delText>4.3.2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12" w:author="Ahmed Hamza" w:date="2024-07-07T21:11:00Z">
              <w:rPr>
                <w:rStyle w:val="Hyperlink"/>
                <w:noProof/>
              </w:rPr>
            </w:rPrChange>
          </w:rPr>
          <w:delText>Display Fine Control Metadata</w:delText>
        </w:r>
        <w:r w:rsidDel="004F32F8">
          <w:rPr>
            <w:noProof/>
            <w:webHidden/>
          </w:rPr>
          <w:tab/>
          <w:delText>4</w:delText>
        </w:r>
      </w:del>
    </w:p>
    <w:p w14:paraId="37BBA9B0" w14:textId="528D1DDA" w:rsidR="007E030E" w:rsidDel="004F32F8" w:rsidRDefault="007E030E">
      <w:pPr>
        <w:pStyle w:val="TOC2"/>
        <w:rPr>
          <w:del w:id="213" w:author="Ahmed Hamza" w:date="2024-07-07T21:11:00Z"/>
          <w:rFonts w:asciiTheme="minorHAnsi" w:eastAsiaTheme="minorEastAsia" w:hAnsiTheme="minorHAnsi" w:cstheme="minorBidi"/>
          <w:b w:val="0"/>
          <w:noProof/>
          <w:kern w:val="2"/>
          <w:lang w:val="en-US" w:eastAsia="ja-JP"/>
          <w14:ligatures w14:val="standardContextual"/>
        </w:rPr>
      </w:pPr>
      <w:del w:id="214" w:author="Ahmed Hamza" w:date="2024-07-07T21:11:00Z">
        <w:r w:rsidRPr="004F32F8" w:rsidDel="004F32F8">
          <w:rPr>
            <w:noProof/>
            <w:lang w:val="fr-FR"/>
            <w:rPrChange w:id="215" w:author="Ahmed Hamza" w:date="2024-07-07T21:11:00Z">
              <w:rPr>
                <w:rStyle w:val="Hyperlink"/>
                <w:noProof/>
              </w:rPr>
            </w:rPrChange>
          </w:rPr>
          <w:delText>4.4</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16" w:author="Ahmed Hamza" w:date="2024-07-07T21:11:00Z">
              <w:rPr>
                <w:rStyle w:val="Hyperlink"/>
                <w:noProof/>
              </w:rPr>
            </w:rPrChange>
          </w:rPr>
          <w:delText>Display Attenuation Maps</w:delText>
        </w:r>
        <w:r w:rsidDel="004F32F8">
          <w:rPr>
            <w:noProof/>
            <w:webHidden/>
          </w:rPr>
          <w:tab/>
          <w:delText>5</w:delText>
        </w:r>
      </w:del>
    </w:p>
    <w:p w14:paraId="3569A97F" w14:textId="18A41AAA" w:rsidR="007E030E" w:rsidDel="004F32F8" w:rsidRDefault="007E030E">
      <w:pPr>
        <w:pStyle w:val="TOC1"/>
        <w:rPr>
          <w:del w:id="217" w:author="Ahmed Hamza" w:date="2024-07-07T21:11:00Z"/>
          <w:rFonts w:asciiTheme="minorHAnsi" w:eastAsiaTheme="minorEastAsia" w:hAnsiTheme="minorHAnsi" w:cstheme="minorBidi"/>
          <w:b w:val="0"/>
          <w:noProof/>
          <w:kern w:val="2"/>
          <w:lang w:val="en-US" w:eastAsia="ja-JP"/>
          <w14:ligatures w14:val="standardContextual"/>
        </w:rPr>
      </w:pPr>
      <w:del w:id="218" w:author="Ahmed Hamza" w:date="2024-07-07T21:11:00Z">
        <w:r w:rsidRPr="004F32F8" w:rsidDel="004F32F8">
          <w:rPr>
            <w:noProof/>
            <w:lang w:val="fr-FR"/>
            <w:rPrChange w:id="219" w:author="Ahmed Hamza" w:date="2024-07-07T21:11:00Z">
              <w:rPr>
                <w:rStyle w:val="Hyperlink"/>
                <w:noProof/>
              </w:rPr>
            </w:rPrChange>
          </w:rPr>
          <w:delText>5</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20" w:author="Ahmed Hamza" w:date="2024-07-07T21:11:00Z">
              <w:rPr>
                <w:rStyle w:val="Hyperlink"/>
                <w:noProof/>
              </w:rPr>
            </w:rPrChange>
          </w:rPr>
          <w:delText>Encapsulation and Signalling in MPEG-DASH</w:delText>
        </w:r>
        <w:r w:rsidDel="004F32F8">
          <w:rPr>
            <w:noProof/>
            <w:webHidden/>
          </w:rPr>
          <w:tab/>
          <w:delText>5</w:delText>
        </w:r>
      </w:del>
    </w:p>
    <w:p w14:paraId="31982E7A" w14:textId="0CCA56A3" w:rsidR="007E030E" w:rsidDel="004F32F8" w:rsidRDefault="007E030E">
      <w:pPr>
        <w:pStyle w:val="TOC2"/>
        <w:rPr>
          <w:del w:id="221" w:author="Ahmed Hamza" w:date="2024-07-07T21:11:00Z"/>
          <w:rFonts w:asciiTheme="minorHAnsi" w:eastAsiaTheme="minorEastAsia" w:hAnsiTheme="minorHAnsi" w:cstheme="minorBidi"/>
          <w:b w:val="0"/>
          <w:noProof/>
          <w:kern w:val="2"/>
          <w:lang w:val="en-US" w:eastAsia="ja-JP"/>
          <w14:ligatures w14:val="standardContextual"/>
        </w:rPr>
      </w:pPr>
      <w:del w:id="222" w:author="Ahmed Hamza" w:date="2024-07-07T21:11:00Z">
        <w:r w:rsidRPr="004F32F8" w:rsidDel="004F32F8">
          <w:rPr>
            <w:noProof/>
            <w:lang w:val="fr-FR"/>
            <w:rPrChange w:id="223" w:author="Ahmed Hamza" w:date="2024-07-07T21:11:00Z">
              <w:rPr>
                <w:rStyle w:val="Hyperlink"/>
                <w:noProof/>
              </w:rPr>
            </w:rPrChange>
          </w:rPr>
          <w:delText>5.1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24" w:author="Ahmed Hamza" w:date="2024-07-07T21:11:00Z">
              <w:rPr>
                <w:rStyle w:val="Hyperlink"/>
                <w:noProof/>
              </w:rPr>
            </w:rPrChange>
          </w:rPr>
          <w:delText>General</w:delText>
        </w:r>
        <w:r w:rsidDel="004F32F8">
          <w:rPr>
            <w:noProof/>
            <w:webHidden/>
          </w:rPr>
          <w:tab/>
          <w:delText>5</w:delText>
        </w:r>
      </w:del>
    </w:p>
    <w:p w14:paraId="363BC0C8" w14:textId="53AB3B46" w:rsidR="007E030E" w:rsidDel="004F32F8" w:rsidRDefault="007E030E">
      <w:pPr>
        <w:pStyle w:val="TOC2"/>
        <w:rPr>
          <w:del w:id="225" w:author="Ahmed Hamza" w:date="2024-07-07T21:11:00Z"/>
          <w:rFonts w:asciiTheme="minorHAnsi" w:eastAsiaTheme="minorEastAsia" w:hAnsiTheme="minorHAnsi" w:cstheme="minorBidi"/>
          <w:b w:val="0"/>
          <w:noProof/>
          <w:kern w:val="2"/>
          <w:lang w:val="en-US" w:eastAsia="ja-JP"/>
          <w14:ligatures w14:val="standardContextual"/>
        </w:rPr>
      </w:pPr>
      <w:del w:id="226" w:author="Ahmed Hamza" w:date="2024-07-07T21:11:00Z">
        <w:r w:rsidRPr="004F32F8" w:rsidDel="004F32F8">
          <w:rPr>
            <w:noProof/>
            <w:lang w:val="fr-FR"/>
            <w:rPrChange w:id="227" w:author="Ahmed Hamza" w:date="2024-07-07T21:11:00Z">
              <w:rPr>
                <w:rStyle w:val="Hyperlink"/>
                <w:noProof/>
              </w:rPr>
            </w:rPrChange>
          </w:rPr>
          <w:delText>5.2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28" w:author="Ahmed Hamza" w:date="2024-07-07T21:11:00Z">
              <w:rPr>
                <w:rStyle w:val="Hyperlink"/>
                <w:noProof/>
              </w:rPr>
            </w:rPrChange>
          </w:rPr>
          <w:delText>Decoder Power Indication</w:delText>
        </w:r>
        <w:r w:rsidDel="004F32F8">
          <w:rPr>
            <w:noProof/>
            <w:webHidden/>
          </w:rPr>
          <w:tab/>
          <w:delText>5</w:delText>
        </w:r>
      </w:del>
    </w:p>
    <w:p w14:paraId="2D5F96EB" w14:textId="2C4E176F" w:rsidR="007E030E" w:rsidDel="004F32F8" w:rsidRDefault="007E030E">
      <w:pPr>
        <w:pStyle w:val="TOC3"/>
        <w:rPr>
          <w:del w:id="229" w:author="Ahmed Hamza" w:date="2024-07-07T21:11:00Z"/>
          <w:rFonts w:asciiTheme="minorHAnsi" w:eastAsiaTheme="minorEastAsia" w:hAnsiTheme="minorHAnsi" w:cstheme="minorBidi"/>
          <w:b w:val="0"/>
          <w:noProof/>
          <w:kern w:val="2"/>
          <w:lang w:val="en-US" w:eastAsia="ja-JP"/>
          <w14:ligatures w14:val="standardContextual"/>
        </w:rPr>
      </w:pPr>
      <w:del w:id="230" w:author="Ahmed Hamza" w:date="2024-07-07T21:11:00Z">
        <w:r w:rsidRPr="004F32F8" w:rsidDel="004F32F8">
          <w:rPr>
            <w:noProof/>
            <w:lang w:val="fr-FR"/>
            <w:rPrChange w:id="231" w:author="Ahmed Hamza" w:date="2024-07-07T21:11:00Z">
              <w:rPr>
                <w:rStyle w:val="Hyperlink"/>
                <w:noProof/>
              </w:rPr>
            </w:rPrChange>
          </w:rPr>
          <w:delText>5.2.1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32" w:author="Ahmed Hamza" w:date="2024-07-07T21:11:00Z">
              <w:rPr>
                <w:rStyle w:val="Hyperlink"/>
                <w:noProof/>
              </w:rPr>
            </w:rPrChange>
          </w:rPr>
          <w:delText>Metadata generation at the server side</w:delText>
        </w:r>
        <w:r w:rsidDel="004F32F8">
          <w:rPr>
            <w:noProof/>
            <w:webHidden/>
          </w:rPr>
          <w:tab/>
          <w:delText>5</w:delText>
        </w:r>
      </w:del>
    </w:p>
    <w:p w14:paraId="472D7C2E" w14:textId="6E126A82" w:rsidR="007E030E" w:rsidDel="004F32F8" w:rsidRDefault="007E030E">
      <w:pPr>
        <w:pStyle w:val="TOC3"/>
        <w:rPr>
          <w:del w:id="233" w:author="Ahmed Hamza" w:date="2024-07-07T21:11:00Z"/>
          <w:rFonts w:asciiTheme="minorHAnsi" w:eastAsiaTheme="minorEastAsia" w:hAnsiTheme="minorHAnsi" w:cstheme="minorBidi"/>
          <w:b w:val="0"/>
          <w:noProof/>
          <w:kern w:val="2"/>
          <w:lang w:val="en-US" w:eastAsia="ja-JP"/>
          <w14:ligatures w14:val="standardContextual"/>
        </w:rPr>
      </w:pPr>
      <w:del w:id="234" w:author="Ahmed Hamza" w:date="2024-07-07T21:11:00Z">
        <w:r w:rsidRPr="004F32F8" w:rsidDel="004F32F8">
          <w:rPr>
            <w:noProof/>
            <w:lang w:val="fr-FR"/>
            <w:rPrChange w:id="235" w:author="Ahmed Hamza" w:date="2024-07-07T21:11:00Z">
              <w:rPr>
                <w:rStyle w:val="Hyperlink"/>
                <w:noProof/>
              </w:rPr>
            </w:rPrChange>
          </w:rPr>
          <w:delText>5.2.2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36" w:author="Ahmed Hamza" w:date="2024-07-07T21:11:00Z">
              <w:rPr>
                <w:rStyle w:val="Hyperlink"/>
                <w:noProof/>
              </w:rPr>
            </w:rPrChange>
          </w:rPr>
          <w:delText>Metadata signalling in the MPD manifest file</w:delText>
        </w:r>
        <w:r w:rsidDel="004F32F8">
          <w:rPr>
            <w:noProof/>
            <w:webHidden/>
          </w:rPr>
          <w:tab/>
          <w:delText>7</w:delText>
        </w:r>
      </w:del>
    </w:p>
    <w:p w14:paraId="3701BD23" w14:textId="56C396E9" w:rsidR="007E030E" w:rsidDel="004F32F8" w:rsidRDefault="007E030E">
      <w:pPr>
        <w:pStyle w:val="TOC3"/>
        <w:rPr>
          <w:del w:id="237" w:author="Ahmed Hamza" w:date="2024-07-07T21:11:00Z"/>
          <w:rFonts w:asciiTheme="minorHAnsi" w:eastAsiaTheme="minorEastAsia" w:hAnsiTheme="minorHAnsi" w:cstheme="minorBidi"/>
          <w:b w:val="0"/>
          <w:noProof/>
          <w:kern w:val="2"/>
          <w:lang w:val="en-US" w:eastAsia="ja-JP"/>
          <w14:ligatures w14:val="standardContextual"/>
        </w:rPr>
      </w:pPr>
      <w:del w:id="238" w:author="Ahmed Hamza" w:date="2024-07-07T21:11:00Z">
        <w:r w:rsidRPr="004F32F8" w:rsidDel="004F32F8">
          <w:rPr>
            <w:noProof/>
            <w:lang w:val="fr-FR"/>
            <w:rPrChange w:id="239" w:author="Ahmed Hamza" w:date="2024-07-07T21:11:00Z">
              <w:rPr>
                <w:rStyle w:val="Hyperlink"/>
                <w:noProof/>
              </w:rPr>
            </w:rPrChange>
          </w:rPr>
          <w:delText>5.2.3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40" w:author="Ahmed Hamza" w:date="2024-07-07T21:11:00Z">
              <w:rPr>
                <w:rStyle w:val="Hyperlink"/>
                <w:noProof/>
              </w:rPr>
            </w:rPrChange>
          </w:rPr>
          <w:delText>Use of metadata at the client</w:delText>
        </w:r>
        <w:r w:rsidDel="004F32F8">
          <w:rPr>
            <w:noProof/>
            <w:webHidden/>
          </w:rPr>
          <w:tab/>
          <w:delText>7</w:delText>
        </w:r>
      </w:del>
    </w:p>
    <w:p w14:paraId="58C1CC0B" w14:textId="7E79C738" w:rsidR="007E030E" w:rsidDel="004F32F8" w:rsidRDefault="007E030E">
      <w:pPr>
        <w:pStyle w:val="TOC2"/>
        <w:rPr>
          <w:del w:id="241" w:author="Ahmed Hamza" w:date="2024-07-07T21:11:00Z"/>
          <w:rFonts w:asciiTheme="minorHAnsi" w:eastAsiaTheme="minorEastAsia" w:hAnsiTheme="minorHAnsi" w:cstheme="minorBidi"/>
          <w:b w:val="0"/>
          <w:noProof/>
          <w:kern w:val="2"/>
          <w:lang w:val="en-US" w:eastAsia="ja-JP"/>
          <w14:ligatures w14:val="standardContextual"/>
        </w:rPr>
      </w:pPr>
      <w:del w:id="242" w:author="Ahmed Hamza" w:date="2024-07-07T21:11:00Z">
        <w:r w:rsidRPr="004F32F8" w:rsidDel="004F32F8">
          <w:rPr>
            <w:noProof/>
            <w:lang w:val="fr-FR"/>
            <w:rPrChange w:id="243" w:author="Ahmed Hamza" w:date="2024-07-07T21:11:00Z">
              <w:rPr>
                <w:rStyle w:val="Hyperlink"/>
                <w:noProof/>
              </w:rPr>
            </w:rPrChange>
          </w:rPr>
          <w:delText>5.3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44" w:author="Ahmed Hamza" w:date="2024-07-07T21:11:00Z">
              <w:rPr>
                <w:rStyle w:val="Hyperlink"/>
                <w:noProof/>
              </w:rPr>
            </w:rPrChange>
          </w:rPr>
          <w:delText xml:space="preserve">Display Power </w:delText>
        </w:r>
        <w:r w:rsidRPr="004F32F8" w:rsidDel="004F32F8">
          <w:rPr>
            <w:noProof/>
            <w:highlight w:val="yellow"/>
            <w:lang w:val="fr-FR"/>
            <w:rPrChange w:id="245" w:author="Ahmed Hamza" w:date="2024-07-07T21:11:00Z">
              <w:rPr>
                <w:rStyle w:val="Hyperlink"/>
                <w:noProof/>
                <w:highlight w:val="yellow"/>
              </w:rPr>
            </w:rPrChange>
          </w:rPr>
          <w:delText>Reduction</w:delText>
        </w:r>
        <w:r w:rsidRPr="004F32F8" w:rsidDel="004F32F8">
          <w:rPr>
            <w:noProof/>
            <w:lang w:val="fr-FR"/>
            <w:rPrChange w:id="246" w:author="Ahmed Hamza" w:date="2024-07-07T21:11:00Z">
              <w:rPr>
                <w:rStyle w:val="Hyperlink"/>
                <w:noProof/>
              </w:rPr>
            </w:rPrChange>
          </w:rPr>
          <w:delText xml:space="preserve"> Indication</w:delText>
        </w:r>
        <w:r w:rsidDel="004F32F8">
          <w:rPr>
            <w:noProof/>
            <w:webHidden/>
          </w:rPr>
          <w:tab/>
          <w:delText>7</w:delText>
        </w:r>
      </w:del>
    </w:p>
    <w:p w14:paraId="1DBDA428" w14:textId="51174E65" w:rsidR="007E030E" w:rsidDel="004F32F8" w:rsidRDefault="007E030E">
      <w:pPr>
        <w:pStyle w:val="TOC3"/>
        <w:rPr>
          <w:del w:id="247" w:author="Ahmed Hamza" w:date="2024-07-07T21:11:00Z"/>
          <w:rFonts w:asciiTheme="minorHAnsi" w:eastAsiaTheme="minorEastAsia" w:hAnsiTheme="minorHAnsi" w:cstheme="minorBidi"/>
          <w:b w:val="0"/>
          <w:noProof/>
          <w:kern w:val="2"/>
          <w:lang w:val="en-US" w:eastAsia="ja-JP"/>
          <w14:ligatures w14:val="standardContextual"/>
        </w:rPr>
      </w:pPr>
      <w:del w:id="248" w:author="Ahmed Hamza" w:date="2024-07-07T21:11:00Z">
        <w:r w:rsidRPr="004F32F8" w:rsidDel="004F32F8">
          <w:rPr>
            <w:noProof/>
            <w:lang w:val="fr-FR"/>
            <w:rPrChange w:id="249" w:author="Ahmed Hamza" w:date="2024-07-07T21:11:00Z">
              <w:rPr>
                <w:rStyle w:val="Hyperlink"/>
                <w:noProof/>
              </w:rPr>
            </w:rPrChange>
          </w:rPr>
          <w:delText>5.3.1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50" w:author="Ahmed Hamza" w:date="2024-07-07T21:11:00Z">
              <w:rPr>
                <w:rStyle w:val="Hyperlink"/>
                <w:noProof/>
              </w:rPr>
            </w:rPrChange>
          </w:rPr>
          <w:delText>Metadata generation at the server side</w:delText>
        </w:r>
        <w:r w:rsidDel="004F32F8">
          <w:rPr>
            <w:noProof/>
            <w:webHidden/>
          </w:rPr>
          <w:tab/>
          <w:delText>7</w:delText>
        </w:r>
      </w:del>
    </w:p>
    <w:p w14:paraId="0F4F4410" w14:textId="08036A97" w:rsidR="007E030E" w:rsidDel="004F32F8" w:rsidRDefault="007E030E">
      <w:pPr>
        <w:pStyle w:val="TOC3"/>
        <w:rPr>
          <w:del w:id="251" w:author="Ahmed Hamza" w:date="2024-07-07T21:11:00Z"/>
          <w:rFonts w:asciiTheme="minorHAnsi" w:eastAsiaTheme="minorEastAsia" w:hAnsiTheme="minorHAnsi" w:cstheme="minorBidi"/>
          <w:b w:val="0"/>
          <w:noProof/>
          <w:kern w:val="2"/>
          <w:lang w:val="en-US" w:eastAsia="ja-JP"/>
          <w14:ligatures w14:val="standardContextual"/>
        </w:rPr>
      </w:pPr>
      <w:del w:id="252" w:author="Ahmed Hamza" w:date="2024-07-07T21:11:00Z">
        <w:r w:rsidRPr="004F32F8" w:rsidDel="004F32F8">
          <w:rPr>
            <w:noProof/>
            <w:lang w:val="fr-FR"/>
            <w:rPrChange w:id="253" w:author="Ahmed Hamza" w:date="2024-07-07T21:11:00Z">
              <w:rPr>
                <w:rStyle w:val="Hyperlink"/>
                <w:noProof/>
              </w:rPr>
            </w:rPrChange>
          </w:rPr>
          <w:delText>5.3.2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54" w:author="Ahmed Hamza" w:date="2024-07-07T21:11:00Z">
              <w:rPr>
                <w:rStyle w:val="Hyperlink"/>
                <w:noProof/>
              </w:rPr>
            </w:rPrChange>
          </w:rPr>
          <w:delText>Metadata signalling in the MPD manifest file</w:delText>
        </w:r>
        <w:r w:rsidDel="004F32F8">
          <w:rPr>
            <w:noProof/>
            <w:webHidden/>
          </w:rPr>
          <w:tab/>
          <w:delText>8</w:delText>
        </w:r>
      </w:del>
    </w:p>
    <w:p w14:paraId="6EF2CFC2" w14:textId="1B6E2705" w:rsidR="007E030E" w:rsidDel="004F32F8" w:rsidRDefault="007E030E">
      <w:pPr>
        <w:pStyle w:val="TOC3"/>
        <w:rPr>
          <w:del w:id="255" w:author="Ahmed Hamza" w:date="2024-07-07T21:11:00Z"/>
          <w:rFonts w:asciiTheme="minorHAnsi" w:eastAsiaTheme="minorEastAsia" w:hAnsiTheme="minorHAnsi" w:cstheme="minorBidi"/>
          <w:b w:val="0"/>
          <w:noProof/>
          <w:kern w:val="2"/>
          <w:lang w:val="en-US" w:eastAsia="ja-JP"/>
          <w14:ligatures w14:val="standardContextual"/>
        </w:rPr>
      </w:pPr>
      <w:del w:id="256" w:author="Ahmed Hamza" w:date="2024-07-07T21:11:00Z">
        <w:r w:rsidRPr="004F32F8" w:rsidDel="004F32F8">
          <w:rPr>
            <w:noProof/>
            <w:lang w:val="fr-FR"/>
            <w:rPrChange w:id="257" w:author="Ahmed Hamza" w:date="2024-07-07T21:11:00Z">
              <w:rPr>
                <w:rStyle w:val="Hyperlink"/>
                <w:noProof/>
              </w:rPr>
            </w:rPrChange>
          </w:rPr>
          <w:delText>5.3.3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58" w:author="Ahmed Hamza" w:date="2024-07-07T21:11:00Z">
              <w:rPr>
                <w:rStyle w:val="Hyperlink"/>
                <w:noProof/>
              </w:rPr>
            </w:rPrChange>
          </w:rPr>
          <w:delText>Use of metadata at the client</w:delText>
        </w:r>
        <w:r w:rsidDel="004F32F8">
          <w:rPr>
            <w:noProof/>
            <w:webHidden/>
          </w:rPr>
          <w:tab/>
          <w:delText>8</w:delText>
        </w:r>
      </w:del>
    </w:p>
    <w:p w14:paraId="74193D49" w14:textId="1A2BC11C" w:rsidR="007E030E" w:rsidDel="004F32F8" w:rsidRDefault="007E030E">
      <w:pPr>
        <w:pStyle w:val="TOC2"/>
        <w:rPr>
          <w:del w:id="259" w:author="Ahmed Hamza" w:date="2024-07-07T21:11:00Z"/>
          <w:rFonts w:asciiTheme="minorHAnsi" w:eastAsiaTheme="minorEastAsia" w:hAnsiTheme="minorHAnsi" w:cstheme="minorBidi"/>
          <w:b w:val="0"/>
          <w:noProof/>
          <w:kern w:val="2"/>
          <w:lang w:val="en-US" w:eastAsia="ja-JP"/>
          <w14:ligatures w14:val="standardContextual"/>
        </w:rPr>
      </w:pPr>
      <w:del w:id="260" w:author="Ahmed Hamza" w:date="2024-07-07T21:11:00Z">
        <w:r w:rsidRPr="004F32F8" w:rsidDel="004F32F8">
          <w:rPr>
            <w:noProof/>
            <w:lang w:val="fr-FR"/>
            <w:rPrChange w:id="261" w:author="Ahmed Hamza" w:date="2024-07-07T21:11:00Z">
              <w:rPr>
                <w:rStyle w:val="Hyperlink"/>
                <w:noProof/>
              </w:rPr>
            </w:rPrChange>
          </w:rPr>
          <w:delText>5.4</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62" w:author="Ahmed Hamza" w:date="2024-07-07T21:11:00Z">
              <w:rPr>
                <w:rStyle w:val="Hyperlink"/>
                <w:noProof/>
              </w:rPr>
            </w:rPrChange>
          </w:rPr>
          <w:delText>Display Attenuation Map Information</w:delText>
        </w:r>
        <w:r w:rsidDel="004F32F8">
          <w:rPr>
            <w:noProof/>
            <w:webHidden/>
          </w:rPr>
          <w:tab/>
          <w:delText>12</w:delText>
        </w:r>
      </w:del>
    </w:p>
    <w:p w14:paraId="07510472" w14:textId="5500F1D0" w:rsidR="007E030E" w:rsidDel="004F32F8" w:rsidRDefault="007E030E">
      <w:pPr>
        <w:pStyle w:val="TOC3"/>
        <w:rPr>
          <w:del w:id="263" w:author="Ahmed Hamza" w:date="2024-07-07T21:11:00Z"/>
          <w:rFonts w:asciiTheme="minorHAnsi" w:eastAsiaTheme="minorEastAsia" w:hAnsiTheme="minorHAnsi" w:cstheme="minorBidi"/>
          <w:b w:val="0"/>
          <w:noProof/>
          <w:kern w:val="2"/>
          <w:lang w:val="en-US" w:eastAsia="ja-JP"/>
          <w14:ligatures w14:val="standardContextual"/>
        </w:rPr>
      </w:pPr>
      <w:del w:id="264" w:author="Ahmed Hamza" w:date="2024-07-07T21:11:00Z">
        <w:r w:rsidRPr="004F32F8" w:rsidDel="004F32F8">
          <w:rPr>
            <w:noProof/>
            <w:lang w:val="fr-FR"/>
            <w:rPrChange w:id="265" w:author="Ahmed Hamza" w:date="2024-07-07T21:11:00Z">
              <w:rPr>
                <w:rStyle w:val="Hyperlink"/>
                <w:noProof/>
              </w:rPr>
            </w:rPrChange>
          </w:rPr>
          <w:delText>5.4.1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66" w:author="Ahmed Hamza" w:date="2024-07-07T21:11:00Z">
              <w:rPr>
                <w:rStyle w:val="Hyperlink"/>
                <w:noProof/>
              </w:rPr>
            </w:rPrChange>
          </w:rPr>
          <w:delText>Metadata generation at the server side</w:delText>
        </w:r>
        <w:r w:rsidDel="004F32F8">
          <w:rPr>
            <w:noProof/>
            <w:webHidden/>
          </w:rPr>
          <w:tab/>
          <w:delText>12</w:delText>
        </w:r>
      </w:del>
    </w:p>
    <w:p w14:paraId="4A2444AF" w14:textId="09FFB01C" w:rsidR="007E030E" w:rsidDel="004F32F8" w:rsidRDefault="007E030E">
      <w:pPr>
        <w:pStyle w:val="TOC3"/>
        <w:rPr>
          <w:del w:id="267" w:author="Ahmed Hamza" w:date="2024-07-07T21:11:00Z"/>
          <w:rFonts w:asciiTheme="minorHAnsi" w:eastAsiaTheme="minorEastAsia" w:hAnsiTheme="minorHAnsi" w:cstheme="minorBidi"/>
          <w:b w:val="0"/>
          <w:noProof/>
          <w:kern w:val="2"/>
          <w:lang w:val="en-US" w:eastAsia="ja-JP"/>
          <w14:ligatures w14:val="standardContextual"/>
        </w:rPr>
      </w:pPr>
      <w:del w:id="268" w:author="Ahmed Hamza" w:date="2024-07-07T21:11:00Z">
        <w:r w:rsidRPr="004F32F8" w:rsidDel="004F32F8">
          <w:rPr>
            <w:noProof/>
            <w:lang w:val="fr-FR"/>
            <w:rPrChange w:id="269" w:author="Ahmed Hamza" w:date="2024-07-07T21:11:00Z">
              <w:rPr>
                <w:rStyle w:val="Hyperlink"/>
                <w:noProof/>
              </w:rPr>
            </w:rPrChange>
          </w:rPr>
          <w:delText>5.4.2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70" w:author="Ahmed Hamza" w:date="2024-07-07T21:11:00Z">
              <w:rPr>
                <w:rStyle w:val="Hyperlink"/>
                <w:noProof/>
              </w:rPr>
            </w:rPrChange>
          </w:rPr>
          <w:delText>Metadata signalling in the MPD manifest file</w:delText>
        </w:r>
        <w:r w:rsidDel="004F32F8">
          <w:rPr>
            <w:noProof/>
            <w:webHidden/>
          </w:rPr>
          <w:tab/>
          <w:delText>13</w:delText>
        </w:r>
      </w:del>
    </w:p>
    <w:p w14:paraId="6C6BBB0C" w14:textId="0DEF3038" w:rsidR="007E030E" w:rsidDel="004F32F8" w:rsidRDefault="007E030E">
      <w:pPr>
        <w:pStyle w:val="TOC3"/>
        <w:rPr>
          <w:del w:id="271" w:author="Ahmed Hamza" w:date="2024-07-07T21:11:00Z"/>
          <w:rFonts w:asciiTheme="minorHAnsi" w:eastAsiaTheme="minorEastAsia" w:hAnsiTheme="minorHAnsi" w:cstheme="minorBidi"/>
          <w:b w:val="0"/>
          <w:noProof/>
          <w:kern w:val="2"/>
          <w:lang w:val="en-US" w:eastAsia="ja-JP"/>
          <w14:ligatures w14:val="standardContextual"/>
        </w:rPr>
      </w:pPr>
      <w:del w:id="272" w:author="Ahmed Hamza" w:date="2024-07-07T21:11:00Z">
        <w:r w:rsidRPr="004F32F8" w:rsidDel="004F32F8">
          <w:rPr>
            <w:noProof/>
            <w:lang w:val="fr-FR"/>
            <w:rPrChange w:id="273" w:author="Ahmed Hamza" w:date="2024-07-07T21:11:00Z">
              <w:rPr>
                <w:rStyle w:val="Hyperlink"/>
                <w:noProof/>
              </w:rPr>
            </w:rPrChange>
          </w:rPr>
          <w:delText>5.4.3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74" w:author="Ahmed Hamza" w:date="2024-07-07T21:11:00Z">
              <w:rPr>
                <w:rStyle w:val="Hyperlink"/>
                <w:noProof/>
              </w:rPr>
            </w:rPrChange>
          </w:rPr>
          <w:delText>Use of metadata at the client</w:delText>
        </w:r>
        <w:r w:rsidDel="004F32F8">
          <w:rPr>
            <w:noProof/>
            <w:webHidden/>
          </w:rPr>
          <w:tab/>
          <w:delText>17</w:delText>
        </w:r>
      </w:del>
    </w:p>
    <w:p w14:paraId="7BF3B484" w14:textId="52B7A086" w:rsidR="007E030E" w:rsidDel="004F32F8" w:rsidRDefault="007E030E">
      <w:pPr>
        <w:pStyle w:val="TOC1"/>
        <w:rPr>
          <w:del w:id="275" w:author="Ahmed Hamza" w:date="2024-07-07T21:11:00Z"/>
          <w:rFonts w:asciiTheme="minorHAnsi" w:eastAsiaTheme="minorEastAsia" w:hAnsiTheme="minorHAnsi" w:cstheme="minorBidi"/>
          <w:b w:val="0"/>
          <w:noProof/>
          <w:kern w:val="2"/>
          <w:lang w:val="en-US" w:eastAsia="ja-JP"/>
          <w14:ligatures w14:val="standardContextual"/>
        </w:rPr>
      </w:pPr>
      <w:del w:id="276" w:author="Ahmed Hamza" w:date="2024-07-07T21:11:00Z">
        <w:r w:rsidRPr="004F32F8" w:rsidDel="004F32F8">
          <w:rPr>
            <w:noProof/>
            <w:lang w:val="fr-FR"/>
            <w:rPrChange w:id="277" w:author="Ahmed Hamza" w:date="2024-07-07T21:11:00Z">
              <w:rPr>
                <w:rStyle w:val="Hyperlink"/>
                <w:noProof/>
              </w:rPr>
            </w:rPrChange>
          </w:rPr>
          <w:delText>6</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78" w:author="Ahmed Hamza" w:date="2024-07-07T21:11:00Z">
              <w:rPr>
                <w:rStyle w:val="Hyperlink"/>
                <w:noProof/>
              </w:rPr>
            </w:rPrChange>
          </w:rPr>
          <w:delText>Carriage of Green Metadata in System Layer?</w:delText>
        </w:r>
        <w:r w:rsidDel="004F32F8">
          <w:rPr>
            <w:noProof/>
            <w:webHidden/>
          </w:rPr>
          <w:tab/>
          <w:delText>17</w:delText>
        </w:r>
      </w:del>
    </w:p>
    <w:p w14:paraId="4F612137" w14:textId="45F73A57" w:rsidR="007E030E" w:rsidDel="004F32F8" w:rsidRDefault="007E030E">
      <w:pPr>
        <w:pStyle w:val="TOC1"/>
        <w:rPr>
          <w:del w:id="279" w:author="Ahmed Hamza" w:date="2024-07-07T21:11:00Z"/>
          <w:rFonts w:asciiTheme="minorHAnsi" w:eastAsiaTheme="minorEastAsia" w:hAnsiTheme="minorHAnsi" w:cstheme="minorBidi"/>
          <w:b w:val="0"/>
          <w:noProof/>
          <w:kern w:val="2"/>
          <w:lang w:val="en-US" w:eastAsia="ja-JP"/>
          <w14:ligatures w14:val="standardContextual"/>
        </w:rPr>
      </w:pPr>
      <w:del w:id="280" w:author="Ahmed Hamza" w:date="2024-07-07T21:11:00Z">
        <w:r w:rsidRPr="004F32F8" w:rsidDel="004F32F8">
          <w:rPr>
            <w:noProof/>
            <w:lang w:val="fr-FR"/>
            <w:rPrChange w:id="281" w:author="Ahmed Hamza" w:date="2024-07-07T21:11:00Z">
              <w:rPr>
                <w:rStyle w:val="Hyperlink"/>
                <w:noProof/>
              </w:rPr>
            </w:rPrChange>
          </w:rPr>
          <w:delText>7</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82" w:author="Ahmed Hamza" w:date="2024-07-07T21:11:00Z">
              <w:rPr>
                <w:rStyle w:val="Hyperlink"/>
                <w:noProof/>
              </w:rPr>
            </w:rPrChange>
          </w:rPr>
          <w:delText>Clause title</w:delText>
        </w:r>
        <w:r w:rsidDel="004F32F8">
          <w:rPr>
            <w:noProof/>
            <w:webHidden/>
          </w:rPr>
          <w:tab/>
          <w:delText>17</w:delText>
        </w:r>
      </w:del>
    </w:p>
    <w:p w14:paraId="5C441F28" w14:textId="46040C32" w:rsidR="007E030E" w:rsidDel="004F32F8" w:rsidRDefault="007E030E">
      <w:pPr>
        <w:pStyle w:val="TOC1"/>
        <w:rPr>
          <w:del w:id="283" w:author="Ahmed Hamza" w:date="2024-07-07T21:11:00Z"/>
          <w:rFonts w:asciiTheme="minorHAnsi" w:eastAsiaTheme="minorEastAsia" w:hAnsiTheme="minorHAnsi" w:cstheme="minorBidi"/>
          <w:b w:val="0"/>
          <w:noProof/>
          <w:kern w:val="2"/>
          <w:lang w:val="en-US" w:eastAsia="ja-JP"/>
          <w14:ligatures w14:val="standardContextual"/>
        </w:rPr>
      </w:pPr>
      <w:del w:id="284" w:author="Ahmed Hamza" w:date="2024-07-07T21:11:00Z">
        <w:r w:rsidRPr="004F32F8" w:rsidDel="004F32F8">
          <w:rPr>
            <w:noProof/>
            <w:lang w:val="fr-FR"/>
            <w:rPrChange w:id="285" w:author="Ahmed Hamza" w:date="2024-07-07T21:11:00Z">
              <w:rPr>
                <w:rStyle w:val="Hyperlink"/>
                <w:noProof/>
              </w:rPr>
            </w:rPrChange>
          </w:rPr>
          <w:delText>8</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86" w:author="Ahmed Hamza" w:date="2024-07-07T21:11:00Z">
              <w:rPr>
                <w:rStyle w:val="Hyperlink"/>
                <w:noProof/>
              </w:rPr>
            </w:rPrChange>
          </w:rPr>
          <w:delText>Clause title</w:delText>
        </w:r>
        <w:r w:rsidDel="004F32F8">
          <w:rPr>
            <w:noProof/>
            <w:webHidden/>
          </w:rPr>
          <w:tab/>
          <w:delText>17</w:delText>
        </w:r>
      </w:del>
    </w:p>
    <w:p w14:paraId="3C6C3C1D" w14:textId="1582DA90" w:rsidR="007E030E" w:rsidDel="004F32F8" w:rsidRDefault="007E030E">
      <w:pPr>
        <w:pStyle w:val="TOC1"/>
        <w:rPr>
          <w:del w:id="287" w:author="Ahmed Hamza" w:date="2024-07-07T21:11:00Z"/>
          <w:rFonts w:asciiTheme="minorHAnsi" w:eastAsiaTheme="minorEastAsia" w:hAnsiTheme="minorHAnsi" w:cstheme="minorBidi"/>
          <w:b w:val="0"/>
          <w:noProof/>
          <w:kern w:val="2"/>
          <w:lang w:val="en-US" w:eastAsia="ja-JP"/>
          <w14:ligatures w14:val="standardContextual"/>
        </w:rPr>
      </w:pPr>
      <w:del w:id="288" w:author="Ahmed Hamza" w:date="2024-07-07T21:11:00Z">
        <w:r w:rsidRPr="004F32F8" w:rsidDel="004F32F8">
          <w:rPr>
            <w:noProof/>
            <w:lang w:val="fr-FR"/>
            <w:rPrChange w:id="289" w:author="Ahmed Hamza" w:date="2024-07-07T21:11:00Z">
              <w:rPr>
                <w:rStyle w:val="Hyperlink"/>
                <w:noProof/>
              </w:rPr>
            </w:rPrChange>
          </w:rPr>
          <w:delText>Annex A (normative)  Green metadata MPEG-DASH schema</w:delText>
        </w:r>
        <w:r w:rsidDel="004F32F8">
          <w:rPr>
            <w:noProof/>
            <w:webHidden/>
          </w:rPr>
          <w:tab/>
          <w:delText>18</w:delText>
        </w:r>
      </w:del>
    </w:p>
    <w:p w14:paraId="1F4B04AC" w14:textId="2A9219B6" w:rsidR="007E030E" w:rsidDel="004F32F8" w:rsidRDefault="007E030E">
      <w:pPr>
        <w:pStyle w:val="TOC1"/>
        <w:rPr>
          <w:del w:id="290" w:author="Ahmed Hamza" w:date="2024-07-07T21:11:00Z"/>
          <w:rFonts w:asciiTheme="minorHAnsi" w:eastAsiaTheme="minorEastAsia" w:hAnsiTheme="minorHAnsi" w:cstheme="minorBidi"/>
          <w:b w:val="0"/>
          <w:noProof/>
          <w:kern w:val="2"/>
          <w:lang w:val="en-US" w:eastAsia="ja-JP"/>
          <w14:ligatures w14:val="standardContextual"/>
        </w:rPr>
      </w:pPr>
      <w:del w:id="291" w:author="Ahmed Hamza" w:date="2024-07-07T21:11:00Z">
        <w:r w:rsidRPr="004F32F8" w:rsidDel="004F32F8">
          <w:rPr>
            <w:noProof/>
            <w:lang w:val="fr-FR"/>
            <w:rPrChange w:id="292" w:author="Ahmed Hamza" w:date="2024-07-07T21:11:00Z">
              <w:rPr>
                <w:rStyle w:val="Hyperlink"/>
                <w:noProof/>
              </w:rPr>
            </w:rPrChange>
          </w:rPr>
          <w:delText>Annex B (informative)  MPEG-DASH MPD examples</w:delText>
        </w:r>
        <w:r w:rsidDel="004F32F8">
          <w:rPr>
            <w:noProof/>
            <w:webHidden/>
          </w:rPr>
          <w:tab/>
          <w:delText>20</w:delText>
        </w:r>
      </w:del>
    </w:p>
    <w:p w14:paraId="1BFEEFB0" w14:textId="7F71F27B" w:rsidR="007E030E" w:rsidDel="004F32F8" w:rsidRDefault="007E030E">
      <w:pPr>
        <w:pStyle w:val="TOC1"/>
        <w:rPr>
          <w:del w:id="293" w:author="Ahmed Hamza" w:date="2024-07-07T21:11:00Z"/>
          <w:rFonts w:asciiTheme="minorHAnsi" w:eastAsiaTheme="minorEastAsia" w:hAnsiTheme="minorHAnsi" w:cstheme="minorBidi"/>
          <w:b w:val="0"/>
          <w:noProof/>
          <w:kern w:val="2"/>
          <w:lang w:val="en-US" w:eastAsia="ja-JP"/>
          <w14:ligatures w14:val="standardContextual"/>
        </w:rPr>
      </w:pPr>
      <w:del w:id="294" w:author="Ahmed Hamza" w:date="2024-07-07T21:11:00Z">
        <w:r w:rsidRPr="004F32F8" w:rsidDel="004F32F8">
          <w:rPr>
            <w:noProof/>
            <w:lang w:val="fr-FR"/>
            <w:rPrChange w:id="295" w:author="Ahmed Hamza" w:date="2024-07-07T21:11:00Z">
              <w:rPr>
                <w:rStyle w:val="Hyperlink"/>
                <w:noProof/>
              </w:rPr>
            </w:rPrChange>
          </w:rPr>
          <w:delText>B.1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296" w:author="Ahmed Hamza" w:date="2024-07-07T21:11:00Z">
              <w:rPr>
                <w:rStyle w:val="Hyperlink"/>
                <w:noProof/>
              </w:rPr>
            </w:rPrChange>
          </w:rPr>
          <w:delText>Example MPD with decoder power indication metadata</w:delText>
        </w:r>
        <w:r w:rsidDel="004F32F8">
          <w:rPr>
            <w:noProof/>
            <w:webHidden/>
          </w:rPr>
          <w:tab/>
          <w:delText>20</w:delText>
        </w:r>
      </w:del>
    </w:p>
    <w:p w14:paraId="1E3DE511" w14:textId="74ADFAE7" w:rsidR="007E030E" w:rsidDel="004F32F8" w:rsidRDefault="007E030E">
      <w:pPr>
        <w:pStyle w:val="TOC1"/>
        <w:rPr>
          <w:del w:id="297" w:author="Ahmed Hamza" w:date="2024-07-07T21:11:00Z"/>
          <w:rFonts w:asciiTheme="minorHAnsi" w:eastAsiaTheme="minorEastAsia" w:hAnsiTheme="minorHAnsi" w:cstheme="minorBidi"/>
          <w:b w:val="0"/>
          <w:noProof/>
          <w:kern w:val="2"/>
          <w:lang w:val="en-US" w:eastAsia="ja-JP"/>
          <w14:ligatures w14:val="standardContextual"/>
        </w:rPr>
      </w:pPr>
      <w:del w:id="298" w:author="Ahmed Hamza" w:date="2024-07-07T21:11:00Z">
        <w:r w:rsidRPr="004F32F8" w:rsidDel="004F32F8">
          <w:rPr>
            <w:noProof/>
            <w:lang w:val="fr-FR"/>
            <w:rPrChange w:id="299" w:author="Ahmed Hamza" w:date="2024-07-07T21:11:00Z">
              <w:rPr>
                <w:rStyle w:val="Hyperlink"/>
                <w:noProof/>
              </w:rPr>
            </w:rPrChange>
          </w:rPr>
          <w:delText>B.2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00" w:author="Ahmed Hamza" w:date="2024-07-07T21:11:00Z">
              <w:rPr>
                <w:rStyle w:val="Hyperlink"/>
                <w:noProof/>
              </w:rPr>
            </w:rPrChange>
          </w:rPr>
          <w:delText>Example MPD with display power indication metadata</w:delText>
        </w:r>
        <w:r w:rsidDel="004F32F8">
          <w:rPr>
            <w:noProof/>
            <w:webHidden/>
          </w:rPr>
          <w:tab/>
          <w:delText>21</w:delText>
        </w:r>
      </w:del>
    </w:p>
    <w:p w14:paraId="47898482" w14:textId="0B8E865D" w:rsidR="007E030E" w:rsidDel="004F32F8" w:rsidRDefault="007E030E">
      <w:pPr>
        <w:pStyle w:val="TOC1"/>
        <w:rPr>
          <w:del w:id="301" w:author="Ahmed Hamza" w:date="2024-07-07T21:11:00Z"/>
          <w:rFonts w:asciiTheme="minorHAnsi" w:eastAsiaTheme="minorEastAsia" w:hAnsiTheme="minorHAnsi" w:cstheme="minorBidi"/>
          <w:b w:val="0"/>
          <w:noProof/>
          <w:kern w:val="2"/>
          <w:lang w:val="en-US" w:eastAsia="ja-JP"/>
          <w14:ligatures w14:val="standardContextual"/>
        </w:rPr>
      </w:pPr>
      <w:del w:id="302" w:author="Ahmed Hamza" w:date="2024-07-07T21:11:00Z">
        <w:r w:rsidRPr="004F32F8" w:rsidDel="004F32F8">
          <w:rPr>
            <w:noProof/>
            <w:lang w:val="fr-FR"/>
            <w:rPrChange w:id="303" w:author="Ahmed Hamza" w:date="2024-07-07T21:11:00Z">
              <w:rPr>
                <w:rStyle w:val="Hyperlink"/>
                <w:noProof/>
              </w:rPr>
            </w:rPrChange>
          </w:rPr>
          <w:delText>B.3</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04" w:author="Ahmed Hamza" w:date="2024-07-07T21:11:00Z">
              <w:rPr>
                <w:rStyle w:val="Hyperlink"/>
                <w:noProof/>
              </w:rPr>
            </w:rPrChange>
          </w:rPr>
          <w:delText>Example MPD with display attenuation map metadata</w:delText>
        </w:r>
        <w:r w:rsidDel="004F32F8">
          <w:rPr>
            <w:noProof/>
            <w:webHidden/>
          </w:rPr>
          <w:tab/>
          <w:delText>22</w:delText>
        </w:r>
      </w:del>
    </w:p>
    <w:p w14:paraId="01AD4613" w14:textId="4D745873" w:rsidR="007E030E" w:rsidDel="004F32F8" w:rsidRDefault="007E030E">
      <w:pPr>
        <w:pStyle w:val="TOC1"/>
        <w:rPr>
          <w:del w:id="305" w:author="Ahmed Hamza" w:date="2024-07-07T21:11:00Z"/>
          <w:rFonts w:asciiTheme="minorHAnsi" w:eastAsiaTheme="minorEastAsia" w:hAnsiTheme="minorHAnsi" w:cstheme="minorBidi"/>
          <w:b w:val="0"/>
          <w:noProof/>
          <w:kern w:val="2"/>
          <w:lang w:val="en-US" w:eastAsia="ja-JP"/>
          <w14:ligatures w14:val="standardContextual"/>
        </w:rPr>
      </w:pPr>
      <w:del w:id="306" w:author="Ahmed Hamza" w:date="2024-07-07T21:11:00Z">
        <w:r w:rsidRPr="004F32F8" w:rsidDel="004F32F8">
          <w:rPr>
            <w:noProof/>
            <w:lang w:val="fr-FR"/>
            <w:rPrChange w:id="307" w:author="Ahmed Hamza" w:date="2024-07-07T21:11:00Z">
              <w:rPr>
                <w:rStyle w:val="Hyperlink"/>
                <w:noProof/>
              </w:rPr>
            </w:rPrChange>
          </w:rPr>
          <w:delText xml:space="preserve">Annex C (informative)  Conformance and </w:delText>
        </w:r>
        <w:r w:rsidRPr="004F32F8" w:rsidDel="004F32F8">
          <w:rPr>
            <w:noProof/>
            <w:highlight w:val="yellow"/>
            <w:lang w:val="fr-FR"/>
            <w:rPrChange w:id="308" w:author="Ahmed Hamza" w:date="2024-07-07T21:11:00Z">
              <w:rPr>
                <w:rStyle w:val="Hyperlink"/>
                <w:noProof/>
                <w:highlight w:val="yellow"/>
              </w:rPr>
            </w:rPrChange>
          </w:rPr>
          <w:delText>Reference Software</w:delText>
        </w:r>
        <w:r w:rsidDel="004F32F8">
          <w:rPr>
            <w:noProof/>
            <w:webHidden/>
          </w:rPr>
          <w:tab/>
          <w:delText>23</w:delText>
        </w:r>
      </w:del>
    </w:p>
    <w:p w14:paraId="6F65E805" w14:textId="7D9391B2" w:rsidR="007E030E" w:rsidDel="004F32F8" w:rsidRDefault="007E030E">
      <w:pPr>
        <w:pStyle w:val="TOC1"/>
        <w:rPr>
          <w:del w:id="309" w:author="Ahmed Hamza" w:date="2024-07-07T21:11:00Z"/>
          <w:rFonts w:asciiTheme="minorHAnsi" w:eastAsiaTheme="minorEastAsia" w:hAnsiTheme="minorHAnsi" w:cstheme="minorBidi"/>
          <w:b w:val="0"/>
          <w:noProof/>
          <w:kern w:val="2"/>
          <w:lang w:val="en-US" w:eastAsia="ja-JP"/>
          <w14:ligatures w14:val="standardContextual"/>
        </w:rPr>
      </w:pPr>
      <w:del w:id="310" w:author="Ahmed Hamza" w:date="2024-07-07T21:11:00Z">
        <w:r w:rsidRPr="004F32F8" w:rsidDel="004F32F8">
          <w:rPr>
            <w:noProof/>
            <w:lang w:val="fr-FR"/>
            <w:rPrChange w:id="311" w:author="Ahmed Hamza" w:date="2024-07-07T21:11:00Z">
              <w:rPr>
                <w:rStyle w:val="Hyperlink"/>
                <w:noProof/>
              </w:rPr>
            </w:rPrChange>
          </w:rPr>
          <w:delText>C.1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12" w:author="Ahmed Hamza" w:date="2024-07-07T21:11:00Z">
              <w:rPr>
                <w:rStyle w:val="Hyperlink"/>
                <w:noProof/>
              </w:rPr>
            </w:rPrChange>
          </w:rPr>
          <w:delText>Display power reduction using display adaptation</w:delText>
        </w:r>
        <w:r w:rsidDel="004F32F8">
          <w:rPr>
            <w:noProof/>
            <w:webHidden/>
          </w:rPr>
          <w:tab/>
          <w:delText>23</w:delText>
        </w:r>
      </w:del>
    </w:p>
    <w:p w14:paraId="3382EC99" w14:textId="06B01173" w:rsidR="007E030E" w:rsidDel="004F32F8" w:rsidRDefault="007E030E">
      <w:pPr>
        <w:pStyle w:val="TOC1"/>
        <w:rPr>
          <w:del w:id="313" w:author="Ahmed Hamza" w:date="2024-07-07T21:11:00Z"/>
          <w:rFonts w:asciiTheme="minorHAnsi" w:eastAsiaTheme="minorEastAsia" w:hAnsiTheme="minorHAnsi" w:cstheme="minorBidi"/>
          <w:b w:val="0"/>
          <w:noProof/>
          <w:kern w:val="2"/>
          <w:lang w:val="en-US" w:eastAsia="ja-JP"/>
          <w14:ligatures w14:val="standardContextual"/>
        </w:rPr>
      </w:pPr>
      <w:del w:id="314" w:author="Ahmed Hamza" w:date="2024-07-07T21:11:00Z">
        <w:r w:rsidRPr="004F32F8" w:rsidDel="004F32F8">
          <w:rPr>
            <w:noProof/>
            <w:lang w:val="fr-FR"/>
            <w:rPrChange w:id="315" w:author="Ahmed Hamza" w:date="2024-07-07T21:11:00Z">
              <w:rPr>
                <w:rStyle w:val="Hyperlink"/>
                <w:noProof/>
              </w:rPr>
            </w:rPrChange>
          </w:rPr>
          <w:delText>C.1.1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16" w:author="Ahmed Hamza" w:date="2024-07-07T21:11:00Z">
              <w:rPr>
                <w:rStyle w:val="Hyperlink"/>
                <w:noProof/>
              </w:rPr>
            </w:rPrChange>
          </w:rPr>
          <w:delText>Conformance test vectors</w:delText>
        </w:r>
        <w:r w:rsidDel="004F32F8">
          <w:rPr>
            <w:noProof/>
            <w:webHidden/>
          </w:rPr>
          <w:tab/>
          <w:delText>23</w:delText>
        </w:r>
      </w:del>
    </w:p>
    <w:p w14:paraId="40BB7FD3" w14:textId="4005512C" w:rsidR="007E030E" w:rsidDel="004F32F8" w:rsidRDefault="007E030E">
      <w:pPr>
        <w:pStyle w:val="TOC1"/>
        <w:rPr>
          <w:del w:id="317" w:author="Ahmed Hamza" w:date="2024-07-07T21:11:00Z"/>
          <w:rFonts w:asciiTheme="minorHAnsi" w:eastAsiaTheme="minorEastAsia" w:hAnsiTheme="minorHAnsi" w:cstheme="minorBidi"/>
          <w:b w:val="0"/>
          <w:noProof/>
          <w:kern w:val="2"/>
          <w:lang w:val="en-US" w:eastAsia="ja-JP"/>
          <w14:ligatures w14:val="standardContextual"/>
        </w:rPr>
      </w:pPr>
      <w:del w:id="318" w:author="Ahmed Hamza" w:date="2024-07-07T21:11:00Z">
        <w:r w:rsidRPr="004F32F8" w:rsidDel="004F32F8">
          <w:rPr>
            <w:noProof/>
            <w:lang w:val="fr-FR"/>
            <w:rPrChange w:id="319" w:author="Ahmed Hamza" w:date="2024-07-07T21:11:00Z">
              <w:rPr>
                <w:rStyle w:val="Hyperlink"/>
                <w:noProof/>
              </w:rPr>
            </w:rPrChange>
          </w:rPr>
          <w:delText>C.1.2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20" w:author="Ahmed Hamza" w:date="2024-07-07T21:11:00Z">
              <w:rPr>
                <w:rStyle w:val="Hyperlink"/>
                <w:noProof/>
              </w:rPr>
            </w:rPrChange>
          </w:rPr>
          <w:delText>Reference software</w:delText>
        </w:r>
        <w:r w:rsidDel="004F32F8">
          <w:rPr>
            <w:noProof/>
            <w:webHidden/>
          </w:rPr>
          <w:tab/>
          <w:delText>23</w:delText>
        </w:r>
      </w:del>
    </w:p>
    <w:p w14:paraId="74239E1C" w14:textId="1CFB92DA" w:rsidR="007E030E" w:rsidDel="004F32F8" w:rsidRDefault="007E030E">
      <w:pPr>
        <w:pStyle w:val="TOC1"/>
        <w:rPr>
          <w:del w:id="321" w:author="Ahmed Hamza" w:date="2024-07-07T21:11:00Z"/>
          <w:rFonts w:asciiTheme="minorHAnsi" w:eastAsiaTheme="minorEastAsia" w:hAnsiTheme="minorHAnsi" w:cstheme="minorBidi"/>
          <w:b w:val="0"/>
          <w:noProof/>
          <w:kern w:val="2"/>
          <w:lang w:val="en-US" w:eastAsia="ja-JP"/>
          <w14:ligatures w14:val="standardContextual"/>
        </w:rPr>
      </w:pPr>
      <w:del w:id="322" w:author="Ahmed Hamza" w:date="2024-07-07T21:11:00Z">
        <w:r w:rsidRPr="004F32F8" w:rsidDel="004F32F8">
          <w:rPr>
            <w:noProof/>
            <w:lang w:val="fr-FR"/>
            <w:rPrChange w:id="323" w:author="Ahmed Hamza" w:date="2024-07-07T21:11:00Z">
              <w:rPr>
                <w:rStyle w:val="Hyperlink"/>
                <w:noProof/>
              </w:rPr>
            </w:rPrChange>
          </w:rPr>
          <w:delText>C.2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24" w:author="Ahmed Hamza" w:date="2024-07-07T21:11:00Z">
              <w:rPr>
                <w:rStyle w:val="Hyperlink"/>
                <w:noProof/>
              </w:rPr>
            </w:rPrChange>
          </w:rPr>
          <w:delText>Energy-efficient media selection</w:delText>
        </w:r>
        <w:r w:rsidDel="004F32F8">
          <w:rPr>
            <w:noProof/>
            <w:webHidden/>
          </w:rPr>
          <w:tab/>
          <w:delText>23</w:delText>
        </w:r>
      </w:del>
    </w:p>
    <w:p w14:paraId="15759DEC" w14:textId="439D2326" w:rsidR="007E030E" w:rsidDel="004F32F8" w:rsidRDefault="007E030E">
      <w:pPr>
        <w:pStyle w:val="TOC1"/>
        <w:rPr>
          <w:del w:id="325" w:author="Ahmed Hamza" w:date="2024-07-07T21:11:00Z"/>
          <w:rFonts w:asciiTheme="minorHAnsi" w:eastAsiaTheme="minorEastAsia" w:hAnsiTheme="minorHAnsi" w:cstheme="minorBidi"/>
          <w:b w:val="0"/>
          <w:noProof/>
          <w:kern w:val="2"/>
          <w:lang w:val="en-US" w:eastAsia="ja-JP"/>
          <w14:ligatures w14:val="standardContextual"/>
        </w:rPr>
      </w:pPr>
      <w:del w:id="326" w:author="Ahmed Hamza" w:date="2024-07-07T21:11:00Z">
        <w:r w:rsidRPr="004F32F8" w:rsidDel="004F32F8">
          <w:rPr>
            <w:noProof/>
            <w:lang w:val="fr-FR"/>
            <w:rPrChange w:id="327" w:author="Ahmed Hamza" w:date="2024-07-07T21:11:00Z">
              <w:rPr>
                <w:rStyle w:val="Hyperlink"/>
                <w:noProof/>
              </w:rPr>
            </w:rPrChange>
          </w:rPr>
          <w:delText>C.2.1</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28" w:author="Ahmed Hamza" w:date="2024-07-07T21:11:00Z">
              <w:rPr>
                <w:rStyle w:val="Hyperlink"/>
                <w:noProof/>
              </w:rPr>
            </w:rPrChange>
          </w:rPr>
          <w:delText>Conformance test vectors</w:delText>
        </w:r>
        <w:r w:rsidDel="004F32F8">
          <w:rPr>
            <w:noProof/>
            <w:webHidden/>
          </w:rPr>
          <w:tab/>
          <w:delText>23</w:delText>
        </w:r>
      </w:del>
    </w:p>
    <w:p w14:paraId="5C38230D" w14:textId="6264D06E" w:rsidR="007E030E" w:rsidDel="004F32F8" w:rsidRDefault="007E030E">
      <w:pPr>
        <w:pStyle w:val="TOC1"/>
        <w:rPr>
          <w:del w:id="329" w:author="Ahmed Hamza" w:date="2024-07-07T21:11:00Z"/>
          <w:rFonts w:asciiTheme="minorHAnsi" w:eastAsiaTheme="minorEastAsia" w:hAnsiTheme="minorHAnsi" w:cstheme="minorBidi"/>
          <w:b w:val="0"/>
          <w:noProof/>
          <w:kern w:val="2"/>
          <w:lang w:val="en-US" w:eastAsia="ja-JP"/>
          <w14:ligatures w14:val="standardContextual"/>
        </w:rPr>
      </w:pPr>
      <w:del w:id="330" w:author="Ahmed Hamza" w:date="2024-07-07T21:11:00Z">
        <w:r w:rsidRPr="004F32F8" w:rsidDel="004F32F8">
          <w:rPr>
            <w:noProof/>
            <w:lang w:val="fr-FR"/>
            <w:rPrChange w:id="331" w:author="Ahmed Hamza" w:date="2024-07-07T21:11:00Z">
              <w:rPr>
                <w:rStyle w:val="Hyperlink"/>
                <w:noProof/>
              </w:rPr>
            </w:rPrChange>
          </w:rPr>
          <w:delText>C.2.2</w:delText>
        </w:r>
        <w:r w:rsidDel="004F32F8">
          <w:rPr>
            <w:rFonts w:asciiTheme="minorHAnsi" w:eastAsiaTheme="minorEastAsia" w:hAnsiTheme="minorHAnsi" w:cstheme="minorBidi"/>
            <w:b w:val="0"/>
            <w:noProof/>
            <w:kern w:val="2"/>
            <w:lang w:val="en-US" w:eastAsia="ja-JP"/>
            <w14:ligatures w14:val="standardContextual"/>
          </w:rPr>
          <w:tab/>
        </w:r>
        <w:r w:rsidRPr="004F32F8" w:rsidDel="004F32F8">
          <w:rPr>
            <w:noProof/>
            <w:lang w:val="fr-FR"/>
            <w:rPrChange w:id="332" w:author="Ahmed Hamza" w:date="2024-07-07T21:11:00Z">
              <w:rPr>
                <w:rStyle w:val="Hyperlink"/>
                <w:noProof/>
              </w:rPr>
            </w:rPrChange>
          </w:rPr>
          <w:delText>Reference software</w:delText>
        </w:r>
        <w:r w:rsidDel="004F32F8">
          <w:rPr>
            <w:noProof/>
            <w:webHidden/>
          </w:rPr>
          <w:tab/>
          <w:delText>24</w:delText>
        </w:r>
      </w:del>
    </w:p>
    <w:p w14:paraId="70A58C07" w14:textId="16B9570B" w:rsidR="007E030E" w:rsidDel="004F32F8" w:rsidRDefault="007E030E">
      <w:pPr>
        <w:pStyle w:val="TOC1"/>
        <w:rPr>
          <w:del w:id="333" w:author="Ahmed Hamza" w:date="2024-07-07T21:11:00Z"/>
          <w:rFonts w:asciiTheme="minorHAnsi" w:eastAsiaTheme="minorEastAsia" w:hAnsiTheme="minorHAnsi" w:cstheme="minorBidi"/>
          <w:b w:val="0"/>
          <w:noProof/>
          <w:kern w:val="2"/>
          <w:lang w:val="en-US" w:eastAsia="ja-JP"/>
          <w14:ligatures w14:val="standardContextual"/>
        </w:rPr>
      </w:pPr>
      <w:del w:id="334" w:author="Ahmed Hamza" w:date="2024-07-07T21:11:00Z">
        <w:r w:rsidRPr="004F32F8" w:rsidDel="004F32F8">
          <w:rPr>
            <w:noProof/>
            <w:lang w:val="fr-FR"/>
            <w:rPrChange w:id="335" w:author="Ahmed Hamza" w:date="2024-07-07T21:11:00Z">
              <w:rPr>
                <w:rStyle w:val="Hyperlink"/>
                <w:noProof/>
              </w:rPr>
            </w:rPrChange>
          </w:rPr>
          <w:delText>Bibliography</w:delText>
        </w:r>
        <w:r w:rsidDel="004F32F8">
          <w:rPr>
            <w:noProof/>
            <w:webHidden/>
          </w:rPr>
          <w:tab/>
          <w:delText>25</w:delText>
        </w:r>
      </w:del>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336" w:name="_Toc353342667"/>
      <w:bookmarkStart w:id="337" w:name="_Toc171279077"/>
      <w:r w:rsidRPr="00BC394B">
        <w:lastRenderedPageBreak/>
        <w:t>Foreword</w:t>
      </w:r>
      <w:bookmarkEnd w:id="336"/>
      <w:bookmarkEnd w:id="337"/>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fldChar w:fldCharType="begin"/>
      </w:r>
      <w:r w:rsidRPr="00F64952">
        <w:rPr>
          <w:lang w:val="en-US"/>
          <w:rPrChange w:id="338" w:author="Claire-Helene Demarty" w:date="2024-06-10T08:36:00Z">
            <w:rPr/>
          </w:rPrChange>
        </w:rPr>
        <w:instrText>HYPERLINK "https://www.iso.org/directives-and-policies.html"</w:instrText>
      </w:r>
      <w:r>
        <w:fldChar w:fldCharType="separate"/>
      </w:r>
      <w:r w:rsidRPr="00BC394B">
        <w:rPr>
          <w:rStyle w:val="Hyperlink"/>
          <w:lang w:val="en-GB"/>
        </w:rPr>
        <w:t>www.iso.org/directives</w:t>
      </w:r>
      <w:r>
        <w:rPr>
          <w:rStyle w:val="Hyperlink"/>
          <w:lang w:val="en-GB"/>
        </w:rPr>
        <w:fldChar w:fldCharType="end"/>
      </w:r>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fldChar w:fldCharType="begin"/>
      </w:r>
      <w:r w:rsidRPr="00F64952">
        <w:rPr>
          <w:lang w:val="en-US"/>
          <w:rPrChange w:id="339" w:author="Claire-Helene Demarty" w:date="2024-06-10T08:36:00Z">
            <w:rPr/>
          </w:rPrChange>
        </w:rPr>
        <w:instrText>HYPERLINK "http://www.iso.org/patents"</w:instrText>
      </w:r>
      <w:r>
        <w:fldChar w:fldCharType="separate"/>
      </w:r>
      <w:r w:rsidRPr="00C505B7">
        <w:rPr>
          <w:rStyle w:val="Hyperlink"/>
          <w:lang w:val="en-US"/>
        </w:rPr>
        <w:t>www.iso.org/patents</w:t>
      </w:r>
      <w:r>
        <w:rPr>
          <w:rStyle w:val="Hyperlink"/>
          <w:lang w:val="en-US"/>
        </w:rPr>
        <w:fldChar w:fldCharType="end"/>
      </w:r>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fldChar w:fldCharType="begin"/>
      </w:r>
      <w:r w:rsidRPr="00F64952">
        <w:rPr>
          <w:lang w:val="en-US"/>
          <w:rPrChange w:id="340" w:author="Claire-Helene Demarty" w:date="2024-06-10T08:36:00Z">
            <w:rPr/>
          </w:rPrChange>
        </w:rPr>
        <w:instrText>HYPERLINK "https://www.iso.org/foreword-supplementary-information.html"</w:instrText>
      </w:r>
      <w:r>
        <w:fldChar w:fldCharType="separate"/>
      </w:r>
      <w:r w:rsidRPr="00C33932">
        <w:rPr>
          <w:rStyle w:val="Hyperlink"/>
          <w:rFonts w:eastAsia="Malgun Gothic" w:cs="Arial"/>
          <w:szCs w:val="24"/>
          <w:lang w:val="en-GB"/>
        </w:rPr>
        <w:t>www.iso.org/iso/foreword.html</w:t>
      </w:r>
      <w:r>
        <w:rPr>
          <w:rStyle w:val="Hyperlink"/>
          <w:rFonts w:eastAsia="Malgun Gothic" w:cs="Arial"/>
          <w:szCs w:val="24"/>
          <w:lang w:val="en-GB"/>
        </w:rPr>
        <w:fldChar w:fldCharType="end"/>
      </w:r>
      <w:r w:rsidRPr="00DF6AAF">
        <w:rPr>
          <w:rFonts w:eastAsia="Malgun Gothic"/>
          <w:lang w:val="en-GB"/>
        </w:rPr>
        <w:t>.</w:t>
      </w:r>
    </w:p>
    <w:p w14:paraId="2745A6D9" w14:textId="74F9F24E" w:rsidR="001A33D0" w:rsidRPr="00DF6AAF" w:rsidRDefault="00B9118A" w:rsidP="00AD6264">
      <w:pPr>
        <w:pStyle w:val="ForewordText"/>
        <w:rPr>
          <w:lang w:val="en-GB"/>
        </w:rPr>
      </w:pPr>
      <w:r w:rsidRPr="00DF6AAF">
        <w:rPr>
          <w:lang w:val="en-GB"/>
        </w:rPr>
        <w:t xml:space="preserve">This document was prepared by </w:t>
      </w:r>
      <w:r w:rsidR="00D010AC">
        <w:rPr>
          <w:lang w:val="en-GB"/>
        </w:rPr>
        <w:t xml:space="preserve">Joint </w:t>
      </w:r>
      <w:r w:rsidRPr="00DF6AAF">
        <w:rPr>
          <w:lang w:val="en-GB"/>
        </w:rPr>
        <w:t>Technical Committee</w:t>
      </w:r>
      <w:r w:rsidR="001A33D0" w:rsidRPr="00DF6AAF">
        <w:rPr>
          <w:lang w:val="en-GB"/>
        </w:rPr>
        <w:t xml:space="preserve"> ISO/</w:t>
      </w:r>
      <w:r w:rsidR="00453A2B">
        <w:rPr>
          <w:lang w:val="en-GB"/>
        </w:rPr>
        <w:t>IEC J</w:t>
      </w:r>
      <w:r w:rsidR="001A33D0" w:rsidRPr="00DF6AAF">
        <w:rPr>
          <w:lang w:val="en-GB"/>
        </w:rPr>
        <w:t xml:space="preserve">TC </w:t>
      </w:r>
      <w:r w:rsidR="00453A2B">
        <w:rPr>
          <w:lang w:val="en-GB"/>
        </w:rPr>
        <w:t>1</w:t>
      </w:r>
      <w:r w:rsidR="001A33D0" w:rsidRPr="00DF6AAF">
        <w:rPr>
          <w:lang w:val="en-GB"/>
        </w:rPr>
        <w:t>,</w:t>
      </w:r>
      <w:r w:rsidR="007B323D">
        <w:rPr>
          <w:lang w:val="en-GB"/>
        </w:rPr>
        <w:t xml:space="preserve"> </w:t>
      </w:r>
      <w:r w:rsidR="007B323D">
        <w:rPr>
          <w:i/>
          <w:color w:val="FF0000"/>
          <w:lang w:val="en-GB"/>
        </w:rPr>
        <w:t>Information technology</w:t>
      </w:r>
      <w:r w:rsidR="001A33D0" w:rsidRPr="00DF6AAF">
        <w:rPr>
          <w:lang w:val="en-GB"/>
        </w:rPr>
        <w:t xml:space="preserve">, Subcommittee SC </w:t>
      </w:r>
      <w:r w:rsidR="007B323D" w:rsidRPr="00FC6EFE">
        <w:rPr>
          <w:lang w:val="en-GB"/>
        </w:rPr>
        <w:t>29</w:t>
      </w:r>
      <w:r w:rsidR="007B323D" w:rsidRPr="00C41C0D">
        <w:rPr>
          <w:lang w:val="en-GB"/>
        </w:rPr>
        <w:t xml:space="preserve">, </w:t>
      </w:r>
      <w:r w:rsidR="007B323D" w:rsidRPr="00FC6EFE">
        <w:rPr>
          <w:i/>
          <w:iCs/>
          <w:lang w:val="en-GB"/>
        </w:rPr>
        <w:t>Coding of audio, picture, multimedia, and hypermedia information</w:t>
      </w:r>
      <w:r w:rsidR="001A33D0" w:rsidRPr="00DF6AAF">
        <w:rPr>
          <w:lang w:val="en-GB"/>
        </w:rPr>
        <w:t>.</w:t>
      </w:r>
    </w:p>
    <w:p w14:paraId="26B13ADE" w14:textId="1AC6ADCE" w:rsidR="001A33D0" w:rsidRPr="00DF6AAF" w:rsidRDefault="001A33D0" w:rsidP="00AD6264">
      <w:pPr>
        <w:pStyle w:val="ForewordText"/>
        <w:rPr>
          <w:rFonts w:ascii="Calibri" w:hAnsi="Calibri"/>
          <w:lang w:val="en-GB"/>
        </w:rPr>
      </w:pPr>
      <w:r w:rsidRPr="00DF6AAF">
        <w:rPr>
          <w:lang w:val="en-GB"/>
        </w:rPr>
        <w:t>A list of all parts in the ISO</w:t>
      </w:r>
      <w:r w:rsidR="00896BA2">
        <w:rPr>
          <w:lang w:val="en-GB"/>
        </w:rPr>
        <w:t>/IEC</w:t>
      </w:r>
      <w:r w:rsidRPr="00DF6AAF">
        <w:rPr>
          <w:lang w:val="en-GB"/>
        </w:rPr>
        <w:t xml:space="preserve"> </w:t>
      </w:r>
      <w:r w:rsidR="00896BA2">
        <w:rPr>
          <w:color w:val="FF0000"/>
          <w:lang w:val="en-GB"/>
        </w:rPr>
        <w:t>23001</w:t>
      </w:r>
      <w:r w:rsidR="00896BA2" w:rsidRPr="00DF6AAF">
        <w:rPr>
          <w:lang w:val="en-GB"/>
        </w:rPr>
        <w:t xml:space="preserve"> </w:t>
      </w:r>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fldChar w:fldCharType="begin"/>
      </w:r>
      <w:r w:rsidRPr="00F64952">
        <w:rPr>
          <w:lang w:val="en-US"/>
          <w:rPrChange w:id="341" w:author="Claire-Helene Demarty" w:date="2024-06-10T08:36:00Z">
            <w:rPr/>
          </w:rPrChange>
        </w:rPr>
        <w:instrText>HYPERLINK "https://www.iso.org/members.html"</w:instrText>
      </w:r>
      <w:r>
        <w:fldChar w:fldCharType="separate"/>
      </w:r>
      <w:r w:rsidR="00F81ACE" w:rsidRPr="00C33932">
        <w:rPr>
          <w:rStyle w:val="Hyperlink"/>
          <w:iCs/>
          <w:lang w:val="en-US"/>
        </w:rPr>
        <w:t>www.iso.org/members.html</w:t>
      </w:r>
      <w:r>
        <w:rPr>
          <w:rStyle w:val="Hyperlink"/>
          <w:iCs/>
          <w:lang w:val="en-US"/>
        </w:rPr>
        <w:fldChar w:fldCharType="end"/>
      </w:r>
      <w:r w:rsidRPr="00DF6AAF">
        <w:rPr>
          <w:iCs/>
          <w:lang w:val="en-GB"/>
        </w:rPr>
        <w:t>.</w:t>
      </w:r>
    </w:p>
    <w:p w14:paraId="51AEFB32" w14:textId="77777777" w:rsidR="001A33D0" w:rsidRPr="00BC394B" w:rsidRDefault="001A33D0" w:rsidP="001A33D0">
      <w:pPr>
        <w:pStyle w:val="IntroTitle"/>
        <w:pageBreakBefore/>
      </w:pPr>
      <w:bookmarkStart w:id="342" w:name="_Toc353342668"/>
      <w:bookmarkStart w:id="343" w:name="_Toc171279078"/>
      <w:r w:rsidRPr="00BC394B">
        <w:lastRenderedPageBreak/>
        <w:t>Introduction</w:t>
      </w:r>
      <w:bookmarkEnd w:id="342"/>
      <w:bookmarkEnd w:id="343"/>
    </w:p>
    <w:p w14:paraId="27B76CB3" w14:textId="19A3DFC5" w:rsidR="001F2F4E" w:rsidRDefault="001F2F4E" w:rsidP="00D66CE5">
      <w:pPr>
        <w:pStyle w:val="BodyText"/>
      </w:pPr>
      <w:r>
        <w:t>Green metadata</w:t>
      </w:r>
      <w:r w:rsidR="00196EFF">
        <w:t xml:space="preserve"> is used for </w:t>
      </w:r>
      <w:r w:rsidR="00E64CFC">
        <w:t>representing information that will help</w:t>
      </w:r>
      <w:r w:rsidR="00F13C19">
        <w:t xml:space="preserve"> to reduce the energy consumption in the video distribution chain</w:t>
      </w:r>
      <w:r w:rsidR="00085469">
        <w:t>, towards a more sustainable industry.</w:t>
      </w:r>
    </w:p>
    <w:p w14:paraId="23616867" w14:textId="2DF0B8BF" w:rsidR="00D41669" w:rsidRDefault="0007531B" w:rsidP="00D41669">
      <w:pPr>
        <w:pStyle w:val="BodyText"/>
      </w:pPr>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p>
    <w:p w14:paraId="62211CA6" w14:textId="2D2B8729" w:rsidR="0014090C" w:rsidRDefault="00D41669" w:rsidP="0014090C">
      <w:pPr>
        <w:pStyle w:val="ListContinue1"/>
        <w:numPr>
          <w:ilvl w:val="0"/>
          <w:numId w:val="63"/>
        </w:numPr>
        <w:tabs>
          <w:tab w:val="left" w:pos="720"/>
        </w:tabs>
      </w:pPr>
      <w:r>
        <w:t xml:space="preserve">Storage </w:t>
      </w:r>
      <w:r w:rsidR="00F667FD">
        <w:t>and carr</w:t>
      </w:r>
      <w:r w:rsidR="0014090C">
        <w:t xml:space="preserve">iage of </w:t>
      </w:r>
      <w:proofErr w:type="gramStart"/>
      <w:r w:rsidR="0014090C">
        <w:t>Green</w:t>
      </w:r>
      <w:proofErr w:type="gramEnd"/>
      <w:r w:rsidR="0014090C">
        <w:t xml:space="preserve"> metadata</w:t>
      </w:r>
      <w:r>
        <w:t xml:space="preserve"> using the ISO Base Media File Format (ISOBMFF) as specified in ISO/IEC 14496-12;</w:t>
      </w:r>
    </w:p>
    <w:p w14:paraId="13DEE555" w14:textId="736A0F5B" w:rsidR="00D41669" w:rsidRDefault="00D41669" w:rsidP="00FC6EFE">
      <w:pPr>
        <w:pStyle w:val="ListContinue1"/>
        <w:numPr>
          <w:ilvl w:val="0"/>
          <w:numId w:val="63"/>
        </w:numPr>
        <w:tabs>
          <w:tab w:val="left" w:pos="720"/>
        </w:tabs>
      </w:pPr>
      <w:r>
        <w:t xml:space="preserve">Encapsulation, signalling, and streaming of </w:t>
      </w:r>
      <w:proofErr w:type="gramStart"/>
      <w:r w:rsidR="0014090C">
        <w:t>Green</w:t>
      </w:r>
      <w:proofErr w:type="gramEnd"/>
      <w:r w:rsidR="0014090C">
        <w:t xml:space="preserve"> metadata</w:t>
      </w:r>
      <w:r>
        <w:t xml:space="preserve"> data in a media streaming system, e.g., dynamic adaptive streaming over HTTP (DASH) as specified in ISO/IEC 23009-1</w:t>
      </w:r>
      <w:r w:rsidR="00396AE5">
        <w:t>.</w:t>
      </w:r>
      <w:r w:rsidR="00396AE5" w:rsidDel="00396AE5">
        <w:t xml:space="preserve"> </w:t>
      </w:r>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4"/>
          <w:headerReference w:type="default" r:id="rId15"/>
          <w:footerReference w:type="even" r:id="rId16"/>
          <w:footerReference w:type="default" r:id="rId17"/>
          <w:pgSz w:w="11906" w:h="16838" w:code="9"/>
          <w:pgMar w:top="794" w:right="1134" w:bottom="284" w:left="1134" w:header="709" w:footer="0" w:gutter="0"/>
          <w:pgNumType w:fmt="lowerRoman"/>
          <w:cols w:space="720"/>
          <w:docGrid w:linePitch="299"/>
        </w:sectPr>
      </w:pPr>
    </w:p>
    <w:p w14:paraId="28C08B28" w14:textId="100624EA"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Pr="00D66CE5">
        <w:rPr>
          <w:bCs/>
          <w:color w:val="auto"/>
          <w:szCs w:val="32"/>
        </w:rPr>
        <w:t>xx</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344" w:name="_Toc353342669"/>
      <w:bookmarkStart w:id="345" w:name="_Toc171279079"/>
      <w:r w:rsidRPr="00BC394B">
        <w:t>Scope</w:t>
      </w:r>
      <w:bookmarkEnd w:id="344"/>
      <w:bookmarkEnd w:id="345"/>
      <w:r w:rsidRPr="00BC394B">
        <w:t xml:space="preserve"> </w:t>
      </w:r>
    </w:p>
    <w:p w14:paraId="158B034F" w14:textId="13DF45B9"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proofErr w:type="gramStart"/>
      <w:r w:rsidR="00B547F6" w:rsidRPr="008F5853">
        <w:t>Green</w:t>
      </w:r>
      <w:proofErr w:type="gramEnd"/>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w:t>
      </w:r>
      <w:del w:id="346" w:author="Ahmed Hamza" w:date="2024-07-07T21:02:00Z">
        <w:r w:rsidRPr="008F5853" w:rsidDel="004F32F8">
          <w:delText xml:space="preserve"> and ISO/IEC 15444-12</w:delText>
        </w:r>
      </w:del>
      <w:r w:rsidRPr="008F5853">
        <w:t>).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during playback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347" w:name="_Toc353342670"/>
      <w:bookmarkStart w:id="348" w:name="_Toc171279080"/>
      <w:r w:rsidRPr="00BC394B">
        <w:t>Normative references</w:t>
      </w:r>
      <w:bookmarkEnd w:id="347"/>
      <w:bookmarkEnd w:id="348"/>
      <w:r w:rsidRPr="00BC394B">
        <w:t xml:space="preserve"> </w:t>
      </w:r>
    </w:p>
    <w:p w14:paraId="7652D0DA" w14:textId="77777777" w:rsidR="001A33D0" w:rsidRPr="00BC394B" w:rsidRDefault="001A33D0" w:rsidP="00ED5FAB">
      <w:pPr>
        <w:pStyle w:val="BodyText"/>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6DB22B2B" w14:textId="4C2161C7" w:rsidR="00D66CE5" w:rsidRPr="00D66CE5" w:rsidDel="00281EC0" w:rsidRDefault="00D66CE5" w:rsidP="00D66CE5">
      <w:pPr>
        <w:pStyle w:val="BodyText"/>
        <w:rPr>
          <w:del w:id="349" w:author="Claire-Helene Demarty" w:date="2024-06-27T08:42:00Z"/>
          <w:highlight w:val="yellow"/>
        </w:rPr>
      </w:pPr>
      <w:del w:id="350" w:author="Claire-Helene Demarty" w:date="2024-06-27T08:42:00Z">
        <w:r w:rsidRPr="00D66CE5" w:rsidDel="00281EC0">
          <w:rPr>
            <w:highlight w:val="yellow"/>
          </w:rPr>
          <w:delText xml:space="preserve">ISO/IEC 14496-10, </w:delText>
        </w:r>
        <w:r w:rsidRPr="00D66CE5" w:rsidDel="00281EC0">
          <w:rPr>
            <w:i/>
            <w:highlight w:val="yellow"/>
          </w:rPr>
          <w:delText>Information technology — Coding of audio-visual objects — Part 10: Advanced Video Coding</w:delText>
        </w:r>
      </w:del>
    </w:p>
    <w:p w14:paraId="672F07AE" w14:textId="1977573E"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del w:id="351" w:author="Ahmed Hamza" w:date="2024-07-07T21:02:00Z">
        <w:r w:rsidRPr="00C70FB9" w:rsidDel="004F32F8">
          <w:rPr>
            <w:vertAlign w:val="superscript"/>
            <w:lang w:val="fr-FR"/>
          </w:rPr>
          <w:footnoteReference w:id="2"/>
        </w:r>
      </w:del>
      <w:r w:rsidRPr="00C70FB9">
        <w:rPr>
          <w:vertAlign w:val="superscript"/>
        </w:rPr>
        <w:t>)</w:t>
      </w:r>
    </w:p>
    <w:p w14:paraId="1246902E" w14:textId="20FDE6D8" w:rsidR="00D66CE5" w:rsidRPr="00C70FB9" w:rsidRDefault="00D66CE5" w:rsidP="00D66CE5">
      <w:pPr>
        <w:pStyle w:val="BodyText"/>
      </w:pPr>
      <w:r w:rsidRPr="00C70FB9">
        <w:t>ISO/IEC 23001-11</w:t>
      </w:r>
      <w:ins w:id="354" w:author="Ahmed Hamza" w:date="2024-07-07T21:08:00Z">
        <w:r w:rsidR="004F32F8">
          <w:t>:2023</w:t>
        </w:r>
      </w:ins>
      <w:r w:rsidRPr="00C70FB9">
        <w:t xml:space="preserve">, </w:t>
      </w:r>
      <w:r w:rsidRPr="00C70FB9">
        <w:rPr>
          <w:i/>
        </w:rPr>
        <w:t>Information technology — MPEG Systems Technologies — Part 11: Energy-Efficient Media Consumption (Green Metadata)</w:t>
      </w:r>
    </w:p>
    <w:p w14:paraId="3815F2C1" w14:textId="579857A2" w:rsidR="00D66CE5" w:rsidRPr="00D66CE5" w:rsidDel="00281EC0" w:rsidRDefault="00D66CE5" w:rsidP="00D66CE5">
      <w:pPr>
        <w:pStyle w:val="BodyText"/>
        <w:rPr>
          <w:del w:id="355" w:author="Claire-Helene Demarty" w:date="2024-06-27T08:42:00Z"/>
          <w:i/>
          <w:highlight w:val="yellow"/>
        </w:rPr>
      </w:pPr>
      <w:del w:id="356" w:author="Claire-Helene Demarty" w:date="2024-06-27T08:42:00Z">
        <w:r w:rsidRPr="00D66CE5" w:rsidDel="00281EC0">
          <w:rPr>
            <w:highlight w:val="yellow"/>
          </w:rPr>
          <w:delText xml:space="preserve">ISO/IEC 23008-2, </w:delText>
        </w:r>
        <w:r w:rsidRPr="00D66CE5" w:rsidDel="00281EC0">
          <w:rPr>
            <w:i/>
            <w:highlight w:val="yellow"/>
          </w:rPr>
          <w:delText>Information technology — High efficiency coding and media delivery in heterogeneous environments — Part 2: High efficiency video coding</w:delText>
        </w:r>
      </w:del>
    </w:p>
    <w:p w14:paraId="19DB0D60" w14:textId="77777777" w:rsidR="003E6C49" w:rsidRDefault="003E6C49" w:rsidP="003E6C49">
      <w:pPr>
        <w:pStyle w:val="RefNorm"/>
      </w:pPr>
      <w:r>
        <w:t xml:space="preserve">ISO/IEC 23009-1:2022, </w:t>
      </w:r>
      <w:r>
        <w:rPr>
          <w:i/>
        </w:rPr>
        <w:t>Information technology — Dynamic adaptive streaming over HTTP (DASH) — Part 1: Media presentation description and segment formats</w:t>
      </w:r>
    </w:p>
    <w:p w14:paraId="259B7670" w14:textId="77777777" w:rsidR="00281EC0" w:rsidRPr="00594664" w:rsidRDefault="00281EC0">
      <w:pPr>
        <w:pStyle w:val="BiblioEntry"/>
        <w:autoSpaceDE w:val="0"/>
        <w:autoSpaceDN w:val="0"/>
        <w:adjustRightInd w:val="0"/>
        <w:ind w:left="0" w:firstLine="0"/>
        <w:rPr>
          <w:ins w:id="357" w:author="Claire-Helene Demarty" w:date="2024-06-27T08:43:00Z"/>
          <w:i/>
          <w:rPrChange w:id="358" w:author="Claire-Helene Demarty" w:date="2024-06-27T08:45:00Z">
            <w:rPr>
              <w:ins w:id="359" w:author="Claire-Helene Demarty" w:date="2024-06-27T08:43:00Z"/>
              <w:szCs w:val="24"/>
            </w:rPr>
          </w:rPrChange>
        </w:rPr>
        <w:pPrChange w:id="360" w:author="Ahmed Hamza" w:date="2024-07-07T19:38:00Z">
          <w:pPr>
            <w:pStyle w:val="BiblioEntry"/>
            <w:autoSpaceDE w:val="0"/>
            <w:autoSpaceDN w:val="0"/>
            <w:adjustRightInd w:val="0"/>
          </w:pPr>
        </w:pPrChange>
      </w:pPr>
      <w:ins w:id="361" w:author="Claire-Helene Demarty" w:date="2024-06-27T08:43:00Z">
        <w:r w:rsidRPr="00A119BB">
          <w:rPr>
            <w:iCs/>
          </w:rPr>
          <w:t>ISO/IEC/TR 23009-3</w:t>
        </w:r>
        <w:r w:rsidRPr="00594664">
          <w:rPr>
            <w:i/>
            <w:rPrChange w:id="362" w:author="Claire-Helene Demarty" w:date="2024-06-27T08:45:00Z">
              <w:rPr>
                <w:szCs w:val="24"/>
              </w:rPr>
            </w:rPrChange>
          </w:rPr>
          <w:t xml:space="preserve">, Information technology — Dynamic adaptive streaming over HTTP (DASH) — Part 3: Implementation guidelines </w:t>
        </w:r>
      </w:ins>
    </w:p>
    <w:p w14:paraId="57607805" w14:textId="595EF88D" w:rsidR="00281EC0" w:rsidRPr="00594664" w:rsidRDefault="00281EC0">
      <w:pPr>
        <w:pStyle w:val="BiblioEntry"/>
        <w:autoSpaceDE w:val="0"/>
        <w:autoSpaceDN w:val="0"/>
        <w:adjustRightInd w:val="0"/>
        <w:ind w:left="0" w:firstLine="0"/>
        <w:rPr>
          <w:ins w:id="363" w:author="Claire-Helene Demarty" w:date="2024-06-27T08:43:00Z"/>
          <w:i/>
          <w:rPrChange w:id="364" w:author="Claire-Helene Demarty" w:date="2024-06-27T08:45:00Z">
            <w:rPr>
              <w:ins w:id="365" w:author="Claire-Helene Demarty" w:date="2024-06-27T08:43:00Z"/>
              <w:szCs w:val="24"/>
            </w:rPr>
          </w:rPrChange>
        </w:rPr>
        <w:pPrChange w:id="366" w:author="Ahmed Hamza" w:date="2024-07-07T19:38:00Z">
          <w:pPr>
            <w:pStyle w:val="BiblioEntry"/>
            <w:autoSpaceDE w:val="0"/>
            <w:autoSpaceDN w:val="0"/>
            <w:adjustRightInd w:val="0"/>
          </w:pPr>
        </w:pPrChange>
      </w:pPr>
      <w:ins w:id="367" w:author="Claire-Helene Demarty" w:date="2024-06-27T08:43:00Z">
        <w:r w:rsidRPr="007B1295">
          <w:rPr>
            <w:iCs/>
          </w:rPr>
          <w:t>ISO/IEC 23001-10</w:t>
        </w:r>
        <w:r w:rsidRPr="00594664">
          <w:rPr>
            <w:i/>
            <w:rPrChange w:id="368" w:author="Claire-Helene Demarty" w:date="2024-06-27T08:45:00Z">
              <w:rPr>
                <w:szCs w:val="24"/>
              </w:rPr>
            </w:rPrChange>
          </w:rPr>
          <w:t>, Information technology — MPEG systems technologies — Part 10: Carriage of Timed Metadata Metrics of Media in ISO Base Media File</w:t>
        </w:r>
      </w:ins>
    </w:p>
    <w:p w14:paraId="2AE93494" w14:textId="6119A35D" w:rsidR="00281EC0" w:rsidRPr="00594664" w:rsidRDefault="00281EC0">
      <w:pPr>
        <w:pStyle w:val="BiblioEntry"/>
        <w:autoSpaceDE w:val="0"/>
        <w:autoSpaceDN w:val="0"/>
        <w:adjustRightInd w:val="0"/>
        <w:ind w:left="0" w:firstLine="0"/>
        <w:rPr>
          <w:ins w:id="369" w:author="Claire-Helene Demarty" w:date="2024-06-27T08:43:00Z"/>
          <w:i/>
          <w:rPrChange w:id="370" w:author="Claire-Helene Demarty" w:date="2024-06-27T08:45:00Z">
            <w:rPr>
              <w:ins w:id="371" w:author="Claire-Helene Demarty" w:date="2024-06-27T08:43:00Z"/>
              <w:szCs w:val="24"/>
            </w:rPr>
          </w:rPrChange>
        </w:rPr>
        <w:pPrChange w:id="372" w:author="Ahmed Hamza" w:date="2024-07-07T19:38:00Z">
          <w:pPr>
            <w:pStyle w:val="BiblioEntry"/>
            <w:autoSpaceDE w:val="0"/>
            <w:autoSpaceDN w:val="0"/>
            <w:adjustRightInd w:val="0"/>
          </w:pPr>
        </w:pPrChange>
      </w:pPr>
      <w:ins w:id="373" w:author="Claire-Helene Demarty" w:date="2024-06-27T08:43:00Z">
        <w:r w:rsidRPr="007B1295">
          <w:rPr>
            <w:iCs/>
          </w:rPr>
          <w:t>ISO/IEC 14496-5</w:t>
        </w:r>
        <w:r w:rsidRPr="00594664">
          <w:rPr>
            <w:i/>
            <w:rPrChange w:id="374" w:author="Claire-Helene Demarty" w:date="2024-06-27T08:45:00Z">
              <w:rPr>
                <w:szCs w:val="24"/>
              </w:rPr>
            </w:rPrChange>
          </w:rPr>
          <w:t>, Information technology — Coding of audio-visual objects — Part 5: Reference software | Rec. ITU-T H.264.2: Reference software for ITU-T H.264 advanced video coding</w:t>
        </w:r>
      </w:ins>
    </w:p>
    <w:p w14:paraId="299EABCA" w14:textId="2AEDA8BC" w:rsidR="00281EC0" w:rsidRPr="00594664" w:rsidRDefault="00281EC0">
      <w:pPr>
        <w:pStyle w:val="BiblioEntry"/>
        <w:autoSpaceDE w:val="0"/>
        <w:autoSpaceDN w:val="0"/>
        <w:adjustRightInd w:val="0"/>
        <w:ind w:left="0" w:firstLine="0"/>
        <w:rPr>
          <w:ins w:id="375" w:author="Claire-Helene Demarty" w:date="2024-06-27T08:43:00Z"/>
          <w:i/>
          <w:rPrChange w:id="376" w:author="Claire-Helene Demarty" w:date="2024-06-27T08:45:00Z">
            <w:rPr>
              <w:ins w:id="377" w:author="Claire-Helene Demarty" w:date="2024-06-27T08:43:00Z"/>
              <w:szCs w:val="24"/>
            </w:rPr>
          </w:rPrChange>
        </w:rPr>
        <w:pPrChange w:id="378" w:author="Ahmed Hamza" w:date="2024-07-07T19:38:00Z">
          <w:pPr>
            <w:pStyle w:val="BiblioEntry"/>
            <w:autoSpaceDE w:val="0"/>
            <w:autoSpaceDN w:val="0"/>
            <w:adjustRightInd w:val="0"/>
          </w:pPr>
        </w:pPrChange>
      </w:pPr>
      <w:ins w:id="379" w:author="Claire-Helene Demarty" w:date="2024-06-27T08:43:00Z">
        <w:r w:rsidRPr="007B1295">
          <w:rPr>
            <w:iCs/>
          </w:rPr>
          <w:t>ISO/IEC 14496-15:2022</w:t>
        </w:r>
        <w:r w:rsidRPr="00594664">
          <w:rPr>
            <w:i/>
            <w:rPrChange w:id="380" w:author="Claire-Helene Demarty" w:date="2024-06-27T08:45:00Z">
              <w:rPr>
                <w:szCs w:val="24"/>
              </w:rPr>
            </w:rPrChange>
          </w:rPr>
          <w:t>, Information technology — Coding of audio-visual objects — Part 15: Carriage of network abstraction layer (NAL) unit structured video in the ISO base media file format</w:t>
        </w:r>
      </w:ins>
    </w:p>
    <w:p w14:paraId="4731403F" w14:textId="1CDB69A4" w:rsidR="00281EC0" w:rsidRPr="007B1295" w:rsidDel="004F32F8" w:rsidRDefault="00281EC0">
      <w:pPr>
        <w:pStyle w:val="BiblioEntry"/>
        <w:autoSpaceDE w:val="0"/>
        <w:autoSpaceDN w:val="0"/>
        <w:adjustRightInd w:val="0"/>
        <w:ind w:left="0" w:firstLine="0"/>
        <w:rPr>
          <w:ins w:id="381" w:author="Claire-Helene Demarty" w:date="2024-06-27T08:43:00Z"/>
          <w:del w:id="382" w:author="Ahmed Hamza" w:date="2024-07-07T21:02:00Z"/>
          <w:iCs/>
          <w:szCs w:val="24"/>
        </w:rPr>
        <w:pPrChange w:id="383" w:author="Ahmed Hamza" w:date="2024-07-07T19:38:00Z">
          <w:pPr>
            <w:pStyle w:val="BiblioEntry"/>
            <w:autoSpaceDE w:val="0"/>
            <w:autoSpaceDN w:val="0"/>
            <w:adjustRightInd w:val="0"/>
          </w:pPr>
        </w:pPrChange>
      </w:pPr>
      <w:ins w:id="384" w:author="Claire-Helene Demarty" w:date="2024-06-27T08:43:00Z">
        <w:del w:id="385" w:author="Ahmed Hamza" w:date="2024-07-07T21:02:00Z">
          <w:r w:rsidRPr="007B1295" w:rsidDel="004F32F8">
            <w:rPr>
              <w:iCs/>
            </w:rPr>
            <w:delText>ISO/IEC 15444-12</w:delText>
          </w:r>
        </w:del>
      </w:ins>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386" w:name="_Toc353342671"/>
      <w:bookmarkStart w:id="387" w:name="_Toc171279081"/>
      <w:r w:rsidRPr="00BC394B">
        <w:t>Terms</w:t>
      </w:r>
      <w:r w:rsidR="00153508">
        <w:t>, definitions,</w:t>
      </w:r>
      <w:r w:rsidRPr="00BC394B">
        <w:t xml:space="preserve"> and </w:t>
      </w:r>
      <w:bookmarkEnd w:id="386"/>
      <w:r w:rsidR="00153508">
        <w:t>abbreviated terms</w:t>
      </w:r>
      <w:bookmarkEnd w:id="387"/>
      <w:r w:rsidRPr="00BC394B">
        <w:t xml:space="preserve"> </w:t>
      </w:r>
    </w:p>
    <w:p w14:paraId="6687D451" w14:textId="1FFC0676" w:rsidR="00153508" w:rsidRDefault="00153508" w:rsidP="00153508">
      <w:pPr>
        <w:pStyle w:val="Heading2"/>
      </w:pPr>
      <w:bookmarkStart w:id="388" w:name="_Toc171279082"/>
      <w:r>
        <w:t>Terms and definitions</w:t>
      </w:r>
      <w:bookmarkEnd w:id="388"/>
    </w:p>
    <w:p w14:paraId="767EB9E4" w14:textId="46A17B6B" w:rsidR="001A33D0" w:rsidRPr="00BC394B" w:rsidRDefault="001A33D0" w:rsidP="00ED5FAB">
      <w:pPr>
        <w:pStyle w:val="BodyText"/>
      </w:pPr>
      <w:r w:rsidRPr="00BC394B">
        <w:t>For the purposes of this document, the terms and definitions given in</w:t>
      </w:r>
      <w:r w:rsidR="00DF38BE">
        <w:t xml:space="preserve"> ISO/IEC 23001-11</w:t>
      </w:r>
      <w:r w:rsidRPr="00BC394B">
        <w:t xml:space="preserve"> </w:t>
      </w:r>
      <w:r w:rsidRPr="00153508">
        <w:rPr>
          <w:highlight w:val="yellow"/>
        </w:rPr>
        <w:t>and the following apply</w:t>
      </w:r>
      <w:r w:rsidRPr="00BC394B">
        <w:t>.</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lastRenderedPageBreak/>
        <w:t xml:space="preserve">ISO Online browsing platform: available at </w:t>
      </w:r>
      <w:hyperlink r:id="rId18"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19" w:history="1">
        <w:r w:rsidR="00A4141A">
          <w:rPr>
            <w:color w:val="0000FF"/>
            <w:u w:val="single"/>
            <w:lang w:eastAsia="fr-FR"/>
          </w:rPr>
          <w:t>https://www.electropedia.org/</w:t>
        </w:r>
      </w:hyperlink>
    </w:p>
    <w:p w14:paraId="6F3457BE" w14:textId="403F8C7A" w:rsidR="001A33D0" w:rsidRPr="00BC394B" w:rsidRDefault="001A33D0" w:rsidP="001A33D0">
      <w:pPr>
        <w:pStyle w:val="TermNum"/>
      </w:pPr>
      <w:r w:rsidRPr="00BC394B">
        <w:t>3.</w:t>
      </w:r>
      <w:r w:rsidR="00153508">
        <w:t>1.</w:t>
      </w:r>
      <w:r w:rsidRPr="00BC394B">
        <w:t>1</w:t>
      </w:r>
    </w:p>
    <w:p w14:paraId="46170CCF" w14:textId="77777777" w:rsidR="001A33D0" w:rsidRPr="00BC394B" w:rsidRDefault="001A33D0" w:rsidP="001A33D0">
      <w:pPr>
        <w:pStyle w:val="Terms"/>
      </w:pPr>
      <w:r w:rsidRPr="00BC394B">
        <w:t>term</w:t>
      </w:r>
    </w:p>
    <w:p w14:paraId="7D53338B" w14:textId="77777777" w:rsidR="001A33D0" w:rsidRPr="00BC394B" w:rsidRDefault="001A33D0" w:rsidP="001A33D0">
      <w:pPr>
        <w:pStyle w:val="Definition"/>
      </w:pPr>
      <w:r w:rsidRPr="00BC394B">
        <w:t>text of the definition</w:t>
      </w:r>
    </w:p>
    <w:p w14:paraId="7BED4D3C" w14:textId="77777777" w:rsidR="001A33D0" w:rsidRPr="00151B6D" w:rsidRDefault="001A33D0" w:rsidP="00ED5FAB">
      <w:pPr>
        <w:pStyle w:val="Note"/>
      </w:pPr>
      <w:r w:rsidRPr="00151B6D">
        <w:t>Note 1 to entry: Text of the note.</w:t>
      </w:r>
    </w:p>
    <w:p w14:paraId="59B8ECA8" w14:textId="77777777" w:rsidR="001A33D0" w:rsidRPr="00BC394B" w:rsidRDefault="001A33D0" w:rsidP="00396685">
      <w:pPr>
        <w:pStyle w:val="Source"/>
      </w:pPr>
      <w:r w:rsidRPr="00BC394B">
        <w:t>[SOURCE: …]</w:t>
      </w:r>
    </w:p>
    <w:p w14:paraId="265BDE98" w14:textId="64590072" w:rsidR="001A33D0" w:rsidRPr="00BC394B" w:rsidRDefault="001A33D0" w:rsidP="001A33D0">
      <w:pPr>
        <w:pStyle w:val="TermNum"/>
      </w:pPr>
      <w:r w:rsidRPr="00BC394B">
        <w:t>3.</w:t>
      </w:r>
      <w:r w:rsidR="00153508">
        <w:t>1.</w:t>
      </w:r>
      <w:r w:rsidRPr="00BC394B">
        <w:t>2</w:t>
      </w:r>
    </w:p>
    <w:p w14:paraId="2D7746D6" w14:textId="77777777" w:rsidR="001A33D0" w:rsidRPr="00BC394B" w:rsidRDefault="001A33D0" w:rsidP="001A33D0">
      <w:pPr>
        <w:pStyle w:val="Terms"/>
      </w:pPr>
      <w:r w:rsidRPr="00BC394B">
        <w:t>term</w:t>
      </w:r>
    </w:p>
    <w:p w14:paraId="53E53C82" w14:textId="77777777" w:rsidR="001A33D0" w:rsidRDefault="001A33D0" w:rsidP="001A33D0">
      <w:pPr>
        <w:pStyle w:val="Definition"/>
      </w:pPr>
      <w:r w:rsidRPr="00BC394B">
        <w:t>text of the definition</w:t>
      </w:r>
    </w:p>
    <w:p w14:paraId="316345C7" w14:textId="77777777" w:rsidR="00153508" w:rsidRDefault="00153508" w:rsidP="001A33D0">
      <w:pPr>
        <w:pStyle w:val="Definition"/>
      </w:pPr>
    </w:p>
    <w:p w14:paraId="6B8FDCCD" w14:textId="2D221341" w:rsidR="00153508" w:rsidRDefault="00153508" w:rsidP="00153508">
      <w:pPr>
        <w:pStyle w:val="Heading2"/>
      </w:pPr>
      <w:bookmarkStart w:id="389" w:name="_Toc171279083"/>
      <w:r>
        <w:t>Abbreviated terms</w:t>
      </w:r>
      <w:bookmarkEnd w:id="389"/>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390" w:name="_Toc171279084"/>
      <w:r>
        <w:t>Overview</w:t>
      </w:r>
      <w:bookmarkEnd w:id="390"/>
    </w:p>
    <w:p w14:paraId="381783AF" w14:textId="78A6854F" w:rsidR="003B7F16" w:rsidRDefault="003B7F16" w:rsidP="003B7F16">
      <w:pPr>
        <w:pStyle w:val="Heading2"/>
        <w:tabs>
          <w:tab w:val="clear" w:pos="360"/>
        </w:tabs>
      </w:pPr>
      <w:bookmarkStart w:id="391" w:name="_Toc171279085"/>
      <w:r>
        <w:t>Over</w:t>
      </w:r>
      <w:r w:rsidR="002638D5">
        <w:t xml:space="preserve">all architecture for carriage of </w:t>
      </w:r>
      <w:proofErr w:type="gramStart"/>
      <w:r w:rsidR="002638D5">
        <w:t>Green</w:t>
      </w:r>
      <w:proofErr w:type="gramEnd"/>
      <w:r w:rsidR="002638D5">
        <w:t xml:space="preserve"> metadata</w:t>
      </w:r>
      <w:bookmarkEnd w:id="391"/>
    </w:p>
    <w:p w14:paraId="0EBF1B36" w14:textId="1EB98883" w:rsidR="00711C32" w:rsidRPr="00825E00" w:rsidRDefault="002132C0" w:rsidP="00377F2C">
      <w:r w:rsidRPr="00377F2C">
        <w:rPr>
          <w:highlight w:val="yellow"/>
        </w:rPr>
        <w:t>TBD</w:t>
      </w:r>
    </w:p>
    <w:p w14:paraId="1C4F2CFB" w14:textId="607AE11D" w:rsidR="001A33D0" w:rsidRPr="00BC394B" w:rsidRDefault="00153508" w:rsidP="001A33D0">
      <w:pPr>
        <w:pStyle w:val="Heading1"/>
        <w:numPr>
          <w:ilvl w:val="0"/>
          <w:numId w:val="1"/>
        </w:numPr>
        <w:tabs>
          <w:tab w:val="clear" w:pos="432"/>
        </w:tabs>
        <w:ind w:left="0" w:firstLine="0"/>
      </w:pPr>
      <w:bookmarkStart w:id="392" w:name="Table_tab_1"/>
      <w:bookmarkStart w:id="393" w:name="_Toc171279086"/>
      <w:bookmarkEnd w:id="392"/>
      <w:r>
        <w:t>Carriage of Green Metadata in ISO Base Media File Format</w:t>
      </w:r>
      <w:bookmarkEnd w:id="393"/>
    </w:p>
    <w:p w14:paraId="6A52472D" w14:textId="49A68753" w:rsidR="00153508" w:rsidRDefault="00153508" w:rsidP="00153508">
      <w:pPr>
        <w:pStyle w:val="Heading2"/>
        <w:tabs>
          <w:tab w:val="clear" w:pos="360"/>
        </w:tabs>
      </w:pPr>
      <w:bookmarkStart w:id="394" w:name="_Toc171279087"/>
      <w:r>
        <w:t>General</w:t>
      </w:r>
      <w:bookmarkEnd w:id="394"/>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 xml:space="preserve">A metadata track carrying </w:t>
      </w:r>
      <w:proofErr w:type="gramStart"/>
      <w:r>
        <w:t>Green</w:t>
      </w:r>
      <w:proofErr w:type="gramEnd"/>
      <w:r>
        <w:t xml:space="preserve"> metadata is linked to the track it describes by means of a ‘</w:t>
      </w:r>
      <w:proofErr w:type="spellStart"/>
      <w:r>
        <w:t>cdsc</w:t>
      </w:r>
      <w:proofErr w:type="spellEnd"/>
      <w:r>
        <w:t>’ (content describes) track reference.</w:t>
      </w:r>
    </w:p>
    <w:p w14:paraId="6A9511B6" w14:textId="14277617" w:rsidR="00153508" w:rsidRDefault="00153508" w:rsidP="00153508">
      <w:pPr>
        <w:pStyle w:val="Heading2"/>
      </w:pPr>
      <w:bookmarkStart w:id="395" w:name="_Toc252808975"/>
      <w:bookmarkStart w:id="396" w:name="_Toc379372639"/>
      <w:bookmarkStart w:id="397" w:name="_Toc379372685"/>
      <w:bookmarkStart w:id="398" w:name="_Toc253211978"/>
      <w:bookmarkStart w:id="399" w:name="_Toc373247494"/>
      <w:bookmarkStart w:id="400" w:name="_Toc158820477"/>
      <w:bookmarkStart w:id="401" w:name="_Ref169706690"/>
      <w:bookmarkStart w:id="402" w:name="_Toc171279088"/>
      <w:commentRangeStart w:id="403"/>
      <w:r w:rsidRPr="00B541A1">
        <w:rPr>
          <w:rFonts w:hint="eastAsia"/>
        </w:rPr>
        <w:t>Decoder</w:t>
      </w:r>
      <w:r w:rsidRPr="00B541A1">
        <w:t xml:space="preserve"> Power Indication Metadata</w:t>
      </w:r>
      <w:bookmarkEnd w:id="395"/>
      <w:bookmarkEnd w:id="396"/>
      <w:bookmarkEnd w:id="397"/>
      <w:bookmarkEnd w:id="398"/>
      <w:r w:rsidRPr="00B541A1">
        <w:t xml:space="preserve"> </w:t>
      </w:r>
      <w:bookmarkEnd w:id="399"/>
      <w:bookmarkEnd w:id="400"/>
      <w:commentRangeEnd w:id="403"/>
      <w:r w:rsidR="00E7075E">
        <w:rPr>
          <w:rStyle w:val="CommentReference"/>
          <w:rFonts w:eastAsia="Calibri"/>
          <w:b w:val="0"/>
          <w:lang w:eastAsia="en-US"/>
        </w:rPr>
        <w:commentReference w:id="403"/>
      </w:r>
      <w:bookmarkEnd w:id="401"/>
      <w:bookmarkEnd w:id="402"/>
    </w:p>
    <w:p w14:paraId="36431CD6" w14:textId="182DFF4E" w:rsidR="00153508" w:rsidRDefault="00FB6D74" w:rsidP="00FB6D74">
      <w:pPr>
        <w:pStyle w:val="Heading3"/>
      </w:pPr>
      <w:bookmarkStart w:id="404" w:name="_Ref161731616"/>
      <w:bookmarkStart w:id="405" w:name="_Ref161732550"/>
      <w:bookmarkStart w:id="406" w:name="_Ref171273662"/>
      <w:bookmarkStart w:id="407" w:name="_Toc171279089"/>
      <w:r>
        <w:t>Definition</w:t>
      </w:r>
      <w:bookmarkEnd w:id="404"/>
      <w:bookmarkEnd w:id="405"/>
      <w:bookmarkEnd w:id="406"/>
      <w:bookmarkEnd w:id="407"/>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w:t>
      </w:r>
      <w:proofErr w:type="spellStart"/>
      <w:r w:rsidRPr="00FB6D74">
        <w:rPr>
          <w:sz w:val="22"/>
          <w:szCs w:val="22"/>
        </w:rPr>
        <w:t>depi</w:t>
      </w:r>
      <w:proofErr w:type="spellEnd"/>
      <w:r w:rsidRPr="00FB6D74">
        <w:rPr>
          <w:sz w:val="22"/>
          <w:szCs w:val="22"/>
        </w:rPr>
        <w:t xml:space="preserve">’ </w:t>
      </w:r>
      <w:r w:rsidRPr="00FB6D74">
        <w:rPr>
          <w:sz w:val="22"/>
          <w:szCs w:val="22"/>
        </w:rPr>
        <w:br/>
        <w:t xml:space="preserve">Container: </w:t>
      </w:r>
      <w:r w:rsidRPr="00FB6D74">
        <w:rPr>
          <w:sz w:val="22"/>
          <w:szCs w:val="22"/>
        </w:rPr>
        <w:tab/>
        <w:t>Sample Description Box (‘</w:t>
      </w:r>
      <w:proofErr w:type="spellStart"/>
      <w:r w:rsidRPr="00FB6D74">
        <w:rPr>
          <w:sz w:val="22"/>
          <w:szCs w:val="22"/>
        </w:rPr>
        <w:t>stsd</w:t>
      </w:r>
      <w:proofErr w:type="spellEnd"/>
      <w:r w:rsidRPr="00FB6D74">
        <w:rPr>
          <w:sz w:val="22"/>
          <w:szCs w:val="22"/>
        </w:rPr>
        <w:t>’)</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5C8971D0" w:rsidR="00153508" w:rsidRPr="00FB6D74" w:rsidRDefault="00FB6D74" w:rsidP="00FB6D74">
      <w:pPr>
        <w:pStyle w:val="Example"/>
        <w:rPr>
          <w:sz w:val="22"/>
          <w:szCs w:val="22"/>
        </w:rPr>
      </w:pPr>
      <w:r w:rsidRPr="00FB6D74">
        <w:rPr>
          <w:sz w:val="22"/>
          <w:szCs w:val="22"/>
          <w:lang w:val="de-DE"/>
        </w:rPr>
        <w:t xml:space="preserve">The Decoder-Power </w:t>
      </w:r>
      <w:proofErr w:type="spellStart"/>
      <w:r w:rsidRPr="00FB6D74">
        <w:rPr>
          <w:sz w:val="22"/>
          <w:szCs w:val="22"/>
          <w:lang w:val="de-DE"/>
        </w:rPr>
        <w:t>Indication</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w:t>
      </w:r>
      <w:proofErr w:type="spellStart"/>
      <w:r w:rsidRPr="00FB6D74">
        <w:rPr>
          <w:sz w:val="22"/>
          <w:szCs w:val="22"/>
          <w:lang w:val="de-DE"/>
        </w:rPr>
        <w:t>is</w:t>
      </w:r>
      <w:proofErr w:type="spellEnd"/>
      <w:r w:rsidRPr="00FB6D74">
        <w:rPr>
          <w:sz w:val="22"/>
          <w:szCs w:val="22"/>
          <w:lang w:val="de-DE"/>
        </w:rPr>
        <w:t xml:space="preserve"> </w:t>
      </w:r>
      <w:proofErr w:type="spellStart"/>
      <w:r w:rsidRPr="00FB6D74">
        <w:rPr>
          <w:sz w:val="22"/>
          <w:szCs w:val="22"/>
          <w:lang w:val="de-DE"/>
        </w:rPr>
        <w:t>defined</w:t>
      </w:r>
      <w:proofErr w:type="spellEnd"/>
      <w:r w:rsidRPr="00FB6D74">
        <w:rPr>
          <w:sz w:val="22"/>
          <w:szCs w:val="22"/>
          <w:lang w:val="de-DE"/>
        </w:rPr>
        <w:t xml:space="preserve"> in ISO/IEC 23001-11</w:t>
      </w:r>
      <w:r w:rsidR="004A40BA">
        <w:rPr>
          <w:sz w:val="22"/>
          <w:szCs w:val="22"/>
          <w:lang w:val="de-DE"/>
        </w:rPr>
        <w:t>.</w:t>
      </w:r>
      <w:r w:rsidRPr="00FB6D74">
        <w:rPr>
          <w:sz w:val="22"/>
          <w:szCs w:val="22"/>
          <w:lang w:val="de-DE"/>
        </w:rPr>
        <w:t xml:space="preserve"> </w:t>
      </w:r>
      <w:proofErr w:type="spellStart"/>
      <w:r w:rsidRPr="00FB6D74">
        <w:rPr>
          <w:sz w:val="22"/>
          <w:szCs w:val="22"/>
          <w:lang w:val="de-DE"/>
        </w:rPr>
        <w:t>It</w:t>
      </w:r>
      <w:proofErr w:type="spellEnd"/>
      <w:r w:rsidRPr="00FB6D74">
        <w:rPr>
          <w:sz w:val="22"/>
          <w:szCs w:val="22"/>
          <w:lang w:val="de-DE"/>
        </w:rPr>
        <w:t xml:space="preserve"> </w:t>
      </w:r>
      <w:proofErr w:type="spellStart"/>
      <w:r w:rsidRPr="00FB6D74">
        <w:rPr>
          <w:sz w:val="22"/>
          <w:szCs w:val="22"/>
          <w:lang w:val="de-DE"/>
        </w:rPr>
        <w:t>provides</w:t>
      </w:r>
      <w:proofErr w:type="spellEnd"/>
      <w:r w:rsidRPr="00FB6D74">
        <w:rPr>
          <w:sz w:val="22"/>
          <w:szCs w:val="22"/>
          <w:lang w:val="de-DE"/>
        </w:rPr>
        <w:t xml:space="preserve"> </w:t>
      </w:r>
      <w:proofErr w:type="spellStart"/>
      <w:r w:rsidRPr="00FB6D74">
        <w:rPr>
          <w:sz w:val="22"/>
          <w:szCs w:val="22"/>
          <w:lang w:val="de-DE"/>
        </w:rPr>
        <w:t>decoder</w:t>
      </w:r>
      <w:proofErr w:type="spellEnd"/>
      <w:r w:rsidRPr="00FB6D74">
        <w:rPr>
          <w:sz w:val="22"/>
          <w:szCs w:val="22"/>
          <w:lang w:val="de-DE"/>
        </w:rPr>
        <w:t xml:space="preserve"> </w:t>
      </w:r>
      <w:proofErr w:type="spellStart"/>
      <w:r w:rsidRPr="00FB6D74">
        <w:rPr>
          <w:sz w:val="22"/>
          <w:szCs w:val="22"/>
          <w:lang w:val="de-DE"/>
        </w:rPr>
        <w:t>complexity</w:t>
      </w:r>
      <w:proofErr w:type="spellEnd"/>
      <w:r w:rsidRPr="00FB6D74">
        <w:rPr>
          <w:sz w:val="22"/>
          <w:szCs w:val="22"/>
          <w:lang w:val="de-DE"/>
        </w:rPr>
        <w:t xml:space="preserve"> </w:t>
      </w:r>
      <w:proofErr w:type="spellStart"/>
      <w:r w:rsidRPr="00FB6D74">
        <w:rPr>
          <w:sz w:val="22"/>
          <w:szCs w:val="22"/>
          <w:lang w:val="de-DE"/>
        </w:rPr>
        <w:t>reduction</w:t>
      </w:r>
      <w:proofErr w:type="spellEnd"/>
      <w:r w:rsidRPr="00FB6D74">
        <w:rPr>
          <w:sz w:val="22"/>
          <w:szCs w:val="22"/>
          <w:lang w:val="de-DE"/>
        </w:rPr>
        <w:t xml:space="preserve"> </w:t>
      </w:r>
      <w:proofErr w:type="spellStart"/>
      <w:r w:rsidRPr="00FB6D74">
        <w:rPr>
          <w:sz w:val="22"/>
          <w:szCs w:val="22"/>
          <w:lang w:val="de-DE"/>
        </w:rPr>
        <w:t>ratios</w:t>
      </w:r>
      <w:proofErr w:type="spellEnd"/>
      <w:r w:rsidRPr="00FB6D74">
        <w:rPr>
          <w:sz w:val="22"/>
          <w:szCs w:val="22"/>
          <w:lang w:val="de-DE"/>
        </w:rPr>
        <w:t xml:space="preserve"> </w:t>
      </w:r>
      <w:proofErr w:type="spellStart"/>
      <w:r w:rsidRPr="00FB6D74">
        <w:rPr>
          <w:sz w:val="22"/>
          <w:szCs w:val="22"/>
          <w:lang w:val="de-DE"/>
        </w:rPr>
        <w:t>for</w:t>
      </w:r>
      <w:proofErr w:type="spellEnd"/>
      <w:r w:rsidRPr="00FB6D74">
        <w:rPr>
          <w:sz w:val="22"/>
          <w:szCs w:val="22"/>
          <w:lang w:val="de-DE"/>
        </w:rPr>
        <w:t xml:space="preserve"> </w:t>
      </w:r>
      <w:proofErr w:type="spellStart"/>
      <w:r w:rsidRPr="00FB6D74">
        <w:rPr>
          <w:sz w:val="22"/>
          <w:szCs w:val="22"/>
          <w:lang w:val="de-DE"/>
        </w:rPr>
        <w:t>the</w:t>
      </w:r>
      <w:proofErr w:type="spellEnd"/>
      <w:r w:rsidRPr="00FB6D74">
        <w:rPr>
          <w:sz w:val="22"/>
          <w:szCs w:val="22"/>
          <w:lang w:val="de-DE"/>
        </w:rPr>
        <w:t xml:space="preserve"> </w:t>
      </w:r>
      <w:proofErr w:type="spellStart"/>
      <w:r w:rsidRPr="00FB6D74">
        <w:rPr>
          <w:sz w:val="22"/>
          <w:szCs w:val="22"/>
          <w:lang w:val="de-DE"/>
        </w:rPr>
        <w:t>media</w:t>
      </w:r>
      <w:proofErr w:type="spellEnd"/>
      <w:r w:rsidRPr="00FB6D74">
        <w:rPr>
          <w:sz w:val="22"/>
          <w:szCs w:val="22"/>
          <w:lang w:val="de-DE"/>
        </w:rPr>
        <w:t xml:space="preserve"> track </w:t>
      </w:r>
      <w:proofErr w:type="spellStart"/>
      <w:r w:rsidRPr="00FB6D74">
        <w:rPr>
          <w:sz w:val="22"/>
          <w:szCs w:val="22"/>
          <w:lang w:val="de-DE"/>
        </w:rPr>
        <w:t>to</w:t>
      </w:r>
      <w:proofErr w:type="spellEnd"/>
      <w:r w:rsidRPr="00FB6D74">
        <w:rPr>
          <w:sz w:val="22"/>
          <w:szCs w:val="22"/>
          <w:lang w:val="de-DE"/>
        </w:rPr>
        <w:t xml:space="preserve"> </w:t>
      </w:r>
      <w:proofErr w:type="spellStart"/>
      <w:r w:rsidRPr="00FB6D74">
        <w:rPr>
          <w:sz w:val="22"/>
          <w:szCs w:val="22"/>
          <w:lang w:val="de-DE"/>
        </w:rPr>
        <w:t>which</w:t>
      </w:r>
      <w:proofErr w:type="spellEnd"/>
      <w:r w:rsidRPr="00FB6D74">
        <w:rPr>
          <w:sz w:val="22"/>
          <w:szCs w:val="22"/>
          <w:lang w:val="de-DE"/>
        </w:rPr>
        <w:t xml:space="preserve"> </w:t>
      </w:r>
      <w:proofErr w:type="spellStart"/>
      <w:r w:rsidRPr="00FB6D74">
        <w:rPr>
          <w:sz w:val="22"/>
          <w:szCs w:val="22"/>
          <w:lang w:val="de-DE"/>
        </w:rPr>
        <w:t>the</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track </w:t>
      </w:r>
      <w:proofErr w:type="spellStart"/>
      <w:r w:rsidRPr="00FB6D74">
        <w:rPr>
          <w:sz w:val="22"/>
          <w:szCs w:val="22"/>
          <w:lang w:val="de-DE"/>
        </w:rPr>
        <w:t>refers</w:t>
      </w:r>
      <w:proofErr w:type="spellEnd"/>
      <w:r w:rsidRPr="00FB6D74">
        <w:rPr>
          <w:sz w:val="22"/>
          <w:szCs w:val="22"/>
          <w:lang w:val="de-DE"/>
        </w:rPr>
        <w:t xml:space="preserve"> </w:t>
      </w:r>
      <w:proofErr w:type="spellStart"/>
      <w:r w:rsidRPr="00FB6D74">
        <w:rPr>
          <w:sz w:val="22"/>
          <w:szCs w:val="22"/>
          <w:lang w:val="de-DE"/>
        </w:rPr>
        <w:t>by</w:t>
      </w:r>
      <w:proofErr w:type="spellEnd"/>
      <w:r w:rsidRPr="00FB6D74">
        <w:rPr>
          <w:sz w:val="22"/>
          <w:szCs w:val="22"/>
          <w:lang w:val="de-DE"/>
        </w:rPr>
        <w:t xml:space="preserve"> </w:t>
      </w:r>
      <w:proofErr w:type="spellStart"/>
      <w:r w:rsidRPr="00FB6D74">
        <w:rPr>
          <w:sz w:val="22"/>
          <w:szCs w:val="22"/>
          <w:lang w:val="de-DE"/>
        </w:rPr>
        <w:t>means</w:t>
      </w:r>
      <w:proofErr w:type="spellEnd"/>
      <w:r w:rsidRPr="00FB6D74">
        <w:rPr>
          <w:sz w:val="22"/>
          <w:szCs w:val="22"/>
          <w:lang w:val="de-DE"/>
        </w:rPr>
        <w:t xml:space="preserve"> </w:t>
      </w:r>
      <w:proofErr w:type="spellStart"/>
      <w:r w:rsidRPr="00FB6D74">
        <w:rPr>
          <w:sz w:val="22"/>
          <w:szCs w:val="22"/>
          <w:lang w:val="de-DE"/>
        </w:rPr>
        <w:t>of</w:t>
      </w:r>
      <w:proofErr w:type="spellEnd"/>
      <w:r w:rsidRPr="00FB6D74">
        <w:rPr>
          <w:sz w:val="22"/>
          <w:szCs w:val="22"/>
          <w:lang w:val="de-DE"/>
        </w:rPr>
        <w:t xml:space="preserve"> ‘</w:t>
      </w:r>
      <w:proofErr w:type="spellStart"/>
      <w:r w:rsidRPr="00FB6D74">
        <w:rPr>
          <w:sz w:val="22"/>
          <w:szCs w:val="22"/>
          <w:lang w:val="de-DE"/>
        </w:rPr>
        <w:t>cdsc</w:t>
      </w:r>
      <w:proofErr w:type="spellEnd"/>
      <w:r w:rsidRPr="00FB6D74">
        <w:rPr>
          <w:sz w:val="22"/>
          <w:szCs w:val="22"/>
          <w:lang w:val="de-DE"/>
        </w:rPr>
        <w:t xml:space="preserve">’ </w:t>
      </w:r>
      <w:proofErr w:type="spellStart"/>
      <w:r w:rsidRPr="00FB6D74">
        <w:rPr>
          <w:sz w:val="22"/>
          <w:szCs w:val="22"/>
          <w:lang w:val="de-DE"/>
        </w:rPr>
        <w:t>reference</w:t>
      </w:r>
      <w:proofErr w:type="spellEnd"/>
      <w:r w:rsidRPr="00FB6D74">
        <w:rPr>
          <w:sz w:val="22"/>
          <w:szCs w:val="22"/>
          <w:lang w:val="de-DE"/>
        </w:rPr>
        <w:t>.</w:t>
      </w:r>
    </w:p>
    <w:p w14:paraId="05518584" w14:textId="0FF1B503" w:rsidR="00153508" w:rsidRDefault="00FB6D74" w:rsidP="00FB6D74">
      <w:pPr>
        <w:pStyle w:val="Heading3"/>
      </w:pPr>
      <w:bookmarkStart w:id="408" w:name="_Toc171279090"/>
      <w:r>
        <w:t>Syntax</w:t>
      </w:r>
      <w:bookmarkEnd w:id="408"/>
    </w:p>
    <w:p w14:paraId="48169D53" w14:textId="3D7BDE36" w:rsidR="00FB6D74" w:rsidRPr="00FB6D74" w:rsidRDefault="00FB6D74" w:rsidP="00FB6D74">
      <w:pPr>
        <w:pStyle w:val="Example"/>
        <w:rPr>
          <w:sz w:val="22"/>
          <w:szCs w:val="22"/>
          <w:lang w:val="de-DE"/>
        </w:rPr>
      </w:pPr>
      <w:r w:rsidRPr="00FB6D74">
        <w:rPr>
          <w:sz w:val="22"/>
          <w:szCs w:val="22"/>
          <w:lang w:val="de-DE"/>
        </w:rPr>
        <w:t xml:space="preserve">The </w:t>
      </w:r>
      <w:proofErr w:type="spellStart"/>
      <w:r w:rsidRPr="00FB6D74">
        <w:rPr>
          <w:sz w:val="22"/>
          <w:szCs w:val="22"/>
          <w:lang w:val="de-DE"/>
        </w:rPr>
        <w:t>decoder</w:t>
      </w:r>
      <w:proofErr w:type="spellEnd"/>
      <w:r w:rsidRPr="00FB6D74">
        <w:rPr>
          <w:sz w:val="22"/>
          <w:szCs w:val="22"/>
          <w:lang w:val="de-DE"/>
        </w:rPr>
        <w:t xml:space="preserve"> power </w:t>
      </w:r>
      <w:proofErr w:type="spellStart"/>
      <w:r w:rsidRPr="00FB6D74">
        <w:rPr>
          <w:sz w:val="22"/>
          <w:szCs w:val="22"/>
          <w:lang w:val="de-DE"/>
        </w:rPr>
        <w:t>indication</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sample </w:t>
      </w:r>
      <w:proofErr w:type="spellStart"/>
      <w:r w:rsidRPr="00FB6D74">
        <w:rPr>
          <w:sz w:val="22"/>
          <w:szCs w:val="22"/>
          <w:lang w:val="de-DE"/>
        </w:rPr>
        <w:t>entry</w:t>
      </w:r>
      <w:proofErr w:type="spellEnd"/>
      <w:r w:rsidRPr="00FB6D74">
        <w:rPr>
          <w:sz w:val="22"/>
          <w:szCs w:val="22"/>
          <w:lang w:val="de-DE"/>
        </w:rPr>
        <w:t xml:space="preserve"> </w:t>
      </w:r>
      <w:proofErr w:type="spellStart"/>
      <w:r w:rsidRPr="00FB6D74">
        <w:rPr>
          <w:sz w:val="22"/>
          <w:szCs w:val="22"/>
          <w:lang w:val="de-DE"/>
        </w:rPr>
        <w:t>shall</w:t>
      </w:r>
      <w:proofErr w:type="spellEnd"/>
      <w:r w:rsidRPr="00FB6D74">
        <w:rPr>
          <w:sz w:val="22"/>
          <w:szCs w:val="22"/>
          <w:lang w:val="de-DE"/>
        </w:rPr>
        <w:t xml:space="preserve"> </w:t>
      </w:r>
      <w:proofErr w:type="spellStart"/>
      <w:r w:rsidRPr="00FB6D74">
        <w:rPr>
          <w:sz w:val="22"/>
          <w:szCs w:val="22"/>
          <w:lang w:val="de-DE"/>
        </w:rPr>
        <w:t>be</w:t>
      </w:r>
      <w:proofErr w:type="spellEnd"/>
      <w:r w:rsidRPr="00FB6D74">
        <w:rPr>
          <w:sz w:val="22"/>
          <w:szCs w:val="22"/>
          <w:lang w:val="de-DE"/>
        </w:rPr>
        <w:t xml:space="preserve"> </w:t>
      </w:r>
      <w:proofErr w:type="spellStart"/>
      <w:r w:rsidRPr="00FB6D74">
        <w:rPr>
          <w:sz w:val="22"/>
          <w:szCs w:val="22"/>
          <w:lang w:val="de-DE"/>
        </w:rPr>
        <w:t>as</w:t>
      </w:r>
      <w:proofErr w:type="spellEnd"/>
      <w:r w:rsidRPr="00FB6D74">
        <w:rPr>
          <w:sz w:val="22"/>
          <w:szCs w:val="22"/>
          <w:lang w:val="de-DE"/>
        </w:rPr>
        <w:t xml:space="preserve"> </w:t>
      </w:r>
      <w:proofErr w:type="spellStart"/>
      <w:r w:rsidRPr="00FB6D74">
        <w:rPr>
          <w:sz w:val="22"/>
          <w:szCs w:val="22"/>
          <w:lang w:val="de-DE"/>
        </w:rPr>
        <w:t>follows</w:t>
      </w:r>
      <w:proofErr w:type="spellEnd"/>
      <w:r w:rsidRPr="00FB6D74">
        <w:rPr>
          <w:sz w:val="22"/>
          <w:szCs w:val="22"/>
          <w:lang w:val="de-DE"/>
        </w:rPr>
        <w:t>.</w:t>
      </w:r>
    </w:p>
    <w:p w14:paraId="3C5CB903" w14:textId="77777777" w:rsidR="00FB6D74" w:rsidRDefault="00FB6D74" w:rsidP="00FB6D74">
      <w:pPr>
        <w:pStyle w:val="code0"/>
      </w:pPr>
      <w:r>
        <w:lastRenderedPageBreak/>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409" w:name="_Toc171279091"/>
      <w:r>
        <w:t>Semantics</w:t>
      </w:r>
      <w:bookmarkEnd w:id="409"/>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410" w:name="_Toc171279092"/>
      <w:r w:rsidRPr="00FB6D74">
        <w:t>Display Power Reduction Metadata</w:t>
      </w:r>
      <w:bookmarkEnd w:id="410"/>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w:t>
      </w:r>
      <w:proofErr w:type="spellStart"/>
      <w:r w:rsidRPr="00021F3A">
        <w:rPr>
          <w:sz w:val="22"/>
          <w:szCs w:val="22"/>
        </w:rPr>
        <w:t>cdsc</w:t>
      </w:r>
      <w:proofErr w:type="spellEnd"/>
      <w:r w:rsidRPr="00021F3A">
        <w:rPr>
          <w:sz w:val="22"/>
          <w:szCs w:val="22"/>
        </w:rPr>
        <w:t>’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1FE01DF1" w:rsidR="00FB6D74" w:rsidRPr="00286238" w:rsidRDefault="00FB6D74" w:rsidP="00FB6D74">
      <w:pPr>
        <w:pStyle w:val="Example"/>
        <w:rPr>
          <w:sz w:val="22"/>
          <w:szCs w:val="22"/>
        </w:rPr>
      </w:pPr>
      <w:r w:rsidRPr="00021F3A">
        <w:rPr>
          <w:sz w:val="22"/>
          <w:szCs w:val="22"/>
        </w:rPr>
        <w:t xml:space="preserve">Display-Power Reduction Metadata is of </w:t>
      </w:r>
      <w:r w:rsidR="00286238" w:rsidRPr="00021F3A">
        <w:rPr>
          <w:sz w:val="22"/>
          <w:szCs w:val="22"/>
        </w:rPr>
        <w:t xml:space="preserve">three </w:t>
      </w:r>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w:t>
      </w:r>
      <w:proofErr w:type="spellStart"/>
      <w:r w:rsidRPr="00021F3A">
        <w:rPr>
          <w:rFonts w:eastAsia="Malgun Gothic" w:cs="Arial"/>
          <w:szCs w:val="20"/>
          <w:lang w:eastAsia="ko-KR"/>
        </w:rPr>
        <w:t>dipi</w:t>
      </w:r>
      <w:proofErr w:type="spellEnd"/>
      <w:r w:rsidRPr="00021F3A">
        <w:rPr>
          <w:rFonts w:eastAsia="Malgun Gothic" w:cs="Arial"/>
          <w:szCs w:val="20"/>
          <w:lang w:eastAsia="ko-KR"/>
        </w:rPr>
        <w:t xml:space="preserve">’ (display power indication) sample entry type. </w:t>
      </w:r>
    </w:p>
    <w:p w14:paraId="63BD3600" w14:textId="6BB0FC7D" w:rsidR="00FB6D74" w:rsidRDefault="00FB6D74" w:rsidP="00FB6D74">
      <w:pPr>
        <w:pStyle w:val="ListParagraph"/>
        <w:tabs>
          <w:tab w:val="clear" w:pos="403"/>
        </w:tabs>
        <w:spacing w:after="200" w:line="230" w:lineRule="atLeast"/>
        <w:ind w:hanging="360"/>
        <w:rPr>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w:t>
      </w:r>
      <w:proofErr w:type="spellStart"/>
      <w:r w:rsidRPr="00021F3A">
        <w:rPr>
          <w:rFonts w:eastAsia="Malgun Gothic" w:cs="Arial"/>
          <w:szCs w:val="20"/>
          <w:lang w:eastAsia="ko-KR"/>
        </w:rPr>
        <w:t>dfce</w:t>
      </w:r>
      <w:proofErr w:type="spellEnd"/>
      <w:r w:rsidRPr="00021F3A">
        <w:rPr>
          <w:rFonts w:eastAsia="Malgun Gothic" w:cs="Arial"/>
          <w:szCs w:val="20"/>
          <w:lang w:eastAsia="ko-KR"/>
        </w:rPr>
        <w:t>’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r w:rsidR="00731C3B">
        <w:rPr>
          <w:rFonts w:eastAsia="MS Mincho" w:cs="Calibri"/>
        </w:rPr>
        <w:t>s</w:t>
      </w:r>
      <w:r w:rsidR="00350CC8" w:rsidRPr="00665F50">
        <w:rPr>
          <w:rFonts w:eastAsia="MS Mincho" w:cs="Calibri"/>
        </w:rPr>
        <w:t xml:space="preserve"> in the original video sequence to reduce the total energy consumption resulting from rendering the frames of that video</w:t>
      </w:r>
      <w:r w:rsidR="00731C3B">
        <w:rPr>
          <w:rFonts w:eastAsia="MS Mincho" w:cs="Calibri"/>
        </w:rPr>
        <w:t>. This metadata shall use the ‘amid’</w:t>
      </w:r>
      <w:r w:rsidR="0058642E">
        <w:rPr>
          <w:rFonts w:eastAsia="MS Mincho" w:cs="Calibri"/>
        </w:rPr>
        <w:t xml:space="preserve"> (display attenuation map</w:t>
      </w:r>
      <w:r w:rsidR="00AD2DEB">
        <w:rPr>
          <w:rFonts w:eastAsia="MS Mincho" w:cs="Calibri"/>
        </w:rPr>
        <w:t>) sample entry type.</w:t>
      </w:r>
    </w:p>
    <w:p w14:paraId="3B7615FD" w14:textId="6CCD938F" w:rsidR="00FB6D74" w:rsidRDefault="00FB6D74" w:rsidP="00FB6D74">
      <w:pPr>
        <w:pStyle w:val="Example"/>
        <w:rPr>
          <w:sz w:val="22"/>
          <w:szCs w:val="22"/>
        </w:rPr>
      </w:pPr>
      <w:r w:rsidRPr="00021F3A">
        <w:rPr>
          <w:sz w:val="22"/>
          <w:szCs w:val="22"/>
        </w:rPr>
        <w:t>Static metadata for the display fine control is stored in the sample entry. Dynamic metadata is stored in the samples.</w:t>
      </w:r>
    </w:p>
    <w:p w14:paraId="09FE16E1" w14:textId="155ABDC2" w:rsidR="00FB6D74" w:rsidRDefault="00FB6D74" w:rsidP="00AF1AC4">
      <w:pPr>
        <w:pStyle w:val="Heading3"/>
      </w:pPr>
      <w:bookmarkStart w:id="411" w:name="_Ref164174105"/>
      <w:bookmarkStart w:id="412" w:name="_Ref164174819"/>
      <w:bookmarkStart w:id="413" w:name="_Toc171279093"/>
      <w:commentRangeStart w:id="414"/>
      <w:r>
        <w:t>Display Power Indication Metadata</w:t>
      </w:r>
      <w:bookmarkEnd w:id="411"/>
      <w:bookmarkEnd w:id="412"/>
      <w:commentRangeEnd w:id="414"/>
      <w:r w:rsidR="00E7075E">
        <w:rPr>
          <w:rStyle w:val="CommentReference"/>
          <w:rFonts w:eastAsia="Calibri"/>
          <w:b w:val="0"/>
          <w:lang w:eastAsia="en-US"/>
        </w:rPr>
        <w:commentReference w:id="414"/>
      </w:r>
      <w:bookmarkEnd w:id="413"/>
    </w:p>
    <w:p w14:paraId="737FBFFF" w14:textId="4B9F990B" w:rsidR="00FB6D74" w:rsidRDefault="00FB6D74" w:rsidP="00AF1AC4">
      <w:pPr>
        <w:pStyle w:val="Heading4"/>
      </w:pPr>
      <w:bookmarkStart w:id="415" w:name="_Ref161731695"/>
      <w:r>
        <w:t>Definition</w:t>
      </w:r>
      <w:bookmarkEnd w:id="415"/>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dipi</w:t>
      </w:r>
      <w:proofErr w:type="spellEnd"/>
      <w:r w:rsidRPr="68061CBD">
        <w:rPr>
          <w:rFonts w:ascii="Courier" w:hAnsi="Courier"/>
          <w:lang w:val="en-US"/>
        </w:rPr>
        <w:t xml:space="preserve">’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lastRenderedPageBreak/>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56FAC482" w:rsidR="00FB6D74" w:rsidRPr="009400E9" w:rsidRDefault="009400E9" w:rsidP="009400E9">
      <w:pPr>
        <w:pStyle w:val="Example"/>
        <w:rPr>
          <w:sz w:val="22"/>
          <w:szCs w:val="22"/>
        </w:rPr>
      </w:pPr>
      <w:r w:rsidRPr="009400E9">
        <w:rPr>
          <w:sz w:val="22"/>
          <w:szCs w:val="22"/>
        </w:rPr>
        <w:t xml:space="preserve">Please note that the PSNR variables appearing in the syntax presented above are as defined in ISO/IEC 23001-11 and should not be confused with the PSNR metric defined in clause 4.2 of </w:t>
      </w:r>
      <w:del w:id="416" w:author="Ahmed Hamza" w:date="2024-07-07T20:04:00Z">
        <w:r w:rsidRPr="009400E9" w:rsidDel="00712DBA">
          <w:rPr>
            <w:sz w:val="22"/>
            <w:szCs w:val="22"/>
          </w:rPr>
          <w:delText>this specification</w:delText>
        </w:r>
      </w:del>
      <w:ins w:id="417" w:author="Ahmed Hamza" w:date="2024-07-07T20:04:00Z">
        <w:r w:rsidR="00712DBA">
          <w:rPr>
            <w:sz w:val="22"/>
            <w:szCs w:val="22"/>
          </w:rPr>
          <w:t>ISO</w:t>
        </w:r>
      </w:ins>
      <w:ins w:id="418" w:author="Ahmed Hamza" w:date="2024-07-07T20:05:00Z">
        <w:r w:rsidR="00712DBA">
          <w:rPr>
            <w:sz w:val="22"/>
            <w:szCs w:val="22"/>
          </w:rPr>
          <w:t>/IEC 23001-10</w:t>
        </w:r>
      </w:ins>
      <w:r w:rsidRPr="009400E9">
        <w:rPr>
          <w:sz w:val="22"/>
          <w:szCs w:val="22"/>
        </w:rPr>
        <w:t>.</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419" w:name="_Ref171273417"/>
      <w:bookmarkStart w:id="420" w:name="_Toc171279094"/>
      <w:commentRangeStart w:id="421"/>
      <w:r>
        <w:t>Display Fine Control Metadata</w:t>
      </w:r>
      <w:commentRangeEnd w:id="421"/>
      <w:r w:rsidR="00E7075E">
        <w:rPr>
          <w:rStyle w:val="CommentReference"/>
          <w:rFonts w:eastAsia="Calibri"/>
          <w:b w:val="0"/>
          <w:lang w:eastAsia="en-US"/>
        </w:rPr>
        <w:commentReference w:id="421"/>
      </w:r>
      <w:bookmarkEnd w:id="419"/>
      <w:bookmarkEnd w:id="420"/>
    </w:p>
    <w:p w14:paraId="26E61631" w14:textId="3EE43184" w:rsidR="00FB6D74" w:rsidRDefault="00D61BCA" w:rsidP="00D61BCA">
      <w:pPr>
        <w:pStyle w:val="Heading4"/>
        <w:tabs>
          <w:tab w:val="clear" w:pos="1080"/>
        </w:tabs>
      </w:pPr>
      <w:bookmarkStart w:id="422" w:name="_Ref161731703"/>
      <w:r>
        <w:t>Definition</w:t>
      </w:r>
      <w:bookmarkEnd w:id="422"/>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w:t>
      </w:r>
      <w:proofErr w:type="spellStart"/>
      <w:r w:rsidRPr="68061CBD">
        <w:rPr>
          <w:rFonts w:ascii="Courier" w:hAnsi="Courier"/>
          <w:lang w:val="en-US"/>
        </w:rPr>
        <w:t>dfce</w:t>
      </w:r>
      <w:proofErr w:type="spellEnd"/>
      <w:r w:rsidRPr="68061CBD">
        <w:rPr>
          <w:rFonts w:ascii="Courier" w:hAnsi="Courier"/>
          <w:lang w:val="en-US"/>
        </w:rPr>
        <w:t>’</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lastRenderedPageBreak/>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sz w:val="22"/>
          <w:szCs w:val="22"/>
        </w:rPr>
      </w:pPr>
      <w:r w:rsidRPr="00D61BCA">
        <w:rPr>
          <w:sz w:val="22"/>
          <w:szCs w:val="22"/>
        </w:rPr>
        <w:t>Semantics are defined in ISO/IEC 23001-11.</w:t>
      </w:r>
    </w:p>
    <w:p w14:paraId="2CBEEDDE" w14:textId="12122888" w:rsidR="006E04DE" w:rsidRDefault="006E04DE" w:rsidP="00C607F1">
      <w:pPr>
        <w:pStyle w:val="Heading3"/>
      </w:pPr>
      <w:bookmarkStart w:id="423" w:name="_Ref164094671"/>
      <w:bookmarkStart w:id="424" w:name="_Toc171279095"/>
      <w:r w:rsidRPr="00664948">
        <w:t>Display Attenuation Map</w:t>
      </w:r>
      <w:r w:rsidR="00E63A4D">
        <w:t xml:space="preserve"> Metadata</w:t>
      </w:r>
      <w:bookmarkEnd w:id="423"/>
      <w:bookmarkEnd w:id="424"/>
    </w:p>
    <w:p w14:paraId="5070F967" w14:textId="77777777" w:rsidR="0093544F" w:rsidRPr="00665F50" w:rsidRDefault="0093544F" w:rsidP="0093544F">
      <w:pPr>
        <w:rPr>
          <w:rFonts w:eastAsia="MS Mincho" w:cs="Calibri"/>
        </w:rPr>
      </w:pPr>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191CB2A5" w14:textId="77777777" w:rsidR="0093544F" w:rsidRPr="00201B86" w:rsidRDefault="0093544F" w:rsidP="00C607F1">
      <w:pPr>
        <w:pStyle w:val="Heading4"/>
        <w:rPr>
          <w:rPrChange w:id="425" w:author="Ahmed Hamza [2]" w:date="2024-06-27T08:35:00Z">
            <w:rPr>
              <w:rFonts w:ascii="Calibri" w:eastAsia="Times New Roman" w:hAnsi="Calibri"/>
              <w:b w:val="0"/>
              <w:bCs/>
              <w:i/>
              <w:iCs/>
              <w:sz w:val="28"/>
              <w:szCs w:val="28"/>
            </w:rPr>
          </w:rPrChange>
        </w:rPr>
      </w:pPr>
      <w:r w:rsidRPr="00C607F1">
        <w:t>Attenuation Map Information Box</w:t>
      </w:r>
    </w:p>
    <w:p w14:paraId="7CFE2FB1" w14:textId="77777777" w:rsidR="0093544F" w:rsidRDefault="0093544F" w:rsidP="0093544F">
      <w:pPr>
        <w:rPr>
          <w:rFonts w:eastAsia="MS Mincho" w:cs="Calibri"/>
        </w:rPr>
      </w:pPr>
      <w:r w:rsidRPr="6AE7F31C">
        <w:rPr>
          <w:rFonts w:eastAsia="MS Mincho" w:cs="Calibri"/>
        </w:rPr>
        <w:t xml:space="preserve">An </w:t>
      </w:r>
      <w:proofErr w:type="spellStart"/>
      <w:r w:rsidRPr="6AE7F31C">
        <w:rPr>
          <w:rFonts w:ascii="Courier" w:eastAsia="MS Mincho" w:hAnsi="Courier"/>
        </w:rPr>
        <w:t>AttenuationMapInformationBox</w:t>
      </w:r>
      <w:proofErr w:type="spellEnd"/>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p>
    <w:p w14:paraId="3E788BA4" w14:textId="77777777" w:rsidR="0093544F" w:rsidRPr="00201B86" w:rsidRDefault="0093544F" w:rsidP="00C607F1">
      <w:pPr>
        <w:pStyle w:val="Heading5"/>
        <w:rPr>
          <w:rPrChange w:id="426" w:author="Ahmed Hamza [2]" w:date="2024-06-27T08:35:00Z">
            <w:rPr>
              <w:rFonts w:ascii="Calibri" w:eastAsia="Times New Roman" w:hAnsi="Calibri"/>
              <w:b w:val="0"/>
              <w:bCs/>
              <w:i/>
              <w:iCs/>
              <w:sz w:val="28"/>
              <w:szCs w:val="28"/>
            </w:rPr>
          </w:rPrChange>
        </w:rPr>
      </w:pPr>
      <w:r w:rsidRPr="00C607F1">
        <w:t>Syntax</w:t>
      </w:r>
    </w:p>
    <w:p w14:paraId="3191F376"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AMIApproximationModel</w:t>
      </w:r>
      <w:proofErr w:type="spellEnd"/>
      <w:r w:rsidRPr="00C607F1">
        <w:rPr>
          <w:rFonts w:ascii="Courier" w:eastAsia="MS Mincho" w:hAnsi="Courier"/>
          <w:sz w:val="20"/>
          <w:szCs w:val="20"/>
        </w:rPr>
        <w:t>() {</w:t>
      </w:r>
    </w:p>
    <w:p w14:paraId="4735CA6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4) reserved = 0;</w:t>
      </w:r>
    </w:p>
    <w:p w14:paraId="75A20D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ami_map_approx_model</w:t>
      </w:r>
      <w:proofErr w:type="spellEnd"/>
      <w:r w:rsidRPr="00C607F1">
        <w:rPr>
          <w:rFonts w:ascii="Courier" w:eastAsia="MS Mincho" w:hAnsi="Courier"/>
          <w:sz w:val="20"/>
          <w:szCs w:val="20"/>
        </w:rPr>
        <w:t>;</w:t>
      </w:r>
    </w:p>
    <w:p w14:paraId="64F0E4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088473BE" w14:textId="77777777" w:rsidR="0093544F" w:rsidRPr="00C607F1" w:rsidRDefault="0093544F" w:rsidP="00C607F1">
      <w:pPr>
        <w:spacing w:after="0" w:line="240" w:lineRule="auto"/>
        <w:rPr>
          <w:rFonts w:ascii="Courier" w:eastAsia="MS Mincho" w:hAnsi="Courier"/>
          <w:sz w:val="20"/>
          <w:szCs w:val="20"/>
        </w:rPr>
      </w:pPr>
    </w:p>
    <w:p w14:paraId="5C58F944"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AMIWindowInfo</w:t>
      </w:r>
      <w:proofErr w:type="spellEnd"/>
      <w:r w:rsidRPr="00C607F1">
        <w:rPr>
          <w:rFonts w:ascii="Courier" w:eastAsia="MS Mincho" w:hAnsi="Courier"/>
          <w:sz w:val="20"/>
          <w:szCs w:val="20"/>
        </w:rPr>
        <w:t>() {</w:t>
      </w:r>
    </w:p>
    <w:p w14:paraId="5C5F9D3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ami_window_x</w:t>
      </w:r>
      <w:proofErr w:type="spellEnd"/>
      <w:r w:rsidRPr="00C607F1">
        <w:rPr>
          <w:rFonts w:ascii="Courier" w:eastAsia="MS Mincho" w:hAnsi="Courier"/>
          <w:sz w:val="20"/>
          <w:szCs w:val="20"/>
        </w:rPr>
        <w:t>;</w:t>
      </w:r>
    </w:p>
    <w:p w14:paraId="5B1F15F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ami_window_y</w:t>
      </w:r>
      <w:proofErr w:type="spellEnd"/>
      <w:r w:rsidRPr="00C607F1">
        <w:rPr>
          <w:rFonts w:ascii="Courier" w:eastAsia="MS Mincho" w:hAnsi="Courier"/>
          <w:sz w:val="20"/>
          <w:szCs w:val="20"/>
        </w:rPr>
        <w:t>;</w:t>
      </w:r>
    </w:p>
    <w:p w14:paraId="529A1CB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ami_window_width</w:t>
      </w:r>
      <w:proofErr w:type="spellEnd"/>
      <w:r w:rsidRPr="00C607F1">
        <w:rPr>
          <w:rFonts w:ascii="Courier" w:eastAsia="MS Mincho" w:hAnsi="Courier"/>
          <w:sz w:val="20"/>
          <w:szCs w:val="20"/>
        </w:rPr>
        <w:t>;</w:t>
      </w:r>
    </w:p>
    <w:p w14:paraId="7D4C619B"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ami_window_height</w:t>
      </w:r>
      <w:proofErr w:type="spellEnd"/>
      <w:r w:rsidRPr="00C607F1">
        <w:rPr>
          <w:rFonts w:ascii="Courier" w:eastAsia="MS Mincho" w:hAnsi="Courier"/>
          <w:sz w:val="20"/>
          <w:szCs w:val="20"/>
        </w:rPr>
        <w:t>;</w:t>
      </w:r>
    </w:p>
    <w:p w14:paraId="7649824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7D189BB6" w14:textId="77777777" w:rsidR="0093544F" w:rsidRPr="00C607F1" w:rsidRDefault="0093544F" w:rsidP="00C607F1">
      <w:pPr>
        <w:spacing w:after="0" w:line="240" w:lineRule="auto"/>
        <w:rPr>
          <w:rFonts w:ascii="Courier" w:eastAsia="MS Mincho" w:hAnsi="Courier"/>
          <w:sz w:val="20"/>
          <w:szCs w:val="20"/>
        </w:rPr>
      </w:pPr>
    </w:p>
    <w:p w14:paraId="341A89EE"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AMIVideoQualityInfo</w:t>
      </w:r>
      <w:proofErr w:type="spellEnd"/>
      <w:r w:rsidRPr="00C607F1">
        <w:rPr>
          <w:rFonts w:ascii="Courier" w:eastAsia="MS Mincho" w:hAnsi="Courier"/>
          <w:sz w:val="20"/>
          <w:szCs w:val="20"/>
        </w:rPr>
        <w:t>() {</w:t>
      </w:r>
    </w:p>
    <w:p w14:paraId="792A503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5) reserved = 0;</w:t>
      </w:r>
    </w:p>
    <w:p w14:paraId="675354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3) </w:t>
      </w:r>
      <w:proofErr w:type="spellStart"/>
      <w:r w:rsidRPr="00C607F1">
        <w:rPr>
          <w:rFonts w:ascii="Courier" w:eastAsia="MS Mincho" w:hAnsi="Courier"/>
          <w:sz w:val="20"/>
          <w:szCs w:val="20"/>
        </w:rPr>
        <w:t>ami_quality_metric</w:t>
      </w:r>
      <w:proofErr w:type="spellEnd"/>
      <w:r w:rsidRPr="00C607F1">
        <w:rPr>
          <w:rFonts w:ascii="Courier" w:eastAsia="MS Mincho" w:hAnsi="Courier"/>
          <w:sz w:val="20"/>
          <w:szCs w:val="20"/>
        </w:rPr>
        <w:t>;</w:t>
      </w:r>
    </w:p>
    <w:p w14:paraId="02E7014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ami_quality_reduction</w:t>
      </w:r>
      <w:proofErr w:type="spellEnd"/>
      <w:r w:rsidRPr="00C607F1">
        <w:rPr>
          <w:rFonts w:ascii="Courier" w:eastAsia="MS Mincho" w:hAnsi="Courier"/>
          <w:sz w:val="20"/>
          <w:szCs w:val="20"/>
        </w:rPr>
        <w:t>;</w:t>
      </w:r>
    </w:p>
    <w:p w14:paraId="7328A4C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lastRenderedPageBreak/>
        <w:t>}</w:t>
      </w:r>
    </w:p>
    <w:p w14:paraId="79458782" w14:textId="77777777" w:rsidR="0093544F" w:rsidRPr="00C607F1" w:rsidRDefault="0093544F" w:rsidP="00C607F1">
      <w:pPr>
        <w:spacing w:after="0" w:line="240" w:lineRule="auto"/>
        <w:rPr>
          <w:rFonts w:ascii="Courier" w:eastAsia="MS Mincho" w:hAnsi="Courier"/>
          <w:sz w:val="20"/>
          <w:szCs w:val="20"/>
        </w:rPr>
      </w:pPr>
    </w:p>
    <w:p w14:paraId="7B6C7FAF"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AMIPreprocessingInfo</w:t>
      </w:r>
      <w:proofErr w:type="spellEnd"/>
      <w:r w:rsidRPr="00C607F1">
        <w:rPr>
          <w:rFonts w:ascii="Courier" w:eastAsia="MS Mincho" w:hAnsi="Courier"/>
          <w:sz w:val="20"/>
          <w:szCs w:val="20"/>
        </w:rPr>
        <w:t>() {</w:t>
      </w:r>
    </w:p>
    <w:p w14:paraId="0C6B475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6) reserved = 0;</w:t>
      </w:r>
    </w:p>
    <w:p w14:paraId="0A9CF508"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2) </w:t>
      </w:r>
      <w:proofErr w:type="spellStart"/>
      <w:r w:rsidRPr="00C607F1">
        <w:rPr>
          <w:rFonts w:ascii="Courier" w:eastAsia="MS Mincho" w:hAnsi="Courier"/>
          <w:sz w:val="20"/>
          <w:szCs w:val="20"/>
        </w:rPr>
        <w:t>ami_preprocessing_type</w:t>
      </w:r>
      <w:proofErr w:type="spellEnd"/>
      <w:r w:rsidRPr="00C607F1">
        <w:rPr>
          <w:rFonts w:ascii="Courier" w:eastAsia="MS Mincho" w:hAnsi="Courier"/>
          <w:sz w:val="20"/>
          <w:szCs w:val="20"/>
        </w:rPr>
        <w:t>;</w:t>
      </w:r>
    </w:p>
    <w:p w14:paraId="4270E34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ami_max_value</w:t>
      </w:r>
      <w:proofErr w:type="spellEnd"/>
      <w:r w:rsidRPr="00C607F1">
        <w:rPr>
          <w:rFonts w:ascii="Courier" w:eastAsia="MS Mincho" w:hAnsi="Courier"/>
          <w:sz w:val="20"/>
          <w:szCs w:val="20"/>
        </w:rPr>
        <w:t>;</w:t>
      </w:r>
    </w:p>
    <w:p w14:paraId="7FCB536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ami_preprocessing_scale</w:t>
      </w:r>
      <w:proofErr w:type="spellEnd"/>
      <w:r w:rsidRPr="00C607F1">
        <w:rPr>
          <w:rFonts w:ascii="Courier" w:eastAsia="MS Mincho" w:hAnsi="Courier"/>
          <w:sz w:val="20"/>
          <w:szCs w:val="20"/>
        </w:rPr>
        <w:t>;</w:t>
      </w:r>
    </w:p>
    <w:p w14:paraId="364AD2D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6F87155C" w14:textId="77777777" w:rsidR="0093544F" w:rsidRPr="00C607F1" w:rsidRDefault="0093544F" w:rsidP="00C607F1">
      <w:pPr>
        <w:spacing w:after="0" w:line="240" w:lineRule="auto"/>
        <w:rPr>
          <w:rFonts w:ascii="Courier" w:eastAsia="MS Mincho" w:hAnsi="Courier"/>
          <w:sz w:val="20"/>
          <w:szCs w:val="20"/>
        </w:rPr>
      </w:pPr>
    </w:p>
    <w:p w14:paraId="2C4B5E6A" w14:textId="77777777" w:rsidR="0093544F" w:rsidRPr="00C607F1" w:rsidRDefault="0093544F" w:rsidP="00C607F1">
      <w:pPr>
        <w:spacing w:after="0" w:line="240" w:lineRule="auto"/>
        <w:rPr>
          <w:rFonts w:ascii="Courier" w:eastAsia="MS Mincho" w:hAnsi="Courier"/>
          <w:sz w:val="20"/>
          <w:szCs w:val="20"/>
        </w:rPr>
      </w:pPr>
    </w:p>
    <w:p w14:paraId="6271C2E0" w14:textId="77777777" w:rsidR="0093544F" w:rsidRPr="00C607F1" w:rsidRDefault="0093544F" w:rsidP="00C607F1">
      <w:pPr>
        <w:spacing w:after="0" w:line="240" w:lineRule="auto"/>
        <w:rPr>
          <w:rFonts w:ascii="Courier" w:eastAsia="MS Mincho" w:hAnsi="Courier"/>
          <w:sz w:val="20"/>
          <w:szCs w:val="20"/>
        </w:rPr>
      </w:pPr>
      <w:proofErr w:type="gramStart"/>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AttenuationMapInformationBox</w:t>
      </w:r>
      <w:proofErr w:type="spellEnd"/>
      <w:r w:rsidRPr="00C607F1">
        <w:rPr>
          <w:rFonts w:ascii="Courier" w:eastAsia="MS Mincho" w:hAnsi="Courier"/>
          <w:sz w:val="20"/>
          <w:szCs w:val="20"/>
        </w:rPr>
        <w:t xml:space="preserve">() extends </w:t>
      </w:r>
      <w:proofErr w:type="spellStart"/>
      <w:r w:rsidRPr="00C607F1">
        <w:rPr>
          <w:rFonts w:ascii="Courier" w:eastAsia="MS Mincho" w:hAnsi="Courier"/>
          <w:sz w:val="20"/>
          <w:szCs w:val="20"/>
        </w:rPr>
        <w:t>FullBox</w:t>
      </w:r>
      <w:proofErr w:type="spellEnd"/>
      <w:r w:rsidRPr="00C607F1">
        <w:rPr>
          <w:rFonts w:ascii="Courier" w:eastAsia="MS Mincho" w:hAnsi="Courier"/>
          <w:sz w:val="20"/>
          <w:szCs w:val="20"/>
        </w:rPr>
        <w:t>('amid', version = 0, flags) {</w:t>
      </w:r>
    </w:p>
    <w:p w14:paraId="414DF852" w14:textId="77777777" w:rsidR="0093544F" w:rsidRPr="00C607F1" w:rsidRDefault="0093544F" w:rsidP="00C607F1">
      <w:pPr>
        <w:spacing w:after="0" w:line="240" w:lineRule="auto"/>
        <w:rPr>
          <w:rFonts w:ascii="Courier" w:eastAsia="MS Mincho" w:hAnsi="Courier"/>
          <w:sz w:val="20"/>
          <w:szCs w:val="20"/>
        </w:rPr>
      </w:pPr>
    </w:p>
    <w:p w14:paraId="673C3FAC"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3) reserved = 0;</w:t>
      </w:r>
    </w:p>
    <w:p w14:paraId="0D639A2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ami_preprocessing_info_present_flag</w:t>
      </w:r>
      <w:proofErr w:type="spellEnd"/>
      <w:r w:rsidRPr="00C607F1">
        <w:rPr>
          <w:rFonts w:ascii="Courier" w:eastAsia="MS Mincho" w:hAnsi="Courier"/>
          <w:sz w:val="20"/>
          <w:szCs w:val="20"/>
        </w:rPr>
        <w:t>;</w:t>
      </w:r>
    </w:p>
    <w:p w14:paraId="411E9161"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w:t>
      </w:r>
    </w:p>
    <w:p w14:paraId="4CBC18B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w:t>
      </w:r>
    </w:p>
    <w:p w14:paraId="670C321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w:t>
      </w:r>
    </w:p>
    <w:p w14:paraId="59E98201" w14:textId="77777777" w:rsidR="0093544F" w:rsidRPr="00C607F1" w:rsidRDefault="0093544F" w:rsidP="00C607F1">
      <w:pPr>
        <w:spacing w:after="0" w:line="240" w:lineRule="auto"/>
        <w:rPr>
          <w:rFonts w:ascii="Courier" w:eastAsia="MS Mincho" w:hAnsi="Courier"/>
          <w:sz w:val="20"/>
          <w:szCs w:val="20"/>
        </w:rPr>
      </w:pPr>
    </w:p>
    <w:p w14:paraId="6E2D334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5) </w:t>
      </w:r>
      <w:proofErr w:type="spellStart"/>
      <w:r w:rsidRPr="00C607F1">
        <w:rPr>
          <w:rFonts w:ascii="Courier" w:eastAsia="MS Mincho" w:hAnsi="Courier"/>
          <w:sz w:val="20"/>
          <w:szCs w:val="20"/>
        </w:rPr>
        <w:t>ami_energy_reduction_rate</w:t>
      </w:r>
      <w:proofErr w:type="spellEnd"/>
      <w:r w:rsidRPr="00C607F1">
        <w:rPr>
          <w:rFonts w:ascii="Courier" w:eastAsia="MS Mincho" w:hAnsi="Courier"/>
          <w:sz w:val="20"/>
          <w:szCs w:val="20"/>
        </w:rPr>
        <w:t>;</w:t>
      </w:r>
    </w:p>
    <w:p w14:paraId="57163A76"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ami_display_model</w:t>
      </w:r>
      <w:proofErr w:type="spellEnd"/>
      <w:r w:rsidRPr="00C607F1">
        <w:rPr>
          <w:rFonts w:ascii="Courier" w:eastAsia="MS Mincho" w:hAnsi="Courier"/>
          <w:sz w:val="20"/>
          <w:szCs w:val="20"/>
        </w:rPr>
        <w:t>;</w:t>
      </w:r>
    </w:p>
    <w:p w14:paraId="0ACD95C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ami_attenuation_use_idc</w:t>
      </w:r>
      <w:proofErr w:type="spellEnd"/>
      <w:r w:rsidRPr="00C607F1">
        <w:rPr>
          <w:rFonts w:ascii="Courier" w:eastAsia="MS Mincho" w:hAnsi="Courier"/>
          <w:sz w:val="20"/>
          <w:szCs w:val="20"/>
        </w:rPr>
        <w:t>;</w:t>
      </w:r>
    </w:p>
    <w:p w14:paraId="0BF72BF7"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ami_attenuation_component_idc</w:t>
      </w:r>
      <w:proofErr w:type="spellEnd"/>
      <w:r w:rsidRPr="00C607F1">
        <w:rPr>
          <w:rFonts w:ascii="Courier" w:eastAsia="MS Mincho" w:hAnsi="Courier"/>
          <w:sz w:val="20"/>
          <w:szCs w:val="20"/>
        </w:rPr>
        <w:t>;</w:t>
      </w:r>
    </w:p>
    <w:p w14:paraId="245E593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p>
    <w:p w14:paraId="5290FBC0"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ami_preprocessing_info_present</w:t>
      </w:r>
      <w:proofErr w:type="spellEnd"/>
      <w:r w:rsidRPr="00C607F1">
        <w:rPr>
          <w:rFonts w:ascii="Courier" w:eastAsia="MS Mincho" w:hAnsi="Courier"/>
          <w:sz w:val="20"/>
          <w:szCs w:val="20"/>
        </w:rPr>
        <w:t>) {</w:t>
      </w:r>
    </w:p>
    <w:p w14:paraId="1F16E91E"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4CF9DAB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2849A9BB" w14:textId="77777777" w:rsidR="0093544F" w:rsidRPr="00C607F1" w:rsidRDefault="0093544F" w:rsidP="00C607F1">
      <w:pPr>
        <w:spacing w:after="0" w:line="240" w:lineRule="auto"/>
        <w:rPr>
          <w:rFonts w:ascii="Courier" w:eastAsia="MS Mincho" w:hAnsi="Courier"/>
          <w:sz w:val="20"/>
          <w:szCs w:val="20"/>
        </w:rPr>
      </w:pPr>
    </w:p>
    <w:p w14:paraId="2D012455"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 {</w:t>
      </w:r>
    </w:p>
    <w:p w14:paraId="1FDB899A"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443A9FAD"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80C9BAC" w14:textId="77777777" w:rsidR="0093544F" w:rsidRPr="00C607F1" w:rsidRDefault="0093544F" w:rsidP="00C607F1">
      <w:pPr>
        <w:spacing w:after="0" w:line="240" w:lineRule="auto"/>
        <w:rPr>
          <w:rFonts w:ascii="Courier" w:eastAsia="MS Mincho" w:hAnsi="Courier"/>
          <w:sz w:val="20"/>
          <w:szCs w:val="20"/>
        </w:rPr>
      </w:pPr>
    </w:p>
    <w:p w14:paraId="36BCD792"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 {</w:t>
      </w:r>
    </w:p>
    <w:p w14:paraId="05A6DDD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AMIWindowInfo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6D989CB3"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w:t>
      </w:r>
    </w:p>
    <w:p w14:paraId="12C06FF3" w14:textId="77777777" w:rsidR="0093544F" w:rsidRPr="00C607F1" w:rsidRDefault="0093544F" w:rsidP="00C607F1">
      <w:pPr>
        <w:spacing w:after="0" w:line="240" w:lineRule="auto"/>
        <w:rPr>
          <w:rFonts w:ascii="Courier" w:eastAsia="MS Mincho" w:hAnsi="Courier"/>
          <w:sz w:val="20"/>
          <w:szCs w:val="20"/>
        </w:rPr>
      </w:pPr>
    </w:p>
    <w:p w14:paraId="7B93668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t>if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 {</w:t>
      </w:r>
    </w:p>
    <w:p w14:paraId="60D27F5F"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p>
    <w:p w14:paraId="066D5048" w14:textId="77777777" w:rsidR="0093544F" w:rsidRPr="00C607F1" w:rsidRDefault="0093544F" w:rsidP="00C607F1">
      <w:pPr>
        <w:spacing w:after="0" w:line="240" w:lineRule="auto"/>
        <w:ind w:firstLine="360"/>
        <w:rPr>
          <w:rFonts w:ascii="Courier" w:eastAsia="MS Mincho" w:hAnsi="Courier"/>
          <w:sz w:val="20"/>
          <w:szCs w:val="20"/>
        </w:rPr>
      </w:pPr>
      <w:r w:rsidRPr="00C607F1">
        <w:rPr>
          <w:rFonts w:ascii="Courier" w:eastAsia="MS Mincho" w:hAnsi="Courier"/>
          <w:sz w:val="20"/>
          <w:szCs w:val="20"/>
        </w:rPr>
        <w:t>}</w:t>
      </w:r>
    </w:p>
    <w:p w14:paraId="2AAD9BCC" w14:textId="77777777" w:rsidR="0093544F" w:rsidRPr="00C607F1" w:rsidRDefault="0093544F" w:rsidP="00C607F1">
      <w:pPr>
        <w:spacing w:after="0" w:line="240" w:lineRule="auto"/>
        <w:ind w:firstLine="360"/>
        <w:rPr>
          <w:rFonts w:ascii="Courier" w:eastAsia="MS Mincho" w:hAnsi="Courier"/>
          <w:sz w:val="20"/>
          <w:szCs w:val="20"/>
        </w:rPr>
      </w:pPr>
    </w:p>
    <w:p w14:paraId="613E9914" w14:textId="77777777" w:rsidR="0093544F" w:rsidRPr="00C607F1" w:rsidRDefault="0093544F" w:rsidP="00C607F1">
      <w:pPr>
        <w:spacing w:after="0" w:line="240" w:lineRule="auto"/>
        <w:rPr>
          <w:rFonts w:ascii="Courier" w:eastAsia="MS Mincho" w:hAnsi="Courier"/>
          <w:sz w:val="20"/>
          <w:szCs w:val="20"/>
        </w:rPr>
      </w:pPr>
      <w:r w:rsidRPr="00C607F1">
        <w:rPr>
          <w:rFonts w:ascii="Courier" w:eastAsia="MS Mincho" w:hAnsi="Courier"/>
          <w:sz w:val="20"/>
          <w:szCs w:val="20"/>
        </w:rPr>
        <w:t>}</w:t>
      </w:r>
    </w:p>
    <w:p w14:paraId="39838868" w14:textId="77777777" w:rsidR="0093544F" w:rsidRPr="007811EA" w:rsidRDefault="0093544F" w:rsidP="0093544F">
      <w:pPr>
        <w:rPr>
          <w:rFonts w:ascii="Times New Roman" w:eastAsia="MS Mincho" w:hAnsi="Times New Roman"/>
          <w:sz w:val="24"/>
          <w:szCs w:val="24"/>
        </w:rPr>
      </w:pPr>
    </w:p>
    <w:p w14:paraId="0614C617" w14:textId="77777777" w:rsidR="0093544F" w:rsidRPr="00201B86" w:rsidRDefault="0093544F" w:rsidP="00C607F1">
      <w:pPr>
        <w:pStyle w:val="Heading5"/>
        <w:rPr>
          <w:rPrChange w:id="427" w:author="Ahmed Hamza [2]" w:date="2024-06-27T08:35:00Z">
            <w:rPr>
              <w:rFonts w:ascii="Calibri" w:eastAsia="Times New Roman" w:hAnsi="Calibri"/>
              <w:b w:val="0"/>
              <w:bCs/>
              <w:i/>
              <w:iCs/>
              <w:sz w:val="28"/>
              <w:szCs w:val="28"/>
            </w:rPr>
          </w:rPrChange>
        </w:rPr>
      </w:pPr>
      <w:r w:rsidRPr="00C607F1">
        <w:t>Semantics</w:t>
      </w:r>
    </w:p>
    <w:p w14:paraId="66001EB2" w14:textId="77777777" w:rsidR="0093544F" w:rsidRPr="007811EA" w:rsidRDefault="0093544F" w:rsidP="0093544F">
      <w:pPr>
        <w:rPr>
          <w:rFonts w:ascii="Times New Roman" w:eastAsia="MS Mincho" w:hAnsi="Times New Roman"/>
          <w:sz w:val="24"/>
          <w:szCs w:val="24"/>
          <w:lang w:val="en-CA" w:eastAsia="ja-JP"/>
        </w:rPr>
      </w:pPr>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rPr>
        <w:t>AttenuationMapInformationBox</w:t>
      </w:r>
      <w:proofErr w:type="spellEnd"/>
      <w:r w:rsidRPr="007811EA">
        <w:rPr>
          <w:rFonts w:eastAsia="MS Mincho" w:cs="Calibri"/>
        </w:rPr>
        <w:t xml:space="preserve"> are as follows:</w:t>
      </w:r>
    </w:p>
    <w:p w14:paraId="2DA6714D"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ami_processing_info_present_flag</w:t>
      </w:r>
      <w:proofErr w:type="spellEnd"/>
      <w:r w:rsidRPr="00C607F1">
        <w:rPr>
          <w:rFonts w:eastAsia="MS Mincho" w:cs="Calibri"/>
        </w:rPr>
        <w:t xml:space="preserve"> is a flag indicating whether preprocessing information is present. Value 1 indicates that the box contains preprocessing information.</w:t>
      </w:r>
      <w:r w:rsidRPr="007811EA">
        <w:rPr>
          <w:rFonts w:ascii="Calibri" w:eastAsia="MS Mincho" w:hAnsi="Calibri"/>
        </w:rPr>
        <w:t xml:space="preserve"> </w:t>
      </w:r>
    </w:p>
    <w:p w14:paraId="65555A42" w14:textId="77777777" w:rsidR="0093544F" w:rsidRPr="00C607F1" w:rsidRDefault="0093544F" w:rsidP="0093544F">
      <w:pPr>
        <w:ind w:left="851" w:hanging="284"/>
        <w:rPr>
          <w:rFonts w:eastAsia="MS Mincho" w:cs="Calibri"/>
        </w:rPr>
      </w:pPr>
      <w:proofErr w:type="spellStart"/>
      <w:r w:rsidRPr="007811EA">
        <w:rPr>
          <w:rFonts w:ascii="Courier" w:eastAsia="MS Mincho" w:hAnsi="Courier"/>
        </w:rPr>
        <w:t>ami_approx_model_present_flag</w:t>
      </w:r>
      <w:proofErr w:type="spellEnd"/>
      <w:r w:rsidRPr="00C607F1">
        <w:rPr>
          <w:rFonts w:eastAsia="MS Mincho" w:cs="Calibri"/>
        </w:rPr>
        <w:t xml:space="preserve"> is a flag indicating whether approximation model information is present. Value 1 indicates that the box contains approximation model information.</w:t>
      </w:r>
    </w:p>
    <w:p w14:paraId="1674742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ami_window_info_present_flag</w:t>
      </w:r>
      <w:proofErr w:type="spellEnd"/>
      <w:r w:rsidRPr="00C607F1">
        <w:rPr>
          <w:rFonts w:eastAsia="MS Mincho" w:cs="Calibri"/>
        </w:rPr>
        <w:t xml:space="preserve"> is a flag indicating whether window information is present. Value 1 indicates that the box contains window information.</w:t>
      </w:r>
    </w:p>
    <w:p w14:paraId="0C992F1A"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ami_video_quality_info_present_flag</w:t>
      </w:r>
      <w:proofErr w:type="spellEnd"/>
      <w:r w:rsidRPr="00C607F1">
        <w:rPr>
          <w:rFonts w:eastAsia="MS Mincho" w:cs="Calibri"/>
        </w:rPr>
        <w:t xml:space="preserve"> is a flag indicating whether video quality information is present. Value 1 indicates that the box contains video quality information.</w:t>
      </w:r>
    </w:p>
    <w:p w14:paraId="6BB0A2A1"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lastRenderedPageBreak/>
        <w:t>ami_energy_reduction_rate</w:t>
      </w:r>
      <w:proofErr w:type="spellEnd"/>
      <w:r w:rsidRPr="00C607F1">
        <w:rPr>
          <w:rFonts w:eastAsia="MS Mincho" w:cs="Calibri"/>
        </w:rPr>
        <w:t xml:space="preserve"> indicates the expected energy saving rate (percentage) when the video is displayed after applying the attenuation map sample values on the sample values of the associated video.</w:t>
      </w:r>
    </w:p>
    <w:p w14:paraId="725BDE71" w14:textId="1676E34A" w:rsidR="0093544F" w:rsidRPr="007811EA" w:rsidRDefault="0093544F" w:rsidP="0093544F">
      <w:pPr>
        <w:ind w:left="851" w:hanging="284"/>
        <w:rPr>
          <w:rFonts w:ascii="Calibri" w:eastAsia="MS Mincho" w:hAnsi="Calibri" w:cs="Calibri"/>
          <w:sz w:val="24"/>
          <w:szCs w:val="24"/>
          <w:lang w:val="en-CA" w:eastAsia="ja-JP"/>
        </w:rPr>
      </w:pPr>
      <w:proofErr w:type="spellStart"/>
      <w:r w:rsidRPr="007811EA">
        <w:rPr>
          <w:rFonts w:ascii="Courier" w:eastAsia="MS Mincho" w:hAnsi="Courier"/>
        </w:rPr>
        <w:t>ami_display_model</w:t>
      </w:r>
      <w:proofErr w:type="spellEnd"/>
      <w:r w:rsidRPr="00C607F1">
        <w:rPr>
          <w:rFonts w:eastAsia="MS Mincho" w:cs="Calibri"/>
        </w:rPr>
        <w:t xml:space="preserve"> indicates the display models on which the attenuation map sample values may be used. The semantics of the bits of this field are as described in </w:t>
      </w:r>
      <w:r w:rsidRPr="00C607F1">
        <w:rPr>
          <w:rFonts w:eastAsia="MS Mincho" w:cs="Calibri"/>
        </w:rPr>
        <w:fldChar w:fldCharType="begin"/>
      </w:r>
      <w:r w:rsidRPr="00C607F1">
        <w:rPr>
          <w:rFonts w:eastAsia="MS Mincho" w:cs="Calibri"/>
        </w:rPr>
        <w:instrText xml:space="preserve"> REF _Ref147587544 \h  \* MERGEFORMAT </w:instrText>
      </w:r>
      <w:r w:rsidRPr="00C607F1">
        <w:rPr>
          <w:rFonts w:eastAsia="MS Mincho" w:cs="Calibri"/>
        </w:rPr>
      </w:r>
      <w:r w:rsidRPr="00C607F1">
        <w:rPr>
          <w:rFonts w:eastAsia="MS Mincho" w:cs="Calibri"/>
        </w:rPr>
        <w:fldChar w:fldCharType="separate"/>
      </w:r>
      <w:r w:rsidRPr="00C607F1">
        <w:rPr>
          <w:rFonts w:eastAsia="MS Mincho" w:cs="Calibri"/>
        </w:rPr>
        <w:t>Table 1</w:t>
      </w:r>
      <w:r w:rsidRPr="00C607F1">
        <w:rPr>
          <w:rFonts w:eastAsia="MS Mincho" w:cs="Calibri"/>
        </w:rPr>
        <w:fldChar w:fldCharType="end"/>
      </w:r>
      <w:r w:rsidRPr="00C607F1">
        <w:rPr>
          <w:rFonts w:eastAsia="MS Mincho" w:cs="Calibri"/>
        </w:rPr>
        <w:t>.</w:t>
      </w:r>
    </w:p>
    <w:p w14:paraId="49717ABA" w14:textId="2C68C464" w:rsidR="0093544F" w:rsidRPr="00281EC0" w:rsidRDefault="0093544F">
      <w:pPr>
        <w:pStyle w:val="Tabletitle"/>
        <w:rPr>
          <w:szCs w:val="16"/>
          <w:lang w:val="en-US"/>
          <w:rPrChange w:id="428" w:author="Claire-Helene Demarty" w:date="2024-06-27T08:42:00Z">
            <w:rPr>
              <w:szCs w:val="16"/>
            </w:rPr>
          </w:rPrChange>
        </w:rPr>
        <w:pPrChange w:id="429" w:author="Ahmed Hamza [2]" w:date="2024-06-27T08:35:00Z">
          <w:pPr>
            <w:keepNext/>
            <w:spacing w:before="120" w:after="240"/>
            <w:ind w:firstLine="360"/>
            <w:jc w:val="center"/>
          </w:pPr>
        </w:pPrChange>
      </w:pPr>
      <w:del w:id="430" w:author="Ahmed Hamza [2]" w:date="2024-06-25T23:34:00Z">
        <w:r w:rsidRPr="00281EC0">
          <w:rPr>
            <w:lang w:val="en-US"/>
            <w:rPrChange w:id="431" w:author="Claire-Helene Demarty" w:date="2024-06-27T08:42:00Z">
              <w:rPr/>
            </w:rPrChange>
          </w:rPr>
          <w:delText xml:space="preserve">Table </w:delText>
        </w:r>
        <w:r w:rsidRPr="007811EA">
          <w:fldChar w:fldCharType="begin"/>
        </w:r>
        <w:r w:rsidRPr="00281EC0">
          <w:rPr>
            <w:lang w:val="en-US"/>
            <w:rPrChange w:id="432" w:author="Claire-Helene Demarty" w:date="2024-06-27T08:42:00Z">
              <w:rPr/>
            </w:rPrChange>
          </w:rPr>
          <w:delInstrText xml:space="preserve"> SEQ Table \* ARABIC </w:delInstrText>
        </w:r>
        <w:r w:rsidRPr="007811EA">
          <w:fldChar w:fldCharType="separate"/>
        </w:r>
        <w:r w:rsidRPr="00281EC0">
          <w:rPr>
            <w:lang w:val="en-US"/>
            <w:rPrChange w:id="433" w:author="Claire-Helene Demarty" w:date="2024-06-27T08:42:00Z">
              <w:rPr/>
            </w:rPrChange>
          </w:rPr>
          <w:delText>1</w:delText>
        </w:r>
        <w:r w:rsidRPr="007811EA">
          <w:fldChar w:fldCharType="end"/>
        </w:r>
        <w:r w:rsidRPr="00281EC0">
          <w:rPr>
            <w:lang w:val="en-US"/>
            <w:rPrChange w:id="434" w:author="Claire-Helene Demarty" w:date="2024-06-27T08:42:00Z">
              <w:rPr/>
            </w:rPrChange>
          </w:rPr>
          <w:delText xml:space="preserve"> </w:delText>
        </w:r>
      </w:del>
      <w:r w:rsidRPr="00281EC0">
        <w:rPr>
          <w:lang w:val="en-US"/>
          <w:rPrChange w:id="435" w:author="Claire-Helene Demarty" w:date="2024-06-27T08:42:00Z">
            <w:rPr/>
          </w:rPrChange>
        </w:rPr>
        <w:t xml:space="preserve">Semantics of the bits of the </w:t>
      </w:r>
      <w:proofErr w:type="spellStart"/>
      <w:r w:rsidRPr="00281EC0">
        <w:rPr>
          <w:rFonts w:ascii="Courier New" w:hAnsi="Courier New" w:cs="Courier New"/>
          <w:lang w:val="en-US"/>
          <w:rPrChange w:id="436" w:author="Claire-Helene Demarty" w:date="2024-06-27T08:42:00Z">
            <w:rPr>
              <w:rFonts w:ascii="Courier New" w:hAnsi="Courier New" w:cs="Courier New"/>
            </w:rPr>
          </w:rPrChange>
        </w:rPr>
        <w:t>ami_display_model</w:t>
      </w:r>
      <w:proofErr w:type="spellEnd"/>
      <w:r w:rsidRPr="00281EC0">
        <w:rPr>
          <w:lang w:val="en-US"/>
          <w:rPrChange w:id="437" w:author="Claire-Helene Demarty" w:date="2024-06-27T08:42:00Z">
            <w:rPr/>
          </w:rPrChange>
        </w:rPr>
        <w:t xml:space="preserve"> field</w:t>
      </w:r>
      <w:ins w:id="438" w:author="Ahmed Hamza [2]" w:date="2024-06-19T17:00:00Z">
        <w:r w:rsidR="006D6A0F" w:rsidRPr="00281EC0">
          <w:rPr>
            <w:lang w:val="en-US"/>
            <w:rPrChange w:id="439" w:author="Claire-Helene Demarty" w:date="2024-06-27T08:42:00Z">
              <w:rPr/>
            </w:rPrChange>
          </w:rPr>
          <w:t>.</w:t>
        </w:r>
      </w:ins>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tc>
          <w:tcPr>
            <w:tcW w:w="1838" w:type="dxa"/>
          </w:tcPr>
          <w:p w14:paraId="217E1E25"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Bit number</w:t>
            </w:r>
          </w:p>
        </w:tc>
        <w:tc>
          <w:tcPr>
            <w:tcW w:w="6328" w:type="dxa"/>
          </w:tcPr>
          <w:p w14:paraId="7E572C7B"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Display Model</w:t>
            </w:r>
          </w:p>
        </w:tc>
      </w:tr>
      <w:tr w:rsidR="0093544F" w:rsidRPr="007811EA" w14:paraId="7BF24195" w14:textId="77777777">
        <w:tc>
          <w:tcPr>
            <w:tcW w:w="1838" w:type="dxa"/>
          </w:tcPr>
          <w:p w14:paraId="029ECF6C"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6328" w:type="dxa"/>
          </w:tcPr>
          <w:p w14:paraId="2188109E" w14:textId="77777777" w:rsidR="0093544F" w:rsidRPr="00C607F1" w:rsidRDefault="0093544F">
            <w:pPr>
              <w:rPr>
                <w:rFonts w:ascii="Cambria" w:hAnsi="Cambria" w:cs="Calibri"/>
                <w:sz w:val="20"/>
                <w:szCs w:val="20"/>
              </w:rPr>
            </w:pPr>
            <w:r w:rsidRPr="00C607F1">
              <w:rPr>
                <w:rFonts w:ascii="Cambria" w:hAnsi="Cambria" w:cs="Calibri"/>
                <w:sz w:val="20"/>
                <w:szCs w:val="20"/>
              </w:rPr>
              <w:t>Transmissive pixel</w:t>
            </w:r>
          </w:p>
        </w:tc>
      </w:tr>
      <w:tr w:rsidR="0093544F" w:rsidRPr="007811EA" w14:paraId="5EA209A0" w14:textId="77777777">
        <w:tc>
          <w:tcPr>
            <w:tcW w:w="1838" w:type="dxa"/>
          </w:tcPr>
          <w:p w14:paraId="17CAED37"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6328" w:type="dxa"/>
          </w:tcPr>
          <w:p w14:paraId="5EFB02A9" w14:textId="77777777" w:rsidR="0093544F" w:rsidRPr="00C607F1" w:rsidRDefault="0093544F">
            <w:pPr>
              <w:rPr>
                <w:rFonts w:ascii="Cambria" w:hAnsi="Cambria" w:cs="Calibri"/>
                <w:sz w:val="20"/>
                <w:szCs w:val="20"/>
              </w:rPr>
            </w:pPr>
            <w:r w:rsidRPr="00C607F1">
              <w:rPr>
                <w:rFonts w:ascii="Cambria" w:hAnsi="Cambria" w:cs="Calibri"/>
                <w:sz w:val="20"/>
                <w:szCs w:val="20"/>
              </w:rPr>
              <w:t>Emissive pixel</w:t>
            </w:r>
          </w:p>
        </w:tc>
      </w:tr>
      <w:tr w:rsidR="0093544F" w:rsidRPr="007811EA" w14:paraId="7C456CD7" w14:textId="77777777">
        <w:tc>
          <w:tcPr>
            <w:tcW w:w="1838" w:type="dxa"/>
          </w:tcPr>
          <w:p w14:paraId="09581F1D"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roofErr w:type="gramStart"/>
            <w:r w:rsidRPr="00C607F1">
              <w:rPr>
                <w:rFonts w:ascii="Cambria" w:hAnsi="Cambria" w:cs="Calibri"/>
                <w:sz w:val="20"/>
                <w:szCs w:val="20"/>
              </w:rPr>
              <w:t xml:space="preserve"> ..</w:t>
            </w:r>
            <w:proofErr w:type="gramEnd"/>
            <w:r w:rsidRPr="00C607F1">
              <w:rPr>
                <w:rFonts w:ascii="Cambria" w:hAnsi="Cambria" w:cs="Calibri"/>
                <w:sz w:val="20"/>
                <w:szCs w:val="20"/>
              </w:rPr>
              <w:t xml:space="preserve"> 3</w:t>
            </w:r>
          </w:p>
        </w:tc>
        <w:tc>
          <w:tcPr>
            <w:tcW w:w="6328" w:type="dxa"/>
          </w:tcPr>
          <w:p w14:paraId="14AE42CD" w14:textId="77777777" w:rsidR="0093544F" w:rsidRPr="00C607F1" w:rsidRDefault="0093544F">
            <w:pPr>
              <w:rPr>
                <w:rFonts w:ascii="Cambria" w:hAnsi="Cambria" w:cs="Calibri"/>
                <w:sz w:val="20"/>
                <w:szCs w:val="20"/>
              </w:rPr>
            </w:pPr>
            <w:r w:rsidRPr="00C607F1">
              <w:rPr>
                <w:rFonts w:ascii="Cambria" w:hAnsi="Cambria" w:cs="Calibri"/>
                <w:sz w:val="20"/>
                <w:szCs w:val="20"/>
              </w:rPr>
              <w:t>Reserved for future use</w:t>
            </w:r>
          </w:p>
        </w:tc>
      </w:tr>
    </w:tbl>
    <w:p w14:paraId="0E6D610E" w14:textId="77777777" w:rsidR="0093544F" w:rsidRPr="007811EA" w:rsidRDefault="0093544F" w:rsidP="0093544F">
      <w:pPr>
        <w:ind w:left="851" w:hanging="284"/>
        <w:rPr>
          <w:rFonts w:ascii="Courier" w:eastAsia="MS Mincho" w:hAnsi="Courier"/>
          <w:sz w:val="24"/>
          <w:szCs w:val="24"/>
        </w:rPr>
      </w:pPr>
    </w:p>
    <w:p w14:paraId="15310D9C" w14:textId="03E52A72" w:rsidR="0093544F" w:rsidRPr="007811EA" w:rsidRDefault="0093544F" w:rsidP="0093544F">
      <w:pPr>
        <w:ind w:left="851" w:hanging="284"/>
        <w:rPr>
          <w:del w:id="440" w:author="Ahmed Hamza [2]" w:date="2024-06-19T17:11:00Z"/>
          <w:rFonts w:ascii="Calibri" w:eastAsia="MS Mincho" w:hAnsi="Calibri" w:cs="Calibri"/>
          <w:lang w:val="en-CA" w:eastAsia="ja-JP"/>
        </w:rPr>
      </w:pPr>
      <w:proofErr w:type="spellStart"/>
      <w:r w:rsidRPr="007811EA">
        <w:rPr>
          <w:rFonts w:ascii="Courier" w:eastAsia="MS Mincho" w:hAnsi="Courier"/>
        </w:rPr>
        <w:t>ami_attenuation_use_idc</w:t>
      </w:r>
      <w:proofErr w:type="spellEnd"/>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w:t>
      </w:r>
      <w:del w:id="441" w:author="Ahmed Hamza [2]" w:date="2024-06-19T17:11:00Z">
        <w:r w:rsidRPr="00C607F1">
          <w:rPr>
            <w:rFonts w:eastAsia="MS Mincho" w:cs="Calibri"/>
          </w:rPr>
          <w:delText xml:space="preserve"> </w:delText>
        </w:r>
      </w:del>
      <w:ins w:id="442" w:author="Ahmed Hamza [2]" w:date="2024-06-19T17:11:00Z">
        <w:r w:rsidR="0065473A">
          <w:rPr>
            <w:rFonts w:eastAsia="MS Mincho" w:cs="Calibri"/>
          </w:rPr>
          <w:t xml:space="preserve"> </w:t>
        </w:r>
        <w:r w:rsidR="0065473A" w:rsidRPr="0065473A">
          <w:rPr>
            <w:rFonts w:eastAsia="MS Mincho" w:cs="Calibri"/>
          </w:rPr>
          <w:t xml:space="preserve">described in </w:t>
        </w:r>
        <w:r w:rsidR="0065473A" w:rsidRPr="0065473A">
          <w:rPr>
            <w:rFonts w:eastAsia="MS Mincho" w:cs="Calibri"/>
          </w:rPr>
          <w:fldChar w:fldCharType="begin"/>
        </w:r>
        <w:r w:rsidR="0065473A" w:rsidRPr="0065473A">
          <w:rPr>
            <w:rFonts w:eastAsia="MS Mincho" w:cs="Calibri"/>
          </w:rPr>
          <w:instrText xml:space="preserve"> REF _Ref169709526 \h </w:instrText>
        </w:r>
      </w:ins>
      <w:r w:rsidR="0065473A" w:rsidRPr="0065473A">
        <w:rPr>
          <w:rFonts w:eastAsia="MS Mincho" w:cs="Calibri"/>
          <w:rPrChange w:id="443" w:author="Ahmed Hamza [2]" w:date="2024-06-19T17:12:00Z">
            <w:rPr>
              <w:rFonts w:eastAsia="MS Mincho" w:cs="Calibri"/>
              <w:b/>
              <w:bCs/>
            </w:rPr>
          </w:rPrChange>
        </w:rPr>
        <w:instrText xml:space="preserve"> \* MERGEFORMAT </w:instrText>
      </w:r>
      <w:r w:rsidR="0065473A" w:rsidRPr="0065473A">
        <w:rPr>
          <w:rFonts w:eastAsia="MS Mincho" w:cs="Calibri"/>
        </w:rPr>
      </w:r>
      <w:r w:rsidR="0065473A" w:rsidRPr="0065473A">
        <w:rPr>
          <w:rFonts w:eastAsia="MS Mincho" w:cs="Calibri"/>
        </w:rPr>
        <w:fldChar w:fldCharType="separate"/>
      </w:r>
      <w:ins w:id="444" w:author="Ahmed Hamza [2]" w:date="2024-06-19T17:11:00Z">
        <w:r w:rsidR="0065473A" w:rsidRPr="0065473A">
          <w:rPr>
            <w:rFonts w:eastAsia="Times New Roman"/>
            <w:rPrChange w:id="445" w:author="Ahmed Hamza [2]" w:date="2024-06-19T17:12:00Z">
              <w:rPr/>
            </w:rPrChange>
          </w:rPr>
          <w:t xml:space="preserve">Table </w:t>
        </w:r>
        <w:r w:rsidR="0065473A" w:rsidRPr="0065473A">
          <w:rPr>
            <w:rFonts w:eastAsia="Times New Roman"/>
            <w:rPrChange w:id="446" w:author="Ahmed Hamza [2]" w:date="2024-06-19T17:12:00Z">
              <w:rPr>
                <w:noProof/>
              </w:rPr>
            </w:rPrChange>
          </w:rPr>
          <w:t>2</w:t>
        </w:r>
        <w:r w:rsidR="0065473A" w:rsidRPr="0065473A">
          <w:rPr>
            <w:rFonts w:eastAsia="MS Mincho" w:cs="Calibri"/>
          </w:rPr>
          <w:fldChar w:fldCharType="end"/>
        </w:r>
      </w:ins>
      <w:del w:id="447" w:author="Ahmed Hamza [2]" w:date="2024-06-19T17:11:00Z">
        <w:r w:rsidRPr="00C607F1">
          <w:rPr>
            <w:rFonts w:eastAsia="MS Mincho" w:cs="Calibri"/>
          </w:rPr>
          <w:delText xml:space="preserve">as follows </w:delText>
        </w:r>
        <w:r w:rsidRPr="00C607F1">
          <w:rPr>
            <w:rFonts w:eastAsia="MS Mincho" w:cs="Calibri"/>
            <w:highlight w:val="yellow"/>
          </w:rPr>
          <w:delText>(summarized in Table xx for completeness)</w:delText>
        </w:r>
        <w:r w:rsidRPr="00C607F1">
          <w:rPr>
            <w:rFonts w:eastAsia="MS Mincho" w:cs="Calibri"/>
          </w:rPr>
          <w:delText xml:space="preserve">: </w:delText>
        </w:r>
      </w:del>
    </w:p>
    <w:p w14:paraId="15E3E401" w14:textId="67AD875D" w:rsidR="0093544F" w:rsidRPr="00C607F1" w:rsidRDefault="0093544F">
      <w:pPr>
        <w:ind w:left="851" w:hanging="284"/>
        <w:rPr>
          <w:del w:id="448" w:author="Ahmed Hamza [2]" w:date="2024-06-19T17:11:00Z"/>
          <w:rFonts w:eastAsia="MS Mincho" w:cs="Calibri"/>
          <w:lang w:val="en-CA" w:eastAsia="ja-JP"/>
        </w:rPr>
        <w:pPrChange w:id="449" w:author="Ahmed Hamza [2]" w:date="2024-06-27T08:35:00Z">
          <w:pPr>
            <w:numPr>
              <w:numId w:val="74"/>
            </w:numPr>
            <w:tabs>
              <w:tab w:val="clear" w:pos="403"/>
            </w:tabs>
            <w:spacing w:after="200" w:line="276" w:lineRule="auto"/>
            <w:ind w:left="1571" w:hanging="360"/>
            <w:contextualSpacing/>
          </w:pPr>
        </w:pPrChange>
      </w:pPr>
      <w:del w:id="450" w:author="Ahmed Hamza [2]" w:date="2024-06-19T17:11:00Z">
        <w:r w:rsidRPr="00C607F1">
          <w:rPr>
            <w:rFonts w:eastAsia="MS Mincho" w:cs="Calibri"/>
            <w:lang w:val="en-CA" w:eastAsia="ja-JP"/>
          </w:rPr>
          <w:delText xml:space="preserve">Value 0 indicates that the attenuation map sample values should be added to the video frame. </w:delText>
        </w:r>
      </w:del>
    </w:p>
    <w:p w14:paraId="62AEB508" w14:textId="072EF8BD" w:rsidR="0093544F" w:rsidRPr="00C607F1" w:rsidRDefault="0093544F">
      <w:pPr>
        <w:ind w:left="851" w:hanging="284"/>
        <w:rPr>
          <w:del w:id="451" w:author="Ahmed Hamza [2]" w:date="2024-06-19T17:11:00Z"/>
          <w:rFonts w:eastAsia="MS Mincho" w:cs="Calibri"/>
          <w:lang w:val="en-CA" w:eastAsia="ja-JP"/>
        </w:rPr>
        <w:pPrChange w:id="452" w:author="Ahmed Hamza [2]" w:date="2024-06-27T08:35:00Z">
          <w:pPr>
            <w:numPr>
              <w:numId w:val="74"/>
            </w:numPr>
            <w:tabs>
              <w:tab w:val="clear" w:pos="403"/>
            </w:tabs>
            <w:spacing w:after="200" w:line="276" w:lineRule="auto"/>
            <w:ind w:left="1571" w:hanging="360"/>
            <w:contextualSpacing/>
          </w:pPr>
        </w:pPrChange>
      </w:pPr>
      <w:del w:id="453" w:author="Ahmed Hamza [2]" w:date="2024-06-19T17:11:00Z">
        <w:r w:rsidRPr="00C607F1">
          <w:rPr>
            <w:rFonts w:eastAsia="MS Mincho" w:cs="Calibri"/>
            <w:lang w:val="en-CA" w:eastAsia="ja-JP"/>
          </w:rPr>
          <w:delText xml:space="preserve">Value 1 indicates that the attenuation map sample values should be subtracted from the video frame. </w:delText>
        </w:r>
      </w:del>
    </w:p>
    <w:p w14:paraId="6363D65C" w14:textId="30092375" w:rsidR="0093544F" w:rsidRPr="00C607F1" w:rsidRDefault="0093544F">
      <w:pPr>
        <w:ind w:left="851" w:hanging="284"/>
        <w:rPr>
          <w:del w:id="454" w:author="Ahmed Hamza [2]" w:date="2024-06-19T17:11:00Z"/>
          <w:rFonts w:eastAsia="MS Mincho" w:cs="Calibri"/>
          <w:lang w:val="en-CA" w:eastAsia="ja-JP"/>
        </w:rPr>
        <w:pPrChange w:id="455" w:author="Ahmed Hamza [2]" w:date="2024-06-27T08:35:00Z">
          <w:pPr>
            <w:numPr>
              <w:numId w:val="74"/>
            </w:numPr>
            <w:tabs>
              <w:tab w:val="clear" w:pos="403"/>
            </w:tabs>
            <w:spacing w:after="200" w:line="276" w:lineRule="auto"/>
            <w:ind w:left="1571" w:hanging="360"/>
            <w:contextualSpacing/>
          </w:pPr>
        </w:pPrChange>
      </w:pPr>
      <w:del w:id="456" w:author="Ahmed Hamza [2]" w:date="2024-06-19T17:11:00Z">
        <w:r w:rsidRPr="00C607F1">
          <w:rPr>
            <w:rFonts w:eastAsia="MS Mincho" w:cs="Calibri"/>
            <w:lang w:val="en-CA" w:eastAsia="ja-JP"/>
          </w:rPr>
          <w:delText xml:space="preserve">Value 2 indicates that the attenuation map sample values should be multiplied by the video frame. </w:delText>
        </w:r>
      </w:del>
    </w:p>
    <w:p w14:paraId="08237B31" w14:textId="69A20D34" w:rsidR="0093544F" w:rsidRPr="00C607F1" w:rsidRDefault="0093544F">
      <w:pPr>
        <w:ind w:left="851" w:hanging="284"/>
        <w:rPr>
          <w:ins w:id="457" w:author="Ahmed Hamza [2]" w:date="2024-06-19T16:53:00Z"/>
          <w:rFonts w:eastAsia="MS Mincho" w:cs="Calibri"/>
          <w:lang w:val="en-CA" w:eastAsia="ja-JP"/>
        </w:rPr>
        <w:pPrChange w:id="458" w:author="Ahmed Hamza [2]" w:date="2024-06-27T08:35:00Z">
          <w:pPr>
            <w:numPr>
              <w:numId w:val="74"/>
            </w:numPr>
            <w:tabs>
              <w:tab w:val="clear" w:pos="403"/>
            </w:tabs>
            <w:spacing w:after="200" w:line="276" w:lineRule="auto"/>
            <w:ind w:left="1571" w:hanging="360"/>
            <w:contextualSpacing/>
          </w:pPr>
        </w:pPrChange>
      </w:pPr>
      <w:del w:id="459" w:author="Ahmed Hamza [2]" w:date="2024-06-19T17:11:00Z">
        <w:r w:rsidRPr="00C607F1">
          <w:rPr>
            <w:rFonts w:eastAsia="MS Mincho" w:cs="Calibri"/>
            <w:lang w:val="en-CA" w:eastAsia="ja-JP"/>
          </w:rPr>
          <w:delText>Value 3 indicates that the attenuation map sample values should be applied to the video frame according to a proprietary used-defined process</w:delText>
        </w:r>
      </w:del>
      <w:r w:rsidRPr="00C607F1">
        <w:rPr>
          <w:rFonts w:eastAsia="MS Mincho" w:cs="Calibri"/>
          <w:lang w:val="en-CA" w:eastAsia="ja-JP"/>
        </w:rPr>
        <w:t>.</w:t>
      </w:r>
    </w:p>
    <w:p w14:paraId="7C609611" w14:textId="77777777" w:rsidR="0041788C" w:rsidRDefault="0041788C">
      <w:pPr>
        <w:tabs>
          <w:tab w:val="clear" w:pos="403"/>
        </w:tabs>
        <w:spacing w:after="200" w:line="276" w:lineRule="auto"/>
        <w:ind w:left="1211"/>
        <w:contextualSpacing/>
        <w:rPr>
          <w:ins w:id="460" w:author="Ahmed Hamza [2]" w:date="2024-06-19T16:53:00Z"/>
          <w:rFonts w:eastAsia="MS Mincho" w:cs="Calibri"/>
          <w:lang w:val="en-CA" w:eastAsia="ja-JP"/>
        </w:rPr>
        <w:pPrChange w:id="461" w:author="Ahmed Hamza [2]" w:date="2024-06-19T16:53:00Z">
          <w:pPr>
            <w:numPr>
              <w:numId w:val="74"/>
            </w:numPr>
            <w:tabs>
              <w:tab w:val="clear" w:pos="403"/>
            </w:tabs>
            <w:spacing w:after="200" w:line="276" w:lineRule="auto"/>
            <w:ind w:left="1571" w:hanging="360"/>
            <w:contextualSpacing/>
          </w:pPr>
        </w:pPrChange>
      </w:pPr>
    </w:p>
    <w:p w14:paraId="554D6ABD" w14:textId="45CC8CF2" w:rsidR="005A3D2A" w:rsidRPr="00281EC0" w:rsidRDefault="005A3D2A">
      <w:pPr>
        <w:pStyle w:val="Tabletitle"/>
        <w:rPr>
          <w:ins w:id="462" w:author="Ahmed Hamza [2]" w:date="2024-06-19T16:58:00Z"/>
          <w:lang w:val="en-US"/>
          <w:rPrChange w:id="463" w:author="Claire-Helene Demarty" w:date="2024-06-27T08:42:00Z">
            <w:rPr>
              <w:ins w:id="464" w:author="Ahmed Hamza [2]" w:date="2024-06-19T16:58:00Z"/>
            </w:rPr>
          </w:rPrChange>
        </w:rPr>
        <w:pPrChange w:id="465" w:author="Ahmed Hamza [2]" w:date="2024-06-25T23:35:00Z">
          <w:pPr/>
        </w:pPrChange>
      </w:pPr>
      <w:ins w:id="466" w:author="Ahmed Hamza [2]" w:date="2024-06-19T16:59:00Z">
        <w:r w:rsidRPr="007811EA">
          <w:rPr>
            <w:lang w:val="en-CA"/>
          </w:rPr>
          <w:t xml:space="preserve">Semantics of the </w:t>
        </w:r>
      </w:ins>
      <w:ins w:id="467" w:author="Ahmed Hamza [2]" w:date="2024-06-25T23:36:00Z">
        <w:r w:rsidR="00502550">
          <w:rPr>
            <w:lang w:val="en-CA"/>
          </w:rPr>
          <w:t>values assigned to</w:t>
        </w:r>
      </w:ins>
      <w:ins w:id="468" w:author="Ahmed Hamza [2]" w:date="2024-06-19T16:59:00Z">
        <w:r w:rsidRPr="007811EA">
          <w:rPr>
            <w:lang w:val="en-CA"/>
          </w:rPr>
          <w:t xml:space="preserve"> </w:t>
        </w:r>
        <w:proofErr w:type="spellStart"/>
        <w:r w:rsidRPr="005A3D2A">
          <w:rPr>
            <w:rFonts w:ascii="Courier" w:eastAsia="MS Mincho" w:hAnsi="Courier"/>
            <w:lang w:val="en-GB"/>
            <w:rPrChange w:id="469" w:author="Ahmed Hamza [2]" w:date="2024-06-19T16:59:00Z">
              <w:rPr>
                <w:rFonts w:ascii="Courier New" w:eastAsia="Times New Roman" w:hAnsi="Courier New" w:cs="Courier New"/>
                <w:bCs/>
                <w:sz w:val="20"/>
                <w:szCs w:val="20"/>
                <w:lang w:val="en-CA"/>
              </w:rPr>
            </w:rPrChange>
          </w:rPr>
          <w:t>ami</w:t>
        </w:r>
        <w:proofErr w:type="spellEnd"/>
        <w:r w:rsidRPr="005A3D2A">
          <w:rPr>
            <w:rFonts w:ascii="Courier" w:eastAsia="MS Mincho" w:hAnsi="Courier"/>
            <w:lang w:val="en-GB"/>
            <w:rPrChange w:id="470" w:author="Ahmed Hamza [2]" w:date="2024-06-19T16:59:00Z">
              <w:rPr>
                <w:rFonts w:ascii="Courier New" w:eastAsia="Times New Roman" w:hAnsi="Courier New" w:cs="Courier New"/>
                <w:bCs/>
                <w:sz w:val="20"/>
                <w:szCs w:val="20"/>
                <w:lang w:val="en-CA"/>
              </w:rPr>
            </w:rPrChange>
          </w:rPr>
          <w:t>_</w:t>
        </w:r>
      </w:ins>
      <w:proofErr w:type="spellStart"/>
      <w:ins w:id="471" w:author="Ahmed Hamza [2]" w:date="2024-06-19T17:01:00Z">
        <w:r w:rsidR="00B50989" w:rsidRPr="00281EC0">
          <w:rPr>
            <w:rFonts w:ascii="Courier" w:eastAsia="MS Mincho" w:hAnsi="Courier"/>
            <w:lang w:val="en-US"/>
            <w:rPrChange w:id="472" w:author="Claire-Helene Demarty" w:date="2024-06-27T08:42:00Z">
              <w:rPr>
                <w:rFonts w:ascii="Courier" w:eastAsia="MS Mincho" w:hAnsi="Courier"/>
              </w:rPr>
            </w:rPrChange>
          </w:rPr>
          <w:t>attenuation_use_idc</w:t>
        </w:r>
      </w:ins>
      <w:proofErr w:type="spellEnd"/>
      <w:ins w:id="473" w:author="Ahmed Hamza [2]" w:date="2024-06-19T16:59:00Z">
        <w:r w:rsidR="006D6A0F">
          <w:rPr>
            <w:lang w:val="en-CA"/>
          </w:rPr>
          <w:t>.</w:t>
        </w:r>
      </w:ins>
    </w:p>
    <w:tbl>
      <w:tblPr>
        <w:tblStyle w:val="TableGrid1"/>
        <w:tblW w:w="0" w:type="auto"/>
        <w:tblInd w:w="851" w:type="dxa"/>
        <w:tblLook w:val="04A0" w:firstRow="1" w:lastRow="0" w:firstColumn="1" w:lastColumn="0" w:noHBand="0" w:noVBand="1"/>
      </w:tblPr>
      <w:tblGrid>
        <w:gridCol w:w="1838"/>
        <w:gridCol w:w="6328"/>
      </w:tblGrid>
      <w:tr w:rsidR="0041788C" w:rsidRPr="007811EA" w14:paraId="27315587" w14:textId="77777777" w:rsidTr="006151CF">
        <w:trPr>
          <w:ins w:id="474" w:author="Ahmed Hamza [2]" w:date="2024-06-19T16:53:00Z"/>
        </w:trPr>
        <w:tc>
          <w:tcPr>
            <w:tcW w:w="1838" w:type="dxa"/>
          </w:tcPr>
          <w:p w14:paraId="3061F579" w14:textId="34D33455" w:rsidR="0041788C" w:rsidRPr="00C607F1" w:rsidRDefault="005A3D2A" w:rsidP="006151CF">
            <w:pPr>
              <w:jc w:val="center"/>
              <w:rPr>
                <w:ins w:id="475" w:author="Ahmed Hamza [2]" w:date="2024-06-19T16:53:00Z"/>
                <w:rFonts w:ascii="Cambria" w:hAnsi="Cambria" w:cs="Calibri"/>
                <w:b/>
                <w:sz w:val="20"/>
                <w:szCs w:val="20"/>
              </w:rPr>
            </w:pPr>
            <w:ins w:id="476" w:author="Ahmed Hamza [2]" w:date="2024-06-19T16:54:00Z">
              <w:r>
                <w:rPr>
                  <w:rFonts w:ascii="Cambria" w:hAnsi="Cambria" w:cs="Calibri"/>
                  <w:b/>
                  <w:sz w:val="20"/>
                  <w:szCs w:val="20"/>
                </w:rPr>
                <w:t>Value</w:t>
              </w:r>
            </w:ins>
          </w:p>
        </w:tc>
        <w:tc>
          <w:tcPr>
            <w:tcW w:w="6328" w:type="dxa"/>
          </w:tcPr>
          <w:p w14:paraId="3912F442" w14:textId="29E46913" w:rsidR="0041788C" w:rsidRPr="00C607F1" w:rsidRDefault="005A3D2A" w:rsidP="006151CF">
            <w:pPr>
              <w:jc w:val="center"/>
              <w:rPr>
                <w:ins w:id="477" w:author="Ahmed Hamza [2]" w:date="2024-06-19T16:53:00Z"/>
                <w:rFonts w:ascii="Cambria" w:hAnsi="Cambria" w:cs="Calibri"/>
                <w:b/>
                <w:sz w:val="20"/>
                <w:szCs w:val="20"/>
              </w:rPr>
            </w:pPr>
            <w:ins w:id="478" w:author="Ahmed Hamza [2]" w:date="2024-06-19T16:54:00Z">
              <w:r>
                <w:rPr>
                  <w:rFonts w:ascii="Cambria" w:hAnsi="Cambria" w:cs="Calibri"/>
                  <w:b/>
                  <w:sz w:val="20"/>
                  <w:szCs w:val="20"/>
                </w:rPr>
                <w:t>Description</w:t>
              </w:r>
            </w:ins>
          </w:p>
        </w:tc>
      </w:tr>
      <w:tr w:rsidR="0041788C" w:rsidRPr="007811EA" w14:paraId="7CEF0B6D" w14:textId="77777777" w:rsidTr="006151CF">
        <w:trPr>
          <w:ins w:id="479" w:author="Ahmed Hamza [2]" w:date="2024-06-19T16:53:00Z"/>
        </w:trPr>
        <w:tc>
          <w:tcPr>
            <w:tcW w:w="1838" w:type="dxa"/>
          </w:tcPr>
          <w:p w14:paraId="2AAAF5CF" w14:textId="77777777" w:rsidR="0041788C" w:rsidRPr="00C607F1" w:rsidRDefault="0041788C" w:rsidP="005A3D2A">
            <w:pPr>
              <w:jc w:val="center"/>
              <w:rPr>
                <w:ins w:id="480" w:author="Ahmed Hamza [2]" w:date="2024-06-19T16:53:00Z"/>
                <w:rFonts w:ascii="Cambria" w:hAnsi="Cambria" w:cs="Calibri"/>
                <w:sz w:val="20"/>
                <w:szCs w:val="20"/>
              </w:rPr>
            </w:pPr>
            <w:ins w:id="481" w:author="Ahmed Hamza [2]" w:date="2024-06-19T16:53:00Z">
              <w:r w:rsidRPr="00C607F1">
                <w:rPr>
                  <w:rFonts w:ascii="Cambria" w:hAnsi="Cambria" w:cs="Calibri"/>
                  <w:sz w:val="20"/>
                  <w:szCs w:val="20"/>
                </w:rPr>
                <w:t>0</w:t>
              </w:r>
            </w:ins>
          </w:p>
        </w:tc>
        <w:tc>
          <w:tcPr>
            <w:tcW w:w="6328" w:type="dxa"/>
          </w:tcPr>
          <w:p w14:paraId="7BA4D0E6" w14:textId="5F412CD8" w:rsidR="0041788C" w:rsidRPr="00C607F1" w:rsidRDefault="005A3D2A" w:rsidP="005A3D2A">
            <w:pPr>
              <w:rPr>
                <w:ins w:id="482" w:author="Ahmed Hamza [2]" w:date="2024-06-19T16:53:00Z"/>
                <w:rFonts w:ascii="Cambria" w:hAnsi="Cambria" w:cs="Calibri"/>
                <w:sz w:val="20"/>
                <w:szCs w:val="20"/>
              </w:rPr>
            </w:pPr>
            <w:ins w:id="483" w:author="Ahmed Hamza [2]" w:date="2024-06-19T16:55:00Z">
              <w:r>
                <w:rPr>
                  <w:rFonts w:ascii="Cambria" w:hAnsi="Cambria" w:cs="Calibri"/>
                  <w:sz w:val="20"/>
                  <w:szCs w:val="20"/>
                </w:rPr>
                <w:t>T</w:t>
              </w:r>
              <w:r w:rsidRPr="005A3D2A">
                <w:rPr>
                  <w:rFonts w:ascii="Cambria" w:hAnsi="Cambria" w:cs="Calibri"/>
                  <w:sz w:val="20"/>
                  <w:szCs w:val="20"/>
                </w:rPr>
                <w:t>he attenuation map sample values should be added to the video frame</w:t>
              </w:r>
              <w:r>
                <w:rPr>
                  <w:rFonts w:ascii="Cambria" w:hAnsi="Cambria" w:cs="Calibri"/>
                  <w:sz w:val="20"/>
                  <w:szCs w:val="20"/>
                </w:rPr>
                <w:t>.</w:t>
              </w:r>
            </w:ins>
          </w:p>
        </w:tc>
      </w:tr>
      <w:tr w:rsidR="0041788C" w:rsidRPr="007811EA" w14:paraId="236C2C46" w14:textId="77777777" w:rsidTr="006151CF">
        <w:trPr>
          <w:ins w:id="484" w:author="Ahmed Hamza [2]" w:date="2024-06-19T16:53:00Z"/>
        </w:trPr>
        <w:tc>
          <w:tcPr>
            <w:tcW w:w="1838" w:type="dxa"/>
          </w:tcPr>
          <w:p w14:paraId="799648CF" w14:textId="77777777" w:rsidR="0041788C" w:rsidRPr="00C607F1" w:rsidRDefault="0041788C" w:rsidP="005A3D2A">
            <w:pPr>
              <w:jc w:val="center"/>
              <w:rPr>
                <w:ins w:id="485" w:author="Ahmed Hamza [2]" w:date="2024-06-19T16:53:00Z"/>
                <w:rFonts w:ascii="Cambria" w:hAnsi="Cambria" w:cs="Calibri"/>
                <w:sz w:val="20"/>
                <w:szCs w:val="20"/>
              </w:rPr>
            </w:pPr>
            <w:ins w:id="486" w:author="Ahmed Hamza [2]" w:date="2024-06-19T16:53:00Z">
              <w:r w:rsidRPr="00C607F1">
                <w:rPr>
                  <w:rFonts w:ascii="Cambria" w:hAnsi="Cambria" w:cs="Calibri"/>
                  <w:sz w:val="20"/>
                  <w:szCs w:val="20"/>
                </w:rPr>
                <w:t>1</w:t>
              </w:r>
            </w:ins>
          </w:p>
        </w:tc>
        <w:tc>
          <w:tcPr>
            <w:tcW w:w="6328" w:type="dxa"/>
          </w:tcPr>
          <w:p w14:paraId="157422EA" w14:textId="73191D2E" w:rsidR="0041788C" w:rsidRPr="00C607F1" w:rsidRDefault="005A3D2A" w:rsidP="005A3D2A">
            <w:pPr>
              <w:rPr>
                <w:ins w:id="487" w:author="Ahmed Hamza [2]" w:date="2024-06-19T16:53:00Z"/>
                <w:rFonts w:ascii="Cambria" w:hAnsi="Cambria" w:cs="Calibri"/>
                <w:sz w:val="20"/>
                <w:szCs w:val="20"/>
              </w:rPr>
            </w:pPr>
            <w:ins w:id="488" w:author="Ahmed Hamza [2]" w:date="2024-06-19T16:55:00Z">
              <w:r>
                <w:rPr>
                  <w:rFonts w:ascii="Cambria" w:hAnsi="Cambria" w:cs="Calibri"/>
                  <w:sz w:val="20"/>
                  <w:szCs w:val="20"/>
                </w:rPr>
                <w:t>T</w:t>
              </w:r>
              <w:r w:rsidRPr="005A3D2A">
                <w:rPr>
                  <w:rFonts w:ascii="Cambria" w:hAnsi="Cambria" w:cs="Calibri"/>
                  <w:sz w:val="20"/>
                  <w:szCs w:val="20"/>
                </w:rPr>
                <w:t>he attenuation map sample values should be subtracted from the video frame</w:t>
              </w:r>
              <w:r>
                <w:rPr>
                  <w:rFonts w:ascii="Cambria" w:hAnsi="Cambria" w:cs="Calibri"/>
                  <w:sz w:val="20"/>
                  <w:szCs w:val="20"/>
                </w:rPr>
                <w:t>.</w:t>
              </w:r>
            </w:ins>
          </w:p>
        </w:tc>
      </w:tr>
      <w:tr w:rsidR="0041788C" w:rsidRPr="007811EA" w14:paraId="4E285955" w14:textId="77777777" w:rsidTr="006151CF">
        <w:trPr>
          <w:ins w:id="489" w:author="Ahmed Hamza [2]" w:date="2024-06-19T16:53:00Z"/>
        </w:trPr>
        <w:tc>
          <w:tcPr>
            <w:tcW w:w="1838" w:type="dxa"/>
          </w:tcPr>
          <w:p w14:paraId="07EB34ED" w14:textId="4C5F2EF3" w:rsidR="0041788C" w:rsidRPr="00C607F1" w:rsidRDefault="0041788C" w:rsidP="005A3D2A">
            <w:pPr>
              <w:jc w:val="center"/>
              <w:rPr>
                <w:ins w:id="490" w:author="Ahmed Hamza [2]" w:date="2024-06-19T16:53:00Z"/>
                <w:rFonts w:ascii="Cambria" w:hAnsi="Cambria" w:cs="Calibri"/>
                <w:sz w:val="20"/>
                <w:szCs w:val="20"/>
              </w:rPr>
            </w:pPr>
            <w:ins w:id="491" w:author="Ahmed Hamza [2]" w:date="2024-06-19T16:53:00Z">
              <w:r w:rsidRPr="00C607F1">
                <w:rPr>
                  <w:rFonts w:ascii="Cambria" w:hAnsi="Cambria" w:cs="Calibri"/>
                  <w:sz w:val="20"/>
                  <w:szCs w:val="20"/>
                </w:rPr>
                <w:t>2</w:t>
              </w:r>
            </w:ins>
          </w:p>
        </w:tc>
        <w:tc>
          <w:tcPr>
            <w:tcW w:w="6328" w:type="dxa"/>
          </w:tcPr>
          <w:p w14:paraId="655A241D" w14:textId="76517A8F" w:rsidR="0041788C" w:rsidRPr="00C607F1" w:rsidRDefault="005A3D2A" w:rsidP="005A3D2A">
            <w:pPr>
              <w:rPr>
                <w:ins w:id="492" w:author="Ahmed Hamza [2]" w:date="2024-06-19T16:53:00Z"/>
                <w:rFonts w:ascii="Cambria" w:hAnsi="Cambria" w:cs="Calibri"/>
                <w:sz w:val="20"/>
                <w:szCs w:val="20"/>
              </w:rPr>
            </w:pPr>
            <w:ins w:id="493" w:author="Ahmed Hamza [2]" w:date="2024-06-19T16:55:00Z">
              <w:r>
                <w:rPr>
                  <w:rFonts w:ascii="Cambria" w:hAnsi="Cambria" w:cs="Calibri"/>
                  <w:sz w:val="20"/>
                  <w:szCs w:val="20"/>
                </w:rPr>
                <w:t>T</w:t>
              </w:r>
              <w:r w:rsidRPr="005A3D2A">
                <w:rPr>
                  <w:rFonts w:ascii="Cambria" w:hAnsi="Cambria" w:cs="Calibri"/>
                  <w:sz w:val="20"/>
                  <w:szCs w:val="20"/>
                </w:rPr>
                <w:t>he attenuation map sample values should be multiplied by the video frame</w:t>
              </w:r>
              <w:r>
                <w:rPr>
                  <w:rFonts w:ascii="Cambria" w:hAnsi="Cambria" w:cs="Calibri"/>
                  <w:sz w:val="20"/>
                  <w:szCs w:val="20"/>
                </w:rPr>
                <w:t>.</w:t>
              </w:r>
            </w:ins>
          </w:p>
        </w:tc>
      </w:tr>
      <w:tr w:rsidR="005A3D2A" w:rsidRPr="007811EA" w14:paraId="73B3ACD1" w14:textId="77777777" w:rsidTr="006151CF">
        <w:trPr>
          <w:ins w:id="494" w:author="Ahmed Hamza [2]" w:date="2024-06-19T16:54:00Z"/>
        </w:trPr>
        <w:tc>
          <w:tcPr>
            <w:tcW w:w="1838" w:type="dxa"/>
          </w:tcPr>
          <w:p w14:paraId="4051F272" w14:textId="2B42FBB8" w:rsidR="005A3D2A" w:rsidRPr="005A3D2A" w:rsidRDefault="005A3D2A" w:rsidP="005A3D2A">
            <w:pPr>
              <w:jc w:val="center"/>
              <w:rPr>
                <w:ins w:id="495" w:author="Ahmed Hamza [2]" w:date="2024-06-19T16:54:00Z"/>
                <w:rFonts w:ascii="Cambria" w:hAnsi="Cambria" w:cs="Calibri"/>
                <w:sz w:val="20"/>
                <w:szCs w:val="20"/>
                <w:rPrChange w:id="496" w:author="Ahmed Hamza [2]" w:date="2024-06-19T16:55:00Z">
                  <w:rPr>
                    <w:ins w:id="497" w:author="Ahmed Hamza [2]" w:date="2024-06-19T16:54:00Z"/>
                    <w:rFonts w:cs="Calibri"/>
                    <w:sz w:val="20"/>
                    <w:szCs w:val="20"/>
                  </w:rPr>
                </w:rPrChange>
              </w:rPr>
            </w:pPr>
            <w:ins w:id="498" w:author="Ahmed Hamza [2]" w:date="2024-06-19T16:54:00Z">
              <w:r w:rsidRPr="005A3D2A">
                <w:rPr>
                  <w:rFonts w:cs="Calibri"/>
                  <w:sz w:val="20"/>
                  <w:szCs w:val="20"/>
                </w:rPr>
                <w:t>3</w:t>
              </w:r>
            </w:ins>
          </w:p>
        </w:tc>
        <w:tc>
          <w:tcPr>
            <w:tcW w:w="6328" w:type="dxa"/>
          </w:tcPr>
          <w:p w14:paraId="22CED44F" w14:textId="469062A0" w:rsidR="005A3D2A" w:rsidRPr="005A3D2A" w:rsidRDefault="005A3D2A" w:rsidP="005A3D2A">
            <w:pPr>
              <w:rPr>
                <w:ins w:id="499" w:author="Ahmed Hamza [2]" w:date="2024-06-19T16:54:00Z"/>
                <w:rFonts w:ascii="Cambria" w:hAnsi="Cambria" w:cs="Calibri"/>
                <w:sz w:val="20"/>
                <w:szCs w:val="20"/>
                <w:rPrChange w:id="500" w:author="Ahmed Hamza [2]" w:date="2024-06-19T16:55:00Z">
                  <w:rPr>
                    <w:ins w:id="501" w:author="Ahmed Hamza [2]" w:date="2024-06-19T16:54:00Z"/>
                    <w:rFonts w:cs="Calibri"/>
                    <w:sz w:val="20"/>
                    <w:szCs w:val="20"/>
                  </w:rPr>
                </w:rPrChange>
              </w:rPr>
            </w:pPr>
            <w:ins w:id="502" w:author="Ahmed Hamza [2]" w:date="2024-06-19T16:54:00Z">
              <w:r w:rsidRPr="005A3D2A">
                <w:rPr>
                  <w:rFonts w:cs="Calibri"/>
                  <w:sz w:val="20"/>
                  <w:szCs w:val="20"/>
                  <w:rPrChange w:id="503" w:author="Ahmed Hamza [2]" w:date="2024-06-19T16:55:00Z">
                    <w:rPr>
                      <w:rFonts w:cs="Calibri"/>
                      <w:lang w:val="en-CA" w:eastAsia="ja-JP"/>
                    </w:rPr>
                  </w:rPrChange>
                </w:rPr>
                <w:t>The attenuation map sample values should be applied to the video frame according to a proprietary use</w:t>
              </w:r>
            </w:ins>
            <w:ins w:id="504" w:author="Ahmed Hamza [2]" w:date="2024-06-25T23:31:00Z">
              <w:r w:rsidR="0099756F">
                <w:rPr>
                  <w:rFonts w:ascii="Cambria" w:hAnsi="Cambria" w:cs="Calibri"/>
                  <w:sz w:val="20"/>
                  <w:szCs w:val="20"/>
                </w:rPr>
                <w:t>r</w:t>
              </w:r>
            </w:ins>
            <w:ins w:id="505" w:author="Ahmed Hamza [2]" w:date="2024-06-19T16:54:00Z">
              <w:r w:rsidRPr="005A3D2A">
                <w:rPr>
                  <w:rFonts w:cs="Calibri"/>
                  <w:sz w:val="20"/>
                  <w:szCs w:val="20"/>
                  <w:rPrChange w:id="506" w:author="Ahmed Hamza [2]" w:date="2024-06-19T16:55:00Z">
                    <w:rPr>
                      <w:rFonts w:cs="Calibri"/>
                      <w:lang w:val="en-CA" w:eastAsia="ja-JP"/>
                    </w:rPr>
                  </w:rPrChange>
                </w:rPr>
                <w:t>-defined process</w:t>
              </w:r>
            </w:ins>
            <w:ins w:id="507" w:author="Ahmed Hamza [2]" w:date="2024-06-19T16:55:00Z">
              <w:r>
                <w:rPr>
                  <w:rFonts w:ascii="Cambria" w:hAnsi="Cambria" w:cs="Calibri"/>
                  <w:sz w:val="20"/>
                  <w:szCs w:val="20"/>
                </w:rPr>
                <w:t>.</w:t>
              </w:r>
            </w:ins>
          </w:p>
        </w:tc>
      </w:tr>
    </w:tbl>
    <w:p w14:paraId="706D26F3" w14:textId="77777777" w:rsidR="007D5328" w:rsidRPr="00C607F1" w:rsidRDefault="007D5328">
      <w:pPr>
        <w:tabs>
          <w:tab w:val="clear" w:pos="403"/>
        </w:tabs>
        <w:spacing w:after="200" w:line="276" w:lineRule="auto"/>
        <w:contextualSpacing/>
        <w:rPr>
          <w:rFonts w:eastAsia="MS Mincho" w:cs="Calibri"/>
          <w:lang w:val="en-CA" w:eastAsia="ja-JP"/>
        </w:rPr>
        <w:pPrChange w:id="508" w:author="Ahmed Hamza [2]" w:date="2024-06-19T16:53:00Z">
          <w:pPr>
            <w:numPr>
              <w:numId w:val="74"/>
            </w:numPr>
            <w:tabs>
              <w:tab w:val="clear" w:pos="403"/>
            </w:tabs>
            <w:spacing w:after="200" w:line="276" w:lineRule="auto"/>
            <w:ind w:left="1571" w:hanging="360"/>
            <w:contextualSpacing/>
          </w:pPr>
        </w:pPrChange>
      </w:pPr>
    </w:p>
    <w:p w14:paraId="5439AC44" w14:textId="1D3582B2"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ami_attenuation_component_idc</w:t>
      </w:r>
      <w:proofErr w:type="spellEnd"/>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proofErr w:type="spellStart"/>
      <w:r w:rsidRPr="007811EA">
        <w:rPr>
          <w:rFonts w:ascii="Courier" w:eastAsia="MS Mincho" w:hAnsi="Courier"/>
        </w:rPr>
        <w:t>ami_attenuation_use_idc</w:t>
      </w:r>
      <w:proofErr w:type="spellEnd"/>
      <w:r w:rsidRPr="00C607F1">
        <w:rPr>
          <w:rFonts w:eastAsia="MS Mincho" w:cs="Calibri"/>
          <w:lang w:val="en-CA" w:eastAsia="ja-JP"/>
        </w:rPr>
        <w:t xml:space="preserve">. It also specifies how many components the attenuation map has. The semantics of the values assigned to this field are </w:t>
      </w:r>
      <w:del w:id="509" w:author="Ahmed Hamza [2]" w:date="2024-06-25T23:26:00Z">
        <w:r w:rsidRPr="00C607F1">
          <w:rPr>
            <w:rFonts w:eastAsia="MS Mincho" w:cs="Calibri"/>
            <w:lang w:val="en-CA" w:eastAsia="ja-JP"/>
          </w:rPr>
          <w:delText>as follows (summarized</w:delText>
        </w:r>
      </w:del>
      <w:ins w:id="510" w:author="Ahmed Hamza [2]" w:date="2024-06-25T23:26:00Z">
        <w:r w:rsidR="004C0CCA">
          <w:rPr>
            <w:rFonts w:eastAsia="MS Mincho" w:cs="Calibri"/>
            <w:lang w:val="en-CA" w:eastAsia="ja-JP"/>
          </w:rPr>
          <w:t>described</w:t>
        </w:r>
      </w:ins>
      <w:r w:rsidRPr="00C607F1">
        <w:rPr>
          <w:rFonts w:eastAsia="MS Mincho" w:cs="Calibri"/>
          <w:lang w:val="en-CA" w:eastAsia="ja-JP"/>
        </w:rPr>
        <w:t xml:space="preserve"> in </w:t>
      </w:r>
      <w:ins w:id="511" w:author="Ahmed Hamza [2]" w:date="2024-06-25T23:27:00Z">
        <w:r w:rsidR="00913A1C" w:rsidRPr="00913A1C">
          <w:rPr>
            <w:rFonts w:eastAsia="MS Mincho" w:cs="Calibri"/>
            <w:lang w:val="en-CA" w:eastAsia="ja-JP"/>
          </w:rPr>
          <w:fldChar w:fldCharType="begin"/>
        </w:r>
        <w:r w:rsidR="00913A1C" w:rsidRPr="00913A1C">
          <w:rPr>
            <w:rFonts w:eastAsia="MS Mincho" w:cs="Calibri"/>
            <w:lang w:val="en-CA" w:eastAsia="ja-JP"/>
          </w:rPr>
          <w:instrText xml:space="preserve"> REF _Ref170250443 \h </w:instrText>
        </w:r>
      </w:ins>
      <w:r w:rsidR="00913A1C" w:rsidRPr="00913A1C">
        <w:rPr>
          <w:rFonts w:eastAsia="MS Mincho" w:cs="Calibri"/>
          <w:lang w:val="en-CA" w:eastAsia="ja-JP"/>
        </w:rPr>
        <w:instrText xml:space="preserve"> \* MERGEFORMAT </w:instrText>
      </w:r>
      <w:r w:rsidR="00913A1C" w:rsidRPr="00913A1C">
        <w:rPr>
          <w:rFonts w:eastAsia="MS Mincho" w:cs="Calibri"/>
          <w:lang w:val="en-CA" w:eastAsia="ja-JP"/>
        </w:rPr>
      </w:r>
      <w:r w:rsidR="00913A1C" w:rsidRPr="00913A1C">
        <w:rPr>
          <w:rFonts w:eastAsia="MS Mincho" w:cs="Calibri"/>
          <w:lang w:val="en-CA" w:eastAsia="ja-JP"/>
        </w:rPr>
        <w:fldChar w:fldCharType="separate"/>
      </w:r>
      <w:ins w:id="512" w:author="Ahmed Hamza [2]" w:date="2024-06-25T23:27:00Z">
        <w:r w:rsidR="00913A1C" w:rsidRPr="00913A1C">
          <w:rPr>
            <w:rFonts w:eastAsia="Times New Roman"/>
            <w:rPrChange w:id="513" w:author="Ahmed Hamza [2]" w:date="2024-06-25T23:27:00Z">
              <w:rPr>
                <w:rFonts w:eastAsia="Times New Roman"/>
                <w:b/>
                <w:sz w:val="20"/>
                <w:szCs w:val="20"/>
              </w:rPr>
            </w:rPrChange>
          </w:rPr>
          <w:t xml:space="preserve">Table </w:t>
        </w:r>
        <w:r w:rsidR="00913A1C" w:rsidRPr="00913A1C">
          <w:rPr>
            <w:rFonts w:eastAsia="Times New Roman"/>
            <w:noProof/>
            <w:rPrChange w:id="514" w:author="Ahmed Hamza [2]" w:date="2024-06-25T23:27:00Z">
              <w:rPr>
                <w:rFonts w:eastAsia="Times New Roman"/>
                <w:b/>
                <w:noProof/>
                <w:sz w:val="20"/>
                <w:szCs w:val="20"/>
              </w:rPr>
            </w:rPrChange>
          </w:rPr>
          <w:t>3</w:t>
        </w:r>
        <w:r w:rsidR="00913A1C" w:rsidRPr="00913A1C">
          <w:rPr>
            <w:rFonts w:eastAsia="MS Mincho" w:cs="Calibri"/>
            <w:lang w:val="en-CA" w:eastAsia="ja-JP"/>
          </w:rPr>
          <w:fldChar w:fldCharType="end"/>
        </w:r>
      </w:ins>
      <w:del w:id="515" w:author="Ahmed Hamza [2]" w:date="2024-06-25T23:27:00Z">
        <w:r w:rsidRPr="00913A1C" w:rsidDel="00913A1C">
          <w:rPr>
            <w:rFonts w:eastAsia="MS Mincho" w:cs="Calibri"/>
            <w:lang w:val="en-CA" w:eastAsia="ja-JP"/>
          </w:rPr>
          <w:fldChar w:fldCharType="begin"/>
        </w:r>
        <w:r w:rsidRPr="00913A1C" w:rsidDel="00913A1C">
          <w:rPr>
            <w:rFonts w:eastAsia="MS Mincho" w:cs="Calibri"/>
            <w:lang w:val="en-CA" w:eastAsia="ja-JP"/>
          </w:rPr>
          <w:delInstrText xml:space="preserve"> REF _Ref147587566 \h  \* MERGEFORMAT </w:delInstrText>
        </w:r>
        <w:r w:rsidRPr="00913A1C" w:rsidDel="00913A1C">
          <w:rPr>
            <w:rFonts w:eastAsia="MS Mincho" w:cs="Calibri"/>
            <w:lang w:val="en-CA" w:eastAsia="ja-JP"/>
          </w:rPr>
        </w:r>
        <w:r w:rsidRPr="00913A1C" w:rsidDel="00913A1C">
          <w:rPr>
            <w:rFonts w:eastAsia="MS Mincho" w:cs="Calibri"/>
            <w:lang w:val="en-CA" w:eastAsia="ja-JP"/>
          </w:rPr>
          <w:fldChar w:fldCharType="separate"/>
        </w:r>
        <w:r w:rsidRPr="00913A1C" w:rsidDel="00913A1C">
          <w:rPr>
            <w:rFonts w:eastAsia="MS Mincho" w:cs="Calibri"/>
            <w:lang w:val="en-CA" w:eastAsia="ja-JP"/>
          </w:rPr>
          <w:delText>Table 2</w:delText>
        </w:r>
        <w:r w:rsidRPr="00913A1C" w:rsidDel="00913A1C">
          <w:rPr>
            <w:rFonts w:eastAsia="MS Mincho" w:cs="Calibri"/>
            <w:lang w:val="en-CA" w:eastAsia="ja-JP"/>
          </w:rPr>
          <w:fldChar w:fldCharType="end"/>
        </w:r>
      </w:del>
      <w:del w:id="516" w:author="Ahmed Hamza [2]" w:date="2024-06-25T23:26:00Z">
        <w:r w:rsidRPr="00C607F1">
          <w:rPr>
            <w:rFonts w:eastAsia="MS Mincho" w:cs="Calibri"/>
            <w:lang w:val="en-CA" w:eastAsia="ja-JP"/>
          </w:rPr>
          <w:delText xml:space="preserve"> for completeness):</w:delText>
        </w:r>
      </w:del>
      <w:ins w:id="517" w:author="Ahmed Hamza [2]" w:date="2024-06-25T23:26:00Z">
        <w:r w:rsidR="00946B96" w:rsidRPr="00913A1C">
          <w:rPr>
            <w:rFonts w:eastAsia="MS Mincho" w:cs="Calibri"/>
            <w:lang w:val="en-CA" w:eastAsia="ja-JP"/>
          </w:rPr>
          <w:t>.</w:t>
        </w:r>
      </w:ins>
      <w:r w:rsidRPr="007811EA">
        <w:rPr>
          <w:rFonts w:ascii="Calibri" w:eastAsia="MS Mincho" w:hAnsi="Calibri" w:cs="Calibri"/>
          <w:lang w:val="en-CA" w:eastAsia="ja-JP"/>
        </w:rPr>
        <w:t xml:space="preserve"> </w:t>
      </w:r>
    </w:p>
    <w:p w14:paraId="43927FA6" w14:textId="413568A8" w:rsidR="0093544F" w:rsidRPr="001059D8" w:rsidRDefault="0093544F">
      <w:pPr>
        <w:pStyle w:val="Tabletitle"/>
        <w:rPr>
          <w:del w:id="518" w:author="Ahmed Hamza [2]" w:date="2024-06-25T23:26:00Z"/>
          <w:rFonts w:eastAsia="MS Mincho"/>
          <w:lang w:val="en-CA" w:eastAsia="ja-JP"/>
        </w:rPr>
        <w:pPrChange w:id="519" w:author="Ahmed Hamza [2]" w:date="2024-06-27T08:35:00Z">
          <w:pPr>
            <w:numPr>
              <w:numId w:val="70"/>
            </w:numPr>
            <w:tabs>
              <w:tab w:val="clear" w:pos="403"/>
            </w:tabs>
            <w:spacing w:after="200" w:line="276" w:lineRule="auto"/>
            <w:ind w:left="1569" w:hanging="360"/>
            <w:contextualSpacing/>
          </w:pPr>
        </w:pPrChange>
      </w:pPr>
      <w:del w:id="520" w:author="Ahmed Hamza [2]" w:date="2024-06-25T23:26:00Z">
        <w:r w:rsidRPr="001059D8">
          <w:rPr>
            <w:rFonts w:eastAsia="MS Mincho"/>
            <w:lang w:val="en-CA" w:eastAsia="ja-JP"/>
          </w:rPr>
          <w:delText xml:space="preserve">Value 0 </w:delText>
        </w:r>
        <w:r w:rsidRPr="001059D8">
          <w:delText>indicates that the attenuation map contains only one component, and that this component should be applied to the luma component of media video.</w:delText>
        </w:r>
      </w:del>
    </w:p>
    <w:p w14:paraId="6637E010" w14:textId="1E2AEE7D" w:rsidR="0093544F" w:rsidRPr="001059D8" w:rsidRDefault="0093544F">
      <w:pPr>
        <w:pStyle w:val="Tabletitle"/>
        <w:rPr>
          <w:del w:id="521" w:author="Ahmed Hamza [2]" w:date="2024-06-25T23:26:00Z"/>
          <w:rFonts w:eastAsia="MS Mincho"/>
          <w:lang w:val="en-CA" w:eastAsia="ja-JP"/>
        </w:rPr>
        <w:pPrChange w:id="522" w:author="Ahmed Hamza [2]" w:date="2024-06-27T08:35:00Z">
          <w:pPr>
            <w:numPr>
              <w:numId w:val="70"/>
            </w:numPr>
            <w:tabs>
              <w:tab w:val="clear" w:pos="403"/>
            </w:tabs>
            <w:spacing w:after="200" w:line="276" w:lineRule="auto"/>
            <w:ind w:left="1569" w:hanging="360"/>
            <w:contextualSpacing/>
          </w:pPr>
        </w:pPrChange>
      </w:pPr>
      <w:del w:id="523" w:author="Ahmed Hamza [2]" w:date="2024-06-25T23:26:00Z">
        <w:r w:rsidRPr="001059D8">
          <w:rPr>
            <w:rFonts w:eastAsia="MS Mincho"/>
            <w:lang w:val="en-CA" w:eastAsia="ja-JP"/>
          </w:rPr>
          <w:delText xml:space="preserve">Value 1 indicates </w:delText>
        </w:r>
        <w:r w:rsidRPr="001059D8">
          <w:delText>that the attenuation map contains two components, and that the first component should be applied to the luma component of the media video, and the second component should be applied to both chroma components of the media video.</w:delText>
        </w:r>
      </w:del>
    </w:p>
    <w:p w14:paraId="089BC113" w14:textId="260AACCB" w:rsidR="0093544F" w:rsidRPr="001059D8" w:rsidRDefault="0093544F">
      <w:pPr>
        <w:pStyle w:val="Tabletitle"/>
        <w:rPr>
          <w:del w:id="524" w:author="Ahmed Hamza [2]" w:date="2024-06-25T23:26:00Z"/>
          <w:rFonts w:eastAsia="MS Mincho"/>
          <w:lang w:val="en-CA" w:eastAsia="ja-JP"/>
        </w:rPr>
        <w:pPrChange w:id="525" w:author="Ahmed Hamza [2]" w:date="2024-06-27T08:35:00Z">
          <w:pPr>
            <w:numPr>
              <w:numId w:val="70"/>
            </w:numPr>
            <w:tabs>
              <w:tab w:val="clear" w:pos="403"/>
            </w:tabs>
            <w:spacing w:after="200" w:line="276" w:lineRule="auto"/>
            <w:ind w:left="1569" w:hanging="360"/>
            <w:contextualSpacing/>
          </w:pPr>
        </w:pPrChange>
      </w:pPr>
      <w:del w:id="526" w:author="Ahmed Hamza [2]" w:date="2024-06-25T23:26:00Z">
        <w:r w:rsidRPr="001059D8">
          <w:rPr>
            <w:rFonts w:eastAsia="MS Mincho"/>
            <w:lang w:val="en-CA" w:eastAsia="ja-JP"/>
          </w:rPr>
          <w:delText xml:space="preserve">Value 2 </w:delText>
        </w:r>
        <w:r w:rsidRPr="001059D8">
          <w:delText>indicates that the attenuation map contains only one component, and that this component should be applied to the luma component and the chroma components of the media video.</w:delText>
        </w:r>
      </w:del>
    </w:p>
    <w:p w14:paraId="5A4AA1A9" w14:textId="516DF976" w:rsidR="0093544F" w:rsidRPr="001059D8" w:rsidRDefault="0093544F">
      <w:pPr>
        <w:pStyle w:val="Tabletitle"/>
        <w:rPr>
          <w:del w:id="527" w:author="Ahmed Hamza [2]" w:date="2024-06-25T23:26:00Z"/>
          <w:rFonts w:eastAsia="MS Mincho"/>
          <w:lang w:val="en-CA" w:eastAsia="ja-JP"/>
        </w:rPr>
        <w:pPrChange w:id="528" w:author="Ahmed Hamza [2]" w:date="2024-06-27T08:35:00Z">
          <w:pPr>
            <w:numPr>
              <w:numId w:val="70"/>
            </w:numPr>
            <w:tabs>
              <w:tab w:val="clear" w:pos="403"/>
            </w:tabs>
            <w:spacing w:after="200" w:line="276" w:lineRule="auto"/>
            <w:ind w:left="1569" w:hanging="360"/>
            <w:contextualSpacing/>
          </w:pPr>
        </w:pPrChange>
      </w:pPr>
      <w:del w:id="529" w:author="Ahmed Hamza [2]" w:date="2024-06-25T23:26:00Z">
        <w:r w:rsidRPr="001059D8">
          <w:rPr>
            <w:rFonts w:eastAsia="MS Mincho"/>
            <w:lang w:val="en-CA" w:eastAsia="ja-JP"/>
          </w:rPr>
          <w:delText xml:space="preserve">Value 3 indicates </w:delText>
        </w:r>
        <w:r w:rsidRPr="001059D8">
          <w:delText>that the attenuation map contains only one component, and that this component should be applied to the RGB components (after YUV to RGB conversion) of the media video.</w:delText>
        </w:r>
      </w:del>
    </w:p>
    <w:p w14:paraId="7C28AD3A" w14:textId="3D0F659E" w:rsidR="0093544F" w:rsidRPr="001059D8" w:rsidRDefault="0093544F">
      <w:pPr>
        <w:pStyle w:val="Tabletitle"/>
        <w:rPr>
          <w:del w:id="530" w:author="Ahmed Hamza [2]" w:date="2024-06-25T23:26:00Z"/>
          <w:rFonts w:eastAsia="MS Mincho"/>
          <w:lang w:val="en-CA" w:eastAsia="ja-JP"/>
        </w:rPr>
        <w:pPrChange w:id="531" w:author="Ahmed Hamza [2]" w:date="2024-06-27T08:35:00Z">
          <w:pPr>
            <w:numPr>
              <w:numId w:val="70"/>
            </w:numPr>
            <w:tabs>
              <w:tab w:val="clear" w:pos="403"/>
            </w:tabs>
            <w:spacing w:after="200" w:line="276" w:lineRule="auto"/>
            <w:ind w:left="1569" w:hanging="360"/>
            <w:contextualSpacing/>
          </w:pPr>
        </w:pPrChange>
      </w:pPr>
      <w:del w:id="532" w:author="Ahmed Hamza [2]" w:date="2024-06-25T23:26:00Z">
        <w:r w:rsidRPr="001059D8">
          <w:rPr>
            <w:rFonts w:eastAsia="MS Mincho"/>
            <w:lang w:val="en-CA" w:eastAsia="ja-JP"/>
          </w:rPr>
          <w:delText xml:space="preserve">Value 4 indicates </w:delText>
        </w:r>
        <w:r w:rsidRPr="001059D8">
          <w:delText>that the attenuation map contains three components and that these components should be applied respectively to the luma and chroma components of the media video.</w:delText>
        </w:r>
      </w:del>
    </w:p>
    <w:p w14:paraId="3F8A8C4C" w14:textId="1814EC47" w:rsidR="0093544F" w:rsidRPr="001059D8" w:rsidRDefault="0093544F">
      <w:pPr>
        <w:pStyle w:val="Tabletitle"/>
        <w:rPr>
          <w:del w:id="533" w:author="Ahmed Hamza [2]" w:date="2024-06-25T23:26:00Z"/>
          <w:rFonts w:eastAsia="MS Mincho"/>
          <w:lang w:val="en-CA" w:eastAsia="ja-JP"/>
        </w:rPr>
        <w:pPrChange w:id="534" w:author="Ahmed Hamza [2]" w:date="2024-06-27T08:35:00Z">
          <w:pPr>
            <w:numPr>
              <w:numId w:val="70"/>
            </w:numPr>
            <w:tabs>
              <w:tab w:val="clear" w:pos="403"/>
            </w:tabs>
            <w:spacing w:after="200" w:line="276" w:lineRule="auto"/>
            <w:ind w:left="1569" w:hanging="360"/>
            <w:contextualSpacing/>
          </w:pPr>
        </w:pPrChange>
      </w:pPr>
      <w:del w:id="535" w:author="Ahmed Hamza [2]" w:date="2024-06-25T23:26:00Z">
        <w:r w:rsidRPr="001059D8">
          <w:rPr>
            <w:rFonts w:eastAsia="MS Mincho"/>
            <w:lang w:val="en-CA" w:eastAsia="ja-JP"/>
          </w:rPr>
          <w:delText xml:space="preserve">Value 5 </w:delText>
        </w:r>
        <w:r w:rsidRPr="001059D8">
          <w:delText>indicates that the attenuation map contains three components and that these components should be applied, respectively, to the RGB components (after YUV to RGB conversion) of the media video.</w:delText>
        </w:r>
      </w:del>
    </w:p>
    <w:p w14:paraId="41350D9C" w14:textId="6B6EA295" w:rsidR="0093544F" w:rsidRPr="001059D8" w:rsidRDefault="0093544F">
      <w:pPr>
        <w:pStyle w:val="Tabletitle"/>
        <w:rPr>
          <w:del w:id="536" w:author="Ahmed Hamza [2]" w:date="2024-06-25T23:26:00Z"/>
          <w:rFonts w:eastAsia="MS Mincho"/>
          <w:lang w:val="en-CA" w:eastAsia="ja-JP"/>
          <w:rPrChange w:id="537" w:author="Ahmed Hamza [2]" w:date="2024-06-27T08:35:00Z">
            <w:rPr>
              <w:del w:id="538" w:author="Ahmed Hamza [2]" w:date="2024-06-25T23:26:00Z"/>
              <w:rFonts w:eastAsia="MS Mincho" w:cs="Calibri"/>
              <w:sz w:val="24"/>
              <w:szCs w:val="24"/>
              <w:lang w:val="en-CA" w:eastAsia="ja-JP"/>
            </w:rPr>
          </w:rPrChange>
        </w:rPr>
        <w:pPrChange w:id="539" w:author="Ahmed Hamza [2]" w:date="2024-06-27T08:35:00Z">
          <w:pPr>
            <w:numPr>
              <w:numId w:val="70"/>
            </w:numPr>
            <w:tabs>
              <w:tab w:val="clear" w:pos="403"/>
            </w:tabs>
            <w:spacing w:after="200" w:line="276" w:lineRule="auto"/>
            <w:ind w:left="1569" w:hanging="360"/>
            <w:contextualSpacing/>
          </w:pPr>
        </w:pPrChange>
      </w:pPr>
      <w:del w:id="540" w:author="Ahmed Hamza [2]" w:date="2024-06-25T23:26:00Z">
        <w:r w:rsidRPr="001059D8">
          <w:rPr>
            <w:rFonts w:eastAsia="MS Mincho"/>
            <w:lang w:val="en-CA" w:eastAsia="ja-JP"/>
          </w:rPr>
          <w:delText xml:space="preserve">Value 6 </w:delText>
        </w:r>
        <w:r w:rsidRPr="001059D8">
          <w:delText>indicates that the mapping between the components of the attenuation map and the components of which to apply the attenuation map on the media video corresponds to some proprietary user-defined process.</w:delText>
        </w:r>
      </w:del>
    </w:p>
    <w:p w14:paraId="2B57F6E2" w14:textId="04CF4B94" w:rsidR="0093544F" w:rsidRPr="001059D8" w:rsidRDefault="0093544F">
      <w:pPr>
        <w:pStyle w:val="Tabletitle"/>
        <w:rPr>
          <w:del w:id="541" w:author="Ahmed Hamza [2]" w:date="2024-06-25T23:26:00Z"/>
          <w:rFonts w:ascii="Calibri" w:hAnsi="Calibri"/>
          <w:rPrChange w:id="542" w:author="Ahmed Hamza [2]" w:date="2024-06-27T08:35:00Z">
            <w:rPr>
              <w:del w:id="543" w:author="Ahmed Hamza [2]" w:date="2024-06-25T23:26:00Z"/>
              <w:rFonts w:ascii="Calibri" w:eastAsia="Times New Roman" w:hAnsi="Calibri" w:cs="Calibri"/>
              <w:color w:val="000000"/>
              <w:sz w:val="24"/>
              <w:szCs w:val="24"/>
            </w:rPr>
          </w:rPrChange>
        </w:rPr>
        <w:pPrChange w:id="544" w:author="Ahmed Hamza [2]" w:date="2024-06-27T08:35:00Z">
          <w:pPr>
            <w:ind w:left="1209"/>
            <w:contextualSpacing/>
          </w:pPr>
        </w:pPrChange>
      </w:pPr>
    </w:p>
    <w:p w14:paraId="68A71471" w14:textId="03F0AE6A" w:rsidR="0093544F" w:rsidRPr="00281EC0" w:rsidRDefault="0093544F">
      <w:pPr>
        <w:pStyle w:val="Tabletitle"/>
        <w:rPr>
          <w:b w:val="0"/>
          <w:lang w:val="en-US"/>
          <w:rPrChange w:id="545" w:author="Claire-Helene Demarty" w:date="2024-06-27T08:42:00Z">
            <w:rPr>
              <w:rFonts w:eastAsia="Times New Roman"/>
              <w:b/>
              <w:sz w:val="20"/>
              <w:szCs w:val="20"/>
            </w:rPr>
          </w:rPrChange>
        </w:rPr>
        <w:pPrChange w:id="546" w:author="Ahmed Hamza [2]" w:date="2024-06-27T08:35:00Z">
          <w:pPr>
            <w:keepNext/>
            <w:spacing w:before="120" w:after="240"/>
            <w:ind w:left="720" w:firstLine="360"/>
            <w:jc w:val="center"/>
          </w:pPr>
        </w:pPrChange>
      </w:pPr>
      <w:bookmarkStart w:id="547" w:name="_Ref170250443"/>
      <w:del w:id="548" w:author="Ahmed Hamza [2]" w:date="2024-06-25T23:37:00Z">
        <w:r w:rsidRPr="00281EC0">
          <w:rPr>
            <w:lang w:val="en-US"/>
            <w:rPrChange w:id="549" w:author="Claire-Helene Demarty" w:date="2024-06-27T08:42:00Z">
              <w:rPr>
                <w:rFonts w:eastAsia="Times New Roman"/>
                <w:b/>
                <w:sz w:val="20"/>
                <w:szCs w:val="20"/>
              </w:rPr>
            </w:rPrChange>
          </w:rPr>
          <w:delText xml:space="preserve">Table </w:delText>
        </w:r>
        <w:r w:rsidRPr="001059D8">
          <w:rPr>
            <w:rPrChange w:id="550" w:author="Ahmed Hamza [2]" w:date="2024-06-27T08:35:00Z">
              <w:rPr>
                <w:rFonts w:eastAsia="Times New Roman"/>
                <w:b/>
                <w:sz w:val="20"/>
                <w:szCs w:val="20"/>
              </w:rPr>
            </w:rPrChange>
          </w:rPr>
          <w:fldChar w:fldCharType="begin"/>
        </w:r>
        <w:r w:rsidRPr="00281EC0">
          <w:rPr>
            <w:lang w:val="en-US"/>
            <w:rPrChange w:id="551" w:author="Claire-Helene Demarty" w:date="2024-06-27T08:42:00Z">
              <w:rPr>
                <w:rFonts w:eastAsia="Times New Roman"/>
                <w:b/>
                <w:sz w:val="20"/>
                <w:szCs w:val="20"/>
              </w:rPr>
            </w:rPrChange>
          </w:rPr>
          <w:delInstrText xml:space="preserve"> SEQ Table \* ARABIC </w:delInstrText>
        </w:r>
        <w:r w:rsidRPr="001059D8">
          <w:rPr>
            <w:rPrChange w:id="552" w:author="Ahmed Hamza [2]" w:date="2024-06-27T08:35:00Z">
              <w:rPr>
                <w:rFonts w:eastAsia="Times New Roman"/>
                <w:b/>
                <w:sz w:val="20"/>
                <w:szCs w:val="20"/>
              </w:rPr>
            </w:rPrChange>
          </w:rPr>
          <w:fldChar w:fldCharType="separate"/>
        </w:r>
      </w:del>
      <w:del w:id="553" w:author="Ahmed Hamza [2]" w:date="2024-06-19T16:58:00Z">
        <w:r w:rsidRPr="00281EC0">
          <w:rPr>
            <w:lang w:val="en-US"/>
            <w:rPrChange w:id="554" w:author="Claire-Helene Demarty" w:date="2024-06-27T08:42:00Z">
              <w:rPr>
                <w:rFonts w:eastAsia="Times New Roman"/>
                <w:b/>
                <w:noProof/>
                <w:sz w:val="20"/>
                <w:szCs w:val="20"/>
              </w:rPr>
            </w:rPrChange>
          </w:rPr>
          <w:delText>2</w:delText>
        </w:r>
      </w:del>
      <w:del w:id="555" w:author="Ahmed Hamza [2]" w:date="2024-06-25T23:37:00Z">
        <w:r w:rsidRPr="001059D8">
          <w:rPr>
            <w:rPrChange w:id="556" w:author="Ahmed Hamza [2]" w:date="2024-06-27T08:35:00Z">
              <w:rPr>
                <w:rFonts w:eastAsia="Times New Roman"/>
                <w:b/>
                <w:sz w:val="20"/>
                <w:szCs w:val="20"/>
              </w:rPr>
            </w:rPrChange>
          </w:rPr>
          <w:fldChar w:fldCharType="end"/>
        </w:r>
        <w:bookmarkEnd w:id="547"/>
        <w:r w:rsidRPr="001059D8">
          <w:rPr>
            <w:lang w:val="en-CA"/>
            <w:rPrChange w:id="557" w:author="Ahmed Hamza [2]" w:date="2024-06-27T08:35:00Z">
              <w:rPr>
                <w:rFonts w:eastAsia="Times New Roman"/>
                <w:b/>
                <w:sz w:val="20"/>
                <w:szCs w:val="20"/>
                <w:lang w:val="en-CA"/>
              </w:rPr>
            </w:rPrChange>
          </w:rPr>
          <w:delText xml:space="preserve"> </w:delText>
        </w:r>
      </w:del>
      <w:r w:rsidRPr="001059D8">
        <w:rPr>
          <w:lang w:val="en-CA"/>
          <w:rPrChange w:id="558" w:author="Ahmed Hamza [2]" w:date="2024-06-27T08:35:00Z">
            <w:rPr>
              <w:rFonts w:eastAsia="Times New Roman"/>
              <w:b/>
              <w:sz w:val="20"/>
              <w:szCs w:val="20"/>
              <w:lang w:val="en-CA"/>
            </w:rPr>
          </w:rPrChange>
        </w:rPr>
        <w:t xml:space="preserve">Semantics of the values assigned to </w:t>
      </w:r>
      <w:proofErr w:type="spellStart"/>
      <w:r w:rsidRPr="001059D8">
        <w:rPr>
          <w:rFonts w:ascii="Courier New" w:hAnsi="Courier New" w:cs="Courier New"/>
          <w:lang w:val="en-CA"/>
          <w:rPrChange w:id="559" w:author="Ahmed Hamza [2]" w:date="2024-06-27T08:35:00Z">
            <w:rPr>
              <w:rFonts w:ascii="Courier New" w:eastAsia="Times New Roman" w:hAnsi="Courier New" w:cs="Courier New"/>
              <w:b/>
              <w:sz w:val="20"/>
              <w:szCs w:val="20"/>
              <w:lang w:val="en-CA"/>
            </w:rPr>
          </w:rPrChange>
        </w:rPr>
        <w:t>ami_attenuation_component_idc</w:t>
      </w:r>
      <w:proofErr w:type="spellEnd"/>
      <w:ins w:id="560" w:author="Ahmed Hamza [2]" w:date="2024-06-25T23:38:00Z">
        <w:r w:rsidR="001059D8" w:rsidRPr="001059D8">
          <w:rPr>
            <w:rFonts w:ascii="Courier New" w:hAnsi="Courier New" w:cs="Courier New"/>
            <w:lang w:val="en-CA"/>
            <w:rPrChange w:id="561" w:author="Ahmed Hamza [2]" w:date="2024-06-25T23:38:00Z">
              <w:rPr>
                <w:rFonts w:ascii="Courier New" w:hAnsi="Courier New" w:cs="Courier New"/>
                <w:b/>
                <w:bCs/>
                <w:sz w:val="20"/>
                <w:szCs w:val="20"/>
                <w:lang w:val="en-CA"/>
              </w:rPr>
            </w:rPrChange>
          </w:rPr>
          <w:t>.</w:t>
        </w:r>
      </w:ins>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tc>
          <w:tcPr>
            <w:tcW w:w="1480" w:type="dxa"/>
          </w:tcPr>
          <w:p w14:paraId="6CC812CF"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Value</w:t>
            </w:r>
          </w:p>
        </w:tc>
        <w:tc>
          <w:tcPr>
            <w:tcW w:w="6328" w:type="dxa"/>
          </w:tcPr>
          <w:p w14:paraId="52866E48" w14:textId="77777777" w:rsidR="0093544F" w:rsidRPr="00C607F1" w:rsidRDefault="0093544F">
            <w:pPr>
              <w:contextualSpacing/>
              <w:jc w:val="center"/>
              <w:rPr>
                <w:rFonts w:ascii="Cambria" w:hAnsi="Cambria" w:cs="Calibri"/>
                <w:b/>
                <w:sz w:val="20"/>
                <w:szCs w:val="20"/>
                <w:lang w:val="en-CA" w:eastAsia="ja-JP"/>
              </w:rPr>
            </w:pPr>
            <w:r w:rsidRPr="00C607F1">
              <w:rPr>
                <w:rFonts w:ascii="Cambria" w:hAnsi="Cambria" w:cs="Calibri"/>
                <w:b/>
                <w:sz w:val="20"/>
                <w:szCs w:val="20"/>
                <w:lang w:val="en-CA" w:eastAsia="ja-JP"/>
              </w:rPr>
              <w:t>Description</w:t>
            </w:r>
          </w:p>
        </w:tc>
      </w:tr>
      <w:tr w:rsidR="0093544F" w:rsidRPr="007811EA" w14:paraId="7DDA49E4" w14:textId="77777777">
        <w:tc>
          <w:tcPr>
            <w:tcW w:w="1480" w:type="dxa"/>
          </w:tcPr>
          <w:p w14:paraId="14A33BF2"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0</w:t>
            </w:r>
          </w:p>
        </w:tc>
        <w:tc>
          <w:tcPr>
            <w:tcW w:w="6328" w:type="dxa"/>
          </w:tcPr>
          <w:p w14:paraId="553F70E1" w14:textId="77777777" w:rsidR="0093544F" w:rsidRPr="00C607F1" w:rsidRDefault="0093544F">
            <w:pPr>
              <w:rPr>
                <w:rFonts w:ascii="Cambria" w:hAnsi="Cambria" w:cs="Calibri"/>
                <w:sz w:val="20"/>
                <w:szCs w:val="20"/>
                <w:lang w:val="en-CA" w:eastAsia="ja-JP"/>
              </w:rPr>
            </w:pPr>
            <w:r w:rsidRPr="00C607F1">
              <w:rPr>
                <w:rFonts w:ascii="Cambria" w:hAnsi="Cambria" w:cs="Calibri"/>
                <w:sz w:val="20"/>
                <w:szCs w:val="20"/>
                <w:lang w:val="en-CA" w:eastAsia="ja-JP"/>
              </w:rPr>
              <w:t>Attenuation map contains only one component, and this component should be applied to the luma component of media video.</w:t>
            </w:r>
          </w:p>
        </w:tc>
      </w:tr>
      <w:tr w:rsidR="0093544F" w:rsidRPr="007811EA" w14:paraId="39C1C9DF" w14:textId="77777777">
        <w:tc>
          <w:tcPr>
            <w:tcW w:w="1480" w:type="dxa"/>
          </w:tcPr>
          <w:p w14:paraId="3A51AE15"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1</w:t>
            </w:r>
          </w:p>
        </w:tc>
        <w:tc>
          <w:tcPr>
            <w:tcW w:w="6328" w:type="dxa"/>
          </w:tcPr>
          <w:p w14:paraId="6A9038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two components, and the first component should be applied to the luma component of the media video, and the second component should be applied to both chroma components of the media video.</w:t>
            </w:r>
          </w:p>
        </w:tc>
      </w:tr>
      <w:tr w:rsidR="0093544F" w:rsidRPr="007811EA" w14:paraId="31EFD837" w14:textId="77777777">
        <w:tc>
          <w:tcPr>
            <w:tcW w:w="1480" w:type="dxa"/>
          </w:tcPr>
          <w:p w14:paraId="5A6A3060"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2</w:t>
            </w:r>
          </w:p>
        </w:tc>
        <w:tc>
          <w:tcPr>
            <w:tcW w:w="6328" w:type="dxa"/>
          </w:tcPr>
          <w:p w14:paraId="36CEADD7"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only one component, and this component should be applied to the luma component and the chroma components of the media video.</w:t>
            </w:r>
          </w:p>
        </w:tc>
      </w:tr>
      <w:tr w:rsidR="0093544F" w:rsidRPr="007811EA" w14:paraId="04598FA4" w14:textId="77777777">
        <w:tc>
          <w:tcPr>
            <w:tcW w:w="1480" w:type="dxa"/>
          </w:tcPr>
          <w:p w14:paraId="594677E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3</w:t>
            </w:r>
          </w:p>
        </w:tc>
        <w:tc>
          <w:tcPr>
            <w:tcW w:w="6328" w:type="dxa"/>
          </w:tcPr>
          <w:p w14:paraId="7F734636"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Attenuation map contains only one component, and this component should be applied to the RGB components (after YUV to RGB conversion) of the media video.</w:t>
            </w:r>
          </w:p>
        </w:tc>
      </w:tr>
      <w:tr w:rsidR="0093544F" w:rsidRPr="007811EA" w14:paraId="309BF344" w14:textId="77777777">
        <w:tc>
          <w:tcPr>
            <w:tcW w:w="1480" w:type="dxa"/>
          </w:tcPr>
          <w:p w14:paraId="7AE82A04"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lastRenderedPageBreak/>
              <w:t>4</w:t>
            </w:r>
          </w:p>
        </w:tc>
        <w:tc>
          <w:tcPr>
            <w:tcW w:w="6328" w:type="dxa"/>
          </w:tcPr>
          <w:p w14:paraId="37A0D86F"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 xml:space="preserve">Attenuation map contains three </w:t>
            </w:r>
            <w:proofErr w:type="gramStart"/>
            <w:r w:rsidRPr="00C607F1">
              <w:rPr>
                <w:rFonts w:ascii="Cambria" w:eastAsia="Times New Roman" w:hAnsi="Cambria" w:cs="Calibri"/>
                <w:color w:val="000000"/>
                <w:sz w:val="20"/>
                <w:szCs w:val="20"/>
              </w:rPr>
              <w:t>components</w:t>
            </w:r>
            <w:proofErr w:type="gramEnd"/>
            <w:r w:rsidRPr="00C607F1">
              <w:rPr>
                <w:rFonts w:ascii="Cambria" w:eastAsia="Times New Roman" w:hAnsi="Cambria" w:cs="Calibri"/>
                <w:color w:val="000000"/>
                <w:sz w:val="20"/>
                <w:szCs w:val="20"/>
              </w:rPr>
              <w:t xml:space="preserve"> and these components should be applied respectively to the luma and chroma components of the media video.</w:t>
            </w:r>
          </w:p>
        </w:tc>
      </w:tr>
      <w:tr w:rsidR="0093544F" w:rsidRPr="007811EA" w14:paraId="2F040DFD" w14:textId="77777777">
        <w:tc>
          <w:tcPr>
            <w:tcW w:w="1480" w:type="dxa"/>
          </w:tcPr>
          <w:p w14:paraId="69D0427B"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5</w:t>
            </w:r>
          </w:p>
        </w:tc>
        <w:tc>
          <w:tcPr>
            <w:tcW w:w="6328" w:type="dxa"/>
          </w:tcPr>
          <w:p w14:paraId="75934D29"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 xml:space="preserve">Attenuation map contains three </w:t>
            </w:r>
            <w:proofErr w:type="gramStart"/>
            <w:r w:rsidRPr="00C607F1">
              <w:rPr>
                <w:rFonts w:ascii="Cambria" w:eastAsia="Times New Roman" w:hAnsi="Cambria" w:cs="Calibri"/>
                <w:color w:val="000000"/>
                <w:sz w:val="20"/>
                <w:szCs w:val="20"/>
              </w:rPr>
              <w:t>components</w:t>
            </w:r>
            <w:proofErr w:type="gramEnd"/>
            <w:r w:rsidRPr="00C607F1">
              <w:rPr>
                <w:rFonts w:ascii="Cambria" w:eastAsia="Times New Roman" w:hAnsi="Cambria" w:cs="Calibri"/>
                <w:color w:val="000000"/>
                <w:sz w:val="20"/>
                <w:szCs w:val="20"/>
              </w:rPr>
              <w:t xml:space="preserve"> and these components should be applied, respectively, to the RGB components (after YUV to RGB conversion) of the media video.</w:t>
            </w:r>
          </w:p>
        </w:tc>
      </w:tr>
      <w:tr w:rsidR="0093544F" w:rsidRPr="007811EA" w14:paraId="2E48FE7F" w14:textId="77777777">
        <w:tc>
          <w:tcPr>
            <w:tcW w:w="1480" w:type="dxa"/>
          </w:tcPr>
          <w:p w14:paraId="4999728F" w14:textId="77777777" w:rsidR="0093544F" w:rsidRPr="00C607F1" w:rsidRDefault="0093544F">
            <w:pPr>
              <w:contextualSpacing/>
              <w:jc w:val="center"/>
              <w:rPr>
                <w:rFonts w:ascii="Cambria" w:hAnsi="Cambria" w:cs="Calibri"/>
                <w:sz w:val="20"/>
                <w:szCs w:val="20"/>
                <w:lang w:val="en-CA" w:eastAsia="ja-JP"/>
              </w:rPr>
            </w:pPr>
            <w:r w:rsidRPr="00C607F1">
              <w:rPr>
                <w:rFonts w:ascii="Cambria" w:hAnsi="Cambria" w:cs="Calibri"/>
                <w:sz w:val="20"/>
                <w:szCs w:val="20"/>
                <w:lang w:val="en-CA" w:eastAsia="ja-JP"/>
              </w:rPr>
              <w:t>6</w:t>
            </w:r>
          </w:p>
        </w:tc>
        <w:tc>
          <w:tcPr>
            <w:tcW w:w="6328" w:type="dxa"/>
          </w:tcPr>
          <w:p w14:paraId="1ECCB503" w14:textId="77777777" w:rsidR="0093544F" w:rsidRPr="00C607F1" w:rsidRDefault="0093544F">
            <w:pPr>
              <w:contextualSpacing/>
              <w:rPr>
                <w:rFonts w:ascii="Cambria" w:hAnsi="Cambria" w:cs="Calibri"/>
                <w:sz w:val="20"/>
                <w:szCs w:val="20"/>
                <w:lang w:val="en-CA" w:eastAsia="ja-JP"/>
              </w:rPr>
            </w:pPr>
            <w:r w:rsidRPr="00C607F1">
              <w:rPr>
                <w:rFonts w:ascii="Cambria" w:eastAsia="Times New Roman" w:hAnsi="Cambria" w:cs="Calibri"/>
                <w:color w:val="000000"/>
                <w:sz w:val="20"/>
                <w:szCs w:val="20"/>
              </w:rPr>
              <w:t>User-defined</w:t>
            </w:r>
          </w:p>
        </w:tc>
      </w:tr>
      <w:tr w:rsidR="0093544F" w:rsidRPr="007811EA" w14:paraId="4C3DE77A" w14:textId="77777777">
        <w:tc>
          <w:tcPr>
            <w:tcW w:w="1480" w:type="dxa"/>
          </w:tcPr>
          <w:p w14:paraId="41580FC6" w14:textId="2991D978" w:rsidR="0093544F" w:rsidRPr="00C607F1" w:rsidRDefault="0093544F">
            <w:pPr>
              <w:contextualSpacing/>
              <w:jc w:val="center"/>
              <w:rPr>
                <w:rFonts w:ascii="Cambria" w:hAnsi="Cambria" w:cs="Calibri"/>
                <w:sz w:val="20"/>
                <w:szCs w:val="20"/>
                <w:lang w:eastAsia="ja-JP"/>
              </w:rPr>
            </w:pPr>
            <w:r w:rsidRPr="62E881CE">
              <w:rPr>
                <w:rFonts w:ascii="Cambria" w:hAnsi="Cambria" w:cs="Calibri"/>
                <w:sz w:val="20"/>
                <w:szCs w:val="20"/>
                <w:lang w:eastAsia="ja-JP"/>
              </w:rPr>
              <w:t>7</w:t>
            </w:r>
            <w:proofErr w:type="gramStart"/>
            <w:r w:rsidRPr="00C607F1">
              <w:rPr>
                <w:rFonts w:ascii="Cambria" w:hAnsi="Cambria" w:cs="Calibri"/>
                <w:sz w:val="20"/>
                <w:szCs w:val="20"/>
                <w:lang w:val="en-CA" w:eastAsia="ja-JP"/>
              </w:rPr>
              <w:t xml:space="preserve"> ..</w:t>
            </w:r>
            <w:proofErr w:type="gramEnd"/>
            <w:r w:rsidRPr="62E881CE">
              <w:rPr>
                <w:rFonts w:ascii="Cambria" w:hAnsi="Cambria" w:cs="Calibri"/>
                <w:sz w:val="20"/>
                <w:szCs w:val="20"/>
                <w:lang w:eastAsia="ja-JP"/>
              </w:rPr>
              <w:t xml:space="preserve"> 15</w:t>
            </w:r>
          </w:p>
        </w:tc>
        <w:tc>
          <w:tcPr>
            <w:tcW w:w="6328" w:type="dxa"/>
          </w:tcPr>
          <w:p w14:paraId="6A61FD43" w14:textId="77777777" w:rsidR="0093544F" w:rsidRPr="00C607F1" w:rsidRDefault="0093544F">
            <w:pPr>
              <w:contextualSpacing/>
              <w:rPr>
                <w:rFonts w:ascii="Cambria" w:hAnsi="Cambria" w:cs="Calibri"/>
                <w:sz w:val="20"/>
                <w:szCs w:val="20"/>
                <w:lang w:val="en-CA" w:eastAsia="ja-JP"/>
              </w:rPr>
            </w:pPr>
            <w:r w:rsidRPr="00C607F1">
              <w:rPr>
                <w:rFonts w:ascii="Cambria" w:hAnsi="Cambria" w:cs="Calibri"/>
                <w:sz w:val="20"/>
                <w:szCs w:val="20"/>
                <w:lang w:val="en-CA" w:eastAsia="ja-JP"/>
              </w:rPr>
              <w:t>Reserved for future use</w:t>
            </w:r>
          </w:p>
        </w:tc>
      </w:tr>
    </w:tbl>
    <w:p w14:paraId="7DE621FC" w14:textId="77777777" w:rsidR="0093544F" w:rsidRPr="007811EA" w:rsidRDefault="0093544F" w:rsidP="0093544F">
      <w:pPr>
        <w:ind w:left="1209"/>
        <w:contextualSpacing/>
        <w:rPr>
          <w:rFonts w:ascii="Calibri" w:eastAsia="MS Mincho" w:hAnsi="Calibri" w:cs="Calibri"/>
          <w:sz w:val="24"/>
          <w:szCs w:val="24"/>
          <w:lang w:val="en-CA" w:eastAsia="ja-JP"/>
        </w:rPr>
      </w:pPr>
    </w:p>
    <w:p w14:paraId="00B2CB9E" w14:textId="3131569D"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ami_preprocessing_type</w:t>
      </w:r>
      <w:proofErr w:type="spellEnd"/>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ins w:id="562" w:author="Ahmed Hamza [2]" w:date="2024-06-25T23:28:00Z">
        <w:r w:rsidR="005F1861">
          <w:rPr>
            <w:rFonts w:eastAsia="MS Mincho"/>
            <w:lang w:val="en-CA" w:eastAsia="ja-JP"/>
          </w:rPr>
          <w:t xml:space="preserve"> </w:t>
        </w:r>
        <w:r w:rsidR="005F1861" w:rsidRPr="00C607F1">
          <w:rPr>
            <w:rFonts w:eastAsia="MS Mincho" w:cs="Calibri"/>
            <w:lang w:val="en-CA" w:eastAsia="ja-JP"/>
          </w:rPr>
          <w:t xml:space="preserve">The semantics of the values assigned to this field are </w:t>
        </w:r>
        <w:r w:rsidR="005F1861">
          <w:rPr>
            <w:rFonts w:eastAsia="MS Mincho" w:cs="Calibri"/>
            <w:lang w:val="en-CA" w:eastAsia="ja-JP"/>
          </w:rPr>
          <w:t>described</w:t>
        </w:r>
        <w:r w:rsidR="005F1861" w:rsidRPr="00C607F1">
          <w:rPr>
            <w:rFonts w:eastAsia="MS Mincho" w:cs="Calibri"/>
            <w:lang w:val="en-CA" w:eastAsia="ja-JP"/>
          </w:rPr>
          <w:t xml:space="preserve"> </w:t>
        </w:r>
        <w:r w:rsidR="005F1861" w:rsidRPr="00913A1C">
          <w:rPr>
            <w:rFonts w:eastAsia="MS Mincho" w:cs="Calibri"/>
            <w:lang w:val="en-CA" w:eastAsia="ja-JP"/>
          </w:rPr>
          <w:t>in</w:t>
        </w:r>
        <w:r w:rsidR="005F1861">
          <w:rPr>
            <w:rFonts w:eastAsia="MS Mincho" w:cs="Calibri"/>
            <w:lang w:val="en-CA" w:eastAsia="ja-JP"/>
          </w:rPr>
          <w:t xml:space="preserve"> </w:t>
        </w:r>
      </w:ins>
      <w:ins w:id="563" w:author="Ahmed Hamza [2]" w:date="2024-06-25T23:41:00Z">
        <w:r w:rsidR="0036481A">
          <w:rPr>
            <w:rFonts w:eastAsia="MS Mincho" w:cs="Calibri"/>
            <w:lang w:val="en-CA" w:eastAsia="ja-JP"/>
          </w:rPr>
          <w:fldChar w:fldCharType="begin"/>
        </w:r>
        <w:r w:rsidR="0036481A">
          <w:rPr>
            <w:rFonts w:eastAsia="MS Mincho" w:cs="Calibri"/>
            <w:lang w:val="en-CA" w:eastAsia="ja-JP"/>
          </w:rPr>
          <w:instrText xml:space="preserve"> REF _Ref170251291 \r \h </w:instrText>
        </w:r>
      </w:ins>
      <w:r w:rsidR="0036481A">
        <w:rPr>
          <w:rFonts w:eastAsia="MS Mincho" w:cs="Calibri"/>
          <w:lang w:val="en-CA" w:eastAsia="ja-JP"/>
        </w:rPr>
      </w:r>
      <w:r w:rsidR="0036481A">
        <w:rPr>
          <w:rFonts w:eastAsia="MS Mincho" w:cs="Calibri"/>
          <w:lang w:val="en-CA" w:eastAsia="ja-JP"/>
        </w:rPr>
        <w:fldChar w:fldCharType="separate"/>
      </w:r>
      <w:ins w:id="564" w:author="Ahmed Hamza [2]" w:date="2024-06-25T23:41:00Z">
        <w:r w:rsidR="0036481A">
          <w:rPr>
            <w:rFonts w:eastAsia="MS Mincho" w:cs="Calibri" w:hint="cs"/>
            <w:cs/>
            <w:lang w:val="en-CA" w:eastAsia="ja-JP"/>
          </w:rPr>
          <w:t>‎</w:t>
        </w:r>
        <w:r w:rsidR="0036481A">
          <w:rPr>
            <w:rFonts w:eastAsia="MS Mincho" w:cs="Calibri"/>
            <w:lang w:val="en-CA" w:eastAsia="ja-JP"/>
          </w:rPr>
          <w:t>Table 4.</w:t>
        </w:r>
        <w:r w:rsidR="0036481A">
          <w:rPr>
            <w:rFonts w:eastAsia="MS Mincho" w:cs="Calibri"/>
            <w:lang w:val="en-CA" w:eastAsia="ja-JP"/>
          </w:rPr>
          <w:fldChar w:fldCharType="end"/>
        </w:r>
      </w:ins>
    </w:p>
    <w:p w14:paraId="663A24AB" w14:textId="328AAD96" w:rsidR="0093544F" w:rsidRPr="00281EC0" w:rsidRDefault="0093544F">
      <w:pPr>
        <w:pStyle w:val="Tabletitle"/>
        <w:rPr>
          <w:del w:id="565" w:author="Ahmed Hamza [2]" w:date="2024-06-25T23:31:00Z"/>
          <w:rFonts w:eastAsia="MS Mincho"/>
          <w:lang w:val="en-US"/>
          <w:rPrChange w:id="566" w:author="Claire-Helene Demarty" w:date="2024-06-27T08:42:00Z">
            <w:rPr>
              <w:del w:id="567" w:author="Ahmed Hamza [2]" w:date="2024-06-25T23:31:00Z"/>
              <w:rFonts w:eastAsia="MS Mincho"/>
            </w:rPr>
          </w:rPrChange>
        </w:rPr>
        <w:pPrChange w:id="568" w:author="Ahmed Hamza [2]" w:date="2024-06-27T08:35:00Z">
          <w:pPr>
            <w:numPr>
              <w:numId w:val="71"/>
            </w:numPr>
            <w:tabs>
              <w:tab w:val="clear" w:pos="403"/>
            </w:tabs>
            <w:spacing w:after="200" w:line="276" w:lineRule="auto"/>
            <w:ind w:left="1569" w:hanging="360"/>
            <w:contextualSpacing/>
          </w:pPr>
        </w:pPrChange>
      </w:pPr>
      <w:del w:id="569" w:author="Ahmed Hamza [2]" w:date="2024-06-25T23:31:00Z">
        <w:r w:rsidRPr="00281EC0">
          <w:rPr>
            <w:lang w:val="en-US"/>
            <w:rPrChange w:id="570" w:author="Claire-Helene Demarty" w:date="2024-06-27T08:42:00Z">
              <w:rPr/>
            </w:rPrChange>
          </w:rPr>
          <w:delText>Value 0 specifies an interpolation of type bicubic.</w:delText>
        </w:r>
      </w:del>
    </w:p>
    <w:p w14:paraId="5F9D9DC5" w14:textId="2833D3BC" w:rsidR="0093544F" w:rsidRPr="00281EC0" w:rsidRDefault="0093544F">
      <w:pPr>
        <w:pStyle w:val="Tabletitle"/>
        <w:rPr>
          <w:del w:id="571" w:author="Ahmed Hamza [2]" w:date="2024-06-25T23:31:00Z"/>
          <w:rFonts w:eastAsia="MS Mincho"/>
          <w:lang w:val="en-US"/>
          <w:rPrChange w:id="572" w:author="Claire-Helene Demarty" w:date="2024-06-27T08:42:00Z">
            <w:rPr>
              <w:del w:id="573" w:author="Ahmed Hamza [2]" w:date="2024-06-25T23:31:00Z"/>
              <w:rFonts w:eastAsia="MS Mincho"/>
            </w:rPr>
          </w:rPrChange>
        </w:rPr>
        <w:pPrChange w:id="574" w:author="Ahmed Hamza [2]" w:date="2024-06-27T08:35:00Z">
          <w:pPr>
            <w:numPr>
              <w:numId w:val="71"/>
            </w:numPr>
            <w:tabs>
              <w:tab w:val="clear" w:pos="403"/>
            </w:tabs>
            <w:spacing w:after="200" w:line="276" w:lineRule="auto"/>
            <w:ind w:left="1569" w:hanging="360"/>
            <w:contextualSpacing/>
          </w:pPr>
        </w:pPrChange>
      </w:pPr>
      <w:del w:id="575" w:author="Ahmed Hamza [2]" w:date="2024-06-25T23:31:00Z">
        <w:r w:rsidRPr="00281EC0">
          <w:rPr>
            <w:lang w:val="en-US"/>
            <w:rPrChange w:id="576" w:author="Claire-Helene Demarty" w:date="2024-06-27T08:42:00Z">
              <w:rPr/>
            </w:rPrChange>
          </w:rPr>
          <w:delText>Value 1 specifies an interpolation of type bilinear.</w:delText>
        </w:r>
      </w:del>
    </w:p>
    <w:p w14:paraId="3CBA7837" w14:textId="315DC7D4" w:rsidR="0093544F" w:rsidRPr="00281EC0" w:rsidRDefault="0093544F">
      <w:pPr>
        <w:pStyle w:val="Tabletitle"/>
        <w:rPr>
          <w:del w:id="577" w:author="Ahmed Hamza [2]" w:date="2024-06-25T23:31:00Z"/>
          <w:rFonts w:eastAsia="MS Mincho"/>
          <w:lang w:val="en-US"/>
          <w:rPrChange w:id="578" w:author="Claire-Helene Demarty" w:date="2024-06-27T08:42:00Z">
            <w:rPr>
              <w:del w:id="579" w:author="Ahmed Hamza [2]" w:date="2024-06-25T23:31:00Z"/>
              <w:rFonts w:eastAsia="MS Mincho"/>
            </w:rPr>
          </w:rPrChange>
        </w:rPr>
        <w:pPrChange w:id="580" w:author="Ahmed Hamza [2]" w:date="2024-06-27T08:35:00Z">
          <w:pPr>
            <w:numPr>
              <w:numId w:val="71"/>
            </w:numPr>
            <w:tabs>
              <w:tab w:val="clear" w:pos="403"/>
            </w:tabs>
            <w:spacing w:after="200" w:line="276" w:lineRule="auto"/>
            <w:ind w:left="1569" w:hanging="360"/>
            <w:contextualSpacing/>
          </w:pPr>
        </w:pPrChange>
      </w:pPr>
      <w:del w:id="581" w:author="Ahmed Hamza [2]" w:date="2024-06-25T23:31:00Z">
        <w:r w:rsidRPr="00281EC0">
          <w:rPr>
            <w:lang w:val="en-US"/>
            <w:rPrChange w:id="582" w:author="Claire-Helene Demarty" w:date="2024-06-27T08:42:00Z">
              <w:rPr/>
            </w:rPrChange>
          </w:rPr>
          <w:delText>Value 2 specifies an interpolation of type Lanczos.</w:delText>
        </w:r>
      </w:del>
    </w:p>
    <w:p w14:paraId="00AF1032" w14:textId="6A9B493B" w:rsidR="0093544F" w:rsidRPr="00281EC0" w:rsidRDefault="0093544F">
      <w:pPr>
        <w:pStyle w:val="Tabletitle"/>
        <w:numPr>
          <w:ilvl w:val="0"/>
          <w:numId w:val="0"/>
        </w:numPr>
        <w:ind w:left="720"/>
        <w:jc w:val="both"/>
        <w:rPr>
          <w:ins w:id="583" w:author="Ahmed Hamza [2]" w:date="2024-06-25T23:31:00Z"/>
          <w:lang w:val="en-US"/>
          <w:rPrChange w:id="584" w:author="Claire-Helene Demarty" w:date="2024-06-27T08:42:00Z">
            <w:rPr>
              <w:ins w:id="585" w:author="Ahmed Hamza [2]" w:date="2024-06-25T23:31:00Z"/>
            </w:rPr>
          </w:rPrChange>
        </w:rPr>
        <w:pPrChange w:id="586" w:author="Ahmed Hamza [2]" w:date="2024-06-27T08:35:00Z">
          <w:pPr>
            <w:numPr>
              <w:numId w:val="71"/>
            </w:numPr>
            <w:tabs>
              <w:tab w:val="clear" w:pos="403"/>
            </w:tabs>
            <w:spacing w:after="200" w:line="276" w:lineRule="auto"/>
            <w:ind w:left="1569" w:hanging="360"/>
            <w:contextualSpacing/>
          </w:pPr>
        </w:pPrChange>
      </w:pPr>
      <w:del w:id="587" w:author="Ahmed Hamza [2]" w:date="2024-06-25T23:31:00Z">
        <w:r w:rsidRPr="00281EC0">
          <w:rPr>
            <w:lang w:val="en-US"/>
            <w:rPrChange w:id="588" w:author="Claire-Helene Demarty" w:date="2024-06-27T08:42:00Z">
              <w:rPr/>
            </w:rPrChange>
          </w:rPr>
          <w:delText>Value 3 specifies that a proprietary user-defined process is used.</w:delText>
        </w:r>
      </w:del>
    </w:p>
    <w:p w14:paraId="5282B989" w14:textId="67C4D57F" w:rsidR="001059D8" w:rsidRPr="00281EC0" w:rsidRDefault="001059D8">
      <w:pPr>
        <w:pStyle w:val="Tabletitle"/>
        <w:rPr>
          <w:ins w:id="589" w:author="Ahmed Hamza [2]" w:date="2024-06-25T23:39:00Z"/>
          <w:lang w:val="en-US"/>
          <w:rPrChange w:id="590" w:author="Claire-Helene Demarty" w:date="2024-06-27T08:42:00Z">
            <w:rPr>
              <w:ins w:id="591" w:author="Ahmed Hamza [2]" w:date="2024-06-25T23:39:00Z"/>
            </w:rPr>
          </w:rPrChange>
        </w:rPr>
        <w:pPrChange w:id="592" w:author="Ahmed Hamza [2]" w:date="2024-06-25T23:40:00Z">
          <w:pPr/>
        </w:pPrChange>
      </w:pPr>
      <w:bookmarkStart w:id="593" w:name="_Ref170251291"/>
      <w:ins w:id="594" w:author="Ahmed Hamza [2]" w:date="2024-06-25T23:39:00Z">
        <w:r w:rsidRPr="00281EC0">
          <w:rPr>
            <w:lang w:val="en-US"/>
            <w:rPrChange w:id="595" w:author="Claire-Helene Demarty" w:date="2024-06-27T08:42:00Z">
              <w:rPr/>
            </w:rPrChange>
          </w:rPr>
          <w:t>Se</w:t>
        </w:r>
        <w:r w:rsidR="00283873" w:rsidRPr="00281EC0">
          <w:rPr>
            <w:lang w:val="en-US"/>
            <w:rPrChange w:id="596" w:author="Claire-Helene Demarty" w:date="2024-06-27T08:42:00Z">
              <w:rPr/>
            </w:rPrChange>
          </w:rPr>
          <w:t xml:space="preserve">mantics of the values assigned to </w:t>
        </w:r>
        <w:proofErr w:type="spellStart"/>
        <w:r w:rsidR="00283873" w:rsidRPr="00281EC0">
          <w:rPr>
            <w:lang w:val="en-US"/>
            <w:rPrChange w:id="597" w:author="Claire-Helene Demarty" w:date="2024-06-27T08:42:00Z">
              <w:rPr/>
            </w:rPrChange>
          </w:rPr>
          <w:t>ami_preprocessing_type</w:t>
        </w:r>
      </w:ins>
      <w:proofErr w:type="spellEnd"/>
      <w:ins w:id="598" w:author="Ahmed Hamza [2]" w:date="2024-06-25T23:40:00Z">
        <w:r w:rsidR="00283873" w:rsidRPr="00281EC0">
          <w:rPr>
            <w:lang w:val="en-US"/>
            <w:rPrChange w:id="599" w:author="Claire-Helene Demarty" w:date="2024-06-27T08:42:00Z">
              <w:rPr/>
            </w:rPrChange>
          </w:rPr>
          <w:t>.</w:t>
        </w:r>
      </w:ins>
      <w:bookmarkEnd w:id="593"/>
    </w:p>
    <w:tbl>
      <w:tblPr>
        <w:tblStyle w:val="TableGrid1"/>
        <w:tblW w:w="0" w:type="auto"/>
        <w:tblInd w:w="851" w:type="dxa"/>
        <w:tblLook w:val="04A0" w:firstRow="1" w:lastRow="0" w:firstColumn="1" w:lastColumn="0" w:noHBand="0" w:noVBand="1"/>
      </w:tblPr>
      <w:tblGrid>
        <w:gridCol w:w="1838"/>
        <w:gridCol w:w="6328"/>
      </w:tblGrid>
      <w:tr w:rsidR="005F1861" w:rsidRPr="007811EA" w14:paraId="7155D587" w14:textId="77777777" w:rsidTr="006151CF">
        <w:trPr>
          <w:ins w:id="600" w:author="Ahmed Hamza [2]" w:date="2024-06-25T23:29:00Z"/>
        </w:trPr>
        <w:tc>
          <w:tcPr>
            <w:tcW w:w="1838" w:type="dxa"/>
          </w:tcPr>
          <w:p w14:paraId="6A4302E7" w14:textId="77777777" w:rsidR="005F1861" w:rsidRPr="00C607F1" w:rsidRDefault="005F1861" w:rsidP="006151CF">
            <w:pPr>
              <w:jc w:val="center"/>
              <w:rPr>
                <w:ins w:id="601" w:author="Ahmed Hamza [2]" w:date="2024-06-25T23:29:00Z"/>
                <w:rFonts w:ascii="Cambria" w:hAnsi="Cambria" w:cs="Calibri"/>
                <w:b/>
                <w:sz w:val="20"/>
                <w:szCs w:val="20"/>
              </w:rPr>
            </w:pPr>
            <w:ins w:id="602" w:author="Ahmed Hamza [2]" w:date="2024-06-25T23:29:00Z">
              <w:r>
                <w:rPr>
                  <w:rFonts w:ascii="Cambria" w:hAnsi="Cambria" w:cs="Calibri"/>
                  <w:b/>
                  <w:sz w:val="20"/>
                  <w:szCs w:val="20"/>
                </w:rPr>
                <w:t>Value</w:t>
              </w:r>
            </w:ins>
          </w:p>
        </w:tc>
        <w:tc>
          <w:tcPr>
            <w:tcW w:w="6328" w:type="dxa"/>
          </w:tcPr>
          <w:p w14:paraId="27D3544D" w14:textId="77A4795A" w:rsidR="005F1861" w:rsidRPr="00C607F1" w:rsidRDefault="00531599" w:rsidP="006151CF">
            <w:pPr>
              <w:jc w:val="center"/>
              <w:rPr>
                <w:ins w:id="603" w:author="Ahmed Hamza [2]" w:date="2024-06-25T23:29:00Z"/>
                <w:rFonts w:ascii="Cambria" w:hAnsi="Cambria" w:cs="Calibri"/>
                <w:b/>
                <w:sz w:val="20"/>
                <w:szCs w:val="20"/>
              </w:rPr>
            </w:pPr>
            <w:ins w:id="604" w:author="Ahmed Hamza [2]" w:date="2024-06-25T23:29:00Z">
              <w:r>
                <w:rPr>
                  <w:rFonts w:ascii="Cambria" w:hAnsi="Cambria" w:cs="Calibri"/>
                  <w:b/>
                  <w:sz w:val="20"/>
                  <w:szCs w:val="20"/>
                </w:rPr>
                <w:t>Interpolation Type</w:t>
              </w:r>
            </w:ins>
          </w:p>
        </w:tc>
      </w:tr>
      <w:tr w:rsidR="005F1861" w:rsidRPr="007811EA" w14:paraId="55A8D130" w14:textId="77777777" w:rsidTr="006151CF">
        <w:trPr>
          <w:ins w:id="605" w:author="Ahmed Hamza [2]" w:date="2024-06-25T23:29:00Z"/>
        </w:trPr>
        <w:tc>
          <w:tcPr>
            <w:tcW w:w="1838" w:type="dxa"/>
          </w:tcPr>
          <w:p w14:paraId="04ED87CB" w14:textId="77777777" w:rsidR="005F1861" w:rsidRPr="00C607F1" w:rsidRDefault="005F1861" w:rsidP="006151CF">
            <w:pPr>
              <w:jc w:val="center"/>
              <w:rPr>
                <w:ins w:id="606" w:author="Ahmed Hamza [2]" w:date="2024-06-25T23:29:00Z"/>
                <w:rFonts w:ascii="Cambria" w:hAnsi="Cambria" w:cs="Calibri"/>
                <w:sz w:val="20"/>
                <w:szCs w:val="20"/>
              </w:rPr>
            </w:pPr>
            <w:ins w:id="607" w:author="Ahmed Hamza [2]" w:date="2024-06-25T23:29:00Z">
              <w:r w:rsidRPr="00C607F1">
                <w:rPr>
                  <w:rFonts w:ascii="Cambria" w:hAnsi="Cambria" w:cs="Calibri"/>
                  <w:sz w:val="20"/>
                  <w:szCs w:val="20"/>
                </w:rPr>
                <w:t>0</w:t>
              </w:r>
            </w:ins>
          </w:p>
        </w:tc>
        <w:tc>
          <w:tcPr>
            <w:tcW w:w="6328" w:type="dxa"/>
          </w:tcPr>
          <w:p w14:paraId="277F31DE" w14:textId="63539D87" w:rsidR="005F1861" w:rsidRPr="00C607F1" w:rsidRDefault="00531599" w:rsidP="006151CF">
            <w:pPr>
              <w:rPr>
                <w:ins w:id="608" w:author="Ahmed Hamza [2]" w:date="2024-06-25T23:29:00Z"/>
                <w:rFonts w:ascii="Cambria" w:hAnsi="Cambria" w:cs="Calibri"/>
                <w:sz w:val="20"/>
                <w:szCs w:val="20"/>
              </w:rPr>
            </w:pPr>
            <w:ins w:id="609" w:author="Ahmed Hamza [2]" w:date="2024-06-25T23:30:00Z">
              <w:r>
                <w:rPr>
                  <w:rFonts w:ascii="Cambria" w:hAnsi="Cambria" w:cs="Calibri"/>
                  <w:sz w:val="20"/>
                  <w:szCs w:val="20"/>
                </w:rPr>
                <w:t>Bicubic interpolation</w:t>
              </w:r>
            </w:ins>
            <w:ins w:id="610" w:author="Ahmed Hamza [2]" w:date="2024-06-25T23:29:00Z">
              <w:r w:rsidR="005F1861">
                <w:rPr>
                  <w:rFonts w:ascii="Cambria" w:hAnsi="Cambria" w:cs="Calibri"/>
                  <w:sz w:val="20"/>
                  <w:szCs w:val="20"/>
                </w:rPr>
                <w:t>.</w:t>
              </w:r>
            </w:ins>
          </w:p>
        </w:tc>
      </w:tr>
      <w:tr w:rsidR="005F1861" w:rsidRPr="007811EA" w14:paraId="68D885DE" w14:textId="77777777" w:rsidTr="006151CF">
        <w:trPr>
          <w:ins w:id="611" w:author="Ahmed Hamza [2]" w:date="2024-06-25T23:29:00Z"/>
        </w:trPr>
        <w:tc>
          <w:tcPr>
            <w:tcW w:w="1838" w:type="dxa"/>
          </w:tcPr>
          <w:p w14:paraId="486DF97A" w14:textId="77777777" w:rsidR="005F1861" w:rsidRPr="00C607F1" w:rsidRDefault="005F1861" w:rsidP="006151CF">
            <w:pPr>
              <w:jc w:val="center"/>
              <w:rPr>
                <w:ins w:id="612" w:author="Ahmed Hamza [2]" w:date="2024-06-25T23:29:00Z"/>
                <w:rFonts w:ascii="Cambria" w:hAnsi="Cambria" w:cs="Calibri"/>
                <w:sz w:val="20"/>
                <w:szCs w:val="20"/>
              </w:rPr>
            </w:pPr>
            <w:ins w:id="613" w:author="Ahmed Hamza [2]" w:date="2024-06-25T23:29:00Z">
              <w:r w:rsidRPr="00C607F1">
                <w:rPr>
                  <w:rFonts w:ascii="Cambria" w:hAnsi="Cambria" w:cs="Calibri"/>
                  <w:sz w:val="20"/>
                  <w:szCs w:val="20"/>
                </w:rPr>
                <w:t>1</w:t>
              </w:r>
            </w:ins>
          </w:p>
        </w:tc>
        <w:tc>
          <w:tcPr>
            <w:tcW w:w="6328" w:type="dxa"/>
          </w:tcPr>
          <w:p w14:paraId="3E088B65" w14:textId="2E1F7CB6" w:rsidR="005F1861" w:rsidRPr="00C607F1" w:rsidRDefault="00531599" w:rsidP="006151CF">
            <w:pPr>
              <w:rPr>
                <w:ins w:id="614" w:author="Ahmed Hamza [2]" w:date="2024-06-25T23:29:00Z"/>
                <w:rFonts w:ascii="Cambria" w:hAnsi="Cambria" w:cs="Calibri"/>
                <w:sz w:val="20"/>
                <w:szCs w:val="20"/>
              </w:rPr>
            </w:pPr>
            <w:ins w:id="615" w:author="Ahmed Hamza [2]" w:date="2024-06-25T23:30:00Z">
              <w:r>
                <w:rPr>
                  <w:rFonts w:ascii="Cambria" w:hAnsi="Cambria" w:cs="Calibri"/>
                  <w:sz w:val="20"/>
                  <w:szCs w:val="20"/>
                </w:rPr>
                <w:t>Bilinear interpolation</w:t>
              </w:r>
            </w:ins>
            <w:ins w:id="616" w:author="Ahmed Hamza [2]" w:date="2024-06-25T23:29:00Z">
              <w:r w:rsidR="005F1861">
                <w:rPr>
                  <w:rFonts w:ascii="Cambria" w:hAnsi="Cambria" w:cs="Calibri"/>
                  <w:sz w:val="20"/>
                  <w:szCs w:val="20"/>
                </w:rPr>
                <w:t>.</w:t>
              </w:r>
            </w:ins>
          </w:p>
        </w:tc>
      </w:tr>
      <w:tr w:rsidR="005F1861" w:rsidRPr="007811EA" w14:paraId="7B25213C" w14:textId="77777777" w:rsidTr="006151CF">
        <w:trPr>
          <w:ins w:id="617" w:author="Ahmed Hamza [2]" w:date="2024-06-25T23:29:00Z"/>
        </w:trPr>
        <w:tc>
          <w:tcPr>
            <w:tcW w:w="1838" w:type="dxa"/>
          </w:tcPr>
          <w:p w14:paraId="5594903B" w14:textId="77777777" w:rsidR="005F1861" w:rsidRPr="00C607F1" w:rsidRDefault="005F1861" w:rsidP="006151CF">
            <w:pPr>
              <w:jc w:val="center"/>
              <w:rPr>
                <w:ins w:id="618" w:author="Ahmed Hamza [2]" w:date="2024-06-25T23:29:00Z"/>
                <w:rFonts w:ascii="Cambria" w:hAnsi="Cambria" w:cs="Calibri"/>
                <w:sz w:val="20"/>
                <w:szCs w:val="20"/>
              </w:rPr>
            </w:pPr>
            <w:ins w:id="619" w:author="Ahmed Hamza [2]" w:date="2024-06-25T23:29:00Z">
              <w:r w:rsidRPr="00C607F1">
                <w:rPr>
                  <w:rFonts w:ascii="Cambria" w:hAnsi="Cambria" w:cs="Calibri"/>
                  <w:sz w:val="20"/>
                  <w:szCs w:val="20"/>
                </w:rPr>
                <w:t>2</w:t>
              </w:r>
            </w:ins>
          </w:p>
        </w:tc>
        <w:tc>
          <w:tcPr>
            <w:tcW w:w="6328" w:type="dxa"/>
          </w:tcPr>
          <w:p w14:paraId="3F6E0791" w14:textId="694D301F" w:rsidR="005F1861" w:rsidRPr="00C607F1" w:rsidRDefault="00531599" w:rsidP="006151CF">
            <w:pPr>
              <w:rPr>
                <w:ins w:id="620" w:author="Ahmed Hamza [2]" w:date="2024-06-25T23:29:00Z"/>
                <w:rFonts w:ascii="Cambria" w:hAnsi="Cambria" w:cs="Calibri"/>
                <w:sz w:val="20"/>
                <w:szCs w:val="20"/>
              </w:rPr>
            </w:pPr>
            <w:ins w:id="621" w:author="Ahmed Hamza [2]" w:date="2024-06-25T23:30:00Z">
              <w:r>
                <w:rPr>
                  <w:rFonts w:ascii="Cambria" w:hAnsi="Cambria" w:cs="Calibri"/>
                  <w:sz w:val="20"/>
                  <w:szCs w:val="20"/>
                </w:rPr>
                <w:t>Lanczos interpolation</w:t>
              </w:r>
            </w:ins>
            <w:ins w:id="622" w:author="Ahmed Hamza [2]" w:date="2024-06-25T23:29:00Z">
              <w:r w:rsidR="005F1861">
                <w:rPr>
                  <w:rFonts w:ascii="Cambria" w:hAnsi="Cambria" w:cs="Calibri"/>
                  <w:sz w:val="20"/>
                  <w:szCs w:val="20"/>
                </w:rPr>
                <w:t>.</w:t>
              </w:r>
            </w:ins>
          </w:p>
        </w:tc>
      </w:tr>
      <w:tr w:rsidR="005F1861" w:rsidRPr="007811EA" w14:paraId="34300DB7" w14:textId="77777777" w:rsidTr="006151CF">
        <w:trPr>
          <w:ins w:id="623" w:author="Ahmed Hamza [2]" w:date="2024-06-25T23:29:00Z"/>
        </w:trPr>
        <w:tc>
          <w:tcPr>
            <w:tcW w:w="1838" w:type="dxa"/>
          </w:tcPr>
          <w:p w14:paraId="5A78F9A6" w14:textId="77777777" w:rsidR="005F1861" w:rsidRPr="00F4671B" w:rsidRDefault="005F1861" w:rsidP="006151CF">
            <w:pPr>
              <w:jc w:val="center"/>
              <w:rPr>
                <w:ins w:id="624" w:author="Ahmed Hamza [2]" w:date="2024-06-25T23:29:00Z"/>
                <w:rFonts w:ascii="Cambria" w:hAnsi="Cambria" w:cs="Calibri"/>
                <w:sz w:val="20"/>
                <w:szCs w:val="20"/>
              </w:rPr>
            </w:pPr>
            <w:ins w:id="625" w:author="Ahmed Hamza [2]" w:date="2024-06-25T23:29:00Z">
              <w:r w:rsidRPr="00F4671B">
                <w:rPr>
                  <w:rFonts w:ascii="Cambria" w:hAnsi="Cambria" w:cs="Calibri"/>
                  <w:sz w:val="20"/>
                  <w:szCs w:val="20"/>
                </w:rPr>
                <w:t>3</w:t>
              </w:r>
            </w:ins>
          </w:p>
        </w:tc>
        <w:tc>
          <w:tcPr>
            <w:tcW w:w="6328" w:type="dxa"/>
          </w:tcPr>
          <w:p w14:paraId="6E0E4312" w14:textId="73EC1C66" w:rsidR="005F1861" w:rsidRPr="00F4671B" w:rsidRDefault="00531599" w:rsidP="006151CF">
            <w:pPr>
              <w:rPr>
                <w:ins w:id="626" w:author="Ahmed Hamza [2]" w:date="2024-06-25T23:29:00Z"/>
                <w:rFonts w:ascii="Cambria" w:hAnsi="Cambria" w:cs="Calibri"/>
                <w:sz w:val="20"/>
                <w:szCs w:val="20"/>
              </w:rPr>
            </w:pPr>
            <w:ins w:id="627" w:author="Ahmed Hamza [2]" w:date="2024-06-25T23:30:00Z">
              <w:r>
                <w:rPr>
                  <w:rFonts w:ascii="Cambria" w:hAnsi="Cambria" w:cs="Calibri"/>
                  <w:sz w:val="20"/>
                  <w:szCs w:val="20"/>
                </w:rPr>
                <w:t>U</w:t>
              </w:r>
            </w:ins>
            <w:ins w:id="628" w:author="Ahmed Hamza [2]" w:date="2024-06-25T23:29:00Z">
              <w:r w:rsidR="005F1861" w:rsidRPr="00F4671B">
                <w:rPr>
                  <w:rFonts w:ascii="Cambria" w:hAnsi="Cambria" w:cs="Calibri"/>
                  <w:sz w:val="20"/>
                  <w:szCs w:val="20"/>
                </w:rPr>
                <w:t>se</w:t>
              </w:r>
            </w:ins>
            <w:ins w:id="629" w:author="Ahmed Hamza [2]" w:date="2024-06-25T23:31:00Z">
              <w:r>
                <w:rPr>
                  <w:rFonts w:ascii="Cambria" w:hAnsi="Cambria" w:cs="Calibri"/>
                  <w:sz w:val="20"/>
                  <w:szCs w:val="20"/>
                </w:rPr>
                <w:t>r</w:t>
              </w:r>
            </w:ins>
            <w:ins w:id="630" w:author="Ahmed Hamza [2]" w:date="2024-06-25T23:29:00Z">
              <w:r w:rsidR="005F1861" w:rsidRPr="00F4671B">
                <w:rPr>
                  <w:rFonts w:ascii="Cambria" w:hAnsi="Cambria" w:cs="Calibri"/>
                  <w:sz w:val="20"/>
                  <w:szCs w:val="20"/>
                </w:rPr>
                <w:t xml:space="preserve">-defined </w:t>
              </w:r>
            </w:ins>
            <w:ins w:id="631" w:author="Ahmed Hamza [2]" w:date="2024-06-25T23:30:00Z">
              <w:r>
                <w:rPr>
                  <w:rFonts w:ascii="Cambria" w:hAnsi="Cambria" w:cs="Calibri"/>
                  <w:sz w:val="20"/>
                  <w:szCs w:val="20"/>
                </w:rPr>
                <w:t xml:space="preserve">interpolation </w:t>
              </w:r>
            </w:ins>
            <w:ins w:id="632" w:author="Ahmed Hamza [2]" w:date="2024-06-25T23:29:00Z">
              <w:r w:rsidR="005F1861" w:rsidRPr="00F4671B">
                <w:rPr>
                  <w:rFonts w:ascii="Cambria" w:hAnsi="Cambria" w:cs="Calibri"/>
                  <w:sz w:val="20"/>
                  <w:szCs w:val="20"/>
                </w:rPr>
                <w:t>process</w:t>
              </w:r>
              <w:r w:rsidR="005F1861">
                <w:rPr>
                  <w:rFonts w:ascii="Cambria" w:hAnsi="Cambria" w:cs="Calibri"/>
                  <w:sz w:val="20"/>
                  <w:szCs w:val="20"/>
                </w:rPr>
                <w:t>.</w:t>
              </w:r>
            </w:ins>
          </w:p>
        </w:tc>
      </w:tr>
    </w:tbl>
    <w:p w14:paraId="5C473935" w14:textId="77777777" w:rsidR="005F1861" w:rsidRPr="00C607F1" w:rsidRDefault="005F1861">
      <w:pPr>
        <w:tabs>
          <w:tab w:val="clear" w:pos="403"/>
        </w:tabs>
        <w:spacing w:after="200" w:line="276" w:lineRule="auto"/>
        <w:ind w:left="1569"/>
        <w:contextualSpacing/>
        <w:rPr>
          <w:rFonts w:eastAsia="MS Mincho"/>
        </w:rPr>
        <w:pPrChange w:id="633" w:author="Ahmed Hamza [2]" w:date="2024-06-25T23:28:00Z">
          <w:pPr>
            <w:numPr>
              <w:numId w:val="71"/>
            </w:numPr>
            <w:tabs>
              <w:tab w:val="clear" w:pos="403"/>
            </w:tabs>
            <w:spacing w:after="200" w:line="276" w:lineRule="auto"/>
            <w:ind w:left="1569" w:hanging="360"/>
            <w:contextualSpacing/>
          </w:pPr>
        </w:pPrChange>
      </w:pPr>
    </w:p>
    <w:p w14:paraId="74E69575"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ami_max_value</w:t>
      </w:r>
      <w:proofErr w:type="spellEnd"/>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p>
    <w:p w14:paraId="4D00A06A" w14:textId="77777777"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ami_preprocessing_scale</w:t>
      </w:r>
      <w:proofErr w:type="spellEnd"/>
      <w:r w:rsidRPr="00C607F1">
        <w:rPr>
          <w:rFonts w:eastAsia="MS Mincho" w:cs="Calibri"/>
          <w:lang w:val="en-CA" w:eastAsia="ja-JP"/>
        </w:rPr>
        <w:t xml:space="preserve"> indicates which scaling should be applied to obtain the attenuation map sample values before applying them on the sample values of the associated video.</w:t>
      </w:r>
    </w:p>
    <w:p w14:paraId="2C16E68A" w14:textId="77777777" w:rsidR="0093544F" w:rsidRPr="00C607F1" w:rsidRDefault="0093544F" w:rsidP="0093544F">
      <w:pPr>
        <w:numPr>
          <w:ilvl w:val="0"/>
          <w:numId w:val="72"/>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 0 specifies that a scaling of 1/255 should be applied.</w:t>
      </w:r>
    </w:p>
    <w:p w14:paraId="0597026B" w14:textId="77777777" w:rsidR="0093544F" w:rsidRPr="00C607F1" w:rsidRDefault="0093544F" w:rsidP="0093544F">
      <w:pPr>
        <w:numPr>
          <w:ilvl w:val="0"/>
          <w:numId w:val="72"/>
        </w:numPr>
        <w:tabs>
          <w:tab w:val="clear" w:pos="403"/>
        </w:tabs>
        <w:spacing w:after="200" w:line="276" w:lineRule="auto"/>
        <w:contextualSpacing/>
        <w:rPr>
          <w:rFonts w:eastAsia="MS Mincho"/>
          <w:lang w:val="en-CA" w:eastAsia="ja-JP"/>
        </w:rPr>
      </w:pPr>
      <w:r w:rsidRPr="00C607F1">
        <w:rPr>
          <w:rFonts w:eastAsia="MS Mincho"/>
          <w:lang w:val="en-CA" w:eastAsia="ja-JP"/>
        </w:rPr>
        <w:t>Value 1 specifies that a proprietary user-defined scaling operation is applied.</w:t>
      </w:r>
    </w:p>
    <w:p w14:paraId="0D4484E3" w14:textId="77777777" w:rsidR="0093544F" w:rsidRPr="007811EA" w:rsidRDefault="0093544F" w:rsidP="0093544F">
      <w:pPr>
        <w:ind w:left="851" w:hanging="284"/>
        <w:rPr>
          <w:rFonts w:ascii="Calibri" w:eastAsia="MS Mincho" w:hAnsi="Calibri"/>
          <w:lang w:val="en-CA" w:eastAsia="ja-JP"/>
        </w:rPr>
      </w:pPr>
      <w:proofErr w:type="spellStart"/>
      <w:r w:rsidRPr="007811EA">
        <w:rPr>
          <w:rFonts w:ascii="Courier" w:eastAsia="MS Mincho" w:hAnsi="Courier"/>
        </w:rPr>
        <w:t>ami_map_approx_model</w:t>
      </w:r>
      <w:proofErr w:type="spellEnd"/>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as follows:</w:t>
      </w:r>
    </w:p>
    <w:p w14:paraId="18AAACEB" w14:textId="77777777" w:rsidR="0093544F" w:rsidRPr="007811EA" w:rsidRDefault="0093544F" w:rsidP="0093544F">
      <w:pPr>
        <w:numPr>
          <w:ilvl w:val="0"/>
          <w:numId w:val="73"/>
        </w:numPr>
        <w:tabs>
          <w:tab w:val="clear" w:pos="403"/>
        </w:tabs>
        <w:spacing w:after="200" w:line="276" w:lineRule="auto"/>
        <w:contextualSpacing/>
        <w:rPr>
          <w:rFonts w:ascii="Calibri" w:eastAsia="MS Mincho" w:hAnsi="Calibri" w:cs="Calibri"/>
          <w:lang w:val="en-CA" w:eastAsia="ja-JP"/>
        </w:rPr>
      </w:pPr>
      <w:r w:rsidRPr="00C607F1">
        <w:rPr>
          <w:rFonts w:eastAsia="MS Mincho" w:cs="Calibri"/>
          <w:lang w:val="en-CA" w:eastAsia="ja-JP"/>
        </w:rPr>
        <w:t>Value 0 specifies a linear scaling of the attenuation map sample values given its</w:t>
      </w:r>
      <w:r w:rsidRPr="007811EA">
        <w:rPr>
          <w:rFonts w:ascii="Calibri" w:eastAsia="MS Mincho" w:hAnsi="Calibri" w:cs="Calibri"/>
          <w:lang w:val="en-CA" w:eastAsia="ja-JP"/>
        </w:rPr>
        <w:t xml:space="preserve"> </w:t>
      </w:r>
      <w:proofErr w:type="spellStart"/>
      <w:r w:rsidRPr="007811EA">
        <w:rPr>
          <w:rFonts w:ascii="Courier New" w:eastAsia="MS Mincho" w:hAnsi="Courier New" w:cs="Courier New"/>
          <w:lang w:val="en-CA" w:eastAsia="ja-JP"/>
        </w:rPr>
        <w:t>ami_energy_reduction_rate</w:t>
      </w:r>
      <w:proofErr w:type="spellEnd"/>
      <w:r w:rsidRPr="00C607F1">
        <w:rPr>
          <w:rFonts w:eastAsia="MS Mincho" w:cs="Calibri"/>
          <w:lang w:val="en-CA" w:eastAsia="ja-JP"/>
        </w:rPr>
        <w:t xml:space="preserve"> value.</w:t>
      </w:r>
    </w:p>
    <w:p w14:paraId="66B86C8A" w14:textId="16300692" w:rsidR="0093544F" w:rsidRPr="00C607F1" w:rsidRDefault="0093544F" w:rsidP="0093544F">
      <w:pPr>
        <w:numPr>
          <w:ilvl w:val="0"/>
          <w:numId w:val="73"/>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w:t>
      </w:r>
      <w:r w:rsidR="0025126C">
        <w:rPr>
          <w:rFonts w:eastAsia="MS Mincho" w:cs="Calibri"/>
          <w:lang w:val="en-CA" w:eastAsia="ja-JP"/>
        </w:rPr>
        <w:t>s</w:t>
      </w:r>
      <w:r w:rsidRPr="00C607F1">
        <w:rPr>
          <w:rFonts w:eastAsia="MS Mincho" w:cs="Calibri"/>
          <w:lang w:val="en-CA" w:eastAsia="ja-JP"/>
        </w:rPr>
        <w:t xml:space="preserve"> 1-3 are reserved for future use</w:t>
      </w:r>
      <w:r w:rsidR="0025126C" w:rsidRPr="00C607F1">
        <w:rPr>
          <w:rFonts w:eastAsia="MS Mincho" w:cs="Calibri"/>
          <w:lang w:val="en-CA" w:eastAsia="ja-JP"/>
        </w:rPr>
        <w:t>.</w:t>
      </w:r>
    </w:p>
    <w:p w14:paraId="4C28DAAD" w14:textId="77777777" w:rsidR="0093544F" w:rsidRPr="00C607F1" w:rsidRDefault="0093544F" w:rsidP="0093544F">
      <w:pPr>
        <w:numPr>
          <w:ilvl w:val="0"/>
          <w:numId w:val="73"/>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 4 specifies that a proprietary user-defined process is used to perform the approximation and infer the attenuation map sample values for different energy reduction rates.</w:t>
      </w:r>
    </w:p>
    <w:p w14:paraId="5659F1F1" w14:textId="77777777" w:rsidR="0093544F" w:rsidRPr="007811EA" w:rsidRDefault="0093544F" w:rsidP="0093544F">
      <w:pPr>
        <w:ind w:left="851" w:hanging="284"/>
        <w:rPr>
          <w:rFonts w:ascii="Calibri" w:eastAsia="MS Mincho" w:hAnsi="Calibri" w:cs="Calibri"/>
          <w:lang w:val="en-CA" w:eastAsia="ja-JP"/>
        </w:rPr>
      </w:pPr>
      <w:proofErr w:type="spellStart"/>
      <w:r w:rsidRPr="007811EA">
        <w:rPr>
          <w:rFonts w:ascii="Courier" w:eastAsia="MS Mincho" w:hAnsi="Courier"/>
        </w:rPr>
        <w:t>ami_window_x</w:t>
      </w:r>
      <w:proofErr w:type="spellEnd"/>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p>
    <w:p w14:paraId="53A3953F"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ami_window_y</w:t>
      </w:r>
      <w:proofErr w:type="spellEnd"/>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5A184E7"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lastRenderedPageBreak/>
        <w:t>ami_window_width</w:t>
      </w:r>
      <w:proofErr w:type="spellEnd"/>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07464C9" w14:textId="77777777" w:rsidR="0093544F" w:rsidRPr="007811EA" w:rsidRDefault="0093544F" w:rsidP="0093544F">
      <w:pPr>
        <w:ind w:left="851" w:hanging="284"/>
        <w:rPr>
          <w:rFonts w:ascii="Courier" w:eastAsia="MS Mincho" w:hAnsi="Courier"/>
        </w:rPr>
      </w:pPr>
      <w:proofErr w:type="spellStart"/>
      <w:r w:rsidRPr="007811EA">
        <w:rPr>
          <w:rFonts w:ascii="Courier" w:eastAsia="MS Mincho" w:hAnsi="Courier"/>
        </w:rPr>
        <w:t>ami_window_height</w:t>
      </w:r>
      <w:proofErr w:type="spellEnd"/>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p>
    <w:p w14:paraId="6C4B6F2C" w14:textId="141637D1" w:rsidR="0093544F" w:rsidRPr="007811EA" w:rsidRDefault="0093544F" w:rsidP="0093544F">
      <w:pPr>
        <w:ind w:left="851" w:hanging="284"/>
        <w:rPr>
          <w:rFonts w:ascii="Calibri" w:eastAsia="Times New Roman" w:hAnsi="Calibri" w:cs="Calibri"/>
          <w:color w:val="000000"/>
          <w:sz w:val="24"/>
          <w:szCs w:val="24"/>
        </w:rPr>
      </w:pPr>
      <w:proofErr w:type="spellStart"/>
      <w:r w:rsidRPr="007811EA">
        <w:rPr>
          <w:rFonts w:ascii="Courier" w:eastAsia="MS Mincho" w:hAnsi="Courier"/>
        </w:rPr>
        <w:t>ami_quality_metric</w:t>
      </w:r>
      <w:proofErr w:type="spellEnd"/>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proofErr w:type="spellStart"/>
      <w:r w:rsidRPr="007811EA">
        <w:rPr>
          <w:rFonts w:ascii="Courier" w:eastAsia="MS Mincho" w:hAnsi="Courier"/>
        </w:rPr>
        <w:t>ami_quality_reduction</w:t>
      </w:r>
      <w:proofErr w:type="spellEnd"/>
      <w:r w:rsidRPr="00C607F1">
        <w:rPr>
          <w:rFonts w:eastAsia="Times New Roman" w:cs="Calibri"/>
          <w:color w:val="000000"/>
        </w:rPr>
        <w:t xml:space="preserve"> field. The semantics of the values assigned to this field are </w:t>
      </w:r>
      <w:del w:id="634" w:author="Ahmed Hamza [2]" w:date="2024-06-25T23:42:00Z">
        <w:r w:rsidRPr="00C607F1">
          <w:rPr>
            <w:rFonts w:eastAsia="Times New Roman" w:cs="Calibri"/>
            <w:color w:val="000000"/>
          </w:rPr>
          <w:delText>as follows (</w:delText>
        </w:r>
        <w:r w:rsidRPr="00C607F1">
          <w:rPr>
            <w:rFonts w:eastAsia="Times New Roman" w:cs="Calibri"/>
            <w:color w:val="000000"/>
          </w:rPr>
          <w:fldChar w:fldCharType="begin"/>
        </w:r>
      </w:del>
      <w:r w:rsidRPr="00C607F1">
        <w:rPr>
          <w:rFonts w:eastAsia="Times New Roman" w:cs="Calibri"/>
          <w:color w:val="000000"/>
        </w:rPr>
        <w:instrText xml:space="preserve"> REF _Ref147587590 \h  \* MERGEFORMAT </w:instrText>
      </w:r>
      <w:del w:id="635" w:author="Ahmed Hamza [2]" w:date="2024-06-25T23:42:00Z">
        <w:r w:rsidRPr="00C607F1">
          <w:rPr>
            <w:rFonts w:eastAsia="Times New Roman" w:cs="Calibri"/>
            <w:color w:val="000000"/>
          </w:rPr>
        </w:r>
        <w:r w:rsidRPr="00C607F1">
          <w:rPr>
            <w:rFonts w:eastAsia="Times New Roman" w:cs="Calibri"/>
            <w:color w:val="000000"/>
          </w:rPr>
          <w:fldChar w:fldCharType="separate"/>
        </w:r>
        <w:r w:rsidRPr="00C607F1">
          <w:rPr>
            <w:rFonts w:eastAsia="Times New Roman" w:cs="Calibri"/>
            <w:color w:val="000000"/>
          </w:rPr>
          <w:delText>Table 3</w:delText>
        </w:r>
        <w:r w:rsidRPr="00C607F1">
          <w:rPr>
            <w:rFonts w:eastAsia="Times New Roman" w:cs="Calibri"/>
            <w:color w:val="000000"/>
          </w:rPr>
          <w:fldChar w:fldCharType="end"/>
        </w:r>
        <w:r w:rsidRPr="00C607F1" w:rsidDel="008F329C">
          <w:rPr>
            <w:rFonts w:eastAsia="Times New Roman" w:cs="Calibri"/>
            <w:color w:val="000000"/>
          </w:rPr>
          <w:delText>)</w:delText>
        </w:r>
      </w:del>
      <w:ins w:id="636" w:author="Ahmed Hamza [2]" w:date="2024-06-25T23:42:00Z">
        <w:r w:rsidR="008F329C">
          <w:rPr>
            <w:rFonts w:eastAsia="Times New Roman" w:cs="Calibri"/>
            <w:color w:val="000000"/>
          </w:rPr>
          <w:t xml:space="preserve">described in </w:t>
        </w:r>
        <w:r w:rsidR="008F329C">
          <w:rPr>
            <w:rFonts w:eastAsia="Times New Roman" w:cs="Calibri"/>
            <w:color w:val="000000"/>
          </w:rPr>
          <w:fldChar w:fldCharType="begin"/>
        </w:r>
        <w:r w:rsidR="008F329C">
          <w:rPr>
            <w:rFonts w:eastAsia="Times New Roman" w:cs="Calibri"/>
            <w:color w:val="000000"/>
          </w:rPr>
          <w:instrText xml:space="preserve"> REF _Ref170251394 \r \h </w:instrText>
        </w:r>
      </w:ins>
      <w:r w:rsidR="008F329C">
        <w:rPr>
          <w:rFonts w:eastAsia="Times New Roman" w:cs="Calibri"/>
          <w:color w:val="000000"/>
        </w:rPr>
      </w:r>
      <w:r w:rsidR="008F329C">
        <w:rPr>
          <w:rFonts w:eastAsia="Times New Roman" w:cs="Calibri"/>
          <w:color w:val="000000"/>
        </w:rPr>
        <w:fldChar w:fldCharType="separate"/>
      </w:r>
      <w:ins w:id="637" w:author="Ahmed Hamza [2]" w:date="2024-06-25T23:42:00Z">
        <w:r w:rsidR="008F329C">
          <w:rPr>
            <w:rFonts w:eastAsia="Times New Roman" w:cs="Calibri" w:hint="eastAsia"/>
            <w:color w:val="000000"/>
            <w:cs/>
          </w:rPr>
          <w:t>‎</w:t>
        </w:r>
        <w:r w:rsidR="008F329C">
          <w:rPr>
            <w:rFonts w:eastAsia="Times New Roman" w:cs="Calibri"/>
            <w:color w:val="000000"/>
          </w:rPr>
          <w:t>Table 5</w:t>
        </w:r>
        <w:r w:rsidR="008F329C">
          <w:rPr>
            <w:rFonts w:eastAsia="Times New Roman" w:cs="Calibri"/>
            <w:color w:val="000000"/>
          </w:rPr>
          <w:fldChar w:fldCharType="end"/>
        </w:r>
      </w:ins>
      <w:r w:rsidRPr="00C607F1">
        <w:rPr>
          <w:rFonts w:eastAsia="Times New Roman" w:cs="Calibri"/>
          <w:color w:val="000000"/>
        </w:rPr>
        <w:t>.</w:t>
      </w:r>
    </w:p>
    <w:p w14:paraId="24F4EA5D" w14:textId="451FBC95" w:rsidR="0093544F" w:rsidRPr="00281EC0" w:rsidRDefault="0093544F">
      <w:pPr>
        <w:pStyle w:val="Tabletitle"/>
        <w:rPr>
          <w:szCs w:val="20"/>
          <w:lang w:val="en-US"/>
          <w:rPrChange w:id="638" w:author="Claire-Helene Demarty" w:date="2024-06-27T08:42:00Z">
            <w:rPr>
              <w:szCs w:val="20"/>
            </w:rPr>
          </w:rPrChange>
        </w:rPr>
        <w:pPrChange w:id="639" w:author="Ahmed Hamza [2]" w:date="2024-06-27T08:35:00Z">
          <w:pPr>
            <w:keepNext/>
            <w:spacing w:before="120" w:after="240"/>
            <w:jc w:val="center"/>
          </w:pPr>
        </w:pPrChange>
      </w:pPr>
      <w:del w:id="640" w:author="Ahmed Hamza [2]" w:date="2024-06-25T23:42:00Z">
        <w:r w:rsidRPr="00281EC0">
          <w:rPr>
            <w:lang w:val="en-US"/>
            <w:rPrChange w:id="641" w:author="Claire-Helene Demarty" w:date="2024-06-27T08:42:00Z">
              <w:rPr/>
            </w:rPrChange>
          </w:rPr>
          <w:delText xml:space="preserve">Table </w:delText>
        </w:r>
        <w:r w:rsidRPr="007811EA">
          <w:fldChar w:fldCharType="begin"/>
        </w:r>
        <w:r w:rsidRPr="00281EC0">
          <w:rPr>
            <w:lang w:val="en-US"/>
            <w:rPrChange w:id="642" w:author="Claire-Helene Demarty" w:date="2024-06-27T08:42:00Z">
              <w:rPr/>
            </w:rPrChange>
          </w:rPr>
          <w:delInstrText xml:space="preserve"> SEQ Table \* ARABIC </w:delInstrText>
        </w:r>
        <w:r w:rsidRPr="007811EA">
          <w:fldChar w:fldCharType="separate"/>
        </w:r>
      </w:del>
      <w:del w:id="643" w:author="Ahmed Hamza [2]" w:date="2024-06-19T16:58:00Z">
        <w:r w:rsidRPr="00281EC0">
          <w:rPr>
            <w:lang w:val="en-US"/>
            <w:rPrChange w:id="644" w:author="Claire-Helene Demarty" w:date="2024-06-27T08:42:00Z">
              <w:rPr/>
            </w:rPrChange>
          </w:rPr>
          <w:delText>3</w:delText>
        </w:r>
      </w:del>
      <w:del w:id="645" w:author="Ahmed Hamza [2]" w:date="2024-06-25T23:42:00Z">
        <w:r w:rsidRPr="007811EA">
          <w:fldChar w:fldCharType="end"/>
        </w:r>
        <w:r w:rsidRPr="00281EC0">
          <w:rPr>
            <w:lang w:val="en-US"/>
            <w:rPrChange w:id="646" w:author="Claire-Helene Demarty" w:date="2024-06-27T08:42:00Z">
              <w:rPr/>
            </w:rPrChange>
          </w:rPr>
          <w:delText xml:space="preserve"> </w:delText>
        </w:r>
      </w:del>
      <w:bookmarkStart w:id="647" w:name="_Ref170251394"/>
      <w:r w:rsidRPr="00281EC0">
        <w:rPr>
          <w:lang w:val="en-US"/>
          <w:rPrChange w:id="648" w:author="Claire-Helene Demarty" w:date="2024-06-27T08:42:00Z">
            <w:rPr/>
          </w:rPrChange>
        </w:rPr>
        <w:t xml:space="preserve">Semantics of the values assigned to </w:t>
      </w:r>
      <w:proofErr w:type="spellStart"/>
      <w:r w:rsidRPr="00281EC0">
        <w:rPr>
          <w:rFonts w:ascii="Courier New" w:hAnsi="Courier New" w:cs="Courier New"/>
          <w:lang w:val="en-US"/>
          <w:rPrChange w:id="649" w:author="Claire-Helene Demarty" w:date="2024-06-27T08:42:00Z">
            <w:rPr>
              <w:rFonts w:ascii="Courier New" w:hAnsi="Courier New" w:cs="Courier New"/>
            </w:rPr>
          </w:rPrChange>
        </w:rPr>
        <w:t>ami_quality_metric</w:t>
      </w:r>
      <w:proofErr w:type="spellEnd"/>
      <w:ins w:id="650" w:author="Ahmed Hamza [2]" w:date="2024-06-25T23:42:00Z">
        <w:r w:rsidR="008F329C" w:rsidRPr="00281EC0">
          <w:rPr>
            <w:rFonts w:ascii="Courier New" w:hAnsi="Courier New" w:cs="Courier New"/>
            <w:lang w:val="en-US"/>
            <w:rPrChange w:id="651" w:author="Claire-Helene Demarty" w:date="2024-06-27T08:42:00Z">
              <w:rPr>
                <w:rFonts w:ascii="Courier New" w:hAnsi="Courier New" w:cs="Courier New"/>
              </w:rPr>
            </w:rPrChange>
          </w:rPr>
          <w:t>.</w:t>
        </w:r>
      </w:ins>
      <w:bookmarkEnd w:id="647"/>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trPr>
          <w:jc w:val="center"/>
        </w:trPr>
        <w:tc>
          <w:tcPr>
            <w:tcW w:w="1129" w:type="dxa"/>
          </w:tcPr>
          <w:p w14:paraId="62CFC388"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Value</w:t>
            </w:r>
          </w:p>
        </w:tc>
        <w:tc>
          <w:tcPr>
            <w:tcW w:w="3402" w:type="dxa"/>
          </w:tcPr>
          <w:p w14:paraId="578D18C3" w14:textId="77777777" w:rsidR="0093544F" w:rsidRPr="00C607F1" w:rsidRDefault="0093544F">
            <w:pPr>
              <w:jc w:val="center"/>
              <w:rPr>
                <w:rFonts w:ascii="Cambria" w:hAnsi="Cambria" w:cs="Calibri"/>
                <w:b/>
                <w:sz w:val="20"/>
                <w:szCs w:val="20"/>
              </w:rPr>
            </w:pPr>
            <w:r w:rsidRPr="00C607F1">
              <w:rPr>
                <w:rFonts w:ascii="Cambria" w:hAnsi="Cambria" w:cs="Calibri"/>
                <w:b/>
                <w:sz w:val="20"/>
                <w:szCs w:val="20"/>
              </w:rPr>
              <w:t>Quality Metric</w:t>
            </w:r>
          </w:p>
        </w:tc>
      </w:tr>
      <w:tr w:rsidR="0093544F" w:rsidRPr="007811EA" w14:paraId="6CE0BE3B" w14:textId="77777777">
        <w:trPr>
          <w:jc w:val="center"/>
        </w:trPr>
        <w:tc>
          <w:tcPr>
            <w:tcW w:w="1129" w:type="dxa"/>
          </w:tcPr>
          <w:p w14:paraId="0BFF5FD4"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0</w:t>
            </w:r>
          </w:p>
        </w:tc>
        <w:tc>
          <w:tcPr>
            <w:tcW w:w="3402" w:type="dxa"/>
          </w:tcPr>
          <w:p w14:paraId="5F0C1078" w14:textId="77777777" w:rsidR="0093544F" w:rsidRPr="00C607F1" w:rsidRDefault="0093544F">
            <w:pPr>
              <w:rPr>
                <w:rFonts w:ascii="Cambria" w:hAnsi="Cambria" w:cs="Calibri"/>
                <w:sz w:val="20"/>
                <w:szCs w:val="20"/>
              </w:rPr>
            </w:pPr>
            <w:r w:rsidRPr="00C607F1">
              <w:rPr>
                <w:rFonts w:ascii="Cambria" w:hAnsi="Cambria" w:cs="Calibri"/>
                <w:sz w:val="20"/>
                <w:szCs w:val="20"/>
              </w:rPr>
              <w:t>PSNR</w:t>
            </w:r>
          </w:p>
        </w:tc>
      </w:tr>
      <w:tr w:rsidR="0093544F" w:rsidRPr="007811EA" w14:paraId="49FAC1C1" w14:textId="77777777">
        <w:trPr>
          <w:jc w:val="center"/>
        </w:trPr>
        <w:tc>
          <w:tcPr>
            <w:tcW w:w="1129" w:type="dxa"/>
          </w:tcPr>
          <w:p w14:paraId="04EEDA3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1</w:t>
            </w:r>
          </w:p>
        </w:tc>
        <w:tc>
          <w:tcPr>
            <w:tcW w:w="3402" w:type="dxa"/>
          </w:tcPr>
          <w:p w14:paraId="5A354DE9" w14:textId="77777777" w:rsidR="0093544F" w:rsidRPr="00C607F1" w:rsidRDefault="0093544F">
            <w:pPr>
              <w:rPr>
                <w:rFonts w:ascii="Cambria" w:hAnsi="Cambria" w:cs="Calibri"/>
                <w:sz w:val="20"/>
                <w:szCs w:val="20"/>
              </w:rPr>
            </w:pPr>
            <w:r w:rsidRPr="00C607F1">
              <w:rPr>
                <w:rFonts w:ascii="Cambria" w:hAnsi="Cambria" w:cs="Calibri"/>
                <w:sz w:val="20"/>
                <w:szCs w:val="20"/>
              </w:rPr>
              <w:t>SSIM</w:t>
            </w:r>
          </w:p>
        </w:tc>
      </w:tr>
      <w:tr w:rsidR="0093544F" w:rsidRPr="007811EA" w14:paraId="654DAA94" w14:textId="77777777">
        <w:trPr>
          <w:jc w:val="center"/>
        </w:trPr>
        <w:tc>
          <w:tcPr>
            <w:tcW w:w="1129" w:type="dxa"/>
          </w:tcPr>
          <w:p w14:paraId="33E7E859"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2</w:t>
            </w:r>
          </w:p>
        </w:tc>
        <w:tc>
          <w:tcPr>
            <w:tcW w:w="3402" w:type="dxa"/>
          </w:tcPr>
          <w:p w14:paraId="62C97300" w14:textId="77777777" w:rsidR="0093544F" w:rsidRPr="00C607F1" w:rsidRDefault="0093544F">
            <w:pPr>
              <w:rPr>
                <w:rFonts w:ascii="Cambria" w:hAnsi="Cambria" w:cs="Calibri"/>
                <w:sz w:val="20"/>
                <w:szCs w:val="20"/>
              </w:rPr>
            </w:pPr>
            <w:proofErr w:type="spellStart"/>
            <w:r w:rsidRPr="00C607F1">
              <w:rPr>
                <w:rFonts w:ascii="Cambria" w:hAnsi="Cambria" w:cs="Calibri"/>
                <w:sz w:val="20"/>
                <w:szCs w:val="20"/>
              </w:rPr>
              <w:t>wPSNR</w:t>
            </w:r>
            <w:proofErr w:type="spellEnd"/>
          </w:p>
        </w:tc>
      </w:tr>
      <w:tr w:rsidR="0093544F" w:rsidRPr="007811EA" w14:paraId="484F123C" w14:textId="77777777">
        <w:trPr>
          <w:jc w:val="center"/>
        </w:trPr>
        <w:tc>
          <w:tcPr>
            <w:tcW w:w="1129" w:type="dxa"/>
          </w:tcPr>
          <w:p w14:paraId="6F95D8F6"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3</w:t>
            </w:r>
          </w:p>
        </w:tc>
        <w:tc>
          <w:tcPr>
            <w:tcW w:w="3402" w:type="dxa"/>
          </w:tcPr>
          <w:p w14:paraId="62B15678" w14:textId="77777777" w:rsidR="0093544F" w:rsidRPr="00C607F1" w:rsidRDefault="0093544F">
            <w:pPr>
              <w:rPr>
                <w:rFonts w:ascii="Cambria" w:hAnsi="Cambria" w:cs="Calibri"/>
                <w:sz w:val="20"/>
                <w:szCs w:val="20"/>
              </w:rPr>
            </w:pPr>
            <w:r w:rsidRPr="00C607F1">
              <w:rPr>
                <w:rFonts w:ascii="Cambria" w:hAnsi="Cambria" w:cs="Calibri"/>
                <w:sz w:val="20"/>
                <w:szCs w:val="20"/>
              </w:rPr>
              <w:t>WS-PSNR</w:t>
            </w:r>
          </w:p>
        </w:tc>
      </w:tr>
      <w:tr w:rsidR="0093544F" w:rsidRPr="007811EA" w14:paraId="0A9F5187" w14:textId="77777777">
        <w:trPr>
          <w:jc w:val="center"/>
        </w:trPr>
        <w:tc>
          <w:tcPr>
            <w:tcW w:w="1129" w:type="dxa"/>
          </w:tcPr>
          <w:p w14:paraId="1C7B5D11" w14:textId="77777777" w:rsidR="0093544F" w:rsidRPr="00C607F1" w:rsidRDefault="0093544F">
            <w:pPr>
              <w:jc w:val="center"/>
              <w:rPr>
                <w:rFonts w:ascii="Cambria" w:hAnsi="Cambria" w:cs="Calibri"/>
                <w:sz w:val="20"/>
                <w:szCs w:val="20"/>
              </w:rPr>
            </w:pPr>
            <w:r w:rsidRPr="00C607F1">
              <w:rPr>
                <w:rFonts w:ascii="Cambria" w:hAnsi="Cambria" w:cs="Calibri"/>
                <w:sz w:val="20"/>
                <w:szCs w:val="20"/>
              </w:rPr>
              <w:t>4</w:t>
            </w:r>
          </w:p>
        </w:tc>
        <w:tc>
          <w:tcPr>
            <w:tcW w:w="3402" w:type="dxa"/>
          </w:tcPr>
          <w:p w14:paraId="43AE23C7" w14:textId="77777777" w:rsidR="0093544F" w:rsidRPr="00C607F1" w:rsidRDefault="0093544F">
            <w:pPr>
              <w:rPr>
                <w:rFonts w:ascii="Cambria" w:hAnsi="Cambria" w:cs="Calibri"/>
                <w:sz w:val="20"/>
                <w:szCs w:val="20"/>
              </w:rPr>
            </w:pPr>
            <w:r w:rsidRPr="00C607F1">
              <w:rPr>
                <w:rFonts w:ascii="Cambria" w:hAnsi="Cambria" w:cs="Calibri"/>
                <w:sz w:val="20"/>
                <w:szCs w:val="20"/>
              </w:rPr>
              <w:t>User-defined</w:t>
            </w:r>
          </w:p>
        </w:tc>
      </w:tr>
    </w:tbl>
    <w:p w14:paraId="1D075F6B" w14:textId="77777777" w:rsidR="0093544F" w:rsidRPr="007811EA" w:rsidRDefault="0093544F" w:rsidP="0093544F">
      <w:pPr>
        <w:ind w:left="851" w:hanging="284"/>
        <w:rPr>
          <w:rFonts w:ascii="Courier" w:eastAsia="MS Mincho" w:hAnsi="Courier"/>
          <w:sz w:val="24"/>
          <w:szCs w:val="24"/>
        </w:rPr>
      </w:pPr>
    </w:p>
    <w:p w14:paraId="3EE44844" w14:textId="77777777" w:rsidR="0093544F" w:rsidRPr="007811EA" w:rsidRDefault="0093544F" w:rsidP="00C607F1">
      <w:pPr>
        <w:ind w:left="851" w:hanging="284"/>
        <w:rPr>
          <w:rFonts w:ascii="Times New Roman" w:eastAsia="Malgun Gothic" w:hAnsi="Times New Roman"/>
          <w:lang w:eastAsia="ko-KR"/>
        </w:rPr>
      </w:pPr>
      <w:proofErr w:type="spellStart"/>
      <w:r w:rsidRPr="007811EA">
        <w:rPr>
          <w:rFonts w:ascii="Courier" w:eastAsia="MS Mincho" w:hAnsi="Courier"/>
        </w:rPr>
        <w:t>ami_quality_reduction</w:t>
      </w:r>
      <w:proofErr w:type="spellEnd"/>
      <w:r w:rsidRPr="00C607F1">
        <w:rPr>
          <w:rFonts w:eastAsia="Times New Roman" w:cs="Calibri"/>
          <w:color w:val="000000"/>
        </w:rPr>
        <w:t xml:space="preserve"> specifies the percentage of quality reduction in the media video </w:t>
      </w:r>
      <w:proofErr w:type="gramStart"/>
      <w:r w:rsidRPr="00C607F1">
        <w:rPr>
          <w:rFonts w:eastAsia="Times New Roman" w:cs="Calibri"/>
          <w:color w:val="000000"/>
        </w:rPr>
        <w:t>as a result of</w:t>
      </w:r>
      <w:proofErr w:type="gramEnd"/>
      <w:r w:rsidRPr="00C607F1">
        <w:rPr>
          <w:rFonts w:eastAsia="Times New Roman" w:cs="Calibri"/>
          <w:color w:val="000000"/>
        </w:rPr>
        <w:t xml:space="preserve"> applying the attenuation map to it.</w:t>
      </w:r>
    </w:p>
    <w:p w14:paraId="56B51B9D" w14:textId="77777777" w:rsidR="0093544F" w:rsidRPr="00201B86" w:rsidRDefault="0093544F" w:rsidP="00C607F1">
      <w:pPr>
        <w:pStyle w:val="Heading4"/>
        <w:rPr>
          <w:rPrChange w:id="652" w:author="Ahmed Hamza [2]" w:date="2024-06-27T08:35:00Z">
            <w:rPr>
              <w:rFonts w:ascii="Calibri" w:eastAsia="Times New Roman" w:hAnsi="Calibri"/>
              <w:b w:val="0"/>
              <w:bCs/>
              <w:i/>
              <w:iCs/>
              <w:sz w:val="28"/>
              <w:szCs w:val="28"/>
            </w:rPr>
          </w:rPrChange>
        </w:rPr>
      </w:pPr>
      <w:r w:rsidRPr="00C607F1">
        <w:t>Display attenuation map tracks</w:t>
      </w:r>
    </w:p>
    <w:p w14:paraId="7CF137BD" w14:textId="40A22E66" w:rsidR="0093544F" w:rsidRPr="007811EA" w:rsidRDefault="0093544F" w:rsidP="0093544F">
      <w:pPr>
        <w:tabs>
          <w:tab w:val="left" w:pos="1701"/>
        </w:tabs>
        <w:spacing w:after="160"/>
        <w:rPr>
          <w:rFonts w:ascii="Times New Roman" w:eastAsia="MS Mincho" w:hAnsi="Times New Roman"/>
          <w:noProof/>
          <w:color w:val="000000"/>
          <w:sz w:val="20"/>
          <w:szCs w:val="24"/>
          <w:lang w:eastAsia="zh-CN"/>
        </w:rPr>
      </w:pPr>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p>
    <w:p w14:paraId="4CF44878" w14:textId="77777777" w:rsidR="0093544F" w:rsidRPr="00201B86" w:rsidRDefault="0093544F" w:rsidP="00C607F1">
      <w:pPr>
        <w:pStyle w:val="Heading5"/>
        <w:rPr>
          <w:rPrChange w:id="653" w:author="Ahmed Hamza [2]" w:date="2024-06-27T08:35:00Z">
            <w:rPr>
              <w:rFonts w:ascii="Calibri" w:eastAsia="Times New Roman" w:hAnsi="Calibri"/>
              <w:b w:val="0"/>
              <w:bCs/>
              <w:i/>
              <w:iCs/>
              <w:sz w:val="28"/>
              <w:szCs w:val="28"/>
            </w:rPr>
          </w:rPrChange>
        </w:rPr>
      </w:pPr>
      <w:r w:rsidRPr="00C607F1">
        <w:t>Association with Video Tracks</w:t>
      </w:r>
    </w:p>
    <w:p w14:paraId="528CF258" w14:textId="77777777" w:rsidR="0093544F" w:rsidRPr="007811EA" w:rsidRDefault="0093544F" w:rsidP="0093544F">
      <w:pPr>
        <w:tabs>
          <w:tab w:val="left" w:pos="1701"/>
        </w:tabs>
        <w:spacing w:after="160"/>
        <w:rPr>
          <w:rFonts w:ascii="Calibri" w:eastAsia="MS Mincho" w:hAnsi="Calibri" w:cs="Calibri"/>
          <w:noProof/>
          <w:sz w:val="24"/>
          <w:szCs w:val="24"/>
          <w:lang w:eastAsia="zh-CN"/>
        </w:rPr>
      </w:pPr>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p>
    <w:p w14:paraId="0439F024" w14:textId="77777777" w:rsidR="0093544F" w:rsidRPr="00201B86" w:rsidRDefault="0093544F" w:rsidP="00C607F1">
      <w:pPr>
        <w:pStyle w:val="Heading5"/>
        <w:rPr>
          <w:rPrChange w:id="654" w:author="Ahmed Hamza [2]" w:date="2024-06-27T08:35:00Z">
            <w:rPr>
              <w:rFonts w:ascii="Calibri" w:eastAsia="Times New Roman" w:hAnsi="Calibri"/>
              <w:b w:val="0"/>
              <w:bCs/>
              <w:i/>
              <w:iCs/>
              <w:sz w:val="28"/>
              <w:szCs w:val="28"/>
            </w:rPr>
          </w:rPrChange>
        </w:rPr>
      </w:pPr>
      <w:r w:rsidRPr="00C607F1">
        <w:t>Sample Format</w:t>
      </w:r>
    </w:p>
    <w:p w14:paraId="3DBE4435" w14:textId="498B7AFF" w:rsidR="0093544F" w:rsidRPr="00C607F1" w:rsidRDefault="0093544F" w:rsidP="0093544F">
      <w:pPr>
        <w:rPr>
          <w:rFonts w:eastAsia="MS Mincho"/>
          <w:lang w:eastAsia="ja-JP"/>
        </w:rPr>
      </w:pPr>
      <w:r w:rsidRPr="00C607F1">
        <w:rPr>
          <w:rFonts w:eastAsia="MS Mincho"/>
          <w:lang w:eastAsia="ja-JP"/>
        </w:rPr>
        <w:t>Each sample in an attenuation map track carries a sequence of video NAL units corresponding to the encoded attenuation map for a single access unit (AU) in the associated video track(s) and are encapsulated based on the sample formats defined in ISO/IEC 14496-15</w:t>
      </w:r>
      <w:ins w:id="655" w:author="Ahmed Hamza" w:date="2024-07-07T21:10:00Z">
        <w:r w:rsidR="004F32F8">
          <w:rPr>
            <w:rFonts w:eastAsia="MS Mincho"/>
            <w:lang w:eastAsia="ja-JP"/>
          </w:rPr>
          <w:t>:2022</w:t>
        </w:r>
      </w:ins>
      <w:del w:id="656" w:author="Ahmed Hamza" w:date="2024-07-07T21:10:00Z">
        <w:r w:rsidRPr="00C607F1" w:rsidDel="004F32F8">
          <w:rPr>
            <w:rFonts w:eastAsia="MS Mincho"/>
            <w:lang w:eastAsia="ja-JP"/>
          </w:rPr>
          <w:delText xml:space="preserve"> </w:delText>
        </w:r>
        <w:r w:rsidRPr="00C607F1" w:rsidDel="004F32F8">
          <w:rPr>
            <w:rFonts w:eastAsia="MS Mincho"/>
            <w:lang w:eastAsia="ja-JP"/>
          </w:rPr>
          <w:fldChar w:fldCharType="begin"/>
        </w:r>
        <w:r w:rsidRPr="006B7C52" w:rsidDel="004F32F8">
          <w:rPr>
            <w:rFonts w:asciiTheme="majorHAnsi" w:eastAsia="MS Mincho" w:hAnsiTheme="majorHAnsi"/>
            <w:highlight w:val="yellow"/>
            <w:lang w:eastAsia="ja-JP"/>
          </w:rPr>
          <w:delInstrText xml:space="preserve"> REF _Ref147617757 \r \h  \* MERGEFORMAT </w:delInstrText>
        </w:r>
        <w:r w:rsidRPr="00C607F1" w:rsidDel="004F32F8">
          <w:rPr>
            <w:rFonts w:eastAsia="MS Mincho"/>
            <w:lang w:eastAsia="ja-JP"/>
          </w:rPr>
        </w:r>
        <w:r w:rsidRPr="00C607F1" w:rsidDel="004F32F8">
          <w:rPr>
            <w:rFonts w:eastAsia="MS Mincho"/>
            <w:lang w:eastAsia="ja-JP"/>
          </w:rPr>
          <w:fldChar w:fldCharType="separate"/>
        </w:r>
        <w:r w:rsidRPr="00C607F1" w:rsidDel="004F32F8">
          <w:rPr>
            <w:rFonts w:eastAsia="MS Mincho"/>
            <w:cs/>
            <w:lang w:eastAsia="ja-JP"/>
          </w:rPr>
          <w:delText>‎</w:delText>
        </w:r>
        <w:r w:rsidRPr="00C607F1" w:rsidDel="004F32F8">
          <w:rPr>
            <w:rFonts w:eastAsia="MS Mincho"/>
            <w:lang w:eastAsia="ja-JP"/>
          </w:rPr>
          <w:delText>[3]</w:delText>
        </w:r>
        <w:r w:rsidRPr="00C607F1" w:rsidDel="004F32F8">
          <w:rPr>
            <w:rFonts w:eastAsia="MS Mincho"/>
            <w:lang w:eastAsia="ja-JP"/>
          </w:rPr>
          <w:fldChar w:fldCharType="end"/>
        </w:r>
      </w:del>
      <w:r w:rsidRPr="00C607F1">
        <w:rPr>
          <w:rFonts w:eastAsia="MS Mincho"/>
          <w:lang w:eastAsia="ja-JP"/>
        </w:rPr>
        <w:t xml:space="preserve">. </w:t>
      </w:r>
    </w:p>
    <w:p w14:paraId="474B88C2" w14:textId="23A15011" w:rsidR="0093544F" w:rsidRPr="00201B86" w:rsidRDefault="0093544F" w:rsidP="00C607F1">
      <w:pPr>
        <w:pStyle w:val="Heading5"/>
        <w:rPr>
          <w:rPrChange w:id="657" w:author="Ahmed Hamza [2]" w:date="2024-06-27T08:35:00Z">
            <w:rPr>
              <w:rFonts w:ascii="Calibri" w:eastAsia="Times New Roman" w:hAnsi="Calibri"/>
              <w:b w:val="0"/>
              <w:bCs/>
              <w:i/>
              <w:iCs/>
              <w:sz w:val="28"/>
              <w:szCs w:val="28"/>
            </w:rPr>
          </w:rPrChange>
        </w:rPr>
      </w:pPr>
      <w:bookmarkStart w:id="658" w:name="_Ref164094693"/>
      <w:r w:rsidRPr="00C607F1">
        <w:t>Signa</w:t>
      </w:r>
      <w:r w:rsidR="004B67D9">
        <w:t>l</w:t>
      </w:r>
      <w:r w:rsidRPr="00C607F1">
        <w:t xml:space="preserve">ling </w:t>
      </w:r>
      <w:r w:rsidRPr="00201B86">
        <w:rPr>
          <w:rPrChange w:id="659" w:author="Ahmed Hamza [2]" w:date="2024-06-27T08:35:00Z">
            <w:rPr>
              <w:rFonts w:ascii="Calibri" w:eastAsia="Times New Roman" w:hAnsi="Calibri"/>
              <w:b w:val="0"/>
              <w:bCs/>
              <w:i/>
              <w:iCs/>
              <w:sz w:val="28"/>
              <w:szCs w:val="28"/>
            </w:rPr>
          </w:rPrChange>
        </w:rPr>
        <w:t>Alternative Attenuation Map Tracks</w:t>
      </w:r>
      <w:bookmarkEnd w:id="658"/>
    </w:p>
    <w:p w14:paraId="37CA5CB5" w14:textId="77777777" w:rsidR="0093544F" w:rsidRPr="00C607F1" w:rsidRDefault="0093544F" w:rsidP="0093544F">
      <w:pPr>
        <w:rPr>
          <w:rFonts w:eastAsia="MS Mincho" w:cs="Calibri"/>
          <w:noProof/>
          <w:lang w:eastAsia="zh-CN"/>
        </w:rPr>
      </w:pPr>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7CDF7A60" w14:textId="72E91B50" w:rsidR="00E95652" w:rsidRPr="00664948" w:rsidRDefault="0093544F" w:rsidP="00664948">
      <w:pPr>
        <w:rPr>
          <w:lang w:eastAsia="ja-JP"/>
        </w:rPr>
      </w:pPr>
      <w:r w:rsidRPr="00C607F1">
        <w:rPr>
          <w:rFonts w:eastAsia="MS Mincho"/>
          <w:lang w:eastAsia="ja-JP"/>
        </w:rPr>
        <w:lastRenderedPageBreak/>
        <w:t xml:space="preserve">Display attenuation map tracks that are alternatives of each other shall be signalled as alternatives of each other by either setting the </w:t>
      </w:r>
      <w:proofErr w:type="spellStart"/>
      <w:r w:rsidRPr="00782BDF">
        <w:rPr>
          <w:rFonts w:ascii="Courier" w:eastAsia="MS Mincho" w:hAnsi="Courier"/>
        </w:rPr>
        <w:t>alternate_group</w:t>
      </w:r>
      <w:proofErr w:type="spellEnd"/>
      <w:r w:rsidRPr="00C607F1">
        <w:rPr>
          <w:rFonts w:eastAsia="MS Mincho"/>
          <w:lang w:eastAsia="ja-JP"/>
        </w:rPr>
        <w:t xml:space="preserve"> field in their respective </w:t>
      </w:r>
      <w:proofErr w:type="spellStart"/>
      <w:r w:rsidRPr="00782BDF">
        <w:rPr>
          <w:rFonts w:ascii="Courier" w:eastAsia="MS Mincho" w:hAnsi="Courier"/>
        </w:rPr>
        <w:t>TrackHeaderBox</w:t>
      </w:r>
      <w:proofErr w:type="spellEnd"/>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p>
    <w:p w14:paraId="388EE4E4" w14:textId="0E689E91" w:rsidR="00D61BCA" w:rsidRDefault="00D61BCA" w:rsidP="00D61BCA">
      <w:pPr>
        <w:pStyle w:val="Heading1"/>
        <w:numPr>
          <w:ilvl w:val="0"/>
          <w:numId w:val="1"/>
        </w:numPr>
        <w:tabs>
          <w:tab w:val="clear" w:pos="432"/>
        </w:tabs>
        <w:ind w:left="0" w:firstLine="0"/>
      </w:pPr>
      <w:bookmarkStart w:id="660" w:name="_Toc171279096"/>
      <w:r w:rsidRPr="00D61BCA">
        <w:t>Encapsulation and Signalling in MPEG-DASH</w:t>
      </w:r>
      <w:bookmarkEnd w:id="660"/>
    </w:p>
    <w:p w14:paraId="171C1D10" w14:textId="061C443F" w:rsidR="000D5966" w:rsidRPr="00DC4C4C" w:rsidRDefault="000D5966" w:rsidP="00DC4C4C">
      <w:pPr>
        <w:pStyle w:val="Heading2"/>
      </w:pPr>
      <w:bookmarkStart w:id="661" w:name="_Toc171279097"/>
      <w:r w:rsidRPr="00DC4C4C">
        <w:t>General</w:t>
      </w:r>
      <w:bookmarkEnd w:id="661"/>
    </w:p>
    <w:p w14:paraId="4EDCBBD4" w14:textId="7895A601" w:rsidR="000D5966" w:rsidRPr="000D5966" w:rsidRDefault="005F6E53" w:rsidP="00664948">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0517640A" w:rsidR="07C7E7E5" w:rsidRDefault="07C7E7E5" w:rsidP="00664948">
      <w:pPr>
        <w:ind w:left="-20" w:right="-20"/>
        <w:rPr>
          <w:ins w:id="662" w:author="Ahmed Hamza" w:date="2024-07-07T20:00:00Z"/>
          <w:rFonts w:eastAsia="Cambria" w:cs="Cambria"/>
        </w:rPr>
      </w:pPr>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ins w:id="663" w:author="Ahmed Hamza" w:date="2024-07-07T21:06:00Z">
        <w:r w:rsidR="004F32F8">
          <w:rPr>
            <w:rFonts w:eastAsia="Cambria" w:cs="Cambria"/>
            <w:color w:val="000000" w:themeColor="text1"/>
          </w:rPr>
          <w:t>:2022</w:t>
        </w:r>
      </w:ins>
      <w:ins w:id="664" w:author="Claire-Helene Demarty" w:date="2024-06-27T09:08:00Z">
        <w:del w:id="665" w:author="Ahmed Hamza" w:date="2024-07-07T21:06:00Z">
          <w:r w:rsidR="00690240" w:rsidDel="004F32F8">
            <w:rPr>
              <w:rFonts w:eastAsia="Cambria" w:cs="Cambria"/>
              <w:color w:val="000000" w:themeColor="text1"/>
            </w:rPr>
            <w:delText>[8]</w:delText>
          </w:r>
        </w:del>
      </w:ins>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p>
    <w:p w14:paraId="161714E0" w14:textId="3C845AA3" w:rsidR="002575C0" w:rsidRDefault="002575C0">
      <w:pPr>
        <w:pStyle w:val="Heading2"/>
        <w:pPrChange w:id="666" w:author="Ahmed Hamza" w:date="2024-07-07T20:00:00Z">
          <w:pPr>
            <w:ind w:left="-20" w:right="-20"/>
          </w:pPr>
        </w:pPrChange>
      </w:pPr>
      <w:bookmarkStart w:id="667" w:name="_Toc171279098"/>
      <w:ins w:id="668" w:author="Ahmed Hamza" w:date="2024-07-07T20:00:00Z">
        <w:r>
          <w:t>Decoder Power Indication</w:t>
        </w:r>
      </w:ins>
      <w:bookmarkEnd w:id="667"/>
    </w:p>
    <w:p w14:paraId="65A9ACC1" w14:textId="66BFCB95" w:rsidR="76A9231D" w:rsidRPr="002575C0" w:rsidRDefault="76A9231D">
      <w:pPr>
        <w:pStyle w:val="Heading2"/>
        <w:rPr>
          <w:del w:id="669" w:author="Ahmed Hamza [2]" w:date="2024-06-25T23:24:00Z"/>
        </w:rPr>
        <w:pPrChange w:id="670" w:author="Ahmed Hamza" w:date="2024-07-07T20:00:00Z">
          <w:pPr/>
        </w:pPrChange>
      </w:pPr>
      <w:bookmarkStart w:id="671" w:name="_Toc171279099"/>
      <w:bookmarkEnd w:id="671"/>
    </w:p>
    <w:p w14:paraId="03C42A26" w14:textId="4A2BC96A" w:rsidR="00D61BCA" w:rsidRPr="002575C0" w:rsidDel="002575C0" w:rsidRDefault="00D61BCA">
      <w:pPr>
        <w:pStyle w:val="Heading2"/>
        <w:rPr>
          <w:del w:id="672" w:author="Ahmed Hamza" w:date="2024-07-07T20:00:00Z"/>
        </w:rPr>
      </w:pPr>
      <w:bookmarkStart w:id="673" w:name="_Toc158820486"/>
      <w:del w:id="674" w:author="Ahmed Hamza" w:date="2024-07-07T20:00:00Z">
        <w:r w:rsidRPr="002575C0" w:rsidDel="002575C0">
          <w:delText>Decoder Power Indication</w:delText>
        </w:r>
        <w:bookmarkStart w:id="675" w:name="_Toc171279100"/>
        <w:bookmarkEnd w:id="673"/>
        <w:bookmarkEnd w:id="675"/>
      </w:del>
    </w:p>
    <w:p w14:paraId="1791A51C" w14:textId="64F6EAA8" w:rsidR="00D61BCA" w:rsidRPr="002575C0" w:rsidDel="002575C0" w:rsidRDefault="00D61BCA">
      <w:pPr>
        <w:pStyle w:val="Heading2"/>
        <w:rPr>
          <w:del w:id="676" w:author="Ahmed Hamza" w:date="2024-07-07T20:00:00Z"/>
        </w:rPr>
        <w:pPrChange w:id="677" w:author="Ahmed Hamza" w:date="2024-07-07T20:00:00Z">
          <w:pPr>
            <w:pStyle w:val="Heading3"/>
          </w:pPr>
        </w:pPrChange>
      </w:pPr>
      <w:bookmarkStart w:id="678" w:name="_Toc158820487"/>
      <w:del w:id="679" w:author="Ahmed Hamza" w:date="2024-07-07T20:00:00Z">
        <w:r w:rsidRPr="002575C0" w:rsidDel="002575C0">
          <w:delText xml:space="preserve">Metadata </w:delText>
        </w:r>
        <w:r w:rsidR="00B34299" w:rsidRPr="002575C0" w:rsidDel="002575C0">
          <w:delText>generation</w:delText>
        </w:r>
        <w:r w:rsidRPr="002575C0" w:rsidDel="002575C0">
          <w:delText xml:space="preserve"> at the server side</w:delText>
        </w:r>
        <w:bookmarkStart w:id="680" w:name="_Toc171279101"/>
        <w:bookmarkEnd w:id="678"/>
        <w:bookmarkEnd w:id="680"/>
      </w:del>
    </w:p>
    <w:p w14:paraId="66BC9C88" w14:textId="136D1D80" w:rsidR="000D2664" w:rsidRPr="002575C0" w:rsidDel="002575C0" w:rsidRDefault="00ED06D3">
      <w:pPr>
        <w:pStyle w:val="Heading2"/>
        <w:rPr>
          <w:del w:id="681" w:author="Ahmed Hamza" w:date="2024-07-07T20:00:00Z"/>
          <w:rPrChange w:id="682" w:author="Ahmed Hamza" w:date="2024-07-07T20:00:00Z">
            <w:rPr>
              <w:del w:id="683" w:author="Ahmed Hamza" w:date="2024-07-07T20:00:00Z"/>
              <w:szCs w:val="24"/>
            </w:rPr>
          </w:rPrChange>
        </w:rPr>
        <w:pPrChange w:id="684" w:author="Ahmed Hamza" w:date="2024-07-07T20:00:00Z">
          <w:pPr/>
        </w:pPrChange>
      </w:pPr>
      <w:del w:id="685" w:author="Ahmed Hamza" w:date="2024-07-07T20:00:00Z">
        <w:r w:rsidRPr="002575C0" w:rsidDel="002575C0">
          <w:rPr>
            <w:rPrChange w:id="686" w:author="Ahmed Hamza" w:date="2024-07-07T20:00:00Z">
              <w:rPr>
                <w:szCs w:val="24"/>
              </w:rPr>
            </w:rPrChange>
          </w:rPr>
          <w:delText xml:space="preserve">Given </w:delText>
        </w:r>
        <w:r w:rsidRPr="002575C0" w:rsidDel="002575C0">
          <w:rPr>
            <w:rPrChange w:id="687" w:author="Ahmed Hamza" w:date="2024-07-07T20:00:00Z">
              <w:rPr>
                <w:i/>
                <w:szCs w:val="24"/>
              </w:rPr>
            </w:rPrChange>
          </w:rPr>
          <w:delText>N</w:delText>
        </w:r>
        <w:r w:rsidRPr="002575C0" w:rsidDel="002575C0">
          <w:rPr>
            <w:rPrChange w:id="688" w:author="Ahmed Hamza" w:date="2024-07-07T20:00:00Z">
              <w:rPr>
                <w:szCs w:val="24"/>
              </w:rPr>
            </w:rPrChange>
          </w:rPr>
          <w:delText xml:space="preserve"> video representations, the decoder-power indication metadata dec_ops_reduction_ratio_from_max(i) (DOR-Ratio-Max(i)) and dec_ops_reduction_ratio_from_prev(i) (DOR-Ratio-Prev(i)) are computed by the encoding system and provided by the server for i = 0 to </w:delText>
        </w:r>
        <w:r w:rsidRPr="002575C0" w:rsidDel="002575C0">
          <w:rPr>
            <w:rPrChange w:id="689" w:author="Ahmed Hamza" w:date="2024-07-07T20:00:00Z">
              <w:rPr>
                <w:i/>
                <w:szCs w:val="24"/>
              </w:rPr>
            </w:rPrChange>
          </w:rPr>
          <w:delText>N</w:delText>
        </w:r>
        <w:r w:rsidRPr="002575C0" w:rsidDel="002575C0">
          <w:rPr>
            <w:rPrChange w:id="690" w:author="Ahmed Hamza" w:date="2024-07-07T20:00:00Z">
              <w:rPr>
                <w:szCs w:val="24"/>
              </w:rPr>
            </w:rPrChange>
          </w:rPr>
          <w:delText xml:space="preserve"> – 1, as shown in</w:delText>
        </w:r>
        <w:r w:rsidR="00E209F3" w:rsidRPr="002575C0" w:rsidDel="002575C0">
          <w:rPr>
            <w:rPrChange w:id="691" w:author="Ahmed Hamza" w:date="2024-07-07T20:00:00Z">
              <w:rPr>
                <w:szCs w:val="24"/>
              </w:rPr>
            </w:rPrChange>
          </w:rPr>
          <w:delText xml:space="preserve"> </w:delText>
        </w:r>
        <w:r w:rsidR="00E209F3" w:rsidRPr="002575C0" w:rsidDel="002575C0">
          <w:rPr>
            <w:b w:val="0"/>
            <w:rPrChange w:id="692" w:author="Ahmed Hamza" w:date="2024-07-07T20:00:00Z">
              <w:rPr>
                <w:rFonts w:eastAsia="MS Mincho"/>
                <w:b/>
                <w:sz w:val="24"/>
                <w:szCs w:val="24"/>
                <w:lang w:eastAsia="ja-JP"/>
              </w:rPr>
            </w:rPrChange>
          </w:rPr>
          <w:fldChar w:fldCharType="begin"/>
        </w:r>
        <w:r w:rsidR="00E209F3" w:rsidRPr="002575C0" w:rsidDel="002575C0">
          <w:rPr>
            <w:rPrChange w:id="693" w:author="Ahmed Hamza" w:date="2024-07-07T20:00:00Z">
              <w:rPr>
                <w:szCs w:val="24"/>
              </w:rPr>
            </w:rPrChange>
          </w:rPr>
          <w:delInstrText xml:space="preserve"> REF _Ref161736107 \h </w:delInstrText>
        </w:r>
        <w:r w:rsidR="00A8720D" w:rsidRPr="002575C0" w:rsidDel="002575C0">
          <w:rPr>
            <w:b w:val="0"/>
            <w:rPrChange w:id="694" w:author="Ahmed Hamza" w:date="2024-07-07T20:00:00Z">
              <w:rPr>
                <w:rFonts w:eastAsia="MS Mincho"/>
                <w:b/>
                <w:bCs/>
                <w:szCs w:val="24"/>
              </w:rPr>
            </w:rPrChange>
          </w:rPr>
          <w:delInstrText xml:space="preserve"> \* MERGEFORMAT </w:delInstrText>
        </w:r>
        <w:r w:rsidR="00E209F3" w:rsidRPr="004F32F8" w:rsidDel="002575C0">
          <w:rPr>
            <w:b w:val="0"/>
          </w:rPr>
        </w:r>
        <w:r w:rsidR="00E209F3" w:rsidRPr="002575C0" w:rsidDel="002575C0">
          <w:rPr>
            <w:b w:val="0"/>
            <w:rPrChange w:id="695" w:author="Ahmed Hamza" w:date="2024-07-07T20:00:00Z">
              <w:rPr>
                <w:rFonts w:eastAsia="MS Mincho"/>
                <w:b/>
                <w:sz w:val="24"/>
                <w:szCs w:val="24"/>
                <w:lang w:eastAsia="ja-JP"/>
              </w:rPr>
            </w:rPrChange>
          </w:rPr>
          <w:fldChar w:fldCharType="separate"/>
        </w:r>
        <w:r w:rsidR="00E209F3" w:rsidRPr="002575C0" w:rsidDel="002575C0">
          <w:rPr>
            <w:b w:val="0"/>
            <w:rPrChange w:id="696" w:author="Ahmed Hamza" w:date="2024-07-07T20:00:00Z">
              <w:rPr>
                <w:b/>
                <w:bCs/>
              </w:rPr>
            </w:rPrChange>
          </w:rPr>
          <w:delText xml:space="preserve">Figure </w:delText>
        </w:r>
        <w:r w:rsidR="00E209F3" w:rsidRPr="002575C0" w:rsidDel="002575C0">
          <w:rPr>
            <w:b w:val="0"/>
            <w:rPrChange w:id="697" w:author="Ahmed Hamza" w:date="2024-07-07T20:00:00Z">
              <w:rPr>
                <w:b/>
                <w:bCs/>
                <w:noProof/>
              </w:rPr>
            </w:rPrChange>
          </w:rPr>
          <w:delText>6</w:delText>
        </w:r>
        <w:r w:rsidR="00E209F3" w:rsidRPr="002575C0" w:rsidDel="002575C0">
          <w:rPr>
            <w:b w:val="0"/>
            <w:rPrChange w:id="698" w:author="Ahmed Hamza" w:date="2024-07-07T20:00:00Z">
              <w:rPr>
                <w:b/>
                <w:bCs/>
              </w:rPr>
            </w:rPrChange>
          </w:rPr>
          <w:noBreakHyphen/>
        </w:r>
        <w:r w:rsidR="00E209F3" w:rsidRPr="002575C0" w:rsidDel="002575C0">
          <w:rPr>
            <w:b w:val="0"/>
            <w:rPrChange w:id="699" w:author="Ahmed Hamza" w:date="2024-07-07T20:00:00Z">
              <w:rPr>
                <w:b/>
                <w:bCs/>
                <w:noProof/>
              </w:rPr>
            </w:rPrChange>
          </w:rPr>
          <w:delText>1</w:delText>
        </w:r>
        <w:r w:rsidR="00E209F3" w:rsidRPr="002575C0" w:rsidDel="002575C0">
          <w:rPr>
            <w:b w:val="0"/>
            <w:rPrChange w:id="700" w:author="Ahmed Hamza" w:date="2024-07-07T20:00:00Z">
              <w:rPr>
                <w:rFonts w:eastAsia="MS Mincho"/>
                <w:b/>
                <w:sz w:val="24"/>
                <w:szCs w:val="24"/>
                <w:lang w:eastAsia="ja-JP"/>
              </w:rPr>
            </w:rPrChange>
          </w:rPr>
          <w:fldChar w:fldCharType="end"/>
        </w:r>
        <w:r w:rsidR="00E209F3" w:rsidRPr="002575C0" w:rsidDel="002575C0">
          <w:rPr>
            <w:b w:val="0"/>
            <w:rPrChange w:id="701" w:author="Ahmed Hamza" w:date="2024-07-07T20:00:00Z">
              <w:rPr>
                <w:rFonts w:eastAsia="MS Mincho"/>
                <w:b/>
                <w:sz w:val="24"/>
                <w:szCs w:val="24"/>
                <w:lang w:eastAsia="ja-JP"/>
              </w:rPr>
            </w:rPrChange>
          </w:rPr>
          <w:fldChar w:fldCharType="begin"/>
        </w:r>
        <w:r w:rsidR="00E209F3" w:rsidRPr="002575C0" w:rsidDel="002575C0">
          <w:rPr>
            <w:rPrChange w:id="702" w:author="Ahmed Hamza" w:date="2024-07-07T20:00:00Z">
              <w:rPr>
                <w:szCs w:val="24"/>
              </w:rPr>
            </w:rPrChange>
          </w:rPr>
          <w:delInstrText xml:space="preserve"> REF _Ref161736088 \h </w:delInstrText>
        </w:r>
        <w:r w:rsidR="002575C0" w:rsidDel="002575C0">
          <w:delInstrText xml:space="preserve"> \* MERGEFORMAT </w:delInstrText>
        </w:r>
        <w:r w:rsidR="00E209F3" w:rsidRPr="004F32F8" w:rsidDel="002575C0">
          <w:rPr>
            <w:b w:val="0"/>
          </w:rPr>
        </w:r>
        <w:r w:rsidR="00000000" w:rsidRPr="004F32F8">
          <w:rPr>
            <w:b w:val="0"/>
          </w:rPr>
          <w:fldChar w:fldCharType="separate"/>
        </w:r>
        <w:r w:rsidR="00E209F3" w:rsidRPr="002575C0" w:rsidDel="002575C0">
          <w:rPr>
            <w:b w:val="0"/>
            <w:rPrChange w:id="703" w:author="Ahmed Hamza" w:date="2024-07-07T20:00:00Z">
              <w:rPr>
                <w:rFonts w:eastAsia="MS Mincho"/>
                <w:b/>
                <w:sz w:val="24"/>
                <w:szCs w:val="24"/>
                <w:lang w:eastAsia="ja-JP"/>
              </w:rPr>
            </w:rPrChange>
          </w:rPr>
          <w:fldChar w:fldCharType="end"/>
        </w:r>
        <w:r w:rsidRPr="002575C0" w:rsidDel="002575C0">
          <w:rPr>
            <w:rPrChange w:id="704" w:author="Ahmed Hamza" w:date="2024-07-07T20:00:00Z">
              <w:rPr>
                <w:szCs w:val="24"/>
              </w:rPr>
            </w:rPrChange>
          </w:rPr>
          <w:delText>. The display-power indication metadata is computed from one representation.</w:delText>
        </w:r>
        <w:bookmarkStart w:id="705" w:name="_Toc171279102"/>
        <w:bookmarkEnd w:id="705"/>
      </w:del>
    </w:p>
    <w:p w14:paraId="06271470" w14:textId="7D73277E" w:rsidR="00E209F3" w:rsidRPr="002575C0" w:rsidDel="002575C0" w:rsidRDefault="00380619">
      <w:pPr>
        <w:pStyle w:val="Heading2"/>
        <w:rPr>
          <w:del w:id="706" w:author="Ahmed Hamza" w:date="2024-07-07T20:00:00Z"/>
        </w:rPr>
        <w:pPrChange w:id="707" w:author="Ahmed Hamza" w:date="2024-07-07T20:00:00Z">
          <w:pPr>
            <w:pStyle w:val="FigureGraphic"/>
            <w:keepNext/>
          </w:pPr>
        </w:pPrChange>
      </w:pPr>
      <w:ins w:id="708" w:author="Microsoft Word" w:date="2024-02-13T04:42:00Z">
        <w:del w:id="709" w:author="Ahmed Hamza [2]" w:date="2024-06-25T23:11:00Z">
          <w:r w:rsidRPr="00380619" w:rsidDel="00A5345D">
            <w:rPr>
              <w:b w:val="0"/>
              <w:noProof/>
            </w:rPr>
            <w:object w:dxaOrig="12445" w:dyaOrig="7237" w14:anchorId="361DC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491.15pt;height:281.3pt;mso-width-percent:0;mso-height-percent:0;mso-width-percent:0;mso-height-percent:0" o:ole="">
                <v:imagedata r:id="rId24" o:title=""/>
              </v:shape>
              <o:OLEObject Type="Embed" ProgID="Visio.Drawing.15" ShapeID="_x0000_i1032" DrawAspect="Content" ObjectID="_1781892208" r:id="rId25"/>
            </w:object>
          </w:r>
        </w:del>
      </w:ins>
      <w:bookmarkStart w:id="710" w:name="_Toc171279103"/>
      <w:bookmarkEnd w:id="710"/>
    </w:p>
    <w:p w14:paraId="3EA71949" w14:textId="165F13A4" w:rsidR="0058388A" w:rsidRPr="002575C0" w:rsidDel="002575C0" w:rsidRDefault="00E209F3">
      <w:pPr>
        <w:pStyle w:val="Heading2"/>
        <w:rPr>
          <w:del w:id="711" w:author="Ahmed Hamza" w:date="2024-07-07T20:00:00Z"/>
        </w:rPr>
        <w:pPrChange w:id="712" w:author="Ahmed Hamza" w:date="2024-07-07T20:00:00Z">
          <w:pPr>
            <w:pStyle w:val="Caption"/>
            <w:jc w:val="center"/>
          </w:pPr>
        </w:pPrChange>
      </w:pPr>
      <w:bookmarkStart w:id="713" w:name="_Ref161736107"/>
      <w:bookmarkStart w:id="714" w:name="_Ref161736088"/>
      <w:del w:id="715" w:author="Ahmed Hamza" w:date="2024-07-07T20:00:00Z">
        <w:r w:rsidRPr="002575C0" w:rsidDel="002575C0">
          <w:rPr>
            <w:rPrChange w:id="716" w:author="Ahmed Hamza" w:date="2024-07-07T20:00:00Z">
              <w:rPr>
                <w:i w:val="0"/>
                <w:iCs w:val="0"/>
              </w:rPr>
            </w:rPrChange>
          </w:rPr>
          <w:delText xml:space="preserve">Figure </w:delText>
        </w:r>
        <w:r w:rsidR="00192FC0" w:rsidRPr="002575C0" w:rsidDel="002575C0">
          <w:rPr>
            <w:b w:val="0"/>
            <w:rPrChange w:id="717" w:author="Ahmed Hamza" w:date="2024-07-07T20:00:00Z">
              <w:rPr>
                <w:rFonts w:eastAsia="MS Mincho"/>
                <w:b/>
                <w:iCs w:val="0"/>
                <w:sz w:val="24"/>
                <w:lang w:eastAsia="ja-JP"/>
              </w:rPr>
            </w:rPrChange>
          </w:rPr>
          <w:fldChar w:fldCharType="begin"/>
        </w:r>
        <w:r w:rsidR="00192FC0" w:rsidRPr="002575C0" w:rsidDel="002575C0">
          <w:rPr>
            <w:rPrChange w:id="718" w:author="Ahmed Hamza" w:date="2024-07-07T20:00:00Z">
              <w:rPr>
                <w:i w:val="0"/>
                <w:iCs w:val="0"/>
              </w:rPr>
            </w:rPrChange>
          </w:rPr>
          <w:delInstrText xml:space="preserve"> STYLEREF 1 \s </w:delInstrText>
        </w:r>
        <w:r w:rsidR="00192FC0" w:rsidRPr="002575C0" w:rsidDel="002575C0">
          <w:rPr>
            <w:b w:val="0"/>
            <w:rPrChange w:id="719" w:author="Ahmed Hamza" w:date="2024-07-07T20:00:00Z">
              <w:rPr>
                <w:rFonts w:eastAsia="MS Mincho"/>
                <w:b/>
                <w:iCs w:val="0"/>
                <w:sz w:val="24"/>
                <w:lang w:eastAsia="ja-JP"/>
              </w:rPr>
            </w:rPrChange>
          </w:rPr>
          <w:fldChar w:fldCharType="separate"/>
        </w:r>
        <w:r w:rsidR="00192FC0" w:rsidRPr="002575C0" w:rsidDel="002575C0">
          <w:rPr>
            <w:rPrChange w:id="720" w:author="Ahmed Hamza" w:date="2024-07-07T20:00:00Z">
              <w:rPr>
                <w:i w:val="0"/>
                <w:iCs w:val="0"/>
              </w:rPr>
            </w:rPrChange>
          </w:rPr>
          <w:delText>6</w:delText>
        </w:r>
        <w:r w:rsidR="00192FC0" w:rsidRPr="002575C0" w:rsidDel="002575C0">
          <w:rPr>
            <w:b w:val="0"/>
            <w:rPrChange w:id="721" w:author="Ahmed Hamza" w:date="2024-07-07T20:00:00Z">
              <w:rPr>
                <w:rFonts w:eastAsia="MS Mincho"/>
                <w:b/>
                <w:iCs w:val="0"/>
                <w:sz w:val="24"/>
                <w:lang w:eastAsia="ja-JP"/>
              </w:rPr>
            </w:rPrChange>
          </w:rPr>
          <w:fldChar w:fldCharType="end"/>
        </w:r>
        <w:r w:rsidR="00192FC0" w:rsidRPr="002575C0" w:rsidDel="002575C0">
          <w:rPr>
            <w:rPrChange w:id="722" w:author="Ahmed Hamza" w:date="2024-07-07T20:00:00Z">
              <w:rPr>
                <w:i w:val="0"/>
                <w:iCs w:val="0"/>
              </w:rPr>
            </w:rPrChange>
          </w:rPr>
          <w:noBreakHyphen/>
        </w:r>
        <w:r w:rsidR="00192FC0" w:rsidRPr="002575C0" w:rsidDel="002575C0">
          <w:rPr>
            <w:b w:val="0"/>
            <w:rPrChange w:id="723" w:author="Ahmed Hamza" w:date="2024-07-07T20:00:00Z">
              <w:rPr>
                <w:rFonts w:eastAsia="MS Mincho"/>
                <w:b/>
                <w:iCs w:val="0"/>
                <w:sz w:val="24"/>
                <w:lang w:eastAsia="ja-JP"/>
              </w:rPr>
            </w:rPrChange>
          </w:rPr>
          <w:fldChar w:fldCharType="begin"/>
        </w:r>
        <w:r w:rsidR="00192FC0" w:rsidRPr="002575C0" w:rsidDel="002575C0">
          <w:rPr>
            <w:rPrChange w:id="724" w:author="Ahmed Hamza" w:date="2024-07-07T20:00:00Z">
              <w:rPr>
                <w:i w:val="0"/>
                <w:iCs w:val="0"/>
              </w:rPr>
            </w:rPrChange>
          </w:rPr>
          <w:delInstrText xml:space="preserve"> SEQ Figure \* ARABIC \s 1 </w:delInstrText>
        </w:r>
        <w:r w:rsidR="00192FC0" w:rsidRPr="002575C0" w:rsidDel="002575C0">
          <w:rPr>
            <w:b w:val="0"/>
            <w:rPrChange w:id="725" w:author="Ahmed Hamza" w:date="2024-07-07T20:00:00Z">
              <w:rPr>
                <w:rFonts w:eastAsia="MS Mincho"/>
                <w:b/>
                <w:iCs w:val="0"/>
                <w:sz w:val="24"/>
                <w:lang w:eastAsia="ja-JP"/>
              </w:rPr>
            </w:rPrChange>
          </w:rPr>
          <w:fldChar w:fldCharType="separate"/>
        </w:r>
        <w:r w:rsidR="00192FC0" w:rsidRPr="002575C0" w:rsidDel="002575C0">
          <w:rPr>
            <w:rPrChange w:id="726" w:author="Ahmed Hamza" w:date="2024-07-07T20:00:00Z">
              <w:rPr>
                <w:i w:val="0"/>
                <w:iCs w:val="0"/>
              </w:rPr>
            </w:rPrChange>
          </w:rPr>
          <w:delText>1</w:delText>
        </w:r>
        <w:r w:rsidR="00192FC0" w:rsidRPr="002575C0" w:rsidDel="002575C0">
          <w:rPr>
            <w:b w:val="0"/>
            <w:rPrChange w:id="727" w:author="Ahmed Hamza" w:date="2024-07-07T20:00:00Z">
              <w:rPr>
                <w:rFonts w:eastAsia="MS Mincho"/>
                <w:b/>
                <w:iCs w:val="0"/>
                <w:sz w:val="24"/>
                <w:lang w:eastAsia="ja-JP"/>
              </w:rPr>
            </w:rPrChange>
          </w:rPr>
          <w:fldChar w:fldCharType="end"/>
        </w:r>
        <w:bookmarkEnd w:id="713"/>
        <w:r w:rsidRPr="002575C0" w:rsidDel="002575C0">
          <w:rPr>
            <w:rPrChange w:id="728" w:author="Ahmed Hamza" w:date="2024-07-07T20:00:00Z">
              <w:rPr>
                <w:i w:val="0"/>
                <w:iCs w:val="0"/>
              </w:rPr>
            </w:rPrChange>
          </w:rPr>
          <w:delText>: Green metadata computation and insertion</w:delText>
        </w:r>
        <w:bookmarkStart w:id="729" w:name="_Toc171279104"/>
        <w:bookmarkEnd w:id="714"/>
        <w:bookmarkEnd w:id="729"/>
      </w:del>
    </w:p>
    <w:p w14:paraId="563A2237" w14:textId="67CCB98C" w:rsidR="00254FDD" w:rsidRPr="002575C0" w:rsidDel="002575C0" w:rsidRDefault="00254FDD">
      <w:pPr>
        <w:pStyle w:val="Heading2"/>
        <w:rPr>
          <w:del w:id="730" w:author="Ahmed Hamza" w:date="2024-07-07T20:00:00Z"/>
          <w:rPrChange w:id="731" w:author="Ahmed Hamza" w:date="2024-07-07T20:00:00Z">
            <w:rPr>
              <w:del w:id="732" w:author="Ahmed Hamza" w:date="2024-07-07T20:00:00Z"/>
              <w:szCs w:val="24"/>
            </w:rPr>
          </w:rPrChange>
        </w:rPr>
        <w:pPrChange w:id="733" w:author="Ahmed Hamza" w:date="2024-07-07T20:00:00Z">
          <w:pPr>
            <w:pStyle w:val="BodyText"/>
            <w:autoSpaceDE w:val="0"/>
            <w:autoSpaceDN w:val="0"/>
            <w:adjustRightInd w:val="0"/>
          </w:pPr>
        </w:pPrChange>
      </w:pPr>
      <w:del w:id="734" w:author="Ahmed Hamza" w:date="2024-07-07T20:00:00Z">
        <w:r w:rsidRPr="002575C0" w:rsidDel="002575C0">
          <w:rPr>
            <w:rPrChange w:id="735" w:author="Ahmed Hamza" w:date="2024-07-07T20:00:00Z">
              <w:rPr>
                <w:szCs w:val="24"/>
              </w:rPr>
            </w:rPrChange>
          </w:rPr>
          <w:delText>The DOR-Ratio-Max(i) associated with each video representation i of a Segment</w:delText>
        </w:r>
        <w:r w:rsidR="00F617FC" w:rsidRPr="002575C0" w:rsidDel="002575C0">
          <w:rPr>
            <w:rPrChange w:id="736" w:author="Ahmed Hamza" w:date="2024-07-07T20:00:00Z">
              <w:rPr>
                <w:szCs w:val="24"/>
              </w:rPr>
            </w:rPrChange>
          </w:rPr>
          <w:delText xml:space="preserve"> </w:delText>
        </w:r>
        <w:r w:rsidRPr="002575C0" w:rsidDel="002575C0">
          <w:rPr>
            <w:rPrChange w:id="737" w:author="Ahmed Hamza" w:date="2024-07-07T20:00:00Z">
              <w:rPr>
                <w:szCs w:val="24"/>
              </w:rPr>
            </w:rPrChange>
          </w:rPr>
          <w:delText>is computed as the power-saving ratio from the most demanding video representation produced for the Segment, as defined in</w:delText>
        </w:r>
        <w:r w:rsidR="00574743" w:rsidRPr="002575C0" w:rsidDel="002575C0">
          <w:rPr>
            <w:rPrChange w:id="738" w:author="Ahmed Hamza" w:date="2024-07-07T20:00:00Z">
              <w:rPr>
                <w:szCs w:val="24"/>
              </w:rPr>
            </w:rPrChange>
          </w:rPr>
          <w:delText xml:space="preserve"> subclause</w:delText>
        </w:r>
        <w:r w:rsidRPr="002575C0" w:rsidDel="002575C0">
          <w:rPr>
            <w:rPrChange w:id="739" w:author="Ahmed Hamza" w:date="2024-07-07T20:00:00Z">
              <w:rPr>
                <w:szCs w:val="24"/>
              </w:rPr>
            </w:rPrChange>
          </w:rPr>
          <w:delText xml:space="preserve"> </w:delText>
        </w:r>
        <w:r w:rsidRPr="002575C0" w:rsidDel="002575C0">
          <w:rPr>
            <w:b w:val="0"/>
            <w:rPrChange w:id="740" w:author="Ahmed Hamza" w:date="2024-07-07T20:00:00Z">
              <w:rPr>
                <w:rFonts w:eastAsia="MS Mincho"/>
                <w:b/>
                <w:sz w:val="24"/>
                <w:szCs w:val="24"/>
                <w:lang w:eastAsia="ja-JP"/>
              </w:rPr>
            </w:rPrChange>
          </w:rPr>
          <w:fldChar w:fldCharType="begin"/>
        </w:r>
        <w:r w:rsidRPr="002575C0" w:rsidDel="002575C0">
          <w:rPr>
            <w:rPrChange w:id="741" w:author="Ahmed Hamza" w:date="2024-07-07T20:00:00Z">
              <w:rPr>
                <w:szCs w:val="24"/>
              </w:rPr>
            </w:rPrChange>
          </w:rPr>
          <w:delInstrText xml:space="preserve"> REF _Ref109283588 \r \h  \* MERGEFORMAT </w:delInstrText>
        </w:r>
        <w:r w:rsidRPr="004F32F8" w:rsidDel="002575C0">
          <w:rPr>
            <w:b w:val="0"/>
          </w:rPr>
        </w:r>
        <w:r w:rsidRPr="002575C0" w:rsidDel="002575C0">
          <w:rPr>
            <w:b w:val="0"/>
            <w:rPrChange w:id="742" w:author="Ahmed Hamza" w:date="2024-07-07T20:00:00Z">
              <w:rPr>
                <w:rFonts w:eastAsia="MS Mincho"/>
                <w:b/>
                <w:sz w:val="24"/>
                <w:szCs w:val="24"/>
                <w:lang w:eastAsia="ja-JP"/>
              </w:rPr>
            </w:rPrChange>
          </w:rPr>
          <w:fldChar w:fldCharType="separate"/>
        </w:r>
        <w:r w:rsidRPr="002575C0" w:rsidDel="002575C0">
          <w:rPr>
            <w:rPrChange w:id="743" w:author="Ahmed Hamza" w:date="2024-07-07T20:00:00Z">
              <w:rPr>
                <w:szCs w:val="24"/>
              </w:rPr>
            </w:rPrChange>
          </w:rPr>
          <w:delText>8.4.1</w:delText>
        </w:r>
        <w:r w:rsidRPr="002575C0" w:rsidDel="002575C0">
          <w:rPr>
            <w:b w:val="0"/>
            <w:rPrChange w:id="744" w:author="Ahmed Hamza" w:date="2024-07-07T20:00:00Z">
              <w:rPr>
                <w:rFonts w:eastAsia="MS Mincho"/>
                <w:b/>
                <w:sz w:val="24"/>
                <w:szCs w:val="24"/>
                <w:lang w:eastAsia="ja-JP"/>
              </w:rPr>
            </w:rPrChange>
          </w:rPr>
          <w:fldChar w:fldCharType="end"/>
        </w:r>
        <w:r w:rsidR="00B976A4" w:rsidRPr="002575C0" w:rsidDel="002575C0">
          <w:rPr>
            <w:rPrChange w:id="745" w:author="Ahmed Hamza" w:date="2024-07-07T20:00:00Z">
              <w:rPr>
                <w:szCs w:val="24"/>
              </w:rPr>
            </w:rPrChange>
          </w:rPr>
          <w:delText xml:space="preserve"> of ISO/IEC 23001-11</w:delText>
        </w:r>
        <w:r w:rsidRPr="002575C0" w:rsidDel="002575C0">
          <w:rPr>
            <w:rPrChange w:id="746" w:author="Ahmed Hamza" w:date="2024-07-07T20:00:00Z">
              <w:rPr>
                <w:szCs w:val="24"/>
              </w:rPr>
            </w:rPrChange>
          </w:rPr>
          <w:delText>.</w:delText>
        </w:r>
        <w:bookmarkStart w:id="747" w:name="_Toc171279105"/>
        <w:bookmarkEnd w:id="747"/>
      </w:del>
    </w:p>
    <w:p w14:paraId="0F3F8142" w14:textId="0B214FFB" w:rsidR="00254FDD" w:rsidRPr="002575C0" w:rsidDel="002575C0" w:rsidRDefault="00254FDD">
      <w:pPr>
        <w:pStyle w:val="Heading2"/>
        <w:rPr>
          <w:del w:id="748" w:author="Ahmed Hamza" w:date="2024-07-07T20:00:00Z"/>
          <w:rPrChange w:id="749" w:author="Ahmed Hamza" w:date="2024-07-07T20:00:00Z">
            <w:rPr>
              <w:del w:id="750" w:author="Ahmed Hamza" w:date="2024-07-07T20:00:00Z"/>
              <w:szCs w:val="24"/>
            </w:rPr>
          </w:rPrChange>
        </w:rPr>
        <w:pPrChange w:id="751" w:author="Ahmed Hamza" w:date="2024-07-07T20:00:00Z">
          <w:pPr>
            <w:pStyle w:val="BodyText"/>
            <w:autoSpaceDE w:val="0"/>
            <w:autoSpaceDN w:val="0"/>
            <w:adjustRightInd w:val="0"/>
          </w:pPr>
        </w:pPrChange>
      </w:pPr>
      <w:del w:id="752" w:author="Ahmed Hamza" w:date="2024-07-07T20:00:00Z">
        <w:r w:rsidRPr="002575C0" w:rsidDel="002575C0">
          <w:rPr>
            <w:rPrChange w:id="753" w:author="Ahmed Hamza" w:date="2024-07-07T20:00:00Z">
              <w:rPr>
                <w:szCs w:val="24"/>
              </w:rPr>
            </w:rPrChange>
          </w:rPr>
          <w:delText>The DOR-Ratio-Prev(i) associated with each video representation i of a Segment</w:delText>
        </w:r>
        <w:r w:rsidR="00F617FC" w:rsidRPr="002575C0" w:rsidDel="002575C0">
          <w:rPr>
            <w:rPrChange w:id="754" w:author="Ahmed Hamza" w:date="2024-07-07T20:00:00Z">
              <w:rPr>
                <w:szCs w:val="24"/>
              </w:rPr>
            </w:rPrChange>
          </w:rPr>
          <w:delText xml:space="preserve"> </w:delText>
        </w:r>
        <w:r w:rsidRPr="002575C0" w:rsidDel="002575C0">
          <w:rPr>
            <w:rPrChange w:id="755" w:author="Ahmed Hamza" w:date="2024-07-07T20:00:00Z">
              <w:rPr>
                <w:szCs w:val="24"/>
              </w:rPr>
            </w:rPrChange>
          </w:rPr>
          <w:delText>is computed as the power-saving ratio from the previous Segment</w:delText>
        </w:r>
        <w:r w:rsidR="00F617FC" w:rsidRPr="002575C0" w:rsidDel="002575C0">
          <w:rPr>
            <w:rPrChange w:id="756" w:author="Ahmed Hamza" w:date="2024-07-07T20:00:00Z">
              <w:rPr>
                <w:szCs w:val="24"/>
              </w:rPr>
            </w:rPrChange>
          </w:rPr>
          <w:delText xml:space="preserve"> </w:delText>
        </w:r>
        <w:r w:rsidRPr="002575C0" w:rsidDel="002575C0">
          <w:rPr>
            <w:rPrChange w:id="757" w:author="Ahmed Hamza" w:date="2024-07-07T20:00:00Z">
              <w:rPr>
                <w:szCs w:val="24"/>
              </w:rPr>
            </w:rPrChange>
          </w:rPr>
          <w:delText>of the same representation, as defined in</w:delText>
        </w:r>
        <w:r w:rsidR="00574743" w:rsidRPr="002575C0" w:rsidDel="002575C0">
          <w:rPr>
            <w:rPrChange w:id="758" w:author="Ahmed Hamza" w:date="2024-07-07T20:00:00Z">
              <w:rPr>
                <w:szCs w:val="24"/>
              </w:rPr>
            </w:rPrChange>
          </w:rPr>
          <w:delText xml:space="preserve"> subclause</w:delText>
        </w:r>
        <w:r w:rsidRPr="002575C0" w:rsidDel="002575C0">
          <w:rPr>
            <w:rPrChange w:id="759" w:author="Ahmed Hamza" w:date="2024-07-07T20:00:00Z">
              <w:rPr>
                <w:szCs w:val="24"/>
              </w:rPr>
            </w:rPrChange>
          </w:rPr>
          <w:delText xml:space="preserve"> </w:delText>
        </w:r>
        <w:r w:rsidRPr="002575C0" w:rsidDel="002575C0">
          <w:rPr>
            <w:b w:val="0"/>
            <w:rPrChange w:id="760" w:author="Ahmed Hamza" w:date="2024-07-07T20:00:00Z">
              <w:rPr>
                <w:rFonts w:eastAsia="MS Mincho"/>
                <w:b/>
                <w:sz w:val="24"/>
                <w:szCs w:val="24"/>
                <w:lang w:eastAsia="ja-JP"/>
              </w:rPr>
            </w:rPrChange>
          </w:rPr>
          <w:fldChar w:fldCharType="begin"/>
        </w:r>
        <w:r w:rsidRPr="002575C0" w:rsidDel="002575C0">
          <w:rPr>
            <w:rPrChange w:id="761" w:author="Ahmed Hamza" w:date="2024-07-07T20:00:00Z">
              <w:rPr>
                <w:szCs w:val="24"/>
              </w:rPr>
            </w:rPrChange>
          </w:rPr>
          <w:delInstrText xml:space="preserve"> REF _Ref109283588 \r \h  \* MERGEFORMAT </w:delInstrText>
        </w:r>
        <w:r w:rsidRPr="004F32F8" w:rsidDel="002575C0">
          <w:rPr>
            <w:b w:val="0"/>
          </w:rPr>
        </w:r>
        <w:r w:rsidRPr="002575C0" w:rsidDel="002575C0">
          <w:rPr>
            <w:b w:val="0"/>
            <w:rPrChange w:id="762" w:author="Ahmed Hamza" w:date="2024-07-07T20:00:00Z">
              <w:rPr>
                <w:rFonts w:eastAsia="MS Mincho"/>
                <w:b/>
                <w:sz w:val="24"/>
                <w:szCs w:val="24"/>
                <w:lang w:eastAsia="ja-JP"/>
              </w:rPr>
            </w:rPrChange>
          </w:rPr>
          <w:fldChar w:fldCharType="separate"/>
        </w:r>
        <w:r w:rsidRPr="002575C0" w:rsidDel="002575C0">
          <w:rPr>
            <w:rPrChange w:id="763" w:author="Ahmed Hamza" w:date="2024-07-07T20:00:00Z">
              <w:rPr>
                <w:szCs w:val="24"/>
              </w:rPr>
            </w:rPrChange>
          </w:rPr>
          <w:delText>8.4.1</w:delText>
        </w:r>
        <w:r w:rsidRPr="002575C0" w:rsidDel="002575C0">
          <w:rPr>
            <w:b w:val="0"/>
            <w:rPrChange w:id="764" w:author="Ahmed Hamza" w:date="2024-07-07T20:00:00Z">
              <w:rPr>
                <w:rFonts w:eastAsia="MS Mincho"/>
                <w:b/>
                <w:sz w:val="24"/>
                <w:szCs w:val="24"/>
                <w:lang w:eastAsia="ja-JP"/>
              </w:rPr>
            </w:rPrChange>
          </w:rPr>
          <w:fldChar w:fldCharType="end"/>
        </w:r>
        <w:r w:rsidR="00B976A4" w:rsidRPr="002575C0" w:rsidDel="002575C0">
          <w:rPr>
            <w:rPrChange w:id="765" w:author="Ahmed Hamza" w:date="2024-07-07T20:00:00Z">
              <w:rPr>
                <w:szCs w:val="24"/>
              </w:rPr>
            </w:rPrChange>
          </w:rPr>
          <w:delText xml:space="preserve"> of ISO/IEC 23001-11</w:delText>
        </w:r>
        <w:r w:rsidRPr="002575C0" w:rsidDel="002575C0">
          <w:rPr>
            <w:rPrChange w:id="766" w:author="Ahmed Hamza" w:date="2024-07-07T20:00:00Z">
              <w:rPr>
                <w:szCs w:val="24"/>
              </w:rPr>
            </w:rPrChange>
          </w:rPr>
          <w:delText>.</w:delText>
        </w:r>
        <w:bookmarkStart w:id="767" w:name="_Toc171279106"/>
        <w:bookmarkEnd w:id="767"/>
      </w:del>
    </w:p>
    <w:p w14:paraId="00D8D2FD" w14:textId="21B9F1E5" w:rsidR="00254FDD" w:rsidRPr="002575C0" w:rsidDel="002575C0" w:rsidRDefault="00254FDD">
      <w:pPr>
        <w:pStyle w:val="Heading2"/>
        <w:rPr>
          <w:del w:id="768" w:author="Ahmed Hamza" w:date="2024-07-07T20:00:00Z"/>
        </w:rPr>
        <w:pPrChange w:id="769" w:author="Ahmed Hamza" w:date="2024-07-07T20:00:00Z">
          <w:pPr>
            <w:pStyle w:val="BodyText"/>
            <w:autoSpaceDE w:val="0"/>
            <w:autoSpaceDN w:val="0"/>
            <w:adjustRightInd w:val="0"/>
          </w:pPr>
        </w:pPrChange>
      </w:pPr>
      <w:del w:id="770" w:author="Ahmed Hamza" w:date="2024-07-07T20:00:00Z">
        <w:r w:rsidRPr="002575C0" w:rsidDel="002575C0">
          <w:rPr>
            <w:rPrChange w:id="771" w:author="Ahmed Hamza" w:date="2024-07-07T20:00:00Z">
              <w:rPr>
                <w:szCs w:val="24"/>
              </w:rPr>
            </w:rPrChange>
          </w:rPr>
          <w:delText>To produce the normative green metadata DOR-Ratio-Max(i) and DOR-Ratio-Prev(i) for a given Segment, the encoding system needs to estimate the decoding complexity of each video representation, as a number of processing cycles.</w:delText>
        </w:r>
        <w:r w:rsidR="00574743" w:rsidRPr="002575C0" w:rsidDel="002575C0">
          <w:rPr>
            <w:rPrChange w:id="772" w:author="Ahmed Hamza" w:date="2024-07-07T20:00:00Z">
              <w:rPr>
                <w:szCs w:val="24"/>
              </w:rPr>
            </w:rPrChange>
          </w:rPr>
          <w:delText xml:space="preserve"> </w:delText>
        </w:r>
        <w:r w:rsidR="001B7F36" w:rsidRPr="002575C0" w:rsidDel="002575C0">
          <w:delText xml:space="preserve">Each sample which contains the DOR-Ratio values is then stored in a specific metadata file “$id$/$Time$.mp4m” (one for each Segment) using the format specified in </w:delText>
        </w:r>
      </w:del>
      <w:ins w:id="773" w:author="Ahmed Hamza [2]" w:date="2024-06-19T16:50:00Z">
        <w:del w:id="774" w:author="Ahmed Hamza" w:date="2024-07-07T20:00:00Z">
          <w:r w:rsidR="00FC75B7" w:rsidRPr="002575C0" w:rsidDel="002575C0">
            <w:delText>sub</w:delText>
          </w:r>
        </w:del>
      </w:ins>
      <w:del w:id="775" w:author="Ahmed Hamza" w:date="2024-07-07T20:00:00Z">
        <w:r w:rsidR="001B7F36" w:rsidRPr="002575C0" w:rsidDel="002575C0">
          <w:rPr>
            <w:rPrChange w:id="776" w:author="Ahmed Hamza" w:date="2024-07-07T20:00:00Z">
              <w:rPr>
                <w:rStyle w:val="stdpublisher"/>
                <w:szCs w:val="24"/>
                <w:highlight w:val="yellow"/>
              </w:rPr>
            </w:rPrChange>
          </w:rPr>
          <w:delText>ISO/IEC</w:delText>
        </w:r>
        <w:r w:rsidR="001B7F36" w:rsidRPr="002575C0" w:rsidDel="002575C0">
          <w:rPr>
            <w:rPrChange w:id="777" w:author="Ahmed Hamza" w:date="2024-07-07T20:00:00Z">
              <w:rPr>
                <w:highlight w:val="yellow"/>
              </w:rPr>
            </w:rPrChange>
          </w:rPr>
          <w:delText> </w:delText>
        </w:r>
        <w:r w:rsidR="001B7F36" w:rsidRPr="002575C0" w:rsidDel="002575C0">
          <w:rPr>
            <w:rPrChange w:id="778" w:author="Ahmed Hamza" w:date="2024-07-07T20:00:00Z">
              <w:rPr>
                <w:rStyle w:val="stddocNumber"/>
                <w:szCs w:val="24"/>
                <w:highlight w:val="yellow"/>
              </w:rPr>
            </w:rPrChange>
          </w:rPr>
          <w:delText>23001</w:delText>
        </w:r>
        <w:r w:rsidR="001B7F36" w:rsidRPr="002575C0" w:rsidDel="002575C0">
          <w:rPr>
            <w:rPrChange w:id="779" w:author="Ahmed Hamza" w:date="2024-07-07T20:00:00Z">
              <w:rPr>
                <w:highlight w:val="yellow"/>
              </w:rPr>
            </w:rPrChange>
          </w:rPr>
          <w:noBreakHyphen/>
        </w:r>
        <w:r w:rsidR="001B7F36" w:rsidRPr="002575C0" w:rsidDel="002575C0">
          <w:rPr>
            <w:rPrChange w:id="780" w:author="Ahmed Hamza" w:date="2024-07-07T20:00:00Z">
              <w:rPr>
                <w:rStyle w:val="stddocPartNumber"/>
                <w:szCs w:val="24"/>
                <w:highlight w:val="yellow"/>
              </w:rPr>
            </w:rPrChange>
          </w:rPr>
          <w:delText>10</w:delText>
        </w:r>
      </w:del>
      <w:ins w:id="781" w:author="Ahmed Hamza [2]" w:date="2024-06-19T16:23:00Z">
        <w:del w:id="782" w:author="Ahmed Hamza" w:date="2024-07-07T20:00:00Z">
          <w:r w:rsidR="00CE5FE5" w:rsidRPr="002575C0" w:rsidDel="002575C0">
            <w:rPr>
              <w:rPrChange w:id="783" w:author="Ahmed Hamza" w:date="2024-07-07T20:00:00Z">
                <w:rPr>
                  <w:rStyle w:val="stdpublisher"/>
                  <w:szCs w:val="24"/>
                </w:rPr>
              </w:rPrChange>
            </w:rPr>
            <w:delText>clause</w:delText>
          </w:r>
          <w:r w:rsidR="00135DC7" w:rsidRPr="002575C0" w:rsidDel="002575C0">
            <w:rPr>
              <w:rPrChange w:id="784" w:author="Ahmed Hamza" w:date="2024-07-07T20:00:00Z">
                <w:rPr>
                  <w:rStyle w:val="stdpublisher"/>
                  <w:szCs w:val="24"/>
                </w:rPr>
              </w:rPrChange>
            </w:rPr>
            <w:delText xml:space="preserve"> </w:delText>
          </w:r>
        </w:del>
      </w:ins>
      <w:ins w:id="785" w:author="Ahmed Hamza [2]" w:date="2024-06-19T16:24:00Z">
        <w:del w:id="786" w:author="Ahmed Hamza" w:date="2024-07-07T20:00:00Z">
          <w:r w:rsidR="00135DC7" w:rsidRPr="002575C0" w:rsidDel="002575C0">
            <w:rPr>
              <w:rPrChange w:id="787" w:author="Ahmed Hamza" w:date="2024-07-07T20:00:00Z">
                <w:rPr>
                  <w:rStyle w:val="stdpublisher"/>
                  <w:szCs w:val="24"/>
                </w:rPr>
              </w:rPrChange>
            </w:rPr>
            <w:fldChar w:fldCharType="begin"/>
          </w:r>
          <w:r w:rsidR="00135DC7" w:rsidRPr="002575C0" w:rsidDel="002575C0">
            <w:rPr>
              <w:rPrChange w:id="788" w:author="Ahmed Hamza" w:date="2024-07-07T20:00:00Z">
                <w:rPr>
                  <w:rStyle w:val="stdpublisher"/>
                  <w:szCs w:val="24"/>
                </w:rPr>
              </w:rPrChange>
            </w:rPr>
            <w:delInstrText xml:space="preserve"> REF _Ref169706690 \r \h </w:delInstrText>
          </w:r>
        </w:del>
      </w:ins>
      <w:del w:id="789" w:author="Ahmed Hamza" w:date="2024-07-07T20:00:00Z">
        <w:r w:rsidR="002575C0" w:rsidDel="002575C0">
          <w:delInstrText xml:space="preserve"> \* MERGEFORMAT </w:delInstrText>
        </w:r>
        <w:r w:rsidR="00135DC7" w:rsidRPr="004F32F8" w:rsidDel="002575C0">
          <w:rPr>
            <w:b w:val="0"/>
          </w:rPr>
        </w:r>
        <w:r w:rsidR="00135DC7" w:rsidRPr="002575C0" w:rsidDel="002575C0">
          <w:rPr>
            <w:rPrChange w:id="790" w:author="Ahmed Hamza" w:date="2024-07-07T20:00:00Z">
              <w:rPr>
                <w:rStyle w:val="stdpublisher"/>
                <w:szCs w:val="24"/>
              </w:rPr>
            </w:rPrChange>
          </w:rPr>
          <w:fldChar w:fldCharType="separate"/>
        </w:r>
      </w:del>
      <w:ins w:id="791" w:author="Ahmed Hamza [2]" w:date="2024-06-19T16:24:00Z">
        <w:del w:id="792" w:author="Ahmed Hamza" w:date="2024-07-07T20:00:00Z">
          <w:r w:rsidR="00135DC7" w:rsidRPr="002575C0" w:rsidDel="002575C0">
            <w:rPr>
              <w:rFonts w:hint="eastAsia"/>
              <w:cs/>
              <w:rPrChange w:id="793" w:author="Ahmed Hamza" w:date="2024-07-07T20:00:00Z">
                <w:rPr>
                  <w:rStyle w:val="stdpublisher"/>
                  <w:rFonts w:hint="eastAsia"/>
                  <w:szCs w:val="24"/>
                  <w:cs/>
                </w:rPr>
              </w:rPrChange>
            </w:rPr>
            <w:delText>‎</w:delText>
          </w:r>
          <w:r w:rsidR="00135DC7" w:rsidRPr="002575C0" w:rsidDel="002575C0">
            <w:rPr>
              <w:rPrChange w:id="794" w:author="Ahmed Hamza" w:date="2024-07-07T20:00:00Z">
                <w:rPr>
                  <w:rStyle w:val="stdpublisher"/>
                  <w:szCs w:val="24"/>
                </w:rPr>
              </w:rPrChange>
            </w:rPr>
            <w:delText>5.2</w:delText>
          </w:r>
          <w:r w:rsidR="00135DC7" w:rsidRPr="002575C0" w:rsidDel="002575C0">
            <w:rPr>
              <w:rPrChange w:id="795" w:author="Ahmed Hamza" w:date="2024-07-07T20:00:00Z">
                <w:rPr>
                  <w:rStyle w:val="stdpublisher"/>
                  <w:szCs w:val="24"/>
                </w:rPr>
              </w:rPrChange>
            </w:rPr>
            <w:fldChar w:fldCharType="end"/>
          </w:r>
        </w:del>
      </w:ins>
      <w:del w:id="796" w:author="Ahmed Hamza" w:date="2024-07-07T20:00:00Z">
        <w:r w:rsidR="001B7F36" w:rsidRPr="002575C0" w:rsidDel="002575C0">
          <w:delText>.</w:delText>
        </w:r>
        <w:bookmarkStart w:id="797" w:name="_Toc171279107"/>
        <w:bookmarkEnd w:id="797"/>
      </w:del>
    </w:p>
    <w:p w14:paraId="4977EA94" w14:textId="77777777" w:rsidR="00D61BCA" w:rsidRDefault="00D61BCA" w:rsidP="00D61BCA">
      <w:pPr>
        <w:pStyle w:val="Heading3"/>
      </w:pPr>
      <w:bookmarkStart w:id="798" w:name="_Toc158820488"/>
      <w:bookmarkStart w:id="799" w:name="_Toc171279108"/>
      <w:r>
        <w:t>Metadata signalling in the MPD manifest file</w:t>
      </w:r>
      <w:bookmarkEnd w:id="798"/>
      <w:bookmarkEnd w:id="799"/>
    </w:p>
    <w:p w14:paraId="131FF748" w14:textId="0B91B1F8" w:rsidR="000121F9" w:rsidRPr="00D318DE" w:rsidRDefault="000121F9" w:rsidP="000121F9">
      <w:pPr>
        <w:pStyle w:val="BodyText"/>
        <w:autoSpaceDE w:val="0"/>
        <w:autoSpaceDN w:val="0"/>
        <w:adjustRightInd w:val="0"/>
        <w:rPr>
          <w:rFonts w:eastAsia="MS Mincho"/>
          <w:szCs w:val="24"/>
        </w:rPr>
      </w:pPr>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058B5B1C"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_Ref161736263 \h </w:instrText>
      </w:r>
      <w:r w:rsidR="00A8720D" w:rsidRPr="00A8720D">
        <w:rPr>
          <w:rFonts w:eastAsia="MS Mincho"/>
          <w:szCs w:val="24"/>
          <w:rPrChange w:id="800" w:author="Ahmed Hamza [2]" w:date="2024-06-19T16:32:00Z">
            <w:rPr>
              <w:rFonts w:eastAsia="MS Mincho"/>
              <w:b/>
              <w:bCs/>
              <w:szCs w:val="24"/>
            </w:rPr>
          </w:rPrChange>
        </w:rPr>
        <w:instrText xml:space="preserve"> \* MERGEFORMAT </w:instrText>
      </w:r>
      <w:r w:rsidRPr="00A8720D">
        <w:rPr>
          <w:rFonts w:eastAsia="MS Mincho"/>
          <w:szCs w:val="24"/>
        </w:rPr>
      </w:r>
      <w:r w:rsidRPr="00A8720D">
        <w:rPr>
          <w:rFonts w:eastAsia="MS Mincho"/>
          <w:szCs w:val="24"/>
        </w:rPr>
        <w:fldChar w:fldCharType="separate"/>
      </w:r>
      <w:r w:rsidRPr="00A8720D">
        <w:rPr>
          <w:rPrChange w:id="801" w:author="Ahmed Hamza [2]" w:date="2024-06-19T16:32:00Z">
            <w:rPr>
              <w:b/>
              <w:bCs/>
            </w:rPr>
          </w:rPrChange>
        </w:rPr>
        <w:t xml:space="preserve">Figure </w:t>
      </w:r>
      <w:r w:rsidRPr="00A8720D">
        <w:rPr>
          <w:noProof/>
          <w:rPrChange w:id="802" w:author="Ahmed Hamza [2]" w:date="2024-06-19T16:32:00Z">
            <w:rPr>
              <w:b/>
              <w:bCs/>
              <w:noProof/>
            </w:rPr>
          </w:rPrChange>
        </w:rPr>
        <w:t>6</w:t>
      </w:r>
      <w:r w:rsidRPr="00A8720D">
        <w:rPr>
          <w:rPrChange w:id="803" w:author="Ahmed Hamza [2]" w:date="2024-06-19T16:32:00Z">
            <w:rPr>
              <w:b/>
              <w:bCs/>
            </w:rPr>
          </w:rPrChange>
        </w:rPr>
        <w:noBreakHyphen/>
      </w:r>
      <w:r w:rsidRPr="00A8720D">
        <w:rPr>
          <w:noProof/>
          <w:rPrChange w:id="804" w:author="Ahmed Hamza [2]" w:date="2024-06-19T16:32:00Z">
            <w:rPr>
              <w:b/>
              <w:bCs/>
              <w:noProof/>
            </w:rPr>
          </w:rPrChange>
        </w:rPr>
        <w:t>2</w:t>
      </w:r>
      <w:r w:rsidRPr="00A8720D">
        <w:rPr>
          <w:rFonts w:eastAsia="MS Mincho"/>
          <w:szCs w:val="24"/>
        </w:rPr>
        <w:fldChar w:fldCharType="end"/>
      </w:r>
      <w:r w:rsidRPr="00D318DE">
        <w:rPr>
          <w:rFonts w:eastAsia="MS Mincho"/>
          <w:szCs w:val="24"/>
        </w:rPr>
        <w:t>.</w:t>
      </w:r>
    </w:p>
    <w:p w14:paraId="57531DA4" w14:textId="77777777" w:rsidR="000121F9" w:rsidRDefault="00380619" w:rsidP="000121F9">
      <w:pPr>
        <w:pStyle w:val="FigureGraphic"/>
        <w:keepNext/>
      </w:pPr>
      <w:ins w:id="805" w:author="Microsoft Word" w:date="2024-02-13T04:42:00Z">
        <w:r>
          <w:rPr>
            <w:noProof/>
            <w:lang w:val="de-DE" w:eastAsia="de-DE"/>
          </w:rPr>
          <w:object w:dxaOrig="11970" w:dyaOrig="10756" w14:anchorId="6BD1DD86">
            <v:shape id="_x0000_i1031" type="#_x0000_t75" alt="" style="width:445.4pt;height:405.75pt;mso-width-percent:0;mso-height-percent:0;mso-width-percent:0;mso-height-percent:0" o:ole="">
              <v:imagedata r:id="rId26" o:title=""/>
            </v:shape>
            <o:OLEObject Type="Embed" ProgID="Visio.Drawing.15" ShapeID="_x0000_i1031" DrawAspect="Content" ObjectID="_1781892209" r:id="rId27"/>
          </w:object>
        </w:r>
      </w:ins>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055372C8" w14:textId="148A6D0E" w:rsidR="00D61BCA" w:rsidRDefault="00D61BCA" w:rsidP="00D61BCA">
      <w:pPr>
        <w:pStyle w:val="Heading3"/>
        <w:rPr>
          <w:del w:id="806" w:author="Ahmed Hamza [2]" w:date="2024-06-25T20:38:00Z"/>
        </w:rPr>
      </w:pPr>
      <w:bookmarkStart w:id="807" w:name="_Toc158820489"/>
      <w:commentRangeStart w:id="808"/>
      <w:del w:id="809" w:author="Ahmed Hamza [2]" w:date="2024-06-25T20:38:00Z">
        <w:r>
          <w:delText>Use of metadata at the client</w:delText>
        </w:r>
        <w:bookmarkEnd w:id="807"/>
        <w:commentRangeEnd w:id="808"/>
        <w:r w:rsidR="00F803F3">
          <w:rPr>
            <w:rStyle w:val="CommentReference"/>
            <w:rFonts w:eastAsia="Calibri"/>
            <w:b w:val="0"/>
            <w:lang w:eastAsia="en-US"/>
          </w:rPr>
          <w:commentReference w:id="808"/>
        </w:r>
        <w:bookmarkStart w:id="810" w:name="_Toc171279109"/>
        <w:bookmarkEnd w:id="810"/>
      </w:del>
    </w:p>
    <w:p w14:paraId="6F75AB38" w14:textId="4A969898" w:rsidR="0095282F" w:rsidRPr="008939A2" w:rsidRDefault="00C15583" w:rsidP="008D0782">
      <w:pPr>
        <w:rPr>
          <w:del w:id="811" w:author="Ahmed Hamza [2]" w:date="2024-06-25T20:38:00Z"/>
        </w:rPr>
      </w:pPr>
      <w:del w:id="812" w:author="Ahmed Hamza [2]" w:date="2024-06-25T20:38:00Z">
        <w:r w:rsidRPr="006B7C52">
          <w:rPr>
            <w:highlight w:val="yellow"/>
          </w:rPr>
          <w:delText>TBD</w:delText>
        </w:r>
        <w:bookmarkStart w:id="813" w:name="_Toc171279110"/>
        <w:bookmarkEnd w:id="813"/>
      </w:del>
    </w:p>
    <w:p w14:paraId="6D671E5F" w14:textId="1284BE4C" w:rsidR="00D61BCA" w:rsidRDefault="00D61BCA" w:rsidP="00D61BCA">
      <w:pPr>
        <w:pStyle w:val="Heading2"/>
      </w:pPr>
      <w:bookmarkStart w:id="814" w:name="_Toc158820490"/>
      <w:bookmarkStart w:id="815" w:name="_Toc171279111"/>
      <w:r>
        <w:t>Display Power Indication</w:t>
      </w:r>
      <w:bookmarkEnd w:id="814"/>
      <w:bookmarkEnd w:id="815"/>
    </w:p>
    <w:p w14:paraId="66BB878A" w14:textId="607E3731" w:rsidR="00D61BCA" w:rsidDel="007F0740" w:rsidRDefault="00D61BCA" w:rsidP="0039397F">
      <w:pPr>
        <w:pStyle w:val="Heading3"/>
        <w:rPr>
          <w:del w:id="816" w:author="Ahmed Hamza" w:date="2024-07-07T19:50:00Z"/>
        </w:rPr>
      </w:pPr>
      <w:del w:id="817" w:author="Ahmed Hamza" w:date="2024-07-07T19:50:00Z">
        <w:r w:rsidDel="007F0740">
          <w:delText xml:space="preserve">Metadata </w:delText>
        </w:r>
        <w:r w:rsidR="00B34299" w:rsidDel="007F0740">
          <w:delText>generation</w:delText>
        </w:r>
        <w:r w:rsidDel="007F0740">
          <w:delText xml:space="preserve"> at the server side</w:delText>
        </w:r>
        <w:bookmarkStart w:id="818" w:name="_Toc171279112"/>
        <w:bookmarkEnd w:id="818"/>
      </w:del>
    </w:p>
    <w:p w14:paraId="0BD81E49" w14:textId="6586BCA6" w:rsidR="0039397F" w:rsidRPr="00D318DE" w:rsidDel="007F0740" w:rsidRDefault="0039397F" w:rsidP="0039397F">
      <w:pPr>
        <w:pStyle w:val="BodyText"/>
        <w:autoSpaceDE w:val="0"/>
        <w:autoSpaceDN w:val="0"/>
        <w:adjustRightInd w:val="0"/>
        <w:rPr>
          <w:del w:id="819" w:author="Ahmed Hamza" w:date="2024-07-07T19:50:00Z"/>
          <w:rFonts w:eastAsia="MS Mincho"/>
          <w:szCs w:val="24"/>
        </w:rPr>
      </w:pPr>
      <w:del w:id="820" w:author="Ahmed Hamza" w:date="2024-07-07T19:50:00Z">
        <w:r w:rsidRPr="00D318DE" w:rsidDel="007F0740">
          <w:rPr>
            <w:rFonts w:eastAsia="MS Mincho"/>
            <w:szCs w:val="24"/>
          </w:rPr>
          <w:delText xml:space="preserve">The display-power indication metadata is a list </w:delText>
        </w:r>
        <w:r w:rsidRPr="000D7891" w:rsidDel="007F0740">
          <w:rPr>
            <w:rFonts w:eastAsia="MS Mincho"/>
            <w:szCs w:val="24"/>
          </w:rPr>
          <w:delText>of (ms_num_quality_levels + 1) pairs of the form (ms_max_rgb_component[ i ], ms_scaled_psnr_rgb[ i ]) as defined in</w:delText>
        </w:r>
        <w:r w:rsidR="00543849" w:rsidDel="007F0740">
          <w:rPr>
            <w:rFonts w:eastAsia="MS Mincho"/>
            <w:szCs w:val="24"/>
          </w:rPr>
          <w:delText xml:space="preserve"> subclause</w:delText>
        </w:r>
        <w:r w:rsidRPr="000D7891" w:rsidDel="007F0740">
          <w:rPr>
            <w:rFonts w:eastAsia="MS Mincho"/>
            <w:szCs w:val="24"/>
          </w:rPr>
          <w:delText xml:space="preserve"> </w:delText>
        </w:r>
        <w:r w:rsidRPr="000D7891" w:rsidDel="007F0740">
          <w:rPr>
            <w:rFonts w:eastAsia="MS Mincho"/>
            <w:szCs w:val="24"/>
          </w:rPr>
          <w:fldChar w:fldCharType="begin"/>
        </w:r>
        <w:r w:rsidRPr="000D7891" w:rsidDel="007F0740">
          <w:rPr>
            <w:rFonts w:eastAsia="MS Mincho"/>
            <w:szCs w:val="24"/>
          </w:rPr>
          <w:delInstrText xml:space="preserve"> REF _Ref109283588 \r \h </w:delInstrText>
        </w:r>
        <w:r w:rsidDel="007F0740">
          <w:rPr>
            <w:rFonts w:eastAsia="MS Mincho"/>
            <w:szCs w:val="24"/>
          </w:rPr>
          <w:delInstrText xml:space="preserve"> \* MERGEFORMAT </w:delInstrText>
        </w:r>
        <w:r w:rsidRPr="000D7891" w:rsidDel="007F0740">
          <w:rPr>
            <w:rFonts w:eastAsia="MS Mincho"/>
            <w:szCs w:val="24"/>
          </w:rPr>
        </w:r>
        <w:r w:rsidRPr="000D7891" w:rsidDel="007F0740">
          <w:rPr>
            <w:rFonts w:eastAsia="MS Mincho"/>
            <w:szCs w:val="24"/>
          </w:rPr>
          <w:fldChar w:fldCharType="separate"/>
        </w:r>
        <w:r w:rsidDel="007F0740">
          <w:rPr>
            <w:rFonts w:eastAsia="MS Mincho"/>
            <w:szCs w:val="24"/>
          </w:rPr>
          <w:delText>8.4.1</w:delText>
        </w:r>
        <w:r w:rsidRPr="000D7891" w:rsidDel="007F0740">
          <w:rPr>
            <w:rFonts w:eastAsia="MS Mincho"/>
            <w:szCs w:val="24"/>
          </w:rPr>
          <w:fldChar w:fldCharType="end"/>
        </w:r>
        <w:r w:rsidR="00AC6B70" w:rsidDel="007F0740">
          <w:rPr>
            <w:rFonts w:eastAsia="MS Mincho"/>
            <w:szCs w:val="24"/>
          </w:rPr>
          <w:delText xml:space="preserve"> </w:delText>
        </w:r>
        <w:r w:rsidR="00AC6B70" w:rsidRPr="008D0782" w:rsidDel="007F0740">
          <w:rPr>
            <w:rFonts w:eastAsia="MS Mincho"/>
            <w:szCs w:val="24"/>
          </w:rPr>
          <w:delText>of ISO/IEC 23001-11</w:delText>
        </w:r>
        <w:r w:rsidRPr="000D7891" w:rsidDel="007F0740">
          <w:rPr>
            <w:rFonts w:eastAsia="MS Mincho"/>
            <w:szCs w:val="24"/>
          </w:rPr>
          <w:delText>. This metadata is produced without considering any constraint on max_variation, the maximal</w:delText>
        </w:r>
        <w:r w:rsidRPr="00D318DE" w:rsidDel="007F0740">
          <w:rPr>
            <w:rFonts w:eastAsia="MS Mincho"/>
            <w:szCs w:val="24"/>
          </w:rPr>
          <w:delText xml:space="preserve"> backlight variation between two successive frames. It is also assumed that the backlight can be updated on each frame so that constant_backlight_voltage_time_interval is the inter-frame interval. Therefore</w:delText>
        </w:r>
        <w:r w:rsidDel="007F0740">
          <w:rPr>
            <w:rFonts w:eastAsia="MS Mincho"/>
            <w:szCs w:val="24"/>
          </w:rPr>
          <w:delText>,</w:delText>
        </w:r>
        <w:r w:rsidRPr="00D318DE" w:rsidDel="007F0740">
          <w:rPr>
            <w:rFonts w:eastAsia="MS Mincho"/>
            <w:szCs w:val="24"/>
          </w:rPr>
          <w:delText xml:space="preserve"> the display power-indication metadata provides the maximum power saving for a given quality level.</w:delText>
        </w:r>
        <w:bookmarkStart w:id="821" w:name="_Toc171279113"/>
        <w:bookmarkEnd w:id="821"/>
      </w:del>
    </w:p>
    <w:p w14:paraId="3B047E30" w14:textId="054850FD" w:rsidR="0039397F" w:rsidRPr="00506C49" w:rsidDel="007F0740" w:rsidRDefault="000634E4" w:rsidP="004069D9">
      <w:pPr>
        <w:rPr>
          <w:del w:id="822" w:author="Ahmed Hamza" w:date="2024-07-07T19:50:00Z"/>
        </w:rPr>
      </w:pPr>
      <w:del w:id="823" w:author="Ahmed Hamza" w:date="2024-07-07T19:50:00Z">
        <w:r w:rsidRPr="00D318DE" w:rsidDel="007F0740">
          <w:rPr>
            <w:rFonts w:eastAsia="MS Mincho"/>
            <w:szCs w:val="24"/>
          </w:rPr>
          <w:delText xml:space="preserve">The display-power indication metadata is stored in a specific metadata file “$id$/$Time$.mp4m” (one for each </w:delText>
        </w:r>
        <w:r w:rsidDel="007F0740">
          <w:rPr>
            <w:rFonts w:eastAsia="MS Mincho"/>
            <w:szCs w:val="24"/>
          </w:rPr>
          <w:delText>Segment</w:delText>
        </w:r>
        <w:r w:rsidRPr="00D318DE" w:rsidDel="007F0740">
          <w:rPr>
            <w:rFonts w:eastAsia="MS Mincho"/>
            <w:szCs w:val="24"/>
          </w:rPr>
          <w:delText xml:space="preserve">) using the format specified in </w:delText>
        </w:r>
        <w:r w:rsidDel="007F0740">
          <w:rPr>
            <w:rStyle w:val="stdpublisher"/>
            <w:szCs w:val="24"/>
          </w:rPr>
          <w:delText xml:space="preserve">subclause </w:delText>
        </w:r>
        <w:r w:rsidDel="007F0740">
          <w:rPr>
            <w:rStyle w:val="stdpublisher"/>
            <w:szCs w:val="24"/>
          </w:rPr>
          <w:fldChar w:fldCharType="begin"/>
        </w:r>
        <w:r w:rsidDel="007F0740">
          <w:rPr>
            <w:rStyle w:val="stdpublisher"/>
            <w:szCs w:val="24"/>
          </w:rPr>
          <w:delInstrText xml:space="preserve"> REF _Ref164174819 \r \h </w:delInstrText>
        </w:r>
        <w:r w:rsidDel="007F0740">
          <w:rPr>
            <w:rStyle w:val="stdpublisher"/>
            <w:szCs w:val="24"/>
          </w:rPr>
        </w:r>
        <w:r w:rsidDel="007F0740">
          <w:rPr>
            <w:rStyle w:val="stdpublisher"/>
            <w:szCs w:val="24"/>
          </w:rPr>
          <w:fldChar w:fldCharType="separate"/>
        </w:r>
        <w:r w:rsidDel="007F0740">
          <w:rPr>
            <w:rStyle w:val="stdpublisher"/>
            <w:rFonts w:hint="eastAsia"/>
            <w:szCs w:val="24"/>
            <w:cs/>
          </w:rPr>
          <w:delText>‎</w:delText>
        </w:r>
        <w:r w:rsidDel="007F0740">
          <w:rPr>
            <w:rStyle w:val="stdpublisher"/>
            <w:szCs w:val="24"/>
          </w:rPr>
          <w:delText>5.3.1</w:delText>
        </w:r>
        <w:r w:rsidDel="007F0740">
          <w:rPr>
            <w:rStyle w:val="stdpublisher"/>
            <w:szCs w:val="24"/>
          </w:rPr>
          <w:fldChar w:fldCharType="end"/>
        </w:r>
        <w:r w:rsidRPr="00D318DE" w:rsidDel="007F0740">
          <w:rPr>
            <w:rFonts w:eastAsia="MS Mincho"/>
            <w:szCs w:val="24"/>
          </w:rPr>
          <w:delText>.</w:delText>
        </w:r>
        <w:bookmarkStart w:id="824" w:name="_Toc171279114"/>
        <w:bookmarkEnd w:id="824"/>
      </w:del>
    </w:p>
    <w:p w14:paraId="434BB092" w14:textId="77777777" w:rsidR="00D61BCA" w:rsidRDefault="00D61BCA" w:rsidP="0039397F">
      <w:pPr>
        <w:pStyle w:val="Heading3"/>
      </w:pPr>
      <w:bookmarkStart w:id="825" w:name="_Toc171279115"/>
      <w:r>
        <w:t>Metadata signalling in the MPD manifest file</w:t>
      </w:r>
      <w:bookmarkEnd w:id="825"/>
    </w:p>
    <w:p w14:paraId="22FC9D2B" w14:textId="4FADEB51" w:rsidR="004A5522" w:rsidRDefault="004A5522" w:rsidP="004A5522">
      <w:pPr>
        <w:rPr>
          <w:rFonts w:eastAsia="MS Mincho"/>
          <w:szCs w:val="24"/>
        </w:rPr>
      </w:pPr>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sidRPr="00A8720D">
        <w:rPr>
          <w:rFonts w:eastAsia="MS Mincho"/>
          <w:szCs w:val="24"/>
        </w:rPr>
        <w:fldChar w:fldCharType="begin"/>
      </w:r>
      <w:r w:rsidRPr="00A8720D">
        <w:rPr>
          <w:rFonts w:eastAsia="MS Mincho"/>
          <w:szCs w:val="24"/>
        </w:rPr>
        <w:instrText xml:space="preserve"> REF _Ref161736638 \h </w:instrText>
      </w:r>
      <w:r w:rsidR="00A8720D" w:rsidRPr="00A8720D">
        <w:rPr>
          <w:rFonts w:eastAsia="MS Mincho"/>
          <w:szCs w:val="24"/>
          <w:rPrChange w:id="826" w:author="Ahmed Hamza [2]" w:date="2024-06-19T16:32:00Z">
            <w:rPr>
              <w:rFonts w:eastAsia="MS Mincho"/>
              <w:b/>
              <w:bCs/>
              <w:szCs w:val="24"/>
            </w:rPr>
          </w:rPrChange>
        </w:rPr>
        <w:instrText xml:space="preserve"> \* MERGEFORMAT </w:instrText>
      </w:r>
      <w:r w:rsidRPr="00A8720D">
        <w:rPr>
          <w:rFonts w:eastAsia="MS Mincho"/>
          <w:szCs w:val="24"/>
        </w:rPr>
      </w:r>
      <w:r w:rsidRPr="00A8720D">
        <w:rPr>
          <w:rFonts w:eastAsia="MS Mincho"/>
          <w:szCs w:val="24"/>
        </w:rPr>
        <w:fldChar w:fldCharType="separate"/>
      </w:r>
      <w:r w:rsidRPr="00A8720D">
        <w:rPr>
          <w:rPrChange w:id="827" w:author="Ahmed Hamza [2]" w:date="2024-06-19T16:32:00Z">
            <w:rPr>
              <w:b/>
              <w:bCs/>
            </w:rPr>
          </w:rPrChange>
        </w:rPr>
        <w:t xml:space="preserve">Figure </w:t>
      </w:r>
      <w:r w:rsidRPr="00A8720D">
        <w:rPr>
          <w:noProof/>
          <w:rPrChange w:id="828" w:author="Ahmed Hamza [2]" w:date="2024-06-19T16:32:00Z">
            <w:rPr>
              <w:b/>
              <w:bCs/>
              <w:noProof/>
            </w:rPr>
          </w:rPrChange>
        </w:rPr>
        <w:t>6</w:t>
      </w:r>
      <w:r w:rsidRPr="00A8720D">
        <w:rPr>
          <w:rPrChange w:id="829" w:author="Ahmed Hamza [2]" w:date="2024-06-19T16:32:00Z">
            <w:rPr>
              <w:b/>
              <w:bCs/>
            </w:rPr>
          </w:rPrChange>
        </w:rPr>
        <w:noBreakHyphen/>
      </w:r>
      <w:r w:rsidRPr="00A8720D">
        <w:rPr>
          <w:noProof/>
          <w:rPrChange w:id="830" w:author="Ahmed Hamza [2]" w:date="2024-06-19T16:32:00Z">
            <w:rPr>
              <w:b/>
              <w:bCs/>
              <w:noProof/>
            </w:rPr>
          </w:rPrChange>
        </w:rPr>
        <w:t>3</w:t>
      </w:r>
      <w:r w:rsidRPr="00A8720D">
        <w:rPr>
          <w:rFonts w:eastAsia="MS Mincho"/>
          <w:szCs w:val="24"/>
        </w:rPr>
        <w:fldChar w:fldCharType="end"/>
      </w:r>
      <w:r w:rsidRPr="00D318DE">
        <w:rPr>
          <w:rFonts w:eastAsia="MS Mincho"/>
          <w:szCs w:val="24"/>
        </w:rPr>
        <w:t>.</w:t>
      </w:r>
    </w:p>
    <w:p w14:paraId="502652E3" w14:textId="77777777" w:rsidR="004A5522" w:rsidRDefault="00380619" w:rsidP="004A5522">
      <w:pPr>
        <w:pStyle w:val="FigureGraphic"/>
        <w:keepNext/>
      </w:pPr>
      <w:ins w:id="831" w:author="Microsoft Word" w:date="2024-02-13T04:42:00Z">
        <w:r>
          <w:rPr>
            <w:noProof/>
            <w:lang w:val="de-DE" w:eastAsia="de-DE"/>
          </w:rPr>
          <w:object w:dxaOrig="12145" w:dyaOrig="9985" w14:anchorId="702DD664">
            <v:shape id="_x0000_i1030" type="#_x0000_t75" alt="" style="width:451.55pt;height:373.4pt;mso-width-percent:0;mso-height-percent:0;mso-width-percent:0;mso-height-percent:0" o:ole="">
              <v:imagedata r:id="rId28" o:title=""/>
            </v:shape>
            <o:OLEObject Type="Embed" ProgID="Visio.Drawing.15" ShapeID="_x0000_i1030" DrawAspect="Content" ObjectID="_1781892210" r:id="rId29"/>
          </w:object>
        </w:r>
      </w:ins>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r w:rsidR="008D0782">
        <w:rPr>
          <w:b/>
          <w:bCs/>
          <w:i w:val="0"/>
          <w:iCs w:val="0"/>
          <w:sz w:val="22"/>
          <w:szCs w:val="22"/>
        </w:rPr>
        <w:t>.</w:t>
      </w:r>
    </w:p>
    <w:p w14:paraId="5BF10BF3" w14:textId="1354458B" w:rsidR="00254149" w:rsidRPr="00506C49" w:rsidRDefault="00254149" w:rsidP="004069D9"/>
    <w:p w14:paraId="1774628F" w14:textId="227813C4" w:rsidR="00D61BCA" w:rsidRDefault="00A83117" w:rsidP="0039397F">
      <w:pPr>
        <w:pStyle w:val="Heading3"/>
        <w:rPr>
          <w:del w:id="832" w:author="Ahmed Hamza [2]" w:date="2024-06-25T23:10:00Z"/>
        </w:rPr>
      </w:pPr>
      <w:ins w:id="833" w:author="Ahmed Hamza [2]" w:date="2024-06-24T08:00:00Z">
        <w:del w:id="834" w:author="Ahmed Hamza [2]" w:date="2024-06-25T23:10:00Z">
          <w:r w:rsidDel="00D204C4">
            <w:delText xml:space="preserve"> </w:delText>
          </w:r>
        </w:del>
      </w:ins>
      <w:del w:id="835" w:author="Ahmed Hamza [2]" w:date="2024-06-25T23:10:00Z">
        <w:r w:rsidR="00D61BCA">
          <w:delText>Use of metadata at the client</w:delText>
        </w:r>
        <w:bookmarkStart w:id="836" w:name="_Toc171279116"/>
        <w:bookmarkEnd w:id="836"/>
      </w:del>
    </w:p>
    <w:p w14:paraId="3C444DA6" w14:textId="00E25FF6" w:rsidR="00EB3931" w:rsidRPr="00D318DE" w:rsidRDefault="00EB3931" w:rsidP="00EB3931">
      <w:pPr>
        <w:pStyle w:val="BodyText"/>
        <w:autoSpaceDE w:val="0"/>
        <w:autoSpaceDN w:val="0"/>
        <w:adjustRightInd w:val="0"/>
        <w:rPr>
          <w:del w:id="837" w:author="Ahmed Hamza [2]" w:date="2024-06-25T20:39:00Z"/>
          <w:rFonts w:eastAsia="MS Mincho"/>
          <w:szCs w:val="24"/>
        </w:rPr>
      </w:pPr>
      <w:del w:id="838" w:author="Ahmed Hamza [2]" w:date="2024-06-25T20:39:00Z">
        <w:r w:rsidRPr="00D318DE">
          <w:rPr>
            <w:rFonts w:eastAsia="MS Mincho"/>
            <w:szCs w:val="24"/>
          </w:rPr>
          <w:delText xml:space="preserve">The client (player/decoder) can determine its remaining battery life based on the energy consumption of the current </w:delText>
        </w:r>
        <w:r>
          <w:rPr>
            <w:rFonts w:eastAsia="MS Mincho"/>
            <w:szCs w:val="24"/>
          </w:rPr>
          <w:delText>representation</w:delText>
        </w:r>
        <w:r w:rsidRPr="00D318DE">
          <w:rPr>
            <w:rFonts w:eastAsia="MS Mincho"/>
            <w:szCs w:val="24"/>
          </w:rPr>
          <w:delTex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delText>
        </w:r>
        <w:r>
          <w:rPr>
            <w:rFonts w:eastAsia="MS Mincho"/>
            <w:szCs w:val="24"/>
          </w:rPr>
          <w:delText>representation</w:delText>
        </w:r>
        <w:r w:rsidRPr="00D318DE">
          <w:rPr>
            <w:rFonts w:eastAsia="MS Mincho"/>
            <w:szCs w:val="24"/>
          </w:rPr>
          <w:delText>.</w:delText>
        </w:r>
        <w:bookmarkStart w:id="839" w:name="_Toc171279117"/>
        <w:bookmarkEnd w:id="839"/>
      </w:del>
    </w:p>
    <w:p w14:paraId="2363A9B4" w14:textId="2E8ED6FD" w:rsidR="00EB3931" w:rsidRPr="00D318DE" w:rsidRDefault="00EB3931" w:rsidP="00EB3931">
      <w:pPr>
        <w:pStyle w:val="BodyText"/>
        <w:autoSpaceDE w:val="0"/>
        <w:autoSpaceDN w:val="0"/>
        <w:adjustRightInd w:val="0"/>
        <w:rPr>
          <w:del w:id="840" w:author="Ahmed Hamza [2]" w:date="2024-06-25T20:39:00Z"/>
          <w:rFonts w:eastAsia="MS Mincho"/>
          <w:szCs w:val="24"/>
        </w:rPr>
      </w:pPr>
      <w:del w:id="841" w:author="Ahmed Hamza [2]" w:date="2024-06-25T20:39:00Z">
        <w:r w:rsidRPr="00D318DE">
          <w:rPr>
            <w:rFonts w:eastAsia="MS Mincho"/>
            <w:szCs w:val="24"/>
          </w:rPr>
          <w:delText xml:space="preserve">Using the following information, the terminal can determine (for the next </w:delText>
        </w:r>
        <w:r>
          <w:rPr>
            <w:rFonts w:eastAsia="MS Mincho"/>
            <w:szCs w:val="24"/>
          </w:rPr>
          <w:delText>Segment</w:delText>
        </w:r>
        <w:r w:rsidRPr="00D318DE">
          <w:rPr>
            <w:rFonts w:eastAsia="MS Mincho"/>
            <w:szCs w:val="24"/>
          </w:rPr>
          <w:delText>) the best power-saving allocation strategy for the decoder and for the display:</w:delText>
        </w:r>
        <w:bookmarkStart w:id="842" w:name="_Toc171279118"/>
        <w:bookmarkEnd w:id="842"/>
      </w:del>
    </w:p>
    <w:p w14:paraId="41723469" w14:textId="42F8E7DF" w:rsidR="00EB3931" w:rsidRPr="00D318DE" w:rsidRDefault="00EB3931" w:rsidP="00EB3931">
      <w:pPr>
        <w:pStyle w:val="ListContinue1"/>
        <w:rPr>
          <w:del w:id="843" w:author="Ahmed Hamza [2]" w:date="2024-06-25T20:39:00Z"/>
        </w:rPr>
      </w:pPr>
      <w:del w:id="844" w:author="Ahmed Hamza [2]" w:date="2024-06-25T20:39:00Z">
        <w:r w:rsidRPr="00D318DE">
          <w:delText>—</w:delText>
        </w:r>
        <w:r w:rsidRPr="00D318DE">
          <w:tab/>
          <w:delText xml:space="preserve">the decoder-power saving ratio of all available video </w:delText>
        </w:r>
        <w:r>
          <w:delText>representation</w:delText>
        </w:r>
        <w:r w:rsidRPr="00D318DE">
          <w:delText xml:space="preserve">s in the next </w:delText>
        </w:r>
        <w:r>
          <w:rPr>
            <w:rFonts w:eastAsia="MS Mincho"/>
            <w:szCs w:val="24"/>
          </w:rPr>
          <w:delText>Segment</w:delText>
        </w:r>
        <w:r w:rsidR="00221C77">
          <w:rPr>
            <w:rFonts w:eastAsia="MS Mincho"/>
            <w:szCs w:val="24"/>
          </w:rPr>
          <w:delText xml:space="preserve"> </w:delText>
        </w:r>
        <w:r w:rsidRPr="00D318DE">
          <w:delText xml:space="preserve">from the current (selected) </w:delText>
        </w:r>
        <w:r>
          <w:delText>representation</w:delText>
        </w:r>
        <w:r w:rsidRPr="00D318DE">
          <w:delText xml:space="preserve"> in the previous </w:delText>
        </w:r>
        <w:r>
          <w:rPr>
            <w:rFonts w:eastAsia="MS Mincho"/>
            <w:szCs w:val="24"/>
          </w:rPr>
          <w:delText>Segment</w:delText>
        </w:r>
        <w:r w:rsidRPr="00D318DE">
          <w:delText>,</w:delText>
        </w:r>
        <w:bookmarkStart w:id="845" w:name="_Toc171279119"/>
        <w:bookmarkEnd w:id="845"/>
      </w:del>
    </w:p>
    <w:p w14:paraId="555167B3" w14:textId="0F447C1A" w:rsidR="00EB3931" w:rsidRPr="00D318DE" w:rsidRDefault="00EB3931" w:rsidP="00EB3931">
      <w:pPr>
        <w:pStyle w:val="ListContinue1"/>
        <w:rPr>
          <w:del w:id="846" w:author="Ahmed Hamza [2]" w:date="2024-06-25T20:39:00Z"/>
        </w:rPr>
      </w:pPr>
      <w:del w:id="847" w:author="Ahmed Hamza [2]" w:date="2024-06-25T20:39:00Z">
        <w:r w:rsidRPr="00D318DE">
          <w:delText>—</w:delText>
        </w:r>
        <w:r w:rsidRPr="00D318DE">
          <w:tab/>
          <w:delText xml:space="preserve">the impact of RGB component scaling on video quality for the next </w:delText>
        </w:r>
        <w:r>
          <w:rPr>
            <w:rFonts w:eastAsia="MS Mincho"/>
            <w:szCs w:val="24"/>
          </w:rPr>
          <w:delText>Segment</w:delText>
        </w:r>
        <w:r w:rsidRPr="00D318DE">
          <w:delText>,</w:delText>
        </w:r>
        <w:bookmarkStart w:id="848" w:name="_Toc171279120"/>
        <w:bookmarkEnd w:id="848"/>
      </w:del>
    </w:p>
    <w:p w14:paraId="2F0429C7" w14:textId="05BD0873" w:rsidR="00EB3931" w:rsidRPr="00D318DE" w:rsidRDefault="00EB3931" w:rsidP="00EB3931">
      <w:pPr>
        <w:pStyle w:val="ListContinue1"/>
        <w:rPr>
          <w:del w:id="849" w:author="Ahmed Hamza [2]" w:date="2024-06-25T20:39:00Z"/>
        </w:rPr>
      </w:pPr>
      <w:del w:id="850" w:author="Ahmed Hamza [2]" w:date="2024-06-25T20:39:00Z">
        <w:r w:rsidRPr="00D318DE">
          <w:delText>—</w:delText>
        </w:r>
        <w:r w:rsidRPr="00D318DE">
          <w:tab/>
          <w:delText xml:space="preserve">for the last </w:delText>
        </w:r>
        <w:r>
          <w:rPr>
            <w:rFonts w:eastAsia="MS Mincho"/>
            <w:szCs w:val="24"/>
          </w:rPr>
          <w:delText>Segments</w:delText>
        </w:r>
        <w:r w:rsidRPr="00D318DE">
          <w:delText>, the decoder and display consumption as a fraction of the total consumption.</w:delText>
        </w:r>
        <w:bookmarkStart w:id="851" w:name="_Toc171279121"/>
        <w:bookmarkEnd w:id="851"/>
      </w:del>
    </w:p>
    <w:p w14:paraId="4DC37269" w14:textId="127BFCF4" w:rsidR="00EB3931" w:rsidRPr="00D318DE" w:rsidRDefault="00EB3931" w:rsidP="00EB3931">
      <w:pPr>
        <w:pStyle w:val="BodyText"/>
        <w:autoSpaceDE w:val="0"/>
        <w:autoSpaceDN w:val="0"/>
        <w:adjustRightInd w:val="0"/>
        <w:rPr>
          <w:del w:id="852" w:author="Ahmed Hamza [2]" w:date="2024-06-25T20:39:00Z"/>
          <w:rFonts w:eastAsia="MS Mincho"/>
          <w:szCs w:val="24"/>
        </w:rPr>
      </w:pPr>
      <w:del w:id="853" w:author="Ahmed Hamza [2]" w:date="2024-06-25T20:39:00Z">
        <w:r w:rsidRPr="00D318DE">
          <w:rPr>
            <w:rFonts w:eastAsia="MS Mincho"/>
            <w:szCs w:val="24"/>
          </w:rPr>
          <w:delText xml:space="preserve">From this information, the terminal determines which </w:delText>
        </w:r>
        <w:r>
          <w:rPr>
            <w:rFonts w:eastAsia="MS Mincho"/>
            <w:szCs w:val="24"/>
          </w:rPr>
          <w:delText>representation</w:delText>
        </w:r>
        <w:r w:rsidRPr="00D318DE">
          <w:rPr>
            <w:rFonts w:eastAsia="MS Mincho"/>
            <w:szCs w:val="24"/>
          </w:rPr>
          <w:delText xml:space="preserve"> it needs to download and what is the appropriate scaling of RGB components for this </w:delText>
        </w:r>
        <w:r>
          <w:rPr>
            <w:rFonts w:eastAsia="MS Mincho"/>
            <w:szCs w:val="24"/>
          </w:rPr>
          <w:delText>representation</w:delText>
        </w:r>
        <w:r w:rsidRPr="00D318DE">
          <w:rPr>
            <w:rFonts w:eastAsia="MS Mincho"/>
            <w:szCs w:val="24"/>
          </w:rPr>
          <w:delText>.</w:delText>
        </w:r>
        <w:bookmarkStart w:id="854" w:name="_Toc171279122"/>
        <w:bookmarkEnd w:id="854"/>
      </w:del>
    </w:p>
    <w:p w14:paraId="5E090C0C" w14:textId="5BBE2B23" w:rsidR="00EB3931" w:rsidRPr="00D318DE" w:rsidRDefault="00EB3931" w:rsidP="00EB3931">
      <w:pPr>
        <w:pStyle w:val="BodyText"/>
        <w:autoSpaceDE w:val="0"/>
        <w:autoSpaceDN w:val="0"/>
        <w:adjustRightInd w:val="0"/>
        <w:rPr>
          <w:del w:id="855" w:author="Ahmed Hamza [2]" w:date="2024-06-25T20:39:00Z"/>
          <w:rFonts w:eastAsia="MS Mincho"/>
          <w:szCs w:val="24"/>
        </w:rPr>
      </w:pPr>
      <w:del w:id="856" w:author="Ahmed Hamza [2]" w:date="2024-06-25T20:39:00Z">
        <w:r>
          <w:rPr>
            <w:rFonts w:eastAsia="MS Mincho"/>
            <w:szCs w:val="24"/>
          </w:rPr>
          <w:delText>It is o</w:delText>
        </w:r>
        <w:r w:rsidRPr="00D318DE">
          <w:rPr>
            <w:rFonts w:eastAsia="MS Mincho"/>
            <w:szCs w:val="24"/>
          </w:rPr>
          <w:delText>bserve</w:delText>
        </w:r>
        <w:r>
          <w:rPr>
            <w:rFonts w:eastAsia="MS Mincho"/>
            <w:szCs w:val="24"/>
          </w:rPr>
          <w:delText>d</w:delText>
        </w:r>
        <w:r w:rsidRPr="00D318DE">
          <w:rPr>
            <w:rFonts w:eastAsia="MS Mincho"/>
            <w:szCs w:val="24"/>
          </w:rPr>
          <w:delText xml:space="preserve"> that the decoder-power saving ratio of all available video </w:delText>
        </w:r>
        <w:r>
          <w:rPr>
            <w:rFonts w:eastAsia="MS Mincho"/>
            <w:szCs w:val="24"/>
          </w:rPr>
          <w:delText>representation</w:delText>
        </w:r>
        <w:r w:rsidRPr="00D318DE">
          <w:rPr>
            <w:rFonts w:eastAsia="MS Mincho"/>
            <w:szCs w:val="24"/>
          </w:rPr>
          <w:delText xml:space="preserve">s from the current </w:delText>
        </w:r>
        <w:r>
          <w:rPr>
            <w:rFonts w:eastAsia="MS Mincho"/>
            <w:szCs w:val="24"/>
          </w:rPr>
          <w:delText>representation</w:delText>
        </w:r>
        <w:r w:rsidRPr="00D318DE">
          <w:rPr>
            <w:rFonts w:eastAsia="MS Mincho"/>
            <w:szCs w:val="24"/>
          </w:rPr>
          <w:delText xml:space="preserve"> in the previous </w:delText>
        </w:r>
        <w:r>
          <w:rPr>
            <w:rFonts w:eastAsia="MS Mincho"/>
            <w:szCs w:val="24"/>
          </w:rPr>
          <w:delText>Segment i</w:delText>
        </w:r>
        <w:r w:rsidRPr="00D318DE">
          <w:rPr>
            <w:rFonts w:eastAsia="MS Mincho"/>
            <w:szCs w:val="24"/>
          </w:rPr>
          <w:delText xml:space="preserve">s not directly given by the power-indication metadata. At the server, what is given is a list of two decoder operations reduction ratios per video </w:delText>
        </w:r>
        <w:r>
          <w:rPr>
            <w:rFonts w:eastAsia="MS Mincho"/>
            <w:szCs w:val="24"/>
          </w:rPr>
          <w:delText>representation</w:delText>
        </w:r>
        <w:r w:rsidRPr="00D318DE">
          <w:rPr>
            <w:rFonts w:eastAsia="MS Mincho"/>
            <w:szCs w:val="24"/>
          </w:rPr>
          <w:delText>:</w:delText>
        </w:r>
        <w:bookmarkStart w:id="857" w:name="_Toc171279123"/>
        <w:bookmarkEnd w:id="857"/>
      </w:del>
    </w:p>
    <w:p w14:paraId="1C200366" w14:textId="6B2691EB" w:rsidR="00EB3931" w:rsidRPr="003E01D9" w:rsidRDefault="00EB3931" w:rsidP="00EB3931">
      <w:pPr>
        <w:pStyle w:val="ListContinue1"/>
        <w:rPr>
          <w:del w:id="858" w:author="Ahmed Hamza [2]" w:date="2024-06-25T20:39:00Z"/>
        </w:rPr>
      </w:pPr>
      <w:del w:id="859" w:author="Ahmed Hamza [2]" w:date="2024-06-25T20:39:00Z">
        <w:r w:rsidRPr="00706C17">
          <w:delText>—</w:delText>
        </w:r>
        <w:r w:rsidRPr="00706C17">
          <w:tab/>
          <w:delText xml:space="preserve">the first </w:delText>
        </w:r>
        <w:r w:rsidRPr="003E01D9">
          <w:delText>one is the ratio of each representation from the most energy-consuming one at a given period of time</w:delText>
        </w:r>
        <w:r>
          <w:delText xml:space="preserve"> </w:delText>
        </w:r>
        <w:r w:rsidRPr="00802EFE">
          <w:rPr>
            <w:i/>
            <w:iCs/>
          </w:rPr>
          <w:delText>T</w:delText>
        </w:r>
        <w:r w:rsidRPr="003E01D9">
          <w:delText xml:space="preserve"> (dash arrow</w:delText>
        </w:r>
        <w:r>
          <w:delText>s</w:delText>
        </w:r>
        <w:r w:rsidRPr="003E01D9">
          <w:delText xml:space="preserve"> in</w:delText>
        </w:r>
        <w:r w:rsidR="003F6A0C">
          <w:delText xml:space="preserve"> </w:delText>
        </w:r>
        <w:r w:rsidR="003F6A0C" w:rsidRPr="00A8720D" w:rsidDel="004A33D6">
          <w:fldChar w:fldCharType="begin"/>
        </w:r>
        <w:r w:rsidR="003F6A0C" w:rsidRPr="00A8720D" w:rsidDel="004A33D6">
          <w:delInstrText xml:space="preserve"> REF _Ref161736938 \h </w:delInstrText>
        </w:r>
        <w:r w:rsidR="00A8720D" w:rsidRPr="00A8720D" w:rsidDel="004A33D6">
          <w:rPr>
            <w:rPrChange w:id="860" w:author="Ahmed Hamza [2]" w:date="2024-06-19T16:32:00Z">
              <w:rPr>
                <w:b/>
                <w:bCs/>
              </w:rPr>
            </w:rPrChange>
          </w:rPr>
          <w:delInstrText xml:space="preserve"> \* MERGEFORMAT </w:delInstrText>
        </w:r>
        <w:r w:rsidR="003F6A0C" w:rsidRPr="00A8720D" w:rsidDel="004A33D6">
          <w:fldChar w:fldCharType="separate"/>
        </w:r>
        <w:r w:rsidR="003F6A0C" w:rsidRPr="00A8720D" w:rsidDel="004A33D6">
          <w:rPr>
            <w:rPrChange w:id="861" w:author="Ahmed Hamza [2]" w:date="2024-06-19T16:32:00Z">
              <w:rPr>
                <w:b/>
                <w:bCs/>
              </w:rPr>
            </w:rPrChange>
          </w:rPr>
          <w:delText xml:space="preserve">Figure </w:delText>
        </w:r>
        <w:r w:rsidR="003F6A0C" w:rsidRPr="00A8720D" w:rsidDel="004A33D6">
          <w:rPr>
            <w:noProof/>
            <w:rPrChange w:id="862" w:author="Ahmed Hamza [2]" w:date="2024-06-19T16:32:00Z">
              <w:rPr>
                <w:b/>
                <w:bCs/>
                <w:noProof/>
              </w:rPr>
            </w:rPrChange>
          </w:rPr>
          <w:delText>6</w:delText>
        </w:r>
        <w:r w:rsidR="003F6A0C" w:rsidRPr="00A8720D" w:rsidDel="004A33D6">
          <w:rPr>
            <w:rPrChange w:id="863" w:author="Ahmed Hamza [2]" w:date="2024-06-19T16:32:00Z">
              <w:rPr>
                <w:b/>
                <w:bCs/>
              </w:rPr>
            </w:rPrChange>
          </w:rPr>
          <w:noBreakHyphen/>
        </w:r>
        <w:r w:rsidR="003F6A0C" w:rsidRPr="00A8720D" w:rsidDel="004A33D6">
          <w:rPr>
            <w:noProof/>
            <w:rPrChange w:id="864" w:author="Ahmed Hamza [2]" w:date="2024-06-19T16:32:00Z">
              <w:rPr>
                <w:b/>
                <w:bCs/>
                <w:noProof/>
              </w:rPr>
            </w:rPrChange>
          </w:rPr>
          <w:delText>4</w:delText>
        </w:r>
        <w:r w:rsidR="003F6A0C" w:rsidRPr="00A8720D" w:rsidDel="004A33D6">
          <w:fldChar w:fldCharType="end"/>
        </w:r>
        <w:r w:rsidRPr="003E01D9">
          <w:delText>),</w:delText>
        </w:r>
        <w:bookmarkStart w:id="865" w:name="_Toc171279124"/>
        <w:bookmarkEnd w:id="865"/>
      </w:del>
    </w:p>
    <w:p w14:paraId="132F2E22" w14:textId="1B875E44" w:rsidR="00EB3931" w:rsidRPr="00D318DE" w:rsidRDefault="00EB3931" w:rsidP="00EB3931">
      <w:pPr>
        <w:pStyle w:val="ListContinue1"/>
        <w:rPr>
          <w:del w:id="866" w:author="Ahmed Hamza [2]" w:date="2024-06-25T20:39:00Z"/>
        </w:rPr>
      </w:pPr>
      <w:del w:id="867" w:author="Ahmed Hamza [2]" w:date="2024-06-25T20:39:00Z">
        <w:r w:rsidRPr="003E01D9">
          <w:delText>—</w:delText>
        </w:r>
        <w:r w:rsidRPr="003E01D9">
          <w:tab/>
          <w:delText>the second one is the ratio of each representation at a given period of time</w:delText>
        </w:r>
        <w:r>
          <w:delText xml:space="preserve"> </w:delText>
        </w:r>
        <w:r w:rsidRPr="00802EFE">
          <w:rPr>
            <w:i/>
            <w:iCs/>
          </w:rPr>
          <w:delText>T</w:delText>
        </w:r>
        <w:r>
          <w:rPr>
            <w:i/>
            <w:iCs/>
          </w:rPr>
          <w:delText xml:space="preserve"> </w:delText>
        </w:r>
        <w:r w:rsidRPr="003E01D9">
          <w:delText>from the previous period of time</w:delText>
        </w:r>
        <w:r>
          <w:delText xml:space="preserve"> </w:delText>
        </w:r>
        <w:r w:rsidRPr="00BB028F">
          <w:rPr>
            <w:i/>
            <w:iCs/>
          </w:rPr>
          <w:delText>T</w:delText>
        </w:r>
        <w:r w:rsidRPr="003E01D9">
          <w:delText xml:space="preserve"> </w:delText>
        </w:r>
        <w:r>
          <w:delText xml:space="preserve">– 1 </w:delText>
        </w:r>
        <w:r w:rsidRPr="003E01D9">
          <w:delText>(continuous</w:delText>
        </w:r>
        <w:r w:rsidRPr="00DE5E4E">
          <w:delText xml:space="preserve"> </w:delText>
        </w:r>
        <w:r w:rsidRPr="003E01D9">
          <w:delText xml:space="preserve">arrow in </w:delText>
        </w:r>
        <w:r w:rsidR="00192FC0" w:rsidRPr="00A8720D" w:rsidDel="004A33D6">
          <w:fldChar w:fldCharType="begin"/>
        </w:r>
        <w:r w:rsidR="00192FC0" w:rsidRPr="00A8720D" w:rsidDel="004A33D6">
          <w:delInstrText xml:space="preserve"> REF _Ref161737050 \h </w:delInstrText>
        </w:r>
        <w:r w:rsidR="00A8720D" w:rsidRPr="00A8720D" w:rsidDel="004A33D6">
          <w:rPr>
            <w:rPrChange w:id="868" w:author="Ahmed Hamza [2]" w:date="2024-06-19T16:32:00Z">
              <w:rPr>
                <w:b/>
                <w:bCs/>
              </w:rPr>
            </w:rPrChange>
          </w:rPr>
          <w:delInstrText xml:space="preserve"> \* MERGEFORMAT </w:delInstrText>
        </w:r>
        <w:r w:rsidR="00192FC0" w:rsidRPr="00A8720D" w:rsidDel="004A33D6">
          <w:fldChar w:fldCharType="separate"/>
        </w:r>
        <w:r w:rsidR="00192FC0" w:rsidRPr="00A8720D" w:rsidDel="004A33D6">
          <w:rPr>
            <w:rPrChange w:id="869" w:author="Ahmed Hamza [2]" w:date="2024-06-19T16:32:00Z">
              <w:rPr>
                <w:b/>
                <w:bCs/>
              </w:rPr>
            </w:rPrChange>
          </w:rPr>
          <w:delText xml:space="preserve">Figure </w:delText>
        </w:r>
        <w:r w:rsidR="00192FC0" w:rsidRPr="00A8720D" w:rsidDel="004A33D6">
          <w:rPr>
            <w:noProof/>
            <w:rPrChange w:id="870" w:author="Ahmed Hamza [2]" w:date="2024-06-19T16:32:00Z">
              <w:rPr>
                <w:b/>
                <w:bCs/>
                <w:noProof/>
              </w:rPr>
            </w:rPrChange>
          </w:rPr>
          <w:delText>6</w:delText>
        </w:r>
        <w:r w:rsidR="00192FC0" w:rsidRPr="00A8720D" w:rsidDel="004A33D6">
          <w:rPr>
            <w:rPrChange w:id="871" w:author="Ahmed Hamza [2]" w:date="2024-06-19T16:32:00Z">
              <w:rPr>
                <w:b/>
                <w:bCs/>
              </w:rPr>
            </w:rPrChange>
          </w:rPr>
          <w:noBreakHyphen/>
        </w:r>
        <w:r w:rsidR="00192FC0" w:rsidRPr="00A8720D" w:rsidDel="004A33D6">
          <w:rPr>
            <w:noProof/>
            <w:rPrChange w:id="872" w:author="Ahmed Hamza [2]" w:date="2024-06-19T16:32:00Z">
              <w:rPr>
                <w:b/>
                <w:bCs/>
                <w:noProof/>
              </w:rPr>
            </w:rPrChange>
          </w:rPr>
          <w:delText>5</w:delText>
        </w:r>
        <w:r w:rsidR="00192FC0" w:rsidRPr="00A8720D" w:rsidDel="004A33D6">
          <w:fldChar w:fldCharType="end"/>
        </w:r>
        <w:r w:rsidRPr="003E01D9">
          <w:delText>).</w:delText>
        </w:r>
        <w:bookmarkStart w:id="873" w:name="_Toc171279125"/>
        <w:bookmarkEnd w:id="873"/>
      </w:del>
    </w:p>
    <w:p w14:paraId="14098C2C" w14:textId="468081CB" w:rsidR="00EB3931" w:rsidRPr="00D318DE" w:rsidRDefault="00EB3931" w:rsidP="00EB3931">
      <w:pPr>
        <w:pStyle w:val="BodyText"/>
        <w:autoSpaceDE w:val="0"/>
        <w:autoSpaceDN w:val="0"/>
        <w:adjustRightInd w:val="0"/>
        <w:rPr>
          <w:del w:id="874" w:author="Ahmed Hamza [2]" w:date="2024-06-25T20:39:00Z"/>
          <w:rFonts w:eastAsia="MS Mincho"/>
          <w:szCs w:val="24"/>
        </w:rPr>
      </w:pPr>
      <w:del w:id="875" w:author="Ahmed Hamza [2]" w:date="2024-06-25T20:39:00Z">
        <w:r w:rsidRPr="00D318DE">
          <w:rPr>
            <w:rFonts w:eastAsia="MS Mincho"/>
            <w:szCs w:val="24"/>
          </w:rPr>
          <w:delText xml:space="preserve">The terminal can convert this list of ratios into a list of ratios from the current </w:delText>
        </w:r>
        <w:r>
          <w:rPr>
            <w:rFonts w:eastAsia="MS Mincho"/>
            <w:szCs w:val="24"/>
          </w:rPr>
          <w:delText>representation</w:delText>
        </w:r>
        <w:r w:rsidRPr="00D318DE">
          <w:rPr>
            <w:rFonts w:eastAsia="MS Mincho"/>
            <w:szCs w:val="24"/>
          </w:rPr>
          <w:delText xml:space="preserve"> it was using in the previous </w:delText>
        </w:r>
        <w:r>
          <w:rPr>
            <w:rFonts w:eastAsia="MS Mincho"/>
            <w:szCs w:val="24"/>
          </w:rPr>
          <w:delText>Segment</w:delText>
        </w:r>
        <w:r w:rsidRPr="00D318DE">
          <w:rPr>
            <w:rFonts w:eastAsia="MS Mincho"/>
            <w:szCs w:val="24"/>
          </w:rPr>
          <w:delText>.</w:delText>
        </w:r>
        <w:bookmarkStart w:id="876" w:name="_Toc171279126"/>
        <w:bookmarkEnd w:id="876"/>
      </w:del>
    </w:p>
    <w:p w14:paraId="4D5321D7" w14:textId="4B001DF0" w:rsidR="00EB3931" w:rsidRPr="00D318DE" w:rsidRDefault="00EB3931" w:rsidP="00EB3931">
      <w:pPr>
        <w:pStyle w:val="BodyText"/>
        <w:autoSpaceDE w:val="0"/>
        <w:autoSpaceDN w:val="0"/>
        <w:adjustRightInd w:val="0"/>
        <w:rPr>
          <w:del w:id="877" w:author="Ahmed Hamza [2]" w:date="2024-06-25T20:39:00Z"/>
          <w:rFonts w:eastAsia="MS Mincho"/>
          <w:szCs w:val="24"/>
        </w:rPr>
      </w:pPr>
      <w:del w:id="878" w:author="Ahmed Hamza [2]" w:date="2024-06-25T20:39:00Z">
        <w:r w:rsidRPr="00D318DE">
          <w:rPr>
            <w:rFonts w:eastAsia="MS Mincho"/>
            <w:szCs w:val="24"/>
          </w:rPr>
          <w:delText>Let us define the following terms:</w:delText>
        </w:r>
        <w:bookmarkStart w:id="879" w:name="_Toc171279127"/>
        <w:bookmarkEnd w:id="879"/>
      </w:del>
    </w:p>
    <w:p w14:paraId="0946153E" w14:textId="302E1AAD" w:rsidR="00EB3931" w:rsidRPr="00D318DE" w:rsidRDefault="00EB3931" w:rsidP="00EB3931">
      <w:pPr>
        <w:pStyle w:val="ListContinue1"/>
        <w:rPr>
          <w:del w:id="880" w:author="Ahmed Hamza [2]" w:date="2024-06-25T20:39:00Z"/>
        </w:rPr>
      </w:pPr>
      <w:del w:id="881" w:author="Ahmed Hamza [2]" w:date="2024-06-25T20:39:00Z">
        <w:r w:rsidRPr="00D318DE">
          <w:delText>—</w:delText>
        </w:r>
        <w:r w:rsidRPr="00D318DE">
          <w:tab/>
        </w:r>
        <w:r w:rsidRPr="00FF4A02">
          <w:rPr>
            <w:i/>
            <w:iCs/>
          </w:rPr>
          <w:delText>I</w:delText>
        </w:r>
        <w:r w:rsidRPr="00FF4A02">
          <w:rPr>
            <w:vertAlign w:val="subscript"/>
          </w:rPr>
          <w:delText>refRep</w:delText>
        </w:r>
        <w:r w:rsidRPr="006533A3">
          <w:delText xml:space="preserve"> </w:delText>
        </w:r>
        <w:r w:rsidRPr="00D318DE">
          <w:delText xml:space="preserve">the index, in the current </w:delText>
        </w:r>
        <w:r>
          <w:rPr>
            <w:rFonts w:eastAsia="MS Mincho"/>
            <w:szCs w:val="24"/>
          </w:rPr>
          <w:delText>Segment</w:delText>
        </w:r>
        <w:r w:rsidRPr="00D318DE">
          <w:delText xml:space="preserve">, of the </w:delText>
        </w:r>
        <w:r>
          <w:delText>representation</w:delText>
        </w:r>
        <w:r w:rsidRPr="00D318DE">
          <w:delText xml:space="preserve"> which was used by the client terminal in the previous </w:delText>
        </w:r>
        <w:r>
          <w:rPr>
            <w:rFonts w:eastAsia="MS Mincho"/>
            <w:szCs w:val="24"/>
          </w:rPr>
          <w:delText>Segment</w:delText>
        </w:r>
        <w:r w:rsidRPr="00D318DE">
          <w:delText>,</w:delText>
        </w:r>
        <w:bookmarkStart w:id="882" w:name="_Toc171279128"/>
        <w:bookmarkEnd w:id="882"/>
      </w:del>
    </w:p>
    <w:p w14:paraId="60A9A0B9" w14:textId="73C22A5F" w:rsidR="00EB3931" w:rsidRPr="0006503B" w:rsidRDefault="00EB3931" w:rsidP="00EB3931">
      <w:pPr>
        <w:pStyle w:val="ListContinue1"/>
        <w:rPr>
          <w:del w:id="883" w:author="Ahmed Hamza [2]" w:date="2024-06-25T20:39:00Z"/>
        </w:rPr>
      </w:pPr>
      <w:del w:id="884" w:author="Ahmed Hamza [2]" w:date="2024-06-25T20:39:00Z">
        <w:r w:rsidRPr="0006503B">
          <w:delText>—</w:delText>
        </w:r>
        <w:r w:rsidRPr="0006503B">
          <w:tab/>
          <w:delText>dec_ops_reduction_ratio_from_max(i) the reduction ratio from the most energy consuming representation, received from the server,</w:delText>
        </w:r>
        <w:bookmarkStart w:id="885" w:name="_Toc171279129"/>
        <w:bookmarkEnd w:id="885"/>
      </w:del>
    </w:p>
    <w:p w14:paraId="6687B1B2" w14:textId="30BB5B81" w:rsidR="00EB3931" w:rsidRPr="0006503B" w:rsidRDefault="00EB3931" w:rsidP="00EB3931">
      <w:pPr>
        <w:pStyle w:val="ListContinue1"/>
        <w:rPr>
          <w:del w:id="886" w:author="Ahmed Hamza [2]" w:date="2024-06-25T20:39:00Z"/>
        </w:rPr>
      </w:pPr>
      <w:del w:id="887" w:author="Ahmed Hamza [2]" w:date="2024-06-25T20:39:00Z">
        <w:r w:rsidRPr="0006503B">
          <w:delText>—</w:delText>
        </w:r>
        <w:r w:rsidRPr="0006503B">
          <w:tab/>
        </w:r>
        <w:r w:rsidRPr="0006503B">
          <w:rPr>
            <w:i/>
            <w:iCs/>
          </w:rPr>
          <w:delText>R</w:delText>
        </w:r>
        <w:r w:rsidRPr="0006503B">
          <w:rPr>
            <w:vertAlign w:val="subscript"/>
          </w:rPr>
          <w:delText>decOpsReducFromRepRef</w:delText>
        </w:r>
        <w:r w:rsidRPr="0006503B">
          <w:delText xml:space="preserve">(i) the reduction ratio from representation RefRep in the current </w:delText>
        </w:r>
        <w:r>
          <w:rPr>
            <w:rFonts w:eastAsia="MS Mincho"/>
            <w:szCs w:val="24"/>
          </w:rPr>
          <w:delText>Segment</w:delText>
        </w:r>
        <w:r w:rsidRPr="0006503B">
          <w:delText>,</w:delText>
        </w:r>
        <w:bookmarkStart w:id="888" w:name="_Toc171279130"/>
        <w:bookmarkEnd w:id="888"/>
      </w:del>
    </w:p>
    <w:p w14:paraId="7EB8E75B" w14:textId="7BAA46CA" w:rsidR="00EB3931" w:rsidRPr="0006503B" w:rsidRDefault="00EB3931" w:rsidP="00EB3931">
      <w:pPr>
        <w:pStyle w:val="ListContinue1"/>
        <w:rPr>
          <w:del w:id="889" w:author="Ahmed Hamza [2]" w:date="2024-06-25T20:39:00Z"/>
        </w:rPr>
      </w:pPr>
      <w:del w:id="890" w:author="Ahmed Hamza [2]" w:date="2024-06-25T20:39:00Z">
        <w:r w:rsidRPr="0006503B">
          <w:delText>—</w:delText>
        </w:r>
        <w:r w:rsidRPr="0006503B">
          <w:tab/>
        </w:r>
        <w:r w:rsidRPr="00FF4A02">
          <w:rPr>
            <w:i/>
            <w:iCs/>
          </w:rPr>
          <w:delText>R</w:delText>
        </w:r>
        <w:r w:rsidRPr="00FF4A02">
          <w:rPr>
            <w:vertAlign w:val="subscript"/>
          </w:rPr>
          <w:delText>decOpsReducFromPrevRepRef</w:delText>
        </w:r>
        <w:r w:rsidRPr="0006503B">
          <w:delText xml:space="preserve">(i) the reduction ratio from representation RefRep in the previous </w:delText>
        </w:r>
        <w:r>
          <w:rPr>
            <w:rFonts w:eastAsia="MS Mincho"/>
            <w:szCs w:val="24"/>
          </w:rPr>
          <w:delText>Segment</w:delText>
        </w:r>
        <w:r w:rsidRPr="0006503B">
          <w:delText>,</w:delText>
        </w:r>
        <w:bookmarkStart w:id="891" w:name="_Toc171279131"/>
        <w:bookmarkEnd w:id="891"/>
      </w:del>
    </w:p>
    <w:p w14:paraId="16908B44" w14:textId="7CC26158" w:rsidR="00EB3931" w:rsidRPr="0006503B" w:rsidRDefault="00EB3931" w:rsidP="00EB3931">
      <w:pPr>
        <w:pStyle w:val="BodyText"/>
        <w:autoSpaceDE w:val="0"/>
        <w:autoSpaceDN w:val="0"/>
        <w:adjustRightInd w:val="0"/>
        <w:rPr>
          <w:del w:id="892" w:author="Ahmed Hamza [2]" w:date="2024-06-25T20:39:00Z"/>
          <w:rFonts w:eastAsia="MS Mincho"/>
          <w:szCs w:val="24"/>
        </w:rPr>
      </w:pPr>
      <w:del w:id="893" w:author="Ahmed Hamza [2]" w:date="2024-06-25T20:39:00Z">
        <w:r w:rsidRPr="0006503B">
          <w:rPr>
            <w:rFonts w:eastAsia="MS Mincho"/>
            <w:szCs w:val="24"/>
          </w:rPr>
          <w:delText xml:space="preserve">It is possible to express </w:delText>
        </w:r>
        <w:r w:rsidRPr="0006503B">
          <w:rPr>
            <w:i/>
            <w:iCs/>
          </w:rPr>
          <w:delText>R</w:delText>
        </w:r>
        <w:r w:rsidRPr="0006503B">
          <w:rPr>
            <w:vertAlign w:val="subscript"/>
          </w:rPr>
          <w:delText>decOpsReducFromRepRef</w:delText>
        </w:r>
        <w:r w:rsidRPr="0006503B">
          <w:rPr>
            <w:rFonts w:eastAsia="MS Mincho"/>
            <w:szCs w:val="24"/>
          </w:rPr>
          <w:delText>(i) from dec_ops_reduction_ratio_from_max(i), using the following formula:</w:delText>
        </w:r>
        <w:bookmarkStart w:id="894" w:name="_Toc171279132"/>
        <w:bookmarkEnd w:id="894"/>
      </w:del>
    </w:p>
    <w:p w14:paraId="423B7743" w14:textId="0152DF5C" w:rsidR="00EB3931" w:rsidRPr="00D318DE" w:rsidRDefault="00000000" w:rsidP="00EB3931">
      <w:pPr>
        <w:pStyle w:val="BodyText"/>
        <w:tabs>
          <w:tab w:val="left" w:pos="9180"/>
        </w:tabs>
        <w:ind w:left="720"/>
        <w:rPr>
          <w:del w:id="895" w:author="Ahmed Hamza [2]" w:date="2024-06-25T20:39:00Z"/>
        </w:rPr>
      </w:pPr>
      <m:oMath>
        <m:sSub>
          <m:sSubPr>
            <m:ctrlPr>
              <w:del w:id="896" w:author="Ahmed Hamza [2]" w:date="2024-06-25T20:39:00Z">
                <w:rPr>
                  <w:rFonts w:ascii="Cambria Math" w:eastAsia="MS Mincho" w:hAnsi="Cambria Math"/>
                  <w:i/>
                  <w:szCs w:val="24"/>
                </w:rPr>
              </w:del>
            </m:ctrlPr>
          </m:sSubPr>
          <m:e>
            <m:r>
              <w:del w:id="897" w:author="Ahmed Hamza [2]" w:date="2024-06-25T20:39:00Z">
                <w:rPr>
                  <w:rFonts w:ascii="Cambria Math" w:eastAsia="MS Mincho" w:hAnsi="Cambria Math"/>
                  <w:szCs w:val="24"/>
                </w:rPr>
                <m:t>R</m:t>
              </w:del>
            </m:r>
          </m:e>
          <m:sub>
            <m:r>
              <w:del w:id="898" w:author="Ahmed Hamza [2]" w:date="2024-06-25T20:39:00Z">
                <m:rPr>
                  <m:sty m:val="p"/>
                </m:rPr>
                <w:rPr>
                  <w:rFonts w:ascii="Cambria Math" w:eastAsia="MS Mincho" w:hAnsi="Cambria Math"/>
                  <w:szCs w:val="24"/>
                </w:rPr>
                <m:t>decOpsReducFromRefRep(i)</m:t>
              </w:del>
            </m:r>
          </m:sub>
        </m:sSub>
        <m:r>
          <w:del w:id="899" w:author="Ahmed Hamza [2]" w:date="2024-06-25T20:39:00Z">
            <w:rPr>
              <w:rFonts w:ascii="Cambria Math" w:eastAsia="MS Mincho" w:hAnsi="Cambria Math"/>
              <w:szCs w:val="24"/>
            </w:rPr>
            <m:t>=</m:t>
          </w:del>
        </m:r>
        <m:d>
          <m:dPr>
            <m:begChr m:val="["/>
            <m:endChr m:val="]"/>
            <m:ctrlPr>
              <w:del w:id="900" w:author="Ahmed Hamza [2]" w:date="2024-06-25T20:39:00Z">
                <w:rPr>
                  <w:rFonts w:ascii="Cambria Math" w:eastAsia="MS Mincho" w:hAnsi="Cambria Math"/>
                  <w:i/>
                  <w:szCs w:val="24"/>
                </w:rPr>
              </w:del>
            </m:ctrlPr>
          </m:dPr>
          <m:e>
            <m:r>
              <w:del w:id="901" w:author="Ahmed Hamza [2]" w:date="2024-06-25T20:39:00Z">
                <w:rPr>
                  <w:rFonts w:ascii="Cambria Math" w:eastAsia="MS Mincho" w:hAnsi="Cambria Math"/>
                  <w:szCs w:val="24"/>
                </w:rPr>
                <m:t>1-</m:t>
              </w:del>
            </m:r>
            <m:f>
              <m:fPr>
                <m:ctrlPr>
                  <w:del w:id="902" w:author="Ahmed Hamza [2]" w:date="2024-06-25T20:39:00Z">
                    <w:rPr>
                      <w:rFonts w:ascii="Cambria Math" w:eastAsia="MS Mincho" w:hAnsi="Cambria Math"/>
                      <w:i/>
                      <w:szCs w:val="24"/>
                    </w:rPr>
                  </w:del>
                </m:ctrlPr>
              </m:fPr>
              <m:num>
                <m:r>
                  <w:del w:id="903" w:author="Ahmed Hamza [2]" w:date="2024-06-25T20:39:00Z">
                    <w:rPr>
                      <w:rFonts w:ascii="Cambria Math" w:eastAsia="MS Mincho" w:hAnsi="Cambria Math"/>
                      <w:szCs w:val="24"/>
                    </w:rPr>
                    <m:t>100-</m:t>
                  </w:del>
                </m:r>
                <m:r>
                  <w:del w:id="904" w:author="Ahmed Hamza [2]" w:date="2024-06-25T20:39:00Z">
                    <m:rPr>
                      <m:sty m:val="p"/>
                    </m:rPr>
                    <w:rPr>
                      <w:rFonts w:ascii="Cambria Math" w:hAnsi="Cambria Math"/>
                    </w:rPr>
                    <m:t>dec_ops_reduction_ratio_from_max(i)</m:t>
                  </w:del>
                </m:r>
              </m:num>
              <m:den>
                <m:r>
                  <w:del w:id="905" w:author="Ahmed Hamza [2]" w:date="2024-06-25T20:39:00Z">
                    <w:rPr>
                      <w:rFonts w:ascii="Cambria Math" w:eastAsia="MS Mincho" w:hAnsi="Cambria Math"/>
                      <w:szCs w:val="24"/>
                    </w:rPr>
                    <m:t>100-</m:t>
                  </w:del>
                </m:r>
                <m:r>
                  <w:del w:id="906" w:author="Ahmed Hamza [2]" w:date="2024-06-25T20:39:00Z">
                    <m:rPr>
                      <m:sty m:val="p"/>
                    </m:rPr>
                    <w:rPr>
                      <w:rFonts w:ascii="Cambria Math" w:hAnsi="Cambria Math"/>
                    </w:rPr>
                    <m:t>dec_ops_reduction_ratio_from_max(</m:t>
                  </w:del>
                </m:r>
                <m:sSub>
                  <m:sSubPr>
                    <m:ctrlPr>
                      <w:del w:id="907" w:author="Ahmed Hamza [2]" w:date="2024-06-25T20:39:00Z">
                        <w:rPr>
                          <w:rFonts w:ascii="Cambria Math" w:eastAsia="MS Mincho" w:hAnsi="Cambria Math"/>
                          <w:i/>
                          <w:szCs w:val="24"/>
                        </w:rPr>
                      </w:del>
                    </m:ctrlPr>
                  </m:sSubPr>
                  <m:e>
                    <m:r>
                      <w:del w:id="908" w:author="Ahmed Hamza [2]" w:date="2024-06-25T20:39:00Z">
                        <w:rPr>
                          <w:rFonts w:ascii="Cambria Math" w:eastAsia="MS Mincho" w:hAnsi="Cambria Math"/>
                          <w:szCs w:val="24"/>
                        </w:rPr>
                        <m:t>I</m:t>
                      </w:del>
                    </m:r>
                  </m:e>
                  <m:sub>
                    <m:r>
                      <w:del w:id="909" w:author="Ahmed Hamza [2]" w:date="2024-06-25T20:39:00Z">
                        <m:rPr>
                          <m:sty m:val="p"/>
                        </m:rPr>
                        <w:rPr>
                          <w:rFonts w:ascii="Cambria Math" w:eastAsia="MS Mincho" w:hAnsi="Cambria Math"/>
                          <w:szCs w:val="24"/>
                        </w:rPr>
                        <m:t>refRep</m:t>
                      </w:del>
                    </m:r>
                  </m:sub>
                </m:sSub>
                <m:r>
                  <w:del w:id="910" w:author="Ahmed Hamza [2]" w:date="2024-06-25T20:39:00Z">
                    <m:rPr>
                      <m:sty m:val="p"/>
                    </m:rPr>
                    <w:rPr>
                      <w:rFonts w:ascii="Cambria Math" w:hAnsi="Cambria Math"/>
                    </w:rPr>
                    <m:t>)</m:t>
                  </w:del>
                </m:r>
              </m:den>
            </m:f>
          </m:e>
        </m:d>
        <m:r>
          <w:del w:id="911" w:author="Ahmed Hamza [2]" w:date="2024-06-25T20:39:00Z">
            <w:rPr>
              <w:rFonts w:ascii="Cambria Math" w:eastAsia="MS Mincho" w:hAnsi="Cambria Math"/>
              <w:szCs w:val="24"/>
            </w:rPr>
            <m:t>*100</m:t>
          </w:del>
        </m:r>
      </m:oMath>
      <w:del w:id="912" w:author="Ahmed Hamza [2]" w:date="2024-06-25T20:39:00Z">
        <w:r w:rsidR="00EB3931" w:rsidRPr="0006503B">
          <w:rPr>
            <w:rFonts w:eastAsia="MS Mincho"/>
            <w:szCs w:val="24"/>
          </w:rPr>
          <w:tab/>
        </w:r>
        <w:r w:rsidR="00EB3931" w:rsidRPr="0006503B">
          <w:delText>(B-5)</w:delText>
        </w:r>
        <w:bookmarkStart w:id="913" w:name="_Toc171279133"/>
        <w:bookmarkEnd w:id="913"/>
      </w:del>
    </w:p>
    <w:p w14:paraId="7E5B0AB8" w14:textId="0CE5D872" w:rsidR="00EB3931" w:rsidRDefault="00EB3931" w:rsidP="00EB3931">
      <w:pPr>
        <w:pStyle w:val="BodyText"/>
        <w:autoSpaceDE w:val="0"/>
        <w:autoSpaceDN w:val="0"/>
        <w:adjustRightInd w:val="0"/>
        <w:rPr>
          <w:del w:id="914" w:author="Ahmed Hamza [2]" w:date="2024-06-25T20:39:00Z"/>
          <w:rFonts w:eastAsia="MS Mincho"/>
          <w:szCs w:val="24"/>
        </w:rPr>
      </w:pPr>
      <w:del w:id="915" w:author="Ahmed Hamza [2]" w:date="2024-06-25T20:39:00Z">
        <w:r w:rsidRPr="006D5129">
          <w:rPr>
            <w:i/>
            <w:iCs/>
          </w:rPr>
          <w:delText>R</w:delText>
        </w:r>
        <w:r w:rsidRPr="006D5129">
          <w:rPr>
            <w:vertAlign w:val="subscript"/>
          </w:rPr>
          <w:delText>decOpsReducFromRepRef</w:delText>
        </w:r>
        <w:r w:rsidRPr="00D318DE">
          <w:rPr>
            <w:rFonts w:eastAsia="MS Mincho"/>
            <w:szCs w:val="24"/>
          </w:rPr>
          <w:delText xml:space="preserve">(i) are </w:delText>
        </w:r>
        <w:r w:rsidRPr="00222BB0">
          <w:rPr>
            <w:rFonts w:eastAsia="MS Mincho"/>
            <w:szCs w:val="24"/>
          </w:rPr>
          <w:delText>represented by dotted arrows in</w:delText>
        </w:r>
        <w:r w:rsidRPr="00D318DE">
          <w:rPr>
            <w:rFonts w:eastAsia="MS Mincho"/>
            <w:szCs w:val="24"/>
          </w:rPr>
          <w:delText xml:space="preserve"> </w:delText>
        </w:r>
      </w:del>
      <w:del w:id="916" w:author="Ahmed Hamza [2]" w:date="2024-06-19T16:30:00Z">
        <w:r w:rsidRPr="00D318DE">
          <w:rPr>
            <w:rStyle w:val="citefig"/>
          </w:rPr>
          <w:delText>Figure B.7</w:delText>
        </w:r>
      </w:del>
      <w:del w:id="917" w:author="Ahmed Hamza [2]" w:date="2024-06-25T20:39:00Z">
        <w:r w:rsidRPr="00D318DE">
          <w:rPr>
            <w:rFonts w:eastAsia="MS Mincho"/>
            <w:szCs w:val="24"/>
          </w:rPr>
          <w:delText xml:space="preserve">. It is then possible to express </w:delText>
        </w:r>
        <w:r w:rsidRPr="006D5129">
          <w:rPr>
            <w:i/>
            <w:iCs/>
          </w:rPr>
          <w:delText>R</w:delText>
        </w:r>
        <w:r w:rsidRPr="006D5129">
          <w:rPr>
            <w:vertAlign w:val="subscript"/>
          </w:rPr>
          <w:delText>decOpsReducFromPrevRepRef</w:delText>
        </w:r>
        <w:r w:rsidRPr="00D318DE">
          <w:rPr>
            <w:rFonts w:eastAsia="MS Mincho"/>
            <w:szCs w:val="24"/>
          </w:rPr>
          <w:delText xml:space="preserve">(i) from </w:delText>
        </w:r>
        <w:r w:rsidRPr="006D5129">
          <w:rPr>
            <w:i/>
            <w:iCs/>
          </w:rPr>
          <w:delText>R</w:delText>
        </w:r>
        <w:r w:rsidRPr="006D5129">
          <w:rPr>
            <w:vertAlign w:val="subscript"/>
          </w:rPr>
          <w:delText>decOpsReducFromRepRef</w:delText>
        </w:r>
        <w:r w:rsidRPr="00D318DE">
          <w:rPr>
            <w:rFonts w:eastAsia="MS Mincho"/>
            <w:szCs w:val="24"/>
          </w:rPr>
          <w:delText>(i), using the following formula:</w:delText>
        </w:r>
        <w:bookmarkStart w:id="918" w:name="_Toc171279134"/>
        <w:bookmarkEnd w:id="918"/>
      </w:del>
    </w:p>
    <w:p w14:paraId="05B73CB1" w14:textId="32916577" w:rsidR="00EB3931" w:rsidRPr="00FF4A02" w:rsidRDefault="00000000" w:rsidP="00EB3931">
      <w:pPr>
        <w:pStyle w:val="BodyText"/>
        <w:autoSpaceDE w:val="0"/>
        <w:autoSpaceDN w:val="0"/>
        <w:adjustRightInd w:val="0"/>
        <w:ind w:left="720"/>
        <w:rPr>
          <w:del w:id="919" w:author="Ahmed Hamza [2]" w:date="2024-06-25T20:39:00Z"/>
          <w:rFonts w:eastAsia="MS Mincho"/>
          <w:szCs w:val="24"/>
        </w:rPr>
      </w:pPr>
      <m:oMathPara>
        <m:oMathParaPr>
          <m:jc m:val="left"/>
        </m:oMathParaPr>
        <m:oMath>
          <m:sSub>
            <m:sSubPr>
              <m:ctrlPr>
                <w:del w:id="920" w:author="Ahmed Hamza [2]" w:date="2024-06-25T20:39:00Z">
                  <w:rPr>
                    <w:rFonts w:ascii="Cambria Math" w:eastAsia="MS Mincho" w:hAnsi="Cambria Math"/>
                    <w:i/>
                    <w:szCs w:val="24"/>
                  </w:rPr>
                </w:del>
              </m:ctrlPr>
            </m:sSubPr>
            <m:e>
              <m:r>
                <w:del w:id="921" w:author="Ahmed Hamza [2]" w:date="2024-06-25T20:39:00Z">
                  <w:rPr>
                    <w:rFonts w:ascii="Cambria Math" w:eastAsia="MS Mincho" w:hAnsi="Cambria Math"/>
                    <w:szCs w:val="24"/>
                  </w:rPr>
                  <m:t>R</m:t>
                </w:del>
              </m:r>
            </m:e>
            <m:sub>
              <m:r>
                <w:del w:id="922" w:author="Ahmed Hamza [2]" w:date="2024-06-25T20:39:00Z">
                  <m:rPr>
                    <m:sty m:val="p"/>
                  </m:rPr>
                  <w:rPr>
                    <w:rFonts w:ascii="Cambria Math" w:eastAsia="MS Mincho" w:hAnsi="Cambria Math"/>
                    <w:szCs w:val="24"/>
                  </w:rPr>
                  <m:t>decOpsReducFromPrevRefRep(i)</m:t>
                </w:del>
              </m:r>
            </m:sub>
          </m:sSub>
        </m:oMath>
      </m:oMathPara>
      <w:bookmarkStart w:id="923" w:name="_Toc171279135"/>
      <w:bookmarkEnd w:id="923"/>
    </w:p>
    <w:p w14:paraId="61A011EA" w14:textId="06016248" w:rsidR="00EB3931" w:rsidRPr="00D318DE" w:rsidRDefault="00EB3931" w:rsidP="00EB3931">
      <w:pPr>
        <w:pStyle w:val="BodyText"/>
        <w:tabs>
          <w:tab w:val="left" w:pos="9180"/>
        </w:tabs>
        <w:ind w:left="720"/>
        <w:rPr>
          <w:del w:id="924" w:author="Ahmed Hamza [2]" w:date="2024-06-25T20:39:00Z"/>
        </w:rPr>
      </w:pPr>
      <m:oMath>
        <m:r>
          <w:del w:id="925" w:author="Ahmed Hamza [2]" w:date="2024-06-25T20:39:00Z">
            <w:rPr>
              <w:rFonts w:ascii="Cambria Math" w:eastAsia="MS Mincho" w:hAnsi="Cambria Math"/>
              <w:szCs w:val="24"/>
            </w:rPr>
            <m:t>=100-</m:t>
          </w:del>
        </m:r>
        <m:f>
          <m:fPr>
            <m:ctrlPr>
              <w:del w:id="926" w:author="Ahmed Hamza [2]" w:date="2024-06-25T20:39:00Z">
                <w:rPr>
                  <w:rFonts w:ascii="Cambria Math" w:eastAsia="MS Mincho" w:hAnsi="Cambria Math"/>
                  <w:i/>
                  <w:szCs w:val="24"/>
                </w:rPr>
              </w:del>
            </m:ctrlPr>
          </m:fPr>
          <m:num>
            <m:d>
              <m:dPr>
                <m:ctrlPr>
                  <w:del w:id="927" w:author="Ahmed Hamza [2]" w:date="2024-06-25T20:39:00Z">
                    <w:rPr>
                      <w:rFonts w:ascii="Cambria Math" w:eastAsia="MS Mincho" w:hAnsi="Cambria Math"/>
                      <w:i/>
                      <w:szCs w:val="24"/>
                    </w:rPr>
                  </w:del>
                </m:ctrlPr>
              </m:dPr>
              <m:e>
                <m:r>
                  <w:del w:id="928" w:author="Ahmed Hamza [2]" w:date="2024-06-25T20:39:00Z">
                    <w:rPr>
                      <w:rFonts w:ascii="Cambria Math" w:eastAsia="MS Mincho" w:hAnsi="Cambria Math"/>
                      <w:szCs w:val="24"/>
                    </w:rPr>
                    <m:t>100-</m:t>
                  </w:del>
                </m:r>
                <m:r>
                  <w:del w:id="929" w:author="Ahmed Hamza [2]" w:date="2024-06-25T20:39:00Z">
                    <m:rPr>
                      <m:sty m:val="p"/>
                    </m:rPr>
                    <w:rPr>
                      <w:rFonts w:ascii="Cambria Math" w:hAnsi="Cambria Math"/>
                    </w:rPr>
                    <m:t>dec_ops_reduction_ratio_from_prev(</m:t>
                  </w:del>
                </m:r>
                <m:sSub>
                  <m:sSubPr>
                    <m:ctrlPr>
                      <w:del w:id="930" w:author="Ahmed Hamza [2]" w:date="2024-06-25T20:39:00Z">
                        <w:rPr>
                          <w:rFonts w:ascii="Cambria Math" w:eastAsia="MS Mincho" w:hAnsi="Cambria Math"/>
                          <w:i/>
                          <w:szCs w:val="24"/>
                        </w:rPr>
                      </w:del>
                    </m:ctrlPr>
                  </m:sSubPr>
                  <m:e>
                    <m:r>
                      <w:del w:id="931" w:author="Ahmed Hamza [2]" w:date="2024-06-25T20:39:00Z">
                        <w:rPr>
                          <w:rFonts w:ascii="Cambria Math" w:eastAsia="MS Mincho" w:hAnsi="Cambria Math"/>
                          <w:szCs w:val="24"/>
                        </w:rPr>
                        <m:t>I</m:t>
                      </w:del>
                    </m:r>
                  </m:e>
                  <m:sub>
                    <m:r>
                      <w:del w:id="932" w:author="Ahmed Hamza [2]" w:date="2024-06-25T20:39:00Z">
                        <m:rPr>
                          <m:sty m:val="p"/>
                        </m:rPr>
                        <w:rPr>
                          <w:rFonts w:ascii="Cambria Math" w:eastAsia="MS Mincho" w:hAnsi="Cambria Math"/>
                          <w:szCs w:val="24"/>
                        </w:rPr>
                        <m:t>refRep</m:t>
                      </w:del>
                    </m:r>
                  </m:sub>
                </m:sSub>
                <m:r>
                  <w:del w:id="933" w:author="Ahmed Hamza [2]" w:date="2024-06-25T20:39:00Z">
                    <m:rPr>
                      <m:sty m:val="p"/>
                    </m:rPr>
                    <w:rPr>
                      <w:rFonts w:ascii="Cambria Math" w:hAnsi="Cambria Math"/>
                    </w:rPr>
                    <m:t>)</m:t>
                  </w:del>
                </m:r>
              </m:e>
            </m:d>
            <m:r>
              <w:del w:id="934" w:author="Ahmed Hamza [2]" w:date="2024-06-25T20:39:00Z">
                <w:rPr>
                  <w:rFonts w:ascii="Cambria Math" w:eastAsia="MS Mincho" w:hAnsi="Cambria Math"/>
                  <w:szCs w:val="24"/>
                </w:rPr>
                <m:t>*</m:t>
              </w:del>
            </m:r>
            <m:d>
              <m:dPr>
                <m:ctrlPr>
                  <w:del w:id="935" w:author="Ahmed Hamza [2]" w:date="2024-06-25T20:39:00Z">
                    <w:rPr>
                      <w:rFonts w:ascii="Cambria Math" w:eastAsia="MS Mincho" w:hAnsi="Cambria Math"/>
                      <w:i/>
                      <w:szCs w:val="24"/>
                    </w:rPr>
                  </w:del>
                </m:ctrlPr>
              </m:dPr>
              <m:e>
                <m:r>
                  <w:del w:id="936" w:author="Ahmed Hamza [2]" w:date="2024-06-25T20:39:00Z">
                    <w:rPr>
                      <w:rFonts w:ascii="Cambria Math" w:eastAsia="MS Mincho" w:hAnsi="Cambria Math"/>
                      <w:szCs w:val="24"/>
                    </w:rPr>
                    <m:t>100-</m:t>
                  </w:del>
                </m:r>
                <m:sSub>
                  <m:sSubPr>
                    <m:ctrlPr>
                      <w:del w:id="937" w:author="Ahmed Hamza [2]" w:date="2024-06-25T20:39:00Z">
                        <w:rPr>
                          <w:rFonts w:ascii="Cambria Math" w:eastAsia="MS Mincho" w:hAnsi="Cambria Math"/>
                          <w:i/>
                          <w:szCs w:val="24"/>
                        </w:rPr>
                      </w:del>
                    </m:ctrlPr>
                  </m:sSubPr>
                  <m:e>
                    <m:r>
                      <w:del w:id="938" w:author="Ahmed Hamza [2]" w:date="2024-06-25T20:39:00Z">
                        <w:rPr>
                          <w:rFonts w:ascii="Cambria Math" w:eastAsia="MS Mincho" w:hAnsi="Cambria Math"/>
                          <w:szCs w:val="24"/>
                        </w:rPr>
                        <m:t>R</m:t>
                      </w:del>
                    </m:r>
                  </m:e>
                  <m:sub>
                    <m:r>
                      <w:del w:id="939" w:author="Ahmed Hamza [2]" w:date="2024-06-25T20:39:00Z">
                        <m:rPr>
                          <m:sty m:val="p"/>
                        </m:rPr>
                        <w:rPr>
                          <w:rFonts w:ascii="Cambria Math" w:eastAsia="MS Mincho" w:hAnsi="Cambria Math"/>
                          <w:szCs w:val="24"/>
                        </w:rPr>
                        <m:t>decOpsReducFromRefRep</m:t>
                      </w:del>
                    </m:r>
                  </m:sub>
                </m:sSub>
                <m:r>
                  <w:del w:id="940" w:author="Ahmed Hamza [2]" w:date="2024-06-25T20:39:00Z">
                    <m:rPr>
                      <m:sty m:val="p"/>
                    </m:rPr>
                    <w:rPr>
                      <w:rFonts w:ascii="Cambria Math" w:hAnsi="Cambria Math"/>
                    </w:rPr>
                    <m:t>(i)</m:t>
                  </w:del>
                </m:r>
              </m:e>
            </m:d>
          </m:num>
          <m:den>
            <m:r>
              <w:del w:id="941" w:author="Ahmed Hamza [2]" w:date="2024-06-25T20:39:00Z">
                <w:rPr>
                  <w:rFonts w:ascii="Cambria Math" w:eastAsia="MS Mincho" w:hAnsi="Cambria Math"/>
                  <w:szCs w:val="24"/>
                </w:rPr>
                <m:t>100</m:t>
              </w:del>
            </m:r>
          </m:den>
        </m:f>
      </m:oMath>
      <w:del w:id="942" w:author="Ahmed Hamza [2]" w:date="2024-06-25T20:39:00Z">
        <w:r>
          <w:rPr>
            <w:rFonts w:eastAsia="MS Mincho"/>
            <w:szCs w:val="24"/>
          </w:rPr>
          <w:tab/>
        </w:r>
        <w:r w:rsidRPr="00D318DE">
          <w:delText>(B-6)</w:delText>
        </w:r>
        <w:bookmarkStart w:id="943" w:name="_Toc171279136"/>
        <w:bookmarkEnd w:id="943"/>
      </w:del>
    </w:p>
    <w:p w14:paraId="54DC2003" w14:textId="73AA7102" w:rsidR="00EB3931" w:rsidRPr="00D318DE" w:rsidRDefault="00EB3931" w:rsidP="00EB3931">
      <w:pPr>
        <w:pStyle w:val="BodyText"/>
        <w:autoSpaceDE w:val="0"/>
        <w:autoSpaceDN w:val="0"/>
        <w:adjustRightInd w:val="0"/>
        <w:spacing w:after="240"/>
        <w:rPr>
          <w:del w:id="944" w:author="Ahmed Hamza [2]" w:date="2024-06-25T20:39:00Z"/>
          <w:rFonts w:eastAsia="MS Mincho"/>
          <w:szCs w:val="24"/>
        </w:rPr>
      </w:pPr>
      <w:del w:id="945" w:author="Ahmed Hamza [2]" w:date="2024-06-25T20:39:00Z">
        <w:r w:rsidRPr="006D5129">
          <w:rPr>
            <w:i/>
            <w:iCs/>
          </w:rPr>
          <w:delText>R</w:delText>
        </w:r>
        <w:r w:rsidRPr="006D5129">
          <w:rPr>
            <w:vertAlign w:val="subscript"/>
          </w:rPr>
          <w:delText>decOpsReducFromPrevRepRef</w:delText>
        </w:r>
        <w:r w:rsidRPr="00D318DE">
          <w:rPr>
            <w:rFonts w:eastAsia="MS Mincho"/>
            <w:szCs w:val="24"/>
          </w:rPr>
          <w:delText xml:space="preserve">(i) are </w:delText>
        </w:r>
        <w:r w:rsidRPr="009D4072">
          <w:rPr>
            <w:rFonts w:eastAsia="MS Mincho"/>
            <w:szCs w:val="24"/>
          </w:rPr>
          <w:delText xml:space="preserve">represented by dash arrows in </w:delText>
        </w:r>
        <w:r w:rsidR="00192FC0" w:rsidRPr="00A8720D" w:rsidDel="004A33D6">
          <w:rPr>
            <w:rFonts w:eastAsia="MS Mincho"/>
            <w:szCs w:val="24"/>
          </w:rPr>
          <w:fldChar w:fldCharType="begin"/>
        </w:r>
        <w:r w:rsidR="00192FC0" w:rsidRPr="00A8720D" w:rsidDel="004A33D6">
          <w:rPr>
            <w:rFonts w:eastAsia="MS Mincho"/>
            <w:szCs w:val="24"/>
          </w:rPr>
          <w:delInstrText xml:space="preserve"> REF _Ref161737050 \h </w:delInstrText>
        </w:r>
        <w:r w:rsidR="00A8720D" w:rsidRPr="00A8720D" w:rsidDel="004A33D6">
          <w:rPr>
            <w:rFonts w:eastAsia="MS Mincho"/>
            <w:szCs w:val="24"/>
            <w:rPrChange w:id="946" w:author="Ahmed Hamza [2]" w:date="2024-06-19T16:33:00Z">
              <w:rPr>
                <w:rFonts w:eastAsia="MS Mincho"/>
                <w:b/>
                <w:bCs/>
                <w:szCs w:val="24"/>
              </w:rPr>
            </w:rPrChange>
          </w:rPr>
          <w:delInstrText xml:space="preserve"> \* MERGEFORMAT </w:delInstrText>
        </w:r>
        <w:r w:rsidR="00192FC0" w:rsidRPr="00A8720D" w:rsidDel="004A33D6">
          <w:rPr>
            <w:rFonts w:eastAsia="MS Mincho"/>
            <w:szCs w:val="24"/>
          </w:rPr>
        </w:r>
        <w:r w:rsidR="00192FC0" w:rsidRPr="00A8720D" w:rsidDel="004A33D6">
          <w:rPr>
            <w:rFonts w:eastAsia="MS Mincho"/>
            <w:szCs w:val="24"/>
          </w:rPr>
          <w:fldChar w:fldCharType="separate"/>
        </w:r>
        <w:r w:rsidR="00192FC0" w:rsidRPr="00A8720D" w:rsidDel="004A33D6">
          <w:rPr>
            <w:rPrChange w:id="947" w:author="Ahmed Hamza [2]" w:date="2024-06-19T16:33:00Z">
              <w:rPr>
                <w:b/>
                <w:bCs/>
              </w:rPr>
            </w:rPrChange>
          </w:rPr>
          <w:delText xml:space="preserve">Figure </w:delText>
        </w:r>
        <w:r w:rsidR="00192FC0" w:rsidRPr="00A8720D" w:rsidDel="004A33D6">
          <w:rPr>
            <w:noProof/>
            <w:rPrChange w:id="948" w:author="Ahmed Hamza [2]" w:date="2024-06-19T16:33:00Z">
              <w:rPr>
                <w:b/>
                <w:bCs/>
                <w:noProof/>
              </w:rPr>
            </w:rPrChange>
          </w:rPr>
          <w:delText>6</w:delText>
        </w:r>
        <w:r w:rsidR="00192FC0" w:rsidRPr="00A8720D" w:rsidDel="004A33D6">
          <w:rPr>
            <w:rPrChange w:id="949" w:author="Ahmed Hamza [2]" w:date="2024-06-19T16:33:00Z">
              <w:rPr>
                <w:b/>
                <w:bCs/>
              </w:rPr>
            </w:rPrChange>
          </w:rPr>
          <w:noBreakHyphen/>
        </w:r>
        <w:r w:rsidR="00192FC0" w:rsidRPr="00A8720D" w:rsidDel="004A33D6">
          <w:rPr>
            <w:noProof/>
            <w:rPrChange w:id="950" w:author="Ahmed Hamza [2]" w:date="2024-06-19T16:33:00Z">
              <w:rPr>
                <w:b/>
                <w:bCs/>
                <w:noProof/>
              </w:rPr>
            </w:rPrChange>
          </w:rPr>
          <w:delText>5</w:delText>
        </w:r>
        <w:r w:rsidR="00192FC0" w:rsidRPr="00A8720D" w:rsidDel="004A33D6">
          <w:rPr>
            <w:rFonts w:eastAsia="MS Mincho"/>
            <w:szCs w:val="24"/>
          </w:rPr>
          <w:fldChar w:fldCharType="end"/>
        </w:r>
        <w:r w:rsidRPr="00D318DE">
          <w:rPr>
            <w:rFonts w:eastAsia="MS Mincho"/>
            <w:szCs w:val="24"/>
          </w:rPr>
          <w:delText>.</w:delText>
        </w:r>
        <w:bookmarkStart w:id="951" w:name="_Toc171279137"/>
        <w:bookmarkEnd w:id="951"/>
      </w:del>
    </w:p>
    <w:p w14:paraId="2C42DA26" w14:textId="0A288B80" w:rsidR="00E027DD" w:rsidRDefault="00EB3931" w:rsidP="00EB3931">
      <w:pPr>
        <w:rPr>
          <w:del w:id="952" w:author="Ahmed Hamza [2]" w:date="2024-06-25T20:39:00Z"/>
        </w:rPr>
      </w:pPr>
      <w:del w:id="953" w:author="Ahmed Hamza [2]" w:date="2024-06-25T20:39:00Z">
        <w:r w:rsidRPr="00D318DE">
          <w:delText>NOTE 1</w:delText>
        </w:r>
        <w:r w:rsidRPr="00D318DE">
          <w:tab/>
          <w:delText>Floating-point numbers are used for these computations.</w:delText>
        </w:r>
        <w:bookmarkStart w:id="954" w:name="_Toc171279138"/>
        <w:bookmarkEnd w:id="954"/>
      </w:del>
    </w:p>
    <w:p w14:paraId="23F3382F" w14:textId="198FF106" w:rsidR="00883125" w:rsidRDefault="00380619" w:rsidP="004069D9">
      <w:pPr>
        <w:pStyle w:val="FigureGraphic"/>
        <w:keepNext/>
        <w:rPr>
          <w:del w:id="955" w:author="Ahmed Hamza [2]" w:date="2024-06-25T20:39:00Z"/>
        </w:rPr>
      </w:pPr>
      <w:ins w:id="956" w:author="Microsoft Word" w:date="2024-02-13T04:42:00Z">
        <w:del w:id="957" w:author="Ahmed Hamza [2]" w:date="2024-06-25T20:39:00Z">
          <w:r w:rsidDel="004A33D6">
            <w:rPr>
              <w:noProof/>
              <w:lang w:val="de-DE" w:eastAsia="de-DE"/>
            </w:rPr>
            <w:object w:dxaOrig="9925" w:dyaOrig="9001" w14:anchorId="033D979E">
              <v:shape id="_x0000_i1029" type="#_x0000_t75" alt="" style="width:366.7pt;height:339.9pt;mso-width-percent:0;mso-height-percent:0;mso-width-percent:0;mso-height-percent:0" o:ole="">
                <v:imagedata r:id="rId30" o:title=""/>
              </v:shape>
              <o:OLEObject Type="Embed" ProgID="Visio.Drawing.15" ShapeID="_x0000_i1029" DrawAspect="Content" ObjectID="_1781892211" r:id="rId31"/>
            </w:object>
          </w:r>
        </w:del>
      </w:ins>
      <w:bookmarkStart w:id="958" w:name="_Toc171279139"/>
      <w:bookmarkEnd w:id="958"/>
    </w:p>
    <w:p w14:paraId="51C9A9A4" w14:textId="34EED1E6" w:rsidR="002E30C3" w:rsidRPr="00883125" w:rsidRDefault="00883125" w:rsidP="00883125">
      <w:pPr>
        <w:pStyle w:val="Caption"/>
        <w:jc w:val="center"/>
        <w:rPr>
          <w:del w:id="959" w:author="Ahmed Hamza [2]" w:date="2024-06-25T20:39:00Z"/>
          <w:b/>
          <w:bCs/>
          <w:i w:val="0"/>
          <w:iCs w:val="0"/>
          <w:sz w:val="22"/>
          <w:szCs w:val="22"/>
        </w:rPr>
      </w:pPr>
      <w:bookmarkStart w:id="960" w:name="_Ref161736938"/>
      <w:del w:id="961" w:author="Ahmed Hamza [2]" w:date="2024-06-25T20:39:00Z">
        <w:r w:rsidRPr="00883125">
          <w:rPr>
            <w:b/>
            <w:bCs/>
            <w:i w:val="0"/>
            <w:iCs w:val="0"/>
            <w:sz w:val="22"/>
            <w:szCs w:val="22"/>
          </w:rPr>
          <w:delText xml:space="preserve">Figure </w:delText>
        </w:r>
        <w:r w:rsidR="00192FC0">
          <w:rPr>
            <w:b/>
            <w:i w:val="0"/>
          </w:rPr>
          <w:fldChar w:fldCharType="begin"/>
        </w:r>
        <w:r w:rsidR="00192FC0">
          <w:rPr>
            <w:b/>
            <w:bCs/>
            <w:i w:val="0"/>
            <w:iCs w:val="0"/>
            <w:sz w:val="22"/>
            <w:szCs w:val="22"/>
          </w:rPr>
          <w:delInstrText xml:space="preserve"> STYLEREF 1 \s </w:delInstrText>
        </w:r>
        <w:r w:rsidR="00192FC0">
          <w:rPr>
            <w:b/>
            <w:i w:val="0"/>
          </w:rPr>
          <w:fldChar w:fldCharType="separate"/>
        </w:r>
        <w:r w:rsidR="00192FC0">
          <w:rPr>
            <w:b/>
            <w:bCs/>
            <w:i w:val="0"/>
            <w:iCs w:val="0"/>
            <w:noProof/>
            <w:sz w:val="22"/>
            <w:szCs w:val="22"/>
          </w:rPr>
          <w:delText>6</w:delText>
        </w:r>
        <w:r w:rsidR="00192FC0">
          <w:rPr>
            <w:b/>
            <w:i w:val="0"/>
          </w:rPr>
          <w:fldChar w:fldCharType="end"/>
        </w:r>
        <w:r w:rsidR="00192FC0">
          <w:rPr>
            <w:b/>
            <w:bCs/>
            <w:i w:val="0"/>
            <w:iCs w:val="0"/>
            <w:sz w:val="22"/>
            <w:szCs w:val="22"/>
          </w:rPr>
          <w:noBreakHyphen/>
        </w:r>
        <w:r w:rsidR="00192FC0">
          <w:rPr>
            <w:b/>
            <w:i w:val="0"/>
          </w:rPr>
          <w:fldChar w:fldCharType="begin"/>
        </w:r>
        <w:r w:rsidR="00192FC0">
          <w:rPr>
            <w:b/>
            <w:bCs/>
            <w:i w:val="0"/>
            <w:iCs w:val="0"/>
            <w:sz w:val="22"/>
            <w:szCs w:val="22"/>
          </w:rPr>
          <w:delInstrText xml:space="preserve"> SEQ Figure \* ARABIC \s 1 </w:delInstrText>
        </w:r>
        <w:r w:rsidR="00192FC0">
          <w:rPr>
            <w:b/>
            <w:i w:val="0"/>
          </w:rPr>
          <w:fldChar w:fldCharType="separate"/>
        </w:r>
        <w:r w:rsidR="00192FC0">
          <w:rPr>
            <w:b/>
            <w:bCs/>
            <w:i w:val="0"/>
            <w:iCs w:val="0"/>
            <w:noProof/>
            <w:sz w:val="22"/>
            <w:szCs w:val="22"/>
          </w:rPr>
          <w:delText>4</w:delText>
        </w:r>
        <w:r w:rsidR="00192FC0">
          <w:rPr>
            <w:b/>
            <w:i w:val="0"/>
          </w:rPr>
          <w:fldChar w:fldCharType="end"/>
        </w:r>
        <w:bookmarkEnd w:id="960"/>
        <w:r w:rsidRPr="00883125">
          <w:rPr>
            <w:b/>
            <w:bCs/>
            <w:i w:val="0"/>
            <w:iCs w:val="0"/>
            <w:sz w:val="22"/>
            <w:szCs w:val="22"/>
          </w:rPr>
          <w:delText>: Derivation of DecOpsReductionRatios within the current Segment</w:delText>
        </w:r>
        <w:bookmarkStart w:id="962" w:name="_Toc171279140"/>
        <w:bookmarkEnd w:id="962"/>
      </w:del>
    </w:p>
    <w:p w14:paraId="79DC7A4A" w14:textId="375E6AA1" w:rsidR="00192FC0" w:rsidRDefault="00380619" w:rsidP="004069D9">
      <w:pPr>
        <w:pStyle w:val="FigureGraphic"/>
        <w:keepNext/>
        <w:rPr>
          <w:del w:id="963" w:author="Ahmed Hamza [2]" w:date="2024-06-25T20:39:00Z"/>
        </w:rPr>
      </w:pPr>
      <w:ins w:id="964" w:author="Microsoft Word" w:date="2024-02-13T04:42:00Z">
        <w:del w:id="965" w:author="Ahmed Hamza [2]" w:date="2024-06-25T20:39:00Z">
          <w:r w:rsidDel="004A33D6">
            <w:rPr>
              <w:noProof/>
              <w:lang w:val="de-DE" w:eastAsia="de-DE"/>
            </w:rPr>
            <w:object w:dxaOrig="11185" w:dyaOrig="10417" w14:anchorId="7D16F497">
              <v:shape id="_x0000_i1028" type="#_x0000_t75" alt="" style="width:418.6pt;height:386.25pt;mso-width-percent:0;mso-height-percent:0;mso-width-percent:0;mso-height-percent:0" o:ole="">
                <v:imagedata r:id="rId32" o:title=""/>
              </v:shape>
              <o:OLEObject Type="Embed" ProgID="Visio.Drawing.15" ShapeID="_x0000_i1028" DrawAspect="Content" ObjectID="_1781892212" r:id="rId33"/>
            </w:object>
          </w:r>
        </w:del>
      </w:ins>
      <w:bookmarkStart w:id="966" w:name="_Toc171279141"/>
      <w:bookmarkEnd w:id="966"/>
    </w:p>
    <w:p w14:paraId="28543621" w14:textId="2C33C927" w:rsidR="00FB4600" w:rsidRPr="00192FC0" w:rsidRDefault="00192FC0" w:rsidP="00192FC0">
      <w:pPr>
        <w:pStyle w:val="Caption"/>
        <w:jc w:val="center"/>
        <w:rPr>
          <w:del w:id="967" w:author="Ahmed Hamza [2]" w:date="2024-06-25T20:39:00Z"/>
          <w:b/>
          <w:bCs/>
          <w:i w:val="0"/>
          <w:iCs w:val="0"/>
          <w:sz w:val="22"/>
          <w:szCs w:val="22"/>
        </w:rPr>
      </w:pPr>
      <w:bookmarkStart w:id="968" w:name="_Ref161737050"/>
      <w:del w:id="969" w:author="Ahmed Hamza [2]" w:date="2024-06-25T20:39:00Z">
        <w:r w:rsidRPr="00192FC0">
          <w:rPr>
            <w:b/>
            <w:bCs/>
            <w:i w:val="0"/>
            <w:iCs w:val="0"/>
            <w:sz w:val="22"/>
            <w:szCs w:val="22"/>
          </w:rPr>
          <w:delText xml:space="preserve">Figure </w:delText>
        </w:r>
        <w:r w:rsidRPr="00192FC0">
          <w:rPr>
            <w:b/>
            <w:i w:val="0"/>
          </w:rPr>
          <w:fldChar w:fldCharType="begin"/>
        </w:r>
        <w:r w:rsidRPr="00192FC0">
          <w:rPr>
            <w:b/>
            <w:bCs/>
            <w:i w:val="0"/>
            <w:iCs w:val="0"/>
            <w:sz w:val="22"/>
            <w:szCs w:val="22"/>
          </w:rPr>
          <w:delInstrText xml:space="preserve"> STYLEREF 1 \s </w:delInstrText>
        </w:r>
        <w:r w:rsidRPr="00192FC0">
          <w:rPr>
            <w:b/>
            <w:i w:val="0"/>
          </w:rPr>
          <w:fldChar w:fldCharType="separate"/>
        </w:r>
        <w:r w:rsidRPr="00192FC0">
          <w:rPr>
            <w:b/>
            <w:bCs/>
            <w:i w:val="0"/>
            <w:iCs w:val="0"/>
            <w:noProof/>
            <w:sz w:val="22"/>
            <w:szCs w:val="22"/>
          </w:rPr>
          <w:delText>6</w:delText>
        </w:r>
        <w:r w:rsidRPr="00192FC0">
          <w:rPr>
            <w:b/>
            <w:i w:val="0"/>
          </w:rPr>
          <w:fldChar w:fldCharType="end"/>
        </w:r>
        <w:r w:rsidRPr="00192FC0">
          <w:rPr>
            <w:b/>
            <w:bCs/>
            <w:i w:val="0"/>
            <w:iCs w:val="0"/>
            <w:sz w:val="22"/>
            <w:szCs w:val="22"/>
          </w:rPr>
          <w:noBreakHyphen/>
        </w:r>
        <w:r w:rsidRPr="00192FC0">
          <w:rPr>
            <w:b/>
            <w:i w:val="0"/>
          </w:rPr>
          <w:fldChar w:fldCharType="begin"/>
        </w:r>
        <w:r w:rsidRPr="00192FC0">
          <w:rPr>
            <w:b/>
            <w:bCs/>
            <w:i w:val="0"/>
            <w:iCs w:val="0"/>
            <w:sz w:val="22"/>
            <w:szCs w:val="22"/>
          </w:rPr>
          <w:delInstrText xml:space="preserve"> SEQ Figure \* ARABIC \s 1 </w:delInstrText>
        </w:r>
        <w:r w:rsidRPr="00192FC0">
          <w:rPr>
            <w:b/>
            <w:i w:val="0"/>
          </w:rPr>
          <w:fldChar w:fldCharType="separate"/>
        </w:r>
        <w:r w:rsidRPr="00192FC0">
          <w:rPr>
            <w:b/>
            <w:bCs/>
            <w:i w:val="0"/>
            <w:iCs w:val="0"/>
            <w:noProof/>
            <w:sz w:val="22"/>
            <w:szCs w:val="22"/>
          </w:rPr>
          <w:delText>5</w:delText>
        </w:r>
        <w:r w:rsidRPr="00192FC0">
          <w:rPr>
            <w:b/>
            <w:i w:val="0"/>
          </w:rPr>
          <w:fldChar w:fldCharType="end"/>
        </w:r>
        <w:bookmarkEnd w:id="968"/>
        <w:r w:rsidRPr="00192FC0">
          <w:rPr>
            <w:b/>
            <w:bCs/>
            <w:i w:val="0"/>
            <w:iCs w:val="0"/>
            <w:sz w:val="22"/>
            <w:szCs w:val="22"/>
          </w:rPr>
          <w:delText>: Derivation of DecOpsReductionRatios within the current Segment from the previous Segment</w:delText>
        </w:r>
        <w:r w:rsidR="006416A2">
          <w:rPr>
            <w:b/>
            <w:bCs/>
            <w:i w:val="0"/>
            <w:iCs w:val="0"/>
            <w:sz w:val="22"/>
            <w:szCs w:val="22"/>
          </w:rPr>
          <w:delText>.</w:delText>
        </w:r>
        <w:bookmarkStart w:id="970" w:name="_Toc171279142"/>
        <w:bookmarkEnd w:id="970"/>
      </w:del>
    </w:p>
    <w:p w14:paraId="7F76CB47" w14:textId="63462372" w:rsidR="0088626C" w:rsidRPr="00D318DE" w:rsidRDefault="0088626C" w:rsidP="0088626C">
      <w:pPr>
        <w:pStyle w:val="BodyText"/>
        <w:autoSpaceDE w:val="0"/>
        <w:autoSpaceDN w:val="0"/>
        <w:adjustRightInd w:val="0"/>
        <w:rPr>
          <w:del w:id="971" w:author="Ahmed Hamza [2]" w:date="2024-06-25T20:39:00Z"/>
          <w:rFonts w:eastAsia="MS Mincho"/>
          <w:szCs w:val="24"/>
        </w:rPr>
      </w:pPr>
      <w:del w:id="972" w:author="Ahmed Hamza [2]" w:date="2024-06-25T20:39:00Z">
        <w:r w:rsidRPr="00D318DE">
          <w:rPr>
            <w:rFonts w:eastAsia="MS Mincho"/>
            <w:szCs w:val="24"/>
          </w:rPr>
          <w:delText xml:space="preserve">Using the mapping between Processing frequency of processors or devices and Power Supply Voltage and the mapping between Power Supply Voltage and Power consumption, the terminal can translate this list into a list of decoder-power saving ratios from the </w:delText>
        </w:r>
        <w:r>
          <w:rPr>
            <w:rFonts w:eastAsia="MS Mincho"/>
            <w:szCs w:val="24"/>
          </w:rPr>
          <w:delText>representation</w:delText>
        </w:r>
        <w:r w:rsidRPr="00D318DE">
          <w:rPr>
            <w:rFonts w:eastAsia="MS Mincho"/>
            <w:szCs w:val="24"/>
          </w:rPr>
          <w:delText xml:space="preserve"> which was used in the previous </w:delText>
        </w:r>
        <w:r>
          <w:rPr>
            <w:rFonts w:eastAsia="MS Mincho"/>
            <w:szCs w:val="24"/>
          </w:rPr>
          <w:delText>Segment</w:delText>
        </w:r>
        <w:r w:rsidRPr="00D318DE">
          <w:rPr>
            <w:rFonts w:eastAsia="MS Mincho"/>
            <w:szCs w:val="24"/>
          </w:rPr>
          <w:delText>.</w:delText>
        </w:r>
        <w:bookmarkStart w:id="973" w:name="_Toc171279143"/>
        <w:bookmarkEnd w:id="973"/>
      </w:del>
    </w:p>
    <w:p w14:paraId="0B616E5A" w14:textId="76A77AC9" w:rsidR="0088626C" w:rsidRPr="00D318DE" w:rsidRDefault="0088626C" w:rsidP="0088626C">
      <w:pPr>
        <w:pStyle w:val="BodyText"/>
        <w:autoSpaceDE w:val="0"/>
        <w:autoSpaceDN w:val="0"/>
        <w:adjustRightInd w:val="0"/>
        <w:rPr>
          <w:del w:id="974" w:author="Ahmed Hamza [2]" w:date="2024-06-25T20:39:00Z"/>
          <w:rFonts w:eastAsia="MS Mincho"/>
          <w:szCs w:val="24"/>
        </w:rPr>
      </w:pPr>
      <w:del w:id="975" w:author="Ahmed Hamza [2]" w:date="2024-06-25T20:39:00Z">
        <w:r w:rsidRPr="00D318DE">
          <w:rPr>
            <w:rFonts w:eastAsia="MS Mincho"/>
            <w:szCs w:val="24"/>
          </w:rPr>
          <w:delText xml:space="preserve">In the case where the total duration of the video content to be consumed is not known (case of live content for example), the terminal can display the expected remaining usage duration based on current battery level and the energy consumption of the current </w:delText>
        </w:r>
        <w:r>
          <w:rPr>
            <w:rFonts w:eastAsia="MS Mincho"/>
            <w:szCs w:val="24"/>
          </w:rPr>
          <w:delText>representation</w:delText>
        </w:r>
        <w:r w:rsidRPr="00D318DE">
          <w:rPr>
            <w:rFonts w:eastAsia="MS Mincho"/>
            <w:szCs w:val="24"/>
          </w:rPr>
          <w:delText xml:space="preserve"> it is using. The user can therefore act on its terminal to increase this usage duration, which </w:delText>
        </w:r>
        <w:r>
          <w:rPr>
            <w:rFonts w:eastAsia="MS Mincho"/>
            <w:szCs w:val="24"/>
          </w:rPr>
          <w:delText>are</w:delText>
        </w:r>
        <w:r w:rsidRPr="00D318DE">
          <w:rPr>
            <w:rFonts w:eastAsia="MS Mincho"/>
            <w:szCs w:val="24"/>
          </w:rPr>
          <w:delText xml:space="preserve"> translated into a power saving ratio as in the previous case.</w:delText>
        </w:r>
        <w:bookmarkStart w:id="976" w:name="_Toc171279144"/>
        <w:bookmarkEnd w:id="976"/>
      </w:del>
    </w:p>
    <w:p w14:paraId="33D31EAE" w14:textId="0745E127" w:rsidR="0088626C" w:rsidRPr="004069D9" w:rsidRDefault="0088626C" w:rsidP="0088626C">
      <w:pPr>
        <w:pStyle w:val="Note"/>
        <w:rPr>
          <w:del w:id="977" w:author="Ahmed Hamza [2]" w:date="2024-06-25T20:39:00Z"/>
          <w:sz w:val="22"/>
          <w:szCs w:val="22"/>
        </w:rPr>
      </w:pPr>
      <w:del w:id="978" w:author="Ahmed Hamza [2]" w:date="2024-06-25T20:39:00Z">
        <w:r w:rsidRPr="004069D9">
          <w:rPr>
            <w:sz w:val="22"/>
            <w:szCs w:val="22"/>
          </w:rPr>
          <w:delText>NOTE 2</w:delText>
        </w:r>
        <w:r w:rsidRPr="004069D9">
          <w:rPr>
            <w:sz w:val="22"/>
            <w:szCs w:val="22"/>
          </w:rPr>
          <w:tab/>
          <w:delText xml:space="preserve">Complexity metrics, as defined in </w:delText>
        </w:r>
        <w:r w:rsidRPr="004069D9">
          <w:fldChar w:fldCharType="begin"/>
        </w:r>
        <w:r w:rsidRPr="004069D9">
          <w:rPr>
            <w:sz w:val="22"/>
            <w:szCs w:val="22"/>
          </w:rPr>
          <w:delInstrText xml:space="preserve"> REF _Ref109283749 \r \h  \* MERGEFORMAT </w:delInstrText>
        </w:r>
        <w:r w:rsidRPr="004069D9">
          <w:fldChar w:fldCharType="separate"/>
        </w:r>
        <w:r w:rsidRPr="004069D9">
          <w:rPr>
            <w:sz w:val="22"/>
            <w:szCs w:val="22"/>
          </w:rPr>
          <w:delText>6.2</w:delText>
        </w:r>
        <w:r w:rsidRPr="004069D9">
          <w:fldChar w:fldCharType="end"/>
        </w:r>
        <w:r w:rsidRPr="004069D9">
          <w:rPr>
            <w:sz w:val="22"/>
            <w:szCs w:val="22"/>
          </w:rPr>
          <w:delText xml:space="preserve"> </w:delText>
        </w:r>
        <w:r w:rsidRPr="00D82794">
          <w:rPr>
            <w:rPrChange w:id="979" w:author="Ahmed Hamza [2]" w:date="2024-06-27T08:35:00Z">
              <w:rPr>
                <w:highlight w:val="yellow"/>
              </w:rPr>
            </w:rPrChange>
          </w:rPr>
          <w:delText>of ISO/IEC 23001-11</w:delText>
        </w:r>
        <w:r w:rsidRPr="004069D9">
          <w:rPr>
            <w:sz w:val="22"/>
            <w:szCs w:val="22"/>
          </w:rPr>
          <w:delText xml:space="preserve"> can be sent with each representation to allow the client to save energy by proactively invoking C-DVFS to make the selection of representation work at its best for energy saving.</w:delText>
        </w:r>
        <w:bookmarkStart w:id="980" w:name="_Toc171279145"/>
        <w:bookmarkEnd w:id="980"/>
      </w:del>
    </w:p>
    <w:p w14:paraId="65E71DCA" w14:textId="238A9934" w:rsidR="00EB3931" w:rsidRPr="00506C49" w:rsidRDefault="0088626C" w:rsidP="004069D9">
      <w:pPr>
        <w:rPr>
          <w:del w:id="981" w:author="Ahmed Hamza [2]" w:date="2024-06-25T23:10:00Z"/>
        </w:rPr>
      </w:pPr>
      <w:del w:id="982" w:author="Ahmed Hamza [2]" w:date="2024-06-25T23:10:00Z">
        <w:r w:rsidRPr="00D318DE">
          <w:delText xml:space="preserve">NOTE </w:delText>
        </w:r>
        <w:r>
          <w:delText>3</w:delText>
        </w:r>
        <w:r w:rsidRPr="00D318DE">
          <w:tab/>
          <w:delText>The dec_ops_reduction_ratio is known to be stable across software-based platforms.</w:delText>
        </w:r>
        <w:bookmarkStart w:id="983" w:name="_Toc171279146"/>
        <w:bookmarkEnd w:id="983"/>
      </w:del>
    </w:p>
    <w:p w14:paraId="66F5C9BC" w14:textId="77777777" w:rsidR="00D61BCA" w:rsidRDefault="00D61BCA" w:rsidP="004069D9">
      <w:pPr>
        <w:pStyle w:val="Heading2"/>
      </w:pPr>
      <w:bookmarkStart w:id="984" w:name="_Toc158820492"/>
      <w:bookmarkStart w:id="985" w:name="_Ref170241124"/>
      <w:bookmarkStart w:id="986" w:name="_Toc171279147"/>
      <w:r>
        <w:t>Display Attenuation Map Information</w:t>
      </w:r>
      <w:bookmarkEnd w:id="984"/>
      <w:bookmarkEnd w:id="985"/>
      <w:bookmarkEnd w:id="986"/>
    </w:p>
    <w:p w14:paraId="7E491D91" w14:textId="20D9F78D" w:rsidR="00D61BCA" w:rsidRDefault="00D61BCA" w:rsidP="004069D9">
      <w:pPr>
        <w:pStyle w:val="Heading3"/>
        <w:rPr>
          <w:del w:id="987" w:author="Ahmed Hamza [2]" w:date="2024-06-25T23:05:00Z"/>
        </w:rPr>
      </w:pPr>
      <w:del w:id="988" w:author="Ahmed Hamza [2]" w:date="2024-06-25T23:05:00Z">
        <w:r>
          <w:delText xml:space="preserve">Metadata </w:delText>
        </w:r>
        <w:r w:rsidR="00B34299">
          <w:delText>generation</w:delText>
        </w:r>
        <w:r>
          <w:delText xml:space="preserve"> at the server side</w:delText>
        </w:r>
        <w:bookmarkStart w:id="989" w:name="_Toc171279148"/>
        <w:bookmarkEnd w:id="989"/>
      </w:del>
    </w:p>
    <w:p w14:paraId="0319B3AF" w14:textId="554536E3" w:rsidR="009D309A" w:rsidRPr="006416A2" w:rsidRDefault="009D309A" w:rsidP="009D309A">
      <w:pPr>
        <w:ind w:right="-680"/>
        <w:rPr>
          <w:del w:id="990" w:author="Ahmed Hamza [2]" w:date="2024-06-25T23:05:00Z"/>
        </w:rPr>
      </w:pPr>
      <w:del w:id="991" w:author="Ahmed Hamza [2]" w:date="2024-06-25T23:05:00Z">
        <w:r w:rsidRPr="006416A2">
          <w:delText xml:space="preserve">Given a video representation, a set of </w:delText>
        </w:r>
      </w:del>
      <w:ins w:id="992" w:author="Claire-Helene Demarty" w:date="2024-06-10T08:37:00Z">
        <w:del w:id="993" w:author="Ahmed Hamza [2]" w:date="2024-06-25T23:05:00Z">
          <w:r w:rsidR="00F64952" w:rsidRPr="004212BC">
            <w:rPr>
              <w:i/>
              <w:iCs/>
            </w:rPr>
            <w:delText>N</w:delText>
          </w:r>
          <w:r w:rsidR="00F64952">
            <w:delText xml:space="preserve"> </w:delText>
          </w:r>
        </w:del>
      </w:ins>
      <w:del w:id="994" w:author="Ahmed Hamza [2]" w:date="2024-06-25T23:05:00Z">
        <w:r w:rsidRPr="006416A2">
          <w:delText xml:space="preserve">display attenuation maps is generated by the encoding system provided by the server to reduce locally and smartly the brightness of the video representation’s frames. Each display attenuation map </w:delText>
        </w:r>
      </w:del>
      <w:ins w:id="995" w:author="Claire-Helene Demarty" w:date="2024-06-10T08:38:00Z">
        <w:del w:id="996" w:author="Ahmed Hamza [2]" w:date="2024-06-25T23:05:00Z">
          <w:r w:rsidR="004212BC" w:rsidRPr="004212BC">
            <w:rPr>
              <w:i/>
              <w:iCs/>
            </w:rPr>
            <w:delText>i</w:delText>
          </w:r>
          <w:r w:rsidR="004212BC">
            <w:delText xml:space="preserve"> </w:delText>
          </w:r>
        </w:del>
      </w:ins>
      <w:del w:id="997" w:author="Ahmed Hamza [2]" w:date="2024-06-25T23:05:00Z">
        <w:r w:rsidRPr="006416A2">
          <w:delText>optimizes the trade</w:delText>
        </w:r>
        <w:r w:rsidR="00B21796" w:rsidRPr="006416A2">
          <w:delText>-</w:delText>
        </w:r>
        <w:r w:rsidRPr="006416A2">
          <w:delText xml:space="preserve">off between </w:delText>
        </w:r>
        <w:r w:rsidRPr="006416A2">
          <w:rPr>
            <w:rStyle w:val="cf01"/>
            <w:rFonts w:ascii="Cambria" w:hAnsi="Cambria"/>
            <w:sz w:val="22"/>
            <w:szCs w:val="22"/>
          </w:rPr>
          <w:delText>the resulting video quality and energy reduction</w:delText>
        </w:r>
      </w:del>
      <w:ins w:id="998" w:author="Claire-Helene Demarty" w:date="2024-06-10T08:38:00Z">
        <w:del w:id="999" w:author="Ahmed Hamza [2]" w:date="2024-06-25T23:05:00Z">
          <w:r w:rsidR="00A4018F" w:rsidRPr="00DF6C9A">
            <w:rPr>
              <w:rPrChange w:id="1000" w:author="Ahmed Hamza [2]" w:date="2024-06-10T23:49:00Z">
                <w:rPr>
                  <w:rFonts w:ascii="Times New Roman" w:hAnsi="Times New Roman"/>
                  <w:sz w:val="24"/>
                  <w:szCs w:val="24"/>
                </w:rPr>
              </w:rPrChange>
            </w:rPr>
            <w:delText xml:space="preserve">, for i = 0 to </w:delText>
          </w:r>
          <w:r w:rsidR="00A4018F" w:rsidRPr="00DF6C9A">
            <w:rPr>
              <w:i/>
              <w:iCs/>
              <w:rPrChange w:id="1001" w:author="Ahmed Hamza [2]" w:date="2024-06-10T23:49:00Z">
                <w:rPr>
                  <w:rFonts w:ascii="Times New Roman" w:hAnsi="Times New Roman"/>
                  <w:i/>
                  <w:iCs/>
                  <w:sz w:val="24"/>
                  <w:szCs w:val="24"/>
                </w:rPr>
              </w:rPrChange>
            </w:rPr>
            <w:delText>N</w:delText>
          </w:r>
          <w:r w:rsidR="00A4018F" w:rsidRPr="00DF6C9A">
            <w:rPr>
              <w:rPrChange w:id="1002" w:author="Ahmed Hamza [2]" w:date="2024-06-10T23:49:00Z">
                <w:rPr>
                  <w:rFonts w:ascii="Times New Roman" w:hAnsi="Times New Roman"/>
                  <w:sz w:val="24"/>
                  <w:szCs w:val="24"/>
                </w:rPr>
              </w:rPrChange>
            </w:rPr>
            <w:delText xml:space="preserve"> – 1, </w:delText>
          </w:r>
          <w:r w:rsidR="00A4018F" w:rsidRPr="00DF6C9A">
            <w:rPr>
              <w:rFonts w:cstheme="minorHAnsi"/>
              <w:rPrChange w:id="1003" w:author="Ahmed Hamza [2]" w:date="2024-06-10T23:49:00Z">
                <w:rPr>
                  <w:rFonts w:ascii="Times New Roman" w:hAnsi="Times New Roman"/>
                  <w:sz w:val="24"/>
                  <w:szCs w:val="24"/>
                </w:rPr>
              </w:rPrChange>
            </w:rPr>
            <w:delText xml:space="preserve">as shown in </w:delText>
          </w:r>
          <w:r w:rsidR="00A4018F" w:rsidRPr="00DF6C9A">
            <w:rPr>
              <w:rStyle w:val="citefig"/>
              <w:rFonts w:cstheme="minorHAnsi"/>
              <w:rPrChange w:id="1004" w:author="Ahmed Hamza [2]" w:date="2024-06-10T23:49:00Z">
                <w:rPr>
                  <w:rStyle w:val="citefig"/>
                  <w:rFonts w:ascii="Times New Roman" w:hAnsi="Times New Roman"/>
                  <w:sz w:val="24"/>
                  <w:szCs w:val="24"/>
                </w:rPr>
              </w:rPrChange>
            </w:rPr>
            <w:delText>Figure B.3</w:delText>
          </w:r>
        </w:del>
      </w:ins>
      <w:del w:id="1005" w:author="Ahmed Hamza [2]" w:date="2024-06-25T23:05:00Z">
        <w:r w:rsidRPr="0037503F">
          <w:rPr>
            <w:rStyle w:val="cf01"/>
            <w:rFonts w:ascii="Cambria" w:hAnsi="Cambria" w:cstheme="minorHAnsi"/>
            <w:sz w:val="22"/>
            <w:szCs w:val="22"/>
          </w:rPr>
          <w:delText>.</w:delText>
        </w:r>
        <w:r w:rsidRPr="00DF6C9A">
          <w:rPr>
            <w:rStyle w:val="cf01"/>
            <w:rFonts w:ascii="Cambria" w:hAnsi="Cambria"/>
            <w:sz w:val="22"/>
            <w:szCs w:val="22"/>
          </w:rPr>
          <w:delText xml:space="preserve"> </w:delText>
        </w:r>
        <w:bookmarkStart w:id="1006" w:name="_Toc171279149"/>
        <w:bookmarkEnd w:id="1006"/>
      </w:del>
    </w:p>
    <w:p w14:paraId="6C4A8AAC" w14:textId="74237F64" w:rsidR="00416D9E" w:rsidRPr="00416D9E" w:rsidRDefault="00416D9E" w:rsidP="00416D9E">
      <w:pPr>
        <w:pStyle w:val="Note"/>
        <w:rPr>
          <w:ins w:id="1007" w:author="Claire-Helene Demarty" w:date="2024-06-10T08:39:00Z"/>
          <w:del w:id="1008" w:author="Ahmed Hamza [2]" w:date="2024-06-25T23:05:00Z"/>
        </w:rPr>
      </w:pPr>
      <w:ins w:id="1009" w:author="Claire-Helene Demarty" w:date="2024-06-10T08:39:00Z">
        <w:del w:id="1010" w:author="Ahmed Hamza [2]" w:date="2024-06-25T23:05:00Z">
          <w:r w:rsidRPr="00416D9E">
            <w:rPr>
              <w:noProof/>
            </w:rPr>
            <w:drawing>
              <wp:inline distT="0" distB="0" distL="0" distR="0" wp14:anchorId="3C4ECD9A" wp14:editId="36325BC6">
                <wp:extent cx="6154779" cy="2607399"/>
                <wp:effectExtent l="0" t="0" r="0" b="2540"/>
                <wp:docPr id="977785511"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785511" name="Picture 977785511" descr="A black screen with white text&#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bookmarkStart w:id="1011" w:name="_Toc171279150"/>
          <w:bookmarkEnd w:id="1011"/>
        </w:del>
      </w:ins>
    </w:p>
    <w:p w14:paraId="02B6DD27" w14:textId="32883EE1" w:rsidR="00416D9E" w:rsidRPr="00416D9E" w:rsidRDefault="00416D9E" w:rsidP="00416D9E">
      <w:pPr>
        <w:pStyle w:val="Figuretitle0"/>
        <w:rPr>
          <w:ins w:id="1012" w:author="Claire-Helene Demarty" w:date="2024-06-10T08:39:00Z"/>
          <w:del w:id="1013" w:author="Ahmed Hamza [2]" w:date="2024-06-25T23:05:00Z"/>
        </w:rPr>
      </w:pPr>
      <w:ins w:id="1014" w:author="Claire-Helene Demarty" w:date="2024-06-10T08:39:00Z">
        <w:del w:id="1015" w:author="Ahmed Hamza [2]" w:date="2024-06-25T23:05:00Z">
          <w:r w:rsidRPr="00416D9E">
            <w:delText xml:space="preserve">Figure </w:delText>
          </w:r>
          <w:r w:rsidRPr="00416D9E">
            <w:rPr>
              <w:noProof/>
            </w:rPr>
            <w:delText>B</w:delText>
          </w:r>
          <w:r w:rsidRPr="00416D9E">
            <w:delText xml:space="preserve">.3 — </w:delText>
          </w:r>
          <w:bookmarkStart w:id="1016" w:name="_Hlk157791742"/>
          <w:r w:rsidRPr="00416D9E">
            <w:delText>Display attenuation map computation and insertion</w:delText>
          </w:r>
          <w:bookmarkEnd w:id="1016"/>
          <w:r w:rsidRPr="00416D9E">
            <w:delText>.</w:delText>
          </w:r>
          <w:bookmarkStart w:id="1017" w:name="_Toc171279151"/>
          <w:bookmarkEnd w:id="1017"/>
        </w:del>
      </w:ins>
    </w:p>
    <w:p w14:paraId="0C0F007E" w14:textId="6741723B" w:rsidR="009D309A" w:rsidRPr="006416A2" w:rsidRDefault="009D309A" w:rsidP="009D309A">
      <w:pPr>
        <w:pStyle w:val="BodyText"/>
        <w:autoSpaceDE w:val="0"/>
        <w:autoSpaceDN w:val="0"/>
        <w:adjustRightInd w:val="0"/>
        <w:ind w:right="-680"/>
        <w:rPr>
          <w:del w:id="1018" w:author="Ahmed Hamza [2]" w:date="2024-06-25T23:05:00Z"/>
        </w:rPr>
      </w:pPr>
      <w:del w:id="1019" w:author="Ahmed Hamza [2]" w:date="2024-06-25T23:05:00Z">
        <w:r w:rsidRPr="006416A2">
          <w:rPr>
            <w:rFonts w:eastAsia="MS Mincho"/>
          </w:rPr>
          <w:delText xml:space="preserve">The display attenuation map associated with a video representation is computed to reduce the energy consumption of displaying this representation by an </w:delText>
        </w:r>
        <w:r w:rsidRPr="006416A2">
          <w:delText>energy-reduction rate indicated as a reduction percentage.</w:delText>
        </w:r>
        <w:bookmarkStart w:id="1020" w:name="_Toc171279152"/>
        <w:bookmarkEnd w:id="1020"/>
      </w:del>
    </w:p>
    <w:p w14:paraId="369292EE" w14:textId="22CD20ED" w:rsidR="009D309A" w:rsidRDefault="009D309A" w:rsidP="009D309A">
      <w:pPr>
        <w:pStyle w:val="BodyText"/>
        <w:autoSpaceDE w:val="0"/>
        <w:autoSpaceDN w:val="0"/>
        <w:adjustRightInd w:val="0"/>
        <w:ind w:right="-680"/>
        <w:rPr>
          <w:ins w:id="1021" w:author="Claire-Helene Demarty" w:date="2024-06-10T08:41:00Z"/>
          <w:del w:id="1022" w:author="Ahmed Hamza [2]" w:date="2024-06-25T23:05:00Z"/>
          <w:rFonts w:eastAsia="MS Mincho"/>
        </w:rPr>
      </w:pPr>
      <w:del w:id="1023" w:author="Ahmed Hamza [2]" w:date="2024-06-25T23:05:00Z">
        <w:r w:rsidRPr="006416A2">
          <w:rPr>
            <w:rFonts w:eastAsia="MS Mincho"/>
          </w:rPr>
          <w:delText>A display attenuation map Media Segment and its associated video Media Segment(s</w:delText>
        </w:r>
        <w:r w:rsidR="005E7732">
          <w:rPr>
            <w:rFonts w:eastAsia="MS Mincho"/>
          </w:rPr>
          <w:delText xml:space="preserve">) </w:delText>
        </w:r>
        <w:r w:rsidR="00B21796" w:rsidRPr="006416A2" w:rsidDel="0012260E">
          <w:rPr>
            <w:rFonts w:eastAsia="MS Mincho"/>
          </w:rPr>
          <w:delText>shall</w:delText>
        </w:r>
        <w:r w:rsidRPr="006416A2" w:rsidDel="0012260E">
          <w:rPr>
            <w:rFonts w:eastAsia="MS Mincho"/>
          </w:rPr>
          <w:delText xml:space="preserve"> be</w:delText>
        </w:r>
      </w:del>
      <w:ins w:id="1024" w:author="Claire-Helene Demarty" w:date="2024-06-10T08:40:00Z">
        <w:del w:id="1025" w:author="Ahmed Hamza [2]" w:date="2024-06-25T23:05:00Z">
          <w:r w:rsidR="0012260E">
            <w:rPr>
              <w:rFonts w:eastAsia="MS Mincho"/>
            </w:rPr>
            <w:delText>are</w:delText>
          </w:r>
        </w:del>
      </w:ins>
      <w:del w:id="1026" w:author="Ahmed Hamza [2]" w:date="2024-06-25T23:05:00Z">
        <w:r w:rsidRPr="006416A2">
          <w:rPr>
            <w:rFonts w:eastAsia="MS Mincho"/>
          </w:rPr>
          <w:delText xml:space="preserve"> time aligned on Segment </w:delText>
        </w:r>
        <w:r w:rsidRPr="00912F3C">
          <w:rPr>
            <w:rFonts w:eastAsia="MS Mincho"/>
          </w:rPr>
          <w:delText>boundaries. A display attenuation map Media Segment is an ISOBMFF file which contains samples for a restricted video track</w:delText>
        </w:r>
      </w:del>
      <w:ins w:id="1027" w:author="Claire-Helene Demarty" w:date="2024-06-10T08:41:00Z">
        <w:del w:id="1028" w:author="Ahmed Hamza [2]" w:date="2024-06-25T23:05:00Z">
          <w:r w:rsidR="00912F3C" w:rsidRPr="00912F3C">
            <w:rPr>
              <w:rFonts w:eastAsia="MS Mincho"/>
              <w:szCs w:val="24"/>
            </w:rPr>
            <w:delText>, as shown in Figure B.4</w:delText>
          </w:r>
        </w:del>
      </w:ins>
      <w:del w:id="1029" w:author="Ahmed Hamza [2]" w:date="2024-06-25T23:05:00Z">
        <w:r w:rsidRPr="00912F3C">
          <w:rPr>
            <w:rFonts w:eastAsia="MS Mincho"/>
          </w:rPr>
          <w:delText>, where</w:delText>
        </w:r>
        <w:r w:rsidRPr="006416A2">
          <w:rPr>
            <w:rFonts w:eastAsia="MS Mincho"/>
          </w:rPr>
          <w:delText xml:space="preserve"> each sample is a coded display attenuation map frame. The carriage of display attenuation map data in ISOBMFF files is specified in</w:delText>
        </w:r>
        <w:r w:rsidR="00C86BDD" w:rsidRPr="006416A2">
          <w:rPr>
            <w:rFonts w:eastAsia="MS Mincho"/>
          </w:rPr>
          <w:delText xml:space="preserve"> subclause </w:delText>
        </w:r>
        <w:r w:rsidR="00150582">
          <w:rPr>
            <w:rFonts w:eastAsia="MS Mincho"/>
          </w:rPr>
          <w:fldChar w:fldCharType="begin"/>
        </w:r>
        <w:r w:rsidR="00150582">
          <w:rPr>
            <w:rFonts w:eastAsia="MS Mincho"/>
          </w:rPr>
          <w:delInstrText xml:space="preserve"> REF _Ref164094671 \r \h </w:delInstrText>
        </w:r>
        <w:r w:rsidR="00150582">
          <w:rPr>
            <w:rFonts w:eastAsia="MS Mincho"/>
          </w:rPr>
        </w:r>
        <w:r w:rsidR="00150582">
          <w:rPr>
            <w:rFonts w:eastAsia="MS Mincho"/>
          </w:rPr>
          <w:fldChar w:fldCharType="separate"/>
        </w:r>
        <w:r w:rsidR="00150582">
          <w:rPr>
            <w:rFonts w:eastAsia="MS Mincho" w:hint="cs"/>
            <w:cs/>
          </w:rPr>
          <w:delText>‎</w:delText>
        </w:r>
        <w:r w:rsidR="00150582">
          <w:rPr>
            <w:rFonts w:eastAsia="MS Mincho"/>
          </w:rPr>
          <w:delText>5.3.3</w:delText>
        </w:r>
        <w:r w:rsidR="00150582">
          <w:rPr>
            <w:rFonts w:eastAsia="MS Mincho"/>
          </w:rPr>
          <w:fldChar w:fldCharType="end"/>
        </w:r>
        <w:r w:rsidR="00C86BDD" w:rsidRPr="006B7C52">
          <w:rPr>
            <w:rFonts w:eastAsia="MS Mincho"/>
          </w:rPr>
          <w:delText>.</w:delText>
        </w:r>
      </w:del>
      <w:bookmarkStart w:id="1030" w:name="_Toc171279153"/>
      <w:bookmarkEnd w:id="1030"/>
    </w:p>
    <w:p w14:paraId="468D626D" w14:textId="70FFBC8C" w:rsidR="00A06700" w:rsidRPr="00A06700" w:rsidRDefault="00A06700" w:rsidP="00A06700">
      <w:pPr>
        <w:pStyle w:val="BodyText"/>
        <w:adjustRightInd w:val="0"/>
        <w:ind w:left="540" w:right="-680"/>
        <w:jc w:val="left"/>
        <w:rPr>
          <w:ins w:id="1031" w:author="Claire-Helene Demarty" w:date="2024-06-10T08:41:00Z"/>
          <w:del w:id="1032" w:author="Ahmed Hamza [2]" w:date="2024-06-25T23:05:00Z"/>
          <w:rFonts w:asciiTheme="majorHAnsi" w:eastAsia="MS Mincho" w:hAnsiTheme="majorHAnsi"/>
          <w:szCs w:val="24"/>
        </w:rPr>
      </w:pPr>
      <w:ins w:id="1033" w:author="Claire-Helene Demarty" w:date="2024-06-10T08:41:00Z">
        <w:del w:id="1034" w:author="Ahmed Hamza [2]" w:date="2024-06-25T23:05:00Z">
          <w:r w:rsidRPr="00A06700">
            <w:rPr>
              <w:rFonts w:asciiTheme="majorHAnsi" w:eastAsia="MS Mincho" w:hAnsiTheme="majorHAnsi"/>
              <w:noProof/>
              <w:szCs w:val="24"/>
            </w:rPr>
            <w:drawing>
              <wp:inline distT="0" distB="0" distL="0" distR="0" wp14:anchorId="2FBCCBF6" wp14:editId="37050C8C">
                <wp:extent cx="6117996" cy="3794377"/>
                <wp:effectExtent l="0" t="0" r="0" b="0"/>
                <wp:docPr id="1649121465"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21465" name="Picture 1649121465" descr="A black background with white text&#10;&#10;Description automatically generated"/>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bookmarkStart w:id="1035" w:name="_Toc171279154"/>
          <w:bookmarkEnd w:id="1035"/>
        </w:del>
      </w:ins>
    </w:p>
    <w:p w14:paraId="3905D4AD" w14:textId="15C7CB63" w:rsidR="00A06700" w:rsidRPr="009434E6" w:rsidRDefault="00A06700" w:rsidP="00A06700">
      <w:pPr>
        <w:pStyle w:val="BodyText"/>
        <w:adjustRightInd w:val="0"/>
        <w:ind w:left="540" w:right="-680"/>
        <w:jc w:val="left"/>
        <w:rPr>
          <w:ins w:id="1036" w:author="Claire-Helene Demarty" w:date="2024-06-10T08:41:00Z"/>
          <w:del w:id="1037" w:author="Ahmed Hamza [2]" w:date="2024-06-25T23:05:00Z"/>
          <w:b/>
          <w:bCs/>
        </w:rPr>
      </w:pPr>
      <w:ins w:id="1038" w:author="Claire-Helene Demarty" w:date="2024-06-10T08:41:00Z">
        <w:del w:id="1039" w:author="Ahmed Hamza [2]" w:date="2024-06-25T23:05:00Z">
          <w:r w:rsidRPr="00A06700">
            <w:rPr>
              <w:b/>
              <w:bCs/>
            </w:rPr>
            <w:delText xml:space="preserve">Figure </w:delText>
          </w:r>
          <w:r w:rsidRPr="00A06700">
            <w:rPr>
              <w:b/>
              <w:bCs/>
              <w:noProof/>
            </w:rPr>
            <w:delText>B</w:delText>
          </w:r>
          <w:r w:rsidRPr="00A06700">
            <w:rPr>
              <w:b/>
              <w:bCs/>
            </w:rPr>
            <w:delText>.4 — Alternate group of multiple Display Attenuation Map Representations</w:delText>
          </w:r>
          <w:bookmarkStart w:id="1040" w:name="_Toc171279155"/>
          <w:bookmarkEnd w:id="1040"/>
        </w:del>
      </w:ins>
    </w:p>
    <w:p w14:paraId="391D9874" w14:textId="2CD2601F" w:rsidR="00A06700" w:rsidRPr="009D309A" w:rsidRDefault="00A06700" w:rsidP="009D309A">
      <w:pPr>
        <w:pStyle w:val="BodyText"/>
        <w:autoSpaceDE w:val="0"/>
        <w:autoSpaceDN w:val="0"/>
        <w:adjustRightInd w:val="0"/>
        <w:ind w:right="-680"/>
        <w:rPr>
          <w:del w:id="1041" w:author="Ahmed Hamza [2]" w:date="2024-06-25T23:05:00Z"/>
          <w:rFonts w:eastAsia="MS Mincho"/>
        </w:rPr>
      </w:pPr>
      <w:bookmarkStart w:id="1042" w:name="_Toc171279156"/>
      <w:bookmarkEnd w:id="1042"/>
    </w:p>
    <w:p w14:paraId="56002F92" w14:textId="77777777" w:rsidR="00D61BCA" w:rsidRPr="001B7C46" w:rsidRDefault="00D61BCA" w:rsidP="009C500C">
      <w:pPr>
        <w:pStyle w:val="Heading3"/>
      </w:pPr>
      <w:bookmarkStart w:id="1043" w:name="_Toc171279157"/>
      <w:r w:rsidRPr="001B7C46">
        <w:t>Metadata signalling in the MPD manifest file</w:t>
      </w:r>
      <w:bookmarkEnd w:id="1043"/>
    </w:p>
    <w:p w14:paraId="6C4F3F1F" w14:textId="1AC83534" w:rsidR="009C500C" w:rsidRPr="001B7C46" w:rsidRDefault="009C500C" w:rsidP="00035AEC">
      <w:pPr>
        <w:pStyle w:val="BodyText"/>
        <w:autoSpaceDE w:val="0"/>
        <w:autoSpaceDN w:val="0"/>
        <w:adjustRightInd w:val="0"/>
        <w:ind w:right="40"/>
        <w:rPr>
          <w:rFonts w:eastAsia="MS Mincho"/>
          <w:szCs w:val="24"/>
        </w:rPr>
      </w:pPr>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proofErr w:type="spellStart"/>
      <w:r w:rsidRPr="001B7C46">
        <w:rPr>
          <w:rFonts w:cs="Courier New"/>
          <w:b/>
          <w:bCs/>
        </w:rPr>
        <w:t>AdaptationSet</w:t>
      </w:r>
      <w:proofErr w:type="spellEnd"/>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w:t>
      </w:r>
      <w:proofErr w:type="spellStart"/>
      <w:r w:rsidRPr="0061604C">
        <w:rPr>
          <w:rStyle w:val="ISOCode"/>
        </w:rPr>
        <w:t>resv.gmat.</w:t>
      </w:r>
      <w:r w:rsidRPr="0061604C">
        <w:rPr>
          <w:rFonts w:ascii="Courier New" w:hAnsi="Courier New" w:cs="Courier New"/>
        </w:rPr>
        <w:t>XXXX</w:t>
      </w:r>
      <w:proofErr w:type="spellEnd"/>
      <w:r w:rsidRPr="0061604C">
        <w:rPr>
          <w:rFonts w:ascii="Courier New" w:hAnsi="Courier New" w:cs="Courier New"/>
        </w:rPr>
        <w:t>'</w:t>
      </w:r>
      <w:r w:rsidRPr="001B7C46">
        <w:rPr>
          <w:rFonts w:cstheme="minorBidi"/>
        </w:rPr>
        <w:t xml:space="preserve">, where XXXX corresponds to the four-character code (4CC) of the video codec and </w:t>
      </w:r>
      <w:r w:rsidR="0061604C">
        <w:rPr>
          <w:rFonts w:cstheme="minorBidi"/>
        </w:rPr>
        <w:t>shall</w:t>
      </w:r>
      <w:r w:rsidRPr="001B7C46">
        <w:rPr>
          <w:rFonts w:cstheme="minorBidi"/>
        </w:rPr>
        <w:t xml:space="preserve"> be identical to the </w:t>
      </w:r>
      <w:proofErr w:type="spellStart"/>
      <w:r w:rsidRPr="0061604C">
        <w:rPr>
          <w:rStyle w:val="ISOCode"/>
        </w:rPr>
        <w:t>original_format</w:t>
      </w:r>
      <w:proofErr w:type="spellEnd"/>
      <w:r w:rsidRPr="001B7C46">
        <w:rPr>
          <w:rFonts w:cstheme="minorBidi"/>
        </w:rPr>
        <w:t xml:space="preserve"> field in the </w:t>
      </w:r>
      <w:proofErr w:type="spellStart"/>
      <w:r w:rsidRPr="0061604C">
        <w:rPr>
          <w:rStyle w:val="ISOCode"/>
        </w:rPr>
        <w:t>RestrictedSchemeInfoBox</w:t>
      </w:r>
      <w:proofErr w:type="spellEnd"/>
      <w:r w:rsidRPr="001B7C46">
        <w:rPr>
          <w:rFonts w:cstheme="minorBidi"/>
        </w:rPr>
        <w:t xml:space="preserve"> of the sample entry of the corresponding ISOBMFF track</w:t>
      </w:r>
      <w:r w:rsidRPr="00035AEC">
        <w:rPr>
          <w:rFonts w:cstheme="minorBidi"/>
        </w:rPr>
        <w:t xml:space="preserve">, </w:t>
      </w:r>
      <w:r w:rsidR="00035AEC" w:rsidRPr="00035AEC">
        <w:rPr>
          <w:rFonts w:cstheme="minorBidi"/>
        </w:rPr>
        <w:t xml:space="preserve">clause </w:t>
      </w:r>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p>
    <w:p w14:paraId="373576A2" w14:textId="77777777" w:rsidR="009C500C" w:rsidRPr="001B7C46" w:rsidRDefault="009C500C" w:rsidP="001B7C46">
      <w:pPr>
        <w:pStyle w:val="BodyText"/>
        <w:autoSpaceDE w:val="0"/>
        <w:autoSpaceDN w:val="0"/>
        <w:adjustRightInd w:val="0"/>
        <w:ind w:right="40"/>
        <w:rPr>
          <w:rFonts w:eastAsia="MS Mincho"/>
          <w:szCs w:val="24"/>
        </w:rPr>
      </w:pPr>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proofErr w:type="spellStart"/>
      <w:r w:rsidRPr="007826DB">
        <w:rPr>
          <w:rFonts w:ascii="Courier New" w:eastAsia="MS Mincho" w:hAnsi="Courier New" w:cs="Courier New"/>
          <w:szCs w:val="24"/>
        </w:rPr>
        <w:t>amit</w:t>
      </w:r>
      <w:proofErr w:type="spellEnd"/>
      <w:r w:rsidRPr="001B7C46">
        <w:rPr>
          <w:rFonts w:eastAsia="MS Mincho"/>
          <w:szCs w:val="24"/>
        </w:rPr>
        <w:t>”, indicating that this association is for display attenuation map information.</w:t>
      </w:r>
    </w:p>
    <w:p w14:paraId="1914EDC2" w14:textId="2A92C9E2" w:rsidR="009C500C" w:rsidRPr="001B7C46" w:rsidRDefault="009C500C" w:rsidP="001B7C46">
      <w:pPr>
        <w:pStyle w:val="BodyText"/>
        <w:autoSpaceDE w:val="0"/>
        <w:autoSpaceDN w:val="0"/>
        <w:adjustRightInd w:val="0"/>
        <w:ind w:right="40"/>
        <w:rPr>
          <w:rStyle w:val="eop"/>
          <w:color w:val="0070C0"/>
          <w:shd w:val="clear" w:color="auto" w:fill="FFFFFF"/>
          <w:lang w:val="en-US"/>
        </w:rPr>
      </w:pPr>
      <w:r w:rsidRPr="001B7C46">
        <w:rPr>
          <w:rStyle w:val="normaltextrun"/>
          <w:rFonts w:cs="Calibri"/>
          <w:color w:val="000000"/>
          <w:shd w:val="clear" w:color="auto" w:fill="FFFFFF"/>
        </w:rPr>
        <w:t xml:space="preserve">Multiple display attenuation maps with different characteristics (e.g., different values of </w:t>
      </w:r>
      <w:proofErr w:type="spellStart"/>
      <w:r w:rsidRPr="007826DB">
        <w:rPr>
          <w:rFonts w:ascii="Courier New" w:hAnsi="Courier New" w:cs="Courier New"/>
        </w:rPr>
        <w:t>ami_energy_reduction_rate</w:t>
      </w:r>
      <w:proofErr w:type="spellEnd"/>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w:t>
      </w:r>
      <w:r w:rsidRPr="001B7C46">
        <w:rPr>
          <w:rStyle w:val="normaltextrun"/>
          <w:rFonts w:cs="Calibri"/>
          <w:color w:val="000000"/>
          <w:shd w:val="clear" w:color="auto" w:fill="FFFFFF"/>
        </w:rPr>
        <w:lastRenderedPageBreak/>
        <w:t xml:space="preserve">generated for the same video Representation and each alternative attenuation map is represented by one Representation in the Display Attenuation Map Adaptation Set. </w:t>
      </w:r>
      <w:r w:rsidRPr="001B7C46">
        <w:rPr>
          <w:rFonts w:eastAsia="MS Mincho"/>
        </w:rPr>
        <w:t>As specified in</w:t>
      </w:r>
      <w:r w:rsidR="00F07CCA">
        <w:rPr>
          <w:rFonts w:eastAsia="MS Mincho"/>
        </w:rPr>
        <w:t xml:space="preserve"> subcla</w:t>
      </w:r>
      <w:r w:rsidR="00150582">
        <w:rPr>
          <w:rFonts w:eastAsia="MS Mincho"/>
        </w:rPr>
        <w:t xml:space="preserve">use </w:t>
      </w:r>
      <w:r w:rsidR="00150582">
        <w:rPr>
          <w:rFonts w:eastAsia="MS Mincho"/>
        </w:rPr>
        <w:fldChar w:fldCharType="begin"/>
      </w:r>
      <w:r w:rsidR="00150582">
        <w:rPr>
          <w:rFonts w:eastAsia="MS Mincho"/>
        </w:rPr>
        <w:instrText xml:space="preserve"> REF _Ref164094693 \r \h </w:instrText>
      </w:r>
      <w:r w:rsidR="00150582">
        <w:rPr>
          <w:rFonts w:eastAsia="MS Mincho"/>
        </w:rPr>
      </w:r>
      <w:r w:rsidR="00150582">
        <w:rPr>
          <w:rFonts w:eastAsia="MS Mincho"/>
        </w:rPr>
        <w:fldChar w:fldCharType="separate"/>
      </w:r>
      <w:r w:rsidR="00150582">
        <w:rPr>
          <w:rFonts w:eastAsia="MS Mincho" w:hint="cs"/>
          <w:cs/>
        </w:rPr>
        <w:t>‎</w:t>
      </w:r>
      <w:r w:rsidR="00150582">
        <w:rPr>
          <w:rFonts w:eastAsia="MS Mincho"/>
        </w:rPr>
        <w:t>5.3.3.2.3</w:t>
      </w:r>
      <w:r w:rsidR="00150582">
        <w:rPr>
          <w:rFonts w:eastAsia="MS Mincho"/>
        </w:rPr>
        <w:fldChar w:fldCharType="end"/>
      </w:r>
      <w:r w:rsidRPr="001B7C46">
        <w:rPr>
          <w:rStyle w:val="stddocPartNumber"/>
          <w:rFonts w:eastAsia="MS Mincho"/>
        </w:rPr>
        <w:t xml:space="preserve">, </w:t>
      </w:r>
      <w:r w:rsidRPr="00C74052">
        <w:rPr>
          <w:rStyle w:val="stddocPartNumber"/>
          <w:rFonts w:eastAsia="MS Mincho"/>
        </w:rPr>
        <w:t>these display attenuation map Representations that are alternatives of each other shall be</w:t>
      </w:r>
      <w:r w:rsidRPr="001B7C46">
        <w:rPr>
          <w:rStyle w:val="stddocPartNumber"/>
          <w:rFonts w:eastAsia="MS Mincho"/>
        </w:rPr>
        <w:t xml:space="preserve"> </w:t>
      </w:r>
      <w:r w:rsidRPr="001B7C46">
        <w:t xml:space="preserve">indicated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p>
    <w:p w14:paraId="602DE375" w14:textId="77777777" w:rsidR="00D61BCA" w:rsidRDefault="00D61BCA" w:rsidP="00697748">
      <w:pPr>
        <w:pStyle w:val="Heading4"/>
      </w:pPr>
      <w:bookmarkStart w:id="1044" w:name="_Ref161738430"/>
      <w:r>
        <w:t>Descriptors</w:t>
      </w:r>
      <w:bookmarkEnd w:id="1044"/>
    </w:p>
    <w:p w14:paraId="341EB763" w14:textId="77777777" w:rsidR="001A4891" w:rsidRPr="00161383" w:rsidRDefault="001A4891" w:rsidP="001A4891">
      <w:pPr>
        <w:ind w:right="40"/>
        <w:rPr>
          <w:rFonts w:asciiTheme="majorHAnsi" w:hAnsiTheme="majorHAnsi" w:cstheme="minorBidi"/>
        </w:rPr>
      </w:pPr>
      <w:r w:rsidRPr="004726C9">
        <w:rPr>
          <w:lang w:eastAsia="ja-JP"/>
        </w:rPr>
        <w:t xml:space="preserve">To signal the characteristics of the display attenuation map(s) carried by a Display Attenuation Map Adaptation Set, an </w:t>
      </w:r>
      <w:proofErr w:type="spellStart"/>
      <w:r w:rsidRPr="004726C9">
        <w:rPr>
          <w:lang w:eastAsia="ja-JP"/>
        </w:rPr>
        <w:t>AttenuationMap</w:t>
      </w:r>
      <w:proofErr w:type="spellEnd"/>
      <w:r w:rsidRPr="004726C9">
        <w:rPr>
          <w:lang w:eastAsia="ja-JP"/>
        </w:rPr>
        <w:t xml:space="preserve">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w:t>
      </w:r>
      <w:proofErr w:type="gramStart"/>
      <w:r w:rsidRPr="00161383">
        <w:rPr>
          <w:rFonts w:ascii="Courier New" w:hAnsi="Courier New" w:cs="Courier New"/>
        </w:rPr>
        <w:t>mpeg:mpegI</w:t>
      </w:r>
      <w:proofErr w:type="gramEnd"/>
      <w:r w:rsidRPr="00161383">
        <w:rPr>
          <w:rFonts w:ascii="Courier New" w:hAnsi="Courier New" w:cs="Courier New"/>
        </w:rPr>
        <w:t>:green:2023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 xml:space="preserve">This descriptor is an </w:t>
      </w:r>
      <w:proofErr w:type="spellStart"/>
      <w:r w:rsidRPr="004726C9">
        <w:rPr>
          <w:lang w:eastAsia="ja-JP"/>
        </w:rPr>
        <w:t>EssentialProperty</w:t>
      </w:r>
      <w:proofErr w:type="spellEnd"/>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w:t>
      </w:r>
      <w:proofErr w:type="gramStart"/>
      <w:r w:rsidRPr="00161383">
        <w:rPr>
          <w:rStyle w:val="ISOCode"/>
        </w:rPr>
        <w:t>mpeg:mpegI</w:t>
      </w:r>
      <w:proofErr w:type="gramEnd"/>
      <w:r w:rsidRPr="00161383">
        <w:rPr>
          <w:rStyle w:val="ISOCode"/>
        </w:rPr>
        <w:t>:green:2023:ami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 xml:space="preserve">At most one single </w:t>
      </w:r>
      <w:proofErr w:type="spellStart"/>
      <w:r w:rsidRPr="004726C9">
        <w:rPr>
          <w:lang w:eastAsia="ja-JP"/>
        </w:rPr>
        <w:t>AttenuationMap</w:t>
      </w:r>
      <w:proofErr w:type="spellEnd"/>
      <w:r w:rsidRPr="004726C9">
        <w:rPr>
          <w:lang w:eastAsia="ja-JP"/>
        </w:rPr>
        <w:t xml:space="preserve"> descriptor shall be present at the Adaptation level and/or at Representation level for each Representation in a Display Attenuation Map Adaptation Set.</w:t>
      </w:r>
    </w:p>
    <w:p w14:paraId="4C245718" w14:textId="32D7B0C7"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w:t>
      </w:r>
      <w:proofErr w:type="spellStart"/>
      <w:r w:rsidRPr="004726C9">
        <w:rPr>
          <w:lang w:eastAsia="ja-JP"/>
        </w:rPr>
        <w:t>AttenuationMap</w:t>
      </w:r>
      <w:proofErr w:type="spellEnd"/>
      <w:r w:rsidRPr="004726C9">
        <w:rPr>
          <w:lang w:eastAsia="ja-JP"/>
        </w:rPr>
        <w:t xml:space="preserve"> descriptor shall not be present. </w:t>
      </w:r>
      <w:ins w:id="1045" w:author="Ahmed Hamza [2]" w:date="2024-06-25T23:44:00Z">
        <w:r w:rsidR="008F329C">
          <w:rPr>
            <w:lang w:eastAsia="ja-JP"/>
          </w:rPr>
          <w:fldChar w:fldCharType="begin"/>
        </w:r>
        <w:r w:rsidR="008F329C">
          <w:rPr>
            <w:lang w:eastAsia="ja-JP"/>
          </w:rPr>
          <w:instrText xml:space="preserve"> REF _Ref170251486 \r \h </w:instrText>
        </w:r>
      </w:ins>
      <w:r w:rsidR="008F329C">
        <w:rPr>
          <w:lang w:eastAsia="ja-JP"/>
        </w:rPr>
      </w:r>
      <w:r w:rsidR="008F329C">
        <w:rPr>
          <w:lang w:eastAsia="ja-JP"/>
        </w:rPr>
        <w:fldChar w:fldCharType="separate"/>
      </w:r>
      <w:ins w:id="1046" w:author="Ahmed Hamza [2]" w:date="2024-06-25T23:44:00Z">
        <w:r w:rsidR="008F329C">
          <w:rPr>
            <w:rFonts w:hint="eastAsia"/>
            <w:cs/>
            <w:lang w:eastAsia="ja-JP"/>
          </w:rPr>
          <w:t>‎</w:t>
        </w:r>
        <w:r w:rsidR="008F329C">
          <w:rPr>
            <w:lang w:eastAsia="ja-JP"/>
          </w:rPr>
          <w:t>Table 6</w:t>
        </w:r>
        <w:r w:rsidR="008F329C">
          <w:rPr>
            <w:lang w:eastAsia="ja-JP"/>
          </w:rPr>
          <w:fldChar w:fldCharType="end"/>
        </w:r>
      </w:ins>
      <w:del w:id="1047" w:author="Ahmed Hamza [2]" w:date="2024-06-25T23:44:00Z">
        <w:r w:rsidR="006C0069" w:rsidDel="008F329C">
          <w:rPr>
            <w:lang w:eastAsia="ja-JP"/>
          </w:rPr>
          <w:fldChar w:fldCharType="begin"/>
        </w:r>
        <w:r w:rsidR="006C0069" w:rsidDel="008F329C">
          <w:rPr>
            <w:lang w:eastAsia="ja-JP"/>
          </w:rPr>
          <w:delInstrText xml:space="preserve"> REF _Ref161763957 \h </w:delInstrText>
        </w:r>
        <w:r w:rsidR="006C0069" w:rsidDel="008F329C">
          <w:rPr>
            <w:lang w:eastAsia="ja-JP"/>
          </w:rPr>
        </w:r>
        <w:r w:rsidR="006C0069" w:rsidDel="008F329C">
          <w:rPr>
            <w:lang w:eastAsia="ja-JP"/>
          </w:rPr>
          <w:fldChar w:fldCharType="separate"/>
        </w:r>
        <w:r w:rsidR="006C0069" w:rsidRPr="00697748" w:rsidDel="008F329C">
          <w:rPr>
            <w:b/>
            <w:bCs/>
          </w:rPr>
          <w:delText xml:space="preserve">Table </w:delText>
        </w:r>
        <w:r w:rsidR="006C0069" w:rsidRPr="00697748" w:rsidDel="008F329C">
          <w:rPr>
            <w:b/>
            <w:bCs/>
            <w:noProof/>
          </w:rPr>
          <w:delText>1</w:delText>
        </w:r>
        <w:r w:rsidR="006C0069" w:rsidDel="008F329C">
          <w:rPr>
            <w:lang w:eastAsia="ja-JP"/>
          </w:rPr>
          <w:fldChar w:fldCharType="end"/>
        </w:r>
      </w:del>
      <w:r w:rsidRPr="004726C9">
        <w:rPr>
          <w:lang w:eastAsia="ja-JP"/>
        </w:rPr>
        <w:t xml:space="preserve"> lists all the elements and attribute of the </w:t>
      </w:r>
      <w:proofErr w:type="spellStart"/>
      <w:r w:rsidRPr="004726C9">
        <w:rPr>
          <w:lang w:eastAsia="ja-JP"/>
        </w:rPr>
        <w:t>AttenuationMap</w:t>
      </w:r>
      <w:proofErr w:type="spellEnd"/>
      <w:r w:rsidRPr="004726C9">
        <w:rPr>
          <w:lang w:eastAsia="ja-JP"/>
        </w:rPr>
        <w:t xml:space="preserve"> descriptor.</w:t>
      </w:r>
    </w:p>
    <w:p w14:paraId="292E0F5C" w14:textId="77777777" w:rsidR="001A4891" w:rsidRDefault="001A4891" w:rsidP="001A4891">
      <w:pPr>
        <w:rPr>
          <w:rFonts w:asciiTheme="majorHAnsi" w:hAnsiTheme="majorHAnsi" w:cstheme="minorBidi"/>
        </w:rPr>
      </w:pPr>
    </w:p>
    <w:p w14:paraId="3D567BDC" w14:textId="3092EA9A" w:rsidR="00122D68" w:rsidRPr="00281EC0" w:rsidRDefault="00122D68">
      <w:pPr>
        <w:pStyle w:val="Tabletitle"/>
        <w:rPr>
          <w:lang w:val="en-US"/>
          <w:rPrChange w:id="1048" w:author="Claire-Helene Demarty" w:date="2024-06-27T08:42:00Z">
            <w:rPr/>
          </w:rPrChange>
        </w:rPr>
        <w:pPrChange w:id="1049" w:author="Ahmed Hamza [2]" w:date="2024-06-27T08:35:00Z">
          <w:pPr>
            <w:pStyle w:val="Caption"/>
            <w:keepNext/>
            <w:jc w:val="center"/>
          </w:pPr>
        </w:pPrChange>
      </w:pPr>
      <w:bookmarkStart w:id="1050" w:name="_Ref161763957"/>
      <w:del w:id="1051" w:author="Ahmed Hamza [2]" w:date="2024-06-25T23:43:00Z">
        <w:r w:rsidRPr="00281EC0">
          <w:rPr>
            <w:lang w:val="en-US"/>
            <w:rPrChange w:id="1052" w:author="Claire-Helene Demarty" w:date="2024-06-27T08:42:00Z">
              <w:rPr/>
            </w:rPrChange>
          </w:rPr>
          <w:delText xml:space="preserve">Table </w:delText>
        </w:r>
        <w:r>
          <w:fldChar w:fldCharType="begin"/>
        </w:r>
        <w:r w:rsidRPr="00281EC0">
          <w:rPr>
            <w:lang w:val="en-US"/>
            <w:rPrChange w:id="1053" w:author="Claire-Helene Demarty" w:date="2024-06-27T08:42:00Z">
              <w:rPr/>
            </w:rPrChange>
          </w:rPr>
          <w:delInstrText xml:space="preserve"> SEQ Table \* ARABIC </w:delInstrText>
        </w:r>
        <w:r>
          <w:fldChar w:fldCharType="separate"/>
        </w:r>
      </w:del>
      <w:del w:id="1054" w:author="Ahmed Hamza [2]" w:date="2024-06-19T16:58:00Z">
        <w:r w:rsidRPr="00281EC0">
          <w:rPr>
            <w:lang w:val="en-US"/>
            <w:rPrChange w:id="1055" w:author="Claire-Helene Demarty" w:date="2024-06-27T08:42:00Z">
              <w:rPr/>
            </w:rPrChange>
          </w:rPr>
          <w:delText>1</w:delText>
        </w:r>
      </w:del>
      <w:del w:id="1056" w:author="Ahmed Hamza [2]" w:date="2024-06-25T23:43:00Z">
        <w:r>
          <w:fldChar w:fldCharType="end"/>
        </w:r>
        <w:bookmarkEnd w:id="1050"/>
        <w:r w:rsidRPr="00281EC0">
          <w:rPr>
            <w:lang w:val="en-US"/>
            <w:rPrChange w:id="1057" w:author="Claire-Helene Demarty" w:date="2024-06-27T08:42:00Z">
              <w:rPr/>
            </w:rPrChange>
          </w:rPr>
          <w:delText xml:space="preserve">: </w:delText>
        </w:r>
      </w:del>
      <w:bookmarkStart w:id="1058" w:name="_Ref170251486"/>
      <w:r w:rsidRPr="037DC8D8">
        <w:rPr>
          <w:lang w:val="en-GB"/>
        </w:rPr>
        <w:t xml:space="preserve">Elements and attributes of the </w:t>
      </w:r>
      <w:proofErr w:type="spellStart"/>
      <w:r w:rsidRPr="037DC8D8">
        <w:rPr>
          <w:lang w:val="en-GB"/>
        </w:rPr>
        <w:t>AttenuationMap</w:t>
      </w:r>
      <w:proofErr w:type="spellEnd"/>
      <w:r w:rsidRPr="037DC8D8">
        <w:rPr>
          <w:lang w:val="en-GB"/>
        </w:rPr>
        <w:t xml:space="preserve"> descriptor</w:t>
      </w:r>
      <w:ins w:id="1059" w:author="Ahmed Hamza [2]" w:date="2024-06-25T23:43:00Z">
        <w:r w:rsidR="008F329C" w:rsidRPr="00281EC0">
          <w:rPr>
            <w:lang w:val="en-US"/>
            <w:rPrChange w:id="1060" w:author="Claire-Helene Demarty" w:date="2024-06-27T08:42:00Z">
              <w:rPr/>
            </w:rPrChange>
          </w:rPr>
          <w:t>.</w:t>
        </w:r>
      </w:ins>
      <w:bookmarkEnd w:id="1058"/>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green:AMInfoType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4726C9">
              <w:rPr>
                <w:rFonts w:ascii="Courier" w:hAnsi="Courier"/>
                <w:b/>
                <w:sz w:val="18"/>
              </w:rPr>
              <w:t>AMI</w:t>
            </w:r>
            <w:r w:rsidRPr="004726C9">
              <w:rPr>
                <w:rFonts w:ascii="Courier" w:hAnsi="Courier"/>
                <w:bCs/>
                <w:sz w:val="18"/>
              </w:rPr>
              <w:t>@displayModel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green:DisplayModelType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proofErr w:type="spellStart"/>
            <w:r w:rsidRPr="004726C9">
              <w:rPr>
                <w:rFonts w:ascii="Courier" w:hAnsi="Courier"/>
                <w:sz w:val="18"/>
                <w:szCs w:val="16"/>
              </w:rPr>
              <w:t>ami_display_model</w:t>
            </w:r>
            <w:proofErr w:type="spellEnd"/>
            <w:r w:rsidRPr="004726C9">
              <w:rPr>
                <w:sz w:val="18"/>
                <w:szCs w:val="16"/>
              </w:rPr>
              <w:t xml:space="preserve"> in the </w:t>
            </w:r>
            <w:proofErr w:type="spellStart"/>
            <w:r w:rsidRPr="004726C9">
              <w:rPr>
                <w:rFonts w:ascii="Courier" w:hAnsi="Courier"/>
                <w:sz w:val="18"/>
                <w:szCs w:val="16"/>
              </w:rPr>
              <w:t>AttenuationMapInformationBox</w:t>
            </w:r>
            <w:proofErr w:type="spellEnd"/>
            <w:r w:rsidRPr="004726C9">
              <w:rPr>
                <w:sz w:val="18"/>
                <w:szCs w:val="16"/>
              </w:rPr>
              <w:t xml:space="preserve"> in sample entries of the Initialization Segment.</w:t>
            </w:r>
          </w:p>
        </w:tc>
      </w:tr>
      <w:tr w:rsidR="001A4891" w:rsidRPr="00CF4FB5" w14:paraId="2B589351"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@attenuationUse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proofErr w:type="spellStart"/>
            <w:r w:rsidRPr="00A166AE">
              <w:rPr>
                <w:rFonts w:ascii="Courier" w:hAnsi="Courier"/>
                <w:sz w:val="18"/>
                <w:szCs w:val="16"/>
              </w:rPr>
              <w:t>ami_attenuation_use_idc</w:t>
            </w:r>
            <w:proofErr w:type="spellEnd"/>
            <w:r w:rsidRPr="00A166AE">
              <w:rPr>
                <w:sz w:val="18"/>
                <w:szCs w:val="16"/>
              </w:rPr>
              <w:t xml:space="preserve"> in the </w:t>
            </w:r>
            <w:proofErr w:type="spellStart"/>
            <w:r w:rsidRPr="00A166AE">
              <w:rPr>
                <w:rFonts w:ascii="Courier" w:hAnsi="Courier"/>
                <w:sz w:val="18"/>
                <w:szCs w:val="16"/>
              </w:rPr>
              <w:t>AttenuationMapInformation</w:t>
            </w:r>
            <w:r w:rsidRPr="00A166AE">
              <w:rPr>
                <w:rFonts w:ascii="Courier" w:hAnsi="Courier"/>
                <w:sz w:val="18"/>
                <w:szCs w:val="16"/>
              </w:rPr>
              <w:lastRenderedPageBreak/>
              <w:t>Box</w:t>
            </w:r>
            <w:proofErr w:type="spellEnd"/>
            <w:r w:rsidRPr="00A166AE">
              <w:rPr>
                <w:sz w:val="18"/>
                <w:szCs w:val="16"/>
              </w:rPr>
              <w:t xml:space="preserve"> in sample entries of the Initialization Segment.</w:t>
            </w:r>
          </w:p>
        </w:tc>
      </w:tr>
      <w:tr w:rsidR="001A4891" w:rsidRPr="00CF4FB5" w14:paraId="1661896C"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lastRenderedPageBreak/>
              <w:t>AMI</w:t>
            </w:r>
            <w:r w:rsidRPr="00A166AE">
              <w:rPr>
                <w:rFonts w:ascii="Courier" w:hAnsi="Courier"/>
                <w:bCs/>
                <w:sz w:val="18"/>
              </w:rPr>
              <w:t>@attenuationComponentIdc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green:AttenuationComponentIdcType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proofErr w:type="spellStart"/>
            <w:r w:rsidRPr="00A166AE">
              <w:rPr>
                <w:sz w:val="18"/>
                <w:szCs w:val="16"/>
              </w:rPr>
              <w:t>color</w:t>
            </w:r>
            <w:proofErr w:type="spellEnd"/>
            <w:r w:rsidRPr="00A166AE">
              <w:rPr>
                <w:sz w:val="18"/>
                <w:szCs w:val="16"/>
              </w:rPr>
              <w:t xml:space="preserve">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proofErr w:type="spellStart"/>
            <w:r w:rsidRPr="00A166AE">
              <w:rPr>
                <w:rFonts w:ascii="Courier" w:hAnsi="Courier"/>
                <w:sz w:val="18"/>
                <w:szCs w:val="16"/>
              </w:rPr>
              <w:t>ami_attenuation_component_idc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3AA6D18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@energyReductionRate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green:EnergyReductionRateType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expected energy saving rate (percentage) when the video is displayed after applying the 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proofErr w:type="spellStart"/>
            <w:r w:rsidRPr="00A166AE">
              <w:rPr>
                <w:rFonts w:ascii="Courier" w:hAnsi="Courier"/>
                <w:sz w:val="18"/>
                <w:szCs w:val="16"/>
              </w:rPr>
              <w:t>ami_energy_reduction_rate</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F67BC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AMI.QualityInfo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green:QualityInfoType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proofErr w:type="spellStart"/>
            <w:r w:rsidRPr="006416A2">
              <w:rPr>
                <w:rStyle w:val="Hyperlink"/>
                <w:rFonts w:ascii="Courier" w:hAnsi="Courier"/>
                <w:b/>
                <w:color w:val="auto"/>
                <w:sz w:val="18"/>
              </w:rPr>
              <w:t>AMI.QualityInfo</w:t>
            </w:r>
            <w:r w:rsidRPr="006416A2">
              <w:rPr>
                <w:rStyle w:val="Hyperlink"/>
                <w:rFonts w:ascii="Courier" w:hAnsi="Courier"/>
                <w:color w:val="auto"/>
                <w:sz w:val="18"/>
              </w:rPr>
              <w:t>@metric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proofErr w:type="spellStart"/>
            <w:proofErr w:type="gramStart"/>
            <w:r w:rsidRPr="00A166AE">
              <w:rPr>
                <w:sz w:val="18"/>
                <w:szCs w:val="16"/>
              </w:rPr>
              <w:t>xs:string</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proofErr w:type="spellStart"/>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 xml:space="preserve">Indicates the percentage of quality reduction in the media video </w:t>
            </w:r>
            <w:proofErr w:type="gramStart"/>
            <w:r w:rsidRPr="00A166AE">
              <w:rPr>
                <w:sz w:val="18"/>
                <w:szCs w:val="18"/>
              </w:rPr>
              <w:t>as a result of</w:t>
            </w:r>
            <w:proofErr w:type="gramEnd"/>
            <w:r w:rsidRPr="00A166AE">
              <w:rPr>
                <w:sz w:val="18"/>
                <w:szCs w:val="18"/>
              </w:rPr>
              <w:t xml:space="preserve"> applying the attenuation map to it.</w:t>
            </w:r>
          </w:p>
        </w:tc>
      </w:tr>
      <w:tr w:rsidR="001A4891" w:rsidRPr="00CF4FB5" w14:paraId="510C0E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AMI.PreprocessingInfo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green:PreprocessingInfoType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 xml:space="preserve">Indicates which type of pre-processing interpolation model should be used to re-sample the attenuation map sample values at the same resolution as the </w:t>
            </w:r>
            <w:r w:rsidRPr="794A0DEE">
              <w:rPr>
                <w:sz w:val="18"/>
                <w:szCs w:val="18"/>
              </w:rPr>
              <w:lastRenderedPageBreak/>
              <w:t>associated video before applying it to the associated video frame.</w:t>
            </w:r>
          </w:p>
        </w:tc>
      </w:tr>
      <w:tr w:rsidR="001A4891" w:rsidRPr="00CF4FB5" w14:paraId="29ACE00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lastRenderedPageBreak/>
              <w:t>AMI.PreprocessingInfo</w:t>
            </w:r>
            <w:r w:rsidRPr="006416A2">
              <w:rPr>
                <w:rStyle w:val="Hyperlink"/>
                <w:rFonts w:ascii="Courier" w:hAnsi="Courier"/>
                <w:color w:val="auto"/>
                <w:sz w:val="18"/>
              </w:rPr>
              <w:t>@max</w:t>
            </w:r>
            <w:proofErr w:type="spellEnd"/>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AMI.PreprocessingInfo</w:t>
            </w:r>
            <w:r w:rsidRPr="00D36157">
              <w:rPr>
                <w:rStyle w:val="Hyperlink"/>
                <w:rFonts w:ascii="Courier" w:hAnsi="Courier"/>
                <w:color w:val="auto"/>
                <w:sz w:val="18"/>
              </w:rPr>
              <w:t>@scale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C863A9">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AMI.ApproxModel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green:ApproxModelType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AMI.ApproxModel</w:t>
            </w:r>
            <w:r w:rsidRPr="00D36157">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model used to extrapolate the attenuation map with a certain energy reduction rate to another set of attenuation map with a different energy reduction rate.</w:t>
            </w:r>
          </w:p>
        </w:tc>
      </w:tr>
      <w:tr w:rsidR="001A4891" w:rsidRPr="00CF4FB5" w14:paraId="3239A26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AMI.WindowInfo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green:WindowInfoType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@x</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@y</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y-coordinate of the top-left corner of the bounding window defining a region of the associated media video to apply the attenuation map carried by the display attenuation map track to</w:t>
            </w:r>
          </w:p>
        </w:tc>
      </w:tr>
      <w:tr w:rsidR="001A4891" w:rsidRPr="00CF4FB5" w14:paraId="4A9AB6C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@width</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@height</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height, in number of pixels, of the bounding window defining a region of the associated media video to apply the attenuation </w:t>
            </w:r>
            <w:r w:rsidRPr="00A166AE">
              <w:rPr>
                <w:sz w:val="18"/>
                <w:szCs w:val="16"/>
              </w:rPr>
              <w:lastRenderedPageBreak/>
              <w:t>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lastRenderedPageBreak/>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w:t>
            </w:r>
            <w:proofErr w:type="gramStart"/>
            <w:r w:rsidRPr="00A166AE">
              <w:rPr>
                <w:sz w:val="18"/>
              </w:rPr>
              <w:t>an</w:t>
            </w:r>
            <w:proofErr w:type="gramEnd"/>
            <w:r w:rsidRPr="00A166AE">
              <w:rPr>
                <w:sz w:val="18"/>
              </w:rPr>
              <w:t xml:space="preserve">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0162B848" w14:textId="72CFFE53" w:rsidR="00F4098C" w:rsidRPr="00A166AE" w:rsidRDefault="00F4098C" w:rsidP="00A166AE">
      <w:pPr>
        <w:rPr>
          <w:del w:id="1061" w:author="Ahmed Hamza [2]" w:date="2024-06-25T20:42:00Z"/>
          <w:lang w:eastAsia="ja-JP"/>
        </w:rPr>
      </w:pPr>
    </w:p>
    <w:p w14:paraId="75A8E8B3" w14:textId="640221DD" w:rsidR="00D61BCA" w:rsidRDefault="00D61BCA" w:rsidP="007F46F9">
      <w:pPr>
        <w:pStyle w:val="Heading3"/>
        <w:rPr>
          <w:del w:id="1062" w:author="Ahmed Hamza [2]" w:date="2024-06-25T20:42:00Z"/>
        </w:rPr>
      </w:pPr>
      <w:del w:id="1063" w:author="Ahmed Hamza [2]" w:date="2024-06-25T20:42:00Z">
        <w:r>
          <w:delText>Use of metadata at the client</w:delText>
        </w:r>
      </w:del>
    </w:p>
    <w:p w14:paraId="67CC3852" w14:textId="4BF24ECA" w:rsidR="006C23B0" w:rsidRPr="00A0367D" w:rsidRDefault="006C23B0" w:rsidP="00A0367D">
      <w:pPr>
        <w:tabs>
          <w:tab w:val="left" w:pos="450"/>
        </w:tabs>
        <w:spacing w:line="240" w:lineRule="auto"/>
        <w:rPr>
          <w:ins w:id="1064" w:author="Claire-Helene Demarty" w:date="2024-06-10T08:42:00Z"/>
          <w:del w:id="1065" w:author="Ahmed Hamza [2]" w:date="2024-06-25T20:41:00Z"/>
          <w:rFonts w:eastAsia="MS Mincho"/>
          <w:szCs w:val="24"/>
        </w:rPr>
      </w:pPr>
      <w:ins w:id="1066" w:author="Claire-Helene Demarty" w:date="2024-06-10T08:42:00Z">
        <w:del w:id="1067" w:author="Ahmed Hamza [2]" w:date="2024-06-25T20:41:00Z">
          <w:r w:rsidRPr="00A0367D">
            <w:rPr>
              <w:rFonts w:eastAsia="MS Mincho"/>
              <w:szCs w:val="24"/>
            </w:rPr>
            <w:delText xml:space="preserve">A DASH client is guided by the information provided in the MPD. The following is an example client </w:delText>
          </w:r>
        </w:del>
        <w:del w:id="1068" w:author="Ahmed Hamza [2]" w:date="2024-06-10T23:30:00Z">
          <w:r w:rsidRPr="00A0367D" w:rsidDel="00F56191">
            <w:rPr>
              <w:rFonts w:eastAsia="MS Mincho"/>
              <w:szCs w:val="24"/>
            </w:rPr>
            <w:delText>behavior</w:delText>
          </w:r>
        </w:del>
      </w:ins>
      <w:ins w:id="1069" w:author="Ahmed Hamza [2]" w:date="2024-06-10T23:30:00Z">
        <w:del w:id="1070" w:author="Ahmed Hamza [2]" w:date="2024-06-25T20:41:00Z">
          <w:r w:rsidR="00F56191" w:rsidRPr="00F56191">
            <w:rPr>
              <w:rFonts w:eastAsia="MS Mincho"/>
              <w:szCs w:val="24"/>
            </w:rPr>
            <w:delText>behaviour</w:delText>
          </w:r>
        </w:del>
      </w:ins>
      <w:ins w:id="1071" w:author="Claire-Helene Demarty" w:date="2024-06-10T08:42:00Z">
        <w:del w:id="1072" w:author="Ahmed Hamza [2]" w:date="2024-06-25T20:41:00Z">
          <w:r w:rsidRPr="00A0367D">
            <w:rPr>
              <w:rFonts w:eastAsia="MS Mincho"/>
              <w:szCs w:val="24"/>
            </w:rPr>
            <w:delText xml:space="preserve"> for streaming videos with associated display attenuation maps using the signalling presented in Annex B, section B.3.4. </w:delText>
          </w:r>
        </w:del>
      </w:ins>
    </w:p>
    <w:p w14:paraId="20999E52" w14:textId="7F69B02C" w:rsidR="006C23B0" w:rsidDel="00A304A1" w:rsidRDefault="006C23B0" w:rsidP="005E7732">
      <w:pPr>
        <w:widowControl w:val="0"/>
        <w:tabs>
          <w:tab w:val="clear" w:pos="403"/>
        </w:tabs>
        <w:autoSpaceDE w:val="0"/>
        <w:autoSpaceDN w:val="0"/>
        <w:spacing w:line="240" w:lineRule="auto"/>
        <w:textAlignment w:val="baseline"/>
        <w:rPr>
          <w:del w:id="1073" w:author="Ahmed Hamza [2]" w:date="2024-06-10T23:51:00Z"/>
          <w:rFonts w:eastAsia="MS Mincho"/>
          <w:szCs w:val="24"/>
        </w:rPr>
      </w:pPr>
      <w:ins w:id="1074" w:author="Claire-Helene Demarty" w:date="2024-06-10T08:42:00Z">
        <w:del w:id="1075" w:author="Ahmed Hamza [2]" w:date="2024-06-25T20:41:00Z">
          <w:r w:rsidRPr="00A0367D">
            <w:rPr>
              <w:rFonts w:eastAsia="MS Mincho"/>
              <w:szCs w:val="24"/>
            </w:rPr>
            <w:delText xml:space="preserve">The client first issues an HTTP request and downloads the MPD file from the content server. </w:delText>
          </w:r>
        </w:del>
        <w:del w:id="1076" w:author="Ahmed Hamza [2]" w:date="2024-06-10T23:51:00Z">
          <w:r w:rsidRPr="00A0367D" w:rsidDel="005E7732">
            <w:rPr>
              <w:rFonts w:eastAsia="MS Mincho"/>
              <w:szCs w:val="24"/>
            </w:rPr>
            <w:delText>The client</w:delText>
          </w:r>
        </w:del>
      </w:ins>
      <w:ins w:id="1077" w:author="Ahmed Hamza [2]" w:date="2024-06-10T23:51:00Z">
        <w:del w:id="1078" w:author="Ahmed Hamza [2]" w:date="2024-06-25T20:41:00Z">
          <w:r w:rsidR="005E7732">
            <w:rPr>
              <w:rFonts w:eastAsia="MS Mincho"/>
              <w:szCs w:val="24"/>
            </w:rPr>
            <w:delText>It</w:delText>
          </w:r>
        </w:del>
      </w:ins>
      <w:ins w:id="1079" w:author="Claire-Helene Demarty" w:date="2024-06-10T08:42:00Z">
        <w:del w:id="1080" w:author="Ahmed Hamza [2]" w:date="2024-06-25T20:41:00Z">
          <w:r w:rsidRPr="00A0367D">
            <w:rPr>
              <w:rFonts w:eastAsia="MS Mincho"/>
              <w:szCs w:val="24"/>
            </w:rPr>
            <w:delText xml:space="preserve"> then parses the MPD file to generate a corresponding in-memory representation of the XML elements in the MPD file. </w:delText>
          </w:r>
        </w:del>
      </w:ins>
    </w:p>
    <w:p w14:paraId="55483FB3" w14:textId="149876CE" w:rsidR="00A304A1" w:rsidRPr="00A0367D" w:rsidRDefault="00A304A1" w:rsidP="00A0367D">
      <w:pPr>
        <w:widowControl w:val="0"/>
        <w:tabs>
          <w:tab w:val="clear" w:pos="403"/>
        </w:tabs>
        <w:autoSpaceDE w:val="0"/>
        <w:autoSpaceDN w:val="0"/>
        <w:spacing w:line="240" w:lineRule="auto"/>
        <w:textAlignment w:val="baseline"/>
        <w:rPr>
          <w:ins w:id="1081" w:author="Ahmed Hamza [2]" w:date="2024-06-10T23:51:00Z"/>
          <w:del w:id="1082" w:author="Ahmed Hamza [2]" w:date="2024-06-25T20:41:00Z"/>
          <w:rFonts w:eastAsia="MS Mincho"/>
          <w:szCs w:val="24"/>
        </w:rPr>
      </w:pPr>
    </w:p>
    <w:p w14:paraId="405B8548" w14:textId="595D1335" w:rsidR="006C23B0" w:rsidRPr="00DF6C9A" w:rsidDel="00A304A1" w:rsidRDefault="006C23B0" w:rsidP="00A0367D">
      <w:pPr>
        <w:widowControl w:val="0"/>
        <w:tabs>
          <w:tab w:val="clear" w:pos="403"/>
        </w:tabs>
        <w:autoSpaceDE w:val="0"/>
        <w:autoSpaceDN w:val="0"/>
        <w:spacing w:line="240" w:lineRule="auto"/>
        <w:textAlignment w:val="baseline"/>
        <w:rPr>
          <w:ins w:id="1083" w:author="Claire-Helene Demarty" w:date="2024-06-10T08:42:00Z"/>
          <w:del w:id="1084" w:author="Ahmed Hamza [2]" w:date="2024-06-10T23:52:00Z"/>
          <w:rFonts w:eastAsia="MS Mincho"/>
          <w:szCs w:val="24"/>
          <w:rPrChange w:id="1085" w:author="Ahmed Hamza [2]" w:date="2024-06-10T23:48:00Z">
            <w:rPr>
              <w:ins w:id="1086" w:author="Claire-Helene Demarty" w:date="2024-06-10T08:42:00Z"/>
              <w:del w:id="1087" w:author="Ahmed Hamza [2]" w:date="2024-06-10T23:52:00Z"/>
              <w:rFonts w:ascii="Times New Roman" w:hAnsi="Times New Roman"/>
              <w:sz w:val="24"/>
              <w:szCs w:val="24"/>
              <w:lang w:val="en-US"/>
            </w:rPr>
          </w:rPrChange>
        </w:rPr>
      </w:pPr>
      <w:ins w:id="1088" w:author="Claire-Helene Demarty" w:date="2024-06-10T08:42:00Z">
        <w:del w:id="1089" w:author="Ahmed Hamza [2]" w:date="2024-06-25T20:41:00Z">
          <w:r w:rsidRPr="00A0367D">
            <w:rPr>
              <w:rFonts w:eastAsia="MS Mincho"/>
              <w:szCs w:val="24"/>
            </w:rPr>
            <w:delText xml:space="preserve">To identify available display attenuation maps in a Period, the streaming client scans the AdaptationSet elements to find Adaptation Sets with an AttenuationMap descriptor whose </w:delText>
          </w:r>
          <w:r w:rsidRPr="00A0367D">
            <w:rPr>
              <w:rStyle w:val="ISOCode"/>
            </w:rPr>
            <w:delText>@schemeIdUri</w:delText>
          </w:r>
          <w:r w:rsidRPr="00A0367D">
            <w:rPr>
              <w:rFonts w:eastAsia="MS Mincho"/>
              <w:szCs w:val="24"/>
            </w:rPr>
            <w:delText xml:space="preserve"> is set to the unique URL "</w:delText>
          </w:r>
          <w:r w:rsidRPr="00A0367D">
            <w:rPr>
              <w:rStyle w:val="ISOCode"/>
            </w:rPr>
            <w:delText>urn:mpeg:mpegI:green:2023:ami</w:delText>
          </w:r>
          <w:r w:rsidRPr="00A0367D">
            <w:rPr>
              <w:rFonts w:eastAsia="MS Mincho"/>
              <w:szCs w:val="24"/>
            </w:rPr>
            <w:delText>".</w:delText>
          </w:r>
        </w:del>
      </w:ins>
      <w:ins w:id="1090" w:author="Ahmed Hamza [2]" w:date="2024-06-10T23:52:00Z">
        <w:del w:id="1091" w:author="Ahmed Hamza [2]" w:date="2024-06-25T20:41:00Z">
          <w:r w:rsidR="00A304A1">
            <w:rPr>
              <w:rFonts w:eastAsia="MS Mincho"/>
              <w:szCs w:val="24"/>
            </w:rPr>
            <w:delText xml:space="preserve"> </w:delText>
          </w:r>
        </w:del>
      </w:ins>
    </w:p>
    <w:p w14:paraId="1214FEAA" w14:textId="68ECB0F1" w:rsidR="006C23B0" w:rsidRPr="00A0367D" w:rsidRDefault="006C23B0" w:rsidP="00A0367D">
      <w:pPr>
        <w:widowControl w:val="0"/>
        <w:tabs>
          <w:tab w:val="clear" w:pos="403"/>
        </w:tabs>
        <w:autoSpaceDE w:val="0"/>
        <w:autoSpaceDN w:val="0"/>
        <w:spacing w:line="240" w:lineRule="auto"/>
        <w:textAlignment w:val="baseline"/>
        <w:rPr>
          <w:ins w:id="1092" w:author="Claire-Helene Demarty" w:date="2024-06-10T08:42:00Z"/>
          <w:del w:id="1093" w:author="Ahmed Hamza [2]" w:date="2024-06-25T20:41:00Z"/>
          <w:rFonts w:eastAsia="MS Mincho"/>
          <w:szCs w:val="24"/>
        </w:rPr>
      </w:pPr>
      <w:ins w:id="1094" w:author="Claire-Helene Demarty" w:date="2024-06-10T08:42:00Z">
        <w:del w:id="1095" w:author="Ahmed Hamza [2]" w:date="2024-06-25T20:41:00Z">
          <w:r w:rsidRPr="00A304A1">
            <w:rPr>
              <w:rFonts w:eastAsia="MS Mincho"/>
              <w:szCs w:val="24"/>
              <w:rPrChange w:id="1096" w:author="Ahmed Hamza [2]" w:date="2024-06-10T23:52:00Z">
                <w:rPr>
                  <w:rFonts w:ascii="Times New Roman" w:hAnsi="Times New Roman"/>
                  <w:sz w:val="24"/>
                  <w:szCs w:val="24"/>
                  <w:lang w:val="en-US"/>
                </w:rPr>
              </w:rPrChange>
            </w:rPr>
            <w:delText xml:space="preserve">For each Representation in the Display Attenuation Map Adaptation Set, the client also identifies the associated Representation in the video Adaptation Set using the </w:delText>
          </w:r>
          <w:r w:rsidRPr="00A0367D">
            <w:rPr>
              <w:rStyle w:val="ISOCode"/>
            </w:rPr>
            <w:delText>@associationId</w:delText>
          </w:r>
          <w:r w:rsidRPr="00A0367D">
            <w:rPr>
              <w:rFonts w:eastAsia="MS Mincho"/>
              <w:szCs w:val="24"/>
            </w:rPr>
            <w:delText>.</w:delText>
          </w:r>
        </w:del>
      </w:ins>
    </w:p>
    <w:p w14:paraId="4A7A7BA0" w14:textId="6D8488C3" w:rsidR="006C23B0" w:rsidRPr="00A0367D" w:rsidDel="00A304A1" w:rsidRDefault="006C23B0">
      <w:pPr>
        <w:widowControl w:val="0"/>
        <w:tabs>
          <w:tab w:val="clear" w:pos="403"/>
        </w:tabs>
        <w:autoSpaceDE w:val="0"/>
        <w:autoSpaceDN w:val="0"/>
        <w:spacing w:line="240" w:lineRule="auto"/>
        <w:textAlignment w:val="baseline"/>
        <w:rPr>
          <w:ins w:id="1097" w:author="Claire-Helene Demarty" w:date="2024-06-10T08:42:00Z"/>
          <w:del w:id="1098" w:author="Ahmed Hamza [2]" w:date="2024-06-10T23:52:00Z"/>
          <w:rFonts w:eastAsia="MS Mincho"/>
          <w:szCs w:val="24"/>
        </w:rPr>
        <w:pPrChange w:id="1099" w:author="Ahmed Hamza [2]" w:date="2024-06-10T23:52:00Z">
          <w:pPr>
            <w:pStyle w:val="ListParagraph"/>
            <w:widowControl w:val="0"/>
            <w:numPr>
              <w:numId w:val="83"/>
            </w:numPr>
            <w:tabs>
              <w:tab w:val="clear" w:pos="403"/>
            </w:tabs>
            <w:autoSpaceDE w:val="0"/>
            <w:autoSpaceDN w:val="0"/>
            <w:spacing w:after="0" w:line="240" w:lineRule="auto"/>
            <w:ind w:left="371" w:hanging="11"/>
            <w:textAlignment w:val="baseline"/>
          </w:pPr>
        </w:pPrChange>
      </w:pPr>
      <w:ins w:id="1100" w:author="Claire-Helene Demarty" w:date="2024-06-10T08:42:00Z">
        <w:del w:id="1101" w:author="Ahmed Hamza [2]" w:date="2024-06-25T20:41:00Z">
          <w:r w:rsidRPr="00A0367D">
            <w:rPr>
              <w:rFonts w:eastAsia="MS Mincho"/>
              <w:szCs w:val="24"/>
            </w:rPr>
            <w:delText xml:space="preserve">The </w:delText>
          </w:r>
        </w:del>
      </w:ins>
      <w:ins w:id="1102" w:author="Ahmed Hamza [2]" w:date="2024-06-10T23:52:00Z">
        <w:del w:id="1103" w:author="Ahmed Hamza [2]" w:date="2024-06-25T20:41:00Z">
          <w:r w:rsidR="0037412E">
            <w:rPr>
              <w:rFonts w:eastAsia="MS Mincho"/>
              <w:szCs w:val="24"/>
            </w:rPr>
            <w:delText>stream</w:delText>
          </w:r>
        </w:del>
      </w:ins>
      <w:ins w:id="1104" w:author="Ahmed Hamza [2]" w:date="2024-06-10T23:53:00Z">
        <w:del w:id="1105" w:author="Ahmed Hamza [2]" w:date="2024-06-25T20:41:00Z">
          <w:r w:rsidR="0037412E">
            <w:rPr>
              <w:rFonts w:eastAsia="MS Mincho"/>
              <w:szCs w:val="24"/>
            </w:rPr>
            <w:delText xml:space="preserve">ing </w:delText>
          </w:r>
        </w:del>
      </w:ins>
      <w:ins w:id="1106" w:author="Claire-Helene Demarty" w:date="2024-06-10T08:42:00Z">
        <w:del w:id="1107" w:author="Ahmed Hamza [2]" w:date="2024-06-25T20:41:00Z">
          <w:r w:rsidRPr="00A0367D">
            <w:rPr>
              <w:rFonts w:eastAsia="MS Mincho"/>
              <w:szCs w:val="24"/>
            </w:rPr>
            <w:delText xml:space="preserve">client selects one of the Representations of the video Adaptation Set based on its capabilities and the network conditions and downloads the Initialization Segment for that Representation. </w:delText>
          </w:r>
        </w:del>
      </w:ins>
    </w:p>
    <w:p w14:paraId="57E587FC" w14:textId="0A965AF6" w:rsidR="006C23B0" w:rsidRPr="00A0367D" w:rsidDel="00ED56F7" w:rsidRDefault="006C23B0">
      <w:pPr>
        <w:widowControl w:val="0"/>
        <w:tabs>
          <w:tab w:val="clear" w:pos="403"/>
        </w:tabs>
        <w:autoSpaceDE w:val="0"/>
        <w:autoSpaceDN w:val="0"/>
        <w:spacing w:line="240" w:lineRule="auto"/>
        <w:textAlignment w:val="baseline"/>
        <w:rPr>
          <w:ins w:id="1108" w:author="Claire-Helene Demarty" w:date="2024-06-10T08:42:00Z"/>
          <w:del w:id="1109" w:author="Ahmed Hamza [2]" w:date="2024-06-10T23:54:00Z"/>
          <w:rFonts w:eastAsia="MS Mincho"/>
          <w:szCs w:val="24"/>
        </w:rPr>
        <w:pPrChange w:id="1110" w:author="Ahmed Hamza [2]" w:date="2024-06-10T23:53:00Z">
          <w:pPr>
            <w:pStyle w:val="ListParagraph"/>
            <w:widowControl w:val="0"/>
            <w:numPr>
              <w:numId w:val="83"/>
            </w:numPr>
            <w:tabs>
              <w:tab w:val="clear" w:pos="403"/>
            </w:tabs>
            <w:autoSpaceDE w:val="0"/>
            <w:autoSpaceDN w:val="0"/>
            <w:spacing w:after="0" w:line="240" w:lineRule="auto"/>
            <w:ind w:left="371" w:hanging="11"/>
            <w:textAlignment w:val="baseline"/>
          </w:pPr>
        </w:pPrChange>
      </w:pPr>
      <w:ins w:id="1111" w:author="Claire-Helene Demarty" w:date="2024-06-10T08:42:00Z">
        <w:del w:id="1112" w:author="Ahmed Hamza [2]" w:date="2024-06-10T23:53:00Z">
          <w:r w:rsidRPr="00A0367D" w:rsidDel="0037412E">
            <w:rPr>
              <w:rFonts w:eastAsia="MS Mincho"/>
              <w:szCs w:val="24"/>
            </w:rPr>
            <w:delText>The client</w:delText>
          </w:r>
        </w:del>
      </w:ins>
      <w:ins w:id="1113" w:author="Ahmed Hamza [2]" w:date="2024-06-10T23:53:00Z">
        <w:del w:id="1114" w:author="Ahmed Hamza [2]" w:date="2024-06-25T20:41:00Z">
          <w:r w:rsidR="0037412E">
            <w:rPr>
              <w:rFonts w:eastAsia="MS Mincho"/>
              <w:szCs w:val="24"/>
            </w:rPr>
            <w:delText>It</w:delText>
          </w:r>
        </w:del>
      </w:ins>
      <w:ins w:id="1115" w:author="Claire-Helene Demarty" w:date="2024-06-10T08:42:00Z">
        <w:del w:id="1116" w:author="Ahmed Hamza [2]" w:date="2024-06-25T20:41:00Z">
          <w:r w:rsidRPr="00A0367D">
            <w:rPr>
              <w:rFonts w:eastAsia="MS Mincho"/>
              <w:szCs w:val="24"/>
            </w:rPr>
            <w:delText xml:space="preserve"> </w:delText>
          </w:r>
        </w:del>
      </w:ins>
      <w:ins w:id="1117" w:author="Ahmed Hamza [2]" w:date="2024-06-10T23:52:00Z">
        <w:del w:id="1118" w:author="Ahmed Hamza [2]" w:date="2024-06-25T20:41:00Z">
          <w:r w:rsidR="00A304A1" w:rsidRPr="00A0367D">
            <w:rPr>
              <w:rFonts w:eastAsia="MS Mincho"/>
              <w:szCs w:val="24"/>
            </w:rPr>
            <w:delText xml:space="preserve">then </w:delText>
          </w:r>
        </w:del>
      </w:ins>
      <w:ins w:id="1119" w:author="Claire-Helene Demarty" w:date="2024-06-10T08:42:00Z">
        <w:del w:id="1120" w:author="Ahmed Hamza [2]" w:date="2024-06-25T20:41:00Z">
          <w:r w:rsidRPr="00A0367D">
            <w:rPr>
              <w:rFonts w:eastAsia="MS Mincho"/>
              <w:szCs w:val="24"/>
            </w:rPr>
            <w:delText xml:space="preserve">downloads the Initialization Segment for all Representations from the Display Attenuation Map Adaptation Set that are associated with the selected video Representation. </w:delText>
          </w:r>
        </w:del>
      </w:ins>
    </w:p>
    <w:p w14:paraId="2CE21F23" w14:textId="3571D46B" w:rsidR="00ED56F7" w:rsidRDefault="006C23B0" w:rsidP="00ED56F7">
      <w:pPr>
        <w:widowControl w:val="0"/>
        <w:tabs>
          <w:tab w:val="clear" w:pos="403"/>
        </w:tabs>
        <w:autoSpaceDE w:val="0"/>
        <w:autoSpaceDN w:val="0"/>
        <w:spacing w:line="240" w:lineRule="auto"/>
        <w:textAlignment w:val="baseline"/>
        <w:rPr>
          <w:ins w:id="1121" w:author="Ahmed Hamza [2]" w:date="2024-06-10T23:53:00Z"/>
          <w:del w:id="1122" w:author="Ahmed Hamza [2]" w:date="2024-06-25T20:41:00Z"/>
          <w:rFonts w:eastAsia="MS Mincho"/>
          <w:szCs w:val="24"/>
        </w:rPr>
      </w:pPr>
      <w:ins w:id="1123" w:author="Claire-Helene Demarty" w:date="2024-06-10T08:42:00Z">
        <w:del w:id="1124" w:author="Ahmed Hamza [2]" w:date="2024-06-25T20:41:00Z">
          <w:r w:rsidRPr="00A0367D">
            <w:rPr>
              <w:rFonts w:eastAsia="MS Mincho"/>
              <w:szCs w:val="24"/>
            </w:rPr>
            <w:delText>The client</w:delText>
          </w:r>
        </w:del>
      </w:ins>
      <w:ins w:id="1125" w:author="Ahmed Hamza [2]" w:date="2024-06-10T23:53:00Z">
        <w:del w:id="1126" w:author="Ahmed Hamza [2]" w:date="2024-06-25T20:41:00Z">
          <w:r w:rsidR="0037412E">
            <w:rPr>
              <w:rFonts w:eastAsia="MS Mincho"/>
              <w:szCs w:val="24"/>
            </w:rPr>
            <w:delText xml:space="preserve"> then</w:delText>
          </w:r>
        </w:del>
      </w:ins>
      <w:ins w:id="1127" w:author="Claire-Helene Demarty" w:date="2024-06-10T08:42:00Z">
        <w:del w:id="1128" w:author="Ahmed Hamza [2]" w:date="2024-06-25T20:41:00Z">
          <w:r w:rsidRPr="00A0367D">
            <w:rPr>
              <w:rFonts w:eastAsia="MS Mincho"/>
              <w:szCs w:val="24"/>
            </w:rPr>
            <w:delText xml:space="preserve"> starts sequentially downloading Media Segments from the video Representation. The client regularly monitors the remaining power in the device’s battery and based on the battery level, remaining playback time, and the information signaled in the AttenuationMap descriptor selects one of the display attenuation map Representations. </w:delText>
          </w:r>
        </w:del>
      </w:ins>
    </w:p>
    <w:p w14:paraId="1B9EA6BD" w14:textId="6AADFEEF" w:rsidR="006C23B0" w:rsidRPr="00A0367D" w:rsidDel="00ED56F7" w:rsidRDefault="006C23B0" w:rsidP="00A0367D">
      <w:pPr>
        <w:widowControl w:val="0"/>
        <w:tabs>
          <w:tab w:val="clear" w:pos="403"/>
        </w:tabs>
        <w:autoSpaceDE w:val="0"/>
        <w:autoSpaceDN w:val="0"/>
        <w:spacing w:line="240" w:lineRule="auto"/>
        <w:textAlignment w:val="baseline"/>
        <w:rPr>
          <w:ins w:id="1129" w:author="Claire-Helene Demarty" w:date="2024-06-10T08:42:00Z"/>
          <w:del w:id="1130" w:author="Ahmed Hamza [2]" w:date="2024-06-10T23:54:00Z"/>
          <w:rFonts w:eastAsia="MS Mincho"/>
          <w:szCs w:val="24"/>
        </w:rPr>
      </w:pPr>
      <w:ins w:id="1131" w:author="Claire-Helene Demarty" w:date="2024-06-10T08:42:00Z">
        <w:del w:id="1132" w:author="Ahmed Hamza [2]" w:date="2024-06-25T20:41:00Z">
          <w:r w:rsidRPr="00A0367D">
            <w:rPr>
              <w:rFonts w:eastAsia="MS Mincho"/>
              <w:szCs w:val="24"/>
            </w:rPr>
            <w:delText xml:space="preserve">The client subsequently downloads with each Media Segment from the video Representation a corresponding Media Segment from the display attenuation map Representation. </w:delText>
          </w:r>
        </w:del>
      </w:ins>
    </w:p>
    <w:p w14:paraId="306F727C" w14:textId="40D9F9FF" w:rsidR="006C23B0" w:rsidRPr="00A0367D" w:rsidRDefault="006C23B0" w:rsidP="00A0367D">
      <w:pPr>
        <w:widowControl w:val="0"/>
        <w:tabs>
          <w:tab w:val="clear" w:pos="403"/>
        </w:tabs>
        <w:autoSpaceDE w:val="0"/>
        <w:autoSpaceDN w:val="0"/>
        <w:spacing w:line="240" w:lineRule="auto"/>
        <w:textAlignment w:val="baseline"/>
        <w:rPr>
          <w:ins w:id="1133" w:author="Claire-Helene Demarty" w:date="2024-06-10T08:42:00Z"/>
          <w:del w:id="1134" w:author="Ahmed Hamza [2]" w:date="2024-06-25T20:42:00Z"/>
          <w:rFonts w:eastAsia="MS Mincho"/>
          <w:szCs w:val="24"/>
        </w:rPr>
      </w:pPr>
      <w:ins w:id="1135" w:author="Claire-Helene Demarty" w:date="2024-06-10T08:42:00Z">
        <w:del w:id="1136" w:author="Ahmed Hamza [2]" w:date="2024-06-25T20:41:00Z">
          <w:r w:rsidRPr="00A0367D">
            <w:rPr>
              <w:rFonts w:eastAsia="MS Mincho"/>
              <w:szCs w:val="24"/>
            </w:rPr>
            <w:delText xml:space="preserve">The downloaded display attenuation map Media Segments are </w:delText>
          </w:r>
        </w:del>
        <w:del w:id="1137" w:author="Ahmed Hamza [2]" w:date="2024-06-10T23:54:00Z">
          <w:r w:rsidRPr="00A0367D" w:rsidDel="00A0367D">
            <w:rPr>
              <w:rFonts w:eastAsia="MS Mincho"/>
              <w:szCs w:val="24"/>
            </w:rPr>
            <w:delText>decoded</w:delText>
          </w:r>
        </w:del>
      </w:ins>
      <w:ins w:id="1138" w:author="Ahmed Hamza [2]" w:date="2024-06-10T23:54:00Z">
        <w:del w:id="1139" w:author="Ahmed Hamza [2]" w:date="2024-06-25T20:41:00Z">
          <w:r w:rsidR="00A0367D" w:rsidRPr="00A0367D">
            <w:rPr>
              <w:rFonts w:eastAsia="MS Mincho"/>
              <w:szCs w:val="24"/>
            </w:rPr>
            <w:delText>decoded,</w:delText>
          </w:r>
        </w:del>
      </w:ins>
      <w:ins w:id="1140" w:author="Claire-Helene Demarty" w:date="2024-06-10T08:42:00Z">
        <w:del w:id="1141" w:author="Ahmed Hamza [2]" w:date="2024-06-25T20:41:00Z">
          <w:r w:rsidRPr="00A0367D">
            <w:rPr>
              <w:rFonts w:eastAsia="MS Mincho"/>
              <w:szCs w:val="24"/>
            </w:rPr>
            <w:delText xml:space="preserve"> and the decoded frames are applied to the corresponding decoded frames from the video before rendering.</w:delText>
          </w:r>
        </w:del>
      </w:ins>
    </w:p>
    <w:p w14:paraId="2249888C" w14:textId="055875E5" w:rsidR="00D61BCA" w:rsidRDefault="00D61BCA" w:rsidP="004417F0">
      <w:pPr>
        <w:pStyle w:val="Example"/>
        <w:rPr>
          <w:del w:id="1142" w:author="Ahmed Hamza [2]" w:date="2024-06-25T20:42:00Z"/>
          <w:sz w:val="22"/>
          <w:szCs w:val="22"/>
        </w:rPr>
      </w:pPr>
    </w:p>
    <w:p w14:paraId="6ACAB554" w14:textId="24074C92" w:rsidR="00FB6D74" w:rsidRPr="00FB6D74" w:rsidRDefault="00FB6D74" w:rsidP="004417F0">
      <w:pPr>
        <w:pStyle w:val="Example"/>
        <w:rPr>
          <w:del w:id="1143" w:author="Ahmed Hamza [2]" w:date="2024-06-25T20:42:00Z"/>
          <w:sz w:val="22"/>
          <w:szCs w:val="22"/>
        </w:rPr>
      </w:pPr>
    </w:p>
    <w:p w14:paraId="5A67CBC6" w14:textId="77777777" w:rsidR="00426C8C" w:rsidRPr="006C23B0" w:rsidRDefault="00426C8C" w:rsidP="00B9118A">
      <w:pPr>
        <w:rPr>
          <w:lang w:val="en-US"/>
        </w:rPr>
      </w:pPr>
    </w:p>
    <w:p w14:paraId="34E487B0" w14:textId="77777777" w:rsidR="00483700" w:rsidRPr="00BC394B" w:rsidRDefault="00483700" w:rsidP="00483700">
      <w:pPr>
        <w:pStyle w:val="ANNEX"/>
        <w:numPr>
          <w:ilvl w:val="0"/>
          <w:numId w:val="7"/>
        </w:numPr>
      </w:pPr>
      <w:r w:rsidRPr="00AD6264">
        <w:rPr>
          <w:lang w:val="en-US"/>
        </w:rPr>
        <w:lastRenderedPageBreak/>
        <w:br/>
      </w:r>
      <w:bookmarkStart w:id="1144" w:name="_Toc171279158"/>
      <w:r w:rsidRPr="00BC394B">
        <w:rPr>
          <w:b w:val="0"/>
        </w:rPr>
        <w:t>(</w:t>
      </w:r>
      <w:r>
        <w:rPr>
          <w:b w:val="0"/>
        </w:rPr>
        <w:t>n</w:t>
      </w:r>
      <w:r w:rsidRPr="00BC394B">
        <w:rPr>
          <w:b w:val="0"/>
        </w:rPr>
        <w:t>ormative)</w:t>
      </w:r>
      <w:r w:rsidRPr="00BC394B">
        <w:br/>
      </w:r>
      <w:r w:rsidRPr="00BC394B">
        <w:br/>
      </w:r>
      <w:commentRangeStart w:id="1145"/>
      <w:r>
        <w:t>Green metadata MPEG-DASH schema</w:t>
      </w:r>
      <w:commentRangeEnd w:id="1145"/>
      <w:r w:rsidR="007826DB">
        <w:rPr>
          <w:rStyle w:val="CommentReference"/>
          <w:rFonts w:eastAsia="Calibri"/>
          <w:b w:val="0"/>
          <w:lang w:eastAsia="en-US"/>
        </w:rPr>
        <w:commentReference w:id="1145"/>
      </w:r>
      <w:bookmarkEnd w:id="1144"/>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 xml:space="preserve"> </w:t>
      </w:r>
      <w:proofErr w:type="spellStart"/>
      <w:r w:rsidRPr="00483700">
        <w:rPr>
          <w:rFonts w:ascii="Courier New" w:hAnsi="Courier New" w:cs="Courier New"/>
          <w:sz w:val="18"/>
          <w:szCs w:val="18"/>
        </w:rPr>
        <w:t>xmlns:xs</w:t>
      </w:r>
      <w:proofErr w:type="spellEnd"/>
      <w:r w:rsidRPr="00483700">
        <w:rPr>
          <w:rFonts w:ascii="Courier New" w:hAnsi="Courier New" w:cs="Courier New"/>
          <w:sz w:val="18"/>
          <w:szCs w:val="18"/>
        </w:rPr>
        <w:t>="http://www.w3.org/2001/XMLSchema"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targetNamespace</w:t>
      </w:r>
      <w:proofErr w:type="spellEnd"/>
      <w:r w:rsidRPr="00483700">
        <w:rPr>
          <w:rFonts w:ascii="Courier New" w:hAnsi="Courier New" w:cs="Courier New"/>
          <w:sz w:val="18"/>
          <w:szCs w:val="18"/>
        </w:rPr>
        <w:t>="urn:</w:t>
      </w:r>
      <w:proofErr w:type="gramStart"/>
      <w:r w:rsidRPr="00483700">
        <w:rPr>
          <w:rFonts w:ascii="Courier New" w:hAnsi="Courier New" w:cs="Courier New"/>
          <w:sz w:val="18"/>
          <w:szCs w:val="18"/>
        </w:rPr>
        <w:t>mpeg:mpegI</w:t>
      </w:r>
      <w:proofErr w:type="gramEnd"/>
      <w:r w:rsidRPr="00483700">
        <w:rPr>
          <w:rFonts w:ascii="Courier New" w:hAnsi="Courier New" w:cs="Courier New"/>
          <w:sz w:val="18"/>
          <w:szCs w:val="18"/>
        </w:rPr>
        <w:t>:green:2023"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proofErr w:type="gramStart"/>
      <w:r w:rsidRPr="00483700">
        <w:rPr>
          <w:rFonts w:ascii="Courier New" w:hAnsi="Courier New" w:cs="Courier New"/>
          <w:sz w:val="18"/>
          <w:szCs w:val="18"/>
        </w:rPr>
        <w:t>xmlns:green</w:t>
      </w:r>
      <w:proofErr w:type="spellEnd"/>
      <w:proofErr w:type="gramEnd"/>
      <w:r w:rsidRPr="00483700">
        <w:rPr>
          <w:rFonts w:ascii="Courier New" w:hAnsi="Courier New" w:cs="Courier New"/>
          <w:sz w:val="18"/>
          <w:szCs w:val="18"/>
        </w:rPr>
        <w:t>="urn:mpeg:mpegI:green:2023"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elementFormDefault</w:t>
      </w:r>
      <w:proofErr w:type="spellEnd"/>
      <w:r w:rsidRPr="00483700">
        <w:rPr>
          <w:rFonts w:ascii="Courier New" w:hAnsi="Courier New" w:cs="Courier New"/>
          <w:sz w:val="18"/>
          <w:szCs w:val="18"/>
        </w:rPr>
        <w: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name="AMI" type="</w:t>
      </w:r>
      <w:proofErr w:type="spellStart"/>
      <w:r w:rsidRPr="00483700">
        <w:rPr>
          <w:rFonts w:ascii="Courier New" w:hAnsi="Courier New" w:cs="Courier New"/>
          <w:sz w:val="18"/>
          <w:szCs w:val="18"/>
        </w:rPr>
        <w:t>green:AMInfoType</w:t>
      </w:r>
      <w:proofErr w:type="spellEnd"/>
      <w:r w:rsidRPr="00483700">
        <w:rPr>
          <w:rFonts w:ascii="Courier New" w:hAnsi="Courier New" w:cs="Courier New"/>
          <w:sz w:val="18"/>
          <w:szCs w:val="18"/>
        </w:rPr>
        <w:t>"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AMInfoType</w:t>
      </w:r>
      <w:proofErr w:type="spellEnd"/>
      <w:r w:rsidRPr="00483700">
        <w:rPr>
          <w:rFonts w:ascii="Courier New" w:hAnsi="Courier New" w:cs="Courier New"/>
          <w:sz w:val="18"/>
          <w:szCs w:val="18"/>
        </w:rPr>
        <w:t>"&gt;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green:QualityInfoType</w:t>
      </w:r>
      <w:proofErr w:type="spellEnd"/>
      <w:r w:rsidRPr="00483700">
        <w:rPr>
          <w:rFonts w:ascii="Courier New" w:hAnsi="Courier New" w:cs="Courier New"/>
          <w:sz w:val="18"/>
          <w:szCs w:val="18"/>
        </w:rPr>
        <w:t>"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green:PreprocessingInfoType</w:t>
      </w:r>
      <w:proofErr w:type="spellEnd"/>
      <w:r w:rsidRPr="00483700">
        <w:rPr>
          <w:rFonts w:ascii="Courier New" w:hAnsi="Courier New" w:cs="Courier New"/>
          <w:sz w:val="18"/>
          <w:szCs w:val="18"/>
        </w:rPr>
        <w:t xml:space="preserv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minOccurs="0" </w:t>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green:WindowInfoType</w:t>
      </w:r>
      <w:proofErr w:type="spellEnd"/>
      <w:r w:rsidRPr="00483700">
        <w:rPr>
          <w:rFonts w:ascii="Courier New" w:hAnsi="Courier New" w:cs="Courier New"/>
          <w:sz w:val="18"/>
          <w:szCs w:val="18"/>
        </w:rPr>
        <w:t xml:space="preserv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green:ApproxModelType</w:t>
      </w:r>
      <w:proofErr w:type="spellEnd"/>
      <w:r w:rsidRPr="00483700">
        <w:rPr>
          <w:rFonts w:ascii="Courier New" w:hAnsi="Courier New" w:cs="Courier New"/>
          <w:sz w:val="18"/>
          <w:szCs w:val="18"/>
        </w:rPr>
        <w:t xml:space="preserv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 xml:space="preserve">="lax"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green:DisplayModelType</w:t>
      </w:r>
      <w:proofErr w:type="spellEnd"/>
      <w:r w:rsidRPr="00483700">
        <w:rPr>
          <w:rFonts w:ascii="Courier New" w:hAnsi="Courier New" w:cs="Courier New"/>
          <w:sz w:val="18"/>
          <w:szCs w:val="18"/>
        </w:rPr>
        <w:t>"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attenuationUse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w:t>
      </w:r>
      <w:proofErr w:type="spellEnd"/>
      <w:r w:rsidRPr="00483700">
        <w:rPr>
          <w:rFonts w:ascii="Courier New" w:hAnsi="Courier New" w:cs="Courier New"/>
          <w:sz w:val="18"/>
          <w:szCs w:val="18"/>
        </w:rPr>
        <w:t xml:space="preserve">"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green:AttenuationComponentIdcType</w:t>
      </w:r>
      <w:proofErr w:type="spellEnd"/>
      <w:proofErr w:type="gramEnd"/>
      <w:r w:rsidRPr="00483700">
        <w:rPr>
          <w:rFonts w:ascii="Courier New" w:hAnsi="Courier New" w:cs="Courier New"/>
          <w:sz w:val="18"/>
          <w:szCs w:val="18"/>
        </w:rPr>
        <w:t>"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w:t>
      </w:r>
      <w:proofErr w:type="spellEnd"/>
      <w:r w:rsidRPr="00483700">
        <w:rPr>
          <w:rFonts w:ascii="Courier New" w:hAnsi="Courier New" w:cs="Courier New"/>
          <w:sz w:val="18"/>
          <w:szCs w:val="18"/>
        </w:rPr>
        <w:t xml:space="preserv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green:EnergyReductionRateType</w:t>
      </w:r>
      <w:proofErr w:type="spellEnd"/>
      <w:proofErr w:type="gramEnd"/>
      <w:r w:rsidRPr="00483700">
        <w:rPr>
          <w:rFonts w:ascii="Courier New" w:hAnsi="Courier New" w:cs="Courier New"/>
          <w:sz w:val="18"/>
          <w:szCs w:val="18"/>
        </w:rPr>
        <w:t>"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QualityInfoType</w:t>
      </w:r>
      <w:proofErr w:type="spellEnd"/>
      <w:r w:rsidRPr="00483700">
        <w:rPr>
          <w:rFonts w:ascii="Courier New" w:hAnsi="Courier New" w:cs="Courier New"/>
          <w:sz w:val="18"/>
          <w:szCs w:val="18"/>
        </w:rPr>
        <w:t>"&gt;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name="metric" type="</w:t>
      </w:r>
      <w:proofErr w:type="spellStart"/>
      <w:r w:rsidRPr="00483700">
        <w:rPr>
          <w:rFonts w:ascii="Courier New" w:hAnsi="Courier New" w:cs="Courier New"/>
          <w:sz w:val="18"/>
          <w:szCs w:val="18"/>
        </w:rPr>
        <w:t>xs:string</w:t>
      </w:r>
      <w:proofErr w:type="spellEnd"/>
      <w:r w:rsidRPr="00483700">
        <w:rPr>
          <w:rFonts w:ascii="Courier New" w:hAnsi="Courier New" w:cs="Courier New"/>
          <w:sz w:val="18"/>
          <w:szCs w:val="18"/>
        </w:rPr>
        <w:t>"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name="reduction"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PreprocessingInfoType</w:t>
      </w:r>
      <w:proofErr w:type="spellEnd"/>
      <w:r w:rsidRPr="00483700">
        <w:rPr>
          <w:rFonts w:ascii="Courier New" w:hAnsi="Courier New" w:cs="Courier New"/>
          <w:sz w:val="18"/>
          <w:szCs w:val="18"/>
        </w:rPr>
        <w:t>"&gt;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max_value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name="scale"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ApproxModelType</w:t>
      </w:r>
      <w:proofErr w:type="spellEnd"/>
      <w:r w:rsidRPr="00483700">
        <w:rPr>
          <w:rFonts w:ascii="Courier New" w:hAnsi="Courier New" w:cs="Courier New"/>
          <w:sz w:val="18"/>
          <w:szCs w:val="18"/>
        </w:rPr>
        <w:t>"&gt;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WindowInfoType</w:t>
      </w:r>
      <w:proofErr w:type="spellEnd"/>
      <w:r w:rsidRPr="00483700">
        <w:rPr>
          <w:rFonts w:ascii="Courier New" w:hAnsi="Courier New" w:cs="Courier New"/>
          <w:sz w:val="18"/>
          <w:szCs w:val="18"/>
        </w:rPr>
        <w:t>"&gt;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name="x"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name="y"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name="width"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name="height"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DisplayModelType</w:t>
      </w:r>
      <w:proofErr w:type="spellEnd"/>
      <w:r w:rsidRPr="00483700">
        <w:rPr>
          <w:rFonts w:ascii="Courier New" w:hAnsi="Courier New" w:cs="Courier New"/>
          <w:sz w:val="18"/>
          <w:szCs w:val="18"/>
        </w:rPr>
        <w:t>"&gt;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AttenuationComponentIdcType</w:t>
      </w:r>
      <w:proofErr w:type="spellEnd"/>
      <w:r w:rsidRPr="00483700">
        <w:rPr>
          <w:rFonts w:ascii="Courier New" w:hAnsi="Courier New" w:cs="Courier New"/>
          <w:sz w:val="18"/>
          <w:szCs w:val="18"/>
        </w:rPr>
        <w:t>"&gt;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EnergyReductionRateType</w:t>
      </w:r>
      <w:proofErr w:type="spellEnd"/>
      <w:r w:rsidRPr="00483700">
        <w:rPr>
          <w:rFonts w:ascii="Courier New" w:hAnsi="Courier New" w:cs="Courier New"/>
          <w:sz w:val="18"/>
          <w:szCs w:val="18"/>
        </w:rPr>
        <w:t>"&gt;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FourValueRangeType</w:t>
      </w:r>
      <w:proofErr w:type="spellEnd"/>
      <w:r w:rsidRPr="00483700">
        <w:rPr>
          <w:rFonts w:ascii="Courier New" w:hAnsi="Courier New" w:cs="Courier New"/>
          <w:sz w:val="18"/>
          <w:szCs w:val="18"/>
        </w:rPr>
        <w:t>"&gt;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rFonts w:ascii="Courier New" w:hAnsi="Courier New" w:cs="Courier New"/>
          <w:sz w:val="18"/>
          <w:szCs w:val="18"/>
        </w:rPr>
      </w:pPr>
    </w:p>
    <w:p w14:paraId="057081B1" w14:textId="77777777" w:rsidR="009C1E2E" w:rsidRDefault="009C1E2E" w:rsidP="009C1E2E"/>
    <w:p w14:paraId="0834FB91" w14:textId="2A9F6C39" w:rsidR="00F85DF0" w:rsidRDefault="00F85DF0">
      <w:pPr>
        <w:tabs>
          <w:tab w:val="clear" w:pos="403"/>
        </w:tabs>
        <w:spacing w:after="0" w:line="240" w:lineRule="auto"/>
        <w:jc w:val="left"/>
      </w:pPr>
      <w:r>
        <w:br w:type="page"/>
      </w:r>
    </w:p>
    <w:p w14:paraId="4E7C6103" w14:textId="4ABCD450" w:rsidR="00760CB2" w:rsidRPr="00BC394B" w:rsidRDefault="00760CB2" w:rsidP="00760CB2">
      <w:pPr>
        <w:pStyle w:val="ANNEX"/>
        <w:numPr>
          <w:ilvl w:val="0"/>
          <w:numId w:val="7"/>
        </w:numPr>
      </w:pPr>
      <w:r w:rsidRPr="00AD6264">
        <w:rPr>
          <w:lang w:val="en-US"/>
        </w:rPr>
        <w:lastRenderedPageBreak/>
        <w:br/>
      </w:r>
      <w:bookmarkStart w:id="1146" w:name="_Toc171279159"/>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1146"/>
    </w:p>
    <w:p w14:paraId="6BAFD5DF" w14:textId="6D12A55F" w:rsidR="00546826" w:rsidRPr="00BC394B" w:rsidRDefault="00002FD9" w:rsidP="00546826">
      <w:pPr>
        <w:pStyle w:val="a2"/>
        <w:numPr>
          <w:ilvl w:val="1"/>
          <w:numId w:val="7"/>
        </w:numPr>
      </w:pPr>
      <w:bookmarkStart w:id="1147" w:name="_Toc171279160"/>
      <w:commentRangeStart w:id="1148"/>
      <w:r>
        <w:t>Example MPD with decoder power indication metadata</w:t>
      </w:r>
      <w:commentRangeEnd w:id="1148"/>
      <w:r w:rsidR="00755931">
        <w:rPr>
          <w:rStyle w:val="CommentReference"/>
        </w:rPr>
        <w:commentReference w:id="1148"/>
      </w:r>
      <w:bookmarkEnd w:id="1147"/>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w:t>
      </w:r>
      <w:proofErr w:type="gramStart"/>
      <w:r w:rsidRPr="00220BDC">
        <w:rPr>
          <w:rFonts w:ascii="Courier New" w:eastAsia="MS Mincho" w:hAnsi="Courier New" w:cs="Courier New"/>
          <w:sz w:val="18"/>
          <w:szCs w:val="18"/>
        </w:rPr>
        <w:t>=”UTF</w:t>
      </w:r>
      <w:proofErr w:type="gramEnd"/>
      <w:r w:rsidRPr="00220BDC">
        <w:rPr>
          <w:rFonts w:ascii="Courier New" w:eastAsia="MS Mincho" w:hAnsi="Courier New" w:cs="Courier New"/>
          <w:sz w:val="18"/>
          <w:szCs w:val="18"/>
        </w:rPr>
        <w:t>-8”?&gt;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xmlns:xsi</w:t>
      </w:r>
      <w:proofErr w:type="spellEnd"/>
      <w:proofErr w:type="gramEnd"/>
      <w:r w:rsidRPr="00220BDC">
        <w:rPr>
          <w:rFonts w:ascii="Courier New" w:eastAsia="MS Mincho" w:hAnsi="Courier New" w:cs="Courier New"/>
          <w:sz w:val="18"/>
          <w:szCs w:val="18"/>
        </w:rPr>
        <w:t>="http://www.w3.org/2001/XMLSchema-instance"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xmlns</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:schema:MPD:XXXX</w:t>
      </w:r>
      <w:proofErr w:type="spellEnd"/>
      <w:r w:rsidRPr="00220BDC">
        <w:rPr>
          <w:rFonts w:ascii="Courier New" w:eastAsia="MS Mincho" w:hAnsi="Courier New" w:cs="Courier New"/>
          <w:sz w:val="18"/>
          <w:szCs w:val="18"/>
        </w:rPr>
        <w:t>"</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xsi:schemaLocation</w:t>
      </w:r>
      <w:proofErr w:type="spellEnd"/>
      <w:proofErr w:type="gram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urn:mpeg:DASH:schema:MPD:xxxx</w:t>
      </w:r>
      <w:proofErr w:type="spellEnd"/>
      <w:r w:rsidRPr="00220BDC">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minimumUpdatePeriod</w:t>
      </w:r>
      <w:proofErr w:type="spellEnd"/>
      <w:r w:rsidRPr="00220BDC">
        <w:rPr>
          <w:rFonts w:ascii="Courier New" w:eastAsia="MS Mincho" w:hAnsi="Courier New" w:cs="Courier New"/>
          <w:sz w:val="18"/>
          <w:szCs w:val="18"/>
        </w:rPr>
        <w:t>="PT2S"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timeShiftBufferDepth</w:t>
      </w:r>
      <w:proofErr w:type="spellEnd"/>
      <w:r w:rsidRPr="00220BDC">
        <w:rPr>
          <w:rFonts w:ascii="Courier New" w:eastAsia="MS Mincho" w:hAnsi="Courier New" w:cs="Courier New"/>
          <w:sz w:val="18"/>
          <w:szCs w:val="18"/>
        </w:rPr>
        <w:t>="PT30M"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availabilityStartTime</w:t>
      </w:r>
      <w:proofErr w:type="spellEnd"/>
      <w:r w:rsidRPr="00220BDC">
        <w:rPr>
          <w:rFonts w:ascii="Courier New" w:eastAsia="MS Mincho" w:hAnsi="Courier New" w:cs="Courier New"/>
          <w:sz w:val="18"/>
          <w:szCs w:val="18"/>
        </w:rPr>
        <w:t>="2011-12-25T12:30:00"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minBufferTime</w:t>
      </w:r>
      <w:proofErr w:type="spellEnd"/>
      <w:r w:rsidRPr="00220BDC">
        <w:rPr>
          <w:rFonts w:ascii="Courier New" w:eastAsia="MS Mincho" w:hAnsi="Courier New" w:cs="Courier New"/>
          <w:sz w:val="18"/>
          <w:szCs w:val="18"/>
        </w:rPr>
        <w:t>="PT4S"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 xml:space="preserv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frameRate</w:t>
      </w:r>
      <w:proofErr w:type="spellEnd"/>
      <w:r w:rsidRPr="00220BDC">
        <w:rPr>
          <w:rFonts w:ascii="Courier New" w:eastAsia="MS Mincho" w:hAnsi="Courier New" w:cs="Courier New"/>
          <w:sz w:val="18"/>
          <w:szCs w:val="18"/>
        </w:rPr>
        <w:t xml:space="preserv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 xml:space="preserve">="true"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startWithSAP</w:t>
      </w:r>
      <w:proofErr w:type="spellEnd"/>
      <w:r w:rsidRPr="00220BDC">
        <w:rPr>
          <w:rFonts w:ascii="Courier New" w:eastAsia="MS Mincho" w:hAnsi="Courier New" w:cs="Courier New"/>
          <w:sz w:val="18"/>
          <w:szCs w:val="18"/>
        </w:rPr>
        <w:t>="1"&gt;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&gt;video/&lt;/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English Audio --&gt;</w:t>
      </w:r>
    </w:p>
    <w:p w14:paraId="6DD5F6BC" w14:textId="77777777" w:rsidR="00B95748" w:rsidRPr="00281EC0"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t xml:space="preserve">      </w:t>
      </w:r>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B95748" w:rsidRPr="00220BDC">
        <w:rPr>
          <w:rFonts w:ascii="Courier New" w:eastAsia="MS Mincho" w:hAnsi="Courier New" w:cs="Courier New"/>
          <w:sz w:val="18"/>
          <w:szCs w:val="18"/>
        </w:rPr>
        <w:t>&lt;!--</w:t>
      </w:r>
      <w:proofErr w:type="gramEnd"/>
      <w:r>
        <w:rPr>
          <w:rFonts w:ascii="Courier New" w:eastAsia="MS Mincho" w:hAnsi="Courier New" w:cs="Courier New"/>
          <w:sz w:val="18"/>
          <w:szCs w:val="18"/>
        </w:rPr>
        <w:t xml:space="preserve"> </w:t>
      </w:r>
      <w:proofErr w:type="spellStart"/>
      <w:r w:rsidR="00B95748" w:rsidRPr="00220BDC">
        <w:rPr>
          <w:rFonts w:ascii="Courier New" w:eastAsia="MS Mincho" w:hAnsi="Courier New" w:cs="Courier New"/>
          <w:sz w:val="18"/>
          <w:szCs w:val="18"/>
        </w:rPr>
        <w:t>AdaptationSet</w:t>
      </w:r>
      <w:proofErr w:type="spellEnd"/>
      <w:r w:rsidR="00B95748" w:rsidRPr="00220BDC">
        <w:rPr>
          <w:rFonts w:ascii="Courier New" w:eastAsia="MS Mincho" w:hAnsi="Courier New" w:cs="Courier New"/>
          <w:sz w:val="18"/>
          <w:szCs w:val="18"/>
        </w:rPr>
        <w:t xml:space="preserve">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id="</w:t>
      </w:r>
      <w:proofErr w:type="spellStart"/>
      <w:r w:rsidRPr="00220BDC">
        <w:rPr>
          <w:rFonts w:ascii="Courier New" w:eastAsia="MS Mincho" w:hAnsi="Courier New" w:cs="Courier New"/>
          <w:sz w:val="18"/>
          <w:szCs w:val="18"/>
        </w:rPr>
        <w:t>green_video</w:t>
      </w:r>
      <w:proofErr w:type="spellEnd"/>
      <w:r w:rsidRPr="00220BDC">
        <w:rPr>
          <w:rFonts w:ascii="Courier New" w:eastAsia="MS Mincho" w:hAnsi="Courier New" w:cs="Courier New"/>
          <w:sz w:val="18"/>
          <w:szCs w:val="18"/>
        </w:rPr>
        <w:t>" codecs="</w:t>
      </w:r>
      <w:proofErr w:type="spellStart"/>
      <w:r w:rsidRPr="00220BDC">
        <w:rPr>
          <w:rFonts w:ascii="Courier New" w:eastAsia="MS Mincho" w:hAnsi="Courier New" w:cs="Courier New"/>
          <w:sz w:val="18"/>
          <w:szCs w:val="18"/>
        </w:rPr>
        <w:t>depi</w:t>
      </w:r>
      <w:proofErr w:type="spellEnd"/>
      <w:r w:rsidRPr="00220BDC">
        <w:rPr>
          <w:rFonts w:ascii="Courier New" w:eastAsia="MS Mincho" w:hAnsi="Courier New" w:cs="Courier New"/>
          <w:sz w:val="18"/>
          <w:szCs w:val="18"/>
        </w:rPr>
        <w:t>"/&gt;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roofErr w:type="spellStart"/>
      <w:r w:rsidRPr="00220BDC">
        <w:rPr>
          <w:rFonts w:ascii="Courier New" w:eastAsia="MS Mincho" w:hAnsi="Courier New" w:cs="Courier New"/>
          <w:sz w:val="18"/>
          <w:szCs w:val="18"/>
        </w:rPr>
        <w:t>video_green_depi</w:t>
      </w:r>
      <w:proofErr w:type="spellEnd"/>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="v0"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="v1"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="v2"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1149" w:name="_Toc171279161"/>
      <w:commentRangeStart w:id="1150"/>
      <w:r>
        <w:t>Example MPD with display power indication metadata</w:t>
      </w:r>
      <w:commentRangeEnd w:id="1150"/>
      <w:r w:rsidR="00755931">
        <w:rPr>
          <w:rStyle w:val="CommentReference"/>
        </w:rPr>
        <w:commentReference w:id="1150"/>
      </w:r>
      <w:bookmarkEnd w:id="1149"/>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w:t>
      </w:r>
      <w:proofErr w:type="gramStart"/>
      <w:r w:rsidRPr="00AA78C3">
        <w:rPr>
          <w:rFonts w:ascii="Courier New" w:eastAsia="MS Mincho" w:hAnsi="Courier New" w:cs="Courier New"/>
          <w:sz w:val="18"/>
          <w:szCs w:val="18"/>
        </w:rPr>
        <w:t>=”UTF</w:t>
      </w:r>
      <w:proofErr w:type="gramEnd"/>
      <w:r w:rsidRPr="00AA78C3">
        <w:rPr>
          <w:rFonts w:ascii="Courier New" w:eastAsia="MS Mincho" w:hAnsi="Courier New" w:cs="Courier New"/>
          <w:sz w:val="18"/>
          <w:szCs w:val="18"/>
        </w:rPr>
        <w:t>-8”?&gt;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xmlns:xsi</w:t>
      </w:r>
      <w:proofErr w:type="spellEnd"/>
      <w:proofErr w:type="gramEnd"/>
      <w:r w:rsidRPr="00AA78C3">
        <w:rPr>
          <w:rFonts w:ascii="Courier New" w:eastAsia="MS Mincho" w:hAnsi="Courier New" w:cs="Courier New"/>
          <w:sz w:val="18"/>
          <w:szCs w:val="18"/>
        </w:rPr>
        <w:t>="http://www.w3.org/2001/XMLSchema-instance"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xmlns</w:t>
      </w:r>
      <w:proofErr w:type="spell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:schema:MPD:XXXX</w:t>
      </w:r>
      <w:proofErr w:type="spellEnd"/>
      <w:r w:rsidRPr="00AA78C3">
        <w:rPr>
          <w:rFonts w:ascii="Courier New" w:eastAsia="MS Mincho" w:hAnsi="Courier New" w:cs="Courier New"/>
          <w:sz w:val="18"/>
          <w:szCs w:val="18"/>
        </w:rPr>
        <w:t>"</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xsi:schemaLocation</w:t>
      </w:r>
      <w:proofErr w:type="spellEnd"/>
      <w:proofErr w:type="gram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urn:mpeg:DASH:schema:MPD:xxxx</w:t>
      </w:r>
      <w:proofErr w:type="spellEnd"/>
      <w:r w:rsidRPr="00AA78C3">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minimumUpdatePeriod</w:t>
      </w:r>
      <w:proofErr w:type="spellEnd"/>
      <w:r w:rsidRPr="00AA78C3">
        <w:rPr>
          <w:rFonts w:ascii="Courier New" w:eastAsia="MS Mincho" w:hAnsi="Courier New" w:cs="Courier New"/>
          <w:sz w:val="18"/>
          <w:szCs w:val="18"/>
        </w:rPr>
        <w:t>="PT2S"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timeShiftBufferDepth</w:t>
      </w:r>
      <w:proofErr w:type="spellEnd"/>
      <w:r w:rsidRPr="00AA78C3">
        <w:rPr>
          <w:rFonts w:ascii="Courier New" w:eastAsia="MS Mincho" w:hAnsi="Courier New" w:cs="Courier New"/>
          <w:sz w:val="18"/>
          <w:szCs w:val="18"/>
        </w:rPr>
        <w:t>="PT30M"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availabilityStartTime</w:t>
      </w:r>
      <w:proofErr w:type="spellEnd"/>
      <w:r w:rsidRPr="00AA78C3">
        <w:rPr>
          <w:rFonts w:ascii="Courier New" w:eastAsia="MS Mincho" w:hAnsi="Courier New" w:cs="Courier New"/>
          <w:sz w:val="18"/>
          <w:szCs w:val="18"/>
        </w:rPr>
        <w:t>="2011-12-25T12:30:00"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minBufferTime</w:t>
      </w:r>
      <w:proofErr w:type="spellEnd"/>
      <w:r w:rsidRPr="00AA78C3">
        <w:rPr>
          <w:rFonts w:ascii="Courier New" w:eastAsia="MS Mincho" w:hAnsi="Courier New" w:cs="Courier New"/>
          <w:sz w:val="18"/>
          <w:szCs w:val="18"/>
        </w:rPr>
        <w:t>="PT4S"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57DB5A10" w:rsidR="00D72960" w:rsidRPr="00AA78C3" w:rsidRDefault="00B11E2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ins w:id="1151" w:author="Ahmed Hamza [2]" w:date="2024-06-13T15:00:00Z">
        <w:r>
          <w:rPr>
            <w:rFonts w:ascii="Courier New" w:eastAsia="MS Mincho" w:hAnsi="Courier New" w:cs="Courier New"/>
            <w:sz w:val="18"/>
            <w:szCs w:val="18"/>
          </w:rPr>
          <w:t xml:space="preserve">  </w:t>
        </w:r>
      </w:ins>
      <w:del w:id="1152" w:author="Ahmed Hamza [2]" w:date="2024-06-13T15:00:00Z">
        <w:r w:rsidR="00D72960" w:rsidRPr="00F73990" w:rsidDel="00B11E20">
          <w:rPr>
            <w:rFonts w:eastAsia="MS Mincho"/>
            <w:szCs w:val="24"/>
          </w:rPr>
          <w:delText xml:space="preserve"> </w:delText>
        </w:r>
        <w:r w:rsidR="00D72960" w:rsidRPr="00AA78C3" w:rsidDel="00B11E20">
          <w:rPr>
            <w:rFonts w:ascii="Courier New" w:eastAsia="MS Mincho" w:hAnsi="Courier New" w:cs="Courier New"/>
            <w:sz w:val="18"/>
            <w:szCs w:val="18"/>
          </w:rPr>
          <w:delText xml:space="preserve"> </w:delText>
        </w:r>
      </w:del>
      <w:r w:rsidR="00D72960" w:rsidRPr="00AA78C3">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D72960" w:rsidRPr="00AA78C3">
        <w:rPr>
          <w:rFonts w:ascii="Courier New" w:eastAsia="MS Mincho" w:hAnsi="Courier New" w:cs="Courier New"/>
          <w:sz w:val="18"/>
          <w:szCs w:val="18"/>
        </w:rPr>
        <w:t xml:space="preserve">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 xml:space="preserv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frameRate</w:t>
      </w:r>
      <w:proofErr w:type="spellEnd"/>
      <w:r w:rsidRPr="00AA78C3">
        <w:rPr>
          <w:rFonts w:ascii="Courier New" w:eastAsia="MS Mincho" w:hAnsi="Courier New" w:cs="Courier New"/>
          <w:sz w:val="18"/>
          <w:szCs w:val="18"/>
        </w:rPr>
        <w:t xml:space="preserv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 xml:space="preserve">="true"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startWithSAP</w:t>
      </w:r>
      <w:proofErr w:type="spellEnd"/>
      <w:r w:rsidRPr="00AA78C3">
        <w:rPr>
          <w:rFonts w:ascii="Courier New" w:eastAsia="MS Mincho" w:hAnsi="Courier New" w:cs="Courier New"/>
          <w:sz w:val="18"/>
          <w:szCs w:val="18"/>
        </w:rPr>
        <w:t>="1"&gt;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&gt;video/&lt;/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English Audio --&gt;</w:t>
      </w:r>
    </w:p>
    <w:p w14:paraId="3694E6BA" w14:textId="77777777" w:rsidR="00D72960" w:rsidRPr="00281EC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281EC0">
        <w:rPr>
          <w:rFonts w:ascii="Courier New" w:eastAsia="MS Mincho" w:hAnsi="Courier New" w:cs="Courier New"/>
          <w:sz w:val="18"/>
          <w:szCs w:val="18"/>
        </w:rPr>
        <w:t>&lt;</w:t>
      </w:r>
      <w:proofErr w:type="spellStart"/>
      <w:r w:rsidRPr="00281EC0">
        <w:rPr>
          <w:rFonts w:ascii="Courier New" w:eastAsia="MS Mincho" w:hAnsi="Courier New" w:cs="Courier New"/>
          <w:sz w:val="18"/>
          <w:szCs w:val="18"/>
        </w:rPr>
        <w:t>AdaptationSet</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mimeType</w:t>
      </w:r>
      <w:proofErr w:type="spellEnd"/>
      <w:r w:rsidRPr="00281EC0">
        <w:rPr>
          <w:rFonts w:ascii="Courier New" w:eastAsia="MS Mincho" w:hAnsi="Courier New" w:cs="Courier New"/>
          <w:sz w:val="18"/>
          <w:szCs w:val="18"/>
        </w:rPr>
        <w:t>="audio/mp4" codecs="mp4a.0x40" lang="</w:t>
      </w:r>
      <w:proofErr w:type="spellStart"/>
      <w:r w:rsidRPr="00281EC0">
        <w:rPr>
          <w:rFonts w:ascii="Courier New" w:eastAsia="MS Mincho" w:hAnsi="Courier New" w:cs="Courier New"/>
          <w:sz w:val="18"/>
          <w:szCs w:val="18"/>
        </w:rPr>
        <w:t>en</w:t>
      </w:r>
      <w:proofErr w:type="spellEnd"/>
      <w:r w:rsidRPr="00281EC0">
        <w:rPr>
          <w:rFonts w:ascii="Courier New" w:eastAsia="MS Mincho" w:hAnsi="Courier New" w:cs="Courier New"/>
          <w:sz w:val="18"/>
          <w:szCs w:val="18"/>
        </w:rPr>
        <w:t xml:space="preserve">" </w:t>
      </w:r>
      <w:proofErr w:type="spellStart"/>
      <w:r w:rsidRPr="00281EC0">
        <w:rPr>
          <w:rFonts w:ascii="Courier New" w:eastAsia="MS Mincho" w:hAnsi="Courier New" w:cs="Courier New"/>
          <w:sz w:val="18"/>
          <w:szCs w:val="18"/>
        </w:rPr>
        <w:t>segmentAlignment</w:t>
      </w:r>
      <w:proofErr w:type="spellEnd"/>
      <w:r w:rsidRPr="00281EC0">
        <w:rPr>
          <w:rFonts w:ascii="Courier New" w:eastAsia="MS Mincho" w:hAnsi="Courier New" w:cs="Courier New"/>
          <w:sz w:val="18"/>
          <w:szCs w:val="18"/>
        </w:rPr>
        <w: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81EC0">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en</w:t>
      </w:r>
      <w:proofErr w:type="spellEnd"/>
      <w:r w:rsidRPr="00AA78C3">
        <w:rPr>
          <w:rFonts w:ascii="Courier New" w:eastAsia="MS Mincho" w:hAnsi="Courier New" w:cs="Courier New"/>
          <w:sz w:val="18"/>
          <w:szCs w:val="18"/>
        </w:rPr>
        <w:t>/$Time$.mp4a"&gt;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="audio/mp4" codecs="mp4a.0x40" lang="</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253BD5">
        <w:rPr>
          <w:rFonts w:ascii="Courier New" w:eastAsia="MS Mincho" w:hAnsi="Courier New" w:cs="Courier New"/>
          <w:sz w:val="18"/>
          <w:szCs w:val="18"/>
        </w:rPr>
        <w:t xml:space="preserve"> </w:t>
      </w:r>
      <w:proofErr w:type="spellStart"/>
      <w:r w:rsidR="00D72960" w:rsidRPr="00AA78C3">
        <w:rPr>
          <w:rFonts w:ascii="Courier New" w:eastAsia="MS Mincho" w:hAnsi="Courier New" w:cs="Courier New"/>
          <w:sz w:val="18"/>
          <w:szCs w:val="18"/>
        </w:rPr>
        <w:t>AdapatationSet</w:t>
      </w:r>
      <w:proofErr w:type="spellEnd"/>
      <w:r w:rsidR="00D72960" w:rsidRPr="00AA78C3">
        <w:rPr>
          <w:rFonts w:ascii="Courier New" w:eastAsia="MS Mincho" w:hAnsi="Courier New" w:cs="Courier New"/>
          <w:sz w:val="18"/>
          <w:szCs w:val="18"/>
        </w:rPr>
        <w:t xml:space="preserve">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id="</w:t>
      </w:r>
      <w:proofErr w:type="spellStart"/>
      <w:r w:rsidRPr="00AA78C3">
        <w:rPr>
          <w:rFonts w:ascii="Courier New" w:eastAsia="MS Mincho" w:hAnsi="Courier New" w:cs="Courier New"/>
          <w:sz w:val="18"/>
          <w:szCs w:val="18"/>
        </w:rPr>
        <w:t>green_video</w:t>
      </w:r>
      <w:proofErr w:type="spellEnd"/>
      <w:r w:rsidRPr="00AA78C3">
        <w:rPr>
          <w:rFonts w:ascii="Courier New" w:eastAsia="MS Mincho" w:hAnsi="Courier New" w:cs="Courier New"/>
          <w:sz w:val="18"/>
          <w:szCs w:val="18"/>
        </w:rPr>
        <w:t>" codecs="</w:t>
      </w:r>
      <w:proofErr w:type="spellStart"/>
      <w:r w:rsidRPr="00AA78C3">
        <w:rPr>
          <w:rFonts w:ascii="Courier New" w:eastAsia="MS Mincho" w:hAnsi="Courier New" w:cs="Courier New"/>
          <w:sz w:val="18"/>
          <w:szCs w:val="18"/>
        </w:rPr>
        <w:t>dipi</w:t>
      </w:r>
      <w:proofErr w:type="spellEnd"/>
      <w:r w:rsidRPr="00AA78C3">
        <w:rPr>
          <w:rFonts w:ascii="Courier New" w:eastAsia="MS Mincho" w:hAnsi="Courier New" w:cs="Courier New"/>
          <w:sz w:val="18"/>
          <w:szCs w:val="18"/>
        </w:rPr>
        <w:t>"/&gt;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roofErr w:type="spellStart"/>
      <w:r w:rsidRPr="00AA78C3">
        <w:rPr>
          <w:rFonts w:ascii="Courier New" w:eastAsia="MS Mincho" w:hAnsi="Courier New" w:cs="Courier New"/>
          <w:sz w:val="18"/>
          <w:szCs w:val="18"/>
        </w:rPr>
        <w:t>video_green_dipi</w:t>
      </w:r>
      <w:proofErr w:type="spellEnd"/>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w:t>
      </w:r>
      <w:proofErr w:type="spellStart"/>
      <w:r w:rsidRPr="00AA78C3">
        <w:rPr>
          <w:rFonts w:ascii="Courier New" w:eastAsia="MS Mincho" w:hAnsi="Courier New" w:cs="Courier New"/>
          <w:sz w:val="18"/>
          <w:szCs w:val="18"/>
        </w:rPr>
        <w:t>associationId</w:t>
      </w:r>
      <w:proofErr w:type="spellEnd"/>
      <w:r w:rsidRPr="00AA78C3">
        <w:rPr>
          <w:rFonts w:ascii="Courier New" w:eastAsia="MS Mincho" w:hAnsi="Courier New" w:cs="Courier New"/>
          <w:sz w:val="18"/>
          <w:szCs w:val="18"/>
        </w:rPr>
        <w:t xml:space="preserve">="v0 v1 v2" </w:t>
      </w:r>
      <w:r>
        <w:rPr>
          <w:rFonts w:ascii="Courier New" w:eastAsia="MS Mincho" w:hAnsi="Courier New" w:cs="Courier New"/>
          <w:sz w:val="18"/>
          <w:szCs w:val="18"/>
        </w:rPr>
        <w:br/>
        <w:t xml:space="preserve">       </w:t>
      </w:r>
      <w:proofErr w:type="spellStart"/>
      <w:r w:rsidRPr="00D41B6E">
        <w:rPr>
          <w:rFonts w:ascii="Courier New" w:eastAsia="MS Mincho" w:hAnsi="Courier New" w:cs="Courier New"/>
          <w:sz w:val="18"/>
          <w:szCs w:val="18"/>
        </w:rPr>
        <w:t>associationType</w:t>
      </w:r>
      <w:proofErr w:type="spellEnd"/>
      <w:r w:rsidRPr="00D41B6E">
        <w:rPr>
          <w:rFonts w:ascii="Courier New" w:eastAsia="MS Mincho" w:hAnsi="Courier New" w:cs="Courier New"/>
          <w:sz w:val="18"/>
          <w:szCs w:val="18"/>
        </w:rPr>
        <w:t>="</w:t>
      </w:r>
      <w:proofErr w:type="spellStart"/>
      <w:r w:rsidRPr="00D41B6E">
        <w:rPr>
          <w:rFonts w:ascii="Courier New" w:eastAsia="MS Mincho" w:hAnsi="Courier New" w:cs="Courier New"/>
          <w:sz w:val="18"/>
          <w:szCs w:val="18"/>
        </w:rPr>
        <w:t>cdsc</w:t>
      </w:r>
      <w:proofErr w:type="spellEnd"/>
      <w:r w:rsidRPr="00D41B6E">
        <w:rPr>
          <w:rFonts w:ascii="Courier New" w:eastAsia="MS Mincho" w:hAnsi="Courier New" w:cs="Courier New"/>
          <w:sz w:val="18"/>
          <w:szCs w:val="18"/>
        </w:rPr>
        <w:t>"/&gt;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w:t>
      </w:r>
      <w:proofErr w:type="spellStart"/>
      <w:r w:rsidRPr="00D41B6E">
        <w:rPr>
          <w:rFonts w:ascii="Courier New" w:eastAsia="MS Mincho" w:hAnsi="Courier New" w:cs="Courier New"/>
          <w:sz w:val="18"/>
          <w:szCs w:val="18"/>
        </w:rPr>
        <w:t>AdaptationSet</w:t>
      </w:r>
      <w:proofErr w:type="spellEnd"/>
      <w:r w:rsidRPr="00D41B6E">
        <w:rPr>
          <w:rFonts w:ascii="Courier New" w:eastAsia="MS Mincho" w:hAnsi="Courier New" w:cs="Courier New"/>
          <w:sz w:val="18"/>
          <w:szCs w:val="18"/>
        </w:rPr>
        <w: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2E1261FF" w:rsidR="00760CB2" w:rsidRDefault="00002FD9" w:rsidP="00002FD9">
      <w:pPr>
        <w:pStyle w:val="a2"/>
        <w:numPr>
          <w:ilvl w:val="1"/>
          <w:numId w:val="7"/>
        </w:numPr>
      </w:pPr>
      <w:bookmarkStart w:id="1153" w:name="_Toc171279162"/>
      <w:r>
        <w:t>Example</w:t>
      </w:r>
      <w:ins w:id="1154" w:author="Claire-Helene Demarty" w:date="2024-06-10T08:43:00Z">
        <w:r w:rsidR="00BC728A">
          <w:t>s</w:t>
        </w:r>
      </w:ins>
      <w:r>
        <w:t xml:space="preserve"> </w:t>
      </w:r>
      <w:ins w:id="1155" w:author="Claire-Helene Demarty" w:date="2024-06-10T08:49:00Z">
        <w:r w:rsidR="006349FB">
          <w:t xml:space="preserve">of </w:t>
        </w:r>
      </w:ins>
      <w:r>
        <w:t xml:space="preserve">MPD with display attenuation map </w:t>
      </w:r>
      <w:r w:rsidRPr="00002FD9">
        <w:t>metadata</w:t>
      </w:r>
      <w:bookmarkEnd w:id="1153"/>
    </w:p>
    <w:p w14:paraId="04E51404" w14:textId="2359FEF3" w:rsidR="00C3677B" w:rsidRPr="00D318DE" w:rsidRDefault="00C3677B" w:rsidP="00C3677B">
      <w:pPr>
        <w:pStyle w:val="a3"/>
        <w:keepNext w:val="0"/>
        <w:numPr>
          <w:ilvl w:val="2"/>
          <w:numId w:val="7"/>
        </w:numPr>
        <w:tabs>
          <w:tab w:val="clear" w:pos="403"/>
          <w:tab w:val="left" w:pos="640"/>
        </w:tabs>
        <w:spacing w:before="0" w:after="240" w:line="250" w:lineRule="exact"/>
        <w:rPr>
          <w:ins w:id="1156" w:author="Claire-Helene Demarty" w:date="2024-06-10T08:45:00Z"/>
        </w:rPr>
      </w:pPr>
      <w:bookmarkStart w:id="1157" w:name="_Toc171279163"/>
      <w:ins w:id="1158" w:author="Claire-Helene Demarty" w:date="2024-06-10T08:45:00Z">
        <w:r>
          <w:t>Example 1</w:t>
        </w:r>
        <w:bookmarkEnd w:id="1157"/>
      </w:ins>
    </w:p>
    <w:p w14:paraId="2AA154E9" w14:textId="77777777" w:rsidR="00F34675" w:rsidRPr="00D439B4" w:rsidRDefault="00F34675" w:rsidP="00F34675">
      <w:pPr>
        <w:rPr>
          <w:ins w:id="1159" w:author="Claire-Helene Demarty" w:date="2024-06-10T08:44:00Z"/>
          <w:rFonts w:eastAsia="MS Mincho"/>
          <w:szCs w:val="24"/>
        </w:rPr>
      </w:pPr>
      <w:ins w:id="1160" w:author="Claire-Helene Demarty" w:date="2024-06-10T08:44:00Z">
        <w:r w:rsidRPr="00D439B4">
          <w:rPr>
            <w:rFonts w:eastAsia="MS Mincho"/>
            <w:szCs w:val="24"/>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ins>
    </w:p>
    <w:p w14:paraId="2F993ACE" w14:textId="77777777" w:rsidR="00F34675" w:rsidRPr="00281EC0" w:rsidRDefault="00F34675" w:rsidP="00D439B4">
      <w:pPr>
        <w:pBdr>
          <w:top w:val="single" w:sz="4" w:space="1" w:color="auto"/>
          <w:left w:val="single" w:sz="4" w:space="1" w:color="auto"/>
          <w:bottom w:val="single" w:sz="4" w:space="1" w:color="auto"/>
          <w:right w:val="single" w:sz="4" w:space="1" w:color="auto"/>
        </w:pBdr>
        <w:adjustRightInd w:val="0"/>
        <w:spacing w:after="0"/>
        <w:rPr>
          <w:ins w:id="1161" w:author="Claire-Helene Demarty" w:date="2024-06-10T08:44:00Z"/>
          <w:rFonts w:ascii="Courier" w:hAnsi="Courier" w:cs="Lucida Sans Typewriter"/>
          <w:sz w:val="18"/>
          <w:szCs w:val="18"/>
          <w:lang w:val="en-US"/>
          <w:rPrChange w:id="1162" w:author="Claire-Helene Demarty" w:date="2024-06-27T08:42:00Z">
            <w:rPr>
              <w:ins w:id="1163" w:author="Claire-Helene Demarty" w:date="2024-06-10T08:44:00Z"/>
              <w:rFonts w:ascii="Courier" w:hAnsi="Courier" w:cs="Lucida Sans Typewriter"/>
              <w:sz w:val="18"/>
              <w:szCs w:val="18"/>
              <w:lang w:val="fr-FR"/>
            </w:rPr>
          </w:rPrChange>
        </w:rPr>
      </w:pPr>
      <w:ins w:id="1164" w:author="Claire-Helene Demarty" w:date="2024-06-10T08:44:00Z">
        <w:r w:rsidRPr="00281EC0">
          <w:rPr>
            <w:rFonts w:ascii="Courier" w:hAnsi="Courier" w:cs="Lucida Sans Typewriter"/>
            <w:sz w:val="18"/>
            <w:szCs w:val="18"/>
            <w:lang w:val="en-US"/>
            <w:rPrChange w:id="1165" w:author="Claire-Helene Demarty" w:date="2024-06-27T08:42:00Z">
              <w:rPr>
                <w:rFonts w:ascii="Courier" w:hAnsi="Courier" w:cs="Lucida Sans Typewriter"/>
                <w:sz w:val="18"/>
                <w:szCs w:val="18"/>
                <w:lang w:val="fr-FR"/>
              </w:rPr>
            </w:rPrChange>
          </w:rPr>
          <w:t>&lt;?xml version=”1.0” encoding</w:t>
        </w:r>
        <w:proofErr w:type="gramStart"/>
        <w:r w:rsidRPr="00281EC0">
          <w:rPr>
            <w:rFonts w:ascii="Courier" w:hAnsi="Courier" w:cs="Lucida Sans Typewriter"/>
            <w:sz w:val="18"/>
            <w:szCs w:val="18"/>
            <w:lang w:val="en-US"/>
            <w:rPrChange w:id="1166" w:author="Claire-Helene Demarty" w:date="2024-06-27T08:42:00Z">
              <w:rPr>
                <w:rFonts w:ascii="Courier" w:hAnsi="Courier" w:cs="Lucida Sans Typewriter"/>
                <w:sz w:val="18"/>
                <w:szCs w:val="18"/>
                <w:lang w:val="fr-FR"/>
              </w:rPr>
            </w:rPrChange>
          </w:rPr>
          <w:t>=”UTF</w:t>
        </w:r>
        <w:proofErr w:type="gramEnd"/>
        <w:r w:rsidRPr="00281EC0">
          <w:rPr>
            <w:rFonts w:ascii="Courier" w:hAnsi="Courier" w:cs="Lucida Sans Typewriter"/>
            <w:sz w:val="18"/>
            <w:szCs w:val="18"/>
            <w:lang w:val="en-US"/>
            <w:rPrChange w:id="1167" w:author="Claire-Helene Demarty" w:date="2024-06-27T08:42:00Z">
              <w:rPr>
                <w:rFonts w:ascii="Courier" w:hAnsi="Courier" w:cs="Lucida Sans Typewriter"/>
                <w:sz w:val="18"/>
                <w:szCs w:val="18"/>
                <w:lang w:val="fr-FR"/>
              </w:rPr>
            </w:rPrChange>
          </w:rPr>
          <w:t>-8”?&gt;</w:t>
        </w:r>
      </w:ins>
    </w:p>
    <w:p w14:paraId="2471CFC6" w14:textId="77777777" w:rsidR="00F34675" w:rsidRPr="00281EC0" w:rsidRDefault="00F34675" w:rsidP="00D439B4">
      <w:pPr>
        <w:pBdr>
          <w:top w:val="single" w:sz="4" w:space="1" w:color="auto"/>
          <w:left w:val="single" w:sz="4" w:space="1" w:color="auto"/>
          <w:bottom w:val="single" w:sz="4" w:space="1" w:color="auto"/>
          <w:right w:val="single" w:sz="4" w:space="1" w:color="auto"/>
        </w:pBdr>
        <w:adjustRightInd w:val="0"/>
        <w:spacing w:after="0"/>
        <w:rPr>
          <w:ins w:id="1168" w:author="Claire-Helene Demarty" w:date="2024-06-10T08:44:00Z"/>
          <w:rFonts w:ascii="Courier" w:hAnsi="Courier" w:cs="Lucida Sans Typewriter"/>
          <w:sz w:val="18"/>
          <w:szCs w:val="18"/>
          <w:lang w:val="en-US"/>
          <w:rPrChange w:id="1169" w:author="Claire-Helene Demarty" w:date="2024-06-27T08:42:00Z">
            <w:rPr>
              <w:ins w:id="1170" w:author="Claire-Helene Demarty" w:date="2024-06-10T08:44:00Z"/>
              <w:rFonts w:ascii="Courier" w:hAnsi="Courier" w:cs="Lucida Sans Typewriter"/>
              <w:sz w:val="18"/>
              <w:szCs w:val="18"/>
              <w:lang w:val="fr-FR"/>
            </w:rPr>
          </w:rPrChange>
        </w:rPr>
      </w:pPr>
      <w:ins w:id="1171" w:author="Claire-Helene Demarty" w:date="2024-06-10T08:44:00Z">
        <w:r w:rsidRPr="00281EC0">
          <w:rPr>
            <w:rFonts w:ascii="Courier" w:hAnsi="Courier" w:cs="Lucida Sans Typewriter"/>
            <w:sz w:val="18"/>
            <w:szCs w:val="18"/>
            <w:lang w:val="en-US"/>
            <w:rPrChange w:id="1172" w:author="Claire-Helene Demarty" w:date="2024-06-27T08:42:00Z">
              <w:rPr>
                <w:rFonts w:ascii="Courier" w:hAnsi="Courier" w:cs="Lucida Sans Typewriter"/>
                <w:sz w:val="18"/>
                <w:szCs w:val="18"/>
                <w:lang w:val="fr-FR"/>
              </w:rPr>
            </w:rPrChange>
          </w:rPr>
          <w:t>&lt;MPD</w:t>
        </w:r>
      </w:ins>
    </w:p>
    <w:p w14:paraId="3D3C97BA" w14:textId="08FD8B8B" w:rsidR="00F34675" w:rsidRPr="00281EC0" w:rsidRDefault="00F34675" w:rsidP="00D439B4">
      <w:pPr>
        <w:pBdr>
          <w:top w:val="single" w:sz="4" w:space="1" w:color="auto"/>
          <w:left w:val="single" w:sz="4" w:space="1" w:color="auto"/>
          <w:bottom w:val="single" w:sz="4" w:space="1" w:color="auto"/>
          <w:right w:val="single" w:sz="4" w:space="1" w:color="auto"/>
        </w:pBdr>
        <w:adjustRightInd w:val="0"/>
        <w:spacing w:after="0"/>
        <w:rPr>
          <w:ins w:id="1173" w:author="Claire-Helene Demarty" w:date="2024-06-10T08:44:00Z"/>
          <w:rFonts w:ascii="Courier" w:hAnsi="Courier" w:cs="Lucida Sans Typewriter"/>
          <w:sz w:val="18"/>
          <w:szCs w:val="18"/>
          <w:lang w:val="en-US"/>
          <w:rPrChange w:id="1174" w:author="Claire-Helene Demarty" w:date="2024-06-27T08:42:00Z">
            <w:rPr>
              <w:ins w:id="1175" w:author="Claire-Helene Demarty" w:date="2024-06-10T08:44:00Z"/>
              <w:rFonts w:ascii="Courier" w:hAnsi="Courier" w:cs="Lucida Sans Typewriter"/>
              <w:sz w:val="18"/>
              <w:szCs w:val="18"/>
              <w:lang w:val="fr-FR"/>
            </w:rPr>
          </w:rPrChange>
        </w:rPr>
      </w:pPr>
      <w:ins w:id="1176" w:author="Claire-Helene Demarty" w:date="2024-06-10T08:44:00Z">
        <w:del w:id="1177" w:author="Ahmed Hamza [2]" w:date="2024-06-13T14:55:00Z">
          <w:r w:rsidRPr="00281EC0" w:rsidDel="00B11E20">
            <w:rPr>
              <w:rFonts w:ascii="Courier" w:hAnsi="Courier" w:cs="Lucida Sans Typewriter"/>
              <w:sz w:val="18"/>
              <w:szCs w:val="18"/>
              <w:lang w:val="en-US"/>
              <w:rPrChange w:id="1178" w:author="Claire-Helene Demarty" w:date="2024-06-27T08:42:00Z">
                <w:rPr>
                  <w:rFonts w:ascii="Courier" w:hAnsi="Courier" w:cs="Lucida Sans Typewriter"/>
                  <w:sz w:val="18"/>
                  <w:szCs w:val="18"/>
                  <w:lang w:val="fr-FR"/>
                </w:rPr>
              </w:rPrChange>
            </w:rPr>
            <w:tab/>
          </w:r>
        </w:del>
      </w:ins>
      <w:ins w:id="1179" w:author="Ahmed Hamza [2]" w:date="2024-06-13T14:55:00Z">
        <w:r w:rsidR="00B11E20">
          <w:rPr>
            <w:rFonts w:ascii="Courier New" w:eastAsia="MS Mincho" w:hAnsi="Courier New" w:cs="Courier New"/>
            <w:sz w:val="18"/>
            <w:szCs w:val="18"/>
          </w:rPr>
          <w:t xml:space="preserve">  </w:t>
        </w:r>
      </w:ins>
      <w:proofErr w:type="spellStart"/>
      <w:proofErr w:type="gramStart"/>
      <w:ins w:id="1180" w:author="Claire-Helene Demarty" w:date="2024-06-10T08:44:00Z">
        <w:r w:rsidRPr="00281EC0">
          <w:rPr>
            <w:rFonts w:ascii="Courier" w:hAnsi="Courier" w:cs="Lucida Sans Typewriter"/>
            <w:sz w:val="18"/>
            <w:szCs w:val="18"/>
            <w:lang w:val="en-US"/>
            <w:rPrChange w:id="1181" w:author="Claire-Helene Demarty" w:date="2024-06-27T08:42:00Z">
              <w:rPr>
                <w:rFonts w:ascii="Courier" w:hAnsi="Courier" w:cs="Lucida Sans Typewriter"/>
                <w:sz w:val="18"/>
                <w:szCs w:val="18"/>
                <w:lang w:val="fr-FR"/>
              </w:rPr>
            </w:rPrChange>
          </w:rPr>
          <w:t>xmlns:xsi</w:t>
        </w:r>
        <w:proofErr w:type="spellEnd"/>
        <w:proofErr w:type="gramEnd"/>
        <w:r w:rsidRPr="00281EC0">
          <w:rPr>
            <w:rFonts w:ascii="Courier" w:hAnsi="Courier" w:cs="Lucida Sans Typewriter"/>
            <w:sz w:val="18"/>
            <w:szCs w:val="18"/>
            <w:lang w:val="en-US"/>
            <w:rPrChange w:id="1182" w:author="Claire-Helene Demarty" w:date="2024-06-27T08:42:00Z">
              <w:rPr>
                <w:rFonts w:ascii="Courier" w:hAnsi="Courier" w:cs="Lucida Sans Typewriter"/>
                <w:sz w:val="18"/>
                <w:szCs w:val="18"/>
                <w:lang w:val="fr-FR"/>
              </w:rPr>
            </w:rPrChange>
          </w:rPr>
          <w:t>="http://www.w3.org/2001/XMLSchema-instance"</w:t>
        </w:r>
      </w:ins>
    </w:p>
    <w:p w14:paraId="58958845" w14:textId="55242BA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183" w:author="Claire-Helene Demarty" w:date="2024-06-10T08:44:00Z"/>
          <w:rFonts w:ascii="Courier" w:hAnsi="Courier" w:cs="Lucida Sans Typewriter"/>
          <w:sz w:val="18"/>
          <w:szCs w:val="18"/>
        </w:rPr>
      </w:pPr>
      <w:ins w:id="1184" w:author="Ahmed Hamza [2]" w:date="2024-06-13T14:55:00Z">
        <w:r>
          <w:rPr>
            <w:rFonts w:ascii="Courier New" w:eastAsia="MS Mincho" w:hAnsi="Courier New" w:cs="Courier New"/>
            <w:sz w:val="18"/>
            <w:szCs w:val="18"/>
          </w:rPr>
          <w:t xml:space="preserve">  </w:t>
        </w:r>
      </w:ins>
      <w:ins w:id="1185" w:author="Claire-Helene Demarty" w:date="2024-06-10T08:44:00Z">
        <w:del w:id="1186" w:author="Ahmed Hamza [2]" w:date="2024-06-13T14:55:00Z">
          <w:r w:rsidR="00F34675" w:rsidRPr="00281EC0" w:rsidDel="00B11E20">
            <w:rPr>
              <w:rFonts w:ascii="Courier" w:hAnsi="Courier" w:cs="Lucida Sans Typewriter"/>
              <w:sz w:val="18"/>
              <w:szCs w:val="18"/>
              <w:lang w:val="en-US"/>
              <w:rPrChange w:id="1187" w:author="Claire-Helene Demarty" w:date="2024-06-27T08:42:00Z">
                <w:rPr>
                  <w:rFonts w:ascii="Courier" w:hAnsi="Courier" w:cs="Lucida Sans Typewriter"/>
                  <w:sz w:val="18"/>
                  <w:szCs w:val="18"/>
                  <w:lang w:val="fr-FR"/>
                </w:rPr>
              </w:rPrChange>
            </w:rPr>
            <w:tab/>
          </w:r>
        </w:del>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:schema:MPD:2011"</w:t>
        </w:r>
      </w:ins>
    </w:p>
    <w:p w14:paraId="7B99A6C4" w14:textId="04504553"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188" w:author="Claire-Helene Demarty" w:date="2024-06-10T08:44:00Z"/>
          <w:rFonts w:ascii="Courier" w:hAnsi="Courier" w:cs="Lucida Sans Typewriter"/>
          <w:sz w:val="18"/>
          <w:szCs w:val="18"/>
        </w:rPr>
      </w:pPr>
      <w:ins w:id="1189" w:author="Ahmed Hamza [2]" w:date="2024-06-13T14:55:00Z">
        <w:r>
          <w:rPr>
            <w:rFonts w:ascii="Courier New" w:eastAsia="MS Mincho" w:hAnsi="Courier New" w:cs="Courier New"/>
            <w:sz w:val="18"/>
            <w:szCs w:val="18"/>
          </w:rPr>
          <w:t xml:space="preserve">  </w:t>
        </w:r>
      </w:ins>
      <w:ins w:id="1190" w:author="Claire-Helene Demarty" w:date="2024-06-10T08:44:00Z">
        <w:del w:id="1191" w:author="Ahmed Hamza [2]" w:date="2024-06-13T14:55:00Z">
          <w:r w:rsidR="00F34675" w:rsidRPr="00C3677B" w:rsidDel="00B11E20">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ins>
    </w:p>
    <w:p w14:paraId="509F9607" w14:textId="3D0F0077"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192" w:author="Claire-Helene Demarty" w:date="2024-06-10T08:44:00Z"/>
          <w:rFonts w:ascii="Courier" w:hAnsi="Courier" w:cs="Lucida Sans Typewriter"/>
          <w:sz w:val="18"/>
          <w:szCs w:val="18"/>
        </w:rPr>
      </w:pPr>
      <w:ins w:id="1193" w:author="Ahmed Hamza [2]" w:date="2024-06-13T14:55:00Z">
        <w:r>
          <w:rPr>
            <w:rFonts w:ascii="Courier New" w:eastAsia="MS Mincho" w:hAnsi="Courier New" w:cs="Courier New"/>
            <w:sz w:val="18"/>
            <w:szCs w:val="18"/>
          </w:rPr>
          <w:t xml:space="preserve">  </w:t>
        </w:r>
      </w:ins>
      <w:ins w:id="1194" w:author="Claire-Helene Demarty" w:date="2024-06-10T08:44:00Z">
        <w:del w:id="1195" w:author="Ahmed Hamza [2]" w:date="2024-06-13T14:55:00Z">
          <w:r w:rsidR="00F34675" w:rsidRPr="00C3677B" w:rsidDel="00B11E20">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ins>
    </w:p>
    <w:p w14:paraId="154B68E1" w14:textId="4B91121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196" w:author="Claire-Helene Demarty" w:date="2024-06-10T08:44:00Z"/>
          <w:rFonts w:ascii="Courier" w:hAnsi="Courier" w:cs="Lucida Sans Typewriter"/>
          <w:sz w:val="18"/>
          <w:szCs w:val="18"/>
        </w:rPr>
      </w:pPr>
      <w:ins w:id="1197" w:author="Ahmed Hamza [2]" w:date="2024-06-13T14:55:00Z">
        <w:r>
          <w:rPr>
            <w:rFonts w:ascii="Courier New" w:eastAsia="MS Mincho" w:hAnsi="Courier New" w:cs="Courier New"/>
            <w:sz w:val="18"/>
            <w:szCs w:val="18"/>
          </w:rPr>
          <w:t xml:space="preserve">  </w:t>
        </w:r>
      </w:ins>
      <w:ins w:id="1198" w:author="Claire-Helene Demarty" w:date="2024-06-10T08:44:00Z">
        <w:del w:id="1199" w:author="Ahmed Hamza [2]" w:date="2024-06-13T14:56: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type="static"</w:t>
        </w:r>
      </w:ins>
    </w:p>
    <w:p w14:paraId="09034D84" w14:textId="055F4A8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00" w:author="Claire-Helene Demarty" w:date="2024-06-10T08:44:00Z"/>
          <w:rFonts w:ascii="Courier" w:hAnsi="Courier" w:cs="Lucida Sans Typewriter"/>
          <w:sz w:val="18"/>
          <w:szCs w:val="18"/>
        </w:rPr>
      </w:pPr>
      <w:ins w:id="1201" w:author="Ahmed Hamza [2]" w:date="2024-06-13T14:55:00Z">
        <w:r>
          <w:rPr>
            <w:rFonts w:ascii="Courier New" w:eastAsia="MS Mincho" w:hAnsi="Courier New" w:cs="Courier New"/>
            <w:sz w:val="18"/>
            <w:szCs w:val="18"/>
          </w:rPr>
          <w:t xml:space="preserve">  </w:t>
        </w:r>
      </w:ins>
      <w:ins w:id="1202" w:author="Claire-Helene Demarty" w:date="2024-06-10T08:44:00Z">
        <w:del w:id="1203" w:author="Ahmed Hamza [2]" w:date="2024-06-13T14:55:00Z">
          <w:r w:rsidR="00F34675" w:rsidRPr="00C3677B" w:rsidDel="00B11E20">
            <w:rPr>
              <w:rFonts w:ascii="Courier" w:hAnsi="Courier" w:cs="Lucida Sans Typewriter"/>
              <w:sz w:val="18"/>
              <w:szCs w:val="18"/>
            </w:rPr>
            <w:tab/>
          </w:r>
        </w:del>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ins>
    </w:p>
    <w:p w14:paraId="5EC18942" w14:textId="5AE46D4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04" w:author="Claire-Helene Demarty" w:date="2024-06-10T08:44:00Z"/>
          <w:rFonts w:ascii="Courier" w:hAnsi="Courier" w:cs="Lucida Sans Typewriter"/>
          <w:sz w:val="18"/>
          <w:szCs w:val="18"/>
        </w:rPr>
      </w:pPr>
      <w:ins w:id="1205" w:author="Ahmed Hamza [2]" w:date="2024-06-13T14:56:00Z">
        <w:r>
          <w:rPr>
            <w:rFonts w:ascii="Courier New" w:eastAsia="MS Mincho" w:hAnsi="Courier New" w:cs="Courier New"/>
            <w:sz w:val="18"/>
            <w:szCs w:val="18"/>
          </w:rPr>
          <w:t xml:space="preserve">  </w:t>
        </w:r>
      </w:ins>
      <w:ins w:id="1206" w:author="Claire-Helene Demarty" w:date="2024-06-10T08:44:00Z">
        <w:del w:id="1207" w:author="Ahmed Hamza [2]" w:date="2024-06-13T14:56: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:profile:isoff-on-demand:2011"&gt;</w:t>
        </w:r>
      </w:ins>
    </w:p>
    <w:p w14:paraId="41BB8DAE"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208" w:author="Claire-Helene Demarty" w:date="2024-06-10T08:44:00Z"/>
          <w:rFonts w:ascii="Courier" w:hAnsi="Courier" w:cs="Lucida Sans Typewriter"/>
          <w:sz w:val="18"/>
          <w:szCs w:val="18"/>
        </w:rPr>
      </w:pPr>
    </w:p>
    <w:p w14:paraId="53372AD8" w14:textId="603CECE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09" w:author="Claire-Helene Demarty" w:date="2024-06-10T08:44:00Z"/>
          <w:rFonts w:ascii="Courier" w:hAnsi="Courier" w:cs="Lucida Sans Typewriter"/>
          <w:sz w:val="18"/>
          <w:szCs w:val="18"/>
        </w:rPr>
      </w:pPr>
      <w:ins w:id="1210" w:author="Ahmed Hamza [2]" w:date="2024-06-13T15:00:00Z">
        <w:r>
          <w:rPr>
            <w:rFonts w:ascii="Courier New" w:eastAsia="MS Mincho" w:hAnsi="Courier New" w:cs="Courier New"/>
            <w:sz w:val="18"/>
            <w:szCs w:val="18"/>
          </w:rPr>
          <w:t xml:space="preserve">  </w:t>
        </w:r>
      </w:ins>
      <w:ins w:id="1211" w:author="Claire-Helene Demarty" w:date="2024-06-10T08:44:00Z">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&gt;http://cdn1.example.com/&lt;/BaseURL&gt;</w:t>
        </w:r>
      </w:ins>
    </w:p>
    <w:p w14:paraId="06738A1F" w14:textId="6FAD547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12" w:author="Claire-Helene Demarty" w:date="2024-06-10T08:44:00Z"/>
          <w:rFonts w:ascii="Courier" w:hAnsi="Courier" w:cs="Lucida Sans Typewriter"/>
          <w:sz w:val="18"/>
          <w:szCs w:val="18"/>
        </w:rPr>
      </w:pPr>
      <w:ins w:id="1213" w:author="Ahmed Hamza [2]" w:date="2024-06-13T15:00:00Z">
        <w:r>
          <w:rPr>
            <w:rFonts w:ascii="Courier New" w:eastAsia="MS Mincho" w:hAnsi="Courier New" w:cs="Courier New"/>
            <w:sz w:val="18"/>
            <w:szCs w:val="18"/>
          </w:rPr>
          <w:t xml:space="preserve">  </w:t>
        </w:r>
      </w:ins>
      <w:ins w:id="1214" w:author="Claire-Helene Demarty" w:date="2024-06-10T08:44:00Z">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&gt;http://cdn2.example.com/&lt;/BaseURL&gt;</w:t>
        </w:r>
      </w:ins>
    </w:p>
    <w:p w14:paraId="19867F16"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215" w:author="Claire-Helene Demarty" w:date="2024-06-10T08:44:00Z"/>
          <w:rFonts w:ascii="Courier" w:hAnsi="Courier" w:cs="Lucida Sans Typewriter"/>
          <w:sz w:val="18"/>
          <w:szCs w:val="18"/>
        </w:rPr>
      </w:pPr>
    </w:p>
    <w:p w14:paraId="57C62ED4" w14:textId="0B682158"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16" w:author="Claire-Helene Demarty" w:date="2024-06-10T08:44:00Z"/>
          <w:rFonts w:ascii="Courier" w:hAnsi="Courier" w:cs="Lucida Sans Typewriter"/>
          <w:sz w:val="18"/>
          <w:szCs w:val="18"/>
        </w:rPr>
      </w:pPr>
      <w:ins w:id="1217" w:author="Ahmed Hamza [2]" w:date="2024-06-13T15:00:00Z">
        <w:r>
          <w:rPr>
            <w:rFonts w:ascii="Courier New" w:eastAsia="MS Mincho" w:hAnsi="Courier New" w:cs="Courier New"/>
            <w:sz w:val="18"/>
            <w:szCs w:val="18"/>
          </w:rPr>
          <w:t xml:space="preserve">  </w:t>
        </w:r>
      </w:ins>
      <w:ins w:id="1218" w:author="Claire-Helene Demarty" w:date="2024-06-10T08:44:00Z">
        <w:r w:rsidR="00F34675" w:rsidRPr="00C3677B">
          <w:rPr>
            <w:rFonts w:ascii="Courier" w:hAnsi="Courier" w:cs="Lucida Sans Typewriter"/>
            <w:sz w:val="18"/>
            <w:szCs w:val="18"/>
          </w:rPr>
          <w:t>&lt;Period&gt;</w:t>
        </w:r>
      </w:ins>
    </w:p>
    <w:p w14:paraId="68FF71ED"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219" w:author="Claire-Helene Demarty" w:date="2024-06-10T08:44:00Z"/>
          <w:rFonts w:ascii="Courier" w:hAnsi="Courier" w:cs="Lucida Sans Typewriter"/>
          <w:sz w:val="18"/>
          <w:szCs w:val="18"/>
        </w:rPr>
      </w:pPr>
    </w:p>
    <w:p w14:paraId="2AC2750E" w14:textId="4611EBB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20" w:author="Claire-Helene Demarty" w:date="2024-06-10T08:44:00Z"/>
          <w:rFonts w:ascii="Courier" w:hAnsi="Courier" w:cs="Lucida Sans Typewriter"/>
          <w:sz w:val="18"/>
          <w:szCs w:val="18"/>
        </w:rPr>
      </w:pPr>
      <w:ins w:id="1221" w:author="Ahmed Hamza [2]" w:date="2024-06-13T14:56:00Z">
        <w:r>
          <w:rPr>
            <w:rFonts w:ascii="Courier New" w:eastAsia="MS Mincho" w:hAnsi="Courier New" w:cs="Courier New"/>
            <w:sz w:val="18"/>
            <w:szCs w:val="18"/>
          </w:rPr>
          <w:t xml:space="preserve">  </w:t>
        </w:r>
      </w:ins>
      <w:ins w:id="1222" w:author="Ahmed Hamza [2]" w:date="2024-06-13T15:00:00Z">
        <w:r>
          <w:rPr>
            <w:rFonts w:ascii="Courier New" w:eastAsia="MS Mincho" w:hAnsi="Courier New" w:cs="Courier New"/>
            <w:sz w:val="18"/>
            <w:szCs w:val="18"/>
          </w:rPr>
          <w:t xml:space="preserve">  </w:t>
        </w:r>
      </w:ins>
      <w:ins w:id="1223" w:author="Claire-Helene Demarty" w:date="2024-06-10T08:44:00Z">
        <w:del w:id="1224" w:author="Ahmed Hamza [2]" w:date="2024-06-13T14:56:00Z">
          <w:r w:rsidR="00F34675" w:rsidRPr="00C3677B" w:rsidDel="00B11E20">
            <w:rPr>
              <w:rFonts w:ascii="Courier" w:hAnsi="Courier" w:cs="Lucida Sans Typewriter"/>
              <w:sz w:val="18"/>
              <w:szCs w:val="18"/>
            </w:rPr>
            <w:tab/>
          </w:r>
        </w:del>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ins>
    </w:p>
    <w:p w14:paraId="01115968" w14:textId="07B5B3D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25" w:author="Claire-Helene Demarty" w:date="2024-06-10T08:44:00Z"/>
          <w:rFonts w:ascii="Courier" w:hAnsi="Courier" w:cs="Lucida Sans Typewriter"/>
          <w:sz w:val="18"/>
          <w:szCs w:val="18"/>
        </w:rPr>
      </w:pPr>
      <w:ins w:id="1226" w:author="Ahmed Hamza [2]" w:date="2024-06-13T14:56:00Z">
        <w:r>
          <w:rPr>
            <w:rFonts w:ascii="Courier New" w:eastAsia="MS Mincho" w:hAnsi="Courier New" w:cs="Courier New"/>
            <w:sz w:val="18"/>
            <w:szCs w:val="18"/>
          </w:rPr>
          <w:t xml:space="preserve">  </w:t>
        </w:r>
      </w:ins>
      <w:ins w:id="1227" w:author="Ahmed Hamza [2]" w:date="2024-06-13T15:00:00Z">
        <w:r>
          <w:rPr>
            <w:rFonts w:ascii="Courier New" w:eastAsia="MS Mincho" w:hAnsi="Courier New" w:cs="Courier New"/>
            <w:sz w:val="18"/>
            <w:szCs w:val="18"/>
          </w:rPr>
          <w:t xml:space="preserve">  </w:t>
        </w:r>
      </w:ins>
      <w:ins w:id="1228" w:author="Claire-Helene Demarty" w:date="2024-06-10T08:44:00Z">
        <w:del w:id="1229" w:author="Ahmed Hamza [2]" w:date="2024-06-13T14:56: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codecs="avc1.4D401F"</w:t>
        </w:r>
      </w:ins>
    </w:p>
    <w:p w14:paraId="119F8A8E" w14:textId="4E082C1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30" w:author="Claire-Helene Demarty" w:date="2024-06-10T08:44:00Z"/>
          <w:rFonts w:ascii="Courier" w:hAnsi="Courier" w:cs="Lucida Sans Typewriter"/>
          <w:sz w:val="18"/>
          <w:szCs w:val="18"/>
        </w:rPr>
      </w:pPr>
      <w:ins w:id="1231" w:author="Ahmed Hamza [2]" w:date="2024-06-13T14:56:00Z">
        <w:r>
          <w:rPr>
            <w:rFonts w:ascii="Courier New" w:eastAsia="MS Mincho" w:hAnsi="Courier New" w:cs="Courier New"/>
            <w:sz w:val="18"/>
            <w:szCs w:val="18"/>
          </w:rPr>
          <w:lastRenderedPageBreak/>
          <w:t xml:space="preserve">    </w:t>
        </w:r>
      </w:ins>
      <w:ins w:id="1232" w:author="Ahmed Hamza [2]" w:date="2024-06-13T15:00:00Z">
        <w:r>
          <w:rPr>
            <w:rFonts w:ascii="Courier New" w:eastAsia="MS Mincho" w:hAnsi="Courier New" w:cs="Courier New"/>
            <w:sz w:val="18"/>
            <w:szCs w:val="18"/>
          </w:rPr>
          <w:t xml:space="preserve">  </w:t>
        </w:r>
      </w:ins>
      <w:ins w:id="1233" w:author="Claire-Helene Demarty" w:date="2024-06-10T08:44:00Z">
        <w:del w:id="1234"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ins>
    </w:p>
    <w:p w14:paraId="30931DAA" w14:textId="14F59DEE"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35" w:author="Claire-Helene Demarty" w:date="2024-06-10T08:44:00Z"/>
          <w:rFonts w:ascii="Courier" w:hAnsi="Courier" w:cs="Lucida Sans Typewriter"/>
          <w:sz w:val="18"/>
          <w:szCs w:val="18"/>
        </w:rPr>
      </w:pPr>
      <w:ins w:id="1236" w:author="Ahmed Hamza [2]" w:date="2024-06-13T14:56:00Z">
        <w:r>
          <w:rPr>
            <w:rFonts w:ascii="Courier New" w:eastAsia="MS Mincho" w:hAnsi="Courier New" w:cs="Courier New"/>
            <w:sz w:val="18"/>
            <w:szCs w:val="18"/>
          </w:rPr>
          <w:t xml:space="preserve">    </w:t>
        </w:r>
      </w:ins>
      <w:ins w:id="1237" w:author="Ahmed Hamza [2]" w:date="2024-06-13T15:00:00Z">
        <w:r>
          <w:rPr>
            <w:rFonts w:ascii="Courier New" w:eastAsia="MS Mincho" w:hAnsi="Courier New" w:cs="Courier New"/>
            <w:sz w:val="18"/>
            <w:szCs w:val="18"/>
          </w:rPr>
          <w:t xml:space="preserve">  </w:t>
        </w:r>
      </w:ins>
      <w:ins w:id="1238" w:author="Claire-Helene Demarty" w:date="2024-06-10T08:44:00Z">
        <w:del w:id="1239"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16E5CAF4" w14:textId="3D2DDD2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40" w:author="Claire-Helene Demarty" w:date="2024-06-10T08:44:00Z"/>
          <w:rFonts w:ascii="Courier" w:hAnsi="Courier" w:cs="Lucida Sans Typewriter"/>
          <w:sz w:val="18"/>
          <w:szCs w:val="18"/>
        </w:rPr>
      </w:pPr>
      <w:ins w:id="1241" w:author="Ahmed Hamza [2]" w:date="2024-06-13T14:56:00Z">
        <w:r>
          <w:rPr>
            <w:rFonts w:ascii="Courier New" w:eastAsia="MS Mincho" w:hAnsi="Courier New" w:cs="Courier New"/>
            <w:sz w:val="18"/>
            <w:szCs w:val="18"/>
          </w:rPr>
          <w:t xml:space="preserve">    </w:t>
        </w:r>
      </w:ins>
      <w:ins w:id="1242" w:author="Ahmed Hamza [2]" w:date="2024-06-13T15:00:00Z">
        <w:r>
          <w:rPr>
            <w:rFonts w:ascii="Courier New" w:eastAsia="MS Mincho" w:hAnsi="Courier New" w:cs="Courier New"/>
            <w:sz w:val="18"/>
            <w:szCs w:val="18"/>
          </w:rPr>
          <w:t xml:space="preserve">  </w:t>
        </w:r>
      </w:ins>
      <w:ins w:id="1243" w:author="Claire-Helene Demarty" w:date="2024-06-10T08:44:00Z">
        <w:del w:id="1244"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ins>
    </w:p>
    <w:p w14:paraId="08A7B9B7" w14:textId="1F6426D5"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45" w:author="Claire-Helene Demarty" w:date="2024-06-10T08:44:00Z"/>
          <w:rFonts w:ascii="Courier" w:hAnsi="Courier" w:cs="Lucida Sans Typewriter"/>
          <w:sz w:val="18"/>
          <w:szCs w:val="18"/>
        </w:rPr>
      </w:pPr>
      <w:ins w:id="1246" w:author="Ahmed Hamza [2]" w:date="2024-06-13T14:56:00Z">
        <w:r>
          <w:rPr>
            <w:rFonts w:ascii="Courier New" w:eastAsia="MS Mincho" w:hAnsi="Courier New" w:cs="Courier New"/>
            <w:sz w:val="18"/>
            <w:szCs w:val="18"/>
          </w:rPr>
          <w:t xml:space="preserve">  </w:t>
        </w:r>
      </w:ins>
      <w:ins w:id="1247" w:author="Ahmed Hamza [2]" w:date="2024-06-13T15:00:00Z">
        <w:r>
          <w:rPr>
            <w:rFonts w:ascii="Courier New" w:eastAsia="MS Mincho" w:hAnsi="Courier New" w:cs="Courier New"/>
            <w:sz w:val="18"/>
            <w:szCs w:val="18"/>
          </w:rPr>
          <w:t xml:space="preserve">  </w:t>
        </w:r>
      </w:ins>
      <w:ins w:id="1248" w:author="Ahmed Hamza [2]" w:date="2024-06-13T14:56:00Z">
        <w:r>
          <w:rPr>
            <w:rFonts w:ascii="Courier New" w:eastAsia="MS Mincho" w:hAnsi="Courier New" w:cs="Courier New"/>
            <w:sz w:val="18"/>
            <w:szCs w:val="18"/>
          </w:rPr>
          <w:t xml:space="preserve">    </w:t>
        </w:r>
      </w:ins>
      <w:ins w:id="1249" w:author="Claire-Helene Demarty" w:date="2024-06-10T08:44:00Z">
        <w:del w:id="1250"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258C4CC1" w14:textId="00C40BD0"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51" w:author="Claire-Helene Demarty" w:date="2024-06-10T08:44:00Z"/>
          <w:rFonts w:ascii="Courier" w:hAnsi="Courier" w:cs="Lucida Sans Typewriter"/>
          <w:sz w:val="18"/>
          <w:szCs w:val="18"/>
        </w:rPr>
      </w:pPr>
      <w:ins w:id="1252" w:author="Ahmed Hamza [2]" w:date="2024-06-13T14:57:00Z">
        <w:r>
          <w:rPr>
            <w:rFonts w:ascii="Courier New" w:eastAsia="MS Mincho" w:hAnsi="Courier New" w:cs="Courier New"/>
            <w:sz w:val="18"/>
            <w:szCs w:val="18"/>
          </w:rPr>
          <w:t xml:space="preserve">        </w:t>
        </w:r>
      </w:ins>
      <w:ins w:id="1253" w:author="Ahmed Hamza [2]" w:date="2024-06-13T15:00:00Z">
        <w:r>
          <w:rPr>
            <w:rFonts w:ascii="Courier New" w:eastAsia="MS Mincho" w:hAnsi="Courier New" w:cs="Courier New"/>
            <w:sz w:val="18"/>
            <w:szCs w:val="18"/>
          </w:rPr>
          <w:t xml:space="preserve">  </w:t>
        </w:r>
      </w:ins>
      <w:ins w:id="1254" w:author="Claire-Helene Demarty" w:date="2024-06-10T08:44:00Z">
        <w:del w:id="1255"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12694AD7" w14:textId="1EF2E832"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56" w:author="Claire-Helene Demarty" w:date="2024-06-10T08:44:00Z"/>
          <w:rFonts w:ascii="Courier" w:hAnsi="Courier" w:cs="Lucida Sans Typewriter"/>
          <w:sz w:val="18"/>
          <w:szCs w:val="18"/>
        </w:rPr>
      </w:pPr>
      <w:ins w:id="1257" w:author="Ahmed Hamza [2]" w:date="2024-06-13T14:57:00Z">
        <w:r>
          <w:rPr>
            <w:rFonts w:ascii="Courier New" w:eastAsia="MS Mincho" w:hAnsi="Courier New" w:cs="Courier New"/>
            <w:sz w:val="18"/>
            <w:szCs w:val="18"/>
          </w:rPr>
          <w:t xml:space="preserve">      </w:t>
        </w:r>
      </w:ins>
      <w:ins w:id="1258" w:author="Ahmed Hamza [2]" w:date="2024-06-13T15:00:00Z">
        <w:r>
          <w:rPr>
            <w:rFonts w:ascii="Courier New" w:eastAsia="MS Mincho" w:hAnsi="Courier New" w:cs="Courier New"/>
            <w:sz w:val="18"/>
            <w:szCs w:val="18"/>
          </w:rPr>
          <w:t xml:space="preserve">  </w:t>
        </w:r>
      </w:ins>
      <w:ins w:id="1259" w:author="Claire-Helene Demarty" w:date="2024-06-10T08:44:00Z">
        <w:del w:id="1260"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6C68D735" w14:textId="3C00908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61" w:author="Claire-Helene Demarty" w:date="2024-06-10T08:44:00Z"/>
          <w:rFonts w:ascii="Courier" w:hAnsi="Courier" w:cs="Lucida Sans Typewriter"/>
          <w:sz w:val="18"/>
          <w:szCs w:val="18"/>
        </w:rPr>
      </w:pPr>
      <w:ins w:id="1262" w:author="Ahmed Hamza [2]" w:date="2024-06-13T14:56:00Z">
        <w:r>
          <w:rPr>
            <w:rFonts w:ascii="Courier New" w:eastAsia="MS Mincho" w:hAnsi="Courier New" w:cs="Courier New"/>
            <w:sz w:val="18"/>
            <w:szCs w:val="18"/>
          </w:rPr>
          <w:t xml:space="preserve">    </w:t>
        </w:r>
      </w:ins>
      <w:ins w:id="1263" w:author="Ahmed Hamza [2]" w:date="2024-06-13T15:00:00Z">
        <w:r>
          <w:rPr>
            <w:rFonts w:ascii="Courier New" w:eastAsia="MS Mincho" w:hAnsi="Courier New" w:cs="Courier New"/>
            <w:sz w:val="18"/>
            <w:szCs w:val="18"/>
          </w:rPr>
          <w:t xml:space="preserve">  </w:t>
        </w:r>
      </w:ins>
      <w:ins w:id="1264" w:author="Claire-Helene Demarty" w:date="2024-06-10T08:44:00Z">
        <w:del w:id="1265"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0D14FE30" w14:textId="6056F060"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66" w:author="Claire-Helene Demarty" w:date="2024-06-10T08:44:00Z"/>
          <w:rFonts w:ascii="Courier New" w:hAnsi="Courier New" w:cs="Courier New"/>
          <w:color w:val="000000"/>
          <w:sz w:val="18"/>
          <w:szCs w:val="18"/>
        </w:rPr>
      </w:pPr>
      <w:ins w:id="1267" w:author="Ahmed Hamza [2]" w:date="2024-06-13T14:56:00Z">
        <w:r>
          <w:rPr>
            <w:rFonts w:ascii="Courier New" w:eastAsia="MS Mincho" w:hAnsi="Courier New" w:cs="Courier New"/>
            <w:sz w:val="18"/>
            <w:szCs w:val="18"/>
          </w:rPr>
          <w:t xml:space="preserve">    </w:t>
        </w:r>
      </w:ins>
      <w:ins w:id="1268" w:author="Ahmed Hamza [2]" w:date="2024-06-13T15:00:00Z">
        <w:r>
          <w:rPr>
            <w:rFonts w:ascii="Courier New" w:eastAsia="MS Mincho" w:hAnsi="Courier New" w:cs="Courier New"/>
            <w:sz w:val="18"/>
            <w:szCs w:val="18"/>
          </w:rPr>
          <w:t xml:space="preserve">  </w:t>
        </w:r>
      </w:ins>
      <w:ins w:id="1269" w:author="Claire-Helene Demarty" w:date="2024-06-10T08:44:00Z">
        <w:del w:id="1270"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&lt;Representation id="v0"</w:t>
        </w:r>
        <w:r w:rsidR="00F34675" w:rsidRPr="00C3677B">
          <w:rPr>
            <w:rFonts w:ascii="Courier New" w:hAnsi="Courier New" w:cs="Courier New"/>
            <w:color w:val="000000"/>
            <w:sz w:val="18"/>
            <w:szCs w:val="18"/>
          </w:rPr>
          <w:t xml:space="preserve"> width="320" height="240" bandwidth="250000"/&gt;</w:t>
        </w:r>
      </w:ins>
    </w:p>
    <w:p w14:paraId="79681EEC" w14:textId="3E8D0D9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71" w:author="Claire-Helene Demarty" w:date="2024-06-10T08:44:00Z"/>
          <w:rFonts w:ascii="Courier" w:hAnsi="Courier" w:cs="Lucida Sans Typewriter"/>
          <w:sz w:val="18"/>
          <w:szCs w:val="18"/>
        </w:rPr>
      </w:pPr>
      <w:ins w:id="1272" w:author="Ahmed Hamza [2]" w:date="2024-06-13T14:56:00Z">
        <w:r>
          <w:rPr>
            <w:rFonts w:ascii="Courier New" w:eastAsia="MS Mincho" w:hAnsi="Courier New" w:cs="Courier New"/>
            <w:sz w:val="18"/>
            <w:szCs w:val="18"/>
          </w:rPr>
          <w:t xml:space="preserve">    </w:t>
        </w:r>
      </w:ins>
      <w:ins w:id="1273" w:author="Ahmed Hamza [2]" w:date="2024-06-13T15:00:00Z">
        <w:r>
          <w:rPr>
            <w:rFonts w:ascii="Courier New" w:eastAsia="MS Mincho" w:hAnsi="Courier New" w:cs="Courier New"/>
            <w:sz w:val="18"/>
            <w:szCs w:val="18"/>
          </w:rPr>
          <w:t xml:space="preserve">  </w:t>
        </w:r>
      </w:ins>
      <w:ins w:id="1274" w:author="Claire-Helene Demarty" w:date="2024-06-10T08:44:00Z">
        <w:del w:id="1275"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&lt;Representation id="v1" width="640" height="480" bandwidth="500000"/&gt;</w:t>
        </w:r>
      </w:ins>
    </w:p>
    <w:p w14:paraId="2A773960" w14:textId="700E0EB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76" w:author="Claire-Helene Demarty" w:date="2024-06-10T08:44:00Z"/>
          <w:rFonts w:ascii="Courier" w:hAnsi="Courier" w:cs="Lucida Sans Typewriter"/>
          <w:sz w:val="18"/>
          <w:szCs w:val="18"/>
        </w:rPr>
      </w:pPr>
      <w:ins w:id="1277" w:author="Ahmed Hamza [2]" w:date="2024-06-13T14:56:00Z">
        <w:r>
          <w:rPr>
            <w:rFonts w:ascii="Courier New" w:eastAsia="MS Mincho" w:hAnsi="Courier New" w:cs="Courier New"/>
            <w:sz w:val="18"/>
            <w:szCs w:val="18"/>
          </w:rPr>
          <w:t xml:space="preserve">    </w:t>
        </w:r>
      </w:ins>
      <w:ins w:id="1278" w:author="Ahmed Hamza [2]" w:date="2024-06-13T15:00:00Z">
        <w:r>
          <w:rPr>
            <w:rFonts w:ascii="Courier New" w:eastAsia="MS Mincho" w:hAnsi="Courier New" w:cs="Courier New"/>
            <w:sz w:val="18"/>
            <w:szCs w:val="18"/>
          </w:rPr>
          <w:t xml:space="preserve">  </w:t>
        </w:r>
      </w:ins>
      <w:ins w:id="1279" w:author="Claire-Helene Demarty" w:date="2024-06-10T08:44:00Z">
        <w:del w:id="1280" w:author="Ahmed Hamza [2]" w:date="2024-06-13T14:56: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&lt;Representation id="v2" width="960" height="720" bandwidth="1000000"/&gt;</w:t>
        </w:r>
      </w:ins>
    </w:p>
    <w:p w14:paraId="3AE0D23F" w14:textId="770572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81" w:author="Claire-Helene Demarty" w:date="2024-06-10T08:44:00Z"/>
          <w:rFonts w:ascii="Courier" w:hAnsi="Courier" w:cs="Lucida Sans Typewriter"/>
          <w:sz w:val="18"/>
          <w:szCs w:val="18"/>
        </w:rPr>
      </w:pPr>
      <w:ins w:id="1282" w:author="Ahmed Hamza [2]" w:date="2024-06-13T14:57:00Z">
        <w:r>
          <w:rPr>
            <w:rFonts w:ascii="Courier New" w:eastAsia="MS Mincho" w:hAnsi="Courier New" w:cs="Courier New"/>
            <w:sz w:val="18"/>
            <w:szCs w:val="18"/>
          </w:rPr>
          <w:t xml:space="preserve">  </w:t>
        </w:r>
      </w:ins>
      <w:ins w:id="1283" w:author="Ahmed Hamza [2]" w:date="2024-06-13T15:01:00Z">
        <w:r>
          <w:rPr>
            <w:rFonts w:ascii="Courier New" w:eastAsia="MS Mincho" w:hAnsi="Courier New" w:cs="Courier New"/>
            <w:sz w:val="18"/>
            <w:szCs w:val="18"/>
          </w:rPr>
          <w:t xml:space="preserve">  </w:t>
        </w:r>
      </w:ins>
      <w:ins w:id="1284" w:author="Claire-Helene Demarty" w:date="2024-06-10T08:44:00Z">
        <w:del w:id="1285" w:author="Ahmed Hamza [2]" w:date="2024-06-13T14:57: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5DEE81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286" w:author="Claire-Helene Demarty" w:date="2024-06-10T08:44:00Z"/>
          <w:rFonts w:ascii="Courier" w:hAnsi="Courier" w:cs="Lucida Sans Typewriter"/>
          <w:sz w:val="18"/>
          <w:szCs w:val="18"/>
        </w:rPr>
      </w:pPr>
    </w:p>
    <w:p w14:paraId="21E9B67B" w14:textId="4F930A5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87" w:author="Claire-Helene Demarty" w:date="2024-06-10T08:44:00Z"/>
          <w:rFonts w:ascii="Courier" w:hAnsi="Courier" w:cs="Lucida Sans Typewriter"/>
          <w:sz w:val="18"/>
          <w:szCs w:val="18"/>
        </w:rPr>
      </w:pPr>
      <w:ins w:id="1288" w:author="Ahmed Hamza [2]" w:date="2024-06-13T14:57:00Z">
        <w:r>
          <w:rPr>
            <w:rFonts w:ascii="Courier New" w:eastAsia="MS Mincho" w:hAnsi="Courier New" w:cs="Courier New"/>
            <w:sz w:val="18"/>
            <w:szCs w:val="18"/>
          </w:rPr>
          <w:t xml:space="preserve">  </w:t>
        </w:r>
      </w:ins>
      <w:ins w:id="1289" w:author="Ahmed Hamza [2]" w:date="2024-06-13T15:01:00Z">
        <w:r>
          <w:rPr>
            <w:rFonts w:ascii="Courier New" w:eastAsia="MS Mincho" w:hAnsi="Courier New" w:cs="Courier New"/>
            <w:sz w:val="18"/>
            <w:szCs w:val="18"/>
          </w:rPr>
          <w:t xml:space="preserve">  </w:t>
        </w:r>
      </w:ins>
      <w:ins w:id="1290" w:author="Claire-Helene Demarty" w:date="2024-06-10T08:44:00Z">
        <w:del w:id="1291" w:author="Ahmed Hamza [2]" w:date="2024-06-13T14:57: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ins>
    </w:p>
    <w:p w14:paraId="1E0A5704"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292" w:author="Claire-Helene Demarty" w:date="2024-06-10T08:44:00Z"/>
          <w:rFonts w:ascii="Courier" w:hAnsi="Courier" w:cs="Lucida Sans Typewriter"/>
          <w:sz w:val="18"/>
          <w:szCs w:val="18"/>
        </w:rPr>
      </w:pPr>
    </w:p>
    <w:p w14:paraId="0DB8EF20" w14:textId="443B5B0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93" w:author="Claire-Helene Demarty" w:date="2024-06-10T08:44:00Z"/>
          <w:rFonts w:ascii="Courier" w:hAnsi="Courier" w:cs="Lucida Sans Typewriter"/>
          <w:sz w:val="18"/>
          <w:szCs w:val="18"/>
        </w:rPr>
      </w:pPr>
      <w:ins w:id="1294" w:author="Ahmed Hamza [2]" w:date="2024-06-13T14:57:00Z">
        <w:r>
          <w:rPr>
            <w:rFonts w:ascii="Courier New" w:eastAsia="MS Mincho" w:hAnsi="Courier New" w:cs="Courier New"/>
            <w:sz w:val="18"/>
            <w:szCs w:val="18"/>
          </w:rPr>
          <w:t xml:space="preserve">    </w:t>
        </w:r>
      </w:ins>
      <w:ins w:id="1295" w:author="Ahmed Hamza [2]" w:date="2024-06-13T15:01:00Z">
        <w:r>
          <w:rPr>
            <w:rFonts w:ascii="Courier New" w:eastAsia="MS Mincho" w:hAnsi="Courier New" w:cs="Courier New"/>
            <w:sz w:val="18"/>
            <w:szCs w:val="18"/>
          </w:rPr>
          <w:t xml:space="preserve">  </w:t>
        </w:r>
      </w:ins>
      <w:ins w:id="1296" w:author="Claire-Helene Demarty" w:date="2024-06-10T08:44:00Z">
        <w:del w:id="1297"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0ABA5AB9" w14:textId="5CEBBBE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298" w:author="Claire-Helene Demarty" w:date="2024-06-10T08:44:00Z"/>
          <w:rFonts w:ascii="Courier" w:hAnsi="Courier" w:cs="Lucida Sans Typewriter"/>
          <w:sz w:val="18"/>
          <w:szCs w:val="18"/>
        </w:rPr>
      </w:pPr>
      <w:ins w:id="1299" w:author="Ahmed Hamza [2]" w:date="2024-06-13T14:57:00Z">
        <w:r>
          <w:rPr>
            <w:rFonts w:ascii="Courier New" w:eastAsia="MS Mincho" w:hAnsi="Courier New" w:cs="Courier New"/>
            <w:sz w:val="18"/>
            <w:szCs w:val="18"/>
          </w:rPr>
          <w:t xml:space="preserve">    </w:t>
        </w:r>
      </w:ins>
      <w:ins w:id="1300" w:author="Ahmed Hamza [2]" w:date="2024-06-13T15:01:00Z">
        <w:r>
          <w:rPr>
            <w:rFonts w:ascii="Courier New" w:eastAsia="MS Mincho" w:hAnsi="Courier New" w:cs="Courier New"/>
            <w:sz w:val="18"/>
            <w:szCs w:val="18"/>
          </w:rPr>
          <w:t xml:space="preserve">  </w:t>
        </w:r>
      </w:ins>
      <w:ins w:id="1301" w:author="Claire-Helene Demarty" w:date="2024-06-10T08:44:00Z">
        <w:del w:id="1302"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ins>
    </w:p>
    <w:p w14:paraId="2A37123F" w14:textId="1F74117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03" w:author="Claire-Helene Demarty" w:date="2024-06-10T08:44:00Z"/>
          <w:rFonts w:ascii="Courier" w:hAnsi="Courier" w:cs="Lucida Sans Typewriter"/>
          <w:sz w:val="18"/>
          <w:szCs w:val="18"/>
        </w:rPr>
      </w:pPr>
      <w:ins w:id="1304" w:author="Ahmed Hamza [2]" w:date="2024-06-13T14:59:00Z">
        <w:r>
          <w:rPr>
            <w:rFonts w:ascii="Courier New" w:eastAsia="MS Mincho" w:hAnsi="Courier New" w:cs="Courier New"/>
            <w:sz w:val="18"/>
            <w:szCs w:val="18"/>
          </w:rPr>
          <w:t xml:space="preserve">      </w:t>
        </w:r>
      </w:ins>
      <w:ins w:id="1305" w:author="Ahmed Hamza [2]" w:date="2024-06-13T15:01:00Z">
        <w:r>
          <w:rPr>
            <w:rFonts w:ascii="Courier New" w:eastAsia="MS Mincho" w:hAnsi="Courier New" w:cs="Courier New"/>
            <w:sz w:val="18"/>
            <w:szCs w:val="18"/>
          </w:rPr>
          <w:t xml:space="preserve">  </w:t>
        </w:r>
      </w:ins>
      <w:ins w:id="1306" w:author="Claire-Helene Demarty" w:date="2024-06-10T08:44:00Z">
        <w:del w:id="1307" w:author="Ahmed Hamza [2]" w:date="2024-06-13T14:59: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1DC3C6B7" w14:textId="7CBF3CB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08" w:author="Claire-Helene Demarty" w:date="2024-06-10T08:44:00Z"/>
          <w:rFonts w:ascii="Courier" w:hAnsi="Courier" w:cs="Lucida Sans Typewriter"/>
          <w:sz w:val="18"/>
          <w:szCs w:val="18"/>
        </w:rPr>
      </w:pPr>
      <w:ins w:id="1309" w:author="Ahmed Hamza [2]" w:date="2024-06-13T14:59:00Z">
        <w:r>
          <w:rPr>
            <w:rFonts w:ascii="Courier New" w:eastAsia="MS Mincho" w:hAnsi="Courier New" w:cs="Courier New"/>
            <w:sz w:val="18"/>
            <w:szCs w:val="18"/>
          </w:rPr>
          <w:t xml:space="preserve">       </w:t>
        </w:r>
      </w:ins>
      <w:ins w:id="1310" w:author="Ahmed Hamza [2]" w:date="2024-06-13T15:01:00Z">
        <w:r>
          <w:rPr>
            <w:rFonts w:ascii="Courier New" w:eastAsia="MS Mincho" w:hAnsi="Courier New" w:cs="Courier New"/>
            <w:sz w:val="18"/>
            <w:szCs w:val="18"/>
          </w:rPr>
          <w:t xml:space="preserve">  </w:t>
        </w:r>
      </w:ins>
      <w:ins w:id="1311" w:author="Ahmed Hamza [2]" w:date="2024-06-13T14:59:00Z">
        <w:r>
          <w:rPr>
            <w:rFonts w:ascii="Courier New" w:eastAsia="MS Mincho" w:hAnsi="Courier New" w:cs="Courier New"/>
            <w:sz w:val="18"/>
            <w:szCs w:val="18"/>
          </w:rPr>
          <w:t xml:space="preserve"> </w:t>
        </w:r>
      </w:ins>
      <w:ins w:id="1312" w:author="Claire-Helene Demarty" w:date="2024-06-10T08:44:00Z">
        <w:del w:id="1313" w:author="Ahmed Hamza [2]" w:date="2024-06-13T14:59: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7AAB2D6C" w14:textId="20D5FB3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14" w:author="Claire-Helene Demarty" w:date="2024-06-10T08:44:00Z"/>
          <w:rFonts w:ascii="Courier" w:hAnsi="Courier" w:cs="Lucida Sans Typewriter"/>
          <w:sz w:val="18"/>
          <w:szCs w:val="18"/>
        </w:rPr>
      </w:pPr>
      <w:ins w:id="1315" w:author="Ahmed Hamza [2]" w:date="2024-06-13T14:59:00Z">
        <w:r>
          <w:rPr>
            <w:rFonts w:ascii="Courier New" w:eastAsia="MS Mincho" w:hAnsi="Courier New" w:cs="Courier New"/>
            <w:sz w:val="18"/>
            <w:szCs w:val="18"/>
          </w:rPr>
          <w:t xml:space="preserve">   </w:t>
        </w:r>
      </w:ins>
      <w:ins w:id="1316" w:author="Ahmed Hamza [2]" w:date="2024-06-13T15:01:00Z">
        <w:r>
          <w:rPr>
            <w:rFonts w:ascii="Courier New" w:eastAsia="MS Mincho" w:hAnsi="Courier New" w:cs="Courier New"/>
            <w:sz w:val="18"/>
            <w:szCs w:val="18"/>
          </w:rPr>
          <w:t xml:space="preserve">  </w:t>
        </w:r>
      </w:ins>
      <w:ins w:id="1317" w:author="Ahmed Hamza [2]" w:date="2024-06-13T14:59:00Z">
        <w:r>
          <w:rPr>
            <w:rFonts w:ascii="Courier New" w:eastAsia="MS Mincho" w:hAnsi="Courier New" w:cs="Courier New"/>
            <w:sz w:val="18"/>
            <w:szCs w:val="18"/>
          </w:rPr>
          <w:t xml:space="preserve">   </w:t>
        </w:r>
      </w:ins>
      <w:ins w:id="1318" w:author="Claire-Helene Demarty" w:date="2024-06-10T08:44:00Z">
        <w:del w:id="1319" w:author="Ahmed Hamza [2]" w:date="2024-06-13T14:59: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13FA8B5D" w14:textId="17887B84"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20" w:author="Claire-Helene Demarty" w:date="2024-06-10T08:44:00Z"/>
          <w:rFonts w:ascii="Courier" w:hAnsi="Courier" w:cs="Lucida Sans Typewriter"/>
          <w:sz w:val="18"/>
          <w:szCs w:val="18"/>
        </w:rPr>
      </w:pPr>
      <w:ins w:id="1321" w:author="Ahmed Hamza [2]" w:date="2024-06-13T14:57:00Z">
        <w:r>
          <w:rPr>
            <w:rFonts w:ascii="Courier New" w:eastAsia="MS Mincho" w:hAnsi="Courier New" w:cs="Courier New"/>
            <w:sz w:val="18"/>
            <w:szCs w:val="18"/>
          </w:rPr>
          <w:t xml:space="preserve">  </w:t>
        </w:r>
      </w:ins>
      <w:ins w:id="1322" w:author="Ahmed Hamza [2]" w:date="2024-06-13T15:01:00Z">
        <w:r>
          <w:rPr>
            <w:rFonts w:ascii="Courier New" w:eastAsia="MS Mincho" w:hAnsi="Courier New" w:cs="Courier New"/>
            <w:sz w:val="18"/>
            <w:szCs w:val="18"/>
          </w:rPr>
          <w:t xml:space="preserve">  </w:t>
        </w:r>
      </w:ins>
      <w:ins w:id="1323" w:author="Ahmed Hamza [2]" w:date="2024-06-13T14:57:00Z">
        <w:r>
          <w:rPr>
            <w:rFonts w:ascii="Courier New" w:eastAsia="MS Mincho" w:hAnsi="Courier New" w:cs="Courier New"/>
            <w:sz w:val="18"/>
            <w:szCs w:val="18"/>
          </w:rPr>
          <w:t xml:space="preserve">  </w:t>
        </w:r>
      </w:ins>
      <w:ins w:id="1324" w:author="Claire-Helene Demarty" w:date="2024-06-10T08:44:00Z">
        <w:del w:id="1325"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0DC11D78"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326" w:author="Claire-Helene Demarty" w:date="2024-06-10T08:44:00Z"/>
          <w:rFonts w:ascii="Courier" w:hAnsi="Courier" w:cs="Lucida Sans Typewriter"/>
          <w:sz w:val="18"/>
          <w:szCs w:val="18"/>
        </w:rPr>
      </w:pPr>
    </w:p>
    <w:p w14:paraId="44943E4A" w14:textId="4495A8DC"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27" w:author="Claire-Helene Demarty" w:date="2024-06-10T08:44:00Z"/>
          <w:rFonts w:ascii="Courier" w:hAnsi="Courier" w:cs="Lucida Sans Typewriter"/>
          <w:sz w:val="18"/>
          <w:szCs w:val="18"/>
        </w:rPr>
      </w:pPr>
      <w:ins w:id="1328" w:author="Ahmed Hamza [2]" w:date="2024-06-13T14:57:00Z">
        <w:r>
          <w:rPr>
            <w:rFonts w:ascii="Courier New" w:eastAsia="MS Mincho" w:hAnsi="Courier New" w:cs="Courier New"/>
            <w:sz w:val="18"/>
            <w:szCs w:val="18"/>
          </w:rPr>
          <w:t xml:space="preserve">   </w:t>
        </w:r>
      </w:ins>
      <w:ins w:id="1329" w:author="Ahmed Hamza [2]" w:date="2024-06-13T15:01:00Z">
        <w:r>
          <w:rPr>
            <w:rFonts w:ascii="Courier New" w:eastAsia="MS Mincho" w:hAnsi="Courier New" w:cs="Courier New"/>
            <w:sz w:val="18"/>
            <w:szCs w:val="18"/>
          </w:rPr>
          <w:t xml:space="preserve">  </w:t>
        </w:r>
      </w:ins>
      <w:ins w:id="1330" w:author="Ahmed Hamza [2]" w:date="2024-06-13T14:57:00Z">
        <w:r>
          <w:rPr>
            <w:rFonts w:ascii="Courier New" w:eastAsia="MS Mincho" w:hAnsi="Courier New" w:cs="Courier New"/>
            <w:sz w:val="18"/>
            <w:szCs w:val="18"/>
          </w:rPr>
          <w:t xml:space="preserve"> </w:t>
        </w:r>
      </w:ins>
      <w:ins w:id="1331" w:author="Claire-Helene Demarty" w:date="2024-06-10T08:44:00Z">
        <w:del w:id="1332"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ins>
    </w:p>
    <w:p w14:paraId="0626717B" w14:textId="09A2B316"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33" w:author="Claire-Helene Demarty" w:date="2024-06-10T08:44:00Z"/>
          <w:rFonts w:ascii="Courier" w:hAnsi="Courier" w:cs="Lucida Sans Typewriter"/>
          <w:sz w:val="18"/>
          <w:szCs w:val="18"/>
        </w:rPr>
      </w:pPr>
      <w:ins w:id="1334" w:author="Ahmed Hamza [2]" w:date="2024-06-13T14:57:00Z">
        <w:r>
          <w:rPr>
            <w:rFonts w:ascii="Courier New" w:eastAsia="MS Mincho" w:hAnsi="Courier New" w:cs="Courier New"/>
            <w:sz w:val="18"/>
            <w:szCs w:val="18"/>
          </w:rPr>
          <w:t xml:space="preserve">    </w:t>
        </w:r>
      </w:ins>
      <w:ins w:id="1335" w:author="Ahmed Hamza [2]" w:date="2024-06-13T15:01:00Z">
        <w:r>
          <w:rPr>
            <w:rFonts w:ascii="Courier New" w:eastAsia="MS Mincho" w:hAnsi="Courier New" w:cs="Courier New"/>
            <w:sz w:val="18"/>
            <w:szCs w:val="18"/>
          </w:rPr>
          <w:t xml:space="preserve">  </w:t>
        </w:r>
      </w:ins>
      <w:ins w:id="1336" w:author="Ahmed Hamza [2]" w:date="2024-06-13T14:57:00Z">
        <w:r>
          <w:rPr>
            <w:rFonts w:ascii="Courier New" w:eastAsia="MS Mincho" w:hAnsi="Courier New" w:cs="Courier New"/>
            <w:sz w:val="18"/>
            <w:szCs w:val="18"/>
          </w:rPr>
          <w:t xml:space="preserve">  </w:t>
        </w:r>
      </w:ins>
      <w:ins w:id="1337" w:author="Claire-Helene Demarty" w:date="2024-06-10T08:44:00Z">
        <w:del w:id="1338"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 /&gt;</w:t>
        </w:r>
      </w:ins>
    </w:p>
    <w:p w14:paraId="0BDC31EF" w14:textId="6B9D060B"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39" w:author="Claire-Helene Demarty" w:date="2024-06-10T08:44:00Z"/>
          <w:rFonts w:ascii="Courier" w:hAnsi="Courier" w:cs="Lucida Sans Typewriter"/>
          <w:sz w:val="18"/>
          <w:szCs w:val="18"/>
        </w:rPr>
      </w:pPr>
      <w:ins w:id="1340" w:author="Ahmed Hamza [2]" w:date="2024-06-13T14:58:00Z">
        <w:r>
          <w:rPr>
            <w:rFonts w:ascii="Courier New" w:eastAsia="MS Mincho" w:hAnsi="Courier New" w:cs="Courier New"/>
            <w:sz w:val="18"/>
            <w:szCs w:val="18"/>
          </w:rPr>
          <w:t xml:space="preserve">   </w:t>
        </w:r>
      </w:ins>
      <w:ins w:id="1341" w:author="Ahmed Hamza [2]" w:date="2024-06-13T15:01:00Z">
        <w:r>
          <w:rPr>
            <w:rFonts w:ascii="Courier New" w:eastAsia="MS Mincho" w:hAnsi="Courier New" w:cs="Courier New"/>
            <w:sz w:val="18"/>
            <w:szCs w:val="18"/>
          </w:rPr>
          <w:t xml:space="preserve">  </w:t>
        </w:r>
      </w:ins>
      <w:ins w:id="1342" w:author="Ahmed Hamza [2]" w:date="2024-06-13T14:58:00Z">
        <w:r>
          <w:rPr>
            <w:rFonts w:ascii="Courier New" w:eastAsia="MS Mincho" w:hAnsi="Courier New" w:cs="Courier New"/>
            <w:sz w:val="18"/>
            <w:szCs w:val="18"/>
          </w:rPr>
          <w:t xml:space="preserve">   </w:t>
        </w:r>
      </w:ins>
      <w:ins w:id="1343" w:author="Claire-Helene Demarty" w:date="2024-06-10T08:44:00Z">
        <w:del w:id="1344"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ins>
    </w:p>
    <w:p w14:paraId="197464C9" w14:textId="59569CB0"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45" w:author="Claire-Helene Demarty" w:date="2024-06-10T08:44:00Z"/>
          <w:rFonts w:ascii="Courier" w:hAnsi="Courier" w:cs="Lucida Sans Typewriter"/>
          <w:sz w:val="18"/>
          <w:szCs w:val="18"/>
        </w:rPr>
      </w:pPr>
      <w:ins w:id="1346" w:author="Ahmed Hamza [2]" w:date="2024-06-13T14:58:00Z">
        <w:r>
          <w:rPr>
            <w:rFonts w:ascii="Courier New" w:eastAsia="MS Mincho" w:hAnsi="Courier New" w:cs="Courier New"/>
            <w:sz w:val="18"/>
            <w:szCs w:val="18"/>
          </w:rPr>
          <w:t xml:space="preserve">   </w:t>
        </w:r>
      </w:ins>
      <w:ins w:id="1347" w:author="Ahmed Hamza [2]" w:date="2024-06-13T15:01:00Z">
        <w:r>
          <w:rPr>
            <w:rFonts w:ascii="Courier New" w:eastAsia="MS Mincho" w:hAnsi="Courier New" w:cs="Courier New"/>
            <w:sz w:val="18"/>
            <w:szCs w:val="18"/>
          </w:rPr>
          <w:t xml:space="preserve">  </w:t>
        </w:r>
      </w:ins>
      <w:ins w:id="1348" w:author="Ahmed Hamza [2]" w:date="2024-06-13T14:58:00Z">
        <w:r>
          <w:rPr>
            <w:rFonts w:ascii="Courier New" w:eastAsia="MS Mincho" w:hAnsi="Courier New" w:cs="Courier New"/>
            <w:sz w:val="18"/>
            <w:szCs w:val="18"/>
          </w:rPr>
          <w:t xml:space="preserve">     </w:t>
        </w:r>
      </w:ins>
      <w:ins w:id="1349" w:author="Claire-Helene Demarty" w:date="2024-06-10T08:44:00Z">
        <w:del w:id="1350"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ins>
    </w:p>
    <w:p w14:paraId="214B2706" w14:textId="5D085FC0"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51" w:author="Claire-Helene Demarty" w:date="2024-06-10T08:44:00Z"/>
          <w:rFonts w:ascii="Courier" w:hAnsi="Courier" w:cs="Lucida Sans Typewriter"/>
          <w:sz w:val="18"/>
          <w:szCs w:val="18"/>
        </w:rPr>
      </w:pPr>
      <w:ins w:id="1352" w:author="Ahmed Hamza [2]" w:date="2024-06-13T14:58:00Z">
        <w:r>
          <w:rPr>
            <w:rFonts w:ascii="Courier New" w:eastAsia="MS Mincho" w:hAnsi="Courier New" w:cs="Courier New"/>
            <w:sz w:val="18"/>
            <w:szCs w:val="18"/>
          </w:rPr>
          <w:t xml:space="preserve">   </w:t>
        </w:r>
      </w:ins>
      <w:ins w:id="1353" w:author="Ahmed Hamza [2]" w:date="2024-06-13T15:01:00Z">
        <w:r>
          <w:rPr>
            <w:rFonts w:ascii="Courier New" w:eastAsia="MS Mincho" w:hAnsi="Courier New" w:cs="Courier New"/>
            <w:sz w:val="18"/>
            <w:szCs w:val="18"/>
          </w:rPr>
          <w:t xml:space="preserve">  </w:t>
        </w:r>
      </w:ins>
      <w:ins w:id="1354" w:author="Ahmed Hamza [2]" w:date="2024-06-13T14:58:00Z">
        <w:r>
          <w:rPr>
            <w:rFonts w:ascii="Courier New" w:eastAsia="MS Mincho" w:hAnsi="Courier New" w:cs="Courier New"/>
            <w:sz w:val="18"/>
            <w:szCs w:val="18"/>
          </w:rPr>
          <w:t xml:space="preserve">       </w:t>
        </w:r>
      </w:ins>
      <w:ins w:id="1355" w:author="Claire-Helene Demarty" w:date="2024-06-10T08:44:00Z">
        <w:del w:id="1356"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ins>
    </w:p>
    <w:p w14:paraId="5B24C6E7" w14:textId="51E8A09D"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57" w:author="Claire-Helene Demarty" w:date="2024-06-10T08:44:00Z"/>
          <w:rFonts w:ascii="Courier" w:hAnsi="Courier" w:cs="Lucida Sans Typewriter"/>
          <w:sz w:val="18"/>
          <w:szCs w:val="18"/>
        </w:rPr>
      </w:pPr>
      <w:ins w:id="1358" w:author="Ahmed Hamza [2]" w:date="2024-06-13T14:58:00Z">
        <w:r>
          <w:rPr>
            <w:rFonts w:ascii="Courier New" w:eastAsia="MS Mincho" w:hAnsi="Courier New" w:cs="Courier New"/>
            <w:sz w:val="18"/>
            <w:szCs w:val="18"/>
          </w:rPr>
          <w:t xml:space="preserve">   </w:t>
        </w:r>
      </w:ins>
      <w:ins w:id="1359" w:author="Ahmed Hamza [2]" w:date="2024-06-13T15:01:00Z">
        <w:r>
          <w:rPr>
            <w:rFonts w:ascii="Courier New" w:eastAsia="MS Mincho" w:hAnsi="Courier New" w:cs="Courier New"/>
            <w:sz w:val="18"/>
            <w:szCs w:val="18"/>
          </w:rPr>
          <w:t xml:space="preserve">  </w:t>
        </w:r>
      </w:ins>
      <w:ins w:id="1360" w:author="Ahmed Hamza [2]" w:date="2024-06-13T14:58:00Z">
        <w:r>
          <w:rPr>
            <w:rFonts w:ascii="Courier New" w:eastAsia="MS Mincho" w:hAnsi="Courier New" w:cs="Courier New"/>
            <w:sz w:val="18"/>
            <w:szCs w:val="18"/>
          </w:rPr>
          <w:t xml:space="preserve">       </w:t>
        </w:r>
      </w:ins>
      <w:ins w:id="1361" w:author="Claire-Helene Demarty" w:date="2024-06-10T08:44:00Z">
        <w:del w:id="1362"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green:QualityInfo</w:t>
        </w:r>
        <w:proofErr w:type="spellEnd"/>
        <w:proofErr w:type="gramEnd"/>
        <w:r w:rsidR="00F34675" w:rsidRPr="00C3677B">
          <w:rPr>
            <w:rFonts w:ascii="Courier" w:hAnsi="Courier" w:cs="Lucida Sans Typewriter"/>
            <w:sz w:val="18"/>
            <w:szCs w:val="18"/>
          </w:rPr>
          <w:t xml:space="preserve"> metric="PSNR" reduction="5" /&gt;</w:t>
        </w:r>
      </w:ins>
    </w:p>
    <w:p w14:paraId="2CEF6ED3" w14:textId="57CB5651"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63" w:author="Claire-Helene Demarty" w:date="2024-06-10T08:44:00Z"/>
          <w:rFonts w:ascii="Courier" w:hAnsi="Courier" w:cs="Lucida Sans Typewriter"/>
          <w:sz w:val="18"/>
          <w:szCs w:val="18"/>
        </w:rPr>
      </w:pPr>
      <w:ins w:id="1364" w:author="Ahmed Hamza [2]" w:date="2024-06-13T14:58:00Z">
        <w:r>
          <w:rPr>
            <w:rFonts w:ascii="Courier New" w:eastAsia="MS Mincho" w:hAnsi="Courier New" w:cs="Courier New"/>
            <w:sz w:val="18"/>
            <w:szCs w:val="18"/>
          </w:rPr>
          <w:t xml:space="preserve">   </w:t>
        </w:r>
      </w:ins>
      <w:ins w:id="1365" w:author="Ahmed Hamza [2]" w:date="2024-06-13T15:01:00Z">
        <w:r>
          <w:rPr>
            <w:rFonts w:ascii="Courier New" w:eastAsia="MS Mincho" w:hAnsi="Courier New" w:cs="Courier New"/>
            <w:sz w:val="18"/>
            <w:szCs w:val="18"/>
          </w:rPr>
          <w:t xml:space="preserve">  </w:t>
        </w:r>
      </w:ins>
      <w:ins w:id="1366" w:author="Ahmed Hamza [2]" w:date="2024-06-13T14:58:00Z">
        <w:r>
          <w:rPr>
            <w:rFonts w:ascii="Courier New" w:eastAsia="MS Mincho" w:hAnsi="Courier New" w:cs="Courier New"/>
            <w:sz w:val="18"/>
            <w:szCs w:val="18"/>
          </w:rPr>
          <w:t xml:space="preserve">       </w:t>
        </w:r>
      </w:ins>
      <w:ins w:id="1367" w:author="Claire-Helene Demarty" w:date="2024-06-10T08:44:00Z">
        <w:del w:id="1368"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type="0” /&gt;</w:t>
        </w:r>
      </w:ins>
    </w:p>
    <w:p w14:paraId="787B657F" w14:textId="022539C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69" w:author="Claire-Helene Demarty" w:date="2024-06-10T08:44:00Z"/>
          <w:rFonts w:ascii="Courier" w:hAnsi="Courier" w:cs="Lucida Sans Typewriter"/>
          <w:sz w:val="18"/>
          <w:szCs w:val="18"/>
        </w:rPr>
      </w:pPr>
      <w:ins w:id="1370" w:author="Ahmed Hamza [2]" w:date="2024-06-13T14:58:00Z">
        <w:r>
          <w:rPr>
            <w:rFonts w:ascii="Courier New" w:eastAsia="MS Mincho" w:hAnsi="Courier New" w:cs="Courier New"/>
            <w:sz w:val="18"/>
            <w:szCs w:val="18"/>
          </w:rPr>
          <w:t xml:space="preserve">   </w:t>
        </w:r>
      </w:ins>
      <w:ins w:id="1371" w:author="Ahmed Hamza [2]" w:date="2024-06-13T15:01:00Z">
        <w:r>
          <w:rPr>
            <w:rFonts w:ascii="Courier New" w:eastAsia="MS Mincho" w:hAnsi="Courier New" w:cs="Courier New"/>
            <w:sz w:val="18"/>
            <w:szCs w:val="18"/>
          </w:rPr>
          <w:t xml:space="preserve">  </w:t>
        </w:r>
      </w:ins>
      <w:ins w:id="1372" w:author="Ahmed Hamza [2]" w:date="2024-06-13T14:58:00Z">
        <w:r>
          <w:rPr>
            <w:rFonts w:ascii="Courier New" w:eastAsia="MS Mincho" w:hAnsi="Courier New" w:cs="Courier New"/>
            <w:sz w:val="18"/>
            <w:szCs w:val="18"/>
          </w:rPr>
          <w:t xml:space="preserve">     </w:t>
        </w:r>
      </w:ins>
      <w:ins w:id="1373" w:author="Claire-Helene Demarty" w:date="2024-06-10T08:44:00Z">
        <w:del w:id="1374"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ins>
    </w:p>
    <w:p w14:paraId="30F1B8F7" w14:textId="0143219F"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75" w:author="Claire-Helene Demarty" w:date="2024-06-10T08:44:00Z"/>
          <w:rFonts w:ascii="Courier" w:hAnsi="Courier" w:cs="Lucida Sans Typewriter"/>
          <w:sz w:val="18"/>
          <w:szCs w:val="18"/>
        </w:rPr>
      </w:pPr>
      <w:ins w:id="1376" w:author="Ahmed Hamza [2]" w:date="2024-06-13T14:58:00Z">
        <w:r>
          <w:rPr>
            <w:rFonts w:ascii="Courier New" w:eastAsia="MS Mincho" w:hAnsi="Courier New" w:cs="Courier New"/>
            <w:sz w:val="18"/>
            <w:szCs w:val="18"/>
          </w:rPr>
          <w:t xml:space="preserve">   </w:t>
        </w:r>
      </w:ins>
      <w:ins w:id="1377" w:author="Ahmed Hamza [2]" w:date="2024-06-13T15:01:00Z">
        <w:r>
          <w:rPr>
            <w:rFonts w:ascii="Courier New" w:eastAsia="MS Mincho" w:hAnsi="Courier New" w:cs="Courier New"/>
            <w:sz w:val="18"/>
            <w:szCs w:val="18"/>
          </w:rPr>
          <w:t xml:space="preserve">  </w:t>
        </w:r>
      </w:ins>
      <w:ins w:id="1378" w:author="Ahmed Hamza [2]" w:date="2024-06-13T14:58:00Z">
        <w:r>
          <w:rPr>
            <w:rFonts w:ascii="Courier New" w:eastAsia="MS Mincho" w:hAnsi="Courier New" w:cs="Courier New"/>
            <w:sz w:val="18"/>
            <w:szCs w:val="18"/>
          </w:rPr>
          <w:t xml:space="preserve">   </w:t>
        </w:r>
      </w:ins>
      <w:ins w:id="1379" w:author="Claire-Helene Demarty" w:date="2024-06-10T08:44:00Z">
        <w:del w:id="1380" w:author="Ahmed Hamza [2]" w:date="2024-06-13T14:58: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4451B113" w14:textId="6B6D4E9A"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81" w:author="Claire-Helene Demarty" w:date="2024-06-10T08:44:00Z"/>
          <w:rFonts w:ascii="Courier" w:hAnsi="Courier" w:cs="Lucida Sans Typewriter"/>
          <w:sz w:val="18"/>
          <w:szCs w:val="18"/>
        </w:rPr>
      </w:pPr>
      <w:ins w:id="1382" w:author="Ahmed Hamza [2]" w:date="2024-06-13T14:57:00Z">
        <w:r>
          <w:rPr>
            <w:rFonts w:ascii="Courier New" w:eastAsia="MS Mincho" w:hAnsi="Courier New" w:cs="Courier New"/>
            <w:sz w:val="18"/>
            <w:szCs w:val="18"/>
          </w:rPr>
          <w:t xml:space="preserve">  </w:t>
        </w:r>
      </w:ins>
      <w:ins w:id="1383" w:author="Ahmed Hamza [2]" w:date="2024-06-13T15:01:00Z">
        <w:r>
          <w:rPr>
            <w:rFonts w:ascii="Courier New" w:eastAsia="MS Mincho" w:hAnsi="Courier New" w:cs="Courier New"/>
            <w:sz w:val="18"/>
            <w:szCs w:val="18"/>
          </w:rPr>
          <w:t xml:space="preserve">  </w:t>
        </w:r>
      </w:ins>
      <w:ins w:id="1384" w:author="Ahmed Hamza [2]" w:date="2024-06-13T14:57:00Z">
        <w:r>
          <w:rPr>
            <w:rFonts w:ascii="Courier New" w:eastAsia="MS Mincho" w:hAnsi="Courier New" w:cs="Courier New"/>
            <w:sz w:val="18"/>
            <w:szCs w:val="18"/>
          </w:rPr>
          <w:t xml:space="preserve">  </w:t>
        </w:r>
      </w:ins>
      <w:ins w:id="1385" w:author="Claire-Helene Demarty" w:date="2024-06-10T08:44:00Z">
        <w:del w:id="1386" w:author="Ahmed Hamza [2]" w:date="2024-06-13T14:57:00Z">
          <w:r w:rsidR="00F34675" w:rsidRPr="00C3677B" w:rsidDel="00B11E20">
            <w:rPr>
              <w:rFonts w:ascii="Courier" w:hAnsi="Courier" w:cs="Lucida Sans Typewriter"/>
              <w:sz w:val="18"/>
              <w:szCs w:val="18"/>
            </w:rPr>
            <w:tab/>
          </w:r>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&lt;/Representation&gt;</w:t>
        </w:r>
      </w:ins>
    </w:p>
    <w:p w14:paraId="0D02FB7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387" w:author="Claire-Helene Demarty" w:date="2024-06-10T08:44:00Z"/>
          <w:rFonts w:ascii="Courier" w:hAnsi="Courier" w:cs="Lucida Sans Typewriter"/>
          <w:sz w:val="18"/>
          <w:szCs w:val="18"/>
        </w:rPr>
      </w:pPr>
    </w:p>
    <w:p w14:paraId="46761511" w14:textId="45A7E36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88" w:author="Claire-Helene Demarty" w:date="2024-06-10T08:44:00Z"/>
          <w:rFonts w:ascii="Courier" w:hAnsi="Courier" w:cs="Lucida Sans Typewriter"/>
          <w:sz w:val="18"/>
          <w:szCs w:val="18"/>
        </w:rPr>
      </w:pPr>
      <w:ins w:id="1389" w:author="Ahmed Hamza [2]" w:date="2024-06-13T14:58:00Z">
        <w:r>
          <w:rPr>
            <w:rFonts w:ascii="Courier New" w:eastAsia="MS Mincho" w:hAnsi="Courier New" w:cs="Courier New"/>
            <w:sz w:val="18"/>
            <w:szCs w:val="18"/>
          </w:rPr>
          <w:t xml:space="preserve">  </w:t>
        </w:r>
      </w:ins>
      <w:ins w:id="1390" w:author="Ahmed Hamza [2]" w:date="2024-06-13T15:01:00Z">
        <w:r>
          <w:rPr>
            <w:rFonts w:ascii="Courier New" w:eastAsia="MS Mincho" w:hAnsi="Courier New" w:cs="Courier New"/>
            <w:sz w:val="18"/>
            <w:szCs w:val="18"/>
          </w:rPr>
          <w:t xml:space="preserve">  </w:t>
        </w:r>
      </w:ins>
      <w:ins w:id="1391" w:author="Claire-Helene Demarty" w:date="2024-06-10T08:44:00Z">
        <w:del w:id="1392" w:author="Ahmed Hamza [2]" w:date="2024-06-13T14:58:00Z">
          <w:r w:rsidR="00F34675" w:rsidRPr="00C3677B" w:rsidDel="00B11E20">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3B130B49" w14:textId="77777777" w:rsidR="00F34675" w:rsidRPr="00C3677B" w:rsidRDefault="00F34675" w:rsidP="00D439B4">
      <w:pPr>
        <w:pBdr>
          <w:top w:val="single" w:sz="4" w:space="1" w:color="auto"/>
          <w:left w:val="single" w:sz="4" w:space="1" w:color="auto"/>
          <w:bottom w:val="single" w:sz="4" w:space="1" w:color="auto"/>
          <w:right w:val="single" w:sz="4" w:space="1" w:color="auto"/>
        </w:pBdr>
        <w:adjustRightInd w:val="0"/>
        <w:spacing w:after="0"/>
        <w:rPr>
          <w:ins w:id="1393" w:author="Claire-Helene Demarty" w:date="2024-06-10T08:44:00Z"/>
          <w:rFonts w:ascii="Courier" w:hAnsi="Courier" w:cs="Lucida Sans Typewriter"/>
          <w:sz w:val="18"/>
          <w:szCs w:val="18"/>
        </w:rPr>
      </w:pPr>
    </w:p>
    <w:p w14:paraId="64A4CEC0" w14:textId="1CC7E529" w:rsidR="00F34675" w:rsidRPr="00C3677B" w:rsidRDefault="00B11E20" w:rsidP="00D439B4">
      <w:pPr>
        <w:pBdr>
          <w:top w:val="single" w:sz="4" w:space="1" w:color="auto"/>
          <w:left w:val="single" w:sz="4" w:space="1" w:color="auto"/>
          <w:bottom w:val="single" w:sz="4" w:space="1" w:color="auto"/>
          <w:right w:val="single" w:sz="4" w:space="1" w:color="auto"/>
        </w:pBdr>
        <w:adjustRightInd w:val="0"/>
        <w:spacing w:after="0"/>
        <w:rPr>
          <w:ins w:id="1394" w:author="Claire-Helene Demarty" w:date="2024-06-10T08:44:00Z"/>
          <w:rFonts w:ascii="Courier" w:hAnsi="Courier" w:cs="Lucida Sans Typewriter"/>
          <w:sz w:val="18"/>
          <w:szCs w:val="18"/>
        </w:rPr>
      </w:pPr>
      <w:ins w:id="1395" w:author="Ahmed Hamza [2]" w:date="2024-06-13T15:01:00Z">
        <w:r>
          <w:rPr>
            <w:rFonts w:ascii="Courier New" w:eastAsia="MS Mincho" w:hAnsi="Courier New" w:cs="Courier New"/>
            <w:sz w:val="18"/>
            <w:szCs w:val="18"/>
          </w:rPr>
          <w:t xml:space="preserve">  </w:t>
        </w:r>
      </w:ins>
      <w:ins w:id="1396" w:author="Claire-Helene Demarty" w:date="2024-06-10T08:44:00Z">
        <w:r w:rsidR="00F34675" w:rsidRPr="00C3677B">
          <w:rPr>
            <w:rFonts w:ascii="Courier" w:hAnsi="Courier" w:cs="Lucida Sans Typewriter"/>
            <w:sz w:val="18"/>
            <w:szCs w:val="18"/>
          </w:rPr>
          <w:t>&lt;/Period&gt;</w:t>
        </w:r>
      </w:ins>
    </w:p>
    <w:p w14:paraId="219C96C9" w14:textId="77777777" w:rsidR="00F34675" w:rsidRDefault="00F34675" w:rsidP="00D439B4">
      <w:pPr>
        <w:pBdr>
          <w:top w:val="single" w:sz="4" w:space="1" w:color="auto"/>
          <w:left w:val="single" w:sz="4" w:space="1" w:color="auto"/>
          <w:bottom w:val="single" w:sz="4" w:space="1" w:color="auto"/>
          <w:right w:val="single" w:sz="4" w:space="1" w:color="auto"/>
        </w:pBdr>
        <w:adjustRightInd w:val="0"/>
        <w:spacing w:after="0"/>
        <w:rPr>
          <w:ins w:id="1397" w:author="Ahmed Hamza [2]" w:date="2024-06-13T14:54:00Z"/>
          <w:rFonts w:ascii="Courier" w:hAnsi="Courier" w:cs="Lucida Sans Typewriter"/>
          <w:sz w:val="18"/>
          <w:szCs w:val="18"/>
        </w:rPr>
      </w:pPr>
      <w:ins w:id="1398" w:author="Claire-Helene Demarty" w:date="2024-06-10T08:44:00Z">
        <w:r w:rsidRPr="00C3677B">
          <w:rPr>
            <w:rFonts w:ascii="Courier" w:hAnsi="Courier" w:cs="Lucida Sans Typewriter"/>
            <w:sz w:val="18"/>
            <w:szCs w:val="18"/>
          </w:rPr>
          <w:t>&lt;/MPD&gt;</w:t>
        </w:r>
      </w:ins>
    </w:p>
    <w:p w14:paraId="668FDD5F" w14:textId="77777777" w:rsidR="00B11E20" w:rsidRPr="00C3677B" w:rsidRDefault="00B11E20" w:rsidP="00D439B4">
      <w:pPr>
        <w:adjustRightInd w:val="0"/>
        <w:spacing w:after="0"/>
        <w:rPr>
          <w:ins w:id="1399" w:author="Claire-Helene Demarty" w:date="2024-06-10T08:44:00Z"/>
          <w:rFonts w:ascii="Courier" w:hAnsi="Courier" w:cs="Lucida Sans Typewriter"/>
          <w:sz w:val="18"/>
          <w:szCs w:val="18"/>
        </w:rPr>
      </w:pPr>
    </w:p>
    <w:p w14:paraId="0F515A3D" w14:textId="75820E45" w:rsidR="00F34675" w:rsidRPr="00C3677B" w:rsidRDefault="00F34675" w:rsidP="00C3677B">
      <w:pPr>
        <w:pStyle w:val="a3"/>
        <w:keepNext w:val="0"/>
        <w:numPr>
          <w:ilvl w:val="2"/>
          <w:numId w:val="7"/>
        </w:numPr>
        <w:tabs>
          <w:tab w:val="clear" w:pos="403"/>
          <w:tab w:val="left" w:pos="640"/>
        </w:tabs>
        <w:spacing w:before="0" w:after="240" w:line="250" w:lineRule="exact"/>
        <w:rPr>
          <w:ins w:id="1400" w:author="Claire-Helene Demarty" w:date="2024-06-10T08:44:00Z"/>
        </w:rPr>
      </w:pPr>
      <w:bookmarkStart w:id="1401" w:name="_Toc171279164"/>
      <w:ins w:id="1402" w:author="Claire-Helene Demarty" w:date="2024-06-10T08:44:00Z">
        <w:r w:rsidRPr="00C3677B">
          <w:t>Example 2</w:t>
        </w:r>
        <w:bookmarkEnd w:id="1401"/>
      </w:ins>
    </w:p>
    <w:p w14:paraId="0A432CEA" w14:textId="77777777" w:rsidR="00F34675" w:rsidRPr="00D439B4" w:rsidRDefault="00F34675" w:rsidP="00F34675">
      <w:pPr>
        <w:rPr>
          <w:ins w:id="1403" w:author="Claire-Helene Demarty" w:date="2024-06-10T08:44:00Z"/>
          <w:rFonts w:eastAsia="MS Mincho"/>
          <w:szCs w:val="24"/>
        </w:rPr>
      </w:pPr>
      <w:ins w:id="1404" w:author="Claire-Helene Demarty" w:date="2024-06-10T08:44:00Z">
        <w:r w:rsidRPr="00D439B4">
          <w:rPr>
            <w:rFonts w:eastAsia="MS Mincho"/>
            <w:szCs w:val="24"/>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ins>
    </w:p>
    <w:p w14:paraId="6E9D495F" w14:textId="77777777" w:rsidR="00F34675" w:rsidRPr="00C3677B" w:rsidRDefault="00F34675" w:rsidP="00F34675">
      <w:pPr>
        <w:rPr>
          <w:ins w:id="1405" w:author="Claire-Helene Demarty" w:date="2024-06-10T08:44:00Z"/>
          <w:rFonts w:asciiTheme="majorHAnsi" w:hAnsiTheme="majorHAnsi"/>
        </w:rPr>
      </w:pPr>
    </w:p>
    <w:p w14:paraId="2314C071"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406" w:author="Claire-Helene Demarty" w:date="2024-06-10T08:44:00Z"/>
          <w:rFonts w:ascii="Courier" w:hAnsi="Courier" w:cs="Lucida Sans Typewriter"/>
          <w:sz w:val="18"/>
          <w:szCs w:val="18"/>
          <w:lang w:val="fr-FR"/>
        </w:rPr>
        <w:pPrChange w:id="1407" w:author="Ahmed Hamza [2]" w:date="2024-06-13T15:02:00Z">
          <w:pPr>
            <w:shd w:val="clear" w:color="auto" w:fill="D9D9D9" w:themeFill="background1" w:themeFillShade="D9"/>
            <w:adjustRightInd w:val="0"/>
            <w:spacing w:after="0"/>
          </w:pPr>
        </w:pPrChange>
      </w:pPr>
      <w:proofErr w:type="gramStart"/>
      <w:ins w:id="1408" w:author="Claire-Helene Demarty" w:date="2024-06-10T08:44:00Z">
        <w:r w:rsidRPr="00C3677B">
          <w:rPr>
            <w:rFonts w:ascii="Courier" w:hAnsi="Courier" w:cs="Lucida Sans Typewriter"/>
            <w:sz w:val="18"/>
            <w:szCs w:val="18"/>
            <w:lang w:val="fr-FR"/>
          </w:rPr>
          <w:t>&lt;?</w:t>
        </w:r>
        <w:proofErr w:type="gramEnd"/>
        <w:r w:rsidRPr="00C3677B">
          <w:rPr>
            <w:rFonts w:ascii="Courier" w:hAnsi="Courier" w:cs="Lucida Sans Typewriter"/>
            <w:sz w:val="18"/>
            <w:szCs w:val="18"/>
            <w:lang w:val="fr-FR"/>
          </w:rPr>
          <w:t xml:space="preserve">xml version=”1.0” </w:t>
        </w:r>
        <w:proofErr w:type="spellStart"/>
        <w:r w:rsidRPr="00C3677B">
          <w:rPr>
            <w:rFonts w:ascii="Courier" w:hAnsi="Courier" w:cs="Lucida Sans Typewriter"/>
            <w:sz w:val="18"/>
            <w:szCs w:val="18"/>
            <w:lang w:val="fr-FR"/>
          </w:rPr>
          <w:t>encoding</w:t>
        </w:r>
        <w:proofErr w:type="spellEnd"/>
        <w:r w:rsidRPr="00C3677B">
          <w:rPr>
            <w:rFonts w:ascii="Courier" w:hAnsi="Courier" w:cs="Lucida Sans Typewriter"/>
            <w:sz w:val="18"/>
            <w:szCs w:val="18"/>
            <w:lang w:val="fr-FR"/>
          </w:rPr>
          <w:t>=”UTF-8”?&gt;</w:t>
        </w:r>
      </w:ins>
    </w:p>
    <w:p w14:paraId="6E277D80"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409" w:author="Claire-Helene Demarty" w:date="2024-06-10T08:44:00Z"/>
          <w:rFonts w:ascii="Courier" w:hAnsi="Courier" w:cs="Lucida Sans Typewriter"/>
          <w:sz w:val="18"/>
          <w:szCs w:val="18"/>
          <w:lang w:val="fr-FR"/>
        </w:rPr>
        <w:pPrChange w:id="1410" w:author="Ahmed Hamza [2]" w:date="2024-06-13T15:02:00Z">
          <w:pPr>
            <w:shd w:val="clear" w:color="auto" w:fill="D9D9D9" w:themeFill="background1" w:themeFillShade="D9"/>
            <w:adjustRightInd w:val="0"/>
            <w:spacing w:after="0"/>
          </w:pPr>
        </w:pPrChange>
      </w:pPr>
      <w:ins w:id="1411" w:author="Claire-Helene Demarty" w:date="2024-06-10T08:44:00Z">
        <w:r w:rsidRPr="00C3677B">
          <w:rPr>
            <w:rFonts w:ascii="Courier" w:hAnsi="Courier" w:cs="Lucida Sans Typewriter"/>
            <w:sz w:val="18"/>
            <w:szCs w:val="18"/>
            <w:lang w:val="fr-FR"/>
          </w:rPr>
          <w:t>&lt;MPD</w:t>
        </w:r>
      </w:ins>
    </w:p>
    <w:p w14:paraId="7C067827" w14:textId="78C453DC" w:rsidR="00F34675" w:rsidRPr="00281EC0" w:rsidRDefault="00D439B4">
      <w:pPr>
        <w:pBdr>
          <w:top w:val="single" w:sz="4" w:space="1" w:color="auto"/>
          <w:left w:val="single" w:sz="4" w:space="1" w:color="auto"/>
          <w:bottom w:val="single" w:sz="4" w:space="1" w:color="auto"/>
          <w:right w:val="single" w:sz="4" w:space="1" w:color="auto"/>
        </w:pBdr>
        <w:adjustRightInd w:val="0"/>
        <w:spacing w:after="0"/>
        <w:rPr>
          <w:ins w:id="1412" w:author="Claire-Helene Demarty" w:date="2024-06-10T08:44:00Z"/>
          <w:rFonts w:ascii="Courier" w:hAnsi="Courier" w:cs="Lucida Sans Typewriter"/>
          <w:sz w:val="18"/>
          <w:szCs w:val="18"/>
          <w:rPrChange w:id="1413" w:author="Claire-Helene Demarty" w:date="2024-06-27T08:42:00Z">
            <w:rPr>
              <w:ins w:id="1414" w:author="Claire-Helene Demarty" w:date="2024-06-10T08:44:00Z"/>
              <w:rFonts w:ascii="Courier" w:hAnsi="Courier" w:cs="Lucida Sans Typewriter"/>
              <w:sz w:val="18"/>
              <w:szCs w:val="18"/>
              <w:lang w:val="fr-FR"/>
            </w:rPr>
          </w:rPrChange>
        </w:rPr>
        <w:pPrChange w:id="1415" w:author="Ahmed Hamza [2]" w:date="2024-06-13T15:02:00Z">
          <w:pPr>
            <w:shd w:val="clear" w:color="auto" w:fill="D9D9D9" w:themeFill="background1" w:themeFillShade="D9"/>
            <w:adjustRightInd w:val="0"/>
            <w:spacing w:after="0"/>
          </w:pPr>
        </w:pPrChange>
      </w:pPr>
      <w:ins w:id="1416" w:author="Ahmed Hamza [2]" w:date="2024-06-13T15:02:00Z">
        <w:r>
          <w:rPr>
            <w:rFonts w:ascii="Courier New" w:eastAsia="MS Mincho" w:hAnsi="Courier New" w:cs="Courier New"/>
            <w:sz w:val="18"/>
            <w:szCs w:val="18"/>
          </w:rPr>
          <w:t xml:space="preserve">  </w:t>
        </w:r>
      </w:ins>
      <w:ins w:id="1417" w:author="Claire-Helene Demarty" w:date="2024-06-10T08:44:00Z">
        <w:del w:id="1418" w:author="Ahmed Hamza [2]" w:date="2024-06-13T15:02:00Z">
          <w:r w:rsidR="00F34675" w:rsidRPr="00281EC0" w:rsidDel="00D439B4">
            <w:rPr>
              <w:rFonts w:ascii="Courier" w:hAnsi="Courier" w:cs="Lucida Sans Typewriter"/>
              <w:sz w:val="18"/>
              <w:szCs w:val="18"/>
              <w:rPrChange w:id="1419" w:author="Claire-Helene Demarty" w:date="2024-06-27T08:42:00Z">
                <w:rPr>
                  <w:rFonts w:ascii="Courier" w:hAnsi="Courier" w:cs="Lucida Sans Typewriter"/>
                  <w:sz w:val="18"/>
                  <w:szCs w:val="18"/>
                  <w:lang w:val="fr-FR"/>
                </w:rPr>
              </w:rPrChange>
            </w:rPr>
            <w:tab/>
          </w:r>
        </w:del>
        <w:proofErr w:type="spellStart"/>
        <w:proofErr w:type="gramStart"/>
        <w:r w:rsidR="00F34675" w:rsidRPr="00281EC0">
          <w:rPr>
            <w:rFonts w:ascii="Courier" w:hAnsi="Courier" w:cs="Lucida Sans Typewriter"/>
            <w:sz w:val="18"/>
            <w:szCs w:val="18"/>
            <w:rPrChange w:id="1420" w:author="Claire-Helene Demarty" w:date="2024-06-27T08:42:00Z">
              <w:rPr>
                <w:rFonts w:ascii="Courier" w:hAnsi="Courier" w:cs="Lucida Sans Typewriter"/>
                <w:sz w:val="18"/>
                <w:szCs w:val="18"/>
                <w:lang w:val="fr-FR"/>
              </w:rPr>
            </w:rPrChange>
          </w:rPr>
          <w:t>xmlns:xsi</w:t>
        </w:r>
        <w:proofErr w:type="spellEnd"/>
        <w:proofErr w:type="gramEnd"/>
        <w:r w:rsidR="00F34675" w:rsidRPr="00281EC0">
          <w:rPr>
            <w:rFonts w:ascii="Courier" w:hAnsi="Courier" w:cs="Lucida Sans Typewriter"/>
            <w:sz w:val="18"/>
            <w:szCs w:val="18"/>
            <w:rPrChange w:id="1421" w:author="Claire-Helene Demarty" w:date="2024-06-27T08:42:00Z">
              <w:rPr>
                <w:rFonts w:ascii="Courier" w:hAnsi="Courier" w:cs="Lucida Sans Typewriter"/>
                <w:sz w:val="18"/>
                <w:szCs w:val="18"/>
                <w:lang w:val="fr-FR"/>
              </w:rPr>
            </w:rPrChange>
          </w:rPr>
          <w:t>="http://www.w3.org/2001/XMLSchema-instance"</w:t>
        </w:r>
      </w:ins>
    </w:p>
    <w:p w14:paraId="1F3C7CA9" w14:textId="5BC013D5"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22" w:author="Claire-Helene Demarty" w:date="2024-06-10T08:44:00Z"/>
          <w:rFonts w:ascii="Courier" w:hAnsi="Courier" w:cs="Lucida Sans Typewriter"/>
          <w:sz w:val="18"/>
          <w:szCs w:val="18"/>
        </w:rPr>
        <w:pPrChange w:id="1423" w:author="Ahmed Hamza [2]" w:date="2024-06-13T15:02:00Z">
          <w:pPr>
            <w:shd w:val="clear" w:color="auto" w:fill="D9D9D9" w:themeFill="background1" w:themeFillShade="D9"/>
            <w:adjustRightInd w:val="0"/>
            <w:spacing w:after="0"/>
          </w:pPr>
        </w:pPrChange>
      </w:pPr>
      <w:ins w:id="1424" w:author="Ahmed Hamza [2]" w:date="2024-06-13T15:03:00Z">
        <w:r>
          <w:rPr>
            <w:rFonts w:ascii="Courier New" w:eastAsia="MS Mincho" w:hAnsi="Courier New" w:cs="Courier New"/>
            <w:sz w:val="18"/>
            <w:szCs w:val="18"/>
          </w:rPr>
          <w:t xml:space="preserve">  </w:t>
        </w:r>
      </w:ins>
      <w:ins w:id="1425" w:author="Claire-Helene Demarty" w:date="2024-06-10T08:44:00Z">
        <w:del w:id="1426" w:author="Ahmed Hamza [2]" w:date="2024-06-13T15:03:00Z">
          <w:r w:rsidR="00F34675" w:rsidRPr="00281EC0" w:rsidDel="00D439B4">
            <w:rPr>
              <w:rFonts w:ascii="Courier" w:hAnsi="Courier" w:cs="Lucida Sans Typewriter"/>
              <w:sz w:val="18"/>
              <w:szCs w:val="18"/>
              <w:lang w:val="en-US"/>
              <w:rPrChange w:id="1427" w:author="Claire-Helene Demarty" w:date="2024-06-27T08:42:00Z">
                <w:rPr>
                  <w:rFonts w:ascii="Courier" w:hAnsi="Courier" w:cs="Lucida Sans Typewriter"/>
                  <w:sz w:val="18"/>
                  <w:szCs w:val="18"/>
                  <w:lang w:val="fr-FR"/>
                </w:rPr>
              </w:rPrChange>
            </w:rPr>
            <w:tab/>
          </w:r>
        </w:del>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:schema:MPD:XXXX</w:t>
        </w:r>
        <w:proofErr w:type="spellEnd"/>
        <w:r w:rsidR="00F34675" w:rsidRPr="00C3677B">
          <w:rPr>
            <w:rFonts w:ascii="Courier" w:hAnsi="Courier" w:cs="Lucida Sans Typewriter"/>
            <w:sz w:val="18"/>
            <w:szCs w:val="18"/>
          </w:rPr>
          <w:t>"</w:t>
        </w:r>
      </w:ins>
    </w:p>
    <w:p w14:paraId="6E87290C" w14:textId="48023B79"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28" w:author="Claire-Helene Demarty" w:date="2024-06-10T08:44:00Z"/>
          <w:rFonts w:ascii="Courier" w:hAnsi="Courier" w:cs="Lucida Sans Typewriter"/>
          <w:sz w:val="18"/>
          <w:szCs w:val="18"/>
        </w:rPr>
        <w:pPrChange w:id="1429" w:author="Ahmed Hamza [2]" w:date="2024-06-13T15:02:00Z">
          <w:pPr>
            <w:shd w:val="clear" w:color="auto" w:fill="D9D9D9" w:themeFill="background1" w:themeFillShade="D9"/>
            <w:adjustRightInd w:val="0"/>
            <w:spacing w:after="0"/>
          </w:pPr>
        </w:pPrChange>
      </w:pPr>
      <w:ins w:id="1430" w:author="Ahmed Hamza [2]" w:date="2024-06-13T15:03:00Z">
        <w:r>
          <w:rPr>
            <w:rFonts w:ascii="Courier New" w:eastAsia="MS Mincho" w:hAnsi="Courier New" w:cs="Courier New"/>
            <w:sz w:val="18"/>
            <w:szCs w:val="18"/>
          </w:rPr>
          <w:t xml:space="preserve">  </w:t>
        </w:r>
      </w:ins>
      <w:ins w:id="1431" w:author="Claire-Helene Demarty" w:date="2024-06-10T08:44:00Z">
        <w:del w:id="1432" w:author="Ahmed Hamza [2]" w:date="2024-06-13T15:03:00Z">
          <w:r w:rsidR="00F34675" w:rsidRPr="00C3677B" w:rsidDel="00D439B4">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ins>
    </w:p>
    <w:p w14:paraId="523EA067" w14:textId="2D30EF82"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33" w:author="Claire-Helene Demarty" w:date="2024-06-10T08:44:00Z"/>
          <w:rFonts w:ascii="Courier" w:hAnsi="Courier" w:cs="Lucida Sans Typewriter"/>
          <w:sz w:val="18"/>
          <w:szCs w:val="18"/>
        </w:rPr>
        <w:pPrChange w:id="1434" w:author="Ahmed Hamza [2]" w:date="2024-06-13T15:02:00Z">
          <w:pPr>
            <w:shd w:val="clear" w:color="auto" w:fill="D9D9D9" w:themeFill="background1" w:themeFillShade="D9"/>
            <w:adjustRightInd w:val="0"/>
            <w:spacing w:after="0"/>
          </w:pPr>
        </w:pPrChange>
      </w:pPr>
      <w:ins w:id="1435" w:author="Ahmed Hamza [2]" w:date="2024-06-13T15:03:00Z">
        <w:r>
          <w:rPr>
            <w:rFonts w:ascii="Courier New" w:eastAsia="MS Mincho" w:hAnsi="Courier New" w:cs="Courier New"/>
            <w:sz w:val="18"/>
            <w:szCs w:val="18"/>
          </w:rPr>
          <w:t xml:space="preserve">  </w:t>
        </w:r>
      </w:ins>
      <w:ins w:id="1436" w:author="Claire-Helene Demarty" w:date="2024-06-10T08:44:00Z">
        <w:del w:id="1437" w:author="Ahmed Hamza [2]" w:date="2024-06-13T15:03:00Z">
          <w:r w:rsidR="00F34675" w:rsidRPr="00C3677B" w:rsidDel="00D439B4">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ins>
    </w:p>
    <w:p w14:paraId="479C70C0" w14:textId="15BAA057"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38" w:author="Claire-Helene Demarty" w:date="2024-06-10T08:44:00Z"/>
          <w:rFonts w:ascii="Courier" w:hAnsi="Courier" w:cs="Lucida Sans Typewriter"/>
          <w:sz w:val="18"/>
          <w:szCs w:val="18"/>
        </w:rPr>
        <w:pPrChange w:id="1439" w:author="Ahmed Hamza [2]" w:date="2024-06-13T15:02:00Z">
          <w:pPr>
            <w:shd w:val="clear" w:color="auto" w:fill="D9D9D9" w:themeFill="background1" w:themeFillShade="D9"/>
            <w:adjustRightInd w:val="0"/>
            <w:spacing w:after="0"/>
          </w:pPr>
        </w:pPrChange>
      </w:pPr>
      <w:ins w:id="1440" w:author="Ahmed Hamza [2]" w:date="2024-06-13T15:03:00Z">
        <w:r>
          <w:rPr>
            <w:rFonts w:ascii="Courier New" w:eastAsia="MS Mincho" w:hAnsi="Courier New" w:cs="Courier New"/>
            <w:sz w:val="18"/>
            <w:szCs w:val="18"/>
          </w:rPr>
          <w:t xml:space="preserve">  </w:t>
        </w:r>
      </w:ins>
      <w:ins w:id="1441" w:author="Claire-Helene Demarty" w:date="2024-06-10T08:44:00Z">
        <w:del w:id="1442" w:author="Ahmed Hamza [2]" w:date="2024-06-13T15:03:00Z">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type="dynamic"</w:t>
        </w:r>
      </w:ins>
    </w:p>
    <w:p w14:paraId="579E4DB7" w14:textId="59F5CDAF"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43" w:author="Claire-Helene Demarty" w:date="2024-06-10T08:44:00Z"/>
          <w:rFonts w:ascii="Courier" w:hAnsi="Courier" w:cs="Lucida Sans Typewriter"/>
          <w:sz w:val="18"/>
          <w:szCs w:val="18"/>
        </w:rPr>
        <w:pPrChange w:id="1444" w:author="Ahmed Hamza [2]" w:date="2024-06-13T15:02:00Z">
          <w:pPr>
            <w:shd w:val="clear" w:color="auto" w:fill="D9D9D9" w:themeFill="background1" w:themeFillShade="D9"/>
            <w:adjustRightInd w:val="0"/>
            <w:spacing w:after="0"/>
          </w:pPr>
        </w:pPrChange>
      </w:pPr>
      <w:ins w:id="1445" w:author="Ahmed Hamza [2]" w:date="2024-06-13T15:03:00Z">
        <w:r>
          <w:rPr>
            <w:rFonts w:ascii="Courier New" w:eastAsia="MS Mincho" w:hAnsi="Courier New" w:cs="Courier New"/>
            <w:sz w:val="18"/>
            <w:szCs w:val="18"/>
          </w:rPr>
          <w:t xml:space="preserve">  </w:t>
        </w:r>
      </w:ins>
      <w:ins w:id="1446" w:author="Claire-Helene Demarty" w:date="2024-06-10T08:44:00Z">
        <w:del w:id="1447" w:author="Ahmed Hamza [2]" w:date="2024-06-13T15:03:00Z">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ins>
    </w:p>
    <w:p w14:paraId="6F1848C2" w14:textId="79C9F12F"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48" w:author="Claire-Helene Demarty" w:date="2024-06-10T08:44:00Z"/>
          <w:rFonts w:ascii="Courier" w:hAnsi="Courier" w:cs="Lucida Sans Typewriter"/>
          <w:sz w:val="18"/>
          <w:szCs w:val="18"/>
        </w:rPr>
        <w:pPrChange w:id="1449" w:author="Ahmed Hamza [2]" w:date="2024-06-13T15:02:00Z">
          <w:pPr>
            <w:shd w:val="clear" w:color="auto" w:fill="D9D9D9" w:themeFill="background1" w:themeFillShade="D9"/>
            <w:adjustRightInd w:val="0"/>
            <w:spacing w:after="0"/>
          </w:pPr>
        </w:pPrChange>
      </w:pPr>
      <w:ins w:id="1450" w:author="Ahmed Hamza [2]" w:date="2024-06-13T15:03:00Z">
        <w:r>
          <w:rPr>
            <w:rFonts w:ascii="Courier New" w:eastAsia="MS Mincho" w:hAnsi="Courier New" w:cs="Courier New"/>
            <w:sz w:val="18"/>
            <w:szCs w:val="18"/>
          </w:rPr>
          <w:lastRenderedPageBreak/>
          <w:t xml:space="preserve">  </w:t>
        </w:r>
      </w:ins>
      <w:ins w:id="1451" w:author="Claire-Helene Demarty" w:date="2024-06-10T08:44:00Z">
        <w:del w:id="1452" w:author="Ahmed Hamza [2]" w:date="2024-06-13T15:03:00Z">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ins>
    </w:p>
    <w:p w14:paraId="11AC2E2B" w14:textId="5FAFFB7B"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53" w:author="Claire-Helene Demarty" w:date="2024-06-10T08:44:00Z"/>
          <w:rFonts w:ascii="Courier" w:hAnsi="Courier" w:cs="Lucida Sans Typewriter"/>
          <w:sz w:val="18"/>
          <w:szCs w:val="18"/>
        </w:rPr>
        <w:pPrChange w:id="1454" w:author="Ahmed Hamza [2]" w:date="2024-06-13T15:02:00Z">
          <w:pPr>
            <w:shd w:val="clear" w:color="auto" w:fill="D9D9D9" w:themeFill="background1" w:themeFillShade="D9"/>
            <w:adjustRightInd w:val="0"/>
            <w:spacing w:after="0"/>
          </w:pPr>
        </w:pPrChange>
      </w:pPr>
      <w:ins w:id="1455" w:author="Ahmed Hamza [2]" w:date="2024-06-13T15:03:00Z">
        <w:r>
          <w:rPr>
            <w:rFonts w:ascii="Courier New" w:eastAsia="MS Mincho" w:hAnsi="Courier New" w:cs="Courier New"/>
            <w:sz w:val="18"/>
            <w:szCs w:val="18"/>
          </w:rPr>
          <w:t xml:space="preserve">  </w:t>
        </w:r>
      </w:ins>
      <w:ins w:id="1456" w:author="Claire-Helene Demarty" w:date="2024-06-10T08:44:00Z">
        <w:del w:id="1457" w:author="Ahmed Hamza [2]" w:date="2024-06-13T15:03:00Z">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ins>
    </w:p>
    <w:p w14:paraId="1573EC7C" w14:textId="3BEA017F"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58" w:author="Claire-Helene Demarty" w:date="2024-06-10T08:44:00Z"/>
          <w:rFonts w:ascii="Courier" w:hAnsi="Courier" w:cs="Lucida Sans Typewriter"/>
          <w:sz w:val="18"/>
          <w:szCs w:val="18"/>
        </w:rPr>
        <w:pPrChange w:id="1459" w:author="Ahmed Hamza [2]" w:date="2024-06-13T15:02:00Z">
          <w:pPr>
            <w:shd w:val="clear" w:color="auto" w:fill="D9D9D9" w:themeFill="background1" w:themeFillShade="D9"/>
            <w:adjustRightInd w:val="0"/>
            <w:spacing w:after="0"/>
          </w:pPr>
        </w:pPrChange>
      </w:pPr>
      <w:ins w:id="1460" w:author="Ahmed Hamza [2]" w:date="2024-06-13T15:03:00Z">
        <w:r>
          <w:rPr>
            <w:rFonts w:ascii="Courier New" w:eastAsia="MS Mincho" w:hAnsi="Courier New" w:cs="Courier New"/>
            <w:sz w:val="18"/>
            <w:szCs w:val="18"/>
          </w:rPr>
          <w:t xml:space="preserve">  </w:t>
        </w:r>
      </w:ins>
      <w:ins w:id="1461" w:author="Claire-Helene Demarty" w:date="2024-06-10T08:44:00Z">
        <w:del w:id="1462" w:author="Ahmed Hamza [2]" w:date="2024-06-13T15:03:00Z">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ins>
    </w:p>
    <w:p w14:paraId="1B4401C1" w14:textId="657926FF"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63" w:author="Claire-Helene Demarty" w:date="2024-06-10T08:44:00Z"/>
          <w:rFonts w:ascii="Courier" w:hAnsi="Courier" w:cs="Lucida Sans Typewriter"/>
          <w:sz w:val="18"/>
          <w:szCs w:val="18"/>
        </w:rPr>
        <w:pPrChange w:id="1464" w:author="Ahmed Hamza [2]" w:date="2024-06-13T15:02:00Z">
          <w:pPr>
            <w:shd w:val="clear" w:color="auto" w:fill="D9D9D9" w:themeFill="background1" w:themeFillShade="D9"/>
            <w:adjustRightInd w:val="0"/>
            <w:spacing w:after="0"/>
          </w:pPr>
        </w:pPrChange>
      </w:pPr>
      <w:ins w:id="1465" w:author="Ahmed Hamza [2]" w:date="2024-06-13T15:03:00Z">
        <w:r>
          <w:rPr>
            <w:rFonts w:ascii="Courier New" w:eastAsia="MS Mincho" w:hAnsi="Courier New" w:cs="Courier New"/>
            <w:sz w:val="18"/>
            <w:szCs w:val="18"/>
          </w:rPr>
          <w:t xml:space="preserve">  </w:t>
        </w:r>
      </w:ins>
      <w:ins w:id="1466" w:author="Claire-Helene Demarty" w:date="2024-06-10T08:44:00Z">
        <w:del w:id="1467" w:author="Ahmed Hamza [2]" w:date="2024-06-13T15:03:00Z">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:profile:isoff-live:2011"&gt;</w:t>
        </w:r>
      </w:ins>
    </w:p>
    <w:p w14:paraId="1B03FF24"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468" w:author="Claire-Helene Demarty" w:date="2024-06-10T08:44:00Z"/>
          <w:rFonts w:ascii="Courier" w:hAnsi="Courier" w:cs="Lucida Sans Typewriter"/>
          <w:sz w:val="18"/>
          <w:szCs w:val="18"/>
        </w:rPr>
        <w:pPrChange w:id="1469" w:author="Ahmed Hamza [2]" w:date="2024-06-13T15:02:00Z">
          <w:pPr>
            <w:shd w:val="clear" w:color="auto" w:fill="D9D9D9" w:themeFill="background1" w:themeFillShade="D9"/>
            <w:adjustRightInd w:val="0"/>
            <w:spacing w:after="0"/>
          </w:pPr>
        </w:pPrChange>
      </w:pPr>
    </w:p>
    <w:p w14:paraId="035FBA22" w14:textId="67118288"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70" w:author="Claire-Helene Demarty" w:date="2024-06-10T08:44:00Z"/>
          <w:rFonts w:ascii="Courier New" w:hAnsi="Courier New" w:cs="Courier New"/>
          <w:sz w:val="18"/>
          <w:szCs w:val="18"/>
        </w:rPr>
        <w:pPrChange w:id="1471" w:author="Ahmed Hamza [2]" w:date="2024-06-13T15:02:00Z">
          <w:pPr>
            <w:shd w:val="clear" w:color="auto" w:fill="D9D9D9" w:themeFill="background1" w:themeFillShade="D9"/>
            <w:adjustRightInd w:val="0"/>
            <w:spacing w:after="0"/>
          </w:pPr>
        </w:pPrChange>
      </w:pPr>
      <w:ins w:id="1472" w:author="Ahmed Hamza [2]" w:date="2024-06-13T15:03:00Z">
        <w:r>
          <w:rPr>
            <w:rFonts w:ascii="Courier New" w:eastAsia="MS Mincho" w:hAnsi="Courier New" w:cs="Courier New"/>
            <w:sz w:val="18"/>
            <w:szCs w:val="18"/>
          </w:rPr>
          <w:t xml:space="preserve">  </w:t>
        </w:r>
      </w:ins>
      <w:ins w:id="1473" w:author="Claire-Helene Demarty" w:date="2024-06-10T08:44:00Z">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ins>
    </w:p>
    <w:p w14:paraId="0A746AB8" w14:textId="111D2C24"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74" w:author="Claire-Helene Demarty" w:date="2024-06-10T08:44:00Z"/>
          <w:rFonts w:ascii="Courier" w:hAnsi="Courier" w:cs="Lucida Sans Typewriter"/>
          <w:sz w:val="18"/>
          <w:szCs w:val="18"/>
        </w:rPr>
        <w:pPrChange w:id="1475" w:author="Ahmed Hamza [2]" w:date="2024-06-13T15:02:00Z">
          <w:pPr>
            <w:shd w:val="clear" w:color="auto" w:fill="D9D9D9" w:themeFill="background1" w:themeFillShade="D9"/>
            <w:adjustRightInd w:val="0"/>
            <w:spacing w:after="0"/>
          </w:pPr>
        </w:pPrChange>
      </w:pPr>
      <w:ins w:id="1476" w:author="Ahmed Hamza [2]" w:date="2024-06-13T15:03:00Z">
        <w:r>
          <w:rPr>
            <w:rFonts w:ascii="Courier New" w:eastAsia="MS Mincho" w:hAnsi="Courier New" w:cs="Courier New"/>
            <w:sz w:val="18"/>
            <w:szCs w:val="18"/>
          </w:rPr>
          <w:t xml:space="preserve">  </w:t>
        </w:r>
      </w:ins>
      <w:ins w:id="1477" w:author="Claire-Helene Demarty" w:date="2024-06-10T08:44:00Z">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ins>
    </w:p>
    <w:p w14:paraId="2F2EC972"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478" w:author="Claire-Helene Demarty" w:date="2024-06-10T08:44:00Z"/>
          <w:rFonts w:ascii="Courier" w:hAnsi="Courier" w:cs="Lucida Sans Typewriter"/>
          <w:sz w:val="18"/>
          <w:szCs w:val="18"/>
        </w:rPr>
        <w:pPrChange w:id="1479" w:author="Ahmed Hamza [2]" w:date="2024-06-13T15:02:00Z">
          <w:pPr>
            <w:shd w:val="clear" w:color="auto" w:fill="D9D9D9" w:themeFill="background1" w:themeFillShade="D9"/>
            <w:adjustRightInd w:val="0"/>
            <w:spacing w:after="0"/>
          </w:pPr>
        </w:pPrChange>
      </w:pPr>
    </w:p>
    <w:p w14:paraId="30F2E186" w14:textId="691B6AF2"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80" w:author="Claire-Helene Demarty" w:date="2024-06-10T08:44:00Z"/>
          <w:rFonts w:ascii="Courier" w:hAnsi="Courier" w:cs="Lucida Sans Typewriter"/>
          <w:sz w:val="18"/>
          <w:szCs w:val="18"/>
        </w:rPr>
        <w:pPrChange w:id="1481" w:author="Ahmed Hamza [2]" w:date="2024-06-13T15:02:00Z">
          <w:pPr>
            <w:shd w:val="clear" w:color="auto" w:fill="D9D9D9" w:themeFill="background1" w:themeFillShade="D9"/>
            <w:adjustRightInd w:val="0"/>
            <w:spacing w:after="0"/>
          </w:pPr>
        </w:pPrChange>
      </w:pPr>
      <w:ins w:id="1482" w:author="Ahmed Hamza [2]" w:date="2024-06-13T15:03:00Z">
        <w:r>
          <w:rPr>
            <w:rFonts w:ascii="Courier New" w:eastAsia="MS Mincho" w:hAnsi="Courier New" w:cs="Courier New"/>
            <w:sz w:val="18"/>
            <w:szCs w:val="18"/>
          </w:rPr>
          <w:t xml:space="preserve">  </w:t>
        </w:r>
      </w:ins>
      <w:ins w:id="1483" w:author="Claire-Helene Demarty" w:date="2024-06-10T08:44:00Z">
        <w:r w:rsidR="00F34675" w:rsidRPr="00C3677B">
          <w:rPr>
            <w:rFonts w:ascii="Courier" w:hAnsi="Courier" w:cs="Lucida Sans Typewriter"/>
            <w:sz w:val="18"/>
            <w:szCs w:val="18"/>
          </w:rPr>
          <w:t>&lt;Period&gt;</w:t>
        </w:r>
      </w:ins>
    </w:p>
    <w:p w14:paraId="70C2939D"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484" w:author="Claire-Helene Demarty" w:date="2024-06-10T08:44:00Z"/>
          <w:rFonts w:ascii="Courier" w:hAnsi="Courier" w:cs="Lucida Sans Typewriter"/>
          <w:sz w:val="18"/>
          <w:szCs w:val="18"/>
        </w:rPr>
        <w:pPrChange w:id="1485" w:author="Ahmed Hamza [2]" w:date="2024-06-13T15:02:00Z">
          <w:pPr>
            <w:shd w:val="clear" w:color="auto" w:fill="D9D9D9" w:themeFill="background1" w:themeFillShade="D9"/>
            <w:adjustRightInd w:val="0"/>
            <w:spacing w:after="0"/>
          </w:pPr>
        </w:pPrChange>
      </w:pPr>
    </w:p>
    <w:p w14:paraId="73A5E83E" w14:textId="607B3AA0"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86" w:author="Claire-Helene Demarty" w:date="2024-06-10T08:44:00Z"/>
          <w:rFonts w:ascii="Courier" w:hAnsi="Courier" w:cs="Lucida Sans Typewriter"/>
          <w:sz w:val="18"/>
          <w:szCs w:val="18"/>
        </w:rPr>
        <w:pPrChange w:id="1487" w:author="Ahmed Hamza [2]" w:date="2024-06-13T15:02:00Z">
          <w:pPr>
            <w:shd w:val="clear" w:color="auto" w:fill="D9D9D9" w:themeFill="background1" w:themeFillShade="D9"/>
            <w:adjustRightInd w:val="0"/>
            <w:spacing w:after="0"/>
          </w:pPr>
        </w:pPrChange>
      </w:pPr>
      <w:ins w:id="1488" w:author="Ahmed Hamza [2]" w:date="2024-06-13T15:03:00Z">
        <w:r>
          <w:rPr>
            <w:rFonts w:ascii="Courier New" w:eastAsia="MS Mincho" w:hAnsi="Courier New" w:cs="Courier New"/>
            <w:sz w:val="18"/>
            <w:szCs w:val="18"/>
          </w:rPr>
          <w:t xml:space="preserve">    </w:t>
        </w:r>
      </w:ins>
      <w:ins w:id="1489" w:author="Claire-Helene Demarty" w:date="2024-06-10T08:44:00Z">
        <w:del w:id="1490" w:author="Ahmed Hamza [2]" w:date="2024-06-13T15:03:00Z">
          <w:r w:rsidR="00F34675" w:rsidRPr="00C3677B" w:rsidDel="00D439B4">
            <w:rPr>
              <w:rFonts w:ascii="Courier" w:hAnsi="Courier" w:cs="Lucida Sans Typewriter"/>
              <w:sz w:val="18"/>
              <w:szCs w:val="18"/>
            </w:rPr>
            <w:tab/>
          </w:r>
        </w:del>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ins>
    </w:p>
    <w:p w14:paraId="3ECB7641" w14:textId="1847DF46"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91" w:author="Claire-Helene Demarty" w:date="2024-06-10T08:44:00Z"/>
          <w:rFonts w:ascii="Courier" w:hAnsi="Courier" w:cs="Lucida Sans Typewriter"/>
          <w:sz w:val="18"/>
          <w:szCs w:val="18"/>
        </w:rPr>
        <w:pPrChange w:id="1492" w:author="Ahmed Hamza [2]" w:date="2024-06-13T15:02:00Z">
          <w:pPr>
            <w:shd w:val="clear" w:color="auto" w:fill="D9D9D9" w:themeFill="background1" w:themeFillShade="D9"/>
            <w:adjustRightInd w:val="0"/>
            <w:spacing w:after="0"/>
          </w:pPr>
        </w:pPrChange>
      </w:pPr>
      <w:ins w:id="1493" w:author="Ahmed Hamza [2]" w:date="2024-06-13T15:03:00Z">
        <w:r>
          <w:rPr>
            <w:rFonts w:ascii="Courier New" w:eastAsia="MS Mincho" w:hAnsi="Courier New" w:cs="Courier New"/>
            <w:sz w:val="18"/>
            <w:szCs w:val="18"/>
          </w:rPr>
          <w:t xml:space="preserve">    </w:t>
        </w:r>
      </w:ins>
      <w:ins w:id="1494" w:author="Claire-Helene Demarty" w:date="2024-06-10T08:44:00Z">
        <w:del w:id="1495" w:author="Ahmed Hamza [2]" w:date="2024-06-13T15:03:00Z">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ins>
    </w:p>
    <w:p w14:paraId="1E846C77" w14:textId="6CBA1BF3"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496" w:author="Claire-Helene Demarty" w:date="2024-06-10T08:44:00Z"/>
          <w:rFonts w:ascii="Courier" w:hAnsi="Courier" w:cs="Lucida Sans Typewriter"/>
          <w:sz w:val="18"/>
          <w:szCs w:val="18"/>
        </w:rPr>
        <w:pPrChange w:id="1497" w:author="Ahmed Hamza [2]" w:date="2024-06-13T15:02:00Z">
          <w:pPr>
            <w:shd w:val="clear" w:color="auto" w:fill="D9D9D9" w:themeFill="background1" w:themeFillShade="D9"/>
            <w:adjustRightInd w:val="0"/>
            <w:spacing w:after="0"/>
          </w:pPr>
        </w:pPrChange>
      </w:pPr>
      <w:ins w:id="1498" w:author="Ahmed Hamza [2]" w:date="2024-06-13T15:03:00Z">
        <w:r>
          <w:rPr>
            <w:rFonts w:ascii="Courier New" w:eastAsia="MS Mincho" w:hAnsi="Courier New" w:cs="Courier New"/>
            <w:sz w:val="18"/>
            <w:szCs w:val="18"/>
          </w:rPr>
          <w:t xml:space="preserve">      </w:t>
        </w:r>
      </w:ins>
      <w:ins w:id="1499" w:author="Claire-Helene Demarty" w:date="2024-06-10T08:44:00Z">
        <w:del w:id="1500" w:author="Ahmed Hamza [2]" w:date="2024-06-13T15:03: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ins>
    </w:p>
    <w:p w14:paraId="5941C455" w14:textId="02104F12"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01" w:author="Claire-Helene Demarty" w:date="2024-06-10T08:44:00Z"/>
          <w:rFonts w:ascii="Courier" w:hAnsi="Courier" w:cs="Lucida Sans Typewriter"/>
          <w:sz w:val="18"/>
          <w:szCs w:val="18"/>
        </w:rPr>
        <w:pPrChange w:id="1502" w:author="Ahmed Hamza [2]" w:date="2024-06-13T15:02:00Z">
          <w:pPr>
            <w:shd w:val="clear" w:color="auto" w:fill="D9D9D9" w:themeFill="background1" w:themeFillShade="D9"/>
            <w:adjustRightInd w:val="0"/>
            <w:spacing w:after="0"/>
          </w:pPr>
        </w:pPrChange>
      </w:pPr>
      <w:ins w:id="1503" w:author="Ahmed Hamza [2]" w:date="2024-06-13T15:04:00Z">
        <w:r>
          <w:rPr>
            <w:rFonts w:ascii="Courier New" w:eastAsia="MS Mincho" w:hAnsi="Courier New" w:cs="Courier New"/>
            <w:sz w:val="18"/>
            <w:szCs w:val="18"/>
          </w:rPr>
          <w:t xml:space="preserve">      </w:t>
        </w:r>
      </w:ins>
      <w:ins w:id="1504" w:author="Claire-Helene Demarty" w:date="2024-06-10T08:44:00Z">
        <w:del w:id="1505"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4B15C612" w14:textId="01B0291E"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06" w:author="Claire-Helene Demarty" w:date="2024-06-10T08:44:00Z"/>
          <w:rFonts w:ascii="Courier" w:hAnsi="Courier" w:cs="Lucida Sans Typewriter"/>
          <w:sz w:val="18"/>
          <w:szCs w:val="18"/>
        </w:rPr>
        <w:pPrChange w:id="1507" w:author="Ahmed Hamza [2]" w:date="2024-06-13T15:02:00Z">
          <w:pPr>
            <w:shd w:val="clear" w:color="auto" w:fill="D9D9D9" w:themeFill="background1" w:themeFillShade="D9"/>
            <w:adjustRightInd w:val="0"/>
            <w:spacing w:after="0"/>
          </w:pPr>
        </w:pPrChange>
      </w:pPr>
      <w:ins w:id="1508" w:author="Ahmed Hamza [2]" w:date="2024-06-13T15:04:00Z">
        <w:r>
          <w:rPr>
            <w:rFonts w:ascii="Courier New" w:eastAsia="MS Mincho" w:hAnsi="Courier New" w:cs="Courier New"/>
            <w:sz w:val="18"/>
            <w:szCs w:val="18"/>
          </w:rPr>
          <w:t xml:space="preserve">      </w:t>
        </w:r>
      </w:ins>
      <w:ins w:id="1509" w:author="Claire-Helene Demarty" w:date="2024-06-10T08:44:00Z">
        <w:del w:id="151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ins>
    </w:p>
    <w:p w14:paraId="1D5C8E89" w14:textId="244CB97C"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11" w:author="Claire-Helene Demarty" w:date="2024-06-10T08:44:00Z"/>
          <w:rFonts w:ascii="Courier" w:hAnsi="Courier" w:cs="Lucida Sans Typewriter"/>
          <w:sz w:val="18"/>
          <w:szCs w:val="18"/>
        </w:rPr>
        <w:pPrChange w:id="1512" w:author="Ahmed Hamza [2]" w:date="2024-06-13T15:02:00Z">
          <w:pPr>
            <w:shd w:val="clear" w:color="auto" w:fill="D9D9D9" w:themeFill="background1" w:themeFillShade="D9"/>
            <w:adjustRightInd w:val="0"/>
            <w:spacing w:after="0"/>
          </w:pPr>
        </w:pPrChange>
      </w:pPr>
      <w:ins w:id="1513" w:author="Ahmed Hamza [2]" w:date="2024-06-13T15:04:00Z">
        <w:r>
          <w:rPr>
            <w:rFonts w:ascii="Courier New" w:eastAsia="MS Mincho" w:hAnsi="Courier New" w:cs="Courier New"/>
            <w:sz w:val="18"/>
            <w:szCs w:val="18"/>
          </w:rPr>
          <w:t xml:space="preserve">        </w:t>
        </w:r>
      </w:ins>
      <w:ins w:id="1514" w:author="Claire-Helene Demarty" w:date="2024-06-10T08:44:00Z">
        <w:del w:id="1515"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02D4EA20" w14:textId="7B7790BE"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16" w:author="Claire-Helene Demarty" w:date="2024-06-10T08:44:00Z"/>
          <w:rFonts w:ascii="Courier" w:hAnsi="Courier" w:cs="Lucida Sans Typewriter"/>
          <w:sz w:val="18"/>
          <w:szCs w:val="18"/>
        </w:rPr>
        <w:pPrChange w:id="1517" w:author="Ahmed Hamza [2]" w:date="2024-06-13T15:02:00Z">
          <w:pPr>
            <w:shd w:val="clear" w:color="auto" w:fill="D9D9D9" w:themeFill="background1" w:themeFillShade="D9"/>
            <w:adjustRightInd w:val="0"/>
            <w:spacing w:after="0"/>
          </w:pPr>
        </w:pPrChange>
      </w:pPr>
      <w:ins w:id="1518" w:author="Ahmed Hamza [2]" w:date="2024-06-13T15:04:00Z">
        <w:r>
          <w:rPr>
            <w:rFonts w:ascii="Courier New" w:eastAsia="MS Mincho" w:hAnsi="Courier New" w:cs="Courier New"/>
            <w:sz w:val="18"/>
            <w:szCs w:val="18"/>
          </w:rPr>
          <w:t xml:space="preserve">          </w:t>
        </w:r>
      </w:ins>
      <w:ins w:id="1519" w:author="Claire-Helene Demarty" w:date="2024-06-10T08:44:00Z">
        <w:del w:id="152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3D26849F" w14:textId="360259F1"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21" w:author="Claire-Helene Demarty" w:date="2024-06-10T08:44:00Z"/>
          <w:rFonts w:ascii="Courier" w:hAnsi="Courier" w:cs="Lucida Sans Typewriter"/>
          <w:sz w:val="18"/>
          <w:szCs w:val="18"/>
        </w:rPr>
        <w:pPrChange w:id="1522" w:author="Ahmed Hamza [2]" w:date="2024-06-13T15:02:00Z">
          <w:pPr>
            <w:shd w:val="clear" w:color="auto" w:fill="D9D9D9" w:themeFill="background1" w:themeFillShade="D9"/>
            <w:adjustRightInd w:val="0"/>
            <w:spacing w:after="0"/>
          </w:pPr>
        </w:pPrChange>
      </w:pPr>
      <w:ins w:id="1523" w:author="Ahmed Hamza [2]" w:date="2024-06-13T15:04:00Z">
        <w:r>
          <w:rPr>
            <w:rFonts w:ascii="Courier New" w:eastAsia="MS Mincho" w:hAnsi="Courier New" w:cs="Courier New"/>
            <w:sz w:val="18"/>
            <w:szCs w:val="18"/>
          </w:rPr>
          <w:t xml:space="preserve">        </w:t>
        </w:r>
      </w:ins>
      <w:ins w:id="1524" w:author="Claire-Helene Demarty" w:date="2024-06-10T08:44:00Z">
        <w:del w:id="1525"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09BAAE0B" w14:textId="3F0445F8"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26" w:author="Claire-Helene Demarty" w:date="2024-06-10T08:44:00Z"/>
          <w:rFonts w:ascii="Courier" w:hAnsi="Courier" w:cs="Lucida Sans Typewriter"/>
          <w:sz w:val="18"/>
          <w:szCs w:val="18"/>
        </w:rPr>
        <w:pPrChange w:id="1527" w:author="Ahmed Hamza [2]" w:date="2024-06-13T15:02:00Z">
          <w:pPr>
            <w:shd w:val="clear" w:color="auto" w:fill="D9D9D9" w:themeFill="background1" w:themeFillShade="D9"/>
            <w:adjustRightInd w:val="0"/>
            <w:spacing w:after="0"/>
          </w:pPr>
        </w:pPrChange>
      </w:pPr>
      <w:ins w:id="1528" w:author="Ahmed Hamza [2]" w:date="2024-06-13T15:04:00Z">
        <w:r>
          <w:rPr>
            <w:rFonts w:ascii="Courier New" w:eastAsia="MS Mincho" w:hAnsi="Courier New" w:cs="Courier New"/>
            <w:sz w:val="18"/>
            <w:szCs w:val="18"/>
          </w:rPr>
          <w:t xml:space="preserve">      </w:t>
        </w:r>
      </w:ins>
      <w:ins w:id="1529" w:author="Claire-Helene Demarty" w:date="2024-06-10T08:44:00Z">
        <w:del w:id="153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59B3A427" w14:textId="642F3A03"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31" w:author="Claire-Helene Demarty" w:date="2024-06-10T08:44:00Z"/>
          <w:rFonts w:ascii="Courier" w:hAnsi="Courier" w:cs="Lucida Sans Typewriter"/>
          <w:sz w:val="18"/>
          <w:szCs w:val="18"/>
        </w:rPr>
        <w:pPrChange w:id="1532" w:author="Ahmed Hamza [2]" w:date="2024-06-13T15:02:00Z">
          <w:pPr>
            <w:shd w:val="clear" w:color="auto" w:fill="D9D9D9" w:themeFill="background1" w:themeFillShade="D9"/>
            <w:adjustRightInd w:val="0"/>
            <w:spacing w:after="0"/>
          </w:pPr>
        </w:pPrChange>
      </w:pPr>
      <w:ins w:id="1533" w:author="Ahmed Hamza [2]" w:date="2024-06-13T15:04:00Z">
        <w:r>
          <w:rPr>
            <w:rFonts w:ascii="Courier New" w:eastAsia="MS Mincho" w:hAnsi="Courier New" w:cs="Courier New"/>
            <w:sz w:val="18"/>
            <w:szCs w:val="18"/>
          </w:rPr>
          <w:t xml:space="preserve">        </w:t>
        </w:r>
      </w:ins>
      <w:ins w:id="1534" w:author="Claire-Helene Demarty" w:date="2024-06-10T08:44:00Z">
        <w:del w:id="1535"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&lt;Representation id="v0" width="320" height="240" bandwidth="250000"/&gt;</w:t>
        </w:r>
      </w:ins>
    </w:p>
    <w:p w14:paraId="5BAD42EF" w14:textId="0943C3F7"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36" w:author="Claire-Helene Demarty" w:date="2024-06-10T08:44:00Z"/>
          <w:rFonts w:ascii="Courier" w:hAnsi="Courier" w:cs="Lucida Sans Typewriter"/>
          <w:sz w:val="18"/>
          <w:szCs w:val="18"/>
        </w:rPr>
        <w:pPrChange w:id="1537" w:author="Ahmed Hamza [2]" w:date="2024-06-13T15:02:00Z">
          <w:pPr>
            <w:shd w:val="clear" w:color="auto" w:fill="D9D9D9" w:themeFill="background1" w:themeFillShade="D9"/>
            <w:adjustRightInd w:val="0"/>
            <w:spacing w:after="0"/>
          </w:pPr>
        </w:pPrChange>
      </w:pPr>
      <w:ins w:id="1538" w:author="Ahmed Hamza [2]" w:date="2024-06-13T15:04:00Z">
        <w:r>
          <w:rPr>
            <w:rFonts w:ascii="Courier New" w:eastAsia="MS Mincho" w:hAnsi="Courier New" w:cs="Courier New"/>
            <w:sz w:val="18"/>
            <w:szCs w:val="18"/>
          </w:rPr>
          <w:t xml:space="preserve">        </w:t>
        </w:r>
      </w:ins>
      <w:ins w:id="1539" w:author="Claire-Helene Demarty" w:date="2024-06-10T08:44:00Z">
        <w:del w:id="154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&lt;Representation id="v1" width="640" height="480" bandwidth="500000"/&gt;</w:t>
        </w:r>
      </w:ins>
    </w:p>
    <w:p w14:paraId="20EDB1B4" w14:textId="1D00CE2D"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41" w:author="Claire-Helene Demarty" w:date="2024-06-10T08:44:00Z"/>
          <w:rFonts w:ascii="Courier" w:hAnsi="Courier" w:cs="Lucida Sans Typewriter"/>
          <w:sz w:val="18"/>
          <w:szCs w:val="18"/>
        </w:rPr>
        <w:pPrChange w:id="1542" w:author="Ahmed Hamza [2]" w:date="2024-06-13T15:02:00Z">
          <w:pPr>
            <w:shd w:val="clear" w:color="auto" w:fill="D9D9D9" w:themeFill="background1" w:themeFillShade="D9"/>
            <w:adjustRightInd w:val="0"/>
            <w:spacing w:after="0"/>
          </w:pPr>
        </w:pPrChange>
      </w:pPr>
      <w:ins w:id="1543" w:author="Ahmed Hamza [2]" w:date="2024-06-13T15:04:00Z">
        <w:r>
          <w:rPr>
            <w:rFonts w:ascii="Courier New" w:eastAsia="MS Mincho" w:hAnsi="Courier New" w:cs="Courier New"/>
            <w:sz w:val="18"/>
            <w:szCs w:val="18"/>
          </w:rPr>
          <w:t xml:space="preserve">        </w:t>
        </w:r>
      </w:ins>
      <w:ins w:id="1544" w:author="Claire-Helene Demarty" w:date="2024-06-10T08:44:00Z">
        <w:del w:id="1545"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&lt;Representation id="v2" width="960" height="720" bandwidth="1000000"/&gt;</w:t>
        </w:r>
      </w:ins>
    </w:p>
    <w:p w14:paraId="59C708ED" w14:textId="0F7EF5A1"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46" w:author="Claire-Helene Demarty" w:date="2024-06-10T08:44:00Z"/>
          <w:rFonts w:ascii="Courier" w:hAnsi="Courier" w:cs="Lucida Sans Typewriter"/>
          <w:sz w:val="18"/>
          <w:szCs w:val="18"/>
        </w:rPr>
        <w:pPrChange w:id="1547" w:author="Ahmed Hamza [2]" w:date="2024-06-13T15:02:00Z">
          <w:pPr>
            <w:shd w:val="clear" w:color="auto" w:fill="D9D9D9" w:themeFill="background1" w:themeFillShade="D9"/>
            <w:adjustRightInd w:val="0"/>
            <w:spacing w:after="0"/>
          </w:pPr>
        </w:pPrChange>
      </w:pPr>
      <w:ins w:id="1548" w:author="Ahmed Hamza [2]" w:date="2024-06-13T15:04:00Z">
        <w:r>
          <w:rPr>
            <w:rFonts w:ascii="Courier New" w:eastAsia="MS Mincho" w:hAnsi="Courier New" w:cs="Courier New"/>
            <w:sz w:val="18"/>
            <w:szCs w:val="18"/>
          </w:rPr>
          <w:t xml:space="preserve">    </w:t>
        </w:r>
      </w:ins>
      <w:ins w:id="1549" w:author="Claire-Helene Demarty" w:date="2024-06-10T08:44:00Z">
        <w:del w:id="155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43AE5153"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551" w:author="Claire-Helene Demarty" w:date="2024-06-10T08:44:00Z"/>
          <w:rFonts w:ascii="Courier" w:hAnsi="Courier" w:cs="Lucida Sans Typewriter"/>
          <w:sz w:val="18"/>
          <w:szCs w:val="18"/>
        </w:rPr>
        <w:pPrChange w:id="1552" w:author="Ahmed Hamza [2]" w:date="2024-06-13T15:02:00Z">
          <w:pPr>
            <w:shd w:val="clear" w:color="auto" w:fill="D9D9D9" w:themeFill="background1" w:themeFillShade="D9"/>
            <w:adjustRightInd w:val="0"/>
            <w:spacing w:after="0"/>
          </w:pPr>
        </w:pPrChange>
      </w:pPr>
    </w:p>
    <w:p w14:paraId="1172C634" w14:textId="5E272740"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53" w:author="Claire-Helene Demarty" w:date="2024-06-10T08:44:00Z"/>
          <w:rFonts w:ascii="Courier" w:hAnsi="Courier" w:cs="Lucida Sans Typewriter"/>
          <w:sz w:val="18"/>
          <w:szCs w:val="18"/>
        </w:rPr>
        <w:pPrChange w:id="1554" w:author="Ahmed Hamza [2]" w:date="2024-06-13T15:02:00Z">
          <w:pPr>
            <w:shd w:val="clear" w:color="auto" w:fill="D9D9D9" w:themeFill="background1" w:themeFillShade="D9"/>
            <w:adjustRightInd w:val="0"/>
            <w:spacing w:after="0"/>
          </w:pPr>
        </w:pPrChange>
      </w:pPr>
      <w:ins w:id="1555" w:author="Ahmed Hamza [2]" w:date="2024-06-13T15:04:00Z">
        <w:r>
          <w:rPr>
            <w:rFonts w:ascii="Courier New" w:eastAsia="MS Mincho" w:hAnsi="Courier New" w:cs="Courier New"/>
            <w:sz w:val="18"/>
            <w:szCs w:val="18"/>
          </w:rPr>
          <w:t xml:space="preserve">  </w:t>
        </w:r>
      </w:ins>
      <w:ins w:id="1556" w:author="Claire-Helene Demarty" w:date="2024-06-10T08:44:00Z">
        <w:del w:id="1557" w:author="Ahmed Hamza [2]" w:date="2024-06-13T15:04:00Z">
          <w:r w:rsidR="00F34675" w:rsidRPr="00C3677B" w:rsidDel="00D439B4">
            <w:rPr>
              <w:rFonts w:ascii="Courier" w:hAnsi="Courier" w:cs="Lucida Sans Typewriter"/>
              <w:sz w:val="18"/>
              <w:szCs w:val="18"/>
            </w:rPr>
            <w:tab/>
          </w:r>
        </w:del>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ins>
    </w:p>
    <w:p w14:paraId="7B2A85B0" w14:textId="409DA8ED"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58" w:author="Claire-Helene Demarty" w:date="2024-06-10T08:44:00Z"/>
          <w:rFonts w:ascii="Courier" w:hAnsi="Courier" w:cs="Lucida Sans Typewriter"/>
          <w:sz w:val="18"/>
          <w:szCs w:val="18"/>
        </w:rPr>
        <w:pPrChange w:id="1559" w:author="Ahmed Hamza [2]" w:date="2024-06-13T15:02:00Z">
          <w:pPr>
            <w:shd w:val="clear" w:color="auto" w:fill="D9D9D9" w:themeFill="background1" w:themeFillShade="D9"/>
            <w:adjustRightInd w:val="0"/>
            <w:spacing w:after="0"/>
          </w:pPr>
        </w:pPrChange>
      </w:pPr>
      <w:ins w:id="1560" w:author="Ahmed Hamza [2]" w:date="2024-06-13T15:04:00Z">
        <w:r>
          <w:rPr>
            <w:rFonts w:ascii="Courier New" w:eastAsia="MS Mincho" w:hAnsi="Courier New" w:cs="Courier New"/>
            <w:sz w:val="18"/>
            <w:szCs w:val="18"/>
          </w:rPr>
          <w:t xml:space="preserve">  </w:t>
        </w:r>
      </w:ins>
      <w:ins w:id="1561" w:author="Claire-Helene Demarty" w:date="2024-06-10T08:44:00Z">
        <w:del w:id="1562" w:author="Ahmed Hamza [2]" w:date="2024-06-13T15:04:00Z">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ins>
    </w:p>
    <w:p w14:paraId="2957B81C"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563" w:author="Claire-Helene Demarty" w:date="2024-06-10T08:44:00Z"/>
          <w:rFonts w:ascii="Courier" w:hAnsi="Courier" w:cs="Lucida Sans Typewriter"/>
          <w:sz w:val="18"/>
          <w:szCs w:val="18"/>
        </w:rPr>
        <w:pPrChange w:id="1564" w:author="Ahmed Hamza [2]" w:date="2024-06-13T15:02:00Z">
          <w:pPr>
            <w:shd w:val="clear" w:color="auto" w:fill="D9D9D9" w:themeFill="background1" w:themeFillShade="D9"/>
            <w:adjustRightInd w:val="0"/>
            <w:spacing w:after="0"/>
          </w:pPr>
        </w:pPrChange>
      </w:pPr>
    </w:p>
    <w:p w14:paraId="253ED7BA" w14:textId="0F05C99A"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65" w:author="Claire-Helene Demarty" w:date="2024-06-10T08:44:00Z"/>
          <w:rFonts w:ascii="Courier" w:hAnsi="Courier" w:cs="Lucida Sans Typewriter"/>
          <w:sz w:val="18"/>
          <w:szCs w:val="18"/>
        </w:rPr>
        <w:pPrChange w:id="1566" w:author="Ahmed Hamza [2]" w:date="2024-06-13T15:02:00Z">
          <w:pPr>
            <w:shd w:val="clear" w:color="auto" w:fill="D9D9D9" w:themeFill="background1" w:themeFillShade="D9"/>
            <w:adjustRightInd w:val="0"/>
            <w:spacing w:after="0"/>
          </w:pPr>
        </w:pPrChange>
      </w:pPr>
      <w:ins w:id="1567" w:author="Ahmed Hamza [2]" w:date="2024-06-13T15:04:00Z">
        <w:r>
          <w:rPr>
            <w:rFonts w:ascii="Courier New" w:eastAsia="MS Mincho" w:hAnsi="Courier New" w:cs="Courier New"/>
            <w:sz w:val="18"/>
            <w:szCs w:val="18"/>
          </w:rPr>
          <w:t xml:space="preserve">      </w:t>
        </w:r>
      </w:ins>
      <w:ins w:id="1568" w:author="Claire-Helene Demarty" w:date="2024-06-10T08:44:00Z">
        <w:del w:id="1569"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76E6ADF8" w14:textId="0D9AD059"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70" w:author="Claire-Helene Demarty" w:date="2024-06-10T08:44:00Z"/>
          <w:rFonts w:ascii="Courier" w:hAnsi="Courier" w:cs="Lucida Sans Typewriter"/>
          <w:sz w:val="18"/>
          <w:szCs w:val="18"/>
        </w:rPr>
        <w:pPrChange w:id="1571" w:author="Ahmed Hamza [2]" w:date="2024-06-13T15:02:00Z">
          <w:pPr>
            <w:shd w:val="clear" w:color="auto" w:fill="D9D9D9" w:themeFill="background1" w:themeFillShade="D9"/>
            <w:adjustRightInd w:val="0"/>
            <w:spacing w:after="0"/>
          </w:pPr>
        </w:pPrChange>
      </w:pPr>
      <w:ins w:id="1572" w:author="Ahmed Hamza [2]" w:date="2024-06-13T15:04:00Z">
        <w:r>
          <w:rPr>
            <w:rFonts w:ascii="Courier New" w:eastAsia="MS Mincho" w:hAnsi="Courier New" w:cs="Courier New"/>
            <w:sz w:val="18"/>
            <w:szCs w:val="18"/>
          </w:rPr>
          <w:t xml:space="preserve">      </w:t>
        </w:r>
      </w:ins>
      <w:ins w:id="1573" w:author="Claire-Helene Demarty" w:date="2024-06-10T08:44:00Z">
        <w:del w:id="1574"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ins>
    </w:p>
    <w:p w14:paraId="0AACF42A" w14:textId="2B096348"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75" w:author="Claire-Helene Demarty" w:date="2024-06-10T08:44:00Z"/>
          <w:rFonts w:ascii="Courier" w:hAnsi="Courier" w:cs="Lucida Sans Typewriter"/>
          <w:sz w:val="18"/>
          <w:szCs w:val="18"/>
        </w:rPr>
        <w:pPrChange w:id="1576" w:author="Ahmed Hamza [2]" w:date="2024-06-13T15:02:00Z">
          <w:pPr>
            <w:shd w:val="clear" w:color="auto" w:fill="D9D9D9" w:themeFill="background1" w:themeFillShade="D9"/>
            <w:adjustRightInd w:val="0"/>
            <w:spacing w:after="0"/>
          </w:pPr>
        </w:pPrChange>
      </w:pPr>
      <w:ins w:id="1577" w:author="Ahmed Hamza [2]" w:date="2024-06-13T15:04:00Z">
        <w:r>
          <w:rPr>
            <w:rFonts w:ascii="Courier New" w:eastAsia="MS Mincho" w:hAnsi="Courier New" w:cs="Courier New"/>
            <w:sz w:val="18"/>
            <w:szCs w:val="18"/>
          </w:rPr>
          <w:t xml:space="preserve">      </w:t>
        </w:r>
      </w:ins>
      <w:ins w:id="1578" w:author="Ahmed Hamza [2]" w:date="2024-06-13T15:05:00Z">
        <w:r>
          <w:rPr>
            <w:rFonts w:ascii="Courier New" w:eastAsia="MS Mincho" w:hAnsi="Courier New" w:cs="Courier New"/>
            <w:sz w:val="18"/>
            <w:szCs w:val="18"/>
          </w:rPr>
          <w:t xml:space="preserve">  </w:t>
        </w:r>
      </w:ins>
      <w:ins w:id="1579" w:author="Claire-Helene Demarty" w:date="2024-06-10T08:44:00Z">
        <w:del w:id="1580" w:author="Ahmed Hamza [2]" w:date="2024-06-13T15:04: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281FA67B" w14:textId="1CC84A07"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81" w:author="Claire-Helene Demarty" w:date="2024-06-10T08:44:00Z"/>
          <w:rFonts w:ascii="Courier" w:hAnsi="Courier" w:cs="Lucida Sans Typewriter"/>
          <w:sz w:val="18"/>
          <w:szCs w:val="18"/>
        </w:rPr>
        <w:pPrChange w:id="1582" w:author="Ahmed Hamza [2]" w:date="2024-06-13T15:02:00Z">
          <w:pPr>
            <w:shd w:val="clear" w:color="auto" w:fill="D9D9D9" w:themeFill="background1" w:themeFillShade="D9"/>
            <w:adjustRightInd w:val="0"/>
            <w:spacing w:after="0"/>
          </w:pPr>
        </w:pPrChange>
      </w:pPr>
      <w:ins w:id="1583" w:author="Ahmed Hamza [2]" w:date="2024-06-13T15:05:00Z">
        <w:r>
          <w:rPr>
            <w:rFonts w:ascii="Courier New" w:eastAsia="MS Mincho" w:hAnsi="Courier New" w:cs="Courier New"/>
            <w:sz w:val="18"/>
            <w:szCs w:val="18"/>
          </w:rPr>
          <w:t xml:space="preserve">          </w:t>
        </w:r>
      </w:ins>
      <w:ins w:id="1584" w:author="Claire-Helene Demarty" w:date="2024-06-10T08:44:00Z">
        <w:del w:id="1585"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61429180" w14:textId="22668129"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86" w:author="Claire-Helene Demarty" w:date="2024-06-10T08:44:00Z"/>
          <w:rFonts w:ascii="Courier" w:hAnsi="Courier" w:cs="Lucida Sans Typewriter"/>
          <w:sz w:val="18"/>
          <w:szCs w:val="18"/>
        </w:rPr>
        <w:pPrChange w:id="1587" w:author="Ahmed Hamza [2]" w:date="2024-06-13T15:02:00Z">
          <w:pPr>
            <w:shd w:val="clear" w:color="auto" w:fill="D9D9D9" w:themeFill="background1" w:themeFillShade="D9"/>
            <w:adjustRightInd w:val="0"/>
            <w:spacing w:after="0"/>
          </w:pPr>
        </w:pPrChange>
      </w:pPr>
      <w:ins w:id="1588" w:author="Ahmed Hamza [2]" w:date="2024-06-13T15:05:00Z">
        <w:r>
          <w:rPr>
            <w:rFonts w:ascii="Courier New" w:eastAsia="MS Mincho" w:hAnsi="Courier New" w:cs="Courier New"/>
            <w:sz w:val="18"/>
            <w:szCs w:val="18"/>
          </w:rPr>
          <w:t xml:space="preserve">        </w:t>
        </w:r>
      </w:ins>
      <w:ins w:id="1589" w:author="Claire-Helene Demarty" w:date="2024-06-10T08:44:00Z">
        <w:del w:id="1590"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51D4CD04" w14:textId="3D79D9E0"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91" w:author="Claire-Helene Demarty" w:date="2024-06-10T08:44:00Z"/>
          <w:rFonts w:ascii="Courier" w:hAnsi="Courier" w:cs="Lucida Sans Typewriter"/>
          <w:sz w:val="18"/>
          <w:szCs w:val="18"/>
        </w:rPr>
        <w:pPrChange w:id="1592" w:author="Ahmed Hamza [2]" w:date="2024-06-13T15:02:00Z">
          <w:pPr>
            <w:shd w:val="clear" w:color="auto" w:fill="D9D9D9" w:themeFill="background1" w:themeFillShade="D9"/>
            <w:adjustRightInd w:val="0"/>
            <w:spacing w:after="0"/>
          </w:pPr>
        </w:pPrChange>
      </w:pPr>
      <w:ins w:id="1593" w:author="Ahmed Hamza [2]" w:date="2024-06-13T15:05:00Z">
        <w:r>
          <w:rPr>
            <w:rFonts w:ascii="Courier New" w:eastAsia="MS Mincho" w:hAnsi="Courier New" w:cs="Courier New"/>
            <w:sz w:val="18"/>
            <w:szCs w:val="18"/>
          </w:rPr>
          <w:t xml:space="preserve">      </w:t>
        </w:r>
      </w:ins>
      <w:ins w:id="1594" w:author="Claire-Helene Demarty" w:date="2024-06-10T08:44:00Z">
        <w:del w:id="1595"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6BC9F368"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596" w:author="Claire-Helene Demarty" w:date="2024-06-10T08:44:00Z"/>
          <w:rFonts w:ascii="Courier" w:hAnsi="Courier" w:cs="Lucida Sans Typewriter"/>
          <w:sz w:val="18"/>
          <w:szCs w:val="18"/>
        </w:rPr>
        <w:pPrChange w:id="1597" w:author="Ahmed Hamza [2]" w:date="2024-06-13T15:02:00Z">
          <w:pPr>
            <w:shd w:val="clear" w:color="auto" w:fill="D9D9D9" w:themeFill="background1" w:themeFillShade="D9"/>
            <w:adjustRightInd w:val="0"/>
            <w:spacing w:after="0"/>
          </w:pPr>
        </w:pPrChange>
      </w:pPr>
    </w:p>
    <w:p w14:paraId="3D8BDEA2" w14:textId="5984CD1D"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598" w:author="Claire-Helene Demarty" w:date="2024-06-10T08:44:00Z"/>
          <w:rFonts w:ascii="Courier" w:hAnsi="Courier" w:cs="Lucida Sans Typewriter"/>
          <w:sz w:val="18"/>
          <w:szCs w:val="18"/>
        </w:rPr>
        <w:pPrChange w:id="1599" w:author="Ahmed Hamza [2]" w:date="2024-06-13T15:02:00Z">
          <w:pPr>
            <w:shd w:val="clear" w:color="auto" w:fill="D9D9D9" w:themeFill="background1" w:themeFillShade="D9"/>
            <w:adjustRightInd w:val="0"/>
            <w:spacing w:after="0"/>
          </w:pPr>
        </w:pPrChange>
      </w:pPr>
      <w:ins w:id="1600" w:author="Ahmed Hamza [2]" w:date="2024-06-13T15:05:00Z">
        <w:r>
          <w:rPr>
            <w:rFonts w:ascii="Courier New" w:eastAsia="MS Mincho" w:hAnsi="Courier New" w:cs="Courier New"/>
            <w:sz w:val="18"/>
            <w:szCs w:val="18"/>
          </w:rPr>
          <w:t xml:space="preserve">      </w:t>
        </w:r>
      </w:ins>
      <w:ins w:id="1601" w:author="Claire-Helene Demarty" w:date="2024-06-10T08:44:00Z">
        <w:del w:id="1602"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ins>
    </w:p>
    <w:p w14:paraId="39E8BE73" w14:textId="389ACDD6"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03" w:author="Claire-Helene Demarty" w:date="2024-06-10T08:44:00Z"/>
          <w:rFonts w:ascii="Courier" w:hAnsi="Courier" w:cs="Lucida Sans Typewriter"/>
          <w:sz w:val="18"/>
          <w:szCs w:val="18"/>
        </w:rPr>
        <w:pPrChange w:id="1604" w:author="Ahmed Hamza [2]" w:date="2024-06-13T15:02:00Z">
          <w:pPr>
            <w:shd w:val="clear" w:color="auto" w:fill="D9D9D9" w:themeFill="background1" w:themeFillShade="D9"/>
            <w:adjustRightInd w:val="0"/>
            <w:spacing w:after="0"/>
          </w:pPr>
        </w:pPrChange>
      </w:pPr>
      <w:ins w:id="1605" w:author="Ahmed Hamza [2]" w:date="2024-06-13T15:05:00Z">
        <w:r>
          <w:rPr>
            <w:rFonts w:ascii="Courier New" w:eastAsia="MS Mincho" w:hAnsi="Courier New" w:cs="Courier New"/>
            <w:sz w:val="18"/>
            <w:szCs w:val="18"/>
          </w:rPr>
          <w:t xml:space="preserve">        </w:t>
        </w:r>
      </w:ins>
      <w:ins w:id="1606" w:author="Claire-Helene Demarty" w:date="2024-06-10T08:44:00Z">
        <w:del w:id="1607"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ins>
    </w:p>
    <w:p w14:paraId="30DF1433" w14:textId="50EB2850"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08" w:author="Claire-Helene Demarty" w:date="2024-06-10T08:44:00Z"/>
          <w:rFonts w:ascii="Courier" w:hAnsi="Courier" w:cs="Lucida Sans Typewriter"/>
          <w:sz w:val="18"/>
          <w:szCs w:val="18"/>
        </w:rPr>
        <w:pPrChange w:id="1609" w:author="Ahmed Hamza [2]" w:date="2024-06-13T15:02:00Z">
          <w:pPr>
            <w:shd w:val="clear" w:color="auto" w:fill="D9D9D9" w:themeFill="background1" w:themeFillShade="D9"/>
            <w:adjustRightInd w:val="0"/>
            <w:spacing w:after="0"/>
          </w:pPr>
        </w:pPrChange>
      </w:pPr>
      <w:ins w:id="1610" w:author="Ahmed Hamza [2]" w:date="2024-06-13T15:05:00Z">
        <w:r>
          <w:rPr>
            <w:rFonts w:ascii="Courier New" w:eastAsia="MS Mincho" w:hAnsi="Courier New" w:cs="Courier New"/>
            <w:sz w:val="18"/>
            <w:szCs w:val="18"/>
          </w:rPr>
          <w:t xml:space="preserve">        </w:t>
        </w:r>
      </w:ins>
      <w:ins w:id="1611" w:author="Claire-Helene Demarty" w:date="2024-06-10T08:44:00Z">
        <w:del w:id="1612"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ins>
    </w:p>
    <w:p w14:paraId="7916BADF" w14:textId="5D1329FD"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13" w:author="Claire-Helene Demarty" w:date="2024-06-10T08:44:00Z"/>
          <w:rFonts w:ascii="Courier" w:hAnsi="Courier" w:cs="Lucida Sans Typewriter"/>
          <w:sz w:val="18"/>
          <w:szCs w:val="18"/>
        </w:rPr>
        <w:pPrChange w:id="1614" w:author="Ahmed Hamza [2]" w:date="2024-06-13T15:02:00Z">
          <w:pPr>
            <w:shd w:val="clear" w:color="auto" w:fill="D9D9D9" w:themeFill="background1" w:themeFillShade="D9"/>
            <w:adjustRightInd w:val="0"/>
            <w:spacing w:after="0"/>
          </w:pPr>
        </w:pPrChange>
      </w:pPr>
      <w:ins w:id="1615" w:author="Ahmed Hamza [2]" w:date="2024-06-13T15:05:00Z">
        <w:r>
          <w:rPr>
            <w:rFonts w:ascii="Courier New" w:eastAsia="MS Mincho" w:hAnsi="Courier New" w:cs="Courier New"/>
            <w:sz w:val="18"/>
            <w:szCs w:val="18"/>
          </w:rPr>
          <w:t xml:space="preserve">          </w:t>
        </w:r>
      </w:ins>
      <w:ins w:id="1616" w:author="Claire-Helene Demarty" w:date="2024-06-10T08:44:00Z">
        <w:del w:id="1617"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ins>
    </w:p>
    <w:p w14:paraId="780BEEC0" w14:textId="799819BA"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18" w:author="Claire-Helene Demarty" w:date="2024-06-10T08:44:00Z"/>
          <w:rFonts w:ascii="Courier" w:hAnsi="Courier" w:cs="Lucida Sans Typewriter"/>
          <w:sz w:val="18"/>
          <w:szCs w:val="18"/>
        </w:rPr>
        <w:pPrChange w:id="1619" w:author="Ahmed Hamza [2]" w:date="2024-06-13T15:02:00Z">
          <w:pPr>
            <w:shd w:val="clear" w:color="auto" w:fill="D9D9D9" w:themeFill="background1" w:themeFillShade="D9"/>
            <w:adjustRightInd w:val="0"/>
            <w:spacing w:after="0"/>
          </w:pPr>
        </w:pPrChange>
      </w:pPr>
      <w:ins w:id="1620" w:author="Ahmed Hamza [2]" w:date="2024-06-13T15:05:00Z">
        <w:r>
          <w:rPr>
            <w:rFonts w:ascii="Courier New" w:eastAsia="MS Mincho" w:hAnsi="Courier New" w:cs="Courier New"/>
            <w:sz w:val="18"/>
            <w:szCs w:val="18"/>
          </w:rPr>
          <w:t xml:space="preserve">          </w:t>
        </w:r>
      </w:ins>
      <w:ins w:id="1621" w:author="Claire-Helene Demarty" w:date="2024-06-10T08:44:00Z">
        <w:del w:id="1622"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ins>
    </w:p>
    <w:p w14:paraId="7CD331C2" w14:textId="0137596C"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23" w:author="Claire-Helene Demarty" w:date="2024-06-10T08:44:00Z"/>
          <w:rFonts w:ascii="Courier" w:hAnsi="Courier" w:cs="Lucida Sans Typewriter"/>
          <w:sz w:val="18"/>
          <w:szCs w:val="18"/>
        </w:rPr>
        <w:pPrChange w:id="1624" w:author="Ahmed Hamza [2]" w:date="2024-06-13T15:02:00Z">
          <w:pPr>
            <w:shd w:val="clear" w:color="auto" w:fill="D9D9D9" w:themeFill="background1" w:themeFillShade="D9"/>
            <w:adjustRightInd w:val="0"/>
            <w:spacing w:after="0"/>
          </w:pPr>
        </w:pPrChange>
      </w:pPr>
      <w:ins w:id="1625" w:author="Ahmed Hamza [2]" w:date="2024-06-13T15:05:00Z">
        <w:r>
          <w:rPr>
            <w:rFonts w:ascii="Courier New" w:eastAsia="MS Mincho" w:hAnsi="Courier New" w:cs="Courier New"/>
            <w:sz w:val="18"/>
            <w:szCs w:val="18"/>
          </w:rPr>
          <w:t xml:space="preserve">            </w:t>
        </w:r>
      </w:ins>
      <w:ins w:id="1626" w:author="Claire-Helene Demarty" w:date="2024-06-10T08:44:00Z">
        <w:del w:id="1627"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ins>
    </w:p>
    <w:p w14:paraId="4D28E2FA" w14:textId="740E2548"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28" w:author="Claire-Helene Demarty" w:date="2024-06-10T08:44:00Z"/>
          <w:rFonts w:ascii="Courier" w:hAnsi="Courier" w:cs="Lucida Sans Typewriter"/>
          <w:sz w:val="18"/>
          <w:szCs w:val="18"/>
        </w:rPr>
        <w:pPrChange w:id="1629" w:author="Ahmed Hamza [2]" w:date="2024-06-13T15:02:00Z">
          <w:pPr>
            <w:shd w:val="clear" w:color="auto" w:fill="D9D9D9" w:themeFill="background1" w:themeFillShade="D9"/>
            <w:adjustRightInd w:val="0"/>
            <w:spacing w:after="0"/>
          </w:pPr>
        </w:pPrChange>
      </w:pPr>
      <w:ins w:id="1630" w:author="Ahmed Hamza [2]" w:date="2024-06-13T15:05:00Z">
        <w:r>
          <w:rPr>
            <w:rFonts w:ascii="Courier New" w:eastAsia="MS Mincho" w:hAnsi="Courier New" w:cs="Courier New"/>
            <w:sz w:val="18"/>
            <w:szCs w:val="18"/>
          </w:rPr>
          <w:t xml:space="preserve">            </w:t>
        </w:r>
      </w:ins>
      <w:ins w:id="1631" w:author="Claire-Helene Demarty" w:date="2024-06-10T08:44:00Z">
        <w:del w:id="1632"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ins>
    </w:p>
    <w:p w14:paraId="34986245" w14:textId="286F6DDD"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33" w:author="Claire-Helene Demarty" w:date="2024-06-10T08:44:00Z"/>
          <w:rFonts w:ascii="Courier" w:hAnsi="Courier" w:cs="Lucida Sans Typewriter"/>
          <w:sz w:val="18"/>
          <w:szCs w:val="18"/>
        </w:rPr>
        <w:pPrChange w:id="1634" w:author="Ahmed Hamza [2]" w:date="2024-06-13T15:02:00Z">
          <w:pPr>
            <w:shd w:val="clear" w:color="auto" w:fill="D9D9D9" w:themeFill="background1" w:themeFillShade="D9"/>
            <w:adjustRightInd w:val="0"/>
            <w:spacing w:after="0"/>
          </w:pPr>
        </w:pPrChange>
      </w:pPr>
      <w:ins w:id="1635" w:author="Ahmed Hamza [2]" w:date="2024-06-13T15:05:00Z">
        <w:r>
          <w:rPr>
            <w:rFonts w:ascii="Courier New" w:eastAsia="MS Mincho" w:hAnsi="Courier New" w:cs="Courier New"/>
            <w:sz w:val="18"/>
            <w:szCs w:val="18"/>
          </w:rPr>
          <w:t xml:space="preserve">          </w:t>
        </w:r>
      </w:ins>
      <w:ins w:id="1636" w:author="Claire-Helene Demarty" w:date="2024-06-10T08:44:00Z">
        <w:del w:id="1637"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ins>
    </w:p>
    <w:p w14:paraId="54FEB58D" w14:textId="53150595"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38" w:author="Claire-Helene Demarty" w:date="2024-06-10T08:44:00Z"/>
          <w:rFonts w:ascii="Courier" w:hAnsi="Courier" w:cs="Lucida Sans Typewriter"/>
          <w:sz w:val="18"/>
          <w:szCs w:val="18"/>
        </w:rPr>
        <w:pPrChange w:id="1639" w:author="Ahmed Hamza [2]" w:date="2024-06-13T15:02:00Z">
          <w:pPr>
            <w:shd w:val="clear" w:color="auto" w:fill="D9D9D9" w:themeFill="background1" w:themeFillShade="D9"/>
            <w:adjustRightInd w:val="0"/>
            <w:spacing w:after="0"/>
          </w:pPr>
        </w:pPrChange>
      </w:pPr>
      <w:ins w:id="1640" w:author="Ahmed Hamza [2]" w:date="2024-06-13T15:05:00Z">
        <w:r>
          <w:rPr>
            <w:rFonts w:ascii="Courier New" w:eastAsia="MS Mincho" w:hAnsi="Courier New" w:cs="Courier New"/>
            <w:sz w:val="18"/>
            <w:szCs w:val="18"/>
          </w:rPr>
          <w:t xml:space="preserve">        </w:t>
        </w:r>
      </w:ins>
      <w:ins w:id="1641" w:author="Claire-Helene Demarty" w:date="2024-06-10T08:44:00Z">
        <w:del w:id="1642" w:author="Ahmed Hamza [2]" w:date="2024-06-13T15:05: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4A87BCD0" w14:textId="6A278698" w:rsidR="00F34675" w:rsidRPr="00C3677B" w:rsidRDefault="00D439B4">
      <w:pPr>
        <w:pBdr>
          <w:top w:val="single" w:sz="4" w:space="1" w:color="auto"/>
          <w:left w:val="single" w:sz="4" w:space="1" w:color="auto"/>
          <w:bottom w:val="single" w:sz="4" w:space="1" w:color="auto"/>
          <w:right w:val="single" w:sz="4" w:space="1" w:color="auto"/>
        </w:pBdr>
        <w:adjustRightInd w:val="0"/>
        <w:spacing w:after="0"/>
        <w:rPr>
          <w:ins w:id="1643" w:author="Claire-Helene Demarty" w:date="2024-06-10T08:44:00Z"/>
          <w:rFonts w:ascii="Courier" w:hAnsi="Courier" w:cs="Lucida Sans Typewriter"/>
          <w:sz w:val="18"/>
          <w:szCs w:val="18"/>
        </w:rPr>
        <w:pPrChange w:id="1644" w:author="Ahmed Hamza [2]" w:date="2024-06-13T15:02:00Z">
          <w:pPr>
            <w:shd w:val="clear" w:color="auto" w:fill="D9D9D9" w:themeFill="background1" w:themeFillShade="D9"/>
            <w:adjustRightInd w:val="0"/>
            <w:spacing w:after="0"/>
          </w:pPr>
        </w:pPrChange>
      </w:pPr>
      <w:ins w:id="1645" w:author="Ahmed Hamza [2]" w:date="2024-06-13T15:06:00Z">
        <w:r>
          <w:rPr>
            <w:rFonts w:ascii="Courier New" w:eastAsia="MS Mincho" w:hAnsi="Courier New" w:cs="Courier New"/>
            <w:sz w:val="18"/>
            <w:szCs w:val="18"/>
          </w:rPr>
          <w:t xml:space="preserve">      </w:t>
        </w:r>
      </w:ins>
      <w:ins w:id="1646" w:author="Claire-Helene Demarty" w:date="2024-06-10T08:44:00Z">
        <w:del w:id="1647" w:author="Ahmed Hamza [2]" w:date="2024-06-13T15:06:00Z">
          <w:r w:rsidR="00F34675" w:rsidRPr="00C3677B" w:rsidDel="00D439B4">
            <w:rPr>
              <w:rFonts w:ascii="Courier" w:hAnsi="Courier" w:cs="Lucida Sans Typewriter"/>
              <w:sz w:val="18"/>
              <w:szCs w:val="18"/>
            </w:rPr>
            <w:tab/>
          </w:r>
          <w:r w:rsidR="00F34675" w:rsidRPr="00C3677B" w:rsidDel="00D439B4">
            <w:rPr>
              <w:rFonts w:ascii="Courier" w:hAnsi="Courier" w:cs="Lucida Sans Typewriter"/>
              <w:sz w:val="18"/>
              <w:szCs w:val="18"/>
            </w:rPr>
            <w:tab/>
          </w:r>
        </w:del>
        <w:r w:rsidR="00F34675" w:rsidRPr="00C3677B">
          <w:rPr>
            <w:rFonts w:ascii="Courier" w:hAnsi="Courier" w:cs="Lucida Sans Typewriter"/>
            <w:sz w:val="18"/>
            <w:szCs w:val="18"/>
          </w:rPr>
          <w:t>&lt;/Representation&gt;</w:t>
        </w:r>
      </w:ins>
    </w:p>
    <w:p w14:paraId="54634231"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648" w:author="Claire-Helene Demarty" w:date="2024-06-10T08:44:00Z"/>
          <w:rFonts w:ascii="Courier" w:hAnsi="Courier" w:cs="Lucida Sans Typewriter"/>
          <w:sz w:val="18"/>
          <w:szCs w:val="18"/>
        </w:rPr>
        <w:pPrChange w:id="1649" w:author="Ahmed Hamza [2]" w:date="2024-06-13T15:02:00Z">
          <w:pPr>
            <w:shd w:val="clear" w:color="auto" w:fill="D9D9D9" w:themeFill="background1" w:themeFillShade="D9"/>
            <w:adjustRightInd w:val="0"/>
            <w:spacing w:after="0"/>
          </w:pPr>
        </w:pPrChange>
      </w:pPr>
    </w:p>
    <w:p w14:paraId="7EEF2857" w14:textId="33D860AE" w:rsidR="00F34675" w:rsidRPr="00C3677B" w:rsidRDefault="00483194">
      <w:pPr>
        <w:pBdr>
          <w:top w:val="single" w:sz="4" w:space="1" w:color="auto"/>
          <w:left w:val="single" w:sz="4" w:space="1" w:color="auto"/>
          <w:bottom w:val="single" w:sz="4" w:space="1" w:color="auto"/>
          <w:right w:val="single" w:sz="4" w:space="1" w:color="auto"/>
        </w:pBdr>
        <w:adjustRightInd w:val="0"/>
        <w:spacing w:after="0"/>
        <w:rPr>
          <w:ins w:id="1650" w:author="Claire-Helene Demarty" w:date="2024-06-10T08:44:00Z"/>
          <w:rFonts w:ascii="Courier" w:hAnsi="Courier" w:cs="Lucida Sans Typewriter"/>
          <w:sz w:val="18"/>
          <w:szCs w:val="18"/>
        </w:rPr>
        <w:pPrChange w:id="1651" w:author="Ahmed Hamza [2]" w:date="2024-06-13T15:02:00Z">
          <w:pPr>
            <w:shd w:val="clear" w:color="auto" w:fill="D9D9D9" w:themeFill="background1" w:themeFillShade="D9"/>
            <w:adjustRightInd w:val="0"/>
            <w:spacing w:after="0"/>
          </w:pPr>
        </w:pPrChange>
      </w:pPr>
      <w:ins w:id="1652" w:author="Ahmed Hamza [2]" w:date="2024-06-13T15:06:00Z">
        <w:r>
          <w:rPr>
            <w:rFonts w:ascii="Courier New" w:eastAsia="MS Mincho" w:hAnsi="Courier New" w:cs="Courier New"/>
            <w:sz w:val="18"/>
            <w:szCs w:val="18"/>
          </w:rPr>
          <w:t xml:space="preserve">      </w:t>
        </w:r>
      </w:ins>
      <w:ins w:id="1653" w:author="Claire-Helene Demarty" w:date="2024-06-10T08:44:00Z">
        <w:del w:id="1654"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ins>
    </w:p>
    <w:p w14:paraId="37EB89F1" w14:textId="077DF8C5" w:rsidR="00F34675" w:rsidRPr="00C3677B" w:rsidRDefault="00483194">
      <w:pPr>
        <w:pBdr>
          <w:top w:val="single" w:sz="4" w:space="1" w:color="auto"/>
          <w:left w:val="single" w:sz="4" w:space="1" w:color="auto"/>
          <w:bottom w:val="single" w:sz="4" w:space="1" w:color="auto"/>
          <w:right w:val="single" w:sz="4" w:space="1" w:color="auto"/>
        </w:pBdr>
        <w:adjustRightInd w:val="0"/>
        <w:spacing w:after="0"/>
        <w:rPr>
          <w:ins w:id="1655" w:author="Claire-Helene Demarty" w:date="2024-06-10T08:44:00Z"/>
          <w:rFonts w:ascii="Courier" w:hAnsi="Courier" w:cs="Lucida Sans Typewriter"/>
          <w:sz w:val="18"/>
          <w:szCs w:val="18"/>
        </w:rPr>
        <w:pPrChange w:id="1656" w:author="Ahmed Hamza [2]" w:date="2024-06-13T15:02:00Z">
          <w:pPr>
            <w:shd w:val="clear" w:color="auto" w:fill="D9D9D9" w:themeFill="background1" w:themeFillShade="D9"/>
            <w:adjustRightInd w:val="0"/>
            <w:spacing w:after="0"/>
          </w:pPr>
        </w:pPrChange>
      </w:pPr>
      <w:ins w:id="1657" w:author="Ahmed Hamza [2]" w:date="2024-06-13T15:06:00Z">
        <w:r>
          <w:rPr>
            <w:rFonts w:ascii="Courier New" w:eastAsia="MS Mincho" w:hAnsi="Courier New" w:cs="Courier New"/>
            <w:sz w:val="18"/>
            <w:szCs w:val="18"/>
          </w:rPr>
          <w:t xml:space="preserve">        </w:t>
        </w:r>
      </w:ins>
      <w:ins w:id="1658" w:author="Claire-Helene Demarty" w:date="2024-06-10T08:44:00Z">
        <w:del w:id="1659"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ins>
    </w:p>
    <w:p w14:paraId="6217B199" w14:textId="73B167D5" w:rsidR="00F34675" w:rsidRPr="00C3677B" w:rsidRDefault="00483194">
      <w:pPr>
        <w:pBdr>
          <w:top w:val="single" w:sz="4" w:space="1" w:color="auto"/>
          <w:left w:val="single" w:sz="4" w:space="1" w:color="auto"/>
          <w:bottom w:val="single" w:sz="4" w:space="1" w:color="auto"/>
          <w:right w:val="single" w:sz="4" w:space="1" w:color="auto"/>
        </w:pBdr>
        <w:adjustRightInd w:val="0"/>
        <w:spacing w:after="0"/>
        <w:rPr>
          <w:ins w:id="1660" w:author="Claire-Helene Demarty" w:date="2024-06-10T08:44:00Z"/>
          <w:rFonts w:ascii="Courier" w:hAnsi="Courier" w:cs="Lucida Sans Typewriter"/>
          <w:sz w:val="18"/>
          <w:szCs w:val="18"/>
        </w:rPr>
        <w:pPrChange w:id="1661" w:author="Ahmed Hamza [2]" w:date="2024-06-13T15:02:00Z">
          <w:pPr>
            <w:shd w:val="clear" w:color="auto" w:fill="D9D9D9" w:themeFill="background1" w:themeFillShade="D9"/>
            <w:adjustRightInd w:val="0"/>
            <w:spacing w:after="0"/>
          </w:pPr>
        </w:pPrChange>
      </w:pPr>
      <w:ins w:id="1662" w:author="Ahmed Hamza [2]" w:date="2024-06-13T15:06:00Z">
        <w:r>
          <w:rPr>
            <w:rFonts w:ascii="Courier New" w:eastAsia="MS Mincho" w:hAnsi="Courier New" w:cs="Courier New"/>
            <w:sz w:val="18"/>
            <w:szCs w:val="18"/>
          </w:rPr>
          <w:t xml:space="preserve">        </w:t>
        </w:r>
      </w:ins>
      <w:ins w:id="1663" w:author="Claire-Helene Demarty" w:date="2024-06-10T08:44:00Z">
        <w:del w:id="1664"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ins>
    </w:p>
    <w:p w14:paraId="42052CA0" w14:textId="6F951DFF" w:rsidR="00F34675" w:rsidRPr="00C3677B" w:rsidRDefault="00483194">
      <w:pPr>
        <w:pBdr>
          <w:top w:val="single" w:sz="4" w:space="1" w:color="auto"/>
          <w:left w:val="single" w:sz="4" w:space="1" w:color="auto"/>
          <w:bottom w:val="single" w:sz="4" w:space="1" w:color="auto"/>
          <w:right w:val="single" w:sz="4" w:space="1" w:color="auto"/>
        </w:pBdr>
        <w:adjustRightInd w:val="0"/>
        <w:spacing w:after="0"/>
        <w:rPr>
          <w:ins w:id="1665" w:author="Claire-Helene Demarty" w:date="2024-06-10T08:44:00Z"/>
          <w:rFonts w:ascii="Courier" w:hAnsi="Courier" w:cs="Lucida Sans Typewriter"/>
          <w:sz w:val="18"/>
          <w:szCs w:val="18"/>
        </w:rPr>
        <w:pPrChange w:id="1666" w:author="Ahmed Hamza [2]" w:date="2024-06-13T15:02:00Z">
          <w:pPr>
            <w:shd w:val="clear" w:color="auto" w:fill="D9D9D9" w:themeFill="background1" w:themeFillShade="D9"/>
            <w:adjustRightInd w:val="0"/>
            <w:spacing w:after="0"/>
          </w:pPr>
        </w:pPrChange>
      </w:pPr>
      <w:ins w:id="1667" w:author="Ahmed Hamza [2]" w:date="2024-06-13T15:06:00Z">
        <w:r>
          <w:rPr>
            <w:rFonts w:ascii="Courier New" w:eastAsia="MS Mincho" w:hAnsi="Courier New" w:cs="Courier New"/>
            <w:sz w:val="18"/>
            <w:szCs w:val="18"/>
          </w:rPr>
          <w:t xml:space="preserve">          </w:t>
        </w:r>
      </w:ins>
      <w:ins w:id="1668" w:author="Claire-Helene Demarty" w:date="2024-06-10T08:44:00Z">
        <w:del w:id="1669"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:green:2023:attenuationMap"&gt;</w:t>
        </w:r>
      </w:ins>
    </w:p>
    <w:p w14:paraId="5B8DBB22" w14:textId="669E2D8F"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670" w:author="Claire-Helene Demarty" w:date="2024-06-10T08:44:00Z"/>
          <w:rFonts w:ascii="Courier" w:hAnsi="Courier" w:cs="Lucida Sans Typewriter"/>
          <w:sz w:val="18"/>
          <w:szCs w:val="18"/>
        </w:rPr>
        <w:pPrChange w:id="1671" w:author="Ahmed Hamza [2]" w:date="2024-06-13T15:02:00Z">
          <w:pPr>
            <w:shd w:val="clear" w:color="auto" w:fill="D9D9D9" w:themeFill="background1" w:themeFillShade="D9"/>
            <w:adjustRightInd w:val="0"/>
            <w:spacing w:after="0"/>
          </w:pPr>
        </w:pPrChange>
      </w:pPr>
      <w:ins w:id="1672" w:author="Ahmed Hamza [2]" w:date="2024-06-13T15:06:00Z">
        <w:r>
          <w:rPr>
            <w:rFonts w:ascii="Courier New" w:eastAsia="MS Mincho" w:hAnsi="Courier New" w:cs="Courier New"/>
            <w:sz w:val="18"/>
            <w:szCs w:val="18"/>
          </w:rPr>
          <w:t xml:space="preserve">  </w:t>
        </w:r>
      </w:ins>
      <w:ins w:id="1673" w:author="Ahmed Hamza [2]" w:date="2024-06-13T15:07:00Z">
        <w:r>
          <w:rPr>
            <w:rFonts w:ascii="Courier New" w:eastAsia="MS Mincho" w:hAnsi="Courier New" w:cs="Courier New"/>
            <w:sz w:val="18"/>
            <w:szCs w:val="18"/>
          </w:rPr>
          <w:t xml:space="preserve">        </w:t>
        </w:r>
      </w:ins>
      <w:ins w:id="1674" w:author="Claire-Helene Demarty" w:date="2024-06-10T08:44:00Z">
        <w:del w:id="1675"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 xml:space="preserve">="1" </w:t>
        </w:r>
      </w:ins>
    </w:p>
    <w:p w14:paraId="6750EC5A" w14:textId="497B2980" w:rsidR="00F34675" w:rsidRPr="00C3677B" w:rsidRDefault="00483194">
      <w:pPr>
        <w:pBdr>
          <w:top w:val="single" w:sz="4" w:space="1" w:color="auto"/>
          <w:left w:val="single" w:sz="4" w:space="1" w:color="auto"/>
          <w:bottom w:val="single" w:sz="4" w:space="1" w:color="auto"/>
          <w:right w:val="single" w:sz="4" w:space="1" w:color="auto"/>
        </w:pBdr>
        <w:adjustRightInd w:val="0"/>
        <w:spacing w:after="0"/>
        <w:rPr>
          <w:ins w:id="1676" w:author="Claire-Helene Demarty" w:date="2024-06-10T08:44:00Z"/>
          <w:rFonts w:ascii="Courier" w:hAnsi="Courier" w:cs="Lucida Sans Typewriter"/>
          <w:sz w:val="18"/>
          <w:szCs w:val="18"/>
        </w:rPr>
        <w:pPrChange w:id="1677" w:author="Ahmed Hamza [2]" w:date="2024-06-13T15:02:00Z">
          <w:pPr>
            <w:shd w:val="clear" w:color="auto" w:fill="D9D9D9" w:themeFill="background1" w:themeFillShade="D9"/>
            <w:adjustRightInd w:val="0"/>
            <w:spacing w:after="0"/>
          </w:pPr>
        </w:pPrChange>
      </w:pPr>
      <w:ins w:id="1678" w:author="Ahmed Hamza [2]" w:date="2024-06-13T15:06:00Z">
        <w:r>
          <w:rPr>
            <w:rFonts w:ascii="Courier New" w:eastAsia="MS Mincho" w:hAnsi="Courier New" w:cs="Courier New"/>
            <w:sz w:val="18"/>
            <w:szCs w:val="18"/>
          </w:rPr>
          <w:t xml:space="preserve">            </w:t>
        </w:r>
      </w:ins>
      <w:ins w:id="1679" w:author="Claire-Helene Demarty" w:date="2024-06-10T08:44:00Z">
        <w:del w:id="1680" w:author="Ahmed Hamza [2]" w:date="2024-06-13T15:06:00Z">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r w:rsidR="00F34675" w:rsidRPr="00C3677B" w:rsidDel="00483194">
            <w:rPr>
              <w:rFonts w:ascii="Courier" w:hAnsi="Courier" w:cs="Lucida Sans Typewriter"/>
              <w:sz w:val="18"/>
              <w:szCs w:val="18"/>
            </w:rPr>
            <w:tab/>
          </w:r>
        </w:del>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ins>
    </w:p>
    <w:p w14:paraId="26883334" w14:textId="3FD8A2DF"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681" w:author="Claire-Helene Demarty" w:date="2024-06-10T08:44:00Z"/>
          <w:rFonts w:ascii="Courier" w:hAnsi="Courier" w:cs="Lucida Sans Typewriter"/>
          <w:sz w:val="18"/>
          <w:szCs w:val="18"/>
        </w:rPr>
        <w:pPrChange w:id="1682" w:author="Ahmed Hamza [2]" w:date="2024-06-13T15:02:00Z">
          <w:pPr>
            <w:shd w:val="clear" w:color="auto" w:fill="D9D9D9" w:themeFill="background1" w:themeFillShade="D9"/>
            <w:adjustRightInd w:val="0"/>
            <w:spacing w:after="0"/>
          </w:pPr>
        </w:pPrChange>
      </w:pPr>
      <w:ins w:id="1683" w:author="Ahmed Hamza [2]" w:date="2024-06-13T15:07:00Z">
        <w:r>
          <w:rPr>
            <w:rFonts w:ascii="Courier New" w:eastAsia="MS Mincho" w:hAnsi="Courier New" w:cs="Courier New"/>
            <w:sz w:val="18"/>
            <w:szCs w:val="18"/>
          </w:rPr>
          <w:t xml:space="preserve">            </w:t>
        </w:r>
      </w:ins>
      <w:ins w:id="1684" w:author="Claire-Helene Demarty" w:date="2024-06-10T08:44:00Z">
        <w:del w:id="1685" w:author="Ahmed Hamza [2]" w:date="2024-06-13T15:07:00Z">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ami:ApproxModel</w:t>
        </w:r>
        <w:proofErr w:type="spellEnd"/>
        <w:proofErr w:type="gramEnd"/>
        <w:r w:rsidR="00F34675" w:rsidRPr="00C3677B">
          <w:rPr>
            <w:rFonts w:ascii="Courier" w:hAnsi="Courier" w:cs="Lucida Sans Typewriter"/>
            <w:sz w:val="18"/>
            <w:szCs w:val="18"/>
          </w:rPr>
          <w:t xml:space="preserve"> type="1” /&gt;</w:t>
        </w:r>
      </w:ins>
    </w:p>
    <w:p w14:paraId="52212B0E" w14:textId="6BE99893"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686" w:author="Claire-Helene Demarty" w:date="2024-06-10T08:44:00Z"/>
          <w:rFonts w:ascii="Courier" w:hAnsi="Courier" w:cs="Lucida Sans Typewriter"/>
          <w:sz w:val="18"/>
          <w:szCs w:val="18"/>
        </w:rPr>
        <w:pPrChange w:id="1687" w:author="Ahmed Hamza [2]" w:date="2024-06-13T15:02:00Z">
          <w:pPr>
            <w:shd w:val="clear" w:color="auto" w:fill="D9D9D9" w:themeFill="background1" w:themeFillShade="D9"/>
            <w:adjustRightInd w:val="0"/>
            <w:spacing w:after="0"/>
          </w:pPr>
        </w:pPrChange>
      </w:pPr>
      <w:ins w:id="1688" w:author="Ahmed Hamza [2]" w:date="2024-06-13T15:07:00Z">
        <w:r>
          <w:rPr>
            <w:rFonts w:ascii="Courier New" w:eastAsia="MS Mincho" w:hAnsi="Courier New" w:cs="Courier New"/>
            <w:sz w:val="18"/>
            <w:szCs w:val="18"/>
          </w:rPr>
          <w:t xml:space="preserve">          </w:t>
        </w:r>
      </w:ins>
      <w:ins w:id="1689" w:author="Claire-Helene Demarty" w:date="2024-06-10T08:44:00Z">
        <w:del w:id="1690" w:author="Ahmed Hamza [2]" w:date="2024-06-13T15:07:00Z">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ins>
    </w:p>
    <w:p w14:paraId="5D7D97C5" w14:textId="2AE1F35E"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691" w:author="Claire-Helene Demarty" w:date="2024-06-10T08:44:00Z"/>
          <w:rFonts w:ascii="Courier" w:hAnsi="Courier" w:cs="Lucida Sans Typewriter"/>
          <w:sz w:val="18"/>
          <w:szCs w:val="18"/>
        </w:rPr>
        <w:pPrChange w:id="1692" w:author="Ahmed Hamza [2]" w:date="2024-06-13T15:02:00Z">
          <w:pPr>
            <w:shd w:val="clear" w:color="auto" w:fill="D9D9D9" w:themeFill="background1" w:themeFillShade="D9"/>
            <w:adjustRightInd w:val="0"/>
            <w:spacing w:after="0"/>
          </w:pPr>
        </w:pPrChange>
      </w:pPr>
      <w:ins w:id="1693" w:author="Ahmed Hamza [2]" w:date="2024-06-13T15:07:00Z">
        <w:r>
          <w:rPr>
            <w:rFonts w:ascii="Courier New" w:eastAsia="MS Mincho" w:hAnsi="Courier New" w:cs="Courier New"/>
            <w:sz w:val="18"/>
            <w:szCs w:val="18"/>
          </w:rPr>
          <w:t xml:space="preserve">        </w:t>
        </w:r>
      </w:ins>
      <w:ins w:id="1694" w:author="Claire-Helene Demarty" w:date="2024-06-10T08:44:00Z">
        <w:del w:id="1695" w:author="Ahmed Hamza [2]" w:date="2024-06-13T15:07:00Z">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363438AF" w14:textId="3FB41DBE"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696" w:author="Claire-Helene Demarty" w:date="2024-06-10T08:44:00Z"/>
          <w:rFonts w:ascii="Courier" w:hAnsi="Courier" w:cs="Lucida Sans Typewriter"/>
          <w:sz w:val="18"/>
          <w:szCs w:val="18"/>
        </w:rPr>
        <w:pPrChange w:id="1697" w:author="Ahmed Hamza [2]" w:date="2024-06-13T15:02:00Z">
          <w:pPr>
            <w:shd w:val="clear" w:color="auto" w:fill="D9D9D9" w:themeFill="background1" w:themeFillShade="D9"/>
            <w:adjustRightInd w:val="0"/>
            <w:spacing w:after="0"/>
          </w:pPr>
        </w:pPrChange>
      </w:pPr>
      <w:ins w:id="1698" w:author="Ahmed Hamza [2]" w:date="2024-06-13T15:07:00Z">
        <w:r>
          <w:rPr>
            <w:rFonts w:ascii="Courier New" w:eastAsia="MS Mincho" w:hAnsi="Courier New" w:cs="Courier New"/>
            <w:sz w:val="18"/>
            <w:szCs w:val="18"/>
          </w:rPr>
          <w:t xml:space="preserve">      </w:t>
        </w:r>
      </w:ins>
      <w:ins w:id="1699" w:author="Claire-Helene Demarty" w:date="2024-06-10T08:44:00Z">
        <w:del w:id="1700" w:author="Ahmed Hamza [2]" w:date="2024-06-13T15:07:00Z">
          <w:r w:rsidR="00F34675" w:rsidRPr="00C3677B" w:rsidDel="003F6986">
            <w:rPr>
              <w:rFonts w:ascii="Courier" w:hAnsi="Courier" w:cs="Lucida Sans Typewriter"/>
              <w:sz w:val="18"/>
              <w:szCs w:val="18"/>
            </w:rPr>
            <w:tab/>
          </w:r>
          <w:r w:rsidR="00F34675" w:rsidRPr="00C3677B" w:rsidDel="003F6986">
            <w:rPr>
              <w:rFonts w:ascii="Courier" w:hAnsi="Courier" w:cs="Lucida Sans Typewriter"/>
              <w:sz w:val="18"/>
              <w:szCs w:val="18"/>
            </w:rPr>
            <w:tab/>
          </w:r>
        </w:del>
        <w:r w:rsidR="00F34675" w:rsidRPr="00C3677B">
          <w:rPr>
            <w:rFonts w:ascii="Courier" w:hAnsi="Courier" w:cs="Lucida Sans Typewriter"/>
            <w:sz w:val="18"/>
            <w:szCs w:val="18"/>
          </w:rPr>
          <w:t>&lt;/Representation&gt;</w:t>
        </w:r>
      </w:ins>
    </w:p>
    <w:p w14:paraId="0C6F5C6E"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701" w:author="Claire-Helene Demarty" w:date="2024-06-10T08:44:00Z"/>
          <w:rFonts w:ascii="Courier" w:hAnsi="Courier" w:cs="Lucida Sans Typewriter"/>
          <w:sz w:val="18"/>
          <w:szCs w:val="18"/>
        </w:rPr>
        <w:pPrChange w:id="1702" w:author="Ahmed Hamza [2]" w:date="2024-06-13T15:02:00Z">
          <w:pPr>
            <w:shd w:val="clear" w:color="auto" w:fill="D9D9D9" w:themeFill="background1" w:themeFillShade="D9"/>
            <w:adjustRightInd w:val="0"/>
            <w:spacing w:after="0"/>
          </w:pPr>
        </w:pPrChange>
      </w:pPr>
    </w:p>
    <w:p w14:paraId="2739AD0C" w14:textId="0124C241"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703" w:author="Claire-Helene Demarty" w:date="2024-06-10T08:44:00Z"/>
          <w:rFonts w:ascii="Courier" w:hAnsi="Courier" w:cs="Lucida Sans Typewriter"/>
          <w:sz w:val="18"/>
          <w:szCs w:val="18"/>
        </w:rPr>
        <w:pPrChange w:id="1704" w:author="Ahmed Hamza [2]" w:date="2024-06-13T15:02:00Z">
          <w:pPr>
            <w:shd w:val="clear" w:color="auto" w:fill="D9D9D9" w:themeFill="background1" w:themeFillShade="D9"/>
            <w:adjustRightInd w:val="0"/>
            <w:spacing w:after="0"/>
          </w:pPr>
        </w:pPrChange>
      </w:pPr>
      <w:ins w:id="1705" w:author="Ahmed Hamza [2]" w:date="2024-06-13T15:07:00Z">
        <w:r>
          <w:rPr>
            <w:rFonts w:ascii="Courier New" w:eastAsia="MS Mincho" w:hAnsi="Courier New" w:cs="Courier New"/>
            <w:sz w:val="18"/>
            <w:szCs w:val="18"/>
          </w:rPr>
          <w:t xml:space="preserve">    </w:t>
        </w:r>
      </w:ins>
      <w:ins w:id="1706" w:author="Claire-Helene Demarty" w:date="2024-06-10T08:44:00Z">
        <w:del w:id="1707" w:author="Ahmed Hamza [2]" w:date="2024-06-13T15:07:00Z">
          <w:r w:rsidR="00F34675" w:rsidRPr="00C3677B" w:rsidDel="003F6986">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6AB06AF7"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708" w:author="Claire-Helene Demarty" w:date="2024-06-10T08:44:00Z"/>
          <w:rFonts w:ascii="Courier" w:hAnsi="Courier" w:cs="Lucida Sans Typewriter"/>
          <w:sz w:val="18"/>
          <w:szCs w:val="18"/>
        </w:rPr>
        <w:pPrChange w:id="1709" w:author="Ahmed Hamza [2]" w:date="2024-06-13T15:02:00Z">
          <w:pPr>
            <w:shd w:val="clear" w:color="auto" w:fill="D9D9D9" w:themeFill="background1" w:themeFillShade="D9"/>
            <w:adjustRightInd w:val="0"/>
            <w:spacing w:after="0"/>
          </w:pPr>
        </w:pPrChange>
      </w:pPr>
    </w:p>
    <w:p w14:paraId="0D047C1F" w14:textId="03CFB2C2" w:rsidR="00F34675" w:rsidRPr="00C3677B" w:rsidRDefault="003F6986">
      <w:pPr>
        <w:pBdr>
          <w:top w:val="single" w:sz="4" w:space="1" w:color="auto"/>
          <w:left w:val="single" w:sz="4" w:space="1" w:color="auto"/>
          <w:bottom w:val="single" w:sz="4" w:space="1" w:color="auto"/>
          <w:right w:val="single" w:sz="4" w:space="1" w:color="auto"/>
        </w:pBdr>
        <w:adjustRightInd w:val="0"/>
        <w:spacing w:after="0"/>
        <w:rPr>
          <w:ins w:id="1710" w:author="Claire-Helene Demarty" w:date="2024-06-10T08:44:00Z"/>
          <w:rFonts w:ascii="Courier" w:hAnsi="Courier" w:cs="Lucida Sans Typewriter"/>
          <w:sz w:val="18"/>
          <w:szCs w:val="18"/>
        </w:rPr>
        <w:pPrChange w:id="1711" w:author="Ahmed Hamza [2]" w:date="2024-06-13T15:02:00Z">
          <w:pPr>
            <w:shd w:val="clear" w:color="auto" w:fill="D9D9D9" w:themeFill="background1" w:themeFillShade="D9"/>
            <w:adjustRightInd w:val="0"/>
            <w:spacing w:after="0"/>
          </w:pPr>
        </w:pPrChange>
      </w:pPr>
      <w:ins w:id="1712" w:author="Ahmed Hamza [2]" w:date="2024-06-13T15:07:00Z">
        <w:r>
          <w:rPr>
            <w:rFonts w:ascii="Courier New" w:eastAsia="MS Mincho" w:hAnsi="Courier New" w:cs="Courier New"/>
            <w:sz w:val="18"/>
            <w:szCs w:val="18"/>
          </w:rPr>
          <w:t xml:space="preserve">  </w:t>
        </w:r>
      </w:ins>
      <w:ins w:id="1713" w:author="Claire-Helene Demarty" w:date="2024-06-10T08:44:00Z">
        <w:r w:rsidR="00F34675" w:rsidRPr="00C3677B">
          <w:rPr>
            <w:rFonts w:ascii="Courier" w:hAnsi="Courier" w:cs="Lucida Sans Typewriter"/>
            <w:sz w:val="18"/>
            <w:szCs w:val="18"/>
          </w:rPr>
          <w:t>&lt;/Period&gt;</w:t>
        </w:r>
      </w:ins>
    </w:p>
    <w:p w14:paraId="001A6471" w14:textId="77777777" w:rsidR="00F34675" w:rsidRDefault="00F34675">
      <w:pPr>
        <w:pBdr>
          <w:top w:val="single" w:sz="4" w:space="1" w:color="auto"/>
          <w:left w:val="single" w:sz="4" w:space="1" w:color="auto"/>
          <w:bottom w:val="single" w:sz="4" w:space="1" w:color="auto"/>
          <w:right w:val="single" w:sz="4" w:space="1" w:color="auto"/>
        </w:pBdr>
        <w:adjustRightInd w:val="0"/>
        <w:spacing w:after="0"/>
        <w:rPr>
          <w:ins w:id="1714" w:author="Ahmed Hamza [2]" w:date="2024-06-13T14:47:00Z"/>
          <w:rFonts w:ascii="Courier" w:hAnsi="Courier" w:cs="Lucida Sans Typewriter"/>
          <w:sz w:val="18"/>
          <w:szCs w:val="18"/>
        </w:rPr>
        <w:pPrChange w:id="1715" w:author="Ahmed Hamza [2]" w:date="2024-06-13T15:02:00Z">
          <w:pPr>
            <w:shd w:val="clear" w:color="auto" w:fill="D9D9D9" w:themeFill="background1" w:themeFillShade="D9"/>
            <w:adjustRightInd w:val="0"/>
            <w:spacing w:after="0"/>
          </w:pPr>
        </w:pPrChange>
      </w:pPr>
      <w:ins w:id="1716" w:author="Claire-Helene Demarty" w:date="2024-06-10T08:44:00Z">
        <w:r w:rsidRPr="00C3677B">
          <w:rPr>
            <w:rFonts w:ascii="Courier" w:hAnsi="Courier" w:cs="Lucida Sans Typewriter"/>
            <w:sz w:val="18"/>
            <w:szCs w:val="18"/>
          </w:rPr>
          <w:t>&lt;/MPD&gt;</w:t>
        </w:r>
      </w:ins>
    </w:p>
    <w:p w14:paraId="0674C3DA" w14:textId="77777777" w:rsidR="00595C15" w:rsidRPr="00E67A35" w:rsidRDefault="00595C15">
      <w:pPr>
        <w:adjustRightInd w:val="0"/>
        <w:rPr>
          <w:ins w:id="1717" w:author="Claire-Helene Demarty" w:date="2024-06-10T08:44:00Z"/>
          <w:rPrChange w:id="1718" w:author="Ahmed Hamza [2]" w:date="2024-06-13T15:17:00Z">
            <w:rPr>
              <w:ins w:id="1719" w:author="Claire-Helene Demarty" w:date="2024-06-10T08:44:00Z"/>
              <w:rFonts w:ascii="Courier" w:hAnsi="Courier" w:cs="Lucida Sans Typewriter"/>
              <w:sz w:val="18"/>
              <w:szCs w:val="18"/>
            </w:rPr>
          </w:rPrChange>
        </w:rPr>
        <w:pPrChange w:id="1720" w:author="Ahmed Hamza [2]" w:date="2024-06-13T15:17:00Z">
          <w:pPr>
            <w:adjustRightInd w:val="0"/>
            <w:spacing w:after="0"/>
          </w:pPr>
        </w:pPrChange>
      </w:pPr>
    </w:p>
    <w:p w14:paraId="0F8BF8DA" w14:textId="56903ABB" w:rsidR="00F34675" w:rsidRPr="00C3677B" w:rsidRDefault="00F34675" w:rsidP="006349FB">
      <w:pPr>
        <w:pStyle w:val="a3"/>
        <w:keepNext w:val="0"/>
        <w:numPr>
          <w:ilvl w:val="2"/>
          <w:numId w:val="7"/>
        </w:numPr>
        <w:tabs>
          <w:tab w:val="clear" w:pos="403"/>
          <w:tab w:val="left" w:pos="640"/>
        </w:tabs>
        <w:spacing w:before="0" w:after="240" w:line="250" w:lineRule="exact"/>
        <w:rPr>
          <w:ins w:id="1721" w:author="Claire-Helene Demarty" w:date="2024-06-10T08:44:00Z"/>
        </w:rPr>
      </w:pPr>
      <w:bookmarkStart w:id="1722" w:name="_Toc171279165"/>
      <w:ins w:id="1723" w:author="Claire-Helene Demarty" w:date="2024-06-10T08:44:00Z">
        <w:r w:rsidRPr="006349FB">
          <w:t>Example 3</w:t>
        </w:r>
        <w:bookmarkEnd w:id="1722"/>
      </w:ins>
    </w:p>
    <w:p w14:paraId="34ABC275" w14:textId="5F781E9B" w:rsidR="00F34675" w:rsidRPr="003F6986" w:rsidRDefault="00F34675" w:rsidP="003F6986">
      <w:pPr>
        <w:rPr>
          <w:ins w:id="1724" w:author="Claire-Helene Demarty" w:date="2024-06-10T08:44:00Z"/>
          <w:rFonts w:eastAsia="MS Mincho"/>
          <w:szCs w:val="24"/>
        </w:rPr>
      </w:pPr>
      <w:ins w:id="1725" w:author="Claire-Helene Demarty" w:date="2024-06-10T08:44:00Z">
        <w:r w:rsidRPr="003F6986">
          <w:rPr>
            <w:rFonts w:eastAsia="MS Mincho"/>
            <w:szCs w:val="24"/>
          </w:rPr>
          <w:t xml:space="preserve">This example is </w:t>
        </w:r>
        <w:proofErr w:type="gramStart"/>
        <w:r w:rsidRPr="003F6986">
          <w:rPr>
            <w:rFonts w:eastAsia="MS Mincho"/>
            <w:szCs w:val="24"/>
          </w:rPr>
          <w:t>similar to</w:t>
        </w:r>
        <w:proofErr w:type="gramEnd"/>
        <w:r w:rsidRPr="003F6986">
          <w:rPr>
            <w:rFonts w:eastAsia="MS Mincho"/>
            <w:szCs w:val="24"/>
          </w:rPr>
          <w:t xml:space="preserve"> Example </w:t>
        </w:r>
        <w:del w:id="1726" w:author="Ahmed Hamza [2]" w:date="2024-06-13T14:46:00Z">
          <w:r w:rsidRPr="003F6986" w:rsidDel="00133765">
            <w:rPr>
              <w:rFonts w:eastAsia="MS Mincho"/>
              <w:szCs w:val="24"/>
            </w:rPr>
            <w:delText>2</w:delText>
          </w:r>
        </w:del>
      </w:ins>
      <w:ins w:id="1727" w:author="Ahmed Hamza [2]" w:date="2024-06-13T14:46:00Z">
        <w:r w:rsidR="00133765" w:rsidRPr="00133765">
          <w:rPr>
            <w:rFonts w:eastAsia="MS Mincho"/>
            <w:szCs w:val="24"/>
          </w:rPr>
          <w:t>2,</w:t>
        </w:r>
      </w:ins>
      <w:ins w:id="1728" w:author="Claire-Helene Demarty" w:date="2024-06-10T08:44:00Z">
        <w:r w:rsidRPr="003F6986">
          <w:rPr>
            <w:rFonts w:eastAsia="MS Mincho"/>
            <w:szCs w:val="24"/>
          </w:rPr>
          <w:t xml:space="preserve"> but it uses one instance of the descriptor at the Adaptation Set level containing common information for all Representations and additional </w:t>
        </w:r>
      </w:ins>
      <w:ins w:id="1729" w:author="Ahmed Hamza [2]" w:date="2024-06-13T14:47:00Z">
        <w:r w:rsidR="00447A64">
          <w:rPr>
            <w:rFonts w:eastAsia="MS Mincho"/>
            <w:szCs w:val="24"/>
          </w:rPr>
          <w:t xml:space="preserve">descriptor </w:t>
        </w:r>
      </w:ins>
      <w:ins w:id="1730" w:author="Claire-Helene Demarty" w:date="2024-06-10T08:44:00Z">
        <w:r w:rsidRPr="003F6986">
          <w:rPr>
            <w:rFonts w:eastAsia="MS Mincho"/>
            <w:szCs w:val="24"/>
          </w:rPr>
          <w:t xml:space="preserve">instances </w:t>
        </w:r>
      </w:ins>
      <w:ins w:id="1731" w:author="Ahmed Hamza [2]" w:date="2024-06-13T14:47:00Z">
        <w:r w:rsidR="00447A64" w:rsidRPr="00F4671B">
          <w:rPr>
            <w:rFonts w:eastAsia="MS Mincho"/>
            <w:szCs w:val="24"/>
          </w:rPr>
          <w:t>with representation-specific information</w:t>
        </w:r>
        <w:r w:rsidR="00447A64" w:rsidRPr="00447A64">
          <w:rPr>
            <w:rFonts w:eastAsia="MS Mincho"/>
            <w:szCs w:val="24"/>
          </w:rPr>
          <w:t xml:space="preserve"> </w:t>
        </w:r>
      </w:ins>
      <w:ins w:id="1732" w:author="Claire-Helene Demarty" w:date="2024-06-10T08:44:00Z">
        <w:r w:rsidRPr="003F6986">
          <w:rPr>
            <w:rFonts w:eastAsia="MS Mincho"/>
            <w:szCs w:val="24"/>
          </w:rPr>
          <w:t>for each Representation</w:t>
        </w:r>
        <w:del w:id="1733" w:author="Ahmed Hamza [2]" w:date="2024-06-13T14:47:00Z">
          <w:r w:rsidRPr="003F6986" w:rsidDel="00447A64">
            <w:rPr>
              <w:rFonts w:eastAsia="MS Mincho"/>
              <w:szCs w:val="24"/>
            </w:rPr>
            <w:delText xml:space="preserve"> with representation-specific information</w:delText>
          </w:r>
        </w:del>
        <w:r w:rsidRPr="003F6986">
          <w:rPr>
            <w:rFonts w:eastAsia="MS Mincho"/>
            <w:szCs w:val="24"/>
          </w:rPr>
          <w:t>.</w:t>
        </w:r>
      </w:ins>
    </w:p>
    <w:p w14:paraId="4BFAA8D9" w14:textId="77777777" w:rsidR="00F34675" w:rsidRPr="00C3677B" w:rsidRDefault="00F34675" w:rsidP="00F34675">
      <w:pPr>
        <w:adjustRightInd w:val="0"/>
        <w:rPr>
          <w:ins w:id="1734" w:author="Claire-Helene Demarty" w:date="2024-06-10T08:44:00Z"/>
          <w:rFonts w:asciiTheme="minorHAnsi" w:hAnsiTheme="minorHAnsi" w:cstheme="minorHAnsi"/>
        </w:rPr>
      </w:pPr>
    </w:p>
    <w:p w14:paraId="6A2C69B9" w14:textId="77777777" w:rsidR="00F34675" w:rsidRPr="00281EC0" w:rsidRDefault="00F34675">
      <w:pPr>
        <w:pBdr>
          <w:top w:val="single" w:sz="4" w:space="1" w:color="auto"/>
          <w:left w:val="single" w:sz="4" w:space="1" w:color="auto"/>
          <w:bottom w:val="single" w:sz="4" w:space="1" w:color="auto"/>
          <w:right w:val="single" w:sz="4" w:space="1" w:color="auto"/>
        </w:pBdr>
        <w:adjustRightInd w:val="0"/>
        <w:spacing w:after="0"/>
        <w:rPr>
          <w:ins w:id="1735" w:author="Claire-Helene Demarty" w:date="2024-06-10T08:44:00Z"/>
          <w:rFonts w:ascii="Courier" w:hAnsi="Courier" w:cs="Lucida Sans Typewriter"/>
          <w:sz w:val="18"/>
          <w:szCs w:val="18"/>
          <w:lang w:val="en-US"/>
          <w:rPrChange w:id="1736" w:author="Claire-Helene Demarty" w:date="2024-06-27T08:42:00Z">
            <w:rPr>
              <w:ins w:id="1737" w:author="Claire-Helene Demarty" w:date="2024-06-10T08:44:00Z"/>
              <w:rFonts w:ascii="Courier" w:hAnsi="Courier" w:cs="Lucida Sans Typewriter"/>
              <w:sz w:val="18"/>
              <w:szCs w:val="18"/>
              <w:lang w:val="fr-FR"/>
            </w:rPr>
          </w:rPrChange>
        </w:rPr>
        <w:pPrChange w:id="1738" w:author="Ahmed Hamza [2]" w:date="2024-06-13T15:08:00Z">
          <w:pPr>
            <w:shd w:val="clear" w:color="auto" w:fill="D9D9D9" w:themeFill="background1" w:themeFillShade="D9"/>
            <w:adjustRightInd w:val="0"/>
            <w:spacing w:after="0"/>
          </w:pPr>
        </w:pPrChange>
      </w:pPr>
      <w:ins w:id="1739" w:author="Claire-Helene Demarty" w:date="2024-06-10T08:44:00Z">
        <w:r w:rsidRPr="00281EC0">
          <w:rPr>
            <w:rFonts w:ascii="Courier" w:hAnsi="Courier" w:cs="Lucida Sans Typewriter"/>
            <w:sz w:val="18"/>
            <w:szCs w:val="18"/>
            <w:lang w:val="en-US"/>
            <w:rPrChange w:id="1740" w:author="Claire-Helene Demarty" w:date="2024-06-27T08:42:00Z">
              <w:rPr>
                <w:rFonts w:ascii="Courier" w:hAnsi="Courier" w:cs="Lucida Sans Typewriter"/>
                <w:sz w:val="18"/>
                <w:szCs w:val="18"/>
                <w:lang w:val="fr-FR"/>
              </w:rPr>
            </w:rPrChange>
          </w:rPr>
          <w:t>&lt;?xml version=”1.0” encoding</w:t>
        </w:r>
        <w:proofErr w:type="gramStart"/>
        <w:r w:rsidRPr="00281EC0">
          <w:rPr>
            <w:rFonts w:ascii="Courier" w:hAnsi="Courier" w:cs="Lucida Sans Typewriter"/>
            <w:sz w:val="18"/>
            <w:szCs w:val="18"/>
            <w:lang w:val="en-US"/>
            <w:rPrChange w:id="1741" w:author="Claire-Helene Demarty" w:date="2024-06-27T08:42:00Z">
              <w:rPr>
                <w:rFonts w:ascii="Courier" w:hAnsi="Courier" w:cs="Lucida Sans Typewriter"/>
                <w:sz w:val="18"/>
                <w:szCs w:val="18"/>
                <w:lang w:val="fr-FR"/>
              </w:rPr>
            </w:rPrChange>
          </w:rPr>
          <w:t>=”UTF</w:t>
        </w:r>
        <w:proofErr w:type="gramEnd"/>
        <w:r w:rsidRPr="00281EC0">
          <w:rPr>
            <w:rFonts w:ascii="Courier" w:hAnsi="Courier" w:cs="Lucida Sans Typewriter"/>
            <w:sz w:val="18"/>
            <w:szCs w:val="18"/>
            <w:lang w:val="en-US"/>
            <w:rPrChange w:id="1742" w:author="Claire-Helene Demarty" w:date="2024-06-27T08:42:00Z">
              <w:rPr>
                <w:rFonts w:ascii="Courier" w:hAnsi="Courier" w:cs="Lucida Sans Typewriter"/>
                <w:sz w:val="18"/>
                <w:szCs w:val="18"/>
                <w:lang w:val="fr-FR"/>
              </w:rPr>
            </w:rPrChange>
          </w:rPr>
          <w:t>-8”?&gt;</w:t>
        </w:r>
      </w:ins>
    </w:p>
    <w:p w14:paraId="44E0C8E8" w14:textId="77777777" w:rsidR="00F34675" w:rsidRPr="00281EC0" w:rsidRDefault="00F34675">
      <w:pPr>
        <w:pBdr>
          <w:top w:val="single" w:sz="4" w:space="1" w:color="auto"/>
          <w:left w:val="single" w:sz="4" w:space="1" w:color="auto"/>
          <w:bottom w:val="single" w:sz="4" w:space="1" w:color="auto"/>
          <w:right w:val="single" w:sz="4" w:space="1" w:color="auto"/>
        </w:pBdr>
        <w:adjustRightInd w:val="0"/>
        <w:spacing w:after="0"/>
        <w:rPr>
          <w:ins w:id="1743" w:author="Claire-Helene Demarty" w:date="2024-06-10T08:44:00Z"/>
          <w:rFonts w:ascii="Courier" w:hAnsi="Courier" w:cs="Lucida Sans Typewriter"/>
          <w:sz w:val="18"/>
          <w:szCs w:val="18"/>
          <w:lang w:val="en-US"/>
          <w:rPrChange w:id="1744" w:author="Claire-Helene Demarty" w:date="2024-06-27T08:42:00Z">
            <w:rPr>
              <w:ins w:id="1745" w:author="Claire-Helene Demarty" w:date="2024-06-10T08:44:00Z"/>
              <w:rFonts w:ascii="Courier" w:hAnsi="Courier" w:cs="Lucida Sans Typewriter"/>
              <w:sz w:val="18"/>
              <w:szCs w:val="18"/>
              <w:lang w:val="fr-FR"/>
            </w:rPr>
          </w:rPrChange>
        </w:rPr>
        <w:pPrChange w:id="1746" w:author="Ahmed Hamza [2]" w:date="2024-06-13T15:08:00Z">
          <w:pPr>
            <w:shd w:val="clear" w:color="auto" w:fill="D9D9D9" w:themeFill="background1" w:themeFillShade="D9"/>
            <w:adjustRightInd w:val="0"/>
            <w:spacing w:after="0"/>
          </w:pPr>
        </w:pPrChange>
      </w:pPr>
      <w:ins w:id="1747" w:author="Claire-Helene Demarty" w:date="2024-06-10T08:44:00Z">
        <w:r w:rsidRPr="00281EC0">
          <w:rPr>
            <w:rFonts w:ascii="Courier" w:hAnsi="Courier" w:cs="Lucida Sans Typewriter"/>
            <w:sz w:val="18"/>
            <w:szCs w:val="18"/>
            <w:lang w:val="en-US"/>
            <w:rPrChange w:id="1748" w:author="Claire-Helene Demarty" w:date="2024-06-27T08:42:00Z">
              <w:rPr>
                <w:rFonts w:ascii="Courier" w:hAnsi="Courier" w:cs="Lucida Sans Typewriter"/>
                <w:sz w:val="18"/>
                <w:szCs w:val="18"/>
                <w:lang w:val="fr-FR"/>
              </w:rPr>
            </w:rPrChange>
          </w:rPr>
          <w:t>&lt;MPD</w:t>
        </w:r>
      </w:ins>
    </w:p>
    <w:p w14:paraId="7E8838EE" w14:textId="0D441111" w:rsidR="00F34675" w:rsidRPr="00281EC0" w:rsidRDefault="00A82438">
      <w:pPr>
        <w:pBdr>
          <w:top w:val="single" w:sz="4" w:space="1" w:color="auto"/>
          <w:left w:val="single" w:sz="4" w:space="1" w:color="auto"/>
          <w:bottom w:val="single" w:sz="4" w:space="1" w:color="auto"/>
          <w:right w:val="single" w:sz="4" w:space="1" w:color="auto"/>
        </w:pBdr>
        <w:adjustRightInd w:val="0"/>
        <w:spacing w:after="0"/>
        <w:rPr>
          <w:ins w:id="1749" w:author="Claire-Helene Demarty" w:date="2024-06-10T08:44:00Z"/>
          <w:rFonts w:ascii="Courier" w:hAnsi="Courier" w:cs="Lucida Sans Typewriter"/>
          <w:sz w:val="18"/>
          <w:szCs w:val="18"/>
          <w:lang w:val="en-US"/>
          <w:rPrChange w:id="1750" w:author="Claire-Helene Demarty" w:date="2024-06-27T08:42:00Z">
            <w:rPr>
              <w:ins w:id="1751" w:author="Claire-Helene Demarty" w:date="2024-06-10T08:44:00Z"/>
              <w:rFonts w:ascii="Courier" w:hAnsi="Courier" w:cs="Lucida Sans Typewriter"/>
              <w:sz w:val="18"/>
              <w:szCs w:val="18"/>
              <w:lang w:val="fr-FR"/>
            </w:rPr>
          </w:rPrChange>
        </w:rPr>
        <w:pPrChange w:id="1752" w:author="Ahmed Hamza [2]" w:date="2024-06-13T15:08:00Z">
          <w:pPr>
            <w:shd w:val="clear" w:color="auto" w:fill="D9D9D9" w:themeFill="background1" w:themeFillShade="D9"/>
            <w:adjustRightInd w:val="0"/>
            <w:spacing w:after="0"/>
          </w:pPr>
        </w:pPrChange>
      </w:pPr>
      <w:ins w:id="1753" w:author="Ahmed Hamza [2]" w:date="2024-06-13T15:09:00Z">
        <w:r w:rsidRPr="00281EC0">
          <w:rPr>
            <w:rFonts w:ascii="Courier New" w:eastAsia="MS Mincho" w:hAnsi="Courier New" w:cs="Courier New"/>
            <w:sz w:val="18"/>
            <w:szCs w:val="18"/>
            <w:lang w:val="en-US"/>
            <w:rPrChange w:id="1754" w:author="Claire-Helene Demarty" w:date="2024-06-27T08:42:00Z">
              <w:rPr>
                <w:rFonts w:ascii="Courier New" w:eastAsia="MS Mincho" w:hAnsi="Courier New" w:cs="Courier New"/>
                <w:sz w:val="18"/>
                <w:szCs w:val="18"/>
              </w:rPr>
            </w:rPrChange>
          </w:rPr>
          <w:t xml:space="preserve">  </w:t>
        </w:r>
      </w:ins>
      <w:ins w:id="1755" w:author="Claire-Helene Demarty" w:date="2024-06-10T08:44:00Z">
        <w:del w:id="1756" w:author="Ahmed Hamza [2]" w:date="2024-06-13T15:09:00Z">
          <w:r w:rsidR="00F34675" w:rsidRPr="00281EC0" w:rsidDel="00A82438">
            <w:rPr>
              <w:rFonts w:ascii="Courier" w:hAnsi="Courier" w:cs="Lucida Sans Typewriter"/>
              <w:sz w:val="18"/>
              <w:szCs w:val="18"/>
              <w:lang w:val="en-US"/>
              <w:rPrChange w:id="1757" w:author="Claire-Helene Demarty" w:date="2024-06-27T08:42:00Z">
                <w:rPr>
                  <w:rFonts w:ascii="Courier" w:hAnsi="Courier" w:cs="Lucida Sans Typewriter"/>
                  <w:sz w:val="18"/>
                  <w:szCs w:val="18"/>
                  <w:lang w:val="fr-FR"/>
                </w:rPr>
              </w:rPrChange>
            </w:rPr>
            <w:tab/>
          </w:r>
        </w:del>
        <w:proofErr w:type="spellStart"/>
        <w:proofErr w:type="gramStart"/>
        <w:r w:rsidR="00F34675" w:rsidRPr="00281EC0">
          <w:rPr>
            <w:rFonts w:ascii="Courier" w:hAnsi="Courier" w:cs="Lucida Sans Typewriter"/>
            <w:sz w:val="18"/>
            <w:szCs w:val="18"/>
            <w:lang w:val="en-US"/>
            <w:rPrChange w:id="1758" w:author="Claire-Helene Demarty" w:date="2024-06-27T08:42:00Z">
              <w:rPr>
                <w:rFonts w:ascii="Courier" w:hAnsi="Courier" w:cs="Lucida Sans Typewriter"/>
                <w:sz w:val="18"/>
                <w:szCs w:val="18"/>
                <w:lang w:val="fr-FR"/>
              </w:rPr>
            </w:rPrChange>
          </w:rPr>
          <w:t>xmlns:xsi</w:t>
        </w:r>
        <w:proofErr w:type="spellEnd"/>
        <w:proofErr w:type="gramEnd"/>
        <w:r w:rsidR="00F34675" w:rsidRPr="00281EC0">
          <w:rPr>
            <w:rFonts w:ascii="Courier" w:hAnsi="Courier" w:cs="Lucida Sans Typewriter"/>
            <w:sz w:val="18"/>
            <w:szCs w:val="18"/>
            <w:lang w:val="en-US"/>
            <w:rPrChange w:id="1759" w:author="Claire-Helene Demarty" w:date="2024-06-27T08:42:00Z">
              <w:rPr>
                <w:rFonts w:ascii="Courier" w:hAnsi="Courier" w:cs="Lucida Sans Typewriter"/>
                <w:sz w:val="18"/>
                <w:szCs w:val="18"/>
                <w:lang w:val="fr-FR"/>
              </w:rPr>
            </w:rPrChange>
          </w:rPr>
          <w:t>="http://www.w3.org/2001/XMLSchema-instance"</w:t>
        </w:r>
      </w:ins>
    </w:p>
    <w:p w14:paraId="4AFCFBB2" w14:textId="5C99651D"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60" w:author="Claire-Helene Demarty" w:date="2024-06-10T08:44:00Z"/>
          <w:rFonts w:ascii="Courier" w:hAnsi="Courier" w:cs="Lucida Sans Typewriter"/>
          <w:sz w:val="18"/>
          <w:szCs w:val="18"/>
        </w:rPr>
        <w:pPrChange w:id="1761" w:author="Ahmed Hamza [2]" w:date="2024-06-13T15:08:00Z">
          <w:pPr>
            <w:shd w:val="clear" w:color="auto" w:fill="D9D9D9" w:themeFill="background1" w:themeFillShade="D9"/>
            <w:adjustRightInd w:val="0"/>
            <w:spacing w:after="0"/>
          </w:pPr>
        </w:pPrChange>
      </w:pPr>
      <w:ins w:id="1762" w:author="Ahmed Hamza [2]" w:date="2024-06-13T15:09:00Z">
        <w:r>
          <w:rPr>
            <w:rFonts w:ascii="Courier New" w:eastAsia="MS Mincho" w:hAnsi="Courier New" w:cs="Courier New"/>
            <w:sz w:val="18"/>
            <w:szCs w:val="18"/>
          </w:rPr>
          <w:t xml:space="preserve">  </w:t>
        </w:r>
      </w:ins>
      <w:ins w:id="1763" w:author="Claire-Helene Demarty" w:date="2024-06-10T08:44:00Z">
        <w:del w:id="1764" w:author="Ahmed Hamza [2]" w:date="2024-06-13T15:09:00Z">
          <w:r w:rsidR="00F34675" w:rsidRPr="00281EC0" w:rsidDel="00A82438">
            <w:rPr>
              <w:rFonts w:ascii="Courier" w:hAnsi="Courier" w:cs="Lucida Sans Typewriter"/>
              <w:sz w:val="18"/>
              <w:szCs w:val="18"/>
              <w:lang w:val="en-US"/>
              <w:rPrChange w:id="1765" w:author="Claire-Helene Demarty" w:date="2024-06-27T08:42:00Z">
                <w:rPr>
                  <w:rFonts w:ascii="Courier" w:hAnsi="Courier" w:cs="Lucida Sans Typewriter"/>
                  <w:sz w:val="18"/>
                  <w:szCs w:val="18"/>
                  <w:lang w:val="fr-FR"/>
                </w:rPr>
              </w:rPrChange>
            </w:rPr>
            <w:tab/>
          </w:r>
        </w:del>
        <w:proofErr w:type="spellStart"/>
        <w:r w:rsidR="00F34675" w:rsidRPr="00C3677B">
          <w:rPr>
            <w:rFonts w:ascii="Courier" w:hAnsi="Courier" w:cs="Lucida Sans Typewriter"/>
            <w:sz w:val="18"/>
            <w:szCs w:val="18"/>
          </w:rPr>
          <w:t>xmlns</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:schema:MPD:XXXX</w:t>
        </w:r>
        <w:proofErr w:type="spellEnd"/>
        <w:r w:rsidR="00F34675" w:rsidRPr="00C3677B">
          <w:rPr>
            <w:rFonts w:ascii="Courier" w:hAnsi="Courier" w:cs="Lucida Sans Typewriter"/>
            <w:sz w:val="18"/>
            <w:szCs w:val="18"/>
          </w:rPr>
          <w:t>"</w:t>
        </w:r>
      </w:ins>
    </w:p>
    <w:p w14:paraId="6650B19B" w14:textId="556956CF"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66" w:author="Claire-Helene Demarty" w:date="2024-06-10T08:44:00Z"/>
          <w:rFonts w:ascii="Courier" w:hAnsi="Courier" w:cs="Lucida Sans Typewriter"/>
          <w:sz w:val="18"/>
          <w:szCs w:val="18"/>
        </w:rPr>
        <w:pPrChange w:id="1767" w:author="Ahmed Hamza [2]" w:date="2024-06-13T15:08:00Z">
          <w:pPr>
            <w:shd w:val="clear" w:color="auto" w:fill="D9D9D9" w:themeFill="background1" w:themeFillShade="D9"/>
            <w:adjustRightInd w:val="0"/>
            <w:spacing w:after="0"/>
          </w:pPr>
        </w:pPrChange>
      </w:pPr>
      <w:ins w:id="1768" w:author="Ahmed Hamza [2]" w:date="2024-06-13T15:09:00Z">
        <w:r>
          <w:rPr>
            <w:rFonts w:ascii="Courier New" w:eastAsia="MS Mincho" w:hAnsi="Courier New" w:cs="Courier New"/>
            <w:sz w:val="18"/>
            <w:szCs w:val="18"/>
          </w:rPr>
          <w:t xml:space="preserve">  </w:t>
        </w:r>
      </w:ins>
      <w:ins w:id="1769" w:author="Claire-Helene Demarty" w:date="2024-06-10T08:44:00Z">
        <w:del w:id="1770" w:author="Ahmed Hamza [2]" w:date="2024-06-13T15:09:00Z">
          <w:r w:rsidR="00F34675" w:rsidRPr="00C3677B" w:rsidDel="00A82438">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xmlns:green</w:t>
        </w:r>
        <w:proofErr w:type="spellEnd"/>
        <w:proofErr w:type="gramEnd"/>
        <w:r w:rsidR="00F34675" w:rsidRPr="00C3677B">
          <w:rPr>
            <w:rFonts w:ascii="Courier" w:hAnsi="Courier" w:cs="Lucida Sans Typewriter"/>
            <w:sz w:val="18"/>
            <w:szCs w:val="18"/>
          </w:rPr>
          <w:t>="urn:mpeg:mpegI:green:2023"</w:t>
        </w:r>
      </w:ins>
    </w:p>
    <w:p w14:paraId="40BA6E43" w14:textId="054CFE5F"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71" w:author="Claire-Helene Demarty" w:date="2024-06-10T08:44:00Z"/>
          <w:rFonts w:ascii="Courier" w:hAnsi="Courier" w:cs="Lucida Sans Typewriter"/>
          <w:sz w:val="18"/>
          <w:szCs w:val="18"/>
        </w:rPr>
        <w:pPrChange w:id="1772" w:author="Ahmed Hamza [2]" w:date="2024-06-13T15:08:00Z">
          <w:pPr>
            <w:shd w:val="clear" w:color="auto" w:fill="D9D9D9" w:themeFill="background1" w:themeFillShade="D9"/>
            <w:adjustRightInd w:val="0"/>
            <w:spacing w:after="0"/>
          </w:pPr>
        </w:pPrChange>
      </w:pPr>
      <w:ins w:id="1773" w:author="Ahmed Hamza [2]" w:date="2024-06-13T15:09:00Z">
        <w:r>
          <w:rPr>
            <w:rFonts w:ascii="Courier New" w:eastAsia="MS Mincho" w:hAnsi="Courier New" w:cs="Courier New"/>
            <w:sz w:val="18"/>
            <w:szCs w:val="18"/>
          </w:rPr>
          <w:t xml:space="preserve">  </w:t>
        </w:r>
      </w:ins>
      <w:ins w:id="1774" w:author="Claire-Helene Demarty" w:date="2024-06-10T08:44:00Z">
        <w:del w:id="1775" w:author="Ahmed Hamza [2]" w:date="2024-06-13T15:09:00Z">
          <w:r w:rsidR="00F34675" w:rsidRPr="00C3677B" w:rsidDel="00A82438">
            <w:rPr>
              <w:rFonts w:ascii="Courier" w:hAnsi="Courier" w:cs="Lucida Sans Typewriter"/>
              <w:sz w:val="18"/>
              <w:szCs w:val="18"/>
            </w:rPr>
            <w:tab/>
          </w:r>
        </w:del>
        <w:proofErr w:type="spellStart"/>
        <w:proofErr w:type="gramStart"/>
        <w:r w:rsidR="00F34675" w:rsidRPr="00C3677B">
          <w:rPr>
            <w:rFonts w:ascii="Courier" w:hAnsi="Courier" w:cs="Lucida Sans Typewriter"/>
            <w:sz w:val="18"/>
            <w:szCs w:val="18"/>
          </w:rPr>
          <w:t>xsi:schemaLocation</w:t>
        </w:r>
        <w:proofErr w:type="spellEnd"/>
        <w:proofErr w:type="gram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urn:mpeg:DASH:schema:MPD:xxxx</w:t>
        </w:r>
        <w:proofErr w:type="spellEnd"/>
        <w:r w:rsidR="00F34675" w:rsidRPr="00C3677B">
          <w:rPr>
            <w:rFonts w:ascii="Courier" w:hAnsi="Courier" w:cs="Lucida Sans Typewriter"/>
            <w:sz w:val="18"/>
            <w:szCs w:val="18"/>
          </w:rPr>
          <w:t>"</w:t>
        </w:r>
      </w:ins>
    </w:p>
    <w:p w14:paraId="4B24C9D8" w14:textId="5C9B42D2"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76" w:author="Claire-Helene Demarty" w:date="2024-06-10T08:44:00Z"/>
          <w:rFonts w:ascii="Courier" w:hAnsi="Courier" w:cs="Lucida Sans Typewriter"/>
          <w:sz w:val="18"/>
          <w:szCs w:val="18"/>
        </w:rPr>
        <w:pPrChange w:id="1777" w:author="Ahmed Hamza [2]" w:date="2024-06-13T15:08:00Z">
          <w:pPr>
            <w:shd w:val="clear" w:color="auto" w:fill="D9D9D9" w:themeFill="background1" w:themeFillShade="D9"/>
            <w:adjustRightInd w:val="0"/>
            <w:spacing w:after="0"/>
          </w:pPr>
        </w:pPrChange>
      </w:pPr>
      <w:ins w:id="1778" w:author="Ahmed Hamza [2]" w:date="2024-06-13T15:09:00Z">
        <w:r>
          <w:rPr>
            <w:rFonts w:ascii="Courier New" w:eastAsia="MS Mincho" w:hAnsi="Courier New" w:cs="Courier New"/>
            <w:sz w:val="18"/>
            <w:szCs w:val="18"/>
          </w:rPr>
          <w:t xml:space="preserve">  </w:t>
        </w:r>
      </w:ins>
      <w:ins w:id="1779" w:author="Claire-Helene Demarty" w:date="2024-06-10T08:44:00Z">
        <w:del w:id="1780" w:author="Ahmed Hamza [2]" w:date="2024-06-13T15:09:00Z">
          <w:r w:rsidR="00F34675" w:rsidRPr="00C3677B" w:rsidDel="00A82438">
            <w:rPr>
              <w:rFonts w:ascii="Courier" w:hAnsi="Courier" w:cs="Lucida Sans Typewriter"/>
              <w:sz w:val="18"/>
              <w:szCs w:val="18"/>
            </w:rPr>
            <w:tab/>
          </w:r>
        </w:del>
        <w:r w:rsidR="00F34675" w:rsidRPr="00C3677B">
          <w:rPr>
            <w:rFonts w:ascii="Courier" w:hAnsi="Courier" w:cs="Lucida Sans Typewriter"/>
            <w:sz w:val="18"/>
            <w:szCs w:val="18"/>
          </w:rPr>
          <w:t>type="dynamic"</w:t>
        </w:r>
      </w:ins>
    </w:p>
    <w:p w14:paraId="5D604493" w14:textId="75E9F3E2"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81" w:author="Claire-Helene Demarty" w:date="2024-06-10T08:44:00Z"/>
          <w:rFonts w:ascii="Courier" w:hAnsi="Courier" w:cs="Lucida Sans Typewriter"/>
          <w:sz w:val="18"/>
          <w:szCs w:val="18"/>
        </w:rPr>
        <w:pPrChange w:id="1782" w:author="Ahmed Hamza [2]" w:date="2024-06-13T15:08:00Z">
          <w:pPr>
            <w:shd w:val="clear" w:color="auto" w:fill="D9D9D9" w:themeFill="background1" w:themeFillShade="D9"/>
            <w:adjustRightInd w:val="0"/>
            <w:spacing w:after="0"/>
          </w:pPr>
        </w:pPrChange>
      </w:pPr>
      <w:ins w:id="1783" w:author="Ahmed Hamza [2]" w:date="2024-06-13T15:09:00Z">
        <w:r>
          <w:rPr>
            <w:rFonts w:ascii="Courier New" w:eastAsia="MS Mincho" w:hAnsi="Courier New" w:cs="Courier New"/>
            <w:sz w:val="18"/>
            <w:szCs w:val="18"/>
          </w:rPr>
          <w:t xml:space="preserve">  </w:t>
        </w:r>
      </w:ins>
      <w:ins w:id="1784" w:author="Claire-Helene Demarty" w:date="2024-06-10T08:44:00Z">
        <w:del w:id="1785" w:author="Ahmed Hamza [2]" w:date="2024-06-13T15:09:00Z">
          <w:r w:rsidR="00F34675" w:rsidRPr="00C3677B" w:rsidDel="00A82438">
            <w:rPr>
              <w:rFonts w:ascii="Courier" w:hAnsi="Courier" w:cs="Lucida Sans Typewriter"/>
              <w:sz w:val="18"/>
              <w:szCs w:val="18"/>
            </w:rPr>
            <w:tab/>
          </w:r>
        </w:del>
        <w:proofErr w:type="spellStart"/>
        <w:r w:rsidR="00F34675" w:rsidRPr="00C3677B">
          <w:rPr>
            <w:rFonts w:ascii="Courier" w:hAnsi="Courier" w:cs="Lucida Sans Typewriter"/>
            <w:sz w:val="18"/>
            <w:szCs w:val="18"/>
          </w:rPr>
          <w:t>minimumUpdatePeriod</w:t>
        </w:r>
        <w:proofErr w:type="spellEnd"/>
        <w:r w:rsidR="00F34675" w:rsidRPr="00C3677B">
          <w:rPr>
            <w:rFonts w:ascii="Courier" w:hAnsi="Courier" w:cs="Lucida Sans Typewriter"/>
            <w:sz w:val="18"/>
            <w:szCs w:val="18"/>
          </w:rPr>
          <w:t>="PT2S"</w:t>
        </w:r>
      </w:ins>
    </w:p>
    <w:p w14:paraId="5133A4D3" w14:textId="7C2E645F"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86" w:author="Claire-Helene Demarty" w:date="2024-06-10T08:44:00Z"/>
          <w:rFonts w:ascii="Courier" w:hAnsi="Courier" w:cs="Lucida Sans Typewriter"/>
          <w:sz w:val="18"/>
          <w:szCs w:val="18"/>
        </w:rPr>
        <w:pPrChange w:id="1787" w:author="Ahmed Hamza [2]" w:date="2024-06-13T15:08:00Z">
          <w:pPr>
            <w:shd w:val="clear" w:color="auto" w:fill="D9D9D9" w:themeFill="background1" w:themeFillShade="D9"/>
            <w:adjustRightInd w:val="0"/>
            <w:spacing w:after="0"/>
          </w:pPr>
        </w:pPrChange>
      </w:pPr>
      <w:ins w:id="1788" w:author="Ahmed Hamza [2]" w:date="2024-06-13T15:09:00Z">
        <w:r>
          <w:rPr>
            <w:rFonts w:ascii="Courier New" w:eastAsia="MS Mincho" w:hAnsi="Courier New" w:cs="Courier New"/>
            <w:sz w:val="18"/>
            <w:szCs w:val="18"/>
          </w:rPr>
          <w:t xml:space="preserve">  </w:t>
        </w:r>
      </w:ins>
      <w:ins w:id="1789" w:author="Claire-Helene Demarty" w:date="2024-06-10T08:44:00Z">
        <w:del w:id="1790" w:author="Ahmed Hamza [2]" w:date="2024-06-13T15:09:00Z">
          <w:r w:rsidR="00F34675" w:rsidRPr="00C3677B" w:rsidDel="00A82438">
            <w:rPr>
              <w:rFonts w:ascii="Courier" w:hAnsi="Courier" w:cs="Lucida Sans Typewriter"/>
              <w:sz w:val="18"/>
              <w:szCs w:val="18"/>
            </w:rPr>
            <w:tab/>
          </w:r>
        </w:del>
        <w:proofErr w:type="spellStart"/>
        <w:r w:rsidR="00F34675" w:rsidRPr="00C3677B">
          <w:rPr>
            <w:rFonts w:ascii="Courier" w:hAnsi="Courier" w:cs="Lucida Sans Typewriter"/>
            <w:sz w:val="18"/>
            <w:szCs w:val="18"/>
          </w:rPr>
          <w:t>timeShiftBufferDepth</w:t>
        </w:r>
        <w:proofErr w:type="spellEnd"/>
        <w:r w:rsidR="00F34675" w:rsidRPr="00C3677B">
          <w:rPr>
            <w:rFonts w:ascii="Courier" w:hAnsi="Courier" w:cs="Lucida Sans Typewriter"/>
            <w:sz w:val="18"/>
            <w:szCs w:val="18"/>
          </w:rPr>
          <w:t>="PT30M"</w:t>
        </w:r>
      </w:ins>
    </w:p>
    <w:p w14:paraId="4547224C" w14:textId="723271FE"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91" w:author="Claire-Helene Demarty" w:date="2024-06-10T08:44:00Z"/>
          <w:rFonts w:ascii="Courier" w:hAnsi="Courier" w:cs="Lucida Sans Typewriter"/>
          <w:sz w:val="18"/>
          <w:szCs w:val="18"/>
        </w:rPr>
        <w:pPrChange w:id="1792" w:author="Ahmed Hamza [2]" w:date="2024-06-13T15:08:00Z">
          <w:pPr>
            <w:shd w:val="clear" w:color="auto" w:fill="D9D9D9" w:themeFill="background1" w:themeFillShade="D9"/>
            <w:adjustRightInd w:val="0"/>
            <w:spacing w:after="0"/>
          </w:pPr>
        </w:pPrChange>
      </w:pPr>
      <w:ins w:id="1793" w:author="Ahmed Hamza [2]" w:date="2024-06-13T15:09:00Z">
        <w:r>
          <w:rPr>
            <w:rFonts w:ascii="Courier New" w:eastAsia="MS Mincho" w:hAnsi="Courier New" w:cs="Courier New"/>
            <w:sz w:val="18"/>
            <w:szCs w:val="18"/>
          </w:rPr>
          <w:t xml:space="preserve">  </w:t>
        </w:r>
      </w:ins>
      <w:ins w:id="1794" w:author="Claire-Helene Demarty" w:date="2024-06-10T08:44:00Z">
        <w:del w:id="1795" w:author="Ahmed Hamza [2]" w:date="2024-06-13T15:09:00Z">
          <w:r w:rsidR="00F34675" w:rsidRPr="00C3677B" w:rsidDel="00A82438">
            <w:rPr>
              <w:rFonts w:ascii="Courier" w:hAnsi="Courier" w:cs="Lucida Sans Typewriter"/>
              <w:sz w:val="18"/>
              <w:szCs w:val="18"/>
            </w:rPr>
            <w:tab/>
          </w:r>
        </w:del>
        <w:proofErr w:type="spellStart"/>
        <w:r w:rsidR="00F34675" w:rsidRPr="00C3677B">
          <w:rPr>
            <w:rFonts w:ascii="Courier" w:hAnsi="Courier" w:cs="Lucida Sans Typewriter"/>
            <w:sz w:val="18"/>
            <w:szCs w:val="18"/>
          </w:rPr>
          <w:t>availabilityStartTime</w:t>
        </w:r>
        <w:proofErr w:type="spellEnd"/>
        <w:r w:rsidR="00F34675" w:rsidRPr="00C3677B">
          <w:rPr>
            <w:rFonts w:ascii="Courier" w:hAnsi="Courier" w:cs="Lucida Sans Typewriter"/>
            <w:sz w:val="18"/>
            <w:szCs w:val="18"/>
          </w:rPr>
          <w:t>="2011-12-25T12:30:00"</w:t>
        </w:r>
      </w:ins>
    </w:p>
    <w:p w14:paraId="54FB89CF" w14:textId="445D8775"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796" w:author="Claire-Helene Demarty" w:date="2024-06-10T08:44:00Z"/>
          <w:rFonts w:ascii="Courier" w:hAnsi="Courier" w:cs="Lucida Sans Typewriter"/>
          <w:sz w:val="18"/>
          <w:szCs w:val="18"/>
        </w:rPr>
        <w:pPrChange w:id="1797" w:author="Ahmed Hamza [2]" w:date="2024-06-13T15:08:00Z">
          <w:pPr>
            <w:shd w:val="clear" w:color="auto" w:fill="D9D9D9" w:themeFill="background1" w:themeFillShade="D9"/>
            <w:adjustRightInd w:val="0"/>
            <w:spacing w:after="0"/>
          </w:pPr>
        </w:pPrChange>
      </w:pPr>
      <w:ins w:id="1798" w:author="Ahmed Hamza [2]" w:date="2024-06-13T15:09:00Z">
        <w:r>
          <w:rPr>
            <w:rFonts w:ascii="Courier New" w:eastAsia="MS Mincho" w:hAnsi="Courier New" w:cs="Courier New"/>
            <w:sz w:val="18"/>
            <w:szCs w:val="18"/>
          </w:rPr>
          <w:t xml:space="preserve">  </w:t>
        </w:r>
      </w:ins>
      <w:ins w:id="1799" w:author="Claire-Helene Demarty" w:date="2024-06-10T08:44:00Z">
        <w:del w:id="1800" w:author="Ahmed Hamza [2]" w:date="2024-06-13T15:09:00Z">
          <w:r w:rsidR="00F34675" w:rsidRPr="00C3677B" w:rsidDel="00A82438">
            <w:rPr>
              <w:rFonts w:ascii="Courier" w:hAnsi="Courier" w:cs="Lucida Sans Typewriter"/>
              <w:sz w:val="18"/>
              <w:szCs w:val="18"/>
            </w:rPr>
            <w:tab/>
          </w:r>
        </w:del>
        <w:proofErr w:type="spellStart"/>
        <w:r w:rsidR="00F34675" w:rsidRPr="00C3677B">
          <w:rPr>
            <w:rFonts w:ascii="Courier" w:hAnsi="Courier" w:cs="Lucida Sans Typewriter"/>
            <w:sz w:val="18"/>
            <w:szCs w:val="18"/>
          </w:rPr>
          <w:t>minBufferTime</w:t>
        </w:r>
        <w:proofErr w:type="spellEnd"/>
        <w:r w:rsidR="00F34675" w:rsidRPr="00C3677B">
          <w:rPr>
            <w:rFonts w:ascii="Courier" w:hAnsi="Courier" w:cs="Lucida Sans Typewriter"/>
            <w:sz w:val="18"/>
            <w:szCs w:val="18"/>
          </w:rPr>
          <w:t>="PT4S"</w:t>
        </w:r>
      </w:ins>
    </w:p>
    <w:p w14:paraId="50E2BFFC" w14:textId="1203A0DA"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01" w:author="Claire-Helene Demarty" w:date="2024-06-10T08:44:00Z"/>
          <w:rFonts w:ascii="Courier" w:hAnsi="Courier" w:cs="Lucida Sans Typewriter"/>
          <w:sz w:val="18"/>
          <w:szCs w:val="18"/>
        </w:rPr>
        <w:pPrChange w:id="1802" w:author="Ahmed Hamza [2]" w:date="2024-06-13T15:08:00Z">
          <w:pPr>
            <w:shd w:val="clear" w:color="auto" w:fill="D9D9D9" w:themeFill="background1" w:themeFillShade="D9"/>
            <w:adjustRightInd w:val="0"/>
            <w:spacing w:after="0"/>
          </w:pPr>
        </w:pPrChange>
      </w:pPr>
      <w:ins w:id="1803" w:author="Ahmed Hamza [2]" w:date="2024-06-13T15:09:00Z">
        <w:r>
          <w:rPr>
            <w:rFonts w:ascii="Courier New" w:eastAsia="MS Mincho" w:hAnsi="Courier New" w:cs="Courier New"/>
            <w:sz w:val="18"/>
            <w:szCs w:val="18"/>
          </w:rPr>
          <w:t xml:space="preserve">  </w:t>
        </w:r>
      </w:ins>
      <w:ins w:id="1804" w:author="Claire-Helene Demarty" w:date="2024-06-10T08:44:00Z">
        <w:del w:id="1805" w:author="Ahmed Hamza [2]" w:date="2024-06-13T15:09:00Z">
          <w:r w:rsidR="00F34675" w:rsidRPr="00C3677B" w:rsidDel="00A82438">
            <w:rPr>
              <w:rFonts w:ascii="Courier" w:hAnsi="Courier" w:cs="Lucida Sans Typewriter"/>
              <w:sz w:val="18"/>
              <w:szCs w:val="18"/>
            </w:rPr>
            <w:tab/>
          </w:r>
        </w:del>
        <w:r w:rsidR="00F34675" w:rsidRPr="00C3677B">
          <w:rPr>
            <w:rFonts w:ascii="Courier" w:hAnsi="Courier" w:cs="Lucida Sans Typewriter"/>
            <w:sz w:val="18"/>
            <w:szCs w:val="18"/>
          </w:rPr>
          <w:t>profiles="urn:</w:t>
        </w:r>
        <w:proofErr w:type="gramStart"/>
        <w:r w:rsidR="00F34675" w:rsidRPr="00C3677B">
          <w:rPr>
            <w:rFonts w:ascii="Courier" w:hAnsi="Courier" w:cs="Lucida Sans Typewriter"/>
            <w:sz w:val="18"/>
            <w:szCs w:val="18"/>
          </w:rPr>
          <w:t>mpeg:dash</w:t>
        </w:r>
        <w:proofErr w:type="gramEnd"/>
        <w:r w:rsidR="00F34675" w:rsidRPr="00C3677B">
          <w:rPr>
            <w:rFonts w:ascii="Courier" w:hAnsi="Courier" w:cs="Lucida Sans Typewriter"/>
            <w:sz w:val="18"/>
            <w:szCs w:val="18"/>
          </w:rPr>
          <w:t>:profile:isoff-live:2011"&gt;</w:t>
        </w:r>
      </w:ins>
    </w:p>
    <w:p w14:paraId="25EC1511"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806" w:author="Claire-Helene Demarty" w:date="2024-06-10T08:44:00Z"/>
          <w:rFonts w:ascii="Courier" w:hAnsi="Courier" w:cs="Lucida Sans Typewriter"/>
          <w:sz w:val="18"/>
          <w:szCs w:val="18"/>
        </w:rPr>
        <w:pPrChange w:id="1807" w:author="Ahmed Hamza [2]" w:date="2024-06-13T15:08:00Z">
          <w:pPr>
            <w:shd w:val="clear" w:color="auto" w:fill="D9D9D9" w:themeFill="background1" w:themeFillShade="D9"/>
            <w:adjustRightInd w:val="0"/>
            <w:spacing w:after="0"/>
          </w:pPr>
        </w:pPrChange>
      </w:pPr>
    </w:p>
    <w:p w14:paraId="6CF103F1" w14:textId="6C85ABE3"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08" w:author="Claire-Helene Demarty" w:date="2024-06-10T08:44:00Z"/>
          <w:rFonts w:ascii="Courier New" w:hAnsi="Courier New" w:cs="Courier New"/>
          <w:sz w:val="18"/>
          <w:szCs w:val="18"/>
        </w:rPr>
        <w:pPrChange w:id="1809" w:author="Ahmed Hamza [2]" w:date="2024-06-13T15:08:00Z">
          <w:pPr>
            <w:shd w:val="clear" w:color="auto" w:fill="D9D9D9" w:themeFill="background1" w:themeFillShade="D9"/>
            <w:adjustRightInd w:val="0"/>
            <w:spacing w:after="0"/>
          </w:pPr>
        </w:pPrChange>
      </w:pPr>
      <w:ins w:id="1810" w:author="Ahmed Hamza [2]" w:date="2024-06-13T15:09:00Z">
        <w:r>
          <w:rPr>
            <w:rFonts w:ascii="Courier New" w:eastAsia="MS Mincho" w:hAnsi="Courier New" w:cs="Courier New"/>
            <w:sz w:val="18"/>
            <w:szCs w:val="18"/>
          </w:rPr>
          <w:t xml:space="preserve">  </w:t>
        </w:r>
      </w:ins>
      <w:ins w:id="1811" w:author="Claire-Helene Demarty" w:date="2024-06-10T08:44:00Z">
        <w:r w:rsidR="00F34675" w:rsidRPr="00C3677B">
          <w:rPr>
            <w:rFonts w:ascii="Courier" w:hAnsi="Courier" w:cs="Lucida Sans Typewriter"/>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&gt;http://cdn1.example.com/&lt;/BaseURL&gt;</w:t>
        </w:r>
      </w:ins>
    </w:p>
    <w:p w14:paraId="75311B6D" w14:textId="3410AE31"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12" w:author="Claire-Helene Demarty" w:date="2024-06-10T08:44:00Z"/>
          <w:rFonts w:ascii="Courier" w:hAnsi="Courier" w:cs="Lucida Sans Typewriter"/>
          <w:sz w:val="18"/>
          <w:szCs w:val="18"/>
        </w:rPr>
        <w:pPrChange w:id="1813" w:author="Ahmed Hamza [2]" w:date="2024-06-13T15:08:00Z">
          <w:pPr>
            <w:shd w:val="clear" w:color="auto" w:fill="D9D9D9" w:themeFill="background1" w:themeFillShade="D9"/>
            <w:adjustRightInd w:val="0"/>
            <w:spacing w:after="0"/>
          </w:pPr>
        </w:pPrChange>
      </w:pPr>
      <w:ins w:id="1814" w:author="Ahmed Hamza [2]" w:date="2024-06-13T15:09:00Z">
        <w:r>
          <w:rPr>
            <w:rFonts w:ascii="Courier New" w:eastAsia="MS Mincho" w:hAnsi="Courier New" w:cs="Courier New"/>
            <w:sz w:val="18"/>
            <w:szCs w:val="18"/>
          </w:rPr>
          <w:t xml:space="preserve">  </w:t>
        </w:r>
      </w:ins>
      <w:ins w:id="1815" w:author="Claire-Helene Demarty" w:date="2024-06-10T08:44:00Z">
        <w:r w:rsidR="00F34675" w:rsidRPr="00C3677B">
          <w:rPr>
            <w:rFonts w:ascii="Courier New" w:hAnsi="Courier New" w:cs="Courier New"/>
            <w:sz w:val="18"/>
            <w:szCs w:val="18"/>
          </w:rPr>
          <w:t>&lt;</w:t>
        </w:r>
        <w:proofErr w:type="spellStart"/>
        <w:r w:rsidR="00F34675" w:rsidRPr="00C3677B">
          <w:rPr>
            <w:rFonts w:ascii="Courier New" w:hAnsi="Courier New" w:cs="Courier New"/>
            <w:sz w:val="18"/>
            <w:szCs w:val="18"/>
          </w:rPr>
          <w:t>BaseURL</w:t>
        </w:r>
        <w:proofErr w:type="spellEnd"/>
        <w:r w:rsidR="00F34675" w:rsidRPr="00C3677B">
          <w:rPr>
            <w:rFonts w:ascii="Courier New" w:hAnsi="Courier New" w:cs="Courier New"/>
            <w:sz w:val="18"/>
            <w:szCs w:val="18"/>
          </w:rPr>
          <w:t>&gt;http://cdn2.example</w:t>
        </w:r>
        <w:r w:rsidR="00F34675" w:rsidRPr="00C3677B">
          <w:rPr>
            <w:rFonts w:ascii="Courier" w:hAnsi="Courier" w:cs="Lucida Sans Typewriter"/>
            <w:sz w:val="18"/>
            <w:szCs w:val="18"/>
          </w:rPr>
          <w:t>.com/&lt;/BaseURL&gt;</w:t>
        </w:r>
      </w:ins>
    </w:p>
    <w:p w14:paraId="77F60D92"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816" w:author="Claire-Helene Demarty" w:date="2024-06-10T08:44:00Z"/>
          <w:rFonts w:ascii="Courier" w:hAnsi="Courier" w:cs="Lucida Sans Typewriter"/>
          <w:sz w:val="18"/>
          <w:szCs w:val="18"/>
        </w:rPr>
        <w:pPrChange w:id="1817" w:author="Ahmed Hamza [2]" w:date="2024-06-13T15:08:00Z">
          <w:pPr>
            <w:shd w:val="clear" w:color="auto" w:fill="D9D9D9" w:themeFill="background1" w:themeFillShade="D9"/>
            <w:adjustRightInd w:val="0"/>
            <w:spacing w:after="0"/>
          </w:pPr>
        </w:pPrChange>
      </w:pPr>
    </w:p>
    <w:p w14:paraId="35738650" w14:textId="7F8B2674"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18" w:author="Claire-Helene Demarty" w:date="2024-06-10T08:44:00Z"/>
          <w:rFonts w:ascii="Courier" w:hAnsi="Courier" w:cs="Lucida Sans Typewriter"/>
          <w:sz w:val="18"/>
          <w:szCs w:val="18"/>
        </w:rPr>
        <w:pPrChange w:id="1819" w:author="Ahmed Hamza [2]" w:date="2024-06-13T15:08:00Z">
          <w:pPr>
            <w:shd w:val="clear" w:color="auto" w:fill="D9D9D9" w:themeFill="background1" w:themeFillShade="D9"/>
            <w:adjustRightInd w:val="0"/>
            <w:spacing w:after="0"/>
          </w:pPr>
        </w:pPrChange>
      </w:pPr>
      <w:ins w:id="1820" w:author="Ahmed Hamza [2]" w:date="2024-06-13T15:09:00Z">
        <w:r>
          <w:rPr>
            <w:rFonts w:ascii="Courier New" w:eastAsia="MS Mincho" w:hAnsi="Courier New" w:cs="Courier New"/>
            <w:sz w:val="18"/>
            <w:szCs w:val="18"/>
          </w:rPr>
          <w:t xml:space="preserve">  </w:t>
        </w:r>
      </w:ins>
      <w:ins w:id="1821" w:author="Claire-Helene Demarty" w:date="2024-06-10T08:44:00Z">
        <w:r w:rsidR="00F34675" w:rsidRPr="00C3677B">
          <w:rPr>
            <w:rFonts w:ascii="Courier" w:hAnsi="Courier" w:cs="Lucida Sans Typewriter"/>
            <w:sz w:val="18"/>
            <w:szCs w:val="18"/>
          </w:rPr>
          <w:t>&lt;Period&gt;</w:t>
        </w:r>
      </w:ins>
    </w:p>
    <w:p w14:paraId="2BF470AC"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822" w:author="Claire-Helene Demarty" w:date="2024-06-10T08:44:00Z"/>
          <w:rFonts w:ascii="Courier" w:hAnsi="Courier" w:cs="Lucida Sans Typewriter"/>
          <w:sz w:val="18"/>
          <w:szCs w:val="18"/>
        </w:rPr>
        <w:pPrChange w:id="1823" w:author="Ahmed Hamza [2]" w:date="2024-06-13T15:08:00Z">
          <w:pPr>
            <w:shd w:val="clear" w:color="auto" w:fill="D9D9D9" w:themeFill="background1" w:themeFillShade="D9"/>
            <w:adjustRightInd w:val="0"/>
            <w:spacing w:after="0"/>
          </w:pPr>
        </w:pPrChange>
      </w:pPr>
    </w:p>
    <w:p w14:paraId="5B934682" w14:textId="640811D7"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24" w:author="Claire-Helene Demarty" w:date="2024-06-10T08:44:00Z"/>
          <w:rFonts w:ascii="Courier" w:hAnsi="Courier" w:cs="Lucida Sans Typewriter"/>
          <w:sz w:val="18"/>
          <w:szCs w:val="18"/>
        </w:rPr>
        <w:pPrChange w:id="1825" w:author="Ahmed Hamza [2]" w:date="2024-06-13T15:08:00Z">
          <w:pPr>
            <w:shd w:val="clear" w:color="auto" w:fill="D9D9D9" w:themeFill="background1" w:themeFillShade="D9"/>
            <w:adjustRightInd w:val="0"/>
            <w:spacing w:after="0"/>
          </w:pPr>
        </w:pPrChange>
      </w:pPr>
      <w:ins w:id="1826" w:author="Ahmed Hamza [2]" w:date="2024-06-13T15:09:00Z">
        <w:r>
          <w:rPr>
            <w:rFonts w:ascii="Courier New" w:eastAsia="MS Mincho" w:hAnsi="Courier New" w:cs="Courier New"/>
            <w:sz w:val="18"/>
            <w:szCs w:val="18"/>
          </w:rPr>
          <w:t xml:space="preserve">    </w:t>
        </w:r>
      </w:ins>
      <w:ins w:id="1827" w:author="Claire-Helene Demarty" w:date="2024-06-10T08:44:00Z">
        <w:del w:id="1828" w:author="Ahmed Hamza [2]" w:date="2024-06-13T15:09:00Z">
          <w:r w:rsidR="00F34675" w:rsidRPr="00C3677B" w:rsidDel="00A82438">
            <w:rPr>
              <w:rFonts w:ascii="Courier" w:hAnsi="Courier" w:cs="Lucida Sans Typewriter"/>
              <w:sz w:val="18"/>
              <w:szCs w:val="18"/>
            </w:rPr>
            <w:tab/>
          </w:r>
        </w:del>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Video --&gt;</w:t>
        </w:r>
      </w:ins>
    </w:p>
    <w:p w14:paraId="3C04C2C4" w14:textId="6EE9CA30"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29" w:author="Claire-Helene Demarty" w:date="2024-06-10T08:44:00Z"/>
          <w:rFonts w:ascii="Courier" w:hAnsi="Courier" w:cs="Lucida Sans Typewriter"/>
          <w:sz w:val="18"/>
          <w:szCs w:val="18"/>
        </w:rPr>
        <w:pPrChange w:id="1830" w:author="Ahmed Hamza [2]" w:date="2024-06-13T15:08:00Z">
          <w:pPr>
            <w:shd w:val="clear" w:color="auto" w:fill="D9D9D9" w:themeFill="background1" w:themeFillShade="D9"/>
            <w:adjustRightInd w:val="0"/>
            <w:spacing w:after="0"/>
          </w:pPr>
        </w:pPrChange>
      </w:pPr>
      <w:ins w:id="1831" w:author="Ahmed Hamza [2]" w:date="2024-06-13T15:09:00Z">
        <w:r>
          <w:rPr>
            <w:rFonts w:ascii="Courier New" w:eastAsia="MS Mincho" w:hAnsi="Courier New" w:cs="Courier New"/>
            <w:sz w:val="18"/>
            <w:szCs w:val="18"/>
          </w:rPr>
          <w:t xml:space="preserve">    </w:t>
        </w:r>
      </w:ins>
      <w:ins w:id="1832" w:author="Claire-Helene Demarty" w:date="2024-06-10T08:44:00Z">
        <w:del w:id="1833" w:author="Ahmed Hamza [2]" w:date="2024-06-13T15:09:00Z">
          <w:r w:rsidR="00F34675" w:rsidRPr="00C3677B" w:rsidDel="00A82438">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id="video"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 xml:space="preserve">="video/mp4" codecs="avc1.4D401F" </w:t>
        </w:r>
      </w:ins>
    </w:p>
    <w:p w14:paraId="1DB0B55E" w14:textId="5DDECD01"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34" w:author="Claire-Helene Demarty" w:date="2024-06-10T08:44:00Z"/>
          <w:rFonts w:ascii="Courier" w:hAnsi="Courier" w:cs="Lucida Sans Typewriter"/>
          <w:sz w:val="18"/>
          <w:szCs w:val="18"/>
        </w:rPr>
        <w:pPrChange w:id="1835" w:author="Ahmed Hamza [2]" w:date="2024-06-13T15:08:00Z">
          <w:pPr>
            <w:shd w:val="clear" w:color="auto" w:fill="D9D9D9" w:themeFill="background1" w:themeFillShade="D9"/>
            <w:adjustRightInd w:val="0"/>
            <w:spacing w:after="0"/>
          </w:pPr>
        </w:pPrChange>
      </w:pPr>
      <w:ins w:id="1836" w:author="Ahmed Hamza [2]" w:date="2024-06-13T15:10:00Z">
        <w:r>
          <w:rPr>
            <w:rFonts w:ascii="Courier New" w:eastAsia="MS Mincho" w:hAnsi="Courier New" w:cs="Courier New"/>
            <w:sz w:val="18"/>
            <w:szCs w:val="18"/>
          </w:rPr>
          <w:t xml:space="preserve">      </w:t>
        </w:r>
      </w:ins>
      <w:ins w:id="1837" w:author="Claire-Helene Demarty" w:date="2024-06-10T08:44:00Z">
        <w:del w:id="1838" w:author="Ahmed Hamza [2]" w:date="2024-06-13T15:10: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proofErr w:type="spellStart"/>
        <w:r w:rsidR="00F34675" w:rsidRPr="00C3677B">
          <w:rPr>
            <w:rFonts w:ascii="Courier" w:hAnsi="Courier" w:cs="Lucida Sans Typewriter"/>
            <w:sz w:val="18"/>
            <w:szCs w:val="18"/>
          </w:rPr>
          <w:t>frameRate</w:t>
        </w:r>
        <w:proofErr w:type="spellEnd"/>
        <w:r w:rsidR="00F34675" w:rsidRPr="00C3677B">
          <w:rPr>
            <w:rFonts w:ascii="Courier" w:hAnsi="Courier" w:cs="Lucida Sans Typewriter"/>
            <w:sz w:val="18"/>
            <w:szCs w:val="18"/>
          </w:rPr>
          <w:t xml:space="preserve">="30000/1001" </w:t>
        </w:r>
        <w:proofErr w:type="spellStart"/>
        <w:r w:rsidR="00F34675" w:rsidRPr="00C3677B">
          <w:rPr>
            <w:rFonts w:ascii="Courier" w:hAnsi="Courier" w:cs="Lucida Sans Typewriter"/>
            <w:sz w:val="18"/>
            <w:szCs w:val="18"/>
          </w:rPr>
          <w:t>segmentAlignment</w:t>
        </w:r>
        <w:proofErr w:type="spellEnd"/>
        <w:r w:rsidR="00F34675" w:rsidRPr="00C3677B">
          <w:rPr>
            <w:rFonts w:ascii="Courier" w:hAnsi="Courier" w:cs="Lucida Sans Typewriter"/>
            <w:sz w:val="18"/>
            <w:szCs w:val="18"/>
          </w:rPr>
          <w:t xml:space="preserve">="true" </w:t>
        </w:r>
        <w:proofErr w:type="spellStart"/>
        <w:r w:rsidR="00F34675" w:rsidRPr="00C3677B">
          <w:rPr>
            <w:rFonts w:ascii="Courier" w:hAnsi="Courier" w:cs="Lucida Sans Typewriter"/>
            <w:sz w:val="18"/>
            <w:szCs w:val="18"/>
          </w:rPr>
          <w:t>startWithSAP</w:t>
        </w:r>
        <w:proofErr w:type="spellEnd"/>
        <w:r w:rsidR="00F34675" w:rsidRPr="00C3677B">
          <w:rPr>
            <w:rFonts w:ascii="Courier" w:hAnsi="Courier" w:cs="Lucida Sans Typewriter"/>
            <w:sz w:val="18"/>
            <w:szCs w:val="18"/>
          </w:rPr>
          <w:t>="1"&gt;</w:t>
        </w:r>
      </w:ins>
    </w:p>
    <w:p w14:paraId="1F2A9AA9" w14:textId="3BEE266A"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39" w:author="Claire-Helene Demarty" w:date="2024-06-10T08:44:00Z"/>
          <w:rFonts w:ascii="Courier" w:hAnsi="Courier" w:cs="Lucida Sans Typewriter"/>
          <w:sz w:val="18"/>
          <w:szCs w:val="18"/>
        </w:rPr>
        <w:pPrChange w:id="1840" w:author="Ahmed Hamza [2]" w:date="2024-06-13T15:08:00Z">
          <w:pPr>
            <w:shd w:val="clear" w:color="auto" w:fill="D9D9D9" w:themeFill="background1" w:themeFillShade="D9"/>
            <w:adjustRightInd w:val="0"/>
            <w:spacing w:after="0"/>
          </w:pPr>
        </w:pPrChange>
      </w:pPr>
      <w:ins w:id="1841" w:author="Ahmed Hamza [2]" w:date="2024-06-13T15:10:00Z">
        <w:r>
          <w:rPr>
            <w:rFonts w:ascii="Courier New" w:eastAsia="MS Mincho" w:hAnsi="Courier New" w:cs="Courier New"/>
            <w:sz w:val="18"/>
            <w:szCs w:val="18"/>
          </w:rPr>
          <w:t xml:space="preserve">      </w:t>
        </w:r>
      </w:ins>
      <w:ins w:id="1842" w:author="Claire-Helene Demarty" w:date="2024-06-10T08:44:00Z">
        <w:del w:id="1843" w:author="Ahmed Hamza [2]" w:date="2024-06-13T15:10: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&gt;video/&lt;/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407C121F" w14:textId="18E5FE43"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44" w:author="Claire-Helene Demarty" w:date="2024-06-10T08:44:00Z"/>
          <w:rFonts w:ascii="Courier" w:hAnsi="Courier" w:cs="Lucida Sans Typewriter"/>
          <w:sz w:val="18"/>
          <w:szCs w:val="18"/>
        </w:rPr>
        <w:pPrChange w:id="1845" w:author="Ahmed Hamza [2]" w:date="2024-06-13T15:08:00Z">
          <w:pPr>
            <w:shd w:val="clear" w:color="auto" w:fill="D9D9D9" w:themeFill="background1" w:themeFillShade="D9"/>
            <w:adjustRightInd w:val="0"/>
            <w:spacing w:after="0"/>
          </w:pPr>
        </w:pPrChange>
      </w:pPr>
      <w:ins w:id="1846" w:author="Ahmed Hamza [2]" w:date="2024-06-13T15:10:00Z">
        <w:r>
          <w:rPr>
            <w:rFonts w:ascii="Courier New" w:eastAsia="MS Mincho" w:hAnsi="Courier New" w:cs="Courier New"/>
            <w:sz w:val="18"/>
            <w:szCs w:val="18"/>
          </w:rPr>
          <w:t xml:space="preserve">      </w:t>
        </w:r>
      </w:ins>
      <w:ins w:id="1847" w:author="Claire-Helene Demarty" w:date="2024-06-10T08:44:00Z">
        <w:del w:id="1848" w:author="Ahmed Hamza [2]" w:date="2024-06-13T15:10: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media="$Bandwidth$/$Time$.mp4v"&gt;</w:t>
        </w:r>
      </w:ins>
    </w:p>
    <w:p w14:paraId="72D00919" w14:textId="7F31D0B4"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49" w:author="Claire-Helene Demarty" w:date="2024-06-10T08:44:00Z"/>
          <w:rFonts w:ascii="Courier" w:hAnsi="Courier" w:cs="Lucida Sans Typewriter"/>
          <w:sz w:val="18"/>
          <w:szCs w:val="18"/>
        </w:rPr>
        <w:pPrChange w:id="1850" w:author="Ahmed Hamza [2]" w:date="2024-06-13T15:08:00Z">
          <w:pPr>
            <w:shd w:val="clear" w:color="auto" w:fill="D9D9D9" w:themeFill="background1" w:themeFillShade="D9"/>
            <w:adjustRightInd w:val="0"/>
            <w:spacing w:after="0"/>
          </w:pPr>
        </w:pPrChange>
      </w:pPr>
      <w:ins w:id="1851" w:author="Ahmed Hamza [2]" w:date="2024-06-13T15:10:00Z">
        <w:r>
          <w:rPr>
            <w:rFonts w:ascii="Courier New" w:eastAsia="MS Mincho" w:hAnsi="Courier New" w:cs="Courier New"/>
            <w:sz w:val="18"/>
            <w:szCs w:val="18"/>
          </w:rPr>
          <w:t xml:space="preserve">        </w:t>
        </w:r>
      </w:ins>
      <w:ins w:id="1852" w:author="Claire-Helene Demarty" w:date="2024-06-10T08:44:00Z">
        <w:del w:id="1853" w:author="Ahmed Hamza [2]" w:date="2024-06-13T15:10: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31F9FC1E" w14:textId="05E6E59E"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54" w:author="Claire-Helene Demarty" w:date="2024-06-10T08:44:00Z"/>
          <w:rFonts w:ascii="Courier" w:hAnsi="Courier" w:cs="Lucida Sans Typewriter"/>
          <w:sz w:val="18"/>
          <w:szCs w:val="18"/>
        </w:rPr>
        <w:pPrChange w:id="1855" w:author="Ahmed Hamza [2]" w:date="2024-06-13T15:08:00Z">
          <w:pPr>
            <w:shd w:val="clear" w:color="auto" w:fill="D9D9D9" w:themeFill="background1" w:themeFillShade="D9"/>
            <w:adjustRightInd w:val="0"/>
            <w:spacing w:after="0"/>
          </w:pPr>
        </w:pPrChange>
      </w:pPr>
      <w:ins w:id="1856" w:author="Ahmed Hamza [2]" w:date="2024-06-13T15:09:00Z">
        <w:r>
          <w:rPr>
            <w:rFonts w:ascii="Courier New" w:eastAsia="MS Mincho" w:hAnsi="Courier New" w:cs="Courier New"/>
            <w:sz w:val="18"/>
            <w:szCs w:val="18"/>
          </w:rPr>
          <w:t xml:space="preserve">        </w:t>
        </w:r>
      </w:ins>
      <w:ins w:id="1857" w:author="Ahmed Hamza [2]" w:date="2024-06-13T15:11:00Z">
        <w:r w:rsidR="003E4B0A">
          <w:rPr>
            <w:rFonts w:ascii="Courier New" w:eastAsia="MS Mincho" w:hAnsi="Courier New" w:cs="Courier New"/>
            <w:sz w:val="18"/>
            <w:szCs w:val="18"/>
          </w:rPr>
          <w:t xml:space="preserve">  </w:t>
        </w:r>
      </w:ins>
      <w:ins w:id="1858" w:author="Claire-Helene Demarty" w:date="2024-06-10T08:44:00Z">
        <w:del w:id="1859" w:author="Ahmed Hamza [2]" w:date="2024-06-13T15:09:00Z">
          <w:r w:rsidR="00F34675" w:rsidRPr="00C3677B" w:rsidDel="00A82438">
            <w:rPr>
              <w:rFonts w:ascii="Courier" w:hAnsi="Courier" w:cs="Lucida Sans Typewriter"/>
              <w:sz w:val="18"/>
              <w:szCs w:val="18"/>
            </w:rPr>
            <w:tab/>
          </w:r>
          <w:r w:rsidR="00F34675" w:rsidRPr="00C3677B" w:rsidDel="00A82438">
            <w:rPr>
              <w:rFonts w:ascii="Courier" w:hAnsi="Courier" w:cs="Lucida Sans Typewriter"/>
              <w:sz w:val="18"/>
              <w:szCs w:val="18"/>
            </w:rPr>
            <w:tab/>
          </w:r>
          <w:r w:rsidR="00F34675" w:rsidRPr="00C3677B" w:rsidDel="00A82438">
            <w:rPr>
              <w:rFonts w:ascii="Courier" w:hAnsi="Courier" w:cs="Lucida Sans Typewriter"/>
              <w:sz w:val="18"/>
              <w:szCs w:val="18"/>
            </w:rPr>
            <w:tab/>
          </w:r>
          <w:r w:rsidR="00F34675" w:rsidRPr="00C3677B" w:rsidDel="00A82438">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5E49E470" w14:textId="77A8BEB9"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60" w:author="Claire-Helene Demarty" w:date="2024-06-10T08:44:00Z"/>
          <w:rFonts w:ascii="Courier" w:hAnsi="Courier" w:cs="Lucida Sans Typewriter"/>
          <w:sz w:val="18"/>
          <w:szCs w:val="18"/>
        </w:rPr>
        <w:pPrChange w:id="1861" w:author="Ahmed Hamza [2]" w:date="2024-06-13T15:08:00Z">
          <w:pPr>
            <w:shd w:val="clear" w:color="auto" w:fill="D9D9D9" w:themeFill="background1" w:themeFillShade="D9"/>
            <w:adjustRightInd w:val="0"/>
            <w:spacing w:after="0"/>
          </w:pPr>
        </w:pPrChange>
      </w:pPr>
      <w:ins w:id="1862" w:author="Ahmed Hamza [2]" w:date="2024-06-13T15:11:00Z">
        <w:r>
          <w:rPr>
            <w:rFonts w:ascii="Courier New" w:eastAsia="MS Mincho" w:hAnsi="Courier New" w:cs="Courier New"/>
            <w:sz w:val="18"/>
            <w:szCs w:val="18"/>
          </w:rPr>
          <w:t xml:space="preserve">        </w:t>
        </w:r>
      </w:ins>
      <w:ins w:id="1863" w:author="Claire-Helene Demarty" w:date="2024-06-10T08:44:00Z">
        <w:del w:id="1864" w:author="Ahmed Hamza [2]" w:date="2024-06-13T15:11: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53CD78D9" w14:textId="7BEFEDB8"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65" w:author="Claire-Helene Demarty" w:date="2024-06-10T08:44:00Z"/>
          <w:rFonts w:ascii="Courier" w:hAnsi="Courier" w:cs="Lucida Sans Typewriter"/>
          <w:sz w:val="18"/>
          <w:szCs w:val="18"/>
        </w:rPr>
        <w:pPrChange w:id="1866" w:author="Ahmed Hamza [2]" w:date="2024-06-13T15:08:00Z">
          <w:pPr>
            <w:shd w:val="clear" w:color="auto" w:fill="D9D9D9" w:themeFill="background1" w:themeFillShade="D9"/>
            <w:adjustRightInd w:val="0"/>
            <w:spacing w:after="0"/>
          </w:pPr>
        </w:pPrChange>
      </w:pPr>
      <w:ins w:id="1867" w:author="Ahmed Hamza [2]" w:date="2024-06-13T15:10:00Z">
        <w:r>
          <w:rPr>
            <w:rFonts w:ascii="Courier New" w:eastAsia="MS Mincho" w:hAnsi="Courier New" w:cs="Courier New"/>
            <w:sz w:val="18"/>
            <w:szCs w:val="18"/>
          </w:rPr>
          <w:t xml:space="preserve">      </w:t>
        </w:r>
      </w:ins>
      <w:ins w:id="1868" w:author="Claire-Helene Demarty" w:date="2024-06-10T08:44:00Z">
        <w:del w:id="1869" w:author="Ahmed Hamza [2]" w:date="2024-06-13T15:10: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0CA206B6" w14:textId="082E7EC0"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70" w:author="Claire-Helene Demarty" w:date="2024-06-10T08:44:00Z"/>
          <w:rFonts w:ascii="Courier" w:hAnsi="Courier" w:cs="Lucida Sans Typewriter"/>
          <w:sz w:val="18"/>
          <w:szCs w:val="18"/>
        </w:rPr>
        <w:pPrChange w:id="1871" w:author="Ahmed Hamza [2]" w:date="2024-06-13T15:08:00Z">
          <w:pPr>
            <w:shd w:val="clear" w:color="auto" w:fill="D9D9D9" w:themeFill="background1" w:themeFillShade="D9"/>
            <w:adjustRightInd w:val="0"/>
            <w:spacing w:after="0"/>
          </w:pPr>
        </w:pPrChange>
      </w:pPr>
      <w:ins w:id="1872" w:author="Ahmed Hamza [2]" w:date="2024-06-13T15:11:00Z">
        <w:r>
          <w:rPr>
            <w:rFonts w:ascii="Courier New" w:eastAsia="MS Mincho" w:hAnsi="Courier New" w:cs="Courier New"/>
            <w:sz w:val="18"/>
            <w:szCs w:val="18"/>
          </w:rPr>
          <w:t xml:space="preserve">        </w:t>
        </w:r>
      </w:ins>
      <w:ins w:id="1873" w:author="Claire-Helene Demarty" w:date="2024-06-10T08:44:00Z">
        <w:del w:id="1874" w:author="Ahmed Hamza [2]" w:date="2024-06-13T15:11: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&lt;Representation id="v0" width="320" height="240" bandwidth="250000"/&gt;</w:t>
        </w:r>
      </w:ins>
    </w:p>
    <w:p w14:paraId="3EE81A7B" w14:textId="049DF94E"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75" w:author="Claire-Helene Demarty" w:date="2024-06-10T08:44:00Z"/>
          <w:rFonts w:ascii="Courier" w:hAnsi="Courier" w:cs="Lucida Sans Typewriter"/>
          <w:sz w:val="18"/>
          <w:szCs w:val="18"/>
        </w:rPr>
        <w:pPrChange w:id="1876" w:author="Ahmed Hamza [2]" w:date="2024-06-13T15:08:00Z">
          <w:pPr>
            <w:shd w:val="clear" w:color="auto" w:fill="D9D9D9" w:themeFill="background1" w:themeFillShade="D9"/>
            <w:adjustRightInd w:val="0"/>
            <w:spacing w:after="0"/>
          </w:pPr>
        </w:pPrChange>
      </w:pPr>
      <w:ins w:id="1877" w:author="Ahmed Hamza [2]" w:date="2024-06-13T15:11:00Z">
        <w:r>
          <w:rPr>
            <w:rFonts w:ascii="Courier New" w:eastAsia="MS Mincho" w:hAnsi="Courier New" w:cs="Courier New"/>
            <w:sz w:val="18"/>
            <w:szCs w:val="18"/>
          </w:rPr>
          <w:t xml:space="preserve">        </w:t>
        </w:r>
      </w:ins>
      <w:ins w:id="1878" w:author="Claire-Helene Demarty" w:date="2024-06-10T08:44:00Z">
        <w:del w:id="1879" w:author="Ahmed Hamza [2]" w:date="2024-06-13T15:11: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&lt;Representation id="v1" width="640" height="480" bandwidth="500000"/&gt;</w:t>
        </w:r>
      </w:ins>
    </w:p>
    <w:p w14:paraId="694CBA85" w14:textId="240C557F"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80" w:author="Claire-Helene Demarty" w:date="2024-06-10T08:44:00Z"/>
          <w:rFonts w:ascii="Courier" w:hAnsi="Courier" w:cs="Lucida Sans Typewriter"/>
          <w:sz w:val="18"/>
          <w:szCs w:val="18"/>
        </w:rPr>
        <w:pPrChange w:id="1881" w:author="Ahmed Hamza [2]" w:date="2024-06-13T15:08:00Z">
          <w:pPr>
            <w:shd w:val="clear" w:color="auto" w:fill="D9D9D9" w:themeFill="background1" w:themeFillShade="D9"/>
            <w:adjustRightInd w:val="0"/>
            <w:spacing w:after="0"/>
          </w:pPr>
        </w:pPrChange>
      </w:pPr>
      <w:ins w:id="1882" w:author="Ahmed Hamza [2]" w:date="2024-06-13T15:11:00Z">
        <w:r>
          <w:rPr>
            <w:rFonts w:ascii="Courier New" w:eastAsia="MS Mincho" w:hAnsi="Courier New" w:cs="Courier New"/>
            <w:sz w:val="18"/>
            <w:szCs w:val="18"/>
          </w:rPr>
          <w:t xml:space="preserve">        </w:t>
        </w:r>
      </w:ins>
      <w:ins w:id="1883" w:author="Claire-Helene Demarty" w:date="2024-06-10T08:44:00Z">
        <w:del w:id="1884" w:author="Ahmed Hamza [2]" w:date="2024-06-13T15:11:00Z">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&lt;Representation id="v2" width="960" height="720" bandwidth="1000000"/&gt;</w:t>
        </w:r>
      </w:ins>
    </w:p>
    <w:p w14:paraId="3F9C785A" w14:textId="2FAB7C66" w:rsidR="00F34675" w:rsidRPr="00C3677B" w:rsidRDefault="00A82438">
      <w:pPr>
        <w:pBdr>
          <w:top w:val="single" w:sz="4" w:space="1" w:color="auto"/>
          <w:left w:val="single" w:sz="4" w:space="1" w:color="auto"/>
          <w:bottom w:val="single" w:sz="4" w:space="1" w:color="auto"/>
          <w:right w:val="single" w:sz="4" w:space="1" w:color="auto"/>
        </w:pBdr>
        <w:adjustRightInd w:val="0"/>
        <w:spacing w:after="0"/>
        <w:rPr>
          <w:ins w:id="1885" w:author="Claire-Helene Demarty" w:date="2024-06-10T08:44:00Z"/>
          <w:rFonts w:ascii="Courier" w:hAnsi="Courier" w:cs="Lucida Sans Typewriter"/>
          <w:sz w:val="18"/>
          <w:szCs w:val="18"/>
        </w:rPr>
        <w:pPrChange w:id="1886" w:author="Ahmed Hamza [2]" w:date="2024-06-13T15:08:00Z">
          <w:pPr>
            <w:shd w:val="clear" w:color="auto" w:fill="D9D9D9" w:themeFill="background1" w:themeFillShade="D9"/>
            <w:adjustRightInd w:val="0"/>
            <w:spacing w:after="0"/>
          </w:pPr>
        </w:pPrChange>
      </w:pPr>
      <w:ins w:id="1887" w:author="Ahmed Hamza [2]" w:date="2024-06-13T15:09:00Z">
        <w:r>
          <w:rPr>
            <w:rFonts w:ascii="Courier New" w:eastAsia="MS Mincho" w:hAnsi="Courier New" w:cs="Courier New"/>
            <w:sz w:val="18"/>
            <w:szCs w:val="18"/>
          </w:rPr>
          <w:t xml:space="preserve">    </w:t>
        </w:r>
      </w:ins>
      <w:ins w:id="1888" w:author="Claire-Helene Demarty" w:date="2024-06-10T08:44:00Z">
        <w:del w:id="1889" w:author="Ahmed Hamza [2]" w:date="2024-06-13T15:09:00Z">
          <w:r w:rsidR="00F34675" w:rsidRPr="00C3677B" w:rsidDel="00A82438">
            <w:rPr>
              <w:rFonts w:ascii="Courier" w:hAnsi="Courier" w:cs="Lucida Sans Typewriter"/>
              <w:sz w:val="18"/>
              <w:szCs w:val="18"/>
            </w:rPr>
            <w:tab/>
          </w:r>
          <w:r w:rsidR="00F34675" w:rsidRPr="00C3677B" w:rsidDel="00A82438">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70C1EE15"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890" w:author="Claire-Helene Demarty" w:date="2024-06-10T08:44:00Z"/>
          <w:rFonts w:ascii="Courier" w:hAnsi="Courier" w:cs="Lucida Sans Typewriter"/>
          <w:sz w:val="18"/>
          <w:szCs w:val="18"/>
        </w:rPr>
        <w:pPrChange w:id="1891" w:author="Ahmed Hamza [2]" w:date="2024-06-13T15:08:00Z">
          <w:pPr>
            <w:shd w:val="clear" w:color="auto" w:fill="D9D9D9" w:themeFill="background1" w:themeFillShade="D9"/>
            <w:adjustRightInd w:val="0"/>
            <w:spacing w:after="0"/>
          </w:pPr>
        </w:pPrChange>
      </w:pPr>
    </w:p>
    <w:p w14:paraId="5AD79037" w14:textId="2025BB05"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92" w:author="Claire-Helene Demarty" w:date="2024-06-10T08:44:00Z"/>
          <w:rFonts w:ascii="Courier" w:hAnsi="Courier" w:cs="Lucida Sans Typewriter"/>
          <w:sz w:val="18"/>
          <w:szCs w:val="18"/>
        </w:rPr>
        <w:pPrChange w:id="1893" w:author="Ahmed Hamza [2]" w:date="2024-06-13T15:08:00Z">
          <w:pPr>
            <w:shd w:val="clear" w:color="auto" w:fill="D9D9D9" w:themeFill="background1" w:themeFillShade="D9"/>
            <w:adjustRightInd w:val="0"/>
            <w:spacing w:after="0"/>
          </w:pPr>
        </w:pPrChange>
      </w:pPr>
      <w:ins w:id="1894" w:author="Ahmed Hamza [2]" w:date="2024-06-13T15:11:00Z">
        <w:r>
          <w:rPr>
            <w:rFonts w:ascii="Courier New" w:eastAsia="MS Mincho" w:hAnsi="Courier New" w:cs="Courier New"/>
            <w:sz w:val="18"/>
            <w:szCs w:val="18"/>
          </w:rPr>
          <w:t xml:space="preserve">    </w:t>
        </w:r>
      </w:ins>
      <w:ins w:id="1895" w:author="Claire-Helene Demarty" w:date="2024-06-10T08:44:00Z">
        <w:del w:id="1896" w:author="Ahmed Hamza [2]" w:date="2024-06-13T15:11:00Z">
          <w:r w:rsidR="00F34675" w:rsidRPr="00C3677B" w:rsidDel="003E4B0A">
            <w:rPr>
              <w:rFonts w:ascii="Courier" w:hAnsi="Courier" w:cs="Lucida Sans Typewriter"/>
              <w:sz w:val="18"/>
              <w:szCs w:val="18"/>
            </w:rPr>
            <w:tab/>
          </w:r>
        </w:del>
        <w:proofErr w:type="gramStart"/>
        <w:r w:rsidR="00F34675" w:rsidRPr="00C3677B">
          <w:rPr>
            <w:rFonts w:ascii="Courier" w:hAnsi="Courier" w:cs="Lucida Sans Typewriter"/>
            <w:sz w:val="18"/>
            <w:szCs w:val="18"/>
          </w:rPr>
          <w:t>&lt;!--</w:t>
        </w:r>
        <w:proofErr w:type="gramEnd"/>
        <w:r w:rsidR="00F34675" w:rsidRPr="00C3677B">
          <w:rPr>
            <w:rFonts w:ascii="Courier" w:hAnsi="Courier" w:cs="Lucida Sans Typewriter"/>
            <w:sz w:val="18"/>
            <w:szCs w:val="18"/>
          </w:rPr>
          <w:t xml:space="preserve"> Display Attenuation Map </w:t>
        </w:r>
        <w:proofErr w:type="spellStart"/>
        <w:r w:rsidR="00F34675" w:rsidRPr="00C3677B">
          <w:rPr>
            <w:rFonts w:ascii="Courier" w:hAnsi="Courier" w:cs="Lucida Sans Typewriter"/>
            <w:sz w:val="18"/>
            <w:szCs w:val="18"/>
          </w:rPr>
          <w:t>Adapatation</w:t>
        </w:r>
        <w:proofErr w:type="spellEnd"/>
        <w:r w:rsidR="00F34675" w:rsidRPr="00C3677B">
          <w:rPr>
            <w:rFonts w:ascii="Courier" w:hAnsi="Courier" w:cs="Lucida Sans Typewriter"/>
            <w:sz w:val="18"/>
            <w:szCs w:val="18"/>
          </w:rPr>
          <w:t xml:space="preserve"> Set for energy reduction for video --&gt;</w:t>
        </w:r>
      </w:ins>
    </w:p>
    <w:p w14:paraId="1AC48019" w14:textId="3BDB0179" w:rsidR="00F34675" w:rsidRPr="00C3677B" w:rsidRDefault="003E4B0A">
      <w:pPr>
        <w:pBdr>
          <w:top w:val="single" w:sz="4" w:space="1" w:color="auto"/>
          <w:left w:val="single" w:sz="4" w:space="1" w:color="auto"/>
          <w:bottom w:val="single" w:sz="4" w:space="1" w:color="auto"/>
          <w:right w:val="single" w:sz="4" w:space="1" w:color="auto"/>
        </w:pBdr>
        <w:adjustRightInd w:val="0"/>
        <w:spacing w:after="0"/>
        <w:rPr>
          <w:ins w:id="1897" w:author="Claire-Helene Demarty" w:date="2024-06-10T08:44:00Z"/>
          <w:rFonts w:ascii="Courier" w:hAnsi="Courier" w:cs="Lucida Sans Typewriter"/>
          <w:sz w:val="18"/>
          <w:szCs w:val="18"/>
        </w:rPr>
        <w:pPrChange w:id="1898" w:author="Ahmed Hamza [2]" w:date="2024-06-13T15:08:00Z">
          <w:pPr>
            <w:shd w:val="clear" w:color="auto" w:fill="D9D9D9" w:themeFill="background1" w:themeFillShade="D9"/>
            <w:adjustRightInd w:val="0"/>
            <w:spacing w:after="0"/>
          </w:pPr>
        </w:pPrChange>
      </w:pPr>
      <w:ins w:id="1899" w:author="Ahmed Hamza [2]" w:date="2024-06-13T15:11:00Z">
        <w:r>
          <w:rPr>
            <w:rFonts w:ascii="Courier New" w:eastAsia="MS Mincho" w:hAnsi="Courier New" w:cs="Courier New"/>
            <w:sz w:val="18"/>
            <w:szCs w:val="18"/>
          </w:rPr>
          <w:t xml:space="preserve">    </w:t>
        </w:r>
      </w:ins>
      <w:ins w:id="1900" w:author="Claire-Helene Demarty" w:date="2024-06-10T08:44:00Z">
        <w:del w:id="1901" w:author="Ahmed Hamza [2]" w:date="2024-06-13T15:11:00Z">
          <w:r w:rsidR="00F34675" w:rsidRPr="00C3677B" w:rsidDel="003E4B0A">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 xml:space="preserve"> id="</w:t>
        </w:r>
        <w:proofErr w:type="spellStart"/>
        <w:r w:rsidR="00F34675" w:rsidRPr="00C3677B">
          <w:rPr>
            <w:rFonts w:ascii="Courier" w:hAnsi="Courier" w:cs="Lucida Sans Typewriter"/>
            <w:sz w:val="18"/>
            <w:szCs w:val="18"/>
          </w:rPr>
          <w:t>ami</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mimeType</w:t>
        </w:r>
        <w:proofErr w:type="spellEnd"/>
        <w:r w:rsidR="00F34675" w:rsidRPr="00C3677B">
          <w:rPr>
            <w:rFonts w:ascii="Courier" w:hAnsi="Courier" w:cs="Lucida Sans Typewriter"/>
            <w:sz w:val="18"/>
            <w:szCs w:val="18"/>
          </w:rPr>
          <w:t>="video/mp4" codecs="</w:t>
        </w:r>
        <w:proofErr w:type="gramStart"/>
        <w:r w:rsidR="00F34675" w:rsidRPr="00C3677B">
          <w:rPr>
            <w:rFonts w:ascii="Courier" w:hAnsi="Courier" w:cs="Lucida Sans Typewriter"/>
            <w:sz w:val="18"/>
            <w:szCs w:val="18"/>
          </w:rPr>
          <w:t>resv.gmat</w:t>
        </w:r>
        <w:proofErr w:type="gramEnd"/>
        <w:r w:rsidR="00F34675" w:rsidRPr="00C3677B">
          <w:rPr>
            <w:rFonts w:ascii="Courier" w:hAnsi="Courier" w:cs="Lucida Sans Typewriter"/>
            <w:sz w:val="18"/>
            <w:szCs w:val="18"/>
          </w:rPr>
          <w:t>.avc1.4D401F"&gt;</w:t>
        </w:r>
      </w:ins>
    </w:p>
    <w:p w14:paraId="7F730B0E"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902" w:author="Claire-Helene Demarty" w:date="2024-06-10T08:44:00Z"/>
          <w:rFonts w:ascii="Courier" w:hAnsi="Courier" w:cs="Lucida Sans Typewriter"/>
          <w:sz w:val="18"/>
          <w:szCs w:val="18"/>
        </w:rPr>
        <w:pPrChange w:id="1903" w:author="Ahmed Hamza [2]" w:date="2024-06-13T15:08:00Z">
          <w:pPr>
            <w:shd w:val="clear" w:color="auto" w:fill="D9D9D9" w:themeFill="background1" w:themeFillShade="D9"/>
            <w:adjustRightInd w:val="0"/>
            <w:spacing w:after="0"/>
          </w:pPr>
        </w:pPrChange>
      </w:pPr>
    </w:p>
    <w:p w14:paraId="7B7C1F54" w14:textId="6509B7FB"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04" w:author="Claire-Helene Demarty" w:date="2024-06-10T08:44:00Z"/>
          <w:rFonts w:ascii="Courier" w:hAnsi="Courier" w:cs="Lucida Sans Typewriter"/>
          <w:sz w:val="18"/>
          <w:szCs w:val="18"/>
        </w:rPr>
        <w:pPrChange w:id="1905" w:author="Ahmed Hamza [2]" w:date="2024-06-13T15:08:00Z">
          <w:pPr>
            <w:shd w:val="clear" w:color="auto" w:fill="D9D9D9" w:themeFill="background1" w:themeFillShade="D9"/>
            <w:adjustRightInd w:val="0"/>
            <w:spacing w:after="0"/>
          </w:pPr>
        </w:pPrChange>
      </w:pPr>
      <w:ins w:id="1906" w:author="Ahmed Hamza [2]" w:date="2024-06-13T15:12:00Z">
        <w:r>
          <w:rPr>
            <w:rFonts w:ascii="Courier New" w:eastAsia="MS Mincho" w:hAnsi="Courier New" w:cs="Courier New"/>
            <w:sz w:val="18"/>
            <w:szCs w:val="18"/>
          </w:rPr>
          <w:t xml:space="preserve">      </w:t>
        </w:r>
      </w:ins>
      <w:ins w:id="1907" w:author="Claire-Helene Demarty" w:date="2024-06-10T08:44:00Z">
        <w:del w:id="1908" w:author="Ahmed Hamza [2]" w:date="2024-06-13T15:12: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ins>
    </w:p>
    <w:p w14:paraId="63CAD479" w14:textId="66A3EAA9"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09" w:author="Claire-Helene Demarty" w:date="2024-06-10T08:44:00Z"/>
          <w:rFonts w:ascii="Courier" w:hAnsi="Courier" w:cs="Lucida Sans Typewriter"/>
          <w:sz w:val="18"/>
          <w:szCs w:val="18"/>
        </w:rPr>
        <w:pPrChange w:id="1910" w:author="Ahmed Hamza [2]" w:date="2024-06-13T15:08:00Z">
          <w:pPr>
            <w:shd w:val="clear" w:color="auto" w:fill="D9D9D9" w:themeFill="background1" w:themeFillShade="D9"/>
            <w:adjustRightInd w:val="0"/>
            <w:spacing w:after="0"/>
          </w:pPr>
        </w:pPrChange>
      </w:pPr>
      <w:ins w:id="1911" w:author="Ahmed Hamza [2]" w:date="2024-06-13T15:15:00Z">
        <w:r>
          <w:rPr>
            <w:rFonts w:ascii="Courier New" w:eastAsia="MS Mincho" w:hAnsi="Courier New" w:cs="Courier New"/>
            <w:sz w:val="18"/>
            <w:szCs w:val="18"/>
          </w:rPr>
          <w:t xml:space="preserve">          </w:t>
        </w:r>
      </w:ins>
      <w:ins w:id="1912" w:author="Claire-Helene Demarty" w:date="2024-06-10T08:44:00Z">
        <w:del w:id="1913"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displayMode</w:t>
        </w:r>
        <w:proofErr w:type="spellEnd"/>
        <w:r w:rsidR="00F34675" w:rsidRPr="00C3677B">
          <w:rPr>
            <w:rFonts w:ascii="Courier" w:hAnsi="Courier" w:cs="Lucida Sans Typewriter"/>
            <w:sz w:val="18"/>
            <w:szCs w:val="18"/>
          </w:rPr>
          <w:t xml:space="preserve">="3" </w:t>
        </w:r>
        <w:proofErr w:type="spellStart"/>
        <w:r w:rsidR="00F34675" w:rsidRPr="00C3677B">
          <w:rPr>
            <w:rFonts w:ascii="Courier" w:hAnsi="Courier" w:cs="Lucida Sans Typewriter"/>
            <w:sz w:val="18"/>
            <w:szCs w:val="18"/>
          </w:rPr>
          <w:t>attenuationUse</w:t>
        </w:r>
        <w:proofErr w:type="spellEnd"/>
        <w:r w:rsidR="00F34675" w:rsidRPr="00C3677B">
          <w:rPr>
            <w:rFonts w:ascii="Courier" w:hAnsi="Courier" w:cs="Lucida Sans Typewriter"/>
            <w:sz w:val="18"/>
            <w:szCs w:val="18"/>
          </w:rPr>
          <w:t>="1" /&gt;</w:t>
        </w:r>
      </w:ins>
    </w:p>
    <w:p w14:paraId="774602A4" w14:textId="0CB6CB98"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14" w:author="Claire-Helene Demarty" w:date="2024-06-10T08:44:00Z"/>
          <w:rFonts w:ascii="Courier" w:hAnsi="Courier" w:cs="Lucida Sans Typewriter"/>
          <w:sz w:val="18"/>
          <w:szCs w:val="18"/>
        </w:rPr>
        <w:pPrChange w:id="1915" w:author="Ahmed Hamza [2]" w:date="2024-06-13T15:08:00Z">
          <w:pPr>
            <w:shd w:val="clear" w:color="auto" w:fill="D9D9D9" w:themeFill="background1" w:themeFillShade="D9"/>
            <w:adjustRightInd w:val="0"/>
            <w:spacing w:after="0"/>
          </w:pPr>
        </w:pPrChange>
      </w:pPr>
      <w:ins w:id="1916" w:author="Ahmed Hamza [2]" w:date="2024-06-13T15:12:00Z">
        <w:r>
          <w:rPr>
            <w:rFonts w:ascii="Courier New" w:eastAsia="MS Mincho" w:hAnsi="Courier New" w:cs="Courier New"/>
            <w:sz w:val="18"/>
            <w:szCs w:val="18"/>
          </w:rPr>
          <w:t xml:space="preserve">      </w:t>
        </w:r>
      </w:ins>
      <w:ins w:id="1917" w:author="Claire-Helene Demarty" w:date="2024-06-10T08:44:00Z">
        <w:del w:id="1918" w:author="Ahmed Hamza [2]" w:date="2024-06-13T15:12: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53E041DE"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919" w:author="Claire-Helene Demarty" w:date="2024-06-10T08:44:00Z"/>
          <w:rFonts w:ascii="Courier" w:hAnsi="Courier" w:cs="Lucida Sans Typewriter"/>
          <w:sz w:val="18"/>
          <w:szCs w:val="18"/>
        </w:rPr>
        <w:pPrChange w:id="1920" w:author="Ahmed Hamza [2]" w:date="2024-06-13T15:08:00Z">
          <w:pPr>
            <w:shd w:val="clear" w:color="auto" w:fill="D9D9D9" w:themeFill="background1" w:themeFillShade="D9"/>
            <w:adjustRightInd w:val="0"/>
            <w:spacing w:after="0"/>
          </w:pPr>
        </w:pPrChange>
      </w:pPr>
    </w:p>
    <w:p w14:paraId="5D4BB7E4" w14:textId="60249382"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21" w:author="Claire-Helene Demarty" w:date="2024-06-10T08:44:00Z"/>
          <w:rFonts w:ascii="Courier" w:hAnsi="Courier" w:cs="Lucida Sans Typewriter"/>
          <w:sz w:val="18"/>
          <w:szCs w:val="18"/>
        </w:rPr>
        <w:pPrChange w:id="1922" w:author="Ahmed Hamza [2]" w:date="2024-06-13T15:08:00Z">
          <w:pPr>
            <w:shd w:val="clear" w:color="auto" w:fill="D9D9D9" w:themeFill="background1" w:themeFillShade="D9"/>
            <w:adjustRightInd w:val="0"/>
            <w:spacing w:after="0"/>
          </w:pPr>
        </w:pPrChange>
      </w:pPr>
      <w:ins w:id="1923" w:author="Ahmed Hamza [2]" w:date="2024-06-13T15:12:00Z">
        <w:r>
          <w:rPr>
            <w:rFonts w:ascii="Courier New" w:eastAsia="MS Mincho" w:hAnsi="Courier New" w:cs="Courier New"/>
            <w:sz w:val="18"/>
            <w:szCs w:val="18"/>
          </w:rPr>
          <w:t xml:space="preserve">      </w:t>
        </w:r>
      </w:ins>
      <w:ins w:id="1924" w:author="Claire-Helene Demarty" w:date="2024-06-10T08:44:00Z">
        <w:del w:id="1925" w:author="Ahmed Hamza [2]" w:date="2024-06-13T15:12: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proofErr w:type="spellStart"/>
        <w:r w:rsidR="00F34675" w:rsidRPr="00C3677B">
          <w:rPr>
            <w:rFonts w:ascii="Courier" w:hAnsi="Courier" w:cs="Lucida Sans Typewriter"/>
            <w:sz w:val="18"/>
            <w:szCs w:val="18"/>
          </w:rPr>
          <w:t>attenuation_maps</w:t>
        </w:r>
        <w:proofErr w:type="spellEnd"/>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BaseURL</w:t>
        </w:r>
        <w:proofErr w:type="spellEnd"/>
        <w:r w:rsidR="00F34675" w:rsidRPr="00C3677B">
          <w:rPr>
            <w:rFonts w:ascii="Courier" w:hAnsi="Courier" w:cs="Lucida Sans Typewriter"/>
            <w:sz w:val="18"/>
            <w:szCs w:val="18"/>
          </w:rPr>
          <w:t>&gt;</w:t>
        </w:r>
      </w:ins>
    </w:p>
    <w:p w14:paraId="3CDA824A" w14:textId="7282A80E"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26" w:author="Claire-Helene Demarty" w:date="2024-06-10T08:44:00Z"/>
          <w:rFonts w:ascii="Courier" w:hAnsi="Courier" w:cs="Lucida Sans Typewriter"/>
          <w:sz w:val="18"/>
          <w:szCs w:val="18"/>
        </w:rPr>
        <w:pPrChange w:id="1927" w:author="Ahmed Hamza [2]" w:date="2024-06-13T15:08:00Z">
          <w:pPr>
            <w:shd w:val="clear" w:color="auto" w:fill="D9D9D9" w:themeFill="background1" w:themeFillShade="D9"/>
            <w:adjustRightInd w:val="0"/>
            <w:spacing w:after="0"/>
          </w:pPr>
        </w:pPrChange>
      </w:pPr>
      <w:ins w:id="1928" w:author="Ahmed Hamza [2]" w:date="2024-06-13T15:12:00Z">
        <w:r>
          <w:rPr>
            <w:rFonts w:ascii="Courier New" w:eastAsia="MS Mincho" w:hAnsi="Courier New" w:cs="Courier New"/>
            <w:sz w:val="18"/>
            <w:szCs w:val="18"/>
          </w:rPr>
          <w:t xml:space="preserve">      </w:t>
        </w:r>
      </w:ins>
      <w:ins w:id="1929" w:author="Claire-Helene Demarty" w:date="2024-06-10T08:44:00Z">
        <w:del w:id="1930" w:author="Ahmed Hamza [2]" w:date="2024-06-13T15:12: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 xml:space="preserve"> timescale="90000" media="$id$/$Time$.mp4v"&gt;</w:t>
        </w:r>
      </w:ins>
    </w:p>
    <w:p w14:paraId="25C53045" w14:textId="13BC4400"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31" w:author="Claire-Helene Demarty" w:date="2024-06-10T08:44:00Z"/>
          <w:rFonts w:ascii="Courier" w:hAnsi="Courier" w:cs="Lucida Sans Typewriter"/>
          <w:sz w:val="18"/>
          <w:szCs w:val="18"/>
        </w:rPr>
        <w:pPrChange w:id="1932" w:author="Ahmed Hamza [2]" w:date="2024-06-13T15:08:00Z">
          <w:pPr>
            <w:shd w:val="clear" w:color="auto" w:fill="D9D9D9" w:themeFill="background1" w:themeFillShade="D9"/>
            <w:adjustRightInd w:val="0"/>
            <w:spacing w:after="0"/>
          </w:pPr>
        </w:pPrChange>
      </w:pPr>
      <w:ins w:id="1933" w:author="Ahmed Hamza [2]" w:date="2024-06-13T15:12:00Z">
        <w:r>
          <w:rPr>
            <w:rFonts w:ascii="Courier New" w:eastAsia="MS Mincho" w:hAnsi="Courier New" w:cs="Courier New"/>
            <w:sz w:val="18"/>
            <w:szCs w:val="18"/>
          </w:rPr>
          <w:t xml:space="preserve">        </w:t>
        </w:r>
      </w:ins>
      <w:ins w:id="1934" w:author="Claire-Helene Demarty" w:date="2024-06-10T08:44:00Z">
        <w:del w:id="1935" w:author="Ahmed Hamza [2]" w:date="2024-06-13T15:12: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18D98350" w14:textId="32D35973"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36" w:author="Claire-Helene Demarty" w:date="2024-06-10T08:44:00Z"/>
          <w:rFonts w:ascii="Courier" w:hAnsi="Courier" w:cs="Lucida Sans Typewriter"/>
          <w:sz w:val="18"/>
          <w:szCs w:val="18"/>
        </w:rPr>
        <w:pPrChange w:id="1937" w:author="Ahmed Hamza [2]" w:date="2024-06-13T15:08:00Z">
          <w:pPr>
            <w:shd w:val="clear" w:color="auto" w:fill="D9D9D9" w:themeFill="background1" w:themeFillShade="D9"/>
            <w:adjustRightInd w:val="0"/>
            <w:spacing w:after="0"/>
          </w:pPr>
        </w:pPrChange>
      </w:pPr>
      <w:ins w:id="1938" w:author="Ahmed Hamza [2]" w:date="2024-06-13T15:14:00Z">
        <w:r>
          <w:rPr>
            <w:rFonts w:ascii="Courier New" w:eastAsia="MS Mincho" w:hAnsi="Courier New" w:cs="Courier New"/>
            <w:sz w:val="18"/>
            <w:szCs w:val="18"/>
          </w:rPr>
          <w:t xml:space="preserve">          </w:t>
        </w:r>
      </w:ins>
      <w:ins w:id="1939" w:author="Claire-Helene Demarty" w:date="2024-06-10T08:44:00Z">
        <w:del w:id="1940" w:author="Ahmed Hamza [2]" w:date="2024-06-13T15:14: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&lt;S t="0" d="180180" r="432"/&gt;</w:t>
        </w:r>
      </w:ins>
    </w:p>
    <w:p w14:paraId="6B8F4909" w14:textId="2FCCDD5A"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41" w:author="Claire-Helene Demarty" w:date="2024-06-10T08:44:00Z"/>
          <w:rFonts w:ascii="Courier" w:hAnsi="Courier" w:cs="Lucida Sans Typewriter"/>
          <w:sz w:val="18"/>
          <w:szCs w:val="18"/>
        </w:rPr>
        <w:pPrChange w:id="1942" w:author="Ahmed Hamza [2]" w:date="2024-06-13T15:08:00Z">
          <w:pPr>
            <w:shd w:val="clear" w:color="auto" w:fill="D9D9D9" w:themeFill="background1" w:themeFillShade="D9"/>
            <w:adjustRightInd w:val="0"/>
            <w:spacing w:after="0"/>
          </w:pPr>
        </w:pPrChange>
      </w:pPr>
      <w:ins w:id="1943" w:author="Ahmed Hamza [2]" w:date="2024-06-13T15:13:00Z">
        <w:r>
          <w:rPr>
            <w:rFonts w:ascii="Courier New" w:eastAsia="MS Mincho" w:hAnsi="Courier New" w:cs="Courier New"/>
            <w:sz w:val="18"/>
            <w:szCs w:val="18"/>
          </w:rPr>
          <w:t xml:space="preserve">        </w:t>
        </w:r>
      </w:ins>
      <w:ins w:id="1944" w:author="Claire-Helene Demarty" w:date="2024-06-10T08:44:00Z">
        <w:del w:id="1945" w:author="Ahmed Hamza [2]" w:date="2024-06-13T15:13: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SegmentTimeline</w:t>
        </w:r>
        <w:proofErr w:type="spellEnd"/>
        <w:r w:rsidR="00F34675" w:rsidRPr="00C3677B">
          <w:rPr>
            <w:rFonts w:ascii="Courier" w:hAnsi="Courier" w:cs="Lucida Sans Typewriter"/>
            <w:sz w:val="18"/>
            <w:szCs w:val="18"/>
          </w:rPr>
          <w:t>&gt;</w:t>
        </w:r>
      </w:ins>
    </w:p>
    <w:p w14:paraId="72F1C837" w14:textId="7633C12F"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46" w:author="Claire-Helene Demarty" w:date="2024-06-10T08:44:00Z"/>
          <w:rFonts w:ascii="Courier" w:hAnsi="Courier" w:cs="Lucida Sans Typewriter"/>
          <w:sz w:val="18"/>
          <w:szCs w:val="18"/>
        </w:rPr>
        <w:pPrChange w:id="1947" w:author="Ahmed Hamza [2]" w:date="2024-06-13T15:08:00Z">
          <w:pPr>
            <w:shd w:val="clear" w:color="auto" w:fill="D9D9D9" w:themeFill="background1" w:themeFillShade="D9"/>
            <w:adjustRightInd w:val="0"/>
            <w:spacing w:after="0"/>
          </w:pPr>
        </w:pPrChange>
      </w:pPr>
      <w:ins w:id="1948" w:author="Ahmed Hamza [2]" w:date="2024-06-13T15:13:00Z">
        <w:r>
          <w:rPr>
            <w:rFonts w:ascii="Courier New" w:eastAsia="MS Mincho" w:hAnsi="Courier New" w:cs="Courier New"/>
            <w:sz w:val="18"/>
            <w:szCs w:val="18"/>
          </w:rPr>
          <w:t xml:space="preserve">      </w:t>
        </w:r>
      </w:ins>
      <w:ins w:id="1949" w:author="Claire-Helene Demarty" w:date="2024-06-10T08:44:00Z">
        <w:del w:id="1950" w:author="Ahmed Hamza [2]" w:date="2024-06-13T15:13: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SegmentTemplate</w:t>
        </w:r>
        <w:proofErr w:type="spellEnd"/>
        <w:r w:rsidR="00F34675" w:rsidRPr="00C3677B">
          <w:rPr>
            <w:rFonts w:ascii="Courier" w:hAnsi="Courier" w:cs="Lucida Sans Typewriter"/>
            <w:sz w:val="18"/>
            <w:szCs w:val="18"/>
          </w:rPr>
          <w:t>&gt;</w:t>
        </w:r>
      </w:ins>
    </w:p>
    <w:p w14:paraId="409AE030"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951" w:author="Claire-Helene Demarty" w:date="2024-06-10T08:44:00Z"/>
          <w:rFonts w:ascii="Courier" w:hAnsi="Courier" w:cs="Lucida Sans Typewriter"/>
          <w:sz w:val="18"/>
          <w:szCs w:val="18"/>
        </w:rPr>
        <w:pPrChange w:id="1952" w:author="Ahmed Hamza [2]" w:date="2024-06-13T15:08:00Z">
          <w:pPr>
            <w:shd w:val="clear" w:color="auto" w:fill="D9D9D9" w:themeFill="background1" w:themeFillShade="D9"/>
            <w:adjustRightInd w:val="0"/>
            <w:spacing w:after="0"/>
          </w:pPr>
        </w:pPrChange>
      </w:pPr>
    </w:p>
    <w:p w14:paraId="1097752C" w14:textId="10DE4860" w:rsidR="00F34675" w:rsidRPr="00C3677B" w:rsidRDefault="00425C73">
      <w:pPr>
        <w:pBdr>
          <w:top w:val="single" w:sz="4" w:space="1" w:color="auto"/>
          <w:left w:val="single" w:sz="4" w:space="1" w:color="auto"/>
          <w:bottom w:val="single" w:sz="4" w:space="1" w:color="auto"/>
          <w:right w:val="single" w:sz="4" w:space="1" w:color="auto"/>
        </w:pBdr>
        <w:adjustRightInd w:val="0"/>
        <w:spacing w:after="0"/>
        <w:rPr>
          <w:ins w:id="1953" w:author="Claire-Helene Demarty" w:date="2024-06-10T08:44:00Z"/>
          <w:rFonts w:ascii="Courier" w:hAnsi="Courier" w:cs="Lucida Sans Typewriter"/>
          <w:sz w:val="18"/>
          <w:szCs w:val="18"/>
        </w:rPr>
        <w:pPrChange w:id="1954" w:author="Ahmed Hamza [2]" w:date="2024-06-13T15:08:00Z">
          <w:pPr>
            <w:shd w:val="clear" w:color="auto" w:fill="D9D9D9" w:themeFill="background1" w:themeFillShade="D9"/>
            <w:adjustRightInd w:val="0"/>
            <w:spacing w:after="0"/>
          </w:pPr>
        </w:pPrChange>
      </w:pPr>
      <w:ins w:id="1955" w:author="Ahmed Hamza [2]" w:date="2024-06-13T15:12:00Z">
        <w:r>
          <w:rPr>
            <w:rFonts w:ascii="Courier New" w:eastAsia="MS Mincho" w:hAnsi="Courier New" w:cs="Courier New"/>
            <w:sz w:val="18"/>
            <w:szCs w:val="18"/>
          </w:rPr>
          <w:t xml:space="preserve">      </w:t>
        </w:r>
      </w:ins>
      <w:ins w:id="1956" w:author="Claire-Helene Demarty" w:date="2024-06-10T08:44:00Z">
        <w:del w:id="1957" w:author="Ahmed Hamza [2]" w:date="2024-06-13T15:12:00Z">
          <w:r w:rsidR="00F34675" w:rsidRPr="00C3677B" w:rsidDel="00425C73">
            <w:rPr>
              <w:rFonts w:ascii="Courier" w:hAnsi="Courier" w:cs="Lucida Sans Typewriter"/>
              <w:sz w:val="18"/>
              <w:szCs w:val="18"/>
            </w:rPr>
            <w:tab/>
          </w:r>
          <w:r w:rsidR="00F34675" w:rsidRPr="00C3677B" w:rsidDel="00425C73">
            <w:rPr>
              <w:rFonts w:ascii="Courier" w:hAnsi="Courier" w:cs="Lucida Sans Typewriter"/>
              <w:sz w:val="18"/>
              <w:szCs w:val="18"/>
            </w:rPr>
            <w:tab/>
          </w:r>
        </w:del>
        <w:r w:rsidR="00F34675" w:rsidRPr="00C3677B">
          <w:rPr>
            <w:rFonts w:ascii="Courier" w:hAnsi="Courier" w:cs="Lucida Sans Typewriter"/>
            <w:sz w:val="18"/>
            <w:szCs w:val="18"/>
          </w:rPr>
          <w:t xml:space="preserve">&lt;Representation id="ami0"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ins>
    </w:p>
    <w:p w14:paraId="1D76C365" w14:textId="13B73C2D"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58" w:author="Claire-Helene Demarty" w:date="2024-06-10T08:44:00Z"/>
          <w:rFonts w:ascii="Courier" w:hAnsi="Courier" w:cs="Lucida Sans Typewriter"/>
          <w:sz w:val="18"/>
          <w:szCs w:val="18"/>
        </w:rPr>
        <w:pPrChange w:id="1959" w:author="Ahmed Hamza [2]" w:date="2024-06-13T15:08:00Z">
          <w:pPr>
            <w:shd w:val="clear" w:color="auto" w:fill="D9D9D9" w:themeFill="background1" w:themeFillShade="D9"/>
            <w:adjustRightInd w:val="0"/>
            <w:spacing w:after="0"/>
          </w:pPr>
        </w:pPrChange>
      </w:pPr>
      <w:ins w:id="1960" w:author="Ahmed Hamza [2]" w:date="2024-06-13T15:13:00Z">
        <w:r>
          <w:rPr>
            <w:rFonts w:ascii="Courier New" w:eastAsia="MS Mincho" w:hAnsi="Courier New" w:cs="Courier New"/>
            <w:sz w:val="18"/>
            <w:szCs w:val="18"/>
          </w:rPr>
          <w:t xml:space="preserve">      </w:t>
        </w:r>
      </w:ins>
      <w:ins w:id="1961" w:author="Ahmed Hamza [2]" w:date="2024-06-13T15:14:00Z">
        <w:r>
          <w:rPr>
            <w:rFonts w:ascii="Courier New" w:eastAsia="MS Mincho" w:hAnsi="Courier New" w:cs="Courier New"/>
            <w:sz w:val="18"/>
            <w:szCs w:val="18"/>
          </w:rPr>
          <w:t xml:space="preserve"> </w:t>
        </w:r>
      </w:ins>
      <w:ins w:id="1962" w:author="Ahmed Hamza [2]" w:date="2024-06-13T15:13:00Z">
        <w:r>
          <w:rPr>
            <w:rFonts w:ascii="Courier New" w:eastAsia="MS Mincho" w:hAnsi="Courier New" w:cs="Courier New"/>
            <w:sz w:val="18"/>
            <w:szCs w:val="18"/>
          </w:rPr>
          <w:t xml:space="preserve"> </w:t>
        </w:r>
      </w:ins>
      <w:ins w:id="1963" w:author="Claire-Helene Demarty" w:date="2024-06-10T08:44:00Z">
        <w:del w:id="1964" w:author="Ahmed Hamza [2]" w:date="2024-06-13T15:13: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ins>
    </w:p>
    <w:p w14:paraId="7032CC2F" w14:textId="781755C0"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65" w:author="Claire-Helene Demarty" w:date="2024-06-10T08:44:00Z"/>
          <w:rFonts w:ascii="Courier" w:hAnsi="Courier" w:cs="Lucida Sans Typewriter"/>
          <w:sz w:val="18"/>
          <w:szCs w:val="18"/>
        </w:rPr>
        <w:pPrChange w:id="1966" w:author="Ahmed Hamza [2]" w:date="2024-06-13T15:08:00Z">
          <w:pPr>
            <w:shd w:val="clear" w:color="auto" w:fill="D9D9D9" w:themeFill="background1" w:themeFillShade="D9"/>
            <w:adjustRightInd w:val="0"/>
            <w:spacing w:after="0"/>
          </w:pPr>
        </w:pPrChange>
      </w:pPr>
      <w:ins w:id="1967" w:author="Ahmed Hamza [2]" w:date="2024-06-13T15:13:00Z">
        <w:r>
          <w:rPr>
            <w:rFonts w:ascii="Courier New" w:eastAsia="MS Mincho" w:hAnsi="Courier New" w:cs="Courier New"/>
            <w:sz w:val="18"/>
            <w:szCs w:val="18"/>
          </w:rPr>
          <w:t xml:space="preserve">      </w:t>
        </w:r>
      </w:ins>
      <w:ins w:id="1968" w:author="Ahmed Hamza [2]" w:date="2024-06-13T15:14:00Z">
        <w:r>
          <w:rPr>
            <w:rFonts w:ascii="Courier New" w:eastAsia="MS Mincho" w:hAnsi="Courier New" w:cs="Courier New"/>
            <w:sz w:val="18"/>
            <w:szCs w:val="18"/>
          </w:rPr>
          <w:t xml:space="preserve"> </w:t>
        </w:r>
      </w:ins>
      <w:ins w:id="1969" w:author="Ahmed Hamza [2]" w:date="2024-06-13T15:13:00Z">
        <w:r>
          <w:rPr>
            <w:rFonts w:ascii="Courier New" w:eastAsia="MS Mincho" w:hAnsi="Courier New" w:cs="Courier New"/>
            <w:sz w:val="18"/>
            <w:szCs w:val="18"/>
          </w:rPr>
          <w:t xml:space="preserve"> </w:t>
        </w:r>
      </w:ins>
      <w:ins w:id="1970" w:author="Claire-Helene Demarty" w:date="2024-06-10T08:44:00Z">
        <w:del w:id="1971" w:author="Ahmed Hamza [2]" w:date="2024-06-13T15:13: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ins>
    </w:p>
    <w:p w14:paraId="67D026C0" w14:textId="2971D703"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72" w:author="Claire-Helene Demarty" w:date="2024-06-10T08:44:00Z"/>
          <w:rFonts w:ascii="Courier" w:hAnsi="Courier" w:cs="Lucida Sans Typewriter"/>
          <w:sz w:val="18"/>
          <w:szCs w:val="18"/>
        </w:rPr>
        <w:pPrChange w:id="1973" w:author="Ahmed Hamza [2]" w:date="2024-06-13T15:08:00Z">
          <w:pPr>
            <w:shd w:val="clear" w:color="auto" w:fill="D9D9D9" w:themeFill="background1" w:themeFillShade="D9"/>
            <w:adjustRightInd w:val="0"/>
            <w:spacing w:after="0"/>
          </w:pPr>
        </w:pPrChange>
      </w:pPr>
      <w:ins w:id="1974" w:author="Ahmed Hamza [2]" w:date="2024-06-13T15:15:00Z">
        <w:r>
          <w:rPr>
            <w:rFonts w:ascii="Courier New" w:eastAsia="MS Mincho" w:hAnsi="Courier New" w:cs="Courier New"/>
            <w:sz w:val="18"/>
            <w:szCs w:val="18"/>
          </w:rPr>
          <w:t xml:space="preserve">          </w:t>
        </w:r>
      </w:ins>
      <w:ins w:id="1975" w:author="Claire-Helene Demarty" w:date="2024-06-10T08:44:00Z">
        <w:del w:id="1976"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="20"&gt;</w:t>
        </w:r>
      </w:ins>
    </w:p>
    <w:p w14:paraId="376B815F" w14:textId="47324BA5"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77" w:author="Claire-Helene Demarty" w:date="2024-06-10T08:44:00Z"/>
          <w:rFonts w:ascii="Courier" w:hAnsi="Courier" w:cs="Lucida Sans Typewriter"/>
          <w:sz w:val="18"/>
          <w:szCs w:val="18"/>
        </w:rPr>
        <w:pPrChange w:id="1978" w:author="Ahmed Hamza [2]" w:date="2024-06-13T15:08:00Z">
          <w:pPr>
            <w:shd w:val="clear" w:color="auto" w:fill="D9D9D9" w:themeFill="background1" w:themeFillShade="D9"/>
            <w:adjustRightInd w:val="0"/>
            <w:spacing w:after="0"/>
          </w:pPr>
        </w:pPrChange>
      </w:pPr>
      <w:ins w:id="1979" w:author="Ahmed Hamza [2]" w:date="2024-06-13T15:15:00Z">
        <w:r>
          <w:rPr>
            <w:rFonts w:ascii="Courier New" w:eastAsia="MS Mincho" w:hAnsi="Courier New" w:cs="Courier New"/>
            <w:sz w:val="18"/>
            <w:szCs w:val="18"/>
          </w:rPr>
          <w:t xml:space="preserve">            </w:t>
        </w:r>
      </w:ins>
      <w:ins w:id="1980" w:author="Claire-Helene Demarty" w:date="2024-06-10T08:44:00Z">
        <w:del w:id="1981"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ins>
    </w:p>
    <w:p w14:paraId="324EE963" w14:textId="1A0C30D2"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82" w:author="Claire-Helene Demarty" w:date="2024-06-10T08:44:00Z"/>
          <w:rFonts w:ascii="Courier" w:hAnsi="Courier" w:cs="Lucida Sans Typewriter"/>
          <w:sz w:val="18"/>
          <w:szCs w:val="18"/>
        </w:rPr>
        <w:pPrChange w:id="1983" w:author="Ahmed Hamza [2]" w:date="2024-06-13T15:08:00Z">
          <w:pPr>
            <w:shd w:val="clear" w:color="auto" w:fill="D9D9D9" w:themeFill="background1" w:themeFillShade="D9"/>
            <w:adjustRightInd w:val="0"/>
            <w:spacing w:after="0"/>
          </w:pPr>
        </w:pPrChange>
      </w:pPr>
      <w:ins w:id="1984" w:author="Ahmed Hamza [2]" w:date="2024-06-13T15:15:00Z">
        <w:r>
          <w:rPr>
            <w:rFonts w:ascii="Courier New" w:eastAsia="MS Mincho" w:hAnsi="Courier New" w:cs="Courier New"/>
            <w:sz w:val="18"/>
            <w:szCs w:val="18"/>
          </w:rPr>
          <w:t xml:space="preserve">          </w:t>
        </w:r>
      </w:ins>
      <w:ins w:id="1985" w:author="Claire-Helene Demarty" w:date="2024-06-10T08:44:00Z">
        <w:del w:id="1986"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ins>
    </w:p>
    <w:p w14:paraId="185C4692" w14:textId="51BD8A3C"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1987" w:author="Claire-Helene Demarty" w:date="2024-06-10T08:44:00Z"/>
          <w:rFonts w:ascii="Courier" w:hAnsi="Courier" w:cs="Lucida Sans Typewriter"/>
          <w:sz w:val="18"/>
          <w:szCs w:val="18"/>
        </w:rPr>
        <w:pPrChange w:id="1988" w:author="Ahmed Hamza [2]" w:date="2024-06-13T15:08:00Z">
          <w:pPr>
            <w:shd w:val="clear" w:color="auto" w:fill="D9D9D9" w:themeFill="background1" w:themeFillShade="D9"/>
            <w:adjustRightInd w:val="0"/>
            <w:spacing w:after="0"/>
          </w:pPr>
        </w:pPrChange>
      </w:pPr>
      <w:ins w:id="1989" w:author="Ahmed Hamza [2]" w:date="2024-06-13T15:14:00Z">
        <w:r>
          <w:rPr>
            <w:rFonts w:ascii="Courier New" w:eastAsia="MS Mincho" w:hAnsi="Courier New" w:cs="Courier New"/>
            <w:sz w:val="18"/>
            <w:szCs w:val="18"/>
          </w:rPr>
          <w:t xml:space="preserve">        </w:t>
        </w:r>
      </w:ins>
      <w:ins w:id="1990" w:author="Claire-Helene Demarty" w:date="2024-06-10T08:44:00Z">
        <w:del w:id="1991" w:author="Ahmed Hamza [2]" w:date="2024-06-13T15:14: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270C0D15" w14:textId="4698B49F" w:rsidR="00F34675" w:rsidRPr="00C3677B" w:rsidRDefault="00425C73">
      <w:pPr>
        <w:pBdr>
          <w:top w:val="single" w:sz="4" w:space="1" w:color="auto"/>
          <w:left w:val="single" w:sz="4" w:space="1" w:color="auto"/>
          <w:bottom w:val="single" w:sz="4" w:space="1" w:color="auto"/>
          <w:right w:val="single" w:sz="4" w:space="1" w:color="auto"/>
        </w:pBdr>
        <w:adjustRightInd w:val="0"/>
        <w:spacing w:after="0"/>
        <w:rPr>
          <w:ins w:id="1992" w:author="Claire-Helene Demarty" w:date="2024-06-10T08:44:00Z"/>
          <w:rFonts w:ascii="Courier" w:hAnsi="Courier" w:cs="Lucida Sans Typewriter"/>
          <w:sz w:val="18"/>
          <w:szCs w:val="18"/>
        </w:rPr>
        <w:pPrChange w:id="1993" w:author="Ahmed Hamza [2]" w:date="2024-06-13T15:08:00Z">
          <w:pPr>
            <w:shd w:val="clear" w:color="auto" w:fill="D9D9D9" w:themeFill="background1" w:themeFillShade="D9"/>
            <w:adjustRightInd w:val="0"/>
            <w:spacing w:after="0"/>
          </w:pPr>
        </w:pPrChange>
      </w:pPr>
      <w:ins w:id="1994" w:author="Ahmed Hamza [2]" w:date="2024-06-13T15:12:00Z">
        <w:r>
          <w:rPr>
            <w:rFonts w:ascii="Courier New" w:eastAsia="MS Mincho" w:hAnsi="Courier New" w:cs="Courier New"/>
            <w:sz w:val="18"/>
            <w:szCs w:val="18"/>
          </w:rPr>
          <w:t xml:space="preserve">      </w:t>
        </w:r>
      </w:ins>
      <w:ins w:id="1995" w:author="Claire-Helene Demarty" w:date="2024-06-10T08:44:00Z">
        <w:del w:id="1996" w:author="Ahmed Hamza [2]" w:date="2024-06-13T15:12:00Z">
          <w:r w:rsidR="00F34675" w:rsidRPr="00C3677B" w:rsidDel="00425C73">
            <w:rPr>
              <w:rFonts w:ascii="Courier" w:hAnsi="Courier" w:cs="Lucida Sans Typewriter"/>
              <w:sz w:val="18"/>
              <w:szCs w:val="18"/>
            </w:rPr>
            <w:tab/>
          </w:r>
          <w:r w:rsidR="00F34675" w:rsidRPr="00C3677B" w:rsidDel="00425C73">
            <w:rPr>
              <w:rFonts w:ascii="Courier" w:hAnsi="Courier" w:cs="Lucida Sans Typewriter"/>
              <w:sz w:val="18"/>
              <w:szCs w:val="18"/>
            </w:rPr>
            <w:tab/>
          </w:r>
        </w:del>
        <w:r w:rsidR="00F34675" w:rsidRPr="00C3677B">
          <w:rPr>
            <w:rFonts w:ascii="Courier" w:hAnsi="Courier" w:cs="Lucida Sans Typewriter"/>
            <w:sz w:val="18"/>
            <w:szCs w:val="18"/>
          </w:rPr>
          <w:t>&lt;/Representation&gt;</w:t>
        </w:r>
      </w:ins>
    </w:p>
    <w:p w14:paraId="145EA165"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1997" w:author="Claire-Helene Demarty" w:date="2024-06-10T08:44:00Z"/>
          <w:rFonts w:ascii="Courier" w:hAnsi="Courier" w:cs="Lucida Sans Typewriter"/>
          <w:sz w:val="18"/>
          <w:szCs w:val="18"/>
        </w:rPr>
        <w:pPrChange w:id="1998" w:author="Ahmed Hamza [2]" w:date="2024-06-13T15:08:00Z">
          <w:pPr>
            <w:shd w:val="clear" w:color="auto" w:fill="D9D9D9" w:themeFill="background1" w:themeFillShade="D9"/>
            <w:adjustRightInd w:val="0"/>
            <w:spacing w:after="0"/>
          </w:pPr>
        </w:pPrChange>
      </w:pPr>
    </w:p>
    <w:p w14:paraId="0D624D1A" w14:textId="1A943881" w:rsidR="00F34675" w:rsidRPr="00C3677B" w:rsidRDefault="00425C73">
      <w:pPr>
        <w:pBdr>
          <w:top w:val="single" w:sz="4" w:space="1" w:color="auto"/>
          <w:left w:val="single" w:sz="4" w:space="1" w:color="auto"/>
          <w:bottom w:val="single" w:sz="4" w:space="1" w:color="auto"/>
          <w:right w:val="single" w:sz="4" w:space="1" w:color="auto"/>
        </w:pBdr>
        <w:adjustRightInd w:val="0"/>
        <w:spacing w:after="0"/>
        <w:rPr>
          <w:ins w:id="1999" w:author="Claire-Helene Demarty" w:date="2024-06-10T08:44:00Z"/>
          <w:rFonts w:ascii="Courier" w:hAnsi="Courier" w:cs="Lucida Sans Typewriter"/>
          <w:sz w:val="18"/>
          <w:szCs w:val="18"/>
        </w:rPr>
        <w:pPrChange w:id="2000" w:author="Ahmed Hamza [2]" w:date="2024-06-13T15:08:00Z">
          <w:pPr>
            <w:shd w:val="clear" w:color="auto" w:fill="D9D9D9" w:themeFill="background1" w:themeFillShade="D9"/>
            <w:adjustRightInd w:val="0"/>
            <w:spacing w:after="0"/>
          </w:pPr>
        </w:pPrChange>
      </w:pPr>
      <w:ins w:id="2001" w:author="Ahmed Hamza [2]" w:date="2024-06-13T15:12:00Z">
        <w:r>
          <w:rPr>
            <w:rFonts w:ascii="Courier New" w:eastAsia="MS Mincho" w:hAnsi="Courier New" w:cs="Courier New"/>
            <w:sz w:val="18"/>
            <w:szCs w:val="18"/>
          </w:rPr>
          <w:t xml:space="preserve">      </w:t>
        </w:r>
      </w:ins>
      <w:ins w:id="2002" w:author="Claire-Helene Demarty" w:date="2024-06-10T08:44:00Z">
        <w:del w:id="2003" w:author="Ahmed Hamza [2]" w:date="2024-06-13T15:12:00Z">
          <w:r w:rsidR="00F34675" w:rsidRPr="00C3677B" w:rsidDel="00425C73">
            <w:rPr>
              <w:rFonts w:ascii="Courier" w:hAnsi="Courier" w:cs="Lucida Sans Typewriter"/>
              <w:sz w:val="18"/>
              <w:szCs w:val="18"/>
            </w:rPr>
            <w:tab/>
          </w:r>
          <w:r w:rsidR="00F34675" w:rsidRPr="00C3677B" w:rsidDel="00425C73">
            <w:rPr>
              <w:rFonts w:ascii="Courier" w:hAnsi="Courier" w:cs="Lucida Sans Typewriter"/>
              <w:sz w:val="18"/>
              <w:szCs w:val="18"/>
            </w:rPr>
            <w:tab/>
          </w:r>
        </w:del>
        <w:r w:rsidR="00F34675" w:rsidRPr="00C3677B">
          <w:rPr>
            <w:rFonts w:ascii="Courier" w:hAnsi="Courier" w:cs="Lucida Sans Typewriter"/>
            <w:sz w:val="18"/>
            <w:szCs w:val="18"/>
          </w:rPr>
          <w:t xml:space="preserve">&lt;Representation id="ami1" bandwidth="1000" </w:t>
        </w:r>
        <w:proofErr w:type="spellStart"/>
        <w:r w:rsidR="00F34675" w:rsidRPr="00C3677B">
          <w:rPr>
            <w:rFonts w:ascii="Courier" w:hAnsi="Courier" w:cs="Lucida Sans Typewriter"/>
            <w:sz w:val="18"/>
            <w:szCs w:val="18"/>
          </w:rPr>
          <w:t>associationId</w:t>
        </w:r>
        <w:proofErr w:type="spellEnd"/>
        <w:r w:rsidR="00F34675" w:rsidRPr="00C3677B">
          <w:rPr>
            <w:rFonts w:ascii="Courier" w:hAnsi="Courier" w:cs="Lucida Sans Typewriter"/>
            <w:sz w:val="18"/>
            <w:szCs w:val="18"/>
          </w:rPr>
          <w:t>="v0"</w:t>
        </w:r>
      </w:ins>
    </w:p>
    <w:p w14:paraId="0F3494C6" w14:textId="376670DB"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04" w:author="Claire-Helene Demarty" w:date="2024-06-10T08:44:00Z"/>
          <w:rFonts w:ascii="Courier" w:hAnsi="Courier" w:cs="Lucida Sans Typewriter"/>
          <w:sz w:val="18"/>
          <w:szCs w:val="18"/>
        </w:rPr>
        <w:pPrChange w:id="2005" w:author="Ahmed Hamza [2]" w:date="2024-06-13T15:08:00Z">
          <w:pPr>
            <w:shd w:val="clear" w:color="auto" w:fill="D9D9D9" w:themeFill="background1" w:themeFillShade="D9"/>
            <w:adjustRightInd w:val="0"/>
            <w:spacing w:after="0"/>
          </w:pPr>
        </w:pPrChange>
      </w:pPr>
      <w:ins w:id="2006" w:author="Ahmed Hamza [2]" w:date="2024-06-13T15:14:00Z">
        <w:r>
          <w:rPr>
            <w:rFonts w:ascii="Courier New" w:eastAsia="MS Mincho" w:hAnsi="Courier New" w:cs="Courier New"/>
            <w:sz w:val="18"/>
            <w:szCs w:val="18"/>
          </w:rPr>
          <w:t xml:space="preserve">        </w:t>
        </w:r>
      </w:ins>
      <w:ins w:id="2007" w:author="Claire-Helene Demarty" w:date="2024-06-10T08:44:00Z">
        <w:del w:id="2008" w:author="Ahmed Hamza [2]" w:date="2024-06-13T15:14: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proofErr w:type="spellStart"/>
        <w:r w:rsidR="00F34675" w:rsidRPr="00C3677B">
          <w:rPr>
            <w:rFonts w:ascii="Courier" w:hAnsi="Courier" w:cs="Lucida Sans Typewriter"/>
            <w:sz w:val="18"/>
            <w:szCs w:val="18"/>
          </w:rPr>
          <w:t>associationType</w:t>
        </w:r>
        <w:proofErr w:type="spellEnd"/>
        <w:r w:rsidR="00F34675" w:rsidRPr="00C3677B">
          <w:rPr>
            <w:rFonts w:ascii="Courier" w:hAnsi="Courier" w:cs="Lucida Sans Typewriter"/>
            <w:sz w:val="18"/>
            <w:szCs w:val="18"/>
          </w:rPr>
          <w:t>="</w:t>
        </w:r>
        <w:proofErr w:type="spellStart"/>
        <w:r w:rsidR="00F34675" w:rsidRPr="00C3677B">
          <w:rPr>
            <w:rFonts w:ascii="Courier" w:hAnsi="Courier" w:cs="Lucida Sans Typewriter"/>
            <w:sz w:val="18"/>
            <w:szCs w:val="18"/>
          </w:rPr>
          <w:t>amit</w:t>
        </w:r>
        <w:proofErr w:type="spellEnd"/>
        <w:r w:rsidR="00F34675" w:rsidRPr="00C3677B">
          <w:rPr>
            <w:rFonts w:ascii="Courier" w:hAnsi="Courier" w:cs="Lucida Sans Typewriter"/>
            <w:sz w:val="18"/>
            <w:szCs w:val="18"/>
          </w:rPr>
          <w:t>"&gt;</w:t>
        </w:r>
      </w:ins>
    </w:p>
    <w:p w14:paraId="6F3C177D" w14:textId="586320DC"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09" w:author="Claire-Helene Demarty" w:date="2024-06-10T08:44:00Z"/>
          <w:rFonts w:ascii="Courier" w:hAnsi="Courier" w:cs="Lucida Sans Typewriter"/>
          <w:sz w:val="18"/>
          <w:szCs w:val="18"/>
        </w:rPr>
        <w:pPrChange w:id="2010" w:author="Ahmed Hamza [2]" w:date="2024-06-13T15:08:00Z">
          <w:pPr>
            <w:shd w:val="clear" w:color="auto" w:fill="D9D9D9" w:themeFill="background1" w:themeFillShade="D9"/>
            <w:adjustRightInd w:val="0"/>
            <w:spacing w:after="0"/>
          </w:pPr>
        </w:pPrChange>
      </w:pPr>
      <w:ins w:id="2011" w:author="Ahmed Hamza [2]" w:date="2024-06-13T15:14:00Z">
        <w:r>
          <w:rPr>
            <w:rFonts w:ascii="Courier New" w:eastAsia="MS Mincho" w:hAnsi="Courier New" w:cs="Courier New"/>
            <w:sz w:val="18"/>
            <w:szCs w:val="18"/>
          </w:rPr>
          <w:t xml:space="preserve">        </w:t>
        </w:r>
      </w:ins>
      <w:ins w:id="2012" w:author="Claire-Helene Demarty" w:date="2024-06-10T08:44:00Z">
        <w:del w:id="2013" w:author="Ahmed Hamza [2]" w:date="2024-06-13T15:14: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schemeIdUri</w:t>
        </w:r>
        <w:proofErr w:type="spellEnd"/>
        <w:r w:rsidR="00F34675" w:rsidRPr="00C3677B">
          <w:rPr>
            <w:rFonts w:ascii="Courier" w:hAnsi="Courier" w:cs="Lucida Sans Typewriter"/>
            <w:sz w:val="18"/>
            <w:szCs w:val="18"/>
          </w:rPr>
          <w:t>="urn:</w:t>
        </w:r>
        <w:proofErr w:type="gramStart"/>
        <w:r w:rsidR="00F34675" w:rsidRPr="00C3677B">
          <w:rPr>
            <w:rFonts w:ascii="Courier" w:hAnsi="Courier" w:cs="Lucida Sans Typewriter"/>
            <w:sz w:val="18"/>
            <w:szCs w:val="18"/>
          </w:rPr>
          <w:t>mpeg:mpegI</w:t>
        </w:r>
        <w:proofErr w:type="gramEnd"/>
        <w:r w:rsidR="00F34675" w:rsidRPr="00C3677B">
          <w:rPr>
            <w:rFonts w:ascii="Courier" w:hAnsi="Courier" w:cs="Lucida Sans Typewriter"/>
            <w:sz w:val="18"/>
            <w:szCs w:val="18"/>
          </w:rPr>
          <w:t>:green:2023:ami"&gt;</w:t>
        </w:r>
      </w:ins>
    </w:p>
    <w:p w14:paraId="6F5E1303" w14:textId="5D8F7269"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14" w:author="Claire-Helene Demarty" w:date="2024-06-10T08:44:00Z"/>
          <w:rFonts w:ascii="Courier" w:hAnsi="Courier" w:cs="Lucida Sans Typewriter"/>
          <w:sz w:val="18"/>
          <w:szCs w:val="18"/>
        </w:rPr>
        <w:pPrChange w:id="2015" w:author="Ahmed Hamza [2]" w:date="2024-06-13T15:08:00Z">
          <w:pPr>
            <w:shd w:val="clear" w:color="auto" w:fill="D9D9D9" w:themeFill="background1" w:themeFillShade="D9"/>
            <w:adjustRightInd w:val="0"/>
            <w:spacing w:after="0"/>
          </w:pPr>
        </w:pPrChange>
      </w:pPr>
      <w:ins w:id="2016" w:author="Ahmed Hamza [2]" w:date="2024-06-13T15:15:00Z">
        <w:r>
          <w:rPr>
            <w:rFonts w:ascii="Courier New" w:eastAsia="MS Mincho" w:hAnsi="Courier New" w:cs="Courier New"/>
            <w:sz w:val="18"/>
            <w:szCs w:val="18"/>
          </w:rPr>
          <w:t xml:space="preserve">          </w:t>
        </w:r>
      </w:ins>
      <w:ins w:id="2017" w:author="Claire-Helene Demarty" w:date="2024-06-10T08:44:00Z">
        <w:del w:id="2018"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 xml:space="preserve"> </w:t>
        </w:r>
        <w:proofErr w:type="spellStart"/>
        <w:r w:rsidR="00F34675" w:rsidRPr="00C3677B">
          <w:rPr>
            <w:rFonts w:ascii="Courier" w:hAnsi="Courier" w:cs="Lucida Sans Typewriter"/>
            <w:sz w:val="18"/>
            <w:szCs w:val="18"/>
          </w:rPr>
          <w:t>energyReductionRate</w:t>
        </w:r>
        <w:proofErr w:type="spellEnd"/>
        <w:r w:rsidR="00F34675" w:rsidRPr="00C3677B">
          <w:rPr>
            <w:rFonts w:ascii="Courier" w:hAnsi="Courier" w:cs="Lucida Sans Typewriter"/>
            <w:sz w:val="18"/>
            <w:szCs w:val="18"/>
          </w:rPr>
          <w:t>="40"&gt;</w:t>
        </w:r>
      </w:ins>
    </w:p>
    <w:p w14:paraId="070C5CFE" w14:textId="4851C79F"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19" w:author="Claire-Helene Demarty" w:date="2024-06-10T08:44:00Z"/>
          <w:rFonts w:ascii="Courier" w:hAnsi="Courier" w:cs="Lucida Sans Typewriter"/>
          <w:sz w:val="18"/>
          <w:szCs w:val="18"/>
        </w:rPr>
        <w:pPrChange w:id="2020" w:author="Ahmed Hamza [2]" w:date="2024-06-13T15:08:00Z">
          <w:pPr>
            <w:shd w:val="clear" w:color="auto" w:fill="D9D9D9" w:themeFill="background1" w:themeFillShade="D9"/>
            <w:adjustRightInd w:val="0"/>
            <w:spacing w:after="0"/>
          </w:pPr>
        </w:pPrChange>
      </w:pPr>
      <w:ins w:id="2021" w:author="Ahmed Hamza [2]" w:date="2024-06-13T15:15:00Z">
        <w:r>
          <w:rPr>
            <w:rFonts w:ascii="Courier New" w:eastAsia="MS Mincho" w:hAnsi="Courier New" w:cs="Courier New"/>
            <w:sz w:val="18"/>
            <w:szCs w:val="18"/>
          </w:rPr>
          <w:t xml:space="preserve">            </w:t>
        </w:r>
      </w:ins>
      <w:ins w:id="2022" w:author="Claire-Helene Demarty" w:date="2024-06-10T08:44:00Z">
        <w:del w:id="2023"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green:ApproxModel</w:t>
        </w:r>
        <w:proofErr w:type="spellEnd"/>
        <w:proofErr w:type="gramEnd"/>
        <w:r w:rsidR="00F34675" w:rsidRPr="00C3677B">
          <w:rPr>
            <w:rFonts w:ascii="Courier" w:hAnsi="Courier" w:cs="Lucida Sans Typewriter"/>
            <w:sz w:val="18"/>
            <w:szCs w:val="18"/>
          </w:rPr>
          <w:t xml:space="preserve"> type="1" /&gt;</w:t>
        </w:r>
      </w:ins>
    </w:p>
    <w:p w14:paraId="00583C57" w14:textId="235F4931"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24" w:author="Claire-Helene Demarty" w:date="2024-06-10T08:44:00Z"/>
          <w:rFonts w:ascii="Courier" w:hAnsi="Courier" w:cs="Lucida Sans Typewriter"/>
          <w:sz w:val="18"/>
          <w:szCs w:val="18"/>
        </w:rPr>
        <w:pPrChange w:id="2025" w:author="Ahmed Hamza [2]" w:date="2024-06-13T15:08:00Z">
          <w:pPr>
            <w:shd w:val="clear" w:color="auto" w:fill="D9D9D9" w:themeFill="background1" w:themeFillShade="D9"/>
            <w:adjustRightInd w:val="0"/>
            <w:spacing w:after="0"/>
          </w:pPr>
        </w:pPrChange>
      </w:pPr>
      <w:ins w:id="2026" w:author="Ahmed Hamza [2]" w:date="2024-06-13T15:15:00Z">
        <w:r>
          <w:rPr>
            <w:rFonts w:ascii="Courier New" w:eastAsia="MS Mincho" w:hAnsi="Courier New" w:cs="Courier New"/>
            <w:sz w:val="18"/>
            <w:szCs w:val="18"/>
          </w:rPr>
          <w:t xml:space="preserve">          </w:t>
        </w:r>
      </w:ins>
      <w:ins w:id="2027" w:author="Claire-Helene Demarty" w:date="2024-06-10T08:44:00Z">
        <w:del w:id="2028" w:author="Ahmed Hamza [2]" w:date="2024-06-13T15:15: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proofErr w:type="gramStart"/>
        <w:r w:rsidR="00F34675" w:rsidRPr="00C3677B">
          <w:rPr>
            <w:rFonts w:ascii="Courier" w:hAnsi="Courier" w:cs="Lucida Sans Typewriter"/>
            <w:sz w:val="18"/>
            <w:szCs w:val="18"/>
          </w:rPr>
          <w:t>green:AMI</w:t>
        </w:r>
        <w:proofErr w:type="spellEnd"/>
        <w:proofErr w:type="gramEnd"/>
        <w:r w:rsidR="00F34675" w:rsidRPr="00C3677B">
          <w:rPr>
            <w:rFonts w:ascii="Courier" w:hAnsi="Courier" w:cs="Lucida Sans Typewriter"/>
            <w:sz w:val="18"/>
            <w:szCs w:val="18"/>
          </w:rPr>
          <w:t>&gt;</w:t>
        </w:r>
      </w:ins>
    </w:p>
    <w:p w14:paraId="540F94B2" w14:textId="28536F72"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29" w:author="Claire-Helene Demarty" w:date="2024-06-10T08:44:00Z"/>
          <w:rFonts w:ascii="Courier" w:hAnsi="Courier" w:cs="Lucida Sans Typewriter"/>
          <w:sz w:val="18"/>
          <w:szCs w:val="18"/>
        </w:rPr>
        <w:pPrChange w:id="2030" w:author="Ahmed Hamza [2]" w:date="2024-06-13T15:08:00Z">
          <w:pPr>
            <w:shd w:val="clear" w:color="auto" w:fill="D9D9D9" w:themeFill="background1" w:themeFillShade="D9"/>
            <w:adjustRightInd w:val="0"/>
            <w:spacing w:after="0"/>
          </w:pPr>
        </w:pPrChange>
      </w:pPr>
      <w:ins w:id="2031" w:author="Ahmed Hamza [2]" w:date="2024-06-13T15:14:00Z">
        <w:r>
          <w:rPr>
            <w:rFonts w:ascii="Courier New" w:eastAsia="MS Mincho" w:hAnsi="Courier New" w:cs="Courier New"/>
            <w:sz w:val="18"/>
            <w:szCs w:val="18"/>
          </w:rPr>
          <w:t xml:space="preserve">        </w:t>
        </w:r>
      </w:ins>
      <w:ins w:id="2032" w:author="Claire-Helene Demarty" w:date="2024-06-10T08:44:00Z">
        <w:del w:id="2033" w:author="Ahmed Hamza [2]" w:date="2024-06-13T15:14:00Z">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r w:rsidR="00F34675" w:rsidRPr="00C3677B" w:rsidDel="004B00BC">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EssentialProperty</w:t>
        </w:r>
        <w:proofErr w:type="spellEnd"/>
        <w:r w:rsidR="00F34675" w:rsidRPr="00C3677B">
          <w:rPr>
            <w:rFonts w:ascii="Courier" w:hAnsi="Courier" w:cs="Lucida Sans Typewriter"/>
            <w:sz w:val="18"/>
            <w:szCs w:val="18"/>
          </w:rPr>
          <w:t>&gt;</w:t>
        </w:r>
      </w:ins>
    </w:p>
    <w:p w14:paraId="74C84841" w14:textId="5DC34BAE" w:rsidR="00F34675" w:rsidRPr="00C3677B" w:rsidRDefault="00425C73">
      <w:pPr>
        <w:pBdr>
          <w:top w:val="single" w:sz="4" w:space="1" w:color="auto"/>
          <w:left w:val="single" w:sz="4" w:space="1" w:color="auto"/>
          <w:bottom w:val="single" w:sz="4" w:space="1" w:color="auto"/>
          <w:right w:val="single" w:sz="4" w:space="1" w:color="auto"/>
        </w:pBdr>
        <w:adjustRightInd w:val="0"/>
        <w:spacing w:after="0"/>
        <w:rPr>
          <w:ins w:id="2034" w:author="Claire-Helene Demarty" w:date="2024-06-10T08:44:00Z"/>
          <w:rFonts w:ascii="Courier" w:hAnsi="Courier" w:cs="Lucida Sans Typewriter"/>
          <w:sz w:val="18"/>
          <w:szCs w:val="18"/>
        </w:rPr>
        <w:pPrChange w:id="2035" w:author="Ahmed Hamza [2]" w:date="2024-06-13T15:08:00Z">
          <w:pPr>
            <w:shd w:val="clear" w:color="auto" w:fill="D9D9D9" w:themeFill="background1" w:themeFillShade="D9"/>
            <w:adjustRightInd w:val="0"/>
            <w:spacing w:after="0"/>
          </w:pPr>
        </w:pPrChange>
      </w:pPr>
      <w:ins w:id="2036" w:author="Ahmed Hamza [2]" w:date="2024-06-13T15:11:00Z">
        <w:r>
          <w:rPr>
            <w:rFonts w:ascii="Courier New" w:eastAsia="MS Mincho" w:hAnsi="Courier New" w:cs="Courier New"/>
            <w:sz w:val="18"/>
            <w:szCs w:val="18"/>
          </w:rPr>
          <w:t xml:space="preserve">    </w:t>
        </w:r>
      </w:ins>
      <w:ins w:id="2037" w:author="Ahmed Hamza [2]" w:date="2024-06-13T15:12:00Z">
        <w:r>
          <w:rPr>
            <w:rFonts w:ascii="Courier New" w:eastAsia="MS Mincho" w:hAnsi="Courier New" w:cs="Courier New"/>
            <w:sz w:val="18"/>
            <w:szCs w:val="18"/>
          </w:rPr>
          <w:t xml:space="preserve">  </w:t>
        </w:r>
      </w:ins>
      <w:ins w:id="2038" w:author="Claire-Helene Demarty" w:date="2024-06-10T08:44:00Z">
        <w:del w:id="2039" w:author="Ahmed Hamza [2]" w:date="2024-06-13T15:11:00Z">
          <w:r w:rsidR="00F34675" w:rsidRPr="00C3677B" w:rsidDel="00425C73">
            <w:rPr>
              <w:rFonts w:ascii="Courier" w:hAnsi="Courier" w:cs="Lucida Sans Typewriter"/>
              <w:sz w:val="18"/>
              <w:szCs w:val="18"/>
            </w:rPr>
            <w:tab/>
          </w:r>
          <w:r w:rsidR="00F34675" w:rsidRPr="00C3677B" w:rsidDel="00425C73">
            <w:rPr>
              <w:rFonts w:ascii="Courier" w:hAnsi="Courier" w:cs="Lucida Sans Typewriter"/>
              <w:sz w:val="18"/>
              <w:szCs w:val="18"/>
            </w:rPr>
            <w:tab/>
          </w:r>
        </w:del>
        <w:r w:rsidR="00F34675" w:rsidRPr="00C3677B">
          <w:rPr>
            <w:rFonts w:ascii="Courier" w:hAnsi="Courier" w:cs="Lucida Sans Typewriter"/>
            <w:sz w:val="18"/>
            <w:szCs w:val="18"/>
          </w:rPr>
          <w:t>&lt;/Representation&gt;</w:t>
        </w:r>
      </w:ins>
    </w:p>
    <w:p w14:paraId="4288DACD" w14:textId="3930C3CE" w:rsidR="00F34675" w:rsidRPr="00C3677B" w:rsidRDefault="00425C73">
      <w:pPr>
        <w:pBdr>
          <w:top w:val="single" w:sz="4" w:space="1" w:color="auto"/>
          <w:left w:val="single" w:sz="4" w:space="1" w:color="auto"/>
          <w:bottom w:val="single" w:sz="4" w:space="1" w:color="auto"/>
          <w:right w:val="single" w:sz="4" w:space="1" w:color="auto"/>
        </w:pBdr>
        <w:adjustRightInd w:val="0"/>
        <w:spacing w:after="0"/>
        <w:rPr>
          <w:ins w:id="2040" w:author="Claire-Helene Demarty" w:date="2024-06-10T08:44:00Z"/>
          <w:rFonts w:ascii="Courier" w:hAnsi="Courier" w:cs="Lucida Sans Typewriter"/>
          <w:sz w:val="18"/>
          <w:szCs w:val="18"/>
        </w:rPr>
        <w:pPrChange w:id="2041" w:author="Ahmed Hamza [2]" w:date="2024-06-13T15:08:00Z">
          <w:pPr>
            <w:shd w:val="clear" w:color="auto" w:fill="D9D9D9" w:themeFill="background1" w:themeFillShade="D9"/>
            <w:adjustRightInd w:val="0"/>
            <w:spacing w:after="0"/>
          </w:pPr>
        </w:pPrChange>
      </w:pPr>
      <w:ins w:id="2042" w:author="Ahmed Hamza [2]" w:date="2024-06-13T15:11:00Z">
        <w:r>
          <w:rPr>
            <w:rFonts w:ascii="Courier New" w:eastAsia="MS Mincho" w:hAnsi="Courier New" w:cs="Courier New"/>
            <w:sz w:val="18"/>
            <w:szCs w:val="18"/>
          </w:rPr>
          <w:t xml:space="preserve">    </w:t>
        </w:r>
      </w:ins>
      <w:ins w:id="2043" w:author="Claire-Helene Demarty" w:date="2024-06-10T08:44:00Z">
        <w:del w:id="2044" w:author="Ahmed Hamza [2]" w:date="2024-06-13T15:11:00Z">
          <w:r w:rsidR="00F34675" w:rsidRPr="00C3677B" w:rsidDel="00425C73">
            <w:rPr>
              <w:rFonts w:ascii="Courier" w:hAnsi="Courier" w:cs="Lucida Sans Typewriter"/>
              <w:sz w:val="18"/>
              <w:szCs w:val="18"/>
            </w:rPr>
            <w:tab/>
          </w:r>
        </w:del>
        <w:r w:rsidR="00F34675" w:rsidRPr="00C3677B">
          <w:rPr>
            <w:rFonts w:ascii="Courier" w:hAnsi="Courier" w:cs="Lucida Sans Typewriter"/>
            <w:sz w:val="18"/>
            <w:szCs w:val="18"/>
          </w:rPr>
          <w:t>&lt;/</w:t>
        </w:r>
        <w:proofErr w:type="spellStart"/>
        <w:r w:rsidR="00F34675" w:rsidRPr="00C3677B">
          <w:rPr>
            <w:rFonts w:ascii="Courier" w:hAnsi="Courier" w:cs="Lucida Sans Typewriter"/>
            <w:sz w:val="18"/>
            <w:szCs w:val="18"/>
          </w:rPr>
          <w:t>AdaptationSet</w:t>
        </w:r>
        <w:proofErr w:type="spellEnd"/>
        <w:r w:rsidR="00F34675" w:rsidRPr="00C3677B">
          <w:rPr>
            <w:rFonts w:ascii="Courier" w:hAnsi="Courier" w:cs="Lucida Sans Typewriter"/>
            <w:sz w:val="18"/>
            <w:szCs w:val="18"/>
          </w:rPr>
          <w:t>&gt;</w:t>
        </w:r>
      </w:ins>
    </w:p>
    <w:p w14:paraId="173EC79D" w14:textId="77777777" w:rsidR="00F34675" w:rsidRPr="00C3677B" w:rsidRDefault="00F34675">
      <w:pPr>
        <w:pBdr>
          <w:top w:val="single" w:sz="4" w:space="1" w:color="auto"/>
          <w:left w:val="single" w:sz="4" w:space="1" w:color="auto"/>
          <w:bottom w:val="single" w:sz="4" w:space="1" w:color="auto"/>
          <w:right w:val="single" w:sz="4" w:space="1" w:color="auto"/>
        </w:pBdr>
        <w:adjustRightInd w:val="0"/>
        <w:spacing w:after="0"/>
        <w:rPr>
          <w:ins w:id="2045" w:author="Claire-Helene Demarty" w:date="2024-06-10T08:44:00Z"/>
          <w:rFonts w:ascii="Courier" w:hAnsi="Courier" w:cs="Lucida Sans Typewriter"/>
          <w:sz w:val="18"/>
          <w:szCs w:val="18"/>
        </w:rPr>
        <w:pPrChange w:id="2046" w:author="Ahmed Hamza [2]" w:date="2024-06-13T15:08:00Z">
          <w:pPr>
            <w:shd w:val="clear" w:color="auto" w:fill="D9D9D9" w:themeFill="background1" w:themeFillShade="D9"/>
            <w:adjustRightInd w:val="0"/>
            <w:spacing w:after="0"/>
          </w:pPr>
        </w:pPrChange>
      </w:pPr>
    </w:p>
    <w:p w14:paraId="5E7C7D0B" w14:textId="2F971F74" w:rsidR="00F34675" w:rsidRPr="00C3677B" w:rsidRDefault="004B00BC">
      <w:pPr>
        <w:pBdr>
          <w:top w:val="single" w:sz="4" w:space="1" w:color="auto"/>
          <w:left w:val="single" w:sz="4" w:space="1" w:color="auto"/>
          <w:bottom w:val="single" w:sz="4" w:space="1" w:color="auto"/>
          <w:right w:val="single" w:sz="4" w:space="1" w:color="auto"/>
        </w:pBdr>
        <w:adjustRightInd w:val="0"/>
        <w:spacing w:after="0"/>
        <w:rPr>
          <w:ins w:id="2047" w:author="Claire-Helene Demarty" w:date="2024-06-10T08:44:00Z"/>
          <w:rFonts w:ascii="Courier" w:hAnsi="Courier" w:cs="Lucida Sans Typewriter"/>
          <w:sz w:val="18"/>
          <w:szCs w:val="18"/>
        </w:rPr>
        <w:pPrChange w:id="2048" w:author="Ahmed Hamza [2]" w:date="2024-06-13T15:08:00Z">
          <w:pPr>
            <w:shd w:val="clear" w:color="auto" w:fill="D9D9D9" w:themeFill="background1" w:themeFillShade="D9"/>
            <w:adjustRightInd w:val="0"/>
            <w:spacing w:after="0"/>
          </w:pPr>
        </w:pPrChange>
      </w:pPr>
      <w:ins w:id="2049" w:author="Ahmed Hamza [2]" w:date="2024-06-13T15:15:00Z">
        <w:r>
          <w:rPr>
            <w:rFonts w:ascii="Courier New" w:eastAsia="MS Mincho" w:hAnsi="Courier New" w:cs="Courier New"/>
            <w:sz w:val="18"/>
            <w:szCs w:val="18"/>
          </w:rPr>
          <w:t xml:space="preserve">  </w:t>
        </w:r>
      </w:ins>
      <w:ins w:id="2050" w:author="Claire-Helene Demarty" w:date="2024-06-10T08:44:00Z">
        <w:r w:rsidR="00F34675" w:rsidRPr="00C3677B">
          <w:rPr>
            <w:rFonts w:ascii="Courier" w:hAnsi="Courier" w:cs="Lucida Sans Typewriter"/>
            <w:sz w:val="18"/>
            <w:szCs w:val="18"/>
          </w:rPr>
          <w:t>&lt;/Period&gt;</w:t>
        </w:r>
      </w:ins>
    </w:p>
    <w:p w14:paraId="68D5F2E0" w14:textId="77777777" w:rsidR="00F34675" w:rsidRDefault="00F34675">
      <w:pPr>
        <w:pBdr>
          <w:top w:val="single" w:sz="4" w:space="1" w:color="auto"/>
          <w:left w:val="single" w:sz="4" w:space="1" w:color="auto"/>
          <w:bottom w:val="single" w:sz="4" w:space="1" w:color="auto"/>
          <w:right w:val="single" w:sz="4" w:space="1" w:color="auto"/>
        </w:pBdr>
        <w:adjustRightInd w:val="0"/>
        <w:spacing w:after="0"/>
        <w:rPr>
          <w:ins w:id="2051" w:author="Ahmed Hamza [2]" w:date="2024-06-13T15:08:00Z"/>
          <w:rFonts w:ascii="Courier" w:hAnsi="Courier" w:cs="Lucida Sans Typewriter"/>
          <w:sz w:val="18"/>
          <w:szCs w:val="18"/>
        </w:rPr>
        <w:pPrChange w:id="2052" w:author="Ahmed Hamza [2]" w:date="2024-06-13T15:08:00Z">
          <w:pPr>
            <w:shd w:val="clear" w:color="auto" w:fill="D9D9D9" w:themeFill="background1" w:themeFillShade="D9"/>
            <w:adjustRightInd w:val="0"/>
            <w:spacing w:after="0"/>
          </w:pPr>
        </w:pPrChange>
      </w:pPr>
      <w:ins w:id="2053" w:author="Claire-Helene Demarty" w:date="2024-06-10T08:44:00Z">
        <w:r w:rsidRPr="00C3677B">
          <w:rPr>
            <w:rFonts w:ascii="Courier" w:hAnsi="Courier" w:cs="Lucida Sans Typewriter"/>
            <w:sz w:val="18"/>
            <w:szCs w:val="18"/>
          </w:rPr>
          <w:t>&lt;/MPD&gt;</w:t>
        </w:r>
      </w:ins>
    </w:p>
    <w:p w14:paraId="640E4625" w14:textId="77777777" w:rsidR="00A14711" w:rsidRPr="00AA1ED6" w:rsidRDefault="00A14711">
      <w:pPr>
        <w:adjustRightInd w:val="0"/>
        <w:rPr>
          <w:ins w:id="2054" w:author="Claire-Helene Demarty" w:date="2024-06-10T08:44:00Z"/>
          <w:rPrChange w:id="2055" w:author="Ahmed Hamza [2]" w:date="2024-06-13T15:16:00Z">
            <w:rPr>
              <w:ins w:id="2056" w:author="Claire-Helene Demarty" w:date="2024-06-10T08:44:00Z"/>
              <w:rFonts w:ascii="Courier" w:hAnsi="Courier" w:cs="Lucida Sans Typewriter"/>
              <w:sz w:val="18"/>
              <w:szCs w:val="18"/>
            </w:rPr>
          </w:rPrChange>
        </w:rPr>
        <w:pPrChange w:id="2057" w:author="Ahmed Hamza [2]" w:date="2024-06-13T15:16:00Z">
          <w:pPr>
            <w:adjustRightInd w:val="0"/>
            <w:spacing w:after="0"/>
          </w:pPr>
        </w:pPrChange>
      </w:pPr>
    </w:p>
    <w:p w14:paraId="72D35A15" w14:textId="2A559711" w:rsidR="00F34675" w:rsidRPr="00DA5DDB" w:rsidRDefault="00F34675" w:rsidP="006349FB">
      <w:pPr>
        <w:pStyle w:val="a3"/>
        <w:keepNext w:val="0"/>
        <w:numPr>
          <w:ilvl w:val="2"/>
          <w:numId w:val="7"/>
        </w:numPr>
        <w:tabs>
          <w:tab w:val="clear" w:pos="403"/>
          <w:tab w:val="left" w:pos="640"/>
        </w:tabs>
        <w:spacing w:before="0" w:after="240" w:line="250" w:lineRule="exact"/>
        <w:rPr>
          <w:ins w:id="2058" w:author="Claire-Helene Demarty" w:date="2024-06-10T08:44:00Z"/>
          <w:del w:id="2059" w:author="Ahmed Hamza [2]" w:date="2024-06-25T19:19:00Z"/>
          <w:highlight w:val="yellow"/>
        </w:rPr>
      </w:pPr>
      <w:ins w:id="2060" w:author="Claire-Helene Demarty" w:date="2024-06-10T08:44:00Z">
        <w:del w:id="2061" w:author="Ahmed Hamza [2]" w:date="2024-06-13T00:09:00Z">
          <w:r w:rsidRPr="00DA5DDB" w:rsidDel="00DF7F1B">
            <w:rPr>
              <w:highlight w:val="yellow"/>
            </w:rPr>
            <w:delText xml:space="preserve">B.3.7.4 </w:delText>
          </w:r>
        </w:del>
        <w:del w:id="2062" w:author="Ahmed Hamza [2]" w:date="2024-06-25T19:19:00Z">
          <w:r w:rsidRPr="00DA5DDB">
            <w:rPr>
              <w:highlight w:val="yellow"/>
            </w:rPr>
            <w:delText>Example 4</w:delText>
          </w:r>
        </w:del>
      </w:ins>
    </w:p>
    <w:p w14:paraId="3133C83F" w14:textId="3091212C" w:rsidR="00F34675" w:rsidRPr="00AA1ED6" w:rsidRDefault="00F34675" w:rsidP="00AA1ED6">
      <w:pPr>
        <w:rPr>
          <w:ins w:id="2063" w:author="Claire-Helene Demarty" w:date="2024-06-10T08:44:00Z"/>
          <w:del w:id="2064" w:author="Ahmed Hamza [2]" w:date="2024-06-25T19:19:00Z"/>
          <w:rFonts w:eastAsia="MS Mincho"/>
          <w:szCs w:val="24"/>
        </w:rPr>
      </w:pPr>
      <w:ins w:id="2065" w:author="Claire-Helene Demarty" w:date="2024-06-10T08:44:00Z">
        <w:del w:id="2066" w:author="Ahmed Hamza [2]" w:date="2024-06-25T19:19:00Z">
          <w:r w:rsidRPr="00AA1ED6">
            <w:rPr>
              <w:rFonts w:eastAsia="MS Mincho"/>
              <w:szCs w:val="24"/>
            </w:rPr>
            <w:delText>This example is similar to Example 3 but it uses a Preselection to indicate the grouping of the video Adaptation Set and associated Display Attenuation Map Adaptation Sets.</w:delText>
          </w:r>
        </w:del>
      </w:ins>
    </w:p>
    <w:p w14:paraId="2A95F307" w14:textId="4AB25F17" w:rsidR="00F34675" w:rsidRPr="00C3677B" w:rsidRDefault="00F34675" w:rsidP="00F34675">
      <w:pPr>
        <w:adjustRightInd w:val="0"/>
        <w:rPr>
          <w:ins w:id="2067" w:author="Claire-Helene Demarty" w:date="2024-06-10T08:44:00Z"/>
          <w:del w:id="2068" w:author="Ahmed Hamza [2]" w:date="2024-06-25T19:19:00Z"/>
        </w:rPr>
      </w:pPr>
    </w:p>
    <w:p w14:paraId="55991AB9" w14:textId="37F6C17C" w:rsidR="00F34675" w:rsidRPr="00C3677B" w:rsidRDefault="00F34675" w:rsidP="00F34675">
      <w:pPr>
        <w:shd w:val="clear" w:color="auto" w:fill="D9D9D9" w:themeFill="background1" w:themeFillShade="D9"/>
        <w:adjustRightInd w:val="0"/>
        <w:spacing w:after="0"/>
        <w:rPr>
          <w:ins w:id="2069" w:author="Claire-Helene Demarty" w:date="2024-06-10T08:44:00Z"/>
          <w:del w:id="2070" w:author="Ahmed Hamza [2]" w:date="2024-06-25T19:19:00Z"/>
          <w:rFonts w:ascii="Courier" w:hAnsi="Courier" w:cs="Lucida Sans Typewriter"/>
          <w:sz w:val="18"/>
          <w:szCs w:val="18"/>
          <w:lang w:val="fr-FR"/>
        </w:rPr>
      </w:pPr>
      <w:ins w:id="2071" w:author="Claire-Helene Demarty" w:date="2024-06-10T08:44:00Z">
        <w:del w:id="2072" w:author="Ahmed Hamza [2]" w:date="2024-06-25T19:19:00Z">
          <w:r w:rsidRPr="00C3677B">
            <w:rPr>
              <w:rFonts w:ascii="Courier" w:hAnsi="Courier" w:cs="Lucida Sans Typewriter"/>
              <w:sz w:val="18"/>
              <w:szCs w:val="18"/>
              <w:lang w:val="fr-FR"/>
            </w:rPr>
            <w:delText>&lt;?xml version=”1.0” encoding=”UTF-8”?&gt;</w:delText>
          </w:r>
        </w:del>
      </w:ins>
    </w:p>
    <w:p w14:paraId="6DA31A79" w14:textId="10697A81" w:rsidR="00F34675" w:rsidRPr="00C3677B" w:rsidRDefault="00F34675" w:rsidP="00F34675">
      <w:pPr>
        <w:shd w:val="clear" w:color="auto" w:fill="D9D9D9" w:themeFill="background1" w:themeFillShade="D9"/>
        <w:adjustRightInd w:val="0"/>
        <w:spacing w:after="0"/>
        <w:rPr>
          <w:ins w:id="2073" w:author="Claire-Helene Demarty" w:date="2024-06-10T08:44:00Z"/>
          <w:del w:id="2074" w:author="Ahmed Hamza [2]" w:date="2024-06-25T19:19:00Z"/>
          <w:rFonts w:ascii="Courier" w:hAnsi="Courier" w:cs="Lucida Sans Typewriter"/>
          <w:sz w:val="18"/>
          <w:szCs w:val="18"/>
          <w:lang w:val="fr-FR"/>
        </w:rPr>
      </w:pPr>
      <w:ins w:id="2075" w:author="Claire-Helene Demarty" w:date="2024-06-10T08:44:00Z">
        <w:del w:id="2076" w:author="Ahmed Hamza [2]" w:date="2024-06-25T19:19:00Z">
          <w:r w:rsidRPr="00C3677B">
            <w:rPr>
              <w:rFonts w:ascii="Courier" w:hAnsi="Courier" w:cs="Lucida Sans Typewriter"/>
              <w:sz w:val="18"/>
              <w:szCs w:val="18"/>
              <w:lang w:val="fr-FR"/>
            </w:rPr>
            <w:delText>&lt;MPD</w:delText>
          </w:r>
        </w:del>
      </w:ins>
    </w:p>
    <w:p w14:paraId="253B8A0C" w14:textId="398D7324" w:rsidR="00F34675" w:rsidRPr="00C3677B" w:rsidRDefault="00F34675" w:rsidP="00F34675">
      <w:pPr>
        <w:shd w:val="clear" w:color="auto" w:fill="D9D9D9" w:themeFill="background1" w:themeFillShade="D9"/>
        <w:adjustRightInd w:val="0"/>
        <w:spacing w:after="0"/>
        <w:rPr>
          <w:ins w:id="2077" w:author="Claire-Helene Demarty" w:date="2024-06-10T08:44:00Z"/>
          <w:del w:id="2078" w:author="Ahmed Hamza [2]" w:date="2024-06-25T19:19:00Z"/>
          <w:rFonts w:ascii="Courier" w:hAnsi="Courier" w:cs="Lucida Sans Typewriter"/>
          <w:sz w:val="18"/>
          <w:szCs w:val="18"/>
          <w:lang w:val="fr-FR"/>
        </w:rPr>
      </w:pPr>
      <w:ins w:id="2079" w:author="Claire-Helene Demarty" w:date="2024-06-10T08:44:00Z">
        <w:del w:id="2080" w:author="Ahmed Hamza [2]" w:date="2024-06-25T19:19:00Z">
          <w:r w:rsidRPr="00C3677B">
            <w:rPr>
              <w:rFonts w:ascii="Courier" w:hAnsi="Courier" w:cs="Lucida Sans Typewriter"/>
              <w:sz w:val="18"/>
              <w:szCs w:val="18"/>
              <w:lang w:val="fr-FR"/>
            </w:rPr>
            <w:tab/>
            <w:delText>xmlns:xsi="http://www.w3.org/2001/XMLSchema-instance"</w:delText>
          </w:r>
        </w:del>
      </w:ins>
    </w:p>
    <w:p w14:paraId="782BAC06" w14:textId="10769FFF" w:rsidR="00F34675" w:rsidRPr="00C3677B" w:rsidRDefault="00F34675" w:rsidP="00F34675">
      <w:pPr>
        <w:shd w:val="clear" w:color="auto" w:fill="D9D9D9" w:themeFill="background1" w:themeFillShade="D9"/>
        <w:adjustRightInd w:val="0"/>
        <w:spacing w:after="0"/>
        <w:rPr>
          <w:ins w:id="2081" w:author="Claire-Helene Demarty" w:date="2024-06-10T08:44:00Z"/>
          <w:del w:id="2082" w:author="Ahmed Hamza [2]" w:date="2024-06-25T19:19:00Z"/>
          <w:rFonts w:ascii="Courier" w:hAnsi="Courier" w:cs="Lucida Sans Typewriter"/>
          <w:sz w:val="18"/>
          <w:szCs w:val="18"/>
        </w:rPr>
      </w:pPr>
      <w:ins w:id="2083" w:author="Claire-Helene Demarty" w:date="2024-06-10T08:44:00Z">
        <w:del w:id="2084" w:author="Ahmed Hamza [2]" w:date="2024-06-25T19:19:00Z">
          <w:r w:rsidRPr="00C3677B">
            <w:rPr>
              <w:rFonts w:ascii="Courier" w:hAnsi="Courier" w:cs="Lucida Sans Typewriter"/>
              <w:sz w:val="18"/>
              <w:szCs w:val="18"/>
              <w:lang w:val="fr-FR"/>
            </w:rPr>
            <w:tab/>
          </w:r>
          <w:r w:rsidRPr="00C3677B">
            <w:rPr>
              <w:rFonts w:ascii="Courier" w:hAnsi="Courier" w:cs="Lucida Sans Typewriter"/>
              <w:sz w:val="18"/>
              <w:szCs w:val="18"/>
            </w:rPr>
            <w:delText>xmlns="urn:mpeg:DASH:schema:MPD:2011"</w:delText>
          </w:r>
        </w:del>
      </w:ins>
    </w:p>
    <w:p w14:paraId="3E734ED3" w14:textId="31E4AA6B" w:rsidR="00F34675" w:rsidRPr="00C3677B" w:rsidRDefault="00F34675" w:rsidP="00F34675">
      <w:pPr>
        <w:shd w:val="clear" w:color="auto" w:fill="D9D9D9" w:themeFill="background1" w:themeFillShade="D9"/>
        <w:adjustRightInd w:val="0"/>
        <w:spacing w:after="0"/>
        <w:rPr>
          <w:ins w:id="2085" w:author="Claire-Helene Demarty" w:date="2024-06-10T08:44:00Z"/>
          <w:del w:id="2086" w:author="Ahmed Hamza [2]" w:date="2024-06-25T19:19:00Z"/>
          <w:rFonts w:ascii="Courier" w:hAnsi="Courier" w:cs="Lucida Sans Typewriter"/>
          <w:sz w:val="18"/>
          <w:szCs w:val="18"/>
        </w:rPr>
      </w:pPr>
      <w:ins w:id="2087" w:author="Claire-Helene Demarty" w:date="2024-06-10T08:44:00Z">
        <w:del w:id="2088" w:author="Ahmed Hamza [2]" w:date="2024-06-25T19:19:00Z">
          <w:r w:rsidRPr="00C3677B">
            <w:rPr>
              <w:rFonts w:ascii="Courier" w:hAnsi="Courier" w:cs="Lucida Sans Typewriter"/>
              <w:sz w:val="18"/>
              <w:szCs w:val="18"/>
            </w:rPr>
            <w:tab/>
            <w:delText>xmlns:green="urn:mpeg:mpegI:green:2023"</w:delText>
          </w:r>
        </w:del>
      </w:ins>
    </w:p>
    <w:p w14:paraId="68A3DD2D" w14:textId="2C6A9EDE" w:rsidR="00F34675" w:rsidRPr="00C3677B" w:rsidRDefault="00F34675" w:rsidP="00F34675">
      <w:pPr>
        <w:shd w:val="clear" w:color="auto" w:fill="D9D9D9" w:themeFill="background1" w:themeFillShade="D9"/>
        <w:adjustRightInd w:val="0"/>
        <w:spacing w:after="0"/>
        <w:rPr>
          <w:ins w:id="2089" w:author="Claire-Helene Demarty" w:date="2024-06-10T08:44:00Z"/>
          <w:del w:id="2090" w:author="Ahmed Hamza [2]" w:date="2024-06-25T19:19:00Z"/>
          <w:rFonts w:ascii="Courier" w:hAnsi="Courier" w:cs="Lucida Sans Typewriter"/>
          <w:sz w:val="18"/>
          <w:szCs w:val="18"/>
        </w:rPr>
      </w:pPr>
      <w:ins w:id="2091" w:author="Claire-Helene Demarty" w:date="2024-06-10T08:44:00Z">
        <w:del w:id="2092" w:author="Ahmed Hamza [2]" w:date="2024-06-25T19:19:00Z">
          <w:r w:rsidRPr="00C3677B">
            <w:rPr>
              <w:rFonts w:ascii="Courier" w:hAnsi="Courier" w:cs="Lucida Sans Typewriter"/>
              <w:sz w:val="18"/>
              <w:szCs w:val="18"/>
            </w:rPr>
            <w:tab/>
            <w:delText>xsi:schemaLocation="urn:mpeg:DASH:schema:MPD:xxxx"</w:delText>
          </w:r>
        </w:del>
      </w:ins>
    </w:p>
    <w:p w14:paraId="7168F018" w14:textId="115D75E1" w:rsidR="00F34675" w:rsidRPr="00C3677B" w:rsidRDefault="00F34675" w:rsidP="00F34675">
      <w:pPr>
        <w:shd w:val="clear" w:color="auto" w:fill="D9D9D9" w:themeFill="background1" w:themeFillShade="D9"/>
        <w:adjustRightInd w:val="0"/>
        <w:spacing w:after="0"/>
        <w:rPr>
          <w:ins w:id="2093" w:author="Claire-Helene Demarty" w:date="2024-06-10T08:44:00Z"/>
          <w:del w:id="2094" w:author="Ahmed Hamza [2]" w:date="2024-06-25T19:19:00Z"/>
          <w:rFonts w:ascii="Courier" w:hAnsi="Courier" w:cs="Lucida Sans Typewriter"/>
          <w:sz w:val="18"/>
          <w:szCs w:val="18"/>
        </w:rPr>
      </w:pPr>
      <w:ins w:id="2095" w:author="Claire-Helene Demarty" w:date="2024-06-10T08:44:00Z">
        <w:del w:id="2096" w:author="Ahmed Hamza [2]" w:date="2024-06-25T19:19:00Z">
          <w:r w:rsidRPr="00C3677B">
            <w:rPr>
              <w:rFonts w:ascii="Courier" w:hAnsi="Courier" w:cs="Lucida Sans Typewriter"/>
              <w:sz w:val="18"/>
              <w:szCs w:val="18"/>
            </w:rPr>
            <w:tab/>
            <w:delText>type="static"</w:delText>
          </w:r>
        </w:del>
      </w:ins>
    </w:p>
    <w:p w14:paraId="61CFC65F" w14:textId="497FFA4D" w:rsidR="00F34675" w:rsidRPr="00C3677B" w:rsidRDefault="00F34675" w:rsidP="00F34675">
      <w:pPr>
        <w:shd w:val="clear" w:color="auto" w:fill="D9D9D9" w:themeFill="background1" w:themeFillShade="D9"/>
        <w:adjustRightInd w:val="0"/>
        <w:spacing w:after="0"/>
        <w:rPr>
          <w:ins w:id="2097" w:author="Claire-Helene Demarty" w:date="2024-06-10T08:44:00Z"/>
          <w:del w:id="2098" w:author="Ahmed Hamza [2]" w:date="2024-06-25T19:19:00Z"/>
          <w:rFonts w:ascii="Courier" w:hAnsi="Courier" w:cs="Lucida Sans Typewriter"/>
          <w:sz w:val="18"/>
          <w:szCs w:val="18"/>
        </w:rPr>
      </w:pPr>
      <w:ins w:id="2099" w:author="Claire-Helene Demarty" w:date="2024-06-10T08:44:00Z">
        <w:del w:id="2100" w:author="Ahmed Hamza [2]" w:date="2024-06-25T19:19:00Z">
          <w:r w:rsidRPr="00C3677B">
            <w:rPr>
              <w:rFonts w:ascii="Courier" w:hAnsi="Courier" w:cs="Lucida Sans Typewriter"/>
              <w:sz w:val="18"/>
              <w:szCs w:val="18"/>
            </w:rPr>
            <w:tab/>
            <w:delText>minBufferTime="PT4S"</w:delText>
          </w:r>
        </w:del>
      </w:ins>
    </w:p>
    <w:p w14:paraId="7AFA1BE0" w14:textId="4DB23357" w:rsidR="00F34675" w:rsidRPr="00C3677B" w:rsidRDefault="00F34675" w:rsidP="00F34675">
      <w:pPr>
        <w:shd w:val="clear" w:color="auto" w:fill="D9D9D9" w:themeFill="background1" w:themeFillShade="D9"/>
        <w:adjustRightInd w:val="0"/>
        <w:spacing w:after="0"/>
        <w:rPr>
          <w:ins w:id="2101" w:author="Claire-Helene Demarty" w:date="2024-06-10T08:44:00Z"/>
          <w:del w:id="2102" w:author="Ahmed Hamza [2]" w:date="2024-06-25T19:19:00Z"/>
          <w:rFonts w:ascii="Courier" w:hAnsi="Courier" w:cs="Lucida Sans Typewriter"/>
          <w:sz w:val="18"/>
          <w:szCs w:val="18"/>
        </w:rPr>
      </w:pPr>
      <w:ins w:id="2103" w:author="Claire-Helene Demarty" w:date="2024-06-10T08:44:00Z">
        <w:del w:id="2104" w:author="Ahmed Hamza [2]" w:date="2024-06-25T19:19:00Z">
          <w:r w:rsidRPr="00C3677B">
            <w:rPr>
              <w:rFonts w:ascii="Courier" w:hAnsi="Courier" w:cs="Lucida Sans Typewriter"/>
              <w:sz w:val="18"/>
              <w:szCs w:val="18"/>
            </w:rPr>
            <w:tab/>
            <w:delText>profiles="urn:mpeg:dash:profile:isoff-on-demand:2011"&gt;</w:delText>
          </w:r>
        </w:del>
      </w:ins>
    </w:p>
    <w:p w14:paraId="680C59C2" w14:textId="48686280" w:rsidR="00F34675" w:rsidRPr="00C3677B" w:rsidRDefault="00F34675" w:rsidP="00F34675">
      <w:pPr>
        <w:shd w:val="clear" w:color="auto" w:fill="D9D9D9" w:themeFill="background1" w:themeFillShade="D9"/>
        <w:adjustRightInd w:val="0"/>
        <w:spacing w:after="0"/>
        <w:rPr>
          <w:ins w:id="2105" w:author="Claire-Helene Demarty" w:date="2024-06-10T08:44:00Z"/>
          <w:del w:id="2106" w:author="Ahmed Hamza [2]" w:date="2024-06-25T19:19:00Z"/>
          <w:rFonts w:ascii="Courier" w:hAnsi="Courier" w:cs="Lucida Sans Typewriter"/>
          <w:sz w:val="18"/>
          <w:szCs w:val="18"/>
        </w:rPr>
      </w:pPr>
    </w:p>
    <w:p w14:paraId="3CDC4B35" w14:textId="6797B6CB" w:rsidR="00F34675" w:rsidRPr="00C3677B" w:rsidRDefault="00F34675" w:rsidP="00F34675">
      <w:pPr>
        <w:shd w:val="clear" w:color="auto" w:fill="D9D9D9" w:themeFill="background1" w:themeFillShade="D9"/>
        <w:adjustRightInd w:val="0"/>
        <w:spacing w:after="0"/>
        <w:rPr>
          <w:ins w:id="2107" w:author="Claire-Helene Demarty" w:date="2024-06-10T08:44:00Z"/>
          <w:del w:id="2108" w:author="Ahmed Hamza [2]" w:date="2024-06-25T19:19:00Z"/>
          <w:rFonts w:ascii="Courier" w:hAnsi="Courier" w:cs="Lucida Sans Typewriter"/>
          <w:sz w:val="18"/>
          <w:szCs w:val="18"/>
        </w:rPr>
      </w:pPr>
      <w:ins w:id="2109" w:author="Claire-Helene Demarty" w:date="2024-06-10T08:44:00Z">
        <w:del w:id="2110" w:author="Ahmed Hamza [2]" w:date="2024-06-25T19:19:00Z">
          <w:r w:rsidRPr="00C3677B">
            <w:rPr>
              <w:rFonts w:ascii="Courier" w:hAnsi="Courier" w:cs="Lucida Sans Typewriter"/>
              <w:sz w:val="18"/>
              <w:szCs w:val="18"/>
            </w:rPr>
            <w:delText>&lt;BaseURL&gt;http://cdn1.example.com/&lt;/BaseURL&gt;</w:delText>
          </w:r>
        </w:del>
      </w:ins>
    </w:p>
    <w:p w14:paraId="6A3E0106" w14:textId="424C71F9" w:rsidR="00F34675" w:rsidRPr="00C3677B" w:rsidRDefault="00F34675" w:rsidP="00F34675">
      <w:pPr>
        <w:shd w:val="clear" w:color="auto" w:fill="D9D9D9" w:themeFill="background1" w:themeFillShade="D9"/>
        <w:adjustRightInd w:val="0"/>
        <w:spacing w:after="0"/>
        <w:rPr>
          <w:ins w:id="2111" w:author="Claire-Helene Demarty" w:date="2024-06-10T08:44:00Z"/>
          <w:del w:id="2112" w:author="Ahmed Hamza [2]" w:date="2024-06-25T19:19:00Z"/>
          <w:rFonts w:ascii="Courier" w:hAnsi="Courier" w:cs="Lucida Sans Typewriter"/>
          <w:sz w:val="18"/>
          <w:szCs w:val="18"/>
        </w:rPr>
      </w:pPr>
      <w:ins w:id="2113" w:author="Claire-Helene Demarty" w:date="2024-06-10T08:44:00Z">
        <w:del w:id="2114" w:author="Ahmed Hamza [2]" w:date="2024-06-25T19:19:00Z">
          <w:r w:rsidRPr="00C3677B">
            <w:rPr>
              <w:rFonts w:ascii="Courier" w:hAnsi="Courier" w:cs="Lucida Sans Typewriter"/>
              <w:sz w:val="18"/>
              <w:szCs w:val="18"/>
            </w:rPr>
            <w:delText>&lt;BaseURL&gt;http://cdn2.example.com/&lt;/BaseURL&gt;</w:delText>
          </w:r>
        </w:del>
      </w:ins>
    </w:p>
    <w:p w14:paraId="67BA3C09" w14:textId="09BD2A56" w:rsidR="00F34675" w:rsidRPr="00C3677B" w:rsidRDefault="00F34675" w:rsidP="00F34675">
      <w:pPr>
        <w:shd w:val="clear" w:color="auto" w:fill="D9D9D9" w:themeFill="background1" w:themeFillShade="D9"/>
        <w:adjustRightInd w:val="0"/>
        <w:spacing w:after="0"/>
        <w:rPr>
          <w:ins w:id="2115" w:author="Claire-Helene Demarty" w:date="2024-06-10T08:44:00Z"/>
          <w:del w:id="2116" w:author="Ahmed Hamza [2]" w:date="2024-06-25T19:19:00Z"/>
          <w:rFonts w:ascii="Courier" w:hAnsi="Courier" w:cs="Lucida Sans Typewriter"/>
          <w:sz w:val="18"/>
          <w:szCs w:val="18"/>
        </w:rPr>
      </w:pPr>
    </w:p>
    <w:p w14:paraId="6E9E24F2" w14:textId="390DE6A8" w:rsidR="00F34675" w:rsidRPr="00C3677B" w:rsidRDefault="00F34675" w:rsidP="00F34675">
      <w:pPr>
        <w:shd w:val="clear" w:color="auto" w:fill="D9D9D9" w:themeFill="background1" w:themeFillShade="D9"/>
        <w:adjustRightInd w:val="0"/>
        <w:spacing w:after="0"/>
        <w:rPr>
          <w:ins w:id="2117" w:author="Claire-Helene Demarty" w:date="2024-06-10T08:44:00Z"/>
          <w:del w:id="2118" w:author="Ahmed Hamza [2]" w:date="2024-06-25T19:19:00Z"/>
          <w:rFonts w:ascii="Courier" w:hAnsi="Courier" w:cs="Lucida Sans Typewriter"/>
          <w:sz w:val="18"/>
          <w:szCs w:val="18"/>
        </w:rPr>
      </w:pPr>
      <w:ins w:id="2119" w:author="Claire-Helene Demarty" w:date="2024-06-10T08:44:00Z">
        <w:del w:id="2120" w:author="Ahmed Hamza [2]" w:date="2024-06-25T19:19:00Z">
          <w:r w:rsidRPr="00C3677B">
            <w:rPr>
              <w:rFonts w:ascii="Courier" w:hAnsi="Courier" w:cs="Lucida Sans Typewriter"/>
              <w:sz w:val="18"/>
              <w:szCs w:val="18"/>
            </w:rPr>
            <w:delText>&lt;Period&gt;</w:delText>
          </w:r>
        </w:del>
      </w:ins>
    </w:p>
    <w:p w14:paraId="43FC4589" w14:textId="65568476" w:rsidR="00F34675" w:rsidRPr="00C3677B" w:rsidRDefault="00F34675" w:rsidP="00F34675">
      <w:pPr>
        <w:shd w:val="clear" w:color="auto" w:fill="D9D9D9" w:themeFill="background1" w:themeFillShade="D9"/>
        <w:adjustRightInd w:val="0"/>
        <w:spacing w:after="0"/>
        <w:rPr>
          <w:ins w:id="2121" w:author="Claire-Helene Demarty" w:date="2024-06-10T08:44:00Z"/>
          <w:del w:id="2122" w:author="Ahmed Hamza [2]" w:date="2024-06-25T19:19:00Z"/>
          <w:rFonts w:ascii="Courier" w:hAnsi="Courier" w:cs="Lucida Sans Typewriter"/>
          <w:sz w:val="18"/>
          <w:szCs w:val="18"/>
        </w:rPr>
      </w:pPr>
    </w:p>
    <w:p w14:paraId="400468B8" w14:textId="43247D02" w:rsidR="00F34675" w:rsidRPr="00C3677B" w:rsidRDefault="00F34675" w:rsidP="00F34675">
      <w:pPr>
        <w:shd w:val="clear" w:color="auto" w:fill="D9D9D9" w:themeFill="background1" w:themeFillShade="D9"/>
        <w:adjustRightInd w:val="0"/>
        <w:spacing w:after="0"/>
        <w:rPr>
          <w:ins w:id="2123" w:author="Claire-Helene Demarty" w:date="2024-06-10T08:44:00Z"/>
          <w:del w:id="2124" w:author="Ahmed Hamza [2]" w:date="2024-06-25T19:19:00Z"/>
          <w:rFonts w:ascii="Courier" w:hAnsi="Courier" w:cs="Lucida Sans Typewriter"/>
          <w:sz w:val="18"/>
          <w:szCs w:val="18"/>
        </w:rPr>
      </w:pPr>
      <w:ins w:id="2125" w:author="Claire-Helene Demarty" w:date="2024-06-10T08:44:00Z">
        <w:del w:id="2126" w:author="Ahmed Hamza [2]" w:date="2024-06-25T19:19:00Z">
          <w:r w:rsidRPr="00C3677B">
            <w:rPr>
              <w:rFonts w:ascii="Courier" w:hAnsi="Courier" w:cs="Lucida Sans Typewriter"/>
              <w:sz w:val="18"/>
              <w:szCs w:val="18"/>
            </w:rPr>
            <w:tab/>
            <w:delText>&lt;!-- Video --&gt;</w:delText>
          </w:r>
        </w:del>
      </w:ins>
    </w:p>
    <w:p w14:paraId="04322D6B" w14:textId="69DC7CE8" w:rsidR="00F34675" w:rsidRPr="00C3677B" w:rsidRDefault="00F34675" w:rsidP="00F34675">
      <w:pPr>
        <w:shd w:val="clear" w:color="auto" w:fill="D9D9D9" w:themeFill="background1" w:themeFillShade="D9"/>
        <w:adjustRightInd w:val="0"/>
        <w:spacing w:after="0"/>
        <w:rPr>
          <w:ins w:id="2127" w:author="Claire-Helene Demarty" w:date="2024-06-10T08:44:00Z"/>
          <w:del w:id="2128" w:author="Ahmed Hamza [2]" w:date="2024-06-25T19:19:00Z"/>
          <w:rFonts w:ascii="Courier" w:hAnsi="Courier" w:cs="Lucida Sans Typewriter"/>
          <w:sz w:val="18"/>
          <w:szCs w:val="18"/>
        </w:rPr>
      </w:pPr>
      <w:ins w:id="2129" w:author="Claire-Helene Demarty" w:date="2024-06-10T08:44:00Z">
        <w:del w:id="2130" w:author="Ahmed Hamza [2]" w:date="2024-06-25T19:19:00Z">
          <w:r w:rsidRPr="00C3677B">
            <w:rPr>
              <w:rFonts w:ascii="Courier" w:hAnsi="Courier" w:cs="Lucida Sans Typewriter"/>
              <w:sz w:val="18"/>
              <w:szCs w:val="18"/>
            </w:rPr>
            <w:tab/>
            <w:delText>&lt;AdaptationSet id="video" mimeType="video/mp4" codecs="avc1.4D401F"</w:delText>
          </w:r>
        </w:del>
      </w:ins>
    </w:p>
    <w:p w14:paraId="14051BCB" w14:textId="4AB0BF8D" w:rsidR="00F34675" w:rsidRPr="00C3677B" w:rsidRDefault="00F34675" w:rsidP="00F34675">
      <w:pPr>
        <w:shd w:val="clear" w:color="auto" w:fill="D9D9D9" w:themeFill="background1" w:themeFillShade="D9"/>
        <w:adjustRightInd w:val="0"/>
        <w:spacing w:after="0"/>
        <w:rPr>
          <w:ins w:id="2131" w:author="Claire-Helene Demarty" w:date="2024-06-10T08:44:00Z"/>
          <w:del w:id="2132" w:author="Ahmed Hamza [2]" w:date="2024-06-25T19:19:00Z"/>
          <w:rFonts w:ascii="Courier" w:hAnsi="Courier" w:cs="Lucida Sans Typewriter"/>
          <w:sz w:val="18"/>
          <w:szCs w:val="18"/>
        </w:rPr>
      </w:pPr>
      <w:ins w:id="2133" w:author="Claire-Helene Demarty" w:date="2024-06-10T08:44:00Z">
        <w:del w:id="213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frameRate="30000/1001" segmentAlignment="true" startWithSAP="1"&gt;</w:delText>
          </w:r>
        </w:del>
      </w:ins>
    </w:p>
    <w:p w14:paraId="2307FDE2" w14:textId="79B153F1" w:rsidR="00F34675" w:rsidRPr="00C3677B" w:rsidRDefault="00F34675" w:rsidP="00F34675">
      <w:pPr>
        <w:shd w:val="clear" w:color="auto" w:fill="D9D9D9" w:themeFill="background1" w:themeFillShade="D9"/>
        <w:adjustRightInd w:val="0"/>
        <w:spacing w:after="0"/>
        <w:rPr>
          <w:ins w:id="2135" w:author="Claire-Helene Demarty" w:date="2024-06-10T08:44:00Z"/>
          <w:del w:id="2136" w:author="Ahmed Hamza [2]" w:date="2024-06-25T19:19:00Z"/>
          <w:rFonts w:ascii="Courier" w:hAnsi="Courier" w:cs="Lucida Sans Typewriter"/>
          <w:sz w:val="18"/>
          <w:szCs w:val="18"/>
        </w:rPr>
      </w:pPr>
      <w:ins w:id="2137" w:author="Claire-Helene Demarty" w:date="2024-06-10T08:44:00Z">
        <w:del w:id="213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&lt;BaseURL&gt;video/&lt;/BaseURL&gt;</w:delText>
          </w:r>
        </w:del>
      </w:ins>
    </w:p>
    <w:p w14:paraId="04A3975B" w14:textId="22EE4EF2" w:rsidR="00F34675" w:rsidRPr="00C3677B" w:rsidRDefault="00F34675" w:rsidP="00F34675">
      <w:pPr>
        <w:shd w:val="clear" w:color="auto" w:fill="D9D9D9" w:themeFill="background1" w:themeFillShade="D9"/>
        <w:adjustRightInd w:val="0"/>
        <w:spacing w:after="0"/>
        <w:rPr>
          <w:ins w:id="2139" w:author="Claire-Helene Demarty" w:date="2024-06-10T08:44:00Z"/>
          <w:del w:id="2140" w:author="Ahmed Hamza [2]" w:date="2024-06-25T19:19:00Z"/>
          <w:rFonts w:ascii="Courier" w:hAnsi="Courier" w:cs="Lucida Sans Typewriter"/>
          <w:sz w:val="18"/>
          <w:szCs w:val="18"/>
        </w:rPr>
      </w:pPr>
      <w:ins w:id="2141" w:author="Claire-Helene Demarty" w:date="2024-06-10T08:44:00Z">
        <w:del w:id="214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 timescale="90000" media="$Bandwidth$/$Time$.mp4v"&gt;</w:delText>
          </w:r>
        </w:del>
      </w:ins>
    </w:p>
    <w:p w14:paraId="12F21FC8" w14:textId="2B576046" w:rsidR="00F34675" w:rsidRPr="00C3677B" w:rsidRDefault="00F34675" w:rsidP="00F34675">
      <w:pPr>
        <w:shd w:val="clear" w:color="auto" w:fill="D9D9D9" w:themeFill="background1" w:themeFillShade="D9"/>
        <w:adjustRightInd w:val="0"/>
        <w:spacing w:after="0"/>
        <w:rPr>
          <w:ins w:id="2143" w:author="Claire-Helene Demarty" w:date="2024-06-10T08:44:00Z"/>
          <w:del w:id="2144" w:author="Ahmed Hamza [2]" w:date="2024-06-25T19:19:00Z"/>
          <w:rFonts w:ascii="Courier" w:hAnsi="Courier" w:cs="Lucida Sans Typewriter"/>
          <w:sz w:val="18"/>
          <w:szCs w:val="18"/>
        </w:rPr>
      </w:pPr>
      <w:ins w:id="2145" w:author="Claire-Helene Demarty" w:date="2024-06-10T08:44:00Z">
        <w:del w:id="214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6DB9E517" w14:textId="52152669" w:rsidR="00F34675" w:rsidRPr="00C3677B" w:rsidRDefault="00F34675" w:rsidP="00F34675">
      <w:pPr>
        <w:shd w:val="clear" w:color="auto" w:fill="D9D9D9" w:themeFill="background1" w:themeFillShade="D9"/>
        <w:adjustRightInd w:val="0"/>
        <w:spacing w:after="0"/>
        <w:rPr>
          <w:ins w:id="2147" w:author="Claire-Helene Demarty" w:date="2024-06-10T08:44:00Z"/>
          <w:del w:id="2148" w:author="Ahmed Hamza [2]" w:date="2024-06-25T19:19:00Z"/>
          <w:rFonts w:ascii="Courier" w:hAnsi="Courier" w:cs="Lucida Sans Typewriter"/>
          <w:sz w:val="18"/>
          <w:szCs w:val="18"/>
        </w:rPr>
      </w:pPr>
      <w:ins w:id="2149" w:author="Claire-Helene Demarty" w:date="2024-06-10T08:44:00Z">
        <w:del w:id="215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 t="0" d="180180" r="432"/&gt;</w:delText>
          </w:r>
        </w:del>
      </w:ins>
    </w:p>
    <w:p w14:paraId="0F968E5B" w14:textId="106F60D7" w:rsidR="00F34675" w:rsidRPr="00C3677B" w:rsidRDefault="00F34675" w:rsidP="00F34675">
      <w:pPr>
        <w:shd w:val="clear" w:color="auto" w:fill="D9D9D9" w:themeFill="background1" w:themeFillShade="D9"/>
        <w:adjustRightInd w:val="0"/>
        <w:spacing w:after="0"/>
        <w:rPr>
          <w:ins w:id="2151" w:author="Claire-Helene Demarty" w:date="2024-06-10T08:44:00Z"/>
          <w:del w:id="2152" w:author="Ahmed Hamza [2]" w:date="2024-06-25T19:19:00Z"/>
          <w:rFonts w:ascii="Courier" w:hAnsi="Courier" w:cs="Lucida Sans Typewriter"/>
          <w:sz w:val="18"/>
          <w:szCs w:val="18"/>
        </w:rPr>
      </w:pPr>
      <w:ins w:id="2153" w:author="Claire-Helene Demarty" w:date="2024-06-10T08:44:00Z">
        <w:del w:id="215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1DDFFB39" w14:textId="1BE2D1A7" w:rsidR="00F34675" w:rsidRPr="00C3677B" w:rsidRDefault="00F34675" w:rsidP="00F34675">
      <w:pPr>
        <w:shd w:val="clear" w:color="auto" w:fill="D9D9D9" w:themeFill="background1" w:themeFillShade="D9"/>
        <w:adjustRightInd w:val="0"/>
        <w:spacing w:after="0"/>
        <w:rPr>
          <w:ins w:id="2155" w:author="Claire-Helene Demarty" w:date="2024-06-10T08:44:00Z"/>
          <w:del w:id="2156" w:author="Ahmed Hamza [2]" w:date="2024-06-25T19:19:00Z"/>
          <w:rFonts w:ascii="Courier" w:hAnsi="Courier" w:cs="Lucida Sans Typewriter"/>
          <w:sz w:val="18"/>
          <w:szCs w:val="18"/>
        </w:rPr>
      </w:pPr>
      <w:ins w:id="2157" w:author="Claire-Helene Demarty" w:date="2024-06-10T08:44:00Z">
        <w:del w:id="215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&lt;/SegmentTemplate&gt;</w:delText>
          </w:r>
        </w:del>
      </w:ins>
    </w:p>
    <w:p w14:paraId="34B57C18" w14:textId="5CA5E701" w:rsidR="00F34675" w:rsidRPr="00C3677B" w:rsidRDefault="00F34675" w:rsidP="00F34675">
      <w:pPr>
        <w:shd w:val="clear" w:color="auto" w:fill="D9D9D9" w:themeFill="background1" w:themeFillShade="D9"/>
        <w:adjustRightInd w:val="0"/>
        <w:spacing w:after="0"/>
        <w:rPr>
          <w:ins w:id="2159" w:author="Claire-Helene Demarty" w:date="2024-06-10T08:44:00Z"/>
          <w:del w:id="2160" w:author="Ahmed Hamza [2]" w:date="2024-06-25T19:19:00Z"/>
          <w:rFonts w:ascii="Courier New" w:hAnsi="Courier New" w:cs="Courier New"/>
          <w:color w:val="000000"/>
          <w:sz w:val="18"/>
          <w:szCs w:val="18"/>
        </w:rPr>
      </w:pPr>
      <w:ins w:id="2161" w:author="Claire-Helene Demarty" w:date="2024-06-10T08:44:00Z">
        <w:del w:id="216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id="v0"</w:delText>
          </w:r>
          <w:r w:rsidRPr="00C3677B">
            <w:rPr>
              <w:rFonts w:ascii="Courier New" w:hAnsi="Courier New" w:cs="Courier New"/>
              <w:color w:val="000000"/>
              <w:sz w:val="18"/>
              <w:szCs w:val="18"/>
            </w:rPr>
            <w:delText xml:space="preserve"> width="320" height="240" bandwidth="250000"/&gt;</w:delText>
          </w:r>
        </w:del>
      </w:ins>
    </w:p>
    <w:p w14:paraId="31667C03" w14:textId="639BFDEF" w:rsidR="00F34675" w:rsidRPr="00C3677B" w:rsidRDefault="00F34675" w:rsidP="00F34675">
      <w:pPr>
        <w:shd w:val="clear" w:color="auto" w:fill="D9D9D9" w:themeFill="background1" w:themeFillShade="D9"/>
        <w:adjustRightInd w:val="0"/>
        <w:spacing w:after="0"/>
        <w:rPr>
          <w:ins w:id="2163" w:author="Claire-Helene Demarty" w:date="2024-06-10T08:44:00Z"/>
          <w:del w:id="2164" w:author="Ahmed Hamza [2]" w:date="2024-06-25T19:19:00Z"/>
          <w:rFonts w:ascii="Courier" w:hAnsi="Courier" w:cs="Lucida Sans Typewriter"/>
          <w:sz w:val="18"/>
          <w:szCs w:val="18"/>
        </w:rPr>
      </w:pPr>
      <w:ins w:id="2165" w:author="Claire-Helene Demarty" w:date="2024-06-10T08:44:00Z">
        <w:del w:id="216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id="v1" width="640" height="480" bandwidth="500000"/&gt;</w:delText>
          </w:r>
        </w:del>
      </w:ins>
    </w:p>
    <w:p w14:paraId="43B04A05" w14:textId="72699B3A" w:rsidR="00F34675" w:rsidRPr="00C3677B" w:rsidRDefault="00F34675" w:rsidP="00F34675">
      <w:pPr>
        <w:shd w:val="clear" w:color="auto" w:fill="D9D9D9" w:themeFill="background1" w:themeFillShade="D9"/>
        <w:adjustRightInd w:val="0"/>
        <w:spacing w:after="0"/>
        <w:rPr>
          <w:ins w:id="2167" w:author="Claire-Helene Demarty" w:date="2024-06-10T08:44:00Z"/>
          <w:del w:id="2168" w:author="Ahmed Hamza [2]" w:date="2024-06-25T19:19:00Z"/>
          <w:rFonts w:ascii="Courier" w:hAnsi="Courier" w:cs="Lucida Sans Typewriter"/>
          <w:sz w:val="18"/>
          <w:szCs w:val="18"/>
        </w:rPr>
      </w:pPr>
      <w:ins w:id="2169" w:author="Claire-Helene Demarty" w:date="2024-06-10T08:44:00Z">
        <w:del w:id="217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id="v2" width="960" height="720" bandwidth="1000000"/&gt;</w:delText>
          </w:r>
        </w:del>
      </w:ins>
    </w:p>
    <w:p w14:paraId="5D146DDE" w14:textId="5875055E" w:rsidR="00F34675" w:rsidRPr="00C3677B" w:rsidRDefault="00F34675" w:rsidP="00F34675">
      <w:pPr>
        <w:shd w:val="clear" w:color="auto" w:fill="D9D9D9" w:themeFill="background1" w:themeFillShade="D9"/>
        <w:adjustRightInd w:val="0"/>
        <w:spacing w:after="0"/>
        <w:rPr>
          <w:ins w:id="2171" w:author="Claire-Helene Demarty" w:date="2024-06-10T08:44:00Z"/>
          <w:del w:id="2172" w:author="Ahmed Hamza [2]" w:date="2024-06-25T19:19:00Z"/>
          <w:rFonts w:ascii="Courier" w:hAnsi="Courier" w:cs="Lucida Sans Typewriter"/>
          <w:sz w:val="18"/>
          <w:szCs w:val="18"/>
        </w:rPr>
      </w:pPr>
      <w:ins w:id="2173" w:author="Claire-Helene Demarty" w:date="2024-06-10T08:44:00Z">
        <w:del w:id="2174" w:author="Ahmed Hamza [2]" w:date="2024-06-25T19:19:00Z">
          <w:r w:rsidRPr="00C3677B">
            <w:rPr>
              <w:rFonts w:ascii="Courier" w:hAnsi="Courier" w:cs="Lucida Sans Typewriter"/>
              <w:sz w:val="18"/>
              <w:szCs w:val="18"/>
            </w:rPr>
            <w:tab/>
            <w:delText>&lt;/AdaptationSet&gt;</w:delText>
          </w:r>
        </w:del>
      </w:ins>
    </w:p>
    <w:p w14:paraId="73C7C57F" w14:textId="1C5BC663" w:rsidR="00F34675" w:rsidRPr="00C3677B" w:rsidRDefault="00F34675" w:rsidP="00F34675">
      <w:pPr>
        <w:shd w:val="clear" w:color="auto" w:fill="D9D9D9" w:themeFill="background1" w:themeFillShade="D9"/>
        <w:adjustRightInd w:val="0"/>
        <w:spacing w:after="0"/>
        <w:rPr>
          <w:ins w:id="2175" w:author="Claire-Helene Demarty" w:date="2024-06-10T08:44:00Z"/>
          <w:del w:id="2176" w:author="Ahmed Hamza [2]" w:date="2024-06-25T19:19:00Z"/>
          <w:rFonts w:ascii="Courier" w:hAnsi="Courier" w:cs="Lucida Sans Typewriter"/>
          <w:sz w:val="18"/>
          <w:szCs w:val="18"/>
        </w:rPr>
      </w:pPr>
    </w:p>
    <w:p w14:paraId="51F08FE6" w14:textId="07D67246" w:rsidR="00F34675" w:rsidRPr="00C3677B" w:rsidRDefault="00F34675" w:rsidP="00F34675">
      <w:pPr>
        <w:shd w:val="clear" w:color="auto" w:fill="D9D9D9" w:themeFill="background1" w:themeFillShade="D9"/>
        <w:adjustRightInd w:val="0"/>
        <w:spacing w:after="0"/>
        <w:rPr>
          <w:ins w:id="2177" w:author="Claire-Helene Demarty" w:date="2024-06-10T08:44:00Z"/>
          <w:del w:id="2178" w:author="Ahmed Hamza [2]" w:date="2024-06-25T19:19:00Z"/>
          <w:rFonts w:ascii="Courier" w:hAnsi="Courier" w:cs="Lucida Sans Typewriter"/>
          <w:sz w:val="18"/>
          <w:szCs w:val="18"/>
        </w:rPr>
      </w:pPr>
      <w:ins w:id="2179" w:author="Claire-Helene Demarty" w:date="2024-06-10T08:44:00Z">
        <w:del w:id="2180" w:author="Ahmed Hamza [2]" w:date="2024-06-25T19:19:00Z">
          <w:r w:rsidRPr="00C3677B">
            <w:rPr>
              <w:rFonts w:ascii="Courier" w:hAnsi="Courier" w:cs="Lucida Sans Typewriter"/>
              <w:sz w:val="18"/>
              <w:szCs w:val="18"/>
            </w:rPr>
            <w:tab/>
            <w:delText>&lt;AdaptationSet id="am1" mimeType="video/mp4" codecs="resv.gmat.avc1.4D401F"&gt;</w:delText>
          </w:r>
        </w:del>
      </w:ins>
    </w:p>
    <w:p w14:paraId="14CD40A6" w14:textId="48EAA4A5" w:rsidR="00F34675" w:rsidRPr="00C3677B" w:rsidRDefault="00F34675" w:rsidP="00F34675">
      <w:pPr>
        <w:shd w:val="clear" w:color="auto" w:fill="D9D9D9" w:themeFill="background1" w:themeFillShade="D9"/>
        <w:adjustRightInd w:val="0"/>
        <w:spacing w:after="0"/>
        <w:rPr>
          <w:ins w:id="2181" w:author="Claire-Helene Demarty" w:date="2024-06-10T08:44:00Z"/>
          <w:del w:id="2182" w:author="Ahmed Hamza [2]" w:date="2024-06-25T19:19:00Z"/>
          <w:rFonts w:ascii="Courier" w:hAnsi="Courier" w:cs="Lucida Sans Typewriter"/>
          <w:sz w:val="18"/>
          <w:szCs w:val="18"/>
        </w:rPr>
      </w:pPr>
    </w:p>
    <w:p w14:paraId="2135EED5" w14:textId="6CBB3723" w:rsidR="00F34675" w:rsidRPr="00C3677B" w:rsidRDefault="00F34675" w:rsidP="00F34675">
      <w:pPr>
        <w:shd w:val="clear" w:color="auto" w:fill="D9D9D9" w:themeFill="background1" w:themeFillShade="D9"/>
        <w:adjustRightInd w:val="0"/>
        <w:spacing w:after="0"/>
        <w:rPr>
          <w:ins w:id="2183" w:author="Claire-Helene Demarty" w:date="2024-06-10T08:44:00Z"/>
          <w:del w:id="2184" w:author="Ahmed Hamza [2]" w:date="2024-06-25T19:19:00Z"/>
          <w:rFonts w:ascii="Courier" w:hAnsi="Courier" w:cs="Lucida Sans Typewriter"/>
          <w:sz w:val="18"/>
          <w:szCs w:val="18"/>
        </w:rPr>
      </w:pPr>
      <w:ins w:id="2185" w:author="Claire-Helene Demarty" w:date="2024-06-10T08:44:00Z">
        <w:del w:id="218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2D1822A5" w14:textId="653F3AD0" w:rsidR="00F34675" w:rsidRPr="00C3677B" w:rsidRDefault="00F34675" w:rsidP="00F34675">
      <w:pPr>
        <w:shd w:val="clear" w:color="auto" w:fill="D9D9D9" w:themeFill="background1" w:themeFillShade="D9"/>
        <w:adjustRightInd w:val="0"/>
        <w:spacing w:after="0"/>
        <w:rPr>
          <w:ins w:id="2187" w:author="Claire-Helene Demarty" w:date="2024-06-10T08:44:00Z"/>
          <w:del w:id="2188" w:author="Ahmed Hamza [2]" w:date="2024-06-25T19:19:00Z"/>
          <w:rFonts w:ascii="Courier" w:hAnsi="Courier" w:cs="Lucida Sans Typewriter"/>
          <w:sz w:val="18"/>
          <w:szCs w:val="18"/>
        </w:rPr>
      </w:pPr>
      <w:ins w:id="2189" w:author="Claire-Helene Demarty" w:date="2024-06-10T08:44:00Z">
        <w:del w:id="219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displayMode="3" attenuationUse="1"&gt;</w:delText>
          </w:r>
        </w:del>
      </w:ins>
    </w:p>
    <w:p w14:paraId="11F5CF70" w14:textId="45C03C91" w:rsidR="00F34675" w:rsidRPr="00C3677B" w:rsidRDefault="00F34675" w:rsidP="00F34675">
      <w:pPr>
        <w:shd w:val="clear" w:color="auto" w:fill="D9D9D9" w:themeFill="background1" w:themeFillShade="D9"/>
        <w:adjustRightInd w:val="0"/>
        <w:spacing w:after="0"/>
        <w:rPr>
          <w:ins w:id="2191" w:author="Claire-Helene Demarty" w:date="2024-06-10T08:44:00Z"/>
          <w:del w:id="2192" w:author="Ahmed Hamza [2]" w:date="2024-06-25T19:19:00Z"/>
          <w:rFonts w:ascii="Courier" w:hAnsi="Courier" w:cs="Lucida Sans Typewriter"/>
          <w:sz w:val="18"/>
          <w:szCs w:val="18"/>
        </w:rPr>
      </w:pPr>
      <w:ins w:id="2193" w:author="Claire-Helene Demarty" w:date="2024-06-10T08:44:00Z">
        <w:del w:id="219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&lt;green:ApproxModel type="0” /&gt;</w:delText>
          </w:r>
        </w:del>
      </w:ins>
    </w:p>
    <w:p w14:paraId="1E23B7B5" w14:textId="7AE05BF1" w:rsidR="00F34675" w:rsidRPr="00C3677B" w:rsidRDefault="00F34675" w:rsidP="00F34675">
      <w:pPr>
        <w:shd w:val="clear" w:color="auto" w:fill="D9D9D9" w:themeFill="background1" w:themeFillShade="D9"/>
        <w:adjustRightInd w:val="0"/>
        <w:spacing w:after="0"/>
        <w:rPr>
          <w:ins w:id="2195" w:author="Claire-Helene Demarty" w:date="2024-06-10T08:44:00Z"/>
          <w:del w:id="2196" w:author="Ahmed Hamza [2]" w:date="2024-06-25T19:19:00Z"/>
          <w:rFonts w:ascii="Courier" w:hAnsi="Courier" w:cs="Lucida Sans Typewriter"/>
          <w:sz w:val="18"/>
          <w:szCs w:val="18"/>
        </w:rPr>
      </w:pPr>
      <w:ins w:id="2197" w:author="Claire-Helene Demarty" w:date="2024-06-10T08:44:00Z">
        <w:del w:id="219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 To be applied video frame window as defined below --&gt;</w:delText>
          </w:r>
        </w:del>
      </w:ins>
    </w:p>
    <w:p w14:paraId="5B4B612F" w14:textId="0C342184" w:rsidR="00F34675" w:rsidRPr="00C3677B" w:rsidRDefault="00F34675" w:rsidP="00F34675">
      <w:pPr>
        <w:shd w:val="clear" w:color="auto" w:fill="D9D9D9" w:themeFill="background1" w:themeFillShade="D9"/>
        <w:adjustRightInd w:val="0"/>
        <w:spacing w:after="0"/>
        <w:rPr>
          <w:ins w:id="2199" w:author="Claire-Helene Demarty" w:date="2024-06-10T08:44:00Z"/>
          <w:del w:id="2200" w:author="Ahmed Hamza [2]" w:date="2024-06-25T19:19:00Z"/>
          <w:rFonts w:ascii="Courier" w:hAnsi="Courier" w:cs="Lucida Sans Typewriter"/>
          <w:sz w:val="18"/>
          <w:szCs w:val="18"/>
        </w:rPr>
      </w:pPr>
      <w:ins w:id="2201" w:author="Claire-Helene Demarty" w:date="2024-06-10T08:44:00Z">
        <w:del w:id="220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&lt;green:WindowInfo x=0 y=0 width=160 height=240 /&gt;</w:delText>
          </w:r>
        </w:del>
      </w:ins>
    </w:p>
    <w:p w14:paraId="75DC3E62" w14:textId="46F68D42" w:rsidR="00F34675" w:rsidRPr="00C3677B" w:rsidRDefault="00F34675" w:rsidP="00F34675">
      <w:pPr>
        <w:shd w:val="clear" w:color="auto" w:fill="D9D9D9" w:themeFill="background1" w:themeFillShade="D9"/>
        <w:adjustRightInd w:val="0"/>
        <w:spacing w:after="0"/>
        <w:rPr>
          <w:ins w:id="2203" w:author="Claire-Helene Demarty" w:date="2024-06-10T08:44:00Z"/>
          <w:del w:id="2204" w:author="Ahmed Hamza [2]" w:date="2024-06-25T19:19:00Z"/>
          <w:rFonts w:ascii="Courier" w:hAnsi="Courier" w:cs="Lucida Sans Typewriter"/>
          <w:sz w:val="18"/>
          <w:szCs w:val="18"/>
        </w:rPr>
      </w:pPr>
      <w:ins w:id="2205" w:author="Claire-Helene Demarty" w:date="2024-06-10T08:44:00Z">
        <w:del w:id="220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1D522E8A" w14:textId="7B9601AD" w:rsidR="00F34675" w:rsidRPr="00C3677B" w:rsidRDefault="00F34675" w:rsidP="00F34675">
      <w:pPr>
        <w:shd w:val="clear" w:color="auto" w:fill="D9D9D9" w:themeFill="background1" w:themeFillShade="D9"/>
        <w:adjustRightInd w:val="0"/>
        <w:spacing w:after="0"/>
        <w:rPr>
          <w:ins w:id="2207" w:author="Claire-Helene Demarty" w:date="2024-06-10T08:44:00Z"/>
          <w:del w:id="2208" w:author="Ahmed Hamza [2]" w:date="2024-06-25T19:19:00Z"/>
          <w:rFonts w:ascii="Courier" w:hAnsi="Courier" w:cs="Lucida Sans Typewriter"/>
          <w:sz w:val="18"/>
          <w:szCs w:val="18"/>
        </w:rPr>
      </w:pPr>
      <w:ins w:id="2209" w:author="Claire-Helene Demarty" w:date="2024-06-10T08:44:00Z">
        <w:del w:id="221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74D01E33" w14:textId="44CB4ED8" w:rsidR="00F34675" w:rsidRPr="00C3677B" w:rsidRDefault="00F34675" w:rsidP="00F34675">
      <w:pPr>
        <w:shd w:val="clear" w:color="auto" w:fill="D9D9D9" w:themeFill="background1" w:themeFillShade="D9"/>
        <w:adjustRightInd w:val="0"/>
        <w:spacing w:after="0"/>
        <w:rPr>
          <w:ins w:id="2211" w:author="Claire-Helene Demarty" w:date="2024-06-10T08:44:00Z"/>
          <w:del w:id="2212" w:author="Ahmed Hamza [2]" w:date="2024-06-25T19:19:00Z"/>
          <w:rFonts w:ascii="Courier" w:hAnsi="Courier" w:cs="Lucida Sans Typewriter"/>
          <w:sz w:val="18"/>
          <w:szCs w:val="18"/>
        </w:rPr>
      </w:pPr>
    </w:p>
    <w:p w14:paraId="6F2381F6" w14:textId="469C9E31" w:rsidR="00F34675" w:rsidRPr="00C3677B" w:rsidRDefault="00F34675" w:rsidP="00F34675">
      <w:pPr>
        <w:shd w:val="clear" w:color="auto" w:fill="D9D9D9" w:themeFill="background1" w:themeFillShade="D9"/>
        <w:adjustRightInd w:val="0"/>
        <w:spacing w:after="0"/>
        <w:rPr>
          <w:ins w:id="2213" w:author="Claire-Helene Demarty" w:date="2024-06-10T08:44:00Z"/>
          <w:del w:id="2214" w:author="Ahmed Hamza [2]" w:date="2024-06-25T19:19:00Z"/>
          <w:rFonts w:ascii="Courier" w:hAnsi="Courier" w:cs="Lucida Sans Typewriter"/>
          <w:sz w:val="18"/>
          <w:szCs w:val="18"/>
        </w:rPr>
      </w:pPr>
      <w:ins w:id="2215" w:author="Claire-Helene Demarty" w:date="2024-06-10T08:44:00Z">
        <w:del w:id="221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&lt;BaseURL&gt;attenuation_maps/&lt;/BaseURL&gt;</w:delText>
          </w:r>
        </w:del>
      </w:ins>
    </w:p>
    <w:p w14:paraId="403DA8E3" w14:textId="016DA2F5" w:rsidR="00F34675" w:rsidRPr="00C3677B" w:rsidRDefault="00F34675" w:rsidP="00F34675">
      <w:pPr>
        <w:shd w:val="clear" w:color="auto" w:fill="D9D9D9" w:themeFill="background1" w:themeFillShade="D9"/>
        <w:adjustRightInd w:val="0"/>
        <w:spacing w:after="0"/>
        <w:rPr>
          <w:ins w:id="2217" w:author="Claire-Helene Demarty" w:date="2024-06-10T08:44:00Z"/>
          <w:del w:id="2218" w:author="Ahmed Hamza [2]" w:date="2024-06-25T19:19:00Z"/>
          <w:rFonts w:ascii="Courier" w:hAnsi="Courier" w:cs="Lucida Sans Typewriter"/>
          <w:sz w:val="18"/>
          <w:szCs w:val="18"/>
        </w:rPr>
      </w:pPr>
      <w:ins w:id="2219" w:author="Claire-Helene Demarty" w:date="2024-06-10T08:44:00Z">
        <w:del w:id="222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 timescale="90000" media="$id$/$Time$.mp4v"&gt;</w:delText>
          </w:r>
        </w:del>
      </w:ins>
    </w:p>
    <w:p w14:paraId="1884E34F" w14:textId="66114CB8" w:rsidR="00F34675" w:rsidRPr="00C3677B" w:rsidRDefault="00F34675" w:rsidP="00F34675">
      <w:pPr>
        <w:shd w:val="clear" w:color="auto" w:fill="D9D9D9" w:themeFill="background1" w:themeFillShade="D9"/>
        <w:adjustRightInd w:val="0"/>
        <w:spacing w:after="0"/>
        <w:rPr>
          <w:ins w:id="2221" w:author="Claire-Helene Demarty" w:date="2024-06-10T08:44:00Z"/>
          <w:del w:id="2222" w:author="Ahmed Hamza [2]" w:date="2024-06-25T19:19:00Z"/>
          <w:rFonts w:ascii="Courier" w:hAnsi="Courier" w:cs="Lucida Sans Typewriter"/>
          <w:sz w:val="18"/>
          <w:szCs w:val="18"/>
        </w:rPr>
      </w:pPr>
      <w:ins w:id="2223" w:author="Claire-Helene Demarty" w:date="2024-06-10T08:44:00Z">
        <w:del w:id="222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3D11152E" w14:textId="40B92622" w:rsidR="00F34675" w:rsidRPr="00C3677B" w:rsidRDefault="00F34675" w:rsidP="00F34675">
      <w:pPr>
        <w:shd w:val="clear" w:color="auto" w:fill="D9D9D9" w:themeFill="background1" w:themeFillShade="D9"/>
        <w:adjustRightInd w:val="0"/>
        <w:spacing w:after="0"/>
        <w:rPr>
          <w:ins w:id="2225" w:author="Claire-Helene Demarty" w:date="2024-06-10T08:44:00Z"/>
          <w:del w:id="2226" w:author="Ahmed Hamza [2]" w:date="2024-06-25T19:19:00Z"/>
          <w:rFonts w:ascii="Courier" w:hAnsi="Courier" w:cs="Lucida Sans Typewriter"/>
          <w:sz w:val="18"/>
          <w:szCs w:val="18"/>
        </w:rPr>
      </w:pPr>
      <w:ins w:id="2227" w:author="Claire-Helene Demarty" w:date="2024-06-10T08:44:00Z">
        <w:del w:id="222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 t="0" d="180180" r="432"/&gt;</w:delText>
          </w:r>
        </w:del>
      </w:ins>
    </w:p>
    <w:p w14:paraId="53666A7D" w14:textId="19F8ABE3" w:rsidR="00F34675" w:rsidRPr="00C3677B" w:rsidRDefault="00F34675" w:rsidP="00F34675">
      <w:pPr>
        <w:shd w:val="clear" w:color="auto" w:fill="D9D9D9" w:themeFill="background1" w:themeFillShade="D9"/>
        <w:adjustRightInd w:val="0"/>
        <w:spacing w:after="0"/>
        <w:rPr>
          <w:ins w:id="2229" w:author="Claire-Helene Demarty" w:date="2024-06-10T08:44:00Z"/>
          <w:del w:id="2230" w:author="Ahmed Hamza [2]" w:date="2024-06-25T19:19:00Z"/>
          <w:rFonts w:ascii="Courier" w:hAnsi="Courier" w:cs="Lucida Sans Typewriter"/>
          <w:sz w:val="18"/>
          <w:szCs w:val="18"/>
        </w:rPr>
      </w:pPr>
      <w:ins w:id="2231" w:author="Claire-Helene Demarty" w:date="2024-06-10T08:44:00Z">
        <w:del w:id="223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1B102304" w14:textId="73E6EC84" w:rsidR="00F34675" w:rsidRPr="00C3677B" w:rsidRDefault="00F34675" w:rsidP="00F34675">
      <w:pPr>
        <w:shd w:val="clear" w:color="auto" w:fill="D9D9D9" w:themeFill="background1" w:themeFillShade="D9"/>
        <w:adjustRightInd w:val="0"/>
        <w:spacing w:after="0"/>
        <w:rPr>
          <w:ins w:id="2233" w:author="Claire-Helene Demarty" w:date="2024-06-10T08:44:00Z"/>
          <w:del w:id="2234" w:author="Ahmed Hamza [2]" w:date="2024-06-25T19:19:00Z"/>
          <w:rFonts w:ascii="Courier" w:hAnsi="Courier" w:cs="Lucida Sans Typewriter"/>
          <w:sz w:val="18"/>
          <w:szCs w:val="18"/>
        </w:rPr>
      </w:pPr>
      <w:ins w:id="2235" w:author="Claire-Helene Demarty" w:date="2024-06-10T08:44:00Z">
        <w:del w:id="223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&lt;/SegmentTemplate&gt;</w:delText>
          </w:r>
        </w:del>
      </w:ins>
    </w:p>
    <w:p w14:paraId="551C0F9E" w14:textId="7D0C87F9" w:rsidR="00F34675" w:rsidRPr="00C3677B" w:rsidRDefault="00F34675" w:rsidP="00F34675">
      <w:pPr>
        <w:shd w:val="clear" w:color="auto" w:fill="D9D9D9" w:themeFill="background1" w:themeFillShade="D9"/>
        <w:adjustRightInd w:val="0"/>
        <w:spacing w:after="0"/>
        <w:rPr>
          <w:ins w:id="2237" w:author="Claire-Helene Demarty" w:date="2024-06-10T08:44:00Z"/>
          <w:del w:id="2238" w:author="Ahmed Hamza [2]" w:date="2024-06-25T19:19:00Z"/>
          <w:rFonts w:ascii="Courier" w:hAnsi="Courier" w:cs="Lucida Sans Typewriter"/>
          <w:sz w:val="18"/>
          <w:szCs w:val="18"/>
        </w:rPr>
      </w:pPr>
    </w:p>
    <w:p w14:paraId="308FFEF6" w14:textId="64C95D9B" w:rsidR="00F34675" w:rsidRPr="00C3677B" w:rsidRDefault="00F34675" w:rsidP="00F34675">
      <w:pPr>
        <w:shd w:val="clear" w:color="auto" w:fill="D9D9D9" w:themeFill="background1" w:themeFillShade="D9"/>
        <w:adjustRightInd w:val="0"/>
        <w:spacing w:after="0"/>
        <w:rPr>
          <w:ins w:id="2239" w:author="Claire-Helene Demarty" w:date="2024-06-10T08:44:00Z"/>
          <w:del w:id="2240" w:author="Ahmed Hamza [2]" w:date="2024-06-25T19:19:00Z"/>
          <w:rFonts w:ascii="Courier" w:hAnsi="Courier" w:cs="Lucida Sans Typewriter"/>
          <w:sz w:val="18"/>
          <w:szCs w:val="18"/>
        </w:rPr>
      </w:pPr>
      <w:ins w:id="2241" w:author="Claire-Helene Demarty" w:date="2024-06-10T08:44:00Z">
        <w:del w:id="224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id="ami1" bandwidth="1000" associationId="v0"</w:delText>
          </w:r>
        </w:del>
      </w:ins>
    </w:p>
    <w:p w14:paraId="1F34DFB0" w14:textId="1C18F0C8" w:rsidR="00F34675" w:rsidRPr="00C3677B" w:rsidRDefault="00F34675" w:rsidP="00F34675">
      <w:pPr>
        <w:shd w:val="clear" w:color="auto" w:fill="D9D9D9" w:themeFill="background1" w:themeFillShade="D9"/>
        <w:adjustRightInd w:val="0"/>
        <w:spacing w:after="0"/>
        <w:rPr>
          <w:ins w:id="2243" w:author="Claire-Helene Demarty" w:date="2024-06-10T08:44:00Z"/>
          <w:del w:id="2244" w:author="Ahmed Hamza [2]" w:date="2024-06-25T19:19:00Z"/>
          <w:rFonts w:ascii="Courier" w:hAnsi="Courier" w:cs="Lucida Sans Typewriter"/>
          <w:sz w:val="18"/>
          <w:szCs w:val="18"/>
        </w:rPr>
      </w:pPr>
      <w:ins w:id="2245" w:author="Claire-Helene Demarty" w:date="2024-06-10T08:44:00Z">
        <w:del w:id="224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associationType="amit" /&gt;</w:delText>
          </w:r>
        </w:del>
      </w:ins>
    </w:p>
    <w:p w14:paraId="4A761EE1" w14:textId="03D9EA99" w:rsidR="00F34675" w:rsidRPr="00C3677B" w:rsidRDefault="00F34675" w:rsidP="00F34675">
      <w:pPr>
        <w:shd w:val="clear" w:color="auto" w:fill="D9D9D9" w:themeFill="background1" w:themeFillShade="D9"/>
        <w:adjustRightInd w:val="0"/>
        <w:spacing w:after="0"/>
        <w:rPr>
          <w:ins w:id="2247" w:author="Claire-Helene Demarty" w:date="2024-06-10T08:44:00Z"/>
          <w:del w:id="2248" w:author="Ahmed Hamza [2]" w:date="2024-06-25T19:19:00Z"/>
          <w:rFonts w:ascii="Courier" w:hAnsi="Courier" w:cs="Lucida Sans Typewriter"/>
          <w:sz w:val="18"/>
          <w:szCs w:val="18"/>
        </w:rPr>
      </w:pPr>
      <w:ins w:id="2249" w:author="Claire-Helene Demarty" w:date="2024-06-10T08:44:00Z">
        <w:del w:id="225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308B8391" w14:textId="5A099D10" w:rsidR="00F34675" w:rsidRPr="00C3677B" w:rsidRDefault="00F34675" w:rsidP="00F34675">
      <w:pPr>
        <w:shd w:val="clear" w:color="auto" w:fill="D9D9D9" w:themeFill="background1" w:themeFillShade="D9"/>
        <w:adjustRightInd w:val="0"/>
        <w:spacing w:after="0"/>
        <w:rPr>
          <w:ins w:id="2251" w:author="Claire-Helene Demarty" w:date="2024-06-10T08:44:00Z"/>
          <w:del w:id="2252" w:author="Ahmed Hamza [2]" w:date="2024-06-25T19:19:00Z"/>
          <w:rFonts w:ascii="Courier" w:hAnsi="Courier" w:cs="Lucida Sans Typewriter"/>
          <w:sz w:val="18"/>
          <w:szCs w:val="18"/>
        </w:rPr>
      </w:pPr>
      <w:ins w:id="2253" w:author="Claire-Helene Demarty" w:date="2024-06-10T08:44:00Z">
        <w:del w:id="225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energyReductionRate="20"&gt;</w:delText>
          </w:r>
        </w:del>
      </w:ins>
    </w:p>
    <w:p w14:paraId="734325BE" w14:textId="3DDB5278" w:rsidR="00F34675" w:rsidRPr="00C3677B" w:rsidRDefault="00F34675" w:rsidP="00F34675">
      <w:pPr>
        <w:shd w:val="clear" w:color="auto" w:fill="D9D9D9" w:themeFill="background1" w:themeFillShade="D9"/>
        <w:adjustRightInd w:val="0"/>
        <w:spacing w:after="0"/>
        <w:rPr>
          <w:ins w:id="2255" w:author="Claire-Helene Demarty" w:date="2024-06-10T08:44:00Z"/>
          <w:del w:id="2256" w:author="Ahmed Hamza [2]" w:date="2024-06-25T19:19:00Z"/>
          <w:rFonts w:ascii="Courier" w:hAnsi="Courier" w:cs="Lucida Sans Typewriter"/>
          <w:sz w:val="18"/>
          <w:szCs w:val="18"/>
        </w:rPr>
      </w:pPr>
      <w:ins w:id="2257" w:author="Claire-Helene Demarty" w:date="2024-06-10T08:44:00Z">
        <w:del w:id="225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&lt;green:QualityInfo metric="PSNR" reduction="5" /&gt;</w:delText>
          </w:r>
        </w:del>
      </w:ins>
    </w:p>
    <w:p w14:paraId="720BE295" w14:textId="21F78F66" w:rsidR="00F34675" w:rsidRPr="00C3677B" w:rsidRDefault="00F34675" w:rsidP="00F34675">
      <w:pPr>
        <w:shd w:val="clear" w:color="auto" w:fill="D9D9D9" w:themeFill="background1" w:themeFillShade="D9"/>
        <w:adjustRightInd w:val="0"/>
        <w:spacing w:after="0"/>
        <w:rPr>
          <w:ins w:id="2259" w:author="Claire-Helene Demarty" w:date="2024-06-10T08:44:00Z"/>
          <w:del w:id="2260" w:author="Ahmed Hamza [2]" w:date="2024-06-25T19:19:00Z"/>
          <w:rFonts w:ascii="Courier" w:hAnsi="Courier" w:cs="Lucida Sans Typewriter"/>
          <w:sz w:val="18"/>
          <w:szCs w:val="18"/>
        </w:rPr>
      </w:pPr>
      <w:ins w:id="2261" w:author="Claire-Helene Demarty" w:date="2024-06-10T08:44:00Z">
        <w:del w:id="226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4D005202" w14:textId="314512AC" w:rsidR="00F34675" w:rsidRPr="00C3677B" w:rsidRDefault="00F34675" w:rsidP="00F34675">
      <w:pPr>
        <w:shd w:val="clear" w:color="auto" w:fill="D9D9D9" w:themeFill="background1" w:themeFillShade="D9"/>
        <w:adjustRightInd w:val="0"/>
        <w:spacing w:after="0"/>
        <w:rPr>
          <w:ins w:id="2263" w:author="Claire-Helene Demarty" w:date="2024-06-10T08:44:00Z"/>
          <w:del w:id="2264" w:author="Ahmed Hamza [2]" w:date="2024-06-25T19:19:00Z"/>
          <w:rFonts w:ascii="Courier" w:hAnsi="Courier" w:cs="Lucida Sans Typewriter"/>
          <w:sz w:val="18"/>
          <w:szCs w:val="18"/>
        </w:rPr>
      </w:pPr>
      <w:ins w:id="2265" w:author="Claire-Helene Demarty" w:date="2024-06-10T08:44:00Z">
        <w:del w:id="226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2056F583" w14:textId="41EA296D" w:rsidR="00F34675" w:rsidRPr="00C3677B" w:rsidRDefault="00F34675" w:rsidP="00F34675">
      <w:pPr>
        <w:shd w:val="clear" w:color="auto" w:fill="D9D9D9" w:themeFill="background1" w:themeFillShade="D9"/>
        <w:adjustRightInd w:val="0"/>
        <w:spacing w:after="0"/>
        <w:rPr>
          <w:ins w:id="2267" w:author="Claire-Helene Demarty" w:date="2024-06-10T08:44:00Z"/>
          <w:del w:id="2268" w:author="Ahmed Hamza [2]" w:date="2024-06-25T19:19:00Z"/>
          <w:rFonts w:ascii="Courier" w:hAnsi="Courier" w:cs="Lucida Sans Typewriter"/>
          <w:sz w:val="18"/>
          <w:szCs w:val="18"/>
        </w:rPr>
      </w:pPr>
      <w:ins w:id="2269" w:author="Claire-Helene Demarty" w:date="2024-06-10T08:44:00Z">
        <w:del w:id="227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&lt;/Representation&gt;</w:delText>
          </w:r>
        </w:del>
      </w:ins>
    </w:p>
    <w:p w14:paraId="431573D0" w14:textId="4F440560" w:rsidR="00F34675" w:rsidRPr="00C3677B" w:rsidRDefault="00F34675" w:rsidP="00F34675">
      <w:pPr>
        <w:shd w:val="clear" w:color="auto" w:fill="D9D9D9" w:themeFill="background1" w:themeFillShade="D9"/>
        <w:adjustRightInd w:val="0"/>
        <w:spacing w:after="0"/>
        <w:rPr>
          <w:ins w:id="2271" w:author="Claire-Helene Demarty" w:date="2024-06-10T08:44:00Z"/>
          <w:del w:id="2272" w:author="Ahmed Hamza [2]" w:date="2024-06-25T19:19:00Z"/>
          <w:rFonts w:ascii="Courier" w:hAnsi="Courier" w:cs="Lucida Sans Typewriter"/>
          <w:sz w:val="18"/>
          <w:szCs w:val="18"/>
        </w:rPr>
      </w:pPr>
    </w:p>
    <w:p w14:paraId="2908C882" w14:textId="7F8F185A" w:rsidR="00F34675" w:rsidRPr="00C3677B" w:rsidRDefault="00F34675" w:rsidP="00F34675">
      <w:pPr>
        <w:shd w:val="clear" w:color="auto" w:fill="D9D9D9" w:themeFill="background1" w:themeFillShade="D9"/>
        <w:adjustRightInd w:val="0"/>
        <w:spacing w:after="0"/>
        <w:rPr>
          <w:ins w:id="2273" w:author="Claire-Helene Demarty" w:date="2024-06-10T08:44:00Z"/>
          <w:del w:id="2274" w:author="Ahmed Hamza [2]" w:date="2024-06-25T19:19:00Z"/>
          <w:rFonts w:ascii="Courier" w:hAnsi="Courier" w:cs="Lucida Sans Typewriter"/>
          <w:sz w:val="18"/>
          <w:szCs w:val="18"/>
        </w:rPr>
      </w:pPr>
      <w:ins w:id="2275" w:author="Claire-Helene Demarty" w:date="2024-06-10T08:44:00Z">
        <w:del w:id="227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id="ami2" bandwidth="1000" associationId="v0"</w:delText>
          </w:r>
        </w:del>
      </w:ins>
    </w:p>
    <w:p w14:paraId="5100E3D0" w14:textId="2FA624CA" w:rsidR="00F34675" w:rsidRPr="00C3677B" w:rsidRDefault="00F34675" w:rsidP="00F34675">
      <w:pPr>
        <w:shd w:val="clear" w:color="auto" w:fill="D9D9D9" w:themeFill="background1" w:themeFillShade="D9"/>
        <w:adjustRightInd w:val="0"/>
        <w:spacing w:after="0"/>
        <w:rPr>
          <w:ins w:id="2277" w:author="Claire-Helene Demarty" w:date="2024-06-10T08:44:00Z"/>
          <w:del w:id="2278" w:author="Ahmed Hamza [2]" w:date="2024-06-25T19:19:00Z"/>
          <w:rFonts w:ascii="Courier" w:hAnsi="Courier" w:cs="Lucida Sans Typewriter"/>
          <w:sz w:val="18"/>
          <w:szCs w:val="18"/>
        </w:rPr>
      </w:pPr>
      <w:ins w:id="2279" w:author="Claire-Helene Demarty" w:date="2024-06-10T08:44:00Z">
        <w:del w:id="228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associationType="amit" /&gt;</w:delText>
          </w:r>
        </w:del>
      </w:ins>
    </w:p>
    <w:p w14:paraId="2A30926F" w14:textId="13DE2909" w:rsidR="00F34675" w:rsidRPr="00C3677B" w:rsidRDefault="00F34675" w:rsidP="00F34675">
      <w:pPr>
        <w:shd w:val="clear" w:color="auto" w:fill="D9D9D9" w:themeFill="background1" w:themeFillShade="D9"/>
        <w:adjustRightInd w:val="0"/>
        <w:spacing w:after="0"/>
        <w:rPr>
          <w:ins w:id="2281" w:author="Claire-Helene Demarty" w:date="2024-06-10T08:44:00Z"/>
          <w:del w:id="2282" w:author="Ahmed Hamza [2]" w:date="2024-06-25T19:19:00Z"/>
          <w:rFonts w:ascii="Courier" w:hAnsi="Courier" w:cs="Lucida Sans Typewriter"/>
          <w:sz w:val="18"/>
          <w:szCs w:val="18"/>
        </w:rPr>
      </w:pPr>
      <w:ins w:id="2283" w:author="Claire-Helene Demarty" w:date="2024-06-10T08:44:00Z">
        <w:del w:id="228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246E6712" w14:textId="4CD8F4F7" w:rsidR="00F34675" w:rsidRPr="00C3677B" w:rsidRDefault="00F34675" w:rsidP="00F34675">
      <w:pPr>
        <w:shd w:val="clear" w:color="auto" w:fill="D9D9D9" w:themeFill="background1" w:themeFillShade="D9"/>
        <w:adjustRightInd w:val="0"/>
        <w:spacing w:after="0"/>
        <w:rPr>
          <w:ins w:id="2285" w:author="Claire-Helene Demarty" w:date="2024-06-10T08:44:00Z"/>
          <w:del w:id="2286" w:author="Ahmed Hamza [2]" w:date="2024-06-25T19:19:00Z"/>
          <w:rFonts w:ascii="Courier" w:hAnsi="Courier" w:cs="Lucida Sans Typewriter"/>
          <w:sz w:val="18"/>
          <w:szCs w:val="18"/>
        </w:rPr>
      </w:pPr>
      <w:ins w:id="2287" w:author="Claire-Helene Demarty" w:date="2024-06-10T08:44:00Z">
        <w:del w:id="228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energyReductionRate="40"&gt;</w:delText>
          </w:r>
        </w:del>
      </w:ins>
    </w:p>
    <w:p w14:paraId="3A74E09A" w14:textId="3A3A9880" w:rsidR="00F34675" w:rsidRPr="00C3677B" w:rsidRDefault="00F34675" w:rsidP="00F34675">
      <w:pPr>
        <w:shd w:val="clear" w:color="auto" w:fill="D9D9D9" w:themeFill="background1" w:themeFillShade="D9"/>
        <w:adjustRightInd w:val="0"/>
        <w:spacing w:after="0"/>
        <w:rPr>
          <w:ins w:id="2289" w:author="Claire-Helene Demarty" w:date="2024-06-10T08:44:00Z"/>
          <w:del w:id="2290" w:author="Ahmed Hamza [2]" w:date="2024-06-25T19:19:00Z"/>
          <w:rFonts w:ascii="Courier" w:hAnsi="Courier" w:cs="Lucida Sans Typewriter"/>
          <w:sz w:val="18"/>
          <w:szCs w:val="18"/>
        </w:rPr>
      </w:pPr>
      <w:ins w:id="2291" w:author="Claire-Helene Demarty" w:date="2024-06-10T08:44:00Z">
        <w:del w:id="229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&lt;green:QualityInfo metric="PSNR" reduction="10" /&gt;</w:delText>
          </w:r>
        </w:del>
      </w:ins>
    </w:p>
    <w:p w14:paraId="30D93D3A" w14:textId="74F92822" w:rsidR="00F34675" w:rsidRPr="00C3677B" w:rsidRDefault="00F34675" w:rsidP="00F34675">
      <w:pPr>
        <w:shd w:val="clear" w:color="auto" w:fill="D9D9D9" w:themeFill="background1" w:themeFillShade="D9"/>
        <w:adjustRightInd w:val="0"/>
        <w:spacing w:after="0"/>
        <w:rPr>
          <w:ins w:id="2293" w:author="Claire-Helene Demarty" w:date="2024-06-10T08:44:00Z"/>
          <w:del w:id="2294" w:author="Ahmed Hamza [2]" w:date="2024-06-25T19:19:00Z"/>
          <w:rFonts w:ascii="Courier" w:hAnsi="Courier" w:cs="Lucida Sans Typewriter"/>
          <w:sz w:val="18"/>
          <w:szCs w:val="18"/>
        </w:rPr>
      </w:pPr>
      <w:ins w:id="2295" w:author="Claire-Helene Demarty" w:date="2024-06-10T08:44:00Z">
        <w:del w:id="229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190EA646" w14:textId="1585A50D" w:rsidR="00F34675" w:rsidRPr="00C3677B" w:rsidRDefault="00F34675" w:rsidP="00F34675">
      <w:pPr>
        <w:shd w:val="clear" w:color="auto" w:fill="D9D9D9" w:themeFill="background1" w:themeFillShade="D9"/>
        <w:adjustRightInd w:val="0"/>
        <w:spacing w:after="0"/>
        <w:rPr>
          <w:ins w:id="2297" w:author="Claire-Helene Demarty" w:date="2024-06-10T08:44:00Z"/>
          <w:del w:id="2298" w:author="Ahmed Hamza [2]" w:date="2024-06-25T19:19:00Z"/>
          <w:rFonts w:ascii="Courier" w:hAnsi="Courier" w:cs="Lucida Sans Typewriter"/>
          <w:sz w:val="18"/>
          <w:szCs w:val="18"/>
        </w:rPr>
      </w:pPr>
      <w:ins w:id="2299" w:author="Claire-Helene Demarty" w:date="2024-06-10T08:44:00Z">
        <w:del w:id="230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620D9ADA" w14:textId="4319B193" w:rsidR="00F34675" w:rsidRPr="00C3677B" w:rsidRDefault="00F34675" w:rsidP="00F34675">
      <w:pPr>
        <w:shd w:val="clear" w:color="auto" w:fill="D9D9D9" w:themeFill="background1" w:themeFillShade="D9"/>
        <w:adjustRightInd w:val="0"/>
        <w:spacing w:after="0"/>
        <w:rPr>
          <w:ins w:id="2301" w:author="Claire-Helene Demarty" w:date="2024-06-10T08:44:00Z"/>
          <w:del w:id="2302" w:author="Ahmed Hamza [2]" w:date="2024-06-25T19:19:00Z"/>
          <w:rFonts w:ascii="Courier" w:hAnsi="Courier" w:cs="Lucida Sans Typewriter"/>
          <w:sz w:val="18"/>
          <w:szCs w:val="18"/>
        </w:rPr>
      </w:pPr>
      <w:ins w:id="2303" w:author="Claire-Helene Demarty" w:date="2024-06-10T08:44:00Z">
        <w:del w:id="230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&lt;/Representation&gt;</w:delText>
          </w:r>
        </w:del>
      </w:ins>
    </w:p>
    <w:p w14:paraId="3EFA8BB7" w14:textId="4BBE23AD" w:rsidR="00F34675" w:rsidRPr="00C3677B" w:rsidRDefault="00F34675" w:rsidP="00F34675">
      <w:pPr>
        <w:shd w:val="clear" w:color="auto" w:fill="D9D9D9" w:themeFill="background1" w:themeFillShade="D9"/>
        <w:adjustRightInd w:val="0"/>
        <w:spacing w:after="0"/>
        <w:rPr>
          <w:ins w:id="2305" w:author="Claire-Helene Demarty" w:date="2024-06-10T08:44:00Z"/>
          <w:del w:id="2306" w:author="Ahmed Hamza [2]" w:date="2024-06-25T19:19:00Z"/>
          <w:rFonts w:ascii="Courier" w:hAnsi="Courier" w:cs="Lucida Sans Typewriter"/>
          <w:sz w:val="18"/>
          <w:szCs w:val="18"/>
        </w:rPr>
      </w:pPr>
    </w:p>
    <w:p w14:paraId="2CCEC240" w14:textId="586B846E" w:rsidR="00F34675" w:rsidRPr="00C3677B" w:rsidRDefault="00F34675" w:rsidP="00F34675">
      <w:pPr>
        <w:shd w:val="clear" w:color="auto" w:fill="D9D9D9" w:themeFill="background1" w:themeFillShade="D9"/>
        <w:adjustRightInd w:val="0"/>
        <w:spacing w:after="0"/>
        <w:rPr>
          <w:ins w:id="2307" w:author="Claire-Helene Demarty" w:date="2024-06-10T08:44:00Z"/>
          <w:del w:id="2308" w:author="Ahmed Hamza [2]" w:date="2024-06-25T19:19:00Z"/>
          <w:rFonts w:ascii="Courier" w:hAnsi="Courier" w:cs="Lucida Sans Typewriter"/>
          <w:sz w:val="18"/>
          <w:szCs w:val="18"/>
        </w:rPr>
      </w:pPr>
      <w:ins w:id="2309" w:author="Claire-Helene Demarty" w:date="2024-06-10T08:44:00Z">
        <w:del w:id="2310" w:author="Ahmed Hamza [2]" w:date="2024-06-25T19:19:00Z">
          <w:r w:rsidRPr="00C3677B">
            <w:rPr>
              <w:rFonts w:ascii="Courier" w:hAnsi="Courier" w:cs="Lucida Sans Typewriter"/>
              <w:sz w:val="18"/>
              <w:szCs w:val="18"/>
            </w:rPr>
            <w:tab/>
            <w:delText>&lt;/AdaptationSet&gt;</w:delText>
          </w:r>
        </w:del>
      </w:ins>
    </w:p>
    <w:p w14:paraId="12FED1C4" w14:textId="2FC44EF9" w:rsidR="00F34675" w:rsidRPr="00C3677B" w:rsidRDefault="00F34675" w:rsidP="00F34675">
      <w:pPr>
        <w:shd w:val="clear" w:color="auto" w:fill="D9D9D9" w:themeFill="background1" w:themeFillShade="D9"/>
        <w:adjustRightInd w:val="0"/>
        <w:spacing w:after="0"/>
        <w:rPr>
          <w:ins w:id="2311" w:author="Claire-Helene Demarty" w:date="2024-06-10T08:44:00Z"/>
          <w:del w:id="2312" w:author="Ahmed Hamza [2]" w:date="2024-06-25T19:19:00Z"/>
          <w:rFonts w:ascii="Courier" w:hAnsi="Courier" w:cs="Lucida Sans Typewriter"/>
          <w:sz w:val="18"/>
          <w:szCs w:val="18"/>
        </w:rPr>
      </w:pPr>
    </w:p>
    <w:p w14:paraId="54C20EBD" w14:textId="19166639" w:rsidR="00F34675" w:rsidRPr="00C3677B" w:rsidRDefault="00F34675" w:rsidP="00F34675">
      <w:pPr>
        <w:shd w:val="clear" w:color="auto" w:fill="D9D9D9" w:themeFill="background1" w:themeFillShade="D9"/>
        <w:adjustRightInd w:val="0"/>
        <w:spacing w:after="0"/>
        <w:rPr>
          <w:ins w:id="2313" w:author="Claire-Helene Demarty" w:date="2024-06-10T08:44:00Z"/>
          <w:del w:id="2314" w:author="Ahmed Hamza [2]" w:date="2024-06-25T19:19:00Z"/>
          <w:rFonts w:ascii="Courier" w:hAnsi="Courier" w:cs="Lucida Sans Typewriter"/>
          <w:sz w:val="18"/>
          <w:szCs w:val="18"/>
        </w:rPr>
      </w:pPr>
      <w:ins w:id="2315" w:author="Claire-Helene Demarty" w:date="2024-06-10T08:44:00Z">
        <w:del w:id="2316" w:author="Ahmed Hamza [2]" w:date="2024-06-25T19:19:00Z">
          <w:r w:rsidRPr="00C3677B">
            <w:rPr>
              <w:rFonts w:ascii="Courier" w:hAnsi="Courier" w:cs="Lucida Sans Typewriter"/>
              <w:sz w:val="18"/>
              <w:szCs w:val="18"/>
            </w:rPr>
            <w:tab/>
            <w:delText>&lt;AdaptationSet id="am2" mimeType="video/mp4" codecs="resv.gmat.avc1.4D401F"&gt;</w:delText>
          </w:r>
        </w:del>
      </w:ins>
    </w:p>
    <w:p w14:paraId="33BC4DE4" w14:textId="0B5C624A" w:rsidR="00F34675" w:rsidRPr="00C3677B" w:rsidRDefault="00F34675" w:rsidP="00F34675">
      <w:pPr>
        <w:shd w:val="clear" w:color="auto" w:fill="D9D9D9" w:themeFill="background1" w:themeFillShade="D9"/>
        <w:adjustRightInd w:val="0"/>
        <w:spacing w:after="0"/>
        <w:rPr>
          <w:ins w:id="2317" w:author="Claire-Helene Demarty" w:date="2024-06-10T08:44:00Z"/>
          <w:del w:id="2318" w:author="Ahmed Hamza [2]" w:date="2024-06-25T19:19:00Z"/>
          <w:rFonts w:ascii="Courier" w:hAnsi="Courier" w:cs="Lucida Sans Typewriter"/>
          <w:sz w:val="18"/>
          <w:szCs w:val="18"/>
        </w:rPr>
      </w:pPr>
    </w:p>
    <w:p w14:paraId="5A04E683" w14:textId="72337298" w:rsidR="00F34675" w:rsidRPr="00C3677B" w:rsidRDefault="00F34675" w:rsidP="00F34675">
      <w:pPr>
        <w:shd w:val="clear" w:color="auto" w:fill="D9D9D9" w:themeFill="background1" w:themeFillShade="D9"/>
        <w:adjustRightInd w:val="0"/>
        <w:spacing w:after="0"/>
        <w:rPr>
          <w:ins w:id="2319" w:author="Claire-Helene Demarty" w:date="2024-06-10T08:44:00Z"/>
          <w:del w:id="2320" w:author="Ahmed Hamza [2]" w:date="2024-06-25T19:19:00Z"/>
          <w:rFonts w:ascii="Courier" w:hAnsi="Courier" w:cs="Lucida Sans Typewriter"/>
          <w:sz w:val="18"/>
          <w:szCs w:val="18"/>
        </w:rPr>
      </w:pPr>
      <w:ins w:id="2321" w:author="Claire-Helene Demarty" w:date="2024-06-10T08:44:00Z">
        <w:del w:id="232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090C22C2" w14:textId="3AC01686" w:rsidR="00F34675" w:rsidRPr="00C3677B" w:rsidRDefault="00F34675" w:rsidP="00F34675">
      <w:pPr>
        <w:shd w:val="clear" w:color="auto" w:fill="D9D9D9" w:themeFill="background1" w:themeFillShade="D9"/>
        <w:adjustRightInd w:val="0"/>
        <w:spacing w:after="0"/>
        <w:rPr>
          <w:ins w:id="2323" w:author="Claire-Helene Demarty" w:date="2024-06-10T08:44:00Z"/>
          <w:del w:id="2324" w:author="Ahmed Hamza [2]" w:date="2024-06-25T19:19:00Z"/>
          <w:rFonts w:ascii="Courier" w:hAnsi="Courier" w:cs="Lucida Sans Typewriter"/>
          <w:sz w:val="18"/>
          <w:szCs w:val="18"/>
        </w:rPr>
      </w:pPr>
      <w:ins w:id="2325" w:author="Claire-Helene Demarty" w:date="2024-06-10T08:44:00Z">
        <w:del w:id="232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displayMode="3" attenuationUse="1"&gt;</w:delText>
          </w:r>
        </w:del>
      </w:ins>
    </w:p>
    <w:p w14:paraId="319E26EC" w14:textId="762CDC55" w:rsidR="00F34675" w:rsidRPr="00C3677B" w:rsidRDefault="00F34675" w:rsidP="00F34675">
      <w:pPr>
        <w:shd w:val="clear" w:color="auto" w:fill="D9D9D9" w:themeFill="background1" w:themeFillShade="D9"/>
        <w:adjustRightInd w:val="0"/>
        <w:spacing w:after="0"/>
        <w:rPr>
          <w:ins w:id="2327" w:author="Claire-Helene Demarty" w:date="2024-06-10T08:44:00Z"/>
          <w:del w:id="2328" w:author="Ahmed Hamza [2]" w:date="2024-06-25T19:19:00Z"/>
          <w:rFonts w:ascii="Courier" w:hAnsi="Courier" w:cs="Lucida Sans Typewriter"/>
          <w:sz w:val="18"/>
          <w:szCs w:val="18"/>
        </w:rPr>
      </w:pPr>
      <w:ins w:id="2329" w:author="Claire-Helene Demarty" w:date="2024-06-10T08:44:00Z">
        <w:del w:id="233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&lt;green:ApproxModel type="0” /&gt;</w:delText>
          </w:r>
        </w:del>
      </w:ins>
    </w:p>
    <w:p w14:paraId="1B47F94A" w14:textId="320D97EC" w:rsidR="00F34675" w:rsidRPr="00C3677B" w:rsidRDefault="00F34675" w:rsidP="00F34675">
      <w:pPr>
        <w:shd w:val="clear" w:color="auto" w:fill="D9D9D9" w:themeFill="background1" w:themeFillShade="D9"/>
        <w:adjustRightInd w:val="0"/>
        <w:spacing w:after="0"/>
        <w:rPr>
          <w:ins w:id="2331" w:author="Claire-Helene Demarty" w:date="2024-06-10T08:44:00Z"/>
          <w:del w:id="2332" w:author="Ahmed Hamza [2]" w:date="2024-06-25T19:19:00Z"/>
          <w:rFonts w:ascii="Courier" w:hAnsi="Courier" w:cs="Lucida Sans Typewriter"/>
          <w:sz w:val="18"/>
          <w:szCs w:val="18"/>
        </w:rPr>
      </w:pPr>
      <w:ins w:id="2333" w:author="Claire-Helene Demarty" w:date="2024-06-10T08:44:00Z">
        <w:del w:id="233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 To be applied video frame window as defined below --&gt;</w:delText>
          </w:r>
        </w:del>
      </w:ins>
    </w:p>
    <w:p w14:paraId="33333F49" w14:textId="4E8A19EA" w:rsidR="00F34675" w:rsidRPr="00C3677B" w:rsidRDefault="00F34675" w:rsidP="00F34675">
      <w:pPr>
        <w:shd w:val="clear" w:color="auto" w:fill="D9D9D9" w:themeFill="background1" w:themeFillShade="D9"/>
        <w:adjustRightInd w:val="0"/>
        <w:spacing w:after="0"/>
        <w:rPr>
          <w:ins w:id="2335" w:author="Claire-Helene Demarty" w:date="2024-06-10T08:44:00Z"/>
          <w:del w:id="2336" w:author="Ahmed Hamza [2]" w:date="2024-06-25T19:19:00Z"/>
          <w:rFonts w:ascii="Courier" w:hAnsi="Courier" w:cs="Lucida Sans Typewriter"/>
          <w:sz w:val="18"/>
          <w:szCs w:val="18"/>
        </w:rPr>
      </w:pPr>
      <w:ins w:id="2337" w:author="Claire-Helene Demarty" w:date="2024-06-10T08:44:00Z">
        <w:del w:id="233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&lt;green:WindowInfo x=160 y=0 width=160 height=240 /&gt;</w:delText>
          </w:r>
        </w:del>
      </w:ins>
    </w:p>
    <w:p w14:paraId="500F9E39" w14:textId="23111667" w:rsidR="00F34675" w:rsidRPr="00C3677B" w:rsidRDefault="00F34675" w:rsidP="00F34675">
      <w:pPr>
        <w:shd w:val="clear" w:color="auto" w:fill="D9D9D9" w:themeFill="background1" w:themeFillShade="D9"/>
        <w:adjustRightInd w:val="0"/>
        <w:spacing w:after="0"/>
        <w:rPr>
          <w:ins w:id="2339" w:author="Claire-Helene Demarty" w:date="2024-06-10T08:44:00Z"/>
          <w:del w:id="2340" w:author="Ahmed Hamza [2]" w:date="2024-06-25T19:19:00Z"/>
          <w:rFonts w:ascii="Courier" w:hAnsi="Courier" w:cs="Lucida Sans Typewriter"/>
          <w:sz w:val="18"/>
          <w:szCs w:val="18"/>
        </w:rPr>
      </w:pPr>
      <w:ins w:id="2341" w:author="Claire-Helene Demarty" w:date="2024-06-10T08:44:00Z">
        <w:del w:id="234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0235CE39" w14:textId="61953293" w:rsidR="00F34675" w:rsidRPr="00C3677B" w:rsidRDefault="00F34675" w:rsidP="00F34675">
      <w:pPr>
        <w:shd w:val="clear" w:color="auto" w:fill="D9D9D9" w:themeFill="background1" w:themeFillShade="D9"/>
        <w:adjustRightInd w:val="0"/>
        <w:spacing w:after="0"/>
        <w:rPr>
          <w:ins w:id="2343" w:author="Claire-Helene Demarty" w:date="2024-06-10T08:44:00Z"/>
          <w:del w:id="2344" w:author="Ahmed Hamza [2]" w:date="2024-06-25T19:19:00Z"/>
          <w:rFonts w:ascii="Courier" w:hAnsi="Courier" w:cs="Lucida Sans Typewriter"/>
          <w:sz w:val="18"/>
          <w:szCs w:val="18"/>
        </w:rPr>
      </w:pPr>
      <w:ins w:id="2345" w:author="Claire-Helene Demarty" w:date="2024-06-10T08:44:00Z">
        <w:del w:id="234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65350831" w14:textId="33C22458" w:rsidR="00F34675" w:rsidRPr="00C3677B" w:rsidRDefault="00F34675" w:rsidP="00F34675">
      <w:pPr>
        <w:shd w:val="clear" w:color="auto" w:fill="D9D9D9" w:themeFill="background1" w:themeFillShade="D9"/>
        <w:adjustRightInd w:val="0"/>
        <w:spacing w:after="0"/>
        <w:rPr>
          <w:ins w:id="2347" w:author="Claire-Helene Demarty" w:date="2024-06-10T08:44:00Z"/>
          <w:del w:id="2348" w:author="Ahmed Hamza [2]" w:date="2024-06-25T19:19:00Z"/>
          <w:rFonts w:ascii="Courier" w:hAnsi="Courier" w:cs="Lucida Sans Typewriter"/>
          <w:sz w:val="18"/>
          <w:szCs w:val="18"/>
        </w:rPr>
      </w:pPr>
    </w:p>
    <w:p w14:paraId="3E883571" w14:textId="39F90FDF" w:rsidR="00F34675" w:rsidRPr="00C3677B" w:rsidRDefault="00F34675" w:rsidP="00F34675">
      <w:pPr>
        <w:shd w:val="clear" w:color="auto" w:fill="D9D9D9" w:themeFill="background1" w:themeFillShade="D9"/>
        <w:adjustRightInd w:val="0"/>
        <w:spacing w:after="0"/>
        <w:rPr>
          <w:ins w:id="2349" w:author="Claire-Helene Demarty" w:date="2024-06-10T08:44:00Z"/>
          <w:del w:id="2350" w:author="Ahmed Hamza [2]" w:date="2024-06-25T19:19:00Z"/>
          <w:rFonts w:ascii="Courier" w:hAnsi="Courier" w:cs="Lucida Sans Typewriter"/>
          <w:sz w:val="18"/>
          <w:szCs w:val="18"/>
        </w:rPr>
      </w:pPr>
      <w:ins w:id="2351" w:author="Claire-Helene Demarty" w:date="2024-06-10T08:44:00Z">
        <w:del w:id="235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&lt;BaseURL&gt;attenuation_maps/&lt;/BaseURL&gt;</w:delText>
          </w:r>
        </w:del>
      </w:ins>
    </w:p>
    <w:p w14:paraId="0A770147" w14:textId="22E2B7EE" w:rsidR="00F34675" w:rsidRPr="00C3677B" w:rsidRDefault="00F34675" w:rsidP="00F34675">
      <w:pPr>
        <w:shd w:val="clear" w:color="auto" w:fill="D9D9D9" w:themeFill="background1" w:themeFillShade="D9"/>
        <w:adjustRightInd w:val="0"/>
        <w:spacing w:after="0"/>
        <w:rPr>
          <w:ins w:id="2353" w:author="Claire-Helene Demarty" w:date="2024-06-10T08:44:00Z"/>
          <w:del w:id="2354" w:author="Ahmed Hamza [2]" w:date="2024-06-25T19:19:00Z"/>
          <w:rFonts w:ascii="Courier" w:hAnsi="Courier" w:cs="Lucida Sans Typewriter"/>
          <w:sz w:val="18"/>
          <w:szCs w:val="18"/>
        </w:rPr>
      </w:pPr>
      <w:ins w:id="2355" w:author="Claire-Helene Demarty" w:date="2024-06-10T08:44:00Z">
        <w:del w:id="235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 timescale="90000" media="$id$/$Time$.mp4v"&gt;</w:delText>
          </w:r>
        </w:del>
      </w:ins>
    </w:p>
    <w:p w14:paraId="1278B060" w14:textId="6EB6D7BC" w:rsidR="00F34675" w:rsidRPr="00C3677B" w:rsidRDefault="00F34675" w:rsidP="00F34675">
      <w:pPr>
        <w:shd w:val="clear" w:color="auto" w:fill="D9D9D9" w:themeFill="background1" w:themeFillShade="D9"/>
        <w:adjustRightInd w:val="0"/>
        <w:spacing w:after="0"/>
        <w:rPr>
          <w:ins w:id="2357" w:author="Claire-Helene Demarty" w:date="2024-06-10T08:44:00Z"/>
          <w:del w:id="2358" w:author="Ahmed Hamza [2]" w:date="2024-06-25T19:19:00Z"/>
          <w:rFonts w:ascii="Courier" w:hAnsi="Courier" w:cs="Lucida Sans Typewriter"/>
          <w:sz w:val="18"/>
          <w:szCs w:val="18"/>
        </w:rPr>
      </w:pPr>
      <w:ins w:id="2359" w:author="Claire-Helene Demarty" w:date="2024-06-10T08:44:00Z">
        <w:del w:id="236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3B131377" w14:textId="777F42ED" w:rsidR="00F34675" w:rsidRPr="00C3677B" w:rsidRDefault="00F34675" w:rsidP="00F34675">
      <w:pPr>
        <w:shd w:val="clear" w:color="auto" w:fill="D9D9D9" w:themeFill="background1" w:themeFillShade="D9"/>
        <w:adjustRightInd w:val="0"/>
        <w:spacing w:after="0"/>
        <w:rPr>
          <w:ins w:id="2361" w:author="Claire-Helene Demarty" w:date="2024-06-10T08:44:00Z"/>
          <w:del w:id="2362" w:author="Ahmed Hamza [2]" w:date="2024-06-25T19:19:00Z"/>
          <w:rFonts w:ascii="Courier" w:hAnsi="Courier" w:cs="Lucida Sans Typewriter"/>
          <w:sz w:val="18"/>
          <w:szCs w:val="18"/>
        </w:rPr>
      </w:pPr>
      <w:ins w:id="2363" w:author="Claire-Helene Demarty" w:date="2024-06-10T08:44:00Z">
        <w:del w:id="236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 t="0" d="180180" r="432"/&gt;</w:delText>
          </w:r>
        </w:del>
      </w:ins>
    </w:p>
    <w:p w14:paraId="65DE85BC" w14:textId="6837730F" w:rsidR="00F34675" w:rsidRPr="00C3677B" w:rsidRDefault="00F34675" w:rsidP="00F34675">
      <w:pPr>
        <w:shd w:val="clear" w:color="auto" w:fill="D9D9D9" w:themeFill="background1" w:themeFillShade="D9"/>
        <w:adjustRightInd w:val="0"/>
        <w:spacing w:after="0"/>
        <w:rPr>
          <w:ins w:id="2365" w:author="Claire-Helene Demarty" w:date="2024-06-10T08:44:00Z"/>
          <w:del w:id="2366" w:author="Ahmed Hamza [2]" w:date="2024-06-25T19:19:00Z"/>
          <w:rFonts w:ascii="Courier" w:hAnsi="Courier" w:cs="Lucida Sans Typewriter"/>
          <w:sz w:val="18"/>
          <w:szCs w:val="18"/>
        </w:rPr>
      </w:pPr>
      <w:ins w:id="2367" w:author="Claire-Helene Demarty" w:date="2024-06-10T08:44:00Z">
        <w:del w:id="236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&lt;/SegmentTimeline&gt;</w:delText>
          </w:r>
        </w:del>
      </w:ins>
    </w:p>
    <w:p w14:paraId="24BD5E68" w14:textId="3245F51F" w:rsidR="00F34675" w:rsidRPr="00C3677B" w:rsidRDefault="00F34675" w:rsidP="00F34675">
      <w:pPr>
        <w:shd w:val="clear" w:color="auto" w:fill="D9D9D9" w:themeFill="background1" w:themeFillShade="D9"/>
        <w:adjustRightInd w:val="0"/>
        <w:spacing w:after="0"/>
        <w:rPr>
          <w:ins w:id="2369" w:author="Claire-Helene Demarty" w:date="2024-06-10T08:44:00Z"/>
          <w:del w:id="2370" w:author="Ahmed Hamza [2]" w:date="2024-06-25T19:19:00Z"/>
          <w:rFonts w:ascii="Courier" w:hAnsi="Courier" w:cs="Lucida Sans Typewriter"/>
          <w:sz w:val="18"/>
          <w:szCs w:val="18"/>
        </w:rPr>
      </w:pPr>
      <w:ins w:id="2371" w:author="Claire-Helene Demarty" w:date="2024-06-10T08:44:00Z">
        <w:del w:id="237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&lt;/SegmentTemplate&gt;</w:delText>
          </w:r>
        </w:del>
      </w:ins>
    </w:p>
    <w:p w14:paraId="0FDB7ED8" w14:textId="40D9649A" w:rsidR="00F34675" w:rsidRPr="00C3677B" w:rsidRDefault="00F34675" w:rsidP="00F34675">
      <w:pPr>
        <w:shd w:val="clear" w:color="auto" w:fill="D9D9D9" w:themeFill="background1" w:themeFillShade="D9"/>
        <w:adjustRightInd w:val="0"/>
        <w:spacing w:after="0"/>
        <w:rPr>
          <w:ins w:id="2373" w:author="Claire-Helene Demarty" w:date="2024-06-10T08:44:00Z"/>
          <w:del w:id="2374" w:author="Ahmed Hamza [2]" w:date="2024-06-25T19:19:00Z"/>
          <w:rFonts w:ascii="Courier" w:hAnsi="Courier" w:cs="Lucida Sans Typewriter"/>
          <w:sz w:val="18"/>
          <w:szCs w:val="18"/>
        </w:rPr>
      </w:pPr>
    </w:p>
    <w:p w14:paraId="729DEDBF" w14:textId="6EF54694" w:rsidR="00F34675" w:rsidRPr="00C3677B" w:rsidRDefault="00F34675" w:rsidP="00F34675">
      <w:pPr>
        <w:shd w:val="clear" w:color="auto" w:fill="D9D9D9" w:themeFill="background1" w:themeFillShade="D9"/>
        <w:adjustRightInd w:val="0"/>
        <w:spacing w:after="0"/>
        <w:rPr>
          <w:ins w:id="2375" w:author="Claire-Helene Demarty" w:date="2024-06-10T08:44:00Z"/>
          <w:del w:id="2376" w:author="Ahmed Hamza [2]" w:date="2024-06-25T19:19:00Z"/>
          <w:rFonts w:ascii="Courier" w:hAnsi="Courier" w:cs="Lucida Sans Typewriter"/>
          <w:sz w:val="18"/>
          <w:szCs w:val="18"/>
        </w:rPr>
      </w:pPr>
      <w:ins w:id="2377" w:author="Claire-Helene Demarty" w:date="2024-06-10T08:44:00Z">
        <w:del w:id="237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id="ami3" bandwidth="1000" associationId="v0"</w:delText>
          </w:r>
        </w:del>
      </w:ins>
    </w:p>
    <w:p w14:paraId="2FB6AAF4" w14:textId="52A1856A" w:rsidR="00F34675" w:rsidRPr="00C3677B" w:rsidRDefault="00F34675" w:rsidP="00F34675">
      <w:pPr>
        <w:shd w:val="clear" w:color="auto" w:fill="D9D9D9" w:themeFill="background1" w:themeFillShade="D9"/>
        <w:adjustRightInd w:val="0"/>
        <w:spacing w:after="0"/>
        <w:rPr>
          <w:ins w:id="2379" w:author="Claire-Helene Demarty" w:date="2024-06-10T08:44:00Z"/>
          <w:del w:id="2380" w:author="Ahmed Hamza [2]" w:date="2024-06-25T19:19:00Z"/>
          <w:rFonts w:ascii="Courier" w:hAnsi="Courier" w:cs="Lucida Sans Typewriter"/>
          <w:sz w:val="18"/>
          <w:szCs w:val="18"/>
        </w:rPr>
      </w:pPr>
      <w:ins w:id="2381" w:author="Claire-Helene Demarty" w:date="2024-06-10T08:44:00Z">
        <w:del w:id="238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associationType="amit" /&gt;</w:delText>
          </w:r>
        </w:del>
      </w:ins>
    </w:p>
    <w:p w14:paraId="0DC92225" w14:textId="198811B2" w:rsidR="00F34675" w:rsidRPr="00C3677B" w:rsidRDefault="00F34675" w:rsidP="00F34675">
      <w:pPr>
        <w:shd w:val="clear" w:color="auto" w:fill="D9D9D9" w:themeFill="background1" w:themeFillShade="D9"/>
        <w:adjustRightInd w:val="0"/>
        <w:spacing w:after="0"/>
        <w:rPr>
          <w:ins w:id="2383" w:author="Claire-Helene Demarty" w:date="2024-06-10T08:44:00Z"/>
          <w:del w:id="2384" w:author="Ahmed Hamza [2]" w:date="2024-06-25T19:19:00Z"/>
          <w:rFonts w:ascii="Courier" w:hAnsi="Courier" w:cs="Lucida Sans Typewriter"/>
          <w:sz w:val="18"/>
          <w:szCs w:val="18"/>
        </w:rPr>
      </w:pPr>
      <w:ins w:id="2385" w:author="Claire-Helene Demarty" w:date="2024-06-10T08:44:00Z">
        <w:del w:id="238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782F8E33" w14:textId="141B9982" w:rsidR="00F34675" w:rsidRPr="00C3677B" w:rsidRDefault="00F34675" w:rsidP="00F34675">
      <w:pPr>
        <w:shd w:val="clear" w:color="auto" w:fill="D9D9D9" w:themeFill="background1" w:themeFillShade="D9"/>
        <w:adjustRightInd w:val="0"/>
        <w:spacing w:after="0"/>
        <w:rPr>
          <w:ins w:id="2387" w:author="Claire-Helene Demarty" w:date="2024-06-10T08:44:00Z"/>
          <w:del w:id="2388" w:author="Ahmed Hamza [2]" w:date="2024-06-25T19:19:00Z"/>
          <w:rFonts w:ascii="Courier" w:hAnsi="Courier" w:cs="Lucida Sans Typewriter"/>
          <w:sz w:val="18"/>
          <w:szCs w:val="18"/>
        </w:rPr>
      </w:pPr>
      <w:ins w:id="2389" w:author="Claire-Helene Demarty" w:date="2024-06-10T08:44:00Z">
        <w:del w:id="239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energyReductionRate="20"&gt;</w:delText>
          </w:r>
        </w:del>
      </w:ins>
    </w:p>
    <w:p w14:paraId="536F3389" w14:textId="01DCBA6A" w:rsidR="00F34675" w:rsidRPr="00C3677B" w:rsidRDefault="00F34675" w:rsidP="00F34675">
      <w:pPr>
        <w:shd w:val="clear" w:color="auto" w:fill="D9D9D9" w:themeFill="background1" w:themeFillShade="D9"/>
        <w:adjustRightInd w:val="0"/>
        <w:spacing w:after="0"/>
        <w:rPr>
          <w:ins w:id="2391" w:author="Claire-Helene Demarty" w:date="2024-06-10T08:44:00Z"/>
          <w:del w:id="2392" w:author="Ahmed Hamza [2]" w:date="2024-06-25T19:19:00Z"/>
          <w:rFonts w:ascii="Courier" w:hAnsi="Courier" w:cs="Lucida Sans Typewriter"/>
          <w:sz w:val="18"/>
          <w:szCs w:val="18"/>
        </w:rPr>
      </w:pPr>
      <w:ins w:id="2393" w:author="Claire-Helene Demarty" w:date="2024-06-10T08:44:00Z">
        <w:del w:id="239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&lt;green:QualityInfo metric="PSNR" reduction="5" /&gt;</w:delText>
          </w:r>
        </w:del>
      </w:ins>
    </w:p>
    <w:p w14:paraId="6C18F618" w14:textId="0BE8321A" w:rsidR="00F34675" w:rsidRPr="00C3677B" w:rsidRDefault="00F34675" w:rsidP="00F34675">
      <w:pPr>
        <w:shd w:val="clear" w:color="auto" w:fill="D9D9D9" w:themeFill="background1" w:themeFillShade="D9"/>
        <w:adjustRightInd w:val="0"/>
        <w:spacing w:after="0"/>
        <w:rPr>
          <w:ins w:id="2395" w:author="Claire-Helene Demarty" w:date="2024-06-10T08:44:00Z"/>
          <w:del w:id="2396" w:author="Ahmed Hamza [2]" w:date="2024-06-25T19:19:00Z"/>
          <w:rFonts w:ascii="Courier" w:hAnsi="Courier" w:cs="Lucida Sans Typewriter"/>
          <w:sz w:val="18"/>
          <w:szCs w:val="18"/>
        </w:rPr>
      </w:pPr>
      <w:ins w:id="2397" w:author="Claire-Helene Demarty" w:date="2024-06-10T08:44:00Z">
        <w:del w:id="239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14A5E311" w14:textId="65D6CEC3" w:rsidR="00F34675" w:rsidRPr="00C3677B" w:rsidRDefault="00F34675" w:rsidP="00F34675">
      <w:pPr>
        <w:shd w:val="clear" w:color="auto" w:fill="D9D9D9" w:themeFill="background1" w:themeFillShade="D9"/>
        <w:adjustRightInd w:val="0"/>
        <w:spacing w:after="0"/>
        <w:rPr>
          <w:ins w:id="2399" w:author="Claire-Helene Demarty" w:date="2024-06-10T08:44:00Z"/>
          <w:del w:id="2400" w:author="Ahmed Hamza [2]" w:date="2024-06-25T19:19:00Z"/>
          <w:rFonts w:ascii="Courier" w:hAnsi="Courier" w:cs="Lucida Sans Typewriter"/>
          <w:sz w:val="18"/>
          <w:szCs w:val="18"/>
        </w:rPr>
      </w:pPr>
      <w:ins w:id="2401" w:author="Claire-Helene Demarty" w:date="2024-06-10T08:44:00Z">
        <w:del w:id="240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3B04CFD4" w14:textId="7CC6EBF7" w:rsidR="00F34675" w:rsidRPr="00C3677B" w:rsidRDefault="00F34675" w:rsidP="00F34675">
      <w:pPr>
        <w:shd w:val="clear" w:color="auto" w:fill="D9D9D9" w:themeFill="background1" w:themeFillShade="D9"/>
        <w:adjustRightInd w:val="0"/>
        <w:spacing w:after="0"/>
        <w:rPr>
          <w:ins w:id="2403" w:author="Claire-Helene Demarty" w:date="2024-06-10T08:44:00Z"/>
          <w:del w:id="2404" w:author="Ahmed Hamza [2]" w:date="2024-06-25T19:19:00Z"/>
          <w:rFonts w:ascii="Courier" w:hAnsi="Courier" w:cs="Lucida Sans Typewriter"/>
          <w:sz w:val="18"/>
          <w:szCs w:val="18"/>
        </w:rPr>
      </w:pPr>
      <w:ins w:id="2405" w:author="Claire-Helene Demarty" w:date="2024-06-10T08:44:00Z">
        <w:del w:id="240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&lt;/Representation&gt;</w:delText>
          </w:r>
        </w:del>
      </w:ins>
    </w:p>
    <w:p w14:paraId="42A5CAE3" w14:textId="76574B2D" w:rsidR="00F34675" w:rsidRPr="00C3677B" w:rsidRDefault="00F34675" w:rsidP="00F34675">
      <w:pPr>
        <w:shd w:val="clear" w:color="auto" w:fill="D9D9D9" w:themeFill="background1" w:themeFillShade="D9"/>
        <w:adjustRightInd w:val="0"/>
        <w:spacing w:after="0"/>
        <w:rPr>
          <w:ins w:id="2407" w:author="Claire-Helene Demarty" w:date="2024-06-10T08:44:00Z"/>
          <w:del w:id="2408" w:author="Ahmed Hamza [2]" w:date="2024-06-25T19:19:00Z"/>
          <w:rFonts w:ascii="Courier" w:hAnsi="Courier" w:cs="Lucida Sans Typewriter"/>
          <w:sz w:val="18"/>
          <w:szCs w:val="18"/>
        </w:rPr>
      </w:pPr>
    </w:p>
    <w:p w14:paraId="6D653C41" w14:textId="0DEC057F" w:rsidR="00F34675" w:rsidRPr="00C3677B" w:rsidRDefault="00F34675" w:rsidP="00F34675">
      <w:pPr>
        <w:shd w:val="clear" w:color="auto" w:fill="D9D9D9" w:themeFill="background1" w:themeFillShade="D9"/>
        <w:adjustRightInd w:val="0"/>
        <w:spacing w:after="0"/>
        <w:rPr>
          <w:ins w:id="2409" w:author="Claire-Helene Demarty" w:date="2024-06-10T08:44:00Z"/>
          <w:del w:id="2410" w:author="Ahmed Hamza [2]" w:date="2024-06-25T19:19:00Z"/>
          <w:rFonts w:ascii="Courier" w:hAnsi="Courier" w:cs="Lucida Sans Typewriter"/>
          <w:sz w:val="18"/>
          <w:szCs w:val="18"/>
        </w:rPr>
      </w:pPr>
      <w:ins w:id="2411" w:author="Claire-Helene Demarty" w:date="2024-06-10T08:44:00Z">
        <w:del w:id="241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 id="ami4" bandwidth="1000" associationId="v0"</w:delText>
          </w:r>
        </w:del>
      </w:ins>
    </w:p>
    <w:p w14:paraId="5FC588FD" w14:textId="329B8E43" w:rsidR="00F34675" w:rsidRPr="00C3677B" w:rsidRDefault="00F34675" w:rsidP="00F34675">
      <w:pPr>
        <w:shd w:val="clear" w:color="auto" w:fill="D9D9D9" w:themeFill="background1" w:themeFillShade="D9"/>
        <w:adjustRightInd w:val="0"/>
        <w:spacing w:after="0"/>
        <w:rPr>
          <w:ins w:id="2413" w:author="Claire-Helene Demarty" w:date="2024-06-10T08:44:00Z"/>
          <w:del w:id="2414" w:author="Ahmed Hamza [2]" w:date="2024-06-25T19:19:00Z"/>
          <w:rFonts w:ascii="Courier" w:hAnsi="Courier" w:cs="Lucida Sans Typewriter"/>
          <w:sz w:val="18"/>
          <w:szCs w:val="18"/>
        </w:rPr>
      </w:pPr>
      <w:ins w:id="2415" w:author="Claire-Helene Demarty" w:date="2024-06-10T08:44:00Z">
        <w:del w:id="241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associationType="amit" /&gt;</w:delText>
          </w:r>
        </w:del>
      </w:ins>
    </w:p>
    <w:p w14:paraId="38254A05" w14:textId="14AD71DD" w:rsidR="00F34675" w:rsidRPr="00C3677B" w:rsidRDefault="00F34675" w:rsidP="00F34675">
      <w:pPr>
        <w:shd w:val="clear" w:color="auto" w:fill="D9D9D9" w:themeFill="background1" w:themeFillShade="D9"/>
        <w:adjustRightInd w:val="0"/>
        <w:spacing w:after="0"/>
        <w:rPr>
          <w:ins w:id="2417" w:author="Claire-Helene Demarty" w:date="2024-06-10T08:44:00Z"/>
          <w:del w:id="2418" w:author="Ahmed Hamza [2]" w:date="2024-06-25T19:19:00Z"/>
          <w:rFonts w:ascii="Courier" w:hAnsi="Courier" w:cs="Lucida Sans Typewriter"/>
          <w:sz w:val="18"/>
          <w:szCs w:val="18"/>
        </w:rPr>
      </w:pPr>
      <w:ins w:id="2419" w:author="Claire-Helene Demarty" w:date="2024-06-10T08:44:00Z">
        <w:del w:id="242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 schemeIdUri="urn:mpeg:mpegI:green:2023:ami"&gt;</w:delText>
          </w:r>
        </w:del>
      </w:ins>
    </w:p>
    <w:p w14:paraId="0995822E" w14:textId="5CF5F6BD" w:rsidR="00F34675" w:rsidRPr="00C3677B" w:rsidRDefault="00F34675" w:rsidP="00F34675">
      <w:pPr>
        <w:shd w:val="clear" w:color="auto" w:fill="D9D9D9" w:themeFill="background1" w:themeFillShade="D9"/>
        <w:adjustRightInd w:val="0"/>
        <w:spacing w:after="0"/>
        <w:rPr>
          <w:ins w:id="2421" w:author="Claire-Helene Demarty" w:date="2024-06-10T08:44:00Z"/>
          <w:del w:id="2422" w:author="Ahmed Hamza [2]" w:date="2024-06-25T19:19:00Z"/>
          <w:rFonts w:ascii="Courier" w:hAnsi="Courier" w:cs="Lucida Sans Typewriter"/>
          <w:sz w:val="18"/>
          <w:szCs w:val="18"/>
        </w:rPr>
      </w:pPr>
      <w:ins w:id="2423" w:author="Claire-Helene Demarty" w:date="2024-06-10T08:44:00Z">
        <w:del w:id="2424"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 energyReductionRate="40"&gt;</w:delText>
          </w:r>
        </w:del>
      </w:ins>
    </w:p>
    <w:p w14:paraId="47AFC274" w14:textId="63078720" w:rsidR="00F34675" w:rsidRPr="00C3677B" w:rsidRDefault="00F34675" w:rsidP="00F34675">
      <w:pPr>
        <w:shd w:val="clear" w:color="auto" w:fill="D9D9D9" w:themeFill="background1" w:themeFillShade="D9"/>
        <w:adjustRightInd w:val="0"/>
        <w:spacing w:after="0"/>
        <w:rPr>
          <w:ins w:id="2425" w:author="Claire-Helene Demarty" w:date="2024-06-10T08:44:00Z"/>
          <w:del w:id="2426" w:author="Ahmed Hamza [2]" w:date="2024-06-25T19:19:00Z"/>
          <w:rFonts w:ascii="Courier" w:hAnsi="Courier" w:cs="Lucida Sans Typewriter"/>
          <w:sz w:val="18"/>
          <w:szCs w:val="18"/>
        </w:rPr>
      </w:pPr>
      <w:ins w:id="2427" w:author="Claire-Helene Demarty" w:date="2024-06-10T08:44:00Z">
        <w:del w:id="2428"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&lt;green:QualityInfo metric="PSNR" reduction="10" /&gt;</w:delText>
          </w:r>
        </w:del>
      </w:ins>
    </w:p>
    <w:p w14:paraId="3CC3A845" w14:textId="32D7C7FE" w:rsidR="00F34675" w:rsidRPr="00C3677B" w:rsidRDefault="00F34675" w:rsidP="00F34675">
      <w:pPr>
        <w:shd w:val="clear" w:color="auto" w:fill="D9D9D9" w:themeFill="background1" w:themeFillShade="D9"/>
        <w:adjustRightInd w:val="0"/>
        <w:spacing w:after="0"/>
        <w:rPr>
          <w:ins w:id="2429" w:author="Claire-Helene Demarty" w:date="2024-06-10T08:44:00Z"/>
          <w:del w:id="2430" w:author="Ahmed Hamza [2]" w:date="2024-06-25T19:19:00Z"/>
          <w:rFonts w:ascii="Courier" w:hAnsi="Courier" w:cs="Lucida Sans Typewriter"/>
          <w:sz w:val="18"/>
          <w:szCs w:val="18"/>
        </w:rPr>
      </w:pPr>
      <w:ins w:id="2431" w:author="Claire-Helene Demarty" w:date="2024-06-10T08:44:00Z">
        <w:del w:id="2432"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&lt;/green:AMI&gt;</w:delText>
          </w:r>
        </w:del>
      </w:ins>
    </w:p>
    <w:p w14:paraId="391B2786" w14:textId="1B202E4C" w:rsidR="00F34675" w:rsidRPr="00C3677B" w:rsidRDefault="00F34675" w:rsidP="00F34675">
      <w:pPr>
        <w:shd w:val="clear" w:color="auto" w:fill="D9D9D9" w:themeFill="background1" w:themeFillShade="D9"/>
        <w:adjustRightInd w:val="0"/>
        <w:spacing w:after="0"/>
        <w:rPr>
          <w:ins w:id="2433" w:author="Claire-Helene Demarty" w:date="2024-06-10T08:44:00Z"/>
          <w:del w:id="2434" w:author="Ahmed Hamza [2]" w:date="2024-06-25T19:19:00Z"/>
          <w:rFonts w:ascii="Courier" w:hAnsi="Courier" w:cs="Lucida Sans Typewriter"/>
          <w:sz w:val="18"/>
          <w:szCs w:val="18"/>
        </w:rPr>
      </w:pPr>
      <w:ins w:id="2435" w:author="Claire-Helene Demarty" w:date="2024-06-10T08:44:00Z">
        <w:del w:id="243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r>
          <w:r w:rsidRPr="00C3677B">
            <w:rPr>
              <w:rFonts w:ascii="Courier" w:hAnsi="Courier" w:cs="Lucida Sans Typewriter"/>
              <w:sz w:val="18"/>
              <w:szCs w:val="18"/>
            </w:rPr>
            <w:tab/>
            <w:delText>&lt;/EssentialProperty&gt;</w:delText>
          </w:r>
        </w:del>
      </w:ins>
    </w:p>
    <w:p w14:paraId="61C80BF4" w14:textId="3C9CD6FA" w:rsidR="00F34675" w:rsidRPr="00C3677B" w:rsidRDefault="00F34675" w:rsidP="00F34675">
      <w:pPr>
        <w:shd w:val="clear" w:color="auto" w:fill="D9D9D9" w:themeFill="background1" w:themeFillShade="D9"/>
        <w:adjustRightInd w:val="0"/>
        <w:spacing w:after="0"/>
        <w:rPr>
          <w:ins w:id="2437" w:author="Claire-Helene Demarty" w:date="2024-06-10T08:44:00Z"/>
          <w:del w:id="2438" w:author="Ahmed Hamza [2]" w:date="2024-06-25T19:19:00Z"/>
          <w:rFonts w:ascii="Courier" w:hAnsi="Courier" w:cs="Lucida Sans Typewriter"/>
          <w:sz w:val="18"/>
          <w:szCs w:val="18"/>
        </w:rPr>
      </w:pPr>
      <w:ins w:id="2439" w:author="Claire-Helene Demarty" w:date="2024-06-10T08:44:00Z">
        <w:del w:id="244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&lt;/Representation&gt;</w:delText>
          </w:r>
        </w:del>
      </w:ins>
    </w:p>
    <w:p w14:paraId="527F8C65" w14:textId="67F00597" w:rsidR="00F34675" w:rsidRPr="00C3677B" w:rsidRDefault="00F34675" w:rsidP="00F34675">
      <w:pPr>
        <w:shd w:val="clear" w:color="auto" w:fill="D9D9D9" w:themeFill="background1" w:themeFillShade="D9"/>
        <w:adjustRightInd w:val="0"/>
        <w:spacing w:after="0"/>
        <w:rPr>
          <w:ins w:id="2441" w:author="Claire-Helene Demarty" w:date="2024-06-10T08:44:00Z"/>
          <w:del w:id="2442" w:author="Ahmed Hamza [2]" w:date="2024-06-25T19:19:00Z"/>
          <w:rFonts w:ascii="Courier" w:hAnsi="Courier" w:cs="Lucida Sans Typewriter"/>
          <w:sz w:val="18"/>
          <w:szCs w:val="18"/>
        </w:rPr>
      </w:pPr>
    </w:p>
    <w:p w14:paraId="0239E918" w14:textId="7E136AB6" w:rsidR="00F34675" w:rsidRPr="00C3677B" w:rsidRDefault="00F34675" w:rsidP="00F34675">
      <w:pPr>
        <w:shd w:val="clear" w:color="auto" w:fill="D9D9D9" w:themeFill="background1" w:themeFillShade="D9"/>
        <w:adjustRightInd w:val="0"/>
        <w:spacing w:after="0"/>
        <w:rPr>
          <w:ins w:id="2443" w:author="Claire-Helene Demarty" w:date="2024-06-10T08:44:00Z"/>
          <w:del w:id="2444" w:author="Ahmed Hamza [2]" w:date="2024-06-25T19:19:00Z"/>
          <w:rFonts w:ascii="Courier" w:hAnsi="Courier" w:cs="Lucida Sans Typewriter"/>
          <w:sz w:val="18"/>
          <w:szCs w:val="18"/>
        </w:rPr>
      </w:pPr>
      <w:ins w:id="2445" w:author="Claire-Helene Demarty" w:date="2024-06-10T08:44:00Z">
        <w:del w:id="2446" w:author="Ahmed Hamza [2]" w:date="2024-06-25T19:19:00Z">
          <w:r w:rsidRPr="00C3677B">
            <w:rPr>
              <w:rFonts w:ascii="Courier" w:hAnsi="Courier" w:cs="Lucida Sans Typewriter"/>
              <w:sz w:val="18"/>
              <w:szCs w:val="18"/>
            </w:rPr>
            <w:tab/>
            <w:delText>&lt;/AdaptationSet&gt;</w:delText>
          </w:r>
        </w:del>
      </w:ins>
    </w:p>
    <w:p w14:paraId="02AFEE80" w14:textId="49F1C7CB" w:rsidR="00F34675" w:rsidRPr="00C3677B" w:rsidRDefault="00F34675" w:rsidP="00F34675">
      <w:pPr>
        <w:shd w:val="clear" w:color="auto" w:fill="D9D9D9" w:themeFill="background1" w:themeFillShade="D9"/>
        <w:adjustRightInd w:val="0"/>
        <w:spacing w:after="0"/>
        <w:rPr>
          <w:ins w:id="2447" w:author="Claire-Helene Demarty" w:date="2024-06-10T08:44:00Z"/>
          <w:del w:id="2448" w:author="Ahmed Hamza [2]" w:date="2024-06-25T19:19:00Z"/>
          <w:rFonts w:ascii="Courier" w:hAnsi="Courier" w:cs="Lucida Sans Typewriter"/>
          <w:sz w:val="18"/>
          <w:szCs w:val="18"/>
        </w:rPr>
      </w:pPr>
    </w:p>
    <w:p w14:paraId="325D617F" w14:textId="5B8AA45D" w:rsidR="00F34675" w:rsidRPr="00C3677B" w:rsidRDefault="00F34675" w:rsidP="00F34675">
      <w:pPr>
        <w:shd w:val="clear" w:color="auto" w:fill="D9D9D9" w:themeFill="background1" w:themeFillShade="D9"/>
        <w:adjustRightInd w:val="0"/>
        <w:spacing w:after="0"/>
        <w:rPr>
          <w:ins w:id="2449" w:author="Claire-Helene Demarty" w:date="2024-06-10T08:44:00Z"/>
          <w:del w:id="2450" w:author="Ahmed Hamza [2]" w:date="2024-06-25T19:19:00Z"/>
          <w:rFonts w:ascii="Courier" w:hAnsi="Courier" w:cs="Lucida Sans Typewriter"/>
          <w:sz w:val="18"/>
          <w:szCs w:val="18"/>
        </w:rPr>
      </w:pPr>
      <w:ins w:id="2451" w:author="Claire-Helene Demarty" w:date="2024-06-10T08:44:00Z">
        <w:del w:id="2452" w:author="Ahmed Hamza [2]" w:date="2024-06-25T19:19:00Z">
          <w:r w:rsidRPr="00C3677B">
            <w:rPr>
              <w:rFonts w:ascii="Courier" w:hAnsi="Courier" w:cs="Lucida Sans Typewriter"/>
              <w:sz w:val="18"/>
              <w:szCs w:val="18"/>
            </w:rPr>
            <w:tab/>
            <w:delText xml:space="preserve">&lt;Preselection id="amip" tag="1" preselectionComponents="video am1 am2" </w:delText>
          </w:r>
        </w:del>
      </w:ins>
    </w:p>
    <w:p w14:paraId="43720A11" w14:textId="70D07A05" w:rsidR="00F34675" w:rsidRPr="00C3677B" w:rsidRDefault="00F34675" w:rsidP="00F34675">
      <w:pPr>
        <w:shd w:val="clear" w:color="auto" w:fill="D9D9D9" w:themeFill="background1" w:themeFillShade="D9"/>
        <w:adjustRightInd w:val="0"/>
        <w:spacing w:after="0"/>
        <w:rPr>
          <w:ins w:id="2453" w:author="Claire-Helene Demarty" w:date="2024-06-10T08:44:00Z"/>
          <w:del w:id="2454" w:author="Ahmed Hamza [2]" w:date="2024-06-25T19:19:00Z"/>
          <w:rFonts w:ascii="Courier" w:hAnsi="Courier" w:cs="Lucida Sans Typewriter"/>
          <w:sz w:val="18"/>
          <w:szCs w:val="18"/>
        </w:rPr>
      </w:pPr>
      <w:ins w:id="2455" w:author="Claire-Helene Demarty" w:date="2024-06-10T08:44:00Z">
        <w:del w:id="2456"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codecs="avc1.4D401F"&gt;</w:delText>
          </w:r>
        </w:del>
      </w:ins>
    </w:p>
    <w:p w14:paraId="08F90492" w14:textId="08E603C9" w:rsidR="00F34675" w:rsidRPr="00C3677B" w:rsidRDefault="00F34675" w:rsidP="00F34675">
      <w:pPr>
        <w:shd w:val="clear" w:color="auto" w:fill="D9D9D9" w:themeFill="background1" w:themeFillShade="D9"/>
        <w:adjustRightInd w:val="0"/>
        <w:spacing w:after="0"/>
        <w:rPr>
          <w:ins w:id="2457" w:author="Claire-Helene Demarty" w:date="2024-06-10T08:44:00Z"/>
          <w:del w:id="2458" w:author="Ahmed Hamza [2]" w:date="2024-06-25T19:19:00Z"/>
          <w:rFonts w:ascii="Courier" w:hAnsi="Courier" w:cs="Lucida Sans Typewriter"/>
          <w:sz w:val="18"/>
          <w:szCs w:val="18"/>
        </w:rPr>
      </w:pPr>
      <w:ins w:id="2459" w:author="Claire-Helene Demarty" w:date="2024-06-10T08:44:00Z">
        <w:del w:id="2460" w:author="Ahmed Hamza [2]" w:date="2024-06-25T19:19:00Z">
          <w:r w:rsidRPr="00C3677B">
            <w:rPr>
              <w:rFonts w:ascii="Courier" w:hAnsi="Courier" w:cs="Lucida Sans Typewriter"/>
              <w:sz w:val="18"/>
              <w:szCs w:val="18"/>
            </w:rPr>
            <w:tab/>
          </w:r>
          <w:r w:rsidRPr="00C3677B">
            <w:rPr>
              <w:rFonts w:ascii="Courier" w:hAnsi="Courier" w:cs="Lucida Sans Typewriter"/>
              <w:sz w:val="18"/>
              <w:szCs w:val="18"/>
            </w:rPr>
            <w:tab/>
            <w:delText>&lt;Role schemeIdUri="urn:mpeg:dash:role:2011" value="ami" /&gt;</w:delText>
          </w:r>
        </w:del>
      </w:ins>
    </w:p>
    <w:p w14:paraId="54311913" w14:textId="7B2BF422" w:rsidR="00F34675" w:rsidRPr="00C3677B" w:rsidRDefault="00F34675" w:rsidP="00F34675">
      <w:pPr>
        <w:shd w:val="clear" w:color="auto" w:fill="D9D9D9" w:themeFill="background1" w:themeFillShade="D9"/>
        <w:adjustRightInd w:val="0"/>
        <w:spacing w:after="0"/>
        <w:rPr>
          <w:ins w:id="2461" w:author="Claire-Helene Demarty" w:date="2024-06-10T08:44:00Z"/>
          <w:del w:id="2462" w:author="Ahmed Hamza [2]" w:date="2024-06-25T19:19:00Z"/>
          <w:rFonts w:ascii="Courier" w:hAnsi="Courier" w:cs="Lucida Sans Typewriter"/>
          <w:sz w:val="18"/>
          <w:szCs w:val="18"/>
        </w:rPr>
      </w:pPr>
      <w:ins w:id="2463" w:author="Claire-Helene Demarty" w:date="2024-06-10T08:44:00Z">
        <w:del w:id="2464" w:author="Ahmed Hamza [2]" w:date="2024-06-25T19:19:00Z">
          <w:r w:rsidRPr="00C3677B">
            <w:rPr>
              <w:rFonts w:ascii="Courier" w:hAnsi="Courier" w:cs="Lucida Sans Typewriter"/>
              <w:sz w:val="18"/>
              <w:szCs w:val="18"/>
            </w:rPr>
            <w:tab/>
            <w:delText>&lt;/Preselection&gt;</w:delText>
          </w:r>
        </w:del>
      </w:ins>
    </w:p>
    <w:p w14:paraId="7A9BC50A" w14:textId="6041AC71" w:rsidR="00F34675" w:rsidRPr="00C3677B" w:rsidRDefault="00F34675" w:rsidP="00F34675">
      <w:pPr>
        <w:shd w:val="clear" w:color="auto" w:fill="D9D9D9" w:themeFill="background1" w:themeFillShade="D9"/>
        <w:adjustRightInd w:val="0"/>
        <w:spacing w:after="0"/>
        <w:rPr>
          <w:ins w:id="2465" w:author="Claire-Helene Demarty" w:date="2024-06-10T08:44:00Z"/>
          <w:del w:id="2466" w:author="Ahmed Hamza [2]" w:date="2024-06-25T19:19:00Z"/>
          <w:rFonts w:ascii="Courier" w:hAnsi="Courier" w:cs="Lucida Sans Typewriter"/>
          <w:sz w:val="18"/>
          <w:szCs w:val="18"/>
        </w:rPr>
      </w:pPr>
    </w:p>
    <w:p w14:paraId="44E31A5A" w14:textId="52816110" w:rsidR="00F34675" w:rsidRPr="00C3677B" w:rsidRDefault="00F34675" w:rsidP="00F34675">
      <w:pPr>
        <w:shd w:val="clear" w:color="auto" w:fill="D9D9D9" w:themeFill="background1" w:themeFillShade="D9"/>
        <w:adjustRightInd w:val="0"/>
        <w:spacing w:after="0"/>
        <w:rPr>
          <w:ins w:id="2467" w:author="Claire-Helene Demarty" w:date="2024-06-10T08:44:00Z"/>
          <w:del w:id="2468" w:author="Ahmed Hamza [2]" w:date="2024-06-25T19:19:00Z"/>
          <w:rFonts w:ascii="Courier" w:hAnsi="Courier" w:cs="Lucida Sans Typewriter"/>
          <w:sz w:val="18"/>
          <w:szCs w:val="18"/>
        </w:rPr>
      </w:pPr>
    </w:p>
    <w:p w14:paraId="5776C323" w14:textId="48757FE0" w:rsidR="00F34675" w:rsidRPr="00C3677B" w:rsidRDefault="00F34675" w:rsidP="00F34675">
      <w:pPr>
        <w:shd w:val="clear" w:color="auto" w:fill="D9D9D9" w:themeFill="background1" w:themeFillShade="D9"/>
        <w:adjustRightInd w:val="0"/>
        <w:spacing w:after="0"/>
        <w:rPr>
          <w:ins w:id="2469" w:author="Claire-Helene Demarty" w:date="2024-06-10T08:44:00Z"/>
          <w:del w:id="2470" w:author="Ahmed Hamza [2]" w:date="2024-06-25T19:19:00Z"/>
          <w:rFonts w:ascii="Courier" w:hAnsi="Courier" w:cs="Lucida Sans Typewriter"/>
          <w:sz w:val="18"/>
          <w:szCs w:val="18"/>
        </w:rPr>
      </w:pPr>
      <w:ins w:id="2471" w:author="Claire-Helene Demarty" w:date="2024-06-10T08:44:00Z">
        <w:del w:id="2472" w:author="Ahmed Hamza [2]" w:date="2024-06-25T19:19:00Z">
          <w:r w:rsidRPr="00C3677B">
            <w:rPr>
              <w:rFonts w:ascii="Courier" w:hAnsi="Courier" w:cs="Lucida Sans Typewriter"/>
              <w:sz w:val="18"/>
              <w:szCs w:val="18"/>
            </w:rPr>
            <w:delText>&lt;/Period&gt;</w:delText>
          </w:r>
        </w:del>
      </w:ins>
    </w:p>
    <w:p w14:paraId="02290AC2" w14:textId="4087804B" w:rsidR="00F34675" w:rsidRPr="008C07F5" w:rsidRDefault="00F34675" w:rsidP="00F34675">
      <w:pPr>
        <w:shd w:val="clear" w:color="auto" w:fill="D9D9D9" w:themeFill="background1" w:themeFillShade="D9"/>
        <w:adjustRightInd w:val="0"/>
        <w:spacing w:after="0"/>
        <w:rPr>
          <w:ins w:id="2473" w:author="Claire-Helene Demarty" w:date="2024-06-10T08:44:00Z"/>
          <w:del w:id="2474" w:author="Ahmed Hamza [2]" w:date="2024-06-25T19:19:00Z"/>
          <w:rFonts w:ascii="Courier" w:hAnsi="Courier" w:cs="Lucida Sans Typewriter"/>
          <w:sz w:val="18"/>
          <w:szCs w:val="18"/>
        </w:rPr>
      </w:pPr>
      <w:ins w:id="2475" w:author="Claire-Helene Demarty" w:date="2024-06-10T08:44:00Z">
        <w:del w:id="2476" w:author="Ahmed Hamza [2]" w:date="2024-06-25T19:19:00Z">
          <w:r w:rsidRPr="00C3677B">
            <w:rPr>
              <w:rFonts w:ascii="Courier" w:hAnsi="Courier" w:cs="Lucida Sans Typewriter"/>
              <w:sz w:val="18"/>
              <w:szCs w:val="18"/>
            </w:rPr>
            <w:delText>&lt;/MPD&gt;</w:delText>
          </w:r>
        </w:del>
      </w:ins>
    </w:p>
    <w:p w14:paraId="6845A917" w14:textId="29519B95" w:rsidR="00F34675" w:rsidRPr="003A6512" w:rsidRDefault="00F34675" w:rsidP="00002FD9">
      <w:pPr>
        <w:rPr>
          <w:del w:id="2477" w:author="Ahmed Hamza [2]" w:date="2024-06-25T19:19:00Z"/>
          <w:lang w:eastAsia="ja-JP"/>
        </w:rPr>
      </w:pPr>
    </w:p>
    <w:p w14:paraId="60B23637" w14:textId="3808C998" w:rsidR="00F634FE" w:rsidRDefault="00F634FE">
      <w:pPr>
        <w:tabs>
          <w:tab w:val="clear" w:pos="403"/>
        </w:tabs>
        <w:spacing w:after="0" w:line="240" w:lineRule="auto"/>
        <w:jc w:val="left"/>
      </w:pPr>
      <w:r>
        <w:br w:type="page"/>
      </w:r>
    </w:p>
    <w:p w14:paraId="572FABFD" w14:textId="00197086" w:rsidR="00F634FE" w:rsidRPr="00BC394B" w:rsidRDefault="00F634FE" w:rsidP="00F634FE">
      <w:pPr>
        <w:pStyle w:val="ANNEX"/>
        <w:numPr>
          <w:ilvl w:val="0"/>
          <w:numId w:val="7"/>
        </w:numPr>
      </w:pPr>
      <w:r w:rsidRPr="00AD6264">
        <w:rPr>
          <w:lang w:val="en-US"/>
        </w:rPr>
        <w:lastRenderedPageBreak/>
        <w:br/>
      </w:r>
      <w:bookmarkStart w:id="2478" w:name="_Toc171279166"/>
      <w:r w:rsidRPr="00BC394B">
        <w:rPr>
          <w:b w:val="0"/>
        </w:rPr>
        <w:t>(</w:t>
      </w:r>
      <w:r>
        <w:rPr>
          <w:b w:val="0"/>
        </w:rPr>
        <w:t>inf</w:t>
      </w:r>
      <w:r w:rsidRPr="00BC394B">
        <w:rPr>
          <w:b w:val="0"/>
        </w:rPr>
        <w:t>ormative)</w:t>
      </w:r>
      <w:r w:rsidRPr="00BC394B">
        <w:br/>
      </w:r>
      <w:r w:rsidRPr="00BC394B">
        <w:br/>
      </w:r>
      <w:commentRangeStart w:id="2479"/>
      <w:r>
        <w:t xml:space="preserve">Conformance and </w:t>
      </w:r>
      <w:r w:rsidRPr="00E663A3">
        <w:rPr>
          <w:highlight w:val="yellow"/>
        </w:rPr>
        <w:t>Reference Software</w:t>
      </w:r>
      <w:commentRangeEnd w:id="2479"/>
      <w:r w:rsidR="00220BDC">
        <w:rPr>
          <w:rStyle w:val="CommentReference"/>
          <w:rFonts w:eastAsia="Calibri"/>
          <w:b w:val="0"/>
          <w:lang w:eastAsia="en-US"/>
        </w:rPr>
        <w:commentReference w:id="2479"/>
      </w:r>
      <w:bookmarkEnd w:id="2478"/>
    </w:p>
    <w:p w14:paraId="442AA815" w14:textId="00B17A45" w:rsidR="00760CB2" w:rsidRDefault="00326692" w:rsidP="00E663A3">
      <w:pPr>
        <w:pStyle w:val="a2"/>
        <w:numPr>
          <w:ilvl w:val="1"/>
          <w:numId w:val="7"/>
        </w:numPr>
      </w:pPr>
      <w:bookmarkStart w:id="2480" w:name="_Toc136599233"/>
      <w:bookmarkStart w:id="2481" w:name="_Toc148637572"/>
      <w:bookmarkStart w:id="2482" w:name="_Toc171279167"/>
      <w:r w:rsidRPr="00F6142F">
        <w:t>Display</w:t>
      </w:r>
      <w:r w:rsidR="003B0182">
        <w:t xml:space="preserve"> </w:t>
      </w:r>
      <w:r w:rsidRPr="00F6142F">
        <w:t>power reduction using display adapta</w:t>
      </w:r>
      <w:bookmarkEnd w:id="2480"/>
      <w:bookmarkEnd w:id="2481"/>
      <w:r w:rsidR="00DD316A">
        <w:t>tion</w:t>
      </w:r>
      <w:bookmarkEnd w:id="2482"/>
    </w:p>
    <w:p w14:paraId="5595B371" w14:textId="10EAC1A1" w:rsidR="00326692" w:rsidRDefault="002A5FAF" w:rsidP="00E663A3">
      <w:pPr>
        <w:pStyle w:val="a3"/>
      </w:pPr>
      <w:bookmarkStart w:id="2483" w:name="_Toc171279168"/>
      <w:r>
        <w:t>Conformance test vectors</w:t>
      </w:r>
      <w:bookmarkEnd w:id="2483"/>
    </w:p>
    <w:p w14:paraId="44587B22" w14:textId="60336011"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w:t>
      </w:r>
      <w:proofErr w:type="spellStart"/>
      <w:r w:rsidRPr="004340A4">
        <w:rPr>
          <w:lang w:eastAsia="x-none"/>
        </w:rPr>
        <w:t>dfce</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w:t>
      </w:r>
      <w:ins w:id="2484" w:author="Ahmed Hamza" w:date="2024-07-07T19:36:00Z">
        <w:r w:rsidR="00E862D9">
          <w:rPr>
            <w:lang w:eastAsia="x-none"/>
          </w:rPr>
          <w:t xml:space="preserve"> </w:t>
        </w:r>
        <w:r w:rsidR="00923DF4">
          <w:rPr>
            <w:lang w:eastAsia="x-none"/>
          </w:rPr>
          <w:t xml:space="preserve">subclause </w:t>
        </w:r>
        <w:r w:rsidR="00923DF4">
          <w:rPr>
            <w:lang w:eastAsia="x-none"/>
          </w:rPr>
          <w:fldChar w:fldCharType="begin"/>
        </w:r>
        <w:r w:rsidR="00923DF4">
          <w:rPr>
            <w:lang w:eastAsia="x-none"/>
          </w:rPr>
          <w:instrText xml:space="preserve"> REF _Ref171273417 \r \h </w:instrText>
        </w:r>
      </w:ins>
      <w:r w:rsidR="00923DF4">
        <w:rPr>
          <w:lang w:eastAsia="x-none"/>
        </w:rPr>
      </w:r>
      <w:r w:rsidR="00923DF4">
        <w:rPr>
          <w:lang w:eastAsia="x-none"/>
        </w:rPr>
        <w:fldChar w:fldCharType="separate"/>
      </w:r>
      <w:ins w:id="2485" w:author="Ahmed Hamza" w:date="2024-07-07T19:36:00Z">
        <w:r w:rsidR="00923DF4">
          <w:rPr>
            <w:rFonts w:hint="eastAsia"/>
            <w:cs/>
            <w:lang w:eastAsia="x-none"/>
          </w:rPr>
          <w:t>‎</w:t>
        </w:r>
        <w:r w:rsidR="00923DF4">
          <w:rPr>
            <w:lang w:eastAsia="x-none"/>
          </w:rPr>
          <w:t>5.3.2</w:t>
        </w:r>
        <w:r w:rsidR="00923DF4">
          <w:rPr>
            <w:lang w:eastAsia="x-none"/>
          </w:rPr>
          <w:fldChar w:fldCharType="end"/>
        </w:r>
      </w:ins>
      <w:del w:id="2486" w:author="Ahmed Hamza" w:date="2024-07-07T19:36:00Z">
        <w:r w:rsidRPr="004340A4" w:rsidDel="00923DF4">
          <w:rPr>
            <w:lang w:eastAsia="x-none"/>
          </w:rPr>
          <w:delText xml:space="preserve"> ISO/IEC</w:delText>
        </w:r>
        <w:r w:rsidRPr="004340A4" w:rsidDel="00923DF4">
          <w:rPr>
            <w:rFonts w:eastAsia="Times New Roman"/>
            <w:lang w:eastAsia="x-none"/>
          </w:rPr>
          <w:delText> 23001</w:delText>
        </w:r>
        <w:r w:rsidRPr="004340A4" w:rsidDel="00923DF4">
          <w:rPr>
            <w:lang w:eastAsia="x-none"/>
          </w:rPr>
          <w:delText>-</w:delText>
        </w:r>
        <w:r w:rsidRPr="004340A4" w:rsidDel="00923DF4">
          <w:rPr>
            <w:rFonts w:eastAsia="Times New Roman"/>
            <w:lang w:eastAsia="x-none"/>
          </w:rPr>
          <w:delText>10</w:delText>
        </w:r>
      </w:del>
      <w:r w:rsidRPr="004340A4">
        <w:rPr>
          <w:lang w:eastAsia="x-none"/>
        </w:rPr>
        <w:t xml:space="preserve">, is available </w:t>
      </w:r>
      <w:r w:rsidRPr="00FD1079">
        <w:rPr>
          <w:szCs w:val="24"/>
        </w:rPr>
        <w:t xml:space="preserve">at </w:t>
      </w:r>
      <w:hyperlink r:id="rId36"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dfce</w:t>
      </w:r>
      <w:proofErr w:type="spellEnd"/>
      <w:r w:rsidRPr="004340A4">
        <w:rPr>
          <w:lang w:eastAsia="x-none"/>
        </w:rPr>
        <w:t xml:space="preserv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2487" w:name="_Toc171279169"/>
      <w:r>
        <w:t>Reference software</w:t>
      </w:r>
      <w:bookmarkEnd w:id="2487"/>
    </w:p>
    <w:p w14:paraId="29B24F1C" w14:textId="77777777" w:rsidR="00101731" w:rsidRDefault="00101731" w:rsidP="00101731">
      <w:r>
        <w:t>A reference software for parsing and display of ‘</w:t>
      </w:r>
      <w:proofErr w:type="spellStart"/>
      <w:r>
        <w:t>dfce</w:t>
      </w:r>
      <w:proofErr w:type="spellEnd"/>
      <w:r>
        <w:t xml:space="preserve">’ green metadata samples in ISO BMFF file is available at http://standards.iso.org/iso-iec/23001/-11/ed-3/en. </w:t>
      </w:r>
    </w:p>
    <w:p w14:paraId="3891BC04" w14:textId="77777777" w:rsidR="00101731" w:rsidRDefault="00101731" w:rsidP="00101731">
      <w:r>
        <w:t>It is linked with ISO BMFF reference software libraries (</w:t>
      </w:r>
      <w:proofErr w:type="spellStart"/>
      <w:r>
        <w:t>IsoLib</w:t>
      </w:r>
      <w:proofErr w:type="spellEnd"/>
      <w:r>
        <w:t>),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2488" w:name="_Toc171279170"/>
      <w:r>
        <w:t>Energy-efficient media selection</w:t>
      </w:r>
      <w:bookmarkEnd w:id="2488"/>
    </w:p>
    <w:p w14:paraId="498B9209" w14:textId="6069A571" w:rsidR="009264FD" w:rsidRDefault="006A7790" w:rsidP="00E663A3">
      <w:pPr>
        <w:pStyle w:val="a3"/>
      </w:pPr>
      <w:bookmarkStart w:id="2489" w:name="_Toc171279171"/>
      <w:r>
        <w:t>Conformance test vectors</w:t>
      </w:r>
      <w:bookmarkEnd w:id="2489"/>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37"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w:t>
      </w:r>
      <w:proofErr w:type="spellStart"/>
      <w:r w:rsidRPr="004340A4">
        <w:rPr>
          <w:lang w:eastAsia="x-none"/>
        </w:rPr>
        <w:t>depi</w:t>
      </w:r>
      <w:proofErr w:type="spellEnd"/>
      <w:r w:rsidRPr="004340A4">
        <w:rPr>
          <w:lang w:eastAsia="x-none"/>
        </w:rPr>
        <w:t>’)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40898447"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w:t>
      </w:r>
      <w:proofErr w:type="spellStart"/>
      <w:r w:rsidRPr="004340A4">
        <w:rPr>
          <w:lang w:eastAsia="x-none"/>
        </w:rPr>
        <w:t>depi</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r w:rsidR="006374FF" w:rsidRPr="006374FF">
        <w:rPr>
          <w:lang w:eastAsia="x-none"/>
        </w:rPr>
        <w:t xml:space="preserve">clause </w:t>
      </w:r>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r w:rsidR="006374FF" w:rsidRPr="006374FF">
        <w:rPr>
          <w:rFonts w:hint="eastAsia"/>
          <w:cs/>
          <w:lang w:eastAsia="x-none"/>
        </w:rPr>
        <w:t>‎</w:t>
      </w:r>
      <w:del w:id="2490" w:author="Ahmed Hamza" w:date="2024-07-07T19:40:00Z">
        <w:r w:rsidR="006374FF" w:rsidRPr="006374FF" w:rsidDel="006F4149">
          <w:rPr>
            <w:lang w:eastAsia="x-none"/>
          </w:rPr>
          <w:delText>5.3.1</w:delText>
        </w:r>
      </w:del>
      <w:r w:rsidR="006374FF" w:rsidRPr="006374FF">
        <w:rPr>
          <w:lang w:eastAsia="x-none"/>
        </w:rPr>
        <w:fldChar w:fldCharType="end"/>
      </w:r>
      <w:ins w:id="2491" w:author="Ahmed Hamza" w:date="2024-07-07T19:40:00Z">
        <w:r w:rsidR="006F4149">
          <w:rPr>
            <w:lang w:eastAsia="x-none"/>
          </w:rPr>
          <w:fldChar w:fldCharType="begin"/>
        </w:r>
        <w:r w:rsidR="006F4149">
          <w:rPr>
            <w:lang w:eastAsia="x-none"/>
          </w:rPr>
          <w:instrText xml:space="preserve"> REF _Ref171273662 \r \h </w:instrText>
        </w:r>
      </w:ins>
      <w:r w:rsidR="006F4149">
        <w:rPr>
          <w:lang w:eastAsia="x-none"/>
        </w:rPr>
      </w:r>
      <w:r w:rsidR="006F4149">
        <w:rPr>
          <w:lang w:eastAsia="x-none"/>
        </w:rPr>
        <w:fldChar w:fldCharType="separate"/>
      </w:r>
      <w:ins w:id="2492" w:author="Ahmed Hamza" w:date="2024-07-07T19:40:00Z">
        <w:r w:rsidR="006F4149">
          <w:rPr>
            <w:rFonts w:hint="eastAsia"/>
            <w:cs/>
            <w:lang w:eastAsia="x-none"/>
          </w:rPr>
          <w:t>‎</w:t>
        </w:r>
        <w:r w:rsidR="006F4149">
          <w:rPr>
            <w:lang w:eastAsia="x-none"/>
          </w:rPr>
          <w:t>5.2.1</w:t>
        </w:r>
        <w:r w:rsidR="006F4149">
          <w:rPr>
            <w:lang w:eastAsia="x-none"/>
          </w:rPr>
          <w:fldChar w:fldCharType="end"/>
        </w:r>
      </w:ins>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depi</w:t>
      </w:r>
      <w:proofErr w:type="spellEnd"/>
      <w:r w:rsidRPr="004340A4">
        <w:rPr>
          <w:lang w:eastAsia="x-none"/>
        </w:rPr>
        <w:t xml:space="preserve">’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2493" w:name="_Toc171279172"/>
      <w:r>
        <w:t>Reference software</w:t>
      </w:r>
      <w:bookmarkEnd w:id="2493"/>
    </w:p>
    <w:p w14:paraId="21A460C7" w14:textId="77777777" w:rsidR="00224185" w:rsidRPr="004340A4" w:rsidRDefault="00224185" w:rsidP="00E663A3">
      <w:pPr>
        <w:spacing w:line="240" w:lineRule="auto"/>
        <w:rPr>
          <w:lang w:eastAsia="x-none"/>
        </w:rPr>
      </w:pPr>
      <w:r w:rsidRPr="004340A4">
        <w:rPr>
          <w:lang w:eastAsia="x-none"/>
        </w:rPr>
        <w:t>A reference software for parsing and display of decoder-power (‘</w:t>
      </w:r>
      <w:proofErr w:type="spellStart"/>
      <w:r w:rsidRPr="004340A4">
        <w:rPr>
          <w:lang w:eastAsia="x-none"/>
        </w:rPr>
        <w:t>depi</w:t>
      </w:r>
      <w:proofErr w:type="spellEnd"/>
      <w:r w:rsidRPr="004340A4">
        <w:rPr>
          <w:lang w:eastAsia="x-none"/>
        </w:rPr>
        <w:t>’) or display-power (‘</w:t>
      </w:r>
      <w:proofErr w:type="spellStart"/>
      <w:r w:rsidRPr="004340A4">
        <w:rPr>
          <w:lang w:eastAsia="x-none"/>
        </w:rPr>
        <w:t>dipi</w:t>
      </w:r>
      <w:proofErr w:type="spellEnd"/>
      <w:r w:rsidRPr="004340A4">
        <w:rPr>
          <w:lang w:eastAsia="x-none"/>
        </w:rPr>
        <w:t xml:space="preserve">’) indication metadata in ISO BMFF file is available </w:t>
      </w:r>
      <w:r w:rsidRPr="00FD1079">
        <w:rPr>
          <w:szCs w:val="24"/>
        </w:rPr>
        <w:t xml:space="preserve">at </w:t>
      </w:r>
      <w:hyperlink r:id="rId38"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w:t>
      </w:r>
      <w:proofErr w:type="spellStart"/>
      <w:r w:rsidRPr="004340A4">
        <w:rPr>
          <w:lang w:eastAsia="x-none"/>
        </w:rPr>
        <w:t>IsoLib</w:t>
      </w:r>
      <w:proofErr w:type="spellEnd"/>
      <w:r w:rsidRPr="004340A4">
        <w:rPr>
          <w:lang w:eastAsia="x-none"/>
        </w:rPr>
        <w:t>),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5486FC8A" w:rsidR="00420895" w:rsidRPr="00151B6D" w:rsidRDefault="006810BE">
      <w:pPr>
        <w:tabs>
          <w:tab w:val="clear" w:pos="403"/>
        </w:tabs>
        <w:spacing w:after="0" w:line="240" w:lineRule="auto"/>
        <w:jc w:val="left"/>
        <w:rPr>
          <w:ins w:id="2494" w:author="Ahmed Hamza [2]" w:date="2024-06-25T20:34:00Z"/>
        </w:rPr>
      </w:pPr>
      <w:ins w:id="2495" w:author="Ahmed Hamza [2]" w:date="2024-06-25T20:34:00Z">
        <w:r>
          <w:br w:type="page"/>
        </w:r>
      </w:ins>
    </w:p>
    <w:p w14:paraId="59930AD4" w14:textId="06C93678" w:rsidR="00420895" w:rsidRDefault="007E1593" w:rsidP="007E1593">
      <w:pPr>
        <w:pStyle w:val="ANNEX"/>
        <w:numPr>
          <w:ilvl w:val="0"/>
          <w:numId w:val="7"/>
        </w:numPr>
        <w:rPr>
          <w:ins w:id="2496" w:author="Ahmed Hamza [2]" w:date="2024-06-25T20:37:00Z"/>
        </w:rPr>
      </w:pPr>
      <w:ins w:id="2497" w:author="Ahmed Hamza [2]" w:date="2024-06-25T20:35:00Z">
        <w:r>
          <w:lastRenderedPageBreak/>
          <w:br/>
        </w:r>
        <w:bookmarkStart w:id="2498" w:name="_Toc171279173"/>
        <w:r w:rsidR="00D93681" w:rsidRPr="00BC394B">
          <w:rPr>
            <w:b w:val="0"/>
          </w:rPr>
          <w:t>(</w:t>
        </w:r>
        <w:r w:rsidR="00D93681">
          <w:rPr>
            <w:b w:val="0"/>
          </w:rPr>
          <w:t>inf</w:t>
        </w:r>
        <w:r w:rsidR="00D93681" w:rsidRPr="00BC394B">
          <w:rPr>
            <w:b w:val="0"/>
          </w:rPr>
          <w:t>ormative)</w:t>
        </w:r>
        <w:r w:rsidR="00D93681" w:rsidRPr="00BC394B">
          <w:br/>
        </w:r>
        <w:r w:rsidR="00D93681" w:rsidRPr="00BC394B">
          <w:br/>
        </w:r>
      </w:ins>
      <w:ins w:id="2499" w:author="Ahmed Hamza [2]" w:date="2024-06-25T23:06:00Z">
        <w:r w:rsidR="00A34282">
          <w:t xml:space="preserve">Generation and </w:t>
        </w:r>
      </w:ins>
      <w:ins w:id="2500" w:author="Ahmed Hamza [2]" w:date="2024-06-25T20:36:00Z">
        <w:del w:id="2501" w:author="Ahmed Hamza [2]" w:date="2024-06-25T23:06:00Z">
          <w:r w:rsidR="00D93681" w:rsidDel="00A34282">
            <w:delText>U</w:delText>
          </w:r>
        </w:del>
      </w:ins>
      <w:ins w:id="2502" w:author="Ahmed Hamza [2]" w:date="2024-06-25T23:06:00Z">
        <w:r w:rsidR="00A34282">
          <w:t>U</w:t>
        </w:r>
      </w:ins>
      <w:ins w:id="2503" w:author="Ahmed Hamza [2]" w:date="2024-06-25T20:36:00Z">
        <w:r w:rsidR="00D93681">
          <w:t>se of Green Metadata</w:t>
        </w:r>
        <w:bookmarkEnd w:id="2498"/>
        <w:del w:id="2504" w:author="Ahmed Hamza [2]" w:date="2024-06-25T23:06:00Z">
          <w:r w:rsidR="000A6F08" w:rsidDel="00A34282">
            <w:delText xml:space="preserve"> at the Client</w:delText>
          </w:r>
        </w:del>
      </w:ins>
    </w:p>
    <w:p w14:paraId="45E6B316" w14:textId="63B9E627" w:rsidR="000A6F08" w:rsidRDefault="004869C6" w:rsidP="000A6F08">
      <w:pPr>
        <w:pStyle w:val="a2"/>
        <w:numPr>
          <w:ilvl w:val="1"/>
          <w:numId w:val="7"/>
        </w:numPr>
        <w:rPr>
          <w:ins w:id="2505" w:author="Ahmed Hamza [2]" w:date="2024-06-25T23:11:00Z"/>
        </w:rPr>
      </w:pPr>
      <w:bookmarkStart w:id="2506" w:name="_Toc171279174"/>
      <w:ins w:id="2507" w:author="Ahmed Hamza [2]" w:date="2024-06-25T20:40:00Z">
        <w:r>
          <w:t>Decoder and display power indication</w:t>
        </w:r>
      </w:ins>
      <w:bookmarkEnd w:id="2506"/>
    </w:p>
    <w:p w14:paraId="21FA9A11" w14:textId="77777777" w:rsidR="00AA4C3C" w:rsidRDefault="00AA4C3C" w:rsidP="00AA4C3C">
      <w:pPr>
        <w:pStyle w:val="a3"/>
        <w:rPr>
          <w:ins w:id="2508" w:author="Ahmed Hamza [2]" w:date="2024-06-25T23:11:00Z"/>
        </w:rPr>
      </w:pPr>
      <w:bookmarkStart w:id="2509" w:name="_Toc171279175"/>
      <w:ins w:id="2510" w:author="Ahmed Hamza [2]" w:date="2024-06-25T23:11:00Z">
        <w:r>
          <w:t>Metadata generation at the server side</w:t>
        </w:r>
        <w:bookmarkEnd w:id="2509"/>
      </w:ins>
    </w:p>
    <w:p w14:paraId="25F54416" w14:textId="791E4AF7" w:rsidR="00AA4C3C" w:rsidRDefault="00AA4C3C" w:rsidP="00AA4C3C">
      <w:pPr>
        <w:rPr>
          <w:ins w:id="2511" w:author="Ahmed Hamza [2]" w:date="2024-06-25T23:11:00Z"/>
          <w:rFonts w:eastAsia="MS Mincho"/>
          <w:szCs w:val="24"/>
        </w:rPr>
      </w:pPr>
      <w:ins w:id="2512" w:author="Ahmed Hamza [2]" w:date="2024-06-25T23:11:00Z">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w:t>
        </w:r>
        <w:proofErr w:type="spellStart"/>
        <w:r w:rsidRPr="00D318DE">
          <w:rPr>
            <w:rFonts w:eastAsia="MS Mincho"/>
            <w:szCs w:val="24"/>
          </w:rPr>
          <w:t>dec_ops_reduction_ratio_from_max</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(DOR-Ratio-Max(</w:t>
        </w:r>
        <w:proofErr w:type="spellStart"/>
        <w:r w:rsidRPr="00D318DE">
          <w:rPr>
            <w:rFonts w:eastAsia="MS Mincho"/>
            <w:szCs w:val="24"/>
          </w:rPr>
          <w:t>i</w:t>
        </w:r>
        <w:proofErr w:type="spellEnd"/>
        <w:r w:rsidRPr="00D318DE">
          <w:rPr>
            <w:rFonts w:eastAsia="MS Mincho"/>
            <w:szCs w:val="24"/>
          </w:rPr>
          <w:t xml:space="preserve">)) and </w:t>
        </w:r>
        <w:proofErr w:type="spellStart"/>
        <w:r w:rsidRPr="00D318DE">
          <w:rPr>
            <w:rFonts w:eastAsia="MS Mincho"/>
            <w:szCs w:val="24"/>
          </w:rPr>
          <w:t>dec_ops_reduction_ratio_from_prev</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(DOR-Ratio-Prev(i)) are computed by the encoding system and provided by the server for i = 0 to </w:t>
        </w:r>
        <w:r w:rsidRPr="00045D53">
          <w:rPr>
            <w:rFonts w:eastAsia="MS Mincho"/>
            <w:i/>
            <w:iCs/>
            <w:szCs w:val="24"/>
          </w:rPr>
          <w:t>N</w:t>
        </w:r>
        <w:r>
          <w:rPr>
            <w:rFonts w:eastAsia="MS Mincho"/>
            <w:szCs w:val="24"/>
          </w:rPr>
          <w:t xml:space="preserve"> – </w:t>
        </w:r>
        <w:r w:rsidRPr="00D318DE">
          <w:rPr>
            <w:rFonts w:eastAsia="MS Mincho"/>
            <w:szCs w:val="24"/>
          </w:rPr>
          <w:t>1, as shown in</w:t>
        </w:r>
        <w:r>
          <w:rPr>
            <w:rFonts w:eastAsia="MS Mincho"/>
            <w:szCs w:val="24"/>
          </w:rPr>
          <w:t xml:space="preserve"> </w:t>
        </w:r>
      </w:ins>
      <w:ins w:id="2513" w:author="Ahmed Hamza [2]" w:date="2024-06-25T23:23:00Z">
        <w:r w:rsidR="0019046E">
          <w:rPr>
            <w:rFonts w:eastAsia="MS Mincho"/>
            <w:szCs w:val="24"/>
          </w:rPr>
          <w:fldChar w:fldCharType="begin"/>
        </w:r>
        <w:r w:rsidR="0019046E">
          <w:rPr>
            <w:rFonts w:eastAsia="MS Mincho"/>
            <w:szCs w:val="24"/>
          </w:rPr>
          <w:instrText xml:space="preserve"> REF _Ref170250200 \r \h </w:instrText>
        </w:r>
      </w:ins>
      <w:r w:rsidR="0019046E">
        <w:rPr>
          <w:rFonts w:eastAsia="MS Mincho"/>
          <w:szCs w:val="24"/>
        </w:rPr>
      </w:r>
      <w:r w:rsidR="0019046E">
        <w:rPr>
          <w:rFonts w:eastAsia="MS Mincho"/>
          <w:szCs w:val="24"/>
        </w:rPr>
        <w:fldChar w:fldCharType="separate"/>
      </w:r>
      <w:ins w:id="2514" w:author="Ahmed Hamza [2]" w:date="2024-06-25T23:23:00Z">
        <w:r w:rsidR="0019046E">
          <w:rPr>
            <w:rFonts w:eastAsia="MS Mincho" w:hint="cs"/>
            <w:szCs w:val="24"/>
            <w:cs/>
          </w:rPr>
          <w:t>‎</w:t>
        </w:r>
        <w:r w:rsidR="0019046E">
          <w:rPr>
            <w:rFonts w:eastAsia="MS Mincho"/>
            <w:szCs w:val="24"/>
          </w:rPr>
          <w:t>Figure D.1</w:t>
        </w:r>
        <w:r w:rsidR="0019046E">
          <w:rPr>
            <w:rFonts w:eastAsia="MS Mincho"/>
            <w:szCs w:val="24"/>
          </w:rPr>
          <w:fldChar w:fldCharType="end"/>
        </w:r>
      </w:ins>
      <w:ins w:id="2515" w:author="Ahmed Hamza [2]" w:date="2024-06-25T23:11:00Z">
        <w:del w:id="2516" w:author="Ahmed Hamza [2]" w:date="2024-06-25T23:22:00Z">
          <w:r w:rsidRPr="00A8720D" w:rsidDel="0019046E">
            <w:rPr>
              <w:rFonts w:eastAsia="MS Mincho"/>
              <w:szCs w:val="24"/>
            </w:rPr>
            <w:fldChar w:fldCharType="begin"/>
          </w:r>
          <w:r w:rsidRPr="00A8720D" w:rsidDel="0019046E">
            <w:rPr>
              <w:rFonts w:eastAsia="MS Mincho"/>
              <w:szCs w:val="24"/>
            </w:rPr>
            <w:delInstrText xml:space="preserve"> REF _Ref161736107 \h </w:delInstrText>
          </w:r>
          <w:r w:rsidRPr="00F4671B" w:rsidDel="0019046E">
            <w:rPr>
              <w:rFonts w:eastAsia="MS Mincho"/>
              <w:szCs w:val="24"/>
            </w:rPr>
            <w:delInstrText xml:space="preserve"> \* MERGEFORMAT </w:delInstrText>
          </w:r>
        </w:del>
      </w:ins>
      <w:del w:id="2517" w:author="Ahmed Hamza [2]" w:date="2024-06-25T23:22:00Z">
        <w:r w:rsidRPr="00A8720D" w:rsidDel="0019046E">
          <w:rPr>
            <w:rFonts w:eastAsia="MS Mincho"/>
            <w:szCs w:val="24"/>
          </w:rPr>
        </w:r>
      </w:del>
      <w:ins w:id="2518" w:author="Ahmed Hamza [2]" w:date="2024-06-25T23:11:00Z">
        <w:del w:id="2519" w:author="Ahmed Hamza [2]" w:date="2024-06-25T23:22:00Z">
          <w:r w:rsidRPr="00A8720D" w:rsidDel="0019046E">
            <w:rPr>
              <w:rFonts w:eastAsia="MS Mincho"/>
              <w:szCs w:val="24"/>
            </w:rPr>
            <w:fldChar w:fldCharType="separate"/>
          </w:r>
          <w:r w:rsidRPr="00F4671B" w:rsidDel="0019046E">
            <w:delText xml:space="preserve">Figure </w:delText>
          </w:r>
          <w:r w:rsidRPr="00F4671B" w:rsidDel="0019046E">
            <w:rPr>
              <w:noProof/>
            </w:rPr>
            <w:delText>6</w:delText>
          </w:r>
          <w:r w:rsidRPr="00F4671B" w:rsidDel="0019046E">
            <w:noBreakHyphen/>
          </w:r>
          <w:r w:rsidRPr="00F4671B" w:rsidDel="0019046E">
            <w:rPr>
              <w:noProof/>
            </w:rPr>
            <w:delText>1</w:delText>
          </w:r>
          <w:r w:rsidRPr="00A8720D" w:rsidDel="0019046E">
            <w:rPr>
              <w:rFonts w:eastAsia="MS Mincho"/>
              <w:szCs w:val="24"/>
            </w:rPr>
            <w:fldChar w:fldCharType="end"/>
          </w:r>
        </w:del>
        <w:r>
          <w:rPr>
            <w:rFonts w:eastAsia="MS Mincho"/>
            <w:szCs w:val="24"/>
          </w:rPr>
          <w:fldChar w:fldCharType="begin"/>
        </w:r>
        <w:r>
          <w:rPr>
            <w:rFonts w:eastAsia="MS Mincho"/>
            <w:szCs w:val="24"/>
          </w:rPr>
          <w:instrText xml:space="preserve"> REF _Ref161736088 \h </w:instrText>
        </w:r>
      </w:ins>
      <w:r>
        <w:rPr>
          <w:rFonts w:eastAsia="MS Mincho"/>
          <w:szCs w:val="24"/>
        </w:rPr>
      </w:r>
      <w:ins w:id="2520" w:author="Ahmed Hamza [2]" w:date="2024-06-25T23:11:00Z">
        <w:r w:rsidR="00000000">
          <w:rPr>
            <w:rFonts w:eastAsia="MS Mincho"/>
            <w:szCs w:val="24"/>
          </w:rPr>
          <w:fldChar w:fldCharType="separate"/>
        </w:r>
        <w:r>
          <w:rPr>
            <w:rFonts w:eastAsia="MS Mincho"/>
            <w:szCs w:val="24"/>
          </w:rPr>
          <w:fldChar w:fldCharType="end"/>
        </w:r>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ins>
    </w:p>
    <w:p w14:paraId="4D41C586" w14:textId="77777777" w:rsidR="00AA4C3C" w:rsidRDefault="00380619" w:rsidP="00AA4C3C">
      <w:pPr>
        <w:pStyle w:val="FigureGraphic"/>
        <w:keepNext/>
        <w:rPr>
          <w:ins w:id="2521" w:author="Ahmed Hamza [2]" w:date="2024-06-25T23:11:00Z"/>
        </w:rPr>
      </w:pPr>
      <w:ins w:id="2522" w:author="Ahmed Hamza [2]" w:date="2024-06-25T23:11:00Z">
        <w:r>
          <w:rPr>
            <w:noProof/>
          </w:rPr>
          <w:object w:dxaOrig="12445" w:dyaOrig="7237" w14:anchorId="3ED0378D">
            <v:shape id="_x0000_i1027" type="#_x0000_t75" alt="" style="width:491.15pt;height:281.3pt;mso-width-percent:0;mso-height-percent:0;mso-width-percent:0;mso-height-percent:0" o:ole="">
              <v:imagedata r:id="rId24" o:title=""/>
            </v:shape>
            <o:OLEObject Type="Embed" ProgID="Visio.Drawing.15" ShapeID="_x0000_i1027" DrawAspect="Content" ObjectID="_1781892213" r:id="rId39"/>
          </w:object>
        </w:r>
      </w:ins>
    </w:p>
    <w:p w14:paraId="6F439518" w14:textId="60BE901F" w:rsidR="00AA4C3C" w:rsidRPr="00C07CC7" w:rsidRDefault="00DF4598">
      <w:pPr>
        <w:pStyle w:val="AnnexFigureTitle"/>
        <w:rPr>
          <w:ins w:id="2523" w:author="Ahmed Hamza [2]" w:date="2024-06-25T23:11:00Z"/>
        </w:rPr>
        <w:pPrChange w:id="2524" w:author="Ahmed Hamza [2]" w:date="2024-06-25T23:17:00Z">
          <w:pPr>
            <w:pStyle w:val="Caption"/>
            <w:jc w:val="center"/>
          </w:pPr>
        </w:pPrChange>
      </w:pPr>
      <w:ins w:id="2525" w:author="Ahmed Hamza [2]" w:date="2024-06-25T23:17:00Z">
        <w:r>
          <w:t xml:space="preserve"> </w:t>
        </w:r>
      </w:ins>
      <w:bookmarkStart w:id="2526" w:name="_Ref170250200"/>
      <w:ins w:id="2527" w:author="Ahmed Hamza [2]" w:date="2024-06-25T23:11:00Z">
        <w:r w:rsidR="00AA4C3C" w:rsidRPr="00C07CC7">
          <w:t>Green metadata computation and insertion</w:t>
        </w:r>
      </w:ins>
      <w:ins w:id="2528" w:author="Ahmed Hamza [2]" w:date="2024-06-25T23:17:00Z">
        <w:r>
          <w:t>.</w:t>
        </w:r>
      </w:ins>
      <w:bookmarkEnd w:id="2526"/>
    </w:p>
    <w:p w14:paraId="0EBBBDBF" w14:textId="77777777" w:rsidR="00AA4C3C" w:rsidRPr="000D7891" w:rsidRDefault="00AA4C3C" w:rsidP="00AA4C3C">
      <w:pPr>
        <w:pStyle w:val="BodyText"/>
        <w:autoSpaceDE w:val="0"/>
        <w:autoSpaceDN w:val="0"/>
        <w:adjustRightInd w:val="0"/>
        <w:rPr>
          <w:ins w:id="2529" w:author="Ahmed Hamza [2]" w:date="2024-06-25T23:11:00Z"/>
          <w:rFonts w:eastAsia="MS Mincho"/>
          <w:szCs w:val="24"/>
        </w:rPr>
      </w:pPr>
      <w:ins w:id="2530" w:author="Ahmed Hamza [2]" w:date="2024-06-25T23:11:00Z">
        <w:r w:rsidRPr="000D7891">
          <w:rPr>
            <w:rFonts w:eastAsia="MS Mincho"/>
            <w:szCs w:val="24"/>
          </w:rPr>
          <w:t xml:space="preserve">The DOR-Ratio-Max(i) associated with each video representation i of a </w:t>
        </w:r>
        <w:r>
          <w:rPr>
            <w:rFonts w:eastAsia="MS Mincho"/>
            <w:szCs w:val="24"/>
          </w:rPr>
          <w:t xml:space="preserve">Segment </w:t>
        </w:r>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ins>
      <w:r w:rsidRPr="000D7891">
        <w:rPr>
          <w:rFonts w:eastAsia="MS Mincho"/>
          <w:szCs w:val="24"/>
        </w:rPr>
      </w:r>
      <w:ins w:id="2531" w:author="Ahmed Hamza [2]" w:date="2024-06-25T23:11:00Z">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ins>
    </w:p>
    <w:p w14:paraId="536AFDCF" w14:textId="77777777" w:rsidR="00AA4C3C" w:rsidRPr="000D7891" w:rsidRDefault="00AA4C3C" w:rsidP="00AA4C3C">
      <w:pPr>
        <w:pStyle w:val="BodyText"/>
        <w:autoSpaceDE w:val="0"/>
        <w:autoSpaceDN w:val="0"/>
        <w:adjustRightInd w:val="0"/>
        <w:rPr>
          <w:ins w:id="2532" w:author="Ahmed Hamza [2]" w:date="2024-06-25T23:11:00Z"/>
          <w:rFonts w:eastAsia="MS Mincho"/>
          <w:szCs w:val="24"/>
        </w:rPr>
      </w:pPr>
      <w:ins w:id="2533" w:author="Ahmed Hamza [2]" w:date="2024-06-25T23:11:00Z">
        <w:r w:rsidRPr="000D7891">
          <w:rPr>
            <w:rFonts w:eastAsia="MS Mincho"/>
            <w:szCs w:val="24"/>
          </w:rPr>
          <w:t xml:space="preserve">The DOR-Ratio-Prev(i) associated with each video representation i of a </w:t>
        </w:r>
        <w:r>
          <w:rPr>
            <w:rFonts w:eastAsia="MS Mincho"/>
            <w:szCs w:val="24"/>
          </w:rPr>
          <w:t xml:space="preserve">Segment </w:t>
        </w:r>
        <w:r w:rsidRPr="000D7891">
          <w:rPr>
            <w:rFonts w:eastAsia="MS Mincho"/>
            <w:szCs w:val="24"/>
          </w:rPr>
          <w:t xml:space="preserve">is computed as the power-saving ratio from the previous </w:t>
        </w:r>
        <w:r>
          <w:rPr>
            <w:rFonts w:eastAsia="MS Mincho"/>
            <w:szCs w:val="24"/>
          </w:rPr>
          <w:t xml:space="preserve">Segment </w:t>
        </w:r>
        <w:r w:rsidRPr="000D7891">
          <w:rPr>
            <w:rFonts w:eastAsia="MS Mincho"/>
            <w:szCs w:val="24"/>
          </w:rPr>
          <w:t>of the same representation, as defined in</w:t>
        </w:r>
        <w:r>
          <w:rPr>
            <w:rFonts w:eastAsia="MS Mincho"/>
            <w:szCs w:val="24"/>
          </w:rPr>
          <w:t xml:space="preserve"> subclause</w:t>
        </w:r>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ins>
      <w:r w:rsidRPr="000D7891">
        <w:rPr>
          <w:rFonts w:eastAsia="MS Mincho"/>
          <w:szCs w:val="24"/>
        </w:rPr>
      </w:r>
      <w:ins w:id="2534" w:author="Ahmed Hamza [2]" w:date="2024-06-25T23:11:00Z">
        <w:r w:rsidRPr="000D7891">
          <w:rPr>
            <w:rFonts w:eastAsia="MS Mincho"/>
            <w:szCs w:val="24"/>
          </w:rPr>
          <w:fldChar w:fldCharType="separate"/>
        </w:r>
        <w:r>
          <w:rPr>
            <w:rFonts w:eastAsia="MS Mincho"/>
            <w:szCs w:val="24"/>
          </w:rPr>
          <w:t>8.4.1</w:t>
        </w:r>
        <w:r w:rsidRPr="000D7891">
          <w:rPr>
            <w:rFonts w:eastAsia="MS Mincho"/>
            <w:szCs w:val="24"/>
          </w:rPr>
          <w:fldChar w:fldCharType="end"/>
        </w:r>
        <w:r>
          <w:rPr>
            <w:rFonts w:eastAsia="MS Mincho"/>
            <w:szCs w:val="24"/>
          </w:rPr>
          <w:t xml:space="preserve"> </w:t>
        </w:r>
        <w:r w:rsidRPr="00574743">
          <w:rPr>
            <w:rFonts w:eastAsia="MS Mincho"/>
            <w:szCs w:val="24"/>
          </w:rPr>
          <w:t>of ISO/IEC 23001-11.</w:t>
        </w:r>
      </w:ins>
    </w:p>
    <w:p w14:paraId="2E4E6796" w14:textId="4A97DB98" w:rsidR="00AA4C3C" w:rsidRDefault="00AA4C3C" w:rsidP="00AA4C3C">
      <w:pPr>
        <w:rPr>
          <w:ins w:id="2535" w:author="Claire-Helene Demarty" w:date="2024-06-27T09:36:00Z"/>
        </w:rPr>
      </w:pPr>
      <w:ins w:id="2536" w:author="Ahmed Hamza [2]" w:date="2024-06-25T23:11:00Z">
        <w:r w:rsidRPr="000D7891">
          <w:rPr>
            <w:rFonts w:eastAsia="MS Mincho"/>
            <w:szCs w:val="24"/>
          </w:rPr>
          <w:t xml:space="preserve">To produce the normative green metadata DOR-Ratio-Max(i) and DOR-Ratio-Prev(i)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xml:space="preserve">, as </w:t>
        </w:r>
        <w:proofErr w:type="gramStart"/>
        <w:r w:rsidRPr="00D318DE">
          <w:rPr>
            <w:rFonts w:eastAsia="MS Mincho"/>
            <w:szCs w:val="24"/>
          </w:rPr>
          <w:t>a number of</w:t>
        </w:r>
        <w:proofErr w:type="gramEnd"/>
        <w:r w:rsidRPr="00D318DE">
          <w:rPr>
            <w:rFonts w:eastAsia="MS Mincho"/>
            <w:szCs w:val="24"/>
          </w:rPr>
          <w:t xml:space="preserve"> processing cycles.</w:t>
        </w:r>
        <w:r>
          <w:rPr>
            <w:rFonts w:eastAsia="MS Mincho"/>
            <w:szCs w:val="24"/>
          </w:rPr>
          <w:t xml:space="preserve"> </w:t>
        </w:r>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t>sub</w:t>
        </w:r>
        <w:r>
          <w:rPr>
            <w:rStyle w:val="stdpublisher"/>
            <w:rFonts w:eastAsia="MS Mincho"/>
            <w:szCs w:val="24"/>
          </w:rPr>
          <w:t xml:space="preserve">clause </w:t>
        </w:r>
        <w:r>
          <w:rPr>
            <w:rStyle w:val="stdpublisher"/>
            <w:rFonts w:eastAsia="MS Mincho"/>
            <w:szCs w:val="24"/>
          </w:rPr>
          <w:fldChar w:fldCharType="begin"/>
        </w:r>
        <w:r>
          <w:rPr>
            <w:rStyle w:val="stdpublisher"/>
            <w:rFonts w:eastAsia="MS Mincho"/>
            <w:szCs w:val="24"/>
          </w:rPr>
          <w:instrText xml:space="preserve"> REF _Ref169706690 \r \h </w:instrText>
        </w:r>
      </w:ins>
      <w:r>
        <w:rPr>
          <w:rStyle w:val="stdpublisher"/>
          <w:rFonts w:eastAsia="MS Mincho"/>
          <w:szCs w:val="24"/>
        </w:rPr>
      </w:r>
      <w:ins w:id="2537" w:author="Ahmed Hamza [2]" w:date="2024-06-25T23:11:00Z">
        <w:r>
          <w:rPr>
            <w:rStyle w:val="stdpublisher"/>
            <w:rFonts w:eastAsia="MS Mincho"/>
            <w:szCs w:val="24"/>
          </w:rPr>
          <w:fldChar w:fldCharType="separate"/>
        </w:r>
        <w:r>
          <w:rPr>
            <w:rStyle w:val="stdpublisher"/>
            <w:rFonts w:eastAsia="MS Mincho" w:hint="cs"/>
            <w:szCs w:val="24"/>
            <w:cs/>
          </w:rPr>
          <w:t>‎</w:t>
        </w:r>
        <w:r>
          <w:rPr>
            <w:rStyle w:val="stdpublisher"/>
            <w:rFonts w:eastAsia="MS Mincho"/>
            <w:szCs w:val="24"/>
          </w:rPr>
          <w:t>5.2</w:t>
        </w:r>
        <w:r>
          <w:rPr>
            <w:rStyle w:val="stdpublisher"/>
            <w:rFonts w:eastAsia="MS Mincho"/>
            <w:szCs w:val="24"/>
          </w:rPr>
          <w:fldChar w:fldCharType="end"/>
        </w:r>
        <w:r w:rsidRPr="00D318DE">
          <w:t>.</w:t>
        </w:r>
      </w:ins>
    </w:p>
    <w:p w14:paraId="58B4C407" w14:textId="77777777" w:rsidR="00980DCA" w:rsidRPr="00D318DE" w:rsidRDefault="00980DCA" w:rsidP="00980DCA">
      <w:pPr>
        <w:pStyle w:val="BodyText"/>
        <w:autoSpaceDE w:val="0"/>
        <w:autoSpaceDN w:val="0"/>
        <w:adjustRightInd w:val="0"/>
        <w:rPr>
          <w:ins w:id="2538" w:author="Claire-Helene Demarty" w:date="2024-06-27T09:36:00Z"/>
          <w:rFonts w:eastAsia="MS Mincho"/>
          <w:szCs w:val="24"/>
        </w:rPr>
      </w:pPr>
      <w:ins w:id="2539" w:author="Claire-Helene Demarty" w:date="2024-06-27T09:36:00Z">
        <w:r w:rsidRPr="00D318DE">
          <w:rPr>
            <w:rFonts w:eastAsia="MS Mincho"/>
            <w:szCs w:val="24"/>
          </w:rPr>
          <w:lastRenderedPageBreak/>
          <w:t xml:space="preserve">The display-power indication metadata is a list </w:t>
        </w:r>
        <w:r w:rsidRPr="000D7891">
          <w:rPr>
            <w:rFonts w:eastAsia="MS Mincho"/>
            <w:szCs w:val="24"/>
          </w:rPr>
          <w:t>of (</w:t>
        </w:r>
        <w:proofErr w:type="spellStart"/>
        <w:r w:rsidRPr="000D7891">
          <w:rPr>
            <w:rFonts w:eastAsia="MS Mincho"/>
            <w:szCs w:val="24"/>
          </w:rPr>
          <w:t>ms_num_quality_levels</w:t>
        </w:r>
        <w:proofErr w:type="spellEnd"/>
        <w:r w:rsidRPr="000D7891">
          <w:rPr>
            <w:rFonts w:eastAsia="MS Mincho"/>
            <w:szCs w:val="24"/>
          </w:rPr>
          <w:t xml:space="preserve"> + 1) pairs of the form (</w:t>
        </w:r>
        <w:proofErr w:type="spellStart"/>
        <w:r w:rsidRPr="000D7891">
          <w:rPr>
            <w:rFonts w:eastAsia="MS Mincho"/>
            <w:szCs w:val="24"/>
          </w:rPr>
          <w:t>ms_max_rgb_component</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w:t>
        </w:r>
        <w:proofErr w:type="spellStart"/>
        <w:r w:rsidRPr="000D7891">
          <w:rPr>
            <w:rFonts w:eastAsia="MS Mincho"/>
            <w:szCs w:val="24"/>
          </w:rPr>
          <w:t>ms_scaled_psnr_rgb</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as defined in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ins>
      <w:r w:rsidRPr="000D7891">
        <w:rPr>
          <w:rFonts w:eastAsia="MS Mincho"/>
          <w:szCs w:val="24"/>
        </w:rPr>
      </w:r>
      <w:ins w:id="2540" w:author="Claire-Helene Demarty" w:date="2024-06-27T09:36:00Z">
        <w:r w:rsidRPr="000D7891">
          <w:rPr>
            <w:rFonts w:eastAsia="MS Mincho"/>
            <w:szCs w:val="24"/>
          </w:rPr>
          <w:fldChar w:fldCharType="separate"/>
        </w:r>
        <w:r>
          <w:rPr>
            <w:rFonts w:eastAsia="MS Mincho"/>
            <w:szCs w:val="24"/>
          </w:rPr>
          <w:t>8.4.1</w:t>
        </w:r>
        <w:r w:rsidRPr="000D7891">
          <w:rPr>
            <w:rFonts w:eastAsia="MS Mincho"/>
            <w:szCs w:val="24"/>
          </w:rPr>
          <w:fldChar w:fldCharType="end"/>
        </w:r>
        <w:r w:rsidRPr="000D7891">
          <w:rPr>
            <w:rFonts w:eastAsia="MS Mincho"/>
            <w:szCs w:val="24"/>
          </w:rPr>
          <w:t xml:space="preserve">. This metadata is produced without considering any constraint on </w:t>
        </w:r>
        <w:proofErr w:type="spellStart"/>
        <w:r w:rsidRPr="000D7891">
          <w:rPr>
            <w:rFonts w:eastAsia="MS Mincho"/>
            <w:szCs w:val="24"/>
          </w:rPr>
          <w:t>max_variation</w:t>
        </w:r>
        <w:proofErr w:type="spellEnd"/>
        <w:r w:rsidRPr="000D7891">
          <w:rPr>
            <w:rFonts w:eastAsia="MS Mincho"/>
            <w:szCs w:val="24"/>
          </w:rPr>
          <w:t>, the maximal</w:t>
        </w:r>
        <w:r w:rsidRPr="00D318DE">
          <w:rPr>
            <w:rFonts w:eastAsia="MS Mincho"/>
            <w:szCs w:val="24"/>
          </w:rPr>
          <w:t xml:space="preserve"> backlight variation between two successive frames. It is also assumed that the backlight can be updated on each frame so that </w:t>
        </w:r>
        <w:proofErr w:type="spellStart"/>
        <w:r w:rsidRPr="00D318DE">
          <w:rPr>
            <w:rFonts w:eastAsia="MS Mincho"/>
            <w:szCs w:val="24"/>
          </w:rPr>
          <w:t>constant_backlight_voltage_time_interval</w:t>
        </w:r>
        <w:proofErr w:type="spellEnd"/>
        <w:r w:rsidRPr="00D318DE">
          <w:rPr>
            <w:rFonts w:eastAsia="MS Mincho"/>
            <w:szCs w:val="24"/>
          </w:rPr>
          <w:t xml:space="preserve">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ins>
    </w:p>
    <w:p w14:paraId="0A143749" w14:textId="768D08D8" w:rsidR="00980DCA" w:rsidRDefault="00980DCA" w:rsidP="00980DCA">
      <w:pPr>
        <w:rPr>
          <w:ins w:id="2541" w:author="Ahmed Hamza [2]" w:date="2024-06-25T23:12:00Z"/>
        </w:rPr>
      </w:pPr>
      <w:ins w:id="2542" w:author="Claire-Helene Demarty" w:date="2024-06-27T09:36:00Z">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r>
          <w:rPr>
            <w:rFonts w:eastAsia="MS Mincho"/>
            <w:szCs w:val="24"/>
          </w:rPr>
          <w:t>sub</w:t>
        </w:r>
        <w:r w:rsidR="00EA5B1B">
          <w:rPr>
            <w:rFonts w:eastAsia="MS Mincho"/>
            <w:szCs w:val="24"/>
          </w:rPr>
          <w:t>clause 5.3.</w:t>
        </w:r>
      </w:ins>
    </w:p>
    <w:p w14:paraId="34FEB4D3" w14:textId="5071E410" w:rsidR="00AA4C3C" w:rsidRDefault="00AA4C3C" w:rsidP="00AA4C3C">
      <w:pPr>
        <w:pStyle w:val="a3"/>
        <w:rPr>
          <w:ins w:id="2543" w:author="Ahmed Hamza [2]" w:date="2024-06-25T23:12:00Z"/>
        </w:rPr>
      </w:pPr>
      <w:bookmarkStart w:id="2544" w:name="_Toc171279176"/>
      <w:ins w:id="2545" w:author="Ahmed Hamza [2]" w:date="2024-06-25T23:12:00Z">
        <w:r>
          <w:t>Use of metadata at the client</w:t>
        </w:r>
        <w:bookmarkEnd w:id="2544"/>
      </w:ins>
    </w:p>
    <w:p w14:paraId="13B9A83A" w14:textId="60C3A078" w:rsidR="00AA4C3C" w:rsidRPr="007E7875" w:rsidDel="00AA4C3C" w:rsidRDefault="00AA4C3C">
      <w:pPr>
        <w:rPr>
          <w:ins w:id="2546" w:author="Ahmed Hamza [2]" w:date="2024-06-25T20:37:00Z"/>
          <w:del w:id="2547" w:author="Ahmed Hamza [2]" w:date="2024-06-25T23:12:00Z"/>
        </w:rPr>
        <w:pPrChange w:id="2548" w:author="Ahmed Hamza [2]" w:date="2024-06-25T23:11:00Z">
          <w:pPr>
            <w:pStyle w:val="a2"/>
            <w:numPr>
              <w:numId w:val="7"/>
            </w:numPr>
          </w:pPr>
        </w:pPrChange>
      </w:pPr>
    </w:p>
    <w:p w14:paraId="0E44A7A5" w14:textId="77777777" w:rsidR="002C13BA" w:rsidRPr="00D318DE" w:rsidRDefault="002C13BA" w:rsidP="002C13BA">
      <w:pPr>
        <w:pStyle w:val="BodyText"/>
        <w:autoSpaceDE w:val="0"/>
        <w:autoSpaceDN w:val="0"/>
        <w:adjustRightInd w:val="0"/>
        <w:rPr>
          <w:ins w:id="2549" w:author="Ahmed Hamza [2]" w:date="2024-06-25T20:40:00Z"/>
          <w:rFonts w:eastAsia="MS Mincho"/>
          <w:szCs w:val="24"/>
        </w:rPr>
      </w:pPr>
      <w:ins w:id="2550" w:author="Ahmed Hamza [2]" w:date="2024-06-25T20:40:00Z">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ins>
    </w:p>
    <w:p w14:paraId="7AE02467" w14:textId="77777777" w:rsidR="002C13BA" w:rsidRPr="00D318DE" w:rsidRDefault="002C13BA" w:rsidP="002C13BA">
      <w:pPr>
        <w:pStyle w:val="BodyText"/>
        <w:autoSpaceDE w:val="0"/>
        <w:autoSpaceDN w:val="0"/>
        <w:adjustRightInd w:val="0"/>
        <w:rPr>
          <w:ins w:id="2551" w:author="Ahmed Hamza [2]" w:date="2024-06-25T20:40:00Z"/>
          <w:rFonts w:eastAsia="MS Mincho"/>
          <w:szCs w:val="24"/>
        </w:rPr>
      </w:pPr>
      <w:ins w:id="2552" w:author="Ahmed Hamza [2]" w:date="2024-06-25T20:40:00Z">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ins>
    </w:p>
    <w:p w14:paraId="03E17DDB" w14:textId="77777777" w:rsidR="002C13BA" w:rsidRPr="00D318DE" w:rsidRDefault="002C13BA" w:rsidP="002C13BA">
      <w:pPr>
        <w:pStyle w:val="ListContinue1"/>
        <w:rPr>
          <w:ins w:id="2553" w:author="Ahmed Hamza [2]" w:date="2024-06-25T20:40:00Z"/>
        </w:rPr>
      </w:pPr>
      <w:ins w:id="2554" w:author="Ahmed Hamza [2]" w:date="2024-06-25T20:40:00Z">
        <w:r w:rsidRPr="00D318DE">
          <w:t>—</w:t>
        </w:r>
        <w:r w:rsidRPr="00D318DE">
          <w:tab/>
          <w:t xml:space="preserve">the decoder-power saving ratio of all available video </w:t>
        </w:r>
        <w:r>
          <w:t>representation</w:t>
        </w:r>
        <w:r w:rsidRPr="00D318DE">
          <w:t xml:space="preserve">s in the next </w:t>
        </w:r>
        <w:r>
          <w:rPr>
            <w:rFonts w:eastAsia="MS Mincho"/>
            <w:szCs w:val="24"/>
          </w:rPr>
          <w:t xml:space="preserve">Segment </w:t>
        </w:r>
        <w:r w:rsidRPr="00D318DE">
          <w:t xml:space="preserve">from the current (selected) </w:t>
        </w:r>
        <w:r>
          <w:t>representation</w:t>
        </w:r>
        <w:r w:rsidRPr="00D318DE">
          <w:t xml:space="preserve"> in the previous </w:t>
        </w:r>
        <w:r>
          <w:rPr>
            <w:rFonts w:eastAsia="MS Mincho"/>
            <w:szCs w:val="24"/>
          </w:rPr>
          <w:t>Segment</w:t>
        </w:r>
        <w:r w:rsidRPr="00D318DE">
          <w:t>,</w:t>
        </w:r>
      </w:ins>
    </w:p>
    <w:p w14:paraId="7CA5E663" w14:textId="77777777" w:rsidR="002C13BA" w:rsidRPr="00D318DE" w:rsidRDefault="002C13BA" w:rsidP="002C13BA">
      <w:pPr>
        <w:pStyle w:val="ListContinue1"/>
        <w:rPr>
          <w:ins w:id="2555" w:author="Ahmed Hamza [2]" w:date="2024-06-25T20:40:00Z"/>
        </w:rPr>
      </w:pPr>
      <w:ins w:id="2556" w:author="Ahmed Hamza [2]" w:date="2024-06-25T20:40:00Z">
        <w:r w:rsidRPr="00D318DE">
          <w:t>—</w:t>
        </w:r>
        <w:r w:rsidRPr="00D318DE">
          <w:tab/>
          <w:t xml:space="preserve">the impact of RGB component scaling on video quality for the next </w:t>
        </w:r>
        <w:r>
          <w:rPr>
            <w:rFonts w:eastAsia="MS Mincho"/>
            <w:szCs w:val="24"/>
          </w:rPr>
          <w:t>Segment</w:t>
        </w:r>
        <w:r w:rsidRPr="00D318DE">
          <w:t>,</w:t>
        </w:r>
      </w:ins>
    </w:p>
    <w:p w14:paraId="03846E23" w14:textId="77777777" w:rsidR="002C13BA" w:rsidRPr="00D318DE" w:rsidRDefault="002C13BA" w:rsidP="002C13BA">
      <w:pPr>
        <w:pStyle w:val="ListContinue1"/>
        <w:rPr>
          <w:ins w:id="2557" w:author="Ahmed Hamza [2]" w:date="2024-06-25T20:40:00Z"/>
        </w:rPr>
      </w:pPr>
      <w:ins w:id="2558" w:author="Ahmed Hamza [2]" w:date="2024-06-25T20:40:00Z">
        <w:r w:rsidRPr="00D318DE">
          <w:t>—</w:t>
        </w:r>
        <w:r w:rsidRPr="00D318DE">
          <w:tab/>
          <w:t xml:space="preserve">for the last </w:t>
        </w:r>
        <w:r>
          <w:rPr>
            <w:rFonts w:eastAsia="MS Mincho"/>
            <w:szCs w:val="24"/>
          </w:rPr>
          <w:t>Segments</w:t>
        </w:r>
        <w:r w:rsidRPr="00D318DE">
          <w:t>, the decoder and display consumption as a fraction of the total consumption.</w:t>
        </w:r>
      </w:ins>
    </w:p>
    <w:p w14:paraId="0A81E619" w14:textId="77777777" w:rsidR="002C13BA" w:rsidRPr="00D318DE" w:rsidRDefault="002C13BA" w:rsidP="002C13BA">
      <w:pPr>
        <w:pStyle w:val="BodyText"/>
        <w:autoSpaceDE w:val="0"/>
        <w:autoSpaceDN w:val="0"/>
        <w:adjustRightInd w:val="0"/>
        <w:rPr>
          <w:ins w:id="2559" w:author="Ahmed Hamza [2]" w:date="2024-06-25T20:40:00Z"/>
          <w:rFonts w:eastAsia="MS Mincho"/>
          <w:szCs w:val="24"/>
        </w:rPr>
      </w:pPr>
      <w:ins w:id="2560" w:author="Ahmed Hamza [2]" w:date="2024-06-25T20:40:00Z">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ins>
    </w:p>
    <w:p w14:paraId="3464F518" w14:textId="77777777" w:rsidR="002C13BA" w:rsidRPr="00D318DE" w:rsidRDefault="002C13BA" w:rsidP="002C13BA">
      <w:pPr>
        <w:pStyle w:val="BodyText"/>
        <w:autoSpaceDE w:val="0"/>
        <w:autoSpaceDN w:val="0"/>
        <w:adjustRightInd w:val="0"/>
        <w:rPr>
          <w:ins w:id="2561" w:author="Ahmed Hamza [2]" w:date="2024-06-25T20:40:00Z"/>
          <w:rFonts w:eastAsia="MS Mincho"/>
          <w:szCs w:val="24"/>
        </w:rPr>
      </w:pPr>
      <w:ins w:id="2562" w:author="Ahmed Hamza [2]" w:date="2024-06-25T20:40:00Z">
        <w:r>
          <w:rPr>
            <w:rFonts w:eastAsia="MS Mincho"/>
            <w:szCs w:val="24"/>
          </w:rPr>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ins>
    </w:p>
    <w:p w14:paraId="201B7369" w14:textId="03CDFACC" w:rsidR="002C13BA" w:rsidRPr="003E01D9" w:rsidRDefault="002C13BA" w:rsidP="002C13BA">
      <w:pPr>
        <w:pStyle w:val="ListContinue1"/>
        <w:rPr>
          <w:ins w:id="2563" w:author="Ahmed Hamza [2]" w:date="2024-06-25T20:40:00Z"/>
        </w:rPr>
      </w:pPr>
      <w:ins w:id="2564" w:author="Ahmed Hamza [2]" w:date="2024-06-25T20:40:00Z">
        <w:r w:rsidRPr="00706C17">
          <w:t>—</w:t>
        </w:r>
        <w:r w:rsidRPr="00706C17">
          <w:tab/>
          <w:t xml:space="preserve">the first </w:t>
        </w:r>
        <w:r w:rsidRPr="003E01D9">
          <w:t>one is the ratio of each representation from the most energy-consuming one at a given period of time</w:t>
        </w:r>
        <w:r>
          <w:t xml:space="preserve"> </w:t>
        </w:r>
        <w:r w:rsidRPr="00802EFE">
          <w:rPr>
            <w:i/>
            <w:iCs/>
          </w:rPr>
          <w:t>T</w:t>
        </w:r>
        <w:r w:rsidRPr="003E01D9">
          <w:t xml:space="preserve"> (dash</w:t>
        </w:r>
        <w:r>
          <w:t>ed</w:t>
        </w:r>
        <w:r w:rsidRPr="003E01D9">
          <w:t xml:space="preserve"> arrow</w:t>
        </w:r>
        <w:r>
          <w:t>s</w:t>
        </w:r>
        <w:r w:rsidRPr="003E01D9">
          <w:t xml:space="preserve"> in</w:t>
        </w:r>
        <w:r>
          <w:t xml:space="preserve"> </w:t>
        </w:r>
      </w:ins>
      <w:ins w:id="2565" w:author="Ahmed Hamza [2]" w:date="2024-06-25T23:19:00Z">
        <w:r w:rsidR="00B55939">
          <w:fldChar w:fldCharType="begin"/>
        </w:r>
        <w:r w:rsidR="00B55939">
          <w:instrText xml:space="preserve"> REF _Ref170249971 \r \h </w:instrText>
        </w:r>
      </w:ins>
      <w:r w:rsidR="00B55939">
        <w:fldChar w:fldCharType="separate"/>
      </w:r>
      <w:ins w:id="2566" w:author="Ahmed Hamza [2]" w:date="2024-06-25T23:19:00Z">
        <w:r w:rsidR="00B55939">
          <w:rPr>
            <w:rFonts w:hint="eastAsia"/>
            <w:cs/>
          </w:rPr>
          <w:t>‎</w:t>
        </w:r>
        <w:r w:rsidR="00B55939">
          <w:t>Figure D.2</w:t>
        </w:r>
        <w:r w:rsidR="00B55939">
          <w:fldChar w:fldCharType="end"/>
        </w:r>
      </w:ins>
      <w:ins w:id="2567" w:author="Ahmed Hamza [2]" w:date="2024-06-25T20:47:00Z">
        <w:del w:id="2568" w:author="Ahmed Hamza [2]" w:date="2024-06-25T23:19:00Z">
          <w:r w:rsidR="00045627" w:rsidDel="00B55939">
            <w:fldChar w:fldCharType="begin"/>
          </w:r>
          <w:r w:rsidR="00045627" w:rsidDel="00B55939">
            <w:delInstrText xml:space="preserve"> REF _Ref170240839 \r \h </w:delInstrText>
          </w:r>
        </w:del>
      </w:ins>
      <w:del w:id="2569" w:author="Ahmed Hamza [2]" w:date="2024-06-25T23:19:00Z">
        <w:r w:rsidR="00045627" w:rsidDel="00B55939">
          <w:fldChar w:fldCharType="separate"/>
        </w:r>
      </w:del>
      <w:ins w:id="2570" w:author="Ahmed Hamza [2]" w:date="2024-06-25T20:47:00Z">
        <w:del w:id="2571" w:author="Ahmed Hamza [2]" w:date="2024-06-25T23:19:00Z">
          <w:r w:rsidR="00045627" w:rsidDel="00B55939">
            <w:rPr>
              <w:rFonts w:hint="eastAsia"/>
              <w:cs/>
            </w:rPr>
            <w:delText>‎</w:delText>
          </w:r>
          <w:r w:rsidR="00045627" w:rsidDel="00B55939">
            <w:delText>Figure D.1</w:delText>
          </w:r>
          <w:r w:rsidR="00045627" w:rsidDel="00B55939">
            <w:fldChar w:fldCharType="end"/>
          </w:r>
        </w:del>
      </w:ins>
      <w:ins w:id="2572" w:author="Ahmed Hamza [2]" w:date="2024-06-25T20:40:00Z">
        <w:r w:rsidRPr="003E01D9">
          <w:t>),</w:t>
        </w:r>
      </w:ins>
    </w:p>
    <w:p w14:paraId="582746E1" w14:textId="01B7AAEC" w:rsidR="002C13BA" w:rsidRPr="00D318DE" w:rsidRDefault="002C13BA" w:rsidP="002C13BA">
      <w:pPr>
        <w:pStyle w:val="ListContinue1"/>
        <w:rPr>
          <w:ins w:id="2573" w:author="Ahmed Hamza [2]" w:date="2024-06-25T20:40:00Z"/>
        </w:rPr>
      </w:pPr>
      <w:ins w:id="2574" w:author="Ahmed Hamza [2]" w:date="2024-06-25T20:40:00Z">
        <w:r w:rsidRPr="003E01D9">
          <w:t>—</w:t>
        </w:r>
        <w:r w:rsidRPr="003E01D9">
          <w:tab/>
          <w:t>the second one is the ratio of each representation at a given period of time</w:t>
        </w:r>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arrow in</w:t>
        </w:r>
      </w:ins>
      <w:ins w:id="2575" w:author="Ahmed Hamza [2]" w:date="2024-06-25T20:48:00Z">
        <w:del w:id="2576" w:author="Ahmed Hamza [2]" w:date="2024-06-25T23:20:00Z">
          <w:r w:rsidR="000D59CF" w:rsidDel="00DC26BD">
            <w:delText xml:space="preserve"> </w:delText>
          </w:r>
        </w:del>
      </w:ins>
      <w:ins w:id="2577" w:author="Ahmed Hamza [2]" w:date="2024-06-25T23:20:00Z">
        <w:r w:rsidR="00DC26BD">
          <w:t xml:space="preserve"> </w:t>
        </w:r>
        <w:r w:rsidR="00DC26BD">
          <w:fldChar w:fldCharType="begin"/>
        </w:r>
        <w:r w:rsidR="00DC26BD">
          <w:instrText xml:space="preserve"> REF _Ref170240957 \r \h </w:instrText>
        </w:r>
      </w:ins>
      <w:r w:rsidR="00DC26BD">
        <w:fldChar w:fldCharType="separate"/>
      </w:r>
      <w:ins w:id="2578" w:author="Ahmed Hamza [2]" w:date="2024-06-25T23:20:00Z">
        <w:r w:rsidR="00DC26BD">
          <w:rPr>
            <w:rFonts w:hint="eastAsia"/>
            <w:cs/>
          </w:rPr>
          <w:t>‎</w:t>
        </w:r>
        <w:r w:rsidR="00DC26BD">
          <w:t>Figure D.3</w:t>
        </w:r>
        <w:r w:rsidR="00DC26BD">
          <w:fldChar w:fldCharType="end"/>
        </w:r>
      </w:ins>
      <w:ins w:id="2579" w:author="Ahmed Hamza [2]" w:date="2024-06-25T20:49:00Z">
        <w:del w:id="2580" w:author="Ahmed Hamza [2]" w:date="2024-06-25T23:20:00Z">
          <w:r w:rsidR="000D59CF" w:rsidDel="00DC26BD">
            <w:fldChar w:fldCharType="begin"/>
          </w:r>
          <w:r w:rsidR="000D59CF" w:rsidDel="00DC26BD">
            <w:delInstrText xml:space="preserve"> REF _Ref170240957 \r \h </w:delInstrText>
          </w:r>
        </w:del>
      </w:ins>
      <w:del w:id="2581" w:author="Ahmed Hamza [2]" w:date="2024-06-25T23:20:00Z">
        <w:r w:rsidR="000D59CF" w:rsidDel="00DC26BD">
          <w:fldChar w:fldCharType="separate"/>
        </w:r>
      </w:del>
      <w:ins w:id="2582" w:author="Ahmed Hamza [2]" w:date="2024-06-25T20:49:00Z">
        <w:del w:id="2583" w:author="Ahmed Hamza [2]" w:date="2024-06-25T23:20:00Z">
          <w:r w:rsidR="000D59CF" w:rsidDel="00DC26BD">
            <w:rPr>
              <w:rFonts w:hint="eastAsia"/>
              <w:cs/>
            </w:rPr>
            <w:delText>‎</w:delText>
          </w:r>
          <w:r w:rsidR="000D59CF" w:rsidDel="00DC26BD">
            <w:delText>Figure D.2</w:delText>
          </w:r>
          <w:r w:rsidR="000D59CF" w:rsidDel="00DC26BD">
            <w:fldChar w:fldCharType="end"/>
          </w:r>
        </w:del>
      </w:ins>
      <w:ins w:id="2584" w:author="Ahmed Hamza [2]" w:date="2024-06-25T20:40:00Z">
        <w:r w:rsidRPr="003E01D9">
          <w:t>).</w:t>
        </w:r>
      </w:ins>
    </w:p>
    <w:p w14:paraId="75D7075E" w14:textId="77777777" w:rsidR="002C13BA" w:rsidRPr="00D318DE" w:rsidRDefault="002C13BA" w:rsidP="002C13BA">
      <w:pPr>
        <w:pStyle w:val="BodyText"/>
        <w:autoSpaceDE w:val="0"/>
        <w:autoSpaceDN w:val="0"/>
        <w:adjustRightInd w:val="0"/>
        <w:rPr>
          <w:ins w:id="2585" w:author="Ahmed Hamza [2]" w:date="2024-06-25T20:40:00Z"/>
          <w:rFonts w:eastAsia="MS Mincho"/>
          <w:szCs w:val="24"/>
        </w:rPr>
      </w:pPr>
      <w:ins w:id="2586" w:author="Ahmed Hamza [2]" w:date="2024-06-25T20:40:00Z">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ins>
    </w:p>
    <w:p w14:paraId="554294FD" w14:textId="77777777" w:rsidR="002C13BA" w:rsidRPr="00D318DE" w:rsidRDefault="002C13BA" w:rsidP="002C13BA">
      <w:pPr>
        <w:pStyle w:val="BodyText"/>
        <w:autoSpaceDE w:val="0"/>
        <w:autoSpaceDN w:val="0"/>
        <w:adjustRightInd w:val="0"/>
        <w:rPr>
          <w:ins w:id="2587" w:author="Ahmed Hamza [2]" w:date="2024-06-25T20:40:00Z"/>
          <w:rFonts w:eastAsia="MS Mincho"/>
          <w:szCs w:val="24"/>
        </w:rPr>
      </w:pPr>
      <w:ins w:id="2588" w:author="Ahmed Hamza [2]" w:date="2024-06-25T20:40:00Z">
        <w:r w:rsidRPr="00D318DE">
          <w:rPr>
            <w:rFonts w:eastAsia="MS Mincho"/>
            <w:szCs w:val="24"/>
          </w:rPr>
          <w:t>Let us define the following terms:</w:t>
        </w:r>
      </w:ins>
    </w:p>
    <w:p w14:paraId="765A80B4" w14:textId="77777777" w:rsidR="002C13BA" w:rsidRPr="00D318DE" w:rsidRDefault="002C13BA" w:rsidP="002C13BA">
      <w:pPr>
        <w:pStyle w:val="ListContinue1"/>
        <w:rPr>
          <w:ins w:id="2589" w:author="Ahmed Hamza [2]" w:date="2024-06-25T20:40:00Z"/>
        </w:rPr>
      </w:pPr>
      <w:ins w:id="2590" w:author="Ahmed Hamza [2]" w:date="2024-06-25T20:40:00Z">
        <w:r w:rsidRPr="00D318DE">
          <w:t>—</w:t>
        </w:r>
        <w:r w:rsidRPr="00D318DE">
          <w:tab/>
        </w:r>
        <w:proofErr w:type="spellStart"/>
        <w:r w:rsidRPr="00FF4A02">
          <w:rPr>
            <w:i/>
            <w:iCs/>
          </w:rPr>
          <w:t>I</w:t>
        </w:r>
        <w:r w:rsidRPr="00FF4A02">
          <w:rPr>
            <w:vertAlign w:val="subscript"/>
          </w:rPr>
          <w:t>refRep</w:t>
        </w:r>
        <w:proofErr w:type="spellEnd"/>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ins>
    </w:p>
    <w:p w14:paraId="09086E95" w14:textId="77777777" w:rsidR="002C13BA" w:rsidRPr="0006503B" w:rsidRDefault="002C13BA" w:rsidP="002C13BA">
      <w:pPr>
        <w:pStyle w:val="ListContinue1"/>
        <w:rPr>
          <w:ins w:id="2591" w:author="Ahmed Hamza [2]" w:date="2024-06-25T20:40:00Z"/>
        </w:rPr>
      </w:pPr>
      <w:ins w:id="2592" w:author="Ahmed Hamza [2]" w:date="2024-06-25T20:40:00Z">
        <w:r w:rsidRPr="0006503B">
          <w:t>—</w:t>
        </w:r>
        <w:r w:rsidRPr="0006503B">
          <w:tab/>
        </w:r>
        <w:proofErr w:type="spellStart"/>
        <w:r w:rsidRPr="0006503B">
          <w:t>dec_ops_reduction_ratio_from_max</w:t>
        </w:r>
        <w:proofErr w:type="spellEnd"/>
        <w:r w:rsidRPr="0006503B">
          <w:t>(</w:t>
        </w:r>
        <w:proofErr w:type="spellStart"/>
        <w:r w:rsidRPr="0006503B">
          <w:t>i</w:t>
        </w:r>
        <w:proofErr w:type="spellEnd"/>
        <w:r w:rsidRPr="0006503B">
          <w:t>) the reduction ratio from the most energy consuming representation, received from the server,</w:t>
        </w:r>
      </w:ins>
    </w:p>
    <w:p w14:paraId="238700E7" w14:textId="77777777" w:rsidR="002C13BA" w:rsidRPr="0006503B" w:rsidRDefault="002C13BA" w:rsidP="002C13BA">
      <w:pPr>
        <w:pStyle w:val="ListContinue1"/>
        <w:rPr>
          <w:ins w:id="2593" w:author="Ahmed Hamza [2]" w:date="2024-06-25T20:40:00Z"/>
        </w:rPr>
      </w:pPr>
      <w:ins w:id="2594" w:author="Ahmed Hamza [2]" w:date="2024-06-25T20:40:00Z">
        <w:r w:rsidRPr="0006503B">
          <w:t>—</w:t>
        </w:r>
        <w:r w:rsidRPr="0006503B">
          <w:tab/>
        </w:r>
        <w:proofErr w:type="spellStart"/>
        <w:r w:rsidRPr="0006503B">
          <w:rPr>
            <w:i/>
            <w:iCs/>
          </w:rPr>
          <w:t>R</w:t>
        </w:r>
        <w:r w:rsidRPr="0006503B">
          <w:rPr>
            <w:vertAlign w:val="subscript"/>
          </w:rPr>
          <w:t>decOpsReducFromRepRef</w:t>
        </w:r>
        <w:proofErr w:type="spellEnd"/>
        <w:r w:rsidRPr="0006503B">
          <w:t>(</w:t>
        </w:r>
        <w:proofErr w:type="spellStart"/>
        <w:r w:rsidRPr="0006503B">
          <w:t>i</w:t>
        </w:r>
        <w:proofErr w:type="spellEnd"/>
        <w:r w:rsidRPr="0006503B">
          <w:t xml:space="preserve">) the reduction ratio from representation RefRep in the current </w:t>
        </w:r>
        <w:r>
          <w:rPr>
            <w:rFonts w:eastAsia="MS Mincho"/>
            <w:szCs w:val="24"/>
          </w:rPr>
          <w:t>Segment</w:t>
        </w:r>
        <w:r w:rsidRPr="0006503B">
          <w:t>,</w:t>
        </w:r>
      </w:ins>
    </w:p>
    <w:p w14:paraId="0D3A6F4B" w14:textId="77777777" w:rsidR="002C13BA" w:rsidRPr="0006503B" w:rsidRDefault="002C13BA" w:rsidP="002C13BA">
      <w:pPr>
        <w:pStyle w:val="ListContinue1"/>
        <w:rPr>
          <w:ins w:id="2595" w:author="Ahmed Hamza [2]" w:date="2024-06-25T20:40:00Z"/>
        </w:rPr>
      </w:pPr>
      <w:ins w:id="2596" w:author="Ahmed Hamza [2]" w:date="2024-06-25T20:40:00Z">
        <w:r w:rsidRPr="0006503B">
          <w:t>—</w:t>
        </w:r>
        <w:r w:rsidRPr="0006503B">
          <w:tab/>
        </w:r>
        <w:proofErr w:type="spellStart"/>
        <w:r w:rsidRPr="00FF4A02">
          <w:rPr>
            <w:i/>
            <w:iCs/>
          </w:rPr>
          <w:t>R</w:t>
        </w:r>
        <w:r w:rsidRPr="00FF4A02">
          <w:rPr>
            <w:vertAlign w:val="subscript"/>
          </w:rPr>
          <w:t>decOpsReducFromPrevRepRef</w:t>
        </w:r>
        <w:proofErr w:type="spellEnd"/>
        <w:r w:rsidRPr="0006503B">
          <w:t>(</w:t>
        </w:r>
        <w:proofErr w:type="spellStart"/>
        <w:r w:rsidRPr="0006503B">
          <w:t>i</w:t>
        </w:r>
        <w:proofErr w:type="spellEnd"/>
        <w:r w:rsidRPr="0006503B">
          <w:t xml:space="preserve">) the reduction ratio from representation RefRep in the previous </w:t>
        </w:r>
        <w:r>
          <w:rPr>
            <w:rFonts w:eastAsia="MS Mincho"/>
            <w:szCs w:val="24"/>
          </w:rPr>
          <w:t>Segment</w:t>
        </w:r>
        <w:r w:rsidRPr="0006503B">
          <w:t>,</w:t>
        </w:r>
      </w:ins>
    </w:p>
    <w:p w14:paraId="15CC4DC4" w14:textId="77777777" w:rsidR="002C13BA" w:rsidRPr="0006503B" w:rsidRDefault="002C13BA" w:rsidP="002C13BA">
      <w:pPr>
        <w:pStyle w:val="BodyText"/>
        <w:autoSpaceDE w:val="0"/>
        <w:autoSpaceDN w:val="0"/>
        <w:adjustRightInd w:val="0"/>
        <w:rPr>
          <w:ins w:id="2597" w:author="Ahmed Hamza [2]" w:date="2024-06-25T20:40:00Z"/>
          <w:rFonts w:eastAsia="MS Mincho"/>
          <w:szCs w:val="24"/>
        </w:rPr>
      </w:pPr>
      <w:ins w:id="2598" w:author="Ahmed Hamza [2]" w:date="2024-06-25T20:40:00Z">
        <w:r w:rsidRPr="0006503B">
          <w:rPr>
            <w:rFonts w:eastAsia="MS Mincho"/>
            <w:szCs w:val="24"/>
          </w:rPr>
          <w:t xml:space="preserve">It is possible to express </w:t>
        </w:r>
        <w:proofErr w:type="spellStart"/>
        <w:r w:rsidRPr="0006503B">
          <w:rPr>
            <w:i/>
            <w:iCs/>
          </w:rPr>
          <w:t>R</w:t>
        </w:r>
        <w:r w:rsidRPr="0006503B">
          <w:rPr>
            <w:vertAlign w:val="subscript"/>
          </w:rPr>
          <w:t>decOpsReducFromRepRef</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xml:space="preserve">) from </w:t>
        </w:r>
        <w:proofErr w:type="spellStart"/>
        <w:r w:rsidRPr="0006503B">
          <w:rPr>
            <w:rFonts w:eastAsia="MS Mincho"/>
            <w:szCs w:val="24"/>
          </w:rPr>
          <w:t>dec_ops_reduction_ratio_from_max</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using the following formula:</w:t>
        </w:r>
      </w:ins>
    </w:p>
    <w:p w14:paraId="59D0108C" w14:textId="27F68F93" w:rsidR="002C13BA" w:rsidRPr="00D318DE" w:rsidRDefault="00000000" w:rsidP="002C13BA">
      <w:pPr>
        <w:pStyle w:val="BodyText"/>
        <w:tabs>
          <w:tab w:val="left" w:pos="9180"/>
        </w:tabs>
        <w:ind w:left="720"/>
        <w:rPr>
          <w:ins w:id="2599" w:author="Ahmed Hamza [2]" w:date="2024-06-25T20:40:00Z"/>
        </w:rPr>
      </w:pPr>
      <m:oMath>
        <m:sSub>
          <m:sSubPr>
            <m:ctrlPr>
              <w:ins w:id="2600" w:author="Ahmed Hamza [2]" w:date="2024-06-25T20:40:00Z">
                <w:rPr>
                  <w:rFonts w:ascii="Cambria Math" w:eastAsia="MS Mincho" w:hAnsi="Cambria Math"/>
                  <w:i/>
                  <w:szCs w:val="24"/>
                </w:rPr>
              </w:ins>
            </m:ctrlPr>
          </m:sSubPr>
          <m:e>
            <m:r>
              <w:ins w:id="2601" w:author="Ahmed Hamza [2]" w:date="2024-06-25T20:40:00Z">
                <w:rPr>
                  <w:rFonts w:ascii="Cambria Math" w:eastAsia="MS Mincho" w:hAnsi="Cambria Math"/>
                  <w:szCs w:val="24"/>
                </w:rPr>
                <m:t>R</m:t>
              </w:ins>
            </m:r>
          </m:e>
          <m:sub>
            <m:r>
              <w:ins w:id="2602" w:author="Ahmed Hamza [2]" w:date="2024-06-25T20:40:00Z">
                <m:rPr>
                  <m:sty m:val="p"/>
                </m:rPr>
                <w:rPr>
                  <w:rFonts w:ascii="Cambria Math" w:eastAsia="MS Mincho" w:hAnsi="Cambria Math"/>
                  <w:szCs w:val="24"/>
                </w:rPr>
                <m:t>decOpsReducFromRefRep(i)</m:t>
              </w:ins>
            </m:r>
          </m:sub>
        </m:sSub>
        <m:r>
          <w:ins w:id="2603" w:author="Ahmed Hamza [2]" w:date="2024-06-25T20:40:00Z">
            <w:rPr>
              <w:rFonts w:ascii="Cambria Math" w:eastAsia="MS Mincho" w:hAnsi="Cambria Math"/>
              <w:szCs w:val="24"/>
            </w:rPr>
            <m:t>=</m:t>
          </w:ins>
        </m:r>
        <m:d>
          <m:dPr>
            <m:begChr m:val="["/>
            <m:endChr m:val="]"/>
            <m:ctrlPr>
              <w:ins w:id="2604" w:author="Ahmed Hamza [2]" w:date="2024-06-25T20:40:00Z">
                <w:rPr>
                  <w:rFonts w:ascii="Cambria Math" w:eastAsia="MS Mincho" w:hAnsi="Cambria Math"/>
                  <w:i/>
                  <w:szCs w:val="24"/>
                </w:rPr>
              </w:ins>
            </m:ctrlPr>
          </m:dPr>
          <m:e>
            <m:r>
              <w:ins w:id="2605" w:author="Ahmed Hamza [2]" w:date="2024-06-25T20:40:00Z">
                <w:rPr>
                  <w:rFonts w:ascii="Cambria Math" w:eastAsia="MS Mincho" w:hAnsi="Cambria Math"/>
                  <w:szCs w:val="24"/>
                </w:rPr>
                <m:t>1-</m:t>
              </w:ins>
            </m:r>
            <m:f>
              <m:fPr>
                <m:ctrlPr>
                  <w:ins w:id="2606" w:author="Ahmed Hamza [2]" w:date="2024-06-25T20:40:00Z">
                    <w:rPr>
                      <w:rFonts w:ascii="Cambria Math" w:eastAsia="MS Mincho" w:hAnsi="Cambria Math"/>
                      <w:i/>
                      <w:szCs w:val="24"/>
                    </w:rPr>
                  </w:ins>
                </m:ctrlPr>
              </m:fPr>
              <m:num>
                <m:r>
                  <w:ins w:id="2607" w:author="Ahmed Hamza [2]" w:date="2024-06-25T20:40:00Z">
                    <w:rPr>
                      <w:rFonts w:ascii="Cambria Math" w:eastAsia="MS Mincho" w:hAnsi="Cambria Math"/>
                      <w:szCs w:val="24"/>
                    </w:rPr>
                    <m:t>100-</m:t>
                  </w:ins>
                </m:r>
                <m:r>
                  <w:ins w:id="2608" w:author="Ahmed Hamza [2]" w:date="2024-06-25T20:40:00Z">
                    <m:rPr>
                      <m:sty m:val="p"/>
                    </m:rPr>
                    <w:rPr>
                      <w:rFonts w:ascii="Cambria Math" w:hAnsi="Cambria Math"/>
                    </w:rPr>
                    <m:t>dec_ops_reduction_ratio_from_max(i)</m:t>
                  </w:ins>
                </m:r>
              </m:num>
              <m:den>
                <m:r>
                  <w:ins w:id="2609" w:author="Ahmed Hamza [2]" w:date="2024-06-25T20:40:00Z">
                    <w:rPr>
                      <w:rFonts w:ascii="Cambria Math" w:eastAsia="MS Mincho" w:hAnsi="Cambria Math"/>
                      <w:szCs w:val="24"/>
                    </w:rPr>
                    <m:t>100-</m:t>
                  </w:ins>
                </m:r>
                <m:r>
                  <w:ins w:id="2610" w:author="Ahmed Hamza [2]" w:date="2024-06-25T20:40:00Z">
                    <m:rPr>
                      <m:sty m:val="p"/>
                    </m:rPr>
                    <w:rPr>
                      <w:rFonts w:ascii="Cambria Math" w:hAnsi="Cambria Math"/>
                    </w:rPr>
                    <m:t>dec_ops_reduction_ratio_from_max(</m:t>
                  </w:ins>
                </m:r>
                <m:sSub>
                  <m:sSubPr>
                    <m:ctrlPr>
                      <w:ins w:id="2611" w:author="Ahmed Hamza [2]" w:date="2024-06-25T20:40:00Z">
                        <w:rPr>
                          <w:rFonts w:ascii="Cambria Math" w:eastAsia="MS Mincho" w:hAnsi="Cambria Math"/>
                          <w:i/>
                          <w:szCs w:val="24"/>
                        </w:rPr>
                      </w:ins>
                    </m:ctrlPr>
                  </m:sSubPr>
                  <m:e>
                    <m:r>
                      <w:ins w:id="2612" w:author="Ahmed Hamza [2]" w:date="2024-06-25T20:40:00Z">
                        <w:rPr>
                          <w:rFonts w:ascii="Cambria Math" w:eastAsia="MS Mincho" w:hAnsi="Cambria Math"/>
                          <w:szCs w:val="24"/>
                        </w:rPr>
                        <m:t>I</m:t>
                      </w:ins>
                    </m:r>
                  </m:e>
                  <m:sub>
                    <m:r>
                      <w:ins w:id="2613" w:author="Ahmed Hamza [2]" w:date="2024-06-25T20:40:00Z">
                        <m:rPr>
                          <m:sty m:val="p"/>
                        </m:rPr>
                        <w:rPr>
                          <w:rFonts w:ascii="Cambria Math" w:eastAsia="MS Mincho" w:hAnsi="Cambria Math"/>
                          <w:szCs w:val="24"/>
                        </w:rPr>
                        <m:t>refRep</m:t>
                      </w:ins>
                    </m:r>
                  </m:sub>
                </m:sSub>
                <m:r>
                  <w:ins w:id="2614" w:author="Ahmed Hamza [2]" w:date="2024-06-25T20:40:00Z">
                    <m:rPr>
                      <m:sty m:val="p"/>
                    </m:rPr>
                    <w:rPr>
                      <w:rFonts w:ascii="Cambria Math" w:hAnsi="Cambria Math"/>
                    </w:rPr>
                    <m:t>)</m:t>
                  </w:ins>
                </m:r>
              </m:den>
            </m:f>
          </m:e>
        </m:d>
        <m:r>
          <w:ins w:id="2615" w:author="Ahmed Hamza [2]" w:date="2024-06-25T20:40:00Z">
            <w:rPr>
              <w:rFonts w:ascii="Cambria Math" w:eastAsia="MS Mincho" w:hAnsi="Cambria Math"/>
              <w:szCs w:val="24"/>
            </w:rPr>
            <m:t>*100</m:t>
          </w:ins>
        </m:r>
      </m:oMath>
      <w:ins w:id="2616" w:author="Ahmed Hamza [2]" w:date="2024-06-25T20:40:00Z">
        <w:r w:rsidR="002C13BA" w:rsidRPr="0006503B">
          <w:rPr>
            <w:rFonts w:eastAsia="MS Mincho"/>
            <w:szCs w:val="24"/>
          </w:rPr>
          <w:tab/>
        </w:r>
        <w:r w:rsidR="002C13BA" w:rsidRPr="0006503B">
          <w:t>(</w:t>
        </w:r>
        <w:del w:id="2617" w:author="Ahmed Hamza" w:date="2024-07-07T20:01:00Z">
          <w:r w:rsidR="002C13BA" w:rsidRPr="0006503B" w:rsidDel="004D2833">
            <w:delText>B</w:delText>
          </w:r>
        </w:del>
      </w:ins>
      <w:ins w:id="2618" w:author="Ahmed Hamza" w:date="2024-07-07T20:02:00Z">
        <w:r w:rsidR="004D2833">
          <w:t>D</w:t>
        </w:r>
      </w:ins>
      <w:ins w:id="2619" w:author="Ahmed Hamza [2]" w:date="2024-06-25T20:40:00Z">
        <w:r w:rsidR="002C13BA" w:rsidRPr="0006503B">
          <w:t>-</w:t>
        </w:r>
        <w:del w:id="2620" w:author="Ahmed Hamza" w:date="2024-07-07T20:02:00Z">
          <w:r w:rsidR="002C13BA" w:rsidRPr="0006503B" w:rsidDel="004D2833">
            <w:delText>5</w:delText>
          </w:r>
        </w:del>
      </w:ins>
      <w:ins w:id="2621" w:author="Ahmed Hamza" w:date="2024-07-07T20:02:00Z">
        <w:r w:rsidR="004D2833">
          <w:t>1</w:t>
        </w:r>
      </w:ins>
      <w:ins w:id="2622" w:author="Ahmed Hamza [2]" w:date="2024-06-25T20:40:00Z">
        <w:r w:rsidR="002C13BA" w:rsidRPr="0006503B">
          <w:t>)</w:t>
        </w:r>
      </w:ins>
    </w:p>
    <w:p w14:paraId="1E17BB7B" w14:textId="7135C920" w:rsidR="002C13BA" w:rsidRDefault="002C13BA" w:rsidP="002C13BA">
      <w:pPr>
        <w:pStyle w:val="BodyText"/>
        <w:autoSpaceDE w:val="0"/>
        <w:autoSpaceDN w:val="0"/>
        <w:adjustRightInd w:val="0"/>
        <w:rPr>
          <w:ins w:id="2623" w:author="Ahmed Hamza [2]" w:date="2024-06-25T20:40:00Z"/>
          <w:rFonts w:eastAsia="MS Mincho"/>
          <w:szCs w:val="24"/>
        </w:rPr>
      </w:pPr>
      <w:proofErr w:type="spellStart"/>
      <w:ins w:id="2624" w:author="Ahmed Hamza [2]" w:date="2024-06-25T20:40:00Z">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222BB0">
          <w:rPr>
            <w:rFonts w:eastAsia="MS Mincho"/>
            <w:szCs w:val="24"/>
          </w:rPr>
          <w:t>represented by dotted arrows in</w:t>
        </w:r>
        <w:r w:rsidRPr="00D318DE">
          <w:rPr>
            <w:rFonts w:eastAsia="MS Mincho"/>
            <w:szCs w:val="24"/>
          </w:rPr>
          <w:t xml:space="preserve"> </w:t>
        </w:r>
      </w:ins>
      <w:ins w:id="2625" w:author="Ahmed Hamza [2]" w:date="2024-06-25T23:20:00Z">
        <w:r w:rsidR="00DC26BD">
          <w:rPr>
            <w:rStyle w:val="citefig"/>
          </w:rPr>
          <w:fldChar w:fldCharType="begin"/>
        </w:r>
        <w:r w:rsidR="00DC26BD">
          <w:rPr>
            <w:rFonts w:eastAsia="MS Mincho"/>
            <w:szCs w:val="24"/>
          </w:rPr>
          <w:instrText xml:space="preserve"> REF _Ref170249971 \r \h </w:instrText>
        </w:r>
      </w:ins>
      <w:r w:rsidR="00DC26BD">
        <w:rPr>
          <w:rStyle w:val="citefig"/>
        </w:rPr>
      </w:r>
      <w:r w:rsidR="00DC26BD">
        <w:rPr>
          <w:rStyle w:val="citefig"/>
        </w:rPr>
        <w:fldChar w:fldCharType="separate"/>
      </w:r>
      <w:ins w:id="2626" w:author="Ahmed Hamza [2]" w:date="2024-06-25T23:20:00Z">
        <w:r w:rsidR="00DC26BD">
          <w:rPr>
            <w:rFonts w:eastAsia="MS Mincho" w:hint="cs"/>
            <w:szCs w:val="24"/>
            <w:cs/>
          </w:rPr>
          <w:t>‎</w:t>
        </w:r>
        <w:r w:rsidR="00DC26BD">
          <w:rPr>
            <w:rFonts w:eastAsia="MS Mincho"/>
            <w:szCs w:val="24"/>
          </w:rPr>
          <w:t>Figure D.2</w:t>
        </w:r>
        <w:r w:rsidR="00DC26BD">
          <w:rPr>
            <w:rStyle w:val="citefig"/>
          </w:rPr>
          <w:fldChar w:fldCharType="end"/>
        </w:r>
      </w:ins>
      <w:ins w:id="2627" w:author="Ahmed Hamza [2]" w:date="2024-06-25T20:49:00Z">
        <w:del w:id="2628" w:author="Ahmed Hamza [2]" w:date="2024-06-25T23:20:00Z">
          <w:r w:rsidR="000D59CF" w:rsidDel="00DC26BD">
            <w:rPr>
              <w:rStyle w:val="citefig"/>
            </w:rPr>
            <w:fldChar w:fldCharType="begin"/>
          </w:r>
          <w:r w:rsidR="000D59CF" w:rsidDel="00DC26BD">
            <w:rPr>
              <w:rFonts w:eastAsia="MS Mincho"/>
              <w:szCs w:val="24"/>
            </w:rPr>
            <w:delInstrText xml:space="preserve"> REF _Ref170240839 \r \h </w:delInstrText>
          </w:r>
        </w:del>
      </w:ins>
      <w:del w:id="2629" w:author="Ahmed Hamza [2]" w:date="2024-06-25T23:20:00Z">
        <w:r w:rsidR="000D59CF" w:rsidDel="00DC26BD">
          <w:rPr>
            <w:rStyle w:val="citefig"/>
          </w:rPr>
        </w:r>
        <w:r w:rsidR="000D59CF" w:rsidDel="00DC26BD">
          <w:rPr>
            <w:rStyle w:val="citefig"/>
          </w:rPr>
          <w:fldChar w:fldCharType="separate"/>
        </w:r>
      </w:del>
      <w:ins w:id="2630" w:author="Ahmed Hamza [2]" w:date="2024-06-25T20:49:00Z">
        <w:del w:id="2631" w:author="Ahmed Hamza [2]" w:date="2024-06-25T23:20:00Z">
          <w:r w:rsidR="000D59CF" w:rsidDel="00DC26BD">
            <w:rPr>
              <w:rFonts w:eastAsia="MS Mincho" w:hint="cs"/>
              <w:szCs w:val="24"/>
              <w:cs/>
            </w:rPr>
            <w:delText>‎</w:delText>
          </w:r>
          <w:r w:rsidR="000D59CF" w:rsidDel="00DC26BD">
            <w:rPr>
              <w:rFonts w:eastAsia="MS Mincho"/>
              <w:szCs w:val="24"/>
            </w:rPr>
            <w:delText>Figure D.1</w:delText>
          </w:r>
          <w:r w:rsidR="000D59CF" w:rsidDel="00DC26BD">
            <w:rPr>
              <w:rStyle w:val="citefig"/>
            </w:rPr>
            <w:fldChar w:fldCharType="end"/>
          </w:r>
        </w:del>
      </w:ins>
      <w:ins w:id="2632" w:author="Ahmed Hamza [2]" w:date="2024-06-25T20:40:00Z">
        <w:r w:rsidRPr="00D318DE">
          <w:rPr>
            <w:rFonts w:eastAsia="MS Mincho"/>
            <w:szCs w:val="24"/>
          </w:rPr>
          <w:t xml:space="preserve">. It is then possible to express </w:t>
        </w: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from </w:t>
        </w: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using the following formula:</w:t>
        </w:r>
      </w:ins>
    </w:p>
    <w:p w14:paraId="0F801163" w14:textId="77777777" w:rsidR="002C13BA" w:rsidRPr="00FF4A02" w:rsidRDefault="00000000" w:rsidP="002C13BA">
      <w:pPr>
        <w:pStyle w:val="BodyText"/>
        <w:autoSpaceDE w:val="0"/>
        <w:autoSpaceDN w:val="0"/>
        <w:adjustRightInd w:val="0"/>
        <w:ind w:left="720"/>
        <w:rPr>
          <w:ins w:id="2633" w:author="Ahmed Hamza [2]" w:date="2024-06-25T20:40:00Z"/>
          <w:rFonts w:eastAsia="MS Mincho"/>
          <w:szCs w:val="24"/>
        </w:rPr>
      </w:pPr>
      <m:oMathPara>
        <m:oMathParaPr>
          <m:jc m:val="left"/>
        </m:oMathParaPr>
        <m:oMath>
          <m:sSub>
            <m:sSubPr>
              <m:ctrlPr>
                <w:ins w:id="2634" w:author="Ahmed Hamza [2]" w:date="2024-06-25T20:40:00Z">
                  <w:rPr>
                    <w:rFonts w:ascii="Cambria Math" w:eastAsia="MS Mincho" w:hAnsi="Cambria Math"/>
                    <w:i/>
                    <w:szCs w:val="24"/>
                  </w:rPr>
                </w:ins>
              </m:ctrlPr>
            </m:sSubPr>
            <m:e>
              <m:r>
                <w:ins w:id="2635" w:author="Ahmed Hamza [2]" w:date="2024-06-25T20:40:00Z">
                  <w:rPr>
                    <w:rFonts w:ascii="Cambria Math" w:eastAsia="MS Mincho" w:hAnsi="Cambria Math"/>
                    <w:szCs w:val="24"/>
                  </w:rPr>
                  <m:t>R</m:t>
                </w:ins>
              </m:r>
            </m:e>
            <m:sub>
              <m:r>
                <w:ins w:id="2636" w:author="Ahmed Hamza [2]" w:date="2024-06-25T20:40:00Z">
                  <m:rPr>
                    <m:sty m:val="p"/>
                  </m:rPr>
                  <w:rPr>
                    <w:rFonts w:ascii="Cambria Math" w:eastAsia="MS Mincho" w:hAnsi="Cambria Math"/>
                    <w:szCs w:val="24"/>
                  </w:rPr>
                  <m:t>decOpsReducFromPrevRefRep(i)</m:t>
                </w:ins>
              </m:r>
            </m:sub>
          </m:sSub>
        </m:oMath>
      </m:oMathPara>
    </w:p>
    <w:p w14:paraId="3F27C32E" w14:textId="1415A01A" w:rsidR="002C13BA" w:rsidRPr="00D318DE" w:rsidRDefault="00017A56" w:rsidP="002C13BA">
      <w:pPr>
        <w:pStyle w:val="BodyText"/>
        <w:tabs>
          <w:tab w:val="left" w:pos="9180"/>
        </w:tabs>
        <w:ind w:left="720"/>
        <w:rPr>
          <w:ins w:id="2637" w:author="Ahmed Hamza [2]" w:date="2024-06-25T20:40:00Z"/>
        </w:rPr>
      </w:pPr>
      <m:oMath>
        <m:r>
          <w:ins w:id="2638" w:author="Ahmed Hamza [2]" w:date="2024-06-25T20:40:00Z">
            <w:rPr>
              <w:rFonts w:ascii="Cambria Math" w:eastAsia="MS Mincho" w:hAnsi="Cambria Math"/>
              <w:szCs w:val="24"/>
            </w:rPr>
            <m:t>=100-</m:t>
          </w:ins>
        </m:r>
        <m:f>
          <m:fPr>
            <m:ctrlPr>
              <w:ins w:id="2639" w:author="Ahmed Hamza [2]" w:date="2024-06-25T20:40:00Z">
                <w:rPr>
                  <w:rFonts w:ascii="Cambria Math" w:eastAsia="MS Mincho" w:hAnsi="Cambria Math"/>
                  <w:i/>
                  <w:szCs w:val="24"/>
                </w:rPr>
              </w:ins>
            </m:ctrlPr>
          </m:fPr>
          <m:num>
            <m:d>
              <m:dPr>
                <m:ctrlPr>
                  <w:ins w:id="2640" w:author="Ahmed Hamza [2]" w:date="2024-06-25T20:40:00Z">
                    <w:rPr>
                      <w:rFonts w:ascii="Cambria Math" w:eastAsia="MS Mincho" w:hAnsi="Cambria Math"/>
                      <w:i/>
                      <w:szCs w:val="24"/>
                    </w:rPr>
                  </w:ins>
                </m:ctrlPr>
              </m:dPr>
              <m:e>
                <m:r>
                  <w:ins w:id="2641" w:author="Ahmed Hamza [2]" w:date="2024-06-25T20:40:00Z">
                    <w:rPr>
                      <w:rFonts w:ascii="Cambria Math" w:eastAsia="MS Mincho" w:hAnsi="Cambria Math"/>
                      <w:szCs w:val="24"/>
                    </w:rPr>
                    <m:t>100-</m:t>
                  </w:ins>
                </m:r>
                <m:r>
                  <w:ins w:id="2642" w:author="Ahmed Hamza [2]" w:date="2024-06-25T20:40:00Z">
                    <m:rPr>
                      <m:sty m:val="p"/>
                    </m:rPr>
                    <w:rPr>
                      <w:rFonts w:ascii="Cambria Math" w:hAnsi="Cambria Math"/>
                    </w:rPr>
                    <m:t>dec_ops_reduction_ratio_from_prev(</m:t>
                  </w:ins>
                </m:r>
                <m:sSub>
                  <m:sSubPr>
                    <m:ctrlPr>
                      <w:ins w:id="2643" w:author="Ahmed Hamza [2]" w:date="2024-06-25T20:40:00Z">
                        <w:rPr>
                          <w:rFonts w:ascii="Cambria Math" w:eastAsia="MS Mincho" w:hAnsi="Cambria Math"/>
                          <w:i/>
                          <w:szCs w:val="24"/>
                        </w:rPr>
                      </w:ins>
                    </m:ctrlPr>
                  </m:sSubPr>
                  <m:e>
                    <m:r>
                      <w:ins w:id="2644" w:author="Ahmed Hamza [2]" w:date="2024-06-25T20:40:00Z">
                        <w:rPr>
                          <w:rFonts w:ascii="Cambria Math" w:eastAsia="MS Mincho" w:hAnsi="Cambria Math"/>
                          <w:szCs w:val="24"/>
                        </w:rPr>
                        <m:t>I</m:t>
                      </w:ins>
                    </m:r>
                  </m:e>
                  <m:sub>
                    <m:r>
                      <w:ins w:id="2645" w:author="Ahmed Hamza [2]" w:date="2024-06-25T20:40:00Z">
                        <m:rPr>
                          <m:sty m:val="p"/>
                        </m:rPr>
                        <w:rPr>
                          <w:rFonts w:ascii="Cambria Math" w:eastAsia="MS Mincho" w:hAnsi="Cambria Math"/>
                          <w:szCs w:val="24"/>
                        </w:rPr>
                        <m:t>refRep</m:t>
                      </w:ins>
                    </m:r>
                  </m:sub>
                </m:sSub>
                <m:r>
                  <w:ins w:id="2646" w:author="Ahmed Hamza [2]" w:date="2024-06-25T20:40:00Z">
                    <m:rPr>
                      <m:sty m:val="p"/>
                    </m:rPr>
                    <w:rPr>
                      <w:rFonts w:ascii="Cambria Math" w:hAnsi="Cambria Math"/>
                    </w:rPr>
                    <m:t>)</m:t>
                  </w:ins>
                </m:r>
              </m:e>
            </m:d>
            <m:r>
              <w:ins w:id="2647" w:author="Ahmed Hamza [2]" w:date="2024-06-25T20:40:00Z">
                <w:rPr>
                  <w:rFonts w:ascii="Cambria Math" w:eastAsia="MS Mincho" w:hAnsi="Cambria Math"/>
                  <w:szCs w:val="24"/>
                </w:rPr>
                <m:t>*</m:t>
              </w:ins>
            </m:r>
            <m:d>
              <m:dPr>
                <m:ctrlPr>
                  <w:ins w:id="2648" w:author="Ahmed Hamza [2]" w:date="2024-06-25T20:40:00Z">
                    <w:rPr>
                      <w:rFonts w:ascii="Cambria Math" w:eastAsia="MS Mincho" w:hAnsi="Cambria Math"/>
                      <w:i/>
                      <w:szCs w:val="24"/>
                    </w:rPr>
                  </w:ins>
                </m:ctrlPr>
              </m:dPr>
              <m:e>
                <m:r>
                  <w:ins w:id="2649" w:author="Ahmed Hamza [2]" w:date="2024-06-25T20:40:00Z">
                    <w:rPr>
                      <w:rFonts w:ascii="Cambria Math" w:eastAsia="MS Mincho" w:hAnsi="Cambria Math"/>
                      <w:szCs w:val="24"/>
                    </w:rPr>
                    <m:t>100-</m:t>
                  </w:ins>
                </m:r>
                <m:sSub>
                  <m:sSubPr>
                    <m:ctrlPr>
                      <w:ins w:id="2650" w:author="Ahmed Hamza [2]" w:date="2024-06-25T20:40:00Z">
                        <w:rPr>
                          <w:rFonts w:ascii="Cambria Math" w:eastAsia="MS Mincho" w:hAnsi="Cambria Math"/>
                          <w:i/>
                          <w:szCs w:val="24"/>
                        </w:rPr>
                      </w:ins>
                    </m:ctrlPr>
                  </m:sSubPr>
                  <m:e>
                    <m:r>
                      <w:ins w:id="2651" w:author="Ahmed Hamza [2]" w:date="2024-06-25T20:40:00Z">
                        <w:rPr>
                          <w:rFonts w:ascii="Cambria Math" w:eastAsia="MS Mincho" w:hAnsi="Cambria Math"/>
                          <w:szCs w:val="24"/>
                        </w:rPr>
                        <m:t>R</m:t>
                      </w:ins>
                    </m:r>
                  </m:e>
                  <m:sub>
                    <m:r>
                      <w:ins w:id="2652" w:author="Ahmed Hamza [2]" w:date="2024-06-25T20:40:00Z">
                        <m:rPr>
                          <m:sty m:val="p"/>
                        </m:rPr>
                        <w:rPr>
                          <w:rFonts w:ascii="Cambria Math" w:eastAsia="MS Mincho" w:hAnsi="Cambria Math"/>
                          <w:szCs w:val="24"/>
                        </w:rPr>
                        <m:t>decOpsReducFromRefRep</m:t>
                      </w:ins>
                    </m:r>
                  </m:sub>
                </m:sSub>
                <m:r>
                  <w:ins w:id="2653" w:author="Ahmed Hamza [2]" w:date="2024-06-25T20:40:00Z">
                    <m:rPr>
                      <m:sty m:val="p"/>
                    </m:rPr>
                    <w:rPr>
                      <w:rFonts w:ascii="Cambria Math" w:hAnsi="Cambria Math"/>
                    </w:rPr>
                    <m:t>(i)</m:t>
                  </w:ins>
                </m:r>
              </m:e>
            </m:d>
          </m:num>
          <m:den>
            <m:r>
              <w:ins w:id="2654" w:author="Ahmed Hamza [2]" w:date="2024-06-25T20:40:00Z">
                <w:rPr>
                  <w:rFonts w:ascii="Cambria Math" w:eastAsia="MS Mincho" w:hAnsi="Cambria Math"/>
                  <w:szCs w:val="24"/>
                </w:rPr>
                <m:t>100</m:t>
              </w:ins>
            </m:r>
          </m:den>
        </m:f>
      </m:oMath>
      <w:ins w:id="2655" w:author="Ahmed Hamza [2]" w:date="2024-06-25T20:40:00Z">
        <w:r w:rsidR="002C13BA">
          <w:rPr>
            <w:rFonts w:eastAsia="MS Mincho"/>
            <w:szCs w:val="24"/>
          </w:rPr>
          <w:tab/>
        </w:r>
        <w:r w:rsidR="002C13BA" w:rsidRPr="00D318DE">
          <w:t>(</w:t>
        </w:r>
        <w:del w:id="2656" w:author="Ahmed Hamza" w:date="2024-07-07T20:02:00Z">
          <w:r w:rsidR="002C13BA" w:rsidRPr="00D318DE" w:rsidDel="004D2833">
            <w:delText>B</w:delText>
          </w:r>
        </w:del>
      </w:ins>
      <w:ins w:id="2657" w:author="Ahmed Hamza" w:date="2024-07-07T20:02:00Z">
        <w:r w:rsidR="004D2833">
          <w:t>D</w:t>
        </w:r>
      </w:ins>
      <w:ins w:id="2658" w:author="Ahmed Hamza [2]" w:date="2024-06-25T20:40:00Z">
        <w:r w:rsidR="002C13BA" w:rsidRPr="00D318DE">
          <w:t>-</w:t>
        </w:r>
        <w:del w:id="2659" w:author="Ahmed Hamza" w:date="2024-07-07T20:02:00Z">
          <w:r w:rsidR="002C13BA" w:rsidRPr="00D318DE" w:rsidDel="004D2833">
            <w:delText>6</w:delText>
          </w:r>
        </w:del>
      </w:ins>
      <w:ins w:id="2660" w:author="Ahmed Hamza" w:date="2024-07-07T20:02:00Z">
        <w:r w:rsidR="004D2833">
          <w:t>2</w:t>
        </w:r>
      </w:ins>
      <w:ins w:id="2661" w:author="Ahmed Hamza [2]" w:date="2024-06-25T20:40:00Z">
        <w:r w:rsidR="002C13BA" w:rsidRPr="00D318DE">
          <w:t>)</w:t>
        </w:r>
      </w:ins>
    </w:p>
    <w:p w14:paraId="737788BC" w14:textId="51551CB1" w:rsidR="002C13BA" w:rsidRPr="00D318DE" w:rsidRDefault="002C13BA" w:rsidP="002C13BA">
      <w:pPr>
        <w:pStyle w:val="BodyText"/>
        <w:autoSpaceDE w:val="0"/>
        <w:autoSpaceDN w:val="0"/>
        <w:adjustRightInd w:val="0"/>
        <w:spacing w:after="240"/>
        <w:rPr>
          <w:ins w:id="2662" w:author="Ahmed Hamza [2]" w:date="2024-06-25T20:40:00Z"/>
          <w:rFonts w:eastAsia="MS Mincho"/>
          <w:szCs w:val="24"/>
        </w:rPr>
      </w:pPr>
      <w:proofErr w:type="spellStart"/>
      <w:ins w:id="2663" w:author="Ahmed Hamza [2]" w:date="2024-06-25T20:40:00Z">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9D4072">
          <w:rPr>
            <w:rFonts w:eastAsia="MS Mincho"/>
            <w:szCs w:val="24"/>
          </w:rPr>
          <w:t>represented by dash</w:t>
        </w:r>
        <w:r>
          <w:rPr>
            <w:rFonts w:eastAsia="MS Mincho"/>
            <w:szCs w:val="24"/>
          </w:rPr>
          <w:t>ed</w:t>
        </w:r>
        <w:r w:rsidRPr="009D4072">
          <w:rPr>
            <w:rFonts w:eastAsia="MS Mincho"/>
            <w:szCs w:val="24"/>
          </w:rPr>
          <w:t xml:space="preserve"> arrows in</w:t>
        </w:r>
      </w:ins>
      <w:ins w:id="2664" w:author="Ahmed Hamza [2]" w:date="2024-06-25T20:49:00Z">
        <w:r w:rsidR="000D59CF">
          <w:rPr>
            <w:rFonts w:eastAsia="MS Mincho"/>
            <w:szCs w:val="24"/>
          </w:rPr>
          <w:t xml:space="preserve"> </w:t>
        </w:r>
      </w:ins>
      <w:ins w:id="2665" w:author="Ahmed Hamza [2]" w:date="2024-06-25T23:21:00Z">
        <w:r w:rsidR="00DC26BD">
          <w:rPr>
            <w:rFonts w:eastAsia="MS Mincho"/>
            <w:szCs w:val="24"/>
          </w:rPr>
          <w:fldChar w:fldCharType="begin"/>
        </w:r>
        <w:r w:rsidR="00DC26BD">
          <w:rPr>
            <w:rFonts w:eastAsia="MS Mincho"/>
            <w:szCs w:val="24"/>
          </w:rPr>
          <w:instrText xml:space="preserve"> REF _Ref170240957 \r \h </w:instrText>
        </w:r>
      </w:ins>
      <w:r w:rsidR="00DC26BD">
        <w:rPr>
          <w:rFonts w:eastAsia="MS Mincho"/>
          <w:szCs w:val="24"/>
        </w:rPr>
      </w:r>
      <w:r w:rsidR="00DC26BD">
        <w:rPr>
          <w:rFonts w:eastAsia="MS Mincho"/>
          <w:szCs w:val="24"/>
        </w:rPr>
        <w:fldChar w:fldCharType="separate"/>
      </w:r>
      <w:ins w:id="2666" w:author="Ahmed Hamza [2]" w:date="2024-06-25T23:21:00Z">
        <w:r w:rsidR="00DC26BD">
          <w:rPr>
            <w:rFonts w:eastAsia="MS Mincho" w:hint="cs"/>
            <w:szCs w:val="24"/>
            <w:cs/>
          </w:rPr>
          <w:t>‎</w:t>
        </w:r>
        <w:r w:rsidR="00DC26BD">
          <w:rPr>
            <w:rFonts w:eastAsia="MS Mincho"/>
            <w:szCs w:val="24"/>
          </w:rPr>
          <w:t>Figure D.3</w:t>
        </w:r>
        <w:r w:rsidR="00DC26BD">
          <w:rPr>
            <w:rFonts w:eastAsia="MS Mincho"/>
            <w:szCs w:val="24"/>
          </w:rPr>
          <w:fldChar w:fldCharType="end"/>
        </w:r>
      </w:ins>
      <w:ins w:id="2667" w:author="Ahmed Hamza [2]" w:date="2024-06-25T20:49:00Z">
        <w:del w:id="2668" w:author="Ahmed Hamza [2]" w:date="2024-06-25T23:21:00Z">
          <w:r w:rsidR="000D59CF" w:rsidDel="00DC26BD">
            <w:rPr>
              <w:rFonts w:eastAsia="MS Mincho"/>
              <w:szCs w:val="24"/>
            </w:rPr>
            <w:fldChar w:fldCharType="begin"/>
          </w:r>
          <w:r w:rsidR="000D59CF" w:rsidDel="00DC26BD">
            <w:rPr>
              <w:rFonts w:eastAsia="MS Mincho"/>
              <w:szCs w:val="24"/>
            </w:rPr>
            <w:delInstrText xml:space="preserve"> REF _Ref170240957 \r \h </w:delInstrText>
          </w:r>
        </w:del>
      </w:ins>
      <w:del w:id="2669" w:author="Ahmed Hamza [2]" w:date="2024-06-25T23:21:00Z">
        <w:r w:rsidR="000D59CF" w:rsidDel="00DC26BD">
          <w:rPr>
            <w:rFonts w:eastAsia="MS Mincho"/>
            <w:szCs w:val="24"/>
          </w:rPr>
        </w:r>
        <w:r w:rsidR="000D59CF" w:rsidDel="00DC26BD">
          <w:rPr>
            <w:rFonts w:eastAsia="MS Mincho"/>
            <w:szCs w:val="24"/>
          </w:rPr>
          <w:fldChar w:fldCharType="separate"/>
        </w:r>
      </w:del>
      <w:ins w:id="2670" w:author="Ahmed Hamza [2]" w:date="2024-06-25T20:49:00Z">
        <w:del w:id="2671" w:author="Ahmed Hamza [2]" w:date="2024-06-25T23:21:00Z">
          <w:r w:rsidR="000D59CF" w:rsidDel="00DC26BD">
            <w:rPr>
              <w:rFonts w:eastAsia="MS Mincho" w:hint="cs"/>
              <w:szCs w:val="24"/>
              <w:cs/>
            </w:rPr>
            <w:delText>‎</w:delText>
          </w:r>
          <w:r w:rsidR="000D59CF" w:rsidDel="00DC26BD">
            <w:rPr>
              <w:rFonts w:eastAsia="MS Mincho"/>
              <w:szCs w:val="24"/>
            </w:rPr>
            <w:delText>Figure D.2</w:delText>
          </w:r>
          <w:r w:rsidR="000D59CF" w:rsidDel="00DC26BD">
            <w:rPr>
              <w:rFonts w:eastAsia="MS Mincho"/>
              <w:szCs w:val="24"/>
            </w:rPr>
            <w:fldChar w:fldCharType="end"/>
          </w:r>
        </w:del>
      </w:ins>
      <w:ins w:id="2672" w:author="Ahmed Hamza [2]" w:date="2024-06-25T20:40:00Z">
        <w:r w:rsidRPr="00D318DE">
          <w:rPr>
            <w:rFonts w:eastAsia="MS Mincho"/>
            <w:szCs w:val="24"/>
          </w:rPr>
          <w:t>.</w:t>
        </w:r>
      </w:ins>
    </w:p>
    <w:p w14:paraId="4BC58A02" w14:textId="77777777" w:rsidR="002C13BA" w:rsidRDefault="002C13BA" w:rsidP="002C13BA">
      <w:pPr>
        <w:rPr>
          <w:ins w:id="2673" w:author="Ahmed Hamza [2]" w:date="2024-06-25T20:40:00Z"/>
        </w:rPr>
      </w:pPr>
      <w:ins w:id="2674" w:author="Ahmed Hamza [2]" w:date="2024-06-25T20:40:00Z">
        <w:r w:rsidRPr="00D318DE">
          <w:t>NOTE 1</w:t>
        </w:r>
        <w:r w:rsidRPr="00D318DE">
          <w:tab/>
          <w:t>Floating-point numbers are used for these computations.</w:t>
        </w:r>
      </w:ins>
    </w:p>
    <w:p w14:paraId="744C5659" w14:textId="77777777" w:rsidR="002C13BA" w:rsidRDefault="00380619" w:rsidP="002C13BA">
      <w:pPr>
        <w:pStyle w:val="FigureGraphic"/>
        <w:keepNext/>
        <w:rPr>
          <w:ins w:id="2675" w:author="Ahmed Hamza [2]" w:date="2024-06-25T20:40:00Z"/>
        </w:rPr>
      </w:pPr>
      <w:ins w:id="2676" w:author="Ahmed Hamza [2]" w:date="2024-06-25T20:40:00Z">
        <w:r>
          <w:rPr>
            <w:noProof/>
            <w:lang w:val="de-DE" w:eastAsia="de-DE"/>
          </w:rPr>
          <w:object w:dxaOrig="9925" w:dyaOrig="9001" w14:anchorId="3B6CEA6B">
            <v:shape id="_x0000_i1026" type="#_x0000_t75" alt="" style="width:366.7pt;height:339.9pt;mso-width-percent:0;mso-height-percent:0;mso-width-percent:0;mso-height-percent:0" o:ole="">
              <v:imagedata r:id="rId30" o:title=""/>
            </v:shape>
            <o:OLEObject Type="Embed" ProgID="Visio.Drawing.15" ShapeID="_x0000_i1026" DrawAspect="Content" ObjectID="_1781892214" r:id="rId40"/>
          </w:object>
        </w:r>
      </w:ins>
    </w:p>
    <w:p w14:paraId="2F999C8E" w14:textId="4BF926B3" w:rsidR="002C13BA" w:rsidRPr="00DF4598" w:rsidRDefault="00DF4598">
      <w:pPr>
        <w:pStyle w:val="AnnexFigureTitle"/>
        <w:rPr>
          <w:ins w:id="2677" w:author="Ahmed Hamza [2]" w:date="2024-06-25T20:40:00Z"/>
        </w:rPr>
        <w:pPrChange w:id="2678" w:author="Ahmed Hamza [2]" w:date="2024-06-25T23:18:00Z">
          <w:pPr>
            <w:pStyle w:val="Caption"/>
            <w:jc w:val="center"/>
          </w:pPr>
        </w:pPrChange>
      </w:pPr>
      <w:bookmarkStart w:id="2679" w:name="_Ref170240839"/>
      <w:ins w:id="2680" w:author="Ahmed Hamza [2]" w:date="2024-06-25T23:18:00Z">
        <w:r>
          <w:t xml:space="preserve"> </w:t>
        </w:r>
      </w:ins>
      <w:bookmarkStart w:id="2681" w:name="_Ref170249971"/>
      <w:ins w:id="2682" w:author="Ahmed Hamza [2]" w:date="2024-06-25T20:40:00Z">
        <w:r w:rsidR="002C13BA" w:rsidRPr="00DF4598">
          <w:t xml:space="preserve">Derivation of </w:t>
        </w:r>
        <w:proofErr w:type="spellStart"/>
        <w:r w:rsidR="002C13BA" w:rsidRPr="00DF4598">
          <w:t>DecOpsReductionRatios</w:t>
        </w:r>
        <w:proofErr w:type="spellEnd"/>
        <w:r w:rsidR="002C13BA" w:rsidRPr="00DF4598">
          <w:t xml:space="preserve"> within the current Segment</w:t>
        </w:r>
      </w:ins>
      <w:bookmarkEnd w:id="2679"/>
      <w:ins w:id="2683" w:author="Ahmed Hamza [2]" w:date="2024-06-25T23:18:00Z">
        <w:r>
          <w:t>.</w:t>
        </w:r>
      </w:ins>
      <w:bookmarkEnd w:id="2681"/>
    </w:p>
    <w:p w14:paraId="3317AF9B" w14:textId="77777777" w:rsidR="002C13BA" w:rsidRDefault="00380619" w:rsidP="002C13BA">
      <w:pPr>
        <w:pStyle w:val="FigureGraphic"/>
        <w:keepNext/>
        <w:rPr>
          <w:ins w:id="2684" w:author="Ahmed Hamza [2]" w:date="2024-06-25T20:40:00Z"/>
        </w:rPr>
      </w:pPr>
      <w:ins w:id="2685" w:author="Ahmed Hamza [2]" w:date="2024-06-25T20:40:00Z">
        <w:r>
          <w:rPr>
            <w:noProof/>
            <w:lang w:val="de-DE" w:eastAsia="de-DE"/>
          </w:rPr>
          <w:object w:dxaOrig="11185" w:dyaOrig="10417" w14:anchorId="62CEAA70">
            <v:shape id="_x0000_i1025" type="#_x0000_t75" alt="" style="width:418.6pt;height:386.25pt;mso-width-percent:0;mso-height-percent:0;mso-width-percent:0;mso-height-percent:0" o:ole="">
              <v:imagedata r:id="rId32" o:title=""/>
            </v:shape>
            <o:OLEObject Type="Embed" ProgID="Visio.Drawing.15" ShapeID="_x0000_i1025" DrawAspect="Content" ObjectID="_1781892215" r:id="rId41"/>
          </w:object>
        </w:r>
      </w:ins>
    </w:p>
    <w:p w14:paraId="2EB893BE" w14:textId="3D45A933" w:rsidR="002C13BA" w:rsidRPr="00192FC0" w:rsidRDefault="000D59CF">
      <w:pPr>
        <w:pStyle w:val="AnnexFigureTitle"/>
        <w:rPr>
          <w:ins w:id="2686" w:author="Ahmed Hamza [2]" w:date="2024-06-25T20:40:00Z"/>
        </w:rPr>
        <w:pPrChange w:id="2687" w:author="Ahmed Hamza [2]" w:date="2024-06-25T20:48:00Z">
          <w:pPr>
            <w:pStyle w:val="Caption"/>
            <w:jc w:val="center"/>
          </w:pPr>
        </w:pPrChange>
      </w:pPr>
      <w:ins w:id="2688" w:author="Ahmed Hamza [2]" w:date="2024-06-25T20:48:00Z">
        <w:r>
          <w:t xml:space="preserve"> </w:t>
        </w:r>
      </w:ins>
      <w:bookmarkStart w:id="2689" w:name="_Ref170240957"/>
      <w:ins w:id="2690" w:author="Ahmed Hamza [2]" w:date="2024-06-25T20:40:00Z">
        <w:r w:rsidR="002C13BA" w:rsidRPr="00192FC0">
          <w:t xml:space="preserve">Derivation of </w:t>
        </w:r>
        <w:proofErr w:type="spellStart"/>
        <w:r w:rsidR="002C13BA" w:rsidRPr="00192FC0">
          <w:t>DecOpsReductionRatios</w:t>
        </w:r>
        <w:proofErr w:type="spellEnd"/>
        <w:r w:rsidR="002C13BA" w:rsidRPr="00192FC0">
          <w:t xml:space="preserve"> within the current Segment from the previous Segment</w:t>
        </w:r>
        <w:r w:rsidR="002C13BA">
          <w:t>.</w:t>
        </w:r>
        <w:bookmarkEnd w:id="2689"/>
      </w:ins>
    </w:p>
    <w:p w14:paraId="7A08AFF8" w14:textId="77777777" w:rsidR="002C13BA" w:rsidRPr="00D318DE" w:rsidRDefault="002C13BA" w:rsidP="002C13BA">
      <w:pPr>
        <w:pStyle w:val="BodyText"/>
        <w:autoSpaceDE w:val="0"/>
        <w:autoSpaceDN w:val="0"/>
        <w:adjustRightInd w:val="0"/>
        <w:rPr>
          <w:ins w:id="2691" w:author="Ahmed Hamza [2]" w:date="2024-06-25T20:40:00Z"/>
          <w:rFonts w:eastAsia="MS Mincho"/>
          <w:szCs w:val="24"/>
        </w:rPr>
      </w:pPr>
      <w:ins w:id="2692" w:author="Ahmed Hamza [2]" w:date="2024-06-25T20:40:00Z">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ins>
    </w:p>
    <w:p w14:paraId="3A53B607" w14:textId="77777777" w:rsidR="002C13BA" w:rsidRPr="00D318DE" w:rsidRDefault="002C13BA" w:rsidP="002C13BA">
      <w:pPr>
        <w:pStyle w:val="BodyText"/>
        <w:autoSpaceDE w:val="0"/>
        <w:autoSpaceDN w:val="0"/>
        <w:adjustRightInd w:val="0"/>
        <w:rPr>
          <w:ins w:id="2693" w:author="Ahmed Hamza [2]" w:date="2024-06-25T20:40:00Z"/>
          <w:rFonts w:eastAsia="MS Mincho"/>
          <w:szCs w:val="24"/>
        </w:rPr>
      </w:pPr>
      <w:ins w:id="2694" w:author="Ahmed Hamza [2]" w:date="2024-06-25T20:40:00Z">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ins>
    </w:p>
    <w:p w14:paraId="387B0AD4" w14:textId="77777777" w:rsidR="002C13BA" w:rsidRPr="004069D9" w:rsidRDefault="002C13BA" w:rsidP="002C13BA">
      <w:pPr>
        <w:pStyle w:val="Note"/>
        <w:rPr>
          <w:ins w:id="2695" w:author="Ahmed Hamza [2]" w:date="2024-06-25T20:40:00Z"/>
          <w:sz w:val="22"/>
          <w:szCs w:val="22"/>
        </w:rPr>
      </w:pPr>
      <w:ins w:id="2696" w:author="Ahmed Hamza [2]" w:date="2024-06-25T20:40:00Z">
        <w:r w:rsidRPr="004069D9">
          <w:rPr>
            <w:sz w:val="22"/>
            <w:szCs w:val="22"/>
          </w:rPr>
          <w:t>NOTE 2</w:t>
        </w:r>
        <w:r w:rsidRPr="004069D9">
          <w:rPr>
            <w:sz w:val="22"/>
            <w:szCs w:val="22"/>
          </w:rPr>
          <w:tab/>
          <w:t>Complexity metrics, as defined in</w:t>
        </w:r>
        <w:r>
          <w:rPr>
            <w:sz w:val="22"/>
            <w:szCs w:val="22"/>
          </w:rPr>
          <w:t xml:space="preserve"> subclause</w:t>
        </w:r>
        <w:r w:rsidRPr="004069D9">
          <w:rPr>
            <w:sz w:val="22"/>
            <w:szCs w:val="22"/>
          </w:rPr>
          <w:t xml:space="preserve"> </w:t>
        </w:r>
        <w:r w:rsidRPr="004069D9">
          <w:rPr>
            <w:sz w:val="22"/>
            <w:szCs w:val="22"/>
          </w:rPr>
          <w:fldChar w:fldCharType="begin"/>
        </w:r>
        <w:r w:rsidRPr="004069D9">
          <w:rPr>
            <w:sz w:val="22"/>
            <w:szCs w:val="22"/>
          </w:rPr>
          <w:instrText xml:space="preserve"> REF _Ref109283749 \r \h  \* MERGEFORMAT </w:instrText>
        </w:r>
      </w:ins>
      <w:r w:rsidRPr="004069D9">
        <w:rPr>
          <w:sz w:val="22"/>
          <w:szCs w:val="22"/>
        </w:rPr>
      </w:r>
      <w:ins w:id="2697" w:author="Ahmed Hamza [2]" w:date="2024-06-25T20:40:00Z">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F4671B">
          <w:rPr>
            <w:sz w:val="22"/>
            <w:szCs w:val="22"/>
          </w:rPr>
          <w:t>of ISO/IEC 23001-11</w:t>
        </w:r>
        <w:r w:rsidRPr="004069D9">
          <w:rPr>
            <w:sz w:val="22"/>
            <w:szCs w:val="22"/>
          </w:rPr>
          <w:t xml:space="preserve"> can be sent with each representation to allow the client to save energy by proactively invoking C-DVFS to make the selection of </w:t>
        </w:r>
        <w:r>
          <w:rPr>
            <w:sz w:val="22"/>
            <w:szCs w:val="22"/>
          </w:rPr>
          <w:t xml:space="preserve">a </w:t>
        </w:r>
        <w:r w:rsidRPr="004069D9">
          <w:rPr>
            <w:sz w:val="22"/>
            <w:szCs w:val="22"/>
          </w:rPr>
          <w:t>representation work at its best for energy saving.</w:t>
        </w:r>
      </w:ins>
    </w:p>
    <w:p w14:paraId="7131AFA5" w14:textId="635B2A26" w:rsidR="000A6F08" w:rsidRDefault="002C13BA" w:rsidP="002C13BA">
      <w:pPr>
        <w:rPr>
          <w:ins w:id="2698" w:author="Ahmed Hamza [2]" w:date="2024-06-25T20:41:00Z"/>
        </w:rPr>
      </w:pPr>
      <w:ins w:id="2699" w:author="Ahmed Hamza [2]" w:date="2024-06-25T20:40:00Z">
        <w:r w:rsidRPr="00D318DE">
          <w:t xml:space="preserve">NOTE </w:t>
        </w:r>
        <w:r>
          <w:t>3</w:t>
        </w:r>
        <w:r w:rsidRPr="00D318DE">
          <w:tab/>
          <w:t xml:space="preserve">The </w:t>
        </w:r>
        <w:proofErr w:type="spellStart"/>
        <w:r w:rsidRPr="00D318DE">
          <w:t>dec_ops_reduction_ratio</w:t>
        </w:r>
        <w:proofErr w:type="spellEnd"/>
        <w:r w:rsidRPr="00D318DE">
          <w:t xml:space="preserve"> is known to be stable across software-based platforms.</w:t>
        </w:r>
      </w:ins>
    </w:p>
    <w:p w14:paraId="5EDCEDD5" w14:textId="32116DBF" w:rsidR="002C13BA" w:rsidRDefault="002C13BA" w:rsidP="002C13BA">
      <w:pPr>
        <w:pStyle w:val="a2"/>
        <w:numPr>
          <w:ilvl w:val="1"/>
          <w:numId w:val="7"/>
        </w:numPr>
        <w:rPr>
          <w:ins w:id="2700" w:author="Ahmed Hamza [2]" w:date="2024-06-25T23:07:00Z"/>
        </w:rPr>
      </w:pPr>
      <w:bookmarkStart w:id="2701" w:name="_Toc171279177"/>
      <w:ins w:id="2702" w:author="Ahmed Hamza [2]" w:date="2024-06-25T20:41:00Z">
        <w:r>
          <w:lastRenderedPageBreak/>
          <w:t>Display attenuation maps</w:t>
        </w:r>
      </w:ins>
      <w:bookmarkEnd w:id="2701"/>
    </w:p>
    <w:p w14:paraId="096355AE" w14:textId="77777777" w:rsidR="00B87500" w:rsidRDefault="00B87500" w:rsidP="00B87500">
      <w:pPr>
        <w:pStyle w:val="a3"/>
        <w:rPr>
          <w:ins w:id="2703" w:author="Ahmed Hamza [2]" w:date="2024-06-25T23:08:00Z"/>
        </w:rPr>
      </w:pPr>
      <w:bookmarkStart w:id="2704" w:name="_Toc171279178"/>
      <w:ins w:id="2705" w:author="Ahmed Hamza [2]" w:date="2024-06-25T23:08:00Z">
        <w:r>
          <w:t>Metadata generation at the server side</w:t>
        </w:r>
        <w:bookmarkEnd w:id="2704"/>
      </w:ins>
    </w:p>
    <w:p w14:paraId="42DA98DA" w14:textId="593CAEFD" w:rsidR="00B87500" w:rsidRPr="006416A2" w:rsidRDefault="00B87500" w:rsidP="00B87500">
      <w:pPr>
        <w:ind w:right="-680"/>
        <w:rPr>
          <w:ins w:id="2706" w:author="Ahmed Hamza [2]" w:date="2024-06-25T23:08:00Z"/>
        </w:rPr>
      </w:pPr>
      <w:ins w:id="2707" w:author="Ahmed Hamza [2]" w:date="2024-06-25T23:08:00Z">
        <w:r w:rsidRPr="006416A2">
          <w:t xml:space="preserve">Given a video representation, a set of </w:t>
        </w:r>
        <w:r w:rsidRPr="004212BC">
          <w:rPr>
            <w:i/>
            <w:iCs/>
          </w:rPr>
          <w:t>N</w:t>
        </w:r>
        <w:r>
          <w:t xml:space="preserve"> </w:t>
        </w:r>
        <w:r w:rsidRPr="006416A2">
          <w:t xml:space="preserve">display attenuation maps is generated by the encoding system provided by the server to reduce locally and smartly the brightness of the video representation’s frames. Each display attenuation map </w:t>
        </w:r>
        <w:r w:rsidRPr="004212BC">
          <w:rPr>
            <w:i/>
            <w:iCs/>
          </w:rPr>
          <w:t>i</w:t>
        </w:r>
        <w:r>
          <w:t xml:space="preserve"> </w:t>
        </w:r>
        <w:r w:rsidRPr="006416A2">
          <w:t xml:space="preserve">optimizes the trade-off between </w:t>
        </w:r>
        <w:r w:rsidRPr="006416A2">
          <w:rPr>
            <w:rStyle w:val="cf01"/>
            <w:rFonts w:ascii="Cambria" w:hAnsi="Cambria"/>
            <w:sz w:val="22"/>
            <w:szCs w:val="22"/>
          </w:rPr>
          <w:t>the resulting video quality and energy reduction</w:t>
        </w:r>
        <w:r w:rsidRPr="00F4671B">
          <w:t xml:space="preserve">, for i = 0 to </w:t>
        </w:r>
        <w:r w:rsidRPr="00F4671B">
          <w:rPr>
            <w:i/>
            <w:iCs/>
          </w:rPr>
          <w:t>N</w:t>
        </w:r>
        <w:r w:rsidRPr="00F4671B">
          <w:t xml:space="preserve"> – 1, </w:t>
        </w:r>
        <w:r w:rsidRPr="00F4671B">
          <w:rPr>
            <w:rFonts w:cstheme="minorHAnsi"/>
          </w:rPr>
          <w:t xml:space="preserve">as shown in </w:t>
        </w:r>
      </w:ins>
      <w:ins w:id="2708" w:author="Ahmed Hamza [2]" w:date="2024-06-25T23:21:00Z">
        <w:r w:rsidR="0019046E">
          <w:rPr>
            <w:rStyle w:val="citefig"/>
            <w:rFonts w:cstheme="minorHAnsi"/>
          </w:rPr>
          <w:fldChar w:fldCharType="begin"/>
        </w:r>
        <w:r w:rsidR="0019046E">
          <w:rPr>
            <w:rFonts w:cstheme="minorHAnsi"/>
          </w:rPr>
          <w:instrText xml:space="preserve"> REF _Ref170249704 \r \h </w:instrText>
        </w:r>
      </w:ins>
      <w:r w:rsidR="0019046E">
        <w:rPr>
          <w:rStyle w:val="citefig"/>
          <w:rFonts w:cstheme="minorHAnsi"/>
        </w:rPr>
      </w:r>
      <w:r w:rsidR="0019046E">
        <w:rPr>
          <w:rStyle w:val="citefig"/>
          <w:rFonts w:cstheme="minorHAnsi"/>
        </w:rPr>
        <w:fldChar w:fldCharType="separate"/>
      </w:r>
      <w:ins w:id="2709" w:author="Ahmed Hamza [2]" w:date="2024-06-25T23:21:00Z">
        <w:r w:rsidR="0019046E">
          <w:rPr>
            <w:rFonts w:cstheme="minorHAnsi" w:hint="eastAsia"/>
            <w:cs/>
          </w:rPr>
          <w:t>‎</w:t>
        </w:r>
        <w:r w:rsidR="0019046E">
          <w:rPr>
            <w:rFonts w:cstheme="minorHAnsi"/>
          </w:rPr>
          <w:t>Figure D.4</w:t>
        </w:r>
        <w:r w:rsidR="0019046E">
          <w:rPr>
            <w:rStyle w:val="citefig"/>
            <w:rFonts w:cstheme="minorHAnsi"/>
          </w:rPr>
          <w:fldChar w:fldCharType="end"/>
        </w:r>
      </w:ins>
      <w:ins w:id="2710" w:author="Ahmed Hamza [2]" w:date="2024-06-25T23:14:00Z">
        <w:del w:id="2711" w:author="Ahmed Hamza [2]" w:date="2024-06-25T23:21:00Z">
          <w:r w:rsidR="000C0418" w:rsidDel="0019046E">
            <w:rPr>
              <w:rStyle w:val="citefig"/>
              <w:rFonts w:cstheme="minorHAnsi"/>
            </w:rPr>
            <w:fldChar w:fldCharType="begin"/>
          </w:r>
          <w:r w:rsidR="000C0418" w:rsidDel="0019046E">
            <w:rPr>
              <w:rFonts w:cstheme="minorHAnsi"/>
            </w:rPr>
            <w:delInstrText xml:space="preserve"> REF _Ref170249704 \r \h </w:delInstrText>
          </w:r>
        </w:del>
      </w:ins>
      <w:del w:id="2712" w:author="Ahmed Hamza [2]" w:date="2024-06-25T23:21:00Z">
        <w:r w:rsidR="000C0418" w:rsidDel="0019046E">
          <w:rPr>
            <w:rStyle w:val="citefig"/>
            <w:rFonts w:cstheme="minorHAnsi"/>
          </w:rPr>
        </w:r>
        <w:r w:rsidR="000C0418" w:rsidDel="0019046E">
          <w:rPr>
            <w:rStyle w:val="citefig"/>
            <w:rFonts w:cstheme="minorHAnsi"/>
          </w:rPr>
          <w:fldChar w:fldCharType="separate"/>
        </w:r>
      </w:del>
      <w:ins w:id="2713" w:author="Ahmed Hamza [2]" w:date="2024-06-25T23:14:00Z">
        <w:del w:id="2714" w:author="Ahmed Hamza [2]" w:date="2024-06-25T23:21:00Z">
          <w:r w:rsidR="000C0418" w:rsidDel="0019046E">
            <w:rPr>
              <w:rFonts w:cstheme="minorHAnsi" w:hint="eastAsia"/>
              <w:cs/>
            </w:rPr>
            <w:delText>‎</w:delText>
          </w:r>
          <w:r w:rsidR="000C0418" w:rsidDel="0019046E">
            <w:rPr>
              <w:rFonts w:cstheme="minorHAnsi"/>
            </w:rPr>
            <w:delText>Figure D.3</w:delText>
          </w:r>
          <w:r w:rsidR="000C0418" w:rsidDel="0019046E">
            <w:rPr>
              <w:rStyle w:val="citefig"/>
              <w:rFonts w:cstheme="minorHAnsi"/>
            </w:rPr>
            <w:fldChar w:fldCharType="end"/>
          </w:r>
        </w:del>
      </w:ins>
      <w:ins w:id="2715" w:author="Ahmed Hamza [2]" w:date="2024-06-25T23:08:00Z">
        <w:r w:rsidRPr="00F4671B">
          <w:rPr>
            <w:rStyle w:val="cf01"/>
            <w:rFonts w:ascii="Cambria" w:hAnsi="Cambria" w:cstheme="minorHAnsi"/>
            <w:sz w:val="22"/>
            <w:szCs w:val="22"/>
          </w:rPr>
          <w:t>.</w:t>
        </w:r>
        <w:r w:rsidRPr="00DF6C9A">
          <w:rPr>
            <w:rStyle w:val="cf01"/>
            <w:rFonts w:ascii="Cambria" w:hAnsi="Cambria"/>
            <w:sz w:val="22"/>
            <w:szCs w:val="22"/>
          </w:rPr>
          <w:t xml:space="preserve"> </w:t>
        </w:r>
      </w:ins>
    </w:p>
    <w:p w14:paraId="5726B637" w14:textId="77777777" w:rsidR="00B87500" w:rsidRPr="00416D9E" w:rsidRDefault="00B87500" w:rsidP="00B87500">
      <w:pPr>
        <w:pStyle w:val="Note"/>
        <w:rPr>
          <w:ins w:id="2716" w:author="Ahmed Hamza [2]" w:date="2024-06-25T23:08:00Z"/>
        </w:rPr>
      </w:pPr>
      <w:ins w:id="2717" w:author="Ahmed Hamza [2]" w:date="2024-06-25T23:08:00Z">
        <w:r w:rsidRPr="00416D9E">
          <w:rPr>
            <w:noProof/>
          </w:rPr>
          <w:drawing>
            <wp:inline distT="0" distB="0" distL="0" distR="0" wp14:anchorId="07F07C82" wp14:editId="2FE52C64">
              <wp:extent cx="6154779" cy="2607399"/>
              <wp:effectExtent l="0" t="0" r="0" b="2540"/>
              <wp:docPr id="1354567124"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492894" name="Picture 977785511" descr="A black screen with white text&#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ins>
    </w:p>
    <w:p w14:paraId="03293FB7" w14:textId="35795CBE" w:rsidR="00B87500" w:rsidRPr="00416D9E" w:rsidRDefault="00FA7BA7">
      <w:pPr>
        <w:pStyle w:val="AnnexFigureTitle"/>
        <w:rPr>
          <w:ins w:id="2718" w:author="Ahmed Hamza [2]" w:date="2024-06-25T23:08:00Z"/>
        </w:rPr>
        <w:pPrChange w:id="2719" w:author="Ahmed Hamza [2]" w:date="2024-06-25T23:13:00Z">
          <w:pPr>
            <w:pStyle w:val="Figuretitle0"/>
          </w:pPr>
        </w:pPrChange>
      </w:pPr>
      <w:ins w:id="2720" w:author="Ahmed Hamza [2]" w:date="2024-06-25T23:13:00Z">
        <w:r>
          <w:t xml:space="preserve"> </w:t>
        </w:r>
      </w:ins>
      <w:bookmarkStart w:id="2721" w:name="_Ref170249704"/>
      <w:ins w:id="2722" w:author="Ahmed Hamza [2]" w:date="2024-06-25T23:08:00Z">
        <w:r w:rsidR="00B87500" w:rsidRPr="00416D9E">
          <w:t>Display attenuation map computation and insertion.</w:t>
        </w:r>
        <w:bookmarkEnd w:id="2721"/>
      </w:ins>
    </w:p>
    <w:p w14:paraId="607DF9E3" w14:textId="77777777" w:rsidR="00B87500" w:rsidRPr="006416A2" w:rsidRDefault="00B87500" w:rsidP="00B87500">
      <w:pPr>
        <w:pStyle w:val="BodyText"/>
        <w:autoSpaceDE w:val="0"/>
        <w:autoSpaceDN w:val="0"/>
        <w:adjustRightInd w:val="0"/>
        <w:ind w:right="-680"/>
        <w:rPr>
          <w:ins w:id="2723" w:author="Ahmed Hamza [2]" w:date="2024-06-25T23:08:00Z"/>
        </w:rPr>
      </w:pPr>
      <w:ins w:id="2724" w:author="Ahmed Hamza [2]" w:date="2024-06-25T23:08:00Z">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ins>
    </w:p>
    <w:p w14:paraId="5BE87253" w14:textId="757B8984" w:rsidR="00B87500" w:rsidRDefault="00B87500" w:rsidP="00B87500">
      <w:pPr>
        <w:pStyle w:val="BodyText"/>
        <w:autoSpaceDE w:val="0"/>
        <w:autoSpaceDN w:val="0"/>
        <w:adjustRightInd w:val="0"/>
        <w:ind w:right="-680"/>
        <w:rPr>
          <w:ins w:id="2725" w:author="Ahmed Hamza [2]" w:date="2024-06-25T23:08:00Z"/>
          <w:rFonts w:eastAsia="MS Mincho"/>
        </w:rPr>
      </w:pPr>
      <w:ins w:id="2726" w:author="Ahmed Hamza [2]" w:date="2024-06-25T23:08:00Z">
        <w:r w:rsidRPr="006416A2">
          <w:rPr>
            <w:rFonts w:eastAsia="MS Mincho"/>
          </w:rPr>
          <w:t>A display attenuation map Media Segment and its associated video Media Segment(s</w:t>
        </w:r>
        <w:r>
          <w:rPr>
            <w:rFonts w:eastAsia="MS Mincho"/>
          </w:rPr>
          <w:t>) are</w:t>
        </w:r>
        <w:r w:rsidRPr="006416A2">
          <w:rPr>
            <w:rFonts w:eastAsia="MS Mincho"/>
          </w:rPr>
          <w:t xml:space="preserve"> time aligned on Segment </w:t>
        </w:r>
        <w:r w:rsidRPr="00912F3C">
          <w:rPr>
            <w:rFonts w:eastAsia="MS Mincho"/>
          </w:rPr>
          <w:t>boundaries. A display attenuation map Media Segment is an ISOBMFF file which contains samples for a restricted video track</w:t>
        </w:r>
        <w:r w:rsidRPr="00912F3C">
          <w:rPr>
            <w:rFonts w:eastAsia="MS Mincho"/>
            <w:szCs w:val="24"/>
          </w:rPr>
          <w:t xml:space="preserve">, as shown in </w:t>
        </w:r>
      </w:ins>
      <w:ins w:id="2727" w:author="Ahmed Hamza [2]" w:date="2024-06-25T23:22:00Z">
        <w:r w:rsidR="0019046E">
          <w:rPr>
            <w:rFonts w:eastAsia="MS Mincho"/>
            <w:szCs w:val="24"/>
          </w:rPr>
          <w:fldChar w:fldCharType="begin"/>
        </w:r>
        <w:r w:rsidR="0019046E">
          <w:rPr>
            <w:rFonts w:eastAsia="MS Mincho"/>
            <w:szCs w:val="24"/>
          </w:rPr>
          <w:instrText xml:space="preserve"> REF _Ref170249783 \r \h </w:instrText>
        </w:r>
      </w:ins>
      <w:r w:rsidR="0019046E">
        <w:rPr>
          <w:rFonts w:eastAsia="MS Mincho"/>
          <w:szCs w:val="24"/>
        </w:rPr>
      </w:r>
      <w:r w:rsidR="0019046E">
        <w:rPr>
          <w:rFonts w:eastAsia="MS Mincho"/>
          <w:szCs w:val="24"/>
        </w:rPr>
        <w:fldChar w:fldCharType="separate"/>
      </w:r>
      <w:ins w:id="2728" w:author="Ahmed Hamza [2]" w:date="2024-06-25T23:22:00Z">
        <w:r w:rsidR="0019046E">
          <w:rPr>
            <w:rFonts w:eastAsia="MS Mincho" w:hint="cs"/>
            <w:szCs w:val="24"/>
            <w:cs/>
          </w:rPr>
          <w:t>‎</w:t>
        </w:r>
        <w:r w:rsidR="0019046E">
          <w:rPr>
            <w:rFonts w:eastAsia="MS Mincho"/>
            <w:szCs w:val="24"/>
          </w:rPr>
          <w:t>Figure D.5</w:t>
        </w:r>
        <w:r w:rsidR="0019046E">
          <w:rPr>
            <w:rFonts w:eastAsia="MS Mincho"/>
            <w:szCs w:val="24"/>
          </w:rPr>
          <w:fldChar w:fldCharType="end"/>
        </w:r>
      </w:ins>
      <w:ins w:id="2729" w:author="Ahmed Hamza [2]" w:date="2024-06-25T23:16:00Z">
        <w:del w:id="2730" w:author="Ahmed Hamza [2]" w:date="2024-06-25T23:22:00Z">
          <w:r w:rsidR="00364765" w:rsidDel="0019046E">
            <w:rPr>
              <w:rFonts w:eastAsia="MS Mincho"/>
              <w:szCs w:val="24"/>
            </w:rPr>
            <w:fldChar w:fldCharType="begin"/>
          </w:r>
          <w:r w:rsidR="00364765" w:rsidDel="0019046E">
            <w:rPr>
              <w:rFonts w:eastAsia="MS Mincho"/>
              <w:szCs w:val="24"/>
            </w:rPr>
            <w:delInstrText xml:space="preserve"> REF _Ref170249783 \r \h </w:delInstrText>
          </w:r>
        </w:del>
      </w:ins>
      <w:del w:id="2731" w:author="Ahmed Hamza [2]" w:date="2024-06-25T23:22:00Z">
        <w:r w:rsidR="00364765" w:rsidDel="0019046E">
          <w:rPr>
            <w:rFonts w:eastAsia="MS Mincho"/>
            <w:szCs w:val="24"/>
          </w:rPr>
        </w:r>
        <w:r w:rsidR="00364765" w:rsidDel="0019046E">
          <w:rPr>
            <w:rFonts w:eastAsia="MS Mincho"/>
            <w:szCs w:val="24"/>
          </w:rPr>
          <w:fldChar w:fldCharType="separate"/>
        </w:r>
      </w:del>
      <w:ins w:id="2732" w:author="Ahmed Hamza [2]" w:date="2024-06-25T23:16:00Z">
        <w:del w:id="2733" w:author="Ahmed Hamza [2]" w:date="2024-06-25T23:22:00Z">
          <w:r w:rsidR="00364765" w:rsidDel="0019046E">
            <w:rPr>
              <w:rFonts w:eastAsia="MS Mincho" w:hint="cs"/>
              <w:szCs w:val="24"/>
              <w:cs/>
            </w:rPr>
            <w:delText>‎</w:delText>
          </w:r>
          <w:r w:rsidR="00364765" w:rsidDel="0019046E">
            <w:rPr>
              <w:rFonts w:eastAsia="MS Mincho"/>
              <w:szCs w:val="24"/>
            </w:rPr>
            <w:delText>Figure D.4</w:delText>
          </w:r>
          <w:r w:rsidR="00364765" w:rsidDel="0019046E">
            <w:rPr>
              <w:rFonts w:eastAsia="MS Mincho"/>
              <w:szCs w:val="24"/>
            </w:rPr>
            <w:fldChar w:fldCharType="end"/>
          </w:r>
        </w:del>
      </w:ins>
      <w:ins w:id="2734" w:author="Ahmed Hamza [2]" w:date="2024-06-25T23:08:00Z">
        <w:r w:rsidRPr="00912F3C">
          <w:rPr>
            <w:rFonts w:eastAsia="MS Mincho"/>
          </w:rPr>
          <w:t>, where</w:t>
        </w:r>
        <w:r w:rsidRPr="006416A2">
          <w:rPr>
            <w:rFonts w:eastAsia="MS Mincho"/>
          </w:rPr>
          <w:t xml:space="preserve"> each sample is a coded display attenuation map frame. The carriage of display attenuation map data in ISOBMFF files is specified in subclause </w:t>
        </w:r>
        <w:r>
          <w:rPr>
            <w:rFonts w:eastAsia="MS Mincho"/>
          </w:rPr>
          <w:fldChar w:fldCharType="begin"/>
        </w:r>
        <w:r>
          <w:rPr>
            <w:rFonts w:eastAsia="MS Mincho"/>
          </w:rPr>
          <w:instrText xml:space="preserve"> REF _Ref164094671 \r \h </w:instrText>
        </w:r>
      </w:ins>
      <w:r>
        <w:rPr>
          <w:rFonts w:eastAsia="MS Mincho"/>
        </w:rPr>
      </w:r>
      <w:ins w:id="2735" w:author="Ahmed Hamza [2]" w:date="2024-06-25T23:08:00Z">
        <w:r>
          <w:rPr>
            <w:rFonts w:eastAsia="MS Mincho"/>
          </w:rPr>
          <w:fldChar w:fldCharType="separate"/>
        </w:r>
        <w:r>
          <w:rPr>
            <w:rFonts w:eastAsia="MS Mincho" w:hint="cs"/>
            <w:cs/>
          </w:rPr>
          <w:t>‎</w:t>
        </w:r>
        <w:r>
          <w:rPr>
            <w:rFonts w:eastAsia="MS Mincho"/>
          </w:rPr>
          <w:t>5.3.3</w:t>
        </w:r>
        <w:r>
          <w:rPr>
            <w:rFonts w:eastAsia="MS Mincho"/>
          </w:rPr>
          <w:fldChar w:fldCharType="end"/>
        </w:r>
        <w:r w:rsidRPr="006B7C52">
          <w:rPr>
            <w:rFonts w:eastAsia="MS Mincho"/>
          </w:rPr>
          <w:t>.</w:t>
        </w:r>
      </w:ins>
    </w:p>
    <w:p w14:paraId="7F76CA77" w14:textId="77777777" w:rsidR="00B87500" w:rsidRPr="00A06700" w:rsidRDefault="00B87500" w:rsidP="00B87500">
      <w:pPr>
        <w:pStyle w:val="BodyText"/>
        <w:adjustRightInd w:val="0"/>
        <w:ind w:left="540" w:right="-680"/>
        <w:jc w:val="left"/>
        <w:rPr>
          <w:ins w:id="2736" w:author="Ahmed Hamza [2]" w:date="2024-06-25T23:08:00Z"/>
          <w:rFonts w:asciiTheme="majorHAnsi" w:eastAsia="MS Mincho" w:hAnsiTheme="majorHAnsi"/>
          <w:szCs w:val="24"/>
        </w:rPr>
      </w:pPr>
      <w:ins w:id="2737" w:author="Ahmed Hamza [2]" w:date="2024-06-25T23:08:00Z">
        <w:r w:rsidRPr="00A06700">
          <w:rPr>
            <w:rFonts w:asciiTheme="majorHAnsi" w:eastAsia="MS Mincho" w:hAnsiTheme="majorHAnsi"/>
            <w:noProof/>
            <w:szCs w:val="24"/>
          </w:rPr>
          <w:lastRenderedPageBreak/>
          <w:drawing>
            <wp:inline distT="0" distB="0" distL="0" distR="0" wp14:anchorId="05E4D5C4" wp14:editId="26C38D00">
              <wp:extent cx="6117996" cy="3794377"/>
              <wp:effectExtent l="0" t="0" r="0" b="0"/>
              <wp:docPr id="1487576934" name="Picture 1649121465"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5548" name="Picture 1649121465" descr="A black background with white text&#10;&#10;Description automatically generated"/>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58728" cy="3819639"/>
                      </a:xfrm>
                      <a:prstGeom prst="rect">
                        <a:avLst/>
                      </a:prstGeom>
                      <a:noFill/>
                    </pic:spPr>
                  </pic:pic>
                </a:graphicData>
              </a:graphic>
            </wp:inline>
          </w:drawing>
        </w:r>
      </w:ins>
    </w:p>
    <w:p w14:paraId="5457B4BE" w14:textId="4C4097B7" w:rsidR="00294FEE" w:rsidRPr="007E7875" w:rsidRDefault="00364765">
      <w:pPr>
        <w:pStyle w:val="AnnexFigureTitle"/>
        <w:rPr>
          <w:ins w:id="2738" w:author="Ahmed Hamza [2]" w:date="2024-06-25T20:41:00Z"/>
        </w:rPr>
        <w:pPrChange w:id="2739" w:author="Ahmed Hamza [2]" w:date="2024-06-25T23:15:00Z">
          <w:pPr>
            <w:pStyle w:val="a2"/>
            <w:numPr>
              <w:numId w:val="7"/>
            </w:numPr>
          </w:pPr>
        </w:pPrChange>
      </w:pPr>
      <w:ins w:id="2740" w:author="Ahmed Hamza [2]" w:date="2024-06-25T23:15:00Z">
        <w:r>
          <w:t xml:space="preserve"> </w:t>
        </w:r>
      </w:ins>
      <w:bookmarkStart w:id="2741" w:name="_Ref170249783"/>
      <w:ins w:id="2742" w:author="Ahmed Hamza [2]" w:date="2024-06-25T23:08:00Z">
        <w:r w:rsidR="00B87500" w:rsidRPr="00A06700">
          <w:t xml:space="preserve">Alternate group of multiple </w:t>
        </w:r>
      </w:ins>
      <w:ins w:id="2743" w:author="Ahmed Hamza [2]" w:date="2024-06-25T23:09:00Z">
        <w:r w:rsidR="004D7D32">
          <w:t>d</w:t>
        </w:r>
      </w:ins>
      <w:ins w:id="2744" w:author="Ahmed Hamza [2]" w:date="2024-06-25T23:08:00Z">
        <w:r w:rsidR="00B87500" w:rsidRPr="00A06700">
          <w:t xml:space="preserve">isplay </w:t>
        </w:r>
      </w:ins>
      <w:ins w:id="2745" w:author="Ahmed Hamza [2]" w:date="2024-06-25T23:09:00Z">
        <w:r w:rsidR="004D7D32">
          <w:t>a</w:t>
        </w:r>
      </w:ins>
      <w:ins w:id="2746" w:author="Ahmed Hamza [2]" w:date="2024-06-25T23:08:00Z">
        <w:r w:rsidR="00B87500" w:rsidRPr="00A06700">
          <w:t xml:space="preserve">ttenuation </w:t>
        </w:r>
      </w:ins>
      <w:ins w:id="2747" w:author="Ahmed Hamza [2]" w:date="2024-06-25T23:09:00Z">
        <w:r w:rsidR="004D7D32">
          <w:t>m</w:t>
        </w:r>
      </w:ins>
      <w:ins w:id="2748" w:author="Ahmed Hamza [2]" w:date="2024-06-25T23:08:00Z">
        <w:r w:rsidR="00B87500" w:rsidRPr="00A06700">
          <w:t xml:space="preserve">ap </w:t>
        </w:r>
      </w:ins>
      <w:ins w:id="2749" w:author="Ahmed Hamza [2]" w:date="2024-06-25T23:09:00Z">
        <w:r w:rsidR="004D7D32">
          <w:t>r</w:t>
        </w:r>
      </w:ins>
      <w:ins w:id="2750" w:author="Ahmed Hamza [2]" w:date="2024-06-25T23:08:00Z">
        <w:r w:rsidR="00B87500" w:rsidRPr="00A06700">
          <w:t>epresentations</w:t>
        </w:r>
      </w:ins>
      <w:ins w:id="2751" w:author="Ahmed Hamza [2]" w:date="2024-06-25T23:09:00Z">
        <w:r w:rsidR="004D7D32">
          <w:t>.</w:t>
        </w:r>
      </w:ins>
      <w:bookmarkEnd w:id="2741"/>
    </w:p>
    <w:p w14:paraId="34636D9C" w14:textId="6CDE7C0E" w:rsidR="004D7D32" w:rsidRDefault="000F10E8" w:rsidP="004D7D32">
      <w:pPr>
        <w:pStyle w:val="a3"/>
        <w:rPr>
          <w:ins w:id="2752" w:author="Ahmed Hamza [2]" w:date="2024-06-25T23:08:00Z"/>
        </w:rPr>
      </w:pPr>
      <w:bookmarkStart w:id="2753" w:name="_Toc171279179"/>
      <w:ins w:id="2754" w:author="Ahmed Hamza [2]" w:date="2024-06-25T23:09:00Z">
        <w:r>
          <w:t>Use of metadata at the client</w:t>
        </w:r>
      </w:ins>
      <w:bookmarkEnd w:id="2753"/>
    </w:p>
    <w:p w14:paraId="1C4E6A9E" w14:textId="3C5A6288" w:rsidR="002C13BA" w:rsidRPr="00A0367D" w:rsidRDefault="002C13BA" w:rsidP="002C13BA">
      <w:pPr>
        <w:tabs>
          <w:tab w:val="left" w:pos="450"/>
        </w:tabs>
        <w:spacing w:line="240" w:lineRule="auto"/>
        <w:rPr>
          <w:ins w:id="2755" w:author="Ahmed Hamza [2]" w:date="2024-06-25T20:42:00Z"/>
          <w:rFonts w:eastAsia="MS Mincho"/>
          <w:szCs w:val="24"/>
        </w:rPr>
      </w:pPr>
      <w:ins w:id="2756" w:author="Ahmed Hamza [2]" w:date="2024-06-25T20:42:00Z">
        <w:r w:rsidRPr="00A0367D">
          <w:rPr>
            <w:rFonts w:eastAsia="MS Mincho"/>
            <w:szCs w:val="24"/>
          </w:rPr>
          <w:t xml:space="preserve">A DASH client is guided by the information provided in the MPD. The following is an example client </w:t>
        </w:r>
        <w:r w:rsidRPr="00F56191">
          <w:rPr>
            <w:rFonts w:eastAsia="MS Mincho"/>
            <w:szCs w:val="24"/>
          </w:rPr>
          <w:t>behaviour</w:t>
        </w:r>
        <w:r w:rsidRPr="00A0367D">
          <w:rPr>
            <w:rFonts w:eastAsia="MS Mincho"/>
            <w:szCs w:val="24"/>
          </w:rPr>
          <w:t xml:space="preserve"> for streaming videos with associated display attenuation maps using the signalling presented in </w:t>
        </w:r>
      </w:ins>
      <w:ins w:id="2757" w:author="Ahmed Hamza [2]" w:date="2024-06-25T20:51:00Z">
        <w:r w:rsidR="009D24E9">
          <w:rPr>
            <w:rFonts w:eastAsia="MS Mincho"/>
            <w:szCs w:val="24"/>
          </w:rPr>
          <w:t xml:space="preserve">subclause </w:t>
        </w:r>
        <w:r w:rsidR="009D24E9">
          <w:rPr>
            <w:rFonts w:eastAsia="MS Mincho"/>
            <w:szCs w:val="24"/>
          </w:rPr>
          <w:fldChar w:fldCharType="begin"/>
        </w:r>
        <w:r w:rsidR="009D24E9">
          <w:rPr>
            <w:rFonts w:eastAsia="MS Mincho"/>
            <w:szCs w:val="24"/>
          </w:rPr>
          <w:instrText xml:space="preserve"> REF _Ref170241124 \r \h </w:instrText>
        </w:r>
      </w:ins>
      <w:r w:rsidR="009D24E9">
        <w:rPr>
          <w:rFonts w:eastAsia="MS Mincho"/>
          <w:szCs w:val="24"/>
        </w:rPr>
      </w:r>
      <w:r w:rsidR="009D24E9">
        <w:rPr>
          <w:rFonts w:eastAsia="MS Mincho"/>
          <w:szCs w:val="24"/>
        </w:rPr>
        <w:fldChar w:fldCharType="separate"/>
      </w:r>
      <w:ins w:id="2758" w:author="Ahmed Hamza [2]" w:date="2024-06-25T20:51:00Z">
        <w:r w:rsidR="009D24E9">
          <w:rPr>
            <w:rFonts w:eastAsia="MS Mincho" w:hint="cs"/>
            <w:szCs w:val="24"/>
            <w:cs/>
          </w:rPr>
          <w:t>‎</w:t>
        </w:r>
        <w:r w:rsidR="009D24E9">
          <w:rPr>
            <w:rFonts w:eastAsia="MS Mincho"/>
            <w:szCs w:val="24"/>
          </w:rPr>
          <w:t>6.4</w:t>
        </w:r>
        <w:r w:rsidR="009D24E9">
          <w:rPr>
            <w:rFonts w:eastAsia="MS Mincho"/>
            <w:szCs w:val="24"/>
          </w:rPr>
          <w:fldChar w:fldCharType="end"/>
        </w:r>
      </w:ins>
      <w:ins w:id="2759" w:author="Ahmed Hamza [2]" w:date="2024-06-25T20:42:00Z">
        <w:r w:rsidRPr="00A0367D">
          <w:rPr>
            <w:rFonts w:eastAsia="MS Mincho"/>
            <w:szCs w:val="24"/>
          </w:rPr>
          <w:t xml:space="preserve">. </w:t>
        </w:r>
      </w:ins>
    </w:p>
    <w:p w14:paraId="075CFADB" w14:textId="77777777" w:rsidR="002C13BA" w:rsidRPr="00A0367D" w:rsidRDefault="002C13BA" w:rsidP="002C13BA">
      <w:pPr>
        <w:widowControl w:val="0"/>
        <w:tabs>
          <w:tab w:val="clear" w:pos="403"/>
        </w:tabs>
        <w:autoSpaceDE w:val="0"/>
        <w:autoSpaceDN w:val="0"/>
        <w:spacing w:line="240" w:lineRule="auto"/>
        <w:textAlignment w:val="baseline"/>
        <w:rPr>
          <w:ins w:id="2760" w:author="Ahmed Hamza [2]" w:date="2024-06-25T20:42:00Z"/>
          <w:rFonts w:eastAsia="MS Mincho"/>
          <w:szCs w:val="24"/>
        </w:rPr>
      </w:pPr>
      <w:ins w:id="2761" w:author="Ahmed Hamza [2]" w:date="2024-06-25T20:42:00Z">
        <w:r w:rsidRPr="00A0367D">
          <w:rPr>
            <w:rFonts w:eastAsia="MS Mincho"/>
            <w:szCs w:val="24"/>
          </w:rPr>
          <w:t xml:space="preserve">The client first issues an HTTP request and downloads the MPD file from the content server. </w:t>
        </w:r>
        <w:r>
          <w:rPr>
            <w:rFonts w:eastAsia="MS Mincho"/>
            <w:szCs w:val="24"/>
          </w:rPr>
          <w:t>It</w:t>
        </w:r>
        <w:r w:rsidRPr="00A0367D">
          <w:rPr>
            <w:rFonts w:eastAsia="MS Mincho"/>
            <w:szCs w:val="24"/>
          </w:rPr>
          <w:t xml:space="preserve"> then parses the MPD file to generate a corresponding in-memory representation of the XML elements in the MPD file. </w:t>
        </w:r>
      </w:ins>
    </w:p>
    <w:p w14:paraId="151053AA" w14:textId="77777777" w:rsidR="002C13BA" w:rsidRPr="00A0367D" w:rsidRDefault="002C13BA" w:rsidP="002C13BA">
      <w:pPr>
        <w:widowControl w:val="0"/>
        <w:tabs>
          <w:tab w:val="clear" w:pos="403"/>
        </w:tabs>
        <w:autoSpaceDE w:val="0"/>
        <w:autoSpaceDN w:val="0"/>
        <w:spacing w:line="240" w:lineRule="auto"/>
        <w:textAlignment w:val="baseline"/>
        <w:rPr>
          <w:ins w:id="2762" w:author="Ahmed Hamza [2]" w:date="2024-06-25T20:42:00Z"/>
          <w:rFonts w:eastAsia="MS Mincho"/>
          <w:szCs w:val="24"/>
        </w:rPr>
      </w:pPr>
      <w:ins w:id="2763" w:author="Ahmed Hamza [2]" w:date="2024-06-25T20:42:00Z">
        <w:r w:rsidRPr="00A0367D">
          <w:rPr>
            <w:rFonts w:eastAsia="MS Mincho"/>
            <w:szCs w:val="24"/>
          </w:rPr>
          <w:t xml:space="preserve">To identify available display attenuation maps in a Period, the streaming client scans the </w:t>
        </w:r>
        <w:proofErr w:type="spellStart"/>
        <w:r w:rsidRPr="00A0367D">
          <w:rPr>
            <w:rFonts w:eastAsia="MS Mincho"/>
            <w:szCs w:val="24"/>
          </w:rPr>
          <w:t>AdaptationSet</w:t>
        </w:r>
        <w:proofErr w:type="spellEnd"/>
        <w:r w:rsidRPr="00A0367D">
          <w:rPr>
            <w:rFonts w:eastAsia="MS Mincho"/>
            <w:szCs w:val="24"/>
          </w:rPr>
          <w:t xml:space="preserve"> elements to find Adaptation Sets with an </w:t>
        </w:r>
        <w:proofErr w:type="spellStart"/>
        <w:r w:rsidRPr="00A0367D">
          <w:rPr>
            <w:rFonts w:eastAsia="MS Mincho"/>
            <w:szCs w:val="24"/>
          </w:rPr>
          <w:t>AttenuationMap</w:t>
        </w:r>
        <w:proofErr w:type="spellEnd"/>
        <w:r w:rsidRPr="00A0367D">
          <w:rPr>
            <w:rFonts w:eastAsia="MS Mincho"/>
            <w:szCs w:val="24"/>
          </w:rPr>
          <w:t xml:space="preserve"> descriptor whose </w:t>
        </w:r>
        <w:r w:rsidRPr="00A0367D">
          <w:rPr>
            <w:rStyle w:val="ISOCode"/>
          </w:rPr>
          <w:t>@schemeIdUri</w:t>
        </w:r>
        <w:r w:rsidRPr="00A0367D">
          <w:rPr>
            <w:rFonts w:eastAsia="MS Mincho"/>
            <w:szCs w:val="24"/>
          </w:rPr>
          <w:t xml:space="preserve"> is set to the unique URL "</w:t>
        </w:r>
        <w:r w:rsidRPr="00A0367D">
          <w:rPr>
            <w:rStyle w:val="ISOCode"/>
          </w:rPr>
          <w:t>urn:</w:t>
        </w:r>
        <w:proofErr w:type="gramStart"/>
        <w:r w:rsidRPr="00A0367D">
          <w:rPr>
            <w:rStyle w:val="ISOCode"/>
          </w:rPr>
          <w:t>mpeg:mpegI</w:t>
        </w:r>
        <w:proofErr w:type="gramEnd"/>
        <w:r w:rsidRPr="00A0367D">
          <w:rPr>
            <w:rStyle w:val="ISOCode"/>
          </w:rPr>
          <w:t>:green:2023:ami</w:t>
        </w:r>
        <w:r w:rsidRPr="00A0367D">
          <w:rPr>
            <w:rFonts w:eastAsia="MS Mincho"/>
            <w:szCs w:val="24"/>
          </w:rPr>
          <w:t>".</w:t>
        </w:r>
        <w:r>
          <w:rPr>
            <w:rFonts w:eastAsia="MS Mincho"/>
            <w:szCs w:val="24"/>
          </w:rPr>
          <w:t xml:space="preserve"> </w:t>
        </w:r>
        <w:r w:rsidRPr="00F4671B">
          <w:rPr>
            <w:rFonts w:eastAsia="MS Mincho"/>
            <w:szCs w:val="24"/>
          </w:rPr>
          <w:t xml:space="preserve">For each Representation in the Display Attenuation Map Adaptation Set, the client also identifies the associated Representation in the video Adaptation Set using the </w:t>
        </w:r>
        <w:r w:rsidRPr="00A0367D">
          <w:rPr>
            <w:rStyle w:val="ISOCode"/>
          </w:rPr>
          <w:t>@associationId</w:t>
        </w:r>
        <w:r w:rsidRPr="00A0367D">
          <w:rPr>
            <w:rFonts w:eastAsia="MS Mincho"/>
            <w:szCs w:val="24"/>
          </w:rPr>
          <w:t>.</w:t>
        </w:r>
      </w:ins>
    </w:p>
    <w:p w14:paraId="2E666BC3" w14:textId="00EB5B84" w:rsidR="002C13BA" w:rsidRDefault="002C13BA" w:rsidP="002C13BA">
      <w:pPr>
        <w:widowControl w:val="0"/>
        <w:tabs>
          <w:tab w:val="clear" w:pos="403"/>
        </w:tabs>
        <w:autoSpaceDE w:val="0"/>
        <w:autoSpaceDN w:val="0"/>
        <w:spacing w:line="240" w:lineRule="auto"/>
        <w:textAlignment w:val="baseline"/>
        <w:rPr>
          <w:ins w:id="2764" w:author="Ahmed Hamza [2]" w:date="2024-06-25T20:42:00Z"/>
          <w:rFonts w:eastAsia="MS Mincho"/>
          <w:szCs w:val="24"/>
        </w:rPr>
      </w:pPr>
      <w:ins w:id="2765" w:author="Ahmed Hamza [2]" w:date="2024-06-25T20:42:00Z">
        <w:r w:rsidRPr="00A0367D">
          <w:rPr>
            <w:rFonts w:eastAsia="MS Mincho"/>
            <w:szCs w:val="24"/>
          </w:rPr>
          <w:t xml:space="preserve">The </w:t>
        </w:r>
        <w:r>
          <w:rPr>
            <w:rFonts w:eastAsia="MS Mincho"/>
            <w:szCs w:val="24"/>
          </w:rPr>
          <w:t xml:space="preserve">streaming </w:t>
        </w:r>
        <w:r w:rsidRPr="00A0367D">
          <w:rPr>
            <w:rFonts w:eastAsia="MS Mincho"/>
            <w:szCs w:val="24"/>
          </w:rPr>
          <w:t xml:space="preserve">client selects one of the Representations of the video Adaptation Set based on its capabilities and the network conditions and downloads the Initialization Segment for that Representation. </w:t>
        </w:r>
        <w:r>
          <w:rPr>
            <w:rFonts w:eastAsia="MS Mincho"/>
            <w:szCs w:val="24"/>
          </w:rPr>
          <w:t>It</w:t>
        </w:r>
        <w:r w:rsidRPr="00A0367D">
          <w:rPr>
            <w:rFonts w:eastAsia="MS Mincho"/>
            <w:szCs w:val="24"/>
          </w:rPr>
          <w:t xml:space="preserve"> then downloads the Initialization Segment for all Representations from the Display Attenuation Map Adaptation Set that are associated with the selected video Representation. The client</w:t>
        </w:r>
        <w:r>
          <w:rPr>
            <w:rFonts w:eastAsia="MS Mincho"/>
            <w:szCs w:val="24"/>
          </w:rPr>
          <w:t xml:space="preserve"> then</w:t>
        </w:r>
        <w:r w:rsidRPr="00A0367D">
          <w:rPr>
            <w:rFonts w:eastAsia="MS Mincho"/>
            <w:szCs w:val="24"/>
          </w:rPr>
          <w:t xml:space="preserve"> starts sequentially downloading Media Segments from the video Representation. The client regularly monitors the remaining power in the device’s battery and based on the battery level, remaining playback time, and the information </w:t>
        </w:r>
      </w:ins>
      <w:ins w:id="2766" w:author="Ahmed Hamza [2]" w:date="2024-06-25T20:51:00Z">
        <w:r w:rsidR="009D24E9" w:rsidRPr="00A0367D">
          <w:rPr>
            <w:rFonts w:eastAsia="MS Mincho"/>
            <w:szCs w:val="24"/>
          </w:rPr>
          <w:t>signalled</w:t>
        </w:r>
      </w:ins>
      <w:ins w:id="2767" w:author="Ahmed Hamza [2]" w:date="2024-06-25T20:42:00Z">
        <w:r w:rsidRPr="00A0367D">
          <w:rPr>
            <w:rFonts w:eastAsia="MS Mincho"/>
            <w:szCs w:val="24"/>
          </w:rPr>
          <w:t xml:space="preserve"> in the </w:t>
        </w:r>
        <w:proofErr w:type="spellStart"/>
        <w:r w:rsidRPr="00A0367D">
          <w:rPr>
            <w:rFonts w:eastAsia="MS Mincho"/>
            <w:szCs w:val="24"/>
          </w:rPr>
          <w:t>AttenuationMap</w:t>
        </w:r>
        <w:proofErr w:type="spellEnd"/>
        <w:r w:rsidRPr="00A0367D">
          <w:rPr>
            <w:rFonts w:eastAsia="MS Mincho"/>
            <w:szCs w:val="24"/>
          </w:rPr>
          <w:t xml:space="preserve"> descriptor selects one of the display attenuation map Representations. </w:t>
        </w:r>
      </w:ins>
    </w:p>
    <w:p w14:paraId="4F592769" w14:textId="2A40EADD" w:rsidR="002C13BA" w:rsidRPr="000A6F08" w:rsidRDefault="002C13BA" w:rsidP="002C13BA">
      <w:pPr>
        <w:rPr>
          <w:lang w:eastAsia="ja-JP"/>
          <w:rPrChange w:id="2768" w:author="Ahmed Hamza [2]" w:date="2024-06-25T20:37:00Z">
            <w:rPr/>
          </w:rPrChange>
        </w:rPr>
      </w:pPr>
      <w:ins w:id="2769" w:author="Ahmed Hamza [2]" w:date="2024-06-25T20:42:00Z">
        <w:r w:rsidRPr="00A0367D">
          <w:rPr>
            <w:rFonts w:eastAsia="MS Mincho"/>
            <w:szCs w:val="24"/>
          </w:rPr>
          <w:t>The client subsequently downloads with each Media Segment from the video Representation a corresponding Media Segment from the display attenuation map Representation. The downloaded display attenuation map Media Segments are decoded, and the decoded frames are applied to the corresponding decoded frames from the video before rendering.</w:t>
        </w:r>
      </w:ins>
    </w:p>
    <w:p w14:paraId="1800B440" w14:textId="77777777" w:rsidR="001A33D0" w:rsidRPr="00BC394B" w:rsidRDefault="001A33D0" w:rsidP="001A33D0">
      <w:pPr>
        <w:pStyle w:val="BiblioTitle"/>
        <w:keepNext/>
        <w:pageBreakBefore/>
      </w:pPr>
      <w:bookmarkStart w:id="2770" w:name="_Toc443470372"/>
      <w:bookmarkStart w:id="2771" w:name="_Toc450303224"/>
      <w:bookmarkStart w:id="2772" w:name="_Toc9996979"/>
      <w:bookmarkStart w:id="2773" w:name="_Toc353342679"/>
      <w:bookmarkStart w:id="2774" w:name="_Toc171279180"/>
      <w:r w:rsidRPr="00BC394B">
        <w:lastRenderedPageBreak/>
        <w:t>Bibliography</w:t>
      </w:r>
      <w:bookmarkEnd w:id="2770"/>
      <w:bookmarkEnd w:id="2771"/>
      <w:bookmarkEnd w:id="2772"/>
      <w:bookmarkEnd w:id="2773"/>
      <w:bookmarkEnd w:id="2774"/>
    </w:p>
    <w:p w14:paraId="5143B324" w14:textId="32148EBA" w:rsidR="008B5617" w:rsidRDefault="008B5617" w:rsidP="008B5617">
      <w:pPr>
        <w:pStyle w:val="BiblioEntry"/>
        <w:autoSpaceDE w:val="0"/>
        <w:autoSpaceDN w:val="0"/>
        <w:adjustRightInd w:val="0"/>
        <w:rPr>
          <w:szCs w:val="24"/>
        </w:rPr>
      </w:pPr>
      <w:r w:rsidRPr="00C22A78">
        <w:rPr>
          <w:szCs w:val="24"/>
        </w:rPr>
        <w:t>[</w:t>
      </w:r>
      <w:r>
        <w:rPr>
          <w:szCs w:val="24"/>
        </w:rPr>
        <w:t>1</w:t>
      </w:r>
      <w:r w:rsidRPr="00C22A78">
        <w:rPr>
          <w:szCs w:val="24"/>
        </w:rPr>
        <w:t>]</w:t>
      </w:r>
      <w:r w:rsidRPr="00C22A78">
        <w:rPr>
          <w:szCs w:val="24"/>
        </w:rPr>
        <w:tab/>
      </w:r>
      <w:r w:rsidRPr="0058698C">
        <w:rPr>
          <w:szCs w:val="24"/>
        </w:rPr>
        <w:t>ISO/IEC</w:t>
      </w:r>
      <w:del w:id="2775" w:author="Ahmed Hamza" w:date="2024-07-07T21:05:00Z">
        <w:r w:rsidRPr="0058698C" w:rsidDel="004F32F8">
          <w:rPr>
            <w:szCs w:val="24"/>
          </w:rPr>
          <w:delText>/TR</w:delText>
        </w:r>
      </w:del>
      <w:r w:rsidRPr="0058698C">
        <w:rPr>
          <w:szCs w:val="24"/>
        </w:rPr>
        <w:t xml:space="preserve"> 23009-3, Information technology — Dynamic adaptive streaming over HTTP (DASH) — Part 3: Implementation guidelines</w:t>
      </w:r>
      <w:r w:rsidRPr="00570CCA">
        <w:rPr>
          <w:szCs w:val="24"/>
        </w:rPr>
        <w:t xml:space="preserve"> </w:t>
      </w:r>
    </w:p>
    <w:p w14:paraId="729C638C" w14:textId="1440D9F9" w:rsidR="000C44AB" w:rsidDel="004F32F8" w:rsidRDefault="000C44AB" w:rsidP="004F32F8">
      <w:pPr>
        <w:pStyle w:val="BiblioEntry"/>
        <w:autoSpaceDE w:val="0"/>
        <w:autoSpaceDN w:val="0"/>
        <w:adjustRightInd w:val="0"/>
        <w:rPr>
          <w:del w:id="2776" w:author="Ahmed Hamza" w:date="2024-07-07T21:10:00Z"/>
          <w:szCs w:val="24"/>
        </w:rPr>
        <w:pPrChange w:id="2777" w:author="Ahmed Hamza" w:date="2024-07-07T21:10:00Z">
          <w:pPr>
            <w:pStyle w:val="BiblioEntry"/>
            <w:autoSpaceDE w:val="0"/>
            <w:autoSpaceDN w:val="0"/>
            <w:adjustRightInd w:val="0"/>
          </w:pPr>
        </w:pPrChange>
      </w:pPr>
      <w:del w:id="2778" w:author="Ahmed Hamza" w:date="2024-07-07T21:10:00Z">
        <w:r w:rsidRPr="00C22A78" w:rsidDel="004F32F8">
          <w:rPr>
            <w:szCs w:val="24"/>
          </w:rPr>
          <w:delText>[</w:delText>
        </w:r>
        <w:r w:rsidDel="004F32F8">
          <w:rPr>
            <w:szCs w:val="24"/>
          </w:rPr>
          <w:delText>2</w:delText>
        </w:r>
        <w:r w:rsidRPr="00C22A78" w:rsidDel="004F32F8">
          <w:rPr>
            <w:szCs w:val="24"/>
          </w:rPr>
          <w:delText>]</w:delText>
        </w:r>
        <w:r w:rsidRPr="00C22A78" w:rsidDel="004F32F8">
          <w:rPr>
            <w:szCs w:val="24"/>
          </w:rPr>
          <w:tab/>
        </w:r>
        <w:r w:rsidRPr="00FA761C" w:rsidDel="004F32F8">
          <w:rPr>
            <w:szCs w:val="24"/>
          </w:rPr>
          <w:delText>ISO/IEC 13818</w:delText>
        </w:r>
        <w:r w:rsidDel="004F32F8">
          <w:rPr>
            <w:szCs w:val="24"/>
          </w:rPr>
          <w:delText>-</w:delText>
        </w:r>
        <w:r w:rsidRPr="00FA761C" w:rsidDel="004F32F8">
          <w:rPr>
            <w:szCs w:val="24"/>
          </w:rPr>
          <w:delText>1, Information technology — Generic coding of moving pictures and associated audio information — Part 1: Systems</w:delText>
        </w:r>
      </w:del>
    </w:p>
    <w:p w14:paraId="74A3EDF0" w14:textId="16F6F436" w:rsidR="000C44AB" w:rsidDel="004F32F8" w:rsidRDefault="000C44AB" w:rsidP="004F32F8">
      <w:pPr>
        <w:pStyle w:val="BiblioEntry"/>
        <w:autoSpaceDE w:val="0"/>
        <w:autoSpaceDN w:val="0"/>
        <w:adjustRightInd w:val="0"/>
        <w:rPr>
          <w:del w:id="2779" w:author="Ahmed Hamza" w:date="2024-07-07T21:10:00Z"/>
          <w:szCs w:val="24"/>
        </w:rPr>
      </w:pPr>
      <w:del w:id="2780" w:author="Ahmed Hamza" w:date="2024-07-07T21:10:00Z">
        <w:r w:rsidRPr="00C22A78" w:rsidDel="004F32F8">
          <w:rPr>
            <w:szCs w:val="24"/>
          </w:rPr>
          <w:delText>[</w:delText>
        </w:r>
        <w:r w:rsidDel="004F32F8">
          <w:rPr>
            <w:szCs w:val="24"/>
          </w:rPr>
          <w:delText>3</w:delText>
        </w:r>
        <w:r w:rsidRPr="00C22A78" w:rsidDel="004F32F8">
          <w:rPr>
            <w:szCs w:val="24"/>
          </w:rPr>
          <w:delText>]</w:delText>
        </w:r>
        <w:r w:rsidRPr="00C22A78" w:rsidDel="004F32F8">
          <w:rPr>
            <w:szCs w:val="24"/>
          </w:rPr>
          <w:tab/>
        </w:r>
        <w:r w:rsidRPr="00FA1AAA" w:rsidDel="004F32F8">
          <w:rPr>
            <w:szCs w:val="24"/>
          </w:rPr>
          <w:delText>ISO/IEC 14496</w:delText>
        </w:r>
        <w:r w:rsidDel="004F32F8">
          <w:rPr>
            <w:szCs w:val="24"/>
          </w:rPr>
          <w:delText>-</w:delText>
        </w:r>
        <w:r w:rsidRPr="00FA1AAA" w:rsidDel="004F32F8">
          <w:rPr>
            <w:szCs w:val="24"/>
          </w:rPr>
          <w:delText>12, Information technology — Coding of audio-visual objects — Part 12: ISO base media file format</w:delText>
        </w:r>
      </w:del>
    </w:p>
    <w:p w14:paraId="4FEC0899" w14:textId="384CC359" w:rsidR="000C44AB" w:rsidDel="004F32F8" w:rsidRDefault="000C44AB" w:rsidP="000C44AB">
      <w:pPr>
        <w:pStyle w:val="BiblioEntry"/>
        <w:autoSpaceDE w:val="0"/>
        <w:autoSpaceDN w:val="0"/>
        <w:adjustRightInd w:val="0"/>
        <w:rPr>
          <w:del w:id="2781" w:author="Ahmed Hamza" w:date="2024-07-07T21:09:00Z"/>
          <w:szCs w:val="24"/>
        </w:rPr>
      </w:pPr>
      <w:del w:id="2782" w:author="Ahmed Hamza" w:date="2024-07-07T21:09:00Z">
        <w:r w:rsidRPr="00C22A78" w:rsidDel="004F32F8">
          <w:rPr>
            <w:szCs w:val="24"/>
          </w:rPr>
          <w:delText>[</w:delText>
        </w:r>
        <w:r w:rsidDel="004F32F8">
          <w:rPr>
            <w:szCs w:val="24"/>
          </w:rPr>
          <w:delText>4</w:delText>
        </w:r>
        <w:r w:rsidRPr="00C22A78" w:rsidDel="004F32F8">
          <w:rPr>
            <w:szCs w:val="24"/>
          </w:rPr>
          <w:delText>]</w:delText>
        </w:r>
        <w:r w:rsidRPr="00C22A78" w:rsidDel="004F32F8">
          <w:rPr>
            <w:szCs w:val="24"/>
          </w:rPr>
          <w:tab/>
        </w:r>
      </w:del>
      <w:del w:id="2783" w:author="Ahmed Hamza" w:date="2024-07-07T19:38:00Z">
        <w:r w:rsidRPr="003D1CAD" w:rsidDel="001232AC">
          <w:rPr>
            <w:szCs w:val="24"/>
          </w:rPr>
          <w:delText>ISO/IEC 23001</w:delText>
        </w:r>
        <w:r w:rsidDel="001232AC">
          <w:rPr>
            <w:szCs w:val="24"/>
          </w:rPr>
          <w:delText>-</w:delText>
        </w:r>
        <w:r w:rsidRPr="003D1CAD" w:rsidDel="001232AC">
          <w:rPr>
            <w:szCs w:val="24"/>
          </w:rPr>
          <w:delText>10, Information technology — MPEG systems technologies — Part 10: Carriage of Timed Metadata Metrics of Media in ISO Base Media File</w:delText>
        </w:r>
      </w:del>
    </w:p>
    <w:p w14:paraId="21E18E16" w14:textId="4C6A01B9" w:rsidR="00FC71DC" w:rsidDel="004F32F8" w:rsidRDefault="00FC71DC" w:rsidP="00FC71DC">
      <w:pPr>
        <w:pStyle w:val="BiblioEntry"/>
        <w:autoSpaceDE w:val="0"/>
        <w:autoSpaceDN w:val="0"/>
        <w:adjustRightInd w:val="0"/>
        <w:rPr>
          <w:del w:id="2784" w:author="Ahmed Hamza" w:date="2024-07-07T21:09:00Z"/>
          <w:szCs w:val="24"/>
        </w:rPr>
      </w:pPr>
      <w:del w:id="2785" w:author="Ahmed Hamza" w:date="2024-07-07T21:09:00Z">
        <w:r w:rsidRPr="00C22A78" w:rsidDel="004F32F8">
          <w:rPr>
            <w:szCs w:val="24"/>
          </w:rPr>
          <w:delText>[</w:delText>
        </w:r>
        <w:r w:rsidDel="004F32F8">
          <w:rPr>
            <w:szCs w:val="24"/>
          </w:rPr>
          <w:delText>5</w:delText>
        </w:r>
        <w:r w:rsidRPr="00C22A78" w:rsidDel="004F32F8">
          <w:rPr>
            <w:szCs w:val="24"/>
          </w:rPr>
          <w:delText>]</w:delText>
        </w:r>
        <w:r w:rsidRPr="00C22A78" w:rsidDel="004F32F8">
          <w:rPr>
            <w:szCs w:val="24"/>
          </w:rPr>
          <w:tab/>
        </w:r>
        <w:r w:rsidRPr="00962420" w:rsidDel="004F32F8">
          <w:rPr>
            <w:szCs w:val="24"/>
          </w:rPr>
          <w:delText>ISO/IEC 14496-5, Information technology — Coding of audio-visual objects — Part 5: Reference software | Rec. ITU-T H.264.2: Reference software for ITU-T H.264 advanced video coding</w:delText>
        </w:r>
      </w:del>
    </w:p>
    <w:p w14:paraId="2DDA78ED" w14:textId="7F8199C4" w:rsidR="00FC71DC" w:rsidDel="004F32F8" w:rsidRDefault="008043D4" w:rsidP="000C44AB">
      <w:pPr>
        <w:pStyle w:val="BiblioEntry"/>
        <w:autoSpaceDE w:val="0"/>
        <w:autoSpaceDN w:val="0"/>
        <w:adjustRightInd w:val="0"/>
        <w:rPr>
          <w:del w:id="2786" w:author="Ahmed Hamza" w:date="2024-07-07T21:09:00Z"/>
          <w:szCs w:val="24"/>
        </w:rPr>
      </w:pPr>
      <w:del w:id="2787" w:author="Ahmed Hamza" w:date="2024-07-07T21:09:00Z">
        <w:r w:rsidRPr="00C22A78" w:rsidDel="004F32F8">
          <w:rPr>
            <w:szCs w:val="24"/>
          </w:rPr>
          <w:delText>[</w:delText>
        </w:r>
        <w:r w:rsidDel="004F32F8">
          <w:rPr>
            <w:szCs w:val="24"/>
          </w:rPr>
          <w:delText>6</w:delText>
        </w:r>
        <w:r w:rsidRPr="00C22A78" w:rsidDel="004F32F8">
          <w:rPr>
            <w:szCs w:val="24"/>
          </w:rPr>
          <w:delText>]</w:delText>
        </w:r>
        <w:r w:rsidRPr="00C22A78" w:rsidDel="004F32F8">
          <w:rPr>
            <w:szCs w:val="24"/>
          </w:rPr>
          <w:tab/>
        </w:r>
        <w:r w:rsidRPr="00962420" w:rsidDel="004F32F8">
          <w:rPr>
            <w:szCs w:val="24"/>
          </w:rPr>
          <w:delText>ISO/IEC 14496-</w:delText>
        </w:r>
        <w:r w:rsidDel="004F32F8">
          <w:rPr>
            <w:szCs w:val="24"/>
          </w:rPr>
          <w:delText>1</w:delText>
        </w:r>
        <w:r w:rsidRPr="00962420" w:rsidDel="004F32F8">
          <w:rPr>
            <w:szCs w:val="24"/>
          </w:rPr>
          <w:delText>5</w:delText>
        </w:r>
      </w:del>
      <w:ins w:id="2788" w:author="Ahmed Hamza [2]" w:date="2024-06-25T19:31:00Z">
        <w:del w:id="2789" w:author="Ahmed Hamza" w:date="2024-07-07T21:09:00Z">
          <w:r w:rsidR="003C1976" w:rsidDel="004F32F8">
            <w:rPr>
              <w:szCs w:val="24"/>
            </w:rPr>
            <w:delText xml:space="preserve">:2022, </w:delText>
          </w:r>
          <w:r w:rsidR="003C1976" w:rsidRPr="00962420" w:rsidDel="004F32F8">
            <w:rPr>
              <w:szCs w:val="24"/>
            </w:rPr>
            <w:delText>Information technology — Coding of audio-visual objects</w:delText>
          </w:r>
          <w:r w:rsidR="003C1976" w:rsidRPr="003C1976" w:rsidDel="004F32F8">
            <w:rPr>
              <w:szCs w:val="24"/>
            </w:rPr>
            <w:delText xml:space="preserve"> </w:delText>
          </w:r>
          <w:r w:rsidR="003C1976" w:rsidRPr="00962420" w:rsidDel="004F32F8">
            <w:rPr>
              <w:szCs w:val="24"/>
            </w:rPr>
            <w:delText xml:space="preserve">— </w:delText>
          </w:r>
          <w:r w:rsidR="003C1976" w:rsidRPr="003C1976" w:rsidDel="004F32F8">
            <w:rPr>
              <w:szCs w:val="24"/>
            </w:rPr>
            <w:delText>Part 15: Carriage of network abstraction layer (NAL) unit structured video in the ISO base media file format</w:delText>
          </w:r>
        </w:del>
      </w:ins>
    </w:p>
    <w:p w14:paraId="5C4757AC" w14:textId="726C1117" w:rsidR="008043D4" w:rsidDel="004F32F8" w:rsidRDefault="008043D4" w:rsidP="004F32F8">
      <w:pPr>
        <w:pStyle w:val="BiblioEntry"/>
        <w:autoSpaceDE w:val="0"/>
        <w:autoSpaceDN w:val="0"/>
        <w:adjustRightInd w:val="0"/>
        <w:ind w:left="0" w:firstLine="0"/>
        <w:rPr>
          <w:del w:id="2790" w:author="Ahmed Hamza" w:date="2024-07-07T21:08:00Z"/>
          <w:szCs w:val="24"/>
        </w:rPr>
        <w:pPrChange w:id="2791" w:author="Ahmed Hamza" w:date="2024-07-07T21:08:00Z">
          <w:pPr>
            <w:pStyle w:val="BiblioEntry"/>
            <w:autoSpaceDE w:val="0"/>
            <w:autoSpaceDN w:val="0"/>
            <w:adjustRightInd w:val="0"/>
          </w:pPr>
        </w:pPrChange>
      </w:pPr>
      <w:del w:id="2792" w:author="Ahmed Hamza" w:date="2024-07-07T21:08:00Z">
        <w:r w:rsidRPr="00C22A78" w:rsidDel="004F32F8">
          <w:rPr>
            <w:szCs w:val="24"/>
          </w:rPr>
          <w:delText>[</w:delText>
        </w:r>
        <w:r w:rsidDel="004F32F8">
          <w:rPr>
            <w:szCs w:val="24"/>
          </w:rPr>
          <w:delText>7</w:delText>
        </w:r>
        <w:r w:rsidRPr="00C22A78" w:rsidDel="004F32F8">
          <w:rPr>
            <w:szCs w:val="24"/>
          </w:rPr>
          <w:delText>]</w:delText>
        </w:r>
        <w:r w:rsidRPr="00C22A78" w:rsidDel="004F32F8">
          <w:rPr>
            <w:szCs w:val="24"/>
          </w:rPr>
          <w:tab/>
        </w:r>
        <w:r w:rsidRPr="003D1CAD" w:rsidDel="004F32F8">
          <w:rPr>
            <w:szCs w:val="24"/>
          </w:rPr>
          <w:delText>ISO/IEC 23001</w:delText>
        </w:r>
        <w:r w:rsidDel="004F32F8">
          <w:rPr>
            <w:szCs w:val="24"/>
          </w:rPr>
          <w:delText>-</w:delText>
        </w:r>
        <w:r w:rsidRPr="003D1CAD" w:rsidDel="004F32F8">
          <w:rPr>
            <w:szCs w:val="24"/>
          </w:rPr>
          <w:delText>1</w:delText>
        </w:r>
        <w:r w:rsidDel="004F32F8">
          <w:rPr>
            <w:szCs w:val="24"/>
          </w:rPr>
          <w:delText>1</w:delText>
        </w:r>
      </w:del>
      <w:ins w:id="2793" w:author="Ahmed Hamza [2]" w:date="2024-06-25T19:33:00Z">
        <w:del w:id="2794" w:author="Ahmed Hamza" w:date="2024-07-07T21:08:00Z">
          <w:r w:rsidR="00EC0807" w:rsidDel="004F32F8">
            <w:rPr>
              <w:szCs w:val="24"/>
            </w:rPr>
            <w:delText xml:space="preserve">:2023, </w:delText>
          </w:r>
          <w:r w:rsidR="00EC0807" w:rsidRPr="003D1CAD" w:rsidDel="004F32F8">
            <w:rPr>
              <w:szCs w:val="24"/>
            </w:rPr>
            <w:delText xml:space="preserve">Information technology — MPEG systems technologies — </w:delText>
          </w:r>
          <w:r w:rsidR="00EC0807" w:rsidRPr="00EC0807" w:rsidDel="004F32F8">
            <w:rPr>
              <w:szCs w:val="24"/>
            </w:rPr>
            <w:delText>Part 11: Energy-efficient media consumption (green metadata)</w:delText>
          </w:r>
        </w:del>
      </w:ins>
    </w:p>
    <w:p w14:paraId="3C4C86AA" w14:textId="5CC5CB99" w:rsidR="00AA13E2" w:rsidDel="004F32F8" w:rsidRDefault="00AA13E2" w:rsidP="004F32F8">
      <w:pPr>
        <w:pStyle w:val="BiblioEntry"/>
        <w:autoSpaceDE w:val="0"/>
        <w:autoSpaceDN w:val="0"/>
        <w:adjustRightInd w:val="0"/>
        <w:ind w:left="0" w:firstLine="0"/>
        <w:rPr>
          <w:del w:id="2795" w:author="Ahmed Hamza" w:date="2024-07-07T21:07:00Z"/>
          <w:szCs w:val="24"/>
        </w:rPr>
        <w:pPrChange w:id="2796" w:author="Ahmed Hamza" w:date="2024-07-07T21:07:00Z">
          <w:pPr>
            <w:pStyle w:val="BiblioEntry"/>
            <w:autoSpaceDE w:val="0"/>
            <w:autoSpaceDN w:val="0"/>
            <w:adjustRightInd w:val="0"/>
          </w:pPr>
        </w:pPrChange>
      </w:pPr>
      <w:del w:id="2797" w:author="Ahmed Hamza" w:date="2024-07-07T21:07:00Z">
        <w:r w:rsidRPr="00C22A78" w:rsidDel="004F32F8">
          <w:rPr>
            <w:szCs w:val="24"/>
          </w:rPr>
          <w:delText>[</w:delText>
        </w:r>
        <w:r w:rsidDel="004F32F8">
          <w:rPr>
            <w:szCs w:val="24"/>
          </w:rPr>
          <w:delText>8</w:delText>
        </w:r>
        <w:r w:rsidRPr="00C22A78" w:rsidDel="004F32F8">
          <w:rPr>
            <w:szCs w:val="24"/>
          </w:rPr>
          <w:delText>]</w:delText>
        </w:r>
        <w:r w:rsidRPr="00C22A78" w:rsidDel="004F32F8">
          <w:rPr>
            <w:szCs w:val="24"/>
          </w:rPr>
          <w:tab/>
        </w:r>
        <w:r w:rsidRPr="0058698C" w:rsidDel="004F32F8">
          <w:rPr>
            <w:szCs w:val="24"/>
          </w:rPr>
          <w:delText>ISO/IEC/TR 23009-</w:delText>
        </w:r>
        <w:r w:rsidDel="004F32F8">
          <w:rPr>
            <w:szCs w:val="24"/>
          </w:rPr>
          <w:delText>1</w:delText>
        </w:r>
      </w:del>
      <w:ins w:id="2798" w:author="Ahmed Hamza [2]" w:date="2024-06-25T19:24:00Z">
        <w:del w:id="2799" w:author="Ahmed Hamza" w:date="2024-07-07T21:07:00Z">
          <w:r w:rsidR="002F39EE" w:rsidDel="004F32F8">
            <w:rPr>
              <w:szCs w:val="24"/>
            </w:rPr>
            <w:delText>:2022</w:delText>
          </w:r>
        </w:del>
      </w:ins>
      <w:ins w:id="2800" w:author="Ahmed Hamza [2]" w:date="2024-06-25T19:20:00Z">
        <w:del w:id="2801" w:author="Ahmed Hamza" w:date="2024-07-07T21:07:00Z">
          <w:r w:rsidR="00282AAD" w:rsidDel="004F32F8">
            <w:rPr>
              <w:szCs w:val="24"/>
            </w:rPr>
            <w:delText xml:space="preserve">, </w:delText>
          </w:r>
        </w:del>
      </w:ins>
      <w:ins w:id="2802" w:author="Ahmed Hamza [2]" w:date="2024-06-25T19:23:00Z">
        <w:del w:id="2803" w:author="Ahmed Hamza" w:date="2024-07-07T21:07:00Z">
          <w:r w:rsidR="00435DD4" w:rsidDel="004F32F8">
            <w:rPr>
              <w:szCs w:val="24"/>
            </w:rPr>
            <w:delText xml:space="preserve">Information technology </w:delText>
          </w:r>
          <w:r w:rsidR="00D816CD" w:rsidRPr="00D816CD" w:rsidDel="004F32F8">
            <w:rPr>
              <w:szCs w:val="24"/>
            </w:rPr>
            <w:delText>— Dynamic adaptive streaming over HTTP (DASH)</w:delText>
          </w:r>
        </w:del>
      </w:ins>
      <w:ins w:id="2804" w:author="Ahmed Hamza [2]" w:date="2024-06-25T19:24:00Z">
        <w:del w:id="2805" w:author="Ahmed Hamza" w:date="2024-07-07T21:07:00Z">
          <w:r w:rsidR="00D816CD" w:rsidRPr="00D816CD" w:rsidDel="004F32F8">
            <w:rPr>
              <w:szCs w:val="24"/>
            </w:rPr>
            <w:delText xml:space="preserve"> </w:delText>
          </w:r>
          <w:r w:rsidR="00D816CD" w:rsidRPr="00962420" w:rsidDel="004F32F8">
            <w:rPr>
              <w:szCs w:val="24"/>
            </w:rPr>
            <w:delText xml:space="preserve">— Part </w:delText>
          </w:r>
          <w:r w:rsidR="00D816CD" w:rsidDel="004F32F8">
            <w:rPr>
              <w:szCs w:val="24"/>
            </w:rPr>
            <w:delText>1</w:delText>
          </w:r>
          <w:r w:rsidR="00D816CD" w:rsidRPr="00962420" w:rsidDel="004F32F8">
            <w:rPr>
              <w:szCs w:val="24"/>
            </w:rPr>
            <w:delText>:</w:delText>
          </w:r>
          <w:r w:rsidR="00D816CD" w:rsidDel="004F32F8">
            <w:rPr>
              <w:szCs w:val="24"/>
            </w:rPr>
            <w:delText xml:space="preserve"> </w:delText>
          </w:r>
          <w:r w:rsidR="002F39EE" w:rsidRPr="002F39EE" w:rsidDel="004F32F8">
            <w:rPr>
              <w:szCs w:val="24"/>
            </w:rPr>
            <w:delText>Media presentation description and segment formats</w:delText>
          </w:r>
        </w:del>
      </w:ins>
    </w:p>
    <w:p w14:paraId="2AFC9A54" w14:textId="1A60FA08" w:rsidR="00EE282B" w:rsidDel="004F32F8" w:rsidRDefault="00EE282B" w:rsidP="004F32F8">
      <w:pPr>
        <w:pStyle w:val="BiblioEntry"/>
        <w:autoSpaceDE w:val="0"/>
        <w:autoSpaceDN w:val="0"/>
        <w:adjustRightInd w:val="0"/>
        <w:ind w:left="0" w:firstLine="0"/>
        <w:rPr>
          <w:del w:id="2806" w:author="Ahmed Hamza" w:date="2024-07-07T21:04:00Z"/>
          <w:szCs w:val="24"/>
        </w:rPr>
        <w:pPrChange w:id="2807" w:author="Ahmed Hamza" w:date="2024-07-07T21:04:00Z">
          <w:pPr>
            <w:pStyle w:val="BiblioEntry"/>
            <w:autoSpaceDE w:val="0"/>
            <w:autoSpaceDN w:val="0"/>
            <w:adjustRightInd w:val="0"/>
          </w:pPr>
        </w:pPrChange>
      </w:pPr>
      <w:del w:id="2808" w:author="Ahmed Hamza" w:date="2024-07-07T21:04:00Z">
        <w:r w:rsidRPr="00C22A78" w:rsidDel="004F32F8">
          <w:rPr>
            <w:szCs w:val="24"/>
          </w:rPr>
          <w:delText>[</w:delText>
        </w:r>
        <w:r w:rsidDel="004F32F8">
          <w:rPr>
            <w:szCs w:val="24"/>
          </w:rPr>
          <w:delText>9</w:delText>
        </w:r>
        <w:r w:rsidRPr="00C22A78" w:rsidDel="004F32F8">
          <w:rPr>
            <w:szCs w:val="24"/>
          </w:rPr>
          <w:delText>]</w:delText>
        </w:r>
        <w:r w:rsidRPr="00C22A78" w:rsidDel="004F32F8">
          <w:rPr>
            <w:szCs w:val="24"/>
          </w:rPr>
          <w:tab/>
        </w:r>
        <w:r w:rsidRPr="0058698C" w:rsidDel="004F32F8">
          <w:rPr>
            <w:szCs w:val="24"/>
          </w:rPr>
          <w:delText>ISO/IEC</w:delText>
        </w:r>
        <w:r w:rsidR="00582EBA" w:rsidDel="004F32F8">
          <w:rPr>
            <w:szCs w:val="24"/>
          </w:rPr>
          <w:delText xml:space="preserve"> </w:delText>
        </w:r>
        <w:r w:rsidR="00290BBD" w:rsidDel="004F32F8">
          <w:rPr>
            <w:szCs w:val="24"/>
          </w:rPr>
          <w:delText>15444-12</w:delText>
        </w:r>
      </w:del>
    </w:p>
    <w:p w14:paraId="2C394507" w14:textId="740BA823" w:rsidR="000C44AB" w:rsidDel="004F32F8" w:rsidRDefault="000C44AB" w:rsidP="008B5617">
      <w:pPr>
        <w:pStyle w:val="BiblioEntry"/>
        <w:autoSpaceDE w:val="0"/>
        <w:autoSpaceDN w:val="0"/>
        <w:adjustRightInd w:val="0"/>
        <w:rPr>
          <w:del w:id="2809" w:author="Ahmed Hamza" w:date="2024-07-07T21:04:00Z"/>
          <w:szCs w:val="24"/>
        </w:rPr>
      </w:pPr>
    </w:p>
    <w:p w14:paraId="024307F2" w14:textId="77777777" w:rsidR="001A33D0" w:rsidRPr="00BC394B" w:rsidRDefault="001A33D0"/>
    <w:sectPr w:rsidR="001A33D0" w:rsidRPr="00BC394B" w:rsidSect="00B55892">
      <w:footerReference w:type="even" r:id="rId42"/>
      <w:footerReference w:type="default" r:id="rId43"/>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3" w:author="Ahmed Hamza [2]" w:date="2024-04-17T18:35:00Z" w:initials="AH">
    <w:p w14:paraId="7257AAAE" w14:textId="3144B220" w:rsidR="00E7075E" w:rsidRDefault="00E7075E" w:rsidP="00E7075E">
      <w:pPr>
        <w:jc w:val="left"/>
      </w:pPr>
      <w:r>
        <w:rPr>
          <w:rStyle w:val="CommentReference"/>
        </w:rPr>
        <w:annotationRef/>
      </w:r>
      <w:r>
        <w:rPr>
          <w:sz w:val="20"/>
          <w:szCs w:val="20"/>
        </w:rPr>
        <w:t>From 23001-10 (clause 5)</w:t>
      </w:r>
    </w:p>
  </w:comment>
  <w:comment w:id="414" w:author="Ahmed Hamza [2]" w:date="2024-04-17T18:36:00Z" w:initials="AH">
    <w:p w14:paraId="3584E747" w14:textId="77777777" w:rsidR="00E7075E" w:rsidRDefault="00E7075E" w:rsidP="00E7075E">
      <w:pPr>
        <w:jc w:val="left"/>
      </w:pPr>
      <w:r>
        <w:rPr>
          <w:rStyle w:val="CommentReference"/>
        </w:rPr>
        <w:annotationRef/>
      </w:r>
      <w:r>
        <w:rPr>
          <w:sz w:val="20"/>
          <w:szCs w:val="20"/>
        </w:rPr>
        <w:t>From 23001-10 (clause 5)</w:t>
      </w:r>
    </w:p>
  </w:comment>
  <w:comment w:id="421" w:author="Ahmed Hamza [2]" w:date="2024-04-17T18:37:00Z" w:initials="AH">
    <w:p w14:paraId="62EBE16C" w14:textId="634E87C0" w:rsidR="00E7075E" w:rsidRDefault="00E7075E" w:rsidP="00E7075E">
      <w:pPr>
        <w:jc w:val="left"/>
      </w:pPr>
      <w:r>
        <w:rPr>
          <w:rStyle w:val="CommentReference"/>
        </w:rPr>
        <w:annotationRef/>
      </w:r>
      <w:r>
        <w:rPr>
          <w:sz w:val="20"/>
          <w:szCs w:val="20"/>
        </w:rPr>
        <w:t>From 23001-10 (clause 5)</w:t>
      </w:r>
    </w:p>
  </w:comment>
  <w:comment w:id="808" w:author="Ahmed Hamza [2]" w:date="2024-04-17T17:46:00Z" w:initials="AH">
    <w:p w14:paraId="716310D5" w14:textId="36A8B54C" w:rsidR="00F803F3" w:rsidRDefault="00F803F3" w:rsidP="00F803F3">
      <w:pPr>
        <w:jc w:val="left"/>
      </w:pPr>
      <w:r>
        <w:rPr>
          <w:rStyle w:val="CommentReference"/>
        </w:rPr>
        <w:annotationRef/>
      </w:r>
      <w:r>
        <w:rPr>
          <w:sz w:val="20"/>
          <w:szCs w:val="20"/>
        </w:rPr>
        <w:t>Consider having either a single general/common subclause on how to use the metadata for both decoder power indication and display power indication. Or splitting the text in 6.3.3 between 6.2.3 and 6.3.3.</w:t>
      </w:r>
    </w:p>
  </w:comment>
  <w:comment w:id="1145" w:author="Ahmed Hamza" w:date="2024-04-15T16:48:00Z" w:initials="AH">
    <w:p w14:paraId="14DCD423" w14:textId="3C5F49BF" w:rsidR="007826DB" w:rsidRDefault="007826DB" w:rsidP="007826DB">
      <w:pPr>
        <w:jc w:val="left"/>
      </w:pPr>
      <w:r>
        <w:rPr>
          <w:rStyle w:val="CommentReference"/>
        </w:rPr>
        <w:annotationRef/>
      </w:r>
      <w:r>
        <w:rPr>
          <w:sz w:val="20"/>
          <w:szCs w:val="20"/>
        </w:rPr>
        <w:t>From CDAM2 of 23001-10.</w:t>
      </w:r>
    </w:p>
  </w:comment>
  <w:comment w:id="1148" w:author="Ahmed Hamza" w:date="2024-04-15T16:46:00Z" w:initials="AH">
    <w:p w14:paraId="5BA33235" w14:textId="20DA3EE3" w:rsidR="00755931" w:rsidRDefault="00755931" w:rsidP="00755931">
      <w:pPr>
        <w:jc w:val="left"/>
      </w:pPr>
      <w:r>
        <w:rPr>
          <w:rStyle w:val="CommentReference"/>
        </w:rPr>
        <w:annotationRef/>
      </w:r>
      <w:r>
        <w:rPr>
          <w:sz w:val="20"/>
          <w:szCs w:val="20"/>
        </w:rPr>
        <w:t>From B.3.2 in 23001-11.</w:t>
      </w:r>
    </w:p>
  </w:comment>
  <w:comment w:id="1150" w:author="Ahmed Hamza" w:date="2024-04-15T16:47:00Z" w:initials="AH">
    <w:p w14:paraId="7D60F8F1" w14:textId="77777777" w:rsidR="00755931" w:rsidRDefault="00755931" w:rsidP="00755931">
      <w:pPr>
        <w:jc w:val="left"/>
      </w:pPr>
      <w:r>
        <w:rPr>
          <w:rStyle w:val="CommentReference"/>
        </w:rPr>
        <w:annotationRef/>
      </w:r>
      <w:r>
        <w:rPr>
          <w:sz w:val="20"/>
          <w:szCs w:val="20"/>
        </w:rPr>
        <w:t>From B.3.2 in 23001-11.</w:t>
      </w:r>
    </w:p>
  </w:comment>
  <w:comment w:id="2479" w:author="Ahmed Hamza" w:date="2024-04-15T16:43:00Z" w:initials="AH">
    <w:p w14:paraId="62370ABB" w14:textId="3335E1D9" w:rsidR="00220BDC" w:rsidRDefault="00220BDC" w:rsidP="00220BDC">
      <w:pPr>
        <w:jc w:val="left"/>
      </w:pPr>
      <w:r>
        <w:rPr>
          <w:rStyle w:val="CommentReference"/>
        </w:rPr>
        <w:annotationRef/>
      </w:r>
      <w:r>
        <w:rPr>
          <w:sz w:val="20"/>
          <w:szCs w:val="20"/>
        </w:rPr>
        <w:t>From C.2 and C.3 in 23001-11.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57AAAE" w15:done="1"/>
  <w15:commentEx w15:paraId="3584E747" w15:done="1"/>
  <w15:commentEx w15:paraId="62EBE16C" w15:done="1"/>
  <w15:commentEx w15:paraId="716310D5" w15:done="0"/>
  <w15:commentEx w15:paraId="14DCD423" w15:done="0"/>
  <w15:commentEx w15:paraId="5BA33235" w15:done="0"/>
  <w15:commentEx w15:paraId="7D60F8F1" w15:done="0"/>
  <w15:commentEx w15:paraId="62370A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04BC79" w16cex:dateUtc="2024-04-18T01:35:00Z"/>
  <w16cex:commentExtensible w16cex:durableId="3488B41E" w16cex:dateUtc="2024-04-18T01:36:00Z"/>
  <w16cex:commentExtensible w16cex:durableId="5F27E3A9" w16cex:dateUtc="2024-04-18T01:37:00Z"/>
  <w16cex:commentExtensible w16cex:durableId="46EECD8D" w16cex:dateUtc="2024-04-18T00:46:00Z"/>
  <w16cex:commentExtensible w16cex:durableId="26B36280" w16cex:dateUtc="2024-04-15T23:48:00Z"/>
  <w16cex:commentExtensible w16cex:durableId="361CD1AA" w16cex:dateUtc="2024-04-15T23:46:00Z"/>
  <w16cex:commentExtensible w16cex:durableId="4829CE81" w16cex:dateUtc="2024-04-15T23:47:00Z"/>
  <w16cex:commentExtensible w16cex:durableId="3CDF3DF4" w16cex:dateUtc="2024-04-15T2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57AAAE" w16cid:durableId="1304BC79"/>
  <w16cid:commentId w16cid:paraId="3584E747" w16cid:durableId="3488B41E"/>
  <w16cid:commentId w16cid:paraId="62EBE16C" w16cid:durableId="5F27E3A9"/>
  <w16cid:commentId w16cid:paraId="716310D5" w16cid:durableId="46EECD8D"/>
  <w16cid:commentId w16cid:paraId="14DCD423" w16cid:durableId="26B36280"/>
  <w16cid:commentId w16cid:paraId="5BA33235" w16cid:durableId="361CD1AA"/>
  <w16cid:commentId w16cid:paraId="7D60F8F1" w16cid:durableId="4829CE81"/>
  <w16cid:commentId w16cid:paraId="62370ABB" w16cid:durableId="3CDF3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2D4D4" w14:textId="77777777" w:rsidR="00380619" w:rsidRDefault="00380619">
      <w:pPr>
        <w:spacing w:after="0" w:line="240" w:lineRule="auto"/>
      </w:pPr>
      <w:r>
        <w:separator/>
      </w:r>
    </w:p>
  </w:endnote>
  <w:endnote w:type="continuationSeparator" w:id="0">
    <w:p w14:paraId="6DC9070F" w14:textId="77777777" w:rsidR="00380619" w:rsidRDefault="00380619">
      <w:pPr>
        <w:spacing w:after="0" w:line="240" w:lineRule="auto"/>
      </w:pPr>
      <w:r>
        <w:continuationSeparator/>
      </w:r>
    </w:p>
  </w:endnote>
  <w:endnote w:type="continuationNotice" w:id="1">
    <w:p w14:paraId="042BB28C" w14:textId="77777777" w:rsidR="00380619" w:rsidRDefault="003806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0000000000000000000"/>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20B060402020202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ucida Sans Typewriter">
    <w:panose1 w:val="020B0509030504030204"/>
    <w:charset w:val="4D"/>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AA80"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4433E"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E949" w14:textId="2AD603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2024</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34750" w14:textId="77777777" w:rsidR="00380619" w:rsidRDefault="00380619">
      <w:pPr>
        <w:spacing w:after="0" w:line="240" w:lineRule="auto"/>
      </w:pPr>
      <w:r>
        <w:separator/>
      </w:r>
    </w:p>
  </w:footnote>
  <w:footnote w:type="continuationSeparator" w:id="0">
    <w:p w14:paraId="021FAD50" w14:textId="77777777" w:rsidR="00380619" w:rsidRDefault="00380619">
      <w:pPr>
        <w:spacing w:after="0" w:line="240" w:lineRule="auto"/>
      </w:pPr>
      <w:r>
        <w:continuationSeparator/>
      </w:r>
    </w:p>
  </w:footnote>
  <w:footnote w:type="continuationNotice" w:id="1">
    <w:p w14:paraId="3EC599D1" w14:textId="77777777" w:rsidR="00380619" w:rsidRDefault="00380619">
      <w:pPr>
        <w:spacing w:after="0" w:line="240" w:lineRule="auto"/>
      </w:pPr>
    </w:p>
  </w:footnote>
  <w:footnote w:id="2">
    <w:p w14:paraId="411CE332" w14:textId="77777777" w:rsidR="00D66CE5" w:rsidRPr="007E2B78" w:rsidDel="004F32F8" w:rsidRDefault="00D66CE5" w:rsidP="00D66CE5">
      <w:pPr>
        <w:pStyle w:val="FootnoteText"/>
        <w:rPr>
          <w:del w:id="352" w:author="Ahmed Hamza" w:date="2024-07-07T21:02:00Z"/>
          <w:lang w:val="en-US"/>
        </w:rPr>
      </w:pPr>
      <w:del w:id="353" w:author="Ahmed Hamza" w:date="2024-07-07T21:02:00Z">
        <w:r w:rsidRPr="000D7203" w:rsidDel="004F32F8">
          <w:rPr>
            <w:rStyle w:val="FootnoteReference"/>
          </w:rPr>
          <w:footnoteRef/>
        </w:r>
        <w:r w:rsidDel="004F32F8">
          <w:delText>)</w:delText>
        </w:r>
        <w:r w:rsidDel="004F32F8">
          <w:tab/>
        </w:r>
        <w:r w:rsidRPr="007E2B78" w:rsidDel="004F32F8">
          <w:rPr>
            <w:lang w:val="en-US"/>
          </w:rPr>
          <w:delText xml:space="preserve">ISO/IEC 14496-12 is </w:delText>
        </w:r>
        <w:r w:rsidDel="004F32F8">
          <w:delText>technically identical to</w:delText>
        </w:r>
        <w:r w:rsidDel="004F32F8">
          <w:rPr>
            <w:i/>
          </w:rPr>
          <w:delText xml:space="preserve"> </w:delText>
        </w:r>
        <w:r w:rsidDel="004F32F8">
          <w:delText>ISO/IEC 15444-12.</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5692"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6D04" w14:textId="44BF3532"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Pr="004D16C0">
      <w:rPr>
        <w:sz w:val="24"/>
        <w:szCs w:val="24"/>
      </w:rPr>
      <w:t>-</w:t>
    </w:r>
    <w:r w:rsidR="00D66CE5">
      <w:rPr>
        <w:sz w:val="24"/>
        <w:szCs w:val="24"/>
      </w:rPr>
      <w:t>#</w:t>
    </w:r>
    <w:r w:rsidRPr="004D16C0">
      <w:rPr>
        <w:sz w:val="24"/>
        <w:szCs w:val="24"/>
      </w:rPr>
      <w:t>#:</w:t>
    </w:r>
    <w:r w:rsidR="00D66CE5">
      <w:rPr>
        <w:sz w:val="24"/>
        <w:szCs w:val="24"/>
      </w:rPr>
      <w:t>2024</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16"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0"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48122E"/>
    <w:multiLevelType w:val="hybridMultilevel"/>
    <w:tmpl w:val="4EBE5524"/>
    <w:lvl w:ilvl="0" w:tplc="8D883EE8">
      <w:start w:val="1"/>
      <w:numFmt w:val="decimal"/>
      <w:pStyle w:val="AnnexFigureTitle"/>
      <w:lvlText w:val="Figure D.%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8"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9" w15:restartNumberingAfterBreak="0">
    <w:nsid w:val="7EB710C6"/>
    <w:multiLevelType w:val="multilevel"/>
    <w:tmpl w:val="9594EFA2"/>
    <w:styleLink w:val="CurrentList1"/>
    <w:lvl w:ilvl="0">
      <w:start w:val="1"/>
      <w:numFmt w:val="decimal"/>
      <w:lvlText w:val="Figure A.%1 —"/>
      <w:lvlJc w:val="left"/>
      <w:pPr>
        <w:tabs>
          <w:tab w:val="num" w:pos="113"/>
        </w:tabs>
        <w:ind w:left="340" w:hanging="227"/>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9"/>
  </w:num>
  <w:num w:numId="2" w16cid:durableId="531261207">
    <w:abstractNumId w:val="19"/>
  </w:num>
  <w:num w:numId="3" w16cid:durableId="1200437135">
    <w:abstractNumId w:val="19"/>
  </w:num>
  <w:num w:numId="4" w16cid:durableId="1023483948">
    <w:abstractNumId w:val="19"/>
  </w:num>
  <w:num w:numId="5" w16cid:durableId="887841879">
    <w:abstractNumId w:val="19"/>
  </w:num>
  <w:num w:numId="6" w16cid:durableId="1495997218">
    <w:abstractNumId w:val="19"/>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1"/>
  </w:num>
  <w:num w:numId="14" w16cid:durableId="38435502">
    <w:abstractNumId w:val="17"/>
  </w:num>
  <w:num w:numId="15" w16cid:durableId="1096173830">
    <w:abstractNumId w:val="18"/>
  </w:num>
  <w:num w:numId="16" w16cid:durableId="319887112">
    <w:abstractNumId w:val="25"/>
  </w:num>
  <w:num w:numId="17" w16cid:durableId="1726374959">
    <w:abstractNumId w:val="30"/>
  </w:num>
  <w:num w:numId="18" w16cid:durableId="2016956816">
    <w:abstractNumId w:val="14"/>
  </w:num>
  <w:num w:numId="19" w16cid:durableId="1842962359">
    <w:abstractNumId w:val="13"/>
  </w:num>
  <w:num w:numId="20" w16cid:durableId="1884556473">
    <w:abstractNumId w:val="22"/>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9"/>
  </w:num>
  <w:num w:numId="32" w16cid:durableId="311448230">
    <w:abstractNumId w:val="19"/>
  </w:num>
  <w:num w:numId="33" w16cid:durableId="1784154569">
    <w:abstractNumId w:val="19"/>
  </w:num>
  <w:num w:numId="34" w16cid:durableId="1917082362">
    <w:abstractNumId w:val="19"/>
  </w:num>
  <w:num w:numId="35" w16cid:durableId="933978656">
    <w:abstractNumId w:val="19"/>
  </w:num>
  <w:num w:numId="36" w16cid:durableId="1399478289">
    <w:abstractNumId w:val="19"/>
  </w:num>
  <w:num w:numId="37" w16cid:durableId="1082991848">
    <w:abstractNumId w:val="19"/>
  </w:num>
  <w:num w:numId="38" w16cid:durableId="197668140">
    <w:abstractNumId w:val="19"/>
  </w:num>
  <w:num w:numId="39" w16cid:durableId="862594882">
    <w:abstractNumId w:val="19"/>
  </w:num>
  <w:num w:numId="40" w16cid:durableId="1566137851">
    <w:abstractNumId w:val="19"/>
  </w:num>
  <w:num w:numId="41" w16cid:durableId="137917048">
    <w:abstractNumId w:val="19"/>
  </w:num>
  <w:num w:numId="42" w16cid:durableId="329874872">
    <w:abstractNumId w:val="19"/>
  </w:num>
  <w:num w:numId="43" w16cid:durableId="562758581">
    <w:abstractNumId w:val="19"/>
  </w:num>
  <w:num w:numId="44" w16cid:durableId="125899131">
    <w:abstractNumId w:val="19"/>
  </w:num>
  <w:num w:numId="45" w16cid:durableId="1285842534">
    <w:abstractNumId w:val="19"/>
  </w:num>
  <w:num w:numId="46" w16cid:durableId="687176411">
    <w:abstractNumId w:val="19"/>
  </w:num>
  <w:num w:numId="47" w16cid:durableId="1209683078">
    <w:abstractNumId w:val="19"/>
  </w:num>
  <w:num w:numId="48" w16cid:durableId="348989385">
    <w:abstractNumId w:val="19"/>
  </w:num>
  <w:num w:numId="49" w16cid:durableId="523711650">
    <w:abstractNumId w:val="25"/>
  </w:num>
  <w:num w:numId="50" w16cid:durableId="799761553">
    <w:abstractNumId w:val="19"/>
  </w:num>
  <w:num w:numId="51" w16cid:durableId="1769033472">
    <w:abstractNumId w:val="23"/>
  </w:num>
  <w:num w:numId="52" w16cid:durableId="1489975909">
    <w:abstractNumId w:val="10"/>
  </w:num>
  <w:num w:numId="53" w16cid:durableId="1977484859">
    <w:abstractNumId w:val="10"/>
  </w:num>
  <w:num w:numId="54" w16cid:durableId="1602907992">
    <w:abstractNumId w:val="19"/>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7"/>
  </w:num>
  <w:num w:numId="62" w16cid:durableId="734088965">
    <w:abstractNumId w:val="10"/>
  </w:num>
  <w:num w:numId="63" w16cid:durableId="1531725838">
    <w:abstractNumId w:val="20"/>
  </w:num>
  <w:num w:numId="64" w16cid:durableId="241376978">
    <w:abstractNumId w:val="25"/>
    <w:lvlOverride w:ilvl="0">
      <w:startOverride w:val="1"/>
    </w:lvlOverride>
  </w:num>
  <w:num w:numId="65" w16cid:durableId="1677732938">
    <w:abstractNumId w:val="25"/>
    <w:lvlOverride w:ilvl="0">
      <w:startOverride w:val="1"/>
    </w:lvlOverride>
  </w:num>
  <w:num w:numId="66" w16cid:durableId="475344802">
    <w:abstractNumId w:val="25"/>
    <w:lvlOverride w:ilvl="0">
      <w:startOverride w:val="1"/>
    </w:lvlOverride>
  </w:num>
  <w:num w:numId="67" w16cid:durableId="2024236082">
    <w:abstractNumId w:val="25"/>
    <w:lvlOverride w:ilvl="0">
      <w:startOverride w:val="1"/>
    </w:lvlOverride>
  </w:num>
  <w:num w:numId="68" w16cid:durableId="1099986207">
    <w:abstractNumId w:val="25"/>
    <w:lvlOverride w:ilvl="0">
      <w:startOverride w:val="1"/>
    </w:lvlOverride>
  </w:num>
  <w:num w:numId="69" w16cid:durableId="397482709">
    <w:abstractNumId w:val="25"/>
    <w:lvlOverride w:ilvl="0">
      <w:startOverride w:val="1"/>
    </w:lvlOverride>
  </w:num>
  <w:num w:numId="70" w16cid:durableId="996032028">
    <w:abstractNumId w:val="28"/>
  </w:num>
  <w:num w:numId="71" w16cid:durableId="572010918">
    <w:abstractNumId w:val="24"/>
  </w:num>
  <w:num w:numId="72" w16cid:durableId="1357540840">
    <w:abstractNumId w:val="16"/>
  </w:num>
  <w:num w:numId="73" w16cid:durableId="378743193">
    <w:abstractNumId w:val="12"/>
  </w:num>
  <w:num w:numId="74" w16cid:durableId="770009958">
    <w:abstractNumId w:val="31"/>
  </w:num>
  <w:num w:numId="75" w16cid:durableId="388382492">
    <w:abstractNumId w:val="26"/>
  </w:num>
  <w:num w:numId="76" w16cid:durableId="1786578048">
    <w:abstractNumId w:val="19"/>
  </w:num>
  <w:num w:numId="77" w16cid:durableId="1601331507">
    <w:abstractNumId w:val="19"/>
  </w:num>
  <w:num w:numId="78" w16cid:durableId="2137021290">
    <w:abstractNumId w:val="19"/>
  </w:num>
  <w:num w:numId="79" w16cid:durableId="197937467">
    <w:abstractNumId w:val="19"/>
  </w:num>
  <w:num w:numId="80" w16cid:durableId="2084132770">
    <w:abstractNumId w:val="19"/>
  </w:num>
  <w:num w:numId="81" w16cid:durableId="601186604">
    <w:abstractNumId w:val="19"/>
  </w:num>
  <w:num w:numId="82" w16cid:durableId="1936088673">
    <w:abstractNumId w:val="19"/>
  </w:num>
  <w:num w:numId="83" w16cid:durableId="890045372">
    <w:abstractNumId w:val="15"/>
  </w:num>
  <w:num w:numId="84" w16cid:durableId="1733968859">
    <w:abstractNumId w:val="10"/>
  </w:num>
  <w:num w:numId="85" w16cid:durableId="683244156">
    <w:abstractNumId w:val="10"/>
  </w:num>
  <w:num w:numId="86" w16cid:durableId="17239951">
    <w:abstractNumId w:val="10"/>
  </w:num>
  <w:num w:numId="87" w16cid:durableId="1043018239">
    <w:abstractNumId w:val="29"/>
  </w:num>
  <w:num w:numId="88" w16cid:durableId="733088178">
    <w:abstractNumId w:val="21"/>
    <w:lvlOverride w:ilvl="0">
      <w:startOverride w:val="1"/>
    </w:lvlOverride>
  </w:num>
  <w:num w:numId="89" w16cid:durableId="824786931">
    <w:abstractNumId w:val="19"/>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hmed Hamza">
    <w15:presenceInfo w15:providerId="AD" w15:userId="S::ahmed.hamza@interdigital.com::33048365-ed7c-4902-b993-9b9b64236180"/>
  </w15:person>
  <w15:person w15:author="Claire-Helene Demarty">
    <w15:presenceInfo w15:providerId="AD" w15:userId="S::Claire-Helene.Demarty@interdigital.com::bc8d14ae-4fb5-4dfe-a10d-2bb65c202687"/>
  </w15:person>
  <w15:person w15:author="Ahmed Hamza [2]">
    <w15:presenceInfo w15:providerId="AD" w15:userId="S::Ahmed.Hamza@InterDigital.com::33048365-ed7c-4902-b993-9b9b64236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17A56"/>
    <w:rsid w:val="00021F3A"/>
    <w:rsid w:val="00023EC1"/>
    <w:rsid w:val="000245A3"/>
    <w:rsid w:val="000254DA"/>
    <w:rsid w:val="0002592C"/>
    <w:rsid w:val="00026782"/>
    <w:rsid w:val="00026FEF"/>
    <w:rsid w:val="000303EB"/>
    <w:rsid w:val="00031D1C"/>
    <w:rsid w:val="00031F54"/>
    <w:rsid w:val="00033351"/>
    <w:rsid w:val="000335A5"/>
    <w:rsid w:val="00033CF7"/>
    <w:rsid w:val="00035447"/>
    <w:rsid w:val="00035AEC"/>
    <w:rsid w:val="00036543"/>
    <w:rsid w:val="0003678A"/>
    <w:rsid w:val="0004257F"/>
    <w:rsid w:val="000438CB"/>
    <w:rsid w:val="00044295"/>
    <w:rsid w:val="00045627"/>
    <w:rsid w:val="00047737"/>
    <w:rsid w:val="000518A1"/>
    <w:rsid w:val="00052262"/>
    <w:rsid w:val="00053341"/>
    <w:rsid w:val="00054661"/>
    <w:rsid w:val="00055455"/>
    <w:rsid w:val="00060093"/>
    <w:rsid w:val="000606A9"/>
    <w:rsid w:val="00060E3E"/>
    <w:rsid w:val="000613B1"/>
    <w:rsid w:val="000634E4"/>
    <w:rsid w:val="00063798"/>
    <w:rsid w:val="0006434B"/>
    <w:rsid w:val="00065D12"/>
    <w:rsid w:val="00070EBD"/>
    <w:rsid w:val="00070F04"/>
    <w:rsid w:val="00072D10"/>
    <w:rsid w:val="0007459D"/>
    <w:rsid w:val="0007531B"/>
    <w:rsid w:val="00081C76"/>
    <w:rsid w:val="00083E8A"/>
    <w:rsid w:val="00083FD1"/>
    <w:rsid w:val="00085469"/>
    <w:rsid w:val="00085795"/>
    <w:rsid w:val="00090EA5"/>
    <w:rsid w:val="00093831"/>
    <w:rsid w:val="000948D1"/>
    <w:rsid w:val="00096387"/>
    <w:rsid w:val="00096DBC"/>
    <w:rsid w:val="000A3C33"/>
    <w:rsid w:val="000A44FB"/>
    <w:rsid w:val="000A5336"/>
    <w:rsid w:val="000A6F08"/>
    <w:rsid w:val="000B0644"/>
    <w:rsid w:val="000B12BE"/>
    <w:rsid w:val="000B256A"/>
    <w:rsid w:val="000B77CF"/>
    <w:rsid w:val="000C033F"/>
    <w:rsid w:val="000C0418"/>
    <w:rsid w:val="000C1BD3"/>
    <w:rsid w:val="000C2793"/>
    <w:rsid w:val="000C37FD"/>
    <w:rsid w:val="000C44AB"/>
    <w:rsid w:val="000C46BB"/>
    <w:rsid w:val="000C6722"/>
    <w:rsid w:val="000D2664"/>
    <w:rsid w:val="000D278C"/>
    <w:rsid w:val="000D3358"/>
    <w:rsid w:val="000D5966"/>
    <w:rsid w:val="000D59CF"/>
    <w:rsid w:val="000E1074"/>
    <w:rsid w:val="000E1876"/>
    <w:rsid w:val="000E6E01"/>
    <w:rsid w:val="000E737B"/>
    <w:rsid w:val="000E7E38"/>
    <w:rsid w:val="000F06E4"/>
    <w:rsid w:val="000F0E7A"/>
    <w:rsid w:val="000F10E8"/>
    <w:rsid w:val="000F3024"/>
    <w:rsid w:val="000F5EFA"/>
    <w:rsid w:val="000F61AF"/>
    <w:rsid w:val="00100F61"/>
    <w:rsid w:val="00101731"/>
    <w:rsid w:val="0010378D"/>
    <w:rsid w:val="001059D8"/>
    <w:rsid w:val="001059F2"/>
    <w:rsid w:val="00105E99"/>
    <w:rsid w:val="00106800"/>
    <w:rsid w:val="00107FE5"/>
    <w:rsid w:val="001127E9"/>
    <w:rsid w:val="00112A80"/>
    <w:rsid w:val="0011765F"/>
    <w:rsid w:val="0012260E"/>
    <w:rsid w:val="00122D68"/>
    <w:rsid w:val="001232AC"/>
    <w:rsid w:val="00126C24"/>
    <w:rsid w:val="00127627"/>
    <w:rsid w:val="00130AAF"/>
    <w:rsid w:val="0013236E"/>
    <w:rsid w:val="00133765"/>
    <w:rsid w:val="0013409E"/>
    <w:rsid w:val="00135937"/>
    <w:rsid w:val="00135D0E"/>
    <w:rsid w:val="00135DC7"/>
    <w:rsid w:val="00136026"/>
    <w:rsid w:val="00136E47"/>
    <w:rsid w:val="0014090C"/>
    <w:rsid w:val="00140AA9"/>
    <w:rsid w:val="00144074"/>
    <w:rsid w:val="00145184"/>
    <w:rsid w:val="00145D5A"/>
    <w:rsid w:val="00147C95"/>
    <w:rsid w:val="0015037A"/>
    <w:rsid w:val="00150582"/>
    <w:rsid w:val="00151B6D"/>
    <w:rsid w:val="0015226D"/>
    <w:rsid w:val="00153508"/>
    <w:rsid w:val="00154266"/>
    <w:rsid w:val="001610E4"/>
    <w:rsid w:val="0016119D"/>
    <w:rsid w:val="00161383"/>
    <w:rsid w:val="00161CB0"/>
    <w:rsid w:val="001621FE"/>
    <w:rsid w:val="00162783"/>
    <w:rsid w:val="00162FA4"/>
    <w:rsid w:val="001651C2"/>
    <w:rsid w:val="00166BBE"/>
    <w:rsid w:val="00167180"/>
    <w:rsid w:val="0017002B"/>
    <w:rsid w:val="00172376"/>
    <w:rsid w:val="0017439A"/>
    <w:rsid w:val="001749D6"/>
    <w:rsid w:val="0018070B"/>
    <w:rsid w:val="00180A11"/>
    <w:rsid w:val="00183054"/>
    <w:rsid w:val="0019046E"/>
    <w:rsid w:val="0019093B"/>
    <w:rsid w:val="00192FC0"/>
    <w:rsid w:val="00196EFF"/>
    <w:rsid w:val="001A0B0F"/>
    <w:rsid w:val="001A33D0"/>
    <w:rsid w:val="001A4891"/>
    <w:rsid w:val="001A5C5A"/>
    <w:rsid w:val="001A6CF0"/>
    <w:rsid w:val="001A6D51"/>
    <w:rsid w:val="001A6FE7"/>
    <w:rsid w:val="001A7FB7"/>
    <w:rsid w:val="001B0F4C"/>
    <w:rsid w:val="001B2495"/>
    <w:rsid w:val="001B51CD"/>
    <w:rsid w:val="001B6F87"/>
    <w:rsid w:val="001B787D"/>
    <w:rsid w:val="001B7BB6"/>
    <w:rsid w:val="001B7C46"/>
    <w:rsid w:val="001B7F36"/>
    <w:rsid w:val="001C0F74"/>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76AA"/>
    <w:rsid w:val="001E76D5"/>
    <w:rsid w:val="001F2F4E"/>
    <w:rsid w:val="001F3AA9"/>
    <w:rsid w:val="0020150A"/>
    <w:rsid w:val="002019CE"/>
    <w:rsid w:val="00201B86"/>
    <w:rsid w:val="00203DFB"/>
    <w:rsid w:val="00205F33"/>
    <w:rsid w:val="00206DD0"/>
    <w:rsid w:val="0021152F"/>
    <w:rsid w:val="0021295F"/>
    <w:rsid w:val="002132C0"/>
    <w:rsid w:val="0021407D"/>
    <w:rsid w:val="00217101"/>
    <w:rsid w:val="00217704"/>
    <w:rsid w:val="0021779B"/>
    <w:rsid w:val="00220117"/>
    <w:rsid w:val="00220995"/>
    <w:rsid w:val="00220BDC"/>
    <w:rsid w:val="00221C77"/>
    <w:rsid w:val="00224185"/>
    <w:rsid w:val="00224524"/>
    <w:rsid w:val="0023093A"/>
    <w:rsid w:val="00232027"/>
    <w:rsid w:val="00233DFC"/>
    <w:rsid w:val="00233F65"/>
    <w:rsid w:val="002359B5"/>
    <w:rsid w:val="00241F1D"/>
    <w:rsid w:val="0024256B"/>
    <w:rsid w:val="00242F56"/>
    <w:rsid w:val="002439A6"/>
    <w:rsid w:val="00247D6E"/>
    <w:rsid w:val="00247F7E"/>
    <w:rsid w:val="00251252"/>
    <w:rsid w:val="0025126C"/>
    <w:rsid w:val="00251608"/>
    <w:rsid w:val="002531C2"/>
    <w:rsid w:val="002531C4"/>
    <w:rsid w:val="00253BD5"/>
    <w:rsid w:val="00254149"/>
    <w:rsid w:val="00254FDD"/>
    <w:rsid w:val="002575C0"/>
    <w:rsid w:val="0025760C"/>
    <w:rsid w:val="002609D2"/>
    <w:rsid w:val="002638D5"/>
    <w:rsid w:val="00264095"/>
    <w:rsid w:val="00265CAB"/>
    <w:rsid w:val="0027148D"/>
    <w:rsid w:val="00272ADA"/>
    <w:rsid w:val="002736F1"/>
    <w:rsid w:val="0027483F"/>
    <w:rsid w:val="002755F2"/>
    <w:rsid w:val="002805C3"/>
    <w:rsid w:val="002812EB"/>
    <w:rsid w:val="0028138B"/>
    <w:rsid w:val="002813DC"/>
    <w:rsid w:val="00281CA5"/>
    <w:rsid w:val="00281EC0"/>
    <w:rsid w:val="00282AAD"/>
    <w:rsid w:val="00283873"/>
    <w:rsid w:val="002857D6"/>
    <w:rsid w:val="00286238"/>
    <w:rsid w:val="00286EF7"/>
    <w:rsid w:val="00287FE5"/>
    <w:rsid w:val="00290A6A"/>
    <w:rsid w:val="00290BBD"/>
    <w:rsid w:val="00294138"/>
    <w:rsid w:val="00294FB0"/>
    <w:rsid w:val="00294FEE"/>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13BA"/>
    <w:rsid w:val="002C2EA0"/>
    <w:rsid w:val="002C453D"/>
    <w:rsid w:val="002C4667"/>
    <w:rsid w:val="002C5CF0"/>
    <w:rsid w:val="002D10D0"/>
    <w:rsid w:val="002D16D0"/>
    <w:rsid w:val="002D1F90"/>
    <w:rsid w:val="002D20EA"/>
    <w:rsid w:val="002D4F8D"/>
    <w:rsid w:val="002E0796"/>
    <w:rsid w:val="002E2496"/>
    <w:rsid w:val="002E27E5"/>
    <w:rsid w:val="002E30C3"/>
    <w:rsid w:val="002E421A"/>
    <w:rsid w:val="002E4BEE"/>
    <w:rsid w:val="002E6463"/>
    <w:rsid w:val="002F313A"/>
    <w:rsid w:val="002F39EE"/>
    <w:rsid w:val="002F467E"/>
    <w:rsid w:val="002F52E8"/>
    <w:rsid w:val="002F5FA0"/>
    <w:rsid w:val="003000BD"/>
    <w:rsid w:val="00301EF7"/>
    <w:rsid w:val="00312C7F"/>
    <w:rsid w:val="00313581"/>
    <w:rsid w:val="00314414"/>
    <w:rsid w:val="0031522C"/>
    <w:rsid w:val="003167F2"/>
    <w:rsid w:val="00320630"/>
    <w:rsid w:val="00320C3D"/>
    <w:rsid w:val="003218AD"/>
    <w:rsid w:val="003218B3"/>
    <w:rsid w:val="003259B9"/>
    <w:rsid w:val="00326692"/>
    <w:rsid w:val="00327261"/>
    <w:rsid w:val="003274B2"/>
    <w:rsid w:val="003308C8"/>
    <w:rsid w:val="00332EF7"/>
    <w:rsid w:val="00333718"/>
    <w:rsid w:val="00337054"/>
    <w:rsid w:val="00343B46"/>
    <w:rsid w:val="00350CC8"/>
    <w:rsid w:val="00352788"/>
    <w:rsid w:val="0035278A"/>
    <w:rsid w:val="0035361C"/>
    <w:rsid w:val="00355089"/>
    <w:rsid w:val="00357D74"/>
    <w:rsid w:val="003606B6"/>
    <w:rsid w:val="00360CC5"/>
    <w:rsid w:val="003621EE"/>
    <w:rsid w:val="00364765"/>
    <w:rsid w:val="0036481A"/>
    <w:rsid w:val="00372E78"/>
    <w:rsid w:val="00372FC7"/>
    <w:rsid w:val="00373791"/>
    <w:rsid w:val="0037412E"/>
    <w:rsid w:val="00374476"/>
    <w:rsid w:val="0037503F"/>
    <w:rsid w:val="00377F2C"/>
    <w:rsid w:val="00380619"/>
    <w:rsid w:val="00387255"/>
    <w:rsid w:val="003878DE"/>
    <w:rsid w:val="00392C2E"/>
    <w:rsid w:val="0039397F"/>
    <w:rsid w:val="00393C1F"/>
    <w:rsid w:val="00394CE5"/>
    <w:rsid w:val="00395E39"/>
    <w:rsid w:val="00395FB4"/>
    <w:rsid w:val="00396685"/>
    <w:rsid w:val="00396AE5"/>
    <w:rsid w:val="00396B9B"/>
    <w:rsid w:val="003A21E4"/>
    <w:rsid w:val="003A22D3"/>
    <w:rsid w:val="003A6512"/>
    <w:rsid w:val="003A7C64"/>
    <w:rsid w:val="003A7DD6"/>
    <w:rsid w:val="003B0182"/>
    <w:rsid w:val="003B0311"/>
    <w:rsid w:val="003B153F"/>
    <w:rsid w:val="003B1CAD"/>
    <w:rsid w:val="003B5AD5"/>
    <w:rsid w:val="003B7BD6"/>
    <w:rsid w:val="003B7F16"/>
    <w:rsid w:val="003C1976"/>
    <w:rsid w:val="003C213D"/>
    <w:rsid w:val="003C461F"/>
    <w:rsid w:val="003C4B6B"/>
    <w:rsid w:val="003D1883"/>
    <w:rsid w:val="003D3334"/>
    <w:rsid w:val="003D4666"/>
    <w:rsid w:val="003D4B48"/>
    <w:rsid w:val="003D691E"/>
    <w:rsid w:val="003D6B85"/>
    <w:rsid w:val="003D7108"/>
    <w:rsid w:val="003E18DF"/>
    <w:rsid w:val="003E46EE"/>
    <w:rsid w:val="003E4B0A"/>
    <w:rsid w:val="003E54E0"/>
    <w:rsid w:val="003E6591"/>
    <w:rsid w:val="003E6C49"/>
    <w:rsid w:val="003F26AE"/>
    <w:rsid w:val="003F2BBD"/>
    <w:rsid w:val="003F372F"/>
    <w:rsid w:val="003F3F35"/>
    <w:rsid w:val="003F633A"/>
    <w:rsid w:val="003F6986"/>
    <w:rsid w:val="003F6A0C"/>
    <w:rsid w:val="0040089E"/>
    <w:rsid w:val="00400F60"/>
    <w:rsid w:val="004020BD"/>
    <w:rsid w:val="00403E07"/>
    <w:rsid w:val="00404DBD"/>
    <w:rsid w:val="004065C8"/>
    <w:rsid w:val="004069D9"/>
    <w:rsid w:val="0040712F"/>
    <w:rsid w:val="004072F3"/>
    <w:rsid w:val="00407C25"/>
    <w:rsid w:val="00414287"/>
    <w:rsid w:val="004169DA"/>
    <w:rsid w:val="00416D3D"/>
    <w:rsid w:val="00416D9E"/>
    <w:rsid w:val="0041788C"/>
    <w:rsid w:val="00420895"/>
    <w:rsid w:val="00420ABE"/>
    <w:rsid w:val="004212BC"/>
    <w:rsid w:val="0042225F"/>
    <w:rsid w:val="004235D9"/>
    <w:rsid w:val="00425C73"/>
    <w:rsid w:val="0042687E"/>
    <w:rsid w:val="00426C8C"/>
    <w:rsid w:val="00430A50"/>
    <w:rsid w:val="00430B02"/>
    <w:rsid w:val="004335E2"/>
    <w:rsid w:val="00434F8E"/>
    <w:rsid w:val="00435DD4"/>
    <w:rsid w:val="004417F0"/>
    <w:rsid w:val="004421EF"/>
    <w:rsid w:val="0044223D"/>
    <w:rsid w:val="00442A0B"/>
    <w:rsid w:val="004439F7"/>
    <w:rsid w:val="004446E7"/>
    <w:rsid w:val="00447A64"/>
    <w:rsid w:val="00453A2B"/>
    <w:rsid w:val="00454D31"/>
    <w:rsid w:val="0045735C"/>
    <w:rsid w:val="004600FD"/>
    <w:rsid w:val="00460244"/>
    <w:rsid w:val="0046574B"/>
    <w:rsid w:val="00470A56"/>
    <w:rsid w:val="004726C9"/>
    <w:rsid w:val="004749BA"/>
    <w:rsid w:val="00476369"/>
    <w:rsid w:val="00476E54"/>
    <w:rsid w:val="00481387"/>
    <w:rsid w:val="00483194"/>
    <w:rsid w:val="00483700"/>
    <w:rsid w:val="00485467"/>
    <w:rsid w:val="004869C6"/>
    <w:rsid w:val="00487057"/>
    <w:rsid w:val="00490792"/>
    <w:rsid w:val="00490847"/>
    <w:rsid w:val="00490CBC"/>
    <w:rsid w:val="00490E00"/>
    <w:rsid w:val="00492055"/>
    <w:rsid w:val="00494DC9"/>
    <w:rsid w:val="004A33D6"/>
    <w:rsid w:val="004A40BA"/>
    <w:rsid w:val="004A5522"/>
    <w:rsid w:val="004A5936"/>
    <w:rsid w:val="004A63D9"/>
    <w:rsid w:val="004B00BC"/>
    <w:rsid w:val="004B049A"/>
    <w:rsid w:val="004B5C7B"/>
    <w:rsid w:val="004B67D9"/>
    <w:rsid w:val="004B7D9D"/>
    <w:rsid w:val="004C0CCA"/>
    <w:rsid w:val="004C104E"/>
    <w:rsid w:val="004C241D"/>
    <w:rsid w:val="004C4BF9"/>
    <w:rsid w:val="004C601D"/>
    <w:rsid w:val="004D16C0"/>
    <w:rsid w:val="004D2196"/>
    <w:rsid w:val="004D2833"/>
    <w:rsid w:val="004D28AC"/>
    <w:rsid w:val="004D3DEB"/>
    <w:rsid w:val="004D7D32"/>
    <w:rsid w:val="004E1531"/>
    <w:rsid w:val="004E1E09"/>
    <w:rsid w:val="004E6E8E"/>
    <w:rsid w:val="004E7CDA"/>
    <w:rsid w:val="004F073D"/>
    <w:rsid w:val="004F1277"/>
    <w:rsid w:val="004F2761"/>
    <w:rsid w:val="004F2BE6"/>
    <w:rsid w:val="004F32F8"/>
    <w:rsid w:val="004F6DF9"/>
    <w:rsid w:val="00501F28"/>
    <w:rsid w:val="00502550"/>
    <w:rsid w:val="00506861"/>
    <w:rsid w:val="00506C49"/>
    <w:rsid w:val="00507F55"/>
    <w:rsid w:val="00512473"/>
    <w:rsid w:val="00516AA2"/>
    <w:rsid w:val="00521BCF"/>
    <w:rsid w:val="00524708"/>
    <w:rsid w:val="00526284"/>
    <w:rsid w:val="005275ED"/>
    <w:rsid w:val="00530B05"/>
    <w:rsid w:val="00531599"/>
    <w:rsid w:val="00532423"/>
    <w:rsid w:val="00534C2A"/>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55961"/>
    <w:rsid w:val="005657CF"/>
    <w:rsid w:val="005666FB"/>
    <w:rsid w:val="00567FB2"/>
    <w:rsid w:val="005704D5"/>
    <w:rsid w:val="00574743"/>
    <w:rsid w:val="00575447"/>
    <w:rsid w:val="00576722"/>
    <w:rsid w:val="005803D0"/>
    <w:rsid w:val="00580B4F"/>
    <w:rsid w:val="00581728"/>
    <w:rsid w:val="00581BFB"/>
    <w:rsid w:val="00582EBA"/>
    <w:rsid w:val="0058388A"/>
    <w:rsid w:val="0058642E"/>
    <w:rsid w:val="00586B53"/>
    <w:rsid w:val="005873C2"/>
    <w:rsid w:val="00592117"/>
    <w:rsid w:val="00594664"/>
    <w:rsid w:val="00595C15"/>
    <w:rsid w:val="00596E93"/>
    <w:rsid w:val="00597D0E"/>
    <w:rsid w:val="005A10BA"/>
    <w:rsid w:val="005A235A"/>
    <w:rsid w:val="005A2D22"/>
    <w:rsid w:val="005A2E90"/>
    <w:rsid w:val="005A3D2A"/>
    <w:rsid w:val="005A4497"/>
    <w:rsid w:val="005A7D09"/>
    <w:rsid w:val="005B3671"/>
    <w:rsid w:val="005B3EC6"/>
    <w:rsid w:val="005B48D4"/>
    <w:rsid w:val="005B5A3A"/>
    <w:rsid w:val="005B63C9"/>
    <w:rsid w:val="005B6BC1"/>
    <w:rsid w:val="005C30F5"/>
    <w:rsid w:val="005C3646"/>
    <w:rsid w:val="005D1B44"/>
    <w:rsid w:val="005D32EB"/>
    <w:rsid w:val="005D349C"/>
    <w:rsid w:val="005D6017"/>
    <w:rsid w:val="005D799D"/>
    <w:rsid w:val="005D7FAD"/>
    <w:rsid w:val="005E0501"/>
    <w:rsid w:val="005E2BE3"/>
    <w:rsid w:val="005E7732"/>
    <w:rsid w:val="005E7971"/>
    <w:rsid w:val="005F1861"/>
    <w:rsid w:val="005F259A"/>
    <w:rsid w:val="005F67A1"/>
    <w:rsid w:val="005F6E53"/>
    <w:rsid w:val="00604395"/>
    <w:rsid w:val="006058E5"/>
    <w:rsid w:val="00606D94"/>
    <w:rsid w:val="006106C1"/>
    <w:rsid w:val="00610D56"/>
    <w:rsid w:val="006151CF"/>
    <w:rsid w:val="00615235"/>
    <w:rsid w:val="00615E14"/>
    <w:rsid w:val="0061604C"/>
    <w:rsid w:val="006213FF"/>
    <w:rsid w:val="00622D6C"/>
    <w:rsid w:val="00624BFF"/>
    <w:rsid w:val="006272F7"/>
    <w:rsid w:val="006332B4"/>
    <w:rsid w:val="00633B1A"/>
    <w:rsid w:val="006349FB"/>
    <w:rsid w:val="00636872"/>
    <w:rsid w:val="00636FD3"/>
    <w:rsid w:val="006374FF"/>
    <w:rsid w:val="006410FC"/>
    <w:rsid w:val="006416A2"/>
    <w:rsid w:val="0064323D"/>
    <w:rsid w:val="00643482"/>
    <w:rsid w:val="00645807"/>
    <w:rsid w:val="00646A9B"/>
    <w:rsid w:val="006476FC"/>
    <w:rsid w:val="00652F34"/>
    <w:rsid w:val="00653762"/>
    <w:rsid w:val="006538AA"/>
    <w:rsid w:val="0065473A"/>
    <w:rsid w:val="00654C00"/>
    <w:rsid w:val="00661B18"/>
    <w:rsid w:val="00661EEF"/>
    <w:rsid w:val="00664948"/>
    <w:rsid w:val="00664DF2"/>
    <w:rsid w:val="006656E5"/>
    <w:rsid w:val="00670136"/>
    <w:rsid w:val="00670206"/>
    <w:rsid w:val="00673172"/>
    <w:rsid w:val="0067431F"/>
    <w:rsid w:val="0067537A"/>
    <w:rsid w:val="00675AC3"/>
    <w:rsid w:val="00675DB0"/>
    <w:rsid w:val="00677465"/>
    <w:rsid w:val="0068101F"/>
    <w:rsid w:val="006810BE"/>
    <w:rsid w:val="00683136"/>
    <w:rsid w:val="00683278"/>
    <w:rsid w:val="00685F51"/>
    <w:rsid w:val="00686BFA"/>
    <w:rsid w:val="00687A5C"/>
    <w:rsid w:val="00690240"/>
    <w:rsid w:val="00690DA4"/>
    <w:rsid w:val="00692383"/>
    <w:rsid w:val="00692C85"/>
    <w:rsid w:val="00693686"/>
    <w:rsid w:val="00696F07"/>
    <w:rsid w:val="00696F67"/>
    <w:rsid w:val="0069727A"/>
    <w:rsid w:val="00697748"/>
    <w:rsid w:val="006A0710"/>
    <w:rsid w:val="006A202B"/>
    <w:rsid w:val="006A3D41"/>
    <w:rsid w:val="006A7790"/>
    <w:rsid w:val="006A7DEF"/>
    <w:rsid w:val="006B050D"/>
    <w:rsid w:val="006B7C52"/>
    <w:rsid w:val="006C0069"/>
    <w:rsid w:val="006C23B0"/>
    <w:rsid w:val="006C3DC6"/>
    <w:rsid w:val="006C4113"/>
    <w:rsid w:val="006C48BF"/>
    <w:rsid w:val="006C5920"/>
    <w:rsid w:val="006D2CD3"/>
    <w:rsid w:val="006D2D4F"/>
    <w:rsid w:val="006D3A9F"/>
    <w:rsid w:val="006D3D76"/>
    <w:rsid w:val="006D4D5E"/>
    <w:rsid w:val="006D5017"/>
    <w:rsid w:val="006D6A0F"/>
    <w:rsid w:val="006D7C4A"/>
    <w:rsid w:val="006E04DE"/>
    <w:rsid w:val="006E0DC0"/>
    <w:rsid w:val="006E1670"/>
    <w:rsid w:val="006E324A"/>
    <w:rsid w:val="006E3595"/>
    <w:rsid w:val="006E38FF"/>
    <w:rsid w:val="006E3C0B"/>
    <w:rsid w:val="006E503A"/>
    <w:rsid w:val="006E7D6B"/>
    <w:rsid w:val="006F1B1A"/>
    <w:rsid w:val="006F4149"/>
    <w:rsid w:val="0070141B"/>
    <w:rsid w:val="00701B47"/>
    <w:rsid w:val="007040F3"/>
    <w:rsid w:val="00704197"/>
    <w:rsid w:val="00710811"/>
    <w:rsid w:val="00711C32"/>
    <w:rsid w:val="00712DBA"/>
    <w:rsid w:val="00715AFA"/>
    <w:rsid w:val="0071671A"/>
    <w:rsid w:val="0072116A"/>
    <w:rsid w:val="00721770"/>
    <w:rsid w:val="0072312B"/>
    <w:rsid w:val="00724864"/>
    <w:rsid w:val="00726CD3"/>
    <w:rsid w:val="00727FB1"/>
    <w:rsid w:val="00730FCF"/>
    <w:rsid w:val="00731C3B"/>
    <w:rsid w:val="00732B09"/>
    <w:rsid w:val="007332F0"/>
    <w:rsid w:val="0073389D"/>
    <w:rsid w:val="00733D7C"/>
    <w:rsid w:val="00734A3D"/>
    <w:rsid w:val="00735546"/>
    <w:rsid w:val="00736962"/>
    <w:rsid w:val="007371ED"/>
    <w:rsid w:val="00737582"/>
    <w:rsid w:val="007412F5"/>
    <w:rsid w:val="00751265"/>
    <w:rsid w:val="00751770"/>
    <w:rsid w:val="00751F78"/>
    <w:rsid w:val="00752342"/>
    <w:rsid w:val="00753C1E"/>
    <w:rsid w:val="00754923"/>
    <w:rsid w:val="00755931"/>
    <w:rsid w:val="00760CB2"/>
    <w:rsid w:val="007625C1"/>
    <w:rsid w:val="00762AED"/>
    <w:rsid w:val="00762CF6"/>
    <w:rsid w:val="007671A7"/>
    <w:rsid w:val="00770E9C"/>
    <w:rsid w:val="00773250"/>
    <w:rsid w:val="00774699"/>
    <w:rsid w:val="007812F0"/>
    <w:rsid w:val="007826DB"/>
    <w:rsid w:val="0078594B"/>
    <w:rsid w:val="00792FD4"/>
    <w:rsid w:val="0079452E"/>
    <w:rsid w:val="00794908"/>
    <w:rsid w:val="00794A00"/>
    <w:rsid w:val="007968C9"/>
    <w:rsid w:val="00796F81"/>
    <w:rsid w:val="007970F0"/>
    <w:rsid w:val="007A1541"/>
    <w:rsid w:val="007A2844"/>
    <w:rsid w:val="007A3319"/>
    <w:rsid w:val="007A3744"/>
    <w:rsid w:val="007B0A79"/>
    <w:rsid w:val="007B1295"/>
    <w:rsid w:val="007B1CEF"/>
    <w:rsid w:val="007B2F86"/>
    <w:rsid w:val="007B323D"/>
    <w:rsid w:val="007B5DAA"/>
    <w:rsid w:val="007B68AE"/>
    <w:rsid w:val="007B6C79"/>
    <w:rsid w:val="007C0CA4"/>
    <w:rsid w:val="007C1078"/>
    <w:rsid w:val="007C16D2"/>
    <w:rsid w:val="007C24E9"/>
    <w:rsid w:val="007C25ED"/>
    <w:rsid w:val="007C395E"/>
    <w:rsid w:val="007C5155"/>
    <w:rsid w:val="007C55EE"/>
    <w:rsid w:val="007C5A82"/>
    <w:rsid w:val="007C5DB2"/>
    <w:rsid w:val="007C6648"/>
    <w:rsid w:val="007C7E93"/>
    <w:rsid w:val="007D0468"/>
    <w:rsid w:val="007D1374"/>
    <w:rsid w:val="007D143C"/>
    <w:rsid w:val="007D167A"/>
    <w:rsid w:val="007D5328"/>
    <w:rsid w:val="007D5D6D"/>
    <w:rsid w:val="007E030E"/>
    <w:rsid w:val="007E1593"/>
    <w:rsid w:val="007E5FBE"/>
    <w:rsid w:val="007E7875"/>
    <w:rsid w:val="007F0115"/>
    <w:rsid w:val="007F04FC"/>
    <w:rsid w:val="007F0740"/>
    <w:rsid w:val="007F0D31"/>
    <w:rsid w:val="007F1E6E"/>
    <w:rsid w:val="007F3B91"/>
    <w:rsid w:val="007F3BC6"/>
    <w:rsid w:val="007F46F9"/>
    <w:rsid w:val="007F7021"/>
    <w:rsid w:val="007F7F35"/>
    <w:rsid w:val="00801743"/>
    <w:rsid w:val="008043D4"/>
    <w:rsid w:val="0080615F"/>
    <w:rsid w:val="0081143E"/>
    <w:rsid w:val="00813291"/>
    <w:rsid w:val="00813911"/>
    <w:rsid w:val="0081434F"/>
    <w:rsid w:val="00814EEF"/>
    <w:rsid w:val="008217FD"/>
    <w:rsid w:val="008221FD"/>
    <w:rsid w:val="008250CB"/>
    <w:rsid w:val="00825855"/>
    <w:rsid w:val="00825E00"/>
    <w:rsid w:val="0083160E"/>
    <w:rsid w:val="00833A05"/>
    <w:rsid w:val="00835C1A"/>
    <w:rsid w:val="00837C38"/>
    <w:rsid w:val="00842E74"/>
    <w:rsid w:val="00842FF1"/>
    <w:rsid w:val="008449D4"/>
    <w:rsid w:val="00846FAB"/>
    <w:rsid w:val="0084771D"/>
    <w:rsid w:val="00850E1E"/>
    <w:rsid w:val="00851D97"/>
    <w:rsid w:val="00852695"/>
    <w:rsid w:val="00852D1E"/>
    <w:rsid w:val="00852F79"/>
    <w:rsid w:val="008542B0"/>
    <w:rsid w:val="008544BE"/>
    <w:rsid w:val="0085590C"/>
    <w:rsid w:val="00855BE5"/>
    <w:rsid w:val="00856C2F"/>
    <w:rsid w:val="00860320"/>
    <w:rsid w:val="00863C3C"/>
    <w:rsid w:val="00864D32"/>
    <w:rsid w:val="0086535E"/>
    <w:rsid w:val="00865532"/>
    <w:rsid w:val="00866CDB"/>
    <w:rsid w:val="008713ED"/>
    <w:rsid w:val="00873EF3"/>
    <w:rsid w:val="00880D5E"/>
    <w:rsid w:val="008814B2"/>
    <w:rsid w:val="00883125"/>
    <w:rsid w:val="008839E1"/>
    <w:rsid w:val="00885E28"/>
    <w:rsid w:val="0088626C"/>
    <w:rsid w:val="0089005D"/>
    <w:rsid w:val="00890708"/>
    <w:rsid w:val="00892954"/>
    <w:rsid w:val="008939A2"/>
    <w:rsid w:val="008941D7"/>
    <w:rsid w:val="00896BA2"/>
    <w:rsid w:val="00897226"/>
    <w:rsid w:val="00897961"/>
    <w:rsid w:val="008A01B8"/>
    <w:rsid w:val="008A22C7"/>
    <w:rsid w:val="008A2A0E"/>
    <w:rsid w:val="008A5903"/>
    <w:rsid w:val="008A6D64"/>
    <w:rsid w:val="008B5617"/>
    <w:rsid w:val="008B61B7"/>
    <w:rsid w:val="008C154E"/>
    <w:rsid w:val="008C2EB1"/>
    <w:rsid w:val="008C3157"/>
    <w:rsid w:val="008C47AE"/>
    <w:rsid w:val="008C4CCB"/>
    <w:rsid w:val="008C7271"/>
    <w:rsid w:val="008C74B4"/>
    <w:rsid w:val="008D0782"/>
    <w:rsid w:val="008D141A"/>
    <w:rsid w:val="008D14D9"/>
    <w:rsid w:val="008D44C8"/>
    <w:rsid w:val="008D457A"/>
    <w:rsid w:val="008D45AF"/>
    <w:rsid w:val="008D6A5C"/>
    <w:rsid w:val="008D7FE3"/>
    <w:rsid w:val="008E0C43"/>
    <w:rsid w:val="008E2E5F"/>
    <w:rsid w:val="008E740A"/>
    <w:rsid w:val="008F203C"/>
    <w:rsid w:val="008F2160"/>
    <w:rsid w:val="008F2F5F"/>
    <w:rsid w:val="008F329C"/>
    <w:rsid w:val="008F423E"/>
    <w:rsid w:val="008F5853"/>
    <w:rsid w:val="008F72D8"/>
    <w:rsid w:val="00900AEF"/>
    <w:rsid w:val="00900BB2"/>
    <w:rsid w:val="00900E4C"/>
    <w:rsid w:val="00904343"/>
    <w:rsid w:val="009108D3"/>
    <w:rsid w:val="00910B9E"/>
    <w:rsid w:val="0091293D"/>
    <w:rsid w:val="00912F3C"/>
    <w:rsid w:val="00913A1C"/>
    <w:rsid w:val="009146F9"/>
    <w:rsid w:val="00914FA0"/>
    <w:rsid w:val="009151B6"/>
    <w:rsid w:val="00915434"/>
    <w:rsid w:val="009209AF"/>
    <w:rsid w:val="00921FDE"/>
    <w:rsid w:val="0092368A"/>
    <w:rsid w:val="00923DF4"/>
    <w:rsid w:val="00923FE1"/>
    <w:rsid w:val="009264FD"/>
    <w:rsid w:val="00926802"/>
    <w:rsid w:val="00927104"/>
    <w:rsid w:val="009278E9"/>
    <w:rsid w:val="00927BB1"/>
    <w:rsid w:val="00930081"/>
    <w:rsid w:val="0093544F"/>
    <w:rsid w:val="009400E9"/>
    <w:rsid w:val="00942AAB"/>
    <w:rsid w:val="00945C95"/>
    <w:rsid w:val="00945D68"/>
    <w:rsid w:val="0094680E"/>
    <w:rsid w:val="00946B96"/>
    <w:rsid w:val="0095282F"/>
    <w:rsid w:val="0095448B"/>
    <w:rsid w:val="009611BA"/>
    <w:rsid w:val="00961C94"/>
    <w:rsid w:val="00961E7F"/>
    <w:rsid w:val="00963105"/>
    <w:rsid w:val="00967623"/>
    <w:rsid w:val="00970E35"/>
    <w:rsid w:val="00970E7E"/>
    <w:rsid w:val="00972E0E"/>
    <w:rsid w:val="0097303B"/>
    <w:rsid w:val="00973C28"/>
    <w:rsid w:val="00980284"/>
    <w:rsid w:val="00980352"/>
    <w:rsid w:val="00980DCA"/>
    <w:rsid w:val="00981585"/>
    <w:rsid w:val="00982C54"/>
    <w:rsid w:val="00983B5C"/>
    <w:rsid w:val="00983DE3"/>
    <w:rsid w:val="00991401"/>
    <w:rsid w:val="009938D9"/>
    <w:rsid w:val="00997296"/>
    <w:rsid w:val="0099756F"/>
    <w:rsid w:val="009A0195"/>
    <w:rsid w:val="009A2E7D"/>
    <w:rsid w:val="009A4FFE"/>
    <w:rsid w:val="009A6D1E"/>
    <w:rsid w:val="009B29F5"/>
    <w:rsid w:val="009B3584"/>
    <w:rsid w:val="009B3E49"/>
    <w:rsid w:val="009C1E2E"/>
    <w:rsid w:val="009C500C"/>
    <w:rsid w:val="009C6857"/>
    <w:rsid w:val="009C6897"/>
    <w:rsid w:val="009D0223"/>
    <w:rsid w:val="009D0C7A"/>
    <w:rsid w:val="009D24E9"/>
    <w:rsid w:val="009D2932"/>
    <w:rsid w:val="009D309A"/>
    <w:rsid w:val="009D55BF"/>
    <w:rsid w:val="009D5BE7"/>
    <w:rsid w:val="009D7B05"/>
    <w:rsid w:val="009E1E97"/>
    <w:rsid w:val="009E6CED"/>
    <w:rsid w:val="009E7407"/>
    <w:rsid w:val="009E7B5A"/>
    <w:rsid w:val="009F1102"/>
    <w:rsid w:val="009F1BDE"/>
    <w:rsid w:val="009F2F2E"/>
    <w:rsid w:val="009F4913"/>
    <w:rsid w:val="009F5629"/>
    <w:rsid w:val="00A0198E"/>
    <w:rsid w:val="00A01BDE"/>
    <w:rsid w:val="00A02565"/>
    <w:rsid w:val="00A0367D"/>
    <w:rsid w:val="00A04D97"/>
    <w:rsid w:val="00A05572"/>
    <w:rsid w:val="00A06700"/>
    <w:rsid w:val="00A07A4D"/>
    <w:rsid w:val="00A10668"/>
    <w:rsid w:val="00A10C28"/>
    <w:rsid w:val="00A119BB"/>
    <w:rsid w:val="00A11CED"/>
    <w:rsid w:val="00A13C82"/>
    <w:rsid w:val="00A1461A"/>
    <w:rsid w:val="00A14711"/>
    <w:rsid w:val="00A166AE"/>
    <w:rsid w:val="00A20468"/>
    <w:rsid w:val="00A2074D"/>
    <w:rsid w:val="00A2221A"/>
    <w:rsid w:val="00A2764E"/>
    <w:rsid w:val="00A304A1"/>
    <w:rsid w:val="00A32C7D"/>
    <w:rsid w:val="00A34282"/>
    <w:rsid w:val="00A34FFA"/>
    <w:rsid w:val="00A35C3E"/>
    <w:rsid w:val="00A370C3"/>
    <w:rsid w:val="00A4018F"/>
    <w:rsid w:val="00A4141A"/>
    <w:rsid w:val="00A41F23"/>
    <w:rsid w:val="00A42740"/>
    <w:rsid w:val="00A43C7A"/>
    <w:rsid w:val="00A45AE0"/>
    <w:rsid w:val="00A46051"/>
    <w:rsid w:val="00A50D78"/>
    <w:rsid w:val="00A52B8E"/>
    <w:rsid w:val="00A5345D"/>
    <w:rsid w:val="00A57CAD"/>
    <w:rsid w:val="00A60252"/>
    <w:rsid w:val="00A62D1A"/>
    <w:rsid w:val="00A6319D"/>
    <w:rsid w:val="00A658B0"/>
    <w:rsid w:val="00A678D6"/>
    <w:rsid w:val="00A71574"/>
    <w:rsid w:val="00A73BF6"/>
    <w:rsid w:val="00A752AD"/>
    <w:rsid w:val="00A768A9"/>
    <w:rsid w:val="00A81A9B"/>
    <w:rsid w:val="00A82438"/>
    <w:rsid w:val="00A83117"/>
    <w:rsid w:val="00A83B28"/>
    <w:rsid w:val="00A83F9A"/>
    <w:rsid w:val="00A844EF"/>
    <w:rsid w:val="00A8534F"/>
    <w:rsid w:val="00A8720D"/>
    <w:rsid w:val="00A87448"/>
    <w:rsid w:val="00A90265"/>
    <w:rsid w:val="00A92D49"/>
    <w:rsid w:val="00A937F9"/>
    <w:rsid w:val="00A94950"/>
    <w:rsid w:val="00A975BE"/>
    <w:rsid w:val="00A97816"/>
    <w:rsid w:val="00AA13E2"/>
    <w:rsid w:val="00AA1ED6"/>
    <w:rsid w:val="00AA311A"/>
    <w:rsid w:val="00AA3885"/>
    <w:rsid w:val="00AA3A86"/>
    <w:rsid w:val="00AA479E"/>
    <w:rsid w:val="00AA4C3C"/>
    <w:rsid w:val="00AA716D"/>
    <w:rsid w:val="00AA7FD6"/>
    <w:rsid w:val="00AB3C29"/>
    <w:rsid w:val="00AB471E"/>
    <w:rsid w:val="00AB5A47"/>
    <w:rsid w:val="00AB5ACE"/>
    <w:rsid w:val="00AC049A"/>
    <w:rsid w:val="00AC1EBF"/>
    <w:rsid w:val="00AC3FCE"/>
    <w:rsid w:val="00AC6B70"/>
    <w:rsid w:val="00AD0136"/>
    <w:rsid w:val="00AD0493"/>
    <w:rsid w:val="00AD2DEB"/>
    <w:rsid w:val="00AD5044"/>
    <w:rsid w:val="00AD6264"/>
    <w:rsid w:val="00AE096B"/>
    <w:rsid w:val="00AE617E"/>
    <w:rsid w:val="00AE72F6"/>
    <w:rsid w:val="00AF09A1"/>
    <w:rsid w:val="00AF1AC4"/>
    <w:rsid w:val="00AF2C27"/>
    <w:rsid w:val="00AF553A"/>
    <w:rsid w:val="00B0233F"/>
    <w:rsid w:val="00B02CDA"/>
    <w:rsid w:val="00B0450F"/>
    <w:rsid w:val="00B04841"/>
    <w:rsid w:val="00B053E3"/>
    <w:rsid w:val="00B07E18"/>
    <w:rsid w:val="00B10EC6"/>
    <w:rsid w:val="00B11446"/>
    <w:rsid w:val="00B11CD6"/>
    <w:rsid w:val="00B11E20"/>
    <w:rsid w:val="00B147A3"/>
    <w:rsid w:val="00B147C3"/>
    <w:rsid w:val="00B16B60"/>
    <w:rsid w:val="00B16E33"/>
    <w:rsid w:val="00B16F7C"/>
    <w:rsid w:val="00B201BD"/>
    <w:rsid w:val="00B21796"/>
    <w:rsid w:val="00B24632"/>
    <w:rsid w:val="00B2595C"/>
    <w:rsid w:val="00B276DB"/>
    <w:rsid w:val="00B3253C"/>
    <w:rsid w:val="00B34299"/>
    <w:rsid w:val="00B360D2"/>
    <w:rsid w:val="00B422B6"/>
    <w:rsid w:val="00B42BD3"/>
    <w:rsid w:val="00B449D1"/>
    <w:rsid w:val="00B468A3"/>
    <w:rsid w:val="00B46A43"/>
    <w:rsid w:val="00B47764"/>
    <w:rsid w:val="00B50989"/>
    <w:rsid w:val="00B547F6"/>
    <w:rsid w:val="00B5485C"/>
    <w:rsid w:val="00B55892"/>
    <w:rsid w:val="00B55939"/>
    <w:rsid w:val="00B55AD3"/>
    <w:rsid w:val="00B60F59"/>
    <w:rsid w:val="00B63117"/>
    <w:rsid w:val="00B6569C"/>
    <w:rsid w:val="00B67E0A"/>
    <w:rsid w:val="00B67EC1"/>
    <w:rsid w:val="00B72FBA"/>
    <w:rsid w:val="00B73C09"/>
    <w:rsid w:val="00B73C44"/>
    <w:rsid w:val="00B77025"/>
    <w:rsid w:val="00B80F08"/>
    <w:rsid w:val="00B83404"/>
    <w:rsid w:val="00B84B18"/>
    <w:rsid w:val="00B87500"/>
    <w:rsid w:val="00B87BC4"/>
    <w:rsid w:val="00B9118A"/>
    <w:rsid w:val="00B918E5"/>
    <w:rsid w:val="00B924D7"/>
    <w:rsid w:val="00B93F45"/>
    <w:rsid w:val="00B945CB"/>
    <w:rsid w:val="00B950AA"/>
    <w:rsid w:val="00B95748"/>
    <w:rsid w:val="00B96292"/>
    <w:rsid w:val="00B976A4"/>
    <w:rsid w:val="00BA0D72"/>
    <w:rsid w:val="00BA1F97"/>
    <w:rsid w:val="00BA4603"/>
    <w:rsid w:val="00BA560F"/>
    <w:rsid w:val="00BA6E9D"/>
    <w:rsid w:val="00BB129C"/>
    <w:rsid w:val="00BB1546"/>
    <w:rsid w:val="00BB30F7"/>
    <w:rsid w:val="00BB364A"/>
    <w:rsid w:val="00BB40E3"/>
    <w:rsid w:val="00BB4750"/>
    <w:rsid w:val="00BC1101"/>
    <w:rsid w:val="00BC17B3"/>
    <w:rsid w:val="00BC3693"/>
    <w:rsid w:val="00BC3737"/>
    <w:rsid w:val="00BC394B"/>
    <w:rsid w:val="00BC3D9E"/>
    <w:rsid w:val="00BC41AE"/>
    <w:rsid w:val="00BC57D6"/>
    <w:rsid w:val="00BC6702"/>
    <w:rsid w:val="00BC728A"/>
    <w:rsid w:val="00BC7A13"/>
    <w:rsid w:val="00BD10D1"/>
    <w:rsid w:val="00BD2A4F"/>
    <w:rsid w:val="00BD5640"/>
    <w:rsid w:val="00BD6B9B"/>
    <w:rsid w:val="00BE21AF"/>
    <w:rsid w:val="00BE4EF8"/>
    <w:rsid w:val="00BE4F17"/>
    <w:rsid w:val="00BE58DD"/>
    <w:rsid w:val="00BE5E97"/>
    <w:rsid w:val="00BE5F1A"/>
    <w:rsid w:val="00BE77E1"/>
    <w:rsid w:val="00BE7FB9"/>
    <w:rsid w:val="00BF0738"/>
    <w:rsid w:val="00BF0E52"/>
    <w:rsid w:val="00BF1CDC"/>
    <w:rsid w:val="00BF1FA0"/>
    <w:rsid w:val="00BF3084"/>
    <w:rsid w:val="00BF3B1A"/>
    <w:rsid w:val="00BF699A"/>
    <w:rsid w:val="00BF764C"/>
    <w:rsid w:val="00BF7921"/>
    <w:rsid w:val="00C00812"/>
    <w:rsid w:val="00C04AE3"/>
    <w:rsid w:val="00C05F0F"/>
    <w:rsid w:val="00C07217"/>
    <w:rsid w:val="00C07CC7"/>
    <w:rsid w:val="00C11C16"/>
    <w:rsid w:val="00C12F02"/>
    <w:rsid w:val="00C15583"/>
    <w:rsid w:val="00C167B5"/>
    <w:rsid w:val="00C21358"/>
    <w:rsid w:val="00C2251F"/>
    <w:rsid w:val="00C31EAB"/>
    <w:rsid w:val="00C330DD"/>
    <w:rsid w:val="00C33932"/>
    <w:rsid w:val="00C346FF"/>
    <w:rsid w:val="00C3677B"/>
    <w:rsid w:val="00C41B34"/>
    <w:rsid w:val="00C41C0D"/>
    <w:rsid w:val="00C42ABC"/>
    <w:rsid w:val="00C4462E"/>
    <w:rsid w:val="00C466AD"/>
    <w:rsid w:val="00C46E55"/>
    <w:rsid w:val="00C507FB"/>
    <w:rsid w:val="00C53BBC"/>
    <w:rsid w:val="00C54485"/>
    <w:rsid w:val="00C607F1"/>
    <w:rsid w:val="00C618F1"/>
    <w:rsid w:val="00C637AB"/>
    <w:rsid w:val="00C63A6A"/>
    <w:rsid w:val="00C670BD"/>
    <w:rsid w:val="00C67CBE"/>
    <w:rsid w:val="00C70732"/>
    <w:rsid w:val="00C70FB9"/>
    <w:rsid w:val="00C74052"/>
    <w:rsid w:val="00C7717E"/>
    <w:rsid w:val="00C77BEC"/>
    <w:rsid w:val="00C800D6"/>
    <w:rsid w:val="00C80DEE"/>
    <w:rsid w:val="00C8235F"/>
    <w:rsid w:val="00C83357"/>
    <w:rsid w:val="00C845B4"/>
    <w:rsid w:val="00C859CF"/>
    <w:rsid w:val="00C863A9"/>
    <w:rsid w:val="00C86BDD"/>
    <w:rsid w:val="00C878AB"/>
    <w:rsid w:val="00C902C3"/>
    <w:rsid w:val="00C90BCF"/>
    <w:rsid w:val="00C90DCB"/>
    <w:rsid w:val="00C953A4"/>
    <w:rsid w:val="00C9717F"/>
    <w:rsid w:val="00CA0F77"/>
    <w:rsid w:val="00CB117B"/>
    <w:rsid w:val="00CB3C5C"/>
    <w:rsid w:val="00CB5693"/>
    <w:rsid w:val="00CB5EBE"/>
    <w:rsid w:val="00CB7BFC"/>
    <w:rsid w:val="00CC15E4"/>
    <w:rsid w:val="00CC5E4B"/>
    <w:rsid w:val="00CD0D5E"/>
    <w:rsid w:val="00CD1600"/>
    <w:rsid w:val="00CD2CCF"/>
    <w:rsid w:val="00CD4396"/>
    <w:rsid w:val="00CE2D02"/>
    <w:rsid w:val="00CE39DE"/>
    <w:rsid w:val="00CE5FE5"/>
    <w:rsid w:val="00CF18E7"/>
    <w:rsid w:val="00CF3929"/>
    <w:rsid w:val="00CF576D"/>
    <w:rsid w:val="00CF65B3"/>
    <w:rsid w:val="00CF7AAB"/>
    <w:rsid w:val="00D00B5F"/>
    <w:rsid w:val="00D010AC"/>
    <w:rsid w:val="00D0659E"/>
    <w:rsid w:val="00D11984"/>
    <w:rsid w:val="00D1455B"/>
    <w:rsid w:val="00D14D5C"/>
    <w:rsid w:val="00D204C4"/>
    <w:rsid w:val="00D2170A"/>
    <w:rsid w:val="00D21A10"/>
    <w:rsid w:val="00D25D1C"/>
    <w:rsid w:val="00D26876"/>
    <w:rsid w:val="00D276ED"/>
    <w:rsid w:val="00D33289"/>
    <w:rsid w:val="00D36157"/>
    <w:rsid w:val="00D3776A"/>
    <w:rsid w:val="00D377AE"/>
    <w:rsid w:val="00D41669"/>
    <w:rsid w:val="00D42F96"/>
    <w:rsid w:val="00D439B4"/>
    <w:rsid w:val="00D46BA6"/>
    <w:rsid w:val="00D476D9"/>
    <w:rsid w:val="00D51170"/>
    <w:rsid w:val="00D52937"/>
    <w:rsid w:val="00D5616C"/>
    <w:rsid w:val="00D56FA9"/>
    <w:rsid w:val="00D57F26"/>
    <w:rsid w:val="00D60EEB"/>
    <w:rsid w:val="00D61BCA"/>
    <w:rsid w:val="00D61FB8"/>
    <w:rsid w:val="00D62680"/>
    <w:rsid w:val="00D652B7"/>
    <w:rsid w:val="00D66CE5"/>
    <w:rsid w:val="00D66EE6"/>
    <w:rsid w:val="00D66F2B"/>
    <w:rsid w:val="00D70675"/>
    <w:rsid w:val="00D70DF3"/>
    <w:rsid w:val="00D7199D"/>
    <w:rsid w:val="00D71AE6"/>
    <w:rsid w:val="00D71ECA"/>
    <w:rsid w:val="00D728D2"/>
    <w:rsid w:val="00D72960"/>
    <w:rsid w:val="00D752EE"/>
    <w:rsid w:val="00D80394"/>
    <w:rsid w:val="00D816CD"/>
    <w:rsid w:val="00D824B0"/>
    <w:rsid w:val="00D82794"/>
    <w:rsid w:val="00D82E9A"/>
    <w:rsid w:val="00D83BDD"/>
    <w:rsid w:val="00D86130"/>
    <w:rsid w:val="00D86A64"/>
    <w:rsid w:val="00D93681"/>
    <w:rsid w:val="00D97496"/>
    <w:rsid w:val="00D97A4A"/>
    <w:rsid w:val="00D97A5D"/>
    <w:rsid w:val="00D97A99"/>
    <w:rsid w:val="00DA190D"/>
    <w:rsid w:val="00DA402C"/>
    <w:rsid w:val="00DA5D69"/>
    <w:rsid w:val="00DA5DDB"/>
    <w:rsid w:val="00DA7ED0"/>
    <w:rsid w:val="00DB347C"/>
    <w:rsid w:val="00DB3B4E"/>
    <w:rsid w:val="00DB43E1"/>
    <w:rsid w:val="00DB45F1"/>
    <w:rsid w:val="00DB636B"/>
    <w:rsid w:val="00DB6BB6"/>
    <w:rsid w:val="00DB7DF4"/>
    <w:rsid w:val="00DC26BD"/>
    <w:rsid w:val="00DC30DA"/>
    <w:rsid w:val="00DC4C4C"/>
    <w:rsid w:val="00DC5324"/>
    <w:rsid w:val="00DC5803"/>
    <w:rsid w:val="00DD1BA4"/>
    <w:rsid w:val="00DD26D5"/>
    <w:rsid w:val="00DD2BB5"/>
    <w:rsid w:val="00DD316A"/>
    <w:rsid w:val="00DD44EB"/>
    <w:rsid w:val="00DD455C"/>
    <w:rsid w:val="00DD4FD3"/>
    <w:rsid w:val="00DD5686"/>
    <w:rsid w:val="00DE3C67"/>
    <w:rsid w:val="00DE4393"/>
    <w:rsid w:val="00DE4F33"/>
    <w:rsid w:val="00DE5C64"/>
    <w:rsid w:val="00DE75B3"/>
    <w:rsid w:val="00DF0CCC"/>
    <w:rsid w:val="00DF121D"/>
    <w:rsid w:val="00DF35B1"/>
    <w:rsid w:val="00DF38BE"/>
    <w:rsid w:val="00DF4598"/>
    <w:rsid w:val="00DF5BC2"/>
    <w:rsid w:val="00DF6AAF"/>
    <w:rsid w:val="00DF6C9A"/>
    <w:rsid w:val="00DF7F1B"/>
    <w:rsid w:val="00E00793"/>
    <w:rsid w:val="00E014A1"/>
    <w:rsid w:val="00E027DD"/>
    <w:rsid w:val="00E03269"/>
    <w:rsid w:val="00E05909"/>
    <w:rsid w:val="00E05A3E"/>
    <w:rsid w:val="00E07763"/>
    <w:rsid w:val="00E10C7C"/>
    <w:rsid w:val="00E13C3B"/>
    <w:rsid w:val="00E1519F"/>
    <w:rsid w:val="00E209F3"/>
    <w:rsid w:val="00E254A6"/>
    <w:rsid w:val="00E26810"/>
    <w:rsid w:val="00E26A6B"/>
    <w:rsid w:val="00E27B87"/>
    <w:rsid w:val="00E33661"/>
    <w:rsid w:val="00E37009"/>
    <w:rsid w:val="00E42693"/>
    <w:rsid w:val="00E438A9"/>
    <w:rsid w:val="00E43E8E"/>
    <w:rsid w:val="00E45DE1"/>
    <w:rsid w:val="00E47FFD"/>
    <w:rsid w:val="00E50063"/>
    <w:rsid w:val="00E511C7"/>
    <w:rsid w:val="00E51E5B"/>
    <w:rsid w:val="00E53142"/>
    <w:rsid w:val="00E63A4D"/>
    <w:rsid w:val="00E64CFC"/>
    <w:rsid w:val="00E663A3"/>
    <w:rsid w:val="00E66E01"/>
    <w:rsid w:val="00E67A35"/>
    <w:rsid w:val="00E7075E"/>
    <w:rsid w:val="00E7353C"/>
    <w:rsid w:val="00E73F51"/>
    <w:rsid w:val="00E74E78"/>
    <w:rsid w:val="00E777E9"/>
    <w:rsid w:val="00E82053"/>
    <w:rsid w:val="00E833FA"/>
    <w:rsid w:val="00E862D9"/>
    <w:rsid w:val="00E9042D"/>
    <w:rsid w:val="00E933FC"/>
    <w:rsid w:val="00E949C3"/>
    <w:rsid w:val="00E95652"/>
    <w:rsid w:val="00E97DBF"/>
    <w:rsid w:val="00EA0227"/>
    <w:rsid w:val="00EA04C7"/>
    <w:rsid w:val="00EA0FF4"/>
    <w:rsid w:val="00EA2360"/>
    <w:rsid w:val="00EA3F9E"/>
    <w:rsid w:val="00EA5B1B"/>
    <w:rsid w:val="00EA6205"/>
    <w:rsid w:val="00EA75B4"/>
    <w:rsid w:val="00EA7AB2"/>
    <w:rsid w:val="00EA7BD6"/>
    <w:rsid w:val="00EB0980"/>
    <w:rsid w:val="00EB3931"/>
    <w:rsid w:val="00EB5B98"/>
    <w:rsid w:val="00EB5FF5"/>
    <w:rsid w:val="00EB636A"/>
    <w:rsid w:val="00EC04C5"/>
    <w:rsid w:val="00EC0807"/>
    <w:rsid w:val="00EC2F1E"/>
    <w:rsid w:val="00EC6E79"/>
    <w:rsid w:val="00EC7375"/>
    <w:rsid w:val="00ED06D3"/>
    <w:rsid w:val="00ED0975"/>
    <w:rsid w:val="00ED1244"/>
    <w:rsid w:val="00ED5339"/>
    <w:rsid w:val="00ED56F7"/>
    <w:rsid w:val="00ED5FAB"/>
    <w:rsid w:val="00EE039A"/>
    <w:rsid w:val="00EE282B"/>
    <w:rsid w:val="00EE3C61"/>
    <w:rsid w:val="00EE54D2"/>
    <w:rsid w:val="00EE6D9E"/>
    <w:rsid w:val="00EF1C26"/>
    <w:rsid w:val="00EF500F"/>
    <w:rsid w:val="00EF5F24"/>
    <w:rsid w:val="00EF6A7E"/>
    <w:rsid w:val="00EF7C25"/>
    <w:rsid w:val="00F03C50"/>
    <w:rsid w:val="00F05182"/>
    <w:rsid w:val="00F07CCA"/>
    <w:rsid w:val="00F10D25"/>
    <w:rsid w:val="00F1108F"/>
    <w:rsid w:val="00F13C19"/>
    <w:rsid w:val="00F14977"/>
    <w:rsid w:val="00F17BE4"/>
    <w:rsid w:val="00F30283"/>
    <w:rsid w:val="00F30704"/>
    <w:rsid w:val="00F33A01"/>
    <w:rsid w:val="00F34675"/>
    <w:rsid w:val="00F4098C"/>
    <w:rsid w:val="00F42A7F"/>
    <w:rsid w:val="00F42FC1"/>
    <w:rsid w:val="00F42FEA"/>
    <w:rsid w:val="00F43DE1"/>
    <w:rsid w:val="00F44352"/>
    <w:rsid w:val="00F50557"/>
    <w:rsid w:val="00F51309"/>
    <w:rsid w:val="00F515EB"/>
    <w:rsid w:val="00F54A94"/>
    <w:rsid w:val="00F56191"/>
    <w:rsid w:val="00F567B0"/>
    <w:rsid w:val="00F6148A"/>
    <w:rsid w:val="00F617FC"/>
    <w:rsid w:val="00F634FE"/>
    <w:rsid w:val="00F6357C"/>
    <w:rsid w:val="00F639DE"/>
    <w:rsid w:val="00F641CA"/>
    <w:rsid w:val="00F64952"/>
    <w:rsid w:val="00F667FD"/>
    <w:rsid w:val="00F746A8"/>
    <w:rsid w:val="00F75D65"/>
    <w:rsid w:val="00F771EC"/>
    <w:rsid w:val="00F77E4F"/>
    <w:rsid w:val="00F803F3"/>
    <w:rsid w:val="00F810F2"/>
    <w:rsid w:val="00F81286"/>
    <w:rsid w:val="00F818C1"/>
    <w:rsid w:val="00F81ACE"/>
    <w:rsid w:val="00F828CA"/>
    <w:rsid w:val="00F82CDD"/>
    <w:rsid w:val="00F84341"/>
    <w:rsid w:val="00F85048"/>
    <w:rsid w:val="00F8572E"/>
    <w:rsid w:val="00F85DF0"/>
    <w:rsid w:val="00F864DE"/>
    <w:rsid w:val="00F951C5"/>
    <w:rsid w:val="00F952B9"/>
    <w:rsid w:val="00F9623B"/>
    <w:rsid w:val="00F971C7"/>
    <w:rsid w:val="00FA08AC"/>
    <w:rsid w:val="00FA1F1F"/>
    <w:rsid w:val="00FA47EF"/>
    <w:rsid w:val="00FA4EFE"/>
    <w:rsid w:val="00FA5917"/>
    <w:rsid w:val="00FA7BA7"/>
    <w:rsid w:val="00FB4600"/>
    <w:rsid w:val="00FB4D2E"/>
    <w:rsid w:val="00FB6D74"/>
    <w:rsid w:val="00FB7BEF"/>
    <w:rsid w:val="00FC0A5C"/>
    <w:rsid w:val="00FC0D17"/>
    <w:rsid w:val="00FC1FDA"/>
    <w:rsid w:val="00FC21A3"/>
    <w:rsid w:val="00FC245A"/>
    <w:rsid w:val="00FC3659"/>
    <w:rsid w:val="00FC5E5C"/>
    <w:rsid w:val="00FC6A79"/>
    <w:rsid w:val="00FC6EFE"/>
    <w:rsid w:val="00FC71DC"/>
    <w:rsid w:val="00FC75B7"/>
    <w:rsid w:val="00FD064D"/>
    <w:rsid w:val="00FD11BD"/>
    <w:rsid w:val="00FD2DDF"/>
    <w:rsid w:val="00FD4746"/>
    <w:rsid w:val="00FD5C6E"/>
    <w:rsid w:val="00FD6479"/>
    <w:rsid w:val="00FE30BE"/>
    <w:rsid w:val="00FE33F6"/>
    <w:rsid w:val="00FE349E"/>
    <w:rsid w:val="00FE4DFF"/>
    <w:rsid w:val="00FF2548"/>
    <w:rsid w:val="037DC8D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AD5FBC2"/>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F737F23D-8E8D-488A-A761-74DD7837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88"/>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iPriority w:val="99"/>
    <w:unhideWhenUsed/>
    <w:qFormat/>
    <w:rsid w:val="00D66CE5"/>
    <w:pPr>
      <w:spacing w:line="240" w:lineRule="auto"/>
    </w:pPr>
    <w:rPr>
      <w:sz w:val="20"/>
      <w:szCs w:val="20"/>
    </w:rPr>
  </w:style>
  <w:style w:type="character" w:customStyle="1" w:styleId="CommentTextChar">
    <w:name w:val="Comment Text Char"/>
    <w:basedOn w:val="DefaultParagraphFont"/>
    <w:link w:val="CommentText"/>
    <w:uiPriority w:val="99"/>
    <w:qForma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 w:type="numbering" w:customStyle="1" w:styleId="CurrentList1">
    <w:name w:val="Current List1"/>
    <w:uiPriority w:val="99"/>
    <w:rsid w:val="0037503F"/>
    <w:pPr>
      <w:numPr>
        <w:numId w:val="8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so.org/obp" TargetMode="External"/><Relationship Id="rId26" Type="http://schemas.openxmlformats.org/officeDocument/2006/relationships/image" Target="media/image2.emf"/><Relationship Id="rId39" Type="http://schemas.openxmlformats.org/officeDocument/2006/relationships/oleObject" Target="embeddings/oleObject6.bin"/><Relationship Id="rId21" Type="http://schemas.microsoft.com/office/2011/relationships/commentsExtended" Target="commentsExtended.xml"/><Relationship Id="rId34" Type="http://schemas.openxmlformats.org/officeDocument/2006/relationships/image" Target="media/image6.png"/><Relationship Id="rId42"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image" Target="media/image5.emf"/><Relationship Id="rId37" Type="http://schemas.openxmlformats.org/officeDocument/2006/relationships/hyperlink" Target="http://standards.iso.org/iso-iec/23001/-11/ed-3/en" TargetMode="External"/><Relationship Id="rId40" Type="http://schemas.openxmlformats.org/officeDocument/2006/relationships/oleObject" Target="embeddings/oleObject7.bin"/><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image" Target="media/image3.emf"/><Relationship Id="rId36" Type="http://schemas.openxmlformats.org/officeDocument/2006/relationships/hyperlink" Target="http://standards.iso.org/iso-iec/23001/-11/ed-3/en" TargetMode="External"/><Relationship Id="rId10" Type="http://schemas.openxmlformats.org/officeDocument/2006/relationships/endnotes" Target="endnotes.xml"/><Relationship Id="rId19" Type="http://schemas.openxmlformats.org/officeDocument/2006/relationships/hyperlink" Target="https://www.electropedia.org/" TargetMode="External"/><Relationship Id="rId31" Type="http://schemas.openxmlformats.org/officeDocument/2006/relationships/oleObject" Target="embeddings/oleObject4.bin"/><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 Id="rId27" Type="http://schemas.openxmlformats.org/officeDocument/2006/relationships/oleObject" Target="embeddings/oleObject2.bin"/><Relationship Id="rId30" Type="http://schemas.openxmlformats.org/officeDocument/2006/relationships/image" Target="media/image4.emf"/><Relationship Id="rId35" Type="http://schemas.openxmlformats.org/officeDocument/2006/relationships/image" Target="media/image7.png"/><Relationship Id="rId43"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hyperlink" Target="http://standards.iso.org/iso-iec/23001/-11/ed-3/en" TargetMode="External"/><Relationship Id="rId46" Type="http://schemas.openxmlformats.org/officeDocument/2006/relationships/theme" Target="theme/theme1.xml"/><Relationship Id="rId20" Type="http://schemas.openxmlformats.org/officeDocument/2006/relationships/comments" Target="comments.xml"/><Relationship Id="rId41"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40</Pages>
  <Words>13616</Words>
  <Characters>77616</Characters>
  <Application>Microsoft Office Word</Application>
  <DocSecurity>0</DocSecurity>
  <Lines>4312</Lines>
  <Paragraphs>2534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88698</CharactersWithSpaces>
  <SharedDoc>false</SharedDoc>
  <HLinks>
    <vt:vector size="336" baseType="variant">
      <vt:variant>
        <vt:i4>7864364</vt:i4>
      </vt:variant>
      <vt:variant>
        <vt:i4>447</vt:i4>
      </vt:variant>
      <vt:variant>
        <vt:i4>0</vt:i4>
      </vt:variant>
      <vt:variant>
        <vt:i4>5</vt:i4>
      </vt:variant>
      <vt:variant>
        <vt:lpwstr>http://standards.iso.org/iso-iec/23001/-11/ed-3/en</vt:lpwstr>
      </vt:variant>
      <vt:variant>
        <vt:lpwstr/>
      </vt:variant>
      <vt:variant>
        <vt:i4>7864364</vt:i4>
      </vt:variant>
      <vt:variant>
        <vt:i4>441</vt:i4>
      </vt:variant>
      <vt:variant>
        <vt:i4>0</vt:i4>
      </vt:variant>
      <vt:variant>
        <vt:i4>5</vt:i4>
      </vt:variant>
      <vt:variant>
        <vt:lpwstr>http://standards.iso.org/iso-iec/23001/-11/ed-3/en</vt:lpwstr>
      </vt:variant>
      <vt:variant>
        <vt:lpwstr/>
      </vt:variant>
      <vt:variant>
        <vt:i4>7864364</vt:i4>
      </vt:variant>
      <vt:variant>
        <vt:i4>438</vt:i4>
      </vt:variant>
      <vt:variant>
        <vt:i4>0</vt:i4>
      </vt:variant>
      <vt:variant>
        <vt:i4>5</vt:i4>
      </vt:variant>
      <vt:variant>
        <vt:lpwstr>http://standards.iso.org/iso-iec/23001/-11/ed-3/en</vt:lpwstr>
      </vt:variant>
      <vt:variant>
        <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127</cp:revision>
  <dcterms:created xsi:type="dcterms:W3CDTF">2024-04-18T01:22:00Z</dcterms:created>
  <dcterms:modified xsi:type="dcterms:W3CDTF">2024-07-08T04:12:00Z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2024-07-08T04:11:58Z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af6ec888-5ad2-4bad-9d05-96e07a5c799d</vt:lpwstr>
  </property>
  <property fmtid="{D5CDD505-2E9C-101B-9397-08002B2CF9AE}" pid="10" name="MSIP_Label_bcf26ed8-713a-4e6c-8a04-66607341a11c_ContentBits">
    <vt:lpwstr>0</vt:lpwstr>
  </property>
</Properties>
</file>