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0E660" w14:textId="44128136" w:rsidR="001A33D0" w:rsidRPr="00AE3765" w:rsidRDefault="001A33D0" w:rsidP="001A33D0">
      <w:pPr>
        <w:jc w:val="right"/>
        <w:rPr>
          <w:b/>
          <w:sz w:val="28"/>
          <w:szCs w:val="28"/>
          <w:lang w:val="en-CA"/>
        </w:rPr>
      </w:pPr>
      <w:r w:rsidRPr="00AE3765">
        <w:rPr>
          <w:b/>
          <w:noProof/>
          <w:sz w:val="28"/>
          <w:szCs w:val="28"/>
          <w:lang w:val="en-CA"/>
        </w:rPr>
        <w:t>ISO</w:t>
      </w:r>
      <w:r w:rsidR="00E148DD" w:rsidRPr="00AE3765">
        <w:rPr>
          <w:b/>
          <w:noProof/>
          <w:sz w:val="28"/>
          <w:szCs w:val="28"/>
          <w:lang w:val="en-CA"/>
        </w:rPr>
        <w:t>/IEC</w:t>
      </w:r>
      <w:r w:rsidRPr="00AE3765">
        <w:rPr>
          <w:b/>
          <w:noProof/>
          <w:sz w:val="28"/>
          <w:szCs w:val="28"/>
          <w:lang w:val="en-CA"/>
        </w:rPr>
        <w:t> </w:t>
      </w:r>
      <w:r w:rsidR="00E148DD" w:rsidRPr="00AE3765">
        <w:rPr>
          <w:b/>
          <w:noProof/>
          <w:sz w:val="28"/>
          <w:szCs w:val="28"/>
          <w:lang w:val="en-CA"/>
        </w:rPr>
        <w:t>23008</w:t>
      </w:r>
      <w:r w:rsidRPr="00AE3765">
        <w:rPr>
          <w:b/>
          <w:noProof/>
          <w:sz w:val="28"/>
          <w:szCs w:val="28"/>
          <w:lang w:val="en-CA"/>
        </w:rPr>
        <w:t>-</w:t>
      </w:r>
      <w:r w:rsidR="00E148DD" w:rsidRPr="00AE3765">
        <w:rPr>
          <w:b/>
          <w:noProof/>
          <w:sz w:val="28"/>
          <w:szCs w:val="28"/>
          <w:lang w:val="en-CA"/>
        </w:rPr>
        <w:t>12</w:t>
      </w:r>
      <w:r w:rsidRPr="00AE3765">
        <w:rPr>
          <w:b/>
          <w:noProof/>
          <w:sz w:val="28"/>
          <w:szCs w:val="28"/>
          <w:lang w:val="en-CA"/>
        </w:rPr>
        <w:t>:</w:t>
      </w:r>
      <w:del w:id="0" w:author="Leo Barnes" w:date="2024-05-21T09:19:00Z">
        <w:r w:rsidR="00E56A1E" w:rsidRPr="00AE3765" w:rsidDel="00336068">
          <w:rPr>
            <w:b/>
            <w:noProof/>
            <w:sz w:val="28"/>
            <w:szCs w:val="28"/>
            <w:lang w:val="en-CA"/>
          </w:rPr>
          <w:delText>20</w:delText>
        </w:r>
        <w:r w:rsidR="00F047D4" w:rsidRPr="00AE3765" w:rsidDel="00336068">
          <w:rPr>
            <w:b/>
            <w:noProof/>
            <w:sz w:val="28"/>
            <w:szCs w:val="28"/>
            <w:lang w:val="en-CA"/>
          </w:rPr>
          <w:delText>xx</w:delText>
        </w:r>
      </w:del>
      <w:ins w:id="1" w:author="Leo Barnes" w:date="2024-05-21T09:19:00Z">
        <w:r w:rsidR="00336068" w:rsidRPr="00AE3765">
          <w:rPr>
            <w:b/>
            <w:noProof/>
            <w:sz w:val="28"/>
            <w:szCs w:val="28"/>
            <w:lang w:val="en-CA"/>
          </w:rPr>
          <w:t>20</w:t>
        </w:r>
        <w:r w:rsidR="00336068">
          <w:rPr>
            <w:b/>
            <w:noProof/>
            <w:sz w:val="28"/>
            <w:szCs w:val="28"/>
            <w:lang w:val="en-CA"/>
          </w:rPr>
          <w:t>2</w:t>
        </w:r>
      </w:ins>
      <w:ins w:id="2" w:author="Leo Barnes" w:date="2024-05-21T09:20:00Z">
        <w:r w:rsidR="00336068">
          <w:rPr>
            <w:b/>
            <w:noProof/>
            <w:sz w:val="28"/>
            <w:szCs w:val="28"/>
            <w:lang w:val="en-CA"/>
          </w:rPr>
          <w:t>4</w:t>
        </w:r>
      </w:ins>
      <w:r w:rsidR="006E0234" w:rsidRPr="00AE3765">
        <w:rPr>
          <w:b/>
          <w:noProof/>
          <w:sz w:val="28"/>
          <w:szCs w:val="28"/>
          <w:lang w:val="en-CA"/>
        </w:rPr>
        <w:t>/</w:t>
      </w:r>
      <w:r w:rsidR="0042084A" w:rsidRPr="00AE3765">
        <w:rPr>
          <w:b/>
          <w:noProof/>
          <w:sz w:val="28"/>
          <w:szCs w:val="28"/>
          <w:lang w:val="en-CA"/>
        </w:rPr>
        <w:t xml:space="preserve">AMD </w:t>
      </w:r>
      <w:r w:rsidR="00AA72AC" w:rsidRPr="00AE3765">
        <w:rPr>
          <w:b/>
          <w:noProof/>
          <w:sz w:val="28"/>
          <w:szCs w:val="28"/>
          <w:lang w:val="en-CA"/>
        </w:rPr>
        <w:t>2</w:t>
      </w:r>
      <w:r w:rsidR="006E0234" w:rsidRPr="00AE3765">
        <w:rPr>
          <w:b/>
          <w:noProof/>
          <w:sz w:val="28"/>
          <w:szCs w:val="28"/>
          <w:lang w:val="en-CA"/>
        </w:rPr>
        <w:t>:</w:t>
      </w:r>
      <w:del w:id="3" w:author="Leo Barnes" w:date="2024-05-21T09:20:00Z">
        <w:r w:rsidR="00E56A1E" w:rsidRPr="00AE3765" w:rsidDel="00336068">
          <w:rPr>
            <w:b/>
            <w:noProof/>
            <w:sz w:val="28"/>
            <w:szCs w:val="28"/>
            <w:lang w:val="en-CA"/>
          </w:rPr>
          <w:delText>20</w:delText>
        </w:r>
        <w:r w:rsidR="00F047D4" w:rsidRPr="00AE3765" w:rsidDel="00336068">
          <w:rPr>
            <w:b/>
            <w:noProof/>
            <w:sz w:val="28"/>
            <w:szCs w:val="28"/>
            <w:lang w:val="en-CA"/>
          </w:rPr>
          <w:delText>xx</w:delText>
        </w:r>
      </w:del>
      <w:ins w:id="4" w:author="Leo Barnes" w:date="2024-05-21T09:20:00Z">
        <w:r w:rsidR="00336068" w:rsidRPr="00AE3765">
          <w:rPr>
            <w:b/>
            <w:noProof/>
            <w:sz w:val="28"/>
            <w:szCs w:val="28"/>
            <w:lang w:val="en-CA"/>
          </w:rPr>
          <w:t>20</w:t>
        </w:r>
        <w:r w:rsidR="00336068">
          <w:rPr>
            <w:b/>
            <w:noProof/>
            <w:sz w:val="28"/>
            <w:szCs w:val="28"/>
            <w:lang w:val="en-CA"/>
          </w:rPr>
          <w:t>23</w:t>
        </w:r>
      </w:ins>
      <w:r w:rsidR="006E0234" w:rsidRPr="00AE3765">
        <w:rPr>
          <w:b/>
          <w:noProof/>
          <w:sz w:val="28"/>
          <w:szCs w:val="28"/>
          <w:lang w:val="en-CA"/>
        </w:rPr>
        <w:t>(E)</w:t>
      </w:r>
    </w:p>
    <w:p w14:paraId="0892C326" w14:textId="5DA86220" w:rsidR="001A33D0" w:rsidRPr="00AE3765" w:rsidRDefault="001A33D0" w:rsidP="001A33D0">
      <w:pPr>
        <w:jc w:val="right"/>
        <w:rPr>
          <w:lang w:val="en-CA"/>
        </w:rPr>
      </w:pPr>
      <w:r w:rsidRPr="00AE3765">
        <w:rPr>
          <w:noProof/>
          <w:lang w:val="en-CA"/>
        </w:rPr>
        <w:t>ISO</w:t>
      </w:r>
      <w:r w:rsidR="00E148DD" w:rsidRPr="00AE3765">
        <w:rPr>
          <w:noProof/>
          <w:lang w:val="en-CA"/>
        </w:rPr>
        <w:t>/IEC</w:t>
      </w:r>
      <w:r w:rsidRPr="00AE3765">
        <w:rPr>
          <w:noProof/>
          <w:lang w:val="en-CA"/>
        </w:rPr>
        <w:t> </w:t>
      </w:r>
      <w:r w:rsidR="00E148DD" w:rsidRPr="00AE3765">
        <w:rPr>
          <w:noProof/>
          <w:lang w:val="en-CA"/>
        </w:rPr>
        <w:t>J</w:t>
      </w:r>
      <w:r w:rsidRPr="00AE3765">
        <w:rPr>
          <w:lang w:val="en-CA"/>
        </w:rPr>
        <w:t>TC</w:t>
      </w:r>
      <w:r w:rsidR="00E148DD" w:rsidRPr="00AE3765">
        <w:rPr>
          <w:lang w:val="en-CA"/>
        </w:rPr>
        <w:t>1</w:t>
      </w:r>
      <w:r w:rsidRPr="00AE3765">
        <w:rPr>
          <w:lang w:val="en-CA"/>
        </w:rPr>
        <w:t>/SC </w:t>
      </w:r>
      <w:r w:rsidR="00E148DD" w:rsidRPr="00AE3765">
        <w:rPr>
          <w:noProof/>
          <w:lang w:val="en-CA"/>
        </w:rPr>
        <w:t>29</w:t>
      </w:r>
    </w:p>
    <w:p w14:paraId="01554D38" w14:textId="77777777" w:rsidR="001A33D0" w:rsidRPr="00AE3765" w:rsidRDefault="001A33D0" w:rsidP="001A33D0">
      <w:pPr>
        <w:spacing w:after="2000"/>
        <w:jc w:val="right"/>
        <w:rPr>
          <w:lang w:val="en-CA"/>
        </w:rPr>
      </w:pPr>
      <w:bookmarkStart w:id="5" w:name="CVP_Secretariat_Loca"/>
      <w:r w:rsidRPr="00AE3765">
        <w:rPr>
          <w:lang w:val="en-CA"/>
        </w:rPr>
        <w:t>Secretariat</w:t>
      </w:r>
      <w:bookmarkEnd w:id="5"/>
      <w:r w:rsidRPr="00AE3765">
        <w:rPr>
          <w:lang w:val="en-CA"/>
        </w:rPr>
        <w:t xml:space="preserve">: </w:t>
      </w:r>
      <w:r w:rsidR="00E148DD" w:rsidRPr="00AE3765">
        <w:rPr>
          <w:noProof/>
          <w:lang w:val="en-CA"/>
        </w:rPr>
        <w:t>JISC</w:t>
      </w:r>
    </w:p>
    <w:p w14:paraId="40800A9A" w14:textId="2C02FF8A" w:rsidR="001A33D0" w:rsidRPr="00AE3765" w:rsidRDefault="00E148DD" w:rsidP="001A33D0">
      <w:pPr>
        <w:spacing w:line="360" w:lineRule="atLeast"/>
        <w:jc w:val="left"/>
        <w:rPr>
          <w:b/>
          <w:sz w:val="32"/>
          <w:szCs w:val="32"/>
          <w:lang w:val="en-CA"/>
        </w:rPr>
      </w:pPr>
      <w:r w:rsidRPr="00AE3765">
        <w:rPr>
          <w:b/>
          <w:sz w:val="32"/>
          <w:szCs w:val="32"/>
          <w:lang w:val="en-CA"/>
        </w:rPr>
        <w:t xml:space="preserve">Information technology — High efficiency coding and media delivery in heterogeneous environments — Part 12: Image File Format — Amendment </w:t>
      </w:r>
      <w:r w:rsidR="00AA72AC" w:rsidRPr="00AE3765">
        <w:rPr>
          <w:b/>
          <w:sz w:val="32"/>
          <w:szCs w:val="32"/>
          <w:lang w:val="en-CA"/>
        </w:rPr>
        <w:t>2</w:t>
      </w:r>
      <w:r w:rsidRPr="00AE3765">
        <w:rPr>
          <w:b/>
          <w:sz w:val="32"/>
          <w:szCs w:val="32"/>
          <w:lang w:val="en-CA"/>
        </w:rPr>
        <w:t xml:space="preserve">: </w:t>
      </w:r>
      <w:r w:rsidR="00213CDC" w:rsidRPr="00AE3765">
        <w:rPr>
          <w:b/>
          <w:sz w:val="32"/>
          <w:szCs w:val="32"/>
          <w:lang w:val="en-CA"/>
        </w:rPr>
        <w:t>Support for tone map derived items and other improvements</w:t>
      </w:r>
    </w:p>
    <w:p w14:paraId="0B2384B3" w14:textId="77777777" w:rsidR="001A33D0" w:rsidRPr="00AE3765" w:rsidRDefault="001A33D0" w:rsidP="001A33D0">
      <w:pPr>
        <w:spacing w:before="2000"/>
        <w:rPr>
          <w:lang w:val="en-CA"/>
        </w:rPr>
      </w:pPr>
    </w:p>
    <w:p w14:paraId="6CA6824B" w14:textId="2C75FCDE" w:rsidR="001A33D0" w:rsidRPr="00AE3765" w:rsidRDefault="00F047D4" w:rsidP="001A33D0">
      <w:pPr>
        <w:pBdr>
          <w:top w:val="single" w:sz="4" w:space="1" w:color="auto"/>
          <w:left w:val="single" w:sz="4" w:space="4" w:color="auto"/>
          <w:bottom w:val="single" w:sz="4" w:space="1" w:color="auto"/>
          <w:right w:val="single" w:sz="4" w:space="4" w:color="auto"/>
        </w:pBdr>
        <w:ind w:left="85" w:right="85"/>
        <w:jc w:val="center"/>
        <w:rPr>
          <w:sz w:val="80"/>
          <w:szCs w:val="80"/>
          <w:lang w:val="en-CA"/>
        </w:rPr>
      </w:pPr>
      <w:del w:id="6" w:author="Leo Barnes" w:date="2024-05-21T09:19:00Z">
        <w:r w:rsidRPr="00AE3765" w:rsidDel="00336068">
          <w:rPr>
            <w:sz w:val="80"/>
            <w:szCs w:val="80"/>
            <w:lang w:val="en-CA"/>
          </w:rPr>
          <w:delText xml:space="preserve">Preliminary </w:delText>
        </w:r>
        <w:r w:rsidR="00752104" w:rsidRPr="00AE3765" w:rsidDel="00336068">
          <w:rPr>
            <w:sz w:val="80"/>
            <w:szCs w:val="80"/>
            <w:lang w:val="en-CA"/>
          </w:rPr>
          <w:delText>W</w:delText>
        </w:r>
      </w:del>
      <w:ins w:id="7" w:author="Leo Barnes" w:date="2024-05-21T09:19:00Z">
        <w:r w:rsidR="00336068">
          <w:rPr>
            <w:sz w:val="80"/>
            <w:szCs w:val="80"/>
            <w:lang w:val="en-CA"/>
          </w:rPr>
          <w:t>C</w:t>
        </w:r>
      </w:ins>
      <w:r w:rsidR="00752104" w:rsidRPr="00AE3765">
        <w:rPr>
          <w:sz w:val="80"/>
          <w:szCs w:val="80"/>
          <w:lang w:val="en-CA"/>
        </w:rPr>
        <w:t>D</w:t>
      </w:r>
      <w:r w:rsidR="00E56A1E" w:rsidRPr="00AE3765">
        <w:rPr>
          <w:sz w:val="80"/>
          <w:szCs w:val="80"/>
          <w:lang w:val="en-CA"/>
        </w:rPr>
        <w:t xml:space="preserve"> </w:t>
      </w:r>
      <w:r w:rsidR="001A33D0" w:rsidRPr="00AE3765">
        <w:rPr>
          <w:sz w:val="80"/>
          <w:szCs w:val="80"/>
          <w:lang w:val="en-CA"/>
        </w:rPr>
        <w:t>stage</w:t>
      </w:r>
    </w:p>
    <w:p w14:paraId="4AE16B16" w14:textId="77777777" w:rsidR="001A33D0" w:rsidRPr="00AE3765" w:rsidRDefault="001A33D0" w:rsidP="001A33D0">
      <w:pPr>
        <w:spacing w:after="120"/>
        <w:rPr>
          <w:lang w:val="en-CA"/>
        </w:rPr>
      </w:pPr>
    </w:p>
    <w:p w14:paraId="2A43E91C" w14:textId="77777777" w:rsidR="001A33D0" w:rsidRPr="00AE3765" w:rsidRDefault="001A33D0" w:rsidP="001A33D0">
      <w:pPr>
        <w:rPr>
          <w:lang w:val="en-CA"/>
        </w:rPr>
      </w:pPr>
    </w:p>
    <w:p w14:paraId="0A528DA6" w14:textId="77777777" w:rsidR="001A33D0" w:rsidRPr="00AE3765" w:rsidRDefault="001A33D0" w:rsidP="001A33D0">
      <w:pPr>
        <w:rPr>
          <w:lang w:val="en-CA"/>
        </w:rPr>
        <w:sectPr w:rsidR="001A33D0" w:rsidRPr="00AE3765" w:rsidSect="00631AEB">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41C57883" w14:textId="77777777" w:rsidR="00985D9D" w:rsidRPr="00AE3765" w:rsidRDefault="00985D9D" w:rsidP="00985D9D">
      <w:pPr>
        <w:pStyle w:val="zzCopyright"/>
        <w:autoSpaceDE w:val="0"/>
        <w:autoSpaceDN w:val="0"/>
        <w:adjustRightInd w:val="0"/>
        <w:spacing w:line="270" w:lineRule="exact"/>
        <w:jc w:val="center"/>
        <w:rPr>
          <w:szCs w:val="24"/>
          <w:lang w:val="en-CA"/>
        </w:rPr>
      </w:pPr>
      <w:r w:rsidRPr="00AE3765">
        <w:rPr>
          <w:b/>
          <w:szCs w:val="24"/>
          <w:lang w:val="en-CA"/>
        </w:rPr>
        <w:lastRenderedPageBreak/>
        <w:t>Copyright notice</w:t>
      </w:r>
    </w:p>
    <w:p w14:paraId="4FAD045E"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 xml:space="preserve">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w:t>
      </w:r>
      <w:proofErr w:type="gramStart"/>
      <w:r w:rsidRPr="00AE3765">
        <w:rPr>
          <w:szCs w:val="24"/>
          <w:lang w:val="en-CA"/>
        </w:rPr>
        <w:t>stored</w:t>
      </w:r>
      <w:proofErr w:type="gramEnd"/>
      <w:r w:rsidRPr="00AE3765">
        <w:rPr>
          <w:szCs w:val="24"/>
          <w:lang w:val="en-CA"/>
        </w:rPr>
        <w:t xml:space="preserve"> or transmitted in any form for any other purpose without prior written permission from ISO.</w:t>
      </w:r>
    </w:p>
    <w:p w14:paraId="3B8D6EA1"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Requests for permission to reproduce this document for the purpose of selling it should be addressed as shown below or to ISO's member body in the country of the requester:</w:t>
      </w:r>
    </w:p>
    <w:p w14:paraId="3BD9E038"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ISO copyright office</w:t>
      </w:r>
    </w:p>
    <w:p w14:paraId="307B93FE"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 xml:space="preserve">Case </w:t>
      </w:r>
      <w:proofErr w:type="spellStart"/>
      <w:r w:rsidRPr="00AE3765">
        <w:rPr>
          <w:szCs w:val="24"/>
          <w:lang w:val="en-CA"/>
        </w:rPr>
        <w:t>postale</w:t>
      </w:r>
      <w:proofErr w:type="spellEnd"/>
      <w:r w:rsidRPr="00AE3765">
        <w:rPr>
          <w:szCs w:val="24"/>
          <w:lang w:val="en-CA"/>
        </w:rPr>
        <w:t xml:space="preserve"> 56 • CH-1211 Geneva 20</w:t>
      </w:r>
    </w:p>
    <w:p w14:paraId="0FE95456"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Tel. + 41 22 749 01 11</w:t>
      </w:r>
    </w:p>
    <w:p w14:paraId="055531A6"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Fax + 41 22 749 09 47</w:t>
      </w:r>
    </w:p>
    <w:p w14:paraId="305E6EF1"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E-mail copyright@iso.org</w:t>
      </w:r>
    </w:p>
    <w:p w14:paraId="31D2F1E3"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Web www.iso.org</w:t>
      </w:r>
    </w:p>
    <w:p w14:paraId="04965F3F"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Reproduction for sales purposes may be subject to royalty payments or a licensing agreement.</w:t>
      </w:r>
    </w:p>
    <w:p w14:paraId="17D095D5" w14:textId="77777777" w:rsidR="00985D9D" w:rsidRPr="00AE3765" w:rsidRDefault="00985D9D" w:rsidP="00985D9D">
      <w:pPr>
        <w:pStyle w:val="zzCopyright"/>
        <w:autoSpaceDE w:val="0"/>
        <w:autoSpaceDN w:val="0"/>
        <w:adjustRightInd w:val="0"/>
        <w:spacing w:line="230" w:lineRule="exact"/>
        <w:rPr>
          <w:szCs w:val="24"/>
          <w:lang w:val="en-CA"/>
        </w:rPr>
      </w:pPr>
      <w:r w:rsidRPr="00AE3765">
        <w:rPr>
          <w:szCs w:val="24"/>
          <w:lang w:val="en-CA"/>
        </w:rPr>
        <w:t>Violators may be prosecuted.</w:t>
      </w:r>
    </w:p>
    <w:p w14:paraId="3E510047" w14:textId="77777777" w:rsidR="0033616F" w:rsidRPr="00AE3765" w:rsidRDefault="0033616F">
      <w:pPr>
        <w:tabs>
          <w:tab w:val="clear" w:pos="403"/>
        </w:tabs>
        <w:spacing w:after="0" w:line="240" w:lineRule="auto"/>
        <w:jc w:val="left"/>
        <w:rPr>
          <w:b/>
          <w:sz w:val="28"/>
          <w:lang w:val="en-CA"/>
        </w:rPr>
      </w:pPr>
      <w:r w:rsidRPr="00AE3765">
        <w:rPr>
          <w:lang w:val="en-CA"/>
        </w:rPr>
        <w:br w:type="page"/>
      </w:r>
    </w:p>
    <w:p w14:paraId="0EAFA32C" w14:textId="07C8D2F0" w:rsidR="001A33D0" w:rsidRPr="00AE3765" w:rsidRDefault="001A33D0" w:rsidP="001A33D0">
      <w:pPr>
        <w:pStyle w:val="zzContents"/>
        <w:spacing w:before="0"/>
        <w:rPr>
          <w:lang w:val="en-CA"/>
        </w:rPr>
      </w:pPr>
      <w:r w:rsidRPr="00AE3765">
        <w:rPr>
          <w:lang w:val="en-CA"/>
        </w:rPr>
        <w:lastRenderedPageBreak/>
        <w:t>Contents</w:t>
      </w:r>
    </w:p>
    <w:p w14:paraId="3C8A70D0" w14:textId="2C51FBD7" w:rsidR="004E1D88" w:rsidRDefault="00812959">
      <w:pPr>
        <w:pStyle w:val="TOC1"/>
        <w:tabs>
          <w:tab w:val="right" w:leader="dot" w:pos="9741"/>
        </w:tabs>
        <w:rPr>
          <w:ins w:id="8" w:author="Leo Barnes" w:date="2024-05-10T10:05:00Z"/>
          <w:rFonts w:eastAsiaTheme="minorEastAsia" w:cstheme="minorBidi"/>
          <w:b w:val="0"/>
          <w:bCs w:val="0"/>
          <w:i w:val="0"/>
          <w:iCs w:val="0"/>
          <w:noProof/>
          <w:kern w:val="2"/>
          <w:lang w:val="en-US"/>
          <w14:ligatures w14:val="standardContextual"/>
        </w:rPr>
      </w:pPr>
      <w:r w:rsidRPr="00AE3765">
        <w:rPr>
          <w:lang w:val="en-CA"/>
        </w:rPr>
        <w:fldChar w:fldCharType="begin"/>
      </w:r>
      <w:r w:rsidRPr="00AE3765">
        <w:rPr>
          <w:lang w:val="en-CA"/>
        </w:rPr>
        <w:instrText xml:space="preserve"> TOC \o "</w:instrText>
      </w:r>
      <w:r w:rsidR="004B4759" w:rsidRPr="00AE3765">
        <w:rPr>
          <w:lang w:val="en-CA"/>
        </w:rPr>
        <w:instrText>1</w:instrText>
      </w:r>
      <w:r w:rsidRPr="00AE3765">
        <w:rPr>
          <w:lang w:val="en-CA"/>
        </w:rPr>
        <w:instrText xml:space="preserve">-3" \h \z \t "Heading 1;1;a2;2;a3;3;ANNEX;1;Biblio Title;1;Foreword Title;1;Intro Title;1" </w:instrText>
      </w:r>
      <w:r w:rsidRPr="00AE3765">
        <w:rPr>
          <w:lang w:val="en-CA"/>
        </w:rPr>
        <w:fldChar w:fldCharType="separate"/>
      </w:r>
      <w:ins w:id="9" w:author="Leo Barnes" w:date="2024-05-10T10:05:00Z">
        <w:r w:rsidR="004E1D88" w:rsidRPr="004E706E">
          <w:rPr>
            <w:rStyle w:val="Hyperlink"/>
            <w:noProof/>
          </w:rPr>
          <w:fldChar w:fldCharType="begin"/>
        </w:r>
        <w:r w:rsidR="004E1D88" w:rsidRPr="004E706E">
          <w:rPr>
            <w:rStyle w:val="Hyperlink"/>
            <w:noProof/>
          </w:rPr>
          <w:instrText xml:space="preserve"> </w:instrText>
        </w:r>
        <w:r w:rsidR="004E1D88">
          <w:rPr>
            <w:noProof/>
          </w:rPr>
          <w:instrText>HYPERLINK \l "_Toc166227934"</w:instrText>
        </w:r>
        <w:r w:rsidR="004E1D88" w:rsidRPr="004E706E">
          <w:rPr>
            <w:rStyle w:val="Hyperlink"/>
            <w:noProof/>
          </w:rPr>
          <w:instrText xml:space="preserve"> </w:instrText>
        </w:r>
        <w:r w:rsidR="004E1D88" w:rsidRPr="004E706E">
          <w:rPr>
            <w:rStyle w:val="Hyperlink"/>
            <w:noProof/>
          </w:rPr>
        </w:r>
        <w:r w:rsidR="004E1D88" w:rsidRPr="004E706E">
          <w:rPr>
            <w:rStyle w:val="Hyperlink"/>
            <w:noProof/>
          </w:rPr>
          <w:fldChar w:fldCharType="separate"/>
        </w:r>
        <w:r w:rsidR="004E1D88" w:rsidRPr="004E706E">
          <w:rPr>
            <w:rStyle w:val="Hyperlink"/>
            <w:noProof/>
            <w:lang w:val="en-CA"/>
          </w:rPr>
          <w:t>Foreword</w:t>
        </w:r>
        <w:r w:rsidR="004E1D88">
          <w:rPr>
            <w:noProof/>
            <w:webHidden/>
          </w:rPr>
          <w:tab/>
        </w:r>
        <w:r w:rsidR="004E1D88">
          <w:rPr>
            <w:noProof/>
            <w:webHidden/>
          </w:rPr>
          <w:fldChar w:fldCharType="begin"/>
        </w:r>
        <w:r w:rsidR="004E1D88">
          <w:rPr>
            <w:noProof/>
            <w:webHidden/>
          </w:rPr>
          <w:instrText xml:space="preserve"> PAGEREF _Toc166227934 \h </w:instrText>
        </w:r>
      </w:ins>
      <w:r w:rsidR="004E1D88">
        <w:rPr>
          <w:noProof/>
          <w:webHidden/>
        </w:rPr>
      </w:r>
      <w:r w:rsidR="004E1D88">
        <w:rPr>
          <w:noProof/>
          <w:webHidden/>
        </w:rPr>
        <w:fldChar w:fldCharType="separate"/>
      </w:r>
      <w:ins w:id="10" w:author="Leo Barnes" w:date="2024-05-10T10:05:00Z">
        <w:r w:rsidR="004E1D88">
          <w:rPr>
            <w:noProof/>
            <w:webHidden/>
          </w:rPr>
          <w:t>v</w:t>
        </w:r>
        <w:r w:rsidR="004E1D88">
          <w:rPr>
            <w:noProof/>
            <w:webHidden/>
          </w:rPr>
          <w:fldChar w:fldCharType="end"/>
        </w:r>
        <w:r w:rsidR="004E1D88" w:rsidRPr="004E706E">
          <w:rPr>
            <w:rStyle w:val="Hyperlink"/>
            <w:noProof/>
          </w:rPr>
          <w:fldChar w:fldCharType="end"/>
        </w:r>
      </w:ins>
    </w:p>
    <w:p w14:paraId="26169F00" w14:textId="4B22BD0D" w:rsidR="004E1D88" w:rsidRDefault="004E1D88">
      <w:pPr>
        <w:pStyle w:val="TOC1"/>
        <w:tabs>
          <w:tab w:val="left" w:pos="440"/>
          <w:tab w:val="right" w:leader="dot" w:pos="9741"/>
        </w:tabs>
        <w:rPr>
          <w:ins w:id="11" w:author="Leo Barnes" w:date="2024-05-10T10:05:00Z"/>
          <w:rFonts w:eastAsiaTheme="minorEastAsia" w:cstheme="minorBidi"/>
          <w:b w:val="0"/>
          <w:bCs w:val="0"/>
          <w:i w:val="0"/>
          <w:iCs w:val="0"/>
          <w:noProof/>
          <w:kern w:val="2"/>
          <w:lang w:val="en-US"/>
          <w14:ligatures w14:val="standardContextual"/>
        </w:rPr>
      </w:pPr>
      <w:ins w:id="12"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"_Toc166227935"</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1</w:t>
        </w:r>
        <w:r>
          <w:rPr>
            <w:rFonts w:eastAsiaTheme="minorEastAsia" w:cstheme="minorBidi"/>
            <w:b w:val="0"/>
            <w:bCs w:val="0"/>
            <w:i w:val="0"/>
            <w:iCs w:val="0"/>
            <w:noProof/>
            <w:kern w:val="2"/>
            <w:lang w:val="en-US"/>
            <w14:ligatures w14:val="standardContextual"/>
          </w:rPr>
          <w:tab/>
        </w:r>
        <w:r w:rsidRPr="004E706E">
          <w:rPr>
            <w:rStyle w:val="Hyperlink"/>
            <w:noProof/>
            <w:lang w:val="en-CA"/>
          </w:rPr>
          <w:t>Coding Constraints box related changes</w:t>
        </w:r>
        <w:r>
          <w:rPr>
            <w:noProof/>
            <w:webHidden/>
          </w:rPr>
          <w:tab/>
        </w:r>
        <w:r>
          <w:rPr>
            <w:noProof/>
            <w:webHidden/>
          </w:rPr>
          <w:fldChar w:fldCharType="begin"/>
        </w:r>
        <w:r>
          <w:rPr>
            <w:noProof/>
            <w:webHidden/>
          </w:rPr>
          <w:instrText xml:space="preserve"> PAGEREF _Toc166227935 \h </w:instrText>
        </w:r>
      </w:ins>
      <w:r>
        <w:rPr>
          <w:noProof/>
          <w:webHidden/>
        </w:rPr>
      </w:r>
      <w:r>
        <w:rPr>
          <w:noProof/>
          <w:webHidden/>
        </w:rPr>
        <w:fldChar w:fldCharType="separate"/>
      </w:r>
      <w:ins w:id="13" w:author="Leo Barnes" w:date="2024-05-10T10:05:00Z">
        <w:r>
          <w:rPr>
            <w:noProof/>
            <w:webHidden/>
          </w:rPr>
          <w:t>1</w:t>
        </w:r>
        <w:r>
          <w:rPr>
            <w:noProof/>
            <w:webHidden/>
          </w:rPr>
          <w:fldChar w:fldCharType="end"/>
        </w:r>
        <w:r w:rsidRPr="004E706E">
          <w:rPr>
            <w:rStyle w:val="Hyperlink"/>
            <w:noProof/>
          </w:rPr>
          <w:fldChar w:fldCharType="end"/>
        </w:r>
      </w:ins>
    </w:p>
    <w:p w14:paraId="4CDE88C2" w14:textId="4D8A7EBF" w:rsidR="004E1D88" w:rsidRDefault="004E1D88">
      <w:pPr>
        <w:pStyle w:val="TOC1"/>
        <w:tabs>
          <w:tab w:val="left" w:pos="440"/>
          <w:tab w:val="right" w:leader="dot" w:pos="9741"/>
        </w:tabs>
        <w:rPr>
          <w:ins w:id="14" w:author="Leo Barnes" w:date="2024-05-10T10:05:00Z"/>
          <w:rFonts w:eastAsiaTheme="minorEastAsia" w:cstheme="minorBidi"/>
          <w:b w:val="0"/>
          <w:bCs w:val="0"/>
          <w:i w:val="0"/>
          <w:iCs w:val="0"/>
          <w:noProof/>
          <w:kern w:val="2"/>
          <w:lang w:val="en-US"/>
          <w14:ligatures w14:val="standardContextual"/>
        </w:rPr>
      </w:pPr>
      <w:ins w:id="15"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"_Toc166227936"</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2</w:t>
        </w:r>
        <w:r>
          <w:rPr>
            <w:rFonts w:eastAsiaTheme="minorEastAsia" w:cstheme="minorBidi"/>
            <w:b w:val="0"/>
            <w:bCs w:val="0"/>
            <w:i w:val="0"/>
            <w:iCs w:val="0"/>
            <w:noProof/>
            <w:kern w:val="2"/>
            <w:lang w:val="en-US"/>
            <w14:ligatures w14:val="standardContextual"/>
          </w:rPr>
          <w:tab/>
        </w:r>
        <w:r w:rsidRPr="004E706E">
          <w:rPr>
            <w:rStyle w:val="Hyperlink"/>
            <w:noProof/>
            <w:lang w:val="en-CA"/>
          </w:rPr>
          <w:t>New tone-map derivation item</w:t>
        </w:r>
        <w:r>
          <w:rPr>
            <w:noProof/>
            <w:webHidden/>
          </w:rPr>
          <w:tab/>
        </w:r>
        <w:r>
          <w:rPr>
            <w:noProof/>
            <w:webHidden/>
          </w:rPr>
          <w:fldChar w:fldCharType="begin"/>
        </w:r>
        <w:r>
          <w:rPr>
            <w:noProof/>
            <w:webHidden/>
          </w:rPr>
          <w:instrText xml:space="preserve"> PAGEREF _Toc166227936 \h </w:instrText>
        </w:r>
      </w:ins>
      <w:r>
        <w:rPr>
          <w:noProof/>
          <w:webHidden/>
        </w:rPr>
      </w:r>
      <w:r>
        <w:rPr>
          <w:noProof/>
          <w:webHidden/>
        </w:rPr>
        <w:fldChar w:fldCharType="separate"/>
      </w:r>
      <w:ins w:id="16" w:author="Leo Barnes" w:date="2024-05-10T10:05:00Z">
        <w:r>
          <w:rPr>
            <w:noProof/>
            <w:webHidden/>
          </w:rPr>
          <w:t>2</w:t>
        </w:r>
        <w:r>
          <w:rPr>
            <w:noProof/>
            <w:webHidden/>
          </w:rPr>
          <w:fldChar w:fldCharType="end"/>
        </w:r>
        <w:r w:rsidRPr="004E706E">
          <w:rPr>
            <w:rStyle w:val="Hyperlink"/>
            <w:noProof/>
          </w:rPr>
          <w:fldChar w:fldCharType="end"/>
        </w:r>
      </w:ins>
    </w:p>
    <w:p w14:paraId="10315871" w14:textId="17F9516D" w:rsidR="004E1D88" w:rsidRDefault="004E1D88">
      <w:pPr>
        <w:pStyle w:val="TOC2"/>
        <w:tabs>
          <w:tab w:val="left" w:pos="1320"/>
          <w:tab w:val="right" w:leader="dot" w:pos="9741"/>
        </w:tabs>
        <w:rPr>
          <w:ins w:id="17" w:author="Leo Barnes" w:date="2024-05-10T10:05:00Z"/>
          <w:rFonts w:eastAsiaTheme="minorEastAsia" w:cstheme="minorBidi"/>
          <w:b w:val="0"/>
          <w:bCs w:val="0"/>
          <w:noProof/>
          <w:kern w:val="2"/>
          <w:sz w:val="24"/>
          <w:szCs w:val="24"/>
          <w:lang w:val="en-US"/>
          <w14:ligatures w14:val="standardContextual"/>
        </w:rPr>
      </w:pPr>
      <w:ins w:id="18"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"_Toc166227939"</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6.6.2.4</w:t>
        </w:r>
        <w:r>
          <w:rPr>
            <w:rFonts w:eastAsiaTheme="minorEastAsia" w:cstheme="minorBidi"/>
            <w:b w:val="0"/>
            <w:bCs w:val="0"/>
            <w:noProof/>
            <w:kern w:val="2"/>
            <w:sz w:val="24"/>
            <w:szCs w:val="24"/>
            <w:lang w:val="en-US"/>
            <w14:ligatures w14:val="standardContextual"/>
          </w:rPr>
          <w:tab/>
        </w:r>
        <w:r w:rsidRPr="004E706E">
          <w:rPr>
            <w:rStyle w:val="Hyperlink"/>
            <w:noProof/>
            <w:lang w:val="en-CA"/>
          </w:rPr>
          <w:t>Tone-map derivation</w:t>
        </w:r>
        <w:r>
          <w:rPr>
            <w:noProof/>
            <w:webHidden/>
          </w:rPr>
          <w:tab/>
        </w:r>
        <w:r>
          <w:rPr>
            <w:noProof/>
            <w:webHidden/>
          </w:rPr>
          <w:fldChar w:fldCharType="begin"/>
        </w:r>
        <w:r>
          <w:rPr>
            <w:noProof/>
            <w:webHidden/>
          </w:rPr>
          <w:instrText xml:space="preserve"> PAGEREF _Toc166227939 \h </w:instrText>
        </w:r>
      </w:ins>
      <w:r>
        <w:rPr>
          <w:noProof/>
          <w:webHidden/>
        </w:rPr>
      </w:r>
      <w:r>
        <w:rPr>
          <w:noProof/>
          <w:webHidden/>
        </w:rPr>
        <w:fldChar w:fldCharType="separate"/>
      </w:r>
      <w:ins w:id="19" w:author="Leo Barnes" w:date="2024-05-10T10:05:00Z">
        <w:r>
          <w:rPr>
            <w:noProof/>
            <w:webHidden/>
          </w:rPr>
          <w:t>2</w:t>
        </w:r>
        <w:r>
          <w:rPr>
            <w:noProof/>
            <w:webHidden/>
          </w:rPr>
          <w:fldChar w:fldCharType="end"/>
        </w:r>
        <w:r w:rsidRPr="004E706E">
          <w:rPr>
            <w:rStyle w:val="Hyperlink"/>
            <w:noProof/>
          </w:rPr>
          <w:fldChar w:fldCharType="end"/>
        </w:r>
      </w:ins>
    </w:p>
    <w:p w14:paraId="501A91FC" w14:textId="650041D2" w:rsidR="004E1D88" w:rsidRDefault="004E1D88">
      <w:pPr>
        <w:pStyle w:val="TOC3"/>
        <w:tabs>
          <w:tab w:val="left" w:pos="1540"/>
          <w:tab w:val="right" w:leader="dot" w:pos="9741"/>
        </w:tabs>
        <w:rPr>
          <w:ins w:id="20" w:author="Leo Barnes" w:date="2024-05-10T10:05:00Z"/>
          <w:rFonts w:eastAsiaTheme="minorEastAsia" w:cstheme="minorBidi"/>
          <w:noProof/>
          <w:kern w:val="2"/>
          <w:sz w:val="24"/>
          <w:szCs w:val="24"/>
          <w:lang w:val="en-US"/>
          <w14:ligatures w14:val="standardContextual"/>
        </w:rPr>
      </w:pPr>
      <w:ins w:id="21"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"_Toc166227940"</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6.6.2.4.1</w:t>
        </w:r>
        <w:r>
          <w:rPr>
            <w:rFonts w:eastAsiaTheme="minorEastAsia" w:cstheme="minorBidi"/>
            <w:noProof/>
            <w:kern w:val="2"/>
            <w:sz w:val="24"/>
            <w:szCs w:val="24"/>
            <w:lang w:val="en-US"/>
            <w14:ligatures w14:val="standardContextual"/>
          </w:rPr>
          <w:tab/>
        </w:r>
        <w:r w:rsidRPr="004E706E">
          <w:rPr>
            <w:rStyle w:val="Hyperlink"/>
            <w:noProof/>
            <w:lang w:val="en-CA"/>
          </w:rPr>
          <w:t>Definition</w:t>
        </w:r>
        <w:r>
          <w:rPr>
            <w:noProof/>
            <w:webHidden/>
          </w:rPr>
          <w:tab/>
        </w:r>
        <w:r>
          <w:rPr>
            <w:noProof/>
            <w:webHidden/>
          </w:rPr>
          <w:fldChar w:fldCharType="begin"/>
        </w:r>
        <w:r>
          <w:rPr>
            <w:noProof/>
            <w:webHidden/>
          </w:rPr>
          <w:instrText xml:space="preserve"> PAGEREF _Toc166227940 \h </w:instrText>
        </w:r>
      </w:ins>
      <w:r>
        <w:rPr>
          <w:noProof/>
          <w:webHidden/>
        </w:rPr>
      </w:r>
      <w:r>
        <w:rPr>
          <w:noProof/>
          <w:webHidden/>
        </w:rPr>
        <w:fldChar w:fldCharType="separate"/>
      </w:r>
      <w:ins w:id="22" w:author="Leo Barnes" w:date="2024-05-10T10:05:00Z">
        <w:r>
          <w:rPr>
            <w:noProof/>
            <w:webHidden/>
          </w:rPr>
          <w:t>2</w:t>
        </w:r>
        <w:r>
          <w:rPr>
            <w:noProof/>
            <w:webHidden/>
          </w:rPr>
          <w:fldChar w:fldCharType="end"/>
        </w:r>
        <w:r w:rsidRPr="004E706E">
          <w:rPr>
            <w:rStyle w:val="Hyperlink"/>
            <w:noProof/>
          </w:rPr>
          <w:fldChar w:fldCharType="end"/>
        </w:r>
      </w:ins>
    </w:p>
    <w:p w14:paraId="265F4D76" w14:textId="439A32E6" w:rsidR="004E1D88" w:rsidRDefault="004E1D88">
      <w:pPr>
        <w:pStyle w:val="TOC3"/>
        <w:tabs>
          <w:tab w:val="left" w:pos="1540"/>
          <w:tab w:val="right" w:leader="dot" w:pos="9741"/>
        </w:tabs>
        <w:rPr>
          <w:ins w:id="23" w:author="Leo Barnes" w:date="2024-05-10T10:05:00Z"/>
          <w:rFonts w:eastAsiaTheme="minorEastAsia" w:cstheme="minorBidi"/>
          <w:noProof/>
          <w:kern w:val="2"/>
          <w:sz w:val="24"/>
          <w:szCs w:val="24"/>
          <w:lang w:val="en-US"/>
          <w14:ligatures w14:val="standardContextual"/>
        </w:rPr>
      </w:pPr>
      <w:ins w:id="24"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"_Toc166227941"</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6.6.2.4.2</w:t>
        </w:r>
        <w:r>
          <w:rPr>
            <w:rFonts w:eastAsiaTheme="minorEastAsia" w:cstheme="minorBidi"/>
            <w:noProof/>
            <w:kern w:val="2"/>
            <w:sz w:val="24"/>
            <w:szCs w:val="24"/>
            <w:lang w:val="en-US"/>
            <w14:ligatures w14:val="standardContextual"/>
          </w:rPr>
          <w:tab/>
        </w:r>
        <w:r w:rsidRPr="004E706E">
          <w:rPr>
            <w:rStyle w:val="Hyperlink"/>
            <w:noProof/>
            <w:lang w:val="en-CA"/>
          </w:rPr>
          <w:t>Syntax</w:t>
        </w:r>
        <w:r>
          <w:rPr>
            <w:noProof/>
            <w:webHidden/>
          </w:rPr>
          <w:tab/>
        </w:r>
        <w:r>
          <w:rPr>
            <w:noProof/>
            <w:webHidden/>
          </w:rPr>
          <w:fldChar w:fldCharType="begin"/>
        </w:r>
        <w:r>
          <w:rPr>
            <w:noProof/>
            <w:webHidden/>
          </w:rPr>
          <w:instrText xml:space="preserve"> PAGEREF _Toc166227941 \h </w:instrText>
        </w:r>
      </w:ins>
      <w:r>
        <w:rPr>
          <w:noProof/>
          <w:webHidden/>
        </w:rPr>
      </w:r>
      <w:r>
        <w:rPr>
          <w:noProof/>
          <w:webHidden/>
        </w:rPr>
        <w:fldChar w:fldCharType="separate"/>
      </w:r>
      <w:ins w:id="25" w:author="Leo Barnes" w:date="2024-05-10T10:05:00Z">
        <w:r>
          <w:rPr>
            <w:noProof/>
            <w:webHidden/>
          </w:rPr>
          <w:t>4</w:t>
        </w:r>
        <w:r>
          <w:rPr>
            <w:noProof/>
            <w:webHidden/>
          </w:rPr>
          <w:fldChar w:fldCharType="end"/>
        </w:r>
        <w:r w:rsidRPr="004E706E">
          <w:rPr>
            <w:rStyle w:val="Hyperlink"/>
            <w:noProof/>
          </w:rPr>
          <w:fldChar w:fldCharType="end"/>
        </w:r>
      </w:ins>
    </w:p>
    <w:p w14:paraId="312B6456" w14:textId="06B3C3AD" w:rsidR="004E1D88" w:rsidRDefault="004E1D88">
      <w:pPr>
        <w:pStyle w:val="TOC3"/>
        <w:tabs>
          <w:tab w:val="left" w:pos="1540"/>
          <w:tab w:val="right" w:leader="dot" w:pos="9741"/>
        </w:tabs>
        <w:rPr>
          <w:ins w:id="26" w:author="Leo Barnes" w:date="2024-05-10T10:05:00Z"/>
          <w:rFonts w:eastAsiaTheme="minorEastAsia" w:cstheme="minorBidi"/>
          <w:noProof/>
          <w:kern w:val="2"/>
          <w:sz w:val="24"/>
          <w:szCs w:val="24"/>
          <w:lang w:val="en-US"/>
          <w14:ligatures w14:val="standardContextual"/>
        </w:rPr>
      </w:pPr>
      <w:ins w:id="27"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"_Toc166227942"</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6.6.2.4.3</w:t>
        </w:r>
        <w:r>
          <w:rPr>
            <w:rFonts w:eastAsiaTheme="minorEastAsia" w:cstheme="minorBidi"/>
            <w:noProof/>
            <w:kern w:val="2"/>
            <w:sz w:val="24"/>
            <w:szCs w:val="24"/>
            <w:lang w:val="en-US"/>
            <w14:ligatures w14:val="standardContextual"/>
          </w:rPr>
          <w:tab/>
        </w:r>
        <w:r w:rsidRPr="004E706E">
          <w:rPr>
            <w:rStyle w:val="Hyperlink"/>
            <w:noProof/>
            <w:lang w:val="en-CA"/>
          </w:rPr>
          <w:t>Semantics</w:t>
        </w:r>
        <w:r>
          <w:rPr>
            <w:noProof/>
            <w:webHidden/>
          </w:rPr>
          <w:tab/>
        </w:r>
        <w:r>
          <w:rPr>
            <w:noProof/>
            <w:webHidden/>
          </w:rPr>
          <w:fldChar w:fldCharType="begin"/>
        </w:r>
        <w:r>
          <w:rPr>
            <w:noProof/>
            <w:webHidden/>
          </w:rPr>
          <w:instrText xml:space="preserve"> PAGEREF _Toc166227942 \h </w:instrText>
        </w:r>
      </w:ins>
      <w:r>
        <w:rPr>
          <w:noProof/>
          <w:webHidden/>
        </w:rPr>
      </w:r>
      <w:r>
        <w:rPr>
          <w:noProof/>
          <w:webHidden/>
        </w:rPr>
        <w:fldChar w:fldCharType="separate"/>
      </w:r>
      <w:ins w:id="28" w:author="Leo Barnes" w:date="2024-05-10T10:05:00Z">
        <w:r>
          <w:rPr>
            <w:noProof/>
            <w:webHidden/>
          </w:rPr>
          <w:t>4</w:t>
        </w:r>
        <w:r>
          <w:rPr>
            <w:noProof/>
            <w:webHidden/>
          </w:rPr>
          <w:fldChar w:fldCharType="end"/>
        </w:r>
        <w:r w:rsidRPr="004E706E">
          <w:rPr>
            <w:rStyle w:val="Hyperlink"/>
            <w:noProof/>
          </w:rPr>
          <w:fldChar w:fldCharType="end"/>
        </w:r>
      </w:ins>
    </w:p>
    <w:p w14:paraId="68B5011F" w14:textId="0F7D0081" w:rsidR="004E1D88" w:rsidRDefault="004E1D88">
      <w:pPr>
        <w:pStyle w:val="TOC2"/>
        <w:tabs>
          <w:tab w:val="left" w:pos="1100"/>
          <w:tab w:val="right" w:leader="dot" w:pos="9741"/>
        </w:tabs>
        <w:rPr>
          <w:ins w:id="29" w:author="Leo Barnes" w:date="2024-05-10T10:05:00Z"/>
          <w:rFonts w:eastAsiaTheme="minorEastAsia" w:cstheme="minorBidi"/>
          <w:b w:val="0"/>
          <w:bCs w:val="0"/>
          <w:noProof/>
          <w:kern w:val="2"/>
          <w:sz w:val="24"/>
          <w:szCs w:val="24"/>
          <w:lang w:val="en-US"/>
          <w14:ligatures w14:val="standardContextual"/>
        </w:rPr>
      </w:pPr>
      <w:ins w:id="30"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"_Toc166227943"</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10.2.6</w:t>
        </w:r>
        <w:r>
          <w:rPr>
            <w:rFonts w:eastAsiaTheme="minorEastAsia" w:cstheme="minorBidi"/>
            <w:b w:val="0"/>
            <w:bCs w:val="0"/>
            <w:noProof/>
            <w:kern w:val="2"/>
            <w:sz w:val="24"/>
            <w:szCs w:val="24"/>
            <w:lang w:val="en-US"/>
            <w14:ligatures w14:val="standardContextual"/>
          </w:rPr>
          <w:tab/>
        </w:r>
        <w:r w:rsidRPr="004E706E">
          <w:rPr>
            <w:rStyle w:val="Hyperlink"/>
            <w:noProof/>
            <w:lang w:val="en-CA"/>
          </w:rPr>
          <w:t>'tmap' brand</w:t>
        </w:r>
        <w:r>
          <w:rPr>
            <w:noProof/>
            <w:webHidden/>
          </w:rPr>
          <w:tab/>
        </w:r>
        <w:r>
          <w:rPr>
            <w:noProof/>
            <w:webHidden/>
          </w:rPr>
          <w:fldChar w:fldCharType="begin"/>
        </w:r>
        <w:r>
          <w:rPr>
            <w:noProof/>
            <w:webHidden/>
          </w:rPr>
          <w:instrText xml:space="preserve"> PAGEREF _Toc166227943 \h </w:instrText>
        </w:r>
      </w:ins>
      <w:r>
        <w:rPr>
          <w:noProof/>
          <w:webHidden/>
        </w:rPr>
      </w:r>
      <w:r>
        <w:rPr>
          <w:noProof/>
          <w:webHidden/>
        </w:rPr>
        <w:fldChar w:fldCharType="separate"/>
      </w:r>
      <w:ins w:id="31" w:author="Leo Barnes" w:date="2024-05-10T10:05:00Z">
        <w:r>
          <w:rPr>
            <w:noProof/>
            <w:webHidden/>
          </w:rPr>
          <w:t>4</w:t>
        </w:r>
        <w:r>
          <w:rPr>
            <w:noProof/>
            <w:webHidden/>
          </w:rPr>
          <w:fldChar w:fldCharType="end"/>
        </w:r>
        <w:r w:rsidRPr="004E706E">
          <w:rPr>
            <w:rStyle w:val="Hyperlink"/>
            <w:noProof/>
          </w:rPr>
          <w:fldChar w:fldCharType="end"/>
        </w:r>
      </w:ins>
    </w:p>
    <w:p w14:paraId="02F8DFDA" w14:textId="24F4DD6A" w:rsidR="004E1D88" w:rsidRDefault="004E1D88">
      <w:pPr>
        <w:pStyle w:val="TOC2"/>
        <w:tabs>
          <w:tab w:val="left" w:pos="880"/>
          <w:tab w:val="right" w:leader="dot" w:pos="9741"/>
        </w:tabs>
        <w:rPr>
          <w:ins w:id="32" w:author="Leo Barnes" w:date="2024-05-10T10:05:00Z"/>
          <w:rFonts w:eastAsiaTheme="minorEastAsia" w:cstheme="minorBidi"/>
          <w:b w:val="0"/>
          <w:bCs w:val="0"/>
          <w:noProof/>
          <w:kern w:val="2"/>
          <w:sz w:val="24"/>
          <w:szCs w:val="24"/>
          <w:lang w:val="en-US"/>
          <w14:ligatures w14:val="standardContextual"/>
        </w:rPr>
      </w:pPr>
      <w:ins w:id="33"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"_Toc166227944"</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J.6</w:t>
        </w:r>
        <w:r>
          <w:rPr>
            <w:rFonts w:eastAsiaTheme="minorEastAsia" w:cstheme="minorBidi"/>
            <w:b w:val="0"/>
            <w:bCs w:val="0"/>
            <w:noProof/>
            <w:kern w:val="2"/>
            <w:sz w:val="24"/>
            <w:szCs w:val="24"/>
            <w:lang w:val="en-US"/>
            <w14:ligatures w14:val="standardContextual"/>
          </w:rPr>
          <w:tab/>
        </w:r>
        <w:r w:rsidRPr="004E706E">
          <w:rPr>
            <w:rStyle w:val="Hyperlink"/>
            <w:noProof/>
            <w:lang w:val="en-CA"/>
          </w:rPr>
          <w:t>Tone-map derivation</w:t>
        </w:r>
        <w:r>
          <w:rPr>
            <w:noProof/>
            <w:webHidden/>
          </w:rPr>
          <w:tab/>
        </w:r>
        <w:r>
          <w:rPr>
            <w:noProof/>
            <w:webHidden/>
          </w:rPr>
          <w:fldChar w:fldCharType="begin"/>
        </w:r>
        <w:r>
          <w:rPr>
            <w:noProof/>
            <w:webHidden/>
          </w:rPr>
          <w:instrText xml:space="preserve"> PAGEREF _Toc166227944 \h </w:instrText>
        </w:r>
      </w:ins>
      <w:r>
        <w:rPr>
          <w:noProof/>
          <w:webHidden/>
        </w:rPr>
      </w:r>
      <w:r>
        <w:rPr>
          <w:noProof/>
          <w:webHidden/>
        </w:rPr>
        <w:fldChar w:fldCharType="separate"/>
      </w:r>
      <w:ins w:id="34" w:author="Leo Barnes" w:date="2024-05-10T10:05:00Z">
        <w:r>
          <w:rPr>
            <w:noProof/>
            <w:webHidden/>
          </w:rPr>
          <w:t>4</w:t>
        </w:r>
        <w:r>
          <w:rPr>
            <w:noProof/>
            <w:webHidden/>
          </w:rPr>
          <w:fldChar w:fldCharType="end"/>
        </w:r>
        <w:r w:rsidRPr="004E706E">
          <w:rPr>
            <w:rStyle w:val="Hyperlink"/>
            <w:noProof/>
          </w:rPr>
          <w:fldChar w:fldCharType="end"/>
        </w:r>
      </w:ins>
    </w:p>
    <w:p w14:paraId="20B05CA7" w14:textId="4481ADCC" w:rsidR="004E1D88" w:rsidRDefault="004E1D88">
      <w:pPr>
        <w:pStyle w:val="TOC1"/>
        <w:tabs>
          <w:tab w:val="left" w:pos="440"/>
          <w:tab w:val="right" w:leader="dot" w:pos="9741"/>
        </w:tabs>
        <w:rPr>
          <w:ins w:id="35" w:author="Leo Barnes" w:date="2024-05-10T10:05:00Z"/>
          <w:rFonts w:eastAsiaTheme="minorEastAsia" w:cstheme="minorBidi"/>
          <w:b w:val="0"/>
          <w:bCs w:val="0"/>
          <w:i w:val="0"/>
          <w:iCs w:val="0"/>
          <w:noProof/>
          <w:kern w:val="2"/>
          <w:lang w:val="en-US"/>
          <w14:ligatures w14:val="standardContextual"/>
        </w:rPr>
      </w:pPr>
      <w:ins w:id="36"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"_Toc166227964"</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3</w:t>
        </w:r>
        <w:r>
          <w:rPr>
            <w:rFonts w:eastAsiaTheme="minorEastAsia" w:cstheme="minorBidi"/>
            <w:b w:val="0"/>
            <w:bCs w:val="0"/>
            <w:i w:val="0"/>
            <w:iCs w:val="0"/>
            <w:noProof/>
            <w:kern w:val="2"/>
            <w:lang w:val="en-US"/>
            <w14:ligatures w14:val="standardContextual"/>
          </w:rPr>
          <w:tab/>
        </w:r>
        <w:r w:rsidRPr="004E706E">
          <w:rPr>
            <w:rStyle w:val="Hyperlink"/>
            <w:noProof/>
            <w:lang w:val="en-CA"/>
          </w:rPr>
          <w:t>New colour format enhancement derived item</w:t>
        </w:r>
        <w:r>
          <w:rPr>
            <w:noProof/>
            <w:webHidden/>
          </w:rPr>
          <w:tab/>
        </w:r>
        <w:r>
          <w:rPr>
            <w:noProof/>
            <w:webHidden/>
          </w:rPr>
          <w:fldChar w:fldCharType="begin"/>
        </w:r>
        <w:r>
          <w:rPr>
            <w:noProof/>
            <w:webHidden/>
          </w:rPr>
          <w:instrText xml:space="preserve"> PAGEREF _Toc166227964 \h </w:instrText>
        </w:r>
      </w:ins>
      <w:r>
        <w:rPr>
          <w:noProof/>
          <w:webHidden/>
        </w:rPr>
      </w:r>
      <w:r>
        <w:rPr>
          <w:noProof/>
          <w:webHidden/>
        </w:rPr>
        <w:fldChar w:fldCharType="separate"/>
      </w:r>
      <w:ins w:id="37" w:author="Leo Barnes" w:date="2024-05-10T10:05:00Z">
        <w:r>
          <w:rPr>
            <w:noProof/>
            <w:webHidden/>
          </w:rPr>
          <w:t>7</w:t>
        </w:r>
        <w:r>
          <w:rPr>
            <w:noProof/>
            <w:webHidden/>
          </w:rPr>
          <w:fldChar w:fldCharType="end"/>
        </w:r>
        <w:r w:rsidRPr="004E706E">
          <w:rPr>
            <w:rStyle w:val="Hyperlink"/>
            <w:noProof/>
          </w:rPr>
          <w:fldChar w:fldCharType="end"/>
        </w:r>
      </w:ins>
    </w:p>
    <w:p w14:paraId="28DF3DD3" w14:textId="7EE6DED8" w:rsidR="004E1D88" w:rsidRDefault="004E1D88">
      <w:pPr>
        <w:pStyle w:val="TOC2"/>
        <w:tabs>
          <w:tab w:val="left" w:pos="1320"/>
          <w:tab w:val="right" w:leader="dot" w:pos="9741"/>
        </w:tabs>
        <w:rPr>
          <w:ins w:id="38" w:author="Leo Barnes" w:date="2024-05-10T10:05:00Z"/>
          <w:rFonts w:eastAsiaTheme="minorEastAsia" w:cstheme="minorBidi"/>
          <w:b w:val="0"/>
          <w:bCs w:val="0"/>
          <w:noProof/>
          <w:kern w:val="2"/>
          <w:sz w:val="24"/>
          <w:szCs w:val="24"/>
          <w:lang w:val="en-US"/>
          <w14:ligatures w14:val="standardContextual"/>
        </w:rPr>
      </w:pPr>
      <w:ins w:id="39"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"_Toc166227965"</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6.6.2.5</w:t>
        </w:r>
        <w:r>
          <w:rPr>
            <w:rFonts w:eastAsiaTheme="minorEastAsia" w:cstheme="minorBidi"/>
            <w:b w:val="0"/>
            <w:bCs w:val="0"/>
            <w:noProof/>
            <w:kern w:val="2"/>
            <w:sz w:val="24"/>
            <w:szCs w:val="24"/>
            <w:lang w:val="en-US"/>
            <w14:ligatures w14:val="standardContextual"/>
          </w:rPr>
          <w:tab/>
        </w:r>
        <w:r w:rsidRPr="004E706E">
          <w:rPr>
            <w:rStyle w:val="Hyperlink"/>
            <w:noProof/>
            <w:lang w:val="en-CA"/>
          </w:rPr>
          <w:t>Colour format enhancement derivation</w:t>
        </w:r>
        <w:r>
          <w:rPr>
            <w:noProof/>
            <w:webHidden/>
          </w:rPr>
          <w:tab/>
        </w:r>
        <w:r>
          <w:rPr>
            <w:noProof/>
            <w:webHidden/>
          </w:rPr>
          <w:fldChar w:fldCharType="begin"/>
        </w:r>
        <w:r>
          <w:rPr>
            <w:noProof/>
            <w:webHidden/>
          </w:rPr>
          <w:instrText xml:space="preserve"> PAGEREF _Toc166227965 \h </w:instrText>
        </w:r>
      </w:ins>
      <w:r>
        <w:rPr>
          <w:noProof/>
          <w:webHidden/>
        </w:rPr>
      </w:r>
      <w:r>
        <w:rPr>
          <w:noProof/>
          <w:webHidden/>
        </w:rPr>
        <w:fldChar w:fldCharType="separate"/>
      </w:r>
      <w:ins w:id="40" w:author="Leo Barnes" w:date="2024-05-10T10:05:00Z">
        <w:r>
          <w:rPr>
            <w:noProof/>
            <w:webHidden/>
          </w:rPr>
          <w:t>8</w:t>
        </w:r>
        <w:r>
          <w:rPr>
            <w:noProof/>
            <w:webHidden/>
          </w:rPr>
          <w:fldChar w:fldCharType="end"/>
        </w:r>
        <w:r w:rsidRPr="004E706E">
          <w:rPr>
            <w:rStyle w:val="Hyperlink"/>
            <w:noProof/>
          </w:rPr>
          <w:fldChar w:fldCharType="end"/>
        </w:r>
      </w:ins>
    </w:p>
    <w:p w14:paraId="17539941" w14:textId="0D1A8FE5" w:rsidR="004E1D88" w:rsidRDefault="004E1D88">
      <w:pPr>
        <w:pStyle w:val="TOC3"/>
        <w:tabs>
          <w:tab w:val="left" w:pos="1540"/>
          <w:tab w:val="right" w:leader="dot" w:pos="9741"/>
        </w:tabs>
        <w:rPr>
          <w:ins w:id="41" w:author="Leo Barnes" w:date="2024-05-10T10:05:00Z"/>
          <w:rFonts w:eastAsiaTheme="minorEastAsia" w:cstheme="minorBidi"/>
          <w:noProof/>
          <w:kern w:val="2"/>
          <w:sz w:val="24"/>
          <w:szCs w:val="24"/>
          <w:lang w:val="en-US"/>
          <w14:ligatures w14:val="standardContextual"/>
        </w:rPr>
      </w:pPr>
      <w:ins w:id="42"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"_Toc166227966"</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6.6.2.5.1</w:t>
        </w:r>
        <w:r>
          <w:rPr>
            <w:rFonts w:eastAsiaTheme="minorEastAsia" w:cstheme="minorBidi"/>
            <w:noProof/>
            <w:kern w:val="2"/>
            <w:sz w:val="24"/>
            <w:szCs w:val="24"/>
            <w:lang w:val="en-US"/>
            <w14:ligatures w14:val="standardContextual"/>
          </w:rPr>
          <w:tab/>
        </w:r>
        <w:r w:rsidRPr="004E706E">
          <w:rPr>
            <w:rStyle w:val="Hyperlink"/>
            <w:noProof/>
            <w:lang w:val="en-CA"/>
          </w:rPr>
          <w:t>Definition</w:t>
        </w:r>
        <w:r>
          <w:rPr>
            <w:noProof/>
            <w:webHidden/>
          </w:rPr>
          <w:tab/>
        </w:r>
        <w:r>
          <w:rPr>
            <w:noProof/>
            <w:webHidden/>
          </w:rPr>
          <w:fldChar w:fldCharType="begin"/>
        </w:r>
        <w:r>
          <w:rPr>
            <w:noProof/>
            <w:webHidden/>
          </w:rPr>
          <w:instrText xml:space="preserve"> PAGEREF _Toc166227966 \h </w:instrText>
        </w:r>
      </w:ins>
      <w:r>
        <w:rPr>
          <w:noProof/>
          <w:webHidden/>
        </w:rPr>
      </w:r>
      <w:r>
        <w:rPr>
          <w:noProof/>
          <w:webHidden/>
        </w:rPr>
        <w:fldChar w:fldCharType="separate"/>
      </w:r>
      <w:ins w:id="43" w:author="Leo Barnes" w:date="2024-05-10T10:05:00Z">
        <w:r>
          <w:rPr>
            <w:noProof/>
            <w:webHidden/>
          </w:rPr>
          <w:t>8</w:t>
        </w:r>
        <w:r>
          <w:rPr>
            <w:noProof/>
            <w:webHidden/>
          </w:rPr>
          <w:fldChar w:fldCharType="end"/>
        </w:r>
        <w:r w:rsidRPr="004E706E">
          <w:rPr>
            <w:rStyle w:val="Hyperlink"/>
            <w:noProof/>
          </w:rPr>
          <w:fldChar w:fldCharType="end"/>
        </w:r>
      </w:ins>
    </w:p>
    <w:p w14:paraId="7D2AFEAB" w14:textId="18D10944" w:rsidR="004E1D88" w:rsidRDefault="004E1D88">
      <w:pPr>
        <w:pStyle w:val="TOC3"/>
        <w:tabs>
          <w:tab w:val="left" w:pos="1540"/>
          <w:tab w:val="right" w:leader="dot" w:pos="9741"/>
        </w:tabs>
        <w:rPr>
          <w:ins w:id="44" w:author="Leo Barnes" w:date="2024-05-10T10:05:00Z"/>
          <w:rFonts w:eastAsiaTheme="minorEastAsia" w:cstheme="minorBidi"/>
          <w:noProof/>
          <w:kern w:val="2"/>
          <w:sz w:val="24"/>
          <w:szCs w:val="24"/>
          <w:lang w:val="en-US"/>
          <w14:ligatures w14:val="standardContextual"/>
        </w:rPr>
      </w:pPr>
      <w:ins w:id="45"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"_Toc166227967"</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6.6.2.5.2</w:t>
        </w:r>
        <w:r>
          <w:rPr>
            <w:rFonts w:eastAsiaTheme="minorEastAsia" w:cstheme="minorBidi"/>
            <w:noProof/>
            <w:kern w:val="2"/>
            <w:sz w:val="24"/>
            <w:szCs w:val="24"/>
            <w:lang w:val="en-US"/>
            <w14:ligatures w14:val="standardContextual"/>
          </w:rPr>
          <w:tab/>
        </w:r>
        <w:r w:rsidRPr="004E706E">
          <w:rPr>
            <w:rStyle w:val="Hyperlink"/>
            <w:noProof/>
            <w:lang w:val="en-CA"/>
          </w:rPr>
          <w:t>Syntax</w:t>
        </w:r>
        <w:r>
          <w:rPr>
            <w:noProof/>
            <w:webHidden/>
          </w:rPr>
          <w:tab/>
        </w:r>
        <w:r>
          <w:rPr>
            <w:noProof/>
            <w:webHidden/>
          </w:rPr>
          <w:fldChar w:fldCharType="begin"/>
        </w:r>
        <w:r>
          <w:rPr>
            <w:noProof/>
            <w:webHidden/>
          </w:rPr>
          <w:instrText xml:space="preserve"> PAGEREF _Toc166227967 \h </w:instrText>
        </w:r>
      </w:ins>
      <w:r>
        <w:rPr>
          <w:noProof/>
          <w:webHidden/>
        </w:rPr>
      </w:r>
      <w:r>
        <w:rPr>
          <w:noProof/>
          <w:webHidden/>
        </w:rPr>
        <w:fldChar w:fldCharType="separate"/>
      </w:r>
      <w:ins w:id="46" w:author="Leo Barnes" w:date="2024-05-10T10:05:00Z">
        <w:r>
          <w:rPr>
            <w:noProof/>
            <w:webHidden/>
          </w:rPr>
          <w:t>9</w:t>
        </w:r>
        <w:r>
          <w:rPr>
            <w:noProof/>
            <w:webHidden/>
          </w:rPr>
          <w:fldChar w:fldCharType="end"/>
        </w:r>
        <w:r w:rsidRPr="004E706E">
          <w:rPr>
            <w:rStyle w:val="Hyperlink"/>
            <w:noProof/>
          </w:rPr>
          <w:fldChar w:fldCharType="end"/>
        </w:r>
      </w:ins>
    </w:p>
    <w:p w14:paraId="7578DED4" w14:textId="2A15A394" w:rsidR="004E1D88" w:rsidRDefault="004E1D88">
      <w:pPr>
        <w:pStyle w:val="TOC3"/>
        <w:tabs>
          <w:tab w:val="left" w:pos="1540"/>
          <w:tab w:val="right" w:leader="dot" w:pos="9741"/>
        </w:tabs>
        <w:rPr>
          <w:ins w:id="47" w:author="Leo Barnes" w:date="2024-05-10T10:05:00Z"/>
          <w:rFonts w:eastAsiaTheme="minorEastAsia" w:cstheme="minorBidi"/>
          <w:noProof/>
          <w:kern w:val="2"/>
          <w:sz w:val="24"/>
          <w:szCs w:val="24"/>
          <w:lang w:val="en-US"/>
          <w14:ligatures w14:val="standardContextual"/>
        </w:rPr>
      </w:pPr>
      <w:ins w:id="48"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"_Toc166227968"</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6.6.2.5.3</w:t>
        </w:r>
        <w:r>
          <w:rPr>
            <w:rFonts w:eastAsiaTheme="minorEastAsia" w:cstheme="minorBidi"/>
            <w:noProof/>
            <w:kern w:val="2"/>
            <w:sz w:val="24"/>
            <w:szCs w:val="24"/>
            <w:lang w:val="en-US"/>
            <w14:ligatures w14:val="standardContextual"/>
          </w:rPr>
          <w:tab/>
        </w:r>
        <w:r w:rsidRPr="004E706E">
          <w:rPr>
            <w:rStyle w:val="Hyperlink"/>
            <w:noProof/>
            <w:lang w:val="en-CA"/>
          </w:rPr>
          <w:t>Semantics</w:t>
        </w:r>
        <w:r>
          <w:rPr>
            <w:noProof/>
            <w:webHidden/>
          </w:rPr>
          <w:tab/>
        </w:r>
        <w:r>
          <w:rPr>
            <w:noProof/>
            <w:webHidden/>
          </w:rPr>
          <w:fldChar w:fldCharType="begin"/>
        </w:r>
        <w:r>
          <w:rPr>
            <w:noProof/>
            <w:webHidden/>
          </w:rPr>
          <w:instrText xml:space="preserve"> PAGEREF _Toc166227968 \h </w:instrText>
        </w:r>
      </w:ins>
      <w:r>
        <w:rPr>
          <w:noProof/>
          <w:webHidden/>
        </w:rPr>
      </w:r>
      <w:r>
        <w:rPr>
          <w:noProof/>
          <w:webHidden/>
        </w:rPr>
        <w:fldChar w:fldCharType="separate"/>
      </w:r>
      <w:ins w:id="49" w:author="Leo Barnes" w:date="2024-05-10T10:05:00Z">
        <w:r>
          <w:rPr>
            <w:noProof/>
            <w:webHidden/>
          </w:rPr>
          <w:t>9</w:t>
        </w:r>
        <w:r>
          <w:rPr>
            <w:noProof/>
            <w:webHidden/>
          </w:rPr>
          <w:fldChar w:fldCharType="end"/>
        </w:r>
        <w:r w:rsidRPr="004E706E">
          <w:rPr>
            <w:rStyle w:val="Hyperlink"/>
            <w:noProof/>
          </w:rPr>
          <w:fldChar w:fldCharType="end"/>
        </w:r>
      </w:ins>
    </w:p>
    <w:p w14:paraId="39095CD5" w14:textId="71007069" w:rsidR="004E1D88" w:rsidRDefault="004E1D88">
      <w:pPr>
        <w:pStyle w:val="TOC1"/>
        <w:tabs>
          <w:tab w:val="left" w:pos="440"/>
          <w:tab w:val="right" w:leader="dot" w:pos="9741"/>
        </w:tabs>
        <w:rPr>
          <w:ins w:id="50" w:author="Leo Barnes" w:date="2024-05-10T10:05:00Z"/>
          <w:rFonts w:eastAsiaTheme="minorEastAsia" w:cstheme="minorBidi"/>
          <w:b w:val="0"/>
          <w:bCs w:val="0"/>
          <w:i w:val="0"/>
          <w:iCs w:val="0"/>
          <w:noProof/>
          <w:kern w:val="2"/>
          <w:lang w:val="en-US"/>
          <w14:ligatures w14:val="standardContextual"/>
        </w:rPr>
      </w:pPr>
      <w:ins w:id="51"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"_Toc166227969"</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4</w:t>
        </w:r>
        <w:r>
          <w:rPr>
            <w:rFonts w:eastAsiaTheme="minorEastAsia" w:cstheme="minorBidi"/>
            <w:b w:val="0"/>
            <w:bCs w:val="0"/>
            <w:i w:val="0"/>
            <w:iCs w:val="0"/>
            <w:noProof/>
            <w:kern w:val="2"/>
            <w:lang w:val="en-US"/>
            <w14:ligatures w14:val="standardContextual"/>
          </w:rPr>
          <w:tab/>
        </w:r>
        <w:r w:rsidRPr="004E706E">
          <w:rPr>
            <w:rStyle w:val="Hyperlink"/>
            <w:noProof/>
            <w:lang w:val="en-CA"/>
          </w:rPr>
          <w:t>New constrained extents grid property</w:t>
        </w:r>
        <w:r>
          <w:rPr>
            <w:noProof/>
            <w:webHidden/>
          </w:rPr>
          <w:tab/>
        </w:r>
        <w:r>
          <w:rPr>
            <w:noProof/>
            <w:webHidden/>
          </w:rPr>
          <w:fldChar w:fldCharType="begin"/>
        </w:r>
        <w:r>
          <w:rPr>
            <w:noProof/>
            <w:webHidden/>
          </w:rPr>
          <w:instrText xml:space="preserve"> PAGEREF _Toc166227969 \h </w:instrText>
        </w:r>
      </w:ins>
      <w:r>
        <w:rPr>
          <w:noProof/>
          <w:webHidden/>
        </w:rPr>
      </w:r>
      <w:r>
        <w:rPr>
          <w:noProof/>
          <w:webHidden/>
        </w:rPr>
        <w:fldChar w:fldCharType="separate"/>
      </w:r>
      <w:ins w:id="52" w:author="Leo Barnes" w:date="2024-05-10T10:05:00Z">
        <w:r>
          <w:rPr>
            <w:noProof/>
            <w:webHidden/>
          </w:rPr>
          <w:t>10</w:t>
        </w:r>
        <w:r>
          <w:rPr>
            <w:noProof/>
            <w:webHidden/>
          </w:rPr>
          <w:fldChar w:fldCharType="end"/>
        </w:r>
        <w:r w:rsidRPr="004E706E">
          <w:rPr>
            <w:rStyle w:val="Hyperlink"/>
            <w:noProof/>
          </w:rPr>
          <w:fldChar w:fldCharType="end"/>
        </w:r>
      </w:ins>
    </w:p>
    <w:p w14:paraId="373B2DEC" w14:textId="0EC27EEA" w:rsidR="004E1D88" w:rsidRDefault="004E1D88">
      <w:pPr>
        <w:pStyle w:val="TOC2"/>
        <w:tabs>
          <w:tab w:val="left" w:pos="1100"/>
          <w:tab w:val="right" w:leader="dot" w:pos="9741"/>
        </w:tabs>
        <w:rPr>
          <w:ins w:id="53" w:author="Leo Barnes" w:date="2024-05-10T10:05:00Z"/>
          <w:rFonts w:eastAsiaTheme="minorEastAsia" w:cstheme="minorBidi"/>
          <w:b w:val="0"/>
          <w:bCs w:val="0"/>
          <w:noProof/>
          <w:kern w:val="2"/>
          <w:sz w:val="24"/>
          <w:szCs w:val="24"/>
          <w:lang w:val="en-US"/>
          <w14:ligatures w14:val="standardContextual"/>
        </w:rPr>
      </w:pPr>
      <w:ins w:id="54"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"_Toc166227970"</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6.5.37</w:t>
        </w:r>
        <w:r>
          <w:rPr>
            <w:rFonts w:eastAsiaTheme="minorEastAsia" w:cstheme="minorBidi"/>
            <w:b w:val="0"/>
            <w:bCs w:val="0"/>
            <w:noProof/>
            <w:kern w:val="2"/>
            <w:sz w:val="24"/>
            <w:szCs w:val="24"/>
            <w:lang w:val="en-US"/>
            <w14:ligatures w14:val="standardContextual"/>
          </w:rPr>
          <w:tab/>
        </w:r>
        <w:r w:rsidRPr="004E706E">
          <w:rPr>
            <w:rStyle w:val="Hyperlink"/>
            <w:noProof/>
            <w:lang w:val="en-CA"/>
          </w:rPr>
          <w:t>Constrained Extents Grid Property</w:t>
        </w:r>
        <w:r>
          <w:rPr>
            <w:noProof/>
            <w:webHidden/>
          </w:rPr>
          <w:tab/>
        </w:r>
        <w:r>
          <w:rPr>
            <w:noProof/>
            <w:webHidden/>
          </w:rPr>
          <w:fldChar w:fldCharType="begin"/>
        </w:r>
        <w:r>
          <w:rPr>
            <w:noProof/>
            <w:webHidden/>
          </w:rPr>
          <w:instrText xml:space="preserve"> PAGEREF _Toc166227970 \h </w:instrText>
        </w:r>
      </w:ins>
      <w:r>
        <w:rPr>
          <w:noProof/>
          <w:webHidden/>
        </w:rPr>
      </w:r>
      <w:r>
        <w:rPr>
          <w:noProof/>
          <w:webHidden/>
        </w:rPr>
        <w:fldChar w:fldCharType="separate"/>
      </w:r>
      <w:ins w:id="55" w:author="Leo Barnes" w:date="2024-05-10T10:05:00Z">
        <w:r>
          <w:rPr>
            <w:noProof/>
            <w:webHidden/>
          </w:rPr>
          <w:t>10</w:t>
        </w:r>
        <w:r>
          <w:rPr>
            <w:noProof/>
            <w:webHidden/>
          </w:rPr>
          <w:fldChar w:fldCharType="end"/>
        </w:r>
        <w:r w:rsidRPr="004E706E">
          <w:rPr>
            <w:rStyle w:val="Hyperlink"/>
            <w:noProof/>
          </w:rPr>
          <w:fldChar w:fldCharType="end"/>
        </w:r>
      </w:ins>
    </w:p>
    <w:p w14:paraId="745D88B4" w14:textId="75D6AF09" w:rsidR="004E1D88" w:rsidRDefault="004E1D88">
      <w:pPr>
        <w:pStyle w:val="TOC3"/>
        <w:tabs>
          <w:tab w:val="left" w:pos="1540"/>
          <w:tab w:val="right" w:leader="dot" w:pos="9741"/>
        </w:tabs>
        <w:rPr>
          <w:ins w:id="56" w:author="Leo Barnes" w:date="2024-05-10T10:05:00Z"/>
          <w:rFonts w:eastAsiaTheme="minorEastAsia" w:cstheme="minorBidi"/>
          <w:noProof/>
          <w:kern w:val="2"/>
          <w:sz w:val="24"/>
          <w:szCs w:val="24"/>
          <w:lang w:val="en-US"/>
          <w14:ligatures w14:val="standardContextual"/>
        </w:rPr>
      </w:pPr>
      <w:ins w:id="57"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"_Toc166227971"</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6.5.37.1</w:t>
        </w:r>
        <w:r>
          <w:rPr>
            <w:rFonts w:eastAsiaTheme="minorEastAsia" w:cstheme="minorBidi"/>
            <w:noProof/>
            <w:kern w:val="2"/>
            <w:sz w:val="24"/>
            <w:szCs w:val="24"/>
            <w:lang w:val="en-US"/>
            <w14:ligatures w14:val="standardContextual"/>
          </w:rPr>
          <w:tab/>
        </w:r>
        <w:r w:rsidRPr="004E706E">
          <w:rPr>
            <w:rStyle w:val="Hyperlink"/>
            <w:noProof/>
            <w:lang w:val="en-CA"/>
          </w:rPr>
          <w:t>Definition</w:t>
        </w:r>
        <w:r>
          <w:rPr>
            <w:noProof/>
            <w:webHidden/>
          </w:rPr>
          <w:tab/>
        </w:r>
        <w:r>
          <w:rPr>
            <w:noProof/>
            <w:webHidden/>
          </w:rPr>
          <w:fldChar w:fldCharType="begin"/>
        </w:r>
        <w:r>
          <w:rPr>
            <w:noProof/>
            <w:webHidden/>
          </w:rPr>
          <w:instrText xml:space="preserve"> PAGEREF _Toc166227971 \h </w:instrText>
        </w:r>
      </w:ins>
      <w:r>
        <w:rPr>
          <w:noProof/>
          <w:webHidden/>
        </w:rPr>
      </w:r>
      <w:r>
        <w:rPr>
          <w:noProof/>
          <w:webHidden/>
        </w:rPr>
        <w:fldChar w:fldCharType="separate"/>
      </w:r>
      <w:ins w:id="58" w:author="Leo Barnes" w:date="2024-05-10T10:05:00Z">
        <w:r>
          <w:rPr>
            <w:noProof/>
            <w:webHidden/>
          </w:rPr>
          <w:t>10</w:t>
        </w:r>
        <w:r>
          <w:rPr>
            <w:noProof/>
            <w:webHidden/>
          </w:rPr>
          <w:fldChar w:fldCharType="end"/>
        </w:r>
        <w:r w:rsidRPr="004E706E">
          <w:rPr>
            <w:rStyle w:val="Hyperlink"/>
            <w:noProof/>
          </w:rPr>
          <w:fldChar w:fldCharType="end"/>
        </w:r>
      </w:ins>
    </w:p>
    <w:p w14:paraId="435256A7" w14:textId="6DD145E4" w:rsidR="004E1D88" w:rsidRDefault="004E1D88">
      <w:pPr>
        <w:pStyle w:val="TOC3"/>
        <w:tabs>
          <w:tab w:val="left" w:pos="1540"/>
          <w:tab w:val="right" w:leader="dot" w:pos="9741"/>
        </w:tabs>
        <w:rPr>
          <w:ins w:id="59" w:author="Leo Barnes" w:date="2024-05-10T10:05:00Z"/>
          <w:rFonts w:eastAsiaTheme="minorEastAsia" w:cstheme="minorBidi"/>
          <w:noProof/>
          <w:kern w:val="2"/>
          <w:sz w:val="24"/>
          <w:szCs w:val="24"/>
          <w:lang w:val="en-US"/>
          <w14:ligatures w14:val="standardContextual"/>
        </w:rPr>
      </w:pPr>
      <w:ins w:id="60"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"_Toc166227972"</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6.5.37.2</w:t>
        </w:r>
        <w:r>
          <w:rPr>
            <w:rFonts w:eastAsiaTheme="minorEastAsia" w:cstheme="minorBidi"/>
            <w:noProof/>
            <w:kern w:val="2"/>
            <w:sz w:val="24"/>
            <w:szCs w:val="24"/>
            <w:lang w:val="en-US"/>
            <w14:ligatures w14:val="standardContextual"/>
          </w:rPr>
          <w:tab/>
        </w:r>
        <w:r w:rsidRPr="004E706E">
          <w:rPr>
            <w:rStyle w:val="Hyperlink"/>
            <w:noProof/>
            <w:lang w:val="en-CA"/>
          </w:rPr>
          <w:t>Syntax</w:t>
        </w:r>
        <w:r>
          <w:rPr>
            <w:noProof/>
            <w:webHidden/>
          </w:rPr>
          <w:tab/>
        </w:r>
        <w:r>
          <w:rPr>
            <w:noProof/>
            <w:webHidden/>
          </w:rPr>
          <w:fldChar w:fldCharType="begin"/>
        </w:r>
        <w:r>
          <w:rPr>
            <w:noProof/>
            <w:webHidden/>
          </w:rPr>
          <w:instrText xml:space="preserve"> PAGEREF _Toc166227972 \h </w:instrText>
        </w:r>
      </w:ins>
      <w:r>
        <w:rPr>
          <w:noProof/>
          <w:webHidden/>
        </w:rPr>
      </w:r>
      <w:r>
        <w:rPr>
          <w:noProof/>
          <w:webHidden/>
        </w:rPr>
        <w:fldChar w:fldCharType="separate"/>
      </w:r>
      <w:ins w:id="61" w:author="Leo Barnes" w:date="2024-05-10T10:05:00Z">
        <w:r>
          <w:rPr>
            <w:noProof/>
            <w:webHidden/>
          </w:rPr>
          <w:t>11</w:t>
        </w:r>
        <w:r>
          <w:rPr>
            <w:noProof/>
            <w:webHidden/>
          </w:rPr>
          <w:fldChar w:fldCharType="end"/>
        </w:r>
        <w:r w:rsidRPr="004E706E">
          <w:rPr>
            <w:rStyle w:val="Hyperlink"/>
            <w:noProof/>
          </w:rPr>
          <w:fldChar w:fldCharType="end"/>
        </w:r>
      </w:ins>
    </w:p>
    <w:p w14:paraId="48D328D9" w14:textId="6359F70D" w:rsidR="004E1D88" w:rsidRDefault="004E1D88">
      <w:pPr>
        <w:pStyle w:val="TOC3"/>
        <w:tabs>
          <w:tab w:val="left" w:pos="1540"/>
          <w:tab w:val="right" w:leader="dot" w:pos="9741"/>
        </w:tabs>
        <w:rPr>
          <w:ins w:id="62" w:author="Leo Barnes" w:date="2024-05-10T10:05:00Z"/>
          <w:rFonts w:eastAsiaTheme="minorEastAsia" w:cstheme="minorBidi"/>
          <w:noProof/>
          <w:kern w:val="2"/>
          <w:sz w:val="24"/>
          <w:szCs w:val="24"/>
          <w:lang w:val="en-US"/>
          <w14:ligatures w14:val="standardContextual"/>
        </w:rPr>
      </w:pPr>
      <w:ins w:id="63"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"_Toc166227973"</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6.5.37.3</w:t>
        </w:r>
        <w:r>
          <w:rPr>
            <w:rFonts w:eastAsiaTheme="minorEastAsia" w:cstheme="minorBidi"/>
            <w:noProof/>
            <w:kern w:val="2"/>
            <w:sz w:val="24"/>
            <w:szCs w:val="24"/>
            <w:lang w:val="en-US"/>
            <w14:ligatures w14:val="standardContextual"/>
          </w:rPr>
          <w:tab/>
        </w:r>
        <w:r w:rsidRPr="004E706E">
          <w:rPr>
            <w:rStyle w:val="Hyperlink"/>
            <w:noProof/>
            <w:lang w:val="en-CA"/>
          </w:rPr>
          <w:t>Semantics</w:t>
        </w:r>
        <w:r>
          <w:rPr>
            <w:noProof/>
            <w:webHidden/>
          </w:rPr>
          <w:tab/>
        </w:r>
        <w:r>
          <w:rPr>
            <w:noProof/>
            <w:webHidden/>
          </w:rPr>
          <w:fldChar w:fldCharType="begin"/>
        </w:r>
        <w:r>
          <w:rPr>
            <w:noProof/>
            <w:webHidden/>
          </w:rPr>
          <w:instrText xml:space="preserve"> PAGEREF _Toc166227973 \h </w:instrText>
        </w:r>
      </w:ins>
      <w:r>
        <w:rPr>
          <w:noProof/>
          <w:webHidden/>
        </w:rPr>
      </w:r>
      <w:r>
        <w:rPr>
          <w:noProof/>
          <w:webHidden/>
        </w:rPr>
        <w:fldChar w:fldCharType="separate"/>
      </w:r>
      <w:ins w:id="64" w:author="Leo Barnes" w:date="2024-05-10T10:05:00Z">
        <w:r>
          <w:rPr>
            <w:noProof/>
            <w:webHidden/>
          </w:rPr>
          <w:t>11</w:t>
        </w:r>
        <w:r>
          <w:rPr>
            <w:noProof/>
            <w:webHidden/>
          </w:rPr>
          <w:fldChar w:fldCharType="end"/>
        </w:r>
        <w:r w:rsidRPr="004E706E">
          <w:rPr>
            <w:rStyle w:val="Hyperlink"/>
            <w:noProof/>
          </w:rPr>
          <w:fldChar w:fldCharType="end"/>
        </w:r>
      </w:ins>
    </w:p>
    <w:p w14:paraId="67D2E10D" w14:textId="78408011" w:rsidR="004E1D88" w:rsidRDefault="004E1D88">
      <w:pPr>
        <w:pStyle w:val="TOC1"/>
        <w:tabs>
          <w:tab w:val="left" w:pos="440"/>
          <w:tab w:val="right" w:leader="dot" w:pos="9741"/>
        </w:tabs>
        <w:rPr>
          <w:ins w:id="65" w:author="Leo Barnes" w:date="2024-05-10T10:05:00Z"/>
          <w:rFonts w:eastAsiaTheme="minorEastAsia" w:cstheme="minorBidi"/>
          <w:b w:val="0"/>
          <w:bCs w:val="0"/>
          <w:i w:val="0"/>
          <w:iCs w:val="0"/>
          <w:noProof/>
          <w:kern w:val="2"/>
          <w:lang w:val="en-US"/>
          <w14:ligatures w14:val="standardContextual"/>
        </w:rPr>
      </w:pPr>
      <w:ins w:id="66"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"_Toc166227974"</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5</w:t>
        </w:r>
        <w:r>
          <w:rPr>
            <w:rFonts w:eastAsiaTheme="minorEastAsia" w:cstheme="minorBidi"/>
            <w:b w:val="0"/>
            <w:bCs w:val="0"/>
            <w:i w:val="0"/>
            <w:iCs w:val="0"/>
            <w:noProof/>
            <w:kern w:val="2"/>
            <w:lang w:val="en-US"/>
            <w14:ligatures w14:val="standardContextual"/>
          </w:rPr>
          <w:tab/>
        </w:r>
        <w:r w:rsidRPr="004E706E">
          <w:rPr>
            <w:rStyle w:val="Hyperlink"/>
            <w:noProof/>
            <w:lang w:val="en-CA"/>
          </w:rPr>
          <w:t>New stereo related signaling</w:t>
        </w:r>
        <w:r>
          <w:rPr>
            <w:noProof/>
            <w:webHidden/>
          </w:rPr>
          <w:tab/>
        </w:r>
        <w:r>
          <w:rPr>
            <w:noProof/>
            <w:webHidden/>
          </w:rPr>
          <w:fldChar w:fldCharType="begin"/>
        </w:r>
        <w:r>
          <w:rPr>
            <w:noProof/>
            <w:webHidden/>
          </w:rPr>
          <w:instrText xml:space="preserve"> PAGEREF _Toc166227974 \h </w:instrText>
        </w:r>
      </w:ins>
      <w:r>
        <w:rPr>
          <w:noProof/>
          <w:webHidden/>
        </w:rPr>
      </w:r>
      <w:r>
        <w:rPr>
          <w:noProof/>
          <w:webHidden/>
        </w:rPr>
        <w:fldChar w:fldCharType="separate"/>
      </w:r>
      <w:ins w:id="67" w:author="Leo Barnes" w:date="2024-05-10T10:05:00Z">
        <w:r>
          <w:rPr>
            <w:noProof/>
            <w:webHidden/>
          </w:rPr>
          <w:t>11</w:t>
        </w:r>
        <w:r>
          <w:rPr>
            <w:noProof/>
            <w:webHidden/>
          </w:rPr>
          <w:fldChar w:fldCharType="end"/>
        </w:r>
        <w:r w:rsidRPr="004E706E">
          <w:rPr>
            <w:rStyle w:val="Hyperlink"/>
            <w:noProof/>
          </w:rPr>
          <w:fldChar w:fldCharType="end"/>
        </w:r>
      </w:ins>
    </w:p>
    <w:p w14:paraId="20108FDC" w14:textId="2B17349E" w:rsidR="004E1D88" w:rsidRDefault="004E1D88">
      <w:pPr>
        <w:pStyle w:val="TOC2"/>
        <w:tabs>
          <w:tab w:val="left" w:pos="1100"/>
          <w:tab w:val="right" w:leader="dot" w:pos="9741"/>
        </w:tabs>
        <w:rPr>
          <w:ins w:id="68" w:author="Leo Barnes" w:date="2024-05-10T10:05:00Z"/>
          <w:rFonts w:eastAsiaTheme="minorEastAsia" w:cstheme="minorBidi"/>
          <w:b w:val="0"/>
          <w:bCs w:val="0"/>
          <w:noProof/>
          <w:kern w:val="2"/>
          <w:sz w:val="24"/>
          <w:szCs w:val="24"/>
          <w:lang w:val="en-US"/>
          <w14:ligatures w14:val="standardContextual"/>
        </w:rPr>
      </w:pPr>
      <w:ins w:id="69"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"_Toc166227975"</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6.5.38</w:t>
        </w:r>
        <w:r>
          <w:rPr>
            <w:rFonts w:eastAsiaTheme="minorEastAsia" w:cstheme="minorBidi"/>
            <w:b w:val="0"/>
            <w:bCs w:val="0"/>
            <w:noProof/>
            <w:kern w:val="2"/>
            <w:sz w:val="24"/>
            <w:szCs w:val="24"/>
            <w:lang w:val="en-US"/>
            <w14:ligatures w14:val="standardContextual"/>
          </w:rPr>
          <w:tab/>
        </w:r>
        <w:r w:rsidRPr="004E706E">
          <w:rPr>
            <w:rStyle w:val="Hyperlink"/>
            <w:noProof/>
            <w:lang w:val="en-CA"/>
          </w:rPr>
          <w:t>Disparity adjustment information</w:t>
        </w:r>
        <w:r>
          <w:rPr>
            <w:noProof/>
            <w:webHidden/>
          </w:rPr>
          <w:tab/>
        </w:r>
        <w:r>
          <w:rPr>
            <w:noProof/>
            <w:webHidden/>
          </w:rPr>
          <w:fldChar w:fldCharType="begin"/>
        </w:r>
        <w:r>
          <w:rPr>
            <w:noProof/>
            <w:webHidden/>
          </w:rPr>
          <w:instrText xml:space="preserve"> PAGEREF _Toc166227975 \h </w:instrText>
        </w:r>
      </w:ins>
      <w:r>
        <w:rPr>
          <w:noProof/>
          <w:webHidden/>
        </w:rPr>
      </w:r>
      <w:r>
        <w:rPr>
          <w:noProof/>
          <w:webHidden/>
        </w:rPr>
        <w:fldChar w:fldCharType="separate"/>
      </w:r>
      <w:ins w:id="70" w:author="Leo Barnes" w:date="2024-05-10T10:05:00Z">
        <w:r>
          <w:rPr>
            <w:noProof/>
            <w:webHidden/>
          </w:rPr>
          <w:t>11</w:t>
        </w:r>
        <w:r>
          <w:rPr>
            <w:noProof/>
            <w:webHidden/>
          </w:rPr>
          <w:fldChar w:fldCharType="end"/>
        </w:r>
        <w:r w:rsidRPr="004E706E">
          <w:rPr>
            <w:rStyle w:val="Hyperlink"/>
            <w:noProof/>
          </w:rPr>
          <w:fldChar w:fldCharType="end"/>
        </w:r>
      </w:ins>
    </w:p>
    <w:p w14:paraId="366BA01F" w14:textId="6765809D" w:rsidR="004E1D88" w:rsidRDefault="004E1D88">
      <w:pPr>
        <w:pStyle w:val="TOC3"/>
        <w:tabs>
          <w:tab w:val="left" w:pos="1540"/>
          <w:tab w:val="right" w:leader="dot" w:pos="9741"/>
        </w:tabs>
        <w:rPr>
          <w:ins w:id="71" w:author="Leo Barnes" w:date="2024-05-10T10:05:00Z"/>
          <w:rFonts w:eastAsiaTheme="minorEastAsia" w:cstheme="minorBidi"/>
          <w:noProof/>
          <w:kern w:val="2"/>
          <w:sz w:val="24"/>
          <w:szCs w:val="24"/>
          <w:lang w:val="en-US"/>
          <w14:ligatures w14:val="standardContextual"/>
        </w:rPr>
      </w:pPr>
      <w:ins w:id="72"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"_Toc166227976"</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6.5.38.1</w:t>
        </w:r>
        <w:r>
          <w:rPr>
            <w:rFonts w:eastAsiaTheme="minorEastAsia" w:cstheme="minorBidi"/>
            <w:noProof/>
            <w:kern w:val="2"/>
            <w:sz w:val="24"/>
            <w:szCs w:val="24"/>
            <w:lang w:val="en-US"/>
            <w14:ligatures w14:val="standardContextual"/>
          </w:rPr>
          <w:tab/>
        </w:r>
        <w:r w:rsidRPr="004E706E">
          <w:rPr>
            <w:rStyle w:val="Hyperlink"/>
            <w:noProof/>
            <w:lang w:val="en-CA"/>
          </w:rPr>
          <w:t>Definition</w:t>
        </w:r>
        <w:r>
          <w:rPr>
            <w:noProof/>
            <w:webHidden/>
          </w:rPr>
          <w:tab/>
        </w:r>
        <w:r>
          <w:rPr>
            <w:noProof/>
            <w:webHidden/>
          </w:rPr>
          <w:fldChar w:fldCharType="begin"/>
        </w:r>
        <w:r>
          <w:rPr>
            <w:noProof/>
            <w:webHidden/>
          </w:rPr>
          <w:instrText xml:space="preserve"> PAGEREF _Toc166227976 \h </w:instrText>
        </w:r>
      </w:ins>
      <w:r>
        <w:rPr>
          <w:noProof/>
          <w:webHidden/>
        </w:rPr>
      </w:r>
      <w:r>
        <w:rPr>
          <w:noProof/>
          <w:webHidden/>
        </w:rPr>
        <w:fldChar w:fldCharType="separate"/>
      </w:r>
      <w:ins w:id="73" w:author="Leo Barnes" w:date="2024-05-10T10:05:00Z">
        <w:r>
          <w:rPr>
            <w:noProof/>
            <w:webHidden/>
          </w:rPr>
          <w:t>11</w:t>
        </w:r>
        <w:r>
          <w:rPr>
            <w:noProof/>
            <w:webHidden/>
          </w:rPr>
          <w:fldChar w:fldCharType="end"/>
        </w:r>
        <w:r w:rsidRPr="004E706E">
          <w:rPr>
            <w:rStyle w:val="Hyperlink"/>
            <w:noProof/>
          </w:rPr>
          <w:fldChar w:fldCharType="end"/>
        </w:r>
      </w:ins>
    </w:p>
    <w:p w14:paraId="59EA9DC0" w14:textId="0CA5F6ED" w:rsidR="004E1D88" w:rsidRDefault="004E1D88">
      <w:pPr>
        <w:pStyle w:val="TOC3"/>
        <w:tabs>
          <w:tab w:val="left" w:pos="1540"/>
          <w:tab w:val="right" w:leader="dot" w:pos="9741"/>
        </w:tabs>
        <w:rPr>
          <w:ins w:id="74" w:author="Leo Barnes" w:date="2024-05-10T10:05:00Z"/>
          <w:rFonts w:eastAsiaTheme="minorEastAsia" w:cstheme="minorBidi"/>
          <w:noProof/>
          <w:kern w:val="2"/>
          <w:sz w:val="24"/>
          <w:szCs w:val="24"/>
          <w:lang w:val="en-US"/>
          <w14:ligatures w14:val="standardContextual"/>
        </w:rPr>
      </w:pPr>
      <w:ins w:id="75"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"_Toc166227977"</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6.5.38.2</w:t>
        </w:r>
        <w:r>
          <w:rPr>
            <w:rFonts w:eastAsiaTheme="minorEastAsia" w:cstheme="minorBidi"/>
            <w:noProof/>
            <w:kern w:val="2"/>
            <w:sz w:val="24"/>
            <w:szCs w:val="24"/>
            <w:lang w:val="en-US"/>
            <w14:ligatures w14:val="standardContextual"/>
          </w:rPr>
          <w:tab/>
        </w:r>
        <w:r w:rsidRPr="004E706E">
          <w:rPr>
            <w:rStyle w:val="Hyperlink"/>
            <w:noProof/>
            <w:lang w:val="en-CA"/>
          </w:rPr>
          <w:t>Syntax</w:t>
        </w:r>
        <w:r>
          <w:rPr>
            <w:noProof/>
            <w:webHidden/>
          </w:rPr>
          <w:tab/>
        </w:r>
        <w:r>
          <w:rPr>
            <w:noProof/>
            <w:webHidden/>
          </w:rPr>
          <w:fldChar w:fldCharType="begin"/>
        </w:r>
        <w:r>
          <w:rPr>
            <w:noProof/>
            <w:webHidden/>
          </w:rPr>
          <w:instrText xml:space="preserve"> PAGEREF _Toc166227977 \h </w:instrText>
        </w:r>
      </w:ins>
      <w:r>
        <w:rPr>
          <w:noProof/>
          <w:webHidden/>
        </w:rPr>
      </w:r>
      <w:r>
        <w:rPr>
          <w:noProof/>
          <w:webHidden/>
        </w:rPr>
        <w:fldChar w:fldCharType="separate"/>
      </w:r>
      <w:ins w:id="76" w:author="Leo Barnes" w:date="2024-05-10T10:05:00Z">
        <w:r>
          <w:rPr>
            <w:noProof/>
            <w:webHidden/>
          </w:rPr>
          <w:t>12</w:t>
        </w:r>
        <w:r>
          <w:rPr>
            <w:noProof/>
            <w:webHidden/>
          </w:rPr>
          <w:fldChar w:fldCharType="end"/>
        </w:r>
        <w:r w:rsidRPr="004E706E">
          <w:rPr>
            <w:rStyle w:val="Hyperlink"/>
            <w:noProof/>
          </w:rPr>
          <w:fldChar w:fldCharType="end"/>
        </w:r>
      </w:ins>
    </w:p>
    <w:p w14:paraId="18B2BC73" w14:textId="6452CA1A" w:rsidR="004E1D88" w:rsidRDefault="004E1D88">
      <w:pPr>
        <w:pStyle w:val="TOC3"/>
        <w:tabs>
          <w:tab w:val="left" w:pos="1540"/>
          <w:tab w:val="right" w:leader="dot" w:pos="9741"/>
        </w:tabs>
        <w:rPr>
          <w:ins w:id="77" w:author="Leo Barnes" w:date="2024-05-10T10:05:00Z"/>
          <w:rFonts w:eastAsiaTheme="minorEastAsia" w:cstheme="minorBidi"/>
          <w:noProof/>
          <w:kern w:val="2"/>
          <w:sz w:val="24"/>
          <w:szCs w:val="24"/>
          <w:lang w:val="en-US"/>
          <w14:ligatures w14:val="standardContextual"/>
        </w:rPr>
      </w:pPr>
      <w:ins w:id="78"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"_Toc166227978"</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6.5.38.3</w:t>
        </w:r>
        <w:r>
          <w:rPr>
            <w:rFonts w:eastAsiaTheme="minorEastAsia" w:cstheme="minorBidi"/>
            <w:noProof/>
            <w:kern w:val="2"/>
            <w:sz w:val="24"/>
            <w:szCs w:val="24"/>
            <w:lang w:val="en-US"/>
            <w14:ligatures w14:val="standardContextual"/>
          </w:rPr>
          <w:tab/>
        </w:r>
        <w:r w:rsidRPr="004E706E">
          <w:rPr>
            <w:rStyle w:val="Hyperlink"/>
            <w:noProof/>
            <w:lang w:val="en-CA"/>
          </w:rPr>
          <w:t>Semantics</w:t>
        </w:r>
        <w:r>
          <w:rPr>
            <w:noProof/>
            <w:webHidden/>
          </w:rPr>
          <w:tab/>
        </w:r>
        <w:r>
          <w:rPr>
            <w:noProof/>
            <w:webHidden/>
          </w:rPr>
          <w:fldChar w:fldCharType="begin"/>
        </w:r>
        <w:r>
          <w:rPr>
            <w:noProof/>
            <w:webHidden/>
          </w:rPr>
          <w:instrText xml:space="preserve"> PAGEREF _Toc166227978 \h </w:instrText>
        </w:r>
      </w:ins>
      <w:r>
        <w:rPr>
          <w:noProof/>
          <w:webHidden/>
        </w:rPr>
      </w:r>
      <w:r>
        <w:rPr>
          <w:noProof/>
          <w:webHidden/>
        </w:rPr>
        <w:fldChar w:fldCharType="separate"/>
      </w:r>
      <w:ins w:id="79" w:author="Leo Barnes" w:date="2024-05-10T10:05:00Z">
        <w:r>
          <w:rPr>
            <w:noProof/>
            <w:webHidden/>
          </w:rPr>
          <w:t>12</w:t>
        </w:r>
        <w:r>
          <w:rPr>
            <w:noProof/>
            <w:webHidden/>
          </w:rPr>
          <w:fldChar w:fldCharType="end"/>
        </w:r>
        <w:r w:rsidRPr="004E706E">
          <w:rPr>
            <w:rStyle w:val="Hyperlink"/>
            <w:noProof/>
          </w:rPr>
          <w:fldChar w:fldCharType="end"/>
        </w:r>
      </w:ins>
    </w:p>
    <w:p w14:paraId="1BF43842" w14:textId="14CB9C3A" w:rsidR="004E1D88" w:rsidRDefault="004E1D88">
      <w:pPr>
        <w:pStyle w:val="TOC2"/>
        <w:tabs>
          <w:tab w:val="left" w:pos="1100"/>
          <w:tab w:val="right" w:leader="dot" w:pos="9741"/>
        </w:tabs>
        <w:rPr>
          <w:ins w:id="80" w:author="Leo Barnes" w:date="2024-05-10T10:05:00Z"/>
          <w:rFonts w:eastAsiaTheme="minorEastAsia" w:cstheme="minorBidi"/>
          <w:b w:val="0"/>
          <w:bCs w:val="0"/>
          <w:noProof/>
          <w:kern w:val="2"/>
          <w:sz w:val="24"/>
          <w:szCs w:val="24"/>
          <w:lang w:val="en-US"/>
          <w14:ligatures w14:val="standardContextual"/>
        </w:rPr>
      </w:pPr>
      <w:ins w:id="81"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"_Toc166227979"</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6.5.39</w:t>
        </w:r>
        <w:r>
          <w:rPr>
            <w:rFonts w:eastAsiaTheme="minorEastAsia" w:cstheme="minorBidi"/>
            <w:b w:val="0"/>
            <w:bCs w:val="0"/>
            <w:noProof/>
            <w:kern w:val="2"/>
            <w:sz w:val="24"/>
            <w:szCs w:val="24"/>
            <w:lang w:val="en-US"/>
            <w14:ligatures w14:val="standardContextual"/>
          </w:rPr>
          <w:tab/>
        </w:r>
        <w:r w:rsidRPr="004E706E">
          <w:rPr>
            <w:rStyle w:val="Hyperlink"/>
            <w:noProof/>
            <w:lang w:val="en-CA"/>
          </w:rPr>
          <w:t>Stereo aggressors item property</w:t>
        </w:r>
        <w:r>
          <w:rPr>
            <w:noProof/>
            <w:webHidden/>
          </w:rPr>
          <w:tab/>
        </w:r>
        <w:r>
          <w:rPr>
            <w:noProof/>
            <w:webHidden/>
          </w:rPr>
          <w:fldChar w:fldCharType="begin"/>
        </w:r>
        <w:r>
          <w:rPr>
            <w:noProof/>
            <w:webHidden/>
          </w:rPr>
          <w:instrText xml:space="preserve"> PAGEREF _Toc166227979 \h </w:instrText>
        </w:r>
      </w:ins>
      <w:r>
        <w:rPr>
          <w:noProof/>
          <w:webHidden/>
        </w:rPr>
      </w:r>
      <w:r>
        <w:rPr>
          <w:noProof/>
          <w:webHidden/>
        </w:rPr>
        <w:fldChar w:fldCharType="separate"/>
      </w:r>
      <w:ins w:id="82" w:author="Leo Barnes" w:date="2024-05-10T10:05:00Z">
        <w:r>
          <w:rPr>
            <w:noProof/>
            <w:webHidden/>
          </w:rPr>
          <w:t>12</w:t>
        </w:r>
        <w:r>
          <w:rPr>
            <w:noProof/>
            <w:webHidden/>
          </w:rPr>
          <w:fldChar w:fldCharType="end"/>
        </w:r>
        <w:r w:rsidRPr="004E706E">
          <w:rPr>
            <w:rStyle w:val="Hyperlink"/>
            <w:noProof/>
          </w:rPr>
          <w:fldChar w:fldCharType="end"/>
        </w:r>
      </w:ins>
    </w:p>
    <w:p w14:paraId="031F0376" w14:textId="05B7D1D5" w:rsidR="004E1D88" w:rsidRDefault="004E1D88">
      <w:pPr>
        <w:pStyle w:val="TOC3"/>
        <w:tabs>
          <w:tab w:val="left" w:pos="1540"/>
          <w:tab w:val="right" w:leader="dot" w:pos="9741"/>
        </w:tabs>
        <w:rPr>
          <w:ins w:id="83" w:author="Leo Barnes" w:date="2024-05-10T10:05:00Z"/>
          <w:rFonts w:eastAsiaTheme="minorEastAsia" w:cstheme="minorBidi"/>
          <w:noProof/>
          <w:kern w:val="2"/>
          <w:sz w:val="24"/>
          <w:szCs w:val="24"/>
          <w:lang w:val="en-US"/>
          <w14:ligatures w14:val="standardContextual"/>
        </w:rPr>
      </w:pPr>
      <w:ins w:id="84"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"_Toc166227980"</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6.5.39.1</w:t>
        </w:r>
        <w:r>
          <w:rPr>
            <w:rFonts w:eastAsiaTheme="minorEastAsia" w:cstheme="minorBidi"/>
            <w:noProof/>
            <w:kern w:val="2"/>
            <w:sz w:val="24"/>
            <w:szCs w:val="24"/>
            <w:lang w:val="en-US"/>
            <w14:ligatures w14:val="standardContextual"/>
          </w:rPr>
          <w:tab/>
        </w:r>
        <w:r w:rsidRPr="004E706E">
          <w:rPr>
            <w:rStyle w:val="Hyperlink"/>
            <w:noProof/>
            <w:lang w:val="en-CA"/>
          </w:rPr>
          <w:t>Definition</w:t>
        </w:r>
        <w:r>
          <w:rPr>
            <w:noProof/>
            <w:webHidden/>
          </w:rPr>
          <w:tab/>
        </w:r>
        <w:r>
          <w:rPr>
            <w:noProof/>
            <w:webHidden/>
          </w:rPr>
          <w:fldChar w:fldCharType="begin"/>
        </w:r>
        <w:r>
          <w:rPr>
            <w:noProof/>
            <w:webHidden/>
          </w:rPr>
          <w:instrText xml:space="preserve"> PAGEREF _Toc166227980 \h </w:instrText>
        </w:r>
      </w:ins>
      <w:r>
        <w:rPr>
          <w:noProof/>
          <w:webHidden/>
        </w:rPr>
      </w:r>
      <w:r>
        <w:rPr>
          <w:noProof/>
          <w:webHidden/>
        </w:rPr>
        <w:fldChar w:fldCharType="separate"/>
      </w:r>
      <w:ins w:id="85" w:author="Leo Barnes" w:date="2024-05-10T10:05:00Z">
        <w:r>
          <w:rPr>
            <w:noProof/>
            <w:webHidden/>
          </w:rPr>
          <w:t>12</w:t>
        </w:r>
        <w:r>
          <w:rPr>
            <w:noProof/>
            <w:webHidden/>
          </w:rPr>
          <w:fldChar w:fldCharType="end"/>
        </w:r>
        <w:r w:rsidRPr="004E706E">
          <w:rPr>
            <w:rStyle w:val="Hyperlink"/>
            <w:noProof/>
          </w:rPr>
          <w:fldChar w:fldCharType="end"/>
        </w:r>
      </w:ins>
    </w:p>
    <w:p w14:paraId="57D48448" w14:textId="3C8C8505" w:rsidR="004E1D88" w:rsidRDefault="004E1D88">
      <w:pPr>
        <w:pStyle w:val="TOC3"/>
        <w:tabs>
          <w:tab w:val="left" w:pos="1540"/>
          <w:tab w:val="right" w:leader="dot" w:pos="9741"/>
        </w:tabs>
        <w:rPr>
          <w:ins w:id="86" w:author="Leo Barnes" w:date="2024-05-10T10:05:00Z"/>
          <w:rFonts w:eastAsiaTheme="minorEastAsia" w:cstheme="minorBidi"/>
          <w:noProof/>
          <w:kern w:val="2"/>
          <w:sz w:val="24"/>
          <w:szCs w:val="24"/>
          <w:lang w:val="en-US"/>
          <w14:ligatures w14:val="standardContextual"/>
        </w:rPr>
      </w:pPr>
      <w:ins w:id="87"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"_Toc166227981"</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6.5.39.2</w:t>
        </w:r>
        <w:r>
          <w:rPr>
            <w:rFonts w:eastAsiaTheme="minorEastAsia" w:cstheme="minorBidi"/>
            <w:noProof/>
            <w:kern w:val="2"/>
            <w:sz w:val="24"/>
            <w:szCs w:val="24"/>
            <w:lang w:val="en-US"/>
            <w14:ligatures w14:val="standardContextual"/>
          </w:rPr>
          <w:tab/>
        </w:r>
        <w:r w:rsidRPr="004E706E">
          <w:rPr>
            <w:rStyle w:val="Hyperlink"/>
            <w:noProof/>
            <w:lang w:val="en-CA"/>
          </w:rPr>
          <w:t>Syntax</w:t>
        </w:r>
        <w:r>
          <w:rPr>
            <w:noProof/>
            <w:webHidden/>
          </w:rPr>
          <w:tab/>
        </w:r>
        <w:r>
          <w:rPr>
            <w:noProof/>
            <w:webHidden/>
          </w:rPr>
          <w:fldChar w:fldCharType="begin"/>
        </w:r>
        <w:r>
          <w:rPr>
            <w:noProof/>
            <w:webHidden/>
          </w:rPr>
          <w:instrText xml:space="preserve"> PAGEREF _Toc166227981 \h </w:instrText>
        </w:r>
      </w:ins>
      <w:r>
        <w:rPr>
          <w:noProof/>
          <w:webHidden/>
        </w:rPr>
      </w:r>
      <w:r>
        <w:rPr>
          <w:noProof/>
          <w:webHidden/>
        </w:rPr>
        <w:fldChar w:fldCharType="separate"/>
      </w:r>
      <w:ins w:id="88" w:author="Leo Barnes" w:date="2024-05-10T10:05:00Z">
        <w:r>
          <w:rPr>
            <w:noProof/>
            <w:webHidden/>
          </w:rPr>
          <w:t>13</w:t>
        </w:r>
        <w:r>
          <w:rPr>
            <w:noProof/>
            <w:webHidden/>
          </w:rPr>
          <w:fldChar w:fldCharType="end"/>
        </w:r>
        <w:r w:rsidRPr="004E706E">
          <w:rPr>
            <w:rStyle w:val="Hyperlink"/>
            <w:noProof/>
          </w:rPr>
          <w:fldChar w:fldCharType="end"/>
        </w:r>
      </w:ins>
    </w:p>
    <w:p w14:paraId="0EE3A3C4" w14:textId="7D1A382B" w:rsidR="004E1D88" w:rsidRDefault="004E1D88">
      <w:pPr>
        <w:pStyle w:val="TOC3"/>
        <w:tabs>
          <w:tab w:val="left" w:pos="1540"/>
          <w:tab w:val="right" w:leader="dot" w:pos="9741"/>
        </w:tabs>
        <w:rPr>
          <w:ins w:id="89" w:author="Leo Barnes" w:date="2024-05-10T10:05:00Z"/>
          <w:rFonts w:eastAsiaTheme="minorEastAsia" w:cstheme="minorBidi"/>
          <w:noProof/>
          <w:kern w:val="2"/>
          <w:sz w:val="24"/>
          <w:szCs w:val="24"/>
          <w:lang w:val="en-US"/>
          <w14:ligatures w14:val="standardContextual"/>
        </w:rPr>
      </w:pPr>
      <w:ins w:id="90"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"_Toc166227982"</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6.5.39.3</w:t>
        </w:r>
        <w:r>
          <w:rPr>
            <w:rFonts w:eastAsiaTheme="minorEastAsia" w:cstheme="minorBidi"/>
            <w:noProof/>
            <w:kern w:val="2"/>
            <w:sz w:val="24"/>
            <w:szCs w:val="24"/>
            <w:lang w:val="en-US"/>
            <w14:ligatures w14:val="standardContextual"/>
          </w:rPr>
          <w:tab/>
        </w:r>
        <w:r w:rsidRPr="004E706E">
          <w:rPr>
            <w:rStyle w:val="Hyperlink"/>
            <w:noProof/>
            <w:lang w:val="en-CA"/>
          </w:rPr>
          <w:t>Semantics</w:t>
        </w:r>
        <w:r>
          <w:rPr>
            <w:noProof/>
            <w:webHidden/>
          </w:rPr>
          <w:tab/>
        </w:r>
        <w:r>
          <w:rPr>
            <w:noProof/>
            <w:webHidden/>
          </w:rPr>
          <w:fldChar w:fldCharType="begin"/>
        </w:r>
        <w:r>
          <w:rPr>
            <w:noProof/>
            <w:webHidden/>
          </w:rPr>
          <w:instrText xml:space="preserve"> PAGEREF _Toc166227982 \h </w:instrText>
        </w:r>
      </w:ins>
      <w:r>
        <w:rPr>
          <w:noProof/>
          <w:webHidden/>
        </w:rPr>
      </w:r>
      <w:r>
        <w:rPr>
          <w:noProof/>
          <w:webHidden/>
        </w:rPr>
        <w:fldChar w:fldCharType="separate"/>
      </w:r>
      <w:ins w:id="91" w:author="Leo Barnes" w:date="2024-05-10T10:05:00Z">
        <w:r>
          <w:rPr>
            <w:noProof/>
            <w:webHidden/>
          </w:rPr>
          <w:t>13</w:t>
        </w:r>
        <w:r>
          <w:rPr>
            <w:noProof/>
            <w:webHidden/>
          </w:rPr>
          <w:fldChar w:fldCharType="end"/>
        </w:r>
        <w:r w:rsidRPr="004E706E">
          <w:rPr>
            <w:rStyle w:val="Hyperlink"/>
            <w:noProof/>
          </w:rPr>
          <w:fldChar w:fldCharType="end"/>
        </w:r>
      </w:ins>
    </w:p>
    <w:p w14:paraId="4E0E4602" w14:textId="4552C1CB" w:rsidR="004E1D88" w:rsidRDefault="004E1D88">
      <w:pPr>
        <w:pStyle w:val="TOC2"/>
        <w:tabs>
          <w:tab w:val="left" w:pos="1100"/>
          <w:tab w:val="right" w:leader="dot" w:pos="9741"/>
        </w:tabs>
        <w:rPr>
          <w:ins w:id="92" w:author="Leo Barnes" w:date="2024-05-10T10:05:00Z"/>
          <w:rFonts w:eastAsiaTheme="minorEastAsia" w:cstheme="minorBidi"/>
          <w:b w:val="0"/>
          <w:bCs w:val="0"/>
          <w:noProof/>
          <w:kern w:val="2"/>
          <w:sz w:val="24"/>
          <w:szCs w:val="24"/>
          <w:lang w:val="en-US"/>
          <w14:ligatures w14:val="standardContextual"/>
        </w:rPr>
      </w:pPr>
      <w:ins w:id="93"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"_Toc166227983"</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US"/>
          </w:rPr>
          <w:t>6.8.10</w:t>
        </w:r>
        <w:r>
          <w:rPr>
            <w:rFonts w:eastAsiaTheme="minorEastAsia" w:cstheme="minorBidi"/>
            <w:b w:val="0"/>
            <w:bCs w:val="0"/>
            <w:noProof/>
            <w:kern w:val="2"/>
            <w:sz w:val="24"/>
            <w:szCs w:val="24"/>
            <w:lang w:val="en-US"/>
            <w14:ligatures w14:val="standardContextual"/>
          </w:rPr>
          <w:tab/>
        </w:r>
        <w:r w:rsidRPr="004E706E">
          <w:rPr>
            <w:rStyle w:val="Hyperlink"/>
            <w:noProof/>
            <w:lang w:val="en-US"/>
          </w:rPr>
          <w:t>'stem' entity grouping</w:t>
        </w:r>
        <w:r>
          <w:rPr>
            <w:noProof/>
            <w:webHidden/>
          </w:rPr>
          <w:tab/>
        </w:r>
        <w:r>
          <w:rPr>
            <w:noProof/>
            <w:webHidden/>
          </w:rPr>
          <w:fldChar w:fldCharType="begin"/>
        </w:r>
        <w:r>
          <w:rPr>
            <w:noProof/>
            <w:webHidden/>
          </w:rPr>
          <w:instrText xml:space="preserve"> PAGEREF _Toc166227983 \h </w:instrText>
        </w:r>
      </w:ins>
      <w:r>
        <w:rPr>
          <w:noProof/>
          <w:webHidden/>
        </w:rPr>
      </w:r>
      <w:r>
        <w:rPr>
          <w:noProof/>
          <w:webHidden/>
        </w:rPr>
        <w:fldChar w:fldCharType="separate"/>
      </w:r>
      <w:ins w:id="94" w:author="Leo Barnes" w:date="2024-05-10T10:05:00Z">
        <w:r>
          <w:rPr>
            <w:noProof/>
            <w:webHidden/>
          </w:rPr>
          <w:t>14</w:t>
        </w:r>
        <w:r>
          <w:rPr>
            <w:noProof/>
            <w:webHidden/>
          </w:rPr>
          <w:fldChar w:fldCharType="end"/>
        </w:r>
        <w:r w:rsidRPr="004E706E">
          <w:rPr>
            <w:rStyle w:val="Hyperlink"/>
            <w:noProof/>
          </w:rPr>
          <w:fldChar w:fldCharType="end"/>
        </w:r>
      </w:ins>
    </w:p>
    <w:p w14:paraId="14A09039" w14:textId="356D5204" w:rsidR="004E1D88" w:rsidRDefault="004E1D88">
      <w:pPr>
        <w:pStyle w:val="TOC1"/>
        <w:tabs>
          <w:tab w:val="left" w:pos="440"/>
          <w:tab w:val="right" w:leader="dot" w:pos="9741"/>
        </w:tabs>
        <w:rPr>
          <w:ins w:id="95" w:author="Leo Barnes" w:date="2024-05-10T10:05:00Z"/>
          <w:rFonts w:eastAsiaTheme="minorEastAsia" w:cstheme="minorBidi"/>
          <w:b w:val="0"/>
          <w:bCs w:val="0"/>
          <w:i w:val="0"/>
          <w:iCs w:val="0"/>
          <w:noProof/>
          <w:kern w:val="2"/>
          <w:lang w:val="en-US"/>
          <w14:ligatures w14:val="standardContextual"/>
        </w:rPr>
      </w:pPr>
      <w:ins w:id="96"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"_Toc166227984"</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7</w:t>
        </w:r>
        <w:r>
          <w:rPr>
            <w:rFonts w:eastAsiaTheme="minorEastAsia" w:cstheme="minorBidi"/>
            <w:b w:val="0"/>
            <w:bCs w:val="0"/>
            <w:i w:val="0"/>
            <w:iCs w:val="0"/>
            <w:noProof/>
            <w:kern w:val="2"/>
            <w:lang w:val="en-US"/>
            <w14:ligatures w14:val="standardContextual"/>
          </w:rPr>
          <w:tab/>
        </w:r>
        <w:r w:rsidRPr="004E706E">
          <w:rPr>
            <w:rStyle w:val="Hyperlink"/>
            <w:noProof/>
            <w:lang w:val="en-CA"/>
          </w:rPr>
          <w:t>New HDR signaling aligning with ISO 22028-5</w:t>
        </w:r>
        <w:r>
          <w:rPr>
            <w:noProof/>
            <w:webHidden/>
          </w:rPr>
          <w:tab/>
        </w:r>
        <w:r>
          <w:rPr>
            <w:noProof/>
            <w:webHidden/>
          </w:rPr>
          <w:fldChar w:fldCharType="begin"/>
        </w:r>
        <w:r>
          <w:rPr>
            <w:noProof/>
            <w:webHidden/>
          </w:rPr>
          <w:instrText xml:space="preserve"> PAGEREF _Toc166227984 \h </w:instrText>
        </w:r>
      </w:ins>
      <w:r>
        <w:rPr>
          <w:noProof/>
          <w:webHidden/>
        </w:rPr>
      </w:r>
      <w:r>
        <w:rPr>
          <w:noProof/>
          <w:webHidden/>
        </w:rPr>
        <w:fldChar w:fldCharType="separate"/>
      </w:r>
      <w:ins w:id="97" w:author="Leo Barnes" w:date="2024-05-10T10:05:00Z">
        <w:r>
          <w:rPr>
            <w:noProof/>
            <w:webHidden/>
          </w:rPr>
          <w:t>15</w:t>
        </w:r>
        <w:r>
          <w:rPr>
            <w:noProof/>
            <w:webHidden/>
          </w:rPr>
          <w:fldChar w:fldCharType="end"/>
        </w:r>
        <w:r w:rsidRPr="004E706E">
          <w:rPr>
            <w:rStyle w:val="Hyperlink"/>
            <w:noProof/>
          </w:rPr>
          <w:fldChar w:fldCharType="end"/>
        </w:r>
      </w:ins>
    </w:p>
    <w:p w14:paraId="6EC997D9" w14:textId="7F0E7B80" w:rsidR="004E1D88" w:rsidRDefault="004E1D88">
      <w:pPr>
        <w:pStyle w:val="TOC2"/>
        <w:tabs>
          <w:tab w:val="left" w:pos="1100"/>
          <w:tab w:val="right" w:leader="dot" w:pos="9741"/>
        </w:tabs>
        <w:rPr>
          <w:ins w:id="98" w:author="Leo Barnes" w:date="2024-05-10T10:05:00Z"/>
          <w:rFonts w:eastAsiaTheme="minorEastAsia" w:cstheme="minorBidi"/>
          <w:b w:val="0"/>
          <w:bCs w:val="0"/>
          <w:noProof/>
          <w:kern w:val="2"/>
          <w:sz w:val="24"/>
          <w:szCs w:val="24"/>
          <w:lang w:val="en-US"/>
          <w14:ligatures w14:val="standardContextual"/>
        </w:rPr>
      </w:pPr>
      <w:ins w:id="99"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"_Toc166227985"</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6.5.40</w:t>
        </w:r>
        <w:r>
          <w:rPr>
            <w:rFonts w:eastAsiaTheme="minorEastAsia" w:cstheme="minorBidi"/>
            <w:b w:val="0"/>
            <w:bCs w:val="0"/>
            <w:noProof/>
            <w:kern w:val="2"/>
            <w:sz w:val="24"/>
            <w:szCs w:val="24"/>
            <w:lang w:val="en-US"/>
            <w14:ligatures w14:val="standardContextual"/>
          </w:rPr>
          <w:tab/>
        </w:r>
        <w:r w:rsidRPr="004E706E">
          <w:rPr>
            <w:rStyle w:val="Hyperlink"/>
            <w:noProof/>
            <w:lang w:val="en-CA"/>
          </w:rPr>
          <w:t>Reference viewing environment</w:t>
        </w:r>
        <w:r>
          <w:rPr>
            <w:noProof/>
            <w:webHidden/>
          </w:rPr>
          <w:tab/>
        </w:r>
        <w:r>
          <w:rPr>
            <w:noProof/>
            <w:webHidden/>
          </w:rPr>
          <w:fldChar w:fldCharType="begin"/>
        </w:r>
        <w:r>
          <w:rPr>
            <w:noProof/>
            <w:webHidden/>
          </w:rPr>
          <w:instrText xml:space="preserve"> PAGEREF _Toc166227985 \h </w:instrText>
        </w:r>
      </w:ins>
      <w:r>
        <w:rPr>
          <w:noProof/>
          <w:webHidden/>
        </w:rPr>
      </w:r>
      <w:r>
        <w:rPr>
          <w:noProof/>
          <w:webHidden/>
        </w:rPr>
        <w:fldChar w:fldCharType="separate"/>
      </w:r>
      <w:ins w:id="100" w:author="Leo Barnes" w:date="2024-05-10T10:05:00Z">
        <w:r>
          <w:rPr>
            <w:noProof/>
            <w:webHidden/>
          </w:rPr>
          <w:t>15</w:t>
        </w:r>
        <w:r>
          <w:rPr>
            <w:noProof/>
            <w:webHidden/>
          </w:rPr>
          <w:fldChar w:fldCharType="end"/>
        </w:r>
        <w:r w:rsidRPr="004E706E">
          <w:rPr>
            <w:rStyle w:val="Hyperlink"/>
            <w:noProof/>
          </w:rPr>
          <w:fldChar w:fldCharType="end"/>
        </w:r>
      </w:ins>
    </w:p>
    <w:p w14:paraId="46D34210" w14:textId="1C3C24EA" w:rsidR="004E1D88" w:rsidRDefault="004E1D88">
      <w:pPr>
        <w:pStyle w:val="TOC3"/>
        <w:tabs>
          <w:tab w:val="left" w:pos="1540"/>
          <w:tab w:val="right" w:leader="dot" w:pos="9741"/>
        </w:tabs>
        <w:rPr>
          <w:ins w:id="101" w:author="Leo Barnes" w:date="2024-05-10T10:05:00Z"/>
          <w:rFonts w:eastAsiaTheme="minorEastAsia" w:cstheme="minorBidi"/>
          <w:noProof/>
          <w:kern w:val="2"/>
          <w:sz w:val="24"/>
          <w:szCs w:val="24"/>
          <w:lang w:val="en-US"/>
          <w14:ligatures w14:val="standardContextual"/>
        </w:rPr>
      </w:pPr>
      <w:ins w:id="102"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"_Toc166227986"</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6.5.40.1</w:t>
        </w:r>
        <w:r>
          <w:rPr>
            <w:rFonts w:eastAsiaTheme="minorEastAsia" w:cstheme="minorBidi"/>
            <w:noProof/>
            <w:kern w:val="2"/>
            <w:sz w:val="24"/>
            <w:szCs w:val="24"/>
            <w:lang w:val="en-US"/>
            <w14:ligatures w14:val="standardContextual"/>
          </w:rPr>
          <w:tab/>
        </w:r>
        <w:r w:rsidRPr="004E706E">
          <w:rPr>
            <w:rStyle w:val="Hyperlink"/>
            <w:noProof/>
            <w:lang w:val="en-CA"/>
          </w:rPr>
          <w:t>Definition</w:t>
        </w:r>
        <w:r>
          <w:rPr>
            <w:noProof/>
            <w:webHidden/>
          </w:rPr>
          <w:tab/>
        </w:r>
        <w:r>
          <w:rPr>
            <w:noProof/>
            <w:webHidden/>
          </w:rPr>
          <w:fldChar w:fldCharType="begin"/>
        </w:r>
        <w:r>
          <w:rPr>
            <w:noProof/>
            <w:webHidden/>
          </w:rPr>
          <w:instrText xml:space="preserve"> PAGEREF _Toc166227986 \h </w:instrText>
        </w:r>
      </w:ins>
      <w:r>
        <w:rPr>
          <w:noProof/>
          <w:webHidden/>
        </w:rPr>
      </w:r>
      <w:r>
        <w:rPr>
          <w:noProof/>
          <w:webHidden/>
        </w:rPr>
        <w:fldChar w:fldCharType="separate"/>
      </w:r>
      <w:ins w:id="103" w:author="Leo Barnes" w:date="2024-05-10T10:05:00Z">
        <w:r>
          <w:rPr>
            <w:noProof/>
            <w:webHidden/>
          </w:rPr>
          <w:t>15</w:t>
        </w:r>
        <w:r>
          <w:rPr>
            <w:noProof/>
            <w:webHidden/>
          </w:rPr>
          <w:fldChar w:fldCharType="end"/>
        </w:r>
        <w:r w:rsidRPr="004E706E">
          <w:rPr>
            <w:rStyle w:val="Hyperlink"/>
            <w:noProof/>
          </w:rPr>
          <w:fldChar w:fldCharType="end"/>
        </w:r>
      </w:ins>
    </w:p>
    <w:p w14:paraId="319A3EBF" w14:textId="45AA55B4" w:rsidR="004E1D88" w:rsidRDefault="004E1D88">
      <w:pPr>
        <w:pStyle w:val="TOC3"/>
        <w:tabs>
          <w:tab w:val="left" w:pos="1540"/>
          <w:tab w:val="right" w:leader="dot" w:pos="9741"/>
        </w:tabs>
        <w:rPr>
          <w:ins w:id="104" w:author="Leo Barnes" w:date="2024-05-10T10:05:00Z"/>
          <w:rFonts w:eastAsiaTheme="minorEastAsia" w:cstheme="minorBidi"/>
          <w:noProof/>
          <w:kern w:val="2"/>
          <w:sz w:val="24"/>
          <w:szCs w:val="24"/>
          <w:lang w:val="en-US"/>
          <w14:ligatures w14:val="standardContextual"/>
        </w:rPr>
      </w:pPr>
      <w:ins w:id="105"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"_Toc166227987"</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6.5.40.2</w:t>
        </w:r>
        <w:r>
          <w:rPr>
            <w:rFonts w:eastAsiaTheme="minorEastAsia" w:cstheme="minorBidi"/>
            <w:noProof/>
            <w:kern w:val="2"/>
            <w:sz w:val="24"/>
            <w:szCs w:val="24"/>
            <w:lang w:val="en-US"/>
            <w14:ligatures w14:val="standardContextual"/>
          </w:rPr>
          <w:tab/>
        </w:r>
        <w:r w:rsidRPr="004E706E">
          <w:rPr>
            <w:rStyle w:val="Hyperlink"/>
            <w:noProof/>
            <w:lang w:val="en-CA"/>
          </w:rPr>
          <w:t>Syntax</w:t>
        </w:r>
        <w:r>
          <w:rPr>
            <w:noProof/>
            <w:webHidden/>
          </w:rPr>
          <w:tab/>
        </w:r>
        <w:r>
          <w:rPr>
            <w:noProof/>
            <w:webHidden/>
          </w:rPr>
          <w:fldChar w:fldCharType="begin"/>
        </w:r>
        <w:r>
          <w:rPr>
            <w:noProof/>
            <w:webHidden/>
          </w:rPr>
          <w:instrText xml:space="preserve"> PAGEREF _Toc166227987 \h </w:instrText>
        </w:r>
      </w:ins>
      <w:r>
        <w:rPr>
          <w:noProof/>
          <w:webHidden/>
        </w:rPr>
      </w:r>
      <w:r>
        <w:rPr>
          <w:noProof/>
          <w:webHidden/>
        </w:rPr>
        <w:fldChar w:fldCharType="separate"/>
      </w:r>
      <w:ins w:id="106" w:author="Leo Barnes" w:date="2024-05-10T10:05:00Z">
        <w:r>
          <w:rPr>
            <w:noProof/>
            <w:webHidden/>
          </w:rPr>
          <w:t>15</w:t>
        </w:r>
        <w:r>
          <w:rPr>
            <w:noProof/>
            <w:webHidden/>
          </w:rPr>
          <w:fldChar w:fldCharType="end"/>
        </w:r>
        <w:r w:rsidRPr="004E706E">
          <w:rPr>
            <w:rStyle w:val="Hyperlink"/>
            <w:noProof/>
          </w:rPr>
          <w:fldChar w:fldCharType="end"/>
        </w:r>
      </w:ins>
    </w:p>
    <w:p w14:paraId="0566048D" w14:textId="09279EB8" w:rsidR="004E1D88" w:rsidRDefault="004E1D88">
      <w:pPr>
        <w:pStyle w:val="TOC3"/>
        <w:tabs>
          <w:tab w:val="left" w:pos="1540"/>
          <w:tab w:val="right" w:leader="dot" w:pos="9741"/>
        </w:tabs>
        <w:rPr>
          <w:ins w:id="107" w:author="Leo Barnes" w:date="2024-05-10T10:05:00Z"/>
          <w:rFonts w:eastAsiaTheme="minorEastAsia" w:cstheme="minorBidi"/>
          <w:noProof/>
          <w:kern w:val="2"/>
          <w:sz w:val="24"/>
          <w:szCs w:val="24"/>
          <w:lang w:val="en-US"/>
          <w14:ligatures w14:val="standardContextual"/>
        </w:rPr>
      </w:pPr>
      <w:ins w:id="108"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"_Toc166227988"</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6.5.40.3</w:t>
        </w:r>
        <w:r>
          <w:rPr>
            <w:rFonts w:eastAsiaTheme="minorEastAsia" w:cstheme="minorBidi"/>
            <w:noProof/>
            <w:kern w:val="2"/>
            <w:sz w:val="24"/>
            <w:szCs w:val="24"/>
            <w:lang w:val="en-US"/>
            <w14:ligatures w14:val="standardContextual"/>
          </w:rPr>
          <w:tab/>
        </w:r>
        <w:r w:rsidRPr="004E706E">
          <w:rPr>
            <w:rStyle w:val="Hyperlink"/>
            <w:noProof/>
            <w:lang w:val="en-CA"/>
          </w:rPr>
          <w:t>Semantics</w:t>
        </w:r>
        <w:r>
          <w:rPr>
            <w:noProof/>
            <w:webHidden/>
          </w:rPr>
          <w:tab/>
        </w:r>
        <w:r>
          <w:rPr>
            <w:noProof/>
            <w:webHidden/>
          </w:rPr>
          <w:fldChar w:fldCharType="begin"/>
        </w:r>
        <w:r>
          <w:rPr>
            <w:noProof/>
            <w:webHidden/>
          </w:rPr>
          <w:instrText xml:space="preserve"> PAGEREF _Toc166227988 \h </w:instrText>
        </w:r>
      </w:ins>
      <w:r>
        <w:rPr>
          <w:noProof/>
          <w:webHidden/>
        </w:rPr>
      </w:r>
      <w:r>
        <w:rPr>
          <w:noProof/>
          <w:webHidden/>
        </w:rPr>
        <w:fldChar w:fldCharType="separate"/>
      </w:r>
      <w:ins w:id="109" w:author="Leo Barnes" w:date="2024-05-10T10:05:00Z">
        <w:r>
          <w:rPr>
            <w:noProof/>
            <w:webHidden/>
          </w:rPr>
          <w:t>15</w:t>
        </w:r>
        <w:r>
          <w:rPr>
            <w:noProof/>
            <w:webHidden/>
          </w:rPr>
          <w:fldChar w:fldCharType="end"/>
        </w:r>
        <w:r w:rsidRPr="004E706E">
          <w:rPr>
            <w:rStyle w:val="Hyperlink"/>
            <w:noProof/>
          </w:rPr>
          <w:fldChar w:fldCharType="end"/>
        </w:r>
      </w:ins>
    </w:p>
    <w:p w14:paraId="35C93C90" w14:textId="15264619" w:rsidR="004E1D88" w:rsidRDefault="004E1D88">
      <w:pPr>
        <w:pStyle w:val="TOC2"/>
        <w:tabs>
          <w:tab w:val="left" w:pos="1100"/>
          <w:tab w:val="right" w:leader="dot" w:pos="9741"/>
        </w:tabs>
        <w:rPr>
          <w:ins w:id="110" w:author="Leo Barnes" w:date="2024-05-10T10:05:00Z"/>
          <w:rFonts w:eastAsiaTheme="minorEastAsia" w:cstheme="minorBidi"/>
          <w:b w:val="0"/>
          <w:bCs w:val="0"/>
          <w:noProof/>
          <w:kern w:val="2"/>
          <w:sz w:val="24"/>
          <w:szCs w:val="24"/>
          <w:lang w:val="en-US"/>
          <w14:ligatures w14:val="standardContextual"/>
        </w:rPr>
      </w:pPr>
      <w:ins w:id="111"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"_Toc166227989"</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6.5.41</w:t>
        </w:r>
        <w:r>
          <w:rPr>
            <w:rFonts w:eastAsiaTheme="minorEastAsia" w:cstheme="minorBidi"/>
            <w:b w:val="0"/>
            <w:bCs w:val="0"/>
            <w:noProof/>
            <w:kern w:val="2"/>
            <w:sz w:val="24"/>
            <w:szCs w:val="24"/>
            <w:lang w:val="en-US"/>
            <w14:ligatures w14:val="standardContextual"/>
          </w:rPr>
          <w:tab/>
        </w:r>
        <w:r w:rsidRPr="004E706E">
          <w:rPr>
            <w:rStyle w:val="Hyperlink"/>
            <w:noProof/>
            <w:lang w:val="en-CA"/>
          </w:rPr>
          <w:t>Nominal Diffuse White</w:t>
        </w:r>
        <w:r>
          <w:rPr>
            <w:noProof/>
            <w:webHidden/>
          </w:rPr>
          <w:tab/>
        </w:r>
        <w:r>
          <w:rPr>
            <w:noProof/>
            <w:webHidden/>
          </w:rPr>
          <w:fldChar w:fldCharType="begin"/>
        </w:r>
        <w:r>
          <w:rPr>
            <w:noProof/>
            <w:webHidden/>
          </w:rPr>
          <w:instrText xml:space="preserve"> PAGEREF _Toc166227989 \h </w:instrText>
        </w:r>
      </w:ins>
      <w:r>
        <w:rPr>
          <w:noProof/>
          <w:webHidden/>
        </w:rPr>
      </w:r>
      <w:r>
        <w:rPr>
          <w:noProof/>
          <w:webHidden/>
        </w:rPr>
        <w:fldChar w:fldCharType="separate"/>
      </w:r>
      <w:ins w:id="112" w:author="Leo Barnes" w:date="2024-05-10T10:05:00Z">
        <w:r>
          <w:rPr>
            <w:noProof/>
            <w:webHidden/>
          </w:rPr>
          <w:t>16</w:t>
        </w:r>
        <w:r>
          <w:rPr>
            <w:noProof/>
            <w:webHidden/>
          </w:rPr>
          <w:fldChar w:fldCharType="end"/>
        </w:r>
        <w:r w:rsidRPr="004E706E">
          <w:rPr>
            <w:rStyle w:val="Hyperlink"/>
            <w:noProof/>
          </w:rPr>
          <w:fldChar w:fldCharType="end"/>
        </w:r>
      </w:ins>
    </w:p>
    <w:p w14:paraId="042521A7" w14:textId="781C3140" w:rsidR="004E1D88" w:rsidRDefault="004E1D88">
      <w:pPr>
        <w:pStyle w:val="TOC3"/>
        <w:tabs>
          <w:tab w:val="left" w:pos="1540"/>
          <w:tab w:val="right" w:leader="dot" w:pos="9741"/>
        </w:tabs>
        <w:rPr>
          <w:ins w:id="113" w:author="Leo Barnes" w:date="2024-05-10T10:05:00Z"/>
          <w:rFonts w:eastAsiaTheme="minorEastAsia" w:cstheme="minorBidi"/>
          <w:noProof/>
          <w:kern w:val="2"/>
          <w:sz w:val="24"/>
          <w:szCs w:val="24"/>
          <w:lang w:val="en-US"/>
          <w14:ligatures w14:val="standardContextual"/>
        </w:rPr>
      </w:pPr>
      <w:ins w:id="114"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"_Toc166227990"</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6.5.41.1</w:t>
        </w:r>
        <w:r>
          <w:rPr>
            <w:rFonts w:eastAsiaTheme="minorEastAsia" w:cstheme="minorBidi"/>
            <w:noProof/>
            <w:kern w:val="2"/>
            <w:sz w:val="24"/>
            <w:szCs w:val="24"/>
            <w:lang w:val="en-US"/>
            <w14:ligatures w14:val="standardContextual"/>
          </w:rPr>
          <w:tab/>
        </w:r>
        <w:r w:rsidRPr="004E706E">
          <w:rPr>
            <w:rStyle w:val="Hyperlink"/>
            <w:noProof/>
            <w:lang w:val="en-CA"/>
          </w:rPr>
          <w:t>Definition</w:t>
        </w:r>
        <w:r>
          <w:rPr>
            <w:noProof/>
            <w:webHidden/>
          </w:rPr>
          <w:tab/>
        </w:r>
        <w:r>
          <w:rPr>
            <w:noProof/>
            <w:webHidden/>
          </w:rPr>
          <w:fldChar w:fldCharType="begin"/>
        </w:r>
        <w:r>
          <w:rPr>
            <w:noProof/>
            <w:webHidden/>
          </w:rPr>
          <w:instrText xml:space="preserve"> PAGEREF _Toc166227990 \h </w:instrText>
        </w:r>
      </w:ins>
      <w:r>
        <w:rPr>
          <w:noProof/>
          <w:webHidden/>
        </w:rPr>
      </w:r>
      <w:r>
        <w:rPr>
          <w:noProof/>
          <w:webHidden/>
        </w:rPr>
        <w:fldChar w:fldCharType="separate"/>
      </w:r>
      <w:ins w:id="115" w:author="Leo Barnes" w:date="2024-05-10T10:05:00Z">
        <w:r>
          <w:rPr>
            <w:noProof/>
            <w:webHidden/>
          </w:rPr>
          <w:t>16</w:t>
        </w:r>
        <w:r>
          <w:rPr>
            <w:noProof/>
            <w:webHidden/>
          </w:rPr>
          <w:fldChar w:fldCharType="end"/>
        </w:r>
        <w:r w:rsidRPr="004E706E">
          <w:rPr>
            <w:rStyle w:val="Hyperlink"/>
            <w:noProof/>
          </w:rPr>
          <w:fldChar w:fldCharType="end"/>
        </w:r>
      </w:ins>
    </w:p>
    <w:p w14:paraId="1F88C622" w14:textId="34137237" w:rsidR="004E1D88" w:rsidRDefault="004E1D88">
      <w:pPr>
        <w:pStyle w:val="TOC3"/>
        <w:tabs>
          <w:tab w:val="left" w:pos="1540"/>
          <w:tab w:val="right" w:leader="dot" w:pos="9741"/>
        </w:tabs>
        <w:rPr>
          <w:ins w:id="116" w:author="Leo Barnes" w:date="2024-05-10T10:05:00Z"/>
          <w:rFonts w:eastAsiaTheme="minorEastAsia" w:cstheme="minorBidi"/>
          <w:noProof/>
          <w:kern w:val="2"/>
          <w:sz w:val="24"/>
          <w:szCs w:val="24"/>
          <w:lang w:val="en-US"/>
          <w14:ligatures w14:val="standardContextual"/>
        </w:rPr>
      </w:pPr>
      <w:ins w:id="117"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"_Toc166227991"</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6.5.41.2</w:t>
        </w:r>
        <w:r>
          <w:rPr>
            <w:rFonts w:eastAsiaTheme="minorEastAsia" w:cstheme="minorBidi"/>
            <w:noProof/>
            <w:kern w:val="2"/>
            <w:sz w:val="24"/>
            <w:szCs w:val="24"/>
            <w:lang w:val="en-US"/>
            <w14:ligatures w14:val="standardContextual"/>
          </w:rPr>
          <w:tab/>
        </w:r>
        <w:r w:rsidRPr="004E706E">
          <w:rPr>
            <w:rStyle w:val="Hyperlink"/>
            <w:noProof/>
            <w:lang w:val="en-CA"/>
          </w:rPr>
          <w:t>Syntax</w:t>
        </w:r>
        <w:r>
          <w:rPr>
            <w:noProof/>
            <w:webHidden/>
          </w:rPr>
          <w:tab/>
        </w:r>
        <w:r>
          <w:rPr>
            <w:noProof/>
            <w:webHidden/>
          </w:rPr>
          <w:fldChar w:fldCharType="begin"/>
        </w:r>
        <w:r>
          <w:rPr>
            <w:noProof/>
            <w:webHidden/>
          </w:rPr>
          <w:instrText xml:space="preserve"> PAGEREF _Toc166227991 \h </w:instrText>
        </w:r>
      </w:ins>
      <w:r>
        <w:rPr>
          <w:noProof/>
          <w:webHidden/>
        </w:rPr>
      </w:r>
      <w:r>
        <w:rPr>
          <w:noProof/>
          <w:webHidden/>
        </w:rPr>
        <w:fldChar w:fldCharType="separate"/>
      </w:r>
      <w:ins w:id="118" w:author="Leo Barnes" w:date="2024-05-10T10:05:00Z">
        <w:r>
          <w:rPr>
            <w:noProof/>
            <w:webHidden/>
          </w:rPr>
          <w:t>16</w:t>
        </w:r>
        <w:r>
          <w:rPr>
            <w:noProof/>
            <w:webHidden/>
          </w:rPr>
          <w:fldChar w:fldCharType="end"/>
        </w:r>
        <w:r w:rsidRPr="004E706E">
          <w:rPr>
            <w:rStyle w:val="Hyperlink"/>
            <w:noProof/>
          </w:rPr>
          <w:fldChar w:fldCharType="end"/>
        </w:r>
      </w:ins>
    </w:p>
    <w:p w14:paraId="5D25BE3F" w14:textId="31E14CFE" w:rsidR="004E1D88" w:rsidRDefault="004E1D88">
      <w:pPr>
        <w:pStyle w:val="TOC3"/>
        <w:tabs>
          <w:tab w:val="left" w:pos="1540"/>
          <w:tab w:val="right" w:leader="dot" w:pos="9741"/>
        </w:tabs>
        <w:rPr>
          <w:ins w:id="119" w:author="Leo Barnes" w:date="2024-05-10T10:05:00Z"/>
          <w:rFonts w:eastAsiaTheme="minorEastAsia" w:cstheme="minorBidi"/>
          <w:noProof/>
          <w:kern w:val="2"/>
          <w:sz w:val="24"/>
          <w:szCs w:val="24"/>
          <w:lang w:val="en-US"/>
          <w14:ligatures w14:val="standardContextual"/>
        </w:rPr>
      </w:pPr>
      <w:ins w:id="120"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"_Toc166227992"</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6.5.41.3</w:t>
        </w:r>
        <w:r>
          <w:rPr>
            <w:rFonts w:eastAsiaTheme="minorEastAsia" w:cstheme="minorBidi"/>
            <w:noProof/>
            <w:kern w:val="2"/>
            <w:sz w:val="24"/>
            <w:szCs w:val="24"/>
            <w:lang w:val="en-US"/>
            <w14:ligatures w14:val="standardContextual"/>
          </w:rPr>
          <w:tab/>
        </w:r>
        <w:r w:rsidRPr="004E706E">
          <w:rPr>
            <w:rStyle w:val="Hyperlink"/>
            <w:noProof/>
            <w:lang w:val="en-CA"/>
          </w:rPr>
          <w:t>Semantics</w:t>
        </w:r>
        <w:r>
          <w:rPr>
            <w:noProof/>
            <w:webHidden/>
          </w:rPr>
          <w:tab/>
        </w:r>
        <w:r>
          <w:rPr>
            <w:noProof/>
            <w:webHidden/>
          </w:rPr>
          <w:fldChar w:fldCharType="begin"/>
        </w:r>
        <w:r>
          <w:rPr>
            <w:noProof/>
            <w:webHidden/>
          </w:rPr>
          <w:instrText xml:space="preserve"> PAGEREF _Toc166227992 \h </w:instrText>
        </w:r>
      </w:ins>
      <w:r>
        <w:rPr>
          <w:noProof/>
          <w:webHidden/>
        </w:rPr>
      </w:r>
      <w:r>
        <w:rPr>
          <w:noProof/>
          <w:webHidden/>
        </w:rPr>
        <w:fldChar w:fldCharType="separate"/>
      </w:r>
      <w:ins w:id="121" w:author="Leo Barnes" w:date="2024-05-10T10:05:00Z">
        <w:r>
          <w:rPr>
            <w:noProof/>
            <w:webHidden/>
          </w:rPr>
          <w:t>16</w:t>
        </w:r>
        <w:r>
          <w:rPr>
            <w:noProof/>
            <w:webHidden/>
          </w:rPr>
          <w:fldChar w:fldCharType="end"/>
        </w:r>
        <w:r w:rsidRPr="004E706E">
          <w:rPr>
            <w:rStyle w:val="Hyperlink"/>
            <w:noProof/>
          </w:rPr>
          <w:fldChar w:fldCharType="end"/>
        </w:r>
      </w:ins>
    </w:p>
    <w:p w14:paraId="0C006410" w14:textId="79A32ED8" w:rsidR="004E1D88" w:rsidRDefault="004E1D88">
      <w:pPr>
        <w:pStyle w:val="TOC1"/>
        <w:tabs>
          <w:tab w:val="left" w:pos="440"/>
          <w:tab w:val="right" w:leader="dot" w:pos="9741"/>
        </w:tabs>
        <w:rPr>
          <w:ins w:id="122" w:author="Leo Barnes" w:date="2024-05-10T10:05:00Z"/>
          <w:rFonts w:eastAsiaTheme="minorEastAsia" w:cstheme="minorBidi"/>
          <w:b w:val="0"/>
          <w:bCs w:val="0"/>
          <w:i w:val="0"/>
          <w:iCs w:val="0"/>
          <w:noProof/>
          <w:kern w:val="2"/>
          <w:lang w:val="en-US"/>
          <w14:ligatures w14:val="standardContextual"/>
        </w:rPr>
      </w:pPr>
      <w:ins w:id="123"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"_Toc166227993"</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7</w:t>
        </w:r>
        <w:r>
          <w:rPr>
            <w:rFonts w:eastAsiaTheme="minorEastAsia" w:cstheme="minorBidi"/>
            <w:b w:val="0"/>
            <w:bCs w:val="0"/>
            <w:i w:val="0"/>
            <w:iCs w:val="0"/>
            <w:noProof/>
            <w:kern w:val="2"/>
            <w:lang w:val="en-US"/>
            <w14:ligatures w14:val="standardContextual"/>
          </w:rPr>
          <w:tab/>
        </w:r>
        <w:r w:rsidRPr="004E706E">
          <w:rPr>
            <w:rStyle w:val="Hyperlink"/>
            <w:noProof/>
            <w:lang w:val="en-CA"/>
          </w:rPr>
          <w:t>Unified identifier handling clarifications</w:t>
        </w:r>
        <w:r>
          <w:rPr>
            <w:noProof/>
            <w:webHidden/>
          </w:rPr>
          <w:tab/>
        </w:r>
        <w:r>
          <w:rPr>
            <w:noProof/>
            <w:webHidden/>
          </w:rPr>
          <w:fldChar w:fldCharType="begin"/>
        </w:r>
        <w:r>
          <w:rPr>
            <w:noProof/>
            <w:webHidden/>
          </w:rPr>
          <w:instrText xml:space="preserve"> PAGEREF _Toc166227993 \h </w:instrText>
        </w:r>
      </w:ins>
      <w:r>
        <w:rPr>
          <w:noProof/>
          <w:webHidden/>
        </w:rPr>
      </w:r>
      <w:r>
        <w:rPr>
          <w:noProof/>
          <w:webHidden/>
        </w:rPr>
        <w:fldChar w:fldCharType="separate"/>
      </w:r>
      <w:ins w:id="124" w:author="Leo Barnes" w:date="2024-05-10T10:05:00Z">
        <w:r>
          <w:rPr>
            <w:noProof/>
            <w:webHidden/>
          </w:rPr>
          <w:t>16</w:t>
        </w:r>
        <w:r>
          <w:rPr>
            <w:noProof/>
            <w:webHidden/>
          </w:rPr>
          <w:fldChar w:fldCharType="end"/>
        </w:r>
        <w:r w:rsidRPr="004E706E">
          <w:rPr>
            <w:rStyle w:val="Hyperlink"/>
            <w:noProof/>
          </w:rPr>
          <w:fldChar w:fldCharType="end"/>
        </w:r>
      </w:ins>
    </w:p>
    <w:p w14:paraId="060B5FE1" w14:textId="521123C3" w:rsidR="004E1D88" w:rsidRDefault="004E1D88">
      <w:pPr>
        <w:pStyle w:val="TOC1"/>
        <w:tabs>
          <w:tab w:val="left" w:pos="440"/>
          <w:tab w:val="right" w:leader="dot" w:pos="9741"/>
        </w:tabs>
        <w:rPr>
          <w:ins w:id="125" w:author="Leo Barnes" w:date="2024-05-10T10:05:00Z"/>
          <w:rFonts w:eastAsiaTheme="minorEastAsia" w:cstheme="minorBidi"/>
          <w:b w:val="0"/>
          <w:bCs w:val="0"/>
          <w:i w:val="0"/>
          <w:iCs w:val="0"/>
          <w:noProof/>
          <w:kern w:val="2"/>
          <w:lang w:val="en-US"/>
          <w14:ligatures w14:val="standardContextual"/>
        </w:rPr>
      </w:pPr>
      <w:ins w:id="126"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"_Toc166227994"</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8</w:t>
        </w:r>
        <w:r>
          <w:rPr>
            <w:rFonts w:eastAsiaTheme="minorEastAsia" w:cstheme="minorBidi"/>
            <w:b w:val="0"/>
            <w:bCs w:val="0"/>
            <w:i w:val="0"/>
            <w:iCs w:val="0"/>
            <w:noProof/>
            <w:kern w:val="2"/>
            <w:lang w:val="en-US"/>
            <w14:ligatures w14:val="standardContextual"/>
          </w:rPr>
          <w:tab/>
        </w:r>
        <w:r w:rsidRPr="004E706E">
          <w:rPr>
            <w:rStyle w:val="Hyperlink"/>
            <w:noProof/>
            <w:lang w:val="en-CA"/>
          </w:rPr>
          <w:t>Overview images</w:t>
        </w:r>
        <w:r>
          <w:rPr>
            <w:noProof/>
            <w:webHidden/>
          </w:rPr>
          <w:tab/>
        </w:r>
        <w:r>
          <w:rPr>
            <w:noProof/>
            <w:webHidden/>
          </w:rPr>
          <w:fldChar w:fldCharType="begin"/>
        </w:r>
        <w:r>
          <w:rPr>
            <w:noProof/>
            <w:webHidden/>
          </w:rPr>
          <w:instrText xml:space="preserve"> PAGEREF _Toc166227994 \h </w:instrText>
        </w:r>
      </w:ins>
      <w:r>
        <w:rPr>
          <w:noProof/>
          <w:webHidden/>
        </w:rPr>
      </w:r>
      <w:r>
        <w:rPr>
          <w:noProof/>
          <w:webHidden/>
        </w:rPr>
        <w:fldChar w:fldCharType="separate"/>
      </w:r>
      <w:ins w:id="127" w:author="Leo Barnes" w:date="2024-05-10T10:05:00Z">
        <w:r>
          <w:rPr>
            <w:noProof/>
            <w:webHidden/>
          </w:rPr>
          <w:t>17</w:t>
        </w:r>
        <w:r>
          <w:rPr>
            <w:noProof/>
            <w:webHidden/>
          </w:rPr>
          <w:fldChar w:fldCharType="end"/>
        </w:r>
        <w:r w:rsidRPr="004E706E">
          <w:rPr>
            <w:rStyle w:val="Hyperlink"/>
            <w:noProof/>
          </w:rPr>
          <w:fldChar w:fldCharType="end"/>
        </w:r>
      </w:ins>
    </w:p>
    <w:p w14:paraId="7D69F8B3" w14:textId="5BABFF51" w:rsidR="004E1D88" w:rsidRDefault="004E1D88">
      <w:pPr>
        <w:pStyle w:val="TOC2"/>
        <w:tabs>
          <w:tab w:val="left" w:pos="1100"/>
          <w:tab w:val="right" w:leader="dot" w:pos="9741"/>
        </w:tabs>
        <w:rPr>
          <w:ins w:id="128" w:author="Leo Barnes" w:date="2024-05-10T10:05:00Z"/>
          <w:rFonts w:eastAsiaTheme="minorEastAsia" w:cstheme="minorBidi"/>
          <w:b w:val="0"/>
          <w:bCs w:val="0"/>
          <w:noProof/>
          <w:kern w:val="2"/>
          <w:sz w:val="24"/>
          <w:szCs w:val="24"/>
          <w:lang w:val="en-US"/>
          <w14:ligatures w14:val="standardContextual"/>
        </w:rPr>
      </w:pPr>
      <w:ins w:id="129"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"_Toc166227995"</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6.4.10</w:t>
        </w:r>
        <w:r>
          <w:rPr>
            <w:rFonts w:eastAsiaTheme="minorEastAsia" w:cstheme="minorBidi"/>
            <w:b w:val="0"/>
            <w:bCs w:val="0"/>
            <w:noProof/>
            <w:kern w:val="2"/>
            <w:sz w:val="24"/>
            <w:szCs w:val="24"/>
            <w:lang w:val="en-US"/>
            <w14:ligatures w14:val="standardContextual"/>
          </w:rPr>
          <w:tab/>
        </w:r>
        <w:r w:rsidRPr="004E706E">
          <w:rPr>
            <w:rStyle w:val="Hyperlink"/>
            <w:noProof/>
            <w:lang w:val="en-CA"/>
          </w:rPr>
          <w:t>Overview images</w:t>
        </w:r>
        <w:r>
          <w:rPr>
            <w:noProof/>
            <w:webHidden/>
          </w:rPr>
          <w:tab/>
        </w:r>
        <w:r>
          <w:rPr>
            <w:noProof/>
            <w:webHidden/>
          </w:rPr>
          <w:fldChar w:fldCharType="begin"/>
        </w:r>
        <w:r>
          <w:rPr>
            <w:noProof/>
            <w:webHidden/>
          </w:rPr>
          <w:instrText xml:space="preserve"> PAGEREF _Toc166227995 \h </w:instrText>
        </w:r>
      </w:ins>
      <w:r>
        <w:rPr>
          <w:noProof/>
          <w:webHidden/>
        </w:rPr>
      </w:r>
      <w:r>
        <w:rPr>
          <w:noProof/>
          <w:webHidden/>
        </w:rPr>
        <w:fldChar w:fldCharType="separate"/>
      </w:r>
      <w:ins w:id="130" w:author="Leo Barnes" w:date="2024-05-10T10:05:00Z">
        <w:r>
          <w:rPr>
            <w:noProof/>
            <w:webHidden/>
          </w:rPr>
          <w:t>17</w:t>
        </w:r>
        <w:r>
          <w:rPr>
            <w:noProof/>
            <w:webHidden/>
          </w:rPr>
          <w:fldChar w:fldCharType="end"/>
        </w:r>
        <w:r w:rsidRPr="004E706E">
          <w:rPr>
            <w:rStyle w:val="Hyperlink"/>
            <w:noProof/>
          </w:rPr>
          <w:fldChar w:fldCharType="end"/>
        </w:r>
      </w:ins>
    </w:p>
    <w:p w14:paraId="6576F38B" w14:textId="7E7EB92B" w:rsidR="004E1D88" w:rsidRDefault="004E1D88">
      <w:pPr>
        <w:pStyle w:val="TOC2"/>
        <w:tabs>
          <w:tab w:val="left" w:pos="1100"/>
          <w:tab w:val="right" w:leader="dot" w:pos="9741"/>
        </w:tabs>
        <w:rPr>
          <w:ins w:id="131" w:author="Leo Barnes" w:date="2024-05-10T10:05:00Z"/>
          <w:rFonts w:eastAsiaTheme="minorEastAsia" w:cstheme="minorBidi"/>
          <w:b w:val="0"/>
          <w:bCs w:val="0"/>
          <w:noProof/>
          <w:kern w:val="2"/>
          <w:sz w:val="24"/>
          <w:szCs w:val="24"/>
          <w:lang w:val="en-US"/>
          <w14:ligatures w14:val="standardContextual"/>
        </w:rPr>
      </w:pPr>
      <w:ins w:id="132" w:author="Leo Barnes" w:date="2024-05-10T10:05:00Z">
        <w:r w:rsidRPr="004E706E">
          <w:rPr>
            <w:rStyle w:val="Hyperlink"/>
            <w:noProof/>
          </w:rPr>
          <w:lastRenderedPageBreak/>
          <w:fldChar w:fldCharType="begin"/>
        </w:r>
        <w:r w:rsidRPr="004E706E">
          <w:rPr>
            <w:rStyle w:val="Hyperlink"/>
            <w:noProof/>
          </w:rPr>
          <w:instrText xml:space="preserve"> </w:instrText>
        </w:r>
        <w:r>
          <w:rPr>
            <w:noProof/>
          </w:rPr>
          <w:instrText>HYPERLINK \l "_Toc166227996"</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6.8.11</w:t>
        </w:r>
        <w:r>
          <w:rPr>
            <w:rFonts w:eastAsiaTheme="minorEastAsia" w:cstheme="minorBidi"/>
            <w:b w:val="0"/>
            <w:bCs w:val="0"/>
            <w:noProof/>
            <w:kern w:val="2"/>
            <w:sz w:val="24"/>
            <w:szCs w:val="24"/>
            <w:lang w:val="en-US"/>
            <w14:ligatures w14:val="standardContextual"/>
          </w:rPr>
          <w:tab/>
        </w:r>
        <w:r w:rsidRPr="004E706E">
          <w:rPr>
            <w:rStyle w:val="Hyperlink"/>
            <w:noProof/>
            <w:lang w:val="en-CA"/>
          </w:rPr>
          <w:t>Image Pyramid Entity Group</w:t>
        </w:r>
        <w:r>
          <w:rPr>
            <w:noProof/>
            <w:webHidden/>
          </w:rPr>
          <w:tab/>
        </w:r>
        <w:r>
          <w:rPr>
            <w:noProof/>
            <w:webHidden/>
          </w:rPr>
          <w:fldChar w:fldCharType="begin"/>
        </w:r>
        <w:r>
          <w:rPr>
            <w:noProof/>
            <w:webHidden/>
          </w:rPr>
          <w:instrText xml:space="preserve"> PAGEREF _Toc166227996 \h </w:instrText>
        </w:r>
      </w:ins>
      <w:r>
        <w:rPr>
          <w:noProof/>
          <w:webHidden/>
        </w:rPr>
      </w:r>
      <w:r>
        <w:rPr>
          <w:noProof/>
          <w:webHidden/>
        </w:rPr>
        <w:fldChar w:fldCharType="separate"/>
      </w:r>
      <w:ins w:id="133" w:author="Leo Barnes" w:date="2024-05-10T10:05:00Z">
        <w:r>
          <w:rPr>
            <w:noProof/>
            <w:webHidden/>
          </w:rPr>
          <w:t>17</w:t>
        </w:r>
        <w:r>
          <w:rPr>
            <w:noProof/>
            <w:webHidden/>
          </w:rPr>
          <w:fldChar w:fldCharType="end"/>
        </w:r>
        <w:r w:rsidRPr="004E706E">
          <w:rPr>
            <w:rStyle w:val="Hyperlink"/>
            <w:noProof/>
          </w:rPr>
          <w:fldChar w:fldCharType="end"/>
        </w:r>
      </w:ins>
    </w:p>
    <w:p w14:paraId="1F6A19C1" w14:textId="37AEE106" w:rsidR="004E1D88" w:rsidRDefault="004E1D88">
      <w:pPr>
        <w:pStyle w:val="TOC3"/>
        <w:tabs>
          <w:tab w:val="left" w:pos="1540"/>
          <w:tab w:val="right" w:leader="dot" w:pos="9741"/>
        </w:tabs>
        <w:rPr>
          <w:ins w:id="134" w:author="Leo Barnes" w:date="2024-05-10T10:05:00Z"/>
          <w:rFonts w:eastAsiaTheme="minorEastAsia" w:cstheme="minorBidi"/>
          <w:noProof/>
          <w:kern w:val="2"/>
          <w:sz w:val="24"/>
          <w:szCs w:val="24"/>
          <w:lang w:val="en-US"/>
          <w14:ligatures w14:val="standardContextual"/>
        </w:rPr>
      </w:pPr>
      <w:ins w:id="135"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"_Toc166227997"</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6.8.11.1</w:t>
        </w:r>
        <w:r>
          <w:rPr>
            <w:rFonts w:eastAsiaTheme="minorEastAsia" w:cstheme="minorBidi"/>
            <w:noProof/>
            <w:kern w:val="2"/>
            <w:sz w:val="24"/>
            <w:szCs w:val="24"/>
            <w:lang w:val="en-US"/>
            <w14:ligatures w14:val="standardContextual"/>
          </w:rPr>
          <w:tab/>
        </w:r>
        <w:r w:rsidRPr="004E706E">
          <w:rPr>
            <w:rStyle w:val="Hyperlink"/>
            <w:noProof/>
            <w:lang w:val="en-CA"/>
          </w:rPr>
          <w:t>Definition</w:t>
        </w:r>
        <w:r>
          <w:rPr>
            <w:noProof/>
            <w:webHidden/>
          </w:rPr>
          <w:tab/>
        </w:r>
        <w:r>
          <w:rPr>
            <w:noProof/>
            <w:webHidden/>
          </w:rPr>
          <w:fldChar w:fldCharType="begin"/>
        </w:r>
        <w:r>
          <w:rPr>
            <w:noProof/>
            <w:webHidden/>
          </w:rPr>
          <w:instrText xml:space="preserve"> PAGEREF _Toc166227997 \h </w:instrText>
        </w:r>
      </w:ins>
      <w:r>
        <w:rPr>
          <w:noProof/>
          <w:webHidden/>
        </w:rPr>
      </w:r>
      <w:r>
        <w:rPr>
          <w:noProof/>
          <w:webHidden/>
        </w:rPr>
        <w:fldChar w:fldCharType="separate"/>
      </w:r>
      <w:ins w:id="136" w:author="Leo Barnes" w:date="2024-05-10T10:05:00Z">
        <w:r>
          <w:rPr>
            <w:noProof/>
            <w:webHidden/>
          </w:rPr>
          <w:t>17</w:t>
        </w:r>
        <w:r>
          <w:rPr>
            <w:noProof/>
            <w:webHidden/>
          </w:rPr>
          <w:fldChar w:fldCharType="end"/>
        </w:r>
        <w:r w:rsidRPr="004E706E">
          <w:rPr>
            <w:rStyle w:val="Hyperlink"/>
            <w:noProof/>
          </w:rPr>
          <w:fldChar w:fldCharType="end"/>
        </w:r>
      </w:ins>
    </w:p>
    <w:p w14:paraId="446AB710" w14:textId="621BE92B" w:rsidR="004E1D88" w:rsidRDefault="004E1D88">
      <w:pPr>
        <w:pStyle w:val="TOC3"/>
        <w:tabs>
          <w:tab w:val="left" w:pos="1540"/>
          <w:tab w:val="right" w:leader="dot" w:pos="9741"/>
        </w:tabs>
        <w:rPr>
          <w:ins w:id="137" w:author="Leo Barnes" w:date="2024-05-10T10:05:00Z"/>
          <w:rFonts w:eastAsiaTheme="minorEastAsia" w:cstheme="minorBidi"/>
          <w:noProof/>
          <w:kern w:val="2"/>
          <w:sz w:val="24"/>
          <w:szCs w:val="24"/>
          <w:lang w:val="en-US"/>
          <w14:ligatures w14:val="standardContextual"/>
        </w:rPr>
      </w:pPr>
      <w:ins w:id="138"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"_Toc166227998"</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6.8.11.2</w:t>
        </w:r>
        <w:r>
          <w:rPr>
            <w:rFonts w:eastAsiaTheme="minorEastAsia" w:cstheme="minorBidi"/>
            <w:noProof/>
            <w:kern w:val="2"/>
            <w:sz w:val="24"/>
            <w:szCs w:val="24"/>
            <w:lang w:val="en-US"/>
            <w14:ligatures w14:val="standardContextual"/>
          </w:rPr>
          <w:tab/>
        </w:r>
        <w:r w:rsidRPr="004E706E">
          <w:rPr>
            <w:rStyle w:val="Hyperlink"/>
            <w:noProof/>
            <w:lang w:val="en-CA"/>
          </w:rPr>
          <w:t>Syntax</w:t>
        </w:r>
        <w:r>
          <w:rPr>
            <w:noProof/>
            <w:webHidden/>
          </w:rPr>
          <w:tab/>
        </w:r>
        <w:r>
          <w:rPr>
            <w:noProof/>
            <w:webHidden/>
          </w:rPr>
          <w:fldChar w:fldCharType="begin"/>
        </w:r>
        <w:r>
          <w:rPr>
            <w:noProof/>
            <w:webHidden/>
          </w:rPr>
          <w:instrText xml:space="preserve"> PAGEREF _Toc166227998 \h </w:instrText>
        </w:r>
      </w:ins>
      <w:r>
        <w:rPr>
          <w:noProof/>
          <w:webHidden/>
        </w:rPr>
      </w:r>
      <w:r>
        <w:rPr>
          <w:noProof/>
          <w:webHidden/>
        </w:rPr>
        <w:fldChar w:fldCharType="separate"/>
      </w:r>
      <w:ins w:id="139" w:author="Leo Barnes" w:date="2024-05-10T10:05:00Z">
        <w:r>
          <w:rPr>
            <w:noProof/>
            <w:webHidden/>
          </w:rPr>
          <w:t>18</w:t>
        </w:r>
        <w:r>
          <w:rPr>
            <w:noProof/>
            <w:webHidden/>
          </w:rPr>
          <w:fldChar w:fldCharType="end"/>
        </w:r>
        <w:r w:rsidRPr="004E706E">
          <w:rPr>
            <w:rStyle w:val="Hyperlink"/>
            <w:noProof/>
          </w:rPr>
          <w:fldChar w:fldCharType="end"/>
        </w:r>
      </w:ins>
    </w:p>
    <w:p w14:paraId="4CFDB242" w14:textId="3348765A" w:rsidR="004E1D88" w:rsidRDefault="004E1D88">
      <w:pPr>
        <w:pStyle w:val="TOC3"/>
        <w:tabs>
          <w:tab w:val="left" w:pos="1540"/>
          <w:tab w:val="right" w:leader="dot" w:pos="9741"/>
        </w:tabs>
        <w:rPr>
          <w:ins w:id="140" w:author="Leo Barnes" w:date="2024-05-10T10:05:00Z"/>
          <w:rFonts w:eastAsiaTheme="minorEastAsia" w:cstheme="minorBidi"/>
          <w:noProof/>
          <w:kern w:val="2"/>
          <w:sz w:val="24"/>
          <w:szCs w:val="24"/>
          <w:lang w:val="en-US"/>
          <w14:ligatures w14:val="standardContextual"/>
        </w:rPr>
      </w:pPr>
      <w:ins w:id="141"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"_Toc166227999"</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6.8.11.3</w:t>
        </w:r>
        <w:r>
          <w:rPr>
            <w:rFonts w:eastAsiaTheme="minorEastAsia" w:cstheme="minorBidi"/>
            <w:noProof/>
            <w:kern w:val="2"/>
            <w:sz w:val="24"/>
            <w:szCs w:val="24"/>
            <w:lang w:val="en-US"/>
            <w14:ligatures w14:val="standardContextual"/>
          </w:rPr>
          <w:tab/>
        </w:r>
        <w:r w:rsidRPr="004E706E">
          <w:rPr>
            <w:rStyle w:val="Hyperlink"/>
            <w:noProof/>
            <w:lang w:val="en-CA"/>
          </w:rPr>
          <w:t>Semantics</w:t>
        </w:r>
        <w:r>
          <w:rPr>
            <w:noProof/>
            <w:webHidden/>
          </w:rPr>
          <w:tab/>
        </w:r>
        <w:r>
          <w:rPr>
            <w:noProof/>
            <w:webHidden/>
          </w:rPr>
          <w:fldChar w:fldCharType="begin"/>
        </w:r>
        <w:r>
          <w:rPr>
            <w:noProof/>
            <w:webHidden/>
          </w:rPr>
          <w:instrText xml:space="preserve"> PAGEREF _Toc166227999 \h </w:instrText>
        </w:r>
      </w:ins>
      <w:r>
        <w:rPr>
          <w:noProof/>
          <w:webHidden/>
        </w:rPr>
      </w:r>
      <w:r>
        <w:rPr>
          <w:noProof/>
          <w:webHidden/>
        </w:rPr>
        <w:fldChar w:fldCharType="separate"/>
      </w:r>
      <w:ins w:id="142" w:author="Leo Barnes" w:date="2024-05-10T10:05:00Z">
        <w:r>
          <w:rPr>
            <w:noProof/>
            <w:webHidden/>
          </w:rPr>
          <w:t>18</w:t>
        </w:r>
        <w:r>
          <w:rPr>
            <w:noProof/>
            <w:webHidden/>
          </w:rPr>
          <w:fldChar w:fldCharType="end"/>
        </w:r>
        <w:r w:rsidRPr="004E706E">
          <w:rPr>
            <w:rStyle w:val="Hyperlink"/>
            <w:noProof/>
          </w:rPr>
          <w:fldChar w:fldCharType="end"/>
        </w:r>
      </w:ins>
    </w:p>
    <w:p w14:paraId="3BAC78D3" w14:textId="5C76CE88" w:rsidR="004E1D88" w:rsidRDefault="004E1D88">
      <w:pPr>
        <w:pStyle w:val="TOC1"/>
        <w:tabs>
          <w:tab w:val="left" w:pos="440"/>
          <w:tab w:val="right" w:leader="dot" w:pos="9741"/>
        </w:tabs>
        <w:rPr>
          <w:ins w:id="143" w:author="Leo Barnes" w:date="2024-05-10T10:05:00Z"/>
          <w:rFonts w:eastAsiaTheme="minorEastAsia" w:cstheme="minorBidi"/>
          <w:b w:val="0"/>
          <w:bCs w:val="0"/>
          <w:i w:val="0"/>
          <w:iCs w:val="0"/>
          <w:noProof/>
          <w:kern w:val="2"/>
          <w:lang w:val="en-US"/>
          <w14:ligatures w14:val="standardContextual"/>
        </w:rPr>
      </w:pPr>
      <w:ins w:id="144"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"_Toc166228000"</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9</w:t>
        </w:r>
        <w:r>
          <w:rPr>
            <w:rFonts w:eastAsiaTheme="minorEastAsia" w:cstheme="minorBidi"/>
            <w:b w:val="0"/>
            <w:bCs w:val="0"/>
            <w:i w:val="0"/>
            <w:iCs w:val="0"/>
            <w:noProof/>
            <w:kern w:val="2"/>
            <w:lang w:val="en-US"/>
            <w14:ligatures w14:val="standardContextual"/>
          </w:rPr>
          <w:tab/>
        </w:r>
        <w:r w:rsidRPr="004E706E">
          <w:rPr>
            <w:rStyle w:val="Hyperlink"/>
            <w:noProof/>
            <w:lang w:val="en-CA"/>
          </w:rPr>
          <w:t>Region partition group</w:t>
        </w:r>
        <w:r>
          <w:rPr>
            <w:noProof/>
            <w:webHidden/>
          </w:rPr>
          <w:tab/>
        </w:r>
        <w:r>
          <w:rPr>
            <w:noProof/>
            <w:webHidden/>
          </w:rPr>
          <w:fldChar w:fldCharType="begin"/>
        </w:r>
        <w:r>
          <w:rPr>
            <w:noProof/>
            <w:webHidden/>
          </w:rPr>
          <w:instrText xml:space="preserve"> PAGEREF _Toc166228000 \h </w:instrText>
        </w:r>
      </w:ins>
      <w:r>
        <w:rPr>
          <w:noProof/>
          <w:webHidden/>
        </w:rPr>
      </w:r>
      <w:r>
        <w:rPr>
          <w:noProof/>
          <w:webHidden/>
        </w:rPr>
        <w:fldChar w:fldCharType="separate"/>
      </w:r>
      <w:ins w:id="145" w:author="Leo Barnes" w:date="2024-05-10T10:05:00Z">
        <w:r>
          <w:rPr>
            <w:noProof/>
            <w:webHidden/>
          </w:rPr>
          <w:t>19</w:t>
        </w:r>
        <w:r>
          <w:rPr>
            <w:noProof/>
            <w:webHidden/>
          </w:rPr>
          <w:fldChar w:fldCharType="end"/>
        </w:r>
        <w:r w:rsidRPr="004E706E">
          <w:rPr>
            <w:rStyle w:val="Hyperlink"/>
            <w:noProof/>
          </w:rPr>
          <w:fldChar w:fldCharType="end"/>
        </w:r>
      </w:ins>
    </w:p>
    <w:p w14:paraId="62A4113D" w14:textId="425D96C6" w:rsidR="004E1D88" w:rsidRDefault="004E1D88">
      <w:pPr>
        <w:pStyle w:val="TOC2"/>
        <w:tabs>
          <w:tab w:val="left" w:pos="1100"/>
          <w:tab w:val="right" w:leader="dot" w:pos="9741"/>
        </w:tabs>
        <w:rPr>
          <w:ins w:id="146" w:author="Leo Barnes" w:date="2024-05-10T10:05:00Z"/>
          <w:rFonts w:eastAsiaTheme="minorEastAsia" w:cstheme="minorBidi"/>
          <w:b w:val="0"/>
          <w:bCs w:val="0"/>
          <w:noProof/>
          <w:kern w:val="2"/>
          <w:sz w:val="24"/>
          <w:szCs w:val="24"/>
          <w:lang w:val="en-US"/>
          <w14:ligatures w14:val="standardContextual"/>
        </w:rPr>
      </w:pPr>
      <w:ins w:id="147"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"_Toc166228001"</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6.8.12</w:t>
        </w:r>
        <w:r>
          <w:rPr>
            <w:rFonts w:eastAsiaTheme="minorEastAsia" w:cstheme="minorBidi"/>
            <w:b w:val="0"/>
            <w:bCs w:val="0"/>
            <w:noProof/>
            <w:kern w:val="2"/>
            <w:sz w:val="24"/>
            <w:szCs w:val="24"/>
            <w:lang w:val="en-US"/>
            <w14:ligatures w14:val="standardContextual"/>
          </w:rPr>
          <w:tab/>
        </w:r>
        <w:r w:rsidRPr="004E706E">
          <w:rPr>
            <w:rStyle w:val="Hyperlink"/>
            <w:noProof/>
            <w:lang w:val="en-CA"/>
          </w:rPr>
          <w:t>Region Partition Group</w:t>
        </w:r>
        <w:r>
          <w:rPr>
            <w:noProof/>
            <w:webHidden/>
          </w:rPr>
          <w:tab/>
        </w:r>
        <w:r>
          <w:rPr>
            <w:noProof/>
            <w:webHidden/>
          </w:rPr>
          <w:fldChar w:fldCharType="begin"/>
        </w:r>
        <w:r>
          <w:rPr>
            <w:noProof/>
            <w:webHidden/>
          </w:rPr>
          <w:instrText xml:space="preserve"> PAGEREF _Toc166228001 \h </w:instrText>
        </w:r>
      </w:ins>
      <w:r>
        <w:rPr>
          <w:noProof/>
          <w:webHidden/>
        </w:rPr>
      </w:r>
      <w:r>
        <w:rPr>
          <w:noProof/>
          <w:webHidden/>
        </w:rPr>
        <w:fldChar w:fldCharType="separate"/>
      </w:r>
      <w:ins w:id="148" w:author="Leo Barnes" w:date="2024-05-10T10:05:00Z">
        <w:r>
          <w:rPr>
            <w:noProof/>
            <w:webHidden/>
          </w:rPr>
          <w:t>19</w:t>
        </w:r>
        <w:r>
          <w:rPr>
            <w:noProof/>
            <w:webHidden/>
          </w:rPr>
          <w:fldChar w:fldCharType="end"/>
        </w:r>
        <w:r w:rsidRPr="004E706E">
          <w:rPr>
            <w:rStyle w:val="Hyperlink"/>
            <w:noProof/>
          </w:rPr>
          <w:fldChar w:fldCharType="end"/>
        </w:r>
      </w:ins>
    </w:p>
    <w:p w14:paraId="4B364227" w14:textId="0E106C9C" w:rsidR="004E1D88" w:rsidRDefault="004E1D88">
      <w:pPr>
        <w:pStyle w:val="TOC3"/>
        <w:tabs>
          <w:tab w:val="left" w:pos="1540"/>
          <w:tab w:val="right" w:leader="dot" w:pos="9741"/>
        </w:tabs>
        <w:rPr>
          <w:ins w:id="149" w:author="Leo Barnes" w:date="2024-05-10T10:05:00Z"/>
          <w:rFonts w:eastAsiaTheme="minorEastAsia" w:cstheme="minorBidi"/>
          <w:noProof/>
          <w:kern w:val="2"/>
          <w:sz w:val="24"/>
          <w:szCs w:val="24"/>
          <w:lang w:val="en-US"/>
          <w14:ligatures w14:val="standardContextual"/>
        </w:rPr>
      </w:pPr>
      <w:ins w:id="150"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"_Toc166228002"</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6.8.12.1</w:t>
        </w:r>
        <w:r>
          <w:rPr>
            <w:rFonts w:eastAsiaTheme="minorEastAsia" w:cstheme="minorBidi"/>
            <w:noProof/>
            <w:kern w:val="2"/>
            <w:sz w:val="24"/>
            <w:szCs w:val="24"/>
            <w:lang w:val="en-US"/>
            <w14:ligatures w14:val="standardContextual"/>
          </w:rPr>
          <w:tab/>
        </w:r>
        <w:r w:rsidRPr="004E706E">
          <w:rPr>
            <w:rStyle w:val="Hyperlink"/>
            <w:noProof/>
            <w:lang w:val="en-CA"/>
          </w:rPr>
          <w:t>Definition</w:t>
        </w:r>
        <w:r>
          <w:rPr>
            <w:noProof/>
            <w:webHidden/>
          </w:rPr>
          <w:tab/>
        </w:r>
        <w:r>
          <w:rPr>
            <w:noProof/>
            <w:webHidden/>
          </w:rPr>
          <w:fldChar w:fldCharType="begin"/>
        </w:r>
        <w:r>
          <w:rPr>
            <w:noProof/>
            <w:webHidden/>
          </w:rPr>
          <w:instrText xml:space="preserve"> PAGEREF _Toc166228002 \h </w:instrText>
        </w:r>
      </w:ins>
      <w:r>
        <w:rPr>
          <w:noProof/>
          <w:webHidden/>
        </w:rPr>
      </w:r>
      <w:r>
        <w:rPr>
          <w:noProof/>
          <w:webHidden/>
        </w:rPr>
        <w:fldChar w:fldCharType="separate"/>
      </w:r>
      <w:ins w:id="151" w:author="Leo Barnes" w:date="2024-05-10T10:05:00Z">
        <w:r>
          <w:rPr>
            <w:noProof/>
            <w:webHidden/>
          </w:rPr>
          <w:t>19</w:t>
        </w:r>
        <w:r>
          <w:rPr>
            <w:noProof/>
            <w:webHidden/>
          </w:rPr>
          <w:fldChar w:fldCharType="end"/>
        </w:r>
        <w:r w:rsidRPr="004E706E">
          <w:rPr>
            <w:rStyle w:val="Hyperlink"/>
            <w:noProof/>
          </w:rPr>
          <w:fldChar w:fldCharType="end"/>
        </w:r>
      </w:ins>
    </w:p>
    <w:p w14:paraId="7B94A8B5" w14:textId="038F58FC" w:rsidR="004E1D88" w:rsidRDefault="004E1D88">
      <w:pPr>
        <w:pStyle w:val="TOC3"/>
        <w:tabs>
          <w:tab w:val="left" w:pos="1540"/>
          <w:tab w:val="right" w:leader="dot" w:pos="9741"/>
        </w:tabs>
        <w:rPr>
          <w:ins w:id="152" w:author="Leo Barnes" w:date="2024-05-10T10:05:00Z"/>
          <w:rFonts w:eastAsiaTheme="minorEastAsia" w:cstheme="minorBidi"/>
          <w:noProof/>
          <w:kern w:val="2"/>
          <w:sz w:val="24"/>
          <w:szCs w:val="24"/>
          <w:lang w:val="en-US"/>
          <w14:ligatures w14:val="standardContextual"/>
        </w:rPr>
      </w:pPr>
      <w:ins w:id="153"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"_Toc166228003"</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6.8.12.2</w:t>
        </w:r>
        <w:r>
          <w:rPr>
            <w:rFonts w:eastAsiaTheme="minorEastAsia" w:cstheme="minorBidi"/>
            <w:noProof/>
            <w:kern w:val="2"/>
            <w:sz w:val="24"/>
            <w:szCs w:val="24"/>
            <w:lang w:val="en-US"/>
            <w14:ligatures w14:val="standardContextual"/>
          </w:rPr>
          <w:tab/>
        </w:r>
        <w:r w:rsidRPr="004E706E">
          <w:rPr>
            <w:rStyle w:val="Hyperlink"/>
            <w:noProof/>
            <w:lang w:val="en-CA"/>
          </w:rPr>
          <w:t>Syntax</w:t>
        </w:r>
        <w:r>
          <w:rPr>
            <w:noProof/>
            <w:webHidden/>
          </w:rPr>
          <w:tab/>
        </w:r>
        <w:r>
          <w:rPr>
            <w:noProof/>
            <w:webHidden/>
          </w:rPr>
          <w:fldChar w:fldCharType="begin"/>
        </w:r>
        <w:r>
          <w:rPr>
            <w:noProof/>
            <w:webHidden/>
          </w:rPr>
          <w:instrText xml:space="preserve"> PAGEREF _Toc166228003 \h </w:instrText>
        </w:r>
      </w:ins>
      <w:r>
        <w:rPr>
          <w:noProof/>
          <w:webHidden/>
        </w:rPr>
      </w:r>
      <w:r>
        <w:rPr>
          <w:noProof/>
          <w:webHidden/>
        </w:rPr>
        <w:fldChar w:fldCharType="separate"/>
      </w:r>
      <w:ins w:id="154" w:author="Leo Barnes" w:date="2024-05-10T10:05:00Z">
        <w:r>
          <w:rPr>
            <w:noProof/>
            <w:webHidden/>
          </w:rPr>
          <w:t>20</w:t>
        </w:r>
        <w:r>
          <w:rPr>
            <w:noProof/>
            <w:webHidden/>
          </w:rPr>
          <w:fldChar w:fldCharType="end"/>
        </w:r>
        <w:r w:rsidRPr="004E706E">
          <w:rPr>
            <w:rStyle w:val="Hyperlink"/>
            <w:noProof/>
          </w:rPr>
          <w:fldChar w:fldCharType="end"/>
        </w:r>
      </w:ins>
    </w:p>
    <w:p w14:paraId="11192018" w14:textId="534A52DB" w:rsidR="004E1D88" w:rsidRDefault="004E1D88">
      <w:pPr>
        <w:pStyle w:val="TOC3"/>
        <w:tabs>
          <w:tab w:val="left" w:pos="1540"/>
          <w:tab w:val="right" w:leader="dot" w:pos="9741"/>
        </w:tabs>
        <w:rPr>
          <w:ins w:id="155" w:author="Leo Barnes" w:date="2024-05-10T10:05:00Z"/>
          <w:rFonts w:eastAsiaTheme="minorEastAsia" w:cstheme="minorBidi"/>
          <w:noProof/>
          <w:kern w:val="2"/>
          <w:sz w:val="24"/>
          <w:szCs w:val="24"/>
          <w:lang w:val="en-US"/>
          <w14:ligatures w14:val="standardContextual"/>
        </w:rPr>
      </w:pPr>
      <w:ins w:id="156"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"_Toc166228004"</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6.8.12.3</w:t>
        </w:r>
        <w:r>
          <w:rPr>
            <w:rFonts w:eastAsiaTheme="minorEastAsia" w:cstheme="minorBidi"/>
            <w:noProof/>
            <w:kern w:val="2"/>
            <w:sz w:val="24"/>
            <w:szCs w:val="24"/>
            <w:lang w:val="en-US"/>
            <w14:ligatures w14:val="standardContextual"/>
          </w:rPr>
          <w:tab/>
        </w:r>
        <w:r w:rsidRPr="004E706E">
          <w:rPr>
            <w:rStyle w:val="Hyperlink"/>
            <w:noProof/>
            <w:lang w:val="en-CA"/>
          </w:rPr>
          <w:t>Semantics</w:t>
        </w:r>
        <w:r>
          <w:rPr>
            <w:noProof/>
            <w:webHidden/>
          </w:rPr>
          <w:tab/>
        </w:r>
        <w:r>
          <w:rPr>
            <w:noProof/>
            <w:webHidden/>
          </w:rPr>
          <w:fldChar w:fldCharType="begin"/>
        </w:r>
        <w:r>
          <w:rPr>
            <w:noProof/>
            <w:webHidden/>
          </w:rPr>
          <w:instrText xml:space="preserve"> PAGEREF _Toc166228004 \h </w:instrText>
        </w:r>
      </w:ins>
      <w:r>
        <w:rPr>
          <w:noProof/>
          <w:webHidden/>
        </w:rPr>
      </w:r>
      <w:r>
        <w:rPr>
          <w:noProof/>
          <w:webHidden/>
        </w:rPr>
        <w:fldChar w:fldCharType="separate"/>
      </w:r>
      <w:ins w:id="157" w:author="Leo Barnes" w:date="2024-05-10T10:05:00Z">
        <w:r>
          <w:rPr>
            <w:noProof/>
            <w:webHidden/>
          </w:rPr>
          <w:t>21</w:t>
        </w:r>
        <w:r>
          <w:rPr>
            <w:noProof/>
            <w:webHidden/>
          </w:rPr>
          <w:fldChar w:fldCharType="end"/>
        </w:r>
        <w:r w:rsidRPr="004E706E">
          <w:rPr>
            <w:rStyle w:val="Hyperlink"/>
            <w:noProof/>
          </w:rPr>
          <w:fldChar w:fldCharType="end"/>
        </w:r>
      </w:ins>
    </w:p>
    <w:p w14:paraId="0BF0E142" w14:textId="46622054" w:rsidR="004E1D88" w:rsidRDefault="004E1D88">
      <w:pPr>
        <w:pStyle w:val="TOC1"/>
        <w:tabs>
          <w:tab w:val="left" w:pos="660"/>
          <w:tab w:val="right" w:leader="dot" w:pos="9741"/>
        </w:tabs>
        <w:rPr>
          <w:ins w:id="158" w:author="Leo Barnes" w:date="2024-05-10T10:05:00Z"/>
          <w:rFonts w:eastAsiaTheme="minorEastAsia" w:cstheme="minorBidi"/>
          <w:b w:val="0"/>
          <w:bCs w:val="0"/>
          <w:i w:val="0"/>
          <w:iCs w:val="0"/>
          <w:noProof/>
          <w:kern w:val="2"/>
          <w:lang w:val="en-US"/>
          <w14:ligatures w14:val="standardContextual"/>
        </w:rPr>
      </w:pPr>
      <w:ins w:id="159"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"_Toc166228005"</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10</w:t>
        </w:r>
        <w:r>
          <w:rPr>
            <w:rFonts w:eastAsiaTheme="minorEastAsia" w:cstheme="minorBidi"/>
            <w:b w:val="0"/>
            <w:bCs w:val="0"/>
            <w:i w:val="0"/>
            <w:iCs w:val="0"/>
            <w:noProof/>
            <w:kern w:val="2"/>
            <w:lang w:val="en-US"/>
            <w14:ligatures w14:val="standardContextual"/>
          </w:rPr>
          <w:tab/>
        </w:r>
        <w:r w:rsidRPr="004E706E">
          <w:rPr>
            <w:rStyle w:val="Hyperlink"/>
            <w:noProof/>
            <w:lang w:val="en-CA"/>
          </w:rPr>
          <w:t>Change all mention of SingleItemTypeReferenceBox to include SingleItemTypeReferenceBoxLarge</w:t>
        </w:r>
        <w:r>
          <w:rPr>
            <w:noProof/>
            <w:webHidden/>
          </w:rPr>
          <w:tab/>
        </w:r>
        <w:r>
          <w:rPr>
            <w:noProof/>
            <w:webHidden/>
          </w:rPr>
          <w:fldChar w:fldCharType="begin"/>
        </w:r>
        <w:r>
          <w:rPr>
            <w:noProof/>
            <w:webHidden/>
          </w:rPr>
          <w:instrText xml:space="preserve"> PAGEREF _Toc166228005 \h </w:instrText>
        </w:r>
      </w:ins>
      <w:r>
        <w:rPr>
          <w:noProof/>
          <w:webHidden/>
        </w:rPr>
      </w:r>
      <w:r>
        <w:rPr>
          <w:noProof/>
          <w:webHidden/>
        </w:rPr>
        <w:fldChar w:fldCharType="separate"/>
      </w:r>
      <w:ins w:id="160" w:author="Leo Barnes" w:date="2024-05-10T10:05:00Z">
        <w:r>
          <w:rPr>
            <w:noProof/>
            <w:webHidden/>
          </w:rPr>
          <w:t>21</w:t>
        </w:r>
        <w:r>
          <w:rPr>
            <w:noProof/>
            <w:webHidden/>
          </w:rPr>
          <w:fldChar w:fldCharType="end"/>
        </w:r>
        <w:r w:rsidRPr="004E706E">
          <w:rPr>
            <w:rStyle w:val="Hyperlink"/>
            <w:noProof/>
          </w:rPr>
          <w:fldChar w:fldCharType="end"/>
        </w:r>
      </w:ins>
    </w:p>
    <w:p w14:paraId="32FE5EB8" w14:textId="38F96015" w:rsidR="004E1D88" w:rsidRDefault="004E1D88">
      <w:pPr>
        <w:pStyle w:val="TOC1"/>
        <w:tabs>
          <w:tab w:val="left" w:pos="660"/>
          <w:tab w:val="right" w:leader="dot" w:pos="9741"/>
        </w:tabs>
        <w:rPr>
          <w:ins w:id="161" w:author="Leo Barnes" w:date="2024-05-10T10:05:00Z"/>
          <w:rFonts w:eastAsiaTheme="minorEastAsia" w:cstheme="minorBidi"/>
          <w:b w:val="0"/>
          <w:bCs w:val="0"/>
          <w:i w:val="0"/>
          <w:iCs w:val="0"/>
          <w:noProof/>
          <w:kern w:val="2"/>
          <w:lang w:val="en-US"/>
          <w14:ligatures w14:val="standardContextual"/>
        </w:rPr>
      </w:pPr>
      <w:ins w:id="162"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"_Toc166228006"</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11</w:t>
        </w:r>
        <w:r>
          <w:rPr>
            <w:rFonts w:eastAsiaTheme="minorEastAsia" w:cstheme="minorBidi"/>
            <w:b w:val="0"/>
            <w:bCs w:val="0"/>
            <w:i w:val="0"/>
            <w:iCs w:val="0"/>
            <w:noProof/>
            <w:kern w:val="2"/>
            <w:lang w:val="en-US"/>
            <w14:ligatures w14:val="standardContextual"/>
          </w:rPr>
          <w:tab/>
        </w:r>
        <w:r w:rsidRPr="004E706E">
          <w:rPr>
            <w:rStyle w:val="Hyperlink"/>
            <w:noProof/>
            <w:lang w:val="en-CA"/>
          </w:rPr>
          <w:t>Add T.35 metadata to Annex A</w:t>
        </w:r>
        <w:r>
          <w:rPr>
            <w:noProof/>
            <w:webHidden/>
          </w:rPr>
          <w:tab/>
        </w:r>
        <w:r>
          <w:rPr>
            <w:noProof/>
            <w:webHidden/>
          </w:rPr>
          <w:fldChar w:fldCharType="begin"/>
        </w:r>
        <w:r>
          <w:rPr>
            <w:noProof/>
            <w:webHidden/>
          </w:rPr>
          <w:instrText xml:space="preserve"> PAGEREF _Toc166228006 \h </w:instrText>
        </w:r>
      </w:ins>
      <w:r>
        <w:rPr>
          <w:noProof/>
          <w:webHidden/>
        </w:rPr>
      </w:r>
      <w:r>
        <w:rPr>
          <w:noProof/>
          <w:webHidden/>
        </w:rPr>
        <w:fldChar w:fldCharType="separate"/>
      </w:r>
      <w:ins w:id="163" w:author="Leo Barnes" w:date="2024-05-10T10:05:00Z">
        <w:r>
          <w:rPr>
            <w:noProof/>
            <w:webHidden/>
          </w:rPr>
          <w:t>22</w:t>
        </w:r>
        <w:r>
          <w:rPr>
            <w:noProof/>
            <w:webHidden/>
          </w:rPr>
          <w:fldChar w:fldCharType="end"/>
        </w:r>
        <w:r w:rsidRPr="004E706E">
          <w:rPr>
            <w:rStyle w:val="Hyperlink"/>
            <w:noProof/>
          </w:rPr>
          <w:fldChar w:fldCharType="end"/>
        </w:r>
      </w:ins>
    </w:p>
    <w:p w14:paraId="63848618" w14:textId="1B28ECC9" w:rsidR="004E1D88" w:rsidRDefault="004E1D88">
      <w:pPr>
        <w:pStyle w:val="TOC2"/>
        <w:tabs>
          <w:tab w:val="right" w:leader="dot" w:pos="9741"/>
        </w:tabs>
        <w:rPr>
          <w:ins w:id="164" w:author="Leo Barnes" w:date="2024-05-10T10:05:00Z"/>
          <w:rFonts w:eastAsiaTheme="minorEastAsia" w:cstheme="minorBidi"/>
          <w:b w:val="0"/>
          <w:bCs w:val="0"/>
          <w:noProof/>
          <w:kern w:val="2"/>
          <w:sz w:val="24"/>
          <w:szCs w:val="24"/>
          <w:lang w:val="en-US"/>
          <w14:ligatures w14:val="standardContextual"/>
        </w:rPr>
      </w:pPr>
      <w:ins w:id="165"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"_Toc166228007"</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A.5 ITU-T T.35 metadata</w:t>
        </w:r>
        <w:r>
          <w:rPr>
            <w:noProof/>
            <w:webHidden/>
          </w:rPr>
          <w:tab/>
        </w:r>
        <w:r>
          <w:rPr>
            <w:noProof/>
            <w:webHidden/>
          </w:rPr>
          <w:fldChar w:fldCharType="begin"/>
        </w:r>
        <w:r>
          <w:rPr>
            <w:noProof/>
            <w:webHidden/>
          </w:rPr>
          <w:instrText xml:space="preserve"> PAGEREF _Toc166228007 \h </w:instrText>
        </w:r>
      </w:ins>
      <w:r>
        <w:rPr>
          <w:noProof/>
          <w:webHidden/>
        </w:rPr>
      </w:r>
      <w:r>
        <w:rPr>
          <w:noProof/>
          <w:webHidden/>
        </w:rPr>
        <w:fldChar w:fldCharType="separate"/>
      </w:r>
      <w:ins w:id="166" w:author="Leo Barnes" w:date="2024-05-10T10:05:00Z">
        <w:r>
          <w:rPr>
            <w:noProof/>
            <w:webHidden/>
          </w:rPr>
          <w:t>23</w:t>
        </w:r>
        <w:r>
          <w:rPr>
            <w:noProof/>
            <w:webHidden/>
          </w:rPr>
          <w:fldChar w:fldCharType="end"/>
        </w:r>
        <w:r w:rsidRPr="004E706E">
          <w:rPr>
            <w:rStyle w:val="Hyperlink"/>
            <w:noProof/>
          </w:rPr>
          <w:fldChar w:fldCharType="end"/>
        </w:r>
      </w:ins>
    </w:p>
    <w:p w14:paraId="6E192AF8" w14:textId="4541D213" w:rsidR="004E1D88" w:rsidRDefault="004E1D88">
      <w:pPr>
        <w:pStyle w:val="TOC1"/>
        <w:tabs>
          <w:tab w:val="left" w:pos="660"/>
          <w:tab w:val="right" w:leader="dot" w:pos="9741"/>
        </w:tabs>
        <w:rPr>
          <w:ins w:id="167" w:author="Leo Barnes" w:date="2024-05-10T10:05:00Z"/>
          <w:rFonts w:eastAsiaTheme="minorEastAsia" w:cstheme="minorBidi"/>
          <w:b w:val="0"/>
          <w:bCs w:val="0"/>
          <w:i w:val="0"/>
          <w:iCs w:val="0"/>
          <w:noProof/>
          <w:kern w:val="2"/>
          <w:lang w:val="en-US"/>
          <w14:ligatures w14:val="standardContextual"/>
        </w:rPr>
      </w:pPr>
      <w:ins w:id="168" w:author="Leo Barnes" w:date="2024-05-10T10:05:00Z">
        <w:r w:rsidRPr="004E706E">
          <w:rPr>
            <w:rStyle w:val="Hyperlink"/>
            <w:noProof/>
          </w:rPr>
          <w:fldChar w:fldCharType="begin"/>
        </w:r>
        <w:r w:rsidRPr="004E706E">
          <w:rPr>
            <w:rStyle w:val="Hyperlink"/>
            <w:noProof/>
          </w:rPr>
          <w:instrText xml:space="preserve"> </w:instrText>
        </w:r>
        <w:r>
          <w:rPr>
            <w:noProof/>
          </w:rPr>
          <w:instrText>HYPERLINK \l "_Toc166228008"</w:instrText>
        </w:r>
        <w:r w:rsidRPr="004E706E">
          <w:rPr>
            <w:rStyle w:val="Hyperlink"/>
            <w:noProof/>
          </w:rPr>
          <w:instrText xml:space="preserve"> </w:instrText>
        </w:r>
        <w:r w:rsidRPr="004E706E">
          <w:rPr>
            <w:rStyle w:val="Hyperlink"/>
            <w:noProof/>
          </w:rPr>
        </w:r>
        <w:r w:rsidRPr="004E706E">
          <w:rPr>
            <w:rStyle w:val="Hyperlink"/>
            <w:noProof/>
          </w:rPr>
          <w:fldChar w:fldCharType="separate"/>
        </w:r>
        <w:r w:rsidRPr="004E706E">
          <w:rPr>
            <w:rStyle w:val="Hyperlink"/>
            <w:noProof/>
            <w:lang w:val="en-CA"/>
          </w:rPr>
          <w:t>12</w:t>
        </w:r>
        <w:r>
          <w:rPr>
            <w:rFonts w:eastAsiaTheme="minorEastAsia" w:cstheme="minorBidi"/>
            <w:b w:val="0"/>
            <w:bCs w:val="0"/>
            <w:i w:val="0"/>
            <w:iCs w:val="0"/>
            <w:noProof/>
            <w:kern w:val="2"/>
            <w:lang w:val="en-US"/>
            <w14:ligatures w14:val="standardContextual"/>
          </w:rPr>
          <w:tab/>
        </w:r>
        <w:r w:rsidRPr="004E706E">
          <w:rPr>
            <w:rStyle w:val="Hyperlink"/>
            <w:noProof/>
            <w:lang w:val="en-CA"/>
          </w:rPr>
          <w:t>Clarify that items may share auxiliary images, thumbnails and metadata</w:t>
        </w:r>
        <w:r>
          <w:rPr>
            <w:noProof/>
            <w:webHidden/>
          </w:rPr>
          <w:tab/>
        </w:r>
        <w:r>
          <w:rPr>
            <w:noProof/>
            <w:webHidden/>
          </w:rPr>
          <w:fldChar w:fldCharType="begin"/>
        </w:r>
        <w:r>
          <w:rPr>
            <w:noProof/>
            <w:webHidden/>
          </w:rPr>
          <w:instrText xml:space="preserve"> PAGEREF _Toc166228008 \h </w:instrText>
        </w:r>
      </w:ins>
      <w:r>
        <w:rPr>
          <w:noProof/>
          <w:webHidden/>
        </w:rPr>
      </w:r>
      <w:r>
        <w:rPr>
          <w:noProof/>
          <w:webHidden/>
        </w:rPr>
        <w:fldChar w:fldCharType="separate"/>
      </w:r>
      <w:ins w:id="169" w:author="Leo Barnes" w:date="2024-05-10T10:05:00Z">
        <w:r>
          <w:rPr>
            <w:noProof/>
            <w:webHidden/>
          </w:rPr>
          <w:t>23</w:t>
        </w:r>
        <w:r>
          <w:rPr>
            <w:noProof/>
            <w:webHidden/>
          </w:rPr>
          <w:fldChar w:fldCharType="end"/>
        </w:r>
        <w:r w:rsidRPr="004E706E">
          <w:rPr>
            <w:rStyle w:val="Hyperlink"/>
            <w:noProof/>
          </w:rPr>
          <w:fldChar w:fldCharType="end"/>
        </w:r>
      </w:ins>
    </w:p>
    <w:p w14:paraId="5B372981" w14:textId="56926DA5" w:rsidR="004320CD" w:rsidDel="004E1D88" w:rsidRDefault="004320CD">
      <w:pPr>
        <w:pStyle w:val="TOC1"/>
        <w:tabs>
          <w:tab w:val="right" w:leader="dot" w:pos="9741"/>
        </w:tabs>
        <w:rPr>
          <w:del w:id="170" w:author="Leo Barnes" w:date="2024-05-10T10:05:00Z"/>
          <w:rFonts w:eastAsiaTheme="minorEastAsia" w:cstheme="minorBidi"/>
          <w:b w:val="0"/>
          <w:bCs w:val="0"/>
          <w:i w:val="0"/>
          <w:iCs w:val="0"/>
          <w:noProof/>
          <w:kern w:val="2"/>
          <w:lang w:val="en-US"/>
          <w14:ligatures w14:val="standardContextual"/>
        </w:rPr>
      </w:pPr>
      <w:del w:id="171" w:author="Leo Barnes" w:date="2024-05-10T10:05:00Z">
        <w:r w:rsidRPr="004E1D88" w:rsidDel="004E1D88">
          <w:rPr>
            <w:rStyle w:val="Hyperlink"/>
            <w:noProof/>
            <w:lang w:val="en-CA"/>
          </w:rPr>
          <w:delText>Foreword</w:delText>
        </w:r>
        <w:r w:rsidDel="004E1D88">
          <w:rPr>
            <w:noProof/>
            <w:webHidden/>
          </w:rPr>
          <w:tab/>
          <w:delText>v</w:delText>
        </w:r>
      </w:del>
    </w:p>
    <w:p w14:paraId="6E40284E" w14:textId="403480FB" w:rsidR="004320CD" w:rsidDel="004E1D88" w:rsidRDefault="004320CD">
      <w:pPr>
        <w:pStyle w:val="TOC1"/>
        <w:tabs>
          <w:tab w:val="left" w:pos="440"/>
          <w:tab w:val="right" w:leader="dot" w:pos="9741"/>
        </w:tabs>
        <w:rPr>
          <w:del w:id="172" w:author="Leo Barnes" w:date="2024-05-10T10:05:00Z"/>
          <w:rFonts w:eastAsiaTheme="minorEastAsia" w:cstheme="minorBidi"/>
          <w:b w:val="0"/>
          <w:bCs w:val="0"/>
          <w:i w:val="0"/>
          <w:iCs w:val="0"/>
          <w:noProof/>
          <w:kern w:val="2"/>
          <w:lang w:val="en-US"/>
          <w14:ligatures w14:val="standardContextual"/>
        </w:rPr>
      </w:pPr>
      <w:del w:id="173" w:author="Leo Barnes" w:date="2024-05-10T10:05:00Z">
        <w:r w:rsidRPr="004E1D88" w:rsidDel="004E1D88">
          <w:rPr>
            <w:rStyle w:val="Hyperlink"/>
            <w:noProof/>
            <w:lang w:val="en-CA"/>
          </w:rPr>
          <w:delText>1</w:delText>
        </w:r>
        <w:r w:rsidDel="004E1D88">
          <w:rPr>
            <w:rFonts w:eastAsiaTheme="minorEastAsia" w:cstheme="minorBidi"/>
            <w:b w:val="0"/>
            <w:bCs w:val="0"/>
            <w:i w:val="0"/>
            <w:iCs w:val="0"/>
            <w:noProof/>
            <w:kern w:val="2"/>
            <w:lang w:val="en-US"/>
            <w14:ligatures w14:val="standardContextual"/>
          </w:rPr>
          <w:tab/>
        </w:r>
        <w:r w:rsidRPr="004E1D88" w:rsidDel="004E1D88">
          <w:rPr>
            <w:rStyle w:val="Hyperlink"/>
            <w:noProof/>
            <w:lang w:val="en-CA"/>
          </w:rPr>
          <w:delText>Coding Constraints box related changes</w:delText>
        </w:r>
        <w:r w:rsidDel="004E1D88">
          <w:rPr>
            <w:noProof/>
            <w:webHidden/>
          </w:rPr>
          <w:tab/>
          <w:delText>1</w:delText>
        </w:r>
      </w:del>
    </w:p>
    <w:p w14:paraId="2E572E80" w14:textId="5C8B2491" w:rsidR="004320CD" w:rsidDel="004E1D88" w:rsidRDefault="004320CD">
      <w:pPr>
        <w:pStyle w:val="TOC1"/>
        <w:tabs>
          <w:tab w:val="left" w:pos="440"/>
          <w:tab w:val="right" w:leader="dot" w:pos="9741"/>
        </w:tabs>
        <w:rPr>
          <w:del w:id="174" w:author="Leo Barnes" w:date="2024-05-10T10:05:00Z"/>
          <w:rFonts w:eastAsiaTheme="minorEastAsia" w:cstheme="minorBidi"/>
          <w:b w:val="0"/>
          <w:bCs w:val="0"/>
          <w:i w:val="0"/>
          <w:iCs w:val="0"/>
          <w:noProof/>
          <w:kern w:val="2"/>
          <w:lang w:val="en-US"/>
          <w14:ligatures w14:val="standardContextual"/>
        </w:rPr>
      </w:pPr>
      <w:del w:id="175" w:author="Leo Barnes" w:date="2024-05-10T10:05:00Z">
        <w:r w:rsidRPr="004E1D88" w:rsidDel="004E1D88">
          <w:rPr>
            <w:rStyle w:val="Hyperlink"/>
            <w:noProof/>
            <w:lang w:val="en-CA"/>
          </w:rPr>
          <w:delText>2</w:delText>
        </w:r>
        <w:r w:rsidDel="004E1D88">
          <w:rPr>
            <w:rFonts w:eastAsiaTheme="minorEastAsia" w:cstheme="minorBidi"/>
            <w:b w:val="0"/>
            <w:bCs w:val="0"/>
            <w:i w:val="0"/>
            <w:iCs w:val="0"/>
            <w:noProof/>
            <w:kern w:val="2"/>
            <w:lang w:val="en-US"/>
            <w14:ligatures w14:val="standardContextual"/>
          </w:rPr>
          <w:tab/>
        </w:r>
        <w:r w:rsidRPr="004E1D88" w:rsidDel="004E1D88">
          <w:rPr>
            <w:rStyle w:val="Hyperlink"/>
            <w:noProof/>
            <w:lang w:val="en-CA"/>
          </w:rPr>
          <w:delText>New tone-map derivation item</w:delText>
        </w:r>
        <w:r w:rsidDel="004E1D88">
          <w:rPr>
            <w:noProof/>
            <w:webHidden/>
          </w:rPr>
          <w:tab/>
          <w:delText>2</w:delText>
        </w:r>
      </w:del>
    </w:p>
    <w:p w14:paraId="619FA935" w14:textId="1234C152" w:rsidR="004320CD" w:rsidDel="004E1D88" w:rsidRDefault="004320CD">
      <w:pPr>
        <w:pStyle w:val="TOC2"/>
        <w:tabs>
          <w:tab w:val="left" w:pos="1320"/>
          <w:tab w:val="right" w:leader="dot" w:pos="9741"/>
        </w:tabs>
        <w:rPr>
          <w:del w:id="176" w:author="Leo Barnes" w:date="2024-05-10T10:05:00Z"/>
          <w:rFonts w:eastAsiaTheme="minorEastAsia" w:cstheme="minorBidi"/>
          <w:b w:val="0"/>
          <w:bCs w:val="0"/>
          <w:noProof/>
          <w:kern w:val="2"/>
          <w:sz w:val="24"/>
          <w:szCs w:val="24"/>
          <w:lang w:val="en-US"/>
          <w14:ligatures w14:val="standardContextual"/>
        </w:rPr>
      </w:pPr>
      <w:del w:id="177" w:author="Leo Barnes" w:date="2024-05-10T10:05:00Z">
        <w:r w:rsidRPr="004E1D88" w:rsidDel="004E1D88">
          <w:rPr>
            <w:rStyle w:val="Hyperlink"/>
            <w:noProof/>
            <w:lang w:val="en-CA"/>
          </w:rPr>
          <w:delText>6.6.2.4</w:delText>
        </w:r>
        <w:r w:rsidDel="004E1D88">
          <w:rPr>
            <w:rFonts w:eastAsiaTheme="minorEastAsia" w:cstheme="minorBidi"/>
            <w:b w:val="0"/>
            <w:bCs w:val="0"/>
            <w:noProof/>
            <w:kern w:val="2"/>
            <w:sz w:val="24"/>
            <w:szCs w:val="24"/>
            <w:lang w:val="en-US"/>
            <w14:ligatures w14:val="standardContextual"/>
          </w:rPr>
          <w:tab/>
        </w:r>
        <w:r w:rsidRPr="004E1D88" w:rsidDel="004E1D88">
          <w:rPr>
            <w:rStyle w:val="Hyperlink"/>
            <w:noProof/>
            <w:lang w:val="en-CA"/>
          </w:rPr>
          <w:delText>Tone-map derivation</w:delText>
        </w:r>
        <w:r w:rsidDel="004E1D88">
          <w:rPr>
            <w:noProof/>
            <w:webHidden/>
          </w:rPr>
          <w:tab/>
          <w:delText>3</w:delText>
        </w:r>
      </w:del>
    </w:p>
    <w:p w14:paraId="452B45BF" w14:textId="292F47CE" w:rsidR="004320CD" w:rsidDel="004E1D88" w:rsidRDefault="004320CD">
      <w:pPr>
        <w:pStyle w:val="TOC3"/>
        <w:tabs>
          <w:tab w:val="left" w:pos="1540"/>
          <w:tab w:val="right" w:leader="dot" w:pos="9741"/>
        </w:tabs>
        <w:rPr>
          <w:del w:id="178" w:author="Leo Barnes" w:date="2024-05-10T10:05:00Z"/>
          <w:rFonts w:eastAsiaTheme="minorEastAsia" w:cstheme="minorBidi"/>
          <w:noProof/>
          <w:kern w:val="2"/>
          <w:sz w:val="24"/>
          <w:szCs w:val="24"/>
          <w:lang w:val="en-US"/>
          <w14:ligatures w14:val="standardContextual"/>
        </w:rPr>
      </w:pPr>
      <w:del w:id="179" w:author="Leo Barnes" w:date="2024-05-10T10:05:00Z">
        <w:r w:rsidRPr="004E1D88" w:rsidDel="004E1D88">
          <w:rPr>
            <w:rStyle w:val="Hyperlink"/>
            <w:noProof/>
            <w:lang w:val="en-CA"/>
          </w:rPr>
          <w:delText>6.6.2.4.1</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Definition</w:delText>
        </w:r>
        <w:r w:rsidDel="004E1D88">
          <w:rPr>
            <w:noProof/>
            <w:webHidden/>
          </w:rPr>
          <w:tab/>
          <w:delText>3</w:delText>
        </w:r>
      </w:del>
    </w:p>
    <w:p w14:paraId="281F9504" w14:textId="2C7024F9" w:rsidR="004320CD" w:rsidDel="004E1D88" w:rsidRDefault="004320CD">
      <w:pPr>
        <w:pStyle w:val="TOC3"/>
        <w:tabs>
          <w:tab w:val="left" w:pos="1540"/>
          <w:tab w:val="right" w:leader="dot" w:pos="9741"/>
        </w:tabs>
        <w:rPr>
          <w:del w:id="180" w:author="Leo Barnes" w:date="2024-05-10T10:05:00Z"/>
          <w:rFonts w:eastAsiaTheme="minorEastAsia" w:cstheme="minorBidi"/>
          <w:noProof/>
          <w:kern w:val="2"/>
          <w:sz w:val="24"/>
          <w:szCs w:val="24"/>
          <w:lang w:val="en-US"/>
          <w14:ligatures w14:val="standardContextual"/>
        </w:rPr>
      </w:pPr>
      <w:del w:id="181" w:author="Leo Barnes" w:date="2024-05-10T10:05:00Z">
        <w:r w:rsidRPr="004E1D88" w:rsidDel="004E1D88">
          <w:rPr>
            <w:rStyle w:val="Hyperlink"/>
            <w:noProof/>
            <w:lang w:val="en-CA"/>
          </w:rPr>
          <w:delText>6.6.2.4.2</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Syntax</w:delText>
        </w:r>
        <w:r w:rsidDel="004E1D88">
          <w:rPr>
            <w:noProof/>
            <w:webHidden/>
          </w:rPr>
          <w:tab/>
          <w:delText>4</w:delText>
        </w:r>
      </w:del>
    </w:p>
    <w:p w14:paraId="5EA4921E" w14:textId="7D4FF1E4" w:rsidR="004320CD" w:rsidDel="004E1D88" w:rsidRDefault="004320CD">
      <w:pPr>
        <w:pStyle w:val="TOC3"/>
        <w:tabs>
          <w:tab w:val="left" w:pos="1540"/>
          <w:tab w:val="right" w:leader="dot" w:pos="9741"/>
        </w:tabs>
        <w:rPr>
          <w:del w:id="182" w:author="Leo Barnes" w:date="2024-05-10T10:05:00Z"/>
          <w:rFonts w:eastAsiaTheme="minorEastAsia" w:cstheme="minorBidi"/>
          <w:noProof/>
          <w:kern w:val="2"/>
          <w:sz w:val="24"/>
          <w:szCs w:val="24"/>
          <w:lang w:val="en-US"/>
          <w14:ligatures w14:val="standardContextual"/>
        </w:rPr>
      </w:pPr>
      <w:del w:id="183" w:author="Leo Barnes" w:date="2024-05-10T10:05:00Z">
        <w:r w:rsidRPr="004E1D88" w:rsidDel="004E1D88">
          <w:rPr>
            <w:rStyle w:val="Hyperlink"/>
            <w:noProof/>
            <w:lang w:val="en-CA"/>
          </w:rPr>
          <w:delText>6.6.2.4.3</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Semantics</w:delText>
        </w:r>
        <w:r w:rsidDel="004E1D88">
          <w:rPr>
            <w:noProof/>
            <w:webHidden/>
          </w:rPr>
          <w:tab/>
          <w:delText>4</w:delText>
        </w:r>
      </w:del>
    </w:p>
    <w:p w14:paraId="6A8676AB" w14:textId="782440E7" w:rsidR="004320CD" w:rsidDel="004E1D88" w:rsidRDefault="004320CD">
      <w:pPr>
        <w:pStyle w:val="TOC2"/>
        <w:tabs>
          <w:tab w:val="left" w:pos="1100"/>
          <w:tab w:val="right" w:leader="dot" w:pos="9741"/>
        </w:tabs>
        <w:rPr>
          <w:del w:id="184" w:author="Leo Barnes" w:date="2024-05-10T10:05:00Z"/>
          <w:rFonts w:eastAsiaTheme="minorEastAsia" w:cstheme="minorBidi"/>
          <w:b w:val="0"/>
          <w:bCs w:val="0"/>
          <w:noProof/>
          <w:kern w:val="2"/>
          <w:sz w:val="24"/>
          <w:szCs w:val="24"/>
          <w:lang w:val="en-US"/>
          <w14:ligatures w14:val="standardContextual"/>
        </w:rPr>
      </w:pPr>
      <w:del w:id="185" w:author="Leo Barnes" w:date="2024-05-10T10:05:00Z">
        <w:r w:rsidRPr="004E1D88" w:rsidDel="004E1D88">
          <w:rPr>
            <w:rStyle w:val="Hyperlink"/>
            <w:noProof/>
            <w:lang w:val="en-CA"/>
          </w:rPr>
          <w:delText>10.2.6</w:delText>
        </w:r>
        <w:r w:rsidDel="004E1D88">
          <w:rPr>
            <w:rFonts w:eastAsiaTheme="minorEastAsia" w:cstheme="minorBidi"/>
            <w:b w:val="0"/>
            <w:bCs w:val="0"/>
            <w:noProof/>
            <w:kern w:val="2"/>
            <w:sz w:val="24"/>
            <w:szCs w:val="24"/>
            <w:lang w:val="en-US"/>
            <w14:ligatures w14:val="standardContextual"/>
          </w:rPr>
          <w:tab/>
        </w:r>
        <w:r w:rsidRPr="004E1D88" w:rsidDel="004E1D88">
          <w:rPr>
            <w:rStyle w:val="Hyperlink"/>
            <w:noProof/>
            <w:lang w:val="en-CA"/>
          </w:rPr>
          <w:delText>'tmap' brand</w:delText>
        </w:r>
        <w:r w:rsidDel="004E1D88">
          <w:rPr>
            <w:noProof/>
            <w:webHidden/>
          </w:rPr>
          <w:tab/>
          <w:delText>4</w:delText>
        </w:r>
      </w:del>
    </w:p>
    <w:p w14:paraId="43835BEE" w14:textId="2E580FFB" w:rsidR="004320CD" w:rsidDel="004E1D88" w:rsidRDefault="004320CD">
      <w:pPr>
        <w:pStyle w:val="TOC2"/>
        <w:tabs>
          <w:tab w:val="left" w:pos="880"/>
          <w:tab w:val="right" w:leader="dot" w:pos="9741"/>
        </w:tabs>
        <w:rPr>
          <w:del w:id="186" w:author="Leo Barnes" w:date="2024-05-10T10:05:00Z"/>
          <w:rFonts w:eastAsiaTheme="minorEastAsia" w:cstheme="minorBidi"/>
          <w:b w:val="0"/>
          <w:bCs w:val="0"/>
          <w:noProof/>
          <w:kern w:val="2"/>
          <w:sz w:val="24"/>
          <w:szCs w:val="24"/>
          <w:lang w:val="en-US"/>
          <w14:ligatures w14:val="standardContextual"/>
        </w:rPr>
      </w:pPr>
      <w:del w:id="187" w:author="Leo Barnes" w:date="2024-05-10T10:05:00Z">
        <w:r w:rsidRPr="004E1D88" w:rsidDel="004E1D88">
          <w:rPr>
            <w:rStyle w:val="Hyperlink"/>
            <w:noProof/>
            <w:lang w:val="en-CA"/>
          </w:rPr>
          <w:delText>J.6</w:delText>
        </w:r>
        <w:r w:rsidDel="004E1D88">
          <w:rPr>
            <w:rFonts w:eastAsiaTheme="minorEastAsia" w:cstheme="minorBidi"/>
            <w:b w:val="0"/>
            <w:bCs w:val="0"/>
            <w:noProof/>
            <w:kern w:val="2"/>
            <w:sz w:val="24"/>
            <w:szCs w:val="24"/>
            <w:lang w:val="en-US"/>
            <w14:ligatures w14:val="standardContextual"/>
          </w:rPr>
          <w:tab/>
        </w:r>
        <w:r w:rsidRPr="004E1D88" w:rsidDel="004E1D88">
          <w:rPr>
            <w:rStyle w:val="Hyperlink"/>
            <w:noProof/>
            <w:lang w:val="en-CA"/>
          </w:rPr>
          <w:delText>Tone-map derivation</w:delText>
        </w:r>
        <w:r w:rsidDel="004E1D88">
          <w:rPr>
            <w:noProof/>
            <w:webHidden/>
          </w:rPr>
          <w:tab/>
          <w:delText>4</w:delText>
        </w:r>
      </w:del>
    </w:p>
    <w:p w14:paraId="216AA330" w14:textId="2AB76A30" w:rsidR="004320CD" w:rsidDel="004E1D88" w:rsidRDefault="004320CD">
      <w:pPr>
        <w:pStyle w:val="TOC1"/>
        <w:tabs>
          <w:tab w:val="left" w:pos="440"/>
          <w:tab w:val="right" w:leader="dot" w:pos="9741"/>
        </w:tabs>
        <w:rPr>
          <w:del w:id="188" w:author="Leo Barnes" w:date="2024-05-10T10:05:00Z"/>
          <w:rFonts w:eastAsiaTheme="minorEastAsia" w:cstheme="minorBidi"/>
          <w:b w:val="0"/>
          <w:bCs w:val="0"/>
          <w:i w:val="0"/>
          <w:iCs w:val="0"/>
          <w:noProof/>
          <w:kern w:val="2"/>
          <w:lang w:val="en-US"/>
          <w14:ligatures w14:val="standardContextual"/>
        </w:rPr>
      </w:pPr>
      <w:del w:id="189" w:author="Leo Barnes" w:date="2024-05-10T10:05:00Z">
        <w:r w:rsidRPr="004E1D88" w:rsidDel="004E1D88">
          <w:rPr>
            <w:rStyle w:val="Hyperlink"/>
            <w:noProof/>
            <w:lang w:val="en-CA"/>
          </w:rPr>
          <w:delText>3</w:delText>
        </w:r>
        <w:r w:rsidDel="004E1D88">
          <w:rPr>
            <w:rFonts w:eastAsiaTheme="minorEastAsia" w:cstheme="minorBidi"/>
            <w:b w:val="0"/>
            <w:bCs w:val="0"/>
            <w:i w:val="0"/>
            <w:iCs w:val="0"/>
            <w:noProof/>
            <w:kern w:val="2"/>
            <w:lang w:val="en-US"/>
            <w14:ligatures w14:val="standardContextual"/>
          </w:rPr>
          <w:tab/>
        </w:r>
        <w:r w:rsidRPr="004E1D88" w:rsidDel="004E1D88">
          <w:rPr>
            <w:rStyle w:val="Hyperlink"/>
            <w:noProof/>
            <w:lang w:val="en-CA"/>
          </w:rPr>
          <w:delText>New colour format enhancement derived item</w:delText>
        </w:r>
        <w:r w:rsidDel="004E1D88">
          <w:rPr>
            <w:noProof/>
            <w:webHidden/>
          </w:rPr>
          <w:tab/>
          <w:delText>8</w:delText>
        </w:r>
      </w:del>
    </w:p>
    <w:p w14:paraId="1303273B" w14:textId="59F05101" w:rsidR="004320CD" w:rsidDel="004E1D88" w:rsidRDefault="004320CD">
      <w:pPr>
        <w:pStyle w:val="TOC2"/>
        <w:tabs>
          <w:tab w:val="left" w:pos="1320"/>
          <w:tab w:val="right" w:leader="dot" w:pos="9741"/>
        </w:tabs>
        <w:rPr>
          <w:del w:id="190" w:author="Leo Barnes" w:date="2024-05-10T10:05:00Z"/>
          <w:rFonts w:eastAsiaTheme="minorEastAsia" w:cstheme="minorBidi"/>
          <w:b w:val="0"/>
          <w:bCs w:val="0"/>
          <w:noProof/>
          <w:kern w:val="2"/>
          <w:sz w:val="24"/>
          <w:szCs w:val="24"/>
          <w:lang w:val="en-US"/>
          <w14:ligatures w14:val="standardContextual"/>
        </w:rPr>
      </w:pPr>
      <w:del w:id="191" w:author="Leo Barnes" w:date="2024-05-10T10:05:00Z">
        <w:r w:rsidRPr="004E1D88" w:rsidDel="004E1D88">
          <w:rPr>
            <w:rStyle w:val="Hyperlink"/>
            <w:noProof/>
            <w:lang w:val="en-CA"/>
          </w:rPr>
          <w:delText>6.6.2.5</w:delText>
        </w:r>
        <w:r w:rsidDel="004E1D88">
          <w:rPr>
            <w:rFonts w:eastAsiaTheme="minorEastAsia" w:cstheme="minorBidi"/>
            <w:b w:val="0"/>
            <w:bCs w:val="0"/>
            <w:noProof/>
            <w:kern w:val="2"/>
            <w:sz w:val="24"/>
            <w:szCs w:val="24"/>
            <w:lang w:val="en-US"/>
            <w14:ligatures w14:val="standardContextual"/>
          </w:rPr>
          <w:tab/>
        </w:r>
        <w:r w:rsidRPr="004E1D88" w:rsidDel="004E1D88">
          <w:rPr>
            <w:rStyle w:val="Hyperlink"/>
            <w:noProof/>
            <w:lang w:val="en-CA"/>
          </w:rPr>
          <w:delText>Colour format enhancement derivation</w:delText>
        </w:r>
        <w:r w:rsidDel="004E1D88">
          <w:rPr>
            <w:noProof/>
            <w:webHidden/>
          </w:rPr>
          <w:tab/>
          <w:delText>8</w:delText>
        </w:r>
      </w:del>
    </w:p>
    <w:p w14:paraId="7B04BE26" w14:textId="687E3898" w:rsidR="004320CD" w:rsidDel="004E1D88" w:rsidRDefault="004320CD">
      <w:pPr>
        <w:pStyle w:val="TOC3"/>
        <w:tabs>
          <w:tab w:val="left" w:pos="1540"/>
          <w:tab w:val="right" w:leader="dot" w:pos="9741"/>
        </w:tabs>
        <w:rPr>
          <w:del w:id="192" w:author="Leo Barnes" w:date="2024-05-10T10:05:00Z"/>
          <w:rFonts w:eastAsiaTheme="minorEastAsia" w:cstheme="minorBidi"/>
          <w:noProof/>
          <w:kern w:val="2"/>
          <w:sz w:val="24"/>
          <w:szCs w:val="24"/>
          <w:lang w:val="en-US"/>
          <w14:ligatures w14:val="standardContextual"/>
        </w:rPr>
      </w:pPr>
      <w:del w:id="193" w:author="Leo Barnes" w:date="2024-05-10T10:05:00Z">
        <w:r w:rsidRPr="004E1D88" w:rsidDel="004E1D88">
          <w:rPr>
            <w:rStyle w:val="Hyperlink"/>
            <w:noProof/>
            <w:lang w:val="en-CA"/>
          </w:rPr>
          <w:delText>6.6.2.5.1</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Definition</w:delText>
        </w:r>
        <w:r w:rsidDel="004E1D88">
          <w:rPr>
            <w:noProof/>
            <w:webHidden/>
          </w:rPr>
          <w:tab/>
          <w:delText>8</w:delText>
        </w:r>
      </w:del>
    </w:p>
    <w:p w14:paraId="7FFFAF16" w14:textId="0483FED6" w:rsidR="004320CD" w:rsidDel="004E1D88" w:rsidRDefault="004320CD">
      <w:pPr>
        <w:pStyle w:val="TOC3"/>
        <w:tabs>
          <w:tab w:val="left" w:pos="1540"/>
          <w:tab w:val="right" w:leader="dot" w:pos="9741"/>
        </w:tabs>
        <w:rPr>
          <w:del w:id="194" w:author="Leo Barnes" w:date="2024-05-10T10:05:00Z"/>
          <w:rFonts w:eastAsiaTheme="minorEastAsia" w:cstheme="minorBidi"/>
          <w:noProof/>
          <w:kern w:val="2"/>
          <w:sz w:val="24"/>
          <w:szCs w:val="24"/>
          <w:lang w:val="en-US"/>
          <w14:ligatures w14:val="standardContextual"/>
        </w:rPr>
      </w:pPr>
      <w:del w:id="195" w:author="Leo Barnes" w:date="2024-05-10T10:05:00Z">
        <w:r w:rsidRPr="004E1D88" w:rsidDel="004E1D88">
          <w:rPr>
            <w:rStyle w:val="Hyperlink"/>
            <w:noProof/>
            <w:lang w:val="en-CA"/>
          </w:rPr>
          <w:delText>6.6.2.5.2</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Syntax</w:delText>
        </w:r>
        <w:r w:rsidDel="004E1D88">
          <w:rPr>
            <w:noProof/>
            <w:webHidden/>
          </w:rPr>
          <w:tab/>
          <w:delText>9</w:delText>
        </w:r>
      </w:del>
    </w:p>
    <w:p w14:paraId="0EECE5CB" w14:textId="15FAD78D" w:rsidR="004320CD" w:rsidDel="004E1D88" w:rsidRDefault="004320CD">
      <w:pPr>
        <w:pStyle w:val="TOC3"/>
        <w:tabs>
          <w:tab w:val="left" w:pos="1540"/>
          <w:tab w:val="right" w:leader="dot" w:pos="9741"/>
        </w:tabs>
        <w:rPr>
          <w:del w:id="196" w:author="Leo Barnes" w:date="2024-05-10T10:05:00Z"/>
          <w:rFonts w:eastAsiaTheme="minorEastAsia" w:cstheme="minorBidi"/>
          <w:noProof/>
          <w:kern w:val="2"/>
          <w:sz w:val="24"/>
          <w:szCs w:val="24"/>
          <w:lang w:val="en-US"/>
          <w14:ligatures w14:val="standardContextual"/>
        </w:rPr>
      </w:pPr>
      <w:del w:id="197" w:author="Leo Barnes" w:date="2024-05-10T10:05:00Z">
        <w:r w:rsidRPr="004E1D88" w:rsidDel="004E1D88">
          <w:rPr>
            <w:rStyle w:val="Hyperlink"/>
            <w:noProof/>
            <w:lang w:val="en-CA"/>
          </w:rPr>
          <w:delText>6.6.2.5.3</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Semantics</w:delText>
        </w:r>
        <w:r w:rsidDel="004E1D88">
          <w:rPr>
            <w:noProof/>
            <w:webHidden/>
          </w:rPr>
          <w:tab/>
          <w:delText>9</w:delText>
        </w:r>
      </w:del>
    </w:p>
    <w:p w14:paraId="31384788" w14:textId="50F74EEC" w:rsidR="004320CD" w:rsidDel="004E1D88" w:rsidRDefault="004320CD">
      <w:pPr>
        <w:pStyle w:val="TOC1"/>
        <w:tabs>
          <w:tab w:val="left" w:pos="440"/>
          <w:tab w:val="right" w:leader="dot" w:pos="9741"/>
        </w:tabs>
        <w:rPr>
          <w:del w:id="198" w:author="Leo Barnes" w:date="2024-05-10T10:05:00Z"/>
          <w:rFonts w:eastAsiaTheme="minorEastAsia" w:cstheme="minorBidi"/>
          <w:b w:val="0"/>
          <w:bCs w:val="0"/>
          <w:i w:val="0"/>
          <w:iCs w:val="0"/>
          <w:noProof/>
          <w:kern w:val="2"/>
          <w:lang w:val="en-US"/>
          <w14:ligatures w14:val="standardContextual"/>
        </w:rPr>
      </w:pPr>
      <w:del w:id="199" w:author="Leo Barnes" w:date="2024-05-10T10:05:00Z">
        <w:r w:rsidRPr="004E1D88" w:rsidDel="004E1D88">
          <w:rPr>
            <w:rStyle w:val="Hyperlink"/>
            <w:noProof/>
            <w:lang w:val="en-CA"/>
          </w:rPr>
          <w:delText>4</w:delText>
        </w:r>
        <w:r w:rsidDel="004E1D88">
          <w:rPr>
            <w:rFonts w:eastAsiaTheme="minorEastAsia" w:cstheme="minorBidi"/>
            <w:b w:val="0"/>
            <w:bCs w:val="0"/>
            <w:i w:val="0"/>
            <w:iCs w:val="0"/>
            <w:noProof/>
            <w:kern w:val="2"/>
            <w:lang w:val="en-US"/>
            <w14:ligatures w14:val="standardContextual"/>
          </w:rPr>
          <w:tab/>
        </w:r>
        <w:r w:rsidRPr="004E1D88" w:rsidDel="004E1D88">
          <w:rPr>
            <w:rStyle w:val="Hyperlink"/>
            <w:noProof/>
            <w:lang w:val="en-CA"/>
          </w:rPr>
          <w:delText>New constrained extents grid property</w:delText>
        </w:r>
        <w:r w:rsidDel="004E1D88">
          <w:rPr>
            <w:noProof/>
            <w:webHidden/>
          </w:rPr>
          <w:tab/>
          <w:delText>10</w:delText>
        </w:r>
      </w:del>
    </w:p>
    <w:p w14:paraId="571CFB61" w14:textId="04CDC6C0" w:rsidR="004320CD" w:rsidDel="004E1D88" w:rsidRDefault="004320CD">
      <w:pPr>
        <w:pStyle w:val="TOC2"/>
        <w:tabs>
          <w:tab w:val="left" w:pos="1100"/>
          <w:tab w:val="right" w:leader="dot" w:pos="9741"/>
        </w:tabs>
        <w:rPr>
          <w:del w:id="200" w:author="Leo Barnes" w:date="2024-05-10T10:05:00Z"/>
          <w:rFonts w:eastAsiaTheme="minorEastAsia" w:cstheme="minorBidi"/>
          <w:b w:val="0"/>
          <w:bCs w:val="0"/>
          <w:noProof/>
          <w:kern w:val="2"/>
          <w:sz w:val="24"/>
          <w:szCs w:val="24"/>
          <w:lang w:val="en-US"/>
          <w14:ligatures w14:val="standardContextual"/>
        </w:rPr>
      </w:pPr>
      <w:del w:id="201" w:author="Leo Barnes" w:date="2024-05-10T10:05:00Z">
        <w:r w:rsidRPr="004E1D88" w:rsidDel="004E1D88">
          <w:rPr>
            <w:rStyle w:val="Hyperlink"/>
            <w:noProof/>
            <w:lang w:val="en-CA"/>
          </w:rPr>
          <w:delText>6.8.37</w:delText>
        </w:r>
        <w:r w:rsidDel="004E1D88">
          <w:rPr>
            <w:rFonts w:eastAsiaTheme="minorEastAsia" w:cstheme="minorBidi"/>
            <w:b w:val="0"/>
            <w:bCs w:val="0"/>
            <w:noProof/>
            <w:kern w:val="2"/>
            <w:sz w:val="24"/>
            <w:szCs w:val="24"/>
            <w:lang w:val="en-US"/>
            <w14:ligatures w14:val="standardContextual"/>
          </w:rPr>
          <w:tab/>
        </w:r>
        <w:r w:rsidRPr="004E1D88" w:rsidDel="004E1D88">
          <w:rPr>
            <w:rStyle w:val="Hyperlink"/>
            <w:noProof/>
            <w:lang w:val="en-CA"/>
          </w:rPr>
          <w:delText>Constrained Extents Grid Property</w:delText>
        </w:r>
        <w:r w:rsidDel="004E1D88">
          <w:rPr>
            <w:noProof/>
            <w:webHidden/>
          </w:rPr>
          <w:tab/>
          <w:delText>10</w:delText>
        </w:r>
      </w:del>
    </w:p>
    <w:p w14:paraId="0DE4A350" w14:textId="68BAF0D6" w:rsidR="004320CD" w:rsidDel="004E1D88" w:rsidRDefault="004320CD">
      <w:pPr>
        <w:pStyle w:val="TOC3"/>
        <w:tabs>
          <w:tab w:val="left" w:pos="1540"/>
          <w:tab w:val="right" w:leader="dot" w:pos="9741"/>
        </w:tabs>
        <w:rPr>
          <w:del w:id="202" w:author="Leo Barnes" w:date="2024-05-10T10:05:00Z"/>
          <w:rFonts w:eastAsiaTheme="minorEastAsia" w:cstheme="minorBidi"/>
          <w:noProof/>
          <w:kern w:val="2"/>
          <w:sz w:val="24"/>
          <w:szCs w:val="24"/>
          <w:lang w:val="en-US"/>
          <w14:ligatures w14:val="standardContextual"/>
        </w:rPr>
      </w:pPr>
      <w:del w:id="203" w:author="Leo Barnes" w:date="2024-05-10T10:05:00Z">
        <w:r w:rsidRPr="004E1D88" w:rsidDel="004E1D88">
          <w:rPr>
            <w:rStyle w:val="Hyperlink"/>
            <w:noProof/>
            <w:lang w:val="en-CA"/>
          </w:rPr>
          <w:delText>5.5.37.1</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Definition</w:delText>
        </w:r>
        <w:r w:rsidDel="004E1D88">
          <w:rPr>
            <w:noProof/>
            <w:webHidden/>
          </w:rPr>
          <w:tab/>
          <w:delText>10</w:delText>
        </w:r>
      </w:del>
    </w:p>
    <w:p w14:paraId="1759FD32" w14:textId="3FBFAB56" w:rsidR="004320CD" w:rsidDel="004E1D88" w:rsidRDefault="004320CD">
      <w:pPr>
        <w:pStyle w:val="TOC3"/>
        <w:tabs>
          <w:tab w:val="left" w:pos="1540"/>
          <w:tab w:val="right" w:leader="dot" w:pos="9741"/>
        </w:tabs>
        <w:rPr>
          <w:del w:id="204" w:author="Leo Barnes" w:date="2024-05-10T10:05:00Z"/>
          <w:rFonts w:eastAsiaTheme="minorEastAsia" w:cstheme="minorBidi"/>
          <w:noProof/>
          <w:kern w:val="2"/>
          <w:sz w:val="24"/>
          <w:szCs w:val="24"/>
          <w:lang w:val="en-US"/>
          <w14:ligatures w14:val="standardContextual"/>
        </w:rPr>
      </w:pPr>
      <w:del w:id="205" w:author="Leo Barnes" w:date="2024-05-10T10:05:00Z">
        <w:r w:rsidRPr="004E1D88" w:rsidDel="004E1D88">
          <w:rPr>
            <w:rStyle w:val="Hyperlink"/>
            <w:noProof/>
            <w:lang w:val="en-CA"/>
          </w:rPr>
          <w:delText>5.5.37.2</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Syntax</w:delText>
        </w:r>
        <w:r w:rsidDel="004E1D88">
          <w:rPr>
            <w:noProof/>
            <w:webHidden/>
          </w:rPr>
          <w:tab/>
          <w:delText>11</w:delText>
        </w:r>
      </w:del>
    </w:p>
    <w:p w14:paraId="7253256D" w14:textId="4B4D0AB2" w:rsidR="004320CD" w:rsidDel="004E1D88" w:rsidRDefault="004320CD">
      <w:pPr>
        <w:pStyle w:val="TOC3"/>
        <w:tabs>
          <w:tab w:val="left" w:pos="1540"/>
          <w:tab w:val="right" w:leader="dot" w:pos="9741"/>
        </w:tabs>
        <w:rPr>
          <w:del w:id="206" w:author="Leo Barnes" w:date="2024-05-10T10:05:00Z"/>
          <w:rFonts w:eastAsiaTheme="minorEastAsia" w:cstheme="minorBidi"/>
          <w:noProof/>
          <w:kern w:val="2"/>
          <w:sz w:val="24"/>
          <w:szCs w:val="24"/>
          <w:lang w:val="en-US"/>
          <w14:ligatures w14:val="standardContextual"/>
        </w:rPr>
      </w:pPr>
      <w:del w:id="207" w:author="Leo Barnes" w:date="2024-05-10T10:05:00Z">
        <w:r w:rsidRPr="004E1D88" w:rsidDel="004E1D88">
          <w:rPr>
            <w:rStyle w:val="Hyperlink"/>
            <w:noProof/>
            <w:lang w:val="en-CA"/>
          </w:rPr>
          <w:delText>5.5.37.3</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Semantics</w:delText>
        </w:r>
        <w:r w:rsidDel="004E1D88">
          <w:rPr>
            <w:noProof/>
            <w:webHidden/>
          </w:rPr>
          <w:tab/>
          <w:delText>11</w:delText>
        </w:r>
      </w:del>
    </w:p>
    <w:p w14:paraId="7ACFC4A0" w14:textId="0EF52EA0" w:rsidR="004320CD" w:rsidDel="004E1D88" w:rsidRDefault="004320CD">
      <w:pPr>
        <w:pStyle w:val="TOC1"/>
        <w:tabs>
          <w:tab w:val="left" w:pos="440"/>
          <w:tab w:val="right" w:leader="dot" w:pos="9741"/>
        </w:tabs>
        <w:rPr>
          <w:del w:id="208" w:author="Leo Barnes" w:date="2024-05-10T10:05:00Z"/>
          <w:rFonts w:eastAsiaTheme="minorEastAsia" w:cstheme="minorBidi"/>
          <w:b w:val="0"/>
          <w:bCs w:val="0"/>
          <w:i w:val="0"/>
          <w:iCs w:val="0"/>
          <w:noProof/>
          <w:kern w:val="2"/>
          <w:lang w:val="en-US"/>
          <w14:ligatures w14:val="standardContextual"/>
        </w:rPr>
      </w:pPr>
      <w:del w:id="209" w:author="Leo Barnes" w:date="2024-05-10T10:05:00Z">
        <w:r w:rsidRPr="004E1D88" w:rsidDel="004E1D88">
          <w:rPr>
            <w:rStyle w:val="Hyperlink"/>
            <w:noProof/>
            <w:lang w:val="en-CA"/>
          </w:rPr>
          <w:delText>5</w:delText>
        </w:r>
        <w:r w:rsidDel="004E1D88">
          <w:rPr>
            <w:rFonts w:eastAsiaTheme="minorEastAsia" w:cstheme="minorBidi"/>
            <w:b w:val="0"/>
            <w:bCs w:val="0"/>
            <w:i w:val="0"/>
            <w:iCs w:val="0"/>
            <w:noProof/>
            <w:kern w:val="2"/>
            <w:lang w:val="en-US"/>
            <w14:ligatures w14:val="standardContextual"/>
          </w:rPr>
          <w:tab/>
        </w:r>
        <w:r w:rsidRPr="004E1D88" w:rsidDel="004E1D88">
          <w:rPr>
            <w:rStyle w:val="Hyperlink"/>
            <w:noProof/>
            <w:lang w:val="en-CA"/>
          </w:rPr>
          <w:delText>New stereo related signaling</w:delText>
        </w:r>
        <w:r w:rsidDel="004E1D88">
          <w:rPr>
            <w:noProof/>
            <w:webHidden/>
          </w:rPr>
          <w:tab/>
          <w:delText>11</w:delText>
        </w:r>
      </w:del>
    </w:p>
    <w:p w14:paraId="0FB71BE6" w14:textId="1FB6AB37" w:rsidR="004320CD" w:rsidDel="004E1D88" w:rsidRDefault="004320CD">
      <w:pPr>
        <w:pStyle w:val="TOC2"/>
        <w:tabs>
          <w:tab w:val="left" w:pos="1100"/>
          <w:tab w:val="right" w:leader="dot" w:pos="9741"/>
        </w:tabs>
        <w:rPr>
          <w:del w:id="210" w:author="Leo Barnes" w:date="2024-05-10T10:05:00Z"/>
          <w:rFonts w:eastAsiaTheme="minorEastAsia" w:cstheme="minorBidi"/>
          <w:b w:val="0"/>
          <w:bCs w:val="0"/>
          <w:noProof/>
          <w:kern w:val="2"/>
          <w:sz w:val="24"/>
          <w:szCs w:val="24"/>
          <w:lang w:val="en-US"/>
          <w14:ligatures w14:val="standardContextual"/>
        </w:rPr>
      </w:pPr>
      <w:del w:id="211" w:author="Leo Barnes" w:date="2024-05-10T10:05:00Z">
        <w:r w:rsidRPr="004E1D88" w:rsidDel="004E1D88">
          <w:rPr>
            <w:rStyle w:val="Hyperlink"/>
            <w:noProof/>
            <w:lang w:val="en-CA"/>
          </w:rPr>
          <w:delText>6.8.38</w:delText>
        </w:r>
        <w:r w:rsidDel="004E1D88">
          <w:rPr>
            <w:rFonts w:eastAsiaTheme="minorEastAsia" w:cstheme="minorBidi"/>
            <w:b w:val="0"/>
            <w:bCs w:val="0"/>
            <w:noProof/>
            <w:kern w:val="2"/>
            <w:sz w:val="24"/>
            <w:szCs w:val="24"/>
            <w:lang w:val="en-US"/>
            <w14:ligatures w14:val="standardContextual"/>
          </w:rPr>
          <w:tab/>
        </w:r>
        <w:r w:rsidRPr="004E1D88" w:rsidDel="004E1D88">
          <w:rPr>
            <w:rStyle w:val="Hyperlink"/>
            <w:noProof/>
            <w:lang w:val="en-CA"/>
          </w:rPr>
          <w:delText>Disparity adjustment information</w:delText>
        </w:r>
        <w:r w:rsidDel="004E1D88">
          <w:rPr>
            <w:noProof/>
            <w:webHidden/>
          </w:rPr>
          <w:tab/>
          <w:delText>11</w:delText>
        </w:r>
      </w:del>
    </w:p>
    <w:p w14:paraId="7EB5FE13" w14:textId="4D4F02B7" w:rsidR="004320CD" w:rsidDel="004E1D88" w:rsidRDefault="004320CD">
      <w:pPr>
        <w:pStyle w:val="TOC3"/>
        <w:tabs>
          <w:tab w:val="left" w:pos="1540"/>
          <w:tab w:val="right" w:leader="dot" w:pos="9741"/>
        </w:tabs>
        <w:rPr>
          <w:del w:id="212" w:author="Leo Barnes" w:date="2024-05-10T10:05:00Z"/>
          <w:rFonts w:eastAsiaTheme="minorEastAsia" w:cstheme="minorBidi"/>
          <w:noProof/>
          <w:kern w:val="2"/>
          <w:sz w:val="24"/>
          <w:szCs w:val="24"/>
          <w:lang w:val="en-US"/>
          <w14:ligatures w14:val="standardContextual"/>
        </w:rPr>
      </w:pPr>
      <w:del w:id="213" w:author="Leo Barnes" w:date="2024-05-10T10:05:00Z">
        <w:r w:rsidRPr="004E1D88" w:rsidDel="004E1D88">
          <w:rPr>
            <w:rStyle w:val="Hyperlink"/>
            <w:noProof/>
            <w:lang w:val="en-CA"/>
          </w:rPr>
          <w:delText>5.5.38.1</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Definition</w:delText>
        </w:r>
        <w:r w:rsidDel="004E1D88">
          <w:rPr>
            <w:noProof/>
            <w:webHidden/>
          </w:rPr>
          <w:tab/>
          <w:delText>11</w:delText>
        </w:r>
      </w:del>
    </w:p>
    <w:p w14:paraId="26E10F99" w14:textId="438654F6" w:rsidR="004320CD" w:rsidDel="004E1D88" w:rsidRDefault="004320CD">
      <w:pPr>
        <w:pStyle w:val="TOC3"/>
        <w:tabs>
          <w:tab w:val="left" w:pos="1540"/>
          <w:tab w:val="right" w:leader="dot" w:pos="9741"/>
        </w:tabs>
        <w:rPr>
          <w:del w:id="214" w:author="Leo Barnes" w:date="2024-05-10T10:05:00Z"/>
          <w:rFonts w:eastAsiaTheme="minorEastAsia" w:cstheme="minorBidi"/>
          <w:noProof/>
          <w:kern w:val="2"/>
          <w:sz w:val="24"/>
          <w:szCs w:val="24"/>
          <w:lang w:val="en-US"/>
          <w14:ligatures w14:val="standardContextual"/>
        </w:rPr>
      </w:pPr>
      <w:del w:id="215" w:author="Leo Barnes" w:date="2024-05-10T10:05:00Z">
        <w:r w:rsidRPr="004E1D88" w:rsidDel="004E1D88">
          <w:rPr>
            <w:rStyle w:val="Hyperlink"/>
            <w:noProof/>
            <w:lang w:val="en-CA"/>
          </w:rPr>
          <w:delText>5.5.38.2</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Syntax</w:delText>
        </w:r>
        <w:r w:rsidDel="004E1D88">
          <w:rPr>
            <w:noProof/>
            <w:webHidden/>
          </w:rPr>
          <w:tab/>
          <w:delText>12</w:delText>
        </w:r>
      </w:del>
    </w:p>
    <w:p w14:paraId="23201B41" w14:textId="6D915149" w:rsidR="004320CD" w:rsidDel="004E1D88" w:rsidRDefault="004320CD">
      <w:pPr>
        <w:pStyle w:val="TOC3"/>
        <w:tabs>
          <w:tab w:val="left" w:pos="1540"/>
          <w:tab w:val="right" w:leader="dot" w:pos="9741"/>
        </w:tabs>
        <w:rPr>
          <w:del w:id="216" w:author="Leo Barnes" w:date="2024-05-10T10:05:00Z"/>
          <w:rFonts w:eastAsiaTheme="minorEastAsia" w:cstheme="minorBidi"/>
          <w:noProof/>
          <w:kern w:val="2"/>
          <w:sz w:val="24"/>
          <w:szCs w:val="24"/>
          <w:lang w:val="en-US"/>
          <w14:ligatures w14:val="standardContextual"/>
        </w:rPr>
      </w:pPr>
      <w:del w:id="217" w:author="Leo Barnes" w:date="2024-05-10T10:05:00Z">
        <w:r w:rsidRPr="004E1D88" w:rsidDel="004E1D88">
          <w:rPr>
            <w:rStyle w:val="Hyperlink"/>
            <w:noProof/>
            <w:lang w:val="en-CA"/>
          </w:rPr>
          <w:delText>5.5.38.3</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Semantics</w:delText>
        </w:r>
        <w:r w:rsidDel="004E1D88">
          <w:rPr>
            <w:noProof/>
            <w:webHidden/>
          </w:rPr>
          <w:tab/>
          <w:delText>12</w:delText>
        </w:r>
      </w:del>
    </w:p>
    <w:p w14:paraId="21C248B5" w14:textId="770715F0" w:rsidR="004320CD" w:rsidDel="004E1D88" w:rsidRDefault="004320CD">
      <w:pPr>
        <w:pStyle w:val="TOC2"/>
        <w:tabs>
          <w:tab w:val="left" w:pos="1100"/>
          <w:tab w:val="right" w:leader="dot" w:pos="9741"/>
        </w:tabs>
        <w:rPr>
          <w:del w:id="218" w:author="Leo Barnes" w:date="2024-05-10T10:05:00Z"/>
          <w:rFonts w:eastAsiaTheme="minorEastAsia" w:cstheme="minorBidi"/>
          <w:b w:val="0"/>
          <w:bCs w:val="0"/>
          <w:noProof/>
          <w:kern w:val="2"/>
          <w:sz w:val="24"/>
          <w:szCs w:val="24"/>
          <w:lang w:val="en-US"/>
          <w14:ligatures w14:val="standardContextual"/>
        </w:rPr>
      </w:pPr>
      <w:del w:id="219" w:author="Leo Barnes" w:date="2024-05-10T10:05:00Z">
        <w:r w:rsidRPr="004E1D88" w:rsidDel="004E1D88">
          <w:rPr>
            <w:rStyle w:val="Hyperlink"/>
            <w:noProof/>
            <w:lang w:val="en-CA"/>
          </w:rPr>
          <w:delText>6.8.39</w:delText>
        </w:r>
        <w:r w:rsidDel="004E1D88">
          <w:rPr>
            <w:rFonts w:eastAsiaTheme="minorEastAsia" w:cstheme="minorBidi"/>
            <w:b w:val="0"/>
            <w:bCs w:val="0"/>
            <w:noProof/>
            <w:kern w:val="2"/>
            <w:sz w:val="24"/>
            <w:szCs w:val="24"/>
            <w:lang w:val="en-US"/>
            <w14:ligatures w14:val="standardContextual"/>
          </w:rPr>
          <w:tab/>
        </w:r>
        <w:r w:rsidRPr="004E1D88" w:rsidDel="004E1D88">
          <w:rPr>
            <w:rStyle w:val="Hyperlink"/>
            <w:noProof/>
            <w:lang w:val="en-CA"/>
          </w:rPr>
          <w:delText>Stereo aggressors item property</w:delText>
        </w:r>
        <w:r w:rsidDel="004E1D88">
          <w:rPr>
            <w:noProof/>
            <w:webHidden/>
          </w:rPr>
          <w:tab/>
          <w:delText>12</w:delText>
        </w:r>
      </w:del>
    </w:p>
    <w:p w14:paraId="356C1528" w14:textId="59A37832" w:rsidR="004320CD" w:rsidDel="004E1D88" w:rsidRDefault="004320CD">
      <w:pPr>
        <w:pStyle w:val="TOC3"/>
        <w:tabs>
          <w:tab w:val="left" w:pos="1540"/>
          <w:tab w:val="right" w:leader="dot" w:pos="9741"/>
        </w:tabs>
        <w:rPr>
          <w:del w:id="220" w:author="Leo Barnes" w:date="2024-05-10T10:05:00Z"/>
          <w:rFonts w:eastAsiaTheme="minorEastAsia" w:cstheme="minorBidi"/>
          <w:noProof/>
          <w:kern w:val="2"/>
          <w:sz w:val="24"/>
          <w:szCs w:val="24"/>
          <w:lang w:val="en-US"/>
          <w14:ligatures w14:val="standardContextual"/>
        </w:rPr>
      </w:pPr>
      <w:del w:id="221" w:author="Leo Barnes" w:date="2024-05-10T10:05:00Z">
        <w:r w:rsidRPr="004E1D88" w:rsidDel="004E1D88">
          <w:rPr>
            <w:rStyle w:val="Hyperlink"/>
            <w:noProof/>
            <w:lang w:val="en-CA"/>
          </w:rPr>
          <w:delText>5.5.39.1</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Definition</w:delText>
        </w:r>
        <w:r w:rsidDel="004E1D88">
          <w:rPr>
            <w:noProof/>
            <w:webHidden/>
          </w:rPr>
          <w:tab/>
          <w:delText>12</w:delText>
        </w:r>
      </w:del>
    </w:p>
    <w:p w14:paraId="0E746B5D" w14:textId="7A50EA12" w:rsidR="004320CD" w:rsidDel="004E1D88" w:rsidRDefault="004320CD">
      <w:pPr>
        <w:pStyle w:val="TOC3"/>
        <w:tabs>
          <w:tab w:val="left" w:pos="1540"/>
          <w:tab w:val="right" w:leader="dot" w:pos="9741"/>
        </w:tabs>
        <w:rPr>
          <w:del w:id="222" w:author="Leo Barnes" w:date="2024-05-10T10:05:00Z"/>
          <w:rFonts w:eastAsiaTheme="minorEastAsia" w:cstheme="minorBidi"/>
          <w:noProof/>
          <w:kern w:val="2"/>
          <w:sz w:val="24"/>
          <w:szCs w:val="24"/>
          <w:lang w:val="en-US"/>
          <w14:ligatures w14:val="standardContextual"/>
        </w:rPr>
      </w:pPr>
      <w:del w:id="223" w:author="Leo Barnes" w:date="2024-05-10T10:05:00Z">
        <w:r w:rsidRPr="004E1D88" w:rsidDel="004E1D88">
          <w:rPr>
            <w:rStyle w:val="Hyperlink"/>
            <w:noProof/>
            <w:lang w:val="en-CA"/>
          </w:rPr>
          <w:delText>5.5.39.2</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Syntax</w:delText>
        </w:r>
        <w:r w:rsidDel="004E1D88">
          <w:rPr>
            <w:noProof/>
            <w:webHidden/>
          </w:rPr>
          <w:tab/>
          <w:delText>13</w:delText>
        </w:r>
      </w:del>
    </w:p>
    <w:p w14:paraId="23477B5F" w14:textId="6934FB0B" w:rsidR="004320CD" w:rsidDel="004E1D88" w:rsidRDefault="004320CD">
      <w:pPr>
        <w:pStyle w:val="TOC3"/>
        <w:tabs>
          <w:tab w:val="left" w:pos="1540"/>
          <w:tab w:val="right" w:leader="dot" w:pos="9741"/>
        </w:tabs>
        <w:rPr>
          <w:del w:id="224" w:author="Leo Barnes" w:date="2024-05-10T10:05:00Z"/>
          <w:rFonts w:eastAsiaTheme="minorEastAsia" w:cstheme="minorBidi"/>
          <w:noProof/>
          <w:kern w:val="2"/>
          <w:sz w:val="24"/>
          <w:szCs w:val="24"/>
          <w:lang w:val="en-US"/>
          <w14:ligatures w14:val="standardContextual"/>
        </w:rPr>
      </w:pPr>
      <w:del w:id="225" w:author="Leo Barnes" w:date="2024-05-10T10:05:00Z">
        <w:r w:rsidRPr="004E1D88" w:rsidDel="004E1D88">
          <w:rPr>
            <w:rStyle w:val="Hyperlink"/>
            <w:noProof/>
            <w:lang w:val="en-CA"/>
          </w:rPr>
          <w:delText>5.5.39.3</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Semantics</w:delText>
        </w:r>
        <w:r w:rsidDel="004E1D88">
          <w:rPr>
            <w:noProof/>
            <w:webHidden/>
          </w:rPr>
          <w:tab/>
          <w:delText>13</w:delText>
        </w:r>
      </w:del>
    </w:p>
    <w:p w14:paraId="0854A1EA" w14:textId="2E522020" w:rsidR="004320CD" w:rsidDel="004E1D88" w:rsidRDefault="004320CD">
      <w:pPr>
        <w:pStyle w:val="TOC2"/>
        <w:tabs>
          <w:tab w:val="left" w:pos="1100"/>
          <w:tab w:val="right" w:leader="dot" w:pos="9741"/>
        </w:tabs>
        <w:rPr>
          <w:del w:id="226" w:author="Leo Barnes" w:date="2024-05-10T10:05:00Z"/>
          <w:rFonts w:eastAsiaTheme="minorEastAsia" w:cstheme="minorBidi"/>
          <w:b w:val="0"/>
          <w:bCs w:val="0"/>
          <w:noProof/>
          <w:kern w:val="2"/>
          <w:sz w:val="24"/>
          <w:szCs w:val="24"/>
          <w:lang w:val="en-US"/>
          <w14:ligatures w14:val="standardContextual"/>
        </w:rPr>
      </w:pPr>
      <w:del w:id="227" w:author="Leo Barnes" w:date="2024-05-10T10:05:00Z">
        <w:r w:rsidRPr="004E1D88" w:rsidDel="004E1D88">
          <w:rPr>
            <w:rStyle w:val="Hyperlink"/>
            <w:noProof/>
            <w:lang w:val="en-US"/>
          </w:rPr>
          <w:delText>6.8.10</w:delText>
        </w:r>
        <w:r w:rsidDel="004E1D88">
          <w:rPr>
            <w:rFonts w:eastAsiaTheme="minorEastAsia" w:cstheme="minorBidi"/>
            <w:b w:val="0"/>
            <w:bCs w:val="0"/>
            <w:noProof/>
            <w:kern w:val="2"/>
            <w:sz w:val="24"/>
            <w:szCs w:val="24"/>
            <w:lang w:val="en-US"/>
            <w14:ligatures w14:val="standardContextual"/>
          </w:rPr>
          <w:tab/>
        </w:r>
        <w:r w:rsidRPr="004E1D88" w:rsidDel="004E1D88">
          <w:rPr>
            <w:rStyle w:val="Hyperlink"/>
            <w:noProof/>
            <w:lang w:val="en-US"/>
          </w:rPr>
          <w:delText>'stem' entity grouping</w:delText>
        </w:r>
        <w:r w:rsidDel="004E1D88">
          <w:rPr>
            <w:noProof/>
            <w:webHidden/>
          </w:rPr>
          <w:tab/>
          <w:delText>14</w:delText>
        </w:r>
      </w:del>
    </w:p>
    <w:p w14:paraId="31D43C8A" w14:textId="065EE3D7" w:rsidR="004320CD" w:rsidDel="004E1D88" w:rsidRDefault="004320CD">
      <w:pPr>
        <w:pStyle w:val="TOC1"/>
        <w:tabs>
          <w:tab w:val="left" w:pos="440"/>
          <w:tab w:val="right" w:leader="dot" w:pos="9741"/>
        </w:tabs>
        <w:rPr>
          <w:del w:id="228" w:author="Leo Barnes" w:date="2024-05-10T10:05:00Z"/>
          <w:rFonts w:eastAsiaTheme="minorEastAsia" w:cstheme="minorBidi"/>
          <w:b w:val="0"/>
          <w:bCs w:val="0"/>
          <w:i w:val="0"/>
          <w:iCs w:val="0"/>
          <w:noProof/>
          <w:kern w:val="2"/>
          <w:lang w:val="en-US"/>
          <w14:ligatures w14:val="standardContextual"/>
        </w:rPr>
      </w:pPr>
      <w:del w:id="229" w:author="Leo Barnes" w:date="2024-05-10T10:05:00Z">
        <w:r w:rsidRPr="004E1D88" w:rsidDel="004E1D88">
          <w:rPr>
            <w:rStyle w:val="Hyperlink"/>
            <w:noProof/>
            <w:lang w:val="en-CA"/>
          </w:rPr>
          <w:delText>6</w:delText>
        </w:r>
        <w:r w:rsidDel="004E1D88">
          <w:rPr>
            <w:rFonts w:eastAsiaTheme="minorEastAsia" w:cstheme="minorBidi"/>
            <w:b w:val="0"/>
            <w:bCs w:val="0"/>
            <w:i w:val="0"/>
            <w:iCs w:val="0"/>
            <w:noProof/>
            <w:kern w:val="2"/>
            <w:lang w:val="en-US"/>
            <w14:ligatures w14:val="standardContextual"/>
          </w:rPr>
          <w:tab/>
        </w:r>
        <w:r w:rsidRPr="004E1D88" w:rsidDel="004E1D88">
          <w:rPr>
            <w:rStyle w:val="Hyperlink"/>
            <w:noProof/>
            <w:lang w:val="en-CA"/>
          </w:rPr>
          <w:delText>New HDR signaling aligning with ISO 22028-5</w:delText>
        </w:r>
        <w:r w:rsidDel="004E1D88">
          <w:rPr>
            <w:noProof/>
            <w:webHidden/>
          </w:rPr>
          <w:tab/>
          <w:delText>15</w:delText>
        </w:r>
      </w:del>
    </w:p>
    <w:p w14:paraId="36234C41" w14:textId="76558ADA" w:rsidR="004320CD" w:rsidDel="004E1D88" w:rsidRDefault="004320CD">
      <w:pPr>
        <w:pStyle w:val="TOC2"/>
        <w:tabs>
          <w:tab w:val="left" w:pos="1100"/>
          <w:tab w:val="right" w:leader="dot" w:pos="9741"/>
        </w:tabs>
        <w:rPr>
          <w:del w:id="230" w:author="Leo Barnes" w:date="2024-05-10T10:05:00Z"/>
          <w:rFonts w:eastAsiaTheme="minorEastAsia" w:cstheme="minorBidi"/>
          <w:b w:val="0"/>
          <w:bCs w:val="0"/>
          <w:noProof/>
          <w:kern w:val="2"/>
          <w:sz w:val="24"/>
          <w:szCs w:val="24"/>
          <w:lang w:val="en-US"/>
          <w14:ligatures w14:val="standardContextual"/>
        </w:rPr>
      </w:pPr>
      <w:del w:id="231" w:author="Leo Barnes" w:date="2024-05-10T10:05:00Z">
        <w:r w:rsidRPr="004E1D88" w:rsidDel="004E1D88">
          <w:rPr>
            <w:rStyle w:val="Hyperlink"/>
            <w:noProof/>
            <w:lang w:val="en-CA"/>
          </w:rPr>
          <w:delText>6.5.39</w:delText>
        </w:r>
        <w:r w:rsidDel="004E1D88">
          <w:rPr>
            <w:rFonts w:eastAsiaTheme="minorEastAsia" w:cstheme="minorBidi"/>
            <w:b w:val="0"/>
            <w:bCs w:val="0"/>
            <w:noProof/>
            <w:kern w:val="2"/>
            <w:sz w:val="24"/>
            <w:szCs w:val="24"/>
            <w:lang w:val="en-US"/>
            <w14:ligatures w14:val="standardContextual"/>
          </w:rPr>
          <w:tab/>
        </w:r>
        <w:r w:rsidRPr="004E1D88" w:rsidDel="004E1D88">
          <w:rPr>
            <w:rStyle w:val="Hyperlink"/>
            <w:noProof/>
            <w:lang w:val="en-CA"/>
          </w:rPr>
          <w:delText>Reference viewing environment</w:delText>
        </w:r>
        <w:r w:rsidDel="004E1D88">
          <w:rPr>
            <w:noProof/>
            <w:webHidden/>
          </w:rPr>
          <w:tab/>
          <w:delText>15</w:delText>
        </w:r>
      </w:del>
    </w:p>
    <w:p w14:paraId="03313674" w14:textId="5BB73B5F" w:rsidR="004320CD" w:rsidDel="004E1D88" w:rsidRDefault="004320CD">
      <w:pPr>
        <w:pStyle w:val="TOC3"/>
        <w:tabs>
          <w:tab w:val="left" w:pos="1540"/>
          <w:tab w:val="right" w:leader="dot" w:pos="9741"/>
        </w:tabs>
        <w:rPr>
          <w:del w:id="232" w:author="Leo Barnes" w:date="2024-05-10T10:05:00Z"/>
          <w:rFonts w:eastAsiaTheme="minorEastAsia" w:cstheme="minorBidi"/>
          <w:noProof/>
          <w:kern w:val="2"/>
          <w:sz w:val="24"/>
          <w:szCs w:val="24"/>
          <w:lang w:val="en-US"/>
          <w14:ligatures w14:val="standardContextual"/>
        </w:rPr>
      </w:pPr>
      <w:del w:id="233" w:author="Leo Barnes" w:date="2024-05-10T10:05:00Z">
        <w:r w:rsidRPr="004E1D88" w:rsidDel="004E1D88">
          <w:rPr>
            <w:rStyle w:val="Hyperlink"/>
            <w:noProof/>
            <w:lang w:val="en-CA"/>
          </w:rPr>
          <w:delText>6.5.39.1</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Definition</w:delText>
        </w:r>
        <w:r w:rsidDel="004E1D88">
          <w:rPr>
            <w:noProof/>
            <w:webHidden/>
          </w:rPr>
          <w:tab/>
          <w:delText>15</w:delText>
        </w:r>
      </w:del>
    </w:p>
    <w:p w14:paraId="1202B5A4" w14:textId="500E964D" w:rsidR="004320CD" w:rsidDel="004E1D88" w:rsidRDefault="004320CD">
      <w:pPr>
        <w:pStyle w:val="TOC3"/>
        <w:tabs>
          <w:tab w:val="left" w:pos="1540"/>
          <w:tab w:val="right" w:leader="dot" w:pos="9741"/>
        </w:tabs>
        <w:rPr>
          <w:del w:id="234" w:author="Leo Barnes" w:date="2024-05-10T10:05:00Z"/>
          <w:rFonts w:eastAsiaTheme="minorEastAsia" w:cstheme="minorBidi"/>
          <w:noProof/>
          <w:kern w:val="2"/>
          <w:sz w:val="24"/>
          <w:szCs w:val="24"/>
          <w:lang w:val="en-US"/>
          <w14:ligatures w14:val="standardContextual"/>
        </w:rPr>
      </w:pPr>
      <w:del w:id="235" w:author="Leo Barnes" w:date="2024-05-10T10:05:00Z">
        <w:r w:rsidRPr="004E1D88" w:rsidDel="004E1D88">
          <w:rPr>
            <w:rStyle w:val="Hyperlink"/>
            <w:noProof/>
            <w:lang w:val="en-CA"/>
          </w:rPr>
          <w:delText>6.5.39.2</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Syntax</w:delText>
        </w:r>
        <w:r w:rsidDel="004E1D88">
          <w:rPr>
            <w:noProof/>
            <w:webHidden/>
          </w:rPr>
          <w:tab/>
          <w:delText>15</w:delText>
        </w:r>
      </w:del>
    </w:p>
    <w:p w14:paraId="0CFF2296" w14:textId="4CD04D9C" w:rsidR="004320CD" w:rsidDel="004E1D88" w:rsidRDefault="004320CD">
      <w:pPr>
        <w:pStyle w:val="TOC3"/>
        <w:tabs>
          <w:tab w:val="left" w:pos="1540"/>
          <w:tab w:val="right" w:leader="dot" w:pos="9741"/>
        </w:tabs>
        <w:rPr>
          <w:del w:id="236" w:author="Leo Barnes" w:date="2024-05-10T10:05:00Z"/>
          <w:rFonts w:eastAsiaTheme="minorEastAsia" w:cstheme="minorBidi"/>
          <w:noProof/>
          <w:kern w:val="2"/>
          <w:sz w:val="24"/>
          <w:szCs w:val="24"/>
          <w:lang w:val="en-US"/>
          <w14:ligatures w14:val="standardContextual"/>
        </w:rPr>
      </w:pPr>
      <w:del w:id="237" w:author="Leo Barnes" w:date="2024-05-10T10:05:00Z">
        <w:r w:rsidRPr="004E1D88" w:rsidDel="004E1D88">
          <w:rPr>
            <w:rStyle w:val="Hyperlink"/>
            <w:noProof/>
            <w:lang w:val="en-CA"/>
          </w:rPr>
          <w:delText>6.5.39.3</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Semantics</w:delText>
        </w:r>
        <w:r w:rsidDel="004E1D88">
          <w:rPr>
            <w:noProof/>
            <w:webHidden/>
          </w:rPr>
          <w:tab/>
          <w:delText>15</w:delText>
        </w:r>
      </w:del>
    </w:p>
    <w:p w14:paraId="32DE7BFB" w14:textId="0553FADA" w:rsidR="004320CD" w:rsidDel="004E1D88" w:rsidRDefault="004320CD">
      <w:pPr>
        <w:pStyle w:val="TOC2"/>
        <w:tabs>
          <w:tab w:val="left" w:pos="1100"/>
          <w:tab w:val="right" w:leader="dot" w:pos="9741"/>
        </w:tabs>
        <w:rPr>
          <w:del w:id="238" w:author="Leo Barnes" w:date="2024-05-10T10:05:00Z"/>
          <w:rFonts w:eastAsiaTheme="minorEastAsia" w:cstheme="minorBidi"/>
          <w:b w:val="0"/>
          <w:bCs w:val="0"/>
          <w:noProof/>
          <w:kern w:val="2"/>
          <w:sz w:val="24"/>
          <w:szCs w:val="24"/>
          <w:lang w:val="en-US"/>
          <w14:ligatures w14:val="standardContextual"/>
        </w:rPr>
      </w:pPr>
      <w:del w:id="239" w:author="Leo Barnes" w:date="2024-05-10T10:05:00Z">
        <w:r w:rsidRPr="004E1D88" w:rsidDel="004E1D88">
          <w:rPr>
            <w:rStyle w:val="Hyperlink"/>
            <w:noProof/>
            <w:lang w:val="en-CA"/>
          </w:rPr>
          <w:delText>6.5.40</w:delText>
        </w:r>
        <w:r w:rsidDel="004E1D88">
          <w:rPr>
            <w:rFonts w:eastAsiaTheme="minorEastAsia" w:cstheme="minorBidi"/>
            <w:b w:val="0"/>
            <w:bCs w:val="0"/>
            <w:noProof/>
            <w:kern w:val="2"/>
            <w:sz w:val="24"/>
            <w:szCs w:val="24"/>
            <w:lang w:val="en-US"/>
            <w14:ligatures w14:val="standardContextual"/>
          </w:rPr>
          <w:tab/>
        </w:r>
        <w:r w:rsidRPr="004E1D88" w:rsidDel="004E1D88">
          <w:rPr>
            <w:rStyle w:val="Hyperlink"/>
            <w:noProof/>
            <w:lang w:val="en-CA"/>
          </w:rPr>
          <w:delText>Nominal Diffuse White</w:delText>
        </w:r>
        <w:r w:rsidDel="004E1D88">
          <w:rPr>
            <w:noProof/>
            <w:webHidden/>
          </w:rPr>
          <w:tab/>
          <w:delText>16</w:delText>
        </w:r>
      </w:del>
    </w:p>
    <w:p w14:paraId="1C471B76" w14:textId="6684CD47" w:rsidR="004320CD" w:rsidDel="004E1D88" w:rsidRDefault="004320CD">
      <w:pPr>
        <w:pStyle w:val="TOC3"/>
        <w:tabs>
          <w:tab w:val="left" w:pos="1540"/>
          <w:tab w:val="right" w:leader="dot" w:pos="9741"/>
        </w:tabs>
        <w:rPr>
          <w:del w:id="240" w:author="Leo Barnes" w:date="2024-05-10T10:05:00Z"/>
          <w:rFonts w:eastAsiaTheme="minorEastAsia" w:cstheme="minorBidi"/>
          <w:noProof/>
          <w:kern w:val="2"/>
          <w:sz w:val="24"/>
          <w:szCs w:val="24"/>
          <w:lang w:val="en-US"/>
          <w14:ligatures w14:val="standardContextual"/>
        </w:rPr>
      </w:pPr>
      <w:del w:id="241" w:author="Leo Barnes" w:date="2024-05-10T10:05:00Z">
        <w:r w:rsidRPr="004E1D88" w:rsidDel="004E1D88">
          <w:rPr>
            <w:rStyle w:val="Hyperlink"/>
            <w:noProof/>
            <w:lang w:val="en-CA"/>
          </w:rPr>
          <w:delText>6.5.40.1</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Definition</w:delText>
        </w:r>
        <w:r w:rsidDel="004E1D88">
          <w:rPr>
            <w:noProof/>
            <w:webHidden/>
          </w:rPr>
          <w:tab/>
          <w:delText>16</w:delText>
        </w:r>
      </w:del>
    </w:p>
    <w:p w14:paraId="6EF53815" w14:textId="61D6292B" w:rsidR="004320CD" w:rsidDel="004E1D88" w:rsidRDefault="004320CD">
      <w:pPr>
        <w:pStyle w:val="TOC3"/>
        <w:tabs>
          <w:tab w:val="left" w:pos="1540"/>
          <w:tab w:val="right" w:leader="dot" w:pos="9741"/>
        </w:tabs>
        <w:rPr>
          <w:del w:id="242" w:author="Leo Barnes" w:date="2024-05-10T10:05:00Z"/>
          <w:rFonts w:eastAsiaTheme="minorEastAsia" w:cstheme="minorBidi"/>
          <w:noProof/>
          <w:kern w:val="2"/>
          <w:sz w:val="24"/>
          <w:szCs w:val="24"/>
          <w:lang w:val="en-US"/>
          <w14:ligatures w14:val="standardContextual"/>
        </w:rPr>
      </w:pPr>
      <w:del w:id="243" w:author="Leo Barnes" w:date="2024-05-10T10:05:00Z">
        <w:r w:rsidRPr="004E1D88" w:rsidDel="004E1D88">
          <w:rPr>
            <w:rStyle w:val="Hyperlink"/>
            <w:noProof/>
            <w:lang w:val="en-CA"/>
          </w:rPr>
          <w:delText>6.5.40.2</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Syntax</w:delText>
        </w:r>
        <w:r w:rsidDel="004E1D88">
          <w:rPr>
            <w:noProof/>
            <w:webHidden/>
          </w:rPr>
          <w:tab/>
          <w:delText>16</w:delText>
        </w:r>
      </w:del>
    </w:p>
    <w:p w14:paraId="50758300" w14:textId="30AF08FF" w:rsidR="004320CD" w:rsidDel="004E1D88" w:rsidRDefault="004320CD">
      <w:pPr>
        <w:pStyle w:val="TOC3"/>
        <w:tabs>
          <w:tab w:val="left" w:pos="1540"/>
          <w:tab w:val="right" w:leader="dot" w:pos="9741"/>
        </w:tabs>
        <w:rPr>
          <w:del w:id="244" w:author="Leo Barnes" w:date="2024-05-10T10:05:00Z"/>
          <w:rFonts w:eastAsiaTheme="minorEastAsia" w:cstheme="minorBidi"/>
          <w:noProof/>
          <w:kern w:val="2"/>
          <w:sz w:val="24"/>
          <w:szCs w:val="24"/>
          <w:lang w:val="en-US"/>
          <w14:ligatures w14:val="standardContextual"/>
        </w:rPr>
      </w:pPr>
      <w:del w:id="245" w:author="Leo Barnes" w:date="2024-05-10T10:05:00Z">
        <w:r w:rsidRPr="004E1D88" w:rsidDel="004E1D88">
          <w:rPr>
            <w:rStyle w:val="Hyperlink"/>
            <w:noProof/>
            <w:lang w:val="en-CA"/>
          </w:rPr>
          <w:delText>6.5.40.3</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Semantics</w:delText>
        </w:r>
        <w:r w:rsidDel="004E1D88">
          <w:rPr>
            <w:noProof/>
            <w:webHidden/>
          </w:rPr>
          <w:tab/>
          <w:delText>16</w:delText>
        </w:r>
      </w:del>
    </w:p>
    <w:p w14:paraId="472F7D21" w14:textId="6BF787E7" w:rsidR="004320CD" w:rsidDel="004E1D88" w:rsidRDefault="004320CD">
      <w:pPr>
        <w:pStyle w:val="TOC1"/>
        <w:tabs>
          <w:tab w:val="left" w:pos="440"/>
          <w:tab w:val="right" w:leader="dot" w:pos="9741"/>
        </w:tabs>
        <w:rPr>
          <w:del w:id="246" w:author="Leo Barnes" w:date="2024-05-10T10:05:00Z"/>
          <w:rFonts w:eastAsiaTheme="minorEastAsia" w:cstheme="minorBidi"/>
          <w:b w:val="0"/>
          <w:bCs w:val="0"/>
          <w:i w:val="0"/>
          <w:iCs w:val="0"/>
          <w:noProof/>
          <w:kern w:val="2"/>
          <w:lang w:val="en-US"/>
          <w14:ligatures w14:val="standardContextual"/>
        </w:rPr>
      </w:pPr>
      <w:del w:id="247" w:author="Leo Barnes" w:date="2024-05-10T10:05:00Z">
        <w:r w:rsidRPr="004E1D88" w:rsidDel="004E1D88">
          <w:rPr>
            <w:rStyle w:val="Hyperlink"/>
            <w:noProof/>
            <w:lang w:val="en-CA"/>
          </w:rPr>
          <w:delText>7</w:delText>
        </w:r>
        <w:r w:rsidDel="004E1D88">
          <w:rPr>
            <w:rFonts w:eastAsiaTheme="minorEastAsia" w:cstheme="minorBidi"/>
            <w:b w:val="0"/>
            <w:bCs w:val="0"/>
            <w:i w:val="0"/>
            <w:iCs w:val="0"/>
            <w:noProof/>
            <w:kern w:val="2"/>
            <w:lang w:val="en-US"/>
            <w14:ligatures w14:val="standardContextual"/>
          </w:rPr>
          <w:tab/>
        </w:r>
        <w:r w:rsidRPr="004E1D88" w:rsidDel="004E1D88">
          <w:rPr>
            <w:rStyle w:val="Hyperlink"/>
            <w:noProof/>
            <w:lang w:val="en-CA"/>
          </w:rPr>
          <w:delText>Unified identifier handling clarifications</w:delText>
        </w:r>
        <w:r w:rsidDel="004E1D88">
          <w:rPr>
            <w:noProof/>
            <w:webHidden/>
          </w:rPr>
          <w:tab/>
          <w:delText>16</w:delText>
        </w:r>
      </w:del>
    </w:p>
    <w:p w14:paraId="03E02492" w14:textId="3D2F4E49" w:rsidR="004320CD" w:rsidDel="004E1D88" w:rsidRDefault="004320CD">
      <w:pPr>
        <w:pStyle w:val="TOC1"/>
        <w:tabs>
          <w:tab w:val="left" w:pos="440"/>
          <w:tab w:val="right" w:leader="dot" w:pos="9741"/>
        </w:tabs>
        <w:rPr>
          <w:del w:id="248" w:author="Leo Barnes" w:date="2024-05-10T10:05:00Z"/>
          <w:rFonts w:eastAsiaTheme="minorEastAsia" w:cstheme="minorBidi"/>
          <w:b w:val="0"/>
          <w:bCs w:val="0"/>
          <w:i w:val="0"/>
          <w:iCs w:val="0"/>
          <w:noProof/>
          <w:kern w:val="2"/>
          <w:lang w:val="en-US"/>
          <w14:ligatures w14:val="standardContextual"/>
        </w:rPr>
      </w:pPr>
      <w:del w:id="249" w:author="Leo Barnes" w:date="2024-05-10T10:05:00Z">
        <w:r w:rsidRPr="004E1D88" w:rsidDel="004E1D88">
          <w:rPr>
            <w:rStyle w:val="Hyperlink"/>
            <w:noProof/>
            <w:lang w:val="en-CA"/>
          </w:rPr>
          <w:delText>8</w:delText>
        </w:r>
        <w:r w:rsidDel="004E1D88">
          <w:rPr>
            <w:rFonts w:eastAsiaTheme="minorEastAsia" w:cstheme="minorBidi"/>
            <w:b w:val="0"/>
            <w:bCs w:val="0"/>
            <w:i w:val="0"/>
            <w:iCs w:val="0"/>
            <w:noProof/>
            <w:kern w:val="2"/>
            <w:lang w:val="en-US"/>
            <w14:ligatures w14:val="standardContextual"/>
          </w:rPr>
          <w:tab/>
        </w:r>
        <w:r w:rsidRPr="004E1D88" w:rsidDel="004E1D88">
          <w:rPr>
            <w:rStyle w:val="Hyperlink"/>
            <w:noProof/>
            <w:lang w:val="en-CA"/>
          </w:rPr>
          <w:delText>Overview images</w:delText>
        </w:r>
        <w:r w:rsidDel="004E1D88">
          <w:rPr>
            <w:noProof/>
            <w:webHidden/>
          </w:rPr>
          <w:tab/>
          <w:delText>17</w:delText>
        </w:r>
      </w:del>
    </w:p>
    <w:p w14:paraId="48E7B6C0" w14:textId="74B2E314" w:rsidR="004320CD" w:rsidDel="004E1D88" w:rsidRDefault="004320CD">
      <w:pPr>
        <w:pStyle w:val="TOC2"/>
        <w:tabs>
          <w:tab w:val="left" w:pos="1100"/>
          <w:tab w:val="right" w:leader="dot" w:pos="9741"/>
        </w:tabs>
        <w:rPr>
          <w:del w:id="250" w:author="Leo Barnes" w:date="2024-05-10T10:05:00Z"/>
          <w:rFonts w:eastAsiaTheme="minorEastAsia" w:cstheme="minorBidi"/>
          <w:b w:val="0"/>
          <w:bCs w:val="0"/>
          <w:noProof/>
          <w:kern w:val="2"/>
          <w:sz w:val="24"/>
          <w:szCs w:val="24"/>
          <w:lang w:val="en-US"/>
          <w14:ligatures w14:val="standardContextual"/>
        </w:rPr>
      </w:pPr>
      <w:del w:id="251" w:author="Leo Barnes" w:date="2024-05-10T10:05:00Z">
        <w:r w:rsidRPr="004E1D88" w:rsidDel="004E1D88">
          <w:rPr>
            <w:rStyle w:val="Hyperlink"/>
            <w:noProof/>
            <w:lang w:val="en-CA"/>
          </w:rPr>
          <w:delText>6.4.10</w:delText>
        </w:r>
        <w:r w:rsidDel="004E1D88">
          <w:rPr>
            <w:rFonts w:eastAsiaTheme="minorEastAsia" w:cstheme="minorBidi"/>
            <w:b w:val="0"/>
            <w:bCs w:val="0"/>
            <w:noProof/>
            <w:kern w:val="2"/>
            <w:sz w:val="24"/>
            <w:szCs w:val="24"/>
            <w:lang w:val="en-US"/>
            <w14:ligatures w14:val="standardContextual"/>
          </w:rPr>
          <w:tab/>
        </w:r>
        <w:r w:rsidRPr="004E1D88" w:rsidDel="004E1D88">
          <w:rPr>
            <w:rStyle w:val="Hyperlink"/>
            <w:noProof/>
            <w:lang w:val="en-CA"/>
          </w:rPr>
          <w:delText>Overview images</w:delText>
        </w:r>
        <w:r w:rsidDel="004E1D88">
          <w:rPr>
            <w:noProof/>
            <w:webHidden/>
          </w:rPr>
          <w:tab/>
          <w:delText>17</w:delText>
        </w:r>
      </w:del>
    </w:p>
    <w:p w14:paraId="7C5AC90D" w14:textId="46CF205C" w:rsidR="004320CD" w:rsidDel="004E1D88" w:rsidRDefault="004320CD">
      <w:pPr>
        <w:pStyle w:val="TOC2"/>
        <w:tabs>
          <w:tab w:val="left" w:pos="1100"/>
          <w:tab w:val="right" w:leader="dot" w:pos="9741"/>
        </w:tabs>
        <w:rPr>
          <w:del w:id="252" w:author="Leo Barnes" w:date="2024-05-10T10:05:00Z"/>
          <w:rFonts w:eastAsiaTheme="minorEastAsia" w:cstheme="minorBidi"/>
          <w:b w:val="0"/>
          <w:bCs w:val="0"/>
          <w:noProof/>
          <w:kern w:val="2"/>
          <w:sz w:val="24"/>
          <w:szCs w:val="24"/>
          <w:lang w:val="en-US"/>
          <w14:ligatures w14:val="standardContextual"/>
        </w:rPr>
      </w:pPr>
      <w:del w:id="253" w:author="Leo Barnes" w:date="2024-05-10T10:05:00Z">
        <w:r w:rsidRPr="004E1D88" w:rsidDel="004E1D88">
          <w:rPr>
            <w:rStyle w:val="Hyperlink"/>
            <w:noProof/>
            <w:lang w:val="en-CA"/>
          </w:rPr>
          <w:delText>6.8.10</w:delText>
        </w:r>
        <w:r w:rsidDel="004E1D88">
          <w:rPr>
            <w:rFonts w:eastAsiaTheme="minorEastAsia" w:cstheme="minorBidi"/>
            <w:b w:val="0"/>
            <w:bCs w:val="0"/>
            <w:noProof/>
            <w:kern w:val="2"/>
            <w:sz w:val="24"/>
            <w:szCs w:val="24"/>
            <w:lang w:val="en-US"/>
            <w14:ligatures w14:val="standardContextual"/>
          </w:rPr>
          <w:tab/>
        </w:r>
        <w:r w:rsidRPr="004E1D88" w:rsidDel="004E1D88">
          <w:rPr>
            <w:rStyle w:val="Hyperlink"/>
            <w:noProof/>
            <w:lang w:val="en-CA"/>
          </w:rPr>
          <w:delText>Image Pyramid Entity Group</w:delText>
        </w:r>
        <w:r w:rsidDel="004E1D88">
          <w:rPr>
            <w:noProof/>
            <w:webHidden/>
          </w:rPr>
          <w:tab/>
          <w:delText>17</w:delText>
        </w:r>
      </w:del>
    </w:p>
    <w:p w14:paraId="41DFE7BE" w14:textId="019996FA" w:rsidR="004320CD" w:rsidDel="004E1D88" w:rsidRDefault="004320CD">
      <w:pPr>
        <w:pStyle w:val="TOC3"/>
        <w:tabs>
          <w:tab w:val="left" w:pos="1540"/>
          <w:tab w:val="right" w:leader="dot" w:pos="9741"/>
        </w:tabs>
        <w:rPr>
          <w:del w:id="254" w:author="Leo Barnes" w:date="2024-05-10T10:05:00Z"/>
          <w:rFonts w:eastAsiaTheme="minorEastAsia" w:cstheme="minorBidi"/>
          <w:noProof/>
          <w:kern w:val="2"/>
          <w:sz w:val="24"/>
          <w:szCs w:val="24"/>
          <w:lang w:val="en-US"/>
          <w14:ligatures w14:val="standardContextual"/>
        </w:rPr>
      </w:pPr>
      <w:del w:id="255" w:author="Leo Barnes" w:date="2024-05-10T10:05:00Z">
        <w:r w:rsidRPr="004E1D88" w:rsidDel="004E1D88">
          <w:rPr>
            <w:rStyle w:val="Hyperlink"/>
            <w:noProof/>
            <w:lang w:val="en-CA"/>
          </w:rPr>
          <w:delText>6.8.10.1</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Definition</w:delText>
        </w:r>
        <w:r w:rsidDel="004E1D88">
          <w:rPr>
            <w:noProof/>
            <w:webHidden/>
          </w:rPr>
          <w:tab/>
          <w:delText>17</w:delText>
        </w:r>
      </w:del>
    </w:p>
    <w:p w14:paraId="45CA2CC7" w14:textId="734E25F0" w:rsidR="004320CD" w:rsidDel="004E1D88" w:rsidRDefault="004320CD">
      <w:pPr>
        <w:pStyle w:val="TOC3"/>
        <w:tabs>
          <w:tab w:val="left" w:pos="1540"/>
          <w:tab w:val="right" w:leader="dot" w:pos="9741"/>
        </w:tabs>
        <w:rPr>
          <w:del w:id="256" w:author="Leo Barnes" w:date="2024-05-10T10:05:00Z"/>
          <w:rFonts w:eastAsiaTheme="minorEastAsia" w:cstheme="minorBidi"/>
          <w:noProof/>
          <w:kern w:val="2"/>
          <w:sz w:val="24"/>
          <w:szCs w:val="24"/>
          <w:lang w:val="en-US"/>
          <w14:ligatures w14:val="standardContextual"/>
        </w:rPr>
      </w:pPr>
      <w:del w:id="257" w:author="Leo Barnes" w:date="2024-05-10T10:05:00Z">
        <w:r w:rsidRPr="004E1D88" w:rsidDel="004E1D88">
          <w:rPr>
            <w:rStyle w:val="Hyperlink"/>
            <w:noProof/>
            <w:lang w:val="en-CA"/>
          </w:rPr>
          <w:delText>6.8.10.2</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Syntax</w:delText>
        </w:r>
        <w:r w:rsidDel="004E1D88">
          <w:rPr>
            <w:noProof/>
            <w:webHidden/>
          </w:rPr>
          <w:tab/>
          <w:delText>18</w:delText>
        </w:r>
      </w:del>
    </w:p>
    <w:p w14:paraId="7824B671" w14:textId="13080F51" w:rsidR="004320CD" w:rsidDel="004E1D88" w:rsidRDefault="004320CD">
      <w:pPr>
        <w:pStyle w:val="TOC3"/>
        <w:tabs>
          <w:tab w:val="left" w:pos="1540"/>
          <w:tab w:val="right" w:leader="dot" w:pos="9741"/>
        </w:tabs>
        <w:rPr>
          <w:del w:id="258" w:author="Leo Barnes" w:date="2024-05-10T10:05:00Z"/>
          <w:rFonts w:eastAsiaTheme="minorEastAsia" w:cstheme="minorBidi"/>
          <w:noProof/>
          <w:kern w:val="2"/>
          <w:sz w:val="24"/>
          <w:szCs w:val="24"/>
          <w:lang w:val="en-US"/>
          <w14:ligatures w14:val="standardContextual"/>
        </w:rPr>
      </w:pPr>
      <w:del w:id="259" w:author="Leo Barnes" w:date="2024-05-10T10:05:00Z">
        <w:r w:rsidRPr="004E1D88" w:rsidDel="004E1D88">
          <w:rPr>
            <w:rStyle w:val="Hyperlink"/>
            <w:noProof/>
            <w:lang w:val="en-CA"/>
          </w:rPr>
          <w:delText>6.8.10.3</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Semantics</w:delText>
        </w:r>
        <w:r w:rsidDel="004E1D88">
          <w:rPr>
            <w:noProof/>
            <w:webHidden/>
          </w:rPr>
          <w:tab/>
          <w:delText>18</w:delText>
        </w:r>
      </w:del>
    </w:p>
    <w:p w14:paraId="3377F953" w14:textId="49B8478C" w:rsidR="004320CD" w:rsidDel="004E1D88" w:rsidRDefault="004320CD">
      <w:pPr>
        <w:pStyle w:val="TOC1"/>
        <w:tabs>
          <w:tab w:val="left" w:pos="440"/>
          <w:tab w:val="right" w:leader="dot" w:pos="9741"/>
        </w:tabs>
        <w:rPr>
          <w:del w:id="260" w:author="Leo Barnes" w:date="2024-05-10T10:05:00Z"/>
          <w:rFonts w:eastAsiaTheme="minorEastAsia" w:cstheme="minorBidi"/>
          <w:b w:val="0"/>
          <w:bCs w:val="0"/>
          <w:i w:val="0"/>
          <w:iCs w:val="0"/>
          <w:noProof/>
          <w:kern w:val="2"/>
          <w:lang w:val="en-US"/>
          <w14:ligatures w14:val="standardContextual"/>
        </w:rPr>
      </w:pPr>
      <w:del w:id="261" w:author="Leo Barnes" w:date="2024-05-10T10:05:00Z">
        <w:r w:rsidRPr="004E1D88" w:rsidDel="004E1D88">
          <w:rPr>
            <w:rStyle w:val="Hyperlink"/>
            <w:noProof/>
            <w:lang w:val="en-CA"/>
          </w:rPr>
          <w:delText>9</w:delText>
        </w:r>
        <w:r w:rsidDel="004E1D88">
          <w:rPr>
            <w:rFonts w:eastAsiaTheme="minorEastAsia" w:cstheme="minorBidi"/>
            <w:b w:val="0"/>
            <w:bCs w:val="0"/>
            <w:i w:val="0"/>
            <w:iCs w:val="0"/>
            <w:noProof/>
            <w:kern w:val="2"/>
            <w:lang w:val="en-US"/>
            <w14:ligatures w14:val="standardContextual"/>
          </w:rPr>
          <w:tab/>
        </w:r>
        <w:r w:rsidRPr="004E1D88" w:rsidDel="004E1D88">
          <w:rPr>
            <w:rStyle w:val="Hyperlink"/>
            <w:noProof/>
            <w:lang w:val="en-CA"/>
          </w:rPr>
          <w:delText>Region partition group</w:delText>
        </w:r>
        <w:r w:rsidDel="004E1D88">
          <w:rPr>
            <w:noProof/>
            <w:webHidden/>
          </w:rPr>
          <w:tab/>
          <w:delText>19</w:delText>
        </w:r>
      </w:del>
    </w:p>
    <w:p w14:paraId="1CA4AAC3" w14:textId="3E38EF3C" w:rsidR="004320CD" w:rsidDel="004E1D88" w:rsidRDefault="004320CD">
      <w:pPr>
        <w:pStyle w:val="TOC2"/>
        <w:tabs>
          <w:tab w:val="left" w:pos="1100"/>
          <w:tab w:val="right" w:leader="dot" w:pos="9741"/>
        </w:tabs>
        <w:rPr>
          <w:del w:id="262" w:author="Leo Barnes" w:date="2024-05-10T10:05:00Z"/>
          <w:rFonts w:eastAsiaTheme="minorEastAsia" w:cstheme="minorBidi"/>
          <w:b w:val="0"/>
          <w:bCs w:val="0"/>
          <w:noProof/>
          <w:kern w:val="2"/>
          <w:sz w:val="24"/>
          <w:szCs w:val="24"/>
          <w:lang w:val="en-US"/>
          <w14:ligatures w14:val="standardContextual"/>
        </w:rPr>
      </w:pPr>
      <w:del w:id="263" w:author="Leo Barnes" w:date="2024-05-10T10:05:00Z">
        <w:r w:rsidRPr="004E1D88" w:rsidDel="004E1D88">
          <w:rPr>
            <w:rStyle w:val="Hyperlink"/>
            <w:noProof/>
            <w:lang w:val="en-CA"/>
          </w:rPr>
          <w:delText>6.8.11</w:delText>
        </w:r>
        <w:r w:rsidDel="004E1D88">
          <w:rPr>
            <w:rFonts w:eastAsiaTheme="minorEastAsia" w:cstheme="minorBidi"/>
            <w:b w:val="0"/>
            <w:bCs w:val="0"/>
            <w:noProof/>
            <w:kern w:val="2"/>
            <w:sz w:val="24"/>
            <w:szCs w:val="24"/>
            <w:lang w:val="en-US"/>
            <w14:ligatures w14:val="standardContextual"/>
          </w:rPr>
          <w:tab/>
        </w:r>
        <w:r w:rsidRPr="004E1D88" w:rsidDel="004E1D88">
          <w:rPr>
            <w:rStyle w:val="Hyperlink"/>
            <w:noProof/>
            <w:lang w:val="en-CA"/>
          </w:rPr>
          <w:delText>Region Partition Group</w:delText>
        </w:r>
        <w:r w:rsidDel="004E1D88">
          <w:rPr>
            <w:noProof/>
            <w:webHidden/>
          </w:rPr>
          <w:tab/>
          <w:delText>19</w:delText>
        </w:r>
      </w:del>
    </w:p>
    <w:p w14:paraId="7437CADC" w14:textId="5C5BB914" w:rsidR="004320CD" w:rsidDel="004E1D88" w:rsidRDefault="004320CD">
      <w:pPr>
        <w:pStyle w:val="TOC3"/>
        <w:tabs>
          <w:tab w:val="left" w:pos="1540"/>
          <w:tab w:val="right" w:leader="dot" w:pos="9741"/>
        </w:tabs>
        <w:rPr>
          <w:del w:id="264" w:author="Leo Barnes" w:date="2024-05-10T10:05:00Z"/>
          <w:rFonts w:eastAsiaTheme="minorEastAsia" w:cstheme="minorBidi"/>
          <w:noProof/>
          <w:kern w:val="2"/>
          <w:sz w:val="24"/>
          <w:szCs w:val="24"/>
          <w:lang w:val="en-US"/>
          <w14:ligatures w14:val="standardContextual"/>
        </w:rPr>
      </w:pPr>
      <w:del w:id="265" w:author="Leo Barnes" w:date="2024-05-10T10:05:00Z">
        <w:r w:rsidRPr="004E1D88" w:rsidDel="004E1D88">
          <w:rPr>
            <w:rStyle w:val="Hyperlink"/>
            <w:noProof/>
            <w:lang w:val="en-CA"/>
          </w:rPr>
          <w:delText>6.8.11.1</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Definition</w:delText>
        </w:r>
        <w:r w:rsidDel="004E1D88">
          <w:rPr>
            <w:noProof/>
            <w:webHidden/>
          </w:rPr>
          <w:tab/>
          <w:delText>19</w:delText>
        </w:r>
      </w:del>
    </w:p>
    <w:p w14:paraId="1B6E59D4" w14:textId="6EF16FEB" w:rsidR="004320CD" w:rsidDel="004E1D88" w:rsidRDefault="004320CD">
      <w:pPr>
        <w:pStyle w:val="TOC3"/>
        <w:tabs>
          <w:tab w:val="left" w:pos="1540"/>
          <w:tab w:val="right" w:leader="dot" w:pos="9741"/>
        </w:tabs>
        <w:rPr>
          <w:del w:id="266" w:author="Leo Barnes" w:date="2024-05-10T10:05:00Z"/>
          <w:rFonts w:eastAsiaTheme="minorEastAsia" w:cstheme="minorBidi"/>
          <w:noProof/>
          <w:kern w:val="2"/>
          <w:sz w:val="24"/>
          <w:szCs w:val="24"/>
          <w:lang w:val="en-US"/>
          <w14:ligatures w14:val="standardContextual"/>
        </w:rPr>
      </w:pPr>
      <w:del w:id="267" w:author="Leo Barnes" w:date="2024-05-10T10:05:00Z">
        <w:r w:rsidRPr="004E1D88" w:rsidDel="004E1D88">
          <w:rPr>
            <w:rStyle w:val="Hyperlink"/>
            <w:noProof/>
            <w:lang w:val="en-CA"/>
          </w:rPr>
          <w:delText>6.8.11.2</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Syntax</w:delText>
        </w:r>
        <w:r w:rsidDel="004E1D88">
          <w:rPr>
            <w:noProof/>
            <w:webHidden/>
          </w:rPr>
          <w:tab/>
          <w:delText>20</w:delText>
        </w:r>
      </w:del>
    </w:p>
    <w:p w14:paraId="7378CFE3" w14:textId="0EA09CBA" w:rsidR="004320CD" w:rsidDel="004E1D88" w:rsidRDefault="004320CD">
      <w:pPr>
        <w:pStyle w:val="TOC3"/>
        <w:tabs>
          <w:tab w:val="left" w:pos="1540"/>
          <w:tab w:val="right" w:leader="dot" w:pos="9741"/>
        </w:tabs>
        <w:rPr>
          <w:del w:id="268" w:author="Leo Barnes" w:date="2024-05-10T10:05:00Z"/>
          <w:rFonts w:eastAsiaTheme="minorEastAsia" w:cstheme="minorBidi"/>
          <w:noProof/>
          <w:kern w:val="2"/>
          <w:sz w:val="24"/>
          <w:szCs w:val="24"/>
          <w:lang w:val="en-US"/>
          <w14:ligatures w14:val="standardContextual"/>
        </w:rPr>
      </w:pPr>
      <w:del w:id="269" w:author="Leo Barnes" w:date="2024-05-10T10:05:00Z">
        <w:r w:rsidRPr="004E1D88" w:rsidDel="004E1D88">
          <w:rPr>
            <w:rStyle w:val="Hyperlink"/>
            <w:noProof/>
            <w:lang w:val="en-CA"/>
          </w:rPr>
          <w:delText>6.8.11.3</w:delText>
        </w:r>
        <w:r w:rsidDel="004E1D88">
          <w:rPr>
            <w:rFonts w:eastAsiaTheme="minorEastAsia" w:cstheme="minorBidi"/>
            <w:noProof/>
            <w:kern w:val="2"/>
            <w:sz w:val="24"/>
            <w:szCs w:val="24"/>
            <w:lang w:val="en-US"/>
            <w14:ligatures w14:val="standardContextual"/>
          </w:rPr>
          <w:tab/>
        </w:r>
        <w:r w:rsidRPr="004E1D88" w:rsidDel="004E1D88">
          <w:rPr>
            <w:rStyle w:val="Hyperlink"/>
            <w:noProof/>
            <w:lang w:val="en-CA"/>
          </w:rPr>
          <w:delText>Semantics</w:delText>
        </w:r>
        <w:r w:rsidDel="004E1D88">
          <w:rPr>
            <w:noProof/>
            <w:webHidden/>
          </w:rPr>
          <w:tab/>
          <w:delText>21</w:delText>
        </w:r>
      </w:del>
    </w:p>
    <w:p w14:paraId="7CCC284E" w14:textId="35814C91" w:rsidR="004320CD" w:rsidDel="004E1D88" w:rsidRDefault="004320CD">
      <w:pPr>
        <w:pStyle w:val="TOC1"/>
        <w:tabs>
          <w:tab w:val="left" w:pos="660"/>
          <w:tab w:val="right" w:leader="dot" w:pos="9741"/>
        </w:tabs>
        <w:rPr>
          <w:del w:id="270" w:author="Leo Barnes" w:date="2024-05-10T10:05:00Z"/>
          <w:rFonts w:eastAsiaTheme="minorEastAsia" w:cstheme="minorBidi"/>
          <w:b w:val="0"/>
          <w:bCs w:val="0"/>
          <w:i w:val="0"/>
          <w:iCs w:val="0"/>
          <w:noProof/>
          <w:kern w:val="2"/>
          <w:lang w:val="en-US"/>
          <w14:ligatures w14:val="standardContextual"/>
        </w:rPr>
      </w:pPr>
      <w:del w:id="271" w:author="Leo Barnes" w:date="2024-05-10T10:05:00Z">
        <w:r w:rsidRPr="004E1D88" w:rsidDel="004E1D88">
          <w:rPr>
            <w:rStyle w:val="Hyperlink"/>
            <w:noProof/>
            <w:lang w:val="en-CA"/>
          </w:rPr>
          <w:delText>10</w:delText>
        </w:r>
        <w:r w:rsidDel="004E1D88">
          <w:rPr>
            <w:rFonts w:eastAsiaTheme="minorEastAsia" w:cstheme="minorBidi"/>
            <w:b w:val="0"/>
            <w:bCs w:val="0"/>
            <w:i w:val="0"/>
            <w:iCs w:val="0"/>
            <w:noProof/>
            <w:kern w:val="2"/>
            <w:lang w:val="en-US"/>
            <w14:ligatures w14:val="standardContextual"/>
          </w:rPr>
          <w:tab/>
        </w:r>
        <w:r w:rsidRPr="004E1D88" w:rsidDel="004E1D88">
          <w:rPr>
            <w:rStyle w:val="Hyperlink"/>
            <w:noProof/>
            <w:lang w:val="en-CA"/>
          </w:rPr>
          <w:delText>Change all mention of SingleItemTypeReferenceBox to include SingleItemTypeReferenceBoxLarge</w:delText>
        </w:r>
        <w:r w:rsidDel="004E1D88">
          <w:rPr>
            <w:noProof/>
            <w:webHidden/>
          </w:rPr>
          <w:tab/>
          <w:delText>21</w:delText>
        </w:r>
      </w:del>
    </w:p>
    <w:p w14:paraId="3F33274E" w14:textId="42C678E7" w:rsidR="004320CD" w:rsidDel="004E1D88" w:rsidRDefault="004320CD">
      <w:pPr>
        <w:pStyle w:val="TOC1"/>
        <w:tabs>
          <w:tab w:val="left" w:pos="660"/>
          <w:tab w:val="right" w:leader="dot" w:pos="9741"/>
        </w:tabs>
        <w:rPr>
          <w:del w:id="272" w:author="Leo Barnes" w:date="2024-05-10T10:05:00Z"/>
          <w:rFonts w:eastAsiaTheme="minorEastAsia" w:cstheme="minorBidi"/>
          <w:b w:val="0"/>
          <w:bCs w:val="0"/>
          <w:i w:val="0"/>
          <w:iCs w:val="0"/>
          <w:noProof/>
          <w:kern w:val="2"/>
          <w:lang w:val="en-US"/>
          <w14:ligatures w14:val="standardContextual"/>
        </w:rPr>
      </w:pPr>
      <w:del w:id="273" w:author="Leo Barnes" w:date="2024-05-10T10:05:00Z">
        <w:r w:rsidRPr="004E1D88" w:rsidDel="004E1D88">
          <w:rPr>
            <w:rStyle w:val="Hyperlink"/>
            <w:noProof/>
            <w:lang w:val="en-CA"/>
          </w:rPr>
          <w:delText>11</w:delText>
        </w:r>
        <w:r w:rsidDel="004E1D88">
          <w:rPr>
            <w:rFonts w:eastAsiaTheme="minorEastAsia" w:cstheme="minorBidi"/>
            <w:b w:val="0"/>
            <w:bCs w:val="0"/>
            <w:i w:val="0"/>
            <w:iCs w:val="0"/>
            <w:noProof/>
            <w:kern w:val="2"/>
            <w:lang w:val="en-US"/>
            <w14:ligatures w14:val="standardContextual"/>
          </w:rPr>
          <w:tab/>
        </w:r>
        <w:r w:rsidRPr="004E1D88" w:rsidDel="004E1D88">
          <w:rPr>
            <w:rStyle w:val="Hyperlink"/>
            <w:noProof/>
            <w:lang w:val="en-CA"/>
          </w:rPr>
          <w:delText>Add T.35 metadata to Annex A</w:delText>
        </w:r>
        <w:r w:rsidDel="004E1D88">
          <w:rPr>
            <w:noProof/>
            <w:webHidden/>
          </w:rPr>
          <w:tab/>
          <w:delText>22</w:delText>
        </w:r>
      </w:del>
    </w:p>
    <w:p w14:paraId="2877B5A0" w14:textId="093BC3F4" w:rsidR="004320CD" w:rsidDel="004E1D88" w:rsidRDefault="004320CD">
      <w:pPr>
        <w:pStyle w:val="TOC2"/>
        <w:tabs>
          <w:tab w:val="right" w:leader="dot" w:pos="9741"/>
        </w:tabs>
        <w:rPr>
          <w:del w:id="274" w:author="Leo Barnes" w:date="2024-05-10T10:05:00Z"/>
          <w:rFonts w:eastAsiaTheme="minorEastAsia" w:cstheme="minorBidi"/>
          <w:b w:val="0"/>
          <w:bCs w:val="0"/>
          <w:noProof/>
          <w:kern w:val="2"/>
          <w:sz w:val="24"/>
          <w:szCs w:val="24"/>
          <w:lang w:val="en-US"/>
          <w14:ligatures w14:val="standardContextual"/>
        </w:rPr>
      </w:pPr>
      <w:del w:id="275" w:author="Leo Barnes" w:date="2024-05-10T10:05:00Z">
        <w:r w:rsidRPr="004E1D88" w:rsidDel="004E1D88">
          <w:rPr>
            <w:rStyle w:val="Hyperlink"/>
            <w:noProof/>
            <w:lang w:val="en-CA"/>
          </w:rPr>
          <w:delText>A.5 ITU-T T.35 metadata</w:delText>
        </w:r>
        <w:r w:rsidDel="004E1D88">
          <w:rPr>
            <w:noProof/>
            <w:webHidden/>
          </w:rPr>
          <w:tab/>
          <w:delText>23</w:delText>
        </w:r>
      </w:del>
    </w:p>
    <w:p w14:paraId="137F903F" w14:textId="72D51A2F" w:rsidR="004320CD" w:rsidDel="004E1D88" w:rsidRDefault="004320CD">
      <w:pPr>
        <w:pStyle w:val="TOC1"/>
        <w:tabs>
          <w:tab w:val="left" w:pos="660"/>
          <w:tab w:val="right" w:leader="dot" w:pos="9741"/>
        </w:tabs>
        <w:rPr>
          <w:del w:id="276" w:author="Leo Barnes" w:date="2024-05-10T10:05:00Z"/>
          <w:rFonts w:eastAsiaTheme="minorEastAsia" w:cstheme="minorBidi"/>
          <w:b w:val="0"/>
          <w:bCs w:val="0"/>
          <w:i w:val="0"/>
          <w:iCs w:val="0"/>
          <w:noProof/>
          <w:kern w:val="2"/>
          <w:lang w:val="en-US"/>
          <w14:ligatures w14:val="standardContextual"/>
        </w:rPr>
      </w:pPr>
      <w:del w:id="277" w:author="Leo Barnes" w:date="2024-05-10T10:05:00Z">
        <w:r w:rsidRPr="004E1D88" w:rsidDel="004E1D88">
          <w:rPr>
            <w:rStyle w:val="Hyperlink"/>
            <w:noProof/>
            <w:lang w:val="en-CA"/>
          </w:rPr>
          <w:delText>12</w:delText>
        </w:r>
        <w:r w:rsidDel="004E1D88">
          <w:rPr>
            <w:rFonts w:eastAsiaTheme="minorEastAsia" w:cstheme="minorBidi"/>
            <w:b w:val="0"/>
            <w:bCs w:val="0"/>
            <w:i w:val="0"/>
            <w:iCs w:val="0"/>
            <w:noProof/>
            <w:kern w:val="2"/>
            <w:lang w:val="en-US"/>
            <w14:ligatures w14:val="standardContextual"/>
          </w:rPr>
          <w:tab/>
        </w:r>
        <w:r w:rsidRPr="004E1D88" w:rsidDel="004E1D88">
          <w:rPr>
            <w:rStyle w:val="Hyperlink"/>
            <w:noProof/>
            <w:lang w:val="en-CA"/>
          </w:rPr>
          <w:delText>Clarify that items may share auxiliary images, thumbnails and metadata</w:delText>
        </w:r>
        <w:r w:rsidDel="004E1D88">
          <w:rPr>
            <w:noProof/>
            <w:webHidden/>
          </w:rPr>
          <w:tab/>
          <w:delText>23</w:delText>
        </w:r>
      </w:del>
    </w:p>
    <w:p w14:paraId="5817CFDC" w14:textId="1FCD818D" w:rsidR="000F7812" w:rsidRPr="00314835" w:rsidDel="004320CD" w:rsidRDefault="000F7812">
      <w:pPr>
        <w:pStyle w:val="TOC1"/>
        <w:tabs>
          <w:tab w:val="right" w:leader="dot" w:pos="9741"/>
        </w:tabs>
        <w:rPr>
          <w:del w:id="278" w:author="Leo Barnes" w:date="2024-05-08T13:37:00Z"/>
          <w:rFonts w:eastAsiaTheme="minorEastAsia" w:cstheme="minorBidi"/>
          <w:b w:val="0"/>
          <w:bCs w:val="0"/>
          <w:i w:val="0"/>
          <w:iCs w:val="0"/>
          <w:noProof/>
          <w:kern w:val="2"/>
          <w:lang w:val="en-CA"/>
          <w14:ligatures w14:val="standardContextual"/>
        </w:rPr>
      </w:pPr>
      <w:del w:id="279" w:author="Leo Barnes" w:date="2024-05-08T13:37:00Z">
        <w:r w:rsidRPr="004320CD" w:rsidDel="004320CD">
          <w:rPr>
            <w:rPrChange w:id="280" w:author="Leo Barnes" w:date="2024-05-08T13:37:00Z">
              <w:rPr>
                <w:rStyle w:val="Hyperlink"/>
                <w:b w:val="0"/>
                <w:bCs w:val="0"/>
                <w:i w:val="0"/>
                <w:iCs w:val="0"/>
                <w:noProof/>
                <w:lang w:val="en-CA"/>
              </w:rPr>
            </w:rPrChange>
          </w:rPr>
          <w:delText>Foreword</w:delText>
        </w:r>
        <w:r w:rsidRPr="00314835" w:rsidDel="004320CD">
          <w:rPr>
            <w:noProof/>
            <w:webHidden/>
            <w:lang w:val="en-CA"/>
          </w:rPr>
          <w:tab/>
          <w:delText>v</w:delText>
        </w:r>
      </w:del>
    </w:p>
    <w:p w14:paraId="248E073C" w14:textId="5D460350" w:rsidR="000F7812" w:rsidRPr="00314835" w:rsidDel="004320CD" w:rsidRDefault="000F7812">
      <w:pPr>
        <w:pStyle w:val="TOC1"/>
        <w:tabs>
          <w:tab w:val="left" w:pos="440"/>
          <w:tab w:val="right" w:leader="dot" w:pos="9741"/>
        </w:tabs>
        <w:rPr>
          <w:del w:id="281" w:author="Leo Barnes" w:date="2024-05-08T13:37:00Z"/>
          <w:rFonts w:eastAsiaTheme="minorEastAsia" w:cstheme="minorBidi"/>
          <w:b w:val="0"/>
          <w:bCs w:val="0"/>
          <w:i w:val="0"/>
          <w:iCs w:val="0"/>
          <w:noProof/>
          <w:kern w:val="2"/>
          <w:lang w:val="en-CA"/>
          <w14:ligatures w14:val="standardContextual"/>
        </w:rPr>
      </w:pPr>
      <w:del w:id="282" w:author="Leo Barnes" w:date="2024-05-08T13:37:00Z">
        <w:r w:rsidRPr="004320CD" w:rsidDel="004320CD">
          <w:rPr>
            <w:rPrChange w:id="283" w:author="Leo Barnes" w:date="2024-05-08T13:37:00Z">
              <w:rPr>
                <w:rStyle w:val="Hyperlink"/>
                <w:b w:val="0"/>
                <w:bCs w:val="0"/>
                <w:i w:val="0"/>
                <w:iCs w:val="0"/>
                <w:noProof/>
                <w:lang w:val="en-CA"/>
              </w:rPr>
            </w:rPrChange>
          </w:rPr>
          <w:delText>1</w:delText>
        </w:r>
        <w:r w:rsidRPr="00314835" w:rsidDel="004320CD">
          <w:rPr>
            <w:rFonts w:eastAsiaTheme="minorEastAsia" w:cstheme="minorBidi"/>
            <w:b w:val="0"/>
            <w:bCs w:val="0"/>
            <w:i w:val="0"/>
            <w:iCs w:val="0"/>
            <w:noProof/>
            <w:kern w:val="2"/>
            <w:lang w:val="en-CA"/>
            <w14:ligatures w14:val="standardContextual"/>
          </w:rPr>
          <w:tab/>
        </w:r>
        <w:r w:rsidRPr="004320CD" w:rsidDel="004320CD">
          <w:rPr>
            <w:rPrChange w:id="284" w:author="Leo Barnes" w:date="2024-05-08T13:37:00Z">
              <w:rPr>
                <w:rStyle w:val="Hyperlink"/>
                <w:b w:val="0"/>
                <w:bCs w:val="0"/>
                <w:i w:val="0"/>
                <w:iCs w:val="0"/>
                <w:noProof/>
                <w:lang w:val="en-CA"/>
              </w:rPr>
            </w:rPrChange>
          </w:rPr>
          <w:delText>Coding Constraints box related changes</w:delText>
        </w:r>
        <w:r w:rsidRPr="00314835" w:rsidDel="004320CD">
          <w:rPr>
            <w:noProof/>
            <w:webHidden/>
            <w:lang w:val="en-CA"/>
          </w:rPr>
          <w:tab/>
          <w:delText>1</w:delText>
        </w:r>
      </w:del>
    </w:p>
    <w:p w14:paraId="77B85A3E" w14:textId="540C3824" w:rsidR="000F7812" w:rsidRPr="00314835" w:rsidDel="004320CD" w:rsidRDefault="000F7812">
      <w:pPr>
        <w:pStyle w:val="TOC1"/>
        <w:tabs>
          <w:tab w:val="left" w:pos="440"/>
          <w:tab w:val="right" w:leader="dot" w:pos="9741"/>
        </w:tabs>
        <w:rPr>
          <w:del w:id="285" w:author="Leo Barnes" w:date="2024-05-08T13:37:00Z"/>
          <w:rFonts w:eastAsiaTheme="minorEastAsia" w:cstheme="minorBidi"/>
          <w:b w:val="0"/>
          <w:bCs w:val="0"/>
          <w:i w:val="0"/>
          <w:iCs w:val="0"/>
          <w:noProof/>
          <w:kern w:val="2"/>
          <w:lang w:val="en-CA"/>
          <w14:ligatures w14:val="standardContextual"/>
        </w:rPr>
      </w:pPr>
      <w:del w:id="286" w:author="Leo Barnes" w:date="2024-05-08T13:37:00Z">
        <w:r w:rsidRPr="004320CD" w:rsidDel="004320CD">
          <w:rPr>
            <w:rPrChange w:id="287" w:author="Leo Barnes" w:date="2024-05-08T13:37:00Z">
              <w:rPr>
                <w:rStyle w:val="Hyperlink"/>
                <w:b w:val="0"/>
                <w:bCs w:val="0"/>
                <w:i w:val="0"/>
                <w:iCs w:val="0"/>
                <w:noProof/>
                <w:lang w:val="en-CA"/>
              </w:rPr>
            </w:rPrChange>
          </w:rPr>
          <w:delText>2</w:delText>
        </w:r>
        <w:r w:rsidRPr="00314835" w:rsidDel="004320CD">
          <w:rPr>
            <w:rFonts w:eastAsiaTheme="minorEastAsia" w:cstheme="minorBidi"/>
            <w:b w:val="0"/>
            <w:bCs w:val="0"/>
            <w:i w:val="0"/>
            <w:iCs w:val="0"/>
            <w:noProof/>
            <w:kern w:val="2"/>
            <w:lang w:val="en-CA"/>
            <w14:ligatures w14:val="standardContextual"/>
          </w:rPr>
          <w:tab/>
        </w:r>
        <w:r w:rsidRPr="004320CD" w:rsidDel="004320CD">
          <w:rPr>
            <w:rPrChange w:id="288" w:author="Leo Barnes" w:date="2024-05-08T13:37:00Z">
              <w:rPr>
                <w:rStyle w:val="Hyperlink"/>
                <w:b w:val="0"/>
                <w:bCs w:val="0"/>
                <w:i w:val="0"/>
                <w:iCs w:val="0"/>
                <w:noProof/>
                <w:lang w:val="en-CA"/>
              </w:rPr>
            </w:rPrChange>
          </w:rPr>
          <w:delText>New tone-map derivation item</w:delText>
        </w:r>
        <w:r w:rsidRPr="00314835" w:rsidDel="004320CD">
          <w:rPr>
            <w:noProof/>
            <w:webHidden/>
            <w:lang w:val="en-CA"/>
          </w:rPr>
          <w:tab/>
          <w:delText>2</w:delText>
        </w:r>
      </w:del>
    </w:p>
    <w:p w14:paraId="766AE75E" w14:textId="39E20E46" w:rsidR="000F7812" w:rsidRPr="00314835" w:rsidDel="004320CD" w:rsidRDefault="000F7812">
      <w:pPr>
        <w:pStyle w:val="TOC2"/>
        <w:tabs>
          <w:tab w:val="left" w:pos="1320"/>
          <w:tab w:val="right" w:leader="dot" w:pos="9741"/>
        </w:tabs>
        <w:rPr>
          <w:del w:id="289" w:author="Leo Barnes" w:date="2024-05-08T13:37:00Z"/>
          <w:rFonts w:eastAsiaTheme="minorEastAsia" w:cstheme="minorBidi"/>
          <w:b w:val="0"/>
          <w:bCs w:val="0"/>
          <w:noProof/>
          <w:kern w:val="2"/>
          <w:sz w:val="24"/>
          <w:szCs w:val="24"/>
          <w:lang w:val="en-CA"/>
          <w14:ligatures w14:val="standardContextual"/>
        </w:rPr>
      </w:pPr>
      <w:del w:id="290" w:author="Leo Barnes" w:date="2024-05-08T13:37:00Z">
        <w:r w:rsidRPr="004320CD" w:rsidDel="004320CD">
          <w:rPr>
            <w:rPrChange w:id="291" w:author="Leo Barnes" w:date="2024-05-08T13:37:00Z">
              <w:rPr>
                <w:rStyle w:val="Hyperlink"/>
                <w:b w:val="0"/>
                <w:bCs w:val="0"/>
                <w:noProof/>
                <w:lang w:val="en-CA"/>
              </w:rPr>
            </w:rPrChange>
          </w:rPr>
          <w:delText>6.6.2.4</w:delText>
        </w:r>
        <w:r w:rsidRPr="00314835" w:rsidDel="004320CD">
          <w:rPr>
            <w:rFonts w:eastAsiaTheme="minorEastAsia" w:cstheme="minorBidi"/>
            <w:b w:val="0"/>
            <w:bCs w:val="0"/>
            <w:noProof/>
            <w:kern w:val="2"/>
            <w:sz w:val="24"/>
            <w:szCs w:val="24"/>
            <w:lang w:val="en-CA"/>
            <w14:ligatures w14:val="standardContextual"/>
          </w:rPr>
          <w:tab/>
        </w:r>
        <w:r w:rsidRPr="004320CD" w:rsidDel="004320CD">
          <w:rPr>
            <w:rPrChange w:id="292" w:author="Leo Barnes" w:date="2024-05-08T13:37:00Z">
              <w:rPr>
                <w:rStyle w:val="Hyperlink"/>
                <w:b w:val="0"/>
                <w:bCs w:val="0"/>
                <w:noProof/>
                <w:lang w:val="en-CA"/>
              </w:rPr>
            </w:rPrChange>
          </w:rPr>
          <w:delText>Tone-map derivation</w:delText>
        </w:r>
        <w:r w:rsidRPr="00314835" w:rsidDel="004320CD">
          <w:rPr>
            <w:noProof/>
            <w:webHidden/>
            <w:lang w:val="en-CA"/>
          </w:rPr>
          <w:tab/>
          <w:delText>3</w:delText>
        </w:r>
      </w:del>
    </w:p>
    <w:p w14:paraId="7E3B0219" w14:textId="25F9FDA9" w:rsidR="000F7812" w:rsidRPr="00314835" w:rsidDel="004320CD" w:rsidRDefault="000F7812">
      <w:pPr>
        <w:pStyle w:val="TOC3"/>
        <w:tabs>
          <w:tab w:val="left" w:pos="1540"/>
          <w:tab w:val="right" w:leader="dot" w:pos="9741"/>
        </w:tabs>
        <w:rPr>
          <w:del w:id="293" w:author="Leo Barnes" w:date="2024-05-08T13:37:00Z"/>
          <w:rFonts w:eastAsiaTheme="minorEastAsia" w:cstheme="minorBidi"/>
          <w:noProof/>
          <w:kern w:val="2"/>
          <w:sz w:val="24"/>
          <w:szCs w:val="24"/>
          <w:lang w:val="en-CA"/>
          <w14:ligatures w14:val="standardContextual"/>
        </w:rPr>
      </w:pPr>
      <w:del w:id="294" w:author="Leo Barnes" w:date="2024-05-08T13:37:00Z">
        <w:r w:rsidRPr="004320CD" w:rsidDel="004320CD">
          <w:rPr>
            <w:rPrChange w:id="295" w:author="Leo Barnes" w:date="2024-05-08T13:37:00Z">
              <w:rPr>
                <w:rStyle w:val="Hyperlink"/>
                <w:noProof/>
                <w:lang w:val="en-CA"/>
              </w:rPr>
            </w:rPrChange>
          </w:rPr>
          <w:delText>6.6.2.4.1</w:delText>
        </w:r>
        <w:r w:rsidRPr="00314835" w:rsidDel="004320CD">
          <w:rPr>
            <w:rFonts w:eastAsiaTheme="minorEastAsia" w:cstheme="minorBidi"/>
            <w:noProof/>
            <w:kern w:val="2"/>
            <w:sz w:val="24"/>
            <w:szCs w:val="24"/>
            <w:lang w:val="en-CA"/>
            <w14:ligatures w14:val="standardContextual"/>
          </w:rPr>
          <w:tab/>
        </w:r>
        <w:r w:rsidRPr="004320CD" w:rsidDel="004320CD">
          <w:rPr>
            <w:rPrChange w:id="296" w:author="Leo Barnes" w:date="2024-05-08T13:37:00Z">
              <w:rPr>
                <w:rStyle w:val="Hyperlink"/>
                <w:noProof/>
                <w:lang w:val="en-CA"/>
              </w:rPr>
            </w:rPrChange>
          </w:rPr>
          <w:delText>Definition</w:delText>
        </w:r>
        <w:r w:rsidRPr="00314835" w:rsidDel="004320CD">
          <w:rPr>
            <w:noProof/>
            <w:webHidden/>
            <w:lang w:val="en-CA"/>
          </w:rPr>
          <w:tab/>
          <w:delText>3</w:delText>
        </w:r>
      </w:del>
    </w:p>
    <w:p w14:paraId="38CC6A26" w14:textId="455160A5" w:rsidR="000F7812" w:rsidRPr="00314835" w:rsidDel="004320CD" w:rsidRDefault="000F7812">
      <w:pPr>
        <w:pStyle w:val="TOC3"/>
        <w:tabs>
          <w:tab w:val="left" w:pos="1540"/>
          <w:tab w:val="right" w:leader="dot" w:pos="9741"/>
        </w:tabs>
        <w:rPr>
          <w:del w:id="297" w:author="Leo Barnes" w:date="2024-05-08T13:37:00Z"/>
          <w:rFonts w:eastAsiaTheme="minorEastAsia" w:cstheme="minorBidi"/>
          <w:noProof/>
          <w:kern w:val="2"/>
          <w:sz w:val="24"/>
          <w:szCs w:val="24"/>
          <w:lang w:val="en-CA"/>
          <w14:ligatures w14:val="standardContextual"/>
        </w:rPr>
      </w:pPr>
      <w:del w:id="298" w:author="Leo Barnes" w:date="2024-05-08T13:37:00Z">
        <w:r w:rsidRPr="004320CD" w:rsidDel="004320CD">
          <w:rPr>
            <w:rPrChange w:id="299" w:author="Leo Barnes" w:date="2024-05-08T13:37:00Z">
              <w:rPr>
                <w:rStyle w:val="Hyperlink"/>
                <w:noProof/>
                <w:lang w:val="en-CA"/>
              </w:rPr>
            </w:rPrChange>
          </w:rPr>
          <w:delText>6.6.2.4.2</w:delText>
        </w:r>
        <w:r w:rsidRPr="00314835" w:rsidDel="004320CD">
          <w:rPr>
            <w:rFonts w:eastAsiaTheme="minorEastAsia" w:cstheme="minorBidi"/>
            <w:noProof/>
            <w:kern w:val="2"/>
            <w:sz w:val="24"/>
            <w:szCs w:val="24"/>
            <w:lang w:val="en-CA"/>
            <w14:ligatures w14:val="standardContextual"/>
          </w:rPr>
          <w:tab/>
        </w:r>
        <w:r w:rsidRPr="004320CD" w:rsidDel="004320CD">
          <w:rPr>
            <w:rPrChange w:id="300" w:author="Leo Barnes" w:date="2024-05-08T13:37:00Z">
              <w:rPr>
                <w:rStyle w:val="Hyperlink"/>
                <w:noProof/>
                <w:lang w:val="en-CA"/>
              </w:rPr>
            </w:rPrChange>
          </w:rPr>
          <w:delText>Syntax</w:delText>
        </w:r>
        <w:r w:rsidRPr="00314835" w:rsidDel="004320CD">
          <w:rPr>
            <w:noProof/>
            <w:webHidden/>
            <w:lang w:val="en-CA"/>
          </w:rPr>
          <w:tab/>
          <w:delText>4</w:delText>
        </w:r>
      </w:del>
    </w:p>
    <w:p w14:paraId="15111165" w14:textId="21FF25CF" w:rsidR="000F7812" w:rsidRPr="00314835" w:rsidDel="004320CD" w:rsidRDefault="000F7812">
      <w:pPr>
        <w:pStyle w:val="TOC3"/>
        <w:tabs>
          <w:tab w:val="left" w:pos="1540"/>
          <w:tab w:val="right" w:leader="dot" w:pos="9741"/>
        </w:tabs>
        <w:rPr>
          <w:del w:id="301" w:author="Leo Barnes" w:date="2024-05-08T13:37:00Z"/>
          <w:rFonts w:eastAsiaTheme="minorEastAsia" w:cstheme="minorBidi"/>
          <w:noProof/>
          <w:kern w:val="2"/>
          <w:sz w:val="24"/>
          <w:szCs w:val="24"/>
          <w:lang w:val="en-CA"/>
          <w14:ligatures w14:val="standardContextual"/>
        </w:rPr>
      </w:pPr>
      <w:del w:id="302" w:author="Leo Barnes" w:date="2024-05-08T13:37:00Z">
        <w:r w:rsidRPr="004320CD" w:rsidDel="004320CD">
          <w:rPr>
            <w:rPrChange w:id="303" w:author="Leo Barnes" w:date="2024-05-08T13:37:00Z">
              <w:rPr>
                <w:rStyle w:val="Hyperlink"/>
                <w:noProof/>
                <w:lang w:val="en-CA"/>
              </w:rPr>
            </w:rPrChange>
          </w:rPr>
          <w:delText>6.6.2.4.3</w:delText>
        </w:r>
        <w:r w:rsidRPr="00314835" w:rsidDel="004320CD">
          <w:rPr>
            <w:rFonts w:eastAsiaTheme="minorEastAsia" w:cstheme="minorBidi"/>
            <w:noProof/>
            <w:kern w:val="2"/>
            <w:sz w:val="24"/>
            <w:szCs w:val="24"/>
            <w:lang w:val="en-CA"/>
            <w14:ligatures w14:val="standardContextual"/>
          </w:rPr>
          <w:tab/>
        </w:r>
        <w:r w:rsidRPr="004320CD" w:rsidDel="004320CD">
          <w:rPr>
            <w:rPrChange w:id="304" w:author="Leo Barnes" w:date="2024-05-08T13:37:00Z">
              <w:rPr>
                <w:rStyle w:val="Hyperlink"/>
                <w:noProof/>
                <w:lang w:val="en-CA"/>
              </w:rPr>
            </w:rPrChange>
          </w:rPr>
          <w:delText>Semantics</w:delText>
        </w:r>
        <w:r w:rsidRPr="00314835" w:rsidDel="004320CD">
          <w:rPr>
            <w:noProof/>
            <w:webHidden/>
            <w:lang w:val="en-CA"/>
          </w:rPr>
          <w:tab/>
          <w:delText>5</w:delText>
        </w:r>
      </w:del>
    </w:p>
    <w:p w14:paraId="4AD4FE26" w14:textId="1A58DFFA" w:rsidR="000F7812" w:rsidRPr="00314835" w:rsidDel="004320CD" w:rsidRDefault="000F7812">
      <w:pPr>
        <w:pStyle w:val="TOC1"/>
        <w:tabs>
          <w:tab w:val="left" w:pos="440"/>
          <w:tab w:val="right" w:leader="dot" w:pos="9741"/>
        </w:tabs>
        <w:rPr>
          <w:del w:id="305" w:author="Leo Barnes" w:date="2024-05-08T13:37:00Z"/>
          <w:rFonts w:eastAsiaTheme="minorEastAsia" w:cstheme="minorBidi"/>
          <w:b w:val="0"/>
          <w:bCs w:val="0"/>
          <w:i w:val="0"/>
          <w:iCs w:val="0"/>
          <w:noProof/>
          <w:kern w:val="2"/>
          <w:lang w:val="en-CA"/>
          <w14:ligatures w14:val="standardContextual"/>
        </w:rPr>
      </w:pPr>
      <w:del w:id="306" w:author="Leo Barnes" w:date="2024-05-08T13:37:00Z">
        <w:r w:rsidRPr="004320CD" w:rsidDel="004320CD">
          <w:rPr>
            <w:rPrChange w:id="307" w:author="Leo Barnes" w:date="2024-05-08T13:37:00Z">
              <w:rPr>
                <w:rStyle w:val="Hyperlink"/>
                <w:b w:val="0"/>
                <w:bCs w:val="0"/>
                <w:i w:val="0"/>
                <w:iCs w:val="0"/>
                <w:noProof/>
                <w:lang w:val="en-CA"/>
              </w:rPr>
            </w:rPrChange>
          </w:rPr>
          <w:delText>3</w:delText>
        </w:r>
        <w:r w:rsidRPr="00314835" w:rsidDel="004320CD">
          <w:rPr>
            <w:rFonts w:eastAsiaTheme="minorEastAsia" w:cstheme="minorBidi"/>
            <w:b w:val="0"/>
            <w:bCs w:val="0"/>
            <w:i w:val="0"/>
            <w:iCs w:val="0"/>
            <w:noProof/>
            <w:kern w:val="2"/>
            <w:lang w:val="en-CA"/>
            <w14:ligatures w14:val="standardContextual"/>
          </w:rPr>
          <w:tab/>
        </w:r>
        <w:r w:rsidRPr="004320CD" w:rsidDel="004320CD">
          <w:rPr>
            <w:rPrChange w:id="308" w:author="Leo Barnes" w:date="2024-05-08T13:37:00Z">
              <w:rPr>
                <w:rStyle w:val="Hyperlink"/>
                <w:b w:val="0"/>
                <w:bCs w:val="0"/>
                <w:i w:val="0"/>
                <w:iCs w:val="0"/>
                <w:noProof/>
                <w:lang w:val="en-CA"/>
              </w:rPr>
            </w:rPrChange>
          </w:rPr>
          <w:delText>New colour format enhancement derived item</w:delText>
        </w:r>
        <w:r w:rsidRPr="00314835" w:rsidDel="004320CD">
          <w:rPr>
            <w:noProof/>
            <w:webHidden/>
            <w:lang w:val="en-CA"/>
          </w:rPr>
          <w:tab/>
          <w:delText>6</w:delText>
        </w:r>
      </w:del>
    </w:p>
    <w:p w14:paraId="6826C2F5" w14:textId="4641E94A" w:rsidR="000F7812" w:rsidRPr="00314835" w:rsidDel="004320CD" w:rsidRDefault="000F7812">
      <w:pPr>
        <w:pStyle w:val="TOC2"/>
        <w:tabs>
          <w:tab w:val="left" w:pos="1320"/>
          <w:tab w:val="right" w:leader="dot" w:pos="9741"/>
        </w:tabs>
        <w:rPr>
          <w:del w:id="309" w:author="Leo Barnes" w:date="2024-05-08T13:37:00Z"/>
          <w:rFonts w:eastAsiaTheme="minorEastAsia" w:cstheme="minorBidi"/>
          <w:b w:val="0"/>
          <w:bCs w:val="0"/>
          <w:noProof/>
          <w:kern w:val="2"/>
          <w:sz w:val="24"/>
          <w:szCs w:val="24"/>
          <w:lang w:val="en-CA"/>
          <w14:ligatures w14:val="standardContextual"/>
        </w:rPr>
      </w:pPr>
      <w:del w:id="310" w:author="Leo Barnes" w:date="2024-05-08T13:37:00Z">
        <w:r w:rsidRPr="004320CD" w:rsidDel="004320CD">
          <w:rPr>
            <w:rPrChange w:id="311" w:author="Leo Barnes" w:date="2024-05-08T13:37:00Z">
              <w:rPr>
                <w:rStyle w:val="Hyperlink"/>
                <w:b w:val="0"/>
                <w:bCs w:val="0"/>
                <w:noProof/>
                <w:lang w:val="en-CA"/>
              </w:rPr>
            </w:rPrChange>
          </w:rPr>
          <w:delText>6.6.2.5</w:delText>
        </w:r>
        <w:r w:rsidRPr="00314835" w:rsidDel="004320CD">
          <w:rPr>
            <w:rFonts w:eastAsiaTheme="minorEastAsia" w:cstheme="minorBidi"/>
            <w:b w:val="0"/>
            <w:bCs w:val="0"/>
            <w:noProof/>
            <w:kern w:val="2"/>
            <w:sz w:val="24"/>
            <w:szCs w:val="24"/>
            <w:lang w:val="en-CA"/>
            <w14:ligatures w14:val="standardContextual"/>
          </w:rPr>
          <w:tab/>
        </w:r>
        <w:r w:rsidRPr="004320CD" w:rsidDel="004320CD">
          <w:rPr>
            <w:rPrChange w:id="312" w:author="Leo Barnes" w:date="2024-05-08T13:37:00Z">
              <w:rPr>
                <w:rStyle w:val="Hyperlink"/>
                <w:b w:val="0"/>
                <w:bCs w:val="0"/>
                <w:noProof/>
                <w:lang w:val="en-CA"/>
              </w:rPr>
            </w:rPrChange>
          </w:rPr>
          <w:delText>Colour format enhancement derivation</w:delText>
        </w:r>
        <w:r w:rsidRPr="00314835" w:rsidDel="004320CD">
          <w:rPr>
            <w:noProof/>
            <w:webHidden/>
            <w:lang w:val="en-CA"/>
          </w:rPr>
          <w:tab/>
          <w:delText>6</w:delText>
        </w:r>
      </w:del>
    </w:p>
    <w:p w14:paraId="321211F6" w14:textId="5C368906" w:rsidR="000F7812" w:rsidRPr="00314835" w:rsidDel="004320CD" w:rsidRDefault="000F7812">
      <w:pPr>
        <w:pStyle w:val="TOC3"/>
        <w:tabs>
          <w:tab w:val="left" w:pos="1540"/>
          <w:tab w:val="right" w:leader="dot" w:pos="9741"/>
        </w:tabs>
        <w:rPr>
          <w:del w:id="313" w:author="Leo Barnes" w:date="2024-05-08T13:37:00Z"/>
          <w:rFonts w:eastAsiaTheme="minorEastAsia" w:cstheme="minorBidi"/>
          <w:noProof/>
          <w:kern w:val="2"/>
          <w:sz w:val="24"/>
          <w:szCs w:val="24"/>
          <w:lang w:val="en-CA"/>
          <w14:ligatures w14:val="standardContextual"/>
        </w:rPr>
      </w:pPr>
      <w:del w:id="314" w:author="Leo Barnes" w:date="2024-05-08T13:37:00Z">
        <w:r w:rsidRPr="004320CD" w:rsidDel="004320CD">
          <w:rPr>
            <w:rPrChange w:id="315" w:author="Leo Barnes" w:date="2024-05-08T13:37:00Z">
              <w:rPr>
                <w:rStyle w:val="Hyperlink"/>
                <w:noProof/>
                <w:lang w:val="en-CA"/>
              </w:rPr>
            </w:rPrChange>
          </w:rPr>
          <w:delText>6.6.2.5.1</w:delText>
        </w:r>
        <w:r w:rsidRPr="00314835" w:rsidDel="004320CD">
          <w:rPr>
            <w:rFonts w:eastAsiaTheme="minorEastAsia" w:cstheme="minorBidi"/>
            <w:noProof/>
            <w:kern w:val="2"/>
            <w:sz w:val="24"/>
            <w:szCs w:val="24"/>
            <w:lang w:val="en-CA"/>
            <w14:ligatures w14:val="standardContextual"/>
          </w:rPr>
          <w:tab/>
        </w:r>
        <w:r w:rsidRPr="004320CD" w:rsidDel="004320CD">
          <w:rPr>
            <w:rPrChange w:id="316" w:author="Leo Barnes" w:date="2024-05-08T13:37:00Z">
              <w:rPr>
                <w:rStyle w:val="Hyperlink"/>
                <w:noProof/>
                <w:lang w:val="en-CA"/>
              </w:rPr>
            </w:rPrChange>
          </w:rPr>
          <w:delText>Definition</w:delText>
        </w:r>
        <w:r w:rsidRPr="00314835" w:rsidDel="004320CD">
          <w:rPr>
            <w:noProof/>
            <w:webHidden/>
            <w:lang w:val="en-CA"/>
          </w:rPr>
          <w:tab/>
          <w:delText>6</w:delText>
        </w:r>
      </w:del>
    </w:p>
    <w:p w14:paraId="7A47E5DA" w14:textId="385F8995" w:rsidR="000F7812" w:rsidRPr="00314835" w:rsidDel="004320CD" w:rsidRDefault="000F7812">
      <w:pPr>
        <w:pStyle w:val="TOC3"/>
        <w:tabs>
          <w:tab w:val="left" w:pos="1540"/>
          <w:tab w:val="right" w:leader="dot" w:pos="9741"/>
        </w:tabs>
        <w:rPr>
          <w:del w:id="317" w:author="Leo Barnes" w:date="2024-05-08T13:37:00Z"/>
          <w:rFonts w:eastAsiaTheme="minorEastAsia" w:cstheme="minorBidi"/>
          <w:noProof/>
          <w:kern w:val="2"/>
          <w:sz w:val="24"/>
          <w:szCs w:val="24"/>
          <w:lang w:val="en-CA"/>
          <w14:ligatures w14:val="standardContextual"/>
        </w:rPr>
      </w:pPr>
      <w:del w:id="318" w:author="Leo Barnes" w:date="2024-05-08T13:37:00Z">
        <w:r w:rsidRPr="004320CD" w:rsidDel="004320CD">
          <w:rPr>
            <w:rPrChange w:id="319" w:author="Leo Barnes" w:date="2024-05-08T13:37:00Z">
              <w:rPr>
                <w:rStyle w:val="Hyperlink"/>
                <w:noProof/>
                <w:lang w:val="en-CA"/>
              </w:rPr>
            </w:rPrChange>
          </w:rPr>
          <w:delText>6.6.2.5.2</w:delText>
        </w:r>
        <w:r w:rsidRPr="00314835" w:rsidDel="004320CD">
          <w:rPr>
            <w:rFonts w:eastAsiaTheme="minorEastAsia" w:cstheme="minorBidi"/>
            <w:noProof/>
            <w:kern w:val="2"/>
            <w:sz w:val="24"/>
            <w:szCs w:val="24"/>
            <w:lang w:val="en-CA"/>
            <w14:ligatures w14:val="standardContextual"/>
          </w:rPr>
          <w:tab/>
        </w:r>
        <w:r w:rsidRPr="004320CD" w:rsidDel="004320CD">
          <w:rPr>
            <w:rPrChange w:id="320" w:author="Leo Barnes" w:date="2024-05-08T13:37:00Z">
              <w:rPr>
                <w:rStyle w:val="Hyperlink"/>
                <w:noProof/>
                <w:lang w:val="en-CA"/>
              </w:rPr>
            </w:rPrChange>
          </w:rPr>
          <w:delText>Syntax</w:delText>
        </w:r>
        <w:r w:rsidRPr="00314835" w:rsidDel="004320CD">
          <w:rPr>
            <w:noProof/>
            <w:webHidden/>
            <w:lang w:val="en-CA"/>
          </w:rPr>
          <w:tab/>
          <w:delText>7</w:delText>
        </w:r>
      </w:del>
    </w:p>
    <w:p w14:paraId="3349D415" w14:textId="2BC7EE7C" w:rsidR="000F7812" w:rsidRPr="00314835" w:rsidDel="004320CD" w:rsidRDefault="000F7812">
      <w:pPr>
        <w:pStyle w:val="TOC3"/>
        <w:tabs>
          <w:tab w:val="left" w:pos="1540"/>
          <w:tab w:val="right" w:leader="dot" w:pos="9741"/>
        </w:tabs>
        <w:rPr>
          <w:del w:id="321" w:author="Leo Barnes" w:date="2024-05-08T13:37:00Z"/>
          <w:rFonts w:eastAsiaTheme="minorEastAsia" w:cstheme="minorBidi"/>
          <w:noProof/>
          <w:kern w:val="2"/>
          <w:sz w:val="24"/>
          <w:szCs w:val="24"/>
          <w:lang w:val="en-CA"/>
          <w14:ligatures w14:val="standardContextual"/>
        </w:rPr>
      </w:pPr>
      <w:del w:id="322" w:author="Leo Barnes" w:date="2024-05-08T13:37:00Z">
        <w:r w:rsidRPr="004320CD" w:rsidDel="004320CD">
          <w:rPr>
            <w:rPrChange w:id="323" w:author="Leo Barnes" w:date="2024-05-08T13:37:00Z">
              <w:rPr>
                <w:rStyle w:val="Hyperlink"/>
                <w:noProof/>
                <w:lang w:val="en-CA"/>
              </w:rPr>
            </w:rPrChange>
          </w:rPr>
          <w:delText>6.6.2.5.3</w:delText>
        </w:r>
        <w:r w:rsidRPr="00314835" w:rsidDel="004320CD">
          <w:rPr>
            <w:rFonts w:eastAsiaTheme="minorEastAsia" w:cstheme="minorBidi"/>
            <w:noProof/>
            <w:kern w:val="2"/>
            <w:sz w:val="24"/>
            <w:szCs w:val="24"/>
            <w:lang w:val="en-CA"/>
            <w14:ligatures w14:val="standardContextual"/>
          </w:rPr>
          <w:tab/>
        </w:r>
        <w:r w:rsidRPr="004320CD" w:rsidDel="004320CD">
          <w:rPr>
            <w:rPrChange w:id="324" w:author="Leo Barnes" w:date="2024-05-08T13:37:00Z">
              <w:rPr>
                <w:rStyle w:val="Hyperlink"/>
                <w:noProof/>
                <w:lang w:val="en-CA"/>
              </w:rPr>
            </w:rPrChange>
          </w:rPr>
          <w:delText>Semantics</w:delText>
        </w:r>
        <w:r w:rsidRPr="00314835" w:rsidDel="004320CD">
          <w:rPr>
            <w:noProof/>
            <w:webHidden/>
            <w:lang w:val="en-CA"/>
          </w:rPr>
          <w:tab/>
          <w:delText>7</w:delText>
        </w:r>
      </w:del>
    </w:p>
    <w:p w14:paraId="3259F515" w14:textId="463ACA61" w:rsidR="000F7812" w:rsidRPr="00314835" w:rsidDel="004320CD" w:rsidRDefault="000F7812">
      <w:pPr>
        <w:pStyle w:val="TOC1"/>
        <w:tabs>
          <w:tab w:val="left" w:pos="440"/>
          <w:tab w:val="right" w:leader="dot" w:pos="9741"/>
        </w:tabs>
        <w:rPr>
          <w:del w:id="325" w:author="Leo Barnes" w:date="2024-05-08T13:37:00Z"/>
          <w:rFonts w:eastAsiaTheme="minorEastAsia" w:cstheme="minorBidi"/>
          <w:b w:val="0"/>
          <w:bCs w:val="0"/>
          <w:i w:val="0"/>
          <w:iCs w:val="0"/>
          <w:noProof/>
          <w:kern w:val="2"/>
          <w:lang w:val="en-CA"/>
          <w14:ligatures w14:val="standardContextual"/>
        </w:rPr>
      </w:pPr>
      <w:del w:id="326" w:author="Leo Barnes" w:date="2024-05-08T13:37:00Z">
        <w:r w:rsidRPr="004320CD" w:rsidDel="004320CD">
          <w:rPr>
            <w:rPrChange w:id="327" w:author="Leo Barnes" w:date="2024-05-08T13:37:00Z">
              <w:rPr>
                <w:rStyle w:val="Hyperlink"/>
                <w:b w:val="0"/>
                <w:bCs w:val="0"/>
                <w:i w:val="0"/>
                <w:iCs w:val="0"/>
                <w:noProof/>
                <w:lang w:val="en-CA"/>
              </w:rPr>
            </w:rPrChange>
          </w:rPr>
          <w:delText>4</w:delText>
        </w:r>
        <w:r w:rsidRPr="00314835" w:rsidDel="004320CD">
          <w:rPr>
            <w:rFonts w:eastAsiaTheme="minorEastAsia" w:cstheme="minorBidi"/>
            <w:b w:val="0"/>
            <w:bCs w:val="0"/>
            <w:i w:val="0"/>
            <w:iCs w:val="0"/>
            <w:noProof/>
            <w:kern w:val="2"/>
            <w:lang w:val="en-CA"/>
            <w14:ligatures w14:val="standardContextual"/>
          </w:rPr>
          <w:tab/>
        </w:r>
        <w:r w:rsidRPr="004320CD" w:rsidDel="004320CD">
          <w:rPr>
            <w:rPrChange w:id="328" w:author="Leo Barnes" w:date="2024-05-08T13:37:00Z">
              <w:rPr>
                <w:rStyle w:val="Hyperlink"/>
                <w:b w:val="0"/>
                <w:bCs w:val="0"/>
                <w:i w:val="0"/>
                <w:iCs w:val="0"/>
                <w:noProof/>
                <w:lang w:val="en-CA"/>
              </w:rPr>
            </w:rPrChange>
          </w:rPr>
          <w:delText>New constrained extents grid property</w:delText>
        </w:r>
        <w:r w:rsidRPr="00314835" w:rsidDel="004320CD">
          <w:rPr>
            <w:noProof/>
            <w:webHidden/>
            <w:lang w:val="en-CA"/>
          </w:rPr>
          <w:tab/>
          <w:delText>8</w:delText>
        </w:r>
      </w:del>
    </w:p>
    <w:p w14:paraId="401BFD19" w14:textId="2E811428" w:rsidR="000F7812" w:rsidRPr="00314835" w:rsidDel="004320CD" w:rsidRDefault="000F7812">
      <w:pPr>
        <w:pStyle w:val="TOC2"/>
        <w:tabs>
          <w:tab w:val="left" w:pos="1100"/>
          <w:tab w:val="right" w:leader="dot" w:pos="9741"/>
        </w:tabs>
        <w:rPr>
          <w:del w:id="329" w:author="Leo Barnes" w:date="2024-05-08T13:37:00Z"/>
          <w:rFonts w:eastAsiaTheme="minorEastAsia" w:cstheme="minorBidi"/>
          <w:b w:val="0"/>
          <w:bCs w:val="0"/>
          <w:noProof/>
          <w:kern w:val="2"/>
          <w:sz w:val="24"/>
          <w:szCs w:val="24"/>
          <w:lang w:val="en-CA"/>
          <w14:ligatures w14:val="standardContextual"/>
        </w:rPr>
      </w:pPr>
      <w:del w:id="330" w:author="Leo Barnes" w:date="2024-05-08T13:37:00Z">
        <w:r w:rsidRPr="004320CD" w:rsidDel="004320CD">
          <w:rPr>
            <w:rPrChange w:id="331" w:author="Leo Barnes" w:date="2024-05-08T13:37:00Z">
              <w:rPr>
                <w:rStyle w:val="Hyperlink"/>
                <w:b w:val="0"/>
                <w:bCs w:val="0"/>
                <w:noProof/>
                <w:lang w:val="en-CA"/>
              </w:rPr>
            </w:rPrChange>
          </w:rPr>
          <w:delText>6.5.37</w:delText>
        </w:r>
        <w:r w:rsidRPr="00314835" w:rsidDel="004320CD">
          <w:rPr>
            <w:rFonts w:eastAsiaTheme="minorEastAsia" w:cstheme="minorBidi"/>
            <w:b w:val="0"/>
            <w:bCs w:val="0"/>
            <w:noProof/>
            <w:kern w:val="2"/>
            <w:sz w:val="24"/>
            <w:szCs w:val="24"/>
            <w:lang w:val="en-CA"/>
            <w14:ligatures w14:val="standardContextual"/>
          </w:rPr>
          <w:tab/>
        </w:r>
        <w:r w:rsidRPr="004320CD" w:rsidDel="004320CD">
          <w:rPr>
            <w:rPrChange w:id="332" w:author="Leo Barnes" w:date="2024-05-08T13:37:00Z">
              <w:rPr>
                <w:rStyle w:val="Hyperlink"/>
                <w:b w:val="0"/>
                <w:bCs w:val="0"/>
                <w:noProof/>
                <w:lang w:val="en-CA"/>
              </w:rPr>
            </w:rPrChange>
          </w:rPr>
          <w:delText>Constrained Extents Grid Property</w:delText>
        </w:r>
        <w:r w:rsidRPr="00314835" w:rsidDel="004320CD">
          <w:rPr>
            <w:noProof/>
            <w:webHidden/>
            <w:lang w:val="en-CA"/>
          </w:rPr>
          <w:tab/>
          <w:delText>8</w:delText>
        </w:r>
      </w:del>
    </w:p>
    <w:p w14:paraId="0CC97317" w14:textId="5A3E3E70" w:rsidR="000F7812" w:rsidRPr="00314835" w:rsidDel="004320CD" w:rsidRDefault="000F7812">
      <w:pPr>
        <w:pStyle w:val="TOC3"/>
        <w:tabs>
          <w:tab w:val="left" w:pos="1540"/>
          <w:tab w:val="right" w:leader="dot" w:pos="9741"/>
        </w:tabs>
        <w:rPr>
          <w:del w:id="333" w:author="Leo Barnes" w:date="2024-05-08T13:37:00Z"/>
          <w:rFonts w:eastAsiaTheme="minorEastAsia" w:cstheme="minorBidi"/>
          <w:noProof/>
          <w:kern w:val="2"/>
          <w:sz w:val="24"/>
          <w:szCs w:val="24"/>
          <w:lang w:val="en-CA"/>
          <w14:ligatures w14:val="standardContextual"/>
        </w:rPr>
      </w:pPr>
      <w:del w:id="334" w:author="Leo Barnes" w:date="2024-05-08T13:37:00Z">
        <w:r w:rsidRPr="004320CD" w:rsidDel="004320CD">
          <w:rPr>
            <w:rPrChange w:id="335" w:author="Leo Barnes" w:date="2024-05-08T13:37:00Z">
              <w:rPr>
                <w:rStyle w:val="Hyperlink"/>
                <w:noProof/>
                <w:lang w:val="en-CA"/>
              </w:rPr>
            </w:rPrChange>
          </w:rPr>
          <w:delText>6.5.37.1</w:delText>
        </w:r>
        <w:r w:rsidRPr="00314835" w:rsidDel="004320CD">
          <w:rPr>
            <w:rFonts w:eastAsiaTheme="minorEastAsia" w:cstheme="minorBidi"/>
            <w:noProof/>
            <w:kern w:val="2"/>
            <w:sz w:val="24"/>
            <w:szCs w:val="24"/>
            <w:lang w:val="en-CA"/>
            <w14:ligatures w14:val="standardContextual"/>
          </w:rPr>
          <w:tab/>
        </w:r>
        <w:r w:rsidRPr="004320CD" w:rsidDel="004320CD">
          <w:rPr>
            <w:rPrChange w:id="336" w:author="Leo Barnes" w:date="2024-05-08T13:37:00Z">
              <w:rPr>
                <w:rStyle w:val="Hyperlink"/>
                <w:noProof/>
                <w:lang w:val="en-CA"/>
              </w:rPr>
            </w:rPrChange>
          </w:rPr>
          <w:delText>Definition</w:delText>
        </w:r>
        <w:r w:rsidRPr="00314835" w:rsidDel="004320CD">
          <w:rPr>
            <w:noProof/>
            <w:webHidden/>
            <w:lang w:val="en-CA"/>
          </w:rPr>
          <w:tab/>
          <w:delText>8</w:delText>
        </w:r>
      </w:del>
    </w:p>
    <w:p w14:paraId="2750E604" w14:textId="285B09B2" w:rsidR="000F7812" w:rsidRPr="00314835" w:rsidDel="004320CD" w:rsidRDefault="000F7812">
      <w:pPr>
        <w:pStyle w:val="TOC3"/>
        <w:tabs>
          <w:tab w:val="left" w:pos="1540"/>
          <w:tab w:val="right" w:leader="dot" w:pos="9741"/>
        </w:tabs>
        <w:rPr>
          <w:del w:id="337" w:author="Leo Barnes" w:date="2024-05-08T13:37:00Z"/>
          <w:rFonts w:eastAsiaTheme="minorEastAsia" w:cstheme="minorBidi"/>
          <w:noProof/>
          <w:kern w:val="2"/>
          <w:sz w:val="24"/>
          <w:szCs w:val="24"/>
          <w:lang w:val="en-CA"/>
          <w14:ligatures w14:val="standardContextual"/>
        </w:rPr>
      </w:pPr>
      <w:del w:id="338" w:author="Leo Barnes" w:date="2024-05-08T13:37:00Z">
        <w:r w:rsidRPr="004320CD" w:rsidDel="004320CD">
          <w:rPr>
            <w:rPrChange w:id="339" w:author="Leo Barnes" w:date="2024-05-08T13:37:00Z">
              <w:rPr>
                <w:rStyle w:val="Hyperlink"/>
                <w:noProof/>
                <w:lang w:val="en-CA"/>
              </w:rPr>
            </w:rPrChange>
          </w:rPr>
          <w:delText>6.5.37.2</w:delText>
        </w:r>
        <w:r w:rsidRPr="00314835" w:rsidDel="004320CD">
          <w:rPr>
            <w:rFonts w:eastAsiaTheme="minorEastAsia" w:cstheme="minorBidi"/>
            <w:noProof/>
            <w:kern w:val="2"/>
            <w:sz w:val="24"/>
            <w:szCs w:val="24"/>
            <w:lang w:val="en-CA"/>
            <w14:ligatures w14:val="standardContextual"/>
          </w:rPr>
          <w:tab/>
        </w:r>
        <w:r w:rsidRPr="004320CD" w:rsidDel="004320CD">
          <w:rPr>
            <w:rPrChange w:id="340" w:author="Leo Barnes" w:date="2024-05-08T13:37:00Z">
              <w:rPr>
                <w:rStyle w:val="Hyperlink"/>
                <w:noProof/>
                <w:lang w:val="en-CA"/>
              </w:rPr>
            </w:rPrChange>
          </w:rPr>
          <w:delText>Syntax</w:delText>
        </w:r>
        <w:r w:rsidRPr="00314835" w:rsidDel="004320CD">
          <w:rPr>
            <w:noProof/>
            <w:webHidden/>
            <w:lang w:val="en-CA"/>
          </w:rPr>
          <w:tab/>
          <w:delText>9</w:delText>
        </w:r>
      </w:del>
    </w:p>
    <w:p w14:paraId="6594E4D1" w14:textId="7C634B5D" w:rsidR="000F7812" w:rsidRPr="00314835" w:rsidDel="004320CD" w:rsidRDefault="000F7812">
      <w:pPr>
        <w:pStyle w:val="TOC3"/>
        <w:tabs>
          <w:tab w:val="left" w:pos="1540"/>
          <w:tab w:val="right" w:leader="dot" w:pos="9741"/>
        </w:tabs>
        <w:rPr>
          <w:del w:id="341" w:author="Leo Barnes" w:date="2024-05-08T13:37:00Z"/>
          <w:rFonts w:eastAsiaTheme="minorEastAsia" w:cstheme="minorBidi"/>
          <w:noProof/>
          <w:kern w:val="2"/>
          <w:sz w:val="24"/>
          <w:szCs w:val="24"/>
          <w:lang w:val="en-CA"/>
          <w14:ligatures w14:val="standardContextual"/>
        </w:rPr>
      </w:pPr>
      <w:del w:id="342" w:author="Leo Barnes" w:date="2024-05-08T13:37:00Z">
        <w:r w:rsidRPr="004320CD" w:rsidDel="004320CD">
          <w:rPr>
            <w:rPrChange w:id="343" w:author="Leo Barnes" w:date="2024-05-08T13:37:00Z">
              <w:rPr>
                <w:rStyle w:val="Hyperlink"/>
                <w:noProof/>
                <w:lang w:val="en-CA"/>
              </w:rPr>
            </w:rPrChange>
          </w:rPr>
          <w:delText>6.5.37.3</w:delText>
        </w:r>
        <w:r w:rsidRPr="00314835" w:rsidDel="004320CD">
          <w:rPr>
            <w:rFonts w:eastAsiaTheme="minorEastAsia" w:cstheme="minorBidi"/>
            <w:noProof/>
            <w:kern w:val="2"/>
            <w:sz w:val="24"/>
            <w:szCs w:val="24"/>
            <w:lang w:val="en-CA"/>
            <w14:ligatures w14:val="standardContextual"/>
          </w:rPr>
          <w:tab/>
        </w:r>
        <w:r w:rsidRPr="004320CD" w:rsidDel="004320CD">
          <w:rPr>
            <w:rPrChange w:id="344" w:author="Leo Barnes" w:date="2024-05-08T13:37:00Z">
              <w:rPr>
                <w:rStyle w:val="Hyperlink"/>
                <w:noProof/>
                <w:lang w:val="en-CA"/>
              </w:rPr>
            </w:rPrChange>
          </w:rPr>
          <w:delText>Semantics</w:delText>
        </w:r>
        <w:r w:rsidRPr="00314835" w:rsidDel="004320CD">
          <w:rPr>
            <w:noProof/>
            <w:webHidden/>
            <w:lang w:val="en-CA"/>
          </w:rPr>
          <w:tab/>
          <w:delText>9</w:delText>
        </w:r>
      </w:del>
    </w:p>
    <w:p w14:paraId="1C1B1D10" w14:textId="385CE4E8" w:rsidR="000F7812" w:rsidRPr="00314835" w:rsidDel="004320CD" w:rsidRDefault="000F7812">
      <w:pPr>
        <w:pStyle w:val="TOC1"/>
        <w:tabs>
          <w:tab w:val="left" w:pos="440"/>
          <w:tab w:val="right" w:leader="dot" w:pos="9741"/>
        </w:tabs>
        <w:rPr>
          <w:del w:id="345" w:author="Leo Barnes" w:date="2024-05-08T13:37:00Z"/>
          <w:rFonts w:eastAsiaTheme="minorEastAsia" w:cstheme="minorBidi"/>
          <w:b w:val="0"/>
          <w:bCs w:val="0"/>
          <w:i w:val="0"/>
          <w:iCs w:val="0"/>
          <w:noProof/>
          <w:kern w:val="2"/>
          <w:lang w:val="en-CA"/>
          <w14:ligatures w14:val="standardContextual"/>
        </w:rPr>
      </w:pPr>
      <w:del w:id="346" w:author="Leo Barnes" w:date="2024-05-08T13:37:00Z">
        <w:r w:rsidRPr="004320CD" w:rsidDel="004320CD">
          <w:rPr>
            <w:rPrChange w:id="347" w:author="Leo Barnes" w:date="2024-05-08T13:37:00Z">
              <w:rPr>
                <w:rStyle w:val="Hyperlink"/>
                <w:b w:val="0"/>
                <w:bCs w:val="0"/>
                <w:i w:val="0"/>
                <w:iCs w:val="0"/>
                <w:noProof/>
                <w:lang w:val="en-CA"/>
              </w:rPr>
            </w:rPrChange>
          </w:rPr>
          <w:delText>5</w:delText>
        </w:r>
        <w:r w:rsidRPr="00314835" w:rsidDel="004320CD">
          <w:rPr>
            <w:rFonts w:eastAsiaTheme="minorEastAsia" w:cstheme="minorBidi"/>
            <w:b w:val="0"/>
            <w:bCs w:val="0"/>
            <w:i w:val="0"/>
            <w:iCs w:val="0"/>
            <w:noProof/>
            <w:kern w:val="2"/>
            <w:lang w:val="en-CA"/>
            <w14:ligatures w14:val="standardContextual"/>
          </w:rPr>
          <w:tab/>
        </w:r>
        <w:r w:rsidRPr="004320CD" w:rsidDel="004320CD">
          <w:rPr>
            <w:rPrChange w:id="348" w:author="Leo Barnes" w:date="2024-05-08T13:37:00Z">
              <w:rPr>
                <w:rStyle w:val="Hyperlink"/>
                <w:b w:val="0"/>
                <w:bCs w:val="0"/>
                <w:i w:val="0"/>
                <w:iCs w:val="0"/>
                <w:noProof/>
                <w:lang w:val="en-CA"/>
              </w:rPr>
            </w:rPrChange>
          </w:rPr>
          <w:delText>New disparity adjustment information property</w:delText>
        </w:r>
        <w:r w:rsidRPr="00314835" w:rsidDel="004320CD">
          <w:rPr>
            <w:noProof/>
            <w:webHidden/>
            <w:lang w:val="en-CA"/>
          </w:rPr>
          <w:tab/>
          <w:delText>9</w:delText>
        </w:r>
      </w:del>
    </w:p>
    <w:p w14:paraId="5736C14F" w14:textId="540114A6" w:rsidR="000F7812" w:rsidRPr="00314835" w:rsidDel="004320CD" w:rsidRDefault="000F7812">
      <w:pPr>
        <w:pStyle w:val="TOC2"/>
        <w:tabs>
          <w:tab w:val="left" w:pos="1100"/>
          <w:tab w:val="right" w:leader="dot" w:pos="9741"/>
        </w:tabs>
        <w:rPr>
          <w:del w:id="349" w:author="Leo Barnes" w:date="2024-05-08T13:37:00Z"/>
          <w:rFonts w:eastAsiaTheme="minorEastAsia" w:cstheme="minorBidi"/>
          <w:b w:val="0"/>
          <w:bCs w:val="0"/>
          <w:noProof/>
          <w:kern w:val="2"/>
          <w:sz w:val="24"/>
          <w:szCs w:val="24"/>
          <w:lang w:val="en-CA"/>
          <w14:ligatures w14:val="standardContextual"/>
        </w:rPr>
      </w:pPr>
      <w:del w:id="350" w:author="Leo Barnes" w:date="2024-05-08T13:37:00Z">
        <w:r w:rsidRPr="004320CD" w:rsidDel="004320CD">
          <w:rPr>
            <w:rPrChange w:id="351" w:author="Leo Barnes" w:date="2024-05-08T13:37:00Z">
              <w:rPr>
                <w:rStyle w:val="Hyperlink"/>
                <w:b w:val="0"/>
                <w:bCs w:val="0"/>
                <w:noProof/>
                <w:lang w:val="en-CA"/>
              </w:rPr>
            </w:rPrChange>
          </w:rPr>
          <w:delText>6.5.38</w:delText>
        </w:r>
        <w:r w:rsidRPr="00314835" w:rsidDel="004320CD">
          <w:rPr>
            <w:rFonts w:eastAsiaTheme="minorEastAsia" w:cstheme="minorBidi"/>
            <w:b w:val="0"/>
            <w:bCs w:val="0"/>
            <w:noProof/>
            <w:kern w:val="2"/>
            <w:sz w:val="24"/>
            <w:szCs w:val="24"/>
            <w:lang w:val="en-CA"/>
            <w14:ligatures w14:val="standardContextual"/>
          </w:rPr>
          <w:tab/>
        </w:r>
        <w:r w:rsidRPr="004320CD" w:rsidDel="004320CD">
          <w:rPr>
            <w:rPrChange w:id="352" w:author="Leo Barnes" w:date="2024-05-08T13:37:00Z">
              <w:rPr>
                <w:rStyle w:val="Hyperlink"/>
                <w:b w:val="0"/>
                <w:bCs w:val="0"/>
                <w:noProof/>
                <w:lang w:val="en-CA"/>
              </w:rPr>
            </w:rPrChange>
          </w:rPr>
          <w:delText>Disparity adjustment information</w:delText>
        </w:r>
        <w:r w:rsidRPr="00314835" w:rsidDel="004320CD">
          <w:rPr>
            <w:noProof/>
            <w:webHidden/>
            <w:lang w:val="en-CA"/>
          </w:rPr>
          <w:tab/>
          <w:delText>9</w:delText>
        </w:r>
      </w:del>
    </w:p>
    <w:p w14:paraId="6AA2CD03" w14:textId="3DD4D5A6" w:rsidR="000F7812" w:rsidRPr="00314835" w:rsidDel="004320CD" w:rsidRDefault="000F7812">
      <w:pPr>
        <w:pStyle w:val="TOC3"/>
        <w:tabs>
          <w:tab w:val="left" w:pos="1540"/>
          <w:tab w:val="right" w:leader="dot" w:pos="9741"/>
        </w:tabs>
        <w:rPr>
          <w:del w:id="353" w:author="Leo Barnes" w:date="2024-05-08T13:37:00Z"/>
          <w:rFonts w:eastAsiaTheme="minorEastAsia" w:cstheme="minorBidi"/>
          <w:noProof/>
          <w:kern w:val="2"/>
          <w:sz w:val="24"/>
          <w:szCs w:val="24"/>
          <w:lang w:val="en-CA"/>
          <w14:ligatures w14:val="standardContextual"/>
        </w:rPr>
      </w:pPr>
      <w:del w:id="354" w:author="Leo Barnes" w:date="2024-05-08T13:37:00Z">
        <w:r w:rsidRPr="004320CD" w:rsidDel="004320CD">
          <w:rPr>
            <w:rPrChange w:id="355" w:author="Leo Barnes" w:date="2024-05-08T13:37:00Z">
              <w:rPr>
                <w:rStyle w:val="Hyperlink"/>
                <w:noProof/>
                <w:lang w:val="en-CA"/>
              </w:rPr>
            </w:rPrChange>
          </w:rPr>
          <w:delText>6.5.38.1</w:delText>
        </w:r>
        <w:r w:rsidRPr="00314835" w:rsidDel="004320CD">
          <w:rPr>
            <w:rFonts w:eastAsiaTheme="minorEastAsia" w:cstheme="minorBidi"/>
            <w:noProof/>
            <w:kern w:val="2"/>
            <w:sz w:val="24"/>
            <w:szCs w:val="24"/>
            <w:lang w:val="en-CA"/>
            <w14:ligatures w14:val="standardContextual"/>
          </w:rPr>
          <w:tab/>
        </w:r>
        <w:r w:rsidRPr="004320CD" w:rsidDel="004320CD">
          <w:rPr>
            <w:rPrChange w:id="356" w:author="Leo Barnes" w:date="2024-05-08T13:37:00Z">
              <w:rPr>
                <w:rStyle w:val="Hyperlink"/>
                <w:noProof/>
                <w:lang w:val="en-CA"/>
              </w:rPr>
            </w:rPrChange>
          </w:rPr>
          <w:delText>Definition</w:delText>
        </w:r>
        <w:r w:rsidRPr="00314835" w:rsidDel="004320CD">
          <w:rPr>
            <w:noProof/>
            <w:webHidden/>
            <w:lang w:val="en-CA"/>
          </w:rPr>
          <w:tab/>
          <w:delText>9</w:delText>
        </w:r>
      </w:del>
    </w:p>
    <w:p w14:paraId="029FD9B7" w14:textId="401AB6A4" w:rsidR="000F7812" w:rsidRPr="00314835" w:rsidDel="004320CD" w:rsidRDefault="000F7812">
      <w:pPr>
        <w:pStyle w:val="TOC3"/>
        <w:tabs>
          <w:tab w:val="left" w:pos="1540"/>
          <w:tab w:val="right" w:leader="dot" w:pos="9741"/>
        </w:tabs>
        <w:rPr>
          <w:del w:id="357" w:author="Leo Barnes" w:date="2024-05-08T13:37:00Z"/>
          <w:rFonts w:eastAsiaTheme="minorEastAsia" w:cstheme="minorBidi"/>
          <w:noProof/>
          <w:kern w:val="2"/>
          <w:sz w:val="24"/>
          <w:szCs w:val="24"/>
          <w:lang w:val="en-CA"/>
          <w14:ligatures w14:val="standardContextual"/>
        </w:rPr>
      </w:pPr>
      <w:del w:id="358" w:author="Leo Barnes" w:date="2024-05-08T13:37:00Z">
        <w:r w:rsidRPr="004320CD" w:rsidDel="004320CD">
          <w:rPr>
            <w:rPrChange w:id="359" w:author="Leo Barnes" w:date="2024-05-08T13:37:00Z">
              <w:rPr>
                <w:rStyle w:val="Hyperlink"/>
                <w:noProof/>
                <w:lang w:val="en-CA"/>
              </w:rPr>
            </w:rPrChange>
          </w:rPr>
          <w:delText>6.5.38.2</w:delText>
        </w:r>
        <w:r w:rsidRPr="00314835" w:rsidDel="004320CD">
          <w:rPr>
            <w:rFonts w:eastAsiaTheme="minorEastAsia" w:cstheme="minorBidi"/>
            <w:noProof/>
            <w:kern w:val="2"/>
            <w:sz w:val="24"/>
            <w:szCs w:val="24"/>
            <w:lang w:val="en-CA"/>
            <w14:ligatures w14:val="standardContextual"/>
          </w:rPr>
          <w:tab/>
        </w:r>
        <w:r w:rsidRPr="004320CD" w:rsidDel="004320CD">
          <w:rPr>
            <w:rPrChange w:id="360" w:author="Leo Barnes" w:date="2024-05-08T13:37:00Z">
              <w:rPr>
                <w:rStyle w:val="Hyperlink"/>
                <w:noProof/>
                <w:lang w:val="en-CA"/>
              </w:rPr>
            </w:rPrChange>
          </w:rPr>
          <w:delText>Syntax</w:delText>
        </w:r>
        <w:r w:rsidRPr="00314835" w:rsidDel="004320CD">
          <w:rPr>
            <w:noProof/>
            <w:webHidden/>
            <w:lang w:val="en-CA"/>
          </w:rPr>
          <w:tab/>
          <w:delText>10</w:delText>
        </w:r>
      </w:del>
    </w:p>
    <w:p w14:paraId="496FEAFE" w14:textId="0AF42800" w:rsidR="000F7812" w:rsidRPr="00314835" w:rsidDel="004320CD" w:rsidRDefault="000F7812">
      <w:pPr>
        <w:pStyle w:val="TOC3"/>
        <w:tabs>
          <w:tab w:val="left" w:pos="1540"/>
          <w:tab w:val="right" w:leader="dot" w:pos="9741"/>
        </w:tabs>
        <w:rPr>
          <w:del w:id="361" w:author="Leo Barnes" w:date="2024-05-08T13:37:00Z"/>
          <w:rFonts w:eastAsiaTheme="minorEastAsia" w:cstheme="minorBidi"/>
          <w:noProof/>
          <w:kern w:val="2"/>
          <w:sz w:val="24"/>
          <w:szCs w:val="24"/>
          <w:lang w:val="en-CA"/>
          <w14:ligatures w14:val="standardContextual"/>
        </w:rPr>
      </w:pPr>
      <w:del w:id="362" w:author="Leo Barnes" w:date="2024-05-08T13:37:00Z">
        <w:r w:rsidRPr="004320CD" w:rsidDel="004320CD">
          <w:rPr>
            <w:rPrChange w:id="363" w:author="Leo Barnes" w:date="2024-05-08T13:37:00Z">
              <w:rPr>
                <w:rStyle w:val="Hyperlink"/>
                <w:noProof/>
                <w:lang w:val="en-CA"/>
              </w:rPr>
            </w:rPrChange>
          </w:rPr>
          <w:delText>6.5.38.3</w:delText>
        </w:r>
        <w:r w:rsidRPr="00314835" w:rsidDel="004320CD">
          <w:rPr>
            <w:rFonts w:eastAsiaTheme="minorEastAsia" w:cstheme="minorBidi"/>
            <w:noProof/>
            <w:kern w:val="2"/>
            <w:sz w:val="24"/>
            <w:szCs w:val="24"/>
            <w:lang w:val="en-CA"/>
            <w14:ligatures w14:val="standardContextual"/>
          </w:rPr>
          <w:tab/>
        </w:r>
        <w:r w:rsidRPr="004320CD" w:rsidDel="004320CD">
          <w:rPr>
            <w:rPrChange w:id="364" w:author="Leo Barnes" w:date="2024-05-08T13:37:00Z">
              <w:rPr>
                <w:rStyle w:val="Hyperlink"/>
                <w:noProof/>
                <w:lang w:val="en-CA"/>
              </w:rPr>
            </w:rPrChange>
          </w:rPr>
          <w:delText>Semantics</w:delText>
        </w:r>
        <w:r w:rsidRPr="00314835" w:rsidDel="004320CD">
          <w:rPr>
            <w:noProof/>
            <w:webHidden/>
            <w:lang w:val="en-CA"/>
          </w:rPr>
          <w:tab/>
          <w:delText>10</w:delText>
        </w:r>
      </w:del>
    </w:p>
    <w:p w14:paraId="6596DDE0" w14:textId="186F69B6" w:rsidR="000F7812" w:rsidRPr="00314835" w:rsidDel="004320CD" w:rsidRDefault="000F7812">
      <w:pPr>
        <w:pStyle w:val="TOC1"/>
        <w:tabs>
          <w:tab w:val="left" w:pos="440"/>
          <w:tab w:val="right" w:leader="dot" w:pos="9741"/>
        </w:tabs>
        <w:rPr>
          <w:del w:id="365" w:author="Leo Barnes" w:date="2024-05-08T13:37:00Z"/>
          <w:rFonts w:eastAsiaTheme="minorEastAsia" w:cstheme="minorBidi"/>
          <w:b w:val="0"/>
          <w:bCs w:val="0"/>
          <w:i w:val="0"/>
          <w:iCs w:val="0"/>
          <w:noProof/>
          <w:kern w:val="2"/>
          <w:lang w:val="en-CA"/>
          <w14:ligatures w14:val="standardContextual"/>
        </w:rPr>
      </w:pPr>
      <w:del w:id="366" w:author="Leo Barnes" w:date="2024-05-08T13:37:00Z">
        <w:r w:rsidRPr="004320CD" w:rsidDel="004320CD">
          <w:rPr>
            <w:rPrChange w:id="367" w:author="Leo Barnes" w:date="2024-05-08T13:37:00Z">
              <w:rPr>
                <w:rStyle w:val="Hyperlink"/>
                <w:b w:val="0"/>
                <w:bCs w:val="0"/>
                <w:i w:val="0"/>
                <w:iCs w:val="0"/>
                <w:noProof/>
                <w:lang w:val="en-CA"/>
              </w:rPr>
            </w:rPrChange>
          </w:rPr>
          <w:delText>7</w:delText>
        </w:r>
        <w:r w:rsidRPr="00314835" w:rsidDel="004320CD">
          <w:rPr>
            <w:rFonts w:eastAsiaTheme="minorEastAsia" w:cstheme="minorBidi"/>
            <w:b w:val="0"/>
            <w:bCs w:val="0"/>
            <w:i w:val="0"/>
            <w:iCs w:val="0"/>
            <w:noProof/>
            <w:kern w:val="2"/>
            <w:lang w:val="en-CA"/>
            <w14:ligatures w14:val="standardContextual"/>
          </w:rPr>
          <w:tab/>
        </w:r>
        <w:r w:rsidRPr="004320CD" w:rsidDel="004320CD">
          <w:rPr>
            <w:rPrChange w:id="368" w:author="Leo Barnes" w:date="2024-05-08T13:37:00Z">
              <w:rPr>
                <w:rStyle w:val="Hyperlink"/>
                <w:b w:val="0"/>
                <w:bCs w:val="0"/>
                <w:i w:val="0"/>
                <w:iCs w:val="0"/>
                <w:noProof/>
                <w:lang w:val="en-CA"/>
              </w:rPr>
            </w:rPrChange>
          </w:rPr>
          <w:delText>New HDR signaling aligning with ISO 22028-5</w:delText>
        </w:r>
        <w:r w:rsidRPr="00314835" w:rsidDel="004320CD">
          <w:rPr>
            <w:noProof/>
            <w:webHidden/>
            <w:lang w:val="en-CA"/>
          </w:rPr>
          <w:tab/>
          <w:delText>10</w:delText>
        </w:r>
      </w:del>
    </w:p>
    <w:p w14:paraId="67CAD5C8" w14:textId="6D1C8BEC" w:rsidR="000F7812" w:rsidRPr="00314835" w:rsidDel="004320CD" w:rsidRDefault="000F7812">
      <w:pPr>
        <w:pStyle w:val="TOC2"/>
        <w:tabs>
          <w:tab w:val="left" w:pos="1100"/>
          <w:tab w:val="right" w:leader="dot" w:pos="9741"/>
        </w:tabs>
        <w:rPr>
          <w:del w:id="369" w:author="Leo Barnes" w:date="2024-05-08T13:37:00Z"/>
          <w:rFonts w:eastAsiaTheme="minorEastAsia" w:cstheme="minorBidi"/>
          <w:b w:val="0"/>
          <w:bCs w:val="0"/>
          <w:noProof/>
          <w:kern w:val="2"/>
          <w:sz w:val="24"/>
          <w:szCs w:val="24"/>
          <w:lang w:val="en-CA"/>
          <w14:ligatures w14:val="standardContextual"/>
        </w:rPr>
      </w:pPr>
      <w:del w:id="370" w:author="Leo Barnes" w:date="2024-05-08T13:37:00Z">
        <w:r w:rsidRPr="004320CD" w:rsidDel="004320CD">
          <w:rPr>
            <w:rPrChange w:id="371" w:author="Leo Barnes" w:date="2024-05-08T13:37:00Z">
              <w:rPr>
                <w:rStyle w:val="Hyperlink"/>
                <w:b w:val="0"/>
                <w:bCs w:val="0"/>
                <w:noProof/>
                <w:lang w:val="en-CA"/>
              </w:rPr>
            </w:rPrChange>
          </w:rPr>
          <w:delText>6.5.39</w:delText>
        </w:r>
        <w:r w:rsidRPr="00314835" w:rsidDel="004320CD">
          <w:rPr>
            <w:rFonts w:eastAsiaTheme="minorEastAsia" w:cstheme="minorBidi"/>
            <w:b w:val="0"/>
            <w:bCs w:val="0"/>
            <w:noProof/>
            <w:kern w:val="2"/>
            <w:sz w:val="24"/>
            <w:szCs w:val="24"/>
            <w:lang w:val="en-CA"/>
            <w14:ligatures w14:val="standardContextual"/>
          </w:rPr>
          <w:tab/>
        </w:r>
        <w:r w:rsidRPr="004320CD" w:rsidDel="004320CD">
          <w:rPr>
            <w:rPrChange w:id="372" w:author="Leo Barnes" w:date="2024-05-08T13:37:00Z">
              <w:rPr>
                <w:rStyle w:val="Hyperlink"/>
                <w:b w:val="0"/>
                <w:bCs w:val="0"/>
                <w:noProof/>
                <w:lang w:val="en-CA"/>
              </w:rPr>
            </w:rPrChange>
          </w:rPr>
          <w:delText>Reference viewing environment</w:delText>
        </w:r>
        <w:r w:rsidRPr="00314835" w:rsidDel="004320CD">
          <w:rPr>
            <w:noProof/>
            <w:webHidden/>
            <w:lang w:val="en-CA"/>
          </w:rPr>
          <w:tab/>
          <w:delText>10</w:delText>
        </w:r>
      </w:del>
    </w:p>
    <w:p w14:paraId="6B7839B6" w14:textId="5690AE02" w:rsidR="000F7812" w:rsidRPr="00314835" w:rsidDel="004320CD" w:rsidRDefault="000F7812">
      <w:pPr>
        <w:pStyle w:val="TOC3"/>
        <w:tabs>
          <w:tab w:val="left" w:pos="1540"/>
          <w:tab w:val="right" w:leader="dot" w:pos="9741"/>
        </w:tabs>
        <w:rPr>
          <w:del w:id="373" w:author="Leo Barnes" w:date="2024-05-08T13:37:00Z"/>
          <w:rFonts w:eastAsiaTheme="minorEastAsia" w:cstheme="minorBidi"/>
          <w:noProof/>
          <w:kern w:val="2"/>
          <w:sz w:val="24"/>
          <w:szCs w:val="24"/>
          <w:lang w:val="en-CA"/>
          <w14:ligatures w14:val="standardContextual"/>
        </w:rPr>
      </w:pPr>
      <w:del w:id="374" w:author="Leo Barnes" w:date="2024-05-08T13:37:00Z">
        <w:r w:rsidRPr="004320CD" w:rsidDel="004320CD">
          <w:rPr>
            <w:rPrChange w:id="375" w:author="Leo Barnes" w:date="2024-05-08T13:37:00Z">
              <w:rPr>
                <w:rStyle w:val="Hyperlink"/>
                <w:noProof/>
                <w:lang w:val="en-CA"/>
              </w:rPr>
            </w:rPrChange>
          </w:rPr>
          <w:delText>6.5.39.1</w:delText>
        </w:r>
        <w:r w:rsidRPr="00314835" w:rsidDel="004320CD">
          <w:rPr>
            <w:rFonts w:eastAsiaTheme="minorEastAsia" w:cstheme="minorBidi"/>
            <w:noProof/>
            <w:kern w:val="2"/>
            <w:sz w:val="24"/>
            <w:szCs w:val="24"/>
            <w:lang w:val="en-CA"/>
            <w14:ligatures w14:val="standardContextual"/>
          </w:rPr>
          <w:tab/>
        </w:r>
        <w:r w:rsidRPr="004320CD" w:rsidDel="004320CD">
          <w:rPr>
            <w:rPrChange w:id="376" w:author="Leo Barnes" w:date="2024-05-08T13:37:00Z">
              <w:rPr>
                <w:rStyle w:val="Hyperlink"/>
                <w:noProof/>
                <w:lang w:val="en-CA"/>
              </w:rPr>
            </w:rPrChange>
          </w:rPr>
          <w:delText>Definition</w:delText>
        </w:r>
        <w:r w:rsidRPr="00314835" w:rsidDel="004320CD">
          <w:rPr>
            <w:noProof/>
            <w:webHidden/>
            <w:lang w:val="en-CA"/>
          </w:rPr>
          <w:tab/>
          <w:delText>10</w:delText>
        </w:r>
      </w:del>
    </w:p>
    <w:p w14:paraId="7E4AF612" w14:textId="45C8B7DB" w:rsidR="000F7812" w:rsidRPr="00314835" w:rsidDel="004320CD" w:rsidRDefault="000F7812">
      <w:pPr>
        <w:pStyle w:val="TOC3"/>
        <w:tabs>
          <w:tab w:val="left" w:pos="1540"/>
          <w:tab w:val="right" w:leader="dot" w:pos="9741"/>
        </w:tabs>
        <w:rPr>
          <w:del w:id="377" w:author="Leo Barnes" w:date="2024-05-08T13:37:00Z"/>
          <w:rFonts w:eastAsiaTheme="minorEastAsia" w:cstheme="minorBidi"/>
          <w:noProof/>
          <w:kern w:val="2"/>
          <w:sz w:val="24"/>
          <w:szCs w:val="24"/>
          <w:lang w:val="en-CA"/>
          <w14:ligatures w14:val="standardContextual"/>
        </w:rPr>
      </w:pPr>
      <w:del w:id="378" w:author="Leo Barnes" w:date="2024-05-08T13:37:00Z">
        <w:r w:rsidRPr="004320CD" w:rsidDel="004320CD">
          <w:rPr>
            <w:rPrChange w:id="379" w:author="Leo Barnes" w:date="2024-05-08T13:37:00Z">
              <w:rPr>
                <w:rStyle w:val="Hyperlink"/>
                <w:noProof/>
                <w:lang w:val="en-CA"/>
              </w:rPr>
            </w:rPrChange>
          </w:rPr>
          <w:delText>6.5.39.2</w:delText>
        </w:r>
        <w:r w:rsidRPr="00314835" w:rsidDel="004320CD">
          <w:rPr>
            <w:rFonts w:eastAsiaTheme="minorEastAsia" w:cstheme="minorBidi"/>
            <w:noProof/>
            <w:kern w:val="2"/>
            <w:sz w:val="24"/>
            <w:szCs w:val="24"/>
            <w:lang w:val="en-CA"/>
            <w14:ligatures w14:val="standardContextual"/>
          </w:rPr>
          <w:tab/>
        </w:r>
        <w:r w:rsidRPr="004320CD" w:rsidDel="004320CD">
          <w:rPr>
            <w:rPrChange w:id="380" w:author="Leo Barnes" w:date="2024-05-08T13:37:00Z">
              <w:rPr>
                <w:rStyle w:val="Hyperlink"/>
                <w:noProof/>
                <w:lang w:val="en-CA"/>
              </w:rPr>
            </w:rPrChange>
          </w:rPr>
          <w:delText>Syntax</w:delText>
        </w:r>
        <w:r w:rsidRPr="00314835" w:rsidDel="004320CD">
          <w:rPr>
            <w:noProof/>
            <w:webHidden/>
            <w:lang w:val="en-CA"/>
          </w:rPr>
          <w:tab/>
          <w:delText>10</w:delText>
        </w:r>
      </w:del>
    </w:p>
    <w:p w14:paraId="1CCF1397" w14:textId="67418C5E" w:rsidR="000F7812" w:rsidRPr="00314835" w:rsidDel="004320CD" w:rsidRDefault="000F7812">
      <w:pPr>
        <w:pStyle w:val="TOC3"/>
        <w:tabs>
          <w:tab w:val="left" w:pos="1540"/>
          <w:tab w:val="right" w:leader="dot" w:pos="9741"/>
        </w:tabs>
        <w:rPr>
          <w:del w:id="381" w:author="Leo Barnes" w:date="2024-05-08T13:37:00Z"/>
          <w:rFonts w:eastAsiaTheme="minorEastAsia" w:cstheme="minorBidi"/>
          <w:noProof/>
          <w:kern w:val="2"/>
          <w:sz w:val="24"/>
          <w:szCs w:val="24"/>
          <w:lang w:val="en-CA"/>
          <w14:ligatures w14:val="standardContextual"/>
        </w:rPr>
      </w:pPr>
      <w:del w:id="382" w:author="Leo Barnes" w:date="2024-05-08T13:37:00Z">
        <w:r w:rsidRPr="004320CD" w:rsidDel="004320CD">
          <w:rPr>
            <w:rPrChange w:id="383" w:author="Leo Barnes" w:date="2024-05-08T13:37:00Z">
              <w:rPr>
                <w:rStyle w:val="Hyperlink"/>
                <w:noProof/>
                <w:lang w:val="en-CA"/>
              </w:rPr>
            </w:rPrChange>
          </w:rPr>
          <w:delText>6.5.39.3</w:delText>
        </w:r>
        <w:r w:rsidRPr="00314835" w:rsidDel="004320CD">
          <w:rPr>
            <w:rFonts w:eastAsiaTheme="minorEastAsia" w:cstheme="minorBidi"/>
            <w:noProof/>
            <w:kern w:val="2"/>
            <w:sz w:val="24"/>
            <w:szCs w:val="24"/>
            <w:lang w:val="en-CA"/>
            <w14:ligatures w14:val="standardContextual"/>
          </w:rPr>
          <w:tab/>
        </w:r>
        <w:r w:rsidRPr="004320CD" w:rsidDel="004320CD">
          <w:rPr>
            <w:rPrChange w:id="384" w:author="Leo Barnes" w:date="2024-05-08T13:37:00Z">
              <w:rPr>
                <w:rStyle w:val="Hyperlink"/>
                <w:noProof/>
                <w:lang w:val="en-CA"/>
              </w:rPr>
            </w:rPrChange>
          </w:rPr>
          <w:delText>Semantics</w:delText>
        </w:r>
        <w:r w:rsidRPr="00314835" w:rsidDel="004320CD">
          <w:rPr>
            <w:noProof/>
            <w:webHidden/>
            <w:lang w:val="en-CA"/>
          </w:rPr>
          <w:tab/>
          <w:delText>10</w:delText>
        </w:r>
      </w:del>
    </w:p>
    <w:p w14:paraId="4F2F55DB" w14:textId="515F5F91" w:rsidR="000F7812" w:rsidRPr="00314835" w:rsidDel="004320CD" w:rsidRDefault="000F7812">
      <w:pPr>
        <w:pStyle w:val="TOC2"/>
        <w:tabs>
          <w:tab w:val="left" w:pos="1100"/>
          <w:tab w:val="right" w:leader="dot" w:pos="9741"/>
        </w:tabs>
        <w:rPr>
          <w:del w:id="385" w:author="Leo Barnes" w:date="2024-05-08T13:37:00Z"/>
          <w:rFonts w:eastAsiaTheme="minorEastAsia" w:cstheme="minorBidi"/>
          <w:b w:val="0"/>
          <w:bCs w:val="0"/>
          <w:noProof/>
          <w:kern w:val="2"/>
          <w:sz w:val="24"/>
          <w:szCs w:val="24"/>
          <w:lang w:val="en-CA"/>
          <w14:ligatures w14:val="standardContextual"/>
        </w:rPr>
      </w:pPr>
      <w:del w:id="386" w:author="Leo Barnes" w:date="2024-05-08T13:37:00Z">
        <w:r w:rsidRPr="004320CD" w:rsidDel="004320CD">
          <w:rPr>
            <w:rPrChange w:id="387" w:author="Leo Barnes" w:date="2024-05-08T13:37:00Z">
              <w:rPr>
                <w:rStyle w:val="Hyperlink"/>
                <w:b w:val="0"/>
                <w:bCs w:val="0"/>
                <w:noProof/>
                <w:lang w:val="en-CA"/>
              </w:rPr>
            </w:rPrChange>
          </w:rPr>
          <w:delText>6.5.40</w:delText>
        </w:r>
        <w:r w:rsidRPr="00314835" w:rsidDel="004320CD">
          <w:rPr>
            <w:rFonts w:eastAsiaTheme="minorEastAsia" w:cstheme="minorBidi"/>
            <w:b w:val="0"/>
            <w:bCs w:val="0"/>
            <w:noProof/>
            <w:kern w:val="2"/>
            <w:sz w:val="24"/>
            <w:szCs w:val="24"/>
            <w:lang w:val="en-CA"/>
            <w14:ligatures w14:val="standardContextual"/>
          </w:rPr>
          <w:tab/>
        </w:r>
        <w:r w:rsidRPr="004320CD" w:rsidDel="004320CD">
          <w:rPr>
            <w:rPrChange w:id="388" w:author="Leo Barnes" w:date="2024-05-08T13:37:00Z">
              <w:rPr>
                <w:rStyle w:val="Hyperlink"/>
                <w:b w:val="0"/>
                <w:bCs w:val="0"/>
                <w:noProof/>
                <w:lang w:val="en-CA"/>
              </w:rPr>
            </w:rPrChange>
          </w:rPr>
          <w:delText>Nominal Diffuse White</w:delText>
        </w:r>
        <w:r w:rsidRPr="00314835" w:rsidDel="004320CD">
          <w:rPr>
            <w:noProof/>
            <w:webHidden/>
            <w:lang w:val="en-CA"/>
          </w:rPr>
          <w:tab/>
          <w:delText>11</w:delText>
        </w:r>
      </w:del>
    </w:p>
    <w:p w14:paraId="65FD8FC4" w14:textId="23D80C9B" w:rsidR="000F7812" w:rsidRPr="00314835" w:rsidDel="004320CD" w:rsidRDefault="000F7812">
      <w:pPr>
        <w:pStyle w:val="TOC3"/>
        <w:tabs>
          <w:tab w:val="left" w:pos="1540"/>
          <w:tab w:val="right" w:leader="dot" w:pos="9741"/>
        </w:tabs>
        <w:rPr>
          <w:del w:id="389" w:author="Leo Barnes" w:date="2024-05-08T13:37:00Z"/>
          <w:rFonts w:eastAsiaTheme="minorEastAsia" w:cstheme="minorBidi"/>
          <w:noProof/>
          <w:kern w:val="2"/>
          <w:sz w:val="24"/>
          <w:szCs w:val="24"/>
          <w:lang w:val="en-CA"/>
          <w14:ligatures w14:val="standardContextual"/>
        </w:rPr>
      </w:pPr>
      <w:del w:id="390" w:author="Leo Barnes" w:date="2024-05-08T13:37:00Z">
        <w:r w:rsidRPr="004320CD" w:rsidDel="004320CD">
          <w:rPr>
            <w:rPrChange w:id="391" w:author="Leo Barnes" w:date="2024-05-08T13:37:00Z">
              <w:rPr>
                <w:rStyle w:val="Hyperlink"/>
                <w:noProof/>
                <w:lang w:val="en-CA"/>
              </w:rPr>
            </w:rPrChange>
          </w:rPr>
          <w:delText>6.5.40.1</w:delText>
        </w:r>
        <w:r w:rsidRPr="00314835" w:rsidDel="004320CD">
          <w:rPr>
            <w:rFonts w:eastAsiaTheme="minorEastAsia" w:cstheme="minorBidi"/>
            <w:noProof/>
            <w:kern w:val="2"/>
            <w:sz w:val="24"/>
            <w:szCs w:val="24"/>
            <w:lang w:val="en-CA"/>
            <w14:ligatures w14:val="standardContextual"/>
          </w:rPr>
          <w:tab/>
        </w:r>
        <w:r w:rsidRPr="004320CD" w:rsidDel="004320CD">
          <w:rPr>
            <w:rPrChange w:id="392" w:author="Leo Barnes" w:date="2024-05-08T13:37:00Z">
              <w:rPr>
                <w:rStyle w:val="Hyperlink"/>
                <w:noProof/>
                <w:lang w:val="en-CA"/>
              </w:rPr>
            </w:rPrChange>
          </w:rPr>
          <w:delText>Definition</w:delText>
        </w:r>
        <w:r w:rsidRPr="00314835" w:rsidDel="004320CD">
          <w:rPr>
            <w:noProof/>
            <w:webHidden/>
            <w:lang w:val="en-CA"/>
          </w:rPr>
          <w:tab/>
          <w:delText>11</w:delText>
        </w:r>
      </w:del>
    </w:p>
    <w:p w14:paraId="4B8150E8" w14:textId="32438BC1" w:rsidR="000F7812" w:rsidRPr="00314835" w:rsidDel="004320CD" w:rsidRDefault="000F7812">
      <w:pPr>
        <w:pStyle w:val="TOC3"/>
        <w:tabs>
          <w:tab w:val="left" w:pos="1540"/>
          <w:tab w:val="right" w:leader="dot" w:pos="9741"/>
        </w:tabs>
        <w:rPr>
          <w:del w:id="393" w:author="Leo Barnes" w:date="2024-05-08T13:37:00Z"/>
          <w:rFonts w:eastAsiaTheme="minorEastAsia" w:cstheme="minorBidi"/>
          <w:noProof/>
          <w:kern w:val="2"/>
          <w:sz w:val="24"/>
          <w:szCs w:val="24"/>
          <w:lang w:val="en-CA"/>
          <w14:ligatures w14:val="standardContextual"/>
        </w:rPr>
      </w:pPr>
      <w:del w:id="394" w:author="Leo Barnes" w:date="2024-05-08T13:37:00Z">
        <w:r w:rsidRPr="004320CD" w:rsidDel="004320CD">
          <w:rPr>
            <w:rPrChange w:id="395" w:author="Leo Barnes" w:date="2024-05-08T13:37:00Z">
              <w:rPr>
                <w:rStyle w:val="Hyperlink"/>
                <w:noProof/>
                <w:lang w:val="en-CA"/>
              </w:rPr>
            </w:rPrChange>
          </w:rPr>
          <w:delText>6.5.40.2</w:delText>
        </w:r>
        <w:r w:rsidRPr="00314835" w:rsidDel="004320CD">
          <w:rPr>
            <w:rFonts w:eastAsiaTheme="minorEastAsia" w:cstheme="minorBidi"/>
            <w:noProof/>
            <w:kern w:val="2"/>
            <w:sz w:val="24"/>
            <w:szCs w:val="24"/>
            <w:lang w:val="en-CA"/>
            <w14:ligatures w14:val="standardContextual"/>
          </w:rPr>
          <w:tab/>
        </w:r>
        <w:r w:rsidRPr="004320CD" w:rsidDel="004320CD">
          <w:rPr>
            <w:rPrChange w:id="396" w:author="Leo Barnes" w:date="2024-05-08T13:37:00Z">
              <w:rPr>
                <w:rStyle w:val="Hyperlink"/>
                <w:noProof/>
                <w:lang w:val="en-CA"/>
              </w:rPr>
            </w:rPrChange>
          </w:rPr>
          <w:delText>Syntax</w:delText>
        </w:r>
        <w:r w:rsidRPr="00314835" w:rsidDel="004320CD">
          <w:rPr>
            <w:noProof/>
            <w:webHidden/>
            <w:lang w:val="en-CA"/>
          </w:rPr>
          <w:tab/>
          <w:delText>11</w:delText>
        </w:r>
      </w:del>
    </w:p>
    <w:p w14:paraId="3B09B40A" w14:textId="01B5E39F" w:rsidR="000F7812" w:rsidRPr="00314835" w:rsidDel="004320CD" w:rsidRDefault="000F7812">
      <w:pPr>
        <w:pStyle w:val="TOC3"/>
        <w:tabs>
          <w:tab w:val="left" w:pos="1540"/>
          <w:tab w:val="right" w:leader="dot" w:pos="9741"/>
        </w:tabs>
        <w:rPr>
          <w:del w:id="397" w:author="Leo Barnes" w:date="2024-05-08T13:37:00Z"/>
          <w:rFonts w:eastAsiaTheme="minorEastAsia" w:cstheme="minorBidi"/>
          <w:noProof/>
          <w:kern w:val="2"/>
          <w:sz w:val="24"/>
          <w:szCs w:val="24"/>
          <w:lang w:val="en-CA"/>
          <w14:ligatures w14:val="standardContextual"/>
        </w:rPr>
      </w:pPr>
      <w:del w:id="398" w:author="Leo Barnes" w:date="2024-05-08T13:37:00Z">
        <w:r w:rsidRPr="004320CD" w:rsidDel="004320CD">
          <w:rPr>
            <w:rPrChange w:id="399" w:author="Leo Barnes" w:date="2024-05-08T13:37:00Z">
              <w:rPr>
                <w:rStyle w:val="Hyperlink"/>
                <w:noProof/>
                <w:lang w:val="en-CA"/>
              </w:rPr>
            </w:rPrChange>
          </w:rPr>
          <w:delText>6.5.40.3</w:delText>
        </w:r>
        <w:r w:rsidRPr="00314835" w:rsidDel="004320CD">
          <w:rPr>
            <w:rFonts w:eastAsiaTheme="minorEastAsia" w:cstheme="minorBidi"/>
            <w:noProof/>
            <w:kern w:val="2"/>
            <w:sz w:val="24"/>
            <w:szCs w:val="24"/>
            <w:lang w:val="en-CA"/>
            <w14:ligatures w14:val="standardContextual"/>
          </w:rPr>
          <w:tab/>
        </w:r>
        <w:r w:rsidRPr="004320CD" w:rsidDel="004320CD">
          <w:rPr>
            <w:rPrChange w:id="400" w:author="Leo Barnes" w:date="2024-05-08T13:37:00Z">
              <w:rPr>
                <w:rStyle w:val="Hyperlink"/>
                <w:noProof/>
                <w:lang w:val="en-CA"/>
              </w:rPr>
            </w:rPrChange>
          </w:rPr>
          <w:delText>Semantics</w:delText>
        </w:r>
        <w:r w:rsidRPr="00314835" w:rsidDel="004320CD">
          <w:rPr>
            <w:noProof/>
            <w:webHidden/>
            <w:lang w:val="en-CA"/>
          </w:rPr>
          <w:tab/>
          <w:delText>11</w:delText>
        </w:r>
      </w:del>
    </w:p>
    <w:p w14:paraId="7E4CC2B7" w14:textId="7087CB64" w:rsidR="000F7812" w:rsidRPr="00314835" w:rsidDel="004320CD" w:rsidRDefault="000F7812">
      <w:pPr>
        <w:pStyle w:val="TOC1"/>
        <w:tabs>
          <w:tab w:val="left" w:pos="440"/>
          <w:tab w:val="right" w:leader="dot" w:pos="9741"/>
        </w:tabs>
        <w:rPr>
          <w:del w:id="401" w:author="Leo Barnes" w:date="2024-05-08T13:37:00Z"/>
          <w:rFonts w:eastAsiaTheme="minorEastAsia" w:cstheme="minorBidi"/>
          <w:b w:val="0"/>
          <w:bCs w:val="0"/>
          <w:i w:val="0"/>
          <w:iCs w:val="0"/>
          <w:noProof/>
          <w:kern w:val="2"/>
          <w:lang w:val="en-CA"/>
          <w14:ligatures w14:val="standardContextual"/>
        </w:rPr>
      </w:pPr>
      <w:del w:id="402" w:author="Leo Barnes" w:date="2024-05-08T13:37:00Z">
        <w:r w:rsidRPr="004320CD" w:rsidDel="004320CD">
          <w:rPr>
            <w:rPrChange w:id="403" w:author="Leo Barnes" w:date="2024-05-08T13:37:00Z">
              <w:rPr>
                <w:rStyle w:val="Hyperlink"/>
                <w:b w:val="0"/>
                <w:bCs w:val="0"/>
                <w:i w:val="0"/>
                <w:iCs w:val="0"/>
                <w:noProof/>
                <w:lang w:val="en-CA"/>
              </w:rPr>
            </w:rPrChange>
          </w:rPr>
          <w:delText>7</w:delText>
        </w:r>
        <w:r w:rsidRPr="00314835" w:rsidDel="004320CD">
          <w:rPr>
            <w:rFonts w:eastAsiaTheme="minorEastAsia" w:cstheme="minorBidi"/>
            <w:b w:val="0"/>
            <w:bCs w:val="0"/>
            <w:i w:val="0"/>
            <w:iCs w:val="0"/>
            <w:noProof/>
            <w:kern w:val="2"/>
            <w:lang w:val="en-CA"/>
            <w14:ligatures w14:val="standardContextual"/>
          </w:rPr>
          <w:tab/>
        </w:r>
        <w:r w:rsidRPr="004320CD" w:rsidDel="004320CD">
          <w:rPr>
            <w:rPrChange w:id="404" w:author="Leo Barnes" w:date="2024-05-08T13:37:00Z">
              <w:rPr>
                <w:rStyle w:val="Hyperlink"/>
                <w:b w:val="0"/>
                <w:bCs w:val="0"/>
                <w:i w:val="0"/>
                <w:iCs w:val="0"/>
                <w:noProof/>
                <w:lang w:val="en-CA"/>
              </w:rPr>
            </w:rPrChange>
          </w:rPr>
          <w:delText>Unified identifier handling clarifications</w:delText>
        </w:r>
        <w:r w:rsidRPr="00314835" w:rsidDel="004320CD">
          <w:rPr>
            <w:noProof/>
            <w:webHidden/>
            <w:lang w:val="en-CA"/>
          </w:rPr>
          <w:tab/>
          <w:delText>12</w:delText>
        </w:r>
      </w:del>
    </w:p>
    <w:p w14:paraId="61D6D393" w14:textId="5596D29C" w:rsidR="000F7812" w:rsidRPr="00314835" w:rsidDel="004320CD" w:rsidRDefault="000F7812">
      <w:pPr>
        <w:pStyle w:val="TOC1"/>
        <w:tabs>
          <w:tab w:val="left" w:pos="440"/>
          <w:tab w:val="right" w:leader="dot" w:pos="9741"/>
        </w:tabs>
        <w:rPr>
          <w:del w:id="405" w:author="Leo Barnes" w:date="2024-05-08T13:37:00Z"/>
          <w:rFonts w:eastAsiaTheme="minorEastAsia" w:cstheme="minorBidi"/>
          <w:b w:val="0"/>
          <w:bCs w:val="0"/>
          <w:i w:val="0"/>
          <w:iCs w:val="0"/>
          <w:noProof/>
          <w:kern w:val="2"/>
          <w:lang w:val="en-CA"/>
          <w14:ligatures w14:val="standardContextual"/>
        </w:rPr>
      </w:pPr>
      <w:del w:id="406" w:author="Leo Barnes" w:date="2024-05-08T13:37:00Z">
        <w:r w:rsidRPr="004320CD" w:rsidDel="004320CD">
          <w:rPr>
            <w:rPrChange w:id="407" w:author="Leo Barnes" w:date="2024-05-08T13:37:00Z">
              <w:rPr>
                <w:rStyle w:val="Hyperlink"/>
                <w:b w:val="0"/>
                <w:bCs w:val="0"/>
                <w:i w:val="0"/>
                <w:iCs w:val="0"/>
                <w:noProof/>
                <w:lang w:val="en-CA"/>
              </w:rPr>
            </w:rPrChange>
          </w:rPr>
          <w:delText>8</w:delText>
        </w:r>
        <w:r w:rsidRPr="00314835" w:rsidDel="004320CD">
          <w:rPr>
            <w:rFonts w:eastAsiaTheme="minorEastAsia" w:cstheme="minorBidi"/>
            <w:b w:val="0"/>
            <w:bCs w:val="0"/>
            <w:i w:val="0"/>
            <w:iCs w:val="0"/>
            <w:noProof/>
            <w:kern w:val="2"/>
            <w:lang w:val="en-CA"/>
            <w14:ligatures w14:val="standardContextual"/>
          </w:rPr>
          <w:tab/>
        </w:r>
        <w:r w:rsidRPr="004320CD" w:rsidDel="004320CD">
          <w:rPr>
            <w:rPrChange w:id="408" w:author="Leo Barnes" w:date="2024-05-08T13:37:00Z">
              <w:rPr>
                <w:rStyle w:val="Hyperlink"/>
                <w:b w:val="0"/>
                <w:bCs w:val="0"/>
                <w:i w:val="0"/>
                <w:iCs w:val="0"/>
                <w:noProof/>
                <w:lang w:val="en-CA"/>
              </w:rPr>
            </w:rPrChange>
          </w:rPr>
          <w:delText>Overview images</w:delText>
        </w:r>
        <w:r w:rsidRPr="00314835" w:rsidDel="004320CD">
          <w:rPr>
            <w:noProof/>
            <w:webHidden/>
            <w:lang w:val="en-CA"/>
          </w:rPr>
          <w:tab/>
          <w:delText>12</w:delText>
        </w:r>
      </w:del>
    </w:p>
    <w:p w14:paraId="097F9A3A" w14:textId="7E91C77A" w:rsidR="000F7812" w:rsidRPr="00314835" w:rsidDel="004320CD" w:rsidRDefault="000F7812">
      <w:pPr>
        <w:pStyle w:val="TOC2"/>
        <w:tabs>
          <w:tab w:val="left" w:pos="1100"/>
          <w:tab w:val="right" w:leader="dot" w:pos="9741"/>
        </w:tabs>
        <w:rPr>
          <w:del w:id="409" w:author="Leo Barnes" w:date="2024-05-08T13:37:00Z"/>
          <w:rFonts w:eastAsiaTheme="minorEastAsia" w:cstheme="minorBidi"/>
          <w:b w:val="0"/>
          <w:bCs w:val="0"/>
          <w:noProof/>
          <w:kern w:val="2"/>
          <w:sz w:val="24"/>
          <w:szCs w:val="24"/>
          <w:lang w:val="en-CA"/>
          <w14:ligatures w14:val="standardContextual"/>
        </w:rPr>
      </w:pPr>
      <w:del w:id="410" w:author="Leo Barnes" w:date="2024-05-08T13:37:00Z">
        <w:r w:rsidRPr="004320CD" w:rsidDel="004320CD">
          <w:rPr>
            <w:rPrChange w:id="411" w:author="Leo Barnes" w:date="2024-05-08T13:37:00Z">
              <w:rPr>
                <w:rStyle w:val="Hyperlink"/>
                <w:b w:val="0"/>
                <w:bCs w:val="0"/>
                <w:noProof/>
                <w:lang w:val="en-CA"/>
              </w:rPr>
            </w:rPrChange>
          </w:rPr>
          <w:delText>6.4.10</w:delText>
        </w:r>
        <w:r w:rsidRPr="00314835" w:rsidDel="004320CD">
          <w:rPr>
            <w:rFonts w:eastAsiaTheme="minorEastAsia" w:cstheme="minorBidi"/>
            <w:b w:val="0"/>
            <w:bCs w:val="0"/>
            <w:noProof/>
            <w:kern w:val="2"/>
            <w:sz w:val="24"/>
            <w:szCs w:val="24"/>
            <w:lang w:val="en-CA"/>
            <w14:ligatures w14:val="standardContextual"/>
          </w:rPr>
          <w:tab/>
        </w:r>
        <w:r w:rsidRPr="004320CD" w:rsidDel="004320CD">
          <w:rPr>
            <w:rPrChange w:id="412" w:author="Leo Barnes" w:date="2024-05-08T13:37:00Z">
              <w:rPr>
                <w:rStyle w:val="Hyperlink"/>
                <w:b w:val="0"/>
                <w:bCs w:val="0"/>
                <w:noProof/>
                <w:lang w:val="en-CA"/>
              </w:rPr>
            </w:rPrChange>
          </w:rPr>
          <w:delText>Overview images</w:delText>
        </w:r>
        <w:r w:rsidRPr="00314835" w:rsidDel="004320CD">
          <w:rPr>
            <w:noProof/>
            <w:webHidden/>
            <w:lang w:val="en-CA"/>
          </w:rPr>
          <w:tab/>
          <w:delText>12</w:delText>
        </w:r>
      </w:del>
    </w:p>
    <w:p w14:paraId="7F4C6527" w14:textId="4DD5EE93" w:rsidR="000F7812" w:rsidRPr="00314835" w:rsidDel="004320CD" w:rsidRDefault="000F7812">
      <w:pPr>
        <w:pStyle w:val="TOC2"/>
        <w:tabs>
          <w:tab w:val="left" w:pos="1100"/>
          <w:tab w:val="right" w:leader="dot" w:pos="9741"/>
        </w:tabs>
        <w:rPr>
          <w:del w:id="413" w:author="Leo Barnes" w:date="2024-05-08T13:37:00Z"/>
          <w:rFonts w:eastAsiaTheme="minorEastAsia" w:cstheme="minorBidi"/>
          <w:b w:val="0"/>
          <w:bCs w:val="0"/>
          <w:noProof/>
          <w:kern w:val="2"/>
          <w:sz w:val="24"/>
          <w:szCs w:val="24"/>
          <w:lang w:val="en-CA"/>
          <w14:ligatures w14:val="standardContextual"/>
        </w:rPr>
      </w:pPr>
      <w:del w:id="414" w:author="Leo Barnes" w:date="2024-05-08T13:37:00Z">
        <w:r w:rsidRPr="004320CD" w:rsidDel="004320CD">
          <w:rPr>
            <w:rPrChange w:id="415" w:author="Leo Barnes" w:date="2024-05-08T13:37:00Z">
              <w:rPr>
                <w:rStyle w:val="Hyperlink"/>
                <w:b w:val="0"/>
                <w:bCs w:val="0"/>
                <w:noProof/>
                <w:lang w:val="en-CA"/>
              </w:rPr>
            </w:rPrChange>
          </w:rPr>
          <w:delText>6.8.10</w:delText>
        </w:r>
        <w:r w:rsidRPr="00314835" w:rsidDel="004320CD">
          <w:rPr>
            <w:rFonts w:eastAsiaTheme="minorEastAsia" w:cstheme="minorBidi"/>
            <w:b w:val="0"/>
            <w:bCs w:val="0"/>
            <w:noProof/>
            <w:kern w:val="2"/>
            <w:sz w:val="24"/>
            <w:szCs w:val="24"/>
            <w:lang w:val="en-CA"/>
            <w14:ligatures w14:val="standardContextual"/>
          </w:rPr>
          <w:tab/>
        </w:r>
        <w:r w:rsidRPr="004320CD" w:rsidDel="004320CD">
          <w:rPr>
            <w:rPrChange w:id="416" w:author="Leo Barnes" w:date="2024-05-08T13:37:00Z">
              <w:rPr>
                <w:rStyle w:val="Hyperlink"/>
                <w:b w:val="0"/>
                <w:bCs w:val="0"/>
                <w:noProof/>
                <w:lang w:val="en-CA"/>
              </w:rPr>
            </w:rPrChange>
          </w:rPr>
          <w:delText>Image Pyramid Entity Group</w:delText>
        </w:r>
        <w:r w:rsidRPr="00314835" w:rsidDel="004320CD">
          <w:rPr>
            <w:noProof/>
            <w:webHidden/>
            <w:lang w:val="en-CA"/>
          </w:rPr>
          <w:tab/>
          <w:delText>13</w:delText>
        </w:r>
      </w:del>
    </w:p>
    <w:p w14:paraId="30D19150" w14:textId="05A665B0" w:rsidR="000F7812" w:rsidRPr="00314835" w:rsidDel="004320CD" w:rsidRDefault="000F7812">
      <w:pPr>
        <w:pStyle w:val="TOC3"/>
        <w:tabs>
          <w:tab w:val="left" w:pos="1540"/>
          <w:tab w:val="right" w:leader="dot" w:pos="9741"/>
        </w:tabs>
        <w:rPr>
          <w:del w:id="417" w:author="Leo Barnes" w:date="2024-05-08T13:37:00Z"/>
          <w:rFonts w:eastAsiaTheme="minorEastAsia" w:cstheme="minorBidi"/>
          <w:noProof/>
          <w:kern w:val="2"/>
          <w:sz w:val="24"/>
          <w:szCs w:val="24"/>
          <w:lang w:val="en-CA"/>
          <w14:ligatures w14:val="standardContextual"/>
        </w:rPr>
      </w:pPr>
      <w:del w:id="418" w:author="Leo Barnes" w:date="2024-05-08T13:37:00Z">
        <w:r w:rsidRPr="004320CD" w:rsidDel="004320CD">
          <w:rPr>
            <w:rPrChange w:id="419" w:author="Leo Barnes" w:date="2024-05-08T13:37:00Z">
              <w:rPr>
                <w:rStyle w:val="Hyperlink"/>
                <w:noProof/>
                <w:lang w:val="en-CA"/>
              </w:rPr>
            </w:rPrChange>
          </w:rPr>
          <w:delText>6.8.10.1</w:delText>
        </w:r>
        <w:r w:rsidRPr="00314835" w:rsidDel="004320CD">
          <w:rPr>
            <w:rFonts w:eastAsiaTheme="minorEastAsia" w:cstheme="minorBidi"/>
            <w:noProof/>
            <w:kern w:val="2"/>
            <w:sz w:val="24"/>
            <w:szCs w:val="24"/>
            <w:lang w:val="en-CA"/>
            <w14:ligatures w14:val="standardContextual"/>
          </w:rPr>
          <w:tab/>
        </w:r>
        <w:r w:rsidRPr="004320CD" w:rsidDel="004320CD">
          <w:rPr>
            <w:rPrChange w:id="420" w:author="Leo Barnes" w:date="2024-05-08T13:37:00Z">
              <w:rPr>
                <w:rStyle w:val="Hyperlink"/>
                <w:noProof/>
                <w:lang w:val="en-CA"/>
              </w:rPr>
            </w:rPrChange>
          </w:rPr>
          <w:delText>Definition</w:delText>
        </w:r>
        <w:r w:rsidRPr="00314835" w:rsidDel="004320CD">
          <w:rPr>
            <w:noProof/>
            <w:webHidden/>
            <w:lang w:val="en-CA"/>
          </w:rPr>
          <w:tab/>
          <w:delText>13</w:delText>
        </w:r>
      </w:del>
    </w:p>
    <w:p w14:paraId="72C0858C" w14:textId="394E331C" w:rsidR="000F7812" w:rsidRPr="00314835" w:rsidDel="004320CD" w:rsidRDefault="000F7812">
      <w:pPr>
        <w:pStyle w:val="TOC3"/>
        <w:tabs>
          <w:tab w:val="left" w:pos="1540"/>
          <w:tab w:val="right" w:leader="dot" w:pos="9741"/>
        </w:tabs>
        <w:rPr>
          <w:del w:id="421" w:author="Leo Barnes" w:date="2024-05-08T13:37:00Z"/>
          <w:rFonts w:eastAsiaTheme="minorEastAsia" w:cstheme="minorBidi"/>
          <w:noProof/>
          <w:kern w:val="2"/>
          <w:sz w:val="24"/>
          <w:szCs w:val="24"/>
          <w:lang w:val="en-CA"/>
          <w14:ligatures w14:val="standardContextual"/>
        </w:rPr>
      </w:pPr>
      <w:del w:id="422" w:author="Leo Barnes" w:date="2024-05-08T13:37:00Z">
        <w:r w:rsidRPr="004320CD" w:rsidDel="004320CD">
          <w:rPr>
            <w:rPrChange w:id="423" w:author="Leo Barnes" w:date="2024-05-08T13:37:00Z">
              <w:rPr>
                <w:rStyle w:val="Hyperlink"/>
                <w:noProof/>
                <w:lang w:val="en-CA"/>
              </w:rPr>
            </w:rPrChange>
          </w:rPr>
          <w:delText>6.8.10.2</w:delText>
        </w:r>
        <w:r w:rsidRPr="00314835" w:rsidDel="004320CD">
          <w:rPr>
            <w:rFonts w:eastAsiaTheme="minorEastAsia" w:cstheme="minorBidi"/>
            <w:noProof/>
            <w:kern w:val="2"/>
            <w:sz w:val="24"/>
            <w:szCs w:val="24"/>
            <w:lang w:val="en-CA"/>
            <w14:ligatures w14:val="standardContextual"/>
          </w:rPr>
          <w:tab/>
        </w:r>
        <w:r w:rsidRPr="004320CD" w:rsidDel="004320CD">
          <w:rPr>
            <w:rPrChange w:id="424" w:author="Leo Barnes" w:date="2024-05-08T13:37:00Z">
              <w:rPr>
                <w:rStyle w:val="Hyperlink"/>
                <w:noProof/>
                <w:lang w:val="en-CA"/>
              </w:rPr>
            </w:rPrChange>
          </w:rPr>
          <w:delText>Syntax</w:delText>
        </w:r>
        <w:r w:rsidRPr="00314835" w:rsidDel="004320CD">
          <w:rPr>
            <w:noProof/>
            <w:webHidden/>
            <w:lang w:val="en-CA"/>
          </w:rPr>
          <w:tab/>
          <w:delText>13</w:delText>
        </w:r>
      </w:del>
    </w:p>
    <w:p w14:paraId="5ED043BE" w14:textId="381239C9" w:rsidR="000F7812" w:rsidRPr="00314835" w:rsidDel="004320CD" w:rsidRDefault="000F7812">
      <w:pPr>
        <w:pStyle w:val="TOC3"/>
        <w:tabs>
          <w:tab w:val="left" w:pos="1540"/>
          <w:tab w:val="right" w:leader="dot" w:pos="9741"/>
        </w:tabs>
        <w:rPr>
          <w:del w:id="425" w:author="Leo Barnes" w:date="2024-05-08T13:37:00Z"/>
          <w:rFonts w:eastAsiaTheme="minorEastAsia" w:cstheme="minorBidi"/>
          <w:noProof/>
          <w:kern w:val="2"/>
          <w:sz w:val="24"/>
          <w:szCs w:val="24"/>
          <w:lang w:val="en-CA"/>
          <w14:ligatures w14:val="standardContextual"/>
        </w:rPr>
      </w:pPr>
      <w:del w:id="426" w:author="Leo Barnes" w:date="2024-05-08T13:37:00Z">
        <w:r w:rsidRPr="004320CD" w:rsidDel="004320CD">
          <w:rPr>
            <w:rPrChange w:id="427" w:author="Leo Barnes" w:date="2024-05-08T13:37:00Z">
              <w:rPr>
                <w:rStyle w:val="Hyperlink"/>
                <w:noProof/>
                <w:lang w:val="en-CA"/>
              </w:rPr>
            </w:rPrChange>
          </w:rPr>
          <w:delText>6.8.10.3</w:delText>
        </w:r>
        <w:r w:rsidRPr="00314835" w:rsidDel="004320CD">
          <w:rPr>
            <w:rFonts w:eastAsiaTheme="minorEastAsia" w:cstheme="minorBidi"/>
            <w:noProof/>
            <w:kern w:val="2"/>
            <w:sz w:val="24"/>
            <w:szCs w:val="24"/>
            <w:lang w:val="en-CA"/>
            <w14:ligatures w14:val="standardContextual"/>
          </w:rPr>
          <w:tab/>
        </w:r>
        <w:r w:rsidRPr="004320CD" w:rsidDel="004320CD">
          <w:rPr>
            <w:rPrChange w:id="428" w:author="Leo Barnes" w:date="2024-05-08T13:37:00Z">
              <w:rPr>
                <w:rStyle w:val="Hyperlink"/>
                <w:noProof/>
                <w:lang w:val="en-CA"/>
              </w:rPr>
            </w:rPrChange>
          </w:rPr>
          <w:delText>Semantics</w:delText>
        </w:r>
        <w:r w:rsidRPr="00314835" w:rsidDel="004320CD">
          <w:rPr>
            <w:noProof/>
            <w:webHidden/>
            <w:lang w:val="en-CA"/>
          </w:rPr>
          <w:tab/>
          <w:delText>14</w:delText>
        </w:r>
      </w:del>
    </w:p>
    <w:p w14:paraId="76C3C1D6" w14:textId="10B93744" w:rsidR="000F7812" w:rsidRPr="00314835" w:rsidDel="004320CD" w:rsidRDefault="000F7812">
      <w:pPr>
        <w:pStyle w:val="TOC1"/>
        <w:tabs>
          <w:tab w:val="left" w:pos="440"/>
          <w:tab w:val="right" w:leader="dot" w:pos="9741"/>
        </w:tabs>
        <w:rPr>
          <w:del w:id="429" w:author="Leo Barnes" w:date="2024-05-08T13:37:00Z"/>
          <w:rFonts w:eastAsiaTheme="minorEastAsia" w:cstheme="minorBidi"/>
          <w:b w:val="0"/>
          <w:bCs w:val="0"/>
          <w:i w:val="0"/>
          <w:iCs w:val="0"/>
          <w:noProof/>
          <w:kern w:val="2"/>
          <w:lang w:val="en-CA"/>
          <w14:ligatures w14:val="standardContextual"/>
        </w:rPr>
      </w:pPr>
      <w:del w:id="430" w:author="Leo Barnes" w:date="2024-05-08T13:37:00Z">
        <w:r w:rsidRPr="004320CD" w:rsidDel="004320CD">
          <w:rPr>
            <w:rPrChange w:id="431" w:author="Leo Barnes" w:date="2024-05-08T13:37:00Z">
              <w:rPr>
                <w:rStyle w:val="Hyperlink"/>
                <w:b w:val="0"/>
                <w:bCs w:val="0"/>
                <w:i w:val="0"/>
                <w:iCs w:val="0"/>
                <w:noProof/>
                <w:lang w:val="en-CA"/>
              </w:rPr>
            </w:rPrChange>
          </w:rPr>
          <w:delText>9</w:delText>
        </w:r>
        <w:r w:rsidRPr="00314835" w:rsidDel="004320CD">
          <w:rPr>
            <w:rFonts w:eastAsiaTheme="minorEastAsia" w:cstheme="minorBidi"/>
            <w:b w:val="0"/>
            <w:bCs w:val="0"/>
            <w:i w:val="0"/>
            <w:iCs w:val="0"/>
            <w:noProof/>
            <w:kern w:val="2"/>
            <w:lang w:val="en-CA"/>
            <w14:ligatures w14:val="standardContextual"/>
          </w:rPr>
          <w:tab/>
        </w:r>
        <w:r w:rsidRPr="004320CD" w:rsidDel="004320CD">
          <w:rPr>
            <w:rPrChange w:id="432" w:author="Leo Barnes" w:date="2024-05-08T13:37:00Z">
              <w:rPr>
                <w:rStyle w:val="Hyperlink"/>
                <w:b w:val="0"/>
                <w:bCs w:val="0"/>
                <w:i w:val="0"/>
                <w:iCs w:val="0"/>
                <w:noProof/>
                <w:lang w:val="en-CA"/>
              </w:rPr>
            </w:rPrChange>
          </w:rPr>
          <w:delText>Region partition group</w:delText>
        </w:r>
        <w:r w:rsidRPr="00314835" w:rsidDel="004320CD">
          <w:rPr>
            <w:noProof/>
            <w:webHidden/>
            <w:lang w:val="en-CA"/>
          </w:rPr>
          <w:tab/>
          <w:delText>14</w:delText>
        </w:r>
      </w:del>
    </w:p>
    <w:p w14:paraId="4EF02B92" w14:textId="5F902347" w:rsidR="000F7812" w:rsidRPr="00314835" w:rsidDel="004320CD" w:rsidRDefault="000F7812">
      <w:pPr>
        <w:pStyle w:val="TOC2"/>
        <w:tabs>
          <w:tab w:val="left" w:pos="1100"/>
          <w:tab w:val="right" w:leader="dot" w:pos="9741"/>
        </w:tabs>
        <w:rPr>
          <w:del w:id="433" w:author="Leo Barnes" w:date="2024-05-08T13:37:00Z"/>
          <w:rFonts w:eastAsiaTheme="minorEastAsia" w:cstheme="minorBidi"/>
          <w:b w:val="0"/>
          <w:bCs w:val="0"/>
          <w:noProof/>
          <w:kern w:val="2"/>
          <w:sz w:val="24"/>
          <w:szCs w:val="24"/>
          <w:lang w:val="en-CA"/>
          <w14:ligatures w14:val="standardContextual"/>
        </w:rPr>
      </w:pPr>
      <w:del w:id="434" w:author="Leo Barnes" w:date="2024-05-08T13:37:00Z">
        <w:r w:rsidRPr="004320CD" w:rsidDel="004320CD">
          <w:rPr>
            <w:rPrChange w:id="435" w:author="Leo Barnes" w:date="2024-05-08T13:37:00Z">
              <w:rPr>
                <w:rStyle w:val="Hyperlink"/>
                <w:b w:val="0"/>
                <w:bCs w:val="0"/>
                <w:noProof/>
                <w:lang w:val="en-CA"/>
              </w:rPr>
            </w:rPrChange>
          </w:rPr>
          <w:delText>6.8.11</w:delText>
        </w:r>
        <w:r w:rsidRPr="00314835" w:rsidDel="004320CD">
          <w:rPr>
            <w:rFonts w:eastAsiaTheme="minorEastAsia" w:cstheme="minorBidi"/>
            <w:b w:val="0"/>
            <w:bCs w:val="0"/>
            <w:noProof/>
            <w:kern w:val="2"/>
            <w:sz w:val="24"/>
            <w:szCs w:val="24"/>
            <w:lang w:val="en-CA"/>
            <w14:ligatures w14:val="standardContextual"/>
          </w:rPr>
          <w:tab/>
        </w:r>
        <w:r w:rsidRPr="004320CD" w:rsidDel="004320CD">
          <w:rPr>
            <w:rPrChange w:id="436" w:author="Leo Barnes" w:date="2024-05-08T13:37:00Z">
              <w:rPr>
                <w:rStyle w:val="Hyperlink"/>
                <w:b w:val="0"/>
                <w:bCs w:val="0"/>
                <w:noProof/>
                <w:lang w:val="en-CA"/>
              </w:rPr>
            </w:rPrChange>
          </w:rPr>
          <w:delText>Region Partition Group</w:delText>
        </w:r>
        <w:r w:rsidRPr="00314835" w:rsidDel="004320CD">
          <w:rPr>
            <w:noProof/>
            <w:webHidden/>
            <w:lang w:val="en-CA"/>
          </w:rPr>
          <w:tab/>
          <w:delText>14</w:delText>
        </w:r>
      </w:del>
    </w:p>
    <w:p w14:paraId="6EC47167" w14:textId="4DAB61B5" w:rsidR="000F7812" w:rsidRPr="00314835" w:rsidDel="004320CD" w:rsidRDefault="000F7812">
      <w:pPr>
        <w:pStyle w:val="TOC3"/>
        <w:tabs>
          <w:tab w:val="left" w:pos="1540"/>
          <w:tab w:val="right" w:leader="dot" w:pos="9741"/>
        </w:tabs>
        <w:rPr>
          <w:del w:id="437" w:author="Leo Barnes" w:date="2024-05-08T13:37:00Z"/>
          <w:rFonts w:eastAsiaTheme="minorEastAsia" w:cstheme="minorBidi"/>
          <w:noProof/>
          <w:kern w:val="2"/>
          <w:sz w:val="24"/>
          <w:szCs w:val="24"/>
          <w:lang w:val="en-CA"/>
          <w14:ligatures w14:val="standardContextual"/>
        </w:rPr>
      </w:pPr>
      <w:del w:id="438" w:author="Leo Barnes" w:date="2024-05-08T13:37:00Z">
        <w:r w:rsidRPr="004320CD" w:rsidDel="004320CD">
          <w:rPr>
            <w:rPrChange w:id="439" w:author="Leo Barnes" w:date="2024-05-08T13:37:00Z">
              <w:rPr>
                <w:rStyle w:val="Hyperlink"/>
                <w:noProof/>
                <w:lang w:val="en-CA"/>
              </w:rPr>
            </w:rPrChange>
          </w:rPr>
          <w:delText>6.8.11.1</w:delText>
        </w:r>
        <w:r w:rsidRPr="00314835" w:rsidDel="004320CD">
          <w:rPr>
            <w:rFonts w:eastAsiaTheme="minorEastAsia" w:cstheme="minorBidi"/>
            <w:noProof/>
            <w:kern w:val="2"/>
            <w:sz w:val="24"/>
            <w:szCs w:val="24"/>
            <w:lang w:val="en-CA"/>
            <w14:ligatures w14:val="standardContextual"/>
          </w:rPr>
          <w:tab/>
        </w:r>
        <w:r w:rsidRPr="004320CD" w:rsidDel="004320CD">
          <w:rPr>
            <w:rPrChange w:id="440" w:author="Leo Barnes" w:date="2024-05-08T13:37:00Z">
              <w:rPr>
                <w:rStyle w:val="Hyperlink"/>
                <w:noProof/>
                <w:lang w:val="en-CA"/>
              </w:rPr>
            </w:rPrChange>
          </w:rPr>
          <w:delText>Definition</w:delText>
        </w:r>
        <w:r w:rsidRPr="00314835" w:rsidDel="004320CD">
          <w:rPr>
            <w:noProof/>
            <w:webHidden/>
            <w:lang w:val="en-CA"/>
          </w:rPr>
          <w:tab/>
          <w:delText>14</w:delText>
        </w:r>
      </w:del>
    </w:p>
    <w:p w14:paraId="013F75CE" w14:textId="56CAB1FA" w:rsidR="000F7812" w:rsidRPr="00314835" w:rsidDel="004320CD" w:rsidRDefault="000F7812">
      <w:pPr>
        <w:pStyle w:val="TOC3"/>
        <w:tabs>
          <w:tab w:val="left" w:pos="1540"/>
          <w:tab w:val="right" w:leader="dot" w:pos="9741"/>
        </w:tabs>
        <w:rPr>
          <w:del w:id="441" w:author="Leo Barnes" w:date="2024-05-08T13:37:00Z"/>
          <w:rFonts w:eastAsiaTheme="minorEastAsia" w:cstheme="minorBidi"/>
          <w:noProof/>
          <w:kern w:val="2"/>
          <w:sz w:val="24"/>
          <w:szCs w:val="24"/>
          <w:lang w:val="en-CA"/>
          <w14:ligatures w14:val="standardContextual"/>
        </w:rPr>
      </w:pPr>
      <w:del w:id="442" w:author="Leo Barnes" w:date="2024-05-08T13:37:00Z">
        <w:r w:rsidRPr="004320CD" w:rsidDel="004320CD">
          <w:rPr>
            <w:rPrChange w:id="443" w:author="Leo Barnes" w:date="2024-05-08T13:37:00Z">
              <w:rPr>
                <w:rStyle w:val="Hyperlink"/>
                <w:noProof/>
                <w:lang w:val="en-CA"/>
              </w:rPr>
            </w:rPrChange>
          </w:rPr>
          <w:delText>6.8.11.2</w:delText>
        </w:r>
        <w:r w:rsidRPr="00314835" w:rsidDel="004320CD">
          <w:rPr>
            <w:rFonts w:eastAsiaTheme="minorEastAsia" w:cstheme="minorBidi"/>
            <w:noProof/>
            <w:kern w:val="2"/>
            <w:sz w:val="24"/>
            <w:szCs w:val="24"/>
            <w:lang w:val="en-CA"/>
            <w14:ligatures w14:val="standardContextual"/>
          </w:rPr>
          <w:tab/>
        </w:r>
        <w:r w:rsidRPr="004320CD" w:rsidDel="004320CD">
          <w:rPr>
            <w:rPrChange w:id="444" w:author="Leo Barnes" w:date="2024-05-08T13:37:00Z">
              <w:rPr>
                <w:rStyle w:val="Hyperlink"/>
                <w:noProof/>
                <w:lang w:val="en-CA"/>
              </w:rPr>
            </w:rPrChange>
          </w:rPr>
          <w:delText>Syntax</w:delText>
        </w:r>
        <w:r w:rsidRPr="00314835" w:rsidDel="004320CD">
          <w:rPr>
            <w:noProof/>
            <w:webHidden/>
            <w:lang w:val="en-CA"/>
          </w:rPr>
          <w:tab/>
          <w:delText>16</w:delText>
        </w:r>
      </w:del>
    </w:p>
    <w:p w14:paraId="7A971D33" w14:textId="221C47B4" w:rsidR="000F7812" w:rsidRPr="00314835" w:rsidDel="004320CD" w:rsidRDefault="000F7812">
      <w:pPr>
        <w:pStyle w:val="TOC3"/>
        <w:tabs>
          <w:tab w:val="left" w:pos="1540"/>
          <w:tab w:val="right" w:leader="dot" w:pos="9741"/>
        </w:tabs>
        <w:rPr>
          <w:del w:id="445" w:author="Leo Barnes" w:date="2024-05-08T13:37:00Z"/>
          <w:rFonts w:eastAsiaTheme="minorEastAsia" w:cstheme="minorBidi"/>
          <w:noProof/>
          <w:kern w:val="2"/>
          <w:sz w:val="24"/>
          <w:szCs w:val="24"/>
          <w:lang w:val="en-CA"/>
          <w14:ligatures w14:val="standardContextual"/>
        </w:rPr>
      </w:pPr>
      <w:del w:id="446" w:author="Leo Barnes" w:date="2024-05-08T13:37:00Z">
        <w:r w:rsidRPr="004320CD" w:rsidDel="004320CD">
          <w:rPr>
            <w:rPrChange w:id="447" w:author="Leo Barnes" w:date="2024-05-08T13:37:00Z">
              <w:rPr>
                <w:rStyle w:val="Hyperlink"/>
                <w:noProof/>
                <w:lang w:val="en-CA"/>
              </w:rPr>
            </w:rPrChange>
          </w:rPr>
          <w:delText>6.8.11.3</w:delText>
        </w:r>
        <w:r w:rsidRPr="00314835" w:rsidDel="004320CD">
          <w:rPr>
            <w:rFonts w:eastAsiaTheme="minorEastAsia" w:cstheme="minorBidi"/>
            <w:noProof/>
            <w:kern w:val="2"/>
            <w:sz w:val="24"/>
            <w:szCs w:val="24"/>
            <w:lang w:val="en-CA"/>
            <w14:ligatures w14:val="standardContextual"/>
          </w:rPr>
          <w:tab/>
        </w:r>
        <w:r w:rsidRPr="004320CD" w:rsidDel="004320CD">
          <w:rPr>
            <w:rPrChange w:id="448" w:author="Leo Barnes" w:date="2024-05-08T13:37:00Z">
              <w:rPr>
                <w:rStyle w:val="Hyperlink"/>
                <w:noProof/>
                <w:lang w:val="en-CA"/>
              </w:rPr>
            </w:rPrChange>
          </w:rPr>
          <w:delText>Semantics</w:delText>
        </w:r>
        <w:r w:rsidRPr="00314835" w:rsidDel="004320CD">
          <w:rPr>
            <w:noProof/>
            <w:webHidden/>
            <w:lang w:val="en-CA"/>
          </w:rPr>
          <w:tab/>
          <w:delText>16</w:delText>
        </w:r>
      </w:del>
    </w:p>
    <w:p w14:paraId="124824AB" w14:textId="4562DCA0" w:rsidR="000F7812" w:rsidRPr="00314835" w:rsidDel="004320CD" w:rsidRDefault="000F7812">
      <w:pPr>
        <w:pStyle w:val="TOC1"/>
        <w:tabs>
          <w:tab w:val="left" w:pos="660"/>
          <w:tab w:val="right" w:leader="dot" w:pos="9741"/>
        </w:tabs>
        <w:rPr>
          <w:del w:id="449" w:author="Leo Barnes" w:date="2024-05-08T13:37:00Z"/>
          <w:rFonts w:eastAsiaTheme="minorEastAsia" w:cstheme="minorBidi"/>
          <w:b w:val="0"/>
          <w:bCs w:val="0"/>
          <w:i w:val="0"/>
          <w:iCs w:val="0"/>
          <w:noProof/>
          <w:kern w:val="2"/>
          <w:lang w:val="en-CA"/>
          <w14:ligatures w14:val="standardContextual"/>
        </w:rPr>
      </w:pPr>
      <w:del w:id="450" w:author="Leo Barnes" w:date="2024-05-08T13:37:00Z">
        <w:r w:rsidRPr="004320CD" w:rsidDel="004320CD">
          <w:rPr>
            <w:rPrChange w:id="451" w:author="Leo Barnes" w:date="2024-05-08T13:37:00Z">
              <w:rPr>
                <w:rStyle w:val="Hyperlink"/>
                <w:b w:val="0"/>
                <w:bCs w:val="0"/>
                <w:i w:val="0"/>
                <w:iCs w:val="0"/>
                <w:noProof/>
                <w:lang w:val="en-CA"/>
              </w:rPr>
            </w:rPrChange>
          </w:rPr>
          <w:delText>10</w:delText>
        </w:r>
        <w:r w:rsidRPr="00314835" w:rsidDel="004320CD">
          <w:rPr>
            <w:rFonts w:eastAsiaTheme="minorEastAsia" w:cstheme="minorBidi"/>
            <w:b w:val="0"/>
            <w:bCs w:val="0"/>
            <w:i w:val="0"/>
            <w:iCs w:val="0"/>
            <w:noProof/>
            <w:kern w:val="2"/>
            <w:lang w:val="en-CA"/>
            <w14:ligatures w14:val="standardContextual"/>
          </w:rPr>
          <w:tab/>
        </w:r>
        <w:r w:rsidRPr="004320CD" w:rsidDel="004320CD">
          <w:rPr>
            <w:rPrChange w:id="452" w:author="Leo Barnes" w:date="2024-05-08T13:37:00Z">
              <w:rPr>
                <w:rStyle w:val="Hyperlink"/>
                <w:b w:val="0"/>
                <w:bCs w:val="0"/>
                <w:i w:val="0"/>
                <w:iCs w:val="0"/>
                <w:noProof/>
                <w:lang w:val="en-CA"/>
              </w:rPr>
            </w:rPrChange>
          </w:rPr>
          <w:delText>Change all mention of SingleItemTypeReferenceBox to include SingleItemTypeReferenceBoxLarge</w:delText>
        </w:r>
        <w:r w:rsidRPr="00314835" w:rsidDel="004320CD">
          <w:rPr>
            <w:noProof/>
            <w:webHidden/>
            <w:lang w:val="en-CA"/>
          </w:rPr>
          <w:tab/>
          <w:delText>17</w:delText>
        </w:r>
      </w:del>
    </w:p>
    <w:p w14:paraId="74B36BCA" w14:textId="0108F465" w:rsidR="000F7812" w:rsidRPr="00314835" w:rsidDel="004320CD" w:rsidRDefault="000F7812">
      <w:pPr>
        <w:pStyle w:val="TOC1"/>
        <w:tabs>
          <w:tab w:val="left" w:pos="660"/>
          <w:tab w:val="right" w:leader="dot" w:pos="9741"/>
        </w:tabs>
        <w:rPr>
          <w:del w:id="453" w:author="Leo Barnes" w:date="2024-05-08T13:37:00Z"/>
          <w:rFonts w:eastAsiaTheme="minorEastAsia" w:cstheme="minorBidi"/>
          <w:b w:val="0"/>
          <w:bCs w:val="0"/>
          <w:i w:val="0"/>
          <w:iCs w:val="0"/>
          <w:noProof/>
          <w:kern w:val="2"/>
          <w:lang w:val="en-CA"/>
          <w14:ligatures w14:val="standardContextual"/>
        </w:rPr>
      </w:pPr>
      <w:del w:id="454" w:author="Leo Barnes" w:date="2024-05-08T13:37:00Z">
        <w:r w:rsidRPr="004320CD" w:rsidDel="004320CD">
          <w:rPr>
            <w:rPrChange w:id="455" w:author="Leo Barnes" w:date="2024-05-08T13:37:00Z">
              <w:rPr>
                <w:rStyle w:val="Hyperlink"/>
                <w:b w:val="0"/>
                <w:bCs w:val="0"/>
                <w:i w:val="0"/>
                <w:iCs w:val="0"/>
                <w:noProof/>
                <w:lang w:val="en-CA"/>
              </w:rPr>
            </w:rPrChange>
          </w:rPr>
          <w:delText>11</w:delText>
        </w:r>
        <w:r w:rsidRPr="00314835" w:rsidDel="004320CD">
          <w:rPr>
            <w:rFonts w:eastAsiaTheme="minorEastAsia" w:cstheme="minorBidi"/>
            <w:b w:val="0"/>
            <w:bCs w:val="0"/>
            <w:i w:val="0"/>
            <w:iCs w:val="0"/>
            <w:noProof/>
            <w:kern w:val="2"/>
            <w:lang w:val="en-CA"/>
            <w14:ligatures w14:val="standardContextual"/>
          </w:rPr>
          <w:tab/>
        </w:r>
        <w:r w:rsidRPr="004320CD" w:rsidDel="004320CD">
          <w:rPr>
            <w:rPrChange w:id="456" w:author="Leo Barnes" w:date="2024-05-08T13:37:00Z">
              <w:rPr>
                <w:rStyle w:val="Hyperlink"/>
                <w:b w:val="0"/>
                <w:bCs w:val="0"/>
                <w:i w:val="0"/>
                <w:iCs w:val="0"/>
                <w:noProof/>
                <w:lang w:val="en-CA"/>
              </w:rPr>
            </w:rPrChange>
          </w:rPr>
          <w:delText>Add T.35 metadata to Annex A</w:delText>
        </w:r>
        <w:r w:rsidRPr="00314835" w:rsidDel="004320CD">
          <w:rPr>
            <w:noProof/>
            <w:webHidden/>
            <w:lang w:val="en-CA"/>
          </w:rPr>
          <w:tab/>
          <w:delText>18</w:delText>
        </w:r>
      </w:del>
    </w:p>
    <w:p w14:paraId="223B2304" w14:textId="71DA420A" w:rsidR="000F7812" w:rsidRPr="00314835" w:rsidDel="004320CD" w:rsidRDefault="000F7812">
      <w:pPr>
        <w:pStyle w:val="TOC2"/>
        <w:tabs>
          <w:tab w:val="right" w:leader="dot" w:pos="9741"/>
        </w:tabs>
        <w:rPr>
          <w:del w:id="457" w:author="Leo Barnes" w:date="2024-05-08T13:37:00Z"/>
          <w:rFonts w:eastAsiaTheme="minorEastAsia" w:cstheme="minorBidi"/>
          <w:b w:val="0"/>
          <w:bCs w:val="0"/>
          <w:noProof/>
          <w:kern w:val="2"/>
          <w:sz w:val="24"/>
          <w:szCs w:val="24"/>
          <w:lang w:val="en-CA"/>
          <w14:ligatures w14:val="standardContextual"/>
        </w:rPr>
      </w:pPr>
      <w:del w:id="458" w:author="Leo Barnes" w:date="2024-05-08T13:37:00Z">
        <w:r w:rsidRPr="004320CD" w:rsidDel="004320CD">
          <w:rPr>
            <w:rPrChange w:id="459" w:author="Leo Barnes" w:date="2024-05-08T13:37:00Z">
              <w:rPr>
                <w:rStyle w:val="Hyperlink"/>
                <w:b w:val="0"/>
                <w:bCs w:val="0"/>
                <w:noProof/>
                <w:lang w:val="en-CA"/>
              </w:rPr>
            </w:rPrChange>
          </w:rPr>
          <w:delText>A.5 T.35 metadata</w:delText>
        </w:r>
        <w:r w:rsidRPr="00314835" w:rsidDel="004320CD">
          <w:rPr>
            <w:noProof/>
            <w:webHidden/>
            <w:lang w:val="en-CA"/>
          </w:rPr>
          <w:tab/>
          <w:delText>18</w:delText>
        </w:r>
      </w:del>
    </w:p>
    <w:p w14:paraId="76036389" w14:textId="46322F45" w:rsidR="005166EC" w:rsidRPr="00AE3765" w:rsidRDefault="00812959" w:rsidP="00260458">
      <w:pPr>
        <w:pStyle w:val="TOC1"/>
        <w:rPr>
          <w:lang w:val="en-CA"/>
        </w:rPr>
      </w:pPr>
      <w:r w:rsidRPr="00AE3765">
        <w:rPr>
          <w:b w:val="0"/>
          <w:bCs w:val="0"/>
          <w:i w:val="0"/>
          <w:iCs w:val="0"/>
          <w:lang w:val="en-CA"/>
        </w:rPr>
        <w:fldChar w:fldCharType="end"/>
      </w:r>
    </w:p>
    <w:p w14:paraId="01455352" w14:textId="77777777" w:rsidR="001A33D0" w:rsidRPr="00AE3765" w:rsidRDefault="001A33D0" w:rsidP="001A33D0">
      <w:pPr>
        <w:pStyle w:val="ForewordTitle"/>
        <w:rPr>
          <w:lang w:val="en-CA"/>
        </w:rPr>
      </w:pPr>
      <w:bookmarkStart w:id="460" w:name="_Toc353342667"/>
      <w:bookmarkStart w:id="461" w:name="_Toc166227934"/>
      <w:r w:rsidRPr="00AE3765">
        <w:rPr>
          <w:lang w:val="en-CA"/>
        </w:rPr>
        <w:lastRenderedPageBreak/>
        <w:t>Foreword</w:t>
      </w:r>
      <w:bookmarkEnd w:id="460"/>
      <w:bookmarkEnd w:id="461"/>
    </w:p>
    <w:p w14:paraId="2F8E9E79"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AE3765">
        <w:rPr>
          <w:szCs w:val="24"/>
          <w:lang w:val="en-CA"/>
        </w:rPr>
        <w:t>particular fields</w:t>
      </w:r>
      <w:proofErr w:type="gramEnd"/>
      <w:r w:rsidRPr="00AE3765">
        <w:rPr>
          <w:szCs w:val="24"/>
          <w:lang w:val="en-CA"/>
        </w:rPr>
        <w:t xml:space="preserve">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The procedures used to develop this document and those intended for its further maintenance are described in the ISO/IEC Directives, Part 1.  </w:t>
      </w:r>
      <w:proofErr w:type="gramStart"/>
      <w:r w:rsidRPr="00AE3765">
        <w:rPr>
          <w:szCs w:val="24"/>
          <w:lang w:val="en-CA"/>
        </w:rPr>
        <w:t>In particular the</w:t>
      </w:r>
      <w:proofErr w:type="gramEnd"/>
      <w:r w:rsidRPr="00AE3765">
        <w:rPr>
          <w:szCs w:val="24"/>
          <w:lang w:val="en-CA"/>
        </w:rPr>
        <w:t xml:space="preserve"> different approval criteria needed for the different types of documents should be noted.  This document was drafted in accordance with the editorial rules of the ISO/IEC Directives, Part 2 (see </w:t>
      </w:r>
      <w:hyperlink r:id="rId17" w:history="1">
        <w:r w:rsidRPr="00AE3765">
          <w:rPr>
            <w:rStyle w:val="Hyperlink"/>
            <w:szCs w:val="24"/>
            <w:lang w:val="en-CA"/>
          </w:rPr>
          <w:t>www.iso.org/directives</w:t>
        </w:r>
      </w:hyperlink>
      <w:r w:rsidRPr="00AE3765">
        <w:rPr>
          <w:szCs w:val="24"/>
          <w:lang w:val="en-CA"/>
        </w:rPr>
        <w:t xml:space="preserve"> or </w:t>
      </w:r>
      <w:hyperlink r:id="rId18" w:history="1">
        <w:r w:rsidRPr="00AE3765">
          <w:rPr>
            <w:rStyle w:val="Hyperlink"/>
            <w:szCs w:val="24"/>
            <w:lang w:val="en-CA"/>
          </w:rPr>
          <w:t>www.iec.ch/members_experts/refdocs</w:t>
        </w:r>
      </w:hyperlink>
      <w:r w:rsidRPr="00AE3765">
        <w:rPr>
          <w:szCs w:val="24"/>
          <w:lang w:val="en-CA"/>
        </w:rPr>
        <w:t>).</w:t>
      </w:r>
    </w:p>
    <w:p w14:paraId="0DA89653"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9" w:history="1">
        <w:r w:rsidRPr="00AE3765">
          <w:rPr>
            <w:rStyle w:val="Hyperlink"/>
            <w:szCs w:val="24"/>
            <w:lang w:val="en-CA"/>
          </w:rPr>
          <w:t>www.iso.org/patents</w:t>
        </w:r>
      </w:hyperlink>
      <w:r w:rsidRPr="00AE3765">
        <w:rPr>
          <w:szCs w:val="24"/>
          <w:lang w:val="en-CA"/>
        </w:rPr>
        <w:t xml:space="preserve">) </w:t>
      </w:r>
      <w:r w:rsidRPr="00AE3765">
        <w:rPr>
          <w:lang w:val="en-CA"/>
        </w:rPr>
        <w:t xml:space="preserve">or the IEC list of patent declarations received (see </w:t>
      </w:r>
      <w:hyperlink r:id="rId20" w:history="1">
        <w:r w:rsidRPr="00AE3765">
          <w:rPr>
            <w:rStyle w:val="Hyperlink"/>
            <w:lang w:val="en-CA"/>
          </w:rPr>
          <w:t>patents.iec.ch</w:t>
        </w:r>
      </w:hyperlink>
      <w:r w:rsidRPr="00AE3765">
        <w:rPr>
          <w:lang w:val="en-CA"/>
        </w:rPr>
        <w:t>).</w:t>
      </w:r>
    </w:p>
    <w:p w14:paraId="179BB350"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Any trade name used in this document is information given for the convenience of users and does not constitute an endorsement.</w:t>
      </w:r>
    </w:p>
    <w:p w14:paraId="4B3AD0A4" w14:textId="77777777" w:rsidR="0042084A" w:rsidRPr="00AE3765" w:rsidRDefault="0042084A" w:rsidP="0042084A">
      <w:pPr>
        <w:pStyle w:val="ForewordText"/>
        <w:autoSpaceDE w:val="0"/>
        <w:autoSpaceDN w:val="0"/>
        <w:adjustRightInd w:val="0"/>
        <w:rPr>
          <w:szCs w:val="24"/>
          <w:lang w:val="en-CA"/>
        </w:rPr>
      </w:pPr>
      <w:r w:rsidRPr="00AE3765">
        <w:rPr>
          <w:szCs w:val="24"/>
          <w:lang w:val="en-CA"/>
        </w:rPr>
        <w:t xml:space="preserve">For an explanation of the </w:t>
      </w:r>
      <w:r w:rsidRPr="00AE3765">
        <w:rPr>
          <w:lang w:val="en-CA"/>
        </w:rPr>
        <w:t xml:space="preserve">voluntary nature of standards, the </w:t>
      </w:r>
      <w:r w:rsidRPr="00AE3765">
        <w:rPr>
          <w:szCs w:val="24"/>
          <w:lang w:val="en-CA"/>
        </w:rPr>
        <w:t xml:space="preserve">meaning of ISO specific terms and expressions related to conformity assessment, as well as information about ISO's adherence to the </w:t>
      </w:r>
      <w:r w:rsidRPr="00AE3765">
        <w:rPr>
          <w:lang w:val="en-CA"/>
        </w:rPr>
        <w:t>World Trade Organization (</w:t>
      </w:r>
      <w:r w:rsidRPr="00AE3765">
        <w:rPr>
          <w:szCs w:val="24"/>
          <w:lang w:val="en-CA"/>
        </w:rPr>
        <w:t>WTO</w:t>
      </w:r>
      <w:r w:rsidRPr="00AE3765">
        <w:rPr>
          <w:lang w:val="en-CA"/>
        </w:rPr>
        <w:t>)</w:t>
      </w:r>
      <w:r w:rsidRPr="00AE3765">
        <w:rPr>
          <w:szCs w:val="24"/>
          <w:lang w:val="en-CA"/>
        </w:rPr>
        <w:t xml:space="preserve"> principles in the Technical Barriers to Trade (TBT) see the following URL:  </w:t>
      </w:r>
      <w:hyperlink r:id="rId21" w:history="1">
        <w:r w:rsidRPr="00AE3765">
          <w:rPr>
            <w:rStyle w:val="Hyperlink"/>
            <w:lang w:val="en-CA"/>
          </w:rPr>
          <w:t>www.iso.org/iso/foreword.html</w:t>
        </w:r>
      </w:hyperlink>
      <w:r w:rsidRPr="00AE3765">
        <w:rPr>
          <w:lang w:val="en-CA"/>
        </w:rPr>
        <w:t>.</w:t>
      </w:r>
      <w:r w:rsidRPr="00AE3765">
        <w:rPr>
          <w:szCs w:val="24"/>
          <w:lang w:val="en-CA"/>
        </w:rPr>
        <w:t xml:space="preserve"> In the IEC, see </w:t>
      </w:r>
      <w:hyperlink r:id="rId22" w:history="1">
        <w:r w:rsidRPr="00AE3765">
          <w:rPr>
            <w:rStyle w:val="Hyperlink"/>
            <w:rFonts w:eastAsia="Malgun Gothic"/>
            <w:szCs w:val="24"/>
            <w:lang w:val="en-CA"/>
          </w:rPr>
          <w:t>www.iec.ch/understanding-standards</w:t>
        </w:r>
      </w:hyperlink>
    </w:p>
    <w:p w14:paraId="2A62EF7B" w14:textId="77777777" w:rsidR="0042084A" w:rsidRPr="00AE3765" w:rsidRDefault="0042084A" w:rsidP="0042084A">
      <w:pPr>
        <w:pStyle w:val="ForewordText"/>
        <w:autoSpaceDE w:val="0"/>
        <w:autoSpaceDN w:val="0"/>
        <w:adjustRightInd w:val="0"/>
        <w:rPr>
          <w:szCs w:val="24"/>
          <w:lang w:val="en-CA"/>
        </w:rPr>
      </w:pPr>
      <w:r w:rsidRPr="00AE3765">
        <w:rPr>
          <w:lang w:val="en-CA"/>
        </w:rPr>
        <w:t xml:space="preserve">This document was prepared by Joint Technical Committee </w:t>
      </w:r>
      <w:r w:rsidRPr="00AE3765">
        <w:rPr>
          <w:szCs w:val="24"/>
          <w:lang w:val="en-CA"/>
        </w:rPr>
        <w:t xml:space="preserve">ISO/IEC JTC 1, </w:t>
      </w:r>
      <w:r w:rsidRPr="00AE3765">
        <w:rPr>
          <w:i/>
          <w:szCs w:val="24"/>
          <w:lang w:val="en-CA"/>
        </w:rPr>
        <w:t>Information technology</w:t>
      </w:r>
      <w:r w:rsidRPr="00AE3765">
        <w:rPr>
          <w:szCs w:val="24"/>
          <w:lang w:val="en-CA"/>
        </w:rPr>
        <w:t xml:space="preserve">, SC 29, </w:t>
      </w:r>
      <w:r w:rsidRPr="00AE3765">
        <w:rPr>
          <w:i/>
          <w:szCs w:val="24"/>
          <w:lang w:val="en-CA"/>
        </w:rPr>
        <w:t xml:space="preserve">Coding of audio, picture, </w:t>
      </w:r>
      <w:proofErr w:type="gramStart"/>
      <w:r w:rsidRPr="00AE3765">
        <w:rPr>
          <w:i/>
          <w:szCs w:val="24"/>
          <w:lang w:val="en-CA"/>
        </w:rPr>
        <w:t>multimedia</w:t>
      </w:r>
      <w:proofErr w:type="gramEnd"/>
      <w:r w:rsidRPr="00AE3765">
        <w:rPr>
          <w:i/>
          <w:szCs w:val="24"/>
          <w:lang w:val="en-CA"/>
        </w:rPr>
        <w:t xml:space="preserve"> and hypermedia information</w:t>
      </w:r>
      <w:r w:rsidRPr="00AE3765">
        <w:rPr>
          <w:szCs w:val="24"/>
          <w:lang w:val="en-CA"/>
        </w:rPr>
        <w:t>.</w:t>
      </w:r>
    </w:p>
    <w:p w14:paraId="308A1B99" w14:textId="77777777" w:rsidR="0042084A" w:rsidRPr="00AE3765" w:rsidRDefault="0042084A" w:rsidP="0042084A">
      <w:pPr>
        <w:pStyle w:val="ForewordText"/>
        <w:autoSpaceDE w:val="0"/>
        <w:autoSpaceDN w:val="0"/>
        <w:adjustRightInd w:val="0"/>
        <w:rPr>
          <w:lang w:val="en-CA"/>
        </w:rPr>
      </w:pPr>
      <w:r w:rsidRPr="00AE3765">
        <w:rPr>
          <w:lang w:val="en-CA"/>
        </w:rPr>
        <w:t xml:space="preserve">A list of all parts in the </w:t>
      </w:r>
      <w:r w:rsidRPr="00AE3765">
        <w:rPr>
          <w:rStyle w:val="stdpublisher"/>
          <w:szCs w:val="24"/>
          <w:lang w:val="en-CA"/>
        </w:rPr>
        <w:t>ISO/IEC</w:t>
      </w:r>
      <w:r w:rsidRPr="00AE3765">
        <w:rPr>
          <w:szCs w:val="24"/>
          <w:lang w:val="en-CA"/>
        </w:rPr>
        <w:t> </w:t>
      </w:r>
      <w:r w:rsidRPr="00AE3765">
        <w:rPr>
          <w:rStyle w:val="stddocNumber"/>
          <w:szCs w:val="24"/>
          <w:lang w:val="en-CA"/>
        </w:rPr>
        <w:t>23008</w:t>
      </w:r>
      <w:r w:rsidRPr="00AE3765">
        <w:rPr>
          <w:szCs w:val="24"/>
          <w:lang w:val="en-CA"/>
        </w:rPr>
        <w:t xml:space="preserve"> </w:t>
      </w:r>
      <w:r w:rsidRPr="00AE3765">
        <w:rPr>
          <w:lang w:val="en-CA"/>
        </w:rPr>
        <w:t>series can be found on the ISO and IEC websites.</w:t>
      </w:r>
    </w:p>
    <w:p w14:paraId="3D519539" w14:textId="77777777" w:rsidR="0042084A" w:rsidRPr="00AE3765" w:rsidRDefault="0042084A" w:rsidP="0042084A">
      <w:pPr>
        <w:rPr>
          <w:iCs/>
          <w:lang w:val="en-CA"/>
        </w:rPr>
      </w:pPr>
      <w:r w:rsidRPr="00AE3765">
        <w:rPr>
          <w:iCs/>
          <w:lang w:val="en-CA"/>
        </w:rPr>
        <w:t xml:space="preserve">Any feedback or questions on this document should be directed to the user’s national standards body. A complete listing of these bodies can be found at </w:t>
      </w:r>
      <w:hyperlink r:id="rId23" w:history="1">
        <w:r w:rsidRPr="00AE3765">
          <w:rPr>
            <w:rStyle w:val="Hyperlink"/>
            <w:iCs/>
            <w:lang w:val="en-CA"/>
          </w:rPr>
          <w:t>www.iso.org/members.html</w:t>
        </w:r>
      </w:hyperlink>
      <w:r w:rsidRPr="00AE3765">
        <w:rPr>
          <w:iCs/>
          <w:lang w:val="en-CA"/>
        </w:rPr>
        <w:t xml:space="preserve"> </w:t>
      </w:r>
      <w:r w:rsidRPr="00AE3765">
        <w:rPr>
          <w:szCs w:val="24"/>
          <w:lang w:val="en-CA"/>
        </w:rPr>
        <w:t xml:space="preserve">and </w:t>
      </w:r>
      <w:hyperlink r:id="rId24" w:history="1">
        <w:r w:rsidRPr="00AE3765">
          <w:rPr>
            <w:rStyle w:val="Hyperlink"/>
            <w:szCs w:val="24"/>
            <w:lang w:val="en-CA"/>
          </w:rPr>
          <w:t>www.iec.ch/national-committees</w:t>
        </w:r>
      </w:hyperlink>
      <w:r w:rsidRPr="00AE3765">
        <w:rPr>
          <w:szCs w:val="24"/>
          <w:lang w:val="en-CA"/>
        </w:rPr>
        <w:t>.</w:t>
      </w:r>
    </w:p>
    <w:p w14:paraId="3DBDE3E7" w14:textId="77777777" w:rsidR="002F4CA0" w:rsidRPr="00AE3765" w:rsidRDefault="002F4CA0" w:rsidP="002F4CA0">
      <w:pPr>
        <w:rPr>
          <w:lang w:val="en-CA"/>
        </w:rPr>
      </w:pPr>
    </w:p>
    <w:p w14:paraId="7D9FDCFD" w14:textId="38E6FC95" w:rsidR="001A33D0" w:rsidRPr="00AE3765" w:rsidRDefault="001A33D0" w:rsidP="00E8292B">
      <w:pPr>
        <w:rPr>
          <w:b/>
          <w:sz w:val="32"/>
          <w:szCs w:val="32"/>
          <w:lang w:val="en-CA"/>
        </w:rPr>
        <w:sectPr w:rsidR="001A33D0" w:rsidRPr="00AE3765" w:rsidSect="00631AEB">
          <w:headerReference w:type="even" r:id="rId25"/>
          <w:headerReference w:type="default" r:id="rId26"/>
          <w:footerReference w:type="even" r:id="rId27"/>
          <w:footerReference w:type="default" r:id="rId28"/>
          <w:pgSz w:w="11906" w:h="16838" w:code="9"/>
          <w:pgMar w:top="794" w:right="737" w:bottom="284" w:left="851" w:header="709" w:footer="0" w:gutter="567"/>
          <w:pgNumType w:fmt="lowerRoman"/>
          <w:cols w:space="720"/>
        </w:sectPr>
      </w:pPr>
    </w:p>
    <w:p w14:paraId="78EDD3B6" w14:textId="530E4CA7" w:rsidR="001A33D0" w:rsidRPr="00AE3765" w:rsidRDefault="00475E53" w:rsidP="001A33D0">
      <w:pPr>
        <w:pStyle w:val="zzSTDTitle"/>
        <w:spacing w:before="0" w:after="360"/>
        <w:rPr>
          <w:color w:val="auto"/>
          <w:szCs w:val="32"/>
          <w:lang w:val="en-CA"/>
        </w:rPr>
      </w:pPr>
      <w:r w:rsidRPr="00AE3765">
        <w:rPr>
          <w:color w:val="auto"/>
          <w:szCs w:val="32"/>
          <w:lang w:val="en-CA"/>
        </w:rPr>
        <w:lastRenderedPageBreak/>
        <w:t xml:space="preserve">Information technology — High efficiency coding and media delivery in heterogeneous environments — Part 12: Image File Format — Amendment </w:t>
      </w:r>
      <w:r w:rsidR="00F713B8" w:rsidRPr="00AE3765">
        <w:rPr>
          <w:color w:val="auto"/>
          <w:szCs w:val="32"/>
          <w:lang w:val="en-CA"/>
        </w:rPr>
        <w:t>2</w:t>
      </w:r>
      <w:r w:rsidRPr="00AE3765">
        <w:rPr>
          <w:color w:val="auto"/>
          <w:szCs w:val="32"/>
          <w:lang w:val="en-CA"/>
        </w:rPr>
        <w:t xml:space="preserve">: </w:t>
      </w:r>
      <w:r w:rsidR="00752104" w:rsidRPr="00AE3765">
        <w:rPr>
          <w:color w:val="auto"/>
          <w:szCs w:val="32"/>
          <w:lang w:val="en-CA"/>
        </w:rPr>
        <w:t>Support for t</w:t>
      </w:r>
      <w:r w:rsidR="00E56A1E" w:rsidRPr="00AE3765">
        <w:rPr>
          <w:color w:val="auto"/>
          <w:szCs w:val="32"/>
          <w:lang w:val="en-CA"/>
        </w:rPr>
        <w:t>one</w:t>
      </w:r>
      <w:r w:rsidR="00752104" w:rsidRPr="00AE3765">
        <w:rPr>
          <w:color w:val="auto"/>
          <w:szCs w:val="32"/>
          <w:lang w:val="en-CA"/>
        </w:rPr>
        <w:t xml:space="preserve"> </w:t>
      </w:r>
      <w:r w:rsidR="00E56A1E" w:rsidRPr="00AE3765">
        <w:rPr>
          <w:color w:val="auto"/>
          <w:szCs w:val="32"/>
          <w:lang w:val="en-CA"/>
        </w:rPr>
        <w:t>map derived</w:t>
      </w:r>
      <w:r w:rsidR="00BA0093" w:rsidRPr="00AE3765">
        <w:rPr>
          <w:color w:val="auto"/>
          <w:szCs w:val="32"/>
          <w:lang w:val="en-CA"/>
        </w:rPr>
        <w:t xml:space="preserve"> </w:t>
      </w:r>
      <w:r w:rsidR="00515CD9" w:rsidRPr="00AE3765">
        <w:rPr>
          <w:color w:val="auto"/>
          <w:szCs w:val="32"/>
          <w:lang w:val="en-CA"/>
        </w:rPr>
        <w:t>i</w:t>
      </w:r>
      <w:r w:rsidR="00BF357D" w:rsidRPr="00AE3765">
        <w:rPr>
          <w:color w:val="auto"/>
          <w:szCs w:val="32"/>
          <w:lang w:val="en-CA"/>
        </w:rPr>
        <w:t>tems</w:t>
      </w:r>
      <w:r w:rsidR="00BA0093" w:rsidRPr="00AE3765">
        <w:rPr>
          <w:color w:val="auto"/>
          <w:szCs w:val="32"/>
          <w:lang w:val="en-CA"/>
        </w:rPr>
        <w:t xml:space="preserve"> and other improvements</w:t>
      </w:r>
    </w:p>
    <w:p w14:paraId="680D9D19" w14:textId="3BE9DD54" w:rsidR="008F3BA7" w:rsidRPr="00AE3765" w:rsidRDefault="008F3BA7" w:rsidP="00E2660F">
      <w:pPr>
        <w:pStyle w:val="Heading1"/>
        <w:numPr>
          <w:ilvl w:val="0"/>
          <w:numId w:val="46"/>
        </w:numPr>
        <w:rPr>
          <w:lang w:val="en-CA"/>
        </w:rPr>
      </w:pPr>
      <w:bookmarkStart w:id="464" w:name="_Ref431905885"/>
      <w:bookmarkStart w:id="465" w:name="_Toc117782982"/>
      <w:bookmarkStart w:id="466" w:name="_Toc166227935"/>
      <w:r w:rsidRPr="00AE3765">
        <w:rPr>
          <w:lang w:val="en-CA"/>
        </w:rPr>
        <w:t>Coding Constraints box</w:t>
      </w:r>
      <w:bookmarkEnd w:id="464"/>
      <w:bookmarkEnd w:id="465"/>
      <w:r w:rsidR="004B4759" w:rsidRPr="00AE3765">
        <w:rPr>
          <w:lang w:val="en-CA"/>
        </w:rPr>
        <w:t xml:space="preserve"> related changes</w:t>
      </w:r>
      <w:bookmarkEnd w:id="466"/>
    </w:p>
    <w:p w14:paraId="29D315B0" w14:textId="201923D8" w:rsidR="003F0348" w:rsidRPr="00AE3765" w:rsidRDefault="003F0348" w:rsidP="00260458">
      <w:pPr>
        <w:pStyle w:val="AMDInstruction"/>
      </w:pPr>
      <w:r w:rsidRPr="00AE3765">
        <w:t xml:space="preserve">In </w:t>
      </w:r>
      <w:r w:rsidR="00750258" w:rsidRPr="00AE3765">
        <w:t>clause</w:t>
      </w:r>
      <w:r w:rsidRPr="00AE3765">
        <w:t xml:space="preserve"> 7.2.3.4, renumber NOTE2 to NOTE3.</w:t>
      </w:r>
    </w:p>
    <w:p w14:paraId="27989BBE" w14:textId="7A250C4E" w:rsidR="003F0348" w:rsidRPr="00AE3765" w:rsidRDefault="003F0348" w:rsidP="00260458">
      <w:pPr>
        <w:pStyle w:val="AMDInstruction"/>
      </w:pPr>
      <w:r w:rsidRPr="00AE3765">
        <w:t xml:space="preserve">In </w:t>
      </w:r>
      <w:r w:rsidR="00750258" w:rsidRPr="00AE3765">
        <w:t>clause</w:t>
      </w:r>
      <w:r w:rsidRPr="00AE3765">
        <w:t xml:space="preserve"> 7.2.3.4, add the following text after NOTE1:</w:t>
      </w:r>
    </w:p>
    <w:p w14:paraId="348C8A33" w14:textId="7AAF8648" w:rsidR="003F0348" w:rsidRPr="00AE3765" w:rsidRDefault="003F0348" w:rsidP="00260458">
      <w:pPr>
        <w:pStyle w:val="Note"/>
        <w:rPr>
          <w:lang w:val="en-CA"/>
        </w:rPr>
      </w:pPr>
      <w:r w:rsidRPr="00AE3765">
        <w:rPr>
          <w:lang w:val="en-CA"/>
        </w:rPr>
        <w:t>NOTE</w:t>
      </w:r>
      <w:r w:rsidR="00F047D4" w:rsidRPr="00AE3765">
        <w:rPr>
          <w:lang w:val="en-CA"/>
        </w:rPr>
        <w:t> </w:t>
      </w:r>
      <w:r w:rsidRPr="00AE3765">
        <w:rPr>
          <w:lang w:val="en-CA"/>
        </w:rPr>
        <w:t>2</w:t>
      </w:r>
      <w:ins w:id="467" w:author="Leo Barnes" w:date="2024-05-15T13:51:00Z">
        <w:r w:rsidR="00295254">
          <w:rPr>
            <w:lang w:val="en-CA"/>
          </w:rPr>
          <w:t>:</w:t>
        </w:r>
      </w:ins>
      <w:r w:rsidRPr="00AE3765">
        <w:rPr>
          <w:lang w:val="en-CA"/>
        </w:rPr>
        <w:tab/>
        <w:t xml:space="preserve">When a track contains inter-predicted images and the value of </w:t>
      </w:r>
      <w:r w:rsidRPr="00AE3765">
        <w:rPr>
          <w:rStyle w:val="codeZchn"/>
          <w:szCs w:val="20"/>
        </w:rPr>
        <w:t>all_ref_pics_intra</w:t>
      </w:r>
      <w:r w:rsidRPr="00AE3765">
        <w:rPr>
          <w:lang w:val="en-CA"/>
        </w:rPr>
        <w:t xml:space="preserve"> is equal to 0, it is possible for inter-predicted images to be derived from non-intra coded images. In such cases, derived specifications </w:t>
      </w:r>
      <w:r w:rsidR="00F047D4" w:rsidRPr="00AE3765">
        <w:rPr>
          <w:lang w:val="en-CA"/>
        </w:rPr>
        <w:t>can</w:t>
      </w:r>
      <w:r w:rsidRPr="00AE3765">
        <w:rPr>
          <w:lang w:val="en-CA"/>
        </w:rPr>
        <w:t xml:space="preserve"> suggest guidelines for the frequency of sync samples.</w:t>
      </w:r>
    </w:p>
    <w:p w14:paraId="4B8DA1C7" w14:textId="05B28583" w:rsidR="003F0348" w:rsidRPr="00AE3765" w:rsidRDefault="003F0348" w:rsidP="00260458">
      <w:pPr>
        <w:pStyle w:val="AMDInstruction"/>
      </w:pPr>
      <w:r w:rsidRPr="00AE3765">
        <w:t>Add the following text as a new sub</w:t>
      </w:r>
      <w:r w:rsidR="00750258" w:rsidRPr="00AE3765">
        <w:t xml:space="preserve">clause </w:t>
      </w:r>
      <w:r w:rsidRPr="00AE3765">
        <w:t xml:space="preserve">after </w:t>
      </w:r>
      <w:r w:rsidR="00750258" w:rsidRPr="00AE3765">
        <w:t xml:space="preserve">subclause </w:t>
      </w:r>
      <w:r w:rsidRPr="00AE3765">
        <w:t>7.2.3.4:</w:t>
      </w:r>
    </w:p>
    <w:p w14:paraId="2D47A29C" w14:textId="2E4286C4" w:rsidR="003F0348" w:rsidRPr="00AE3765" w:rsidRDefault="003F0348" w:rsidP="003F0348">
      <w:pPr>
        <w:rPr>
          <w:rFonts w:eastAsia="Times New Roman"/>
          <w:lang w:val="en-CA"/>
        </w:rPr>
      </w:pPr>
      <w:r w:rsidRPr="00AE3765">
        <w:rPr>
          <w:rFonts w:eastAsia="Times New Roman"/>
          <w:i/>
          <w:iCs/>
          <w:lang w:val="en-CA"/>
        </w:rPr>
        <w:tab/>
      </w:r>
      <w:r w:rsidRPr="00AE3765">
        <w:rPr>
          <w:rFonts w:eastAsia="Times New Roman"/>
          <w:lang w:val="en-CA"/>
        </w:rPr>
        <w:t xml:space="preserve">7.2.3.5 Recommendations for </w:t>
      </w:r>
      <w:proofErr w:type="spellStart"/>
      <w:r w:rsidR="000A1D19" w:rsidRPr="00AE3765">
        <w:rPr>
          <w:rFonts w:ascii="Courier New" w:eastAsia="Times New Roman" w:hAnsi="Courier New" w:cs="Courier New"/>
          <w:lang w:val="en-CA"/>
        </w:rPr>
        <w:t>CodingConstraintsBox</w:t>
      </w:r>
      <w:proofErr w:type="spellEnd"/>
    </w:p>
    <w:p w14:paraId="72C5917C" w14:textId="4938DD00" w:rsidR="003F0348" w:rsidRPr="00AE3765" w:rsidRDefault="003F0348" w:rsidP="003F0348">
      <w:pPr>
        <w:ind w:left="403"/>
        <w:rPr>
          <w:rFonts w:eastAsia="Times New Roman"/>
          <w:lang w:val="en-CA"/>
        </w:rPr>
      </w:pPr>
      <w:r w:rsidRPr="00AE3765">
        <w:rPr>
          <w:rFonts w:eastAsia="Times New Roman"/>
          <w:lang w:val="en-CA"/>
        </w:rPr>
        <w:t xml:space="preserve">Encoding image sequences complying with the constraint that either all samples are sync samples or </w:t>
      </w:r>
      <w:proofErr w:type="gramStart"/>
      <w:r w:rsidRPr="00AE3765">
        <w:rPr>
          <w:rFonts w:eastAsia="Times New Roman"/>
          <w:lang w:val="en-CA"/>
        </w:rPr>
        <w:t xml:space="preserve">the </w:t>
      </w:r>
      <w:proofErr w:type="spellStart"/>
      <w:r w:rsidRPr="00AE3765">
        <w:rPr>
          <w:rFonts w:ascii="Courier New" w:eastAsia="Times New Roman" w:hAnsi="Courier New" w:cs="Courier New"/>
          <w:lang w:val="en-CA"/>
        </w:rPr>
        <w:t>all</w:t>
      </w:r>
      <w:proofErr w:type="gramEnd"/>
      <w:r w:rsidRPr="00AE3765">
        <w:rPr>
          <w:rFonts w:ascii="Courier New" w:eastAsia="Times New Roman" w:hAnsi="Courier New" w:cs="Courier New"/>
          <w:lang w:val="en-CA"/>
        </w:rPr>
        <w:t>_ref_pics_intra</w:t>
      </w:r>
      <w:proofErr w:type="spellEnd"/>
      <w:r w:rsidRPr="00AE3765">
        <w:rPr>
          <w:rFonts w:eastAsia="Times New Roman"/>
          <w:lang w:val="en-CA"/>
        </w:rPr>
        <w:t xml:space="preserve"> field in the </w:t>
      </w:r>
      <w:proofErr w:type="spellStart"/>
      <w:r w:rsidRPr="00AE3765">
        <w:rPr>
          <w:rFonts w:ascii="Courier New" w:eastAsia="Times New Roman" w:hAnsi="Courier New" w:cs="Courier New"/>
          <w:lang w:val="en-CA"/>
        </w:rPr>
        <w:t>CodingConstraintsBox</w:t>
      </w:r>
      <w:proofErr w:type="spellEnd"/>
      <w:r w:rsidRPr="00AE3765">
        <w:rPr>
          <w:rFonts w:eastAsia="Times New Roman"/>
          <w:lang w:val="en-CA"/>
        </w:rPr>
        <w:t xml:space="preserve"> can be set to one is suggested in the following cases: </w:t>
      </w:r>
    </w:p>
    <w:p w14:paraId="2E229E6C" w14:textId="74E02921" w:rsidR="003F0348" w:rsidRPr="00AE3765" w:rsidRDefault="003F0348" w:rsidP="00260458">
      <w:pPr>
        <w:pStyle w:val="ListParagraph"/>
        <w:numPr>
          <w:ilvl w:val="0"/>
          <w:numId w:val="24"/>
        </w:numPr>
        <w:rPr>
          <w:rFonts w:eastAsia="Times New Roman"/>
          <w:lang w:val="en-CA"/>
        </w:rPr>
      </w:pPr>
      <w:r w:rsidRPr="00AE3765">
        <w:rPr>
          <w:rFonts w:eastAsia="Times New Roman"/>
          <w:lang w:val="en-CA"/>
        </w:rPr>
        <w:t xml:space="preserve">For ensuring compatibility with players implementing </w:t>
      </w:r>
      <w:r w:rsidR="000B0743" w:rsidRPr="00AE3765">
        <w:rPr>
          <w:rFonts w:eastAsia="Times New Roman"/>
          <w:lang w:val="en-CA"/>
        </w:rPr>
        <w:t xml:space="preserve">codec brands in annexes B, E, L and M specified in </w:t>
      </w:r>
      <w:r w:rsidRPr="00AE3765">
        <w:rPr>
          <w:rFonts w:eastAsia="Times New Roman"/>
          <w:lang w:val="en-CA"/>
        </w:rPr>
        <w:t xml:space="preserve">an earlier edition of this document, which required all samples to be sync samples or to have </w:t>
      </w:r>
      <w:proofErr w:type="gramStart"/>
      <w:r w:rsidRPr="00AE3765">
        <w:rPr>
          <w:rFonts w:eastAsia="Times New Roman"/>
          <w:lang w:val="en-CA"/>
        </w:rPr>
        <w:t xml:space="preserve">the </w:t>
      </w:r>
      <w:proofErr w:type="spellStart"/>
      <w:r w:rsidRPr="00AE3765">
        <w:rPr>
          <w:rFonts w:ascii="Courier New" w:eastAsia="Times New Roman" w:hAnsi="Courier New" w:cs="Courier New"/>
          <w:lang w:val="en-CA"/>
        </w:rPr>
        <w:t>all</w:t>
      </w:r>
      <w:proofErr w:type="gramEnd"/>
      <w:r w:rsidRPr="00AE3765">
        <w:rPr>
          <w:rFonts w:ascii="Courier New" w:eastAsia="Times New Roman" w:hAnsi="Courier New" w:cs="Courier New"/>
          <w:lang w:val="en-CA"/>
        </w:rPr>
        <w:t>_ref_pics_intra</w:t>
      </w:r>
      <w:proofErr w:type="spellEnd"/>
      <w:r w:rsidRPr="00AE3765">
        <w:rPr>
          <w:rFonts w:eastAsia="Times New Roman"/>
          <w:lang w:val="en-CA"/>
        </w:rPr>
        <w:t xml:space="preserve"> field in the </w:t>
      </w:r>
      <w:proofErr w:type="spellStart"/>
      <w:r w:rsidRPr="00AE3765">
        <w:rPr>
          <w:rFonts w:ascii="Courier New" w:eastAsia="Times New Roman" w:hAnsi="Courier New" w:cs="Courier New"/>
          <w:lang w:val="en-CA"/>
        </w:rPr>
        <w:t>CodingConstraintsBox</w:t>
      </w:r>
      <w:proofErr w:type="spellEnd"/>
      <w:r w:rsidRPr="00AE3765">
        <w:rPr>
          <w:rFonts w:eastAsia="Times New Roman"/>
          <w:lang w:val="en-CA"/>
        </w:rPr>
        <w:t xml:space="preserve"> to be equal to 1. </w:t>
      </w:r>
    </w:p>
    <w:p w14:paraId="51C4124B" w14:textId="77777777" w:rsidR="003F0348" w:rsidRPr="00AE3765" w:rsidRDefault="003F0348" w:rsidP="003F0348">
      <w:pPr>
        <w:pStyle w:val="ListParagraph"/>
        <w:numPr>
          <w:ilvl w:val="0"/>
          <w:numId w:val="24"/>
        </w:numPr>
        <w:rPr>
          <w:rFonts w:eastAsia="Times New Roman"/>
          <w:lang w:val="en-CA"/>
        </w:rPr>
      </w:pPr>
      <w:r w:rsidRPr="00AE3765">
        <w:rPr>
          <w:rFonts w:eastAsia="Times New Roman"/>
          <w:lang w:val="en-CA"/>
        </w:rPr>
        <w:t xml:space="preserve">In applications and usages where fast random access is essential, the constraint ensures random access to any image in the image sequence by decoding at most up to two images. </w:t>
      </w:r>
    </w:p>
    <w:p w14:paraId="2F8D0ADC" w14:textId="58E52494" w:rsidR="003F0348" w:rsidRPr="00AE3765" w:rsidRDefault="003F0348" w:rsidP="00260458">
      <w:pPr>
        <w:pStyle w:val="ListParagraph"/>
        <w:numPr>
          <w:ilvl w:val="0"/>
          <w:numId w:val="24"/>
        </w:numPr>
        <w:rPr>
          <w:rFonts w:eastAsia="Times New Roman"/>
          <w:lang w:val="en-CA"/>
        </w:rPr>
      </w:pPr>
      <w:r w:rsidRPr="00AE3765">
        <w:rPr>
          <w:rFonts w:eastAsia="Times New Roman"/>
          <w:lang w:val="en-CA"/>
        </w:rPr>
        <w:t>In image sequences that have an edit list causing backward playback, the constraint makes backward playback possible with an approach that each displayed image is obtained by decoding a compliant bitstream of up to two images.</w:t>
      </w:r>
    </w:p>
    <w:p w14:paraId="7E33CC04" w14:textId="160A7264" w:rsidR="00E56A1E" w:rsidRPr="00AE3765" w:rsidRDefault="00E56A1E" w:rsidP="00260458">
      <w:pPr>
        <w:pStyle w:val="AMDInstruction"/>
      </w:pPr>
      <w:r w:rsidRPr="00AE3765">
        <w:t xml:space="preserve">In clause B.3.2, replace the following </w:t>
      </w:r>
      <w:proofErr w:type="gramStart"/>
      <w:r w:rsidRPr="00AE3765">
        <w:t>paragraph</w:t>
      </w:r>
      <w:proofErr w:type="gramEnd"/>
    </w:p>
    <w:p w14:paraId="36727ED5" w14:textId="356EA62A" w:rsidR="00E56A1E" w:rsidRPr="00AE3765" w:rsidRDefault="00E56A1E" w:rsidP="00260458">
      <w:pPr>
        <w:tabs>
          <w:tab w:val="clear" w:pos="40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jc w:val="left"/>
        <w:rPr>
          <w:rFonts w:eastAsia="Times New Roman"/>
          <w:i/>
          <w:iCs/>
          <w:lang w:val="en-CA"/>
        </w:rPr>
      </w:pPr>
      <w:r w:rsidRPr="00AE3765">
        <w:rPr>
          <w:rFonts w:cs="Helvetica"/>
          <w:color w:val="000000"/>
          <w:lang w:val="en-CA"/>
        </w:rPr>
        <w:t xml:space="preserve">For a track containing an HEVC image sequence, either all samples shall be </w:t>
      </w:r>
      <w:proofErr w:type="gramStart"/>
      <w:r w:rsidRPr="00AE3765">
        <w:rPr>
          <w:rFonts w:cs="Helvetica"/>
          <w:color w:val="000000"/>
          <w:lang w:val="en-CA"/>
        </w:rPr>
        <w:t>sync</w:t>
      </w:r>
      <w:proofErr w:type="gramEnd"/>
      <w:r w:rsidRPr="00AE3765">
        <w:rPr>
          <w:rFonts w:cs="Helvetica"/>
          <w:color w:val="000000"/>
          <w:lang w:val="en-CA"/>
        </w:rPr>
        <w:t xml:space="preserve"> samples or the </w:t>
      </w:r>
      <w:proofErr w:type="spellStart"/>
      <w:r w:rsidRPr="00AE3765">
        <w:rPr>
          <w:rFonts w:ascii="Courier New" w:hAnsi="Courier New" w:cs="Courier New"/>
          <w:color w:val="000000"/>
          <w:lang w:val="en-CA"/>
        </w:rPr>
        <w:t>all_ref_pics_intra</w:t>
      </w:r>
      <w:proofErr w:type="spellEnd"/>
      <w:r w:rsidRPr="00AE3765">
        <w:rPr>
          <w:rFonts w:cs="Helvetica"/>
          <w:color w:val="000000"/>
          <w:lang w:val="en-CA"/>
        </w:rPr>
        <w:t xml:space="preserve"> field in the </w:t>
      </w:r>
      <w:proofErr w:type="spellStart"/>
      <w:r w:rsidRPr="00AE3765">
        <w:rPr>
          <w:rFonts w:ascii="Courier New" w:hAnsi="Courier New" w:cs="Courier New"/>
          <w:color w:val="000000"/>
          <w:lang w:val="en-CA"/>
        </w:rPr>
        <w:t>CodingConstraintsBox</w:t>
      </w:r>
      <w:proofErr w:type="spellEnd"/>
      <w:r w:rsidRPr="00AE3765">
        <w:rPr>
          <w:rFonts w:cs="Helvetica"/>
          <w:color w:val="000000"/>
          <w:lang w:val="en-CA"/>
        </w:rPr>
        <w:t xml:space="preserve"> specified in 7.2.3 shall be set to one.</w:t>
      </w:r>
    </w:p>
    <w:p w14:paraId="4E93F949" w14:textId="353DC517" w:rsidR="00E56A1E" w:rsidRPr="00AE3765" w:rsidRDefault="00E56A1E" w:rsidP="00260458">
      <w:pPr>
        <w:pStyle w:val="AMDInstruction"/>
        <w:spacing w:before="240"/>
      </w:pPr>
      <w:r w:rsidRPr="00AE3765">
        <w:t>with the following text</w:t>
      </w:r>
    </w:p>
    <w:p w14:paraId="40F20851" w14:textId="7D5CA88E" w:rsidR="00E56A1E" w:rsidRPr="00AE3765" w:rsidRDefault="00E56A1E" w:rsidP="00260458">
      <w:pPr>
        <w:rPr>
          <w:lang w:val="en-CA"/>
        </w:rPr>
      </w:pPr>
      <w:r w:rsidRPr="00AE3765">
        <w:rPr>
          <w:lang w:val="en-CA"/>
        </w:rPr>
        <w:t xml:space="preserve">For a track containing an HEVC image sequence, either all samples should be </w:t>
      </w:r>
      <w:proofErr w:type="gramStart"/>
      <w:r w:rsidRPr="00AE3765">
        <w:rPr>
          <w:lang w:val="en-CA"/>
        </w:rPr>
        <w:t>sync</w:t>
      </w:r>
      <w:proofErr w:type="gramEnd"/>
      <w:r w:rsidRPr="00AE3765">
        <w:rPr>
          <w:lang w:val="en-CA"/>
        </w:rPr>
        <w:t xml:space="preserve"> samples or the </w:t>
      </w:r>
      <w:r w:rsidR="00F4069D" w:rsidRPr="00AE3765">
        <w:rPr>
          <w:rStyle w:val="codeZchn"/>
        </w:rPr>
        <w:t>all_ref_pics_intra</w:t>
      </w:r>
      <w:r w:rsidR="00F4069D" w:rsidRPr="00AE3765">
        <w:rPr>
          <w:lang w:val="en-CA"/>
        </w:rPr>
        <w:t xml:space="preserve"> field in the </w:t>
      </w:r>
      <w:r w:rsidR="00F4069D" w:rsidRPr="00AE3765">
        <w:rPr>
          <w:rStyle w:val="codeZchn"/>
        </w:rPr>
        <w:t>CodingConstraintsBox</w:t>
      </w:r>
      <w:r w:rsidRPr="00AE3765">
        <w:rPr>
          <w:lang w:val="en-CA"/>
        </w:rPr>
        <w:t xml:space="preserve"> specified in 7.2.3 </w:t>
      </w:r>
      <w:r w:rsidR="00744A2A" w:rsidRPr="00AE3765">
        <w:rPr>
          <w:lang w:val="en-CA"/>
        </w:rPr>
        <w:t>should</w:t>
      </w:r>
      <w:r w:rsidRPr="00AE3765">
        <w:rPr>
          <w:lang w:val="en-CA"/>
        </w:rPr>
        <w:t xml:space="preserve"> be set to one.</w:t>
      </w:r>
    </w:p>
    <w:p w14:paraId="21CE4AC3" w14:textId="5FA8E8CC" w:rsidR="00E56A1E" w:rsidRPr="00AE3765" w:rsidRDefault="00F4069D" w:rsidP="00260458">
      <w:pPr>
        <w:pStyle w:val="Note"/>
        <w:rPr>
          <w:lang w:val="en-CA"/>
        </w:rPr>
      </w:pPr>
      <w:r w:rsidRPr="00AE3765">
        <w:rPr>
          <w:lang w:val="en-CA"/>
        </w:rPr>
        <w:t xml:space="preserve">NOTE: </w:t>
      </w:r>
      <w:r w:rsidRPr="00AE3765">
        <w:rPr>
          <w:lang w:val="en-CA"/>
        </w:rPr>
        <w:tab/>
        <w:t>Clause 7.2.3.5 contains recommendations that are important for backwards compatibility.</w:t>
      </w:r>
    </w:p>
    <w:p w14:paraId="1DFF8A0C" w14:textId="3B51DDC4" w:rsidR="00744A2A" w:rsidRPr="00AE3765" w:rsidRDefault="00744A2A" w:rsidP="00260458">
      <w:pPr>
        <w:pStyle w:val="AMDInstruction"/>
      </w:pPr>
      <w:r w:rsidRPr="00AE3765">
        <w:t xml:space="preserve">In clause E.3.2, replace the following </w:t>
      </w:r>
      <w:proofErr w:type="gramStart"/>
      <w:r w:rsidRPr="00AE3765">
        <w:t>paragraph</w:t>
      </w:r>
      <w:proofErr w:type="gramEnd"/>
    </w:p>
    <w:p w14:paraId="21774A74" w14:textId="6D7790DF" w:rsidR="00744A2A" w:rsidRPr="00AE3765" w:rsidRDefault="001B7DCB" w:rsidP="001B7DCB">
      <w:pPr>
        <w:rPr>
          <w:lang w:val="en-CA"/>
        </w:rPr>
      </w:pPr>
      <w:r w:rsidRPr="00AE3765">
        <w:rPr>
          <w:lang w:val="en-CA"/>
        </w:rPr>
        <w:lastRenderedPageBreak/>
        <w:t xml:space="preserve">For a track containing an AVC image sequence, either all samples shall be </w:t>
      </w:r>
      <w:proofErr w:type="gramStart"/>
      <w:r w:rsidRPr="00AE3765">
        <w:rPr>
          <w:lang w:val="en-CA"/>
        </w:rPr>
        <w:t>sync</w:t>
      </w:r>
      <w:proofErr w:type="gramEnd"/>
      <w:r w:rsidRPr="00AE3765">
        <w:rPr>
          <w:lang w:val="en-CA"/>
        </w:rPr>
        <w:t xml:space="preserve"> samples or the </w:t>
      </w:r>
      <w:proofErr w:type="spellStart"/>
      <w:r w:rsidRPr="00AE3765">
        <w:rPr>
          <w:lang w:val="en-CA"/>
        </w:rPr>
        <w:t>all_ref_pics_intra</w:t>
      </w:r>
      <w:proofErr w:type="spellEnd"/>
      <w:r w:rsidRPr="00AE3765">
        <w:rPr>
          <w:lang w:val="en-CA"/>
        </w:rPr>
        <w:t xml:space="preserve"> field in the </w:t>
      </w:r>
      <w:proofErr w:type="spellStart"/>
      <w:r w:rsidRPr="00AE3765">
        <w:rPr>
          <w:lang w:val="en-CA"/>
        </w:rPr>
        <w:t>CodingConstraintsBox</w:t>
      </w:r>
      <w:proofErr w:type="spellEnd"/>
      <w:r w:rsidRPr="00AE3765">
        <w:rPr>
          <w:lang w:val="en-CA"/>
        </w:rPr>
        <w:t xml:space="preserve"> specified in </w:t>
      </w:r>
      <w:r w:rsidRPr="00AE3765">
        <w:rPr>
          <w:lang w:val="en-CA"/>
        </w:rPr>
        <w:fldChar w:fldCharType="begin"/>
      </w:r>
      <w:r w:rsidRPr="00AE3765">
        <w:rPr>
          <w:lang w:val="en-CA"/>
        </w:rPr>
        <w:instrText xml:space="preserve"> REF _Ref431905885 \r \h </w:instrText>
      </w:r>
      <w:r w:rsidR="00CE15CE" w:rsidRPr="00AE3765">
        <w:rPr>
          <w:lang w:val="en-CA"/>
        </w:rPr>
        <w:instrText xml:space="preserve"> \* MERGEFORMAT </w:instrText>
      </w:r>
      <w:r w:rsidRPr="00AE3765">
        <w:rPr>
          <w:lang w:val="en-CA"/>
        </w:rPr>
      </w:r>
      <w:r w:rsidRPr="00AE3765">
        <w:rPr>
          <w:lang w:val="en-CA"/>
        </w:rPr>
        <w:fldChar w:fldCharType="separate"/>
      </w:r>
      <w:r w:rsidRPr="00AE3765">
        <w:rPr>
          <w:lang w:val="en-CA"/>
        </w:rPr>
        <w:t>7.2.3</w:t>
      </w:r>
      <w:r w:rsidRPr="00AE3765">
        <w:rPr>
          <w:lang w:val="en-CA"/>
        </w:rPr>
        <w:fldChar w:fldCharType="end"/>
      </w:r>
      <w:r w:rsidRPr="00AE3765">
        <w:rPr>
          <w:lang w:val="en-CA"/>
        </w:rPr>
        <w:t xml:space="preserve"> shall be set to one.</w:t>
      </w:r>
    </w:p>
    <w:p w14:paraId="38340E75" w14:textId="47B5B897" w:rsidR="00744A2A" w:rsidRPr="00AE3765" w:rsidRDefault="00744A2A" w:rsidP="00260458">
      <w:pPr>
        <w:pStyle w:val="AMDInstruction"/>
      </w:pPr>
      <w:r w:rsidRPr="00AE3765">
        <w:t>with the following text</w:t>
      </w:r>
    </w:p>
    <w:p w14:paraId="401B63BD" w14:textId="5EBE79FB" w:rsidR="00744A2A" w:rsidRPr="00AE3765" w:rsidRDefault="00744A2A" w:rsidP="00260458">
      <w:pPr>
        <w:rPr>
          <w:lang w:val="en-CA"/>
        </w:rPr>
      </w:pPr>
      <w:r w:rsidRPr="00AE3765">
        <w:rPr>
          <w:lang w:val="en-CA"/>
        </w:rPr>
        <w:t xml:space="preserve">For a track containing an AVC image sequence, either all samples should be </w:t>
      </w:r>
      <w:proofErr w:type="gramStart"/>
      <w:r w:rsidRPr="00AE3765">
        <w:rPr>
          <w:lang w:val="en-CA"/>
        </w:rPr>
        <w:t>sync</w:t>
      </w:r>
      <w:proofErr w:type="gramEnd"/>
      <w:r w:rsidRPr="00AE3765">
        <w:rPr>
          <w:lang w:val="en-CA"/>
        </w:rPr>
        <w:t xml:space="preserve"> samples or the </w:t>
      </w:r>
      <w:r w:rsidR="00F4069D" w:rsidRPr="00AE3765">
        <w:rPr>
          <w:rStyle w:val="codeZchn"/>
        </w:rPr>
        <w:t>all_ref_pics_intra</w:t>
      </w:r>
      <w:r w:rsidR="00F4069D" w:rsidRPr="00AE3765">
        <w:rPr>
          <w:lang w:val="en-CA"/>
        </w:rPr>
        <w:t xml:space="preserve"> field in the </w:t>
      </w:r>
      <w:r w:rsidR="00F4069D" w:rsidRPr="00AE3765">
        <w:rPr>
          <w:rStyle w:val="codeZchn"/>
        </w:rPr>
        <w:t>CodingConstraintsBox</w:t>
      </w:r>
      <w:r w:rsidRPr="00AE3765">
        <w:rPr>
          <w:lang w:val="en-CA"/>
        </w:rPr>
        <w:t xml:space="preserve"> specified in 7.2.3 sh</w:t>
      </w:r>
      <w:r w:rsidR="00750258" w:rsidRPr="00AE3765">
        <w:rPr>
          <w:lang w:val="en-CA"/>
        </w:rPr>
        <w:t>ould</w:t>
      </w:r>
      <w:r w:rsidRPr="00AE3765">
        <w:rPr>
          <w:lang w:val="en-CA"/>
        </w:rPr>
        <w:t xml:space="preserve"> be set to one.</w:t>
      </w:r>
    </w:p>
    <w:p w14:paraId="36898FC7" w14:textId="3424E7C2" w:rsidR="00E56A1E" w:rsidRPr="00AE3765" w:rsidRDefault="00F4069D" w:rsidP="00260458">
      <w:pPr>
        <w:pStyle w:val="Note"/>
        <w:rPr>
          <w:lang w:val="en-CA"/>
        </w:rPr>
      </w:pPr>
      <w:r w:rsidRPr="00AE3765">
        <w:rPr>
          <w:lang w:val="en-CA"/>
        </w:rPr>
        <w:t xml:space="preserve">NOTE: </w:t>
      </w:r>
      <w:r w:rsidRPr="00AE3765">
        <w:rPr>
          <w:lang w:val="en-CA"/>
        </w:rPr>
        <w:tab/>
        <w:t>Clause 7.2.3.5 contains recommendations that are important for backwards compatibility.</w:t>
      </w:r>
    </w:p>
    <w:p w14:paraId="4EF6AED6" w14:textId="6F599DD5" w:rsidR="00744A2A" w:rsidRPr="00AE3765" w:rsidRDefault="00744A2A" w:rsidP="00260458">
      <w:pPr>
        <w:pStyle w:val="AMDInstruction"/>
      </w:pPr>
      <w:r w:rsidRPr="00AE3765">
        <w:t xml:space="preserve">In clause L.3.2, replace the following </w:t>
      </w:r>
      <w:proofErr w:type="gramStart"/>
      <w:r w:rsidRPr="00AE3765">
        <w:t>paragraph</w:t>
      </w:r>
      <w:proofErr w:type="gramEnd"/>
    </w:p>
    <w:p w14:paraId="184402BB" w14:textId="1116472C" w:rsidR="00744A2A" w:rsidRPr="00AE3765" w:rsidRDefault="001B7DCB" w:rsidP="00744A2A">
      <w:pPr>
        <w:rPr>
          <w:rFonts w:eastAsia="Times New Roman"/>
          <w:i/>
          <w:iCs/>
          <w:lang w:val="en-CA"/>
        </w:rPr>
      </w:pPr>
      <w:r w:rsidRPr="00AE3765">
        <w:rPr>
          <w:lang w:val="en-CA"/>
        </w:rPr>
        <w:t xml:space="preserve">For a track containing an VVC image sequence, either all samples shall be </w:t>
      </w:r>
      <w:proofErr w:type="gramStart"/>
      <w:r w:rsidRPr="00AE3765">
        <w:rPr>
          <w:lang w:val="en-CA"/>
        </w:rPr>
        <w:t>sync</w:t>
      </w:r>
      <w:proofErr w:type="gramEnd"/>
      <w:r w:rsidRPr="00AE3765">
        <w:rPr>
          <w:lang w:val="en-CA"/>
        </w:rPr>
        <w:t xml:space="preserve"> samples or the </w:t>
      </w:r>
      <w:proofErr w:type="spellStart"/>
      <w:r w:rsidRPr="00AE3765">
        <w:rPr>
          <w:rStyle w:val="Courier"/>
          <w:lang w:val="en-CA"/>
        </w:rPr>
        <w:t>all_ref_pics_intra</w:t>
      </w:r>
      <w:proofErr w:type="spellEnd"/>
      <w:r w:rsidRPr="00AE3765">
        <w:rPr>
          <w:lang w:val="en-CA"/>
        </w:rPr>
        <w:t xml:space="preserve"> field in the </w:t>
      </w:r>
      <w:proofErr w:type="spellStart"/>
      <w:r w:rsidRPr="00AE3765">
        <w:rPr>
          <w:rStyle w:val="Courier"/>
          <w:lang w:val="en-CA"/>
        </w:rPr>
        <w:t>CodingConstraintsBox</w:t>
      </w:r>
      <w:proofErr w:type="spellEnd"/>
      <w:r w:rsidRPr="00AE3765">
        <w:rPr>
          <w:lang w:val="en-CA"/>
        </w:rPr>
        <w:t xml:space="preserve"> specified in ‎</w:t>
      </w:r>
      <w:r w:rsidRPr="00AE3765">
        <w:rPr>
          <w:lang w:val="en-CA"/>
        </w:rPr>
        <w:fldChar w:fldCharType="begin"/>
      </w:r>
      <w:r w:rsidRPr="00AE3765">
        <w:rPr>
          <w:lang w:val="en-CA"/>
        </w:rPr>
        <w:instrText xml:space="preserve"> REF _Ref431905885 \r \h </w:instrText>
      </w:r>
      <w:r w:rsidR="00CE15CE" w:rsidRPr="00AE3765">
        <w:rPr>
          <w:lang w:val="en-CA"/>
        </w:rPr>
        <w:instrText xml:space="preserve"> \* MERGEFORMAT </w:instrText>
      </w:r>
      <w:r w:rsidRPr="00AE3765">
        <w:rPr>
          <w:lang w:val="en-CA"/>
        </w:rPr>
      </w:r>
      <w:r w:rsidRPr="00AE3765">
        <w:rPr>
          <w:lang w:val="en-CA"/>
        </w:rPr>
        <w:fldChar w:fldCharType="separate"/>
      </w:r>
      <w:r w:rsidRPr="00AE3765">
        <w:rPr>
          <w:lang w:val="en-CA"/>
        </w:rPr>
        <w:t>7.2.3</w:t>
      </w:r>
      <w:r w:rsidRPr="00AE3765">
        <w:rPr>
          <w:lang w:val="en-CA"/>
        </w:rPr>
        <w:fldChar w:fldCharType="end"/>
      </w:r>
      <w:r w:rsidRPr="00AE3765">
        <w:rPr>
          <w:lang w:val="en-CA"/>
        </w:rPr>
        <w:t xml:space="preserve"> shall be set to one.</w:t>
      </w:r>
    </w:p>
    <w:p w14:paraId="042980C0" w14:textId="77777777" w:rsidR="00744A2A" w:rsidRPr="00AE3765" w:rsidRDefault="00744A2A" w:rsidP="00260458">
      <w:pPr>
        <w:pStyle w:val="AMDInstruction"/>
      </w:pPr>
      <w:r w:rsidRPr="00AE3765">
        <w:t>with the following text</w:t>
      </w:r>
    </w:p>
    <w:p w14:paraId="473CFDCC" w14:textId="689F760A" w:rsidR="00744A2A" w:rsidRPr="00AE3765" w:rsidRDefault="00744A2A" w:rsidP="00260458">
      <w:pPr>
        <w:rPr>
          <w:lang w:val="en-CA"/>
        </w:rPr>
      </w:pPr>
      <w:r w:rsidRPr="00AE3765">
        <w:rPr>
          <w:lang w:val="en-CA"/>
        </w:rPr>
        <w:t xml:space="preserve">For a track containing an VVC image sequence, either all samples should be </w:t>
      </w:r>
      <w:proofErr w:type="gramStart"/>
      <w:r w:rsidRPr="00AE3765">
        <w:rPr>
          <w:lang w:val="en-CA"/>
        </w:rPr>
        <w:t>sync</w:t>
      </w:r>
      <w:proofErr w:type="gramEnd"/>
      <w:r w:rsidRPr="00AE3765">
        <w:rPr>
          <w:lang w:val="en-CA"/>
        </w:rPr>
        <w:t xml:space="preserve"> samples or the </w:t>
      </w:r>
      <w:r w:rsidR="00F4069D" w:rsidRPr="00AE3765">
        <w:rPr>
          <w:rStyle w:val="codeZchn"/>
        </w:rPr>
        <w:t>all_ref_pics_intra</w:t>
      </w:r>
      <w:r w:rsidR="00F4069D" w:rsidRPr="00AE3765">
        <w:rPr>
          <w:lang w:val="en-CA"/>
        </w:rPr>
        <w:t xml:space="preserve"> field in the </w:t>
      </w:r>
      <w:r w:rsidR="00F4069D" w:rsidRPr="00AE3765">
        <w:rPr>
          <w:rStyle w:val="codeZchn"/>
        </w:rPr>
        <w:t>CodingConstraintsBox</w:t>
      </w:r>
      <w:r w:rsidRPr="00AE3765">
        <w:rPr>
          <w:lang w:val="en-CA"/>
        </w:rPr>
        <w:t xml:space="preserve"> specified in 7.2.3 sh</w:t>
      </w:r>
      <w:r w:rsidR="00750258" w:rsidRPr="00AE3765">
        <w:rPr>
          <w:lang w:val="en-CA"/>
        </w:rPr>
        <w:t>ould</w:t>
      </w:r>
      <w:r w:rsidRPr="00AE3765">
        <w:rPr>
          <w:lang w:val="en-CA"/>
        </w:rPr>
        <w:t xml:space="preserve"> be set to one.</w:t>
      </w:r>
    </w:p>
    <w:p w14:paraId="371DF442" w14:textId="311FD7ED" w:rsidR="00750258" w:rsidRPr="00AE3765" w:rsidRDefault="00F4069D" w:rsidP="00260458">
      <w:pPr>
        <w:pStyle w:val="Note"/>
        <w:rPr>
          <w:rFonts w:cs="Helvetica"/>
          <w:color w:val="000000"/>
          <w:sz w:val="22"/>
          <w:lang w:val="en-CA"/>
        </w:rPr>
      </w:pPr>
      <w:r w:rsidRPr="00AE3765">
        <w:rPr>
          <w:lang w:val="en-CA"/>
        </w:rPr>
        <w:t xml:space="preserve">NOTE: </w:t>
      </w:r>
      <w:r w:rsidRPr="00AE3765">
        <w:rPr>
          <w:lang w:val="en-CA"/>
        </w:rPr>
        <w:tab/>
        <w:t>Clause 7.2.3.5 contains recommendations that are important for backwards compatibility.</w:t>
      </w:r>
    </w:p>
    <w:p w14:paraId="67339197" w14:textId="48BB8B24" w:rsidR="00750258" w:rsidRPr="00AE3765" w:rsidRDefault="00750258" w:rsidP="00260458">
      <w:pPr>
        <w:pStyle w:val="AMDInstruction"/>
        <w:spacing w:before="240"/>
      </w:pPr>
      <w:r w:rsidRPr="00AE3765">
        <w:t xml:space="preserve">In clause M.3.2, replace the following </w:t>
      </w:r>
      <w:proofErr w:type="gramStart"/>
      <w:r w:rsidRPr="00AE3765">
        <w:t>paragraph</w:t>
      </w:r>
      <w:proofErr w:type="gramEnd"/>
    </w:p>
    <w:p w14:paraId="08DAEDDA" w14:textId="22C6E049" w:rsidR="00750258" w:rsidRPr="00AE3765" w:rsidRDefault="001B7DCB" w:rsidP="00750258">
      <w:pPr>
        <w:rPr>
          <w:rFonts w:eastAsia="Times New Roman"/>
          <w:i/>
          <w:iCs/>
          <w:lang w:val="en-CA"/>
        </w:rPr>
      </w:pPr>
      <w:r w:rsidRPr="00AE3765">
        <w:rPr>
          <w:lang w:val="en-CA"/>
        </w:rPr>
        <w:t xml:space="preserve">For a track containing an EVC image sequence, either all samples shall be </w:t>
      </w:r>
      <w:proofErr w:type="gramStart"/>
      <w:r w:rsidRPr="00AE3765">
        <w:rPr>
          <w:lang w:val="en-CA"/>
        </w:rPr>
        <w:t>sync</w:t>
      </w:r>
      <w:proofErr w:type="gramEnd"/>
      <w:r w:rsidRPr="00AE3765">
        <w:rPr>
          <w:lang w:val="en-CA"/>
        </w:rPr>
        <w:t xml:space="preserve"> samples or the </w:t>
      </w:r>
      <w:proofErr w:type="spellStart"/>
      <w:r w:rsidRPr="00AE3765">
        <w:rPr>
          <w:rStyle w:val="Courier"/>
          <w:lang w:val="en-CA"/>
        </w:rPr>
        <w:t>all_ref_pics_intra</w:t>
      </w:r>
      <w:proofErr w:type="spellEnd"/>
      <w:r w:rsidRPr="00AE3765">
        <w:rPr>
          <w:lang w:val="en-CA"/>
        </w:rPr>
        <w:t xml:space="preserve"> field in the </w:t>
      </w:r>
      <w:proofErr w:type="spellStart"/>
      <w:r w:rsidRPr="00AE3765">
        <w:rPr>
          <w:rStyle w:val="Courier"/>
          <w:lang w:val="en-CA"/>
        </w:rPr>
        <w:t>CodingConstraintsBox</w:t>
      </w:r>
      <w:proofErr w:type="spellEnd"/>
      <w:r w:rsidRPr="00AE3765">
        <w:rPr>
          <w:lang w:val="en-CA"/>
        </w:rPr>
        <w:t xml:space="preserve"> specified in ‎</w:t>
      </w:r>
      <w:r w:rsidRPr="00AE3765">
        <w:rPr>
          <w:lang w:val="en-CA"/>
        </w:rPr>
        <w:fldChar w:fldCharType="begin"/>
      </w:r>
      <w:r w:rsidRPr="00AE3765">
        <w:rPr>
          <w:lang w:val="en-CA"/>
        </w:rPr>
        <w:instrText xml:space="preserve"> REF _Ref431905885 \r \h </w:instrText>
      </w:r>
      <w:r w:rsidR="00FB283D" w:rsidRPr="00AE3765">
        <w:rPr>
          <w:lang w:val="en-CA"/>
        </w:rPr>
        <w:instrText xml:space="preserve"> \* MERGEFORMAT </w:instrText>
      </w:r>
      <w:r w:rsidRPr="00AE3765">
        <w:rPr>
          <w:lang w:val="en-CA"/>
        </w:rPr>
      </w:r>
      <w:r w:rsidRPr="00AE3765">
        <w:rPr>
          <w:lang w:val="en-CA"/>
        </w:rPr>
        <w:fldChar w:fldCharType="separate"/>
      </w:r>
      <w:r w:rsidRPr="00AE3765">
        <w:rPr>
          <w:lang w:val="en-CA"/>
        </w:rPr>
        <w:t>7.2.3</w:t>
      </w:r>
      <w:r w:rsidRPr="00AE3765">
        <w:rPr>
          <w:lang w:val="en-CA"/>
        </w:rPr>
        <w:fldChar w:fldCharType="end"/>
      </w:r>
      <w:r w:rsidRPr="00AE3765">
        <w:rPr>
          <w:lang w:val="en-CA"/>
        </w:rPr>
        <w:t xml:space="preserve"> shall be set to one.</w:t>
      </w:r>
    </w:p>
    <w:p w14:paraId="51E36756" w14:textId="77777777" w:rsidR="00750258" w:rsidRPr="00AE3765" w:rsidRDefault="00750258" w:rsidP="00260458">
      <w:pPr>
        <w:pStyle w:val="AMDInstruction"/>
      </w:pPr>
      <w:r w:rsidRPr="00AE3765">
        <w:t>with the following text</w:t>
      </w:r>
    </w:p>
    <w:p w14:paraId="1C002F5A" w14:textId="76ABA713" w:rsidR="00750258" w:rsidRPr="00AE3765" w:rsidRDefault="00750258" w:rsidP="00260458">
      <w:pPr>
        <w:rPr>
          <w:lang w:val="en-CA"/>
        </w:rPr>
      </w:pPr>
      <w:r w:rsidRPr="00AE3765">
        <w:rPr>
          <w:lang w:val="en-CA"/>
        </w:rPr>
        <w:t xml:space="preserve">For a track containing an EVC image sequence, either all samples should be </w:t>
      </w:r>
      <w:proofErr w:type="gramStart"/>
      <w:r w:rsidRPr="00AE3765">
        <w:rPr>
          <w:lang w:val="en-CA"/>
        </w:rPr>
        <w:t>sync</w:t>
      </w:r>
      <w:proofErr w:type="gramEnd"/>
      <w:r w:rsidRPr="00AE3765">
        <w:rPr>
          <w:lang w:val="en-CA"/>
        </w:rPr>
        <w:t xml:space="preserve"> samples or the </w:t>
      </w:r>
      <w:r w:rsidR="00F4069D" w:rsidRPr="00AE3765">
        <w:rPr>
          <w:rStyle w:val="codeZchn"/>
        </w:rPr>
        <w:t xml:space="preserve">all_ref_pics_intra </w:t>
      </w:r>
      <w:r w:rsidR="00F4069D" w:rsidRPr="00AE3765">
        <w:rPr>
          <w:lang w:val="en-CA"/>
        </w:rPr>
        <w:t xml:space="preserve">field in the </w:t>
      </w:r>
      <w:r w:rsidR="00F4069D" w:rsidRPr="00AE3765">
        <w:rPr>
          <w:rStyle w:val="codeZchn"/>
        </w:rPr>
        <w:t>CodingConstraintsBox</w:t>
      </w:r>
      <w:r w:rsidRPr="00AE3765">
        <w:rPr>
          <w:lang w:val="en-CA"/>
        </w:rPr>
        <w:t xml:space="preserve"> specified in 7.2.3 should be set to one.</w:t>
      </w:r>
    </w:p>
    <w:p w14:paraId="7A443281" w14:textId="0A63D14D" w:rsidR="00744A2A" w:rsidRPr="00AE3765" w:rsidRDefault="00750258" w:rsidP="00260458">
      <w:pPr>
        <w:pStyle w:val="Note"/>
        <w:rPr>
          <w:lang w:val="en-CA"/>
        </w:rPr>
      </w:pPr>
      <w:r w:rsidRPr="00AE3765">
        <w:rPr>
          <w:lang w:val="en-CA"/>
        </w:rPr>
        <w:t xml:space="preserve">NOTE: </w:t>
      </w:r>
      <w:r w:rsidRPr="00AE3765">
        <w:rPr>
          <w:lang w:val="en-CA"/>
        </w:rPr>
        <w:tab/>
        <w:t>Clause 7.2.3.5 contains recommendations that are important for backwards compatibility.</w:t>
      </w:r>
    </w:p>
    <w:p w14:paraId="3AA86048" w14:textId="7E2B7F14" w:rsidR="001B7DCB" w:rsidRPr="00314835" w:rsidRDefault="0039765A" w:rsidP="00E2660F">
      <w:pPr>
        <w:pStyle w:val="Heading1"/>
        <w:numPr>
          <w:ilvl w:val="0"/>
          <w:numId w:val="46"/>
        </w:numPr>
        <w:rPr>
          <w:lang w:val="en-CA"/>
        </w:rPr>
      </w:pPr>
      <w:bookmarkStart w:id="468" w:name="_Toc166227936"/>
      <w:r w:rsidRPr="00AE3765">
        <w:rPr>
          <w:lang w:val="en-CA"/>
        </w:rPr>
        <w:t>New t</w:t>
      </w:r>
      <w:r w:rsidR="001B7DCB" w:rsidRPr="00AE3765">
        <w:rPr>
          <w:lang w:val="en-CA"/>
        </w:rPr>
        <w:t>o</w:t>
      </w:r>
      <w:r w:rsidRPr="00AE3765">
        <w:rPr>
          <w:lang w:val="en-CA"/>
        </w:rPr>
        <w:t>n</w:t>
      </w:r>
      <w:r w:rsidR="001B7DCB" w:rsidRPr="00AE3765">
        <w:rPr>
          <w:lang w:val="en-CA"/>
        </w:rPr>
        <w:t>e-map derivation item</w:t>
      </w:r>
      <w:bookmarkEnd w:id="468"/>
    </w:p>
    <w:p w14:paraId="5C8B7066" w14:textId="2233DCBF" w:rsidR="00750258" w:rsidRPr="00AE3765" w:rsidRDefault="00750258" w:rsidP="00260458">
      <w:pPr>
        <w:pStyle w:val="AMDInstruction"/>
      </w:pPr>
      <w:r w:rsidRPr="00AE3765">
        <w:t>Add the following new subclause after subclause 6.6.2.3:</w:t>
      </w:r>
    </w:p>
    <w:p w14:paraId="633094BB" w14:textId="58B86D4B" w:rsidR="00A47D6F" w:rsidRPr="00314835" w:rsidDel="00B9496E" w:rsidRDefault="00A47D6F" w:rsidP="00314835">
      <w:pPr>
        <w:pStyle w:val="Note"/>
        <w:rPr>
          <w:del w:id="469" w:author="Leo Barnes" w:date="2024-05-08T13:44:00Z"/>
          <w:i/>
          <w:iCs/>
          <w:lang w:val="en-CA"/>
        </w:rPr>
      </w:pPr>
      <w:del w:id="470" w:author="Leo Barnes" w:date="2024-05-08T13:44:00Z">
        <w:r w:rsidRPr="00314835" w:rsidDel="00B9496E">
          <w:rPr>
            <w:highlight w:val="yellow"/>
            <w:lang w:val="en-CA"/>
          </w:rPr>
          <w:delText>EDITORS NOTE:</w:delText>
        </w:r>
        <w:r w:rsidR="00CE65C7" w:rsidRPr="00314835" w:rsidDel="00B9496E">
          <w:rPr>
            <w:i/>
            <w:iCs/>
            <w:highlight w:val="yellow"/>
            <w:lang w:val="en-CA"/>
          </w:rPr>
          <w:delText xml:space="preserve"> </w:delText>
        </w:r>
        <w:r w:rsidRPr="00314835" w:rsidDel="00B9496E">
          <w:rPr>
            <w:highlight w:val="yellow"/>
            <w:lang w:val="en-CA"/>
          </w:rPr>
          <w:delText>The 21496-1 document is under active development and a recent 21496-1 draft proposal suggest that the text below is outdated. It will be updated once the outcome of the Tokyo TC42 meeting in February is known</w:delText>
        </w:r>
        <w:r w:rsidRPr="00314835" w:rsidDel="00B9496E">
          <w:rPr>
            <w:lang w:val="en-CA"/>
          </w:rPr>
          <w:delText>.</w:delText>
        </w:r>
        <w:bookmarkStart w:id="471" w:name="_Toc166227937"/>
        <w:bookmarkEnd w:id="471"/>
      </w:del>
    </w:p>
    <w:p w14:paraId="2D5B69DB" w14:textId="3DE9EFFC" w:rsidR="00391750" w:rsidRPr="00314835" w:rsidDel="00B9496E" w:rsidRDefault="00391750" w:rsidP="00314835">
      <w:pPr>
        <w:pStyle w:val="Note"/>
        <w:rPr>
          <w:del w:id="472" w:author="Leo Barnes" w:date="2024-05-08T13:44:00Z"/>
          <w:lang w:val="en-CA"/>
        </w:rPr>
      </w:pPr>
      <w:del w:id="473" w:author="Leo Barnes" w:date="2024-05-08T13:44:00Z">
        <w:r w:rsidRPr="00314835" w:rsidDel="00B9496E">
          <w:rPr>
            <w:highlight w:val="yellow"/>
            <w:lang w:val="en-CA"/>
          </w:rPr>
          <w:delText>EDITORS NOTE</w:delText>
        </w:r>
        <w:r w:rsidR="00A102A3" w:rsidRPr="00314835" w:rsidDel="00B9496E">
          <w:rPr>
            <w:highlight w:val="yellow"/>
            <w:lang w:val="en-CA"/>
          </w:rPr>
          <w:delText>2</w:delText>
        </w:r>
        <w:r w:rsidRPr="00314835" w:rsidDel="00B9496E">
          <w:rPr>
            <w:highlight w:val="yellow"/>
            <w:lang w:val="en-CA"/>
          </w:rPr>
          <w:delText>:</w:delText>
        </w:r>
        <w:r w:rsidR="00CE65C7" w:rsidRPr="00314835" w:rsidDel="00B9496E">
          <w:rPr>
            <w:highlight w:val="yellow"/>
            <w:lang w:val="en-CA"/>
          </w:rPr>
          <w:delText xml:space="preserve"> </w:delText>
        </w:r>
        <w:r w:rsidRPr="00314835" w:rsidDel="00B9496E">
          <w:rPr>
            <w:highlight w:val="yellow"/>
            <w:lang w:val="en-CA"/>
          </w:rPr>
          <w:delText>There was agreement during MPEG 145 to add an example</w:delText>
        </w:r>
        <w:r w:rsidR="00A102A3" w:rsidRPr="00314835" w:rsidDel="00B9496E">
          <w:rPr>
            <w:highlight w:val="yellow"/>
            <w:lang w:val="en-CA"/>
          </w:rPr>
          <w:delText xml:space="preserve"> file outline to Annex J. This is probably best done after the Tokyo TC42 meeting, when we know how the 'tmap' box will change. There was also agreement that we should add a brand to indicate that a file contains a 'tmap' item, but no </w:delText>
        </w:r>
        <w:r w:rsidR="002419B2" w:rsidRPr="00314835" w:rsidDel="00B9496E">
          <w:rPr>
            <w:highlight w:val="yellow"/>
            <w:lang w:val="en-CA"/>
          </w:rPr>
          <w:delText>concrete proposal on where to place it or what it should look like. Both of these should be addressed in a future update to this text.</w:delText>
        </w:r>
        <w:bookmarkStart w:id="474" w:name="_Toc166227938"/>
        <w:bookmarkEnd w:id="474"/>
      </w:del>
    </w:p>
    <w:p w14:paraId="55CA33B5" w14:textId="3CF8C470" w:rsidR="00750258" w:rsidRPr="00AE3765" w:rsidRDefault="00750258" w:rsidP="00260458">
      <w:pPr>
        <w:pStyle w:val="Heading2"/>
        <w:numPr>
          <w:ilvl w:val="3"/>
          <w:numId w:val="26"/>
        </w:numPr>
        <w:rPr>
          <w:lang w:val="en-CA"/>
        </w:rPr>
      </w:pPr>
      <w:bookmarkStart w:id="475" w:name="_Toc149827135"/>
      <w:bookmarkStart w:id="476" w:name="_Toc166227939"/>
      <w:r w:rsidRPr="00AE3765">
        <w:rPr>
          <w:lang w:val="en-CA"/>
        </w:rPr>
        <w:t>Tone-map derivation</w:t>
      </w:r>
      <w:bookmarkEnd w:id="475"/>
      <w:bookmarkEnd w:id="476"/>
    </w:p>
    <w:p w14:paraId="492E7AC0" w14:textId="1ED145EE" w:rsidR="00750258" w:rsidRPr="00AE3765" w:rsidRDefault="00750258" w:rsidP="00260458">
      <w:pPr>
        <w:pStyle w:val="Heading3"/>
        <w:numPr>
          <w:ilvl w:val="0"/>
          <w:numId w:val="0"/>
        </w:numPr>
        <w:rPr>
          <w:lang w:val="en-CA"/>
        </w:rPr>
      </w:pPr>
      <w:bookmarkStart w:id="477" w:name="_Toc149827136"/>
      <w:bookmarkStart w:id="478" w:name="_Toc166227940"/>
      <w:r w:rsidRPr="00AE3765">
        <w:rPr>
          <w:lang w:val="en-CA"/>
        </w:rPr>
        <w:t>6.6.2.4.1</w:t>
      </w:r>
      <w:r w:rsidR="000F7812" w:rsidRPr="00AE3765">
        <w:rPr>
          <w:lang w:val="en-CA"/>
        </w:rPr>
        <w:tab/>
      </w:r>
      <w:r w:rsidRPr="00AE3765">
        <w:rPr>
          <w:lang w:val="en-CA"/>
        </w:rPr>
        <w:t>Definition</w:t>
      </w:r>
      <w:bookmarkEnd w:id="477"/>
      <w:bookmarkEnd w:id="478"/>
    </w:p>
    <w:p w14:paraId="1727E2FB" w14:textId="77777777" w:rsidR="00750258" w:rsidRPr="00AE3765" w:rsidRDefault="00750258" w:rsidP="00750258">
      <w:pPr>
        <w:rPr>
          <w:lang w:val="en-CA"/>
        </w:rPr>
      </w:pPr>
      <w:r w:rsidRPr="00AE3765">
        <w:rPr>
          <w:lang w:val="en-CA"/>
        </w:rPr>
        <w:t xml:space="preserve">An item with an </w:t>
      </w:r>
      <w:r w:rsidRPr="00AE3765">
        <w:rPr>
          <w:rStyle w:val="codeZchn"/>
        </w:rPr>
        <w:t>item_type</w:t>
      </w:r>
      <w:r w:rsidRPr="00AE3765">
        <w:rPr>
          <w:lang w:val="en-CA"/>
        </w:rPr>
        <w:t xml:space="preserve"> value of </w:t>
      </w:r>
      <w:r w:rsidRPr="00AE3765">
        <w:rPr>
          <w:rStyle w:val="codeZchn"/>
        </w:rPr>
        <w:t>'tmap'</w:t>
      </w:r>
      <w:r w:rsidRPr="00AE3765">
        <w:rPr>
          <w:lang w:val="en-CA"/>
        </w:rPr>
        <w:t xml:space="preserve"> defines a derived image item whose reconstructed image is formed from one base input image and a secondary input image that will be referred to as a gain map input image.</w:t>
      </w:r>
    </w:p>
    <w:p w14:paraId="703B78BE" w14:textId="76EC53BC" w:rsidR="00750258" w:rsidRPr="00AE3765" w:rsidRDefault="00750258" w:rsidP="00750258">
      <w:pPr>
        <w:rPr>
          <w:lang w:val="en-CA"/>
        </w:rPr>
      </w:pPr>
      <w:r w:rsidRPr="00AE3765">
        <w:rPr>
          <w:lang w:val="en-CA"/>
        </w:rPr>
        <w:t xml:space="preserve">The input images are given by the </w:t>
      </w:r>
      <w:r w:rsidRPr="00AE3765">
        <w:rPr>
          <w:rStyle w:val="codeZchn"/>
        </w:rPr>
        <w:t>SingleItemTypeReferenceBox</w:t>
      </w:r>
      <w:r w:rsidR="00EC6C63" w:rsidRPr="00AE3765">
        <w:rPr>
          <w:rStyle w:val="codeZchn"/>
        </w:rPr>
        <w:t>/ SingleItemTypeReferenceBoxLarge</w:t>
      </w:r>
      <w:r w:rsidRPr="00AE3765">
        <w:rPr>
          <w:lang w:val="en-CA"/>
        </w:rPr>
        <w:t xml:space="preserve"> of type </w:t>
      </w:r>
      <w:r w:rsidR="00FB283D" w:rsidRPr="00AE3765">
        <w:rPr>
          <w:rStyle w:val="codeZchn"/>
        </w:rPr>
        <w:t>'</w:t>
      </w:r>
      <w:r w:rsidRPr="00AE3765">
        <w:rPr>
          <w:rStyle w:val="codeZchn"/>
        </w:rPr>
        <w:t>dimg</w:t>
      </w:r>
      <w:r w:rsidR="00FB283D" w:rsidRPr="00AE3765">
        <w:rPr>
          <w:rStyle w:val="codeZchn"/>
        </w:rPr>
        <w:t>'</w:t>
      </w:r>
      <w:r w:rsidRPr="00AE3765">
        <w:rPr>
          <w:lang w:val="en-CA"/>
        </w:rPr>
        <w:t xml:space="preserve"> for this derived image item within the </w:t>
      </w:r>
      <w:r w:rsidRPr="00AE3765">
        <w:rPr>
          <w:rStyle w:val="codeZchn"/>
        </w:rPr>
        <w:t>ItemReferenceBox</w:t>
      </w:r>
      <w:r w:rsidRPr="00AE3765">
        <w:rPr>
          <w:lang w:val="en-CA"/>
        </w:rPr>
        <w:t xml:space="preserve">. In the </w:t>
      </w:r>
      <w:r w:rsidRPr="00AE3765">
        <w:rPr>
          <w:rStyle w:val="codeZchn"/>
        </w:rPr>
        <w:t>SingleItemTypeReferenceBox</w:t>
      </w:r>
      <w:r w:rsidR="00EC6C63" w:rsidRPr="00AE3765">
        <w:rPr>
          <w:rStyle w:val="codeZchn"/>
        </w:rPr>
        <w:t xml:space="preserve">/ </w:t>
      </w:r>
      <w:r w:rsidR="00EC6C63" w:rsidRPr="00AE3765">
        <w:rPr>
          <w:rStyle w:val="codeZchn"/>
        </w:rPr>
        <w:lastRenderedPageBreak/>
        <w:t>SingleItemTypeReferenceBoxLarge</w:t>
      </w:r>
      <w:r w:rsidRPr="00AE3765">
        <w:rPr>
          <w:lang w:val="en-CA"/>
        </w:rPr>
        <w:t xml:space="preserve"> of type </w:t>
      </w:r>
      <w:r w:rsidR="00FB283D" w:rsidRPr="00AE3765">
        <w:rPr>
          <w:rStyle w:val="codeZchn"/>
        </w:rPr>
        <w:t>'</w:t>
      </w:r>
      <w:r w:rsidRPr="00AE3765">
        <w:rPr>
          <w:rStyle w:val="codeZchn"/>
        </w:rPr>
        <w:t>dimg</w:t>
      </w:r>
      <w:r w:rsidR="00FB283D" w:rsidRPr="00AE3765">
        <w:rPr>
          <w:rStyle w:val="codeZchn"/>
        </w:rPr>
        <w:t>'</w:t>
      </w:r>
      <w:r w:rsidRPr="00AE3765">
        <w:rPr>
          <w:lang w:val="en-CA"/>
        </w:rPr>
        <w:t xml:space="preserve">, the value of </w:t>
      </w:r>
      <w:r w:rsidRPr="00AE3765">
        <w:rPr>
          <w:rStyle w:val="codeZchn"/>
        </w:rPr>
        <w:t>from_item_ID</w:t>
      </w:r>
      <w:r w:rsidRPr="00AE3765">
        <w:rPr>
          <w:lang w:val="en-CA"/>
        </w:rPr>
        <w:t xml:space="preserve"> identifies the derived image item of type </w:t>
      </w:r>
      <w:r w:rsidR="00FB283D" w:rsidRPr="00AE3765">
        <w:rPr>
          <w:rStyle w:val="codeZchn"/>
        </w:rPr>
        <w:t>'</w:t>
      </w:r>
      <w:r w:rsidRPr="00AE3765">
        <w:rPr>
          <w:rStyle w:val="codeZchn"/>
        </w:rPr>
        <w:t>tmap</w:t>
      </w:r>
      <w:r w:rsidR="00FB283D" w:rsidRPr="00AE3765">
        <w:rPr>
          <w:rStyle w:val="codeZchn"/>
        </w:rPr>
        <w:t>'</w:t>
      </w:r>
      <w:r w:rsidRPr="00AE3765">
        <w:rPr>
          <w:lang w:val="en-CA"/>
        </w:rPr>
        <w:t xml:space="preserve">, the value of </w:t>
      </w:r>
      <w:r w:rsidRPr="00AE3765">
        <w:rPr>
          <w:rStyle w:val="codeZchn"/>
        </w:rPr>
        <w:t>reference_count</w:t>
      </w:r>
      <w:r w:rsidRPr="00AE3765">
        <w:rPr>
          <w:lang w:val="en-CA"/>
        </w:rPr>
        <w:t xml:space="preserve"> shall be equal to 2, and the values of </w:t>
      </w:r>
      <w:r w:rsidRPr="00AE3765">
        <w:rPr>
          <w:rStyle w:val="codeZchn"/>
        </w:rPr>
        <w:t>to_item_ID</w:t>
      </w:r>
      <w:r w:rsidRPr="00AE3765">
        <w:rPr>
          <w:lang w:val="en-CA"/>
        </w:rPr>
        <w:t xml:space="preserve"> identify the input images, of which the first </w:t>
      </w:r>
      <w:r w:rsidR="00A47D6F" w:rsidRPr="00AE3765">
        <w:rPr>
          <w:lang w:val="en-CA"/>
        </w:rPr>
        <w:t>shall be</w:t>
      </w:r>
      <w:r w:rsidRPr="00AE3765">
        <w:rPr>
          <w:lang w:val="en-CA"/>
        </w:rPr>
        <w:t xml:space="preserve"> the base input image and the second </w:t>
      </w:r>
      <w:r w:rsidR="00A47D6F" w:rsidRPr="00AE3765">
        <w:rPr>
          <w:lang w:val="en-CA"/>
        </w:rPr>
        <w:t xml:space="preserve">shall be the </w:t>
      </w:r>
      <w:r w:rsidRPr="00AE3765">
        <w:rPr>
          <w:lang w:val="en-CA"/>
        </w:rPr>
        <w:t>gain map input image. The gain map input image may have different dimensions than the base as documented in ISO 21496-1 section 4.2.</w:t>
      </w:r>
    </w:p>
    <w:p w14:paraId="34940EC1" w14:textId="63555D2A" w:rsidR="00750258" w:rsidRPr="00AE3765" w:rsidRDefault="00750258" w:rsidP="00750258">
      <w:pPr>
        <w:rPr>
          <w:lang w:val="en-CA"/>
        </w:rPr>
      </w:pPr>
      <w:bookmarkStart w:id="479" w:name="OLE_LINK9"/>
      <w:bookmarkStart w:id="480" w:name="OLE_LINK10"/>
      <w:r w:rsidRPr="00AE3765">
        <w:rPr>
          <w:lang w:val="en-CA"/>
        </w:rPr>
        <w:t>Reconstruction is done by applying the gain map to the base image according to ISO 21496-1 section 6. As described in ISO 21496-1 section 6.</w:t>
      </w:r>
      <w:r w:rsidR="00A47D6F" w:rsidRPr="00AE3765">
        <w:rPr>
          <w:lang w:val="en-CA"/>
        </w:rPr>
        <w:t>3</w:t>
      </w:r>
      <w:r w:rsidRPr="00AE3765">
        <w:rPr>
          <w:lang w:val="en-CA"/>
        </w:rPr>
        <w:t>, the gain map may be scaled by a weight during application to adjust for local viewing conditions</w:t>
      </w:r>
      <w:bookmarkEnd w:id="479"/>
      <w:bookmarkEnd w:id="480"/>
      <w:r w:rsidRPr="00AE3765">
        <w:rPr>
          <w:lang w:val="en-CA"/>
        </w:rPr>
        <w:t>.</w:t>
      </w:r>
    </w:p>
    <w:p w14:paraId="2F06D403" w14:textId="19F4C609" w:rsidR="00750258" w:rsidRPr="00AE3765" w:rsidRDefault="00750258" w:rsidP="00750258">
      <w:pPr>
        <w:rPr>
          <w:lang w:val="en-CA"/>
        </w:rPr>
      </w:pPr>
      <w:r w:rsidRPr="00AE3765">
        <w:rPr>
          <w:lang w:val="en-CA"/>
        </w:rPr>
        <w:t xml:space="preserve">The base input image shall be associated with a </w:t>
      </w:r>
      <w:r w:rsidR="00FB283D" w:rsidRPr="00AE3765">
        <w:rPr>
          <w:rStyle w:val="codeZchn"/>
        </w:rPr>
        <w:t>'</w:t>
      </w:r>
      <w:r w:rsidRPr="00AE3765">
        <w:rPr>
          <w:rStyle w:val="codeZchn"/>
        </w:rPr>
        <w:t>colr</w:t>
      </w:r>
      <w:r w:rsidR="00FB283D" w:rsidRPr="00AE3765">
        <w:rPr>
          <w:rStyle w:val="codeZchn"/>
        </w:rPr>
        <w:t>'</w:t>
      </w:r>
      <w:r w:rsidRPr="00AE3765">
        <w:rPr>
          <w:lang w:val="en-CA"/>
        </w:rPr>
        <w:t xml:space="preserve"> item property. This corresponds to the colorimetry metadata described in ISO 21496-1 section 5.3.1. </w:t>
      </w:r>
    </w:p>
    <w:p w14:paraId="34003F06" w14:textId="157B2F98" w:rsidR="00750258" w:rsidRPr="00AE3765" w:rsidDel="000A3462" w:rsidRDefault="00750258" w:rsidP="00750258">
      <w:pPr>
        <w:rPr>
          <w:del w:id="481" w:author="Leo Barnes" w:date="2024-05-08T11:01:00Z"/>
          <w:lang w:val="en-CA"/>
        </w:rPr>
      </w:pPr>
      <w:r w:rsidRPr="00AE3765">
        <w:rPr>
          <w:lang w:val="en-CA"/>
        </w:rPr>
        <w:t xml:space="preserve">The gain map input image shall be associated with a </w:t>
      </w:r>
      <w:r w:rsidR="00FB283D" w:rsidRPr="00AE3765">
        <w:rPr>
          <w:rStyle w:val="codeZchn"/>
        </w:rPr>
        <w:t>'</w:t>
      </w:r>
      <w:r w:rsidRPr="00AE3765">
        <w:rPr>
          <w:rStyle w:val="codeZchn"/>
        </w:rPr>
        <w:t>colr</w:t>
      </w:r>
      <w:r w:rsidR="00FB283D" w:rsidRPr="00AE3765">
        <w:rPr>
          <w:rStyle w:val="codeZchn"/>
        </w:rPr>
        <w:t>'</w:t>
      </w:r>
      <w:r w:rsidRPr="00AE3765">
        <w:rPr>
          <w:lang w:val="en-CA"/>
        </w:rPr>
        <w:t xml:space="preserve"> item property of type </w:t>
      </w:r>
      <w:r w:rsidR="00FB283D" w:rsidRPr="00AE3765">
        <w:rPr>
          <w:rStyle w:val="codeZchn"/>
        </w:rPr>
        <w:t>'</w:t>
      </w:r>
      <w:r w:rsidRPr="00AE3765">
        <w:rPr>
          <w:rStyle w:val="codeZchn"/>
        </w:rPr>
        <w:t>nclx</w:t>
      </w:r>
      <w:r w:rsidR="00FB283D" w:rsidRPr="00AE3765">
        <w:rPr>
          <w:rStyle w:val="codeZchn"/>
        </w:rPr>
        <w:t>'</w:t>
      </w:r>
      <w:r w:rsidRPr="00AE3765">
        <w:rPr>
          <w:lang w:val="en-CA"/>
        </w:rPr>
        <w:t xml:space="preserve"> which indicates any transformations that the encoder has done to improve compression. In this item </w:t>
      </w:r>
      <w:proofErr w:type="gramStart"/>
      <w:r w:rsidRPr="00AE3765">
        <w:rPr>
          <w:lang w:val="en-CA"/>
        </w:rPr>
        <w:t xml:space="preserve">property,  </w:t>
      </w:r>
      <w:r w:rsidRPr="00AE3765">
        <w:rPr>
          <w:rStyle w:val="codeZchn"/>
        </w:rPr>
        <w:t>colour</w:t>
      </w:r>
      <w:proofErr w:type="gramEnd"/>
      <w:r w:rsidRPr="00AE3765">
        <w:rPr>
          <w:rStyle w:val="codeZchn"/>
        </w:rPr>
        <w:t>_primaries</w:t>
      </w:r>
      <w:r w:rsidRPr="00AE3765">
        <w:rPr>
          <w:lang w:val="en-CA"/>
        </w:rPr>
        <w:t xml:space="preserve"> and </w:t>
      </w:r>
      <w:r w:rsidRPr="00AE3765">
        <w:rPr>
          <w:rStyle w:val="codeZchn"/>
        </w:rPr>
        <w:t>transfer_characteristics</w:t>
      </w:r>
      <w:r w:rsidRPr="00AE3765">
        <w:rPr>
          <w:lang w:val="en-CA"/>
        </w:rPr>
        <w:t xml:space="preserve"> shall be set to 2.</w:t>
      </w:r>
    </w:p>
    <w:p w14:paraId="28F71DED" w14:textId="46EB321A" w:rsidR="00D010ED" w:rsidRPr="00314835" w:rsidDel="000A3462" w:rsidRDefault="00BE498A" w:rsidP="00314835">
      <w:pPr>
        <w:pStyle w:val="Note"/>
        <w:rPr>
          <w:del w:id="482" w:author="Leo Barnes" w:date="2024-05-08T11:01:00Z"/>
          <w:lang w:val="en-CA"/>
        </w:rPr>
      </w:pPr>
      <w:del w:id="483" w:author="Leo Barnes" w:date="2024-05-08T11:01:00Z">
        <w:r w:rsidRPr="00AE3765" w:rsidDel="000A3462">
          <w:rPr>
            <w:highlight w:val="yellow"/>
            <w:lang w:val="en-CA"/>
          </w:rPr>
          <w:delText>EDITORS NOTE:</w:delText>
        </w:r>
        <w:r w:rsidR="00CE65C7" w:rsidRPr="00AE3765" w:rsidDel="000A3462">
          <w:rPr>
            <w:highlight w:val="yellow"/>
            <w:lang w:val="en-CA"/>
          </w:rPr>
          <w:delText xml:space="preserve"> </w:delText>
        </w:r>
        <w:r w:rsidRPr="00AE3765" w:rsidDel="000A3462">
          <w:rPr>
            <w:highlight w:val="yellow"/>
            <w:lang w:val="en-CA"/>
          </w:rPr>
          <w:delText>A question has been raised on whether transfer_characteristics should be set to 2, 2 or 8, or 8. Input contributions on this are welcome</w:delText>
        </w:r>
        <w:r w:rsidR="00D010ED" w:rsidRPr="00AE3765" w:rsidDel="000A3462">
          <w:rPr>
            <w:highlight w:val="yellow"/>
            <w:lang w:val="en-CA"/>
          </w:rPr>
          <w:delText>. The justifications for mandating a value of 2 was:</w:delText>
        </w:r>
        <w:r w:rsidR="00D010ED" w:rsidRPr="00AE3765" w:rsidDel="000A3462">
          <w:rPr>
            <w:highlight w:val="yellow"/>
            <w:lang w:val="en-CA"/>
          </w:rPr>
          <w:br/>
          <w:delText xml:space="preserve">1. </w:delText>
        </w:r>
        <w:r w:rsidR="00D010ED" w:rsidRPr="00314835" w:rsidDel="000A3462">
          <w:rPr>
            <w:highlight w:val="yellow"/>
            <w:lang w:val="en-CA"/>
          </w:rPr>
          <w:delText>A value of 8 could be confusing since that might give the impression that the 21496-1 gamma field is also 1.0, whereas a value of 2 more clearly communicates that "gamma is handled elsewhere, do nothing".</w:delText>
        </w:r>
        <w:r w:rsidR="00D010ED" w:rsidRPr="00314835" w:rsidDel="000A3462">
          <w:rPr>
            <w:highlight w:val="yellow"/>
            <w:lang w:val="en-CA"/>
          </w:rPr>
          <w:br/>
          <w:delText>2. It would be confusing to have the color primaries be 2 but transfer characteristics not be 2.</w:delText>
        </w:r>
      </w:del>
    </w:p>
    <w:p w14:paraId="7C728226" w14:textId="3B8DE4F9" w:rsidR="000A3462" w:rsidRDefault="000A3462" w:rsidP="000A3462">
      <w:pPr>
        <w:rPr>
          <w:ins w:id="484" w:author="Leo Barnes" w:date="2024-05-08T11:01:00Z"/>
          <w:rStyle w:val="codeZchn"/>
        </w:rPr>
      </w:pPr>
      <w:ins w:id="485" w:author="Leo Barnes" w:date="2024-05-08T11:01:00Z">
        <w:r>
          <w:rPr>
            <w:sz w:val="20"/>
            <w:lang w:val="en-CA"/>
          </w:rPr>
          <w:t xml:space="preserve"> </w:t>
        </w:r>
        <w:r>
          <w:rPr>
            <w:lang w:val="en-CA"/>
          </w:rPr>
          <w:t xml:space="preserve">The </w:t>
        </w:r>
        <w:r w:rsidRPr="00046573">
          <w:rPr>
            <w:rStyle w:val="codeZchn"/>
          </w:rPr>
          <w:t>full_range_flag</w:t>
        </w:r>
        <w:r>
          <w:rPr>
            <w:lang w:val="en-CA"/>
          </w:rPr>
          <w:t xml:space="preserve"> may be set to either 1 or 0. If the </w:t>
        </w:r>
        <w:r w:rsidRPr="00046573">
          <w:rPr>
            <w:rStyle w:val="codeZchn"/>
          </w:rPr>
          <w:t>full_range_flag</w:t>
        </w:r>
        <w:r>
          <w:rPr>
            <w:lang w:val="en-CA"/>
          </w:rPr>
          <w:t xml:space="preserve"> is 0, the reader shall clip the gain map pixel values to the logical range 0.0 to 1.0 after applying </w:t>
        </w:r>
        <w:r w:rsidRPr="00046573">
          <w:rPr>
            <w:rStyle w:val="codeZchn"/>
          </w:rPr>
          <w:t>matrix_coefficients</w:t>
        </w:r>
        <w:r>
          <w:rPr>
            <w:lang w:val="en-CA"/>
          </w:rPr>
          <w:t xml:space="preserve"> and </w:t>
        </w:r>
        <w:r w:rsidRPr="00046573">
          <w:rPr>
            <w:rStyle w:val="codeZchn"/>
          </w:rPr>
          <w:t>full_range_flag.</w:t>
        </w:r>
      </w:ins>
    </w:p>
    <w:p w14:paraId="087E8B0C" w14:textId="3C3C9D7C" w:rsidR="00750258" w:rsidRPr="00AE3765" w:rsidRDefault="00750258" w:rsidP="000A3462">
      <w:pPr>
        <w:rPr>
          <w:lang w:val="en-CA"/>
        </w:rPr>
      </w:pPr>
      <w:r w:rsidRPr="00AE3765">
        <w:rPr>
          <w:lang w:val="en-CA"/>
        </w:rPr>
        <w:t xml:space="preserve">A </w:t>
      </w:r>
      <w:r w:rsidR="00FB283D" w:rsidRPr="00AE3765">
        <w:rPr>
          <w:rStyle w:val="codeZchn"/>
        </w:rPr>
        <w:t>'</w:t>
      </w:r>
      <w:r w:rsidRPr="00AE3765">
        <w:rPr>
          <w:rStyle w:val="codeZchn"/>
        </w:rPr>
        <w:t>tmap</w:t>
      </w:r>
      <w:r w:rsidR="00FB283D" w:rsidRPr="00AE3765">
        <w:rPr>
          <w:rStyle w:val="codeZchn"/>
        </w:rPr>
        <w:t>'</w:t>
      </w:r>
      <w:r w:rsidRPr="00AE3765">
        <w:rPr>
          <w:lang w:val="en-CA"/>
        </w:rPr>
        <w:t xml:space="preserve"> derived item shall be associated with a </w:t>
      </w:r>
      <w:r w:rsidR="00FB283D" w:rsidRPr="00AE3765">
        <w:rPr>
          <w:rStyle w:val="codeZchn"/>
        </w:rPr>
        <w:t>'</w:t>
      </w:r>
      <w:r w:rsidRPr="00AE3765">
        <w:rPr>
          <w:rStyle w:val="codeZchn"/>
        </w:rPr>
        <w:t>colr</w:t>
      </w:r>
      <w:r w:rsidR="00FB283D" w:rsidRPr="00AE3765">
        <w:rPr>
          <w:rStyle w:val="codeZchn"/>
        </w:rPr>
        <w:t>'</w:t>
      </w:r>
      <w:r w:rsidRPr="00AE3765">
        <w:rPr>
          <w:lang w:val="en-CA"/>
        </w:rPr>
        <w:t xml:space="preserve"> item property. This corresponds to the colorimetry metadata described in ISO 21496-1 section 5.3.2, which describes the colour properties of the reconstructed image if the gain map input item is fully applied according to ISO 21496-1 section 6.3.</w:t>
      </w:r>
    </w:p>
    <w:p w14:paraId="79A8F1DF" w14:textId="47601D1E" w:rsidR="00750258" w:rsidRPr="00AE3765" w:rsidRDefault="00750258" w:rsidP="00750258">
      <w:pPr>
        <w:rPr>
          <w:lang w:val="en-CA"/>
        </w:rPr>
      </w:pPr>
      <w:r w:rsidRPr="00AE3765">
        <w:rPr>
          <w:lang w:val="en-CA"/>
        </w:rPr>
        <w:t xml:space="preserve">When a </w:t>
      </w:r>
      <w:r w:rsidR="00FB283D" w:rsidRPr="00AE3765">
        <w:rPr>
          <w:rStyle w:val="codeZchn"/>
        </w:rPr>
        <w:t>'</w:t>
      </w:r>
      <w:r w:rsidRPr="00AE3765">
        <w:rPr>
          <w:rStyle w:val="codeZchn"/>
        </w:rPr>
        <w:t>tmap</w:t>
      </w:r>
      <w:r w:rsidR="00FB283D" w:rsidRPr="00AE3765">
        <w:rPr>
          <w:rStyle w:val="codeZchn"/>
        </w:rPr>
        <w:t>'</w:t>
      </w:r>
      <w:r w:rsidRPr="00AE3765">
        <w:rPr>
          <w:lang w:val="en-CA"/>
        </w:rPr>
        <w:t xml:space="preserve"> derived item is the input to another derived item, that derived item shall treat the reconstructed image </w:t>
      </w:r>
      <w:r w:rsidR="005D23EE" w:rsidRPr="00AE3765">
        <w:rPr>
          <w:lang w:val="en-CA"/>
        </w:rPr>
        <w:t xml:space="preserve">of the </w:t>
      </w:r>
      <w:r w:rsidR="005D23EE" w:rsidRPr="00AE3765">
        <w:rPr>
          <w:rStyle w:val="codeZchn"/>
        </w:rPr>
        <w:t>'tmap'</w:t>
      </w:r>
      <w:r w:rsidR="005D23EE" w:rsidRPr="00AE3765">
        <w:rPr>
          <w:lang w:val="en-CA"/>
        </w:rPr>
        <w:t xml:space="preserve"> derived item </w:t>
      </w:r>
      <w:r w:rsidRPr="00AE3765">
        <w:rPr>
          <w:lang w:val="en-CA"/>
        </w:rPr>
        <w:t xml:space="preserve">as if the gain map has been fully applied and has the colour properties of the </w:t>
      </w:r>
      <w:r w:rsidR="00FB283D" w:rsidRPr="00AE3765">
        <w:rPr>
          <w:rStyle w:val="codeZchn"/>
        </w:rPr>
        <w:t>'</w:t>
      </w:r>
      <w:r w:rsidRPr="00AE3765">
        <w:rPr>
          <w:rStyle w:val="codeZchn"/>
        </w:rPr>
        <w:t>colr</w:t>
      </w:r>
      <w:r w:rsidR="00FB283D" w:rsidRPr="00AE3765">
        <w:rPr>
          <w:rStyle w:val="codeZchn"/>
        </w:rPr>
        <w:t>'</w:t>
      </w:r>
      <w:r w:rsidRPr="00AE3765">
        <w:rPr>
          <w:lang w:val="en-CA"/>
        </w:rPr>
        <w:t xml:space="preserve"> </w:t>
      </w:r>
      <w:r w:rsidR="00FB283D" w:rsidRPr="00AE3765">
        <w:rPr>
          <w:lang w:val="en-CA"/>
        </w:rPr>
        <w:t>item property</w:t>
      </w:r>
      <w:r w:rsidRPr="00AE3765">
        <w:rPr>
          <w:lang w:val="en-CA"/>
        </w:rPr>
        <w:t xml:space="preserve"> associated with the </w:t>
      </w:r>
      <w:r w:rsidR="005D23EE" w:rsidRPr="00AE3765">
        <w:rPr>
          <w:rStyle w:val="codeZchn"/>
        </w:rPr>
        <w:t>'</w:t>
      </w:r>
      <w:r w:rsidRPr="00AE3765">
        <w:rPr>
          <w:rStyle w:val="codeZchn"/>
        </w:rPr>
        <w:t>tmap</w:t>
      </w:r>
      <w:r w:rsidR="005D23EE" w:rsidRPr="00AE3765">
        <w:rPr>
          <w:rStyle w:val="codeZchn"/>
        </w:rPr>
        <w:t>'</w:t>
      </w:r>
      <w:r w:rsidRPr="00AE3765">
        <w:rPr>
          <w:lang w:val="en-CA"/>
        </w:rPr>
        <w:t xml:space="preserve"> </w:t>
      </w:r>
      <w:r w:rsidR="005D23EE" w:rsidRPr="00AE3765">
        <w:rPr>
          <w:lang w:val="en-CA"/>
        </w:rPr>
        <w:t xml:space="preserve">derived </w:t>
      </w:r>
      <w:r w:rsidRPr="00AE3765">
        <w:rPr>
          <w:lang w:val="en-CA"/>
        </w:rPr>
        <w:t>item.</w:t>
      </w:r>
    </w:p>
    <w:p w14:paraId="6153DFC9" w14:textId="4C3B353A" w:rsidR="00750258" w:rsidRPr="00AE3765" w:rsidRDefault="00750258" w:rsidP="00750258">
      <w:pPr>
        <w:rPr>
          <w:lang w:val="en-CA"/>
        </w:rPr>
      </w:pPr>
      <w:r w:rsidRPr="00AE3765">
        <w:rPr>
          <w:lang w:val="en-CA"/>
        </w:rPr>
        <w:t xml:space="preserve">The base input image and the </w:t>
      </w:r>
      <w:r w:rsidR="005D23EE" w:rsidRPr="00AE3765">
        <w:rPr>
          <w:rStyle w:val="codeZchn"/>
        </w:rPr>
        <w:t>'</w:t>
      </w:r>
      <w:r w:rsidRPr="00AE3765">
        <w:rPr>
          <w:rStyle w:val="codeZchn"/>
        </w:rPr>
        <w:t>tmap</w:t>
      </w:r>
      <w:r w:rsidR="005D23EE" w:rsidRPr="00AE3765">
        <w:rPr>
          <w:rStyle w:val="codeZchn"/>
        </w:rPr>
        <w:t>'</w:t>
      </w:r>
      <w:r w:rsidRPr="00AE3765">
        <w:rPr>
          <w:lang w:val="en-CA"/>
        </w:rPr>
        <w:t xml:space="preserve"> derived item should be associated with </w:t>
      </w:r>
      <w:r w:rsidR="005D23EE" w:rsidRPr="00AE3765">
        <w:rPr>
          <w:rStyle w:val="codeZchn"/>
        </w:rPr>
        <w:t>'</w:t>
      </w:r>
      <w:r w:rsidRPr="00AE3765">
        <w:rPr>
          <w:rStyle w:val="codeZchn"/>
        </w:rPr>
        <w:t>clli</w:t>
      </w:r>
      <w:r w:rsidR="005D23EE" w:rsidRPr="00AE3765">
        <w:rPr>
          <w:rStyle w:val="codeZchn"/>
        </w:rPr>
        <w:t>'</w:t>
      </w:r>
      <w:r w:rsidRPr="00AE3765">
        <w:rPr>
          <w:lang w:val="en-CA"/>
        </w:rPr>
        <w:t xml:space="preserve"> item properties as appropriate to further document the optimal viewing conditions of each representation.</w:t>
      </w:r>
    </w:p>
    <w:p w14:paraId="69BD11E3" w14:textId="3F112758" w:rsidR="00750258" w:rsidRPr="00AE3765" w:rsidRDefault="00750258" w:rsidP="00750258">
      <w:pPr>
        <w:rPr>
          <w:lang w:val="en-CA" w:eastAsia="ja-JP"/>
        </w:rPr>
      </w:pPr>
      <w:r w:rsidRPr="00AE3765">
        <w:rPr>
          <w:lang w:val="en-CA" w:eastAsia="ja-JP"/>
        </w:rPr>
        <w:t xml:space="preserve">A </w:t>
      </w:r>
      <w:r w:rsidR="005D23EE" w:rsidRPr="00AE3765">
        <w:rPr>
          <w:rStyle w:val="codeZchn"/>
        </w:rPr>
        <w:t>'</w:t>
      </w:r>
      <w:r w:rsidRPr="00AE3765">
        <w:rPr>
          <w:rStyle w:val="codeZchn"/>
        </w:rPr>
        <w:t>tmap</w:t>
      </w:r>
      <w:r w:rsidR="005D23EE" w:rsidRPr="00AE3765">
        <w:rPr>
          <w:rStyle w:val="codeZchn"/>
        </w:rPr>
        <w:t>'</w:t>
      </w:r>
      <w:r w:rsidRPr="00AE3765">
        <w:rPr>
          <w:lang w:val="en-CA" w:eastAsia="ja-JP"/>
        </w:rPr>
        <w:t xml:space="preserve"> derived item should be associated with a </w:t>
      </w:r>
      <w:r w:rsidRPr="00AE3765">
        <w:rPr>
          <w:rStyle w:val="codeZchn"/>
        </w:rPr>
        <w:t>PixelInformationProperty</w:t>
      </w:r>
      <w:r w:rsidRPr="00AE3765">
        <w:rPr>
          <w:lang w:val="en-CA" w:eastAsia="ja-JP"/>
        </w:rPr>
        <w:t xml:space="preserve"> item property. This property provides a hint to decoders on the approximate amount of colour resolution available after fully applying the gain map.</w:t>
      </w:r>
    </w:p>
    <w:p w14:paraId="15641293" w14:textId="276E5570" w:rsidR="00750258" w:rsidRPr="00AE3765" w:rsidRDefault="00750258" w:rsidP="00750258">
      <w:pPr>
        <w:rPr>
          <w:lang w:val="en-CA" w:eastAsia="ja-JP"/>
        </w:rPr>
      </w:pPr>
      <w:r w:rsidRPr="00AE3765">
        <w:rPr>
          <w:lang w:val="en-CA" w:eastAsia="ja-JP"/>
        </w:rPr>
        <w:t xml:space="preserve">The number of channels in the gain map input item may be different than the number of channels in the </w:t>
      </w:r>
      <w:r w:rsidRPr="00AE3765">
        <w:rPr>
          <w:rStyle w:val="codeZchn"/>
        </w:rPr>
        <w:t>channels</w:t>
      </w:r>
      <w:r w:rsidRPr="00AE3765">
        <w:rPr>
          <w:lang w:val="en-CA" w:eastAsia="ja-JP"/>
        </w:rPr>
        <w:t xml:space="preserve"> field in the body</w:t>
      </w:r>
      <w:r w:rsidR="005D23EE" w:rsidRPr="00AE3765">
        <w:rPr>
          <w:lang w:val="en-CA" w:eastAsia="ja-JP"/>
        </w:rPr>
        <w:t xml:space="preserve"> of the </w:t>
      </w:r>
      <w:r w:rsidR="005D23EE" w:rsidRPr="00AE3765">
        <w:rPr>
          <w:rStyle w:val="codeZchn"/>
        </w:rPr>
        <w:t>'tmap'</w:t>
      </w:r>
      <w:r w:rsidR="005D23EE" w:rsidRPr="00AE3765">
        <w:rPr>
          <w:lang w:val="en-CA"/>
        </w:rPr>
        <w:t xml:space="preserve"> derived item</w:t>
      </w:r>
      <w:r w:rsidRPr="00AE3765">
        <w:rPr>
          <w:lang w:val="en-CA" w:eastAsia="ja-JP"/>
        </w:rPr>
        <w:t xml:space="preserve">. If the gain map input item is single channel while the </w:t>
      </w:r>
      <w:r w:rsidRPr="00AE3765">
        <w:rPr>
          <w:rStyle w:val="codeZchn"/>
        </w:rPr>
        <w:t>channels</w:t>
      </w:r>
      <w:r w:rsidRPr="00AE3765">
        <w:rPr>
          <w:lang w:val="en-CA" w:eastAsia="ja-JP"/>
        </w:rPr>
        <w:t xml:space="preserve"> field is multi-channel, the gain map input item shall be treated as if it has three identical colour channels. If the gain map input item is multi-channel while the </w:t>
      </w:r>
      <w:r w:rsidRPr="00AE3765">
        <w:rPr>
          <w:rStyle w:val="codeZchn"/>
        </w:rPr>
        <w:t>channels</w:t>
      </w:r>
      <w:r w:rsidRPr="00AE3765">
        <w:rPr>
          <w:lang w:val="en-CA" w:eastAsia="ja-JP"/>
        </w:rPr>
        <w:t xml:space="preserve"> field is single channel, the </w:t>
      </w:r>
      <w:r w:rsidRPr="00AE3765">
        <w:rPr>
          <w:rStyle w:val="codeZchn"/>
        </w:rPr>
        <w:t>channels</w:t>
      </w:r>
      <w:r w:rsidRPr="00AE3765">
        <w:rPr>
          <w:lang w:val="en-CA" w:eastAsia="ja-JP"/>
        </w:rPr>
        <w:t xml:space="preserve"> field shall be treated as if it is multi-channel with identical values for all channels.</w:t>
      </w:r>
    </w:p>
    <w:p w14:paraId="45D10CD3" w14:textId="6A04B65F" w:rsidR="00A47D6F" w:rsidRDefault="00A47D6F" w:rsidP="00A47D6F">
      <w:pPr>
        <w:rPr>
          <w:ins w:id="486" w:author="Leo Barnes" w:date="2024-05-08T11:02:00Z"/>
          <w:lang w:val="en-CA"/>
        </w:rPr>
      </w:pPr>
      <w:r w:rsidRPr="00AE3765">
        <w:rPr>
          <w:lang w:val="en-CA"/>
        </w:rPr>
        <w:t xml:space="preserve">The gain map input image should be marked as hidden by setting (flags &amp; 1) equal to </w:t>
      </w:r>
      <w:del w:id="487" w:author="Leo Barnes" w:date="2024-05-08T11:02:00Z">
        <w:r w:rsidRPr="00AE3765" w:rsidDel="000A3462">
          <w:rPr>
            <w:lang w:val="en-CA"/>
          </w:rPr>
          <w:delText xml:space="preserve">0 </w:delText>
        </w:r>
      </w:del>
      <w:ins w:id="488" w:author="Leo Barnes" w:date="2024-05-08T11:02:00Z">
        <w:r w:rsidR="000A3462">
          <w:rPr>
            <w:lang w:val="en-CA"/>
          </w:rPr>
          <w:t>1</w:t>
        </w:r>
        <w:r w:rsidR="000A3462" w:rsidRPr="00AE3765">
          <w:rPr>
            <w:lang w:val="en-CA"/>
          </w:rPr>
          <w:t xml:space="preserve"> </w:t>
        </w:r>
      </w:ins>
      <w:r w:rsidRPr="00AE3765">
        <w:rPr>
          <w:lang w:val="en-CA"/>
        </w:rPr>
        <w:t xml:space="preserve">in its </w:t>
      </w:r>
      <w:r w:rsidRPr="00AE3765">
        <w:rPr>
          <w:rStyle w:val="codeZchn"/>
        </w:rPr>
        <w:t>infe</w:t>
      </w:r>
      <w:r w:rsidRPr="00AE3765">
        <w:rPr>
          <w:lang w:val="en-CA"/>
        </w:rPr>
        <w:t xml:space="preserve"> entry.</w:t>
      </w:r>
    </w:p>
    <w:p w14:paraId="6488CCAB" w14:textId="7FBEE2EE" w:rsidR="000A3462" w:rsidRPr="00AE3765" w:rsidRDefault="000A3462" w:rsidP="00A47D6F">
      <w:pPr>
        <w:rPr>
          <w:lang w:val="en-CA"/>
        </w:rPr>
      </w:pPr>
      <w:ins w:id="489" w:author="Leo Barnes" w:date="2024-05-08T11:02:00Z">
        <w:r>
          <w:rPr>
            <w:lang w:val="en-CA"/>
          </w:rPr>
          <w:t>The requirements of clause 10.2.6 apply to any file containing a tone-map derived item.</w:t>
        </w:r>
      </w:ins>
    </w:p>
    <w:p w14:paraId="3B9A2283" w14:textId="37C8C328" w:rsidR="00750258" w:rsidRDefault="00750258" w:rsidP="00750258">
      <w:pPr>
        <w:pStyle w:val="Note"/>
        <w:rPr>
          <w:ins w:id="490" w:author="Leo Barnes" w:date="2024-05-08T11:02:00Z"/>
          <w:lang w:val="en-CA"/>
        </w:rPr>
      </w:pPr>
      <w:r w:rsidRPr="00AE3765">
        <w:rPr>
          <w:lang w:val="en-CA"/>
        </w:rPr>
        <w:t>NOTE</w:t>
      </w:r>
      <w:ins w:id="491" w:author="Leo Barnes" w:date="2024-05-15T13:50:00Z">
        <w:r w:rsidR="00295254">
          <w:rPr>
            <w:lang w:val="en-CA"/>
          </w:rPr>
          <w:t xml:space="preserve"> 1</w:t>
        </w:r>
      </w:ins>
      <w:r w:rsidRPr="00AE3765">
        <w:rPr>
          <w:lang w:val="en-CA"/>
        </w:rPr>
        <w:t xml:space="preserve">: Backwards compatibility with parsers that do not support the </w:t>
      </w:r>
      <w:r w:rsidR="00801F13" w:rsidRPr="00314835">
        <w:rPr>
          <w:lang w:val="en-CA"/>
        </w:rPr>
        <w:t>tone-map</w:t>
      </w:r>
      <w:r w:rsidRPr="00AE3765">
        <w:rPr>
          <w:lang w:val="en-CA"/>
        </w:rPr>
        <w:t xml:space="preserve"> derivation </w:t>
      </w:r>
      <w:r w:rsidR="00801F13" w:rsidRPr="00AE3765">
        <w:rPr>
          <w:lang w:val="en-CA"/>
        </w:rPr>
        <w:t>can</w:t>
      </w:r>
      <w:r w:rsidRPr="00AE3765">
        <w:rPr>
          <w:lang w:val="en-CA"/>
        </w:rPr>
        <w:t xml:space="preserve"> be achieved by placing the base input image item and the </w:t>
      </w:r>
      <w:r w:rsidR="00801F13" w:rsidRPr="00AE3765">
        <w:rPr>
          <w:rStyle w:val="codeZchn"/>
        </w:rPr>
        <w:t>'</w:t>
      </w:r>
      <w:r w:rsidRPr="00AE3765">
        <w:rPr>
          <w:rStyle w:val="codeZchn"/>
        </w:rPr>
        <w:t>tmap</w:t>
      </w:r>
      <w:r w:rsidR="00801F13" w:rsidRPr="00AE3765">
        <w:rPr>
          <w:rStyle w:val="codeZchn"/>
        </w:rPr>
        <w:t>'</w:t>
      </w:r>
      <w:r w:rsidRPr="00AE3765">
        <w:rPr>
          <w:lang w:val="en-CA"/>
        </w:rPr>
        <w:t xml:space="preserve"> </w:t>
      </w:r>
      <w:r w:rsidR="00801F13" w:rsidRPr="00AE3765">
        <w:rPr>
          <w:lang w:val="en-CA"/>
        </w:rPr>
        <w:t>derived</w:t>
      </w:r>
      <w:r w:rsidRPr="00AE3765">
        <w:rPr>
          <w:lang w:val="en-CA"/>
        </w:rPr>
        <w:t xml:space="preserve"> item in an </w:t>
      </w:r>
      <w:r w:rsidR="00801F13" w:rsidRPr="00AE3765">
        <w:rPr>
          <w:rStyle w:val="codeZchn"/>
        </w:rPr>
        <w:t>'</w:t>
      </w:r>
      <w:r w:rsidRPr="00AE3765">
        <w:rPr>
          <w:rStyle w:val="codeZchn"/>
        </w:rPr>
        <w:t>altr</w:t>
      </w:r>
      <w:r w:rsidR="00801F13" w:rsidRPr="00AE3765">
        <w:rPr>
          <w:rStyle w:val="codeZchn"/>
        </w:rPr>
        <w:t>'</w:t>
      </w:r>
      <w:r w:rsidRPr="00AE3765">
        <w:rPr>
          <w:lang w:val="en-CA"/>
        </w:rPr>
        <w:t xml:space="preserve"> entity group.</w:t>
      </w:r>
    </w:p>
    <w:p w14:paraId="19DA18EF" w14:textId="4D3170AC" w:rsidR="000A3462" w:rsidRPr="00AE3765" w:rsidRDefault="000A3462" w:rsidP="00750258">
      <w:pPr>
        <w:pStyle w:val="Note"/>
        <w:rPr>
          <w:lang w:val="en-CA"/>
        </w:rPr>
      </w:pPr>
      <w:ins w:id="492" w:author="Leo Barnes" w:date="2024-05-08T11:02:00Z">
        <w:r>
          <w:rPr>
            <w:lang w:val="en-CA"/>
          </w:rPr>
          <w:t>NOTE</w:t>
        </w:r>
      </w:ins>
      <w:ins w:id="493" w:author="Leo Barnes" w:date="2024-05-15T13:50:00Z">
        <w:r w:rsidR="00295254">
          <w:rPr>
            <w:lang w:val="en-CA"/>
          </w:rPr>
          <w:t xml:space="preserve"> </w:t>
        </w:r>
      </w:ins>
      <w:ins w:id="494" w:author="Leo Barnes" w:date="2024-05-08T11:02:00Z">
        <w:r>
          <w:rPr>
            <w:lang w:val="en-CA"/>
          </w:rPr>
          <w:t xml:space="preserve">2: The </w:t>
        </w:r>
        <w:r w:rsidRPr="00046573">
          <w:rPr>
            <w:rStyle w:val="codeZchn"/>
          </w:rPr>
          <w:t>ToneMapImage</w:t>
        </w:r>
        <w:r>
          <w:rPr>
            <w:lang w:val="en-CA"/>
          </w:rPr>
          <w:t xml:space="preserve"> has a version field. This is separate from the </w:t>
        </w:r>
        <w:r w:rsidRPr="00046573">
          <w:rPr>
            <w:rStyle w:val="codeZchn"/>
          </w:rPr>
          <w:t>GainMapVersion</w:t>
        </w:r>
        <w:r>
          <w:t xml:space="preserve"> field in the</w:t>
        </w:r>
        <w:r>
          <w:rPr>
            <w:lang w:val="en-CA"/>
          </w:rPr>
          <w:t xml:space="preserve"> </w:t>
        </w:r>
        <w:r w:rsidRPr="00046573">
          <w:rPr>
            <w:rStyle w:val="codeZchn"/>
          </w:rPr>
          <w:t>GainMapMetadata</w:t>
        </w:r>
        <w:r>
          <w:rPr>
            <w:lang w:val="en-CA"/>
          </w:rPr>
          <w:t xml:space="preserve"> structure in</w:t>
        </w:r>
      </w:ins>
      <w:ins w:id="495" w:author="Leo Barnes" w:date="2024-05-15T13:54:00Z">
        <w:r w:rsidR="00295254">
          <w:rPr>
            <w:lang w:val="en-CA"/>
          </w:rPr>
          <w:t xml:space="preserve"> ISO</w:t>
        </w:r>
      </w:ins>
      <w:ins w:id="496" w:author="Leo Barnes" w:date="2024-05-08T11:02:00Z">
        <w:r>
          <w:rPr>
            <w:lang w:val="en-CA"/>
          </w:rPr>
          <w:t xml:space="preserve"> 21496-1 clause C.2. The </w:t>
        </w:r>
        <w:r w:rsidRPr="00046573">
          <w:rPr>
            <w:rStyle w:val="codeZchn"/>
          </w:rPr>
          <w:t>ToneMapImage</w:t>
        </w:r>
        <w:r>
          <w:rPr>
            <w:lang w:val="en-CA"/>
          </w:rPr>
          <w:t xml:space="preserve"> version field allows for versioning of how the tone-map derivation is done in this specification.</w:t>
        </w:r>
      </w:ins>
    </w:p>
    <w:p w14:paraId="232AC7CB" w14:textId="70DE845D" w:rsidR="00750258" w:rsidRPr="00AE3765" w:rsidRDefault="00750258" w:rsidP="00260458">
      <w:pPr>
        <w:pStyle w:val="Heading3"/>
        <w:numPr>
          <w:ilvl w:val="4"/>
          <w:numId w:val="27"/>
        </w:numPr>
        <w:spacing w:after="0"/>
        <w:rPr>
          <w:lang w:val="en-CA"/>
        </w:rPr>
      </w:pPr>
      <w:bookmarkStart w:id="497" w:name="_Toc149827137"/>
      <w:bookmarkStart w:id="498" w:name="_Toc166227941"/>
      <w:r w:rsidRPr="00AE3765">
        <w:rPr>
          <w:lang w:val="en-CA"/>
        </w:rPr>
        <w:lastRenderedPageBreak/>
        <w:t>Syntax</w:t>
      </w:r>
      <w:bookmarkEnd w:id="497"/>
      <w:bookmarkEnd w:id="498"/>
    </w:p>
    <w:p w14:paraId="3B3F862C" w14:textId="06CB939A" w:rsidR="00750258" w:rsidRPr="00AE3765" w:rsidDel="000A3462" w:rsidRDefault="00750258" w:rsidP="002C0C4A">
      <w:pPr>
        <w:pStyle w:val="code0"/>
        <w:rPr>
          <w:del w:id="499" w:author="Leo Barnes" w:date="2024-05-08T11:02:00Z"/>
        </w:rPr>
      </w:pPr>
      <w:del w:id="500" w:author="Leo Barnes" w:date="2024-05-08T11:02:00Z">
        <w:r w:rsidRPr="00AE3765" w:rsidDel="000A3462">
          <w:delText>struct SignedRational {</w:delText>
        </w:r>
        <w:r w:rsidRPr="00AE3765" w:rsidDel="000A3462">
          <w:br/>
        </w:r>
        <w:r w:rsidRPr="00AE3765" w:rsidDel="000A3462">
          <w:tab/>
          <w:delText>signed int(32) numerator;</w:delText>
        </w:r>
        <w:r w:rsidRPr="00AE3765" w:rsidDel="000A3462">
          <w:br/>
        </w:r>
        <w:r w:rsidRPr="00AE3765" w:rsidDel="000A3462">
          <w:tab/>
          <w:delText>unsigned int(32) denominator;</w:delText>
        </w:r>
        <w:r w:rsidRPr="00AE3765" w:rsidDel="000A3462">
          <w:br/>
          <w:delText>}</w:delText>
        </w:r>
      </w:del>
    </w:p>
    <w:p w14:paraId="0F0B0E25" w14:textId="1473FD60" w:rsidR="00750258" w:rsidRPr="00AE3765" w:rsidDel="000A3462" w:rsidRDefault="00750258" w:rsidP="002C0C4A">
      <w:pPr>
        <w:pStyle w:val="code0"/>
        <w:rPr>
          <w:del w:id="501" w:author="Leo Barnes" w:date="2024-05-08T11:02:00Z"/>
        </w:rPr>
      </w:pPr>
      <w:del w:id="502" w:author="Leo Barnes" w:date="2024-05-08T11:02:00Z">
        <w:r w:rsidRPr="00AE3765" w:rsidDel="000A3462">
          <w:delText>struct UnsignedRational {</w:delText>
        </w:r>
        <w:r w:rsidRPr="00AE3765" w:rsidDel="000A3462">
          <w:br/>
        </w:r>
        <w:r w:rsidRPr="00AE3765" w:rsidDel="000A3462">
          <w:tab/>
          <w:delText>unsigned int(32) numerator;</w:delText>
        </w:r>
        <w:r w:rsidRPr="00AE3765" w:rsidDel="000A3462">
          <w:br/>
        </w:r>
        <w:r w:rsidRPr="00AE3765" w:rsidDel="000A3462">
          <w:tab/>
          <w:delText>unsigned int(32) denominator;</w:delText>
        </w:r>
        <w:r w:rsidRPr="00AE3765" w:rsidDel="000A3462">
          <w:br/>
          <w:delText>}</w:delText>
        </w:r>
      </w:del>
    </w:p>
    <w:p w14:paraId="362A51D9" w14:textId="6F20D992" w:rsidR="00750258" w:rsidRPr="00AE3765" w:rsidDel="000A3462" w:rsidRDefault="00750258" w:rsidP="002C0C4A">
      <w:pPr>
        <w:pStyle w:val="code0"/>
        <w:rPr>
          <w:del w:id="503" w:author="Leo Barnes" w:date="2024-05-08T11:02:00Z"/>
        </w:rPr>
      </w:pPr>
      <w:del w:id="504" w:author="Leo Barnes" w:date="2024-05-08T11:02:00Z">
        <w:r w:rsidRPr="00AE3765" w:rsidDel="000A3462">
          <w:delText>struct ToneMapChannelCommonDenominator {</w:delText>
        </w:r>
        <w:r w:rsidRPr="00AE3765" w:rsidDel="000A3462">
          <w:br/>
        </w:r>
        <w:r w:rsidRPr="00AE3765" w:rsidDel="000A3462">
          <w:tab/>
          <w:delText>int(32) gain_map_min_numerator;</w:delText>
        </w:r>
        <w:r w:rsidRPr="00AE3765" w:rsidDel="000A3462">
          <w:br/>
        </w:r>
        <w:r w:rsidRPr="00AE3765" w:rsidDel="000A3462">
          <w:tab/>
          <w:delText>int(32) gain_map_max_numerator;</w:delText>
        </w:r>
        <w:r w:rsidRPr="00AE3765" w:rsidDel="000A3462">
          <w:br/>
        </w:r>
        <w:r w:rsidRPr="00AE3765" w:rsidDel="000A3462">
          <w:tab/>
          <w:delText>unsigned int(32) gamma_numerator;</w:delText>
        </w:r>
        <w:r w:rsidRPr="00AE3765" w:rsidDel="000A3462">
          <w:br/>
        </w:r>
        <w:r w:rsidRPr="00AE3765" w:rsidDel="000A3462">
          <w:tab/>
          <w:delText>int(32) base_offset_numerator;</w:delText>
        </w:r>
        <w:r w:rsidRPr="00AE3765" w:rsidDel="000A3462">
          <w:br/>
        </w:r>
        <w:r w:rsidRPr="00AE3765" w:rsidDel="000A3462">
          <w:tab/>
          <w:delText>int(32) alternate_offset_numerator;</w:delText>
        </w:r>
        <w:r w:rsidRPr="00AE3765" w:rsidDel="000A3462">
          <w:br/>
          <w:delText>}</w:delText>
        </w:r>
      </w:del>
    </w:p>
    <w:p w14:paraId="1092B259" w14:textId="07AF2DBF" w:rsidR="00750258" w:rsidRPr="00AE3765" w:rsidDel="000A3462" w:rsidRDefault="00750258" w:rsidP="002C0C4A">
      <w:pPr>
        <w:pStyle w:val="code0"/>
        <w:rPr>
          <w:del w:id="505" w:author="Leo Barnes" w:date="2024-05-08T11:02:00Z"/>
        </w:rPr>
      </w:pPr>
      <w:del w:id="506" w:author="Leo Barnes" w:date="2024-05-08T11:02:00Z">
        <w:r w:rsidRPr="00AE3765" w:rsidDel="000A3462">
          <w:delText>struct ToneMapChannel {</w:delText>
        </w:r>
        <w:r w:rsidRPr="00AE3765" w:rsidDel="000A3462">
          <w:br/>
        </w:r>
        <w:r w:rsidRPr="00AE3765" w:rsidDel="000A3462">
          <w:tab/>
          <w:delText>SignedRational gain_map_min;</w:delText>
        </w:r>
        <w:r w:rsidRPr="00AE3765" w:rsidDel="000A3462">
          <w:br/>
        </w:r>
        <w:r w:rsidRPr="00AE3765" w:rsidDel="000A3462">
          <w:tab/>
          <w:delText>SignedRational gain_map_max;</w:delText>
        </w:r>
        <w:r w:rsidRPr="00AE3765" w:rsidDel="000A3462">
          <w:br/>
        </w:r>
        <w:r w:rsidRPr="00AE3765" w:rsidDel="000A3462">
          <w:tab/>
          <w:delText>UnsignedRational gamma;</w:delText>
        </w:r>
        <w:r w:rsidRPr="00AE3765" w:rsidDel="000A3462">
          <w:br/>
        </w:r>
        <w:r w:rsidRPr="00AE3765" w:rsidDel="000A3462">
          <w:tab/>
          <w:delText>SignedRational base_offset;</w:delText>
        </w:r>
        <w:r w:rsidRPr="00AE3765" w:rsidDel="000A3462">
          <w:br/>
        </w:r>
        <w:r w:rsidRPr="00AE3765" w:rsidDel="000A3462">
          <w:tab/>
          <w:delText>SignedRational alternate_offset;</w:delText>
        </w:r>
        <w:r w:rsidRPr="00AE3765" w:rsidDel="000A3462">
          <w:br/>
          <w:delText>}</w:delText>
        </w:r>
      </w:del>
    </w:p>
    <w:p w14:paraId="66D0C2DE" w14:textId="2AEDC039" w:rsidR="00750258" w:rsidRPr="00AE3765" w:rsidRDefault="00750258" w:rsidP="002C0C4A">
      <w:pPr>
        <w:pStyle w:val="code0"/>
      </w:pPr>
      <w:r w:rsidRPr="00AE3765">
        <w:t>aligned(8) class ToneMapImage {</w:t>
      </w:r>
      <w:r w:rsidRPr="00AE3765">
        <w:br/>
      </w:r>
      <w:r w:rsidRPr="00AE3765">
        <w:tab/>
        <w:t>unsigned int(8) version = 0;</w:t>
      </w:r>
      <w:r w:rsidRPr="00AE3765">
        <w:br/>
      </w:r>
      <w:r w:rsidRPr="00AE3765">
        <w:tab/>
        <w:t>if(version == 0) {</w:t>
      </w:r>
      <w:r w:rsidRPr="00AE3765">
        <w:br/>
      </w:r>
      <w:ins w:id="507" w:author="Leo Barnes" w:date="2024-05-08T11:03:00Z">
        <w:r w:rsidR="000A3462">
          <w:tab/>
        </w:r>
        <w:r w:rsidR="000A3462">
          <w:tab/>
          <w:t>GainMapMetadata;</w:t>
        </w:r>
      </w:ins>
      <w:del w:id="508" w:author="Leo Barnes" w:date="2024-05-08T11:03:00Z">
        <w:r w:rsidRPr="00AE3765" w:rsidDel="000A3462">
          <w:tab/>
        </w:r>
        <w:r w:rsidRPr="00AE3765" w:rsidDel="000A3462">
          <w:tab/>
          <w:delText>unsigned int(8) flags;</w:delText>
        </w:r>
        <w:r w:rsidRPr="00AE3765" w:rsidDel="000A3462">
          <w:br/>
        </w:r>
        <w:r w:rsidRPr="00AE3765" w:rsidDel="000A3462">
          <w:tab/>
        </w:r>
        <w:r w:rsidRPr="00AE3765" w:rsidDel="000A3462">
          <w:tab/>
          <w:delText>// temp/nonparsable variable</w:delText>
        </w:r>
        <w:r w:rsidRPr="00AE3765" w:rsidDel="000A3462">
          <w:br/>
        </w:r>
        <w:r w:rsidRPr="00AE3765" w:rsidDel="000A3462">
          <w:tab/>
        </w:r>
        <w:r w:rsidRPr="00AE3765" w:rsidDel="000A3462">
          <w:tab/>
          <w:delText>int channel_count = (flags &amp; 1)*2 + 1;</w:delText>
        </w:r>
        <w:r w:rsidRPr="00AE3765" w:rsidDel="000A3462">
          <w:br/>
        </w:r>
        <w:r w:rsidRPr="00AE3765" w:rsidDel="000A3462">
          <w:tab/>
        </w:r>
        <w:r w:rsidRPr="00AE3765" w:rsidDel="000A3462">
          <w:tab/>
          <w:delText>Boolean use_base_colour_space = (flags &amp; 2) != 0;</w:delText>
        </w:r>
        <w:r w:rsidRPr="00AE3765" w:rsidDel="000A3462">
          <w:br/>
        </w:r>
        <w:r w:rsidRPr="00AE3765" w:rsidDel="000A3462">
          <w:tab/>
        </w:r>
        <w:r w:rsidRPr="00AE3765" w:rsidDel="000A3462">
          <w:tab/>
          <w:delText xml:space="preserve">Boolean use_common_denominator = (flags &amp; </w:delText>
        </w:r>
        <w:r w:rsidR="00A47D6F" w:rsidRPr="00AE3765" w:rsidDel="000A3462">
          <w:delText>4</w:delText>
        </w:r>
        <w:r w:rsidRPr="00AE3765" w:rsidDel="000A3462">
          <w:delText>) != 0;</w:delText>
        </w:r>
        <w:r w:rsidRPr="00AE3765" w:rsidDel="000A3462">
          <w:br/>
        </w:r>
        <w:r w:rsidRPr="00AE3765" w:rsidDel="000A3462">
          <w:tab/>
        </w:r>
        <w:r w:rsidRPr="00AE3765" w:rsidDel="000A3462">
          <w:tab/>
          <w:delText>if (use_common_denominator) {</w:delText>
        </w:r>
        <w:r w:rsidRPr="00AE3765" w:rsidDel="000A3462">
          <w:br/>
        </w:r>
        <w:r w:rsidRPr="00AE3765" w:rsidDel="000A3462">
          <w:tab/>
        </w:r>
        <w:r w:rsidRPr="00AE3765" w:rsidDel="000A3462">
          <w:tab/>
        </w:r>
        <w:r w:rsidRPr="00AE3765" w:rsidDel="000A3462">
          <w:tab/>
          <w:delText>unsigned int(32) common_denominator;</w:delText>
        </w:r>
        <w:r w:rsidRPr="00AE3765" w:rsidDel="000A3462">
          <w:br/>
        </w:r>
        <w:r w:rsidRPr="00AE3765" w:rsidDel="000A3462">
          <w:tab/>
        </w:r>
        <w:r w:rsidRPr="00AE3765" w:rsidDel="000A3462">
          <w:tab/>
        </w:r>
        <w:r w:rsidRPr="00AE3765" w:rsidDel="000A3462">
          <w:tab/>
          <w:delText>unsigned int(32) base_hdr_headroom_numerator;</w:delText>
        </w:r>
        <w:r w:rsidRPr="00AE3765" w:rsidDel="000A3462">
          <w:br/>
        </w:r>
        <w:r w:rsidRPr="00AE3765" w:rsidDel="000A3462">
          <w:tab/>
        </w:r>
        <w:r w:rsidRPr="00AE3765" w:rsidDel="000A3462">
          <w:tab/>
        </w:r>
        <w:r w:rsidRPr="00AE3765" w:rsidDel="000A3462">
          <w:tab/>
          <w:delText>unsigned int(32) alternate_hdr_headroom_numerator;</w:delText>
        </w:r>
        <w:r w:rsidRPr="00AE3765" w:rsidDel="000A3462">
          <w:br/>
        </w:r>
        <w:r w:rsidRPr="00AE3765" w:rsidDel="000A3462">
          <w:tab/>
        </w:r>
        <w:r w:rsidRPr="00AE3765" w:rsidDel="000A3462">
          <w:tab/>
        </w:r>
        <w:r w:rsidRPr="00AE3765" w:rsidDel="000A3462">
          <w:tab/>
          <w:delText>ToneMapChannelCommonDenominator channels[channel_count];</w:delText>
        </w:r>
        <w:r w:rsidRPr="00AE3765" w:rsidDel="000A3462">
          <w:br/>
        </w:r>
        <w:r w:rsidRPr="00AE3765" w:rsidDel="000A3462">
          <w:tab/>
        </w:r>
        <w:r w:rsidRPr="00AE3765" w:rsidDel="000A3462">
          <w:tab/>
          <w:delText>}</w:delText>
        </w:r>
        <w:r w:rsidRPr="00AE3765" w:rsidDel="000A3462">
          <w:br/>
        </w:r>
        <w:r w:rsidRPr="00AE3765" w:rsidDel="000A3462">
          <w:tab/>
        </w:r>
        <w:r w:rsidRPr="00AE3765" w:rsidDel="000A3462">
          <w:tab/>
          <w:delText>else {</w:delText>
        </w:r>
        <w:r w:rsidRPr="00AE3765" w:rsidDel="000A3462">
          <w:br/>
        </w:r>
        <w:r w:rsidRPr="00AE3765" w:rsidDel="000A3462">
          <w:tab/>
        </w:r>
        <w:r w:rsidRPr="00AE3765" w:rsidDel="000A3462">
          <w:tab/>
        </w:r>
        <w:r w:rsidRPr="00AE3765" w:rsidDel="000A3462">
          <w:tab/>
          <w:delText>UnsignedRational base_hdr_headroom;</w:delText>
        </w:r>
        <w:r w:rsidRPr="00AE3765" w:rsidDel="000A3462">
          <w:br/>
        </w:r>
        <w:r w:rsidRPr="00AE3765" w:rsidDel="000A3462">
          <w:tab/>
        </w:r>
        <w:r w:rsidRPr="00AE3765" w:rsidDel="000A3462">
          <w:tab/>
        </w:r>
        <w:r w:rsidRPr="00AE3765" w:rsidDel="000A3462">
          <w:tab/>
          <w:delText>UnsignedRational alternate_hdr_headroom;</w:delText>
        </w:r>
        <w:r w:rsidRPr="00AE3765" w:rsidDel="000A3462">
          <w:br/>
        </w:r>
        <w:r w:rsidRPr="00AE3765" w:rsidDel="000A3462">
          <w:tab/>
        </w:r>
        <w:r w:rsidRPr="00AE3765" w:rsidDel="000A3462">
          <w:tab/>
        </w:r>
        <w:r w:rsidRPr="00AE3765" w:rsidDel="000A3462">
          <w:tab/>
          <w:delText>ToneMapChannel channels[channel_count];</w:delText>
        </w:r>
        <w:r w:rsidRPr="00AE3765" w:rsidDel="000A3462">
          <w:br/>
        </w:r>
        <w:r w:rsidRPr="00AE3765" w:rsidDel="000A3462">
          <w:tab/>
        </w:r>
        <w:r w:rsidRPr="00AE3765" w:rsidDel="000A3462">
          <w:tab/>
          <w:delText>}</w:delText>
        </w:r>
      </w:del>
      <w:r w:rsidRPr="00AE3765">
        <w:br/>
      </w:r>
      <w:r w:rsidRPr="00AE3765">
        <w:tab/>
        <w:t>}</w:t>
      </w:r>
      <w:r w:rsidRPr="00AE3765">
        <w:br/>
        <w:t>}</w:t>
      </w:r>
    </w:p>
    <w:p w14:paraId="71D0A3E0" w14:textId="5D69FC0A" w:rsidR="00750258" w:rsidRPr="00AE3765" w:rsidRDefault="00750258" w:rsidP="00260458">
      <w:pPr>
        <w:pStyle w:val="Heading3"/>
        <w:numPr>
          <w:ilvl w:val="4"/>
          <w:numId w:val="27"/>
        </w:numPr>
        <w:rPr>
          <w:lang w:val="en-CA"/>
        </w:rPr>
      </w:pPr>
      <w:bookmarkStart w:id="509" w:name="_Toc149827138"/>
      <w:bookmarkStart w:id="510" w:name="_Toc166227942"/>
      <w:r w:rsidRPr="00AE3765">
        <w:rPr>
          <w:lang w:val="en-CA"/>
        </w:rPr>
        <w:t>Semantics</w:t>
      </w:r>
      <w:bookmarkEnd w:id="509"/>
      <w:bookmarkEnd w:id="510"/>
    </w:p>
    <w:p w14:paraId="6C2BB16C" w14:textId="77777777" w:rsidR="00750258" w:rsidRDefault="00750258" w:rsidP="00750258">
      <w:pPr>
        <w:jc w:val="left"/>
        <w:rPr>
          <w:ins w:id="511" w:author="Leo Barnes" w:date="2024-05-08T11:03:00Z"/>
          <w:lang w:val="en-CA"/>
        </w:rPr>
      </w:pPr>
      <w:r w:rsidRPr="00AE3765">
        <w:rPr>
          <w:rStyle w:val="codeZchn"/>
        </w:rPr>
        <w:t>version</w:t>
      </w:r>
      <w:r w:rsidRPr="00AE3765">
        <w:rPr>
          <w:lang w:val="en-CA"/>
        </w:rPr>
        <w:t xml:space="preserve"> shall be equal to 0. Readers shall not process a </w:t>
      </w:r>
      <w:r w:rsidRPr="00AE3765">
        <w:rPr>
          <w:rStyle w:val="codeZchn"/>
        </w:rPr>
        <w:t>ToneMapImage</w:t>
      </w:r>
      <w:r w:rsidRPr="00AE3765">
        <w:rPr>
          <w:lang w:val="en-CA"/>
        </w:rPr>
        <w:t xml:space="preserve"> with an unrecognized version number.</w:t>
      </w:r>
    </w:p>
    <w:p w14:paraId="28557156" w14:textId="47C1B482" w:rsidR="000A3462" w:rsidRDefault="000A3462" w:rsidP="00750258">
      <w:pPr>
        <w:jc w:val="left"/>
        <w:rPr>
          <w:ins w:id="512" w:author="Leo Barnes" w:date="2024-05-08T11:05:00Z"/>
          <w:lang w:val="en-CA"/>
        </w:rPr>
      </w:pPr>
      <w:ins w:id="513" w:author="Leo Barnes" w:date="2024-05-08T11:03:00Z">
        <w:r>
          <w:rPr>
            <w:rStyle w:val="codeZchn"/>
          </w:rPr>
          <w:t>GainMapMetadata:</w:t>
        </w:r>
        <w:r>
          <w:rPr>
            <w:lang w:val="en-CA"/>
          </w:rPr>
          <w:t xml:space="preserve"> Gain map metadata as defined in ISO 21496-1 clause C.2.</w:t>
        </w:r>
      </w:ins>
    </w:p>
    <w:p w14:paraId="751DD9BD" w14:textId="35ACC582" w:rsidR="000A3462" w:rsidRPr="00AE3765" w:rsidRDefault="000A3462" w:rsidP="000A3462">
      <w:pPr>
        <w:pStyle w:val="AMDInstruction"/>
        <w:rPr>
          <w:ins w:id="514" w:author="Leo Barnes" w:date="2024-05-08T11:05:00Z"/>
        </w:rPr>
      </w:pPr>
      <w:ins w:id="515" w:author="Leo Barnes" w:date="2024-05-08T11:05:00Z">
        <w:r w:rsidRPr="00AE3765">
          <w:t xml:space="preserve">Add the following new subclause after subclause </w:t>
        </w:r>
        <w:r>
          <w:t>10.2.5</w:t>
        </w:r>
        <w:r w:rsidRPr="00AE3765">
          <w:t>:</w:t>
        </w:r>
      </w:ins>
    </w:p>
    <w:p w14:paraId="1DBD5899" w14:textId="77777777" w:rsidR="000A3462" w:rsidRPr="00B22C6D" w:rsidRDefault="000A3462">
      <w:pPr>
        <w:pStyle w:val="Heading2"/>
        <w:numPr>
          <w:ilvl w:val="2"/>
          <w:numId w:val="81"/>
        </w:numPr>
        <w:rPr>
          <w:ins w:id="516" w:author="Leo Barnes" w:date="2024-05-08T11:06:00Z"/>
          <w:lang w:val="en-CA"/>
        </w:rPr>
        <w:pPrChange w:id="517" w:author="Leo Barnes" w:date="2024-05-08T11:21:00Z">
          <w:pPr>
            <w:pStyle w:val="Heading3"/>
            <w:numPr>
              <w:numId w:val="76"/>
            </w:numPr>
            <w:ind w:left="2877" w:hanging="180"/>
          </w:pPr>
        </w:pPrChange>
      </w:pPr>
      <w:bookmarkStart w:id="518" w:name="_Toc166227943"/>
      <w:ins w:id="519" w:author="Leo Barnes" w:date="2024-05-08T11:06:00Z">
        <w:r>
          <w:rPr>
            <w:lang w:val="en-CA"/>
          </w:rPr>
          <w:t>'</w:t>
        </w:r>
        <w:proofErr w:type="spellStart"/>
        <w:r>
          <w:rPr>
            <w:lang w:val="en-CA"/>
          </w:rPr>
          <w:t>tmap</w:t>
        </w:r>
        <w:proofErr w:type="spellEnd"/>
        <w:r>
          <w:rPr>
            <w:lang w:val="en-CA"/>
          </w:rPr>
          <w:t>' brand</w:t>
        </w:r>
        <w:bookmarkEnd w:id="518"/>
      </w:ins>
    </w:p>
    <w:p w14:paraId="03FCB815" w14:textId="77777777" w:rsidR="000A3462" w:rsidRDefault="000A3462">
      <w:pPr>
        <w:pStyle w:val="Heading4"/>
        <w:numPr>
          <w:ilvl w:val="3"/>
          <w:numId w:val="101"/>
        </w:numPr>
        <w:rPr>
          <w:ins w:id="520" w:author="Leo Barnes" w:date="2024-05-08T11:06:00Z"/>
          <w:lang w:val="en-CA"/>
        </w:rPr>
        <w:pPrChange w:id="521" w:author="Leo Barnes" w:date="2024-05-10T09:52:00Z">
          <w:pPr>
            <w:pStyle w:val="Heading4"/>
            <w:numPr>
              <w:numId w:val="76"/>
            </w:numPr>
            <w:ind w:left="3597" w:hanging="360"/>
          </w:pPr>
        </w:pPrChange>
      </w:pPr>
      <w:ins w:id="522" w:author="Leo Barnes" w:date="2024-05-08T11:06:00Z">
        <w:r>
          <w:rPr>
            <w:lang w:val="en-CA"/>
          </w:rPr>
          <w:t>Definition</w:t>
        </w:r>
      </w:ins>
    </w:p>
    <w:p w14:paraId="112EB095" w14:textId="3AC7BE02" w:rsidR="000A3462" w:rsidRDefault="000A3462" w:rsidP="000A3462">
      <w:pPr>
        <w:rPr>
          <w:ins w:id="523" w:author="Leo Barnes" w:date="2024-05-08T11:06:00Z"/>
          <w:lang w:val="en-CA"/>
        </w:rPr>
      </w:pPr>
      <w:ins w:id="524" w:author="Leo Barnes" w:date="2024-05-08T11:06:00Z">
        <w:r>
          <w:rPr>
            <w:lang w:val="en-CA"/>
          </w:rPr>
          <w:t>This brand enables file players to identify and decode HEIF files containing tone-map derived items. When present, this brand shall be among the</w:t>
        </w:r>
      </w:ins>
      <w:ins w:id="525" w:author="Leo Barnes" w:date="2024-05-15T13:55:00Z">
        <w:r w:rsidR="00295254">
          <w:rPr>
            <w:lang w:val="en-CA"/>
          </w:rPr>
          <w:t xml:space="preserve"> brands included in the</w:t>
        </w:r>
      </w:ins>
      <w:ins w:id="526" w:author="Leo Barnes" w:date="2024-05-08T11:06:00Z">
        <w:r>
          <w:rPr>
            <w:lang w:val="en-CA"/>
          </w:rPr>
          <w:t xml:space="preserve"> </w:t>
        </w:r>
        <w:proofErr w:type="spellStart"/>
        <w:r>
          <w:rPr>
            <w:lang w:val="en-CA"/>
          </w:rPr>
          <w:t>compatible_brands</w:t>
        </w:r>
        <w:proofErr w:type="spellEnd"/>
        <w:r>
          <w:rPr>
            <w:lang w:val="en-CA"/>
          </w:rPr>
          <w:t xml:space="preserve"> array of the </w:t>
        </w:r>
        <w:r w:rsidRPr="00046573">
          <w:rPr>
            <w:rStyle w:val="codeZchn"/>
          </w:rPr>
          <w:t>FileTypeBox</w:t>
        </w:r>
        <w:r>
          <w:rPr>
            <w:lang w:val="en-CA"/>
          </w:rPr>
          <w:t>.</w:t>
        </w:r>
      </w:ins>
    </w:p>
    <w:p w14:paraId="47390B63" w14:textId="77777777" w:rsidR="000A3462" w:rsidRDefault="000A3462">
      <w:pPr>
        <w:pStyle w:val="Heading4"/>
        <w:numPr>
          <w:ilvl w:val="3"/>
          <w:numId w:val="101"/>
        </w:numPr>
        <w:rPr>
          <w:ins w:id="527" w:author="Leo Barnes" w:date="2024-05-08T11:06:00Z"/>
          <w:lang w:val="en-CA"/>
        </w:rPr>
        <w:pPrChange w:id="528" w:author="Leo Barnes" w:date="2024-05-08T11:21:00Z">
          <w:pPr>
            <w:pStyle w:val="Heading4"/>
            <w:numPr>
              <w:numId w:val="76"/>
            </w:numPr>
            <w:ind w:left="3597" w:hanging="360"/>
          </w:pPr>
        </w:pPrChange>
      </w:pPr>
      <w:ins w:id="529" w:author="Leo Barnes" w:date="2024-05-08T11:06:00Z">
        <w:r>
          <w:rPr>
            <w:lang w:val="en-CA"/>
          </w:rPr>
          <w:t>Requirements on files</w:t>
        </w:r>
      </w:ins>
    </w:p>
    <w:p w14:paraId="7276A4D6" w14:textId="77777777" w:rsidR="000A3462" w:rsidRDefault="000A3462" w:rsidP="000A3462">
      <w:pPr>
        <w:rPr>
          <w:ins w:id="530" w:author="Leo Barnes" w:date="2024-05-08T11:06:00Z"/>
          <w:lang w:val="en-CA"/>
        </w:rPr>
      </w:pPr>
      <w:ins w:id="531" w:author="Leo Barnes" w:date="2024-05-08T11:06:00Z">
        <w:r>
          <w:rPr>
            <w:lang w:val="en-CA"/>
          </w:rPr>
          <w:t xml:space="preserve">A file containing the </w:t>
        </w:r>
        <w:r w:rsidRPr="00046573">
          <w:rPr>
            <w:rStyle w:val="codeZchn"/>
          </w:rPr>
          <w:t>'tmap'</w:t>
        </w:r>
        <w:r>
          <w:rPr>
            <w:lang w:val="en-CA"/>
          </w:rPr>
          <w:t xml:space="preserve"> brand in the </w:t>
        </w:r>
        <w:proofErr w:type="spellStart"/>
        <w:r>
          <w:rPr>
            <w:lang w:val="en-CA"/>
          </w:rPr>
          <w:t>compatible_brands</w:t>
        </w:r>
        <w:proofErr w:type="spellEnd"/>
        <w:r>
          <w:rPr>
            <w:lang w:val="en-CA"/>
          </w:rPr>
          <w:t xml:space="preserve"> array of the </w:t>
        </w:r>
        <w:r w:rsidRPr="00046573">
          <w:rPr>
            <w:rStyle w:val="codeZchn"/>
          </w:rPr>
          <w:t>FileTypeBox</w:t>
        </w:r>
        <w:r>
          <w:rPr>
            <w:lang w:val="en-CA"/>
          </w:rPr>
          <w:t xml:space="preserve"> shall contain one or more tone-map derived items.</w:t>
        </w:r>
      </w:ins>
    </w:p>
    <w:p w14:paraId="4C9E97B5" w14:textId="77777777" w:rsidR="000A3462" w:rsidRDefault="000A3462">
      <w:pPr>
        <w:pStyle w:val="Heading4"/>
        <w:numPr>
          <w:ilvl w:val="3"/>
          <w:numId w:val="101"/>
        </w:numPr>
        <w:rPr>
          <w:ins w:id="532" w:author="Leo Barnes" w:date="2024-05-08T11:06:00Z"/>
          <w:lang w:val="en-CA"/>
        </w:rPr>
        <w:pPrChange w:id="533" w:author="Leo Barnes" w:date="2024-05-08T11:21:00Z">
          <w:pPr>
            <w:pStyle w:val="Heading4"/>
            <w:numPr>
              <w:numId w:val="76"/>
            </w:numPr>
            <w:ind w:left="3597" w:hanging="360"/>
          </w:pPr>
        </w:pPrChange>
      </w:pPr>
      <w:ins w:id="534" w:author="Leo Barnes" w:date="2024-05-08T11:06:00Z">
        <w:r>
          <w:rPr>
            <w:lang w:val="en-CA"/>
          </w:rPr>
          <w:t>Requirements on readers</w:t>
        </w:r>
      </w:ins>
    </w:p>
    <w:p w14:paraId="7B2EDF3B" w14:textId="77777777" w:rsidR="000A3462" w:rsidRDefault="000A3462" w:rsidP="000A3462">
      <w:pPr>
        <w:rPr>
          <w:ins w:id="535" w:author="Leo Barnes" w:date="2024-05-08T11:06:00Z"/>
          <w:lang w:val="en-CA"/>
        </w:rPr>
      </w:pPr>
      <w:ins w:id="536" w:author="Leo Barnes" w:date="2024-05-08T11:06:00Z">
        <w:r>
          <w:rPr>
            <w:lang w:val="en-CA"/>
          </w:rPr>
          <w:t>Readers shall support the following:</w:t>
        </w:r>
      </w:ins>
    </w:p>
    <w:p w14:paraId="5036CA87" w14:textId="77777777" w:rsidR="000A3462" w:rsidRDefault="000A3462" w:rsidP="000A3462">
      <w:pPr>
        <w:pStyle w:val="ListParagraph"/>
        <w:numPr>
          <w:ilvl w:val="0"/>
          <w:numId w:val="77"/>
        </w:numPr>
        <w:tabs>
          <w:tab w:val="clear" w:pos="403"/>
        </w:tabs>
        <w:spacing w:before="120" w:after="120" w:line="240" w:lineRule="auto"/>
        <w:contextualSpacing/>
        <w:rPr>
          <w:ins w:id="537" w:author="Leo Barnes" w:date="2024-05-08T11:06:00Z"/>
          <w:lang w:val="en-CA"/>
        </w:rPr>
      </w:pPr>
      <w:ins w:id="538" w:author="Leo Barnes" w:date="2024-05-08T11:06:00Z">
        <w:r>
          <w:rPr>
            <w:lang w:val="en-CA"/>
          </w:rPr>
          <w:t xml:space="preserve">Support for tone-map derived </w:t>
        </w:r>
        <w:proofErr w:type="gramStart"/>
        <w:r>
          <w:rPr>
            <w:lang w:val="en-CA"/>
          </w:rPr>
          <w:t>items</w:t>
        </w:r>
        <w:proofErr w:type="gramEnd"/>
      </w:ins>
    </w:p>
    <w:p w14:paraId="49F376DA" w14:textId="6924791B" w:rsidR="002E1256" w:rsidRPr="002E1256" w:rsidRDefault="000A3462">
      <w:pPr>
        <w:pStyle w:val="ListParagraph"/>
        <w:numPr>
          <w:ilvl w:val="0"/>
          <w:numId w:val="77"/>
        </w:numPr>
        <w:jc w:val="left"/>
        <w:rPr>
          <w:ins w:id="539" w:author="Leo Barnes" w:date="2024-05-08T11:25:00Z"/>
          <w:lang w:val="en-CA"/>
        </w:rPr>
        <w:pPrChange w:id="540" w:author="Leo Barnes" w:date="2024-05-08T11:25:00Z">
          <w:pPr>
            <w:jc w:val="left"/>
          </w:pPr>
        </w:pPrChange>
      </w:pPr>
      <w:ins w:id="541" w:author="Leo Barnes" w:date="2024-05-08T11:06:00Z">
        <w:r w:rsidRPr="000A3462">
          <w:rPr>
            <w:lang w:val="en-CA"/>
          </w:rPr>
          <w:t xml:space="preserve">Within the entity groups, support for </w:t>
        </w:r>
        <w:proofErr w:type="spellStart"/>
        <w:r w:rsidRPr="000A3462">
          <w:rPr>
            <w:lang w:val="en-CA"/>
          </w:rPr>
          <w:t>EntityToGroupBox</w:t>
        </w:r>
        <w:proofErr w:type="spellEnd"/>
        <w:r w:rsidRPr="000A3462">
          <w:rPr>
            <w:lang w:val="en-CA"/>
          </w:rPr>
          <w:t xml:space="preserve"> with </w:t>
        </w:r>
        <w:proofErr w:type="spellStart"/>
        <w:r w:rsidRPr="000A3462">
          <w:rPr>
            <w:lang w:val="en-CA"/>
          </w:rPr>
          <w:t>grouping_type</w:t>
        </w:r>
        <w:proofErr w:type="spellEnd"/>
        <w:r w:rsidRPr="000A3462">
          <w:rPr>
            <w:lang w:val="en-CA"/>
          </w:rPr>
          <w:t xml:space="preserve"> equal to </w:t>
        </w:r>
        <w:r w:rsidRPr="00046573">
          <w:rPr>
            <w:rStyle w:val="codeZchn"/>
          </w:rPr>
          <w:t>'altr'</w:t>
        </w:r>
      </w:ins>
    </w:p>
    <w:p w14:paraId="195B4829" w14:textId="3F2E21FA" w:rsidR="002E1256" w:rsidRPr="00AE3765" w:rsidRDefault="002E1256" w:rsidP="002E1256">
      <w:pPr>
        <w:pStyle w:val="AMDInstruction"/>
        <w:rPr>
          <w:ins w:id="542" w:author="Leo Barnes" w:date="2024-05-08T11:25:00Z"/>
        </w:rPr>
      </w:pPr>
      <w:ins w:id="543" w:author="Leo Barnes" w:date="2024-05-08T11:25:00Z">
        <w:r w:rsidRPr="00AE3765">
          <w:t xml:space="preserve">Add the following new subclause after subclause </w:t>
        </w:r>
        <w:r>
          <w:t>J.6</w:t>
        </w:r>
        <w:r w:rsidRPr="00AE3765">
          <w:t>:</w:t>
        </w:r>
      </w:ins>
    </w:p>
    <w:p w14:paraId="6166669E" w14:textId="68F47D6E" w:rsidR="002E1256" w:rsidRDefault="002E1256" w:rsidP="008F43F5">
      <w:pPr>
        <w:pStyle w:val="Heading2"/>
        <w:numPr>
          <w:ilvl w:val="1"/>
          <w:numId w:val="85"/>
        </w:numPr>
        <w:rPr>
          <w:ins w:id="544" w:author="Leo Barnes" w:date="2024-05-08T11:25:00Z"/>
          <w:lang w:val="en-CA"/>
        </w:rPr>
      </w:pPr>
      <w:bookmarkStart w:id="545" w:name="_Toc166227944"/>
      <w:ins w:id="546" w:author="Leo Barnes" w:date="2024-05-08T11:25:00Z">
        <w:r>
          <w:rPr>
            <w:lang w:val="en-CA"/>
          </w:rPr>
          <w:t>Tone</w:t>
        </w:r>
      </w:ins>
      <w:ins w:id="547" w:author="Leo Barnes" w:date="2024-05-08T11:26:00Z">
        <w:r>
          <w:rPr>
            <w:lang w:val="en-CA"/>
          </w:rPr>
          <w:t>-</w:t>
        </w:r>
      </w:ins>
      <w:ins w:id="548" w:author="Leo Barnes" w:date="2024-05-08T11:25:00Z">
        <w:r>
          <w:rPr>
            <w:lang w:val="en-CA"/>
          </w:rPr>
          <w:t>map derivation</w:t>
        </w:r>
        <w:bookmarkEnd w:id="545"/>
      </w:ins>
    </w:p>
    <w:p w14:paraId="0092B859" w14:textId="18D036CE" w:rsidR="002E1256" w:rsidRDefault="002E1256" w:rsidP="002E1256">
      <w:pPr>
        <w:rPr>
          <w:ins w:id="549" w:author="Leo Barnes" w:date="2024-05-08T11:28:00Z"/>
          <w:lang w:val="en-CA" w:eastAsia="ja-JP"/>
        </w:rPr>
      </w:pPr>
      <w:ins w:id="550" w:author="Leo Barnes" w:date="2024-05-08T11:26:00Z">
        <w:r>
          <w:rPr>
            <w:lang w:val="en-CA" w:eastAsia="ja-JP"/>
          </w:rPr>
          <w:t xml:space="preserve">This example illustrates how a tone-map derived item can be stored in a </w:t>
        </w:r>
      </w:ins>
      <w:ins w:id="551" w:author="Leo Barnes" w:date="2024-05-08T11:27:00Z">
        <w:r>
          <w:rPr>
            <w:lang w:val="en-CA" w:eastAsia="ja-JP"/>
          </w:rPr>
          <w:t xml:space="preserve">file in a backwards compatible </w:t>
        </w:r>
      </w:ins>
      <w:ins w:id="552" w:author="Leo Barnes" w:date="2024-05-08T12:26:00Z">
        <w:r w:rsidR="00B47B00">
          <w:rPr>
            <w:lang w:val="en-CA" w:eastAsia="ja-JP"/>
          </w:rPr>
          <w:t>manner</w:t>
        </w:r>
      </w:ins>
      <w:ins w:id="553" w:author="Leo Barnes" w:date="2024-05-08T11:48:00Z">
        <w:r w:rsidR="005D43B5">
          <w:rPr>
            <w:lang w:val="en-CA" w:eastAsia="ja-JP"/>
          </w:rPr>
          <w:t xml:space="preserve"> using an '</w:t>
        </w:r>
        <w:proofErr w:type="spellStart"/>
        <w:r w:rsidR="005D43B5">
          <w:rPr>
            <w:lang w:val="en-CA" w:eastAsia="ja-JP"/>
          </w:rPr>
          <w:t>al</w:t>
        </w:r>
      </w:ins>
      <w:ins w:id="554" w:author="Leo Barnes" w:date="2024-05-08T11:49:00Z">
        <w:r w:rsidR="005D43B5">
          <w:rPr>
            <w:lang w:val="en-CA" w:eastAsia="ja-JP"/>
          </w:rPr>
          <w:t>tr</w:t>
        </w:r>
        <w:proofErr w:type="spellEnd"/>
        <w:r w:rsidR="005D43B5">
          <w:rPr>
            <w:lang w:val="en-CA" w:eastAsia="ja-JP"/>
          </w:rPr>
          <w:t>' entity group</w:t>
        </w:r>
      </w:ins>
      <w:ins w:id="555" w:author="Leo Barnes" w:date="2024-05-08T11:27:00Z">
        <w:r>
          <w:rPr>
            <w:lang w:val="en-CA" w:eastAsia="ja-JP"/>
          </w:rPr>
          <w:t>. Both the base image item and the gain map image items are tiled using grid-derived item</w:t>
        </w:r>
      </w:ins>
      <w:ins w:id="556" w:author="Leo Barnes" w:date="2024-05-08T11:28:00Z">
        <w:r>
          <w:rPr>
            <w:lang w:val="en-CA" w:eastAsia="ja-JP"/>
          </w:rPr>
          <w:t>s</w:t>
        </w:r>
      </w:ins>
      <w:ins w:id="557" w:author="Leo Barnes" w:date="2024-05-08T11:27:00Z">
        <w:r>
          <w:rPr>
            <w:lang w:val="en-CA" w:eastAsia="ja-JP"/>
          </w:rPr>
          <w:t>.</w:t>
        </w:r>
      </w:ins>
      <w:ins w:id="558" w:author="Leo Barnes" w:date="2024-05-08T11:44:00Z">
        <w:r w:rsidR="005D43B5">
          <w:rPr>
            <w:lang w:val="en-CA" w:eastAsia="ja-JP"/>
          </w:rPr>
          <w:t xml:space="preserve"> The base </w:t>
        </w:r>
      </w:ins>
      <w:ins w:id="559" w:author="Leo Barnes" w:date="2024-05-15T13:55:00Z">
        <w:r w:rsidR="00295254">
          <w:rPr>
            <w:lang w:val="en-CA" w:eastAsia="ja-JP"/>
          </w:rPr>
          <w:t xml:space="preserve">image </w:t>
        </w:r>
      </w:ins>
      <w:ins w:id="560" w:author="Leo Barnes" w:date="2024-05-08T11:44:00Z">
        <w:r w:rsidR="005D43B5">
          <w:rPr>
            <w:lang w:val="en-CA" w:eastAsia="ja-JP"/>
          </w:rPr>
          <w:t>and gain map are explicitly marked as ha</w:t>
        </w:r>
      </w:ins>
      <w:ins w:id="561" w:author="Leo Barnes" w:date="2024-05-08T11:45:00Z">
        <w:r w:rsidR="005D43B5">
          <w:rPr>
            <w:lang w:val="en-CA" w:eastAsia="ja-JP"/>
          </w:rPr>
          <w:t>ving zero rotation.</w:t>
        </w:r>
      </w:ins>
    </w:p>
    <w:p w14:paraId="4A2AE650" w14:textId="77777777" w:rsidR="008F43F5" w:rsidRPr="008F43F5" w:rsidRDefault="008F43F5">
      <w:pPr>
        <w:pStyle w:val="Code"/>
        <w:rPr>
          <w:ins w:id="562" w:author="Leo Barnes" w:date="2024-05-08T11:29:00Z"/>
          <w:lang w:eastAsia="ja-JP"/>
        </w:rPr>
        <w:pPrChange w:id="563" w:author="Leo Barnes" w:date="2024-05-08T11:29:00Z">
          <w:pPr/>
        </w:pPrChange>
      </w:pPr>
      <w:proofErr w:type="spellStart"/>
      <w:ins w:id="564" w:author="Leo Barnes" w:date="2024-05-08T11:29:00Z">
        <w:r w:rsidRPr="008F43F5">
          <w:rPr>
            <w:lang w:eastAsia="ja-JP"/>
          </w:rPr>
          <w:t>FileTypeBox</w:t>
        </w:r>
        <w:proofErr w:type="spellEnd"/>
        <w:r w:rsidRPr="008F43F5">
          <w:rPr>
            <w:lang w:eastAsia="ja-JP"/>
          </w:rPr>
          <w:t xml:space="preserve"> '</w:t>
        </w:r>
        <w:proofErr w:type="spellStart"/>
        <w:r w:rsidRPr="008F43F5">
          <w:rPr>
            <w:lang w:eastAsia="ja-JP"/>
          </w:rPr>
          <w:t>ftyp</w:t>
        </w:r>
        <w:proofErr w:type="spellEnd"/>
        <w:r w:rsidRPr="008F43F5">
          <w:rPr>
            <w:lang w:eastAsia="ja-JP"/>
          </w:rPr>
          <w:t>': major-brand='</w:t>
        </w:r>
        <w:proofErr w:type="spellStart"/>
        <w:r w:rsidRPr="008F43F5">
          <w:rPr>
            <w:lang w:eastAsia="ja-JP"/>
          </w:rPr>
          <w:t>heic</w:t>
        </w:r>
        <w:proofErr w:type="spellEnd"/>
        <w:r w:rsidRPr="008F43F5">
          <w:rPr>
            <w:lang w:eastAsia="ja-JP"/>
          </w:rPr>
          <w:t>', compatible-brands='</w:t>
        </w:r>
        <w:proofErr w:type="spellStart"/>
        <w:r w:rsidRPr="008F43F5">
          <w:rPr>
            <w:lang w:eastAsia="ja-JP"/>
          </w:rPr>
          <w:t>tmap</w:t>
        </w:r>
        <w:proofErr w:type="spellEnd"/>
        <w:r w:rsidRPr="008F43F5">
          <w:rPr>
            <w:lang w:eastAsia="ja-JP"/>
          </w:rPr>
          <w:t xml:space="preserve">, mif1, </w:t>
        </w:r>
        <w:proofErr w:type="spellStart"/>
        <w:r w:rsidRPr="008F43F5">
          <w:rPr>
            <w:lang w:eastAsia="ja-JP"/>
          </w:rPr>
          <w:t>heic</w:t>
        </w:r>
        <w:proofErr w:type="spellEnd"/>
        <w:r w:rsidRPr="008F43F5">
          <w:rPr>
            <w:lang w:eastAsia="ja-JP"/>
          </w:rPr>
          <w:t>'</w:t>
        </w:r>
        <w:r w:rsidRPr="008F43F5">
          <w:rPr>
            <w:lang w:eastAsia="ja-JP"/>
          </w:rPr>
          <w:br/>
        </w:r>
        <w:proofErr w:type="spellStart"/>
        <w:r w:rsidRPr="008F43F5">
          <w:rPr>
            <w:lang w:eastAsia="ja-JP"/>
          </w:rPr>
          <w:t>MetaBox</w:t>
        </w:r>
        <w:proofErr w:type="spellEnd"/>
        <w:r w:rsidRPr="008F43F5">
          <w:rPr>
            <w:lang w:eastAsia="ja-JP"/>
          </w:rPr>
          <w:t xml:space="preserve"> 'meta':</w:t>
        </w:r>
        <w:r w:rsidRPr="008F43F5" w:rsidDel="00561D57">
          <w:rPr>
            <w:lang w:eastAsia="ja-JP"/>
          </w:rPr>
          <w:t xml:space="preserve"> </w:t>
        </w:r>
        <w:r w:rsidRPr="008F43F5">
          <w:rPr>
            <w:lang w:eastAsia="ja-JP"/>
          </w:rPr>
          <w:t>(container)</w:t>
        </w:r>
        <w:r w:rsidRPr="008F43F5">
          <w:rPr>
            <w:lang w:eastAsia="ja-JP"/>
          </w:rPr>
          <w:br/>
        </w:r>
        <w:r w:rsidRPr="008F43F5">
          <w:rPr>
            <w:lang w:eastAsia="ja-JP"/>
          </w:rPr>
          <w:tab/>
        </w:r>
        <w:proofErr w:type="spellStart"/>
        <w:r w:rsidRPr="008F43F5">
          <w:rPr>
            <w:lang w:eastAsia="ja-JP"/>
          </w:rPr>
          <w:t>HandlerBox</w:t>
        </w:r>
        <w:proofErr w:type="spellEnd"/>
        <w:r w:rsidRPr="008F43F5">
          <w:rPr>
            <w:lang w:eastAsia="ja-JP"/>
          </w:rPr>
          <w:t xml:space="preserve"> '</w:t>
        </w:r>
        <w:proofErr w:type="spellStart"/>
        <w:r w:rsidRPr="008F43F5">
          <w:rPr>
            <w:lang w:eastAsia="ja-JP"/>
          </w:rPr>
          <w:t>hdlr</w:t>
        </w:r>
        <w:proofErr w:type="spellEnd"/>
        <w:r w:rsidRPr="008F43F5">
          <w:rPr>
            <w:lang w:eastAsia="ja-JP"/>
          </w:rPr>
          <w:t>':</w:t>
        </w:r>
        <w:r w:rsidRPr="008F43F5">
          <w:rPr>
            <w:lang w:eastAsia="ja-JP"/>
          </w:rPr>
          <w:tab/>
          <w:t>'</w:t>
        </w:r>
        <w:proofErr w:type="spellStart"/>
        <w:r w:rsidRPr="008F43F5">
          <w:rPr>
            <w:lang w:eastAsia="ja-JP"/>
          </w:rPr>
          <w:t>pict</w:t>
        </w:r>
        <w:proofErr w:type="spellEnd"/>
        <w:r w:rsidRPr="008F43F5">
          <w:rPr>
            <w:lang w:eastAsia="ja-JP"/>
          </w:rPr>
          <w:t>'</w:t>
        </w:r>
        <w:r w:rsidRPr="008F43F5">
          <w:rPr>
            <w:lang w:eastAsia="ja-JP"/>
          </w:rPr>
          <w:br/>
        </w:r>
        <w:r w:rsidRPr="008F43F5">
          <w:rPr>
            <w:lang w:eastAsia="ja-JP"/>
          </w:rPr>
          <w:tab/>
        </w:r>
        <w:proofErr w:type="spellStart"/>
        <w:r w:rsidRPr="008F43F5">
          <w:rPr>
            <w:lang w:eastAsia="ja-JP"/>
          </w:rPr>
          <w:t>PrimaryItemBox</w:t>
        </w:r>
        <w:proofErr w:type="spellEnd"/>
        <w:r w:rsidRPr="008F43F5">
          <w:rPr>
            <w:lang w:eastAsia="ja-JP"/>
          </w:rPr>
          <w:t xml:space="preserve"> '</w:t>
        </w:r>
        <w:proofErr w:type="spellStart"/>
        <w:r w:rsidRPr="008F43F5">
          <w:rPr>
            <w:lang w:eastAsia="ja-JP"/>
          </w:rPr>
          <w:t>pitm</w:t>
        </w:r>
        <w:proofErr w:type="spellEnd"/>
        <w:r w:rsidRPr="008F43F5">
          <w:rPr>
            <w:lang w:eastAsia="ja-JP"/>
          </w:rPr>
          <w:t xml:space="preserve">': </w:t>
        </w:r>
        <w:proofErr w:type="spellStart"/>
        <w:r w:rsidRPr="008F43F5">
          <w:rPr>
            <w:lang w:eastAsia="ja-JP"/>
          </w:rPr>
          <w:t>item_ID</w:t>
        </w:r>
        <w:proofErr w:type="spellEnd"/>
        <w:r w:rsidRPr="008F43F5">
          <w:rPr>
            <w:lang w:eastAsia="ja-JP"/>
          </w:rPr>
          <w:t>=1;</w:t>
        </w:r>
        <w:r w:rsidRPr="008F43F5">
          <w:rPr>
            <w:lang w:eastAsia="ja-JP"/>
          </w:rPr>
          <w:br/>
        </w:r>
        <w:r w:rsidRPr="008F43F5">
          <w:rPr>
            <w:lang w:eastAsia="ja-JP"/>
          </w:rPr>
          <w:tab/>
        </w:r>
        <w:proofErr w:type="spellStart"/>
        <w:r w:rsidRPr="008F43F5">
          <w:rPr>
            <w:lang w:eastAsia="ja-JP"/>
          </w:rPr>
          <w:t>ItemInfoBox</w:t>
        </w:r>
        <w:proofErr w:type="spellEnd"/>
        <w:r w:rsidRPr="008F43F5">
          <w:rPr>
            <w:lang w:eastAsia="ja-JP"/>
          </w:rPr>
          <w:t xml:space="preserve"> '</w:t>
        </w:r>
        <w:proofErr w:type="spellStart"/>
        <w:r w:rsidRPr="008F43F5">
          <w:rPr>
            <w:lang w:eastAsia="ja-JP"/>
          </w:rPr>
          <w:t>iinf</w:t>
        </w:r>
        <w:proofErr w:type="spellEnd"/>
        <w:r w:rsidRPr="008F43F5">
          <w:rPr>
            <w:lang w:eastAsia="ja-JP"/>
          </w:rPr>
          <w:t xml:space="preserve">': </w:t>
        </w:r>
        <w:proofErr w:type="spellStart"/>
        <w:r w:rsidRPr="008F43F5">
          <w:rPr>
            <w:lang w:eastAsia="ja-JP"/>
          </w:rPr>
          <w:t>entry_count</w:t>
        </w:r>
        <w:proofErr w:type="spellEnd"/>
        <w:r w:rsidRPr="008F43F5">
          <w:rPr>
            <w:lang w:eastAsia="ja-JP"/>
          </w:rPr>
          <w:t>=11</w:t>
        </w:r>
      </w:ins>
    </w:p>
    <w:p w14:paraId="6AD27023" w14:textId="193FF1BA" w:rsidR="008F43F5" w:rsidRPr="008F43F5" w:rsidRDefault="008F43F5">
      <w:pPr>
        <w:pStyle w:val="Code"/>
        <w:rPr>
          <w:ins w:id="565" w:author="Leo Barnes" w:date="2024-05-08T11:29:00Z"/>
          <w:lang w:eastAsia="ja-JP"/>
        </w:rPr>
        <w:pPrChange w:id="566" w:author="Leo Barnes" w:date="2024-05-08T11:29:00Z">
          <w:pPr/>
        </w:pPrChange>
      </w:pPr>
      <w:ins w:id="567" w:author="Leo Barnes" w:date="2024-05-08T11:30:00Z">
        <w:r>
          <w:rPr>
            <w:lang w:eastAsia="ja-JP"/>
          </w:rPr>
          <w:tab/>
        </w:r>
        <w:r>
          <w:rPr>
            <w:lang w:eastAsia="ja-JP"/>
          </w:rPr>
          <w:tab/>
        </w:r>
      </w:ins>
      <w:ins w:id="568" w:author="Leo Barnes" w:date="2024-05-08T11:29:00Z">
        <w:r w:rsidRPr="008F43F5">
          <w:rPr>
            <w:lang w:eastAsia="ja-JP"/>
          </w:rPr>
          <w:t>// base image</w:t>
        </w:r>
      </w:ins>
    </w:p>
    <w:p w14:paraId="2624F031" w14:textId="7DF6DF3C" w:rsidR="008F43F5" w:rsidRPr="008F43F5" w:rsidRDefault="008F43F5">
      <w:pPr>
        <w:pStyle w:val="Code"/>
        <w:rPr>
          <w:ins w:id="569" w:author="Leo Barnes" w:date="2024-05-08T11:29:00Z"/>
          <w:lang w:eastAsia="ja-JP"/>
        </w:rPr>
        <w:pPrChange w:id="570" w:author="Leo Barnes" w:date="2024-05-08T11:29:00Z">
          <w:pPr/>
        </w:pPrChange>
      </w:pPr>
      <w:ins w:id="571" w:author="Leo Barnes" w:date="2024-05-08T11:30:00Z">
        <w:r>
          <w:rPr>
            <w:lang w:eastAsia="ja-JP"/>
          </w:rPr>
          <w:tab/>
        </w:r>
        <w:r>
          <w:rPr>
            <w:lang w:eastAsia="ja-JP"/>
          </w:rPr>
          <w:tab/>
        </w:r>
      </w:ins>
      <w:ins w:id="572" w:author="Leo Barnes" w:date="2024-05-08T11:29:00Z">
        <w:r w:rsidRPr="008F43F5">
          <w:rPr>
            <w:lang w:eastAsia="ja-JP"/>
          </w:rPr>
          <w:t>1)</w:t>
        </w:r>
        <w:r w:rsidRPr="008F43F5">
          <w:rPr>
            <w:lang w:eastAsia="ja-JP"/>
          </w:rPr>
          <w:tab/>
          <w:t>'</w:t>
        </w:r>
        <w:proofErr w:type="spellStart"/>
        <w:r w:rsidRPr="008F43F5">
          <w:rPr>
            <w:lang w:eastAsia="ja-JP"/>
          </w:rPr>
          <w:t>infe</w:t>
        </w:r>
        <w:proofErr w:type="spellEnd"/>
        <w:r w:rsidRPr="008F43F5">
          <w:rPr>
            <w:lang w:eastAsia="ja-JP"/>
          </w:rPr>
          <w:t xml:space="preserve">': </w:t>
        </w:r>
        <w:proofErr w:type="spellStart"/>
        <w:r w:rsidRPr="008F43F5">
          <w:rPr>
            <w:lang w:eastAsia="ja-JP"/>
          </w:rPr>
          <w:t>item_ID</w:t>
        </w:r>
        <w:proofErr w:type="spellEnd"/>
        <w:r w:rsidRPr="008F43F5">
          <w:rPr>
            <w:lang w:eastAsia="ja-JP"/>
          </w:rPr>
          <w:t xml:space="preserve">=1, </w:t>
        </w:r>
        <w:proofErr w:type="spellStart"/>
        <w:r w:rsidRPr="008F43F5">
          <w:rPr>
            <w:lang w:eastAsia="ja-JP"/>
          </w:rPr>
          <w:t>item_type</w:t>
        </w:r>
        <w:proofErr w:type="spellEnd"/>
        <w:r w:rsidRPr="008F43F5">
          <w:rPr>
            <w:lang w:eastAsia="ja-JP"/>
          </w:rPr>
          <w:t>='grid</w:t>
        </w:r>
        <w:proofErr w:type="gramStart"/>
        <w:r w:rsidRPr="008F43F5">
          <w:rPr>
            <w:lang w:eastAsia="ja-JP"/>
          </w:rPr>
          <w:t>';</w:t>
        </w:r>
        <w:proofErr w:type="gramEnd"/>
      </w:ins>
    </w:p>
    <w:p w14:paraId="721F5CD7" w14:textId="061FEAD7" w:rsidR="008F43F5" w:rsidRPr="008F43F5" w:rsidRDefault="008F43F5">
      <w:pPr>
        <w:pStyle w:val="Code"/>
        <w:rPr>
          <w:ins w:id="573" w:author="Leo Barnes" w:date="2024-05-08T11:29:00Z"/>
          <w:lang w:eastAsia="ja-JP"/>
        </w:rPr>
        <w:pPrChange w:id="574" w:author="Leo Barnes" w:date="2024-05-08T11:29:00Z">
          <w:pPr/>
        </w:pPrChange>
      </w:pPr>
      <w:ins w:id="575" w:author="Leo Barnes" w:date="2024-05-08T11:30:00Z">
        <w:r>
          <w:rPr>
            <w:lang w:eastAsia="ja-JP"/>
          </w:rPr>
          <w:tab/>
        </w:r>
        <w:r>
          <w:rPr>
            <w:lang w:eastAsia="ja-JP"/>
          </w:rPr>
          <w:tab/>
        </w:r>
      </w:ins>
      <w:ins w:id="576" w:author="Leo Barnes" w:date="2024-05-08T11:29:00Z">
        <w:r w:rsidRPr="008F43F5">
          <w:rPr>
            <w:lang w:eastAsia="ja-JP"/>
          </w:rPr>
          <w:t>2)</w:t>
        </w:r>
        <w:r w:rsidRPr="008F43F5">
          <w:rPr>
            <w:lang w:eastAsia="ja-JP"/>
          </w:rPr>
          <w:tab/>
          <w:t>'</w:t>
        </w:r>
        <w:proofErr w:type="spellStart"/>
        <w:r w:rsidRPr="008F43F5">
          <w:rPr>
            <w:lang w:eastAsia="ja-JP"/>
          </w:rPr>
          <w:t>infe</w:t>
        </w:r>
        <w:proofErr w:type="spellEnd"/>
        <w:r w:rsidRPr="008F43F5">
          <w:rPr>
            <w:lang w:eastAsia="ja-JP"/>
          </w:rPr>
          <w:t xml:space="preserve">': </w:t>
        </w:r>
        <w:proofErr w:type="spellStart"/>
        <w:r w:rsidRPr="008F43F5">
          <w:rPr>
            <w:lang w:eastAsia="ja-JP"/>
          </w:rPr>
          <w:t>item_ID</w:t>
        </w:r>
        <w:proofErr w:type="spellEnd"/>
        <w:r w:rsidRPr="008F43F5">
          <w:rPr>
            <w:lang w:eastAsia="ja-JP"/>
          </w:rPr>
          <w:t xml:space="preserve">=2(Hidden), </w:t>
        </w:r>
        <w:proofErr w:type="spellStart"/>
        <w:r w:rsidRPr="008F43F5">
          <w:rPr>
            <w:lang w:eastAsia="ja-JP"/>
          </w:rPr>
          <w:t>item_type</w:t>
        </w:r>
        <w:proofErr w:type="spellEnd"/>
        <w:r w:rsidRPr="008F43F5">
          <w:rPr>
            <w:lang w:eastAsia="ja-JP"/>
          </w:rPr>
          <w:t>='hvc1</w:t>
        </w:r>
        <w:proofErr w:type="gramStart"/>
        <w:r w:rsidRPr="008F43F5">
          <w:rPr>
            <w:lang w:eastAsia="ja-JP"/>
          </w:rPr>
          <w:t>’;</w:t>
        </w:r>
        <w:proofErr w:type="gramEnd"/>
      </w:ins>
    </w:p>
    <w:p w14:paraId="3839AA87" w14:textId="3C8E8120" w:rsidR="008F43F5" w:rsidRPr="008F43F5" w:rsidRDefault="008F43F5">
      <w:pPr>
        <w:pStyle w:val="Code"/>
        <w:rPr>
          <w:ins w:id="577" w:author="Leo Barnes" w:date="2024-05-08T11:29:00Z"/>
          <w:lang w:eastAsia="ja-JP"/>
        </w:rPr>
        <w:pPrChange w:id="578" w:author="Leo Barnes" w:date="2024-05-08T11:29:00Z">
          <w:pPr/>
        </w:pPrChange>
      </w:pPr>
      <w:ins w:id="579" w:author="Leo Barnes" w:date="2024-05-08T11:30:00Z">
        <w:r>
          <w:rPr>
            <w:lang w:eastAsia="ja-JP"/>
          </w:rPr>
          <w:lastRenderedPageBreak/>
          <w:tab/>
        </w:r>
        <w:r>
          <w:rPr>
            <w:lang w:eastAsia="ja-JP"/>
          </w:rPr>
          <w:tab/>
        </w:r>
      </w:ins>
      <w:ins w:id="580" w:author="Leo Barnes" w:date="2024-05-08T11:29:00Z">
        <w:r w:rsidRPr="008F43F5">
          <w:rPr>
            <w:lang w:eastAsia="ja-JP"/>
          </w:rPr>
          <w:t>3)</w:t>
        </w:r>
        <w:r w:rsidRPr="008F43F5">
          <w:rPr>
            <w:lang w:eastAsia="ja-JP"/>
          </w:rPr>
          <w:tab/>
          <w:t>'</w:t>
        </w:r>
        <w:proofErr w:type="spellStart"/>
        <w:r w:rsidRPr="008F43F5">
          <w:rPr>
            <w:lang w:eastAsia="ja-JP"/>
          </w:rPr>
          <w:t>infe</w:t>
        </w:r>
        <w:proofErr w:type="spellEnd"/>
        <w:r w:rsidRPr="008F43F5">
          <w:rPr>
            <w:lang w:eastAsia="ja-JP"/>
          </w:rPr>
          <w:t xml:space="preserve">': </w:t>
        </w:r>
        <w:proofErr w:type="spellStart"/>
        <w:r w:rsidRPr="008F43F5">
          <w:rPr>
            <w:lang w:eastAsia="ja-JP"/>
          </w:rPr>
          <w:t>item_ID</w:t>
        </w:r>
        <w:proofErr w:type="spellEnd"/>
        <w:r w:rsidRPr="008F43F5">
          <w:rPr>
            <w:lang w:eastAsia="ja-JP"/>
          </w:rPr>
          <w:t xml:space="preserve">=3(Hidden), </w:t>
        </w:r>
        <w:proofErr w:type="spellStart"/>
        <w:r w:rsidRPr="008F43F5">
          <w:rPr>
            <w:lang w:eastAsia="ja-JP"/>
          </w:rPr>
          <w:t>item_type</w:t>
        </w:r>
        <w:proofErr w:type="spellEnd"/>
        <w:r w:rsidRPr="008F43F5">
          <w:rPr>
            <w:lang w:eastAsia="ja-JP"/>
          </w:rPr>
          <w:t>='hvc1</w:t>
        </w:r>
        <w:proofErr w:type="gramStart"/>
        <w:r w:rsidRPr="008F43F5">
          <w:rPr>
            <w:lang w:eastAsia="ja-JP"/>
          </w:rPr>
          <w:t>';</w:t>
        </w:r>
        <w:proofErr w:type="gramEnd"/>
      </w:ins>
    </w:p>
    <w:p w14:paraId="174FD1A4" w14:textId="5D73C8E4" w:rsidR="008F43F5" w:rsidRPr="008F43F5" w:rsidRDefault="008F43F5">
      <w:pPr>
        <w:pStyle w:val="Code"/>
        <w:rPr>
          <w:ins w:id="581" w:author="Leo Barnes" w:date="2024-05-08T11:29:00Z"/>
          <w:lang w:eastAsia="ja-JP"/>
        </w:rPr>
        <w:pPrChange w:id="582" w:author="Leo Barnes" w:date="2024-05-08T11:29:00Z">
          <w:pPr/>
        </w:pPrChange>
      </w:pPr>
      <w:ins w:id="583" w:author="Leo Barnes" w:date="2024-05-08T11:30:00Z">
        <w:r>
          <w:rPr>
            <w:lang w:eastAsia="ja-JP"/>
          </w:rPr>
          <w:tab/>
        </w:r>
        <w:r>
          <w:rPr>
            <w:lang w:eastAsia="ja-JP"/>
          </w:rPr>
          <w:tab/>
        </w:r>
      </w:ins>
      <w:ins w:id="584" w:author="Leo Barnes" w:date="2024-05-08T11:29:00Z">
        <w:r w:rsidRPr="008F43F5">
          <w:rPr>
            <w:lang w:eastAsia="ja-JP"/>
          </w:rPr>
          <w:t>4)</w:t>
        </w:r>
        <w:r w:rsidRPr="008F43F5">
          <w:rPr>
            <w:lang w:eastAsia="ja-JP"/>
          </w:rPr>
          <w:tab/>
          <w:t>'</w:t>
        </w:r>
        <w:proofErr w:type="spellStart"/>
        <w:r w:rsidRPr="008F43F5">
          <w:rPr>
            <w:lang w:eastAsia="ja-JP"/>
          </w:rPr>
          <w:t>infe</w:t>
        </w:r>
        <w:proofErr w:type="spellEnd"/>
        <w:r w:rsidRPr="008F43F5">
          <w:rPr>
            <w:lang w:eastAsia="ja-JP"/>
          </w:rPr>
          <w:t xml:space="preserve">': </w:t>
        </w:r>
        <w:proofErr w:type="spellStart"/>
        <w:r w:rsidRPr="008F43F5">
          <w:rPr>
            <w:lang w:eastAsia="ja-JP"/>
          </w:rPr>
          <w:t>item_ID</w:t>
        </w:r>
        <w:proofErr w:type="spellEnd"/>
        <w:r w:rsidRPr="008F43F5">
          <w:rPr>
            <w:lang w:eastAsia="ja-JP"/>
          </w:rPr>
          <w:t xml:space="preserve">=4(Hidden), </w:t>
        </w:r>
        <w:proofErr w:type="spellStart"/>
        <w:r w:rsidRPr="008F43F5">
          <w:rPr>
            <w:lang w:eastAsia="ja-JP"/>
          </w:rPr>
          <w:t>item_type</w:t>
        </w:r>
        <w:proofErr w:type="spellEnd"/>
        <w:r w:rsidRPr="008F43F5">
          <w:rPr>
            <w:lang w:eastAsia="ja-JP"/>
          </w:rPr>
          <w:t>='hvc1</w:t>
        </w:r>
        <w:proofErr w:type="gramStart"/>
        <w:r w:rsidRPr="008F43F5">
          <w:rPr>
            <w:lang w:eastAsia="ja-JP"/>
          </w:rPr>
          <w:t>';</w:t>
        </w:r>
        <w:proofErr w:type="gramEnd"/>
      </w:ins>
    </w:p>
    <w:p w14:paraId="6C2A36D3" w14:textId="31D3F974" w:rsidR="008F43F5" w:rsidRPr="008F43F5" w:rsidRDefault="008F43F5">
      <w:pPr>
        <w:pStyle w:val="Code"/>
        <w:rPr>
          <w:ins w:id="585" w:author="Leo Barnes" w:date="2024-05-08T11:29:00Z"/>
          <w:lang w:eastAsia="ja-JP"/>
        </w:rPr>
        <w:pPrChange w:id="586" w:author="Leo Barnes" w:date="2024-05-08T11:29:00Z">
          <w:pPr/>
        </w:pPrChange>
      </w:pPr>
      <w:ins w:id="587" w:author="Leo Barnes" w:date="2024-05-08T11:30:00Z">
        <w:r>
          <w:rPr>
            <w:lang w:eastAsia="ja-JP"/>
          </w:rPr>
          <w:tab/>
        </w:r>
        <w:r>
          <w:rPr>
            <w:lang w:eastAsia="ja-JP"/>
          </w:rPr>
          <w:tab/>
        </w:r>
      </w:ins>
      <w:ins w:id="588" w:author="Leo Barnes" w:date="2024-05-08T11:29:00Z">
        <w:r w:rsidRPr="008F43F5">
          <w:rPr>
            <w:lang w:eastAsia="ja-JP"/>
          </w:rPr>
          <w:t>5)</w:t>
        </w:r>
        <w:r w:rsidRPr="008F43F5">
          <w:rPr>
            <w:lang w:eastAsia="ja-JP"/>
          </w:rPr>
          <w:tab/>
          <w:t>'</w:t>
        </w:r>
        <w:proofErr w:type="spellStart"/>
        <w:r w:rsidRPr="008F43F5">
          <w:rPr>
            <w:lang w:eastAsia="ja-JP"/>
          </w:rPr>
          <w:t>infe</w:t>
        </w:r>
        <w:proofErr w:type="spellEnd"/>
        <w:r w:rsidRPr="008F43F5">
          <w:rPr>
            <w:lang w:eastAsia="ja-JP"/>
          </w:rPr>
          <w:t xml:space="preserve">': </w:t>
        </w:r>
        <w:proofErr w:type="spellStart"/>
        <w:r w:rsidRPr="008F43F5">
          <w:rPr>
            <w:lang w:eastAsia="ja-JP"/>
          </w:rPr>
          <w:t>item_ID</w:t>
        </w:r>
        <w:proofErr w:type="spellEnd"/>
        <w:r w:rsidRPr="008F43F5">
          <w:rPr>
            <w:lang w:eastAsia="ja-JP"/>
          </w:rPr>
          <w:t xml:space="preserve">=5(Hidden), </w:t>
        </w:r>
        <w:proofErr w:type="spellStart"/>
        <w:r w:rsidRPr="008F43F5">
          <w:rPr>
            <w:lang w:eastAsia="ja-JP"/>
          </w:rPr>
          <w:t>item_type</w:t>
        </w:r>
        <w:proofErr w:type="spellEnd"/>
        <w:r w:rsidRPr="008F43F5">
          <w:rPr>
            <w:lang w:eastAsia="ja-JP"/>
          </w:rPr>
          <w:t>='hvc1</w:t>
        </w:r>
        <w:proofErr w:type="gramStart"/>
        <w:r w:rsidRPr="008F43F5">
          <w:rPr>
            <w:lang w:eastAsia="ja-JP"/>
          </w:rPr>
          <w:t>';</w:t>
        </w:r>
        <w:proofErr w:type="gramEnd"/>
      </w:ins>
    </w:p>
    <w:p w14:paraId="2A8629F9" w14:textId="574DF1B7" w:rsidR="008F43F5" w:rsidRPr="008F43F5" w:rsidRDefault="008F43F5">
      <w:pPr>
        <w:pStyle w:val="Code"/>
        <w:rPr>
          <w:ins w:id="589" w:author="Leo Barnes" w:date="2024-05-08T11:29:00Z"/>
          <w:lang w:eastAsia="ja-JP"/>
        </w:rPr>
        <w:pPrChange w:id="590" w:author="Leo Barnes" w:date="2024-05-08T11:29:00Z">
          <w:pPr/>
        </w:pPrChange>
      </w:pPr>
      <w:ins w:id="591" w:author="Leo Barnes" w:date="2024-05-08T11:30:00Z">
        <w:r>
          <w:rPr>
            <w:lang w:eastAsia="ja-JP"/>
          </w:rPr>
          <w:tab/>
        </w:r>
        <w:r>
          <w:rPr>
            <w:lang w:eastAsia="ja-JP"/>
          </w:rPr>
          <w:tab/>
        </w:r>
      </w:ins>
      <w:ins w:id="592" w:author="Leo Barnes" w:date="2024-05-08T11:29:00Z">
        <w:r w:rsidRPr="008F43F5">
          <w:rPr>
            <w:lang w:eastAsia="ja-JP"/>
          </w:rPr>
          <w:t>// gain map</w:t>
        </w:r>
      </w:ins>
    </w:p>
    <w:p w14:paraId="78050FE4" w14:textId="085EF45E" w:rsidR="008F43F5" w:rsidRPr="008F43F5" w:rsidRDefault="008F43F5">
      <w:pPr>
        <w:pStyle w:val="Code"/>
        <w:rPr>
          <w:ins w:id="593" w:author="Leo Barnes" w:date="2024-05-08T11:29:00Z"/>
          <w:lang w:val="en-US" w:eastAsia="ja-JP"/>
        </w:rPr>
        <w:pPrChange w:id="594" w:author="Leo Barnes" w:date="2024-05-08T11:29:00Z">
          <w:pPr/>
        </w:pPrChange>
      </w:pPr>
      <w:ins w:id="595" w:author="Leo Barnes" w:date="2024-05-08T11:30:00Z">
        <w:r>
          <w:rPr>
            <w:lang w:eastAsia="ja-JP"/>
          </w:rPr>
          <w:tab/>
        </w:r>
        <w:r>
          <w:rPr>
            <w:lang w:eastAsia="ja-JP"/>
          </w:rPr>
          <w:tab/>
        </w:r>
      </w:ins>
      <w:ins w:id="596" w:author="Leo Barnes" w:date="2024-05-08T11:29:00Z">
        <w:r w:rsidRPr="008F43F5">
          <w:rPr>
            <w:lang w:eastAsia="ja-JP"/>
          </w:rPr>
          <w:t>6)</w:t>
        </w:r>
        <w:r w:rsidRPr="008F43F5">
          <w:rPr>
            <w:lang w:eastAsia="ja-JP"/>
          </w:rPr>
          <w:tab/>
          <w:t>'</w:t>
        </w:r>
        <w:proofErr w:type="spellStart"/>
        <w:r w:rsidRPr="008F43F5">
          <w:rPr>
            <w:lang w:eastAsia="ja-JP"/>
          </w:rPr>
          <w:t>infe</w:t>
        </w:r>
        <w:proofErr w:type="spellEnd"/>
        <w:r w:rsidRPr="008F43F5">
          <w:rPr>
            <w:lang w:eastAsia="ja-JP"/>
          </w:rPr>
          <w:t xml:space="preserve">': </w:t>
        </w:r>
        <w:proofErr w:type="spellStart"/>
        <w:r w:rsidRPr="008F43F5">
          <w:rPr>
            <w:lang w:eastAsia="ja-JP"/>
          </w:rPr>
          <w:t>item_ID</w:t>
        </w:r>
        <w:proofErr w:type="spellEnd"/>
        <w:r w:rsidRPr="008F43F5">
          <w:rPr>
            <w:lang w:eastAsia="ja-JP"/>
          </w:rPr>
          <w:t xml:space="preserve">=6(Hidden), </w:t>
        </w:r>
        <w:proofErr w:type="spellStart"/>
        <w:r w:rsidRPr="008F43F5">
          <w:rPr>
            <w:lang w:eastAsia="ja-JP"/>
          </w:rPr>
          <w:t>item_type</w:t>
        </w:r>
        <w:proofErr w:type="spellEnd"/>
        <w:r w:rsidRPr="008F43F5">
          <w:rPr>
            <w:lang w:eastAsia="ja-JP"/>
          </w:rPr>
          <w:t>='grid</w:t>
        </w:r>
        <w:proofErr w:type="gramStart"/>
        <w:r w:rsidRPr="008F43F5">
          <w:rPr>
            <w:lang w:eastAsia="ja-JP"/>
          </w:rPr>
          <w:t>';</w:t>
        </w:r>
        <w:proofErr w:type="gramEnd"/>
      </w:ins>
    </w:p>
    <w:p w14:paraId="753FA73E" w14:textId="77777777" w:rsidR="008F43F5" w:rsidRPr="008F43F5" w:rsidRDefault="008F43F5">
      <w:pPr>
        <w:pStyle w:val="Code"/>
        <w:rPr>
          <w:ins w:id="597" w:author="Leo Barnes" w:date="2024-05-08T11:29:00Z"/>
          <w:lang w:eastAsia="ja-JP"/>
        </w:rPr>
        <w:pPrChange w:id="598" w:author="Leo Barnes" w:date="2024-05-08T11:29:00Z">
          <w:pPr/>
        </w:pPrChange>
      </w:pPr>
      <w:ins w:id="599" w:author="Leo Barnes" w:date="2024-05-08T11:29:00Z">
        <w:r w:rsidRPr="008F43F5">
          <w:rPr>
            <w:lang w:eastAsia="ja-JP"/>
          </w:rPr>
          <w:tab/>
        </w:r>
        <w:r w:rsidRPr="008F43F5">
          <w:rPr>
            <w:lang w:eastAsia="ja-JP"/>
          </w:rPr>
          <w:tab/>
          <w:t>7)</w:t>
        </w:r>
        <w:r w:rsidRPr="008F43F5">
          <w:rPr>
            <w:lang w:eastAsia="ja-JP"/>
          </w:rPr>
          <w:tab/>
          <w:t>'</w:t>
        </w:r>
        <w:proofErr w:type="spellStart"/>
        <w:r w:rsidRPr="008F43F5">
          <w:rPr>
            <w:lang w:eastAsia="ja-JP"/>
          </w:rPr>
          <w:t>infe</w:t>
        </w:r>
        <w:proofErr w:type="spellEnd"/>
        <w:r w:rsidRPr="008F43F5">
          <w:rPr>
            <w:lang w:eastAsia="ja-JP"/>
          </w:rPr>
          <w:t xml:space="preserve">': </w:t>
        </w:r>
        <w:proofErr w:type="spellStart"/>
        <w:r w:rsidRPr="008F43F5">
          <w:rPr>
            <w:lang w:eastAsia="ja-JP"/>
          </w:rPr>
          <w:t>item_ID</w:t>
        </w:r>
        <w:proofErr w:type="spellEnd"/>
        <w:r w:rsidRPr="008F43F5">
          <w:rPr>
            <w:lang w:eastAsia="ja-JP"/>
          </w:rPr>
          <w:t xml:space="preserve">=7(Hidden), </w:t>
        </w:r>
        <w:proofErr w:type="spellStart"/>
        <w:r w:rsidRPr="008F43F5">
          <w:rPr>
            <w:lang w:eastAsia="ja-JP"/>
          </w:rPr>
          <w:t>item_type</w:t>
        </w:r>
        <w:proofErr w:type="spellEnd"/>
        <w:r w:rsidRPr="008F43F5">
          <w:rPr>
            <w:lang w:eastAsia="ja-JP"/>
          </w:rPr>
          <w:t>='hvc1</w:t>
        </w:r>
        <w:proofErr w:type="gramStart"/>
        <w:r w:rsidRPr="008F43F5">
          <w:rPr>
            <w:lang w:eastAsia="ja-JP"/>
          </w:rPr>
          <w:t>';</w:t>
        </w:r>
        <w:proofErr w:type="gramEnd"/>
      </w:ins>
    </w:p>
    <w:p w14:paraId="25FFFAAC" w14:textId="77777777" w:rsidR="008F43F5" w:rsidRPr="008F43F5" w:rsidRDefault="008F43F5">
      <w:pPr>
        <w:pStyle w:val="Code"/>
        <w:rPr>
          <w:ins w:id="600" w:author="Leo Barnes" w:date="2024-05-08T11:29:00Z"/>
          <w:lang w:eastAsia="ja-JP"/>
        </w:rPr>
        <w:pPrChange w:id="601" w:author="Leo Barnes" w:date="2024-05-08T11:29:00Z">
          <w:pPr/>
        </w:pPrChange>
      </w:pPr>
      <w:ins w:id="602" w:author="Leo Barnes" w:date="2024-05-08T11:29:00Z">
        <w:r w:rsidRPr="008F43F5">
          <w:rPr>
            <w:lang w:eastAsia="ja-JP"/>
          </w:rPr>
          <w:tab/>
        </w:r>
        <w:r w:rsidRPr="008F43F5">
          <w:rPr>
            <w:lang w:eastAsia="ja-JP"/>
          </w:rPr>
          <w:tab/>
          <w:t>8)</w:t>
        </w:r>
        <w:r w:rsidRPr="008F43F5">
          <w:rPr>
            <w:lang w:eastAsia="ja-JP"/>
          </w:rPr>
          <w:tab/>
          <w:t>'</w:t>
        </w:r>
        <w:proofErr w:type="spellStart"/>
        <w:r w:rsidRPr="008F43F5">
          <w:rPr>
            <w:lang w:eastAsia="ja-JP"/>
          </w:rPr>
          <w:t>infe</w:t>
        </w:r>
        <w:proofErr w:type="spellEnd"/>
        <w:r w:rsidRPr="008F43F5">
          <w:rPr>
            <w:lang w:eastAsia="ja-JP"/>
          </w:rPr>
          <w:t xml:space="preserve">': </w:t>
        </w:r>
        <w:proofErr w:type="spellStart"/>
        <w:r w:rsidRPr="008F43F5">
          <w:rPr>
            <w:lang w:eastAsia="ja-JP"/>
          </w:rPr>
          <w:t>item_ID</w:t>
        </w:r>
        <w:proofErr w:type="spellEnd"/>
        <w:r w:rsidRPr="008F43F5">
          <w:rPr>
            <w:lang w:eastAsia="ja-JP"/>
          </w:rPr>
          <w:t xml:space="preserve">=8(Hidden), </w:t>
        </w:r>
        <w:proofErr w:type="spellStart"/>
        <w:r w:rsidRPr="008F43F5">
          <w:rPr>
            <w:lang w:eastAsia="ja-JP"/>
          </w:rPr>
          <w:t>item_type</w:t>
        </w:r>
        <w:proofErr w:type="spellEnd"/>
        <w:r w:rsidRPr="008F43F5">
          <w:rPr>
            <w:lang w:eastAsia="ja-JP"/>
          </w:rPr>
          <w:t>='hvc1</w:t>
        </w:r>
        <w:proofErr w:type="gramStart"/>
        <w:r w:rsidRPr="008F43F5">
          <w:rPr>
            <w:lang w:eastAsia="ja-JP"/>
          </w:rPr>
          <w:t>';</w:t>
        </w:r>
        <w:proofErr w:type="gramEnd"/>
      </w:ins>
    </w:p>
    <w:p w14:paraId="684069C8" w14:textId="77777777" w:rsidR="008F43F5" w:rsidRPr="008F43F5" w:rsidRDefault="008F43F5">
      <w:pPr>
        <w:pStyle w:val="Code"/>
        <w:rPr>
          <w:ins w:id="603" w:author="Leo Barnes" w:date="2024-05-08T11:29:00Z"/>
          <w:lang w:eastAsia="ja-JP"/>
        </w:rPr>
        <w:pPrChange w:id="604" w:author="Leo Barnes" w:date="2024-05-08T11:29:00Z">
          <w:pPr/>
        </w:pPrChange>
      </w:pPr>
      <w:ins w:id="605" w:author="Leo Barnes" w:date="2024-05-08T11:29:00Z">
        <w:r w:rsidRPr="008F43F5">
          <w:rPr>
            <w:lang w:eastAsia="ja-JP"/>
          </w:rPr>
          <w:tab/>
        </w:r>
        <w:r w:rsidRPr="008F43F5">
          <w:rPr>
            <w:lang w:eastAsia="ja-JP"/>
          </w:rPr>
          <w:tab/>
          <w:t>9)</w:t>
        </w:r>
        <w:r w:rsidRPr="008F43F5">
          <w:rPr>
            <w:lang w:eastAsia="ja-JP"/>
          </w:rPr>
          <w:tab/>
          <w:t>'</w:t>
        </w:r>
        <w:proofErr w:type="spellStart"/>
        <w:r w:rsidRPr="008F43F5">
          <w:rPr>
            <w:lang w:eastAsia="ja-JP"/>
          </w:rPr>
          <w:t>infe</w:t>
        </w:r>
        <w:proofErr w:type="spellEnd"/>
        <w:r w:rsidRPr="008F43F5">
          <w:rPr>
            <w:lang w:eastAsia="ja-JP"/>
          </w:rPr>
          <w:t xml:space="preserve">': </w:t>
        </w:r>
        <w:proofErr w:type="spellStart"/>
        <w:r w:rsidRPr="008F43F5">
          <w:rPr>
            <w:lang w:eastAsia="ja-JP"/>
          </w:rPr>
          <w:t>item_ID</w:t>
        </w:r>
        <w:proofErr w:type="spellEnd"/>
        <w:r w:rsidRPr="008F43F5">
          <w:rPr>
            <w:lang w:eastAsia="ja-JP"/>
          </w:rPr>
          <w:t xml:space="preserve">=9(Hidden), </w:t>
        </w:r>
        <w:proofErr w:type="spellStart"/>
        <w:r w:rsidRPr="008F43F5">
          <w:rPr>
            <w:lang w:eastAsia="ja-JP"/>
          </w:rPr>
          <w:t>item_type</w:t>
        </w:r>
        <w:proofErr w:type="spellEnd"/>
        <w:r w:rsidRPr="008F43F5">
          <w:rPr>
            <w:lang w:eastAsia="ja-JP"/>
          </w:rPr>
          <w:t>='hvc1</w:t>
        </w:r>
        <w:proofErr w:type="gramStart"/>
        <w:r w:rsidRPr="008F43F5">
          <w:rPr>
            <w:lang w:eastAsia="ja-JP"/>
          </w:rPr>
          <w:t>';</w:t>
        </w:r>
        <w:proofErr w:type="gramEnd"/>
      </w:ins>
    </w:p>
    <w:p w14:paraId="0A26FA92" w14:textId="495BD5D8" w:rsidR="008F43F5" w:rsidRPr="008F43F5" w:rsidRDefault="008F43F5">
      <w:pPr>
        <w:pStyle w:val="Code"/>
        <w:rPr>
          <w:ins w:id="606" w:author="Leo Barnes" w:date="2024-05-08T11:29:00Z"/>
          <w:lang w:eastAsia="ja-JP"/>
        </w:rPr>
        <w:pPrChange w:id="607" w:author="Leo Barnes" w:date="2024-05-08T11:29:00Z">
          <w:pPr/>
        </w:pPrChange>
      </w:pPr>
      <w:ins w:id="608" w:author="Leo Barnes" w:date="2024-05-08T11:30:00Z">
        <w:r>
          <w:rPr>
            <w:lang w:eastAsia="ja-JP"/>
          </w:rPr>
          <w:tab/>
        </w:r>
        <w:r>
          <w:rPr>
            <w:lang w:eastAsia="ja-JP"/>
          </w:rPr>
          <w:tab/>
        </w:r>
      </w:ins>
      <w:ins w:id="609" w:author="Leo Barnes" w:date="2024-05-08T11:29:00Z">
        <w:r w:rsidRPr="008F43F5">
          <w:rPr>
            <w:lang w:eastAsia="ja-JP"/>
          </w:rPr>
          <w:t>10)'</w:t>
        </w:r>
        <w:proofErr w:type="spellStart"/>
        <w:r w:rsidRPr="008F43F5">
          <w:rPr>
            <w:lang w:eastAsia="ja-JP"/>
          </w:rPr>
          <w:t>infe</w:t>
        </w:r>
        <w:proofErr w:type="spellEnd"/>
        <w:r w:rsidRPr="008F43F5">
          <w:rPr>
            <w:lang w:eastAsia="ja-JP"/>
          </w:rPr>
          <w:t xml:space="preserve">': </w:t>
        </w:r>
        <w:proofErr w:type="spellStart"/>
        <w:r w:rsidRPr="008F43F5">
          <w:rPr>
            <w:lang w:eastAsia="ja-JP"/>
          </w:rPr>
          <w:t>item_ID</w:t>
        </w:r>
        <w:proofErr w:type="spellEnd"/>
        <w:r w:rsidRPr="008F43F5">
          <w:rPr>
            <w:lang w:eastAsia="ja-JP"/>
          </w:rPr>
          <w:t xml:space="preserve">=10(Hidden), </w:t>
        </w:r>
        <w:proofErr w:type="spellStart"/>
        <w:r w:rsidRPr="008F43F5">
          <w:rPr>
            <w:lang w:eastAsia="ja-JP"/>
          </w:rPr>
          <w:t>item_type</w:t>
        </w:r>
        <w:proofErr w:type="spellEnd"/>
        <w:r w:rsidRPr="008F43F5">
          <w:rPr>
            <w:lang w:eastAsia="ja-JP"/>
          </w:rPr>
          <w:t>='hvc1</w:t>
        </w:r>
        <w:proofErr w:type="gramStart"/>
        <w:r w:rsidRPr="008F43F5">
          <w:rPr>
            <w:lang w:eastAsia="ja-JP"/>
          </w:rPr>
          <w:t>';</w:t>
        </w:r>
        <w:proofErr w:type="gramEnd"/>
      </w:ins>
    </w:p>
    <w:p w14:paraId="14676F82" w14:textId="0D2B9394" w:rsidR="008F43F5" w:rsidRPr="008F43F5" w:rsidRDefault="008F43F5">
      <w:pPr>
        <w:pStyle w:val="Code"/>
        <w:rPr>
          <w:ins w:id="610" w:author="Leo Barnes" w:date="2024-05-08T11:29:00Z"/>
          <w:lang w:eastAsia="ja-JP"/>
        </w:rPr>
        <w:pPrChange w:id="611" w:author="Leo Barnes" w:date="2024-05-08T11:29:00Z">
          <w:pPr/>
        </w:pPrChange>
      </w:pPr>
      <w:ins w:id="612" w:author="Leo Barnes" w:date="2024-05-08T11:30:00Z">
        <w:r>
          <w:rPr>
            <w:lang w:eastAsia="ja-JP"/>
          </w:rPr>
          <w:tab/>
        </w:r>
        <w:r>
          <w:rPr>
            <w:lang w:eastAsia="ja-JP"/>
          </w:rPr>
          <w:tab/>
        </w:r>
      </w:ins>
      <w:ins w:id="613" w:author="Leo Barnes" w:date="2024-05-08T11:29:00Z">
        <w:r w:rsidRPr="008F43F5">
          <w:rPr>
            <w:lang w:eastAsia="ja-JP"/>
          </w:rPr>
          <w:t xml:space="preserve">// </w:t>
        </w:r>
        <w:proofErr w:type="spellStart"/>
        <w:r w:rsidRPr="008F43F5">
          <w:rPr>
            <w:lang w:eastAsia="ja-JP"/>
          </w:rPr>
          <w:t>tmap</w:t>
        </w:r>
        <w:proofErr w:type="spellEnd"/>
      </w:ins>
    </w:p>
    <w:p w14:paraId="5F2D981B" w14:textId="27FCC3A6" w:rsidR="008F43F5" w:rsidRPr="008F43F5" w:rsidRDefault="008F43F5">
      <w:pPr>
        <w:pStyle w:val="Code"/>
        <w:rPr>
          <w:ins w:id="614" w:author="Leo Barnes" w:date="2024-05-08T11:29:00Z"/>
          <w:lang w:eastAsia="ja-JP"/>
        </w:rPr>
        <w:pPrChange w:id="615" w:author="Leo Barnes" w:date="2024-05-08T11:29:00Z">
          <w:pPr/>
        </w:pPrChange>
      </w:pPr>
      <w:ins w:id="616" w:author="Leo Barnes" w:date="2024-05-08T11:30:00Z">
        <w:r>
          <w:rPr>
            <w:lang w:eastAsia="ja-JP"/>
          </w:rPr>
          <w:tab/>
        </w:r>
        <w:r>
          <w:rPr>
            <w:lang w:eastAsia="ja-JP"/>
          </w:rPr>
          <w:tab/>
        </w:r>
      </w:ins>
      <w:ins w:id="617" w:author="Leo Barnes" w:date="2024-05-08T11:29:00Z">
        <w:r w:rsidRPr="008F43F5">
          <w:rPr>
            <w:lang w:eastAsia="ja-JP"/>
          </w:rPr>
          <w:t>11)'</w:t>
        </w:r>
        <w:proofErr w:type="spellStart"/>
        <w:r w:rsidRPr="008F43F5">
          <w:rPr>
            <w:lang w:eastAsia="ja-JP"/>
          </w:rPr>
          <w:t>infe</w:t>
        </w:r>
        <w:proofErr w:type="spellEnd"/>
        <w:r w:rsidRPr="008F43F5">
          <w:rPr>
            <w:lang w:eastAsia="ja-JP"/>
          </w:rPr>
          <w:t xml:space="preserve">': </w:t>
        </w:r>
        <w:proofErr w:type="spellStart"/>
        <w:r w:rsidRPr="008F43F5">
          <w:rPr>
            <w:lang w:eastAsia="ja-JP"/>
          </w:rPr>
          <w:t>item_ID</w:t>
        </w:r>
        <w:proofErr w:type="spellEnd"/>
        <w:r w:rsidRPr="008F43F5">
          <w:rPr>
            <w:lang w:eastAsia="ja-JP"/>
          </w:rPr>
          <w:t xml:space="preserve">=11, </w:t>
        </w:r>
        <w:proofErr w:type="spellStart"/>
        <w:r w:rsidRPr="008F43F5">
          <w:rPr>
            <w:lang w:eastAsia="ja-JP"/>
          </w:rPr>
          <w:t>item_type</w:t>
        </w:r>
        <w:proofErr w:type="spellEnd"/>
        <w:r w:rsidRPr="008F43F5">
          <w:rPr>
            <w:lang w:eastAsia="ja-JP"/>
          </w:rPr>
          <w:t>='</w:t>
        </w:r>
        <w:proofErr w:type="spellStart"/>
        <w:r w:rsidRPr="008F43F5">
          <w:rPr>
            <w:lang w:eastAsia="ja-JP"/>
          </w:rPr>
          <w:t>tmap</w:t>
        </w:r>
        <w:proofErr w:type="spellEnd"/>
        <w:proofErr w:type="gramStart"/>
        <w:r w:rsidRPr="008F43F5">
          <w:rPr>
            <w:lang w:eastAsia="ja-JP"/>
          </w:rPr>
          <w:t>';</w:t>
        </w:r>
        <w:proofErr w:type="gramEnd"/>
        <w:r w:rsidRPr="008F43F5">
          <w:rPr>
            <w:lang w:eastAsia="ja-JP"/>
          </w:rPr>
          <w:t xml:space="preserve"> </w:t>
        </w:r>
      </w:ins>
    </w:p>
    <w:p w14:paraId="73312164" w14:textId="1BAC35F1" w:rsidR="008F43F5" w:rsidRPr="008F43F5" w:rsidRDefault="008F43F5">
      <w:pPr>
        <w:pStyle w:val="Code"/>
        <w:ind w:left="357"/>
        <w:rPr>
          <w:ins w:id="618" w:author="Leo Barnes" w:date="2024-05-08T11:29:00Z"/>
          <w:lang w:eastAsia="ja-JP"/>
        </w:rPr>
        <w:pPrChange w:id="619" w:author="Leo Barnes" w:date="2024-05-08T11:31:00Z">
          <w:pPr/>
        </w:pPrChange>
      </w:pPr>
      <w:ins w:id="620" w:author="Leo Barnes" w:date="2024-05-08T11:29:00Z">
        <w:r w:rsidRPr="008F43F5">
          <w:rPr>
            <w:lang w:eastAsia="ja-JP"/>
          </w:rPr>
          <w:br/>
        </w:r>
        <w:proofErr w:type="spellStart"/>
        <w:r w:rsidRPr="008F43F5">
          <w:rPr>
            <w:lang w:eastAsia="ja-JP"/>
          </w:rPr>
          <w:t>ItemLocationBox</w:t>
        </w:r>
        <w:proofErr w:type="spellEnd"/>
        <w:r w:rsidRPr="008F43F5">
          <w:rPr>
            <w:lang w:eastAsia="ja-JP"/>
          </w:rPr>
          <w:t xml:space="preserve"> '</w:t>
        </w:r>
        <w:proofErr w:type="spellStart"/>
        <w:r w:rsidRPr="008F43F5">
          <w:rPr>
            <w:lang w:eastAsia="ja-JP"/>
          </w:rPr>
          <w:t>iloc</w:t>
        </w:r>
        <w:proofErr w:type="spellEnd"/>
        <w:r w:rsidRPr="008F43F5">
          <w:rPr>
            <w:lang w:eastAsia="ja-JP"/>
          </w:rPr>
          <w:t xml:space="preserve">': </w:t>
        </w:r>
        <w:proofErr w:type="spellStart"/>
        <w:r w:rsidRPr="008F43F5">
          <w:rPr>
            <w:lang w:eastAsia="ja-JP"/>
          </w:rPr>
          <w:t>item_count</w:t>
        </w:r>
        <w:proofErr w:type="spellEnd"/>
        <w:r w:rsidRPr="008F43F5">
          <w:rPr>
            <w:lang w:eastAsia="ja-JP"/>
          </w:rPr>
          <w:t>=11</w:t>
        </w:r>
        <w:r w:rsidRPr="008F43F5">
          <w:rPr>
            <w:lang w:eastAsia="ja-JP"/>
          </w:rPr>
          <w:br/>
        </w:r>
        <w:r w:rsidRPr="008F43F5">
          <w:rPr>
            <w:lang w:eastAsia="ja-JP"/>
          </w:rPr>
          <w:tab/>
        </w:r>
        <w:proofErr w:type="spellStart"/>
        <w:r w:rsidRPr="008F43F5">
          <w:rPr>
            <w:lang w:eastAsia="ja-JP"/>
          </w:rPr>
          <w:t>item_ID</w:t>
        </w:r>
        <w:proofErr w:type="spellEnd"/>
        <w:r w:rsidRPr="008F43F5">
          <w:rPr>
            <w:lang w:eastAsia="ja-JP"/>
          </w:rPr>
          <w:t xml:space="preserve">=1, </w:t>
        </w:r>
        <w:proofErr w:type="spellStart"/>
        <w:r w:rsidRPr="008F43F5">
          <w:rPr>
            <w:lang w:val="en-US" w:eastAsia="ja-JP"/>
          </w:rPr>
          <w:t>construction_method</w:t>
        </w:r>
        <w:proofErr w:type="spellEnd"/>
        <w:r w:rsidRPr="008F43F5">
          <w:rPr>
            <w:lang w:val="en-US" w:eastAsia="ja-JP"/>
          </w:rPr>
          <w:t xml:space="preserve">=1, </w:t>
        </w:r>
        <w:proofErr w:type="spellStart"/>
        <w:r w:rsidRPr="008F43F5">
          <w:rPr>
            <w:lang w:eastAsia="ja-JP"/>
          </w:rPr>
          <w:t>extent_count</w:t>
        </w:r>
        <w:proofErr w:type="spellEnd"/>
        <w:r w:rsidRPr="008F43F5">
          <w:rPr>
            <w:lang w:eastAsia="ja-JP"/>
          </w:rPr>
          <w:t xml:space="preserve">=1, </w:t>
        </w:r>
        <w:proofErr w:type="spellStart"/>
        <w:r w:rsidRPr="008F43F5">
          <w:rPr>
            <w:lang w:eastAsia="ja-JP"/>
          </w:rPr>
          <w:t>extent_offset</w:t>
        </w:r>
        <w:proofErr w:type="spellEnd"/>
        <w:r w:rsidRPr="008F43F5">
          <w:rPr>
            <w:lang w:eastAsia="ja-JP"/>
          </w:rPr>
          <w:t>=P1,</w:t>
        </w:r>
      </w:ins>
      <w:ins w:id="621" w:author="Leo Barnes" w:date="2024-05-08T11:31:00Z">
        <w:r>
          <w:rPr>
            <w:lang w:eastAsia="ja-JP"/>
          </w:rPr>
          <w:t xml:space="preserve"> </w:t>
        </w:r>
      </w:ins>
      <w:proofErr w:type="spellStart"/>
      <w:ins w:id="622" w:author="Leo Barnes" w:date="2024-05-08T11:29:00Z">
        <w:r w:rsidRPr="008F43F5">
          <w:rPr>
            <w:lang w:eastAsia="ja-JP"/>
          </w:rPr>
          <w:t>extent_length</w:t>
        </w:r>
        <w:proofErr w:type="spellEnd"/>
        <w:r w:rsidRPr="008F43F5">
          <w:rPr>
            <w:lang w:eastAsia="ja-JP"/>
          </w:rPr>
          <w:t>=</w:t>
        </w:r>
        <w:proofErr w:type="gramStart"/>
        <w:r w:rsidRPr="008F43F5">
          <w:rPr>
            <w:lang w:eastAsia="ja-JP"/>
          </w:rPr>
          <w:t>Q1;</w:t>
        </w:r>
        <w:proofErr w:type="gramEnd"/>
      </w:ins>
    </w:p>
    <w:p w14:paraId="3EDAF483" w14:textId="69974CC1" w:rsidR="008F43F5" w:rsidRPr="008F43F5" w:rsidRDefault="008F43F5">
      <w:pPr>
        <w:pStyle w:val="Code"/>
        <w:rPr>
          <w:ins w:id="623" w:author="Leo Barnes" w:date="2024-05-08T11:29:00Z"/>
          <w:lang w:eastAsia="ja-JP"/>
        </w:rPr>
        <w:pPrChange w:id="624" w:author="Leo Barnes" w:date="2024-05-08T11:29:00Z">
          <w:pPr/>
        </w:pPrChange>
      </w:pPr>
      <w:ins w:id="625" w:author="Leo Barnes" w:date="2024-05-08T11:32:00Z">
        <w:r>
          <w:rPr>
            <w:lang w:eastAsia="ja-JP"/>
          </w:rPr>
          <w:tab/>
        </w:r>
        <w:r>
          <w:rPr>
            <w:lang w:eastAsia="ja-JP"/>
          </w:rPr>
          <w:tab/>
        </w:r>
      </w:ins>
      <w:proofErr w:type="spellStart"/>
      <w:ins w:id="626" w:author="Leo Barnes" w:date="2024-05-08T11:29:00Z">
        <w:r w:rsidRPr="008F43F5">
          <w:rPr>
            <w:lang w:eastAsia="ja-JP"/>
          </w:rPr>
          <w:t>item_ID</w:t>
        </w:r>
        <w:proofErr w:type="spellEnd"/>
        <w:r w:rsidRPr="008F43F5">
          <w:rPr>
            <w:lang w:eastAsia="ja-JP"/>
          </w:rPr>
          <w:t xml:space="preserve">=2, </w:t>
        </w:r>
        <w:proofErr w:type="spellStart"/>
        <w:r w:rsidRPr="008F43F5">
          <w:rPr>
            <w:lang w:eastAsia="ja-JP"/>
          </w:rPr>
          <w:t>extent_count</w:t>
        </w:r>
        <w:proofErr w:type="spellEnd"/>
        <w:r w:rsidRPr="008F43F5">
          <w:rPr>
            <w:lang w:eastAsia="ja-JP"/>
          </w:rPr>
          <w:t xml:space="preserve">=1, </w:t>
        </w:r>
        <w:proofErr w:type="spellStart"/>
        <w:r w:rsidRPr="008F43F5">
          <w:rPr>
            <w:lang w:eastAsia="ja-JP"/>
          </w:rPr>
          <w:t>extent_offset</w:t>
        </w:r>
        <w:proofErr w:type="spellEnd"/>
        <w:r w:rsidRPr="008F43F5">
          <w:rPr>
            <w:lang w:eastAsia="ja-JP"/>
          </w:rPr>
          <w:t xml:space="preserve">=P2, </w:t>
        </w:r>
        <w:proofErr w:type="spellStart"/>
        <w:r w:rsidRPr="008F43F5">
          <w:rPr>
            <w:lang w:eastAsia="ja-JP"/>
          </w:rPr>
          <w:t>extent_length</w:t>
        </w:r>
        <w:proofErr w:type="spellEnd"/>
        <w:r w:rsidRPr="008F43F5">
          <w:rPr>
            <w:lang w:eastAsia="ja-JP"/>
          </w:rPr>
          <w:t>=</w:t>
        </w:r>
        <w:proofErr w:type="gramStart"/>
        <w:r w:rsidRPr="008F43F5">
          <w:rPr>
            <w:lang w:eastAsia="ja-JP"/>
          </w:rPr>
          <w:t>Q2;</w:t>
        </w:r>
        <w:proofErr w:type="gramEnd"/>
      </w:ins>
    </w:p>
    <w:p w14:paraId="70E310BE" w14:textId="77777777" w:rsidR="008F43F5" w:rsidRPr="008F43F5" w:rsidRDefault="008F43F5">
      <w:pPr>
        <w:pStyle w:val="Code"/>
        <w:rPr>
          <w:ins w:id="627" w:author="Leo Barnes" w:date="2024-05-08T11:29:00Z"/>
          <w:lang w:eastAsia="ja-JP"/>
        </w:rPr>
        <w:pPrChange w:id="628" w:author="Leo Barnes" w:date="2024-05-08T11:29:00Z">
          <w:pPr/>
        </w:pPrChange>
      </w:pPr>
      <w:ins w:id="629" w:author="Leo Barnes" w:date="2024-05-08T11:29:00Z">
        <w:r w:rsidRPr="008F43F5">
          <w:rPr>
            <w:lang w:eastAsia="ja-JP"/>
          </w:rPr>
          <w:tab/>
        </w:r>
        <w:r w:rsidRPr="008F43F5">
          <w:rPr>
            <w:lang w:eastAsia="ja-JP"/>
          </w:rPr>
          <w:tab/>
        </w:r>
        <w:proofErr w:type="spellStart"/>
        <w:r w:rsidRPr="008F43F5">
          <w:rPr>
            <w:lang w:eastAsia="ja-JP"/>
          </w:rPr>
          <w:t>item_ID</w:t>
        </w:r>
        <w:proofErr w:type="spellEnd"/>
        <w:r w:rsidRPr="008F43F5">
          <w:rPr>
            <w:lang w:eastAsia="ja-JP"/>
          </w:rPr>
          <w:t xml:space="preserve">=3, </w:t>
        </w:r>
        <w:proofErr w:type="spellStart"/>
        <w:r w:rsidRPr="008F43F5">
          <w:rPr>
            <w:lang w:eastAsia="ja-JP"/>
          </w:rPr>
          <w:t>extent_count</w:t>
        </w:r>
        <w:proofErr w:type="spellEnd"/>
        <w:r w:rsidRPr="008F43F5">
          <w:rPr>
            <w:lang w:eastAsia="ja-JP"/>
          </w:rPr>
          <w:t xml:space="preserve">=1, </w:t>
        </w:r>
        <w:proofErr w:type="spellStart"/>
        <w:r w:rsidRPr="008F43F5">
          <w:rPr>
            <w:lang w:eastAsia="ja-JP"/>
          </w:rPr>
          <w:t>extent_offset</w:t>
        </w:r>
        <w:proofErr w:type="spellEnd"/>
        <w:r w:rsidRPr="008F43F5">
          <w:rPr>
            <w:lang w:eastAsia="ja-JP"/>
          </w:rPr>
          <w:t xml:space="preserve">=P3, </w:t>
        </w:r>
        <w:proofErr w:type="spellStart"/>
        <w:r w:rsidRPr="008F43F5">
          <w:rPr>
            <w:lang w:eastAsia="ja-JP"/>
          </w:rPr>
          <w:t>extent_length</w:t>
        </w:r>
        <w:proofErr w:type="spellEnd"/>
        <w:r w:rsidRPr="008F43F5">
          <w:rPr>
            <w:lang w:eastAsia="ja-JP"/>
          </w:rPr>
          <w:t>=</w:t>
        </w:r>
        <w:proofErr w:type="gramStart"/>
        <w:r w:rsidRPr="008F43F5">
          <w:rPr>
            <w:lang w:eastAsia="ja-JP"/>
          </w:rPr>
          <w:t>Q3;</w:t>
        </w:r>
        <w:proofErr w:type="gramEnd"/>
      </w:ins>
    </w:p>
    <w:p w14:paraId="520629FB" w14:textId="77777777" w:rsidR="008F43F5" w:rsidRPr="008F43F5" w:rsidRDefault="008F43F5">
      <w:pPr>
        <w:pStyle w:val="Code"/>
        <w:rPr>
          <w:ins w:id="630" w:author="Leo Barnes" w:date="2024-05-08T11:29:00Z"/>
          <w:lang w:eastAsia="ja-JP"/>
        </w:rPr>
        <w:pPrChange w:id="631" w:author="Leo Barnes" w:date="2024-05-08T11:29:00Z">
          <w:pPr/>
        </w:pPrChange>
      </w:pPr>
      <w:ins w:id="632" w:author="Leo Barnes" w:date="2024-05-08T11:29:00Z">
        <w:r w:rsidRPr="008F43F5">
          <w:rPr>
            <w:lang w:eastAsia="ja-JP"/>
          </w:rPr>
          <w:tab/>
        </w:r>
        <w:r w:rsidRPr="008F43F5">
          <w:rPr>
            <w:lang w:eastAsia="ja-JP"/>
          </w:rPr>
          <w:tab/>
        </w:r>
        <w:proofErr w:type="spellStart"/>
        <w:r w:rsidRPr="008F43F5">
          <w:rPr>
            <w:lang w:eastAsia="ja-JP"/>
          </w:rPr>
          <w:t>item_ID</w:t>
        </w:r>
        <w:proofErr w:type="spellEnd"/>
        <w:r w:rsidRPr="008F43F5">
          <w:rPr>
            <w:lang w:eastAsia="ja-JP"/>
          </w:rPr>
          <w:t xml:space="preserve">=4, </w:t>
        </w:r>
        <w:proofErr w:type="spellStart"/>
        <w:r w:rsidRPr="008F43F5">
          <w:rPr>
            <w:lang w:eastAsia="ja-JP"/>
          </w:rPr>
          <w:t>extent_count</w:t>
        </w:r>
        <w:proofErr w:type="spellEnd"/>
        <w:r w:rsidRPr="008F43F5">
          <w:rPr>
            <w:lang w:eastAsia="ja-JP"/>
          </w:rPr>
          <w:t xml:space="preserve">=1, </w:t>
        </w:r>
        <w:proofErr w:type="spellStart"/>
        <w:r w:rsidRPr="008F43F5">
          <w:rPr>
            <w:lang w:eastAsia="ja-JP"/>
          </w:rPr>
          <w:t>extent_offset</w:t>
        </w:r>
        <w:proofErr w:type="spellEnd"/>
        <w:r w:rsidRPr="008F43F5">
          <w:rPr>
            <w:lang w:eastAsia="ja-JP"/>
          </w:rPr>
          <w:t xml:space="preserve">=P4, </w:t>
        </w:r>
        <w:proofErr w:type="spellStart"/>
        <w:r w:rsidRPr="008F43F5">
          <w:rPr>
            <w:lang w:eastAsia="ja-JP"/>
          </w:rPr>
          <w:t>extent_length</w:t>
        </w:r>
        <w:proofErr w:type="spellEnd"/>
        <w:r w:rsidRPr="008F43F5">
          <w:rPr>
            <w:lang w:eastAsia="ja-JP"/>
          </w:rPr>
          <w:t>=</w:t>
        </w:r>
        <w:proofErr w:type="gramStart"/>
        <w:r w:rsidRPr="008F43F5">
          <w:rPr>
            <w:lang w:eastAsia="ja-JP"/>
          </w:rPr>
          <w:t>Q4;</w:t>
        </w:r>
        <w:proofErr w:type="gramEnd"/>
      </w:ins>
    </w:p>
    <w:p w14:paraId="52EB22A5" w14:textId="6E5B0D28" w:rsidR="008F43F5" w:rsidRDefault="008F43F5" w:rsidP="008F43F5">
      <w:pPr>
        <w:pStyle w:val="Code"/>
        <w:rPr>
          <w:ins w:id="633" w:author="Leo Barnes" w:date="2024-05-08T11:32:00Z"/>
          <w:lang w:eastAsia="ja-JP"/>
        </w:rPr>
      </w:pPr>
      <w:ins w:id="634" w:author="Leo Barnes" w:date="2024-05-08T11:32:00Z">
        <w:r>
          <w:rPr>
            <w:lang w:eastAsia="ja-JP"/>
          </w:rPr>
          <w:tab/>
        </w:r>
        <w:r>
          <w:rPr>
            <w:lang w:eastAsia="ja-JP"/>
          </w:rPr>
          <w:tab/>
        </w:r>
      </w:ins>
      <w:proofErr w:type="spellStart"/>
      <w:ins w:id="635" w:author="Leo Barnes" w:date="2024-05-08T11:29:00Z">
        <w:r w:rsidRPr="008F43F5">
          <w:rPr>
            <w:lang w:eastAsia="ja-JP"/>
          </w:rPr>
          <w:t>item_ID</w:t>
        </w:r>
        <w:proofErr w:type="spellEnd"/>
        <w:r w:rsidRPr="008F43F5">
          <w:rPr>
            <w:lang w:eastAsia="ja-JP"/>
          </w:rPr>
          <w:t xml:space="preserve">=5, </w:t>
        </w:r>
        <w:proofErr w:type="spellStart"/>
        <w:r w:rsidRPr="008F43F5">
          <w:rPr>
            <w:lang w:eastAsia="ja-JP"/>
          </w:rPr>
          <w:t>extent_count</w:t>
        </w:r>
        <w:proofErr w:type="spellEnd"/>
        <w:r w:rsidRPr="008F43F5">
          <w:rPr>
            <w:lang w:eastAsia="ja-JP"/>
          </w:rPr>
          <w:t xml:space="preserve">=1, </w:t>
        </w:r>
        <w:proofErr w:type="spellStart"/>
        <w:r w:rsidRPr="008F43F5">
          <w:rPr>
            <w:lang w:eastAsia="ja-JP"/>
          </w:rPr>
          <w:t>extent_offset</w:t>
        </w:r>
        <w:proofErr w:type="spellEnd"/>
        <w:r w:rsidRPr="008F43F5">
          <w:rPr>
            <w:lang w:eastAsia="ja-JP"/>
          </w:rPr>
          <w:t xml:space="preserve">=P5, </w:t>
        </w:r>
        <w:proofErr w:type="spellStart"/>
        <w:r w:rsidRPr="008F43F5">
          <w:rPr>
            <w:lang w:eastAsia="ja-JP"/>
          </w:rPr>
          <w:t>extent_length</w:t>
        </w:r>
        <w:proofErr w:type="spellEnd"/>
        <w:r w:rsidRPr="008F43F5">
          <w:rPr>
            <w:lang w:eastAsia="ja-JP"/>
          </w:rPr>
          <w:t>=</w:t>
        </w:r>
        <w:proofErr w:type="gramStart"/>
        <w:r w:rsidRPr="008F43F5">
          <w:rPr>
            <w:lang w:eastAsia="ja-JP"/>
          </w:rPr>
          <w:t>Q5;</w:t>
        </w:r>
        <w:proofErr w:type="gramEnd"/>
        <w:r w:rsidRPr="008F43F5">
          <w:rPr>
            <w:lang w:eastAsia="ja-JP"/>
          </w:rPr>
          <w:tab/>
        </w:r>
      </w:ins>
    </w:p>
    <w:p w14:paraId="51855DAC" w14:textId="42DF1520" w:rsidR="008F43F5" w:rsidRPr="008F43F5" w:rsidRDefault="008F43F5">
      <w:pPr>
        <w:pStyle w:val="Code"/>
        <w:rPr>
          <w:ins w:id="636" w:author="Leo Barnes" w:date="2024-05-08T11:29:00Z"/>
          <w:lang w:eastAsia="ja-JP"/>
        </w:rPr>
        <w:pPrChange w:id="637" w:author="Leo Barnes" w:date="2024-05-08T11:29:00Z">
          <w:pPr/>
        </w:pPrChange>
      </w:pPr>
      <w:ins w:id="638" w:author="Leo Barnes" w:date="2024-05-08T11:32:00Z">
        <w:r>
          <w:rPr>
            <w:lang w:eastAsia="ja-JP"/>
          </w:rPr>
          <w:tab/>
        </w:r>
        <w:r>
          <w:rPr>
            <w:lang w:eastAsia="ja-JP"/>
          </w:rPr>
          <w:tab/>
        </w:r>
      </w:ins>
      <w:proofErr w:type="spellStart"/>
      <w:ins w:id="639" w:author="Leo Barnes" w:date="2024-05-08T11:29:00Z">
        <w:r w:rsidRPr="008F43F5">
          <w:rPr>
            <w:lang w:eastAsia="ja-JP"/>
          </w:rPr>
          <w:t>item_ID</w:t>
        </w:r>
        <w:proofErr w:type="spellEnd"/>
        <w:r w:rsidRPr="008F43F5">
          <w:rPr>
            <w:lang w:eastAsia="ja-JP"/>
          </w:rPr>
          <w:t xml:space="preserve">=6, </w:t>
        </w:r>
        <w:proofErr w:type="spellStart"/>
        <w:r w:rsidRPr="008F43F5">
          <w:rPr>
            <w:lang w:val="en-US" w:eastAsia="ja-JP"/>
          </w:rPr>
          <w:t>construction_method</w:t>
        </w:r>
        <w:proofErr w:type="spellEnd"/>
        <w:r w:rsidRPr="008F43F5">
          <w:rPr>
            <w:lang w:val="en-US" w:eastAsia="ja-JP"/>
          </w:rPr>
          <w:t xml:space="preserve">=1, </w:t>
        </w:r>
        <w:proofErr w:type="spellStart"/>
        <w:r w:rsidRPr="008F43F5">
          <w:rPr>
            <w:lang w:eastAsia="ja-JP"/>
          </w:rPr>
          <w:t>extent_count</w:t>
        </w:r>
        <w:proofErr w:type="spellEnd"/>
        <w:r w:rsidRPr="008F43F5">
          <w:rPr>
            <w:lang w:eastAsia="ja-JP"/>
          </w:rPr>
          <w:t xml:space="preserve">=1, </w:t>
        </w:r>
        <w:proofErr w:type="spellStart"/>
        <w:r w:rsidRPr="008F43F5">
          <w:rPr>
            <w:lang w:eastAsia="ja-JP"/>
          </w:rPr>
          <w:t>extent_offset</w:t>
        </w:r>
        <w:proofErr w:type="spellEnd"/>
        <w:r w:rsidRPr="008F43F5">
          <w:rPr>
            <w:lang w:eastAsia="ja-JP"/>
          </w:rPr>
          <w:t xml:space="preserve">=P6, </w:t>
        </w:r>
        <w:proofErr w:type="spellStart"/>
        <w:r w:rsidRPr="008F43F5">
          <w:rPr>
            <w:lang w:eastAsia="ja-JP"/>
          </w:rPr>
          <w:t>extent_length</w:t>
        </w:r>
        <w:proofErr w:type="spellEnd"/>
        <w:r w:rsidRPr="008F43F5">
          <w:rPr>
            <w:lang w:eastAsia="ja-JP"/>
          </w:rPr>
          <w:t>=</w:t>
        </w:r>
        <w:proofErr w:type="gramStart"/>
        <w:r w:rsidRPr="008F43F5">
          <w:rPr>
            <w:lang w:eastAsia="ja-JP"/>
          </w:rPr>
          <w:t>Q6;</w:t>
        </w:r>
        <w:proofErr w:type="gramEnd"/>
      </w:ins>
    </w:p>
    <w:p w14:paraId="04676103" w14:textId="77777777" w:rsidR="008F43F5" w:rsidRPr="008F43F5" w:rsidRDefault="008F43F5">
      <w:pPr>
        <w:pStyle w:val="Code"/>
        <w:rPr>
          <w:ins w:id="640" w:author="Leo Barnes" w:date="2024-05-08T11:29:00Z"/>
          <w:lang w:eastAsia="ja-JP"/>
        </w:rPr>
        <w:pPrChange w:id="641" w:author="Leo Barnes" w:date="2024-05-08T11:29:00Z">
          <w:pPr/>
        </w:pPrChange>
      </w:pPr>
      <w:ins w:id="642" w:author="Leo Barnes" w:date="2024-05-08T11:29:00Z">
        <w:r w:rsidRPr="008F43F5">
          <w:rPr>
            <w:lang w:eastAsia="ja-JP"/>
          </w:rPr>
          <w:tab/>
        </w:r>
        <w:r w:rsidRPr="008F43F5">
          <w:rPr>
            <w:lang w:eastAsia="ja-JP"/>
          </w:rPr>
          <w:tab/>
        </w:r>
        <w:proofErr w:type="spellStart"/>
        <w:r w:rsidRPr="008F43F5">
          <w:rPr>
            <w:lang w:eastAsia="ja-JP"/>
          </w:rPr>
          <w:t>item_ID</w:t>
        </w:r>
        <w:proofErr w:type="spellEnd"/>
        <w:r w:rsidRPr="008F43F5">
          <w:rPr>
            <w:lang w:eastAsia="ja-JP"/>
          </w:rPr>
          <w:t xml:space="preserve">=7, </w:t>
        </w:r>
        <w:proofErr w:type="spellStart"/>
        <w:r w:rsidRPr="008F43F5">
          <w:rPr>
            <w:lang w:eastAsia="ja-JP"/>
          </w:rPr>
          <w:t>extent_count</w:t>
        </w:r>
        <w:proofErr w:type="spellEnd"/>
        <w:r w:rsidRPr="008F43F5">
          <w:rPr>
            <w:lang w:eastAsia="ja-JP"/>
          </w:rPr>
          <w:t xml:space="preserve">=1, </w:t>
        </w:r>
        <w:proofErr w:type="spellStart"/>
        <w:r w:rsidRPr="008F43F5">
          <w:rPr>
            <w:lang w:eastAsia="ja-JP"/>
          </w:rPr>
          <w:t>extent_offset</w:t>
        </w:r>
        <w:proofErr w:type="spellEnd"/>
        <w:r w:rsidRPr="008F43F5">
          <w:rPr>
            <w:lang w:eastAsia="ja-JP"/>
          </w:rPr>
          <w:t xml:space="preserve">=P7, </w:t>
        </w:r>
        <w:proofErr w:type="spellStart"/>
        <w:r w:rsidRPr="008F43F5">
          <w:rPr>
            <w:lang w:eastAsia="ja-JP"/>
          </w:rPr>
          <w:t>extent_length</w:t>
        </w:r>
        <w:proofErr w:type="spellEnd"/>
        <w:r w:rsidRPr="008F43F5">
          <w:rPr>
            <w:lang w:eastAsia="ja-JP"/>
          </w:rPr>
          <w:t>=</w:t>
        </w:r>
        <w:proofErr w:type="gramStart"/>
        <w:r w:rsidRPr="008F43F5">
          <w:rPr>
            <w:lang w:eastAsia="ja-JP"/>
          </w:rPr>
          <w:t>Q7;</w:t>
        </w:r>
        <w:proofErr w:type="gramEnd"/>
      </w:ins>
    </w:p>
    <w:p w14:paraId="0D01552F" w14:textId="35797068" w:rsidR="008F43F5" w:rsidRPr="008F43F5" w:rsidRDefault="008F43F5">
      <w:pPr>
        <w:pStyle w:val="Code"/>
        <w:rPr>
          <w:ins w:id="643" w:author="Leo Barnes" w:date="2024-05-08T11:29:00Z"/>
          <w:lang w:eastAsia="ja-JP"/>
        </w:rPr>
        <w:pPrChange w:id="644" w:author="Leo Barnes" w:date="2024-05-08T11:29:00Z">
          <w:pPr/>
        </w:pPrChange>
      </w:pPr>
      <w:ins w:id="645" w:author="Leo Barnes" w:date="2024-05-08T11:32:00Z">
        <w:r>
          <w:rPr>
            <w:lang w:eastAsia="ja-JP"/>
          </w:rPr>
          <w:tab/>
        </w:r>
        <w:r>
          <w:rPr>
            <w:lang w:eastAsia="ja-JP"/>
          </w:rPr>
          <w:tab/>
        </w:r>
      </w:ins>
      <w:proofErr w:type="spellStart"/>
      <w:ins w:id="646" w:author="Leo Barnes" w:date="2024-05-08T11:29:00Z">
        <w:r w:rsidRPr="008F43F5">
          <w:rPr>
            <w:lang w:eastAsia="ja-JP"/>
          </w:rPr>
          <w:t>item_ID</w:t>
        </w:r>
        <w:proofErr w:type="spellEnd"/>
        <w:r w:rsidRPr="008F43F5">
          <w:rPr>
            <w:lang w:eastAsia="ja-JP"/>
          </w:rPr>
          <w:t xml:space="preserve">=8, </w:t>
        </w:r>
        <w:proofErr w:type="spellStart"/>
        <w:r w:rsidRPr="008F43F5">
          <w:rPr>
            <w:lang w:eastAsia="ja-JP"/>
          </w:rPr>
          <w:t>extent_count</w:t>
        </w:r>
        <w:proofErr w:type="spellEnd"/>
        <w:r w:rsidRPr="008F43F5">
          <w:rPr>
            <w:lang w:eastAsia="ja-JP"/>
          </w:rPr>
          <w:t xml:space="preserve">=1, </w:t>
        </w:r>
        <w:proofErr w:type="spellStart"/>
        <w:r w:rsidRPr="008F43F5">
          <w:rPr>
            <w:lang w:eastAsia="ja-JP"/>
          </w:rPr>
          <w:t>extent_offset</w:t>
        </w:r>
        <w:proofErr w:type="spellEnd"/>
        <w:r w:rsidRPr="008F43F5">
          <w:rPr>
            <w:lang w:eastAsia="ja-JP"/>
          </w:rPr>
          <w:t xml:space="preserve">=P8, </w:t>
        </w:r>
        <w:proofErr w:type="spellStart"/>
        <w:r w:rsidRPr="008F43F5">
          <w:rPr>
            <w:lang w:eastAsia="ja-JP"/>
          </w:rPr>
          <w:t>extent_length</w:t>
        </w:r>
        <w:proofErr w:type="spellEnd"/>
        <w:r w:rsidRPr="008F43F5">
          <w:rPr>
            <w:lang w:eastAsia="ja-JP"/>
          </w:rPr>
          <w:t>=</w:t>
        </w:r>
        <w:proofErr w:type="gramStart"/>
        <w:r w:rsidRPr="008F43F5">
          <w:rPr>
            <w:lang w:eastAsia="ja-JP"/>
          </w:rPr>
          <w:t>Q8;</w:t>
        </w:r>
        <w:proofErr w:type="gramEnd"/>
      </w:ins>
    </w:p>
    <w:p w14:paraId="072D9C2F" w14:textId="45BBEB22" w:rsidR="008F43F5" w:rsidRPr="008F43F5" w:rsidRDefault="008F43F5">
      <w:pPr>
        <w:pStyle w:val="Code"/>
        <w:rPr>
          <w:ins w:id="647" w:author="Leo Barnes" w:date="2024-05-08T11:29:00Z"/>
          <w:lang w:eastAsia="ja-JP"/>
        </w:rPr>
        <w:pPrChange w:id="648" w:author="Leo Barnes" w:date="2024-05-08T11:29:00Z">
          <w:pPr/>
        </w:pPrChange>
      </w:pPr>
      <w:ins w:id="649" w:author="Leo Barnes" w:date="2024-05-08T11:32:00Z">
        <w:r>
          <w:rPr>
            <w:lang w:eastAsia="ja-JP"/>
          </w:rPr>
          <w:tab/>
        </w:r>
        <w:r>
          <w:rPr>
            <w:lang w:eastAsia="ja-JP"/>
          </w:rPr>
          <w:tab/>
        </w:r>
      </w:ins>
      <w:proofErr w:type="spellStart"/>
      <w:ins w:id="650" w:author="Leo Barnes" w:date="2024-05-08T11:29:00Z">
        <w:r w:rsidRPr="008F43F5">
          <w:rPr>
            <w:lang w:eastAsia="ja-JP"/>
          </w:rPr>
          <w:t>item_ID</w:t>
        </w:r>
        <w:proofErr w:type="spellEnd"/>
        <w:r w:rsidRPr="008F43F5">
          <w:rPr>
            <w:lang w:eastAsia="ja-JP"/>
          </w:rPr>
          <w:t xml:space="preserve">=9, </w:t>
        </w:r>
        <w:proofErr w:type="spellStart"/>
        <w:r w:rsidRPr="008F43F5">
          <w:rPr>
            <w:lang w:eastAsia="ja-JP"/>
          </w:rPr>
          <w:t>extent_count</w:t>
        </w:r>
        <w:proofErr w:type="spellEnd"/>
        <w:r w:rsidRPr="008F43F5">
          <w:rPr>
            <w:lang w:eastAsia="ja-JP"/>
          </w:rPr>
          <w:t xml:space="preserve">=1, </w:t>
        </w:r>
        <w:proofErr w:type="spellStart"/>
        <w:r w:rsidRPr="008F43F5">
          <w:rPr>
            <w:lang w:eastAsia="ja-JP"/>
          </w:rPr>
          <w:t>extent_offset</w:t>
        </w:r>
        <w:proofErr w:type="spellEnd"/>
        <w:r w:rsidRPr="008F43F5">
          <w:rPr>
            <w:lang w:eastAsia="ja-JP"/>
          </w:rPr>
          <w:t xml:space="preserve">=P9, </w:t>
        </w:r>
        <w:proofErr w:type="spellStart"/>
        <w:r w:rsidRPr="008F43F5">
          <w:rPr>
            <w:lang w:eastAsia="ja-JP"/>
          </w:rPr>
          <w:t>extent_length</w:t>
        </w:r>
        <w:proofErr w:type="spellEnd"/>
        <w:r w:rsidRPr="008F43F5">
          <w:rPr>
            <w:lang w:eastAsia="ja-JP"/>
          </w:rPr>
          <w:t>=</w:t>
        </w:r>
        <w:proofErr w:type="gramStart"/>
        <w:r w:rsidRPr="008F43F5">
          <w:rPr>
            <w:lang w:eastAsia="ja-JP"/>
          </w:rPr>
          <w:t>Q9;</w:t>
        </w:r>
        <w:proofErr w:type="gramEnd"/>
      </w:ins>
    </w:p>
    <w:p w14:paraId="7BCD5BB6" w14:textId="4C2D3F78" w:rsidR="008F43F5" w:rsidRPr="008F43F5" w:rsidRDefault="008F43F5">
      <w:pPr>
        <w:pStyle w:val="Code"/>
        <w:rPr>
          <w:ins w:id="651" w:author="Leo Barnes" w:date="2024-05-08T11:29:00Z"/>
          <w:lang w:eastAsia="ja-JP"/>
        </w:rPr>
        <w:pPrChange w:id="652" w:author="Leo Barnes" w:date="2024-05-08T11:29:00Z">
          <w:pPr/>
        </w:pPrChange>
      </w:pPr>
      <w:ins w:id="653" w:author="Leo Barnes" w:date="2024-05-08T11:32:00Z">
        <w:r>
          <w:rPr>
            <w:lang w:eastAsia="ja-JP"/>
          </w:rPr>
          <w:tab/>
        </w:r>
        <w:r>
          <w:rPr>
            <w:lang w:eastAsia="ja-JP"/>
          </w:rPr>
          <w:tab/>
        </w:r>
      </w:ins>
      <w:proofErr w:type="spellStart"/>
      <w:ins w:id="654" w:author="Leo Barnes" w:date="2024-05-08T11:29:00Z">
        <w:r w:rsidRPr="008F43F5">
          <w:rPr>
            <w:lang w:eastAsia="ja-JP"/>
          </w:rPr>
          <w:t>item_ID</w:t>
        </w:r>
        <w:proofErr w:type="spellEnd"/>
        <w:r w:rsidRPr="008F43F5">
          <w:rPr>
            <w:lang w:eastAsia="ja-JP"/>
          </w:rPr>
          <w:t xml:space="preserve">=10, </w:t>
        </w:r>
        <w:proofErr w:type="spellStart"/>
        <w:r w:rsidRPr="008F43F5">
          <w:rPr>
            <w:lang w:eastAsia="ja-JP"/>
          </w:rPr>
          <w:t>extent_count</w:t>
        </w:r>
        <w:proofErr w:type="spellEnd"/>
        <w:r w:rsidRPr="008F43F5">
          <w:rPr>
            <w:lang w:eastAsia="ja-JP"/>
          </w:rPr>
          <w:t xml:space="preserve">=1, </w:t>
        </w:r>
        <w:proofErr w:type="spellStart"/>
        <w:r w:rsidRPr="008F43F5">
          <w:rPr>
            <w:lang w:eastAsia="ja-JP"/>
          </w:rPr>
          <w:t>extent_offset</w:t>
        </w:r>
        <w:proofErr w:type="spellEnd"/>
        <w:r w:rsidRPr="008F43F5">
          <w:rPr>
            <w:lang w:eastAsia="ja-JP"/>
          </w:rPr>
          <w:t xml:space="preserve">=P10, </w:t>
        </w:r>
        <w:proofErr w:type="spellStart"/>
        <w:r w:rsidRPr="008F43F5">
          <w:rPr>
            <w:lang w:eastAsia="ja-JP"/>
          </w:rPr>
          <w:t>extent_length</w:t>
        </w:r>
        <w:proofErr w:type="spellEnd"/>
        <w:r w:rsidRPr="008F43F5">
          <w:rPr>
            <w:lang w:eastAsia="ja-JP"/>
          </w:rPr>
          <w:t>=</w:t>
        </w:r>
        <w:proofErr w:type="gramStart"/>
        <w:r w:rsidRPr="008F43F5">
          <w:rPr>
            <w:lang w:eastAsia="ja-JP"/>
          </w:rPr>
          <w:t>Q10;</w:t>
        </w:r>
        <w:proofErr w:type="gramEnd"/>
      </w:ins>
    </w:p>
    <w:p w14:paraId="10444E81" w14:textId="287A0FFF" w:rsidR="008F43F5" w:rsidRPr="008F43F5" w:rsidRDefault="008F43F5">
      <w:pPr>
        <w:pStyle w:val="Code"/>
        <w:rPr>
          <w:ins w:id="655" w:author="Leo Barnes" w:date="2024-05-08T11:29:00Z"/>
          <w:lang w:eastAsia="ja-JP"/>
        </w:rPr>
        <w:pPrChange w:id="656" w:author="Leo Barnes" w:date="2024-05-08T11:29:00Z">
          <w:pPr/>
        </w:pPrChange>
      </w:pPr>
      <w:ins w:id="657" w:author="Leo Barnes" w:date="2024-05-08T11:32:00Z">
        <w:r>
          <w:rPr>
            <w:lang w:eastAsia="ja-JP"/>
          </w:rPr>
          <w:tab/>
        </w:r>
        <w:r>
          <w:rPr>
            <w:lang w:eastAsia="ja-JP"/>
          </w:rPr>
          <w:tab/>
        </w:r>
      </w:ins>
      <w:proofErr w:type="spellStart"/>
      <w:ins w:id="658" w:author="Leo Barnes" w:date="2024-05-08T11:29:00Z">
        <w:r w:rsidRPr="008F43F5">
          <w:rPr>
            <w:lang w:eastAsia="ja-JP"/>
          </w:rPr>
          <w:t>item_ID</w:t>
        </w:r>
        <w:proofErr w:type="spellEnd"/>
        <w:r w:rsidRPr="008F43F5">
          <w:rPr>
            <w:lang w:eastAsia="ja-JP"/>
          </w:rPr>
          <w:t xml:space="preserve">=11, </w:t>
        </w:r>
        <w:proofErr w:type="spellStart"/>
        <w:r w:rsidRPr="008F43F5">
          <w:rPr>
            <w:lang w:eastAsia="ja-JP"/>
          </w:rPr>
          <w:t>extent_count</w:t>
        </w:r>
        <w:proofErr w:type="spellEnd"/>
        <w:r w:rsidRPr="008F43F5">
          <w:rPr>
            <w:lang w:eastAsia="ja-JP"/>
          </w:rPr>
          <w:t xml:space="preserve">=1, </w:t>
        </w:r>
        <w:proofErr w:type="spellStart"/>
        <w:r w:rsidRPr="008F43F5">
          <w:rPr>
            <w:lang w:eastAsia="ja-JP"/>
          </w:rPr>
          <w:t>extent_offset</w:t>
        </w:r>
        <w:proofErr w:type="spellEnd"/>
        <w:r w:rsidRPr="008F43F5">
          <w:rPr>
            <w:lang w:eastAsia="ja-JP"/>
          </w:rPr>
          <w:t xml:space="preserve">=P11, </w:t>
        </w:r>
        <w:proofErr w:type="spellStart"/>
        <w:r w:rsidRPr="008F43F5">
          <w:rPr>
            <w:lang w:eastAsia="ja-JP"/>
          </w:rPr>
          <w:t>extent_length</w:t>
        </w:r>
        <w:proofErr w:type="spellEnd"/>
        <w:r w:rsidRPr="008F43F5">
          <w:rPr>
            <w:lang w:eastAsia="ja-JP"/>
          </w:rPr>
          <w:t>=</w:t>
        </w:r>
        <w:proofErr w:type="gramStart"/>
        <w:r w:rsidRPr="008F43F5">
          <w:rPr>
            <w:lang w:eastAsia="ja-JP"/>
          </w:rPr>
          <w:t>Q11;</w:t>
        </w:r>
        <w:proofErr w:type="gramEnd"/>
      </w:ins>
    </w:p>
    <w:p w14:paraId="2784683B" w14:textId="77777777" w:rsidR="008F43F5" w:rsidRPr="008F43F5" w:rsidRDefault="008F43F5">
      <w:pPr>
        <w:pStyle w:val="Code"/>
        <w:rPr>
          <w:ins w:id="659" w:author="Leo Barnes" w:date="2024-05-08T11:29:00Z"/>
          <w:lang w:eastAsia="ja-JP"/>
        </w:rPr>
        <w:pPrChange w:id="660" w:author="Leo Barnes" w:date="2024-05-08T11:29:00Z">
          <w:pPr/>
        </w:pPrChange>
      </w:pPr>
    </w:p>
    <w:p w14:paraId="1D9F7035" w14:textId="77777777" w:rsidR="008F43F5" w:rsidRPr="008F43F5" w:rsidRDefault="008F43F5">
      <w:pPr>
        <w:pStyle w:val="Code"/>
        <w:rPr>
          <w:ins w:id="661" w:author="Leo Barnes" w:date="2024-05-08T11:29:00Z"/>
          <w:lang w:eastAsia="ja-JP"/>
        </w:rPr>
        <w:pPrChange w:id="662" w:author="Leo Barnes" w:date="2024-05-08T11:29:00Z">
          <w:pPr/>
        </w:pPrChange>
      </w:pPr>
      <w:ins w:id="663" w:author="Leo Barnes" w:date="2024-05-08T11:29:00Z">
        <w:r w:rsidRPr="008F43F5">
          <w:rPr>
            <w:lang w:eastAsia="ja-JP"/>
          </w:rPr>
          <w:tab/>
        </w:r>
        <w:proofErr w:type="spellStart"/>
        <w:r w:rsidRPr="008F43F5">
          <w:rPr>
            <w:lang w:eastAsia="ja-JP"/>
          </w:rPr>
          <w:t>ItemReferenceBox</w:t>
        </w:r>
        <w:proofErr w:type="spellEnd"/>
        <w:r w:rsidRPr="008F43F5">
          <w:rPr>
            <w:lang w:eastAsia="ja-JP"/>
          </w:rPr>
          <w:t xml:space="preserve"> '</w:t>
        </w:r>
        <w:proofErr w:type="spellStart"/>
        <w:r w:rsidRPr="008F43F5">
          <w:rPr>
            <w:lang w:eastAsia="ja-JP"/>
          </w:rPr>
          <w:t>iref</w:t>
        </w:r>
        <w:proofErr w:type="spellEnd"/>
        <w:r w:rsidRPr="008F43F5">
          <w:rPr>
            <w:lang w:eastAsia="ja-JP"/>
          </w:rPr>
          <w:t>':</w:t>
        </w:r>
      </w:ins>
    </w:p>
    <w:p w14:paraId="08A073C1" w14:textId="77777777" w:rsidR="008F43F5" w:rsidRPr="008F43F5" w:rsidRDefault="008F43F5">
      <w:pPr>
        <w:pStyle w:val="Code"/>
        <w:rPr>
          <w:ins w:id="664" w:author="Leo Barnes" w:date="2024-05-08T11:29:00Z"/>
          <w:lang w:eastAsia="ja-JP"/>
        </w:rPr>
        <w:pPrChange w:id="665" w:author="Leo Barnes" w:date="2024-05-08T11:29:00Z">
          <w:pPr/>
        </w:pPrChange>
      </w:pPr>
      <w:ins w:id="666" w:author="Leo Barnes" w:date="2024-05-08T11:29:00Z">
        <w:r w:rsidRPr="008F43F5">
          <w:rPr>
            <w:lang w:eastAsia="ja-JP"/>
          </w:rPr>
          <w:tab/>
        </w:r>
        <w:r w:rsidRPr="008F43F5">
          <w:rPr>
            <w:lang w:eastAsia="ja-JP"/>
          </w:rPr>
          <w:tab/>
          <w:t>// base image grid of 4 tiles</w:t>
        </w:r>
      </w:ins>
    </w:p>
    <w:p w14:paraId="0E856611" w14:textId="6B26B9E7" w:rsidR="008F43F5" w:rsidRPr="008F43F5" w:rsidRDefault="008F43F5">
      <w:pPr>
        <w:pStyle w:val="Code"/>
        <w:rPr>
          <w:ins w:id="667" w:author="Leo Barnes" w:date="2024-05-08T11:29:00Z"/>
          <w:lang w:eastAsia="ja-JP"/>
        </w:rPr>
        <w:pPrChange w:id="668" w:author="Leo Barnes" w:date="2024-05-08T11:29:00Z">
          <w:pPr/>
        </w:pPrChange>
      </w:pPr>
      <w:ins w:id="669" w:author="Leo Barnes" w:date="2024-05-08T11:32:00Z">
        <w:r>
          <w:rPr>
            <w:lang w:eastAsia="ja-JP"/>
          </w:rPr>
          <w:tab/>
        </w:r>
        <w:r>
          <w:rPr>
            <w:lang w:eastAsia="ja-JP"/>
          </w:rPr>
          <w:tab/>
        </w:r>
      </w:ins>
      <w:proofErr w:type="spellStart"/>
      <w:ins w:id="670" w:author="Leo Barnes" w:date="2024-05-08T11:29:00Z">
        <w:r w:rsidRPr="008F43F5">
          <w:rPr>
            <w:lang w:eastAsia="ja-JP"/>
          </w:rPr>
          <w:t>referenceType</w:t>
        </w:r>
        <w:proofErr w:type="spellEnd"/>
        <w:r w:rsidRPr="008F43F5">
          <w:rPr>
            <w:lang w:eastAsia="ja-JP"/>
          </w:rPr>
          <w:t>='</w:t>
        </w:r>
        <w:proofErr w:type="spellStart"/>
        <w:r w:rsidRPr="008F43F5">
          <w:rPr>
            <w:lang w:eastAsia="ja-JP"/>
          </w:rPr>
          <w:t>dimg</w:t>
        </w:r>
        <w:proofErr w:type="spellEnd"/>
        <w:r w:rsidRPr="008F43F5">
          <w:rPr>
            <w:lang w:eastAsia="ja-JP"/>
          </w:rPr>
          <w:t xml:space="preserve">', </w:t>
        </w:r>
        <w:proofErr w:type="spellStart"/>
        <w:r w:rsidRPr="008F43F5">
          <w:rPr>
            <w:lang w:eastAsia="ja-JP"/>
          </w:rPr>
          <w:t>from_item_ID</w:t>
        </w:r>
        <w:proofErr w:type="spellEnd"/>
        <w:r w:rsidRPr="008F43F5">
          <w:rPr>
            <w:lang w:eastAsia="ja-JP"/>
          </w:rPr>
          <w:t xml:space="preserve">=1, </w:t>
        </w:r>
        <w:proofErr w:type="spellStart"/>
        <w:r w:rsidRPr="008F43F5">
          <w:rPr>
            <w:lang w:eastAsia="ja-JP"/>
          </w:rPr>
          <w:t>reference_count</w:t>
        </w:r>
        <w:proofErr w:type="spellEnd"/>
        <w:r w:rsidRPr="008F43F5">
          <w:rPr>
            <w:lang w:eastAsia="ja-JP"/>
          </w:rPr>
          <w:t>=4,</w:t>
        </w:r>
      </w:ins>
    </w:p>
    <w:p w14:paraId="2EA9616F" w14:textId="77777777" w:rsidR="008F43F5" w:rsidRPr="008F43F5" w:rsidRDefault="008F43F5">
      <w:pPr>
        <w:pStyle w:val="Code"/>
        <w:rPr>
          <w:ins w:id="671" w:author="Leo Barnes" w:date="2024-05-08T11:29:00Z"/>
          <w:lang w:eastAsia="ja-JP"/>
        </w:rPr>
        <w:pPrChange w:id="672" w:author="Leo Barnes" w:date="2024-05-08T11:29:00Z">
          <w:pPr/>
        </w:pPrChange>
      </w:pPr>
      <w:ins w:id="673" w:author="Leo Barnes" w:date="2024-05-08T11:29:00Z">
        <w:r w:rsidRPr="008F43F5">
          <w:rPr>
            <w:lang w:eastAsia="ja-JP"/>
          </w:rPr>
          <w:tab/>
        </w:r>
        <w:r w:rsidRPr="008F43F5">
          <w:rPr>
            <w:lang w:eastAsia="ja-JP"/>
          </w:rPr>
          <w:tab/>
        </w:r>
        <w:r w:rsidRPr="008F43F5">
          <w:rPr>
            <w:lang w:eastAsia="ja-JP"/>
          </w:rPr>
          <w:tab/>
        </w:r>
        <w:proofErr w:type="spellStart"/>
        <w:r w:rsidRPr="008F43F5">
          <w:rPr>
            <w:lang w:eastAsia="ja-JP"/>
          </w:rPr>
          <w:t>to_item_ID</w:t>
        </w:r>
        <w:proofErr w:type="spellEnd"/>
        <w:r w:rsidRPr="008F43F5">
          <w:rPr>
            <w:lang w:eastAsia="ja-JP"/>
          </w:rPr>
          <w:t>=2,</w:t>
        </w:r>
      </w:ins>
    </w:p>
    <w:p w14:paraId="330BAF33" w14:textId="77777777" w:rsidR="008F43F5" w:rsidRPr="008F43F5" w:rsidRDefault="008F43F5">
      <w:pPr>
        <w:pStyle w:val="Code"/>
        <w:rPr>
          <w:ins w:id="674" w:author="Leo Barnes" w:date="2024-05-08T11:29:00Z"/>
          <w:lang w:eastAsia="ja-JP"/>
        </w:rPr>
        <w:pPrChange w:id="675" w:author="Leo Barnes" w:date="2024-05-08T11:29:00Z">
          <w:pPr/>
        </w:pPrChange>
      </w:pPr>
      <w:ins w:id="676" w:author="Leo Barnes" w:date="2024-05-08T11:29:00Z">
        <w:r w:rsidRPr="008F43F5">
          <w:rPr>
            <w:lang w:eastAsia="ja-JP"/>
          </w:rPr>
          <w:tab/>
        </w:r>
        <w:r w:rsidRPr="008F43F5">
          <w:rPr>
            <w:lang w:eastAsia="ja-JP"/>
          </w:rPr>
          <w:tab/>
        </w:r>
        <w:r w:rsidRPr="008F43F5">
          <w:rPr>
            <w:lang w:eastAsia="ja-JP"/>
          </w:rPr>
          <w:tab/>
        </w:r>
        <w:proofErr w:type="spellStart"/>
        <w:r w:rsidRPr="008F43F5">
          <w:rPr>
            <w:lang w:eastAsia="ja-JP"/>
          </w:rPr>
          <w:t>to_item_ID</w:t>
        </w:r>
        <w:proofErr w:type="spellEnd"/>
        <w:r w:rsidRPr="008F43F5">
          <w:rPr>
            <w:lang w:eastAsia="ja-JP"/>
          </w:rPr>
          <w:t>=3,</w:t>
        </w:r>
      </w:ins>
    </w:p>
    <w:p w14:paraId="624D0321" w14:textId="77777777" w:rsidR="008F43F5" w:rsidRPr="008F43F5" w:rsidRDefault="008F43F5">
      <w:pPr>
        <w:pStyle w:val="Code"/>
        <w:rPr>
          <w:ins w:id="677" w:author="Leo Barnes" w:date="2024-05-08T11:29:00Z"/>
          <w:lang w:eastAsia="ja-JP"/>
        </w:rPr>
        <w:pPrChange w:id="678" w:author="Leo Barnes" w:date="2024-05-08T11:29:00Z">
          <w:pPr/>
        </w:pPrChange>
      </w:pPr>
      <w:ins w:id="679" w:author="Leo Barnes" w:date="2024-05-08T11:29:00Z">
        <w:r w:rsidRPr="008F43F5">
          <w:rPr>
            <w:lang w:eastAsia="ja-JP"/>
          </w:rPr>
          <w:tab/>
        </w:r>
        <w:r w:rsidRPr="008F43F5">
          <w:rPr>
            <w:lang w:eastAsia="ja-JP"/>
          </w:rPr>
          <w:tab/>
        </w:r>
        <w:r w:rsidRPr="008F43F5">
          <w:rPr>
            <w:lang w:eastAsia="ja-JP"/>
          </w:rPr>
          <w:tab/>
        </w:r>
        <w:proofErr w:type="spellStart"/>
        <w:r w:rsidRPr="008F43F5">
          <w:rPr>
            <w:lang w:eastAsia="ja-JP"/>
          </w:rPr>
          <w:t>to_item_ID</w:t>
        </w:r>
        <w:proofErr w:type="spellEnd"/>
        <w:r w:rsidRPr="008F43F5">
          <w:rPr>
            <w:lang w:eastAsia="ja-JP"/>
          </w:rPr>
          <w:t>=</w:t>
        </w:r>
        <w:proofErr w:type="gramStart"/>
        <w:r w:rsidRPr="008F43F5">
          <w:rPr>
            <w:lang w:eastAsia="ja-JP"/>
          </w:rPr>
          <w:t>4;</w:t>
        </w:r>
        <w:proofErr w:type="gramEnd"/>
      </w:ins>
    </w:p>
    <w:p w14:paraId="3F7DED64" w14:textId="1002388F" w:rsidR="008F43F5" w:rsidRPr="008F43F5" w:rsidRDefault="008F43F5">
      <w:pPr>
        <w:pStyle w:val="Code"/>
        <w:rPr>
          <w:ins w:id="680" w:author="Leo Barnes" w:date="2024-05-08T11:29:00Z"/>
          <w:lang w:eastAsia="ja-JP"/>
        </w:rPr>
        <w:pPrChange w:id="681" w:author="Leo Barnes" w:date="2024-05-08T11:29:00Z">
          <w:pPr/>
        </w:pPrChange>
      </w:pPr>
      <w:ins w:id="682" w:author="Leo Barnes" w:date="2024-05-08T11:32:00Z">
        <w:r>
          <w:rPr>
            <w:lang w:eastAsia="ja-JP"/>
          </w:rPr>
          <w:tab/>
        </w:r>
        <w:r>
          <w:rPr>
            <w:lang w:eastAsia="ja-JP"/>
          </w:rPr>
          <w:tab/>
        </w:r>
        <w:r>
          <w:rPr>
            <w:lang w:eastAsia="ja-JP"/>
          </w:rPr>
          <w:tab/>
        </w:r>
      </w:ins>
      <w:proofErr w:type="spellStart"/>
      <w:ins w:id="683" w:author="Leo Barnes" w:date="2024-05-08T11:29:00Z">
        <w:r w:rsidRPr="008F43F5">
          <w:rPr>
            <w:lang w:eastAsia="ja-JP"/>
          </w:rPr>
          <w:t>to_item_ID</w:t>
        </w:r>
        <w:proofErr w:type="spellEnd"/>
        <w:r w:rsidRPr="008F43F5">
          <w:rPr>
            <w:lang w:eastAsia="ja-JP"/>
          </w:rPr>
          <w:t>=</w:t>
        </w:r>
        <w:proofErr w:type="gramStart"/>
        <w:r w:rsidRPr="008F43F5">
          <w:rPr>
            <w:lang w:eastAsia="ja-JP"/>
          </w:rPr>
          <w:t>5;</w:t>
        </w:r>
        <w:proofErr w:type="gramEnd"/>
      </w:ins>
    </w:p>
    <w:p w14:paraId="5D08FE73" w14:textId="77777777" w:rsidR="008F43F5" w:rsidRPr="008F43F5" w:rsidRDefault="008F43F5">
      <w:pPr>
        <w:pStyle w:val="Code"/>
        <w:rPr>
          <w:ins w:id="684" w:author="Leo Barnes" w:date="2024-05-08T11:29:00Z"/>
          <w:lang w:eastAsia="ja-JP"/>
        </w:rPr>
        <w:pPrChange w:id="685" w:author="Leo Barnes" w:date="2024-05-08T11:29:00Z">
          <w:pPr/>
        </w:pPrChange>
      </w:pPr>
      <w:ins w:id="686" w:author="Leo Barnes" w:date="2024-05-08T11:29:00Z">
        <w:r w:rsidRPr="008F43F5">
          <w:rPr>
            <w:lang w:eastAsia="ja-JP"/>
          </w:rPr>
          <w:tab/>
        </w:r>
        <w:r w:rsidRPr="008F43F5">
          <w:rPr>
            <w:lang w:eastAsia="ja-JP"/>
          </w:rPr>
          <w:tab/>
          <w:t>// A (hidden) gain map is composed of 4 tiles in the grid</w:t>
        </w:r>
      </w:ins>
    </w:p>
    <w:p w14:paraId="3D167BE9" w14:textId="355CFF84" w:rsidR="008F43F5" w:rsidRPr="008F43F5" w:rsidRDefault="008F43F5">
      <w:pPr>
        <w:pStyle w:val="Code"/>
        <w:rPr>
          <w:ins w:id="687" w:author="Leo Barnes" w:date="2024-05-08T11:29:00Z"/>
          <w:lang w:eastAsia="ja-JP"/>
        </w:rPr>
        <w:pPrChange w:id="688" w:author="Leo Barnes" w:date="2024-05-08T11:29:00Z">
          <w:pPr/>
        </w:pPrChange>
      </w:pPr>
      <w:ins w:id="689" w:author="Leo Barnes" w:date="2024-05-08T11:32:00Z">
        <w:r>
          <w:rPr>
            <w:lang w:eastAsia="ja-JP"/>
          </w:rPr>
          <w:tab/>
        </w:r>
        <w:r>
          <w:rPr>
            <w:lang w:eastAsia="ja-JP"/>
          </w:rPr>
          <w:tab/>
        </w:r>
      </w:ins>
      <w:proofErr w:type="spellStart"/>
      <w:ins w:id="690" w:author="Leo Barnes" w:date="2024-05-08T11:29:00Z">
        <w:r w:rsidRPr="008F43F5">
          <w:rPr>
            <w:lang w:eastAsia="ja-JP"/>
          </w:rPr>
          <w:t>referenceType</w:t>
        </w:r>
        <w:proofErr w:type="spellEnd"/>
        <w:r w:rsidRPr="008F43F5">
          <w:rPr>
            <w:lang w:eastAsia="ja-JP"/>
          </w:rPr>
          <w:t>='</w:t>
        </w:r>
        <w:proofErr w:type="spellStart"/>
        <w:r w:rsidRPr="008F43F5">
          <w:rPr>
            <w:lang w:eastAsia="ja-JP"/>
          </w:rPr>
          <w:t>dimg</w:t>
        </w:r>
        <w:proofErr w:type="spellEnd"/>
        <w:r w:rsidRPr="008F43F5">
          <w:rPr>
            <w:lang w:eastAsia="ja-JP"/>
          </w:rPr>
          <w:t xml:space="preserve">', </w:t>
        </w:r>
        <w:proofErr w:type="spellStart"/>
        <w:r w:rsidRPr="008F43F5">
          <w:rPr>
            <w:lang w:eastAsia="ja-JP"/>
          </w:rPr>
          <w:t>from_item_ID</w:t>
        </w:r>
        <w:proofErr w:type="spellEnd"/>
        <w:r w:rsidRPr="008F43F5">
          <w:rPr>
            <w:lang w:eastAsia="ja-JP"/>
          </w:rPr>
          <w:t xml:space="preserve">=6, </w:t>
        </w:r>
        <w:proofErr w:type="spellStart"/>
        <w:r w:rsidRPr="008F43F5">
          <w:rPr>
            <w:lang w:eastAsia="ja-JP"/>
          </w:rPr>
          <w:t>reference_count</w:t>
        </w:r>
        <w:proofErr w:type="spellEnd"/>
        <w:r w:rsidRPr="008F43F5">
          <w:rPr>
            <w:lang w:eastAsia="ja-JP"/>
          </w:rPr>
          <w:t>=4,</w:t>
        </w:r>
      </w:ins>
    </w:p>
    <w:p w14:paraId="229C7655" w14:textId="77777777" w:rsidR="008F43F5" w:rsidRPr="008F43F5" w:rsidRDefault="008F43F5">
      <w:pPr>
        <w:pStyle w:val="Code"/>
        <w:rPr>
          <w:ins w:id="691" w:author="Leo Barnes" w:date="2024-05-08T11:29:00Z"/>
          <w:lang w:eastAsia="ja-JP"/>
        </w:rPr>
        <w:pPrChange w:id="692" w:author="Leo Barnes" w:date="2024-05-08T11:29:00Z">
          <w:pPr/>
        </w:pPrChange>
      </w:pPr>
      <w:ins w:id="693" w:author="Leo Barnes" w:date="2024-05-08T11:29:00Z">
        <w:r w:rsidRPr="008F43F5">
          <w:rPr>
            <w:lang w:eastAsia="ja-JP"/>
          </w:rPr>
          <w:tab/>
        </w:r>
        <w:r w:rsidRPr="008F43F5">
          <w:rPr>
            <w:lang w:eastAsia="ja-JP"/>
          </w:rPr>
          <w:tab/>
        </w:r>
        <w:r w:rsidRPr="008F43F5">
          <w:rPr>
            <w:lang w:eastAsia="ja-JP"/>
          </w:rPr>
          <w:tab/>
        </w:r>
        <w:proofErr w:type="spellStart"/>
        <w:r w:rsidRPr="008F43F5">
          <w:rPr>
            <w:lang w:eastAsia="ja-JP"/>
          </w:rPr>
          <w:t>to_item_ID</w:t>
        </w:r>
        <w:proofErr w:type="spellEnd"/>
        <w:r w:rsidRPr="008F43F5">
          <w:rPr>
            <w:lang w:eastAsia="ja-JP"/>
          </w:rPr>
          <w:t>=7,</w:t>
        </w:r>
      </w:ins>
    </w:p>
    <w:p w14:paraId="677468CD" w14:textId="77777777" w:rsidR="008F43F5" w:rsidRPr="008F43F5" w:rsidRDefault="008F43F5">
      <w:pPr>
        <w:pStyle w:val="Code"/>
        <w:rPr>
          <w:ins w:id="694" w:author="Leo Barnes" w:date="2024-05-08T11:29:00Z"/>
          <w:lang w:eastAsia="ja-JP"/>
        </w:rPr>
        <w:pPrChange w:id="695" w:author="Leo Barnes" w:date="2024-05-08T11:29:00Z">
          <w:pPr/>
        </w:pPrChange>
      </w:pPr>
      <w:ins w:id="696" w:author="Leo Barnes" w:date="2024-05-08T11:29:00Z">
        <w:r w:rsidRPr="008F43F5">
          <w:rPr>
            <w:lang w:eastAsia="ja-JP"/>
          </w:rPr>
          <w:tab/>
        </w:r>
        <w:r w:rsidRPr="008F43F5">
          <w:rPr>
            <w:lang w:eastAsia="ja-JP"/>
          </w:rPr>
          <w:tab/>
        </w:r>
        <w:r w:rsidRPr="008F43F5">
          <w:rPr>
            <w:lang w:eastAsia="ja-JP"/>
          </w:rPr>
          <w:tab/>
        </w:r>
        <w:proofErr w:type="spellStart"/>
        <w:r w:rsidRPr="008F43F5">
          <w:rPr>
            <w:lang w:eastAsia="ja-JP"/>
          </w:rPr>
          <w:t>to_item_ID</w:t>
        </w:r>
        <w:proofErr w:type="spellEnd"/>
        <w:r w:rsidRPr="008F43F5">
          <w:rPr>
            <w:lang w:eastAsia="ja-JP"/>
          </w:rPr>
          <w:t>=8,</w:t>
        </w:r>
      </w:ins>
    </w:p>
    <w:p w14:paraId="77E57D13" w14:textId="77777777" w:rsidR="008F43F5" w:rsidRPr="008F43F5" w:rsidRDefault="008F43F5">
      <w:pPr>
        <w:pStyle w:val="Code"/>
        <w:rPr>
          <w:ins w:id="697" w:author="Leo Barnes" w:date="2024-05-08T11:29:00Z"/>
          <w:lang w:eastAsia="ja-JP"/>
        </w:rPr>
        <w:pPrChange w:id="698" w:author="Leo Barnes" w:date="2024-05-08T11:29:00Z">
          <w:pPr/>
        </w:pPrChange>
      </w:pPr>
      <w:ins w:id="699" w:author="Leo Barnes" w:date="2024-05-08T11:29:00Z">
        <w:r w:rsidRPr="008F43F5">
          <w:rPr>
            <w:lang w:eastAsia="ja-JP"/>
          </w:rPr>
          <w:tab/>
        </w:r>
        <w:r w:rsidRPr="008F43F5">
          <w:rPr>
            <w:lang w:eastAsia="ja-JP"/>
          </w:rPr>
          <w:tab/>
        </w:r>
        <w:r w:rsidRPr="008F43F5">
          <w:rPr>
            <w:lang w:eastAsia="ja-JP"/>
          </w:rPr>
          <w:tab/>
        </w:r>
        <w:proofErr w:type="spellStart"/>
        <w:r w:rsidRPr="008F43F5">
          <w:rPr>
            <w:lang w:eastAsia="ja-JP"/>
          </w:rPr>
          <w:t>to_item_ID</w:t>
        </w:r>
        <w:proofErr w:type="spellEnd"/>
        <w:r w:rsidRPr="008F43F5">
          <w:rPr>
            <w:lang w:eastAsia="ja-JP"/>
          </w:rPr>
          <w:t>=</w:t>
        </w:r>
        <w:proofErr w:type="gramStart"/>
        <w:r w:rsidRPr="008F43F5">
          <w:rPr>
            <w:lang w:eastAsia="ja-JP"/>
          </w:rPr>
          <w:t>9;</w:t>
        </w:r>
        <w:proofErr w:type="gramEnd"/>
      </w:ins>
    </w:p>
    <w:p w14:paraId="39FC44BA" w14:textId="3F37C250" w:rsidR="008F43F5" w:rsidRPr="008F43F5" w:rsidRDefault="008F43F5">
      <w:pPr>
        <w:pStyle w:val="Code"/>
        <w:rPr>
          <w:ins w:id="700" w:author="Leo Barnes" w:date="2024-05-08T11:29:00Z"/>
          <w:lang w:eastAsia="ja-JP"/>
        </w:rPr>
        <w:pPrChange w:id="701" w:author="Leo Barnes" w:date="2024-05-08T11:29:00Z">
          <w:pPr/>
        </w:pPrChange>
      </w:pPr>
      <w:ins w:id="702" w:author="Leo Barnes" w:date="2024-05-08T11:33:00Z">
        <w:r>
          <w:rPr>
            <w:lang w:eastAsia="ja-JP"/>
          </w:rPr>
          <w:tab/>
        </w:r>
        <w:r>
          <w:rPr>
            <w:lang w:eastAsia="ja-JP"/>
          </w:rPr>
          <w:tab/>
        </w:r>
        <w:r>
          <w:rPr>
            <w:lang w:eastAsia="ja-JP"/>
          </w:rPr>
          <w:tab/>
        </w:r>
      </w:ins>
      <w:proofErr w:type="spellStart"/>
      <w:ins w:id="703" w:author="Leo Barnes" w:date="2024-05-08T11:29:00Z">
        <w:r w:rsidRPr="008F43F5">
          <w:rPr>
            <w:lang w:eastAsia="ja-JP"/>
          </w:rPr>
          <w:t>to_item_ID</w:t>
        </w:r>
        <w:proofErr w:type="spellEnd"/>
        <w:r w:rsidRPr="008F43F5">
          <w:rPr>
            <w:lang w:eastAsia="ja-JP"/>
          </w:rPr>
          <w:t>=</w:t>
        </w:r>
        <w:proofErr w:type="gramStart"/>
        <w:r w:rsidRPr="008F43F5">
          <w:rPr>
            <w:lang w:eastAsia="ja-JP"/>
          </w:rPr>
          <w:t>10;</w:t>
        </w:r>
        <w:proofErr w:type="gramEnd"/>
      </w:ins>
    </w:p>
    <w:p w14:paraId="746C6A30" w14:textId="5E236F90" w:rsidR="008F43F5" w:rsidRDefault="008F43F5" w:rsidP="008F43F5">
      <w:pPr>
        <w:pStyle w:val="Code"/>
        <w:rPr>
          <w:ins w:id="704" w:author="Leo Barnes" w:date="2024-05-08T11:33:00Z"/>
          <w:lang w:eastAsia="ja-JP"/>
        </w:rPr>
      </w:pPr>
      <w:ins w:id="705" w:author="Leo Barnes" w:date="2024-05-08T11:33:00Z">
        <w:r>
          <w:rPr>
            <w:lang w:eastAsia="ja-JP"/>
          </w:rPr>
          <w:tab/>
        </w:r>
        <w:r>
          <w:rPr>
            <w:lang w:eastAsia="ja-JP"/>
          </w:rPr>
          <w:tab/>
        </w:r>
      </w:ins>
      <w:ins w:id="706" w:author="Leo Barnes" w:date="2024-05-08T11:29:00Z">
        <w:r w:rsidRPr="008F43F5">
          <w:rPr>
            <w:lang w:eastAsia="ja-JP"/>
          </w:rPr>
          <w:t>//</w:t>
        </w:r>
      </w:ins>
      <w:ins w:id="707" w:author="Leo Barnes" w:date="2024-05-08T11:33:00Z">
        <w:r>
          <w:rPr>
            <w:lang w:eastAsia="ja-JP"/>
          </w:rPr>
          <w:t xml:space="preserve"> </w:t>
        </w:r>
      </w:ins>
      <w:proofErr w:type="spellStart"/>
      <w:ins w:id="708" w:author="Leo Barnes" w:date="2024-05-08T11:34:00Z">
        <w:r>
          <w:rPr>
            <w:lang w:eastAsia="ja-JP"/>
          </w:rPr>
          <w:t>tmap</w:t>
        </w:r>
      </w:ins>
      <w:proofErr w:type="spellEnd"/>
      <w:ins w:id="709" w:author="Leo Barnes" w:date="2024-05-08T11:29:00Z">
        <w:r w:rsidRPr="008F43F5">
          <w:rPr>
            <w:lang w:eastAsia="ja-JP"/>
          </w:rPr>
          <w:br/>
        </w:r>
        <w:r w:rsidRPr="008F43F5">
          <w:rPr>
            <w:lang w:eastAsia="ja-JP"/>
          </w:rPr>
          <w:tab/>
        </w:r>
      </w:ins>
      <w:ins w:id="710" w:author="Leo Barnes" w:date="2024-05-08T11:33:00Z">
        <w:r>
          <w:rPr>
            <w:lang w:eastAsia="ja-JP"/>
          </w:rPr>
          <w:tab/>
        </w:r>
      </w:ins>
      <w:proofErr w:type="spellStart"/>
      <w:ins w:id="711" w:author="Leo Barnes" w:date="2024-05-08T11:29:00Z">
        <w:r w:rsidRPr="008F43F5">
          <w:rPr>
            <w:lang w:eastAsia="ja-JP"/>
          </w:rPr>
          <w:t>referenceType</w:t>
        </w:r>
        <w:proofErr w:type="spellEnd"/>
        <w:r w:rsidRPr="008F43F5">
          <w:rPr>
            <w:lang w:eastAsia="ja-JP"/>
          </w:rPr>
          <w:t>='</w:t>
        </w:r>
        <w:proofErr w:type="spellStart"/>
        <w:r w:rsidRPr="008F43F5">
          <w:rPr>
            <w:lang w:eastAsia="ja-JP"/>
          </w:rPr>
          <w:t>dimg</w:t>
        </w:r>
        <w:proofErr w:type="spellEnd"/>
        <w:r w:rsidRPr="008F43F5">
          <w:rPr>
            <w:lang w:eastAsia="ja-JP"/>
          </w:rPr>
          <w:t xml:space="preserve">', </w:t>
        </w:r>
        <w:proofErr w:type="spellStart"/>
        <w:r w:rsidRPr="008F43F5">
          <w:rPr>
            <w:lang w:eastAsia="ja-JP"/>
          </w:rPr>
          <w:t>from_item_ID</w:t>
        </w:r>
        <w:proofErr w:type="spellEnd"/>
        <w:r w:rsidRPr="008F43F5">
          <w:rPr>
            <w:lang w:eastAsia="ja-JP"/>
          </w:rPr>
          <w:t xml:space="preserve">=11, </w:t>
        </w:r>
        <w:proofErr w:type="spellStart"/>
        <w:r w:rsidRPr="008F43F5">
          <w:rPr>
            <w:lang w:eastAsia="ja-JP"/>
          </w:rPr>
          <w:t>ref_count</w:t>
        </w:r>
        <w:proofErr w:type="spellEnd"/>
        <w:r w:rsidRPr="008F43F5">
          <w:rPr>
            <w:lang w:eastAsia="ja-JP"/>
          </w:rPr>
          <w:t xml:space="preserve">=2, </w:t>
        </w:r>
      </w:ins>
    </w:p>
    <w:p w14:paraId="3A96B638" w14:textId="2A657550" w:rsidR="008F43F5" w:rsidRDefault="008F43F5" w:rsidP="008F43F5">
      <w:pPr>
        <w:pStyle w:val="Code"/>
        <w:rPr>
          <w:ins w:id="712" w:author="Leo Barnes" w:date="2024-05-08T11:33:00Z"/>
          <w:lang w:eastAsia="ja-JP"/>
        </w:rPr>
      </w:pPr>
      <w:ins w:id="713" w:author="Leo Barnes" w:date="2024-05-08T11:33:00Z">
        <w:r>
          <w:rPr>
            <w:lang w:eastAsia="ja-JP"/>
          </w:rPr>
          <w:tab/>
        </w:r>
        <w:r>
          <w:rPr>
            <w:lang w:eastAsia="ja-JP"/>
          </w:rPr>
          <w:tab/>
        </w:r>
        <w:r>
          <w:rPr>
            <w:lang w:eastAsia="ja-JP"/>
          </w:rPr>
          <w:tab/>
        </w:r>
      </w:ins>
      <w:proofErr w:type="spellStart"/>
      <w:ins w:id="714" w:author="Leo Barnes" w:date="2024-05-08T11:29:00Z">
        <w:r w:rsidRPr="008F43F5">
          <w:rPr>
            <w:lang w:eastAsia="ja-JP"/>
          </w:rPr>
          <w:t>to_item_ID</w:t>
        </w:r>
        <w:proofErr w:type="spellEnd"/>
        <w:r w:rsidRPr="008F43F5">
          <w:rPr>
            <w:lang w:eastAsia="ja-JP"/>
          </w:rPr>
          <w:t xml:space="preserve">=1, </w:t>
        </w:r>
      </w:ins>
      <w:ins w:id="715" w:author="Leo Barnes" w:date="2024-05-08T11:34:00Z">
        <w:r>
          <w:rPr>
            <w:lang w:eastAsia="ja-JP"/>
          </w:rPr>
          <w:t>// base</w:t>
        </w:r>
      </w:ins>
    </w:p>
    <w:p w14:paraId="0677DD40" w14:textId="754C2A60" w:rsidR="008F43F5" w:rsidRPr="008F43F5" w:rsidRDefault="008F43F5">
      <w:pPr>
        <w:pStyle w:val="Code"/>
        <w:rPr>
          <w:ins w:id="716" w:author="Leo Barnes" w:date="2024-05-08T11:29:00Z"/>
          <w:lang w:eastAsia="ja-JP"/>
        </w:rPr>
        <w:pPrChange w:id="717" w:author="Leo Barnes" w:date="2024-05-08T11:29:00Z">
          <w:pPr/>
        </w:pPrChange>
      </w:pPr>
      <w:ins w:id="718" w:author="Leo Barnes" w:date="2024-05-08T11:34:00Z">
        <w:r>
          <w:rPr>
            <w:lang w:eastAsia="ja-JP"/>
          </w:rPr>
          <w:tab/>
        </w:r>
        <w:r>
          <w:rPr>
            <w:lang w:eastAsia="ja-JP"/>
          </w:rPr>
          <w:tab/>
        </w:r>
        <w:r>
          <w:rPr>
            <w:lang w:eastAsia="ja-JP"/>
          </w:rPr>
          <w:tab/>
        </w:r>
      </w:ins>
      <w:proofErr w:type="spellStart"/>
      <w:ins w:id="719" w:author="Leo Barnes" w:date="2024-05-08T11:29:00Z">
        <w:r w:rsidRPr="008F43F5">
          <w:rPr>
            <w:lang w:eastAsia="ja-JP"/>
          </w:rPr>
          <w:t>to_item_ID</w:t>
        </w:r>
        <w:proofErr w:type="spellEnd"/>
        <w:r w:rsidRPr="008F43F5">
          <w:rPr>
            <w:lang w:eastAsia="ja-JP"/>
          </w:rPr>
          <w:t>=6;</w:t>
        </w:r>
      </w:ins>
      <w:ins w:id="720" w:author="Leo Barnes" w:date="2024-05-08T11:34:00Z">
        <w:r>
          <w:rPr>
            <w:lang w:eastAsia="ja-JP"/>
          </w:rPr>
          <w:t xml:space="preserve"> // gain map</w:t>
        </w:r>
      </w:ins>
    </w:p>
    <w:p w14:paraId="3F6F953A" w14:textId="77777777" w:rsidR="008F43F5" w:rsidRPr="008F43F5" w:rsidRDefault="008F43F5">
      <w:pPr>
        <w:pStyle w:val="Code"/>
        <w:rPr>
          <w:ins w:id="721" w:author="Leo Barnes" w:date="2024-05-08T11:29:00Z"/>
          <w:lang w:eastAsia="ja-JP"/>
        </w:rPr>
        <w:pPrChange w:id="722" w:author="Leo Barnes" w:date="2024-05-08T11:29:00Z">
          <w:pPr/>
        </w:pPrChange>
      </w:pPr>
      <w:ins w:id="723" w:author="Leo Barnes" w:date="2024-05-08T11:29:00Z">
        <w:r w:rsidRPr="008F43F5">
          <w:rPr>
            <w:lang w:eastAsia="ja-JP"/>
          </w:rPr>
          <w:br/>
        </w:r>
        <w:r w:rsidRPr="008F43F5">
          <w:rPr>
            <w:lang w:eastAsia="ja-JP"/>
          </w:rPr>
          <w:tab/>
        </w:r>
        <w:proofErr w:type="spellStart"/>
        <w:r w:rsidRPr="008F43F5">
          <w:rPr>
            <w:lang w:eastAsia="ja-JP"/>
          </w:rPr>
          <w:t>ItemPropertiesBox</w:t>
        </w:r>
        <w:proofErr w:type="spellEnd"/>
        <w:r w:rsidRPr="008F43F5">
          <w:rPr>
            <w:lang w:eastAsia="ja-JP"/>
          </w:rPr>
          <w:t xml:space="preserve"> '</w:t>
        </w:r>
        <w:proofErr w:type="spellStart"/>
        <w:r w:rsidRPr="008F43F5">
          <w:rPr>
            <w:lang w:eastAsia="ja-JP"/>
          </w:rPr>
          <w:t>iprp</w:t>
        </w:r>
        <w:proofErr w:type="spellEnd"/>
        <w:r w:rsidRPr="008F43F5">
          <w:rPr>
            <w:lang w:eastAsia="ja-JP"/>
          </w:rPr>
          <w:t>':</w:t>
        </w:r>
        <w:r w:rsidRPr="008F43F5">
          <w:rPr>
            <w:lang w:eastAsia="ja-JP"/>
          </w:rPr>
          <w:br/>
        </w:r>
        <w:r w:rsidRPr="008F43F5">
          <w:rPr>
            <w:lang w:eastAsia="ja-JP"/>
          </w:rPr>
          <w:tab/>
        </w:r>
        <w:r w:rsidRPr="008F43F5">
          <w:rPr>
            <w:lang w:eastAsia="ja-JP"/>
          </w:rPr>
          <w:tab/>
        </w:r>
        <w:proofErr w:type="spellStart"/>
        <w:r w:rsidRPr="008F43F5">
          <w:rPr>
            <w:lang w:eastAsia="ja-JP"/>
          </w:rPr>
          <w:t>ItemPropertyContainerBox</w:t>
        </w:r>
        <w:proofErr w:type="spellEnd"/>
        <w:r w:rsidRPr="008F43F5">
          <w:rPr>
            <w:lang w:eastAsia="ja-JP"/>
          </w:rPr>
          <w:t xml:space="preserve"> '</w:t>
        </w:r>
        <w:proofErr w:type="spellStart"/>
        <w:r w:rsidRPr="008F43F5">
          <w:rPr>
            <w:lang w:eastAsia="ja-JP"/>
          </w:rPr>
          <w:t>ipco</w:t>
        </w:r>
        <w:proofErr w:type="spellEnd"/>
        <w:r w:rsidRPr="008F43F5">
          <w:rPr>
            <w:lang w:eastAsia="ja-JP"/>
          </w:rPr>
          <w:t>':</w:t>
        </w:r>
      </w:ins>
    </w:p>
    <w:p w14:paraId="36BC95A8" w14:textId="38F0D439" w:rsidR="008F43F5" w:rsidRPr="008F43F5" w:rsidRDefault="008F43F5">
      <w:pPr>
        <w:pStyle w:val="Code"/>
        <w:rPr>
          <w:ins w:id="724" w:author="Leo Barnes" w:date="2024-05-08T11:29:00Z"/>
          <w:lang w:eastAsia="ja-JP"/>
        </w:rPr>
        <w:pPrChange w:id="725" w:author="Leo Barnes" w:date="2024-05-08T11:29:00Z">
          <w:pPr/>
        </w:pPrChange>
      </w:pPr>
      <w:ins w:id="726" w:author="Leo Barnes" w:date="2024-05-08T11:34:00Z">
        <w:r>
          <w:rPr>
            <w:lang w:eastAsia="ja-JP"/>
          </w:rPr>
          <w:tab/>
        </w:r>
        <w:r>
          <w:rPr>
            <w:lang w:eastAsia="ja-JP"/>
          </w:rPr>
          <w:tab/>
        </w:r>
      </w:ins>
      <w:ins w:id="727" w:author="Leo Barnes" w:date="2024-05-08T11:35:00Z">
        <w:r>
          <w:rPr>
            <w:lang w:eastAsia="ja-JP"/>
          </w:rPr>
          <w:tab/>
        </w:r>
      </w:ins>
      <w:ins w:id="728" w:author="Leo Barnes" w:date="2024-05-08T11:29:00Z">
        <w:r w:rsidRPr="008F43F5">
          <w:rPr>
            <w:lang w:eastAsia="ja-JP"/>
          </w:rPr>
          <w:t>// Base image, item 1, grid of tiles</w:t>
        </w:r>
        <w:r w:rsidRPr="008F43F5">
          <w:rPr>
            <w:lang w:eastAsia="ja-JP"/>
          </w:rPr>
          <w:br/>
        </w:r>
        <w:bookmarkStart w:id="729" w:name="OLE_LINK3"/>
        <w:bookmarkStart w:id="730" w:name="OLE_LINK4"/>
        <w:r w:rsidRPr="008F43F5">
          <w:rPr>
            <w:lang w:eastAsia="ja-JP"/>
          </w:rPr>
          <w:tab/>
        </w:r>
        <w:r w:rsidRPr="008F43F5">
          <w:rPr>
            <w:lang w:eastAsia="ja-JP"/>
          </w:rPr>
          <w:tab/>
        </w:r>
        <w:r w:rsidRPr="008F43F5">
          <w:rPr>
            <w:lang w:eastAsia="ja-JP"/>
          </w:rPr>
          <w:tab/>
          <w:t>'</w:t>
        </w:r>
        <w:proofErr w:type="spellStart"/>
        <w:r w:rsidRPr="008F43F5">
          <w:rPr>
            <w:lang w:eastAsia="ja-JP"/>
          </w:rPr>
          <w:t>ispe</w:t>
        </w:r>
        <w:proofErr w:type="spellEnd"/>
        <w:r w:rsidRPr="008F43F5">
          <w:rPr>
            <w:lang w:eastAsia="ja-JP"/>
          </w:rPr>
          <w:t>'</w:t>
        </w:r>
        <w:r w:rsidRPr="008F43F5">
          <w:rPr>
            <w:lang w:eastAsia="ja-JP"/>
          </w:rPr>
          <w:br/>
        </w:r>
        <w:r w:rsidRPr="008F43F5">
          <w:rPr>
            <w:lang w:eastAsia="ja-JP"/>
          </w:rPr>
          <w:tab/>
        </w:r>
        <w:r w:rsidRPr="008F43F5">
          <w:rPr>
            <w:lang w:eastAsia="ja-JP"/>
          </w:rPr>
          <w:tab/>
        </w:r>
        <w:r w:rsidRPr="008F43F5">
          <w:rPr>
            <w:lang w:eastAsia="ja-JP"/>
          </w:rPr>
          <w:tab/>
          <w:t>'</w:t>
        </w:r>
        <w:proofErr w:type="spellStart"/>
        <w:r w:rsidRPr="008F43F5">
          <w:rPr>
            <w:lang w:eastAsia="ja-JP"/>
          </w:rPr>
          <w:t>pixi</w:t>
        </w:r>
        <w:proofErr w:type="spellEnd"/>
        <w:r w:rsidRPr="008F43F5">
          <w:rPr>
            <w:lang w:eastAsia="ja-JP"/>
          </w:rPr>
          <w:t>'</w:t>
        </w:r>
      </w:ins>
    </w:p>
    <w:p w14:paraId="7BC621B9" w14:textId="77777777" w:rsidR="008F43F5" w:rsidRPr="008F43F5" w:rsidRDefault="008F43F5">
      <w:pPr>
        <w:pStyle w:val="Code"/>
        <w:rPr>
          <w:ins w:id="731" w:author="Leo Barnes" w:date="2024-05-08T11:29:00Z"/>
          <w:lang w:eastAsia="ja-JP"/>
        </w:rPr>
        <w:pPrChange w:id="732" w:author="Leo Barnes" w:date="2024-05-08T11:29:00Z">
          <w:pPr/>
        </w:pPrChange>
      </w:pPr>
      <w:ins w:id="733" w:author="Leo Barnes" w:date="2024-05-08T11:29:00Z">
        <w:r w:rsidRPr="008F43F5">
          <w:rPr>
            <w:lang w:eastAsia="ja-JP"/>
          </w:rPr>
          <w:lastRenderedPageBreak/>
          <w:tab/>
        </w:r>
        <w:r w:rsidRPr="008F43F5">
          <w:rPr>
            <w:lang w:eastAsia="ja-JP"/>
          </w:rPr>
          <w:tab/>
        </w:r>
        <w:r w:rsidRPr="008F43F5">
          <w:rPr>
            <w:lang w:eastAsia="ja-JP"/>
          </w:rPr>
          <w:tab/>
          <w:t>'</w:t>
        </w:r>
        <w:proofErr w:type="spellStart"/>
        <w:r w:rsidRPr="008F43F5">
          <w:rPr>
            <w:lang w:eastAsia="ja-JP"/>
          </w:rPr>
          <w:t>colr</w:t>
        </w:r>
        <w:proofErr w:type="spellEnd"/>
        <w:r w:rsidRPr="008F43F5">
          <w:rPr>
            <w:lang w:eastAsia="ja-JP"/>
          </w:rPr>
          <w:t>'</w:t>
        </w:r>
        <w:r w:rsidRPr="008F43F5">
          <w:rPr>
            <w:lang w:eastAsia="ja-JP"/>
          </w:rPr>
          <w:br/>
        </w:r>
        <w:r w:rsidRPr="008F43F5">
          <w:rPr>
            <w:lang w:eastAsia="ja-JP"/>
          </w:rPr>
          <w:tab/>
        </w:r>
        <w:r w:rsidRPr="008F43F5">
          <w:rPr>
            <w:lang w:eastAsia="ja-JP"/>
          </w:rPr>
          <w:tab/>
        </w:r>
        <w:r w:rsidRPr="008F43F5">
          <w:rPr>
            <w:lang w:eastAsia="ja-JP"/>
          </w:rPr>
          <w:tab/>
          <w:t>'</w:t>
        </w:r>
        <w:proofErr w:type="spellStart"/>
        <w:r w:rsidRPr="008F43F5">
          <w:rPr>
            <w:lang w:eastAsia="ja-JP"/>
          </w:rPr>
          <w:t>clli</w:t>
        </w:r>
        <w:proofErr w:type="spellEnd"/>
        <w:r w:rsidRPr="008F43F5">
          <w:rPr>
            <w:lang w:eastAsia="ja-JP"/>
          </w:rPr>
          <w:t>'</w:t>
        </w:r>
      </w:ins>
    </w:p>
    <w:p w14:paraId="7B08B249" w14:textId="47D122C5" w:rsidR="008F43F5" w:rsidRPr="008F43F5" w:rsidRDefault="008F43F5">
      <w:pPr>
        <w:pStyle w:val="Code"/>
        <w:rPr>
          <w:ins w:id="734" w:author="Leo Barnes" w:date="2024-05-08T11:29:00Z"/>
          <w:lang w:val="en-US" w:eastAsia="ja-JP"/>
        </w:rPr>
        <w:pPrChange w:id="735" w:author="Leo Barnes" w:date="2024-05-08T11:29:00Z">
          <w:pPr/>
        </w:pPrChange>
      </w:pPr>
      <w:ins w:id="736" w:author="Leo Barnes" w:date="2024-05-08T11:35:00Z">
        <w:r>
          <w:rPr>
            <w:lang w:val="en-US" w:eastAsia="ja-JP"/>
          </w:rPr>
          <w:tab/>
        </w:r>
        <w:r>
          <w:rPr>
            <w:lang w:val="en-US" w:eastAsia="ja-JP"/>
          </w:rPr>
          <w:tab/>
        </w:r>
        <w:r>
          <w:rPr>
            <w:lang w:val="en-US" w:eastAsia="ja-JP"/>
          </w:rPr>
          <w:tab/>
        </w:r>
      </w:ins>
      <w:ins w:id="737" w:author="Leo Barnes" w:date="2024-05-08T11:29:00Z">
        <w:r w:rsidRPr="008F43F5">
          <w:rPr>
            <w:lang w:val="en-US" w:eastAsia="ja-JP"/>
          </w:rPr>
          <w:t>// tiles, items 2-5</w:t>
        </w:r>
      </w:ins>
    </w:p>
    <w:p w14:paraId="17AC92EF" w14:textId="77777777" w:rsidR="008F43F5" w:rsidRPr="008F43F5" w:rsidRDefault="008F43F5">
      <w:pPr>
        <w:pStyle w:val="Code"/>
        <w:rPr>
          <w:ins w:id="738" w:author="Leo Barnes" w:date="2024-05-08T11:29:00Z"/>
          <w:lang w:eastAsia="ja-JP"/>
        </w:rPr>
        <w:pPrChange w:id="739" w:author="Leo Barnes" w:date="2024-05-08T11:29:00Z">
          <w:pPr/>
        </w:pPrChange>
      </w:pPr>
      <w:ins w:id="740" w:author="Leo Barnes" w:date="2024-05-08T11:29:00Z">
        <w:r w:rsidRPr="008F43F5">
          <w:rPr>
            <w:lang w:eastAsia="ja-JP"/>
          </w:rPr>
          <w:tab/>
        </w:r>
        <w:r w:rsidRPr="008F43F5">
          <w:rPr>
            <w:lang w:eastAsia="ja-JP"/>
          </w:rPr>
          <w:tab/>
        </w:r>
        <w:r w:rsidRPr="008F43F5">
          <w:rPr>
            <w:lang w:eastAsia="ja-JP"/>
          </w:rPr>
          <w:tab/>
          <w:t>'</w:t>
        </w:r>
        <w:proofErr w:type="spellStart"/>
        <w:r w:rsidRPr="008F43F5">
          <w:rPr>
            <w:lang w:eastAsia="ja-JP"/>
          </w:rPr>
          <w:t>ispe</w:t>
        </w:r>
        <w:proofErr w:type="spellEnd"/>
        <w:r w:rsidRPr="008F43F5">
          <w:rPr>
            <w:lang w:eastAsia="ja-JP"/>
          </w:rPr>
          <w:t>'</w:t>
        </w:r>
      </w:ins>
    </w:p>
    <w:p w14:paraId="528D8A67" w14:textId="77777777" w:rsidR="008F43F5" w:rsidRPr="008F43F5" w:rsidRDefault="008F43F5">
      <w:pPr>
        <w:pStyle w:val="Code"/>
        <w:rPr>
          <w:ins w:id="741" w:author="Leo Barnes" w:date="2024-05-08T11:29:00Z"/>
          <w:lang w:eastAsia="ja-JP"/>
        </w:rPr>
        <w:pPrChange w:id="742" w:author="Leo Barnes" w:date="2024-05-08T11:29:00Z">
          <w:pPr/>
        </w:pPrChange>
      </w:pPr>
      <w:ins w:id="743" w:author="Leo Barnes" w:date="2024-05-08T11:29:00Z">
        <w:r w:rsidRPr="008F43F5">
          <w:rPr>
            <w:lang w:eastAsia="ja-JP"/>
          </w:rPr>
          <w:tab/>
        </w:r>
        <w:r w:rsidRPr="008F43F5">
          <w:rPr>
            <w:lang w:eastAsia="ja-JP"/>
          </w:rPr>
          <w:tab/>
        </w:r>
        <w:r w:rsidRPr="008F43F5">
          <w:rPr>
            <w:lang w:eastAsia="ja-JP"/>
          </w:rPr>
          <w:tab/>
          <w:t>'</w:t>
        </w:r>
        <w:proofErr w:type="spellStart"/>
        <w:r w:rsidRPr="008F43F5">
          <w:rPr>
            <w:lang w:eastAsia="ja-JP"/>
          </w:rPr>
          <w:t>hvcC</w:t>
        </w:r>
        <w:proofErr w:type="spellEnd"/>
        <w:r w:rsidRPr="008F43F5">
          <w:rPr>
            <w:lang w:eastAsia="ja-JP"/>
          </w:rPr>
          <w:t>'</w:t>
        </w:r>
      </w:ins>
    </w:p>
    <w:bookmarkEnd w:id="729"/>
    <w:bookmarkEnd w:id="730"/>
    <w:p w14:paraId="1B03785F" w14:textId="77777777" w:rsidR="008F43F5" w:rsidRPr="008F43F5" w:rsidRDefault="008F43F5">
      <w:pPr>
        <w:pStyle w:val="Code"/>
        <w:rPr>
          <w:ins w:id="744" w:author="Leo Barnes" w:date="2024-05-08T11:29:00Z"/>
          <w:lang w:val="en-US" w:eastAsia="ja-JP"/>
        </w:rPr>
        <w:pPrChange w:id="745" w:author="Leo Barnes" w:date="2024-05-08T11:29:00Z">
          <w:pPr/>
        </w:pPrChange>
      </w:pPr>
      <w:ins w:id="746" w:author="Leo Barnes" w:date="2024-05-08T11:29:00Z">
        <w:r w:rsidRPr="008F43F5">
          <w:rPr>
            <w:lang w:val="en-US" w:eastAsia="ja-JP"/>
          </w:rPr>
          <w:tab/>
        </w:r>
        <w:r w:rsidRPr="008F43F5">
          <w:rPr>
            <w:lang w:val="en-US" w:eastAsia="ja-JP"/>
          </w:rPr>
          <w:tab/>
        </w:r>
        <w:r w:rsidRPr="008F43F5">
          <w:rPr>
            <w:lang w:val="en-US" w:eastAsia="ja-JP"/>
          </w:rPr>
          <w:tab/>
          <w:t>// Gain map, item 6, grid of tiles</w:t>
        </w:r>
      </w:ins>
    </w:p>
    <w:p w14:paraId="6F2D9E04" w14:textId="77777777" w:rsidR="008F43F5" w:rsidRPr="008F43F5" w:rsidRDefault="008F43F5">
      <w:pPr>
        <w:pStyle w:val="Code"/>
        <w:rPr>
          <w:ins w:id="747" w:author="Leo Barnes" w:date="2024-05-08T11:29:00Z"/>
          <w:lang w:val="en-US" w:eastAsia="ja-JP"/>
        </w:rPr>
        <w:pPrChange w:id="748" w:author="Leo Barnes" w:date="2024-05-08T11:29:00Z">
          <w:pPr/>
        </w:pPrChange>
      </w:pPr>
      <w:ins w:id="749" w:author="Leo Barnes" w:date="2024-05-08T11:29:00Z">
        <w:r w:rsidRPr="008F43F5">
          <w:rPr>
            <w:lang w:eastAsia="ja-JP"/>
          </w:rPr>
          <w:tab/>
        </w:r>
        <w:r w:rsidRPr="008F43F5">
          <w:rPr>
            <w:lang w:eastAsia="ja-JP"/>
          </w:rPr>
          <w:tab/>
        </w:r>
        <w:r w:rsidRPr="008F43F5">
          <w:rPr>
            <w:lang w:eastAsia="ja-JP"/>
          </w:rPr>
          <w:tab/>
          <w:t>'</w:t>
        </w:r>
        <w:proofErr w:type="spellStart"/>
        <w:r w:rsidRPr="008F43F5">
          <w:rPr>
            <w:lang w:eastAsia="ja-JP"/>
          </w:rPr>
          <w:t>ispe</w:t>
        </w:r>
        <w:proofErr w:type="spellEnd"/>
        <w:r w:rsidRPr="008F43F5">
          <w:rPr>
            <w:lang w:eastAsia="ja-JP"/>
          </w:rPr>
          <w:t>'</w:t>
        </w:r>
        <w:r w:rsidRPr="008F43F5">
          <w:rPr>
            <w:lang w:eastAsia="ja-JP"/>
          </w:rPr>
          <w:br/>
        </w:r>
        <w:r w:rsidRPr="008F43F5">
          <w:rPr>
            <w:lang w:eastAsia="ja-JP"/>
          </w:rPr>
          <w:tab/>
        </w:r>
        <w:r w:rsidRPr="008F43F5">
          <w:rPr>
            <w:lang w:eastAsia="ja-JP"/>
          </w:rPr>
          <w:tab/>
        </w:r>
        <w:r w:rsidRPr="008F43F5">
          <w:rPr>
            <w:lang w:eastAsia="ja-JP"/>
          </w:rPr>
          <w:tab/>
          <w:t>'</w:t>
        </w:r>
        <w:proofErr w:type="spellStart"/>
        <w:r w:rsidRPr="008F43F5">
          <w:rPr>
            <w:lang w:eastAsia="ja-JP"/>
          </w:rPr>
          <w:t>pixi</w:t>
        </w:r>
        <w:proofErr w:type="spellEnd"/>
        <w:r w:rsidRPr="008F43F5">
          <w:rPr>
            <w:lang w:eastAsia="ja-JP"/>
          </w:rPr>
          <w:t>'</w:t>
        </w:r>
      </w:ins>
    </w:p>
    <w:p w14:paraId="4413E08F" w14:textId="77777777" w:rsidR="008F43F5" w:rsidRPr="008F43F5" w:rsidRDefault="008F43F5">
      <w:pPr>
        <w:pStyle w:val="Code"/>
        <w:rPr>
          <w:ins w:id="750" w:author="Leo Barnes" w:date="2024-05-08T11:29:00Z"/>
          <w:lang w:eastAsia="ja-JP"/>
        </w:rPr>
        <w:pPrChange w:id="751" w:author="Leo Barnes" w:date="2024-05-08T11:29:00Z">
          <w:pPr/>
        </w:pPrChange>
      </w:pPr>
      <w:ins w:id="752" w:author="Leo Barnes" w:date="2024-05-08T11:29:00Z">
        <w:r w:rsidRPr="008F43F5">
          <w:rPr>
            <w:lang w:eastAsia="ja-JP"/>
          </w:rPr>
          <w:tab/>
        </w:r>
        <w:r w:rsidRPr="008F43F5">
          <w:rPr>
            <w:lang w:eastAsia="ja-JP"/>
          </w:rPr>
          <w:tab/>
        </w:r>
        <w:r w:rsidRPr="008F43F5">
          <w:rPr>
            <w:lang w:eastAsia="ja-JP"/>
          </w:rPr>
          <w:tab/>
          <w:t>'</w:t>
        </w:r>
        <w:proofErr w:type="spellStart"/>
        <w:r w:rsidRPr="008F43F5">
          <w:rPr>
            <w:lang w:val="en-US" w:eastAsia="ja-JP"/>
          </w:rPr>
          <w:t>colr</w:t>
        </w:r>
        <w:proofErr w:type="spellEnd"/>
        <w:r w:rsidRPr="008F43F5">
          <w:rPr>
            <w:lang w:eastAsia="ja-JP"/>
          </w:rPr>
          <w:t>'</w:t>
        </w:r>
      </w:ins>
    </w:p>
    <w:p w14:paraId="499AB760" w14:textId="4D7793D5" w:rsidR="008F43F5" w:rsidRPr="008F43F5" w:rsidRDefault="008F43F5">
      <w:pPr>
        <w:pStyle w:val="Code"/>
        <w:rPr>
          <w:ins w:id="753" w:author="Leo Barnes" w:date="2024-05-08T11:29:00Z"/>
          <w:lang w:val="en-US" w:eastAsia="ja-JP"/>
        </w:rPr>
        <w:pPrChange w:id="754" w:author="Leo Barnes" w:date="2024-05-08T11:29:00Z">
          <w:pPr/>
        </w:pPrChange>
      </w:pPr>
      <w:ins w:id="755" w:author="Leo Barnes" w:date="2024-05-08T11:35:00Z">
        <w:r>
          <w:rPr>
            <w:lang w:val="en-US" w:eastAsia="ja-JP"/>
          </w:rPr>
          <w:tab/>
        </w:r>
        <w:r>
          <w:rPr>
            <w:lang w:val="en-US" w:eastAsia="ja-JP"/>
          </w:rPr>
          <w:tab/>
        </w:r>
        <w:r>
          <w:rPr>
            <w:lang w:val="en-US" w:eastAsia="ja-JP"/>
          </w:rPr>
          <w:tab/>
        </w:r>
      </w:ins>
      <w:ins w:id="756" w:author="Leo Barnes" w:date="2024-05-08T11:29:00Z">
        <w:r w:rsidRPr="008F43F5">
          <w:rPr>
            <w:lang w:val="en-US" w:eastAsia="ja-JP"/>
          </w:rPr>
          <w:t>// tiles, items 7-10</w:t>
        </w:r>
      </w:ins>
    </w:p>
    <w:p w14:paraId="4F79A727" w14:textId="6DE9429B" w:rsidR="008F43F5" w:rsidRPr="008F43F5" w:rsidRDefault="008F43F5">
      <w:pPr>
        <w:pStyle w:val="Code"/>
        <w:rPr>
          <w:ins w:id="757" w:author="Leo Barnes" w:date="2024-05-08T11:29:00Z"/>
          <w:lang w:eastAsia="ja-JP"/>
        </w:rPr>
        <w:pPrChange w:id="758" w:author="Leo Barnes" w:date="2024-05-08T11:29:00Z">
          <w:pPr/>
        </w:pPrChange>
      </w:pPr>
      <w:ins w:id="759" w:author="Leo Barnes" w:date="2024-05-08T11:35:00Z">
        <w:r>
          <w:rPr>
            <w:lang w:eastAsia="ja-JP"/>
          </w:rPr>
          <w:tab/>
        </w:r>
        <w:r>
          <w:rPr>
            <w:lang w:eastAsia="ja-JP"/>
          </w:rPr>
          <w:tab/>
        </w:r>
        <w:r>
          <w:rPr>
            <w:lang w:eastAsia="ja-JP"/>
          </w:rPr>
          <w:tab/>
        </w:r>
      </w:ins>
      <w:ins w:id="760" w:author="Leo Barnes" w:date="2024-05-08T11:29:00Z">
        <w:r w:rsidRPr="008F43F5">
          <w:rPr>
            <w:lang w:eastAsia="ja-JP"/>
          </w:rPr>
          <w:t>'</w:t>
        </w:r>
        <w:proofErr w:type="spellStart"/>
        <w:r w:rsidRPr="008F43F5">
          <w:rPr>
            <w:lang w:eastAsia="ja-JP"/>
          </w:rPr>
          <w:t>ispe</w:t>
        </w:r>
        <w:proofErr w:type="spellEnd"/>
        <w:r w:rsidRPr="008F43F5">
          <w:rPr>
            <w:lang w:eastAsia="ja-JP"/>
          </w:rPr>
          <w:t>'</w:t>
        </w:r>
      </w:ins>
    </w:p>
    <w:p w14:paraId="090E75BD" w14:textId="77777777" w:rsidR="008F43F5" w:rsidRPr="008F43F5" w:rsidRDefault="008F43F5">
      <w:pPr>
        <w:pStyle w:val="Code"/>
        <w:rPr>
          <w:ins w:id="761" w:author="Leo Barnes" w:date="2024-05-08T11:29:00Z"/>
          <w:lang w:eastAsia="ja-JP"/>
        </w:rPr>
        <w:pPrChange w:id="762" w:author="Leo Barnes" w:date="2024-05-08T11:29:00Z">
          <w:pPr/>
        </w:pPrChange>
      </w:pPr>
      <w:ins w:id="763" w:author="Leo Barnes" w:date="2024-05-08T11:29:00Z">
        <w:r w:rsidRPr="008F43F5">
          <w:rPr>
            <w:lang w:eastAsia="ja-JP"/>
          </w:rPr>
          <w:tab/>
        </w:r>
        <w:r w:rsidRPr="008F43F5">
          <w:rPr>
            <w:lang w:eastAsia="ja-JP"/>
          </w:rPr>
          <w:tab/>
        </w:r>
        <w:r w:rsidRPr="008F43F5">
          <w:rPr>
            <w:lang w:eastAsia="ja-JP"/>
          </w:rPr>
          <w:tab/>
          <w:t>'</w:t>
        </w:r>
        <w:proofErr w:type="spellStart"/>
        <w:r w:rsidRPr="008F43F5">
          <w:rPr>
            <w:lang w:eastAsia="ja-JP"/>
          </w:rPr>
          <w:t>hvcC</w:t>
        </w:r>
        <w:proofErr w:type="spellEnd"/>
        <w:r w:rsidRPr="008F43F5">
          <w:rPr>
            <w:lang w:eastAsia="ja-JP"/>
          </w:rPr>
          <w:t>'</w:t>
        </w:r>
      </w:ins>
    </w:p>
    <w:p w14:paraId="0AC77CB9" w14:textId="1F090D7A" w:rsidR="008F43F5" w:rsidRPr="008F43F5" w:rsidRDefault="008F43F5">
      <w:pPr>
        <w:pStyle w:val="Code"/>
        <w:rPr>
          <w:ins w:id="764" w:author="Leo Barnes" w:date="2024-05-08T11:29:00Z"/>
          <w:lang w:eastAsia="ja-JP"/>
        </w:rPr>
        <w:pPrChange w:id="765" w:author="Leo Barnes" w:date="2024-05-08T11:29:00Z">
          <w:pPr/>
        </w:pPrChange>
      </w:pPr>
      <w:ins w:id="766" w:author="Leo Barnes" w:date="2024-05-08T11:35:00Z">
        <w:r>
          <w:rPr>
            <w:lang w:eastAsia="ja-JP"/>
          </w:rPr>
          <w:tab/>
        </w:r>
        <w:r>
          <w:rPr>
            <w:lang w:eastAsia="ja-JP"/>
          </w:rPr>
          <w:tab/>
        </w:r>
        <w:r>
          <w:rPr>
            <w:lang w:eastAsia="ja-JP"/>
          </w:rPr>
          <w:tab/>
        </w:r>
      </w:ins>
      <w:ins w:id="767" w:author="Leo Barnes" w:date="2024-05-08T11:29:00Z">
        <w:r w:rsidRPr="008F43F5">
          <w:rPr>
            <w:lang w:eastAsia="ja-JP"/>
          </w:rPr>
          <w:t xml:space="preserve">// </w:t>
        </w:r>
        <w:proofErr w:type="spellStart"/>
        <w:r w:rsidRPr="008F43F5">
          <w:rPr>
            <w:lang w:eastAsia="ja-JP"/>
          </w:rPr>
          <w:t>tmap</w:t>
        </w:r>
        <w:proofErr w:type="spellEnd"/>
        <w:r w:rsidRPr="008F43F5">
          <w:rPr>
            <w:lang w:eastAsia="ja-JP"/>
          </w:rPr>
          <w:t>, item 11</w:t>
        </w:r>
        <w:r w:rsidRPr="008F43F5">
          <w:rPr>
            <w:lang w:eastAsia="ja-JP"/>
          </w:rPr>
          <w:br/>
        </w:r>
      </w:ins>
      <w:ins w:id="768" w:author="Leo Barnes" w:date="2024-05-08T11:35:00Z">
        <w:r>
          <w:rPr>
            <w:lang w:eastAsia="ja-JP"/>
          </w:rPr>
          <w:tab/>
        </w:r>
        <w:r>
          <w:rPr>
            <w:lang w:eastAsia="ja-JP"/>
          </w:rPr>
          <w:tab/>
        </w:r>
      </w:ins>
      <w:ins w:id="769" w:author="Leo Barnes" w:date="2024-05-08T11:29:00Z">
        <w:r w:rsidRPr="008F43F5">
          <w:rPr>
            <w:lang w:eastAsia="ja-JP"/>
          </w:rPr>
          <w:tab/>
          <w:t>'</w:t>
        </w:r>
        <w:proofErr w:type="spellStart"/>
        <w:r w:rsidRPr="008F43F5">
          <w:rPr>
            <w:lang w:val="en-US" w:eastAsia="ja-JP"/>
          </w:rPr>
          <w:t>colr</w:t>
        </w:r>
        <w:proofErr w:type="spellEnd"/>
        <w:r w:rsidRPr="008F43F5">
          <w:rPr>
            <w:lang w:eastAsia="ja-JP"/>
          </w:rPr>
          <w:t>'</w:t>
        </w:r>
      </w:ins>
    </w:p>
    <w:p w14:paraId="22088D5D" w14:textId="04BCE928" w:rsidR="008F43F5" w:rsidRPr="008F43F5" w:rsidRDefault="008F43F5">
      <w:pPr>
        <w:pStyle w:val="Code"/>
        <w:rPr>
          <w:ins w:id="770" w:author="Leo Barnes" w:date="2024-05-08T11:29:00Z"/>
          <w:lang w:eastAsia="ja-JP"/>
        </w:rPr>
        <w:pPrChange w:id="771" w:author="Leo Barnes" w:date="2024-05-08T11:29:00Z">
          <w:pPr/>
        </w:pPrChange>
      </w:pPr>
      <w:ins w:id="772" w:author="Leo Barnes" w:date="2024-05-08T11:35:00Z">
        <w:r>
          <w:rPr>
            <w:lang w:eastAsia="ja-JP"/>
          </w:rPr>
          <w:tab/>
        </w:r>
        <w:r>
          <w:rPr>
            <w:lang w:eastAsia="ja-JP"/>
          </w:rPr>
          <w:tab/>
        </w:r>
        <w:r>
          <w:rPr>
            <w:lang w:eastAsia="ja-JP"/>
          </w:rPr>
          <w:tab/>
        </w:r>
      </w:ins>
      <w:ins w:id="773" w:author="Leo Barnes" w:date="2024-05-08T11:29:00Z">
        <w:r w:rsidRPr="008F43F5">
          <w:rPr>
            <w:lang w:eastAsia="ja-JP"/>
          </w:rPr>
          <w:t>'</w:t>
        </w:r>
        <w:proofErr w:type="spellStart"/>
        <w:r w:rsidRPr="008F43F5">
          <w:rPr>
            <w:lang w:eastAsia="ja-JP"/>
          </w:rPr>
          <w:t>clli</w:t>
        </w:r>
        <w:proofErr w:type="spellEnd"/>
        <w:r w:rsidRPr="008F43F5">
          <w:rPr>
            <w:lang w:eastAsia="ja-JP"/>
          </w:rPr>
          <w:t>'</w:t>
        </w:r>
      </w:ins>
    </w:p>
    <w:p w14:paraId="3D23FF8D" w14:textId="7ED46D3C" w:rsidR="008F43F5" w:rsidRPr="008F43F5" w:rsidRDefault="008F43F5">
      <w:pPr>
        <w:pStyle w:val="Code"/>
        <w:rPr>
          <w:ins w:id="774" w:author="Leo Barnes" w:date="2024-05-08T11:29:00Z"/>
          <w:lang w:eastAsia="ja-JP"/>
        </w:rPr>
        <w:pPrChange w:id="775" w:author="Leo Barnes" w:date="2024-05-08T11:29:00Z">
          <w:pPr/>
        </w:pPrChange>
      </w:pPr>
      <w:ins w:id="776" w:author="Leo Barnes" w:date="2024-05-08T11:35:00Z">
        <w:r>
          <w:rPr>
            <w:lang w:eastAsia="ja-JP"/>
          </w:rPr>
          <w:tab/>
        </w:r>
        <w:r>
          <w:rPr>
            <w:lang w:eastAsia="ja-JP"/>
          </w:rPr>
          <w:tab/>
        </w:r>
        <w:r>
          <w:rPr>
            <w:lang w:eastAsia="ja-JP"/>
          </w:rPr>
          <w:tab/>
        </w:r>
      </w:ins>
      <w:ins w:id="777" w:author="Leo Barnes" w:date="2024-05-08T11:29:00Z">
        <w:r w:rsidRPr="008F43F5">
          <w:rPr>
            <w:lang w:eastAsia="ja-JP"/>
          </w:rPr>
          <w:t>'</w:t>
        </w:r>
        <w:proofErr w:type="spellStart"/>
        <w:r w:rsidRPr="008F43F5">
          <w:rPr>
            <w:lang w:eastAsia="ja-JP"/>
          </w:rPr>
          <w:t>pixi</w:t>
        </w:r>
        <w:proofErr w:type="spellEnd"/>
        <w:r w:rsidRPr="008F43F5">
          <w:rPr>
            <w:lang w:eastAsia="ja-JP"/>
          </w:rPr>
          <w:t>'</w:t>
        </w:r>
      </w:ins>
    </w:p>
    <w:p w14:paraId="290FAB1A" w14:textId="3B314A55" w:rsidR="008F43F5" w:rsidRPr="008F43F5" w:rsidRDefault="008F43F5">
      <w:pPr>
        <w:pStyle w:val="Code"/>
        <w:rPr>
          <w:ins w:id="778" w:author="Leo Barnes" w:date="2024-05-08T11:29:00Z"/>
          <w:lang w:eastAsia="ja-JP"/>
        </w:rPr>
        <w:pPrChange w:id="779" w:author="Leo Barnes" w:date="2024-05-08T11:29:00Z">
          <w:pPr/>
        </w:pPrChange>
      </w:pPr>
      <w:ins w:id="780" w:author="Leo Barnes" w:date="2024-05-08T11:35:00Z">
        <w:r>
          <w:rPr>
            <w:lang w:eastAsia="ja-JP"/>
          </w:rPr>
          <w:tab/>
        </w:r>
        <w:r>
          <w:rPr>
            <w:lang w:eastAsia="ja-JP"/>
          </w:rPr>
          <w:tab/>
        </w:r>
        <w:r>
          <w:rPr>
            <w:lang w:eastAsia="ja-JP"/>
          </w:rPr>
          <w:tab/>
        </w:r>
      </w:ins>
      <w:ins w:id="781" w:author="Leo Barnes" w:date="2024-05-08T11:29:00Z">
        <w:r w:rsidRPr="008F43F5">
          <w:rPr>
            <w:lang w:eastAsia="ja-JP"/>
          </w:rPr>
          <w:t xml:space="preserve">// </w:t>
        </w:r>
      </w:ins>
      <w:ins w:id="782" w:author="Leo Barnes" w:date="2024-05-08T11:35:00Z">
        <w:r>
          <w:rPr>
            <w:lang w:eastAsia="ja-JP"/>
          </w:rPr>
          <w:t>Explicitly mark orientation of b</w:t>
        </w:r>
      </w:ins>
      <w:ins w:id="783" w:author="Leo Barnes" w:date="2024-05-08T11:36:00Z">
        <w:r>
          <w:rPr>
            <w:lang w:eastAsia="ja-JP"/>
          </w:rPr>
          <w:t>ase and gain map</w:t>
        </w:r>
      </w:ins>
      <w:ins w:id="784" w:author="Leo Barnes" w:date="2024-05-08T11:29:00Z">
        <w:r w:rsidRPr="008F43F5">
          <w:rPr>
            <w:lang w:eastAsia="ja-JP"/>
          </w:rPr>
          <w:br/>
        </w:r>
      </w:ins>
      <w:ins w:id="785" w:author="Leo Barnes" w:date="2024-05-08T11:35:00Z">
        <w:r>
          <w:rPr>
            <w:lang w:eastAsia="ja-JP"/>
          </w:rPr>
          <w:tab/>
        </w:r>
        <w:r>
          <w:rPr>
            <w:lang w:eastAsia="ja-JP"/>
          </w:rPr>
          <w:tab/>
        </w:r>
      </w:ins>
      <w:ins w:id="786" w:author="Leo Barnes" w:date="2024-05-08T11:29:00Z">
        <w:r w:rsidRPr="008F43F5">
          <w:rPr>
            <w:lang w:eastAsia="ja-JP"/>
          </w:rPr>
          <w:tab/>
          <w:t>'</w:t>
        </w:r>
        <w:proofErr w:type="spellStart"/>
        <w:r w:rsidRPr="008F43F5">
          <w:rPr>
            <w:lang w:val="en-US" w:eastAsia="ja-JP"/>
          </w:rPr>
          <w:t>irot</w:t>
        </w:r>
        <w:proofErr w:type="spellEnd"/>
        <w:r w:rsidRPr="008F43F5">
          <w:rPr>
            <w:lang w:eastAsia="ja-JP"/>
          </w:rPr>
          <w:t>'</w:t>
        </w:r>
      </w:ins>
      <w:ins w:id="787" w:author="Leo Barnes" w:date="2024-05-08T12:28:00Z">
        <w:r w:rsidR="00B47B00">
          <w:rPr>
            <w:lang w:eastAsia="ja-JP"/>
          </w:rPr>
          <w:t>: angle=0</w:t>
        </w:r>
      </w:ins>
    </w:p>
    <w:p w14:paraId="5923C6FB" w14:textId="77777777" w:rsidR="008F43F5" w:rsidRPr="008F43F5" w:rsidRDefault="008F43F5">
      <w:pPr>
        <w:pStyle w:val="Code"/>
        <w:rPr>
          <w:ins w:id="788" w:author="Leo Barnes" w:date="2024-05-08T11:29:00Z"/>
          <w:lang w:eastAsia="ja-JP"/>
        </w:rPr>
        <w:pPrChange w:id="789" w:author="Leo Barnes" w:date="2024-05-08T11:29:00Z">
          <w:pPr/>
        </w:pPrChange>
      </w:pPr>
      <w:ins w:id="790" w:author="Leo Barnes" w:date="2024-05-08T11:29:00Z">
        <w:r w:rsidRPr="008F43F5">
          <w:rPr>
            <w:lang w:eastAsia="ja-JP"/>
          </w:rPr>
          <w:br/>
        </w:r>
        <w:r w:rsidRPr="008F43F5">
          <w:rPr>
            <w:lang w:eastAsia="ja-JP"/>
          </w:rPr>
          <w:tab/>
        </w:r>
        <w:r w:rsidRPr="008F43F5">
          <w:rPr>
            <w:lang w:eastAsia="ja-JP"/>
          </w:rPr>
          <w:tab/>
        </w:r>
        <w:proofErr w:type="spellStart"/>
        <w:r w:rsidRPr="008F43F5">
          <w:rPr>
            <w:lang w:eastAsia="ja-JP"/>
          </w:rPr>
          <w:t>ItemPropertyAssociation</w:t>
        </w:r>
        <w:proofErr w:type="spellEnd"/>
        <w:r w:rsidRPr="008F43F5">
          <w:rPr>
            <w:lang w:eastAsia="ja-JP"/>
          </w:rPr>
          <w:t xml:space="preserve"> '</w:t>
        </w:r>
        <w:proofErr w:type="spellStart"/>
        <w:r w:rsidRPr="008F43F5">
          <w:rPr>
            <w:lang w:eastAsia="ja-JP"/>
          </w:rPr>
          <w:t>ipma</w:t>
        </w:r>
        <w:proofErr w:type="spellEnd"/>
        <w:r w:rsidRPr="008F43F5">
          <w:rPr>
            <w:lang w:eastAsia="ja-JP"/>
          </w:rPr>
          <w:t xml:space="preserve">': </w:t>
        </w:r>
        <w:proofErr w:type="spellStart"/>
        <w:r w:rsidRPr="008F43F5">
          <w:rPr>
            <w:lang w:eastAsia="ja-JP"/>
          </w:rPr>
          <w:t>entry_count</w:t>
        </w:r>
        <w:proofErr w:type="spellEnd"/>
        <w:r w:rsidRPr="008F43F5">
          <w:rPr>
            <w:lang w:eastAsia="ja-JP"/>
          </w:rPr>
          <w:t>=11</w:t>
        </w:r>
        <w:r w:rsidRPr="008F43F5">
          <w:rPr>
            <w:lang w:eastAsia="ja-JP"/>
          </w:rPr>
          <w:br/>
        </w:r>
        <w:r w:rsidRPr="008F43F5">
          <w:rPr>
            <w:lang w:eastAsia="ja-JP"/>
          </w:rPr>
          <w:tab/>
        </w:r>
        <w:r w:rsidRPr="008F43F5">
          <w:rPr>
            <w:lang w:eastAsia="ja-JP"/>
          </w:rPr>
          <w:tab/>
        </w:r>
        <w:r w:rsidRPr="008F43F5">
          <w:rPr>
            <w:lang w:eastAsia="ja-JP"/>
          </w:rPr>
          <w:tab/>
          <w:t>1)</w:t>
        </w:r>
        <w:r w:rsidRPr="008F43F5">
          <w:rPr>
            <w:lang w:eastAsia="ja-JP"/>
          </w:rPr>
          <w:tab/>
        </w:r>
        <w:proofErr w:type="spellStart"/>
        <w:r w:rsidRPr="008F43F5">
          <w:rPr>
            <w:lang w:eastAsia="ja-JP"/>
          </w:rPr>
          <w:t>item_ID</w:t>
        </w:r>
        <w:proofErr w:type="spellEnd"/>
        <w:r w:rsidRPr="008F43F5">
          <w:rPr>
            <w:lang w:eastAsia="ja-JP"/>
          </w:rPr>
          <w:t xml:space="preserve">=1, </w:t>
        </w:r>
        <w:proofErr w:type="spellStart"/>
        <w:r w:rsidRPr="008F43F5">
          <w:rPr>
            <w:lang w:eastAsia="ja-JP"/>
          </w:rPr>
          <w:t>association_count</w:t>
        </w:r>
        <w:proofErr w:type="spellEnd"/>
        <w:r w:rsidRPr="008F43F5">
          <w:rPr>
            <w:lang w:eastAsia="ja-JP"/>
          </w:rPr>
          <w:t>=5 // base</w:t>
        </w:r>
        <w:r w:rsidRPr="008F43F5">
          <w:rPr>
            <w:lang w:eastAsia="ja-JP"/>
          </w:rPr>
          <w:br/>
        </w:r>
        <w:r w:rsidRPr="008F43F5">
          <w:rPr>
            <w:lang w:eastAsia="ja-JP"/>
          </w:rPr>
          <w:tab/>
        </w:r>
        <w:r w:rsidRPr="008F43F5">
          <w:rPr>
            <w:lang w:eastAsia="ja-JP"/>
          </w:rPr>
          <w:tab/>
        </w:r>
        <w:r w:rsidRPr="008F43F5">
          <w:rPr>
            <w:lang w:eastAsia="ja-JP"/>
          </w:rPr>
          <w:tab/>
        </w:r>
        <w:r w:rsidRPr="008F43F5">
          <w:rPr>
            <w:lang w:eastAsia="ja-JP"/>
          </w:rPr>
          <w:tab/>
          <w:t xml:space="preserve">essential=0, </w:t>
        </w:r>
        <w:proofErr w:type="spellStart"/>
        <w:r w:rsidRPr="008F43F5">
          <w:rPr>
            <w:lang w:eastAsia="ja-JP"/>
          </w:rPr>
          <w:t>property_index</w:t>
        </w:r>
        <w:proofErr w:type="spellEnd"/>
        <w:r w:rsidRPr="008F43F5">
          <w:rPr>
            <w:lang w:eastAsia="ja-JP"/>
          </w:rPr>
          <w:t>=1;</w:t>
        </w:r>
        <w:r w:rsidRPr="008F43F5">
          <w:rPr>
            <w:lang w:eastAsia="ja-JP"/>
          </w:rPr>
          <w:br/>
        </w:r>
        <w:r w:rsidRPr="008F43F5">
          <w:rPr>
            <w:lang w:eastAsia="ja-JP"/>
          </w:rPr>
          <w:tab/>
        </w:r>
        <w:r w:rsidRPr="008F43F5">
          <w:rPr>
            <w:lang w:eastAsia="ja-JP"/>
          </w:rPr>
          <w:tab/>
        </w:r>
        <w:r w:rsidRPr="008F43F5">
          <w:rPr>
            <w:lang w:eastAsia="ja-JP"/>
          </w:rPr>
          <w:tab/>
        </w:r>
        <w:r w:rsidRPr="008F43F5">
          <w:rPr>
            <w:lang w:eastAsia="ja-JP"/>
          </w:rPr>
          <w:tab/>
          <w:t xml:space="preserve">essential=0, </w:t>
        </w:r>
        <w:proofErr w:type="spellStart"/>
        <w:r w:rsidRPr="008F43F5">
          <w:rPr>
            <w:lang w:eastAsia="ja-JP"/>
          </w:rPr>
          <w:t>property_index</w:t>
        </w:r>
        <w:proofErr w:type="spellEnd"/>
        <w:r w:rsidRPr="008F43F5">
          <w:rPr>
            <w:lang w:eastAsia="ja-JP"/>
          </w:rPr>
          <w:t>=2;</w:t>
        </w:r>
        <w:r w:rsidRPr="008F43F5">
          <w:rPr>
            <w:lang w:eastAsia="ja-JP"/>
          </w:rPr>
          <w:br/>
        </w:r>
        <w:r w:rsidRPr="008F43F5">
          <w:rPr>
            <w:lang w:eastAsia="ja-JP"/>
          </w:rPr>
          <w:tab/>
        </w:r>
        <w:r w:rsidRPr="008F43F5">
          <w:rPr>
            <w:lang w:eastAsia="ja-JP"/>
          </w:rPr>
          <w:tab/>
        </w:r>
        <w:r w:rsidRPr="008F43F5">
          <w:rPr>
            <w:lang w:eastAsia="ja-JP"/>
          </w:rPr>
          <w:tab/>
        </w:r>
        <w:r w:rsidRPr="008F43F5">
          <w:rPr>
            <w:lang w:eastAsia="ja-JP"/>
          </w:rPr>
          <w:tab/>
          <w:t xml:space="preserve">essential=1, </w:t>
        </w:r>
        <w:proofErr w:type="spellStart"/>
        <w:r w:rsidRPr="008F43F5">
          <w:rPr>
            <w:lang w:eastAsia="ja-JP"/>
          </w:rPr>
          <w:t>property_index</w:t>
        </w:r>
        <w:proofErr w:type="spellEnd"/>
        <w:r w:rsidRPr="008F43F5">
          <w:rPr>
            <w:lang w:eastAsia="ja-JP"/>
          </w:rPr>
          <w:t>=</w:t>
        </w:r>
        <w:proofErr w:type="gramStart"/>
        <w:r w:rsidRPr="008F43F5">
          <w:rPr>
            <w:lang w:eastAsia="ja-JP"/>
          </w:rPr>
          <w:t>3;</w:t>
        </w:r>
        <w:proofErr w:type="gramEnd"/>
      </w:ins>
    </w:p>
    <w:p w14:paraId="4C957069" w14:textId="5B52E4D6" w:rsidR="008F43F5" w:rsidRPr="008F43F5" w:rsidRDefault="008F43F5">
      <w:pPr>
        <w:pStyle w:val="Code"/>
        <w:rPr>
          <w:ins w:id="791" w:author="Leo Barnes" w:date="2024-05-08T11:29:00Z"/>
          <w:lang w:eastAsia="ja-JP"/>
        </w:rPr>
        <w:pPrChange w:id="792" w:author="Leo Barnes" w:date="2024-05-08T11:29:00Z">
          <w:pPr/>
        </w:pPrChange>
      </w:pPr>
      <w:ins w:id="793" w:author="Leo Barnes" w:date="2024-05-08T11:36:00Z">
        <w:r>
          <w:rPr>
            <w:lang w:eastAsia="ja-JP"/>
          </w:rPr>
          <w:tab/>
        </w:r>
        <w:r>
          <w:rPr>
            <w:lang w:eastAsia="ja-JP"/>
          </w:rPr>
          <w:tab/>
        </w:r>
        <w:r>
          <w:rPr>
            <w:lang w:eastAsia="ja-JP"/>
          </w:rPr>
          <w:tab/>
        </w:r>
        <w:r>
          <w:rPr>
            <w:lang w:eastAsia="ja-JP"/>
          </w:rPr>
          <w:tab/>
        </w:r>
      </w:ins>
      <w:ins w:id="794" w:author="Leo Barnes" w:date="2024-05-08T11:29:00Z">
        <w:r w:rsidRPr="008F43F5">
          <w:rPr>
            <w:lang w:eastAsia="ja-JP"/>
          </w:rPr>
          <w:t xml:space="preserve">essential=0, </w:t>
        </w:r>
        <w:proofErr w:type="spellStart"/>
        <w:r w:rsidRPr="008F43F5">
          <w:rPr>
            <w:lang w:eastAsia="ja-JP"/>
          </w:rPr>
          <w:t>property_index</w:t>
        </w:r>
        <w:proofErr w:type="spellEnd"/>
        <w:r w:rsidRPr="008F43F5">
          <w:rPr>
            <w:lang w:eastAsia="ja-JP"/>
          </w:rPr>
          <w:t>=</w:t>
        </w:r>
        <w:proofErr w:type="gramStart"/>
        <w:r w:rsidRPr="008F43F5">
          <w:rPr>
            <w:lang w:eastAsia="ja-JP"/>
          </w:rPr>
          <w:t>4;</w:t>
        </w:r>
        <w:proofErr w:type="gramEnd"/>
      </w:ins>
    </w:p>
    <w:p w14:paraId="1C065532" w14:textId="71154126" w:rsidR="008F43F5" w:rsidRPr="008F43F5" w:rsidRDefault="008F43F5">
      <w:pPr>
        <w:pStyle w:val="Code"/>
        <w:rPr>
          <w:ins w:id="795" w:author="Leo Barnes" w:date="2024-05-08T11:29:00Z"/>
          <w:lang w:eastAsia="ja-JP"/>
        </w:rPr>
        <w:pPrChange w:id="796" w:author="Leo Barnes" w:date="2024-05-08T11:29:00Z">
          <w:pPr/>
        </w:pPrChange>
      </w:pPr>
      <w:ins w:id="797" w:author="Leo Barnes" w:date="2024-05-08T11:36:00Z">
        <w:r>
          <w:rPr>
            <w:lang w:eastAsia="ja-JP"/>
          </w:rPr>
          <w:tab/>
        </w:r>
        <w:r>
          <w:rPr>
            <w:lang w:eastAsia="ja-JP"/>
          </w:rPr>
          <w:tab/>
        </w:r>
        <w:r>
          <w:rPr>
            <w:lang w:eastAsia="ja-JP"/>
          </w:rPr>
          <w:tab/>
        </w:r>
        <w:r>
          <w:rPr>
            <w:lang w:eastAsia="ja-JP"/>
          </w:rPr>
          <w:tab/>
        </w:r>
      </w:ins>
      <w:ins w:id="798" w:author="Leo Barnes" w:date="2024-05-08T11:29:00Z">
        <w:r w:rsidRPr="008F43F5">
          <w:rPr>
            <w:lang w:eastAsia="ja-JP"/>
          </w:rPr>
          <w:t>essential=</w:t>
        </w:r>
      </w:ins>
      <w:ins w:id="799" w:author="Leo Barnes" w:date="2024-05-08T11:39:00Z">
        <w:r w:rsidR="005D43B5">
          <w:rPr>
            <w:lang w:eastAsia="ja-JP"/>
          </w:rPr>
          <w:t>1</w:t>
        </w:r>
      </w:ins>
      <w:ins w:id="800" w:author="Leo Barnes" w:date="2024-05-08T11:29:00Z">
        <w:r w:rsidRPr="008F43F5">
          <w:rPr>
            <w:lang w:eastAsia="ja-JP"/>
          </w:rPr>
          <w:t xml:space="preserve">, </w:t>
        </w:r>
        <w:proofErr w:type="spellStart"/>
        <w:r w:rsidRPr="008F43F5">
          <w:rPr>
            <w:lang w:eastAsia="ja-JP"/>
          </w:rPr>
          <w:t>property_index</w:t>
        </w:r>
        <w:proofErr w:type="spellEnd"/>
        <w:r w:rsidRPr="008F43F5">
          <w:rPr>
            <w:lang w:eastAsia="ja-JP"/>
          </w:rPr>
          <w:t>=</w:t>
        </w:r>
        <w:proofErr w:type="gramStart"/>
        <w:r w:rsidRPr="008F43F5">
          <w:rPr>
            <w:lang w:eastAsia="ja-JP"/>
          </w:rPr>
          <w:t>15;</w:t>
        </w:r>
        <w:proofErr w:type="gramEnd"/>
      </w:ins>
    </w:p>
    <w:p w14:paraId="39FF2BF7" w14:textId="6B6E17C0" w:rsidR="008F43F5" w:rsidRPr="008F43F5" w:rsidRDefault="008F43F5">
      <w:pPr>
        <w:pStyle w:val="Code"/>
        <w:rPr>
          <w:ins w:id="801" w:author="Leo Barnes" w:date="2024-05-08T11:29:00Z"/>
          <w:lang w:eastAsia="ja-JP"/>
        </w:rPr>
        <w:pPrChange w:id="802" w:author="Leo Barnes" w:date="2024-05-08T11:29:00Z">
          <w:pPr/>
        </w:pPrChange>
      </w:pPr>
      <w:bookmarkStart w:id="803" w:name="OLE_LINK5"/>
      <w:bookmarkStart w:id="804" w:name="OLE_LINK6"/>
      <w:ins w:id="805" w:author="Leo Barnes" w:date="2024-05-08T11:29:00Z">
        <w:r w:rsidRPr="008F43F5">
          <w:rPr>
            <w:lang w:eastAsia="ja-JP"/>
          </w:rPr>
          <w:tab/>
        </w:r>
        <w:r w:rsidRPr="008F43F5">
          <w:rPr>
            <w:lang w:eastAsia="ja-JP"/>
          </w:rPr>
          <w:tab/>
        </w:r>
        <w:r w:rsidRPr="008F43F5">
          <w:rPr>
            <w:lang w:eastAsia="ja-JP"/>
          </w:rPr>
          <w:tab/>
          <w:t>2)</w:t>
        </w:r>
        <w:r w:rsidRPr="008F43F5">
          <w:rPr>
            <w:lang w:eastAsia="ja-JP"/>
          </w:rPr>
          <w:tab/>
        </w:r>
        <w:proofErr w:type="spellStart"/>
        <w:r w:rsidRPr="008F43F5">
          <w:rPr>
            <w:lang w:eastAsia="ja-JP"/>
          </w:rPr>
          <w:t>item_ID</w:t>
        </w:r>
        <w:proofErr w:type="spellEnd"/>
        <w:r w:rsidRPr="008F43F5">
          <w:rPr>
            <w:lang w:eastAsia="ja-JP"/>
          </w:rPr>
          <w:t xml:space="preserve">=2, </w:t>
        </w:r>
        <w:proofErr w:type="spellStart"/>
        <w:r w:rsidRPr="008F43F5">
          <w:rPr>
            <w:lang w:eastAsia="ja-JP"/>
          </w:rPr>
          <w:t>association_count</w:t>
        </w:r>
        <w:proofErr w:type="spellEnd"/>
        <w:r w:rsidRPr="008F43F5">
          <w:rPr>
            <w:lang w:eastAsia="ja-JP"/>
          </w:rPr>
          <w:t xml:space="preserve">=4 // </w:t>
        </w:r>
      </w:ins>
      <w:ins w:id="806" w:author="Leo Barnes" w:date="2024-05-08T11:41:00Z">
        <w:r w:rsidR="005D43B5">
          <w:rPr>
            <w:lang w:eastAsia="ja-JP"/>
          </w:rPr>
          <w:t xml:space="preserve">base - </w:t>
        </w:r>
      </w:ins>
      <w:ins w:id="807" w:author="Leo Barnes" w:date="2024-05-08T11:29:00Z">
        <w:r w:rsidRPr="008F43F5">
          <w:rPr>
            <w:lang w:eastAsia="ja-JP"/>
          </w:rPr>
          <w:t>tile 1</w:t>
        </w:r>
      </w:ins>
    </w:p>
    <w:p w14:paraId="653112AF" w14:textId="22E5A5B7" w:rsidR="008F43F5" w:rsidRPr="008F43F5" w:rsidRDefault="005D43B5">
      <w:pPr>
        <w:pStyle w:val="Code"/>
        <w:rPr>
          <w:ins w:id="808" w:author="Leo Barnes" w:date="2024-05-08T11:29:00Z"/>
          <w:lang w:eastAsia="ja-JP"/>
        </w:rPr>
        <w:pPrChange w:id="809" w:author="Leo Barnes" w:date="2024-05-08T11:29:00Z">
          <w:pPr/>
        </w:pPrChange>
      </w:pPr>
      <w:ins w:id="810" w:author="Leo Barnes" w:date="2024-05-08T11:41:00Z">
        <w:r>
          <w:rPr>
            <w:lang w:eastAsia="ja-JP"/>
          </w:rPr>
          <w:tab/>
        </w:r>
        <w:r>
          <w:rPr>
            <w:lang w:eastAsia="ja-JP"/>
          </w:rPr>
          <w:tab/>
        </w:r>
        <w:r>
          <w:rPr>
            <w:lang w:eastAsia="ja-JP"/>
          </w:rPr>
          <w:tab/>
        </w:r>
        <w:r>
          <w:rPr>
            <w:lang w:eastAsia="ja-JP"/>
          </w:rPr>
          <w:tab/>
        </w:r>
        <w:r w:rsidRPr="008F43F5">
          <w:rPr>
            <w:lang w:eastAsia="ja-JP"/>
          </w:rPr>
          <w:t>essential=</w:t>
        </w:r>
      </w:ins>
      <w:ins w:id="811" w:author="Leo Barnes" w:date="2024-05-10T09:34:00Z">
        <w:r w:rsidR="002A3308">
          <w:rPr>
            <w:lang w:eastAsia="ja-JP"/>
          </w:rPr>
          <w:t>1</w:t>
        </w:r>
      </w:ins>
      <w:ins w:id="812" w:author="Leo Barnes" w:date="2024-05-08T11:41:00Z">
        <w:r w:rsidRPr="008F43F5">
          <w:rPr>
            <w:lang w:eastAsia="ja-JP"/>
          </w:rPr>
          <w:t xml:space="preserve">, </w:t>
        </w:r>
        <w:proofErr w:type="spellStart"/>
        <w:r w:rsidRPr="008F43F5">
          <w:rPr>
            <w:lang w:eastAsia="ja-JP"/>
          </w:rPr>
          <w:t>property_index</w:t>
        </w:r>
        <w:proofErr w:type="spellEnd"/>
        <w:r w:rsidRPr="008F43F5">
          <w:rPr>
            <w:lang w:eastAsia="ja-JP"/>
          </w:rPr>
          <w:t>=6;</w:t>
        </w:r>
        <w:r>
          <w:rPr>
            <w:lang w:eastAsia="ja-JP"/>
          </w:rPr>
          <w:br/>
        </w:r>
        <w:r>
          <w:rPr>
            <w:lang w:eastAsia="ja-JP"/>
          </w:rPr>
          <w:tab/>
        </w:r>
        <w:r>
          <w:rPr>
            <w:lang w:eastAsia="ja-JP"/>
          </w:rPr>
          <w:tab/>
        </w:r>
        <w:r>
          <w:rPr>
            <w:lang w:eastAsia="ja-JP"/>
          </w:rPr>
          <w:tab/>
        </w:r>
        <w:r>
          <w:rPr>
            <w:lang w:eastAsia="ja-JP"/>
          </w:rPr>
          <w:tab/>
        </w:r>
        <w:r w:rsidRPr="008F43F5">
          <w:rPr>
            <w:lang w:eastAsia="ja-JP"/>
          </w:rPr>
          <w:t xml:space="preserve">essential=0, </w:t>
        </w:r>
        <w:proofErr w:type="spellStart"/>
        <w:r w:rsidRPr="008F43F5">
          <w:rPr>
            <w:lang w:eastAsia="ja-JP"/>
          </w:rPr>
          <w:t>property_index</w:t>
        </w:r>
        <w:proofErr w:type="spellEnd"/>
        <w:r w:rsidRPr="008F43F5">
          <w:rPr>
            <w:lang w:eastAsia="ja-JP"/>
          </w:rPr>
          <w:t>=5;</w:t>
        </w:r>
        <w:r>
          <w:rPr>
            <w:lang w:eastAsia="ja-JP"/>
          </w:rPr>
          <w:br/>
        </w:r>
        <w:r>
          <w:rPr>
            <w:lang w:eastAsia="ja-JP"/>
          </w:rPr>
          <w:tab/>
        </w:r>
        <w:r>
          <w:rPr>
            <w:lang w:eastAsia="ja-JP"/>
          </w:rPr>
          <w:tab/>
        </w:r>
        <w:r>
          <w:rPr>
            <w:lang w:eastAsia="ja-JP"/>
          </w:rPr>
          <w:tab/>
        </w:r>
        <w:r>
          <w:rPr>
            <w:lang w:eastAsia="ja-JP"/>
          </w:rPr>
          <w:tab/>
        </w:r>
        <w:r w:rsidRPr="008F43F5">
          <w:rPr>
            <w:lang w:eastAsia="ja-JP"/>
          </w:rPr>
          <w:t xml:space="preserve">essential=0, </w:t>
        </w:r>
        <w:proofErr w:type="spellStart"/>
        <w:r w:rsidRPr="008F43F5">
          <w:rPr>
            <w:lang w:eastAsia="ja-JP"/>
          </w:rPr>
          <w:t>property_index</w:t>
        </w:r>
        <w:proofErr w:type="spellEnd"/>
        <w:r w:rsidRPr="008F43F5">
          <w:rPr>
            <w:lang w:eastAsia="ja-JP"/>
          </w:rPr>
          <w:t>=2;</w:t>
        </w:r>
        <w:r>
          <w:rPr>
            <w:lang w:eastAsia="ja-JP"/>
          </w:rPr>
          <w:br/>
        </w:r>
        <w:r>
          <w:rPr>
            <w:lang w:eastAsia="ja-JP"/>
          </w:rPr>
          <w:tab/>
        </w:r>
        <w:r>
          <w:rPr>
            <w:lang w:eastAsia="ja-JP"/>
          </w:rPr>
          <w:tab/>
        </w:r>
        <w:r>
          <w:rPr>
            <w:lang w:eastAsia="ja-JP"/>
          </w:rPr>
          <w:tab/>
        </w:r>
        <w:r>
          <w:rPr>
            <w:lang w:eastAsia="ja-JP"/>
          </w:rPr>
          <w:tab/>
        </w:r>
        <w:r w:rsidRPr="008F43F5">
          <w:rPr>
            <w:lang w:eastAsia="ja-JP"/>
          </w:rPr>
          <w:t xml:space="preserve">essential=1, </w:t>
        </w:r>
        <w:proofErr w:type="spellStart"/>
        <w:r w:rsidRPr="008F43F5">
          <w:rPr>
            <w:lang w:eastAsia="ja-JP"/>
          </w:rPr>
          <w:t>property_index</w:t>
        </w:r>
        <w:proofErr w:type="spellEnd"/>
        <w:r w:rsidRPr="008F43F5">
          <w:rPr>
            <w:lang w:eastAsia="ja-JP"/>
          </w:rPr>
          <w:t>=</w:t>
        </w:r>
        <w:proofErr w:type="gramStart"/>
        <w:r w:rsidRPr="008F43F5">
          <w:rPr>
            <w:lang w:eastAsia="ja-JP"/>
          </w:rPr>
          <w:t>3;</w:t>
        </w:r>
      </w:ins>
      <w:bookmarkEnd w:id="803"/>
      <w:bookmarkEnd w:id="804"/>
      <w:proofErr w:type="gramEnd"/>
    </w:p>
    <w:p w14:paraId="46ACFD36" w14:textId="0978A4D1" w:rsidR="008F43F5" w:rsidRPr="008F43F5" w:rsidRDefault="008F43F5">
      <w:pPr>
        <w:pStyle w:val="Code"/>
        <w:rPr>
          <w:ins w:id="813" w:author="Leo Barnes" w:date="2024-05-08T11:29:00Z"/>
          <w:lang w:eastAsia="ja-JP"/>
        </w:rPr>
        <w:pPrChange w:id="814" w:author="Leo Barnes" w:date="2024-05-08T11:29:00Z">
          <w:pPr/>
        </w:pPrChange>
      </w:pPr>
      <w:ins w:id="815" w:author="Leo Barnes" w:date="2024-05-08T11:36:00Z">
        <w:r>
          <w:rPr>
            <w:lang w:eastAsia="ja-JP"/>
          </w:rPr>
          <w:tab/>
        </w:r>
        <w:r>
          <w:rPr>
            <w:lang w:eastAsia="ja-JP"/>
          </w:rPr>
          <w:tab/>
        </w:r>
        <w:r>
          <w:rPr>
            <w:lang w:eastAsia="ja-JP"/>
          </w:rPr>
          <w:tab/>
        </w:r>
      </w:ins>
      <w:ins w:id="816" w:author="Leo Barnes" w:date="2024-05-08T11:29:00Z">
        <w:r w:rsidRPr="008F43F5">
          <w:rPr>
            <w:lang w:eastAsia="ja-JP"/>
          </w:rPr>
          <w:t>3)</w:t>
        </w:r>
        <w:r w:rsidRPr="008F43F5">
          <w:rPr>
            <w:lang w:eastAsia="ja-JP"/>
          </w:rPr>
          <w:tab/>
        </w:r>
        <w:proofErr w:type="spellStart"/>
        <w:r w:rsidRPr="008F43F5">
          <w:rPr>
            <w:lang w:eastAsia="ja-JP"/>
          </w:rPr>
          <w:t>item_ID</w:t>
        </w:r>
        <w:proofErr w:type="spellEnd"/>
        <w:r w:rsidRPr="008F43F5">
          <w:rPr>
            <w:lang w:eastAsia="ja-JP"/>
          </w:rPr>
          <w:t xml:space="preserve">=3, </w:t>
        </w:r>
        <w:proofErr w:type="spellStart"/>
        <w:r w:rsidRPr="008F43F5">
          <w:rPr>
            <w:lang w:eastAsia="ja-JP"/>
          </w:rPr>
          <w:t>association_count</w:t>
        </w:r>
        <w:proofErr w:type="spellEnd"/>
        <w:r w:rsidRPr="008F43F5">
          <w:rPr>
            <w:lang w:eastAsia="ja-JP"/>
          </w:rPr>
          <w:t xml:space="preserve">=4 // </w:t>
        </w:r>
      </w:ins>
      <w:ins w:id="817" w:author="Leo Barnes" w:date="2024-05-08T11:41:00Z">
        <w:r w:rsidR="005D43B5">
          <w:rPr>
            <w:lang w:eastAsia="ja-JP"/>
          </w:rPr>
          <w:t xml:space="preserve">base - </w:t>
        </w:r>
      </w:ins>
      <w:ins w:id="818" w:author="Leo Barnes" w:date="2024-05-08T11:29:00Z">
        <w:r w:rsidRPr="008F43F5">
          <w:rPr>
            <w:lang w:eastAsia="ja-JP"/>
          </w:rPr>
          <w:t>tile 2</w:t>
        </w:r>
      </w:ins>
    </w:p>
    <w:p w14:paraId="16FBC773" w14:textId="0C995225" w:rsidR="008F43F5" w:rsidRPr="008F43F5" w:rsidRDefault="005D43B5">
      <w:pPr>
        <w:pStyle w:val="Code"/>
        <w:rPr>
          <w:ins w:id="819" w:author="Leo Barnes" w:date="2024-05-08T11:29:00Z"/>
          <w:lang w:eastAsia="ja-JP"/>
        </w:rPr>
        <w:pPrChange w:id="820" w:author="Leo Barnes" w:date="2024-05-08T11:29:00Z">
          <w:pPr/>
        </w:pPrChange>
      </w:pPr>
      <w:ins w:id="821" w:author="Leo Barnes" w:date="2024-05-08T11:41:00Z">
        <w:r>
          <w:rPr>
            <w:lang w:eastAsia="ja-JP"/>
          </w:rPr>
          <w:tab/>
        </w:r>
        <w:r>
          <w:rPr>
            <w:lang w:eastAsia="ja-JP"/>
          </w:rPr>
          <w:tab/>
        </w:r>
        <w:r>
          <w:rPr>
            <w:lang w:eastAsia="ja-JP"/>
          </w:rPr>
          <w:tab/>
        </w:r>
        <w:r>
          <w:rPr>
            <w:lang w:eastAsia="ja-JP"/>
          </w:rPr>
          <w:tab/>
        </w:r>
        <w:r w:rsidRPr="008F43F5">
          <w:rPr>
            <w:lang w:eastAsia="ja-JP"/>
          </w:rPr>
          <w:t>essential=</w:t>
        </w:r>
      </w:ins>
      <w:ins w:id="822" w:author="Leo Barnes" w:date="2024-05-10T09:34:00Z">
        <w:r w:rsidR="002A3308">
          <w:rPr>
            <w:lang w:eastAsia="ja-JP"/>
          </w:rPr>
          <w:t>1</w:t>
        </w:r>
      </w:ins>
      <w:ins w:id="823" w:author="Leo Barnes" w:date="2024-05-08T11:41:00Z">
        <w:r w:rsidRPr="008F43F5">
          <w:rPr>
            <w:lang w:eastAsia="ja-JP"/>
          </w:rPr>
          <w:t xml:space="preserve">, </w:t>
        </w:r>
        <w:proofErr w:type="spellStart"/>
        <w:r w:rsidRPr="008F43F5">
          <w:rPr>
            <w:lang w:eastAsia="ja-JP"/>
          </w:rPr>
          <w:t>property_index</w:t>
        </w:r>
        <w:proofErr w:type="spellEnd"/>
        <w:r w:rsidRPr="008F43F5">
          <w:rPr>
            <w:lang w:eastAsia="ja-JP"/>
          </w:rPr>
          <w:t>=6;</w:t>
        </w:r>
        <w:r>
          <w:rPr>
            <w:lang w:eastAsia="ja-JP"/>
          </w:rPr>
          <w:br/>
        </w:r>
        <w:r>
          <w:rPr>
            <w:lang w:eastAsia="ja-JP"/>
          </w:rPr>
          <w:tab/>
        </w:r>
        <w:r>
          <w:rPr>
            <w:lang w:eastAsia="ja-JP"/>
          </w:rPr>
          <w:tab/>
        </w:r>
        <w:r>
          <w:rPr>
            <w:lang w:eastAsia="ja-JP"/>
          </w:rPr>
          <w:tab/>
        </w:r>
        <w:r>
          <w:rPr>
            <w:lang w:eastAsia="ja-JP"/>
          </w:rPr>
          <w:tab/>
        </w:r>
        <w:r w:rsidRPr="008F43F5">
          <w:rPr>
            <w:lang w:eastAsia="ja-JP"/>
          </w:rPr>
          <w:t xml:space="preserve">essential=0, </w:t>
        </w:r>
        <w:proofErr w:type="spellStart"/>
        <w:r w:rsidRPr="008F43F5">
          <w:rPr>
            <w:lang w:eastAsia="ja-JP"/>
          </w:rPr>
          <w:t>property_index</w:t>
        </w:r>
        <w:proofErr w:type="spellEnd"/>
        <w:r w:rsidRPr="008F43F5">
          <w:rPr>
            <w:lang w:eastAsia="ja-JP"/>
          </w:rPr>
          <w:t>=5;</w:t>
        </w:r>
        <w:r>
          <w:rPr>
            <w:lang w:eastAsia="ja-JP"/>
          </w:rPr>
          <w:br/>
        </w:r>
        <w:r>
          <w:rPr>
            <w:lang w:eastAsia="ja-JP"/>
          </w:rPr>
          <w:tab/>
        </w:r>
        <w:r>
          <w:rPr>
            <w:lang w:eastAsia="ja-JP"/>
          </w:rPr>
          <w:tab/>
        </w:r>
        <w:r>
          <w:rPr>
            <w:lang w:eastAsia="ja-JP"/>
          </w:rPr>
          <w:tab/>
        </w:r>
        <w:r>
          <w:rPr>
            <w:lang w:eastAsia="ja-JP"/>
          </w:rPr>
          <w:tab/>
        </w:r>
        <w:r w:rsidRPr="008F43F5">
          <w:rPr>
            <w:lang w:eastAsia="ja-JP"/>
          </w:rPr>
          <w:t xml:space="preserve">essential=0, </w:t>
        </w:r>
        <w:proofErr w:type="spellStart"/>
        <w:r w:rsidRPr="008F43F5">
          <w:rPr>
            <w:lang w:eastAsia="ja-JP"/>
          </w:rPr>
          <w:t>property_index</w:t>
        </w:r>
        <w:proofErr w:type="spellEnd"/>
        <w:r w:rsidRPr="008F43F5">
          <w:rPr>
            <w:lang w:eastAsia="ja-JP"/>
          </w:rPr>
          <w:t>=2;</w:t>
        </w:r>
        <w:r>
          <w:rPr>
            <w:lang w:eastAsia="ja-JP"/>
          </w:rPr>
          <w:br/>
        </w:r>
        <w:r>
          <w:rPr>
            <w:lang w:eastAsia="ja-JP"/>
          </w:rPr>
          <w:tab/>
        </w:r>
        <w:r>
          <w:rPr>
            <w:lang w:eastAsia="ja-JP"/>
          </w:rPr>
          <w:tab/>
        </w:r>
        <w:r>
          <w:rPr>
            <w:lang w:eastAsia="ja-JP"/>
          </w:rPr>
          <w:tab/>
        </w:r>
        <w:r>
          <w:rPr>
            <w:lang w:eastAsia="ja-JP"/>
          </w:rPr>
          <w:tab/>
        </w:r>
        <w:r w:rsidRPr="008F43F5">
          <w:rPr>
            <w:lang w:eastAsia="ja-JP"/>
          </w:rPr>
          <w:t xml:space="preserve">essential=1, </w:t>
        </w:r>
        <w:proofErr w:type="spellStart"/>
        <w:r w:rsidRPr="008F43F5">
          <w:rPr>
            <w:lang w:eastAsia="ja-JP"/>
          </w:rPr>
          <w:t>property_index</w:t>
        </w:r>
        <w:proofErr w:type="spellEnd"/>
        <w:r w:rsidRPr="008F43F5">
          <w:rPr>
            <w:lang w:eastAsia="ja-JP"/>
          </w:rPr>
          <w:t>=</w:t>
        </w:r>
        <w:proofErr w:type="gramStart"/>
        <w:r w:rsidRPr="008F43F5">
          <w:rPr>
            <w:lang w:eastAsia="ja-JP"/>
          </w:rPr>
          <w:t>3;</w:t>
        </w:r>
      </w:ins>
      <w:proofErr w:type="gramEnd"/>
    </w:p>
    <w:p w14:paraId="541F372E" w14:textId="3AD507A2" w:rsidR="008F43F5" w:rsidRPr="008F43F5" w:rsidRDefault="008F43F5">
      <w:pPr>
        <w:pStyle w:val="Code"/>
        <w:rPr>
          <w:ins w:id="824" w:author="Leo Barnes" w:date="2024-05-08T11:29:00Z"/>
          <w:lang w:eastAsia="ja-JP"/>
        </w:rPr>
        <w:pPrChange w:id="825" w:author="Leo Barnes" w:date="2024-05-08T11:29:00Z">
          <w:pPr/>
        </w:pPrChange>
      </w:pPr>
      <w:ins w:id="826" w:author="Leo Barnes" w:date="2024-05-08T11:37:00Z">
        <w:r>
          <w:rPr>
            <w:lang w:eastAsia="ja-JP"/>
          </w:rPr>
          <w:tab/>
        </w:r>
        <w:r>
          <w:rPr>
            <w:lang w:eastAsia="ja-JP"/>
          </w:rPr>
          <w:tab/>
        </w:r>
        <w:r>
          <w:rPr>
            <w:lang w:eastAsia="ja-JP"/>
          </w:rPr>
          <w:tab/>
        </w:r>
      </w:ins>
      <w:ins w:id="827" w:author="Leo Barnes" w:date="2024-05-08T11:29:00Z">
        <w:r w:rsidRPr="008F43F5">
          <w:rPr>
            <w:lang w:eastAsia="ja-JP"/>
          </w:rPr>
          <w:t>4)</w:t>
        </w:r>
        <w:r w:rsidRPr="008F43F5">
          <w:rPr>
            <w:lang w:eastAsia="ja-JP"/>
          </w:rPr>
          <w:tab/>
        </w:r>
        <w:proofErr w:type="spellStart"/>
        <w:r w:rsidRPr="008F43F5">
          <w:rPr>
            <w:lang w:eastAsia="ja-JP"/>
          </w:rPr>
          <w:t>item_ID</w:t>
        </w:r>
        <w:proofErr w:type="spellEnd"/>
        <w:r w:rsidRPr="008F43F5">
          <w:rPr>
            <w:lang w:eastAsia="ja-JP"/>
          </w:rPr>
          <w:t xml:space="preserve">=4, </w:t>
        </w:r>
        <w:proofErr w:type="spellStart"/>
        <w:r w:rsidRPr="008F43F5">
          <w:rPr>
            <w:lang w:eastAsia="ja-JP"/>
          </w:rPr>
          <w:t>association_count</w:t>
        </w:r>
        <w:proofErr w:type="spellEnd"/>
        <w:r w:rsidRPr="008F43F5">
          <w:rPr>
            <w:lang w:eastAsia="ja-JP"/>
          </w:rPr>
          <w:t xml:space="preserve">=4 // </w:t>
        </w:r>
      </w:ins>
      <w:ins w:id="828" w:author="Leo Barnes" w:date="2024-05-08T11:41:00Z">
        <w:r w:rsidR="005D43B5">
          <w:rPr>
            <w:lang w:eastAsia="ja-JP"/>
          </w:rPr>
          <w:t xml:space="preserve">base - </w:t>
        </w:r>
      </w:ins>
      <w:ins w:id="829" w:author="Leo Barnes" w:date="2024-05-08T11:29:00Z">
        <w:r w:rsidRPr="008F43F5">
          <w:rPr>
            <w:lang w:eastAsia="ja-JP"/>
          </w:rPr>
          <w:t>tile 3</w:t>
        </w:r>
      </w:ins>
    </w:p>
    <w:p w14:paraId="5E55B8B9" w14:textId="6DB5CB5A" w:rsidR="005D43B5" w:rsidRPr="008F43F5" w:rsidRDefault="005D43B5" w:rsidP="005D43B5">
      <w:pPr>
        <w:pStyle w:val="Code"/>
        <w:rPr>
          <w:ins w:id="830" w:author="Leo Barnes" w:date="2024-05-08T11:40:00Z"/>
          <w:lang w:eastAsia="ja-JP"/>
        </w:rPr>
      </w:pPr>
      <w:ins w:id="831" w:author="Leo Barnes" w:date="2024-05-08T11:40:00Z">
        <w:r>
          <w:rPr>
            <w:lang w:eastAsia="ja-JP"/>
          </w:rPr>
          <w:tab/>
        </w:r>
        <w:r>
          <w:rPr>
            <w:lang w:eastAsia="ja-JP"/>
          </w:rPr>
          <w:tab/>
        </w:r>
        <w:r>
          <w:rPr>
            <w:lang w:eastAsia="ja-JP"/>
          </w:rPr>
          <w:tab/>
        </w:r>
        <w:r>
          <w:rPr>
            <w:lang w:eastAsia="ja-JP"/>
          </w:rPr>
          <w:tab/>
        </w:r>
        <w:r w:rsidRPr="008F43F5">
          <w:rPr>
            <w:lang w:eastAsia="ja-JP"/>
          </w:rPr>
          <w:t>essential=</w:t>
        </w:r>
      </w:ins>
      <w:ins w:id="832" w:author="Leo Barnes" w:date="2024-05-10T09:34:00Z">
        <w:r w:rsidR="002A3308">
          <w:rPr>
            <w:lang w:eastAsia="ja-JP"/>
          </w:rPr>
          <w:t>1</w:t>
        </w:r>
      </w:ins>
      <w:ins w:id="833" w:author="Leo Barnes" w:date="2024-05-08T11:40:00Z">
        <w:r w:rsidRPr="008F43F5">
          <w:rPr>
            <w:lang w:eastAsia="ja-JP"/>
          </w:rPr>
          <w:t xml:space="preserve">, </w:t>
        </w:r>
        <w:proofErr w:type="spellStart"/>
        <w:r w:rsidRPr="008F43F5">
          <w:rPr>
            <w:lang w:eastAsia="ja-JP"/>
          </w:rPr>
          <w:t>property_index</w:t>
        </w:r>
        <w:proofErr w:type="spellEnd"/>
        <w:r w:rsidRPr="008F43F5">
          <w:rPr>
            <w:lang w:eastAsia="ja-JP"/>
          </w:rPr>
          <w:t>=6;</w:t>
        </w:r>
        <w:r>
          <w:rPr>
            <w:lang w:eastAsia="ja-JP"/>
          </w:rPr>
          <w:br/>
        </w:r>
        <w:r>
          <w:rPr>
            <w:lang w:eastAsia="ja-JP"/>
          </w:rPr>
          <w:tab/>
        </w:r>
        <w:r>
          <w:rPr>
            <w:lang w:eastAsia="ja-JP"/>
          </w:rPr>
          <w:tab/>
        </w:r>
        <w:r>
          <w:rPr>
            <w:lang w:eastAsia="ja-JP"/>
          </w:rPr>
          <w:tab/>
        </w:r>
        <w:r>
          <w:rPr>
            <w:lang w:eastAsia="ja-JP"/>
          </w:rPr>
          <w:tab/>
        </w:r>
        <w:r w:rsidRPr="008F43F5">
          <w:rPr>
            <w:lang w:eastAsia="ja-JP"/>
          </w:rPr>
          <w:t xml:space="preserve">essential=0, </w:t>
        </w:r>
        <w:proofErr w:type="spellStart"/>
        <w:r w:rsidRPr="008F43F5">
          <w:rPr>
            <w:lang w:eastAsia="ja-JP"/>
          </w:rPr>
          <w:t>property_index</w:t>
        </w:r>
        <w:proofErr w:type="spellEnd"/>
        <w:r w:rsidRPr="008F43F5">
          <w:rPr>
            <w:lang w:eastAsia="ja-JP"/>
          </w:rPr>
          <w:t>=5;</w:t>
        </w:r>
        <w:r>
          <w:rPr>
            <w:lang w:eastAsia="ja-JP"/>
          </w:rPr>
          <w:br/>
        </w:r>
        <w:r>
          <w:rPr>
            <w:lang w:eastAsia="ja-JP"/>
          </w:rPr>
          <w:tab/>
        </w:r>
        <w:r>
          <w:rPr>
            <w:lang w:eastAsia="ja-JP"/>
          </w:rPr>
          <w:tab/>
        </w:r>
        <w:r>
          <w:rPr>
            <w:lang w:eastAsia="ja-JP"/>
          </w:rPr>
          <w:tab/>
        </w:r>
        <w:r>
          <w:rPr>
            <w:lang w:eastAsia="ja-JP"/>
          </w:rPr>
          <w:tab/>
        </w:r>
        <w:r w:rsidRPr="008F43F5">
          <w:rPr>
            <w:lang w:eastAsia="ja-JP"/>
          </w:rPr>
          <w:t xml:space="preserve">essential=0, </w:t>
        </w:r>
        <w:proofErr w:type="spellStart"/>
        <w:r w:rsidRPr="008F43F5">
          <w:rPr>
            <w:lang w:eastAsia="ja-JP"/>
          </w:rPr>
          <w:t>property_index</w:t>
        </w:r>
        <w:proofErr w:type="spellEnd"/>
        <w:r w:rsidRPr="008F43F5">
          <w:rPr>
            <w:lang w:eastAsia="ja-JP"/>
          </w:rPr>
          <w:t>=2;</w:t>
        </w:r>
        <w:r>
          <w:rPr>
            <w:lang w:eastAsia="ja-JP"/>
          </w:rPr>
          <w:br/>
        </w:r>
      </w:ins>
      <w:ins w:id="834" w:author="Leo Barnes" w:date="2024-05-08T11:41:00Z">
        <w:r>
          <w:rPr>
            <w:lang w:eastAsia="ja-JP"/>
          </w:rPr>
          <w:tab/>
        </w:r>
        <w:r>
          <w:rPr>
            <w:lang w:eastAsia="ja-JP"/>
          </w:rPr>
          <w:tab/>
        </w:r>
        <w:r>
          <w:rPr>
            <w:lang w:eastAsia="ja-JP"/>
          </w:rPr>
          <w:tab/>
        </w:r>
        <w:r>
          <w:rPr>
            <w:lang w:eastAsia="ja-JP"/>
          </w:rPr>
          <w:tab/>
        </w:r>
      </w:ins>
      <w:ins w:id="835" w:author="Leo Barnes" w:date="2024-05-08T11:40:00Z">
        <w:r w:rsidRPr="008F43F5">
          <w:rPr>
            <w:lang w:eastAsia="ja-JP"/>
          </w:rPr>
          <w:t xml:space="preserve">essential=1, </w:t>
        </w:r>
        <w:proofErr w:type="spellStart"/>
        <w:r w:rsidRPr="008F43F5">
          <w:rPr>
            <w:lang w:eastAsia="ja-JP"/>
          </w:rPr>
          <w:t>property_index</w:t>
        </w:r>
        <w:proofErr w:type="spellEnd"/>
        <w:r w:rsidRPr="008F43F5">
          <w:rPr>
            <w:lang w:eastAsia="ja-JP"/>
          </w:rPr>
          <w:t>=</w:t>
        </w:r>
        <w:proofErr w:type="gramStart"/>
        <w:r w:rsidRPr="008F43F5">
          <w:rPr>
            <w:lang w:eastAsia="ja-JP"/>
          </w:rPr>
          <w:t>3;</w:t>
        </w:r>
        <w:proofErr w:type="gramEnd"/>
      </w:ins>
    </w:p>
    <w:p w14:paraId="2DD9FF05" w14:textId="2DF2C816" w:rsidR="008F43F5" w:rsidRPr="008F43F5" w:rsidRDefault="008F43F5">
      <w:pPr>
        <w:pStyle w:val="Code"/>
        <w:rPr>
          <w:ins w:id="836" w:author="Leo Barnes" w:date="2024-05-08T11:29:00Z"/>
          <w:lang w:eastAsia="ja-JP"/>
        </w:rPr>
        <w:pPrChange w:id="837" w:author="Leo Barnes" w:date="2024-05-08T11:29:00Z">
          <w:pPr/>
        </w:pPrChange>
      </w:pPr>
      <w:ins w:id="838" w:author="Leo Barnes" w:date="2024-05-08T11:37:00Z">
        <w:r>
          <w:rPr>
            <w:lang w:eastAsia="ja-JP"/>
          </w:rPr>
          <w:tab/>
        </w:r>
        <w:r>
          <w:rPr>
            <w:lang w:eastAsia="ja-JP"/>
          </w:rPr>
          <w:tab/>
        </w:r>
        <w:r>
          <w:rPr>
            <w:lang w:eastAsia="ja-JP"/>
          </w:rPr>
          <w:tab/>
        </w:r>
      </w:ins>
      <w:ins w:id="839" w:author="Leo Barnes" w:date="2024-05-08T11:29:00Z">
        <w:r w:rsidRPr="008F43F5">
          <w:rPr>
            <w:lang w:eastAsia="ja-JP"/>
          </w:rPr>
          <w:t>5)</w:t>
        </w:r>
        <w:r w:rsidRPr="008F43F5">
          <w:rPr>
            <w:lang w:eastAsia="ja-JP"/>
          </w:rPr>
          <w:tab/>
        </w:r>
        <w:proofErr w:type="spellStart"/>
        <w:r w:rsidRPr="008F43F5">
          <w:rPr>
            <w:lang w:eastAsia="ja-JP"/>
          </w:rPr>
          <w:t>item_ID</w:t>
        </w:r>
        <w:proofErr w:type="spellEnd"/>
        <w:r w:rsidRPr="008F43F5">
          <w:rPr>
            <w:lang w:eastAsia="ja-JP"/>
          </w:rPr>
          <w:t xml:space="preserve">=5, </w:t>
        </w:r>
        <w:proofErr w:type="spellStart"/>
        <w:r w:rsidRPr="008F43F5">
          <w:rPr>
            <w:lang w:eastAsia="ja-JP"/>
          </w:rPr>
          <w:t>association_count</w:t>
        </w:r>
        <w:proofErr w:type="spellEnd"/>
        <w:r w:rsidRPr="008F43F5">
          <w:rPr>
            <w:lang w:eastAsia="ja-JP"/>
          </w:rPr>
          <w:t xml:space="preserve">=4 // </w:t>
        </w:r>
      </w:ins>
      <w:ins w:id="840" w:author="Leo Barnes" w:date="2024-05-08T11:41:00Z">
        <w:r w:rsidR="005D43B5">
          <w:rPr>
            <w:lang w:eastAsia="ja-JP"/>
          </w:rPr>
          <w:t xml:space="preserve">base - </w:t>
        </w:r>
      </w:ins>
      <w:ins w:id="841" w:author="Leo Barnes" w:date="2024-05-08T11:29:00Z">
        <w:r w:rsidRPr="008F43F5">
          <w:rPr>
            <w:lang w:eastAsia="ja-JP"/>
          </w:rPr>
          <w:t>tile 4</w:t>
        </w:r>
      </w:ins>
    </w:p>
    <w:p w14:paraId="71040AB7" w14:textId="21F72C37" w:rsidR="005D43B5" w:rsidRPr="008F43F5" w:rsidRDefault="005D43B5" w:rsidP="005D43B5">
      <w:pPr>
        <w:pStyle w:val="Code"/>
        <w:rPr>
          <w:ins w:id="842" w:author="Leo Barnes" w:date="2024-05-08T11:41:00Z"/>
          <w:lang w:eastAsia="ja-JP"/>
        </w:rPr>
      </w:pPr>
      <w:ins w:id="843" w:author="Leo Barnes" w:date="2024-05-08T11:41:00Z">
        <w:r>
          <w:rPr>
            <w:lang w:eastAsia="ja-JP"/>
          </w:rPr>
          <w:tab/>
        </w:r>
        <w:r>
          <w:rPr>
            <w:lang w:eastAsia="ja-JP"/>
          </w:rPr>
          <w:tab/>
        </w:r>
        <w:r>
          <w:rPr>
            <w:lang w:eastAsia="ja-JP"/>
          </w:rPr>
          <w:tab/>
        </w:r>
        <w:r>
          <w:rPr>
            <w:lang w:eastAsia="ja-JP"/>
          </w:rPr>
          <w:tab/>
        </w:r>
        <w:r w:rsidRPr="008F43F5">
          <w:rPr>
            <w:lang w:eastAsia="ja-JP"/>
          </w:rPr>
          <w:t>essential=</w:t>
        </w:r>
      </w:ins>
      <w:ins w:id="844" w:author="Leo Barnes" w:date="2024-05-10T09:34:00Z">
        <w:r w:rsidR="002A3308">
          <w:rPr>
            <w:lang w:eastAsia="ja-JP"/>
          </w:rPr>
          <w:t>1</w:t>
        </w:r>
      </w:ins>
      <w:ins w:id="845" w:author="Leo Barnes" w:date="2024-05-08T11:41:00Z">
        <w:r w:rsidRPr="008F43F5">
          <w:rPr>
            <w:lang w:eastAsia="ja-JP"/>
          </w:rPr>
          <w:t xml:space="preserve">, </w:t>
        </w:r>
        <w:proofErr w:type="spellStart"/>
        <w:r w:rsidRPr="008F43F5">
          <w:rPr>
            <w:lang w:eastAsia="ja-JP"/>
          </w:rPr>
          <w:t>property_index</w:t>
        </w:r>
        <w:proofErr w:type="spellEnd"/>
        <w:r w:rsidRPr="008F43F5">
          <w:rPr>
            <w:lang w:eastAsia="ja-JP"/>
          </w:rPr>
          <w:t>=6;</w:t>
        </w:r>
        <w:r>
          <w:rPr>
            <w:lang w:eastAsia="ja-JP"/>
          </w:rPr>
          <w:br/>
        </w:r>
        <w:r>
          <w:rPr>
            <w:lang w:eastAsia="ja-JP"/>
          </w:rPr>
          <w:tab/>
        </w:r>
        <w:r>
          <w:rPr>
            <w:lang w:eastAsia="ja-JP"/>
          </w:rPr>
          <w:tab/>
        </w:r>
        <w:r>
          <w:rPr>
            <w:lang w:eastAsia="ja-JP"/>
          </w:rPr>
          <w:tab/>
        </w:r>
        <w:r>
          <w:rPr>
            <w:lang w:eastAsia="ja-JP"/>
          </w:rPr>
          <w:tab/>
        </w:r>
        <w:r w:rsidRPr="008F43F5">
          <w:rPr>
            <w:lang w:eastAsia="ja-JP"/>
          </w:rPr>
          <w:t xml:space="preserve">essential=0, </w:t>
        </w:r>
        <w:proofErr w:type="spellStart"/>
        <w:r w:rsidRPr="008F43F5">
          <w:rPr>
            <w:lang w:eastAsia="ja-JP"/>
          </w:rPr>
          <w:t>property_index</w:t>
        </w:r>
        <w:proofErr w:type="spellEnd"/>
        <w:r w:rsidRPr="008F43F5">
          <w:rPr>
            <w:lang w:eastAsia="ja-JP"/>
          </w:rPr>
          <w:t>=5;</w:t>
        </w:r>
        <w:r>
          <w:rPr>
            <w:lang w:eastAsia="ja-JP"/>
          </w:rPr>
          <w:br/>
        </w:r>
        <w:r>
          <w:rPr>
            <w:lang w:eastAsia="ja-JP"/>
          </w:rPr>
          <w:tab/>
        </w:r>
        <w:r>
          <w:rPr>
            <w:lang w:eastAsia="ja-JP"/>
          </w:rPr>
          <w:tab/>
        </w:r>
        <w:r>
          <w:rPr>
            <w:lang w:eastAsia="ja-JP"/>
          </w:rPr>
          <w:tab/>
        </w:r>
        <w:r>
          <w:rPr>
            <w:lang w:eastAsia="ja-JP"/>
          </w:rPr>
          <w:tab/>
        </w:r>
        <w:r w:rsidRPr="008F43F5">
          <w:rPr>
            <w:lang w:eastAsia="ja-JP"/>
          </w:rPr>
          <w:t xml:space="preserve">essential=0, </w:t>
        </w:r>
        <w:proofErr w:type="spellStart"/>
        <w:r w:rsidRPr="008F43F5">
          <w:rPr>
            <w:lang w:eastAsia="ja-JP"/>
          </w:rPr>
          <w:t>property_index</w:t>
        </w:r>
        <w:proofErr w:type="spellEnd"/>
        <w:r w:rsidRPr="008F43F5">
          <w:rPr>
            <w:lang w:eastAsia="ja-JP"/>
          </w:rPr>
          <w:t>=2;</w:t>
        </w:r>
        <w:r>
          <w:rPr>
            <w:lang w:eastAsia="ja-JP"/>
          </w:rPr>
          <w:br/>
        </w:r>
        <w:r>
          <w:rPr>
            <w:lang w:eastAsia="ja-JP"/>
          </w:rPr>
          <w:tab/>
        </w:r>
        <w:r>
          <w:rPr>
            <w:lang w:eastAsia="ja-JP"/>
          </w:rPr>
          <w:tab/>
        </w:r>
        <w:r>
          <w:rPr>
            <w:lang w:eastAsia="ja-JP"/>
          </w:rPr>
          <w:tab/>
        </w:r>
        <w:r>
          <w:rPr>
            <w:lang w:eastAsia="ja-JP"/>
          </w:rPr>
          <w:tab/>
        </w:r>
        <w:r w:rsidRPr="008F43F5">
          <w:rPr>
            <w:lang w:eastAsia="ja-JP"/>
          </w:rPr>
          <w:t xml:space="preserve">essential=1, </w:t>
        </w:r>
        <w:proofErr w:type="spellStart"/>
        <w:r w:rsidRPr="008F43F5">
          <w:rPr>
            <w:lang w:eastAsia="ja-JP"/>
          </w:rPr>
          <w:t>property_index</w:t>
        </w:r>
        <w:proofErr w:type="spellEnd"/>
        <w:r w:rsidRPr="008F43F5">
          <w:rPr>
            <w:lang w:eastAsia="ja-JP"/>
          </w:rPr>
          <w:t>=</w:t>
        </w:r>
        <w:proofErr w:type="gramStart"/>
        <w:r w:rsidRPr="008F43F5">
          <w:rPr>
            <w:lang w:eastAsia="ja-JP"/>
          </w:rPr>
          <w:t>3;</w:t>
        </w:r>
        <w:proofErr w:type="gramEnd"/>
      </w:ins>
    </w:p>
    <w:p w14:paraId="2B2DE535" w14:textId="5581D638" w:rsidR="008F43F5" w:rsidRPr="008F43F5" w:rsidRDefault="008F43F5">
      <w:pPr>
        <w:pStyle w:val="Code"/>
        <w:rPr>
          <w:ins w:id="846" w:author="Leo Barnes" w:date="2024-05-08T11:29:00Z"/>
          <w:lang w:eastAsia="ja-JP"/>
        </w:rPr>
        <w:pPrChange w:id="847" w:author="Leo Barnes" w:date="2024-05-08T11:29:00Z">
          <w:pPr/>
        </w:pPrChange>
      </w:pPr>
    </w:p>
    <w:p w14:paraId="1ABEDD86" w14:textId="1792DEC5" w:rsidR="008F43F5" w:rsidRPr="008F43F5" w:rsidRDefault="008F43F5">
      <w:pPr>
        <w:pStyle w:val="Code"/>
        <w:rPr>
          <w:ins w:id="848" w:author="Leo Barnes" w:date="2024-05-08T11:29:00Z"/>
          <w:lang w:eastAsia="ja-JP"/>
        </w:rPr>
        <w:pPrChange w:id="849" w:author="Leo Barnes" w:date="2024-05-08T11:29:00Z">
          <w:pPr/>
        </w:pPrChange>
      </w:pPr>
      <w:ins w:id="850" w:author="Leo Barnes" w:date="2024-05-08T11:29:00Z">
        <w:r w:rsidRPr="008F43F5">
          <w:rPr>
            <w:lang w:eastAsia="ja-JP"/>
          </w:rPr>
          <w:tab/>
        </w:r>
        <w:r w:rsidRPr="008F43F5">
          <w:rPr>
            <w:lang w:eastAsia="ja-JP"/>
          </w:rPr>
          <w:tab/>
        </w:r>
        <w:r w:rsidRPr="008F43F5">
          <w:rPr>
            <w:lang w:eastAsia="ja-JP"/>
          </w:rPr>
          <w:tab/>
          <w:t>6)</w:t>
        </w:r>
        <w:r w:rsidRPr="008F43F5">
          <w:rPr>
            <w:lang w:eastAsia="ja-JP"/>
          </w:rPr>
          <w:tab/>
        </w:r>
        <w:proofErr w:type="spellStart"/>
        <w:r w:rsidRPr="008F43F5">
          <w:rPr>
            <w:lang w:eastAsia="ja-JP"/>
          </w:rPr>
          <w:t>item_ID</w:t>
        </w:r>
        <w:proofErr w:type="spellEnd"/>
        <w:r w:rsidRPr="008F43F5">
          <w:rPr>
            <w:lang w:eastAsia="ja-JP"/>
          </w:rPr>
          <w:t xml:space="preserve">=6, </w:t>
        </w:r>
        <w:proofErr w:type="spellStart"/>
        <w:r w:rsidRPr="008F43F5">
          <w:rPr>
            <w:lang w:eastAsia="ja-JP"/>
          </w:rPr>
          <w:t>association_count</w:t>
        </w:r>
        <w:proofErr w:type="spellEnd"/>
        <w:r w:rsidRPr="008F43F5">
          <w:rPr>
            <w:lang w:eastAsia="ja-JP"/>
          </w:rPr>
          <w:t>=4 // gain map</w:t>
        </w:r>
        <w:r w:rsidRPr="008F43F5">
          <w:rPr>
            <w:lang w:eastAsia="ja-JP"/>
          </w:rPr>
          <w:br/>
        </w:r>
        <w:r w:rsidRPr="008F43F5">
          <w:rPr>
            <w:lang w:eastAsia="ja-JP"/>
          </w:rPr>
          <w:tab/>
        </w:r>
        <w:r w:rsidRPr="008F43F5">
          <w:rPr>
            <w:lang w:eastAsia="ja-JP"/>
          </w:rPr>
          <w:tab/>
        </w:r>
        <w:r w:rsidRPr="008F43F5">
          <w:rPr>
            <w:lang w:eastAsia="ja-JP"/>
          </w:rPr>
          <w:tab/>
        </w:r>
        <w:r w:rsidRPr="008F43F5">
          <w:rPr>
            <w:lang w:eastAsia="ja-JP"/>
          </w:rPr>
          <w:tab/>
          <w:t xml:space="preserve">essential=0, </w:t>
        </w:r>
        <w:proofErr w:type="spellStart"/>
        <w:r w:rsidRPr="008F43F5">
          <w:rPr>
            <w:lang w:eastAsia="ja-JP"/>
          </w:rPr>
          <w:t>property_index</w:t>
        </w:r>
        <w:proofErr w:type="spellEnd"/>
        <w:r w:rsidRPr="008F43F5">
          <w:rPr>
            <w:lang w:eastAsia="ja-JP"/>
          </w:rPr>
          <w:t>=7;</w:t>
        </w:r>
        <w:r w:rsidRPr="008F43F5">
          <w:rPr>
            <w:lang w:eastAsia="ja-JP"/>
          </w:rPr>
          <w:br/>
        </w:r>
        <w:r w:rsidRPr="008F43F5">
          <w:rPr>
            <w:lang w:eastAsia="ja-JP"/>
          </w:rPr>
          <w:tab/>
        </w:r>
        <w:r w:rsidRPr="008F43F5">
          <w:rPr>
            <w:lang w:eastAsia="ja-JP"/>
          </w:rPr>
          <w:tab/>
        </w:r>
        <w:r w:rsidRPr="008F43F5">
          <w:rPr>
            <w:lang w:eastAsia="ja-JP"/>
          </w:rPr>
          <w:tab/>
        </w:r>
        <w:r w:rsidRPr="008F43F5">
          <w:rPr>
            <w:lang w:eastAsia="ja-JP"/>
          </w:rPr>
          <w:tab/>
          <w:t xml:space="preserve">essential=0, </w:t>
        </w:r>
        <w:proofErr w:type="spellStart"/>
        <w:r w:rsidRPr="008F43F5">
          <w:rPr>
            <w:lang w:eastAsia="ja-JP"/>
          </w:rPr>
          <w:t>property_index</w:t>
        </w:r>
        <w:proofErr w:type="spellEnd"/>
        <w:r w:rsidRPr="008F43F5">
          <w:rPr>
            <w:lang w:eastAsia="ja-JP"/>
          </w:rPr>
          <w:t>=8;</w:t>
        </w:r>
        <w:r w:rsidRPr="008F43F5">
          <w:rPr>
            <w:lang w:eastAsia="ja-JP"/>
          </w:rPr>
          <w:br/>
        </w:r>
        <w:r w:rsidRPr="008F43F5">
          <w:rPr>
            <w:lang w:eastAsia="ja-JP"/>
          </w:rPr>
          <w:tab/>
        </w:r>
        <w:r w:rsidRPr="008F43F5">
          <w:rPr>
            <w:lang w:eastAsia="ja-JP"/>
          </w:rPr>
          <w:tab/>
        </w:r>
        <w:r w:rsidRPr="008F43F5">
          <w:rPr>
            <w:lang w:eastAsia="ja-JP"/>
          </w:rPr>
          <w:tab/>
        </w:r>
        <w:r w:rsidRPr="008F43F5">
          <w:rPr>
            <w:lang w:eastAsia="ja-JP"/>
          </w:rPr>
          <w:tab/>
          <w:t xml:space="preserve">essential=1, </w:t>
        </w:r>
        <w:proofErr w:type="spellStart"/>
        <w:r w:rsidRPr="008F43F5">
          <w:rPr>
            <w:lang w:eastAsia="ja-JP"/>
          </w:rPr>
          <w:t>property_index</w:t>
        </w:r>
        <w:proofErr w:type="spellEnd"/>
        <w:r w:rsidRPr="008F43F5">
          <w:rPr>
            <w:lang w:eastAsia="ja-JP"/>
          </w:rPr>
          <w:t>=9;</w:t>
        </w:r>
      </w:ins>
      <w:ins w:id="851" w:author="Leo Barnes" w:date="2024-05-08T11:42:00Z">
        <w:r w:rsidR="005D43B5">
          <w:rPr>
            <w:lang w:eastAsia="ja-JP"/>
          </w:rPr>
          <w:br/>
        </w:r>
        <w:r w:rsidR="005D43B5" w:rsidRPr="008F43F5">
          <w:rPr>
            <w:lang w:eastAsia="ja-JP"/>
          </w:rPr>
          <w:tab/>
        </w:r>
        <w:r w:rsidR="005D43B5" w:rsidRPr="008F43F5">
          <w:rPr>
            <w:lang w:eastAsia="ja-JP"/>
          </w:rPr>
          <w:tab/>
        </w:r>
        <w:r w:rsidR="005D43B5" w:rsidRPr="008F43F5">
          <w:rPr>
            <w:lang w:eastAsia="ja-JP"/>
          </w:rPr>
          <w:tab/>
        </w:r>
        <w:r w:rsidR="005D43B5" w:rsidRPr="008F43F5">
          <w:rPr>
            <w:lang w:eastAsia="ja-JP"/>
          </w:rPr>
          <w:tab/>
          <w:t xml:space="preserve">essential=1, </w:t>
        </w:r>
        <w:proofErr w:type="spellStart"/>
        <w:r w:rsidR="005D43B5" w:rsidRPr="008F43F5">
          <w:rPr>
            <w:lang w:eastAsia="ja-JP"/>
          </w:rPr>
          <w:t>property_index</w:t>
        </w:r>
        <w:proofErr w:type="spellEnd"/>
        <w:r w:rsidR="005D43B5" w:rsidRPr="008F43F5">
          <w:rPr>
            <w:lang w:eastAsia="ja-JP"/>
          </w:rPr>
          <w:t>=</w:t>
        </w:r>
        <w:proofErr w:type="gramStart"/>
        <w:r w:rsidR="005D43B5">
          <w:rPr>
            <w:lang w:eastAsia="ja-JP"/>
          </w:rPr>
          <w:t>15</w:t>
        </w:r>
        <w:r w:rsidR="005D43B5" w:rsidRPr="008F43F5">
          <w:rPr>
            <w:lang w:eastAsia="ja-JP"/>
          </w:rPr>
          <w:t>;</w:t>
        </w:r>
      </w:ins>
      <w:proofErr w:type="gramEnd"/>
    </w:p>
    <w:p w14:paraId="23957054" w14:textId="6DFB2075" w:rsidR="008F43F5" w:rsidRPr="008F43F5" w:rsidRDefault="008F43F5">
      <w:pPr>
        <w:pStyle w:val="Code"/>
        <w:rPr>
          <w:ins w:id="852" w:author="Leo Barnes" w:date="2024-05-08T11:29:00Z"/>
          <w:lang w:eastAsia="ja-JP"/>
        </w:rPr>
        <w:pPrChange w:id="853" w:author="Leo Barnes" w:date="2024-05-08T11:29:00Z">
          <w:pPr/>
        </w:pPrChange>
      </w:pPr>
      <w:ins w:id="854" w:author="Leo Barnes" w:date="2024-05-08T11:37:00Z">
        <w:r>
          <w:rPr>
            <w:lang w:eastAsia="ja-JP"/>
          </w:rPr>
          <w:tab/>
        </w:r>
        <w:r>
          <w:rPr>
            <w:lang w:eastAsia="ja-JP"/>
          </w:rPr>
          <w:tab/>
        </w:r>
        <w:r>
          <w:rPr>
            <w:lang w:eastAsia="ja-JP"/>
          </w:rPr>
          <w:tab/>
        </w:r>
      </w:ins>
      <w:ins w:id="855" w:author="Leo Barnes" w:date="2024-05-08T11:29:00Z">
        <w:r w:rsidRPr="008F43F5">
          <w:rPr>
            <w:lang w:eastAsia="ja-JP"/>
          </w:rPr>
          <w:t>7)</w:t>
        </w:r>
        <w:r w:rsidRPr="008F43F5">
          <w:rPr>
            <w:lang w:eastAsia="ja-JP"/>
          </w:rPr>
          <w:tab/>
        </w:r>
        <w:proofErr w:type="spellStart"/>
        <w:r w:rsidRPr="008F43F5">
          <w:rPr>
            <w:lang w:eastAsia="ja-JP"/>
          </w:rPr>
          <w:t>item_ID</w:t>
        </w:r>
        <w:proofErr w:type="spellEnd"/>
        <w:r w:rsidRPr="008F43F5">
          <w:rPr>
            <w:lang w:eastAsia="ja-JP"/>
          </w:rPr>
          <w:t xml:space="preserve">=7, </w:t>
        </w:r>
        <w:proofErr w:type="spellStart"/>
        <w:r w:rsidRPr="008F43F5">
          <w:rPr>
            <w:lang w:eastAsia="ja-JP"/>
          </w:rPr>
          <w:t>association_count</w:t>
        </w:r>
        <w:proofErr w:type="spellEnd"/>
        <w:r w:rsidRPr="008F43F5">
          <w:rPr>
            <w:lang w:eastAsia="ja-JP"/>
          </w:rPr>
          <w:t xml:space="preserve">=4 // </w:t>
        </w:r>
      </w:ins>
      <w:ins w:id="856" w:author="Leo Barnes" w:date="2024-05-08T11:42:00Z">
        <w:r w:rsidR="005D43B5">
          <w:rPr>
            <w:lang w:eastAsia="ja-JP"/>
          </w:rPr>
          <w:t xml:space="preserve">gain map - </w:t>
        </w:r>
      </w:ins>
      <w:ins w:id="857" w:author="Leo Barnes" w:date="2024-05-08T11:29:00Z">
        <w:r w:rsidRPr="008F43F5">
          <w:rPr>
            <w:lang w:eastAsia="ja-JP"/>
          </w:rPr>
          <w:t>tile_1</w:t>
        </w:r>
      </w:ins>
    </w:p>
    <w:p w14:paraId="6DA3B3B1" w14:textId="04A720D9" w:rsidR="005D43B5" w:rsidRPr="008F43F5" w:rsidRDefault="005D43B5" w:rsidP="005D43B5">
      <w:pPr>
        <w:pStyle w:val="Code"/>
        <w:rPr>
          <w:ins w:id="858" w:author="Leo Barnes" w:date="2024-05-08T11:44:00Z"/>
          <w:lang w:eastAsia="ja-JP"/>
        </w:rPr>
      </w:pPr>
      <w:ins w:id="859" w:author="Leo Barnes" w:date="2024-05-08T11:44:00Z">
        <w:r>
          <w:rPr>
            <w:lang w:eastAsia="ja-JP"/>
          </w:rPr>
          <w:tab/>
        </w:r>
        <w:r>
          <w:rPr>
            <w:lang w:eastAsia="ja-JP"/>
          </w:rPr>
          <w:tab/>
        </w:r>
        <w:r>
          <w:rPr>
            <w:lang w:eastAsia="ja-JP"/>
          </w:rPr>
          <w:tab/>
        </w:r>
        <w:r>
          <w:rPr>
            <w:lang w:eastAsia="ja-JP"/>
          </w:rPr>
          <w:tab/>
        </w:r>
        <w:r w:rsidRPr="008F43F5">
          <w:rPr>
            <w:lang w:eastAsia="ja-JP"/>
          </w:rPr>
          <w:t>essential=</w:t>
        </w:r>
      </w:ins>
      <w:ins w:id="860" w:author="Leo Barnes" w:date="2024-05-10T09:39:00Z">
        <w:r w:rsidR="002A3308">
          <w:rPr>
            <w:lang w:eastAsia="ja-JP"/>
          </w:rPr>
          <w:t>1</w:t>
        </w:r>
      </w:ins>
      <w:ins w:id="861" w:author="Leo Barnes" w:date="2024-05-08T11:44:00Z">
        <w:r w:rsidRPr="008F43F5">
          <w:rPr>
            <w:lang w:eastAsia="ja-JP"/>
          </w:rPr>
          <w:t xml:space="preserve">, </w:t>
        </w:r>
        <w:proofErr w:type="spellStart"/>
        <w:r w:rsidRPr="008F43F5">
          <w:rPr>
            <w:lang w:eastAsia="ja-JP"/>
          </w:rPr>
          <w:t>property_index</w:t>
        </w:r>
        <w:proofErr w:type="spellEnd"/>
        <w:r w:rsidRPr="008F43F5">
          <w:rPr>
            <w:lang w:eastAsia="ja-JP"/>
          </w:rPr>
          <w:t>=</w:t>
        </w:r>
        <w:proofErr w:type="gramStart"/>
        <w:r w:rsidRPr="008F43F5">
          <w:rPr>
            <w:lang w:eastAsia="ja-JP"/>
          </w:rPr>
          <w:t>1</w:t>
        </w:r>
      </w:ins>
      <w:ins w:id="862" w:author="Leo Barnes" w:date="2024-05-10T09:38:00Z">
        <w:r w:rsidR="002A3308">
          <w:rPr>
            <w:lang w:eastAsia="ja-JP"/>
          </w:rPr>
          <w:t>1</w:t>
        </w:r>
      </w:ins>
      <w:ins w:id="863" w:author="Leo Barnes" w:date="2024-05-08T11:44:00Z">
        <w:r w:rsidRPr="008F43F5">
          <w:rPr>
            <w:lang w:eastAsia="ja-JP"/>
          </w:rPr>
          <w:t>;</w:t>
        </w:r>
        <w:proofErr w:type="gramEnd"/>
      </w:ins>
    </w:p>
    <w:p w14:paraId="37031557" w14:textId="47F1E5E4" w:rsidR="008F43F5" w:rsidRPr="008F43F5" w:rsidRDefault="005D43B5">
      <w:pPr>
        <w:pStyle w:val="Code"/>
        <w:rPr>
          <w:ins w:id="864" w:author="Leo Barnes" w:date="2024-05-08T11:29:00Z"/>
          <w:lang w:eastAsia="ja-JP"/>
        </w:rPr>
        <w:pPrChange w:id="865" w:author="Leo Barnes" w:date="2024-05-08T11:29:00Z">
          <w:pPr/>
        </w:pPrChange>
      </w:pPr>
      <w:ins w:id="866" w:author="Leo Barnes" w:date="2024-05-08T11:44:00Z">
        <w:r>
          <w:rPr>
            <w:lang w:eastAsia="ja-JP"/>
          </w:rPr>
          <w:lastRenderedPageBreak/>
          <w:tab/>
        </w:r>
        <w:r>
          <w:rPr>
            <w:lang w:eastAsia="ja-JP"/>
          </w:rPr>
          <w:tab/>
        </w:r>
        <w:r>
          <w:rPr>
            <w:lang w:eastAsia="ja-JP"/>
          </w:rPr>
          <w:tab/>
        </w:r>
        <w:r>
          <w:rPr>
            <w:lang w:eastAsia="ja-JP"/>
          </w:rPr>
          <w:tab/>
        </w:r>
        <w:r w:rsidRPr="008F43F5">
          <w:rPr>
            <w:lang w:eastAsia="ja-JP"/>
          </w:rPr>
          <w:t xml:space="preserve">essential=0, </w:t>
        </w:r>
        <w:proofErr w:type="spellStart"/>
        <w:r w:rsidRPr="008F43F5">
          <w:rPr>
            <w:lang w:eastAsia="ja-JP"/>
          </w:rPr>
          <w:t>property_index</w:t>
        </w:r>
        <w:proofErr w:type="spellEnd"/>
        <w:r w:rsidRPr="008F43F5">
          <w:rPr>
            <w:lang w:eastAsia="ja-JP"/>
          </w:rPr>
          <w:t>=1</w:t>
        </w:r>
      </w:ins>
      <w:ins w:id="867" w:author="Leo Barnes" w:date="2024-05-10T09:38:00Z">
        <w:r w:rsidR="002A3308">
          <w:rPr>
            <w:lang w:eastAsia="ja-JP"/>
          </w:rPr>
          <w:t>0</w:t>
        </w:r>
      </w:ins>
      <w:ins w:id="868" w:author="Leo Barnes" w:date="2024-05-08T11:44:00Z">
        <w:r w:rsidRPr="008F43F5">
          <w:rPr>
            <w:lang w:eastAsia="ja-JP"/>
          </w:rPr>
          <w:t>;</w:t>
        </w:r>
        <w:r>
          <w:rPr>
            <w:lang w:eastAsia="ja-JP"/>
          </w:rPr>
          <w:br/>
        </w:r>
      </w:ins>
      <w:ins w:id="869" w:author="Leo Barnes" w:date="2024-05-08T11:37:00Z">
        <w:r w:rsidR="008F43F5">
          <w:rPr>
            <w:lang w:eastAsia="ja-JP"/>
          </w:rPr>
          <w:tab/>
        </w:r>
        <w:r w:rsidR="008F43F5">
          <w:rPr>
            <w:lang w:eastAsia="ja-JP"/>
          </w:rPr>
          <w:tab/>
        </w:r>
        <w:r w:rsidR="008F43F5">
          <w:rPr>
            <w:lang w:eastAsia="ja-JP"/>
          </w:rPr>
          <w:tab/>
        </w:r>
        <w:r w:rsidR="008F43F5">
          <w:rPr>
            <w:lang w:eastAsia="ja-JP"/>
          </w:rPr>
          <w:tab/>
        </w:r>
      </w:ins>
      <w:ins w:id="870" w:author="Leo Barnes" w:date="2024-05-08T11:29:00Z">
        <w:r w:rsidR="008F43F5" w:rsidRPr="008F43F5">
          <w:rPr>
            <w:lang w:eastAsia="ja-JP"/>
          </w:rPr>
          <w:t xml:space="preserve">essential=0, </w:t>
        </w:r>
        <w:proofErr w:type="spellStart"/>
        <w:r w:rsidR="008F43F5" w:rsidRPr="008F43F5">
          <w:rPr>
            <w:lang w:eastAsia="ja-JP"/>
          </w:rPr>
          <w:t>property_index</w:t>
        </w:r>
        <w:proofErr w:type="spellEnd"/>
        <w:r w:rsidR="008F43F5" w:rsidRPr="008F43F5">
          <w:rPr>
            <w:lang w:eastAsia="ja-JP"/>
          </w:rPr>
          <w:t>=</w:t>
        </w:r>
        <w:proofErr w:type="gramStart"/>
        <w:r w:rsidR="008F43F5" w:rsidRPr="008F43F5">
          <w:rPr>
            <w:lang w:eastAsia="ja-JP"/>
          </w:rPr>
          <w:t>8;</w:t>
        </w:r>
        <w:proofErr w:type="gramEnd"/>
      </w:ins>
    </w:p>
    <w:p w14:paraId="64B2E792" w14:textId="52711CFC" w:rsidR="008F43F5" w:rsidRPr="008F43F5" w:rsidRDefault="008F43F5">
      <w:pPr>
        <w:pStyle w:val="Code"/>
        <w:rPr>
          <w:ins w:id="871" w:author="Leo Barnes" w:date="2024-05-08T11:29:00Z"/>
          <w:lang w:eastAsia="ja-JP"/>
        </w:rPr>
        <w:pPrChange w:id="872" w:author="Leo Barnes" w:date="2024-05-08T11:29:00Z">
          <w:pPr/>
        </w:pPrChange>
      </w:pPr>
      <w:ins w:id="873" w:author="Leo Barnes" w:date="2024-05-08T11:37:00Z">
        <w:r>
          <w:rPr>
            <w:lang w:eastAsia="ja-JP"/>
          </w:rPr>
          <w:tab/>
        </w:r>
        <w:r>
          <w:rPr>
            <w:lang w:eastAsia="ja-JP"/>
          </w:rPr>
          <w:tab/>
        </w:r>
        <w:r>
          <w:rPr>
            <w:lang w:eastAsia="ja-JP"/>
          </w:rPr>
          <w:tab/>
        </w:r>
        <w:r>
          <w:rPr>
            <w:lang w:eastAsia="ja-JP"/>
          </w:rPr>
          <w:tab/>
        </w:r>
      </w:ins>
      <w:ins w:id="874" w:author="Leo Barnes" w:date="2024-05-08T11:29:00Z">
        <w:r w:rsidRPr="008F43F5">
          <w:rPr>
            <w:lang w:eastAsia="ja-JP"/>
          </w:rPr>
          <w:t xml:space="preserve">essential=1, </w:t>
        </w:r>
        <w:proofErr w:type="spellStart"/>
        <w:r w:rsidRPr="008F43F5">
          <w:rPr>
            <w:lang w:eastAsia="ja-JP"/>
          </w:rPr>
          <w:t>property_index</w:t>
        </w:r>
        <w:proofErr w:type="spellEnd"/>
        <w:r w:rsidRPr="008F43F5">
          <w:rPr>
            <w:lang w:eastAsia="ja-JP"/>
          </w:rPr>
          <w:t>=</w:t>
        </w:r>
        <w:proofErr w:type="gramStart"/>
        <w:r w:rsidRPr="008F43F5">
          <w:rPr>
            <w:lang w:eastAsia="ja-JP"/>
          </w:rPr>
          <w:t>9;</w:t>
        </w:r>
        <w:proofErr w:type="gramEnd"/>
      </w:ins>
    </w:p>
    <w:p w14:paraId="3E6AAAD3" w14:textId="539AAAC7" w:rsidR="008F43F5" w:rsidRPr="008F43F5" w:rsidRDefault="008F43F5">
      <w:pPr>
        <w:pStyle w:val="Code"/>
        <w:rPr>
          <w:ins w:id="875" w:author="Leo Barnes" w:date="2024-05-08T11:29:00Z"/>
          <w:lang w:eastAsia="ja-JP"/>
        </w:rPr>
        <w:pPrChange w:id="876" w:author="Leo Barnes" w:date="2024-05-08T11:29:00Z">
          <w:pPr/>
        </w:pPrChange>
      </w:pPr>
      <w:ins w:id="877" w:author="Leo Barnes" w:date="2024-05-08T11:37:00Z">
        <w:r>
          <w:rPr>
            <w:lang w:eastAsia="ja-JP"/>
          </w:rPr>
          <w:tab/>
        </w:r>
        <w:r>
          <w:rPr>
            <w:lang w:eastAsia="ja-JP"/>
          </w:rPr>
          <w:tab/>
        </w:r>
        <w:r>
          <w:rPr>
            <w:lang w:eastAsia="ja-JP"/>
          </w:rPr>
          <w:tab/>
        </w:r>
      </w:ins>
      <w:ins w:id="878" w:author="Leo Barnes" w:date="2024-05-08T11:29:00Z">
        <w:r w:rsidRPr="008F43F5">
          <w:rPr>
            <w:lang w:eastAsia="ja-JP"/>
          </w:rPr>
          <w:t>8)</w:t>
        </w:r>
        <w:r w:rsidRPr="008F43F5">
          <w:rPr>
            <w:lang w:eastAsia="ja-JP"/>
          </w:rPr>
          <w:tab/>
        </w:r>
        <w:proofErr w:type="spellStart"/>
        <w:r w:rsidRPr="008F43F5">
          <w:rPr>
            <w:lang w:eastAsia="ja-JP"/>
          </w:rPr>
          <w:t>item_ID</w:t>
        </w:r>
        <w:proofErr w:type="spellEnd"/>
        <w:r w:rsidRPr="008F43F5">
          <w:rPr>
            <w:lang w:eastAsia="ja-JP"/>
          </w:rPr>
          <w:t xml:space="preserve">=8, </w:t>
        </w:r>
        <w:proofErr w:type="spellStart"/>
        <w:r w:rsidRPr="008F43F5">
          <w:rPr>
            <w:lang w:eastAsia="ja-JP"/>
          </w:rPr>
          <w:t>association_count</w:t>
        </w:r>
        <w:proofErr w:type="spellEnd"/>
        <w:r w:rsidRPr="008F43F5">
          <w:rPr>
            <w:lang w:eastAsia="ja-JP"/>
          </w:rPr>
          <w:t xml:space="preserve">=4 // </w:t>
        </w:r>
      </w:ins>
      <w:ins w:id="879" w:author="Leo Barnes" w:date="2024-05-08T11:43:00Z">
        <w:r w:rsidR="005D43B5">
          <w:rPr>
            <w:lang w:eastAsia="ja-JP"/>
          </w:rPr>
          <w:t xml:space="preserve">gain map - </w:t>
        </w:r>
        <w:r w:rsidR="005D43B5" w:rsidRPr="008F43F5">
          <w:rPr>
            <w:lang w:eastAsia="ja-JP"/>
          </w:rPr>
          <w:t>tile_</w:t>
        </w:r>
        <w:r w:rsidR="005D43B5">
          <w:rPr>
            <w:lang w:eastAsia="ja-JP"/>
          </w:rPr>
          <w:t>2</w:t>
        </w:r>
      </w:ins>
    </w:p>
    <w:p w14:paraId="157EFCE1" w14:textId="29EBC440" w:rsidR="005D43B5" w:rsidRPr="008F43F5" w:rsidRDefault="005D43B5" w:rsidP="005D43B5">
      <w:pPr>
        <w:pStyle w:val="Code"/>
        <w:rPr>
          <w:ins w:id="880" w:author="Leo Barnes" w:date="2024-05-08T11:44:00Z"/>
          <w:lang w:eastAsia="ja-JP"/>
        </w:rPr>
      </w:pPr>
      <w:ins w:id="881" w:author="Leo Barnes" w:date="2024-05-08T11:44:00Z">
        <w:r>
          <w:rPr>
            <w:lang w:eastAsia="ja-JP"/>
          </w:rPr>
          <w:tab/>
        </w:r>
        <w:r>
          <w:rPr>
            <w:lang w:eastAsia="ja-JP"/>
          </w:rPr>
          <w:tab/>
        </w:r>
        <w:r>
          <w:rPr>
            <w:lang w:eastAsia="ja-JP"/>
          </w:rPr>
          <w:tab/>
        </w:r>
        <w:r>
          <w:rPr>
            <w:lang w:eastAsia="ja-JP"/>
          </w:rPr>
          <w:tab/>
        </w:r>
        <w:r w:rsidRPr="008F43F5">
          <w:rPr>
            <w:lang w:eastAsia="ja-JP"/>
          </w:rPr>
          <w:t>essential=</w:t>
        </w:r>
      </w:ins>
      <w:ins w:id="882" w:author="Leo Barnes" w:date="2024-05-10T09:39:00Z">
        <w:r w:rsidR="002A3308">
          <w:rPr>
            <w:lang w:eastAsia="ja-JP"/>
          </w:rPr>
          <w:t>1</w:t>
        </w:r>
      </w:ins>
      <w:ins w:id="883" w:author="Leo Barnes" w:date="2024-05-08T11:44:00Z">
        <w:r w:rsidRPr="008F43F5">
          <w:rPr>
            <w:lang w:eastAsia="ja-JP"/>
          </w:rPr>
          <w:t xml:space="preserve">, </w:t>
        </w:r>
        <w:proofErr w:type="spellStart"/>
        <w:r w:rsidRPr="008F43F5">
          <w:rPr>
            <w:lang w:eastAsia="ja-JP"/>
          </w:rPr>
          <w:t>property_index</w:t>
        </w:r>
        <w:proofErr w:type="spellEnd"/>
        <w:r w:rsidRPr="008F43F5">
          <w:rPr>
            <w:lang w:eastAsia="ja-JP"/>
          </w:rPr>
          <w:t>=</w:t>
        </w:r>
        <w:proofErr w:type="gramStart"/>
        <w:r w:rsidRPr="008F43F5">
          <w:rPr>
            <w:lang w:eastAsia="ja-JP"/>
          </w:rPr>
          <w:t>1</w:t>
        </w:r>
      </w:ins>
      <w:ins w:id="884" w:author="Leo Barnes" w:date="2024-05-10T09:38:00Z">
        <w:r w:rsidR="002A3308">
          <w:rPr>
            <w:lang w:eastAsia="ja-JP"/>
          </w:rPr>
          <w:t>1</w:t>
        </w:r>
      </w:ins>
      <w:ins w:id="885" w:author="Leo Barnes" w:date="2024-05-08T11:44:00Z">
        <w:r w:rsidRPr="008F43F5">
          <w:rPr>
            <w:lang w:eastAsia="ja-JP"/>
          </w:rPr>
          <w:t>;</w:t>
        </w:r>
        <w:proofErr w:type="gramEnd"/>
      </w:ins>
    </w:p>
    <w:p w14:paraId="43B803F4" w14:textId="657D62AC" w:rsidR="005D43B5" w:rsidRPr="008F43F5" w:rsidRDefault="005D43B5" w:rsidP="005D43B5">
      <w:pPr>
        <w:pStyle w:val="Code"/>
        <w:rPr>
          <w:ins w:id="886" w:author="Leo Barnes" w:date="2024-05-08T11:44:00Z"/>
          <w:lang w:eastAsia="ja-JP"/>
        </w:rPr>
      </w:pPr>
      <w:ins w:id="887" w:author="Leo Barnes" w:date="2024-05-08T11:44:00Z">
        <w:r>
          <w:rPr>
            <w:lang w:eastAsia="ja-JP"/>
          </w:rPr>
          <w:tab/>
        </w:r>
        <w:r>
          <w:rPr>
            <w:lang w:eastAsia="ja-JP"/>
          </w:rPr>
          <w:tab/>
        </w:r>
        <w:r>
          <w:rPr>
            <w:lang w:eastAsia="ja-JP"/>
          </w:rPr>
          <w:tab/>
        </w:r>
        <w:r>
          <w:rPr>
            <w:lang w:eastAsia="ja-JP"/>
          </w:rPr>
          <w:tab/>
        </w:r>
        <w:r w:rsidRPr="008F43F5">
          <w:rPr>
            <w:lang w:eastAsia="ja-JP"/>
          </w:rPr>
          <w:t xml:space="preserve">essential=0, </w:t>
        </w:r>
        <w:proofErr w:type="spellStart"/>
        <w:r w:rsidRPr="008F43F5">
          <w:rPr>
            <w:lang w:eastAsia="ja-JP"/>
          </w:rPr>
          <w:t>property_index</w:t>
        </w:r>
        <w:proofErr w:type="spellEnd"/>
        <w:r w:rsidRPr="008F43F5">
          <w:rPr>
            <w:lang w:eastAsia="ja-JP"/>
          </w:rPr>
          <w:t>=1</w:t>
        </w:r>
      </w:ins>
      <w:ins w:id="888" w:author="Leo Barnes" w:date="2024-05-10T09:38:00Z">
        <w:r w:rsidR="002A3308">
          <w:rPr>
            <w:lang w:eastAsia="ja-JP"/>
          </w:rPr>
          <w:t>0</w:t>
        </w:r>
      </w:ins>
      <w:ins w:id="889" w:author="Leo Barnes" w:date="2024-05-08T11:44:00Z">
        <w:r w:rsidRPr="008F43F5">
          <w:rPr>
            <w:lang w:eastAsia="ja-JP"/>
          </w:rPr>
          <w:t>;</w:t>
        </w:r>
        <w:r>
          <w:rPr>
            <w:lang w:eastAsia="ja-JP"/>
          </w:rPr>
          <w:br/>
        </w:r>
        <w:r>
          <w:rPr>
            <w:lang w:eastAsia="ja-JP"/>
          </w:rPr>
          <w:tab/>
        </w:r>
        <w:r>
          <w:rPr>
            <w:lang w:eastAsia="ja-JP"/>
          </w:rPr>
          <w:tab/>
        </w:r>
        <w:r>
          <w:rPr>
            <w:lang w:eastAsia="ja-JP"/>
          </w:rPr>
          <w:tab/>
        </w:r>
        <w:r>
          <w:rPr>
            <w:lang w:eastAsia="ja-JP"/>
          </w:rPr>
          <w:tab/>
        </w:r>
        <w:r w:rsidRPr="008F43F5">
          <w:rPr>
            <w:lang w:eastAsia="ja-JP"/>
          </w:rPr>
          <w:t xml:space="preserve">essential=0, </w:t>
        </w:r>
        <w:proofErr w:type="spellStart"/>
        <w:r w:rsidRPr="008F43F5">
          <w:rPr>
            <w:lang w:eastAsia="ja-JP"/>
          </w:rPr>
          <w:t>property_index</w:t>
        </w:r>
        <w:proofErr w:type="spellEnd"/>
        <w:r w:rsidRPr="008F43F5">
          <w:rPr>
            <w:lang w:eastAsia="ja-JP"/>
          </w:rPr>
          <w:t>=</w:t>
        </w:r>
        <w:proofErr w:type="gramStart"/>
        <w:r w:rsidRPr="008F43F5">
          <w:rPr>
            <w:lang w:eastAsia="ja-JP"/>
          </w:rPr>
          <w:t>8;</w:t>
        </w:r>
        <w:proofErr w:type="gramEnd"/>
      </w:ins>
    </w:p>
    <w:p w14:paraId="783AC8BD" w14:textId="057C74AC" w:rsidR="008F43F5" w:rsidRPr="008F43F5" w:rsidRDefault="005D43B5">
      <w:pPr>
        <w:pStyle w:val="Code"/>
        <w:rPr>
          <w:ins w:id="890" w:author="Leo Barnes" w:date="2024-05-08T11:29:00Z"/>
          <w:lang w:eastAsia="ja-JP"/>
        </w:rPr>
        <w:pPrChange w:id="891" w:author="Leo Barnes" w:date="2024-05-08T11:29:00Z">
          <w:pPr/>
        </w:pPrChange>
      </w:pPr>
      <w:ins w:id="892" w:author="Leo Barnes" w:date="2024-05-08T11:44:00Z">
        <w:r>
          <w:rPr>
            <w:lang w:eastAsia="ja-JP"/>
          </w:rPr>
          <w:tab/>
        </w:r>
        <w:r>
          <w:rPr>
            <w:lang w:eastAsia="ja-JP"/>
          </w:rPr>
          <w:tab/>
        </w:r>
        <w:r>
          <w:rPr>
            <w:lang w:eastAsia="ja-JP"/>
          </w:rPr>
          <w:tab/>
        </w:r>
        <w:r>
          <w:rPr>
            <w:lang w:eastAsia="ja-JP"/>
          </w:rPr>
          <w:tab/>
        </w:r>
        <w:r w:rsidRPr="008F43F5">
          <w:rPr>
            <w:lang w:eastAsia="ja-JP"/>
          </w:rPr>
          <w:t xml:space="preserve">essential=1, </w:t>
        </w:r>
        <w:proofErr w:type="spellStart"/>
        <w:r w:rsidRPr="008F43F5">
          <w:rPr>
            <w:lang w:eastAsia="ja-JP"/>
          </w:rPr>
          <w:t>property_index</w:t>
        </w:r>
        <w:proofErr w:type="spellEnd"/>
        <w:r w:rsidRPr="008F43F5">
          <w:rPr>
            <w:lang w:eastAsia="ja-JP"/>
          </w:rPr>
          <w:t>=</w:t>
        </w:r>
        <w:proofErr w:type="gramStart"/>
        <w:r w:rsidRPr="008F43F5">
          <w:rPr>
            <w:lang w:eastAsia="ja-JP"/>
          </w:rPr>
          <w:t>9;</w:t>
        </w:r>
      </w:ins>
      <w:proofErr w:type="gramEnd"/>
    </w:p>
    <w:p w14:paraId="02340236" w14:textId="1045E803" w:rsidR="008F43F5" w:rsidRPr="008F43F5" w:rsidRDefault="008F43F5">
      <w:pPr>
        <w:pStyle w:val="Code"/>
        <w:rPr>
          <w:ins w:id="893" w:author="Leo Barnes" w:date="2024-05-08T11:29:00Z"/>
          <w:lang w:eastAsia="ja-JP"/>
        </w:rPr>
        <w:pPrChange w:id="894" w:author="Leo Barnes" w:date="2024-05-08T11:29:00Z">
          <w:pPr/>
        </w:pPrChange>
      </w:pPr>
      <w:ins w:id="895" w:author="Leo Barnes" w:date="2024-05-08T11:37:00Z">
        <w:r>
          <w:rPr>
            <w:lang w:eastAsia="ja-JP"/>
          </w:rPr>
          <w:tab/>
        </w:r>
        <w:r>
          <w:rPr>
            <w:lang w:eastAsia="ja-JP"/>
          </w:rPr>
          <w:tab/>
        </w:r>
        <w:r>
          <w:rPr>
            <w:lang w:eastAsia="ja-JP"/>
          </w:rPr>
          <w:tab/>
        </w:r>
      </w:ins>
      <w:ins w:id="896" w:author="Leo Barnes" w:date="2024-05-08T11:29:00Z">
        <w:r w:rsidRPr="008F43F5">
          <w:rPr>
            <w:lang w:eastAsia="ja-JP"/>
          </w:rPr>
          <w:t>9)</w:t>
        </w:r>
        <w:r w:rsidRPr="008F43F5">
          <w:rPr>
            <w:lang w:eastAsia="ja-JP"/>
          </w:rPr>
          <w:tab/>
        </w:r>
        <w:proofErr w:type="spellStart"/>
        <w:r w:rsidRPr="008F43F5">
          <w:rPr>
            <w:lang w:eastAsia="ja-JP"/>
          </w:rPr>
          <w:t>item_ID</w:t>
        </w:r>
        <w:proofErr w:type="spellEnd"/>
        <w:r w:rsidRPr="008F43F5">
          <w:rPr>
            <w:lang w:eastAsia="ja-JP"/>
          </w:rPr>
          <w:t xml:space="preserve">=9, </w:t>
        </w:r>
        <w:proofErr w:type="spellStart"/>
        <w:r w:rsidRPr="008F43F5">
          <w:rPr>
            <w:lang w:eastAsia="ja-JP"/>
          </w:rPr>
          <w:t>association_count</w:t>
        </w:r>
        <w:proofErr w:type="spellEnd"/>
        <w:r w:rsidRPr="008F43F5">
          <w:rPr>
            <w:lang w:eastAsia="ja-JP"/>
          </w:rPr>
          <w:t xml:space="preserve">=4 // </w:t>
        </w:r>
      </w:ins>
      <w:ins w:id="897" w:author="Leo Barnes" w:date="2024-05-08T11:43:00Z">
        <w:r w:rsidR="005D43B5">
          <w:rPr>
            <w:lang w:eastAsia="ja-JP"/>
          </w:rPr>
          <w:t xml:space="preserve">gain map - </w:t>
        </w:r>
        <w:r w:rsidR="005D43B5" w:rsidRPr="008F43F5">
          <w:rPr>
            <w:lang w:eastAsia="ja-JP"/>
          </w:rPr>
          <w:t>tile_</w:t>
        </w:r>
        <w:r w:rsidR="005D43B5">
          <w:rPr>
            <w:lang w:eastAsia="ja-JP"/>
          </w:rPr>
          <w:t>3</w:t>
        </w:r>
      </w:ins>
    </w:p>
    <w:p w14:paraId="69A10868" w14:textId="5AA15164" w:rsidR="005D43B5" w:rsidRPr="008F43F5" w:rsidRDefault="005D43B5" w:rsidP="005D43B5">
      <w:pPr>
        <w:pStyle w:val="Code"/>
        <w:rPr>
          <w:ins w:id="898" w:author="Leo Barnes" w:date="2024-05-08T11:44:00Z"/>
          <w:lang w:eastAsia="ja-JP"/>
        </w:rPr>
      </w:pPr>
      <w:ins w:id="899" w:author="Leo Barnes" w:date="2024-05-08T11:44:00Z">
        <w:r>
          <w:rPr>
            <w:lang w:eastAsia="ja-JP"/>
          </w:rPr>
          <w:tab/>
        </w:r>
        <w:r>
          <w:rPr>
            <w:lang w:eastAsia="ja-JP"/>
          </w:rPr>
          <w:tab/>
        </w:r>
        <w:r>
          <w:rPr>
            <w:lang w:eastAsia="ja-JP"/>
          </w:rPr>
          <w:tab/>
        </w:r>
        <w:r>
          <w:rPr>
            <w:lang w:eastAsia="ja-JP"/>
          </w:rPr>
          <w:tab/>
        </w:r>
        <w:r w:rsidRPr="008F43F5">
          <w:rPr>
            <w:lang w:eastAsia="ja-JP"/>
          </w:rPr>
          <w:t>essential=</w:t>
        </w:r>
      </w:ins>
      <w:ins w:id="900" w:author="Leo Barnes" w:date="2024-05-10T09:39:00Z">
        <w:r w:rsidR="002A3308">
          <w:rPr>
            <w:lang w:eastAsia="ja-JP"/>
          </w:rPr>
          <w:t>1</w:t>
        </w:r>
      </w:ins>
      <w:ins w:id="901" w:author="Leo Barnes" w:date="2024-05-08T11:44:00Z">
        <w:r w:rsidRPr="008F43F5">
          <w:rPr>
            <w:lang w:eastAsia="ja-JP"/>
          </w:rPr>
          <w:t xml:space="preserve">, </w:t>
        </w:r>
        <w:proofErr w:type="spellStart"/>
        <w:r w:rsidRPr="008F43F5">
          <w:rPr>
            <w:lang w:eastAsia="ja-JP"/>
          </w:rPr>
          <w:t>property_index</w:t>
        </w:r>
        <w:proofErr w:type="spellEnd"/>
        <w:r w:rsidRPr="008F43F5">
          <w:rPr>
            <w:lang w:eastAsia="ja-JP"/>
          </w:rPr>
          <w:t>=</w:t>
        </w:r>
        <w:proofErr w:type="gramStart"/>
        <w:r w:rsidRPr="008F43F5">
          <w:rPr>
            <w:lang w:eastAsia="ja-JP"/>
          </w:rPr>
          <w:t>1</w:t>
        </w:r>
      </w:ins>
      <w:ins w:id="902" w:author="Leo Barnes" w:date="2024-05-10T09:38:00Z">
        <w:r w:rsidR="002A3308">
          <w:rPr>
            <w:lang w:eastAsia="ja-JP"/>
          </w:rPr>
          <w:t>1</w:t>
        </w:r>
      </w:ins>
      <w:ins w:id="903" w:author="Leo Barnes" w:date="2024-05-08T11:44:00Z">
        <w:r w:rsidRPr="008F43F5">
          <w:rPr>
            <w:lang w:eastAsia="ja-JP"/>
          </w:rPr>
          <w:t>;</w:t>
        </w:r>
        <w:proofErr w:type="gramEnd"/>
      </w:ins>
    </w:p>
    <w:p w14:paraId="61CC6B53" w14:textId="3B7CD98A" w:rsidR="005D43B5" w:rsidRPr="008F43F5" w:rsidRDefault="005D43B5" w:rsidP="005D43B5">
      <w:pPr>
        <w:pStyle w:val="Code"/>
        <w:rPr>
          <w:ins w:id="904" w:author="Leo Barnes" w:date="2024-05-08T11:44:00Z"/>
          <w:lang w:eastAsia="ja-JP"/>
        </w:rPr>
      </w:pPr>
      <w:ins w:id="905" w:author="Leo Barnes" w:date="2024-05-08T11:44:00Z">
        <w:r>
          <w:rPr>
            <w:lang w:eastAsia="ja-JP"/>
          </w:rPr>
          <w:tab/>
        </w:r>
        <w:r>
          <w:rPr>
            <w:lang w:eastAsia="ja-JP"/>
          </w:rPr>
          <w:tab/>
        </w:r>
        <w:r>
          <w:rPr>
            <w:lang w:eastAsia="ja-JP"/>
          </w:rPr>
          <w:tab/>
        </w:r>
        <w:r>
          <w:rPr>
            <w:lang w:eastAsia="ja-JP"/>
          </w:rPr>
          <w:tab/>
        </w:r>
        <w:r w:rsidRPr="008F43F5">
          <w:rPr>
            <w:lang w:eastAsia="ja-JP"/>
          </w:rPr>
          <w:t xml:space="preserve">essential=0, </w:t>
        </w:r>
        <w:proofErr w:type="spellStart"/>
        <w:r w:rsidRPr="008F43F5">
          <w:rPr>
            <w:lang w:eastAsia="ja-JP"/>
          </w:rPr>
          <w:t>property_index</w:t>
        </w:r>
        <w:proofErr w:type="spellEnd"/>
        <w:r w:rsidRPr="008F43F5">
          <w:rPr>
            <w:lang w:eastAsia="ja-JP"/>
          </w:rPr>
          <w:t>=1</w:t>
        </w:r>
      </w:ins>
      <w:ins w:id="906" w:author="Leo Barnes" w:date="2024-05-10T09:38:00Z">
        <w:r w:rsidR="002A3308">
          <w:rPr>
            <w:lang w:eastAsia="ja-JP"/>
          </w:rPr>
          <w:t>0</w:t>
        </w:r>
      </w:ins>
      <w:ins w:id="907" w:author="Leo Barnes" w:date="2024-05-08T11:44:00Z">
        <w:r w:rsidRPr="008F43F5">
          <w:rPr>
            <w:lang w:eastAsia="ja-JP"/>
          </w:rPr>
          <w:t>;</w:t>
        </w:r>
        <w:r>
          <w:rPr>
            <w:lang w:eastAsia="ja-JP"/>
          </w:rPr>
          <w:br/>
        </w:r>
        <w:r>
          <w:rPr>
            <w:lang w:eastAsia="ja-JP"/>
          </w:rPr>
          <w:tab/>
        </w:r>
        <w:r>
          <w:rPr>
            <w:lang w:eastAsia="ja-JP"/>
          </w:rPr>
          <w:tab/>
        </w:r>
        <w:r>
          <w:rPr>
            <w:lang w:eastAsia="ja-JP"/>
          </w:rPr>
          <w:tab/>
        </w:r>
        <w:r>
          <w:rPr>
            <w:lang w:eastAsia="ja-JP"/>
          </w:rPr>
          <w:tab/>
        </w:r>
        <w:r w:rsidRPr="008F43F5">
          <w:rPr>
            <w:lang w:eastAsia="ja-JP"/>
          </w:rPr>
          <w:t xml:space="preserve">essential=0, </w:t>
        </w:r>
        <w:proofErr w:type="spellStart"/>
        <w:r w:rsidRPr="008F43F5">
          <w:rPr>
            <w:lang w:eastAsia="ja-JP"/>
          </w:rPr>
          <w:t>property_index</w:t>
        </w:r>
        <w:proofErr w:type="spellEnd"/>
        <w:r w:rsidRPr="008F43F5">
          <w:rPr>
            <w:lang w:eastAsia="ja-JP"/>
          </w:rPr>
          <w:t>=</w:t>
        </w:r>
        <w:proofErr w:type="gramStart"/>
        <w:r w:rsidRPr="008F43F5">
          <w:rPr>
            <w:lang w:eastAsia="ja-JP"/>
          </w:rPr>
          <w:t>8;</w:t>
        </w:r>
        <w:proofErr w:type="gramEnd"/>
      </w:ins>
    </w:p>
    <w:p w14:paraId="692442C8" w14:textId="7A3E3E6B" w:rsidR="008F43F5" w:rsidRPr="008F43F5" w:rsidRDefault="005D43B5">
      <w:pPr>
        <w:pStyle w:val="Code"/>
        <w:rPr>
          <w:ins w:id="908" w:author="Leo Barnes" w:date="2024-05-08T11:29:00Z"/>
          <w:lang w:eastAsia="ja-JP"/>
        </w:rPr>
        <w:pPrChange w:id="909" w:author="Leo Barnes" w:date="2024-05-08T11:29:00Z">
          <w:pPr/>
        </w:pPrChange>
      </w:pPr>
      <w:ins w:id="910" w:author="Leo Barnes" w:date="2024-05-08T11:44:00Z">
        <w:r>
          <w:rPr>
            <w:lang w:eastAsia="ja-JP"/>
          </w:rPr>
          <w:tab/>
        </w:r>
        <w:r>
          <w:rPr>
            <w:lang w:eastAsia="ja-JP"/>
          </w:rPr>
          <w:tab/>
        </w:r>
        <w:r>
          <w:rPr>
            <w:lang w:eastAsia="ja-JP"/>
          </w:rPr>
          <w:tab/>
        </w:r>
        <w:r>
          <w:rPr>
            <w:lang w:eastAsia="ja-JP"/>
          </w:rPr>
          <w:tab/>
        </w:r>
        <w:r w:rsidRPr="008F43F5">
          <w:rPr>
            <w:lang w:eastAsia="ja-JP"/>
          </w:rPr>
          <w:t xml:space="preserve">essential=1, </w:t>
        </w:r>
        <w:proofErr w:type="spellStart"/>
        <w:r w:rsidRPr="008F43F5">
          <w:rPr>
            <w:lang w:eastAsia="ja-JP"/>
          </w:rPr>
          <w:t>property_index</w:t>
        </w:r>
        <w:proofErr w:type="spellEnd"/>
        <w:r w:rsidRPr="008F43F5">
          <w:rPr>
            <w:lang w:eastAsia="ja-JP"/>
          </w:rPr>
          <w:t>=</w:t>
        </w:r>
        <w:proofErr w:type="gramStart"/>
        <w:r w:rsidRPr="008F43F5">
          <w:rPr>
            <w:lang w:eastAsia="ja-JP"/>
          </w:rPr>
          <w:t>9;</w:t>
        </w:r>
      </w:ins>
      <w:proofErr w:type="gramEnd"/>
    </w:p>
    <w:p w14:paraId="2F22F03D" w14:textId="685EF095" w:rsidR="008F43F5" w:rsidRPr="008F43F5" w:rsidRDefault="008F43F5">
      <w:pPr>
        <w:pStyle w:val="Code"/>
        <w:rPr>
          <w:ins w:id="911" w:author="Leo Barnes" w:date="2024-05-08T11:29:00Z"/>
          <w:lang w:eastAsia="ja-JP"/>
        </w:rPr>
        <w:pPrChange w:id="912" w:author="Leo Barnes" w:date="2024-05-08T11:29:00Z">
          <w:pPr/>
        </w:pPrChange>
      </w:pPr>
      <w:ins w:id="913" w:author="Leo Barnes" w:date="2024-05-08T11:38:00Z">
        <w:r>
          <w:rPr>
            <w:lang w:eastAsia="ja-JP"/>
          </w:rPr>
          <w:tab/>
        </w:r>
        <w:r>
          <w:rPr>
            <w:lang w:eastAsia="ja-JP"/>
          </w:rPr>
          <w:tab/>
        </w:r>
        <w:r>
          <w:rPr>
            <w:lang w:eastAsia="ja-JP"/>
          </w:rPr>
          <w:tab/>
        </w:r>
      </w:ins>
      <w:ins w:id="914" w:author="Leo Barnes" w:date="2024-05-08T11:29:00Z">
        <w:r w:rsidRPr="008F43F5">
          <w:rPr>
            <w:lang w:eastAsia="ja-JP"/>
          </w:rPr>
          <w:t>10)</w:t>
        </w:r>
        <w:r w:rsidRPr="008F43F5">
          <w:rPr>
            <w:lang w:eastAsia="ja-JP"/>
          </w:rPr>
          <w:tab/>
        </w:r>
        <w:proofErr w:type="spellStart"/>
        <w:r w:rsidRPr="008F43F5">
          <w:rPr>
            <w:lang w:eastAsia="ja-JP"/>
          </w:rPr>
          <w:t>item_ID</w:t>
        </w:r>
        <w:proofErr w:type="spellEnd"/>
        <w:r w:rsidRPr="008F43F5">
          <w:rPr>
            <w:lang w:eastAsia="ja-JP"/>
          </w:rPr>
          <w:t xml:space="preserve">=10, </w:t>
        </w:r>
        <w:proofErr w:type="spellStart"/>
        <w:r w:rsidRPr="008F43F5">
          <w:rPr>
            <w:lang w:eastAsia="ja-JP"/>
          </w:rPr>
          <w:t>association_count</w:t>
        </w:r>
        <w:proofErr w:type="spellEnd"/>
        <w:r w:rsidRPr="008F43F5">
          <w:rPr>
            <w:lang w:eastAsia="ja-JP"/>
          </w:rPr>
          <w:t xml:space="preserve">=4 // </w:t>
        </w:r>
      </w:ins>
      <w:ins w:id="915" w:author="Leo Barnes" w:date="2024-05-08T11:43:00Z">
        <w:r w:rsidR="005D43B5">
          <w:rPr>
            <w:lang w:eastAsia="ja-JP"/>
          </w:rPr>
          <w:t xml:space="preserve">gain map - </w:t>
        </w:r>
        <w:r w:rsidR="005D43B5" w:rsidRPr="008F43F5">
          <w:rPr>
            <w:lang w:eastAsia="ja-JP"/>
          </w:rPr>
          <w:t>tile_</w:t>
        </w:r>
        <w:r w:rsidR="005D43B5">
          <w:rPr>
            <w:lang w:eastAsia="ja-JP"/>
          </w:rPr>
          <w:t>4</w:t>
        </w:r>
      </w:ins>
    </w:p>
    <w:p w14:paraId="45D2593A" w14:textId="28C90FBB" w:rsidR="005D43B5" w:rsidRPr="008F43F5" w:rsidRDefault="005D43B5" w:rsidP="005D43B5">
      <w:pPr>
        <w:pStyle w:val="Code"/>
        <w:rPr>
          <w:ins w:id="916" w:author="Leo Barnes" w:date="2024-05-08T11:44:00Z"/>
          <w:lang w:eastAsia="ja-JP"/>
        </w:rPr>
      </w:pPr>
      <w:ins w:id="917" w:author="Leo Barnes" w:date="2024-05-08T11:44:00Z">
        <w:r>
          <w:rPr>
            <w:lang w:eastAsia="ja-JP"/>
          </w:rPr>
          <w:tab/>
        </w:r>
        <w:r>
          <w:rPr>
            <w:lang w:eastAsia="ja-JP"/>
          </w:rPr>
          <w:tab/>
        </w:r>
        <w:r>
          <w:rPr>
            <w:lang w:eastAsia="ja-JP"/>
          </w:rPr>
          <w:tab/>
        </w:r>
        <w:r>
          <w:rPr>
            <w:lang w:eastAsia="ja-JP"/>
          </w:rPr>
          <w:tab/>
        </w:r>
        <w:r w:rsidRPr="008F43F5">
          <w:rPr>
            <w:lang w:eastAsia="ja-JP"/>
          </w:rPr>
          <w:t>essential=</w:t>
        </w:r>
      </w:ins>
      <w:ins w:id="918" w:author="Leo Barnes" w:date="2024-05-10T09:39:00Z">
        <w:r w:rsidR="002A3308">
          <w:rPr>
            <w:lang w:eastAsia="ja-JP"/>
          </w:rPr>
          <w:t>1</w:t>
        </w:r>
      </w:ins>
      <w:ins w:id="919" w:author="Leo Barnes" w:date="2024-05-08T11:44:00Z">
        <w:r w:rsidRPr="008F43F5">
          <w:rPr>
            <w:lang w:eastAsia="ja-JP"/>
          </w:rPr>
          <w:t xml:space="preserve">, </w:t>
        </w:r>
        <w:proofErr w:type="spellStart"/>
        <w:r w:rsidRPr="008F43F5">
          <w:rPr>
            <w:lang w:eastAsia="ja-JP"/>
          </w:rPr>
          <w:t>property_index</w:t>
        </w:r>
        <w:proofErr w:type="spellEnd"/>
        <w:r w:rsidRPr="008F43F5">
          <w:rPr>
            <w:lang w:eastAsia="ja-JP"/>
          </w:rPr>
          <w:t>=</w:t>
        </w:r>
        <w:proofErr w:type="gramStart"/>
        <w:r w:rsidRPr="008F43F5">
          <w:rPr>
            <w:lang w:eastAsia="ja-JP"/>
          </w:rPr>
          <w:t>1</w:t>
        </w:r>
      </w:ins>
      <w:ins w:id="920" w:author="Leo Barnes" w:date="2024-05-10T09:38:00Z">
        <w:r w:rsidR="002A3308">
          <w:rPr>
            <w:lang w:eastAsia="ja-JP"/>
          </w:rPr>
          <w:t>1</w:t>
        </w:r>
      </w:ins>
      <w:ins w:id="921" w:author="Leo Barnes" w:date="2024-05-08T11:44:00Z">
        <w:r w:rsidRPr="008F43F5">
          <w:rPr>
            <w:lang w:eastAsia="ja-JP"/>
          </w:rPr>
          <w:t>;</w:t>
        </w:r>
        <w:proofErr w:type="gramEnd"/>
      </w:ins>
    </w:p>
    <w:p w14:paraId="31B5F09F" w14:textId="7E30FB61" w:rsidR="005D43B5" w:rsidRPr="008F43F5" w:rsidRDefault="005D43B5" w:rsidP="005D43B5">
      <w:pPr>
        <w:pStyle w:val="Code"/>
        <w:rPr>
          <w:ins w:id="922" w:author="Leo Barnes" w:date="2024-05-08T11:44:00Z"/>
          <w:lang w:eastAsia="ja-JP"/>
        </w:rPr>
      </w:pPr>
      <w:ins w:id="923" w:author="Leo Barnes" w:date="2024-05-08T11:44:00Z">
        <w:r>
          <w:rPr>
            <w:lang w:eastAsia="ja-JP"/>
          </w:rPr>
          <w:tab/>
        </w:r>
        <w:r>
          <w:rPr>
            <w:lang w:eastAsia="ja-JP"/>
          </w:rPr>
          <w:tab/>
        </w:r>
        <w:r>
          <w:rPr>
            <w:lang w:eastAsia="ja-JP"/>
          </w:rPr>
          <w:tab/>
        </w:r>
        <w:r>
          <w:rPr>
            <w:lang w:eastAsia="ja-JP"/>
          </w:rPr>
          <w:tab/>
        </w:r>
        <w:r w:rsidRPr="008F43F5">
          <w:rPr>
            <w:lang w:eastAsia="ja-JP"/>
          </w:rPr>
          <w:t xml:space="preserve">essential=0, </w:t>
        </w:r>
        <w:proofErr w:type="spellStart"/>
        <w:r w:rsidRPr="008F43F5">
          <w:rPr>
            <w:lang w:eastAsia="ja-JP"/>
          </w:rPr>
          <w:t>property_index</w:t>
        </w:r>
        <w:proofErr w:type="spellEnd"/>
        <w:r w:rsidRPr="008F43F5">
          <w:rPr>
            <w:lang w:eastAsia="ja-JP"/>
          </w:rPr>
          <w:t>=1</w:t>
        </w:r>
      </w:ins>
      <w:ins w:id="924" w:author="Leo Barnes" w:date="2024-05-10T09:38:00Z">
        <w:r w:rsidR="002A3308">
          <w:rPr>
            <w:lang w:eastAsia="ja-JP"/>
          </w:rPr>
          <w:t>0</w:t>
        </w:r>
      </w:ins>
      <w:ins w:id="925" w:author="Leo Barnes" w:date="2024-05-08T11:44:00Z">
        <w:r w:rsidRPr="008F43F5">
          <w:rPr>
            <w:lang w:eastAsia="ja-JP"/>
          </w:rPr>
          <w:t>;</w:t>
        </w:r>
        <w:r>
          <w:rPr>
            <w:lang w:eastAsia="ja-JP"/>
          </w:rPr>
          <w:br/>
        </w:r>
        <w:r>
          <w:rPr>
            <w:lang w:eastAsia="ja-JP"/>
          </w:rPr>
          <w:tab/>
        </w:r>
        <w:r>
          <w:rPr>
            <w:lang w:eastAsia="ja-JP"/>
          </w:rPr>
          <w:tab/>
        </w:r>
        <w:r>
          <w:rPr>
            <w:lang w:eastAsia="ja-JP"/>
          </w:rPr>
          <w:tab/>
        </w:r>
        <w:r>
          <w:rPr>
            <w:lang w:eastAsia="ja-JP"/>
          </w:rPr>
          <w:tab/>
        </w:r>
        <w:r w:rsidRPr="008F43F5">
          <w:rPr>
            <w:lang w:eastAsia="ja-JP"/>
          </w:rPr>
          <w:t xml:space="preserve">essential=0, </w:t>
        </w:r>
        <w:proofErr w:type="spellStart"/>
        <w:r w:rsidRPr="008F43F5">
          <w:rPr>
            <w:lang w:eastAsia="ja-JP"/>
          </w:rPr>
          <w:t>property_index</w:t>
        </w:r>
        <w:proofErr w:type="spellEnd"/>
        <w:r w:rsidRPr="008F43F5">
          <w:rPr>
            <w:lang w:eastAsia="ja-JP"/>
          </w:rPr>
          <w:t>=</w:t>
        </w:r>
        <w:proofErr w:type="gramStart"/>
        <w:r w:rsidRPr="008F43F5">
          <w:rPr>
            <w:lang w:eastAsia="ja-JP"/>
          </w:rPr>
          <w:t>8;</w:t>
        </w:r>
        <w:proofErr w:type="gramEnd"/>
      </w:ins>
    </w:p>
    <w:p w14:paraId="2D15A665" w14:textId="2BDCC27A" w:rsidR="008F43F5" w:rsidRPr="008F43F5" w:rsidRDefault="005D43B5">
      <w:pPr>
        <w:pStyle w:val="Code"/>
        <w:rPr>
          <w:ins w:id="926" w:author="Leo Barnes" w:date="2024-05-08T11:29:00Z"/>
          <w:lang w:eastAsia="ja-JP"/>
        </w:rPr>
        <w:pPrChange w:id="927" w:author="Leo Barnes" w:date="2024-05-08T11:29:00Z">
          <w:pPr/>
        </w:pPrChange>
      </w:pPr>
      <w:ins w:id="928" w:author="Leo Barnes" w:date="2024-05-08T11:44:00Z">
        <w:r>
          <w:rPr>
            <w:lang w:eastAsia="ja-JP"/>
          </w:rPr>
          <w:tab/>
        </w:r>
        <w:r>
          <w:rPr>
            <w:lang w:eastAsia="ja-JP"/>
          </w:rPr>
          <w:tab/>
        </w:r>
        <w:r>
          <w:rPr>
            <w:lang w:eastAsia="ja-JP"/>
          </w:rPr>
          <w:tab/>
        </w:r>
        <w:r>
          <w:rPr>
            <w:lang w:eastAsia="ja-JP"/>
          </w:rPr>
          <w:tab/>
        </w:r>
        <w:r w:rsidRPr="008F43F5">
          <w:rPr>
            <w:lang w:eastAsia="ja-JP"/>
          </w:rPr>
          <w:t xml:space="preserve">essential=1, </w:t>
        </w:r>
        <w:proofErr w:type="spellStart"/>
        <w:r w:rsidRPr="008F43F5">
          <w:rPr>
            <w:lang w:eastAsia="ja-JP"/>
          </w:rPr>
          <w:t>property_index</w:t>
        </w:r>
        <w:proofErr w:type="spellEnd"/>
        <w:r w:rsidRPr="008F43F5">
          <w:rPr>
            <w:lang w:eastAsia="ja-JP"/>
          </w:rPr>
          <w:t>=</w:t>
        </w:r>
        <w:proofErr w:type="gramStart"/>
        <w:r w:rsidRPr="008F43F5">
          <w:rPr>
            <w:lang w:eastAsia="ja-JP"/>
          </w:rPr>
          <w:t>9;</w:t>
        </w:r>
      </w:ins>
      <w:proofErr w:type="gramEnd"/>
    </w:p>
    <w:p w14:paraId="329D34F4" w14:textId="77777777" w:rsidR="008F43F5" w:rsidRPr="008F43F5" w:rsidRDefault="008F43F5">
      <w:pPr>
        <w:pStyle w:val="Code"/>
        <w:rPr>
          <w:ins w:id="929" w:author="Leo Barnes" w:date="2024-05-08T11:29:00Z"/>
          <w:lang w:eastAsia="ja-JP"/>
        </w:rPr>
        <w:pPrChange w:id="930" w:author="Leo Barnes" w:date="2024-05-08T11:29:00Z">
          <w:pPr/>
        </w:pPrChange>
      </w:pPr>
      <w:ins w:id="931" w:author="Leo Barnes" w:date="2024-05-08T11:29:00Z">
        <w:r w:rsidRPr="008F43F5">
          <w:rPr>
            <w:lang w:eastAsia="ja-JP"/>
          </w:rPr>
          <w:tab/>
        </w:r>
        <w:r w:rsidRPr="008F43F5">
          <w:rPr>
            <w:lang w:eastAsia="ja-JP"/>
          </w:rPr>
          <w:tab/>
        </w:r>
        <w:r w:rsidRPr="008F43F5">
          <w:rPr>
            <w:lang w:eastAsia="ja-JP"/>
          </w:rPr>
          <w:tab/>
          <w:t>11)</w:t>
        </w:r>
        <w:r w:rsidRPr="008F43F5">
          <w:rPr>
            <w:lang w:eastAsia="ja-JP"/>
          </w:rPr>
          <w:tab/>
        </w:r>
        <w:proofErr w:type="spellStart"/>
        <w:r w:rsidRPr="008F43F5">
          <w:rPr>
            <w:lang w:eastAsia="ja-JP"/>
          </w:rPr>
          <w:t>item_ID</w:t>
        </w:r>
        <w:proofErr w:type="spellEnd"/>
        <w:r w:rsidRPr="008F43F5">
          <w:rPr>
            <w:lang w:eastAsia="ja-JP"/>
          </w:rPr>
          <w:t xml:space="preserve">=11, </w:t>
        </w:r>
        <w:proofErr w:type="spellStart"/>
        <w:r w:rsidRPr="008F43F5">
          <w:rPr>
            <w:lang w:eastAsia="ja-JP"/>
          </w:rPr>
          <w:t>association_count</w:t>
        </w:r>
        <w:proofErr w:type="spellEnd"/>
        <w:r w:rsidRPr="008F43F5">
          <w:rPr>
            <w:lang w:eastAsia="ja-JP"/>
          </w:rPr>
          <w:t xml:space="preserve">=5 // </w:t>
        </w:r>
        <w:proofErr w:type="spellStart"/>
        <w:r w:rsidRPr="008F43F5">
          <w:rPr>
            <w:lang w:eastAsia="ja-JP"/>
          </w:rPr>
          <w:t>tmap</w:t>
        </w:r>
        <w:proofErr w:type="spellEnd"/>
      </w:ins>
    </w:p>
    <w:p w14:paraId="54053A53" w14:textId="42D21548" w:rsidR="008F43F5" w:rsidRPr="008F43F5" w:rsidRDefault="008F43F5">
      <w:pPr>
        <w:pStyle w:val="Code"/>
        <w:rPr>
          <w:ins w:id="932" w:author="Leo Barnes" w:date="2024-05-08T11:29:00Z"/>
          <w:lang w:eastAsia="ja-JP"/>
        </w:rPr>
        <w:pPrChange w:id="933" w:author="Leo Barnes" w:date="2024-05-08T11:29:00Z">
          <w:pPr/>
        </w:pPrChange>
      </w:pPr>
      <w:ins w:id="934" w:author="Leo Barnes" w:date="2024-05-08T11:38:00Z">
        <w:r>
          <w:rPr>
            <w:lang w:eastAsia="ja-JP"/>
          </w:rPr>
          <w:tab/>
        </w:r>
        <w:r>
          <w:rPr>
            <w:lang w:eastAsia="ja-JP"/>
          </w:rPr>
          <w:tab/>
        </w:r>
        <w:r>
          <w:rPr>
            <w:lang w:eastAsia="ja-JP"/>
          </w:rPr>
          <w:tab/>
        </w:r>
        <w:r>
          <w:rPr>
            <w:lang w:eastAsia="ja-JP"/>
          </w:rPr>
          <w:tab/>
        </w:r>
      </w:ins>
      <w:ins w:id="935" w:author="Leo Barnes" w:date="2024-05-08T11:29:00Z">
        <w:r w:rsidRPr="008F43F5">
          <w:rPr>
            <w:lang w:eastAsia="ja-JP"/>
          </w:rPr>
          <w:t xml:space="preserve">essential=0, </w:t>
        </w:r>
        <w:proofErr w:type="spellStart"/>
        <w:r w:rsidRPr="008F43F5">
          <w:rPr>
            <w:lang w:eastAsia="ja-JP"/>
          </w:rPr>
          <w:t>property_index</w:t>
        </w:r>
        <w:proofErr w:type="spellEnd"/>
        <w:r w:rsidRPr="008F43F5">
          <w:rPr>
            <w:lang w:eastAsia="ja-JP"/>
          </w:rPr>
          <w:t>=</w:t>
        </w:r>
        <w:proofErr w:type="gramStart"/>
        <w:r w:rsidRPr="008F43F5">
          <w:rPr>
            <w:lang w:eastAsia="ja-JP"/>
          </w:rPr>
          <w:t>1;</w:t>
        </w:r>
        <w:proofErr w:type="gramEnd"/>
      </w:ins>
    </w:p>
    <w:p w14:paraId="679B5924" w14:textId="36509316" w:rsidR="008F43F5" w:rsidRPr="008F43F5" w:rsidRDefault="008F43F5">
      <w:pPr>
        <w:pStyle w:val="Code"/>
        <w:rPr>
          <w:ins w:id="936" w:author="Leo Barnes" w:date="2024-05-08T11:29:00Z"/>
          <w:lang w:eastAsia="ja-JP"/>
        </w:rPr>
        <w:pPrChange w:id="937" w:author="Leo Barnes" w:date="2024-05-08T11:29:00Z">
          <w:pPr/>
        </w:pPrChange>
      </w:pPr>
      <w:ins w:id="938" w:author="Leo Barnes" w:date="2024-05-08T11:38:00Z">
        <w:r>
          <w:rPr>
            <w:lang w:eastAsia="ja-JP"/>
          </w:rPr>
          <w:tab/>
        </w:r>
        <w:r>
          <w:rPr>
            <w:lang w:eastAsia="ja-JP"/>
          </w:rPr>
          <w:tab/>
        </w:r>
        <w:r>
          <w:rPr>
            <w:lang w:eastAsia="ja-JP"/>
          </w:rPr>
          <w:tab/>
        </w:r>
        <w:r>
          <w:rPr>
            <w:lang w:eastAsia="ja-JP"/>
          </w:rPr>
          <w:tab/>
        </w:r>
      </w:ins>
      <w:ins w:id="939" w:author="Leo Barnes" w:date="2024-05-08T11:29:00Z">
        <w:r w:rsidRPr="008F43F5">
          <w:rPr>
            <w:lang w:eastAsia="ja-JP"/>
          </w:rPr>
          <w:t xml:space="preserve">essential=1, </w:t>
        </w:r>
        <w:proofErr w:type="spellStart"/>
        <w:r w:rsidRPr="008F43F5">
          <w:rPr>
            <w:lang w:eastAsia="ja-JP"/>
          </w:rPr>
          <w:t>property_index</w:t>
        </w:r>
        <w:proofErr w:type="spellEnd"/>
        <w:r w:rsidRPr="008F43F5">
          <w:rPr>
            <w:lang w:eastAsia="ja-JP"/>
          </w:rPr>
          <w:t>=</w:t>
        </w:r>
        <w:proofErr w:type="gramStart"/>
        <w:r w:rsidRPr="008F43F5">
          <w:rPr>
            <w:lang w:eastAsia="ja-JP"/>
          </w:rPr>
          <w:t>12;</w:t>
        </w:r>
        <w:proofErr w:type="gramEnd"/>
      </w:ins>
    </w:p>
    <w:p w14:paraId="4DB7B5DC" w14:textId="48F3C824" w:rsidR="008F43F5" w:rsidRPr="008F43F5" w:rsidRDefault="008F43F5">
      <w:pPr>
        <w:pStyle w:val="Code"/>
        <w:rPr>
          <w:ins w:id="940" w:author="Leo Barnes" w:date="2024-05-08T11:29:00Z"/>
          <w:lang w:eastAsia="ja-JP"/>
        </w:rPr>
        <w:pPrChange w:id="941" w:author="Leo Barnes" w:date="2024-05-08T11:29:00Z">
          <w:pPr/>
        </w:pPrChange>
      </w:pPr>
      <w:ins w:id="942" w:author="Leo Barnes" w:date="2024-05-08T11:38:00Z">
        <w:r>
          <w:rPr>
            <w:lang w:eastAsia="ja-JP"/>
          </w:rPr>
          <w:tab/>
        </w:r>
        <w:r>
          <w:rPr>
            <w:lang w:eastAsia="ja-JP"/>
          </w:rPr>
          <w:tab/>
        </w:r>
        <w:r>
          <w:rPr>
            <w:lang w:eastAsia="ja-JP"/>
          </w:rPr>
          <w:tab/>
        </w:r>
        <w:r>
          <w:rPr>
            <w:lang w:eastAsia="ja-JP"/>
          </w:rPr>
          <w:tab/>
        </w:r>
      </w:ins>
      <w:ins w:id="943" w:author="Leo Barnes" w:date="2024-05-08T11:29:00Z">
        <w:r w:rsidRPr="008F43F5">
          <w:rPr>
            <w:lang w:eastAsia="ja-JP"/>
          </w:rPr>
          <w:t xml:space="preserve">essential=0, </w:t>
        </w:r>
        <w:proofErr w:type="spellStart"/>
        <w:r w:rsidRPr="008F43F5">
          <w:rPr>
            <w:lang w:eastAsia="ja-JP"/>
          </w:rPr>
          <w:t>property_index</w:t>
        </w:r>
        <w:proofErr w:type="spellEnd"/>
        <w:r w:rsidRPr="008F43F5">
          <w:rPr>
            <w:lang w:eastAsia="ja-JP"/>
          </w:rPr>
          <w:t>=</w:t>
        </w:r>
        <w:proofErr w:type="gramStart"/>
        <w:r w:rsidRPr="008F43F5">
          <w:rPr>
            <w:lang w:eastAsia="ja-JP"/>
          </w:rPr>
          <w:t>13;</w:t>
        </w:r>
        <w:proofErr w:type="gramEnd"/>
      </w:ins>
    </w:p>
    <w:p w14:paraId="1BC89576" w14:textId="7564162A" w:rsidR="008F43F5" w:rsidRPr="008F43F5" w:rsidRDefault="008F43F5">
      <w:pPr>
        <w:pStyle w:val="Code"/>
        <w:rPr>
          <w:ins w:id="944" w:author="Leo Barnes" w:date="2024-05-08T11:29:00Z"/>
          <w:lang w:eastAsia="ja-JP"/>
        </w:rPr>
        <w:pPrChange w:id="945" w:author="Leo Barnes" w:date="2024-05-08T11:29:00Z">
          <w:pPr/>
        </w:pPrChange>
      </w:pPr>
      <w:ins w:id="946" w:author="Leo Barnes" w:date="2024-05-08T11:38:00Z">
        <w:r>
          <w:rPr>
            <w:lang w:eastAsia="ja-JP"/>
          </w:rPr>
          <w:tab/>
        </w:r>
        <w:r>
          <w:rPr>
            <w:lang w:eastAsia="ja-JP"/>
          </w:rPr>
          <w:tab/>
        </w:r>
        <w:r>
          <w:rPr>
            <w:lang w:eastAsia="ja-JP"/>
          </w:rPr>
          <w:tab/>
        </w:r>
        <w:r>
          <w:rPr>
            <w:lang w:eastAsia="ja-JP"/>
          </w:rPr>
          <w:tab/>
        </w:r>
      </w:ins>
      <w:ins w:id="947" w:author="Leo Barnes" w:date="2024-05-08T11:29:00Z">
        <w:r w:rsidRPr="008F43F5">
          <w:rPr>
            <w:lang w:eastAsia="ja-JP"/>
          </w:rPr>
          <w:t xml:space="preserve">essential=0, </w:t>
        </w:r>
        <w:proofErr w:type="spellStart"/>
        <w:r w:rsidRPr="008F43F5">
          <w:rPr>
            <w:lang w:eastAsia="ja-JP"/>
          </w:rPr>
          <w:t>property_index</w:t>
        </w:r>
        <w:proofErr w:type="spellEnd"/>
        <w:r w:rsidRPr="008F43F5">
          <w:rPr>
            <w:lang w:eastAsia="ja-JP"/>
          </w:rPr>
          <w:t>=</w:t>
        </w:r>
        <w:proofErr w:type="gramStart"/>
        <w:r w:rsidRPr="008F43F5">
          <w:rPr>
            <w:lang w:eastAsia="ja-JP"/>
          </w:rPr>
          <w:t>14;</w:t>
        </w:r>
        <w:proofErr w:type="gramEnd"/>
      </w:ins>
    </w:p>
    <w:p w14:paraId="791A8FDA" w14:textId="71914899" w:rsidR="008F43F5" w:rsidRPr="008F43F5" w:rsidRDefault="008F43F5">
      <w:pPr>
        <w:pStyle w:val="Code"/>
        <w:rPr>
          <w:ins w:id="948" w:author="Leo Barnes" w:date="2024-05-08T11:29:00Z"/>
          <w:lang w:eastAsia="ja-JP"/>
        </w:rPr>
        <w:pPrChange w:id="949" w:author="Leo Barnes" w:date="2024-05-08T11:29:00Z">
          <w:pPr/>
        </w:pPrChange>
      </w:pPr>
      <w:ins w:id="950" w:author="Leo Barnes" w:date="2024-05-08T11:38:00Z">
        <w:r>
          <w:rPr>
            <w:lang w:eastAsia="ja-JP"/>
          </w:rPr>
          <w:tab/>
        </w:r>
        <w:r>
          <w:rPr>
            <w:lang w:eastAsia="ja-JP"/>
          </w:rPr>
          <w:tab/>
        </w:r>
        <w:r>
          <w:rPr>
            <w:lang w:eastAsia="ja-JP"/>
          </w:rPr>
          <w:tab/>
        </w:r>
        <w:r>
          <w:rPr>
            <w:lang w:eastAsia="ja-JP"/>
          </w:rPr>
          <w:tab/>
        </w:r>
      </w:ins>
      <w:ins w:id="951" w:author="Leo Barnes" w:date="2024-05-08T11:29:00Z">
        <w:r w:rsidRPr="008F43F5">
          <w:rPr>
            <w:lang w:eastAsia="ja-JP"/>
          </w:rPr>
          <w:t>essential=</w:t>
        </w:r>
      </w:ins>
      <w:ins w:id="952" w:author="Leo Barnes" w:date="2024-05-08T11:45:00Z">
        <w:r w:rsidR="005D43B5">
          <w:rPr>
            <w:lang w:eastAsia="ja-JP"/>
          </w:rPr>
          <w:t>1</w:t>
        </w:r>
      </w:ins>
      <w:ins w:id="953" w:author="Leo Barnes" w:date="2024-05-08T11:29:00Z">
        <w:r w:rsidRPr="008F43F5">
          <w:rPr>
            <w:lang w:eastAsia="ja-JP"/>
          </w:rPr>
          <w:t xml:space="preserve">, </w:t>
        </w:r>
        <w:proofErr w:type="spellStart"/>
        <w:r w:rsidRPr="008F43F5">
          <w:rPr>
            <w:lang w:eastAsia="ja-JP"/>
          </w:rPr>
          <w:t>property_index</w:t>
        </w:r>
        <w:proofErr w:type="spellEnd"/>
        <w:r w:rsidRPr="008F43F5">
          <w:rPr>
            <w:lang w:eastAsia="ja-JP"/>
          </w:rPr>
          <w:t>=</w:t>
        </w:r>
        <w:proofErr w:type="gramStart"/>
        <w:r w:rsidRPr="008F43F5">
          <w:rPr>
            <w:lang w:eastAsia="ja-JP"/>
          </w:rPr>
          <w:t>15;</w:t>
        </w:r>
        <w:proofErr w:type="gramEnd"/>
      </w:ins>
    </w:p>
    <w:p w14:paraId="0B0DA30C" w14:textId="77777777" w:rsidR="008F43F5" w:rsidRPr="008F43F5" w:rsidRDefault="008F43F5">
      <w:pPr>
        <w:pStyle w:val="Code"/>
        <w:rPr>
          <w:ins w:id="954" w:author="Leo Barnes" w:date="2024-05-08T11:29:00Z"/>
          <w:lang w:eastAsia="ja-JP"/>
        </w:rPr>
        <w:pPrChange w:id="955" w:author="Leo Barnes" w:date="2024-05-08T11:29:00Z">
          <w:pPr/>
        </w:pPrChange>
      </w:pPr>
    </w:p>
    <w:p w14:paraId="2534B8C9" w14:textId="1848DF59" w:rsidR="008F43F5" w:rsidRPr="008F43F5" w:rsidRDefault="005D43B5">
      <w:pPr>
        <w:pStyle w:val="Code"/>
        <w:rPr>
          <w:ins w:id="956" w:author="Leo Barnes" w:date="2024-05-08T11:29:00Z"/>
          <w:lang w:val="en-US" w:eastAsia="ja-JP"/>
        </w:rPr>
        <w:pPrChange w:id="957" w:author="Leo Barnes" w:date="2024-05-08T11:29:00Z">
          <w:pPr/>
        </w:pPrChange>
      </w:pPr>
      <w:ins w:id="958" w:author="Leo Barnes" w:date="2024-05-08T11:45:00Z">
        <w:r>
          <w:rPr>
            <w:lang w:val="en-US" w:eastAsia="ja-JP"/>
          </w:rPr>
          <w:tab/>
        </w:r>
      </w:ins>
      <w:proofErr w:type="spellStart"/>
      <w:ins w:id="959" w:author="Leo Barnes" w:date="2024-05-08T11:29:00Z">
        <w:r w:rsidR="008F43F5" w:rsidRPr="008F43F5">
          <w:rPr>
            <w:lang w:val="en-US" w:eastAsia="ja-JP"/>
          </w:rPr>
          <w:t>ItemDataBox</w:t>
        </w:r>
        <w:proofErr w:type="spellEnd"/>
        <w:r w:rsidR="008F43F5" w:rsidRPr="008F43F5">
          <w:rPr>
            <w:lang w:val="en-US" w:eastAsia="ja-JP"/>
          </w:rPr>
          <w:t xml:space="preserve"> </w:t>
        </w:r>
        <w:r w:rsidR="008F43F5" w:rsidRPr="008F43F5">
          <w:rPr>
            <w:lang w:eastAsia="ja-JP"/>
          </w:rPr>
          <w:t>'</w:t>
        </w:r>
        <w:proofErr w:type="spellStart"/>
        <w:r w:rsidR="008F43F5" w:rsidRPr="008F43F5">
          <w:rPr>
            <w:lang w:val="en-US" w:eastAsia="ja-JP"/>
          </w:rPr>
          <w:t>idat</w:t>
        </w:r>
        <w:proofErr w:type="spellEnd"/>
        <w:r w:rsidR="008F43F5" w:rsidRPr="008F43F5">
          <w:rPr>
            <w:lang w:eastAsia="ja-JP"/>
          </w:rPr>
          <w:t>'</w:t>
        </w:r>
        <w:r w:rsidR="008F43F5" w:rsidRPr="008F43F5">
          <w:rPr>
            <w:lang w:val="en-US" w:eastAsia="ja-JP"/>
          </w:rPr>
          <w:t xml:space="preserve">: </w:t>
        </w:r>
      </w:ins>
    </w:p>
    <w:p w14:paraId="72A1BE0C" w14:textId="5B02921F" w:rsidR="008F43F5" w:rsidRPr="008F43F5" w:rsidRDefault="005D43B5">
      <w:pPr>
        <w:pStyle w:val="Code"/>
        <w:rPr>
          <w:ins w:id="960" w:author="Leo Barnes" w:date="2024-05-08T11:29:00Z"/>
          <w:lang w:val="en-US" w:eastAsia="ja-JP"/>
        </w:rPr>
        <w:pPrChange w:id="961" w:author="Leo Barnes" w:date="2024-05-08T11:29:00Z">
          <w:pPr/>
        </w:pPrChange>
      </w:pPr>
      <w:ins w:id="962" w:author="Leo Barnes" w:date="2024-05-08T11:45:00Z">
        <w:r>
          <w:rPr>
            <w:lang w:val="en-US" w:eastAsia="ja-JP"/>
          </w:rPr>
          <w:tab/>
        </w:r>
        <w:r>
          <w:rPr>
            <w:lang w:val="en-US" w:eastAsia="ja-JP"/>
          </w:rPr>
          <w:tab/>
        </w:r>
      </w:ins>
      <w:ins w:id="963" w:author="Leo Barnes" w:date="2024-05-08T11:29:00Z">
        <w:r w:rsidR="008F43F5" w:rsidRPr="008F43F5">
          <w:rPr>
            <w:lang w:val="en-US" w:eastAsia="ja-JP"/>
          </w:rPr>
          <w:t xml:space="preserve">Grid derivation data block (at </w:t>
        </w:r>
        <w:proofErr w:type="spellStart"/>
        <w:r w:rsidR="008F43F5" w:rsidRPr="008F43F5">
          <w:rPr>
            <w:lang w:val="en-US" w:eastAsia="ja-JP"/>
          </w:rPr>
          <w:t>idat_offset</w:t>
        </w:r>
        <w:proofErr w:type="spellEnd"/>
        <w:r w:rsidR="008F43F5" w:rsidRPr="008F43F5">
          <w:rPr>
            <w:lang w:val="en-US" w:eastAsia="ja-JP"/>
          </w:rPr>
          <w:t xml:space="preserve"> P1, with length Q1)</w:t>
        </w:r>
      </w:ins>
    </w:p>
    <w:p w14:paraId="4204DA0E" w14:textId="4642FFB6" w:rsidR="008F43F5" w:rsidRPr="008F43F5" w:rsidRDefault="005D43B5">
      <w:pPr>
        <w:pStyle w:val="Code"/>
        <w:rPr>
          <w:ins w:id="964" w:author="Leo Barnes" w:date="2024-05-08T11:29:00Z"/>
          <w:lang w:val="en-US" w:eastAsia="ja-JP"/>
        </w:rPr>
        <w:pPrChange w:id="965" w:author="Leo Barnes" w:date="2024-05-08T11:29:00Z">
          <w:pPr/>
        </w:pPrChange>
      </w:pPr>
      <w:ins w:id="966" w:author="Leo Barnes" w:date="2024-05-08T11:45:00Z">
        <w:r>
          <w:rPr>
            <w:lang w:val="en-US" w:eastAsia="ja-JP"/>
          </w:rPr>
          <w:tab/>
        </w:r>
        <w:r>
          <w:rPr>
            <w:lang w:val="en-US" w:eastAsia="ja-JP"/>
          </w:rPr>
          <w:tab/>
        </w:r>
      </w:ins>
      <w:ins w:id="967" w:author="Leo Barnes" w:date="2024-05-08T11:29:00Z">
        <w:r w:rsidR="008F43F5" w:rsidRPr="008F43F5">
          <w:rPr>
            <w:lang w:val="en-US" w:eastAsia="ja-JP"/>
          </w:rPr>
          <w:t xml:space="preserve">Grid derivation data block (at </w:t>
        </w:r>
        <w:proofErr w:type="spellStart"/>
        <w:r w:rsidR="008F43F5" w:rsidRPr="008F43F5">
          <w:rPr>
            <w:lang w:val="en-US" w:eastAsia="ja-JP"/>
          </w:rPr>
          <w:t>idat_offset</w:t>
        </w:r>
        <w:proofErr w:type="spellEnd"/>
        <w:r w:rsidR="008F43F5" w:rsidRPr="008F43F5">
          <w:rPr>
            <w:lang w:val="en-US" w:eastAsia="ja-JP"/>
          </w:rPr>
          <w:t xml:space="preserve"> P6, with length Q6) </w:t>
        </w:r>
      </w:ins>
    </w:p>
    <w:p w14:paraId="4F2E2320" w14:textId="0034DF2A" w:rsidR="008F43F5" w:rsidRDefault="005D43B5" w:rsidP="008F43F5">
      <w:pPr>
        <w:pStyle w:val="Code"/>
        <w:rPr>
          <w:ins w:id="968" w:author="Leo Barnes" w:date="2024-05-08T11:46:00Z"/>
          <w:lang w:val="en-US" w:eastAsia="ja-JP"/>
        </w:rPr>
      </w:pPr>
      <w:ins w:id="969" w:author="Leo Barnes" w:date="2024-05-08T11:45:00Z">
        <w:r>
          <w:rPr>
            <w:lang w:eastAsia="ja-JP"/>
          </w:rPr>
          <w:tab/>
        </w:r>
        <w:r>
          <w:rPr>
            <w:lang w:eastAsia="ja-JP"/>
          </w:rPr>
          <w:tab/>
        </w:r>
      </w:ins>
      <w:ins w:id="970" w:author="Leo Barnes" w:date="2024-05-08T11:29:00Z">
        <w:r w:rsidR="008F43F5" w:rsidRPr="008F43F5">
          <w:rPr>
            <w:lang w:eastAsia="ja-JP"/>
          </w:rPr>
          <w:t xml:space="preserve">Tone-map derivation data block (at </w:t>
        </w:r>
        <w:proofErr w:type="spellStart"/>
        <w:r w:rsidR="008F43F5" w:rsidRPr="008F43F5">
          <w:rPr>
            <w:lang w:val="en-US" w:eastAsia="ja-JP"/>
          </w:rPr>
          <w:t>idat_offset</w:t>
        </w:r>
        <w:proofErr w:type="spellEnd"/>
        <w:r w:rsidR="008F43F5" w:rsidRPr="008F43F5">
          <w:rPr>
            <w:lang w:eastAsia="ja-JP"/>
          </w:rPr>
          <w:t xml:space="preserve"> P11, with length Q11)</w:t>
        </w:r>
      </w:ins>
    </w:p>
    <w:p w14:paraId="0583CEFE" w14:textId="77777777" w:rsidR="005D43B5" w:rsidRDefault="005D43B5" w:rsidP="008F43F5">
      <w:pPr>
        <w:pStyle w:val="Code"/>
        <w:rPr>
          <w:ins w:id="971" w:author="Leo Barnes" w:date="2024-05-08T11:46:00Z"/>
          <w:lang w:val="en-US" w:eastAsia="ja-JP"/>
        </w:rPr>
      </w:pPr>
    </w:p>
    <w:p w14:paraId="49BDF738" w14:textId="7D0532C9" w:rsidR="005D43B5" w:rsidRDefault="005D43B5" w:rsidP="008F43F5">
      <w:pPr>
        <w:pStyle w:val="Code"/>
        <w:rPr>
          <w:ins w:id="972" w:author="Leo Barnes" w:date="2024-05-08T11:46:00Z"/>
          <w:lang w:val="en-US" w:eastAsia="ja-JP"/>
        </w:rPr>
      </w:pPr>
      <w:ins w:id="973" w:author="Leo Barnes" w:date="2024-05-08T11:46:00Z">
        <w:r>
          <w:rPr>
            <w:lang w:val="en-US" w:eastAsia="ja-JP"/>
          </w:rPr>
          <w:tab/>
        </w:r>
        <w:proofErr w:type="spellStart"/>
        <w:r>
          <w:rPr>
            <w:lang w:val="en-US" w:eastAsia="ja-JP"/>
          </w:rPr>
          <w:t>GroupsListBox</w:t>
        </w:r>
        <w:proofErr w:type="spellEnd"/>
        <w:r>
          <w:rPr>
            <w:lang w:val="en-US" w:eastAsia="ja-JP"/>
          </w:rPr>
          <w:t xml:space="preserve"> '</w:t>
        </w:r>
        <w:proofErr w:type="spellStart"/>
        <w:r>
          <w:rPr>
            <w:lang w:val="en-US" w:eastAsia="ja-JP"/>
          </w:rPr>
          <w:t>grpl</w:t>
        </w:r>
        <w:proofErr w:type="spellEnd"/>
        <w:r>
          <w:rPr>
            <w:lang w:val="en-US" w:eastAsia="ja-JP"/>
          </w:rPr>
          <w:t>':</w:t>
        </w:r>
      </w:ins>
    </w:p>
    <w:p w14:paraId="1E3486BF" w14:textId="5B448263" w:rsidR="005D43B5" w:rsidRDefault="005D43B5" w:rsidP="008F43F5">
      <w:pPr>
        <w:pStyle w:val="Code"/>
        <w:rPr>
          <w:ins w:id="974" w:author="Leo Barnes" w:date="2024-05-08T11:48:00Z"/>
          <w:lang w:val="en-US" w:eastAsia="ja-JP"/>
        </w:rPr>
      </w:pPr>
      <w:ins w:id="975" w:author="Leo Barnes" w:date="2024-05-08T11:46:00Z">
        <w:r>
          <w:rPr>
            <w:lang w:val="en-US" w:eastAsia="ja-JP"/>
          </w:rPr>
          <w:tab/>
        </w:r>
        <w:r>
          <w:rPr>
            <w:lang w:val="en-US" w:eastAsia="ja-JP"/>
          </w:rPr>
          <w:tab/>
        </w:r>
        <w:proofErr w:type="spellStart"/>
        <w:r>
          <w:rPr>
            <w:lang w:val="en-US" w:eastAsia="ja-JP"/>
          </w:rPr>
          <w:t>EntityToGroupBox</w:t>
        </w:r>
        <w:proofErr w:type="spellEnd"/>
        <w:r>
          <w:rPr>
            <w:lang w:val="en-US" w:eastAsia="ja-JP"/>
          </w:rPr>
          <w:t xml:space="preserve"> '</w:t>
        </w:r>
        <w:proofErr w:type="spellStart"/>
        <w:r>
          <w:rPr>
            <w:lang w:val="en-US" w:eastAsia="ja-JP"/>
          </w:rPr>
          <w:t>altr</w:t>
        </w:r>
        <w:proofErr w:type="spellEnd"/>
        <w:r>
          <w:rPr>
            <w:lang w:val="en-US" w:eastAsia="ja-JP"/>
          </w:rPr>
          <w:t>'</w:t>
        </w:r>
      </w:ins>
      <w:ins w:id="976" w:author="Leo Barnes" w:date="2024-05-08T11:47:00Z">
        <w:r>
          <w:rPr>
            <w:lang w:val="en-US" w:eastAsia="ja-JP"/>
          </w:rPr>
          <w:t xml:space="preserve">: </w:t>
        </w:r>
        <w:proofErr w:type="spellStart"/>
        <w:r>
          <w:rPr>
            <w:lang w:val="en-US" w:eastAsia="ja-JP"/>
          </w:rPr>
          <w:t>group_id</w:t>
        </w:r>
        <w:proofErr w:type="spellEnd"/>
        <w:r>
          <w:rPr>
            <w:lang w:val="en-US" w:eastAsia="ja-JP"/>
          </w:rPr>
          <w:t>=12</w:t>
        </w:r>
      </w:ins>
      <w:ins w:id="977" w:author="Leo Barnes" w:date="2024-05-08T11:48:00Z">
        <w:r>
          <w:rPr>
            <w:lang w:val="en-US" w:eastAsia="ja-JP"/>
          </w:rPr>
          <w:t xml:space="preserve">, </w:t>
        </w:r>
        <w:proofErr w:type="spellStart"/>
        <w:r>
          <w:rPr>
            <w:lang w:val="en-US" w:eastAsia="ja-JP"/>
          </w:rPr>
          <w:t>num_entities_in_group</w:t>
        </w:r>
        <w:proofErr w:type="spellEnd"/>
        <w:r>
          <w:rPr>
            <w:lang w:val="en-US" w:eastAsia="ja-JP"/>
          </w:rPr>
          <w:t>=2</w:t>
        </w:r>
      </w:ins>
    </w:p>
    <w:p w14:paraId="35084273" w14:textId="24C44E54" w:rsidR="005D43B5" w:rsidRDefault="005D43B5" w:rsidP="008F43F5">
      <w:pPr>
        <w:pStyle w:val="Code"/>
        <w:rPr>
          <w:ins w:id="978" w:author="Leo Barnes" w:date="2024-05-08T11:48:00Z"/>
          <w:lang w:val="en-US" w:eastAsia="ja-JP"/>
        </w:rPr>
      </w:pPr>
      <w:ins w:id="979" w:author="Leo Barnes" w:date="2024-05-08T11:48:00Z">
        <w:r>
          <w:rPr>
            <w:lang w:val="en-US" w:eastAsia="ja-JP"/>
          </w:rPr>
          <w:tab/>
        </w:r>
        <w:r>
          <w:rPr>
            <w:lang w:val="en-US" w:eastAsia="ja-JP"/>
          </w:rPr>
          <w:tab/>
        </w:r>
        <w:r>
          <w:rPr>
            <w:lang w:val="en-US" w:eastAsia="ja-JP"/>
          </w:rPr>
          <w:tab/>
        </w:r>
        <w:proofErr w:type="spellStart"/>
        <w:r>
          <w:rPr>
            <w:lang w:val="en-US" w:eastAsia="ja-JP"/>
          </w:rPr>
          <w:t>entity_id</w:t>
        </w:r>
        <w:proofErr w:type="spellEnd"/>
        <w:r>
          <w:rPr>
            <w:lang w:val="en-US" w:eastAsia="ja-JP"/>
          </w:rPr>
          <w:t>=</w:t>
        </w:r>
        <w:proofErr w:type="gramStart"/>
        <w:r>
          <w:rPr>
            <w:lang w:val="en-US" w:eastAsia="ja-JP"/>
          </w:rPr>
          <w:t>11</w:t>
        </w:r>
      </w:ins>
      <w:ins w:id="980" w:author="Leo Barnes" w:date="2024-05-08T11:50:00Z">
        <w:r w:rsidR="00B83713">
          <w:rPr>
            <w:lang w:val="en-US" w:eastAsia="ja-JP"/>
          </w:rPr>
          <w:t>;</w:t>
        </w:r>
      </w:ins>
      <w:proofErr w:type="gramEnd"/>
    </w:p>
    <w:p w14:paraId="15FE0A6C" w14:textId="4DFD6C4B" w:rsidR="005D43B5" w:rsidRPr="008F43F5" w:rsidRDefault="005D43B5">
      <w:pPr>
        <w:pStyle w:val="Code"/>
        <w:rPr>
          <w:ins w:id="981" w:author="Leo Barnes" w:date="2024-05-08T11:29:00Z"/>
          <w:lang w:val="en-US" w:eastAsia="ja-JP"/>
        </w:rPr>
        <w:pPrChange w:id="982" w:author="Leo Barnes" w:date="2024-05-08T11:29:00Z">
          <w:pPr/>
        </w:pPrChange>
      </w:pPr>
      <w:ins w:id="983" w:author="Leo Barnes" w:date="2024-05-08T11:48:00Z">
        <w:r>
          <w:rPr>
            <w:lang w:val="en-US" w:eastAsia="ja-JP"/>
          </w:rPr>
          <w:tab/>
        </w:r>
        <w:r>
          <w:rPr>
            <w:lang w:val="en-US" w:eastAsia="ja-JP"/>
          </w:rPr>
          <w:tab/>
        </w:r>
        <w:r>
          <w:rPr>
            <w:lang w:val="en-US" w:eastAsia="ja-JP"/>
          </w:rPr>
          <w:tab/>
        </w:r>
        <w:proofErr w:type="spellStart"/>
        <w:r>
          <w:rPr>
            <w:lang w:val="en-US" w:eastAsia="ja-JP"/>
          </w:rPr>
          <w:t>entity_id</w:t>
        </w:r>
        <w:proofErr w:type="spellEnd"/>
        <w:r>
          <w:rPr>
            <w:lang w:val="en-US" w:eastAsia="ja-JP"/>
          </w:rPr>
          <w:t>=</w:t>
        </w:r>
        <w:proofErr w:type="gramStart"/>
        <w:r>
          <w:rPr>
            <w:lang w:val="en-US" w:eastAsia="ja-JP"/>
          </w:rPr>
          <w:t>1</w:t>
        </w:r>
      </w:ins>
      <w:ins w:id="984" w:author="Leo Barnes" w:date="2024-05-08T11:50:00Z">
        <w:r w:rsidR="00B83713">
          <w:rPr>
            <w:lang w:val="en-US" w:eastAsia="ja-JP"/>
          </w:rPr>
          <w:t>;</w:t>
        </w:r>
      </w:ins>
      <w:proofErr w:type="gramEnd"/>
    </w:p>
    <w:p w14:paraId="38066CE0" w14:textId="77777777" w:rsidR="008F43F5" w:rsidRPr="008F43F5" w:rsidRDefault="008F43F5">
      <w:pPr>
        <w:pStyle w:val="Code"/>
        <w:rPr>
          <w:ins w:id="985" w:author="Leo Barnes" w:date="2024-05-08T11:29:00Z"/>
          <w:lang w:val="en-US" w:eastAsia="ja-JP"/>
        </w:rPr>
        <w:pPrChange w:id="986" w:author="Leo Barnes" w:date="2024-05-08T11:29:00Z">
          <w:pPr/>
        </w:pPrChange>
      </w:pPr>
      <w:ins w:id="987" w:author="Leo Barnes" w:date="2024-05-08T11:29:00Z">
        <w:r w:rsidRPr="008F43F5">
          <w:rPr>
            <w:lang w:val="en-US" w:eastAsia="ja-JP"/>
          </w:rPr>
          <w:t xml:space="preserve"> </w:t>
        </w:r>
      </w:ins>
    </w:p>
    <w:p w14:paraId="698B9694" w14:textId="42D7276B" w:rsidR="008F43F5" w:rsidRPr="008F43F5" w:rsidRDefault="008F43F5">
      <w:pPr>
        <w:pStyle w:val="Code"/>
        <w:rPr>
          <w:ins w:id="988" w:author="Leo Barnes" w:date="2024-05-08T11:29:00Z"/>
          <w:lang w:eastAsia="ja-JP"/>
        </w:rPr>
        <w:pPrChange w:id="989" w:author="Leo Barnes" w:date="2024-05-08T11:29:00Z">
          <w:pPr/>
        </w:pPrChange>
      </w:pPr>
      <w:ins w:id="990" w:author="Leo Barnes" w:date="2024-05-08T11:29:00Z">
        <w:r w:rsidRPr="008F43F5">
          <w:rPr>
            <w:lang w:eastAsia="ja-JP"/>
          </w:rPr>
          <w:br/>
        </w:r>
        <w:proofErr w:type="spellStart"/>
        <w:r w:rsidRPr="008F43F5">
          <w:rPr>
            <w:lang w:eastAsia="ja-JP"/>
          </w:rPr>
          <w:t>MediaDataBox</w:t>
        </w:r>
        <w:proofErr w:type="spellEnd"/>
        <w:r w:rsidRPr="008F43F5">
          <w:rPr>
            <w:lang w:eastAsia="ja-JP"/>
          </w:rPr>
          <w:t xml:space="preserve"> '</w:t>
        </w:r>
        <w:proofErr w:type="spellStart"/>
        <w:r w:rsidRPr="008F43F5">
          <w:rPr>
            <w:lang w:eastAsia="ja-JP"/>
          </w:rPr>
          <w:t>mdat</w:t>
        </w:r>
        <w:proofErr w:type="spellEnd"/>
        <w:r w:rsidRPr="008F43F5">
          <w:rPr>
            <w:lang w:eastAsia="ja-JP"/>
          </w:rPr>
          <w:t>':</w:t>
        </w:r>
        <w:r w:rsidRPr="008F43F5">
          <w:rPr>
            <w:lang w:eastAsia="ja-JP"/>
          </w:rPr>
          <w:br/>
        </w:r>
        <w:r w:rsidRPr="008F43F5">
          <w:rPr>
            <w:lang w:eastAsia="ja-JP"/>
          </w:rPr>
          <w:tab/>
          <w:t>HEVC Image (at file offset P</w:t>
        </w:r>
      </w:ins>
      <w:ins w:id="991" w:author="Leo Barnes" w:date="2024-05-08T12:29:00Z">
        <w:r w:rsidR="00B47B00">
          <w:rPr>
            <w:lang w:eastAsia="ja-JP"/>
          </w:rPr>
          <w:t>2</w:t>
        </w:r>
      </w:ins>
      <w:ins w:id="992" w:author="Leo Barnes" w:date="2024-05-08T11:29:00Z">
        <w:r w:rsidRPr="008F43F5">
          <w:rPr>
            <w:lang w:eastAsia="ja-JP"/>
          </w:rPr>
          <w:t>, with length Q2)</w:t>
        </w:r>
      </w:ins>
    </w:p>
    <w:p w14:paraId="2B1C975D" w14:textId="77777777" w:rsidR="008F43F5" w:rsidRPr="008F43F5" w:rsidRDefault="008F43F5">
      <w:pPr>
        <w:pStyle w:val="Code"/>
        <w:rPr>
          <w:ins w:id="993" w:author="Leo Barnes" w:date="2024-05-08T11:29:00Z"/>
          <w:lang w:eastAsia="ja-JP"/>
        </w:rPr>
        <w:pPrChange w:id="994" w:author="Leo Barnes" w:date="2024-05-08T11:29:00Z">
          <w:pPr/>
        </w:pPrChange>
      </w:pPr>
      <w:ins w:id="995" w:author="Leo Barnes" w:date="2024-05-08T11:29:00Z">
        <w:r w:rsidRPr="008F43F5">
          <w:rPr>
            <w:lang w:eastAsia="ja-JP"/>
          </w:rPr>
          <w:tab/>
          <w:t>HEVC Image (at file offset P3, with length Q3)</w:t>
        </w:r>
      </w:ins>
    </w:p>
    <w:p w14:paraId="02E79E56" w14:textId="77777777" w:rsidR="008F43F5" w:rsidRPr="008F43F5" w:rsidRDefault="008F43F5">
      <w:pPr>
        <w:pStyle w:val="Code"/>
        <w:rPr>
          <w:ins w:id="996" w:author="Leo Barnes" w:date="2024-05-08T11:29:00Z"/>
          <w:lang w:eastAsia="ja-JP"/>
        </w:rPr>
        <w:pPrChange w:id="997" w:author="Leo Barnes" w:date="2024-05-08T11:29:00Z">
          <w:pPr/>
        </w:pPrChange>
      </w:pPr>
      <w:ins w:id="998" w:author="Leo Barnes" w:date="2024-05-08T11:29:00Z">
        <w:r w:rsidRPr="008F43F5">
          <w:rPr>
            <w:lang w:eastAsia="ja-JP"/>
          </w:rPr>
          <w:tab/>
          <w:t>HEVC Image (at file offset P4, with length Q4)</w:t>
        </w:r>
      </w:ins>
    </w:p>
    <w:p w14:paraId="0AB1EAAA" w14:textId="77777777" w:rsidR="008F43F5" w:rsidRPr="008F43F5" w:rsidRDefault="008F43F5">
      <w:pPr>
        <w:pStyle w:val="Code"/>
        <w:rPr>
          <w:ins w:id="999" w:author="Leo Barnes" w:date="2024-05-08T11:29:00Z"/>
          <w:lang w:eastAsia="ja-JP"/>
        </w:rPr>
        <w:pPrChange w:id="1000" w:author="Leo Barnes" w:date="2024-05-08T11:29:00Z">
          <w:pPr/>
        </w:pPrChange>
      </w:pPr>
      <w:ins w:id="1001" w:author="Leo Barnes" w:date="2024-05-08T11:29:00Z">
        <w:r w:rsidRPr="008F43F5">
          <w:rPr>
            <w:lang w:eastAsia="ja-JP"/>
          </w:rPr>
          <w:tab/>
          <w:t>HEVC Image (at file offset P5, with length Q5)</w:t>
        </w:r>
      </w:ins>
    </w:p>
    <w:p w14:paraId="66842FAF" w14:textId="43CF82D0" w:rsidR="008F43F5" w:rsidRPr="008F43F5" w:rsidRDefault="008F43F5">
      <w:pPr>
        <w:pStyle w:val="Code"/>
        <w:rPr>
          <w:ins w:id="1002" w:author="Leo Barnes" w:date="2024-05-08T11:29:00Z"/>
          <w:lang w:eastAsia="ja-JP"/>
        </w:rPr>
        <w:pPrChange w:id="1003" w:author="Leo Barnes" w:date="2024-05-08T11:29:00Z">
          <w:pPr/>
        </w:pPrChange>
      </w:pPr>
      <w:ins w:id="1004" w:author="Leo Barnes" w:date="2024-05-08T11:29:00Z">
        <w:r w:rsidRPr="008F43F5">
          <w:rPr>
            <w:lang w:eastAsia="ja-JP"/>
          </w:rPr>
          <w:tab/>
          <w:t>HEVC Image (at file offset P</w:t>
        </w:r>
      </w:ins>
      <w:ins w:id="1005" w:author="Leo Barnes" w:date="2024-05-08T12:29:00Z">
        <w:r w:rsidR="00B47B00">
          <w:rPr>
            <w:lang w:eastAsia="ja-JP"/>
          </w:rPr>
          <w:t>7</w:t>
        </w:r>
      </w:ins>
      <w:ins w:id="1006" w:author="Leo Barnes" w:date="2024-05-08T11:29:00Z">
        <w:r w:rsidRPr="008F43F5">
          <w:rPr>
            <w:lang w:eastAsia="ja-JP"/>
          </w:rPr>
          <w:t>, with length Q7)</w:t>
        </w:r>
      </w:ins>
    </w:p>
    <w:p w14:paraId="782638AF" w14:textId="3E556DC7" w:rsidR="008F43F5" w:rsidRPr="008F43F5" w:rsidRDefault="005D43B5">
      <w:pPr>
        <w:pStyle w:val="Code"/>
        <w:rPr>
          <w:ins w:id="1007" w:author="Leo Barnes" w:date="2024-05-08T11:29:00Z"/>
          <w:lang w:eastAsia="ja-JP"/>
        </w:rPr>
        <w:pPrChange w:id="1008" w:author="Leo Barnes" w:date="2024-05-08T11:29:00Z">
          <w:pPr/>
        </w:pPrChange>
      </w:pPr>
      <w:ins w:id="1009" w:author="Leo Barnes" w:date="2024-05-08T11:46:00Z">
        <w:r>
          <w:rPr>
            <w:lang w:eastAsia="ja-JP"/>
          </w:rPr>
          <w:tab/>
        </w:r>
      </w:ins>
      <w:ins w:id="1010" w:author="Leo Barnes" w:date="2024-05-08T11:29:00Z">
        <w:r w:rsidR="008F43F5" w:rsidRPr="008F43F5">
          <w:rPr>
            <w:lang w:eastAsia="ja-JP"/>
          </w:rPr>
          <w:t>HEVC Image (at file offset P</w:t>
        </w:r>
      </w:ins>
      <w:ins w:id="1011" w:author="Leo Barnes" w:date="2024-05-08T12:29:00Z">
        <w:r w:rsidR="00B47B00">
          <w:rPr>
            <w:lang w:eastAsia="ja-JP"/>
          </w:rPr>
          <w:t>8</w:t>
        </w:r>
      </w:ins>
      <w:ins w:id="1012" w:author="Leo Barnes" w:date="2024-05-08T11:29:00Z">
        <w:r w:rsidR="008F43F5" w:rsidRPr="008F43F5">
          <w:rPr>
            <w:lang w:eastAsia="ja-JP"/>
          </w:rPr>
          <w:t>, with length Q8)</w:t>
        </w:r>
      </w:ins>
    </w:p>
    <w:p w14:paraId="6D59869C" w14:textId="71C0E7D1" w:rsidR="008F43F5" w:rsidRPr="008F43F5" w:rsidRDefault="005D43B5">
      <w:pPr>
        <w:pStyle w:val="Code"/>
        <w:rPr>
          <w:ins w:id="1013" w:author="Leo Barnes" w:date="2024-05-08T11:29:00Z"/>
          <w:lang w:eastAsia="ja-JP"/>
        </w:rPr>
        <w:pPrChange w:id="1014" w:author="Leo Barnes" w:date="2024-05-08T11:29:00Z">
          <w:pPr/>
        </w:pPrChange>
      </w:pPr>
      <w:ins w:id="1015" w:author="Leo Barnes" w:date="2024-05-08T11:46:00Z">
        <w:r>
          <w:rPr>
            <w:lang w:eastAsia="ja-JP"/>
          </w:rPr>
          <w:tab/>
        </w:r>
      </w:ins>
      <w:ins w:id="1016" w:author="Leo Barnes" w:date="2024-05-08T11:29:00Z">
        <w:r w:rsidR="008F43F5" w:rsidRPr="008F43F5">
          <w:rPr>
            <w:lang w:eastAsia="ja-JP"/>
          </w:rPr>
          <w:t>HEVC Image (at file offset P</w:t>
        </w:r>
      </w:ins>
      <w:ins w:id="1017" w:author="Leo Barnes" w:date="2024-05-08T12:29:00Z">
        <w:r w:rsidR="00B47B00">
          <w:rPr>
            <w:lang w:eastAsia="ja-JP"/>
          </w:rPr>
          <w:t>9</w:t>
        </w:r>
      </w:ins>
      <w:ins w:id="1018" w:author="Leo Barnes" w:date="2024-05-08T11:29:00Z">
        <w:r w:rsidR="008F43F5" w:rsidRPr="008F43F5">
          <w:rPr>
            <w:lang w:eastAsia="ja-JP"/>
          </w:rPr>
          <w:t>, with length Q9)</w:t>
        </w:r>
      </w:ins>
    </w:p>
    <w:p w14:paraId="1E8E043D" w14:textId="5E3A26F6" w:rsidR="008F43F5" w:rsidRPr="008F43F5" w:rsidRDefault="005D43B5">
      <w:pPr>
        <w:pStyle w:val="Code"/>
        <w:rPr>
          <w:ins w:id="1019" w:author="Leo Barnes" w:date="2024-05-08T11:29:00Z"/>
          <w:lang w:eastAsia="ja-JP"/>
        </w:rPr>
        <w:pPrChange w:id="1020" w:author="Leo Barnes" w:date="2024-05-08T11:29:00Z">
          <w:pPr/>
        </w:pPrChange>
      </w:pPr>
      <w:ins w:id="1021" w:author="Leo Barnes" w:date="2024-05-08T11:46:00Z">
        <w:r>
          <w:rPr>
            <w:lang w:eastAsia="ja-JP"/>
          </w:rPr>
          <w:tab/>
        </w:r>
      </w:ins>
      <w:ins w:id="1022" w:author="Leo Barnes" w:date="2024-05-08T11:29:00Z">
        <w:r w:rsidR="008F43F5" w:rsidRPr="008F43F5">
          <w:rPr>
            <w:lang w:eastAsia="ja-JP"/>
          </w:rPr>
          <w:t>HEVC Image (at file offset P</w:t>
        </w:r>
      </w:ins>
      <w:ins w:id="1023" w:author="Leo Barnes" w:date="2024-05-14T20:00:00Z">
        <w:r w:rsidR="00DB7438">
          <w:rPr>
            <w:lang w:eastAsia="ja-JP"/>
          </w:rPr>
          <w:t>10</w:t>
        </w:r>
      </w:ins>
      <w:ins w:id="1024" w:author="Leo Barnes" w:date="2024-05-08T11:29:00Z">
        <w:r w:rsidR="008F43F5" w:rsidRPr="008F43F5">
          <w:rPr>
            <w:lang w:eastAsia="ja-JP"/>
          </w:rPr>
          <w:t>, with length Q10)</w:t>
        </w:r>
      </w:ins>
    </w:p>
    <w:p w14:paraId="14604590" w14:textId="77777777" w:rsidR="002E1256" w:rsidRPr="002E1256" w:rsidRDefault="002E1256" w:rsidP="002E1256">
      <w:pPr>
        <w:jc w:val="left"/>
        <w:rPr>
          <w:lang w:val="en-CA"/>
        </w:rPr>
      </w:pPr>
    </w:p>
    <w:p w14:paraId="63426F66" w14:textId="3C3576A0" w:rsidR="00750258" w:rsidRPr="00AE3765" w:rsidDel="000A3462" w:rsidRDefault="00750258" w:rsidP="00750258">
      <w:pPr>
        <w:jc w:val="left"/>
        <w:rPr>
          <w:del w:id="1025" w:author="Leo Barnes" w:date="2024-05-08T11:03:00Z"/>
          <w:lang w:val="en-CA"/>
        </w:rPr>
      </w:pPr>
      <w:del w:id="1026" w:author="Leo Barnes" w:date="2024-05-08T11:03:00Z">
        <w:r w:rsidRPr="00AE3765" w:rsidDel="000A3462">
          <w:rPr>
            <w:rStyle w:val="codeZchn"/>
          </w:rPr>
          <w:delText>(flags &amp; 1)</w:delText>
        </w:r>
        <w:r w:rsidRPr="00AE3765" w:rsidDel="000A3462">
          <w:rPr>
            <w:lang w:val="en-CA"/>
          </w:rPr>
          <w:delText xml:space="preserve"> equal to 1 specifies that the channel count of the gain map per-channel metadata is 3, while a value of 0 specifies that the channel count is 1. </w:delText>
        </w:r>
        <w:bookmarkStart w:id="1027" w:name="_Toc166067860"/>
        <w:bookmarkStart w:id="1028" w:name="_Toc166227945"/>
        <w:bookmarkEnd w:id="1027"/>
        <w:bookmarkEnd w:id="1028"/>
      </w:del>
    </w:p>
    <w:p w14:paraId="6E9DD7B4" w14:textId="322A01D6" w:rsidR="00750258" w:rsidRPr="00AE3765" w:rsidDel="000A3462" w:rsidRDefault="00750258" w:rsidP="00750258">
      <w:pPr>
        <w:jc w:val="left"/>
        <w:rPr>
          <w:del w:id="1029" w:author="Leo Barnes" w:date="2024-05-08T11:03:00Z"/>
          <w:lang w:val="en-CA"/>
        </w:rPr>
      </w:pPr>
      <w:del w:id="1030" w:author="Leo Barnes" w:date="2024-05-08T11:03:00Z">
        <w:r w:rsidRPr="00AE3765" w:rsidDel="000A3462">
          <w:rPr>
            <w:rStyle w:val="codeZchn"/>
          </w:rPr>
          <w:delText>(flags &amp; 2)</w:delText>
        </w:r>
        <w:r w:rsidRPr="00AE3765" w:rsidDel="000A3462">
          <w:rPr>
            <w:lang w:val="en-CA"/>
          </w:rPr>
          <w:delText xml:space="preserve"> equal to 2 specifies that the colour space of the base input shall be used as the gain map application space as described in ISO 21496-1 section 5.3.3. If not equal to 2, the colour space of the </w:delText>
        </w:r>
        <w:r w:rsidRPr="00AE3765" w:rsidDel="000A3462">
          <w:rPr>
            <w:rStyle w:val="codeZchn"/>
          </w:rPr>
          <w:delText>'tmap'</w:delText>
        </w:r>
        <w:r w:rsidRPr="00AE3765" w:rsidDel="000A3462">
          <w:rPr>
            <w:lang w:val="en-CA"/>
          </w:rPr>
          <w:delText xml:space="preserve"> derived item is used as the gain map application space instead.</w:delText>
        </w:r>
        <w:bookmarkStart w:id="1031" w:name="_Toc166067861"/>
        <w:bookmarkStart w:id="1032" w:name="_Toc166227946"/>
        <w:bookmarkEnd w:id="1031"/>
        <w:bookmarkEnd w:id="1032"/>
      </w:del>
    </w:p>
    <w:p w14:paraId="38691066" w14:textId="2CCD90A4" w:rsidR="00750258" w:rsidRPr="00AE3765" w:rsidDel="000A3462" w:rsidRDefault="00750258" w:rsidP="00750258">
      <w:pPr>
        <w:jc w:val="left"/>
        <w:rPr>
          <w:del w:id="1033" w:author="Leo Barnes" w:date="2024-05-08T11:03:00Z"/>
          <w:lang w:val="en-CA"/>
        </w:rPr>
      </w:pPr>
      <w:del w:id="1034" w:author="Leo Barnes" w:date="2024-05-08T11:03:00Z">
        <w:r w:rsidRPr="00AE3765" w:rsidDel="000A3462">
          <w:rPr>
            <w:rStyle w:val="codeZchn"/>
          </w:rPr>
          <w:delText xml:space="preserve">(flags &amp; </w:delText>
        </w:r>
        <w:r w:rsidR="00A47D6F" w:rsidRPr="00AE3765" w:rsidDel="000A3462">
          <w:rPr>
            <w:rStyle w:val="codeZchn"/>
          </w:rPr>
          <w:delText>4</w:delText>
        </w:r>
        <w:r w:rsidRPr="00AE3765" w:rsidDel="000A3462">
          <w:rPr>
            <w:rStyle w:val="codeZchn"/>
          </w:rPr>
          <w:delText>)</w:delText>
        </w:r>
        <w:r w:rsidRPr="00AE3765" w:rsidDel="000A3462">
          <w:rPr>
            <w:lang w:val="en-CA"/>
          </w:rPr>
          <w:delText xml:space="preserve"> equal to </w:delText>
        </w:r>
        <w:r w:rsidR="00A47D6F" w:rsidRPr="00AE3765" w:rsidDel="000A3462">
          <w:rPr>
            <w:lang w:val="en-CA"/>
          </w:rPr>
          <w:delText>4</w:delText>
        </w:r>
        <w:r w:rsidRPr="00AE3765" w:rsidDel="000A3462">
          <w:rPr>
            <w:lang w:val="en-CA"/>
          </w:rPr>
          <w:delText xml:space="preserve"> specifies that all rational fields in the </w:delText>
        </w:r>
        <w:r w:rsidRPr="00AE3765" w:rsidDel="000A3462">
          <w:rPr>
            <w:rStyle w:val="codeZchn"/>
          </w:rPr>
          <w:delText>'tmap'</w:delText>
        </w:r>
        <w:r w:rsidRPr="00AE3765" w:rsidDel="000A3462">
          <w:rPr>
            <w:lang w:val="en-CA"/>
          </w:rPr>
          <w:delText xml:space="preserve"> metadata share a common denominator.</w:delText>
        </w:r>
        <w:bookmarkStart w:id="1035" w:name="_Toc166067862"/>
        <w:bookmarkStart w:id="1036" w:name="_Toc166227947"/>
        <w:bookmarkEnd w:id="1035"/>
        <w:bookmarkEnd w:id="1036"/>
      </w:del>
    </w:p>
    <w:p w14:paraId="31A6E435" w14:textId="5BBAB54A" w:rsidR="00750258" w:rsidRPr="00AE3765" w:rsidDel="000A3462" w:rsidRDefault="00750258" w:rsidP="00750258">
      <w:pPr>
        <w:jc w:val="left"/>
        <w:rPr>
          <w:del w:id="1037" w:author="Leo Barnes" w:date="2024-05-08T11:03:00Z"/>
          <w:lang w:val="en-CA"/>
        </w:rPr>
      </w:pPr>
      <w:del w:id="1038" w:author="Leo Barnes" w:date="2024-05-08T11:03:00Z">
        <w:r w:rsidRPr="00AE3765" w:rsidDel="000A3462">
          <w:rPr>
            <w:rStyle w:val="codeZchn"/>
          </w:rPr>
          <w:delText>common_denominator</w:delText>
        </w:r>
        <w:r w:rsidRPr="00AE3765" w:rsidDel="000A3462">
          <w:rPr>
            <w:lang w:val="en-CA"/>
          </w:rPr>
          <w:delText xml:space="preserve"> expresses a common denominator shared by all metadata fields. </w:delText>
        </w:r>
        <w:r w:rsidRPr="00AE3765" w:rsidDel="000A3462">
          <w:rPr>
            <w:rStyle w:val="codeZchn"/>
          </w:rPr>
          <w:delText>common_denominator</w:delText>
        </w:r>
        <w:r w:rsidRPr="00AE3765" w:rsidDel="000A3462">
          <w:rPr>
            <w:lang w:val="en-CA"/>
          </w:rPr>
          <w:delText xml:space="preserve"> shall not be 0.</w:delText>
        </w:r>
        <w:bookmarkStart w:id="1039" w:name="_Toc166067863"/>
        <w:bookmarkStart w:id="1040" w:name="_Toc166227948"/>
        <w:bookmarkEnd w:id="1039"/>
        <w:bookmarkEnd w:id="1040"/>
      </w:del>
    </w:p>
    <w:p w14:paraId="6A8DA635" w14:textId="44B41605" w:rsidR="00750258" w:rsidRPr="00AE3765" w:rsidDel="000A3462" w:rsidRDefault="00750258" w:rsidP="00750258">
      <w:pPr>
        <w:jc w:val="left"/>
        <w:rPr>
          <w:del w:id="1041" w:author="Leo Barnes" w:date="2024-05-08T11:03:00Z"/>
          <w:lang w:val="en-CA"/>
        </w:rPr>
      </w:pPr>
      <w:del w:id="1042" w:author="Leo Barnes" w:date="2024-05-08T11:03:00Z">
        <w:r w:rsidRPr="00AE3765" w:rsidDel="000A3462">
          <w:rPr>
            <w:rStyle w:val="codeZchn"/>
          </w:rPr>
          <w:delText>channels</w:delText>
        </w:r>
        <w:r w:rsidRPr="00AE3765" w:rsidDel="000A3462">
          <w:rPr>
            <w:lang w:val="en-CA"/>
          </w:rPr>
          <w:delText xml:space="preserve"> specifies the per-channel metadata. If multi-channel, the order of the channels is R, G, B. </w:delText>
        </w:r>
        <w:bookmarkStart w:id="1043" w:name="_Toc166067864"/>
        <w:bookmarkStart w:id="1044" w:name="_Toc166227949"/>
        <w:bookmarkEnd w:id="1043"/>
        <w:bookmarkEnd w:id="1044"/>
      </w:del>
    </w:p>
    <w:p w14:paraId="572E411B" w14:textId="64E38581" w:rsidR="00750258" w:rsidRPr="00AE3765" w:rsidDel="000A3462" w:rsidRDefault="00750258" w:rsidP="00750258">
      <w:pPr>
        <w:rPr>
          <w:del w:id="1045" w:author="Leo Barnes" w:date="2024-05-08T11:03:00Z"/>
          <w:lang w:val="en-CA"/>
        </w:rPr>
      </w:pPr>
      <w:del w:id="1046" w:author="Leo Barnes" w:date="2024-05-08T11:03:00Z">
        <w:r w:rsidRPr="00AE3765" w:rsidDel="000A3462">
          <w:rPr>
            <w:rStyle w:val="codeZchn"/>
          </w:rPr>
          <w:delText>base_hdr_headroom_numerator</w:delText>
        </w:r>
        <w:r w:rsidRPr="00AE3765" w:rsidDel="000A3462">
          <w:rPr>
            <w:lang w:val="en-CA"/>
          </w:rPr>
          <w:delText xml:space="preserve"> specifies the numerator of the Baseline HDR headroom (ISO 21496-1 section 5.2.9) when </w:delText>
        </w:r>
        <w:r w:rsidRPr="00AE3765" w:rsidDel="000A3462">
          <w:rPr>
            <w:rStyle w:val="codeZchn"/>
          </w:rPr>
          <w:delText>common_denominator</w:delText>
        </w:r>
        <w:r w:rsidRPr="00AE3765" w:rsidDel="000A3462">
          <w:rPr>
            <w:lang w:val="en-CA"/>
          </w:rPr>
          <w:delText xml:space="preserve"> is used.</w:delText>
        </w:r>
        <w:bookmarkStart w:id="1047" w:name="_Toc166067865"/>
        <w:bookmarkStart w:id="1048" w:name="_Toc166227950"/>
        <w:bookmarkEnd w:id="1047"/>
        <w:bookmarkEnd w:id="1048"/>
      </w:del>
    </w:p>
    <w:p w14:paraId="24847A55" w14:textId="23A5910B" w:rsidR="00750258" w:rsidRPr="00AE3765" w:rsidDel="000A3462" w:rsidRDefault="00750258" w:rsidP="00750258">
      <w:pPr>
        <w:rPr>
          <w:del w:id="1049" w:author="Leo Barnes" w:date="2024-05-08T11:03:00Z"/>
          <w:lang w:val="en-CA"/>
        </w:rPr>
      </w:pPr>
      <w:del w:id="1050" w:author="Leo Barnes" w:date="2024-05-08T11:03:00Z">
        <w:r w:rsidRPr="00AE3765" w:rsidDel="000A3462">
          <w:rPr>
            <w:rStyle w:val="codeZchn"/>
          </w:rPr>
          <w:delText>base_hdr_headroom</w:delText>
        </w:r>
        <w:r w:rsidRPr="00AE3765" w:rsidDel="000A3462">
          <w:rPr>
            <w:lang w:val="en-CA"/>
          </w:rPr>
          <w:delText xml:space="preserve"> specifies the numerator and denominator of the Baseline HDR headroom (ISO 21496-1 section 5.2.9) when </w:delText>
        </w:r>
        <w:r w:rsidRPr="00AE3765" w:rsidDel="000A3462">
          <w:rPr>
            <w:rStyle w:val="codeZchn"/>
          </w:rPr>
          <w:delText>common_denominator</w:delText>
        </w:r>
        <w:r w:rsidRPr="00AE3765" w:rsidDel="000A3462">
          <w:rPr>
            <w:lang w:val="en-CA"/>
          </w:rPr>
          <w:delText xml:space="preserve"> is not used. </w:delText>
        </w:r>
        <w:r w:rsidRPr="00AE3765" w:rsidDel="000A3462">
          <w:rPr>
            <w:rStyle w:val="codeZchn"/>
          </w:rPr>
          <w:delText>base_hdr_headroom.denominator</w:delText>
        </w:r>
        <w:r w:rsidRPr="00AE3765" w:rsidDel="000A3462">
          <w:rPr>
            <w:lang w:val="en-CA"/>
          </w:rPr>
          <w:delText xml:space="preserve"> shall not be 0.</w:delText>
        </w:r>
        <w:bookmarkStart w:id="1051" w:name="_Toc166067866"/>
        <w:bookmarkStart w:id="1052" w:name="_Toc166227951"/>
        <w:bookmarkEnd w:id="1051"/>
        <w:bookmarkEnd w:id="1052"/>
      </w:del>
    </w:p>
    <w:p w14:paraId="0955DA56" w14:textId="4050DE8D" w:rsidR="00750258" w:rsidRPr="00AE3765" w:rsidDel="000A3462" w:rsidRDefault="00750258" w:rsidP="00750258">
      <w:pPr>
        <w:rPr>
          <w:del w:id="1053" w:author="Leo Barnes" w:date="2024-05-08T11:03:00Z"/>
          <w:lang w:val="en-CA"/>
        </w:rPr>
      </w:pPr>
      <w:del w:id="1054" w:author="Leo Barnes" w:date="2024-05-08T11:03:00Z">
        <w:r w:rsidRPr="00AE3765" w:rsidDel="000A3462">
          <w:rPr>
            <w:rStyle w:val="codeZchn"/>
          </w:rPr>
          <w:delText>alternate_hdr_headroom_numerator</w:delText>
        </w:r>
        <w:r w:rsidRPr="00AE3765" w:rsidDel="000A3462">
          <w:rPr>
            <w:lang w:val="en-CA"/>
          </w:rPr>
          <w:delText xml:space="preserve"> specifies the numerator of the Alternate HDR headroom (ISO 21496-1 section 5.2.10) when </w:delText>
        </w:r>
        <w:r w:rsidRPr="00AE3765" w:rsidDel="000A3462">
          <w:rPr>
            <w:rStyle w:val="codeZchn"/>
          </w:rPr>
          <w:delText>common_denominator</w:delText>
        </w:r>
        <w:r w:rsidRPr="00AE3765" w:rsidDel="000A3462">
          <w:rPr>
            <w:lang w:val="en-CA"/>
          </w:rPr>
          <w:delText xml:space="preserve"> is used.</w:delText>
        </w:r>
        <w:bookmarkStart w:id="1055" w:name="_Toc166067867"/>
        <w:bookmarkStart w:id="1056" w:name="_Toc166227952"/>
        <w:bookmarkEnd w:id="1055"/>
        <w:bookmarkEnd w:id="1056"/>
      </w:del>
    </w:p>
    <w:p w14:paraId="3DA5C559" w14:textId="6BF03624" w:rsidR="00750258" w:rsidRPr="00AE3765" w:rsidDel="000A3462" w:rsidRDefault="00750258" w:rsidP="00750258">
      <w:pPr>
        <w:rPr>
          <w:del w:id="1057" w:author="Leo Barnes" w:date="2024-05-08T11:03:00Z"/>
          <w:lang w:val="en-CA"/>
        </w:rPr>
      </w:pPr>
      <w:del w:id="1058" w:author="Leo Barnes" w:date="2024-05-08T11:03:00Z">
        <w:r w:rsidRPr="00AE3765" w:rsidDel="000A3462">
          <w:rPr>
            <w:rStyle w:val="codeZchn"/>
          </w:rPr>
          <w:delText>alternate_hdr_headroom</w:delText>
        </w:r>
        <w:r w:rsidRPr="00AE3765" w:rsidDel="000A3462">
          <w:rPr>
            <w:lang w:val="en-CA"/>
          </w:rPr>
          <w:delText xml:space="preserve"> specifies the numerator and denominator of the Alternate HDR headroom (ISO 21496-1 section 5.2.10) when </w:delText>
        </w:r>
        <w:r w:rsidRPr="00AE3765" w:rsidDel="000A3462">
          <w:rPr>
            <w:rStyle w:val="codeZchn"/>
          </w:rPr>
          <w:delText>common_denominator</w:delText>
        </w:r>
        <w:r w:rsidRPr="00AE3765" w:rsidDel="000A3462">
          <w:rPr>
            <w:lang w:val="en-CA"/>
          </w:rPr>
          <w:delText xml:space="preserve"> is not used.</w:delText>
        </w:r>
        <w:r w:rsidRPr="00AE3765" w:rsidDel="000A3462">
          <w:rPr>
            <w:rStyle w:val="codeZchn"/>
          </w:rPr>
          <w:delText xml:space="preserve"> alternate_hdr_headroom.denominator</w:delText>
        </w:r>
        <w:r w:rsidRPr="00AE3765" w:rsidDel="000A3462">
          <w:rPr>
            <w:lang w:val="en-CA"/>
          </w:rPr>
          <w:delText xml:space="preserve"> shall not be 0.</w:delText>
        </w:r>
        <w:bookmarkStart w:id="1059" w:name="_Toc166067868"/>
        <w:bookmarkStart w:id="1060" w:name="_Toc166227953"/>
        <w:bookmarkEnd w:id="1059"/>
        <w:bookmarkEnd w:id="1060"/>
      </w:del>
    </w:p>
    <w:p w14:paraId="1B90B256" w14:textId="7DF12889" w:rsidR="00750258" w:rsidRPr="00AE3765" w:rsidDel="000A3462" w:rsidRDefault="00750258" w:rsidP="00750258">
      <w:pPr>
        <w:rPr>
          <w:del w:id="1061" w:author="Leo Barnes" w:date="2024-05-08T11:03:00Z"/>
          <w:lang w:val="en-CA"/>
        </w:rPr>
      </w:pPr>
      <w:del w:id="1062" w:author="Leo Barnes" w:date="2024-05-08T11:03:00Z">
        <w:r w:rsidRPr="00AE3765" w:rsidDel="000A3462">
          <w:rPr>
            <w:rStyle w:val="codeZchn"/>
          </w:rPr>
          <w:delText>gain_map_min_numerator</w:delText>
        </w:r>
        <w:r w:rsidRPr="00AE3765" w:rsidDel="000A3462">
          <w:rPr>
            <w:lang w:val="en-CA"/>
          </w:rPr>
          <w:delText xml:space="preserve"> specifies the numerator of the Per component gain map min value (ISO 21496-1 section 5.2.4) when </w:delText>
        </w:r>
        <w:r w:rsidRPr="00AE3765" w:rsidDel="000A3462">
          <w:rPr>
            <w:rStyle w:val="codeZchn"/>
          </w:rPr>
          <w:delText>common_denominator</w:delText>
        </w:r>
        <w:r w:rsidRPr="00AE3765" w:rsidDel="000A3462">
          <w:rPr>
            <w:lang w:val="en-CA"/>
          </w:rPr>
          <w:delText xml:space="preserve"> is used.</w:delText>
        </w:r>
        <w:bookmarkStart w:id="1063" w:name="_Toc166067869"/>
        <w:bookmarkStart w:id="1064" w:name="_Toc166227954"/>
        <w:bookmarkEnd w:id="1063"/>
        <w:bookmarkEnd w:id="1064"/>
      </w:del>
    </w:p>
    <w:p w14:paraId="19166044" w14:textId="79040EB1" w:rsidR="00750258" w:rsidRPr="00AE3765" w:rsidDel="000A3462" w:rsidRDefault="00750258" w:rsidP="00750258">
      <w:pPr>
        <w:rPr>
          <w:del w:id="1065" w:author="Leo Barnes" w:date="2024-05-08T11:03:00Z"/>
          <w:rStyle w:val="codeZchn"/>
        </w:rPr>
      </w:pPr>
      <w:del w:id="1066" w:author="Leo Barnes" w:date="2024-05-08T11:03:00Z">
        <w:r w:rsidRPr="00AE3765" w:rsidDel="000A3462">
          <w:rPr>
            <w:rStyle w:val="codeZchn"/>
          </w:rPr>
          <w:delText>gain_map_min</w:delText>
        </w:r>
        <w:r w:rsidRPr="00AE3765" w:rsidDel="000A3462">
          <w:rPr>
            <w:lang w:val="en-CA"/>
          </w:rPr>
          <w:delText xml:space="preserve"> specifies the numerator and denominator of the Per component gain map min value (ISO 21496-1 section 5.2.4) when </w:delText>
        </w:r>
        <w:r w:rsidRPr="00AE3765" w:rsidDel="000A3462">
          <w:rPr>
            <w:rStyle w:val="codeZchn"/>
          </w:rPr>
          <w:delText>common_denominator</w:delText>
        </w:r>
        <w:r w:rsidRPr="00AE3765" w:rsidDel="000A3462">
          <w:rPr>
            <w:lang w:val="en-CA"/>
          </w:rPr>
          <w:delText xml:space="preserve"> is not used. </w:delText>
        </w:r>
        <w:r w:rsidRPr="00AE3765" w:rsidDel="000A3462">
          <w:rPr>
            <w:rStyle w:val="codeZchn"/>
          </w:rPr>
          <w:delText>gain_map_min.denominator</w:delText>
        </w:r>
        <w:r w:rsidRPr="00AE3765" w:rsidDel="000A3462">
          <w:rPr>
            <w:lang w:val="en-CA"/>
          </w:rPr>
          <w:delText xml:space="preserve"> shall not be 0.</w:delText>
        </w:r>
        <w:bookmarkStart w:id="1067" w:name="_Toc166067870"/>
        <w:bookmarkStart w:id="1068" w:name="_Toc166227955"/>
        <w:bookmarkEnd w:id="1067"/>
        <w:bookmarkEnd w:id="1068"/>
      </w:del>
    </w:p>
    <w:p w14:paraId="0A77CE13" w14:textId="2FC3F976" w:rsidR="00750258" w:rsidRPr="00AE3765" w:rsidDel="000A3462" w:rsidRDefault="00750258" w:rsidP="00750258">
      <w:pPr>
        <w:rPr>
          <w:del w:id="1069" w:author="Leo Barnes" w:date="2024-05-08T11:03:00Z"/>
          <w:lang w:val="en-CA"/>
        </w:rPr>
      </w:pPr>
      <w:del w:id="1070" w:author="Leo Barnes" w:date="2024-05-08T11:03:00Z">
        <w:r w:rsidRPr="00AE3765" w:rsidDel="000A3462">
          <w:rPr>
            <w:rStyle w:val="codeZchn"/>
          </w:rPr>
          <w:delText>gain_map_max_numerator</w:delText>
        </w:r>
        <w:r w:rsidRPr="00AE3765" w:rsidDel="000A3462">
          <w:rPr>
            <w:lang w:val="en-CA"/>
          </w:rPr>
          <w:delText xml:space="preserve"> specifies the numerator of the Per component gain map max value (ISO 21496-1 section 5.2.5) when </w:delText>
        </w:r>
        <w:r w:rsidRPr="00AE3765" w:rsidDel="000A3462">
          <w:rPr>
            <w:rStyle w:val="codeZchn"/>
          </w:rPr>
          <w:delText>common_denominator</w:delText>
        </w:r>
        <w:r w:rsidRPr="00AE3765" w:rsidDel="000A3462">
          <w:rPr>
            <w:lang w:val="en-CA"/>
          </w:rPr>
          <w:delText xml:space="preserve"> is used.</w:delText>
        </w:r>
        <w:bookmarkStart w:id="1071" w:name="_Toc166067871"/>
        <w:bookmarkStart w:id="1072" w:name="_Toc166227956"/>
        <w:bookmarkEnd w:id="1071"/>
        <w:bookmarkEnd w:id="1072"/>
      </w:del>
    </w:p>
    <w:p w14:paraId="31295950" w14:textId="554A3ADD" w:rsidR="00750258" w:rsidRPr="00AE3765" w:rsidDel="000A3462" w:rsidRDefault="00750258" w:rsidP="00750258">
      <w:pPr>
        <w:jc w:val="left"/>
        <w:rPr>
          <w:del w:id="1073" w:author="Leo Barnes" w:date="2024-05-08T11:03:00Z"/>
          <w:lang w:val="en-CA"/>
        </w:rPr>
      </w:pPr>
      <w:del w:id="1074" w:author="Leo Barnes" w:date="2024-05-08T11:03:00Z">
        <w:r w:rsidRPr="00AE3765" w:rsidDel="000A3462">
          <w:rPr>
            <w:rStyle w:val="codeZchn"/>
          </w:rPr>
          <w:delText>gain_map_max</w:delText>
        </w:r>
        <w:r w:rsidRPr="00AE3765" w:rsidDel="000A3462">
          <w:rPr>
            <w:lang w:val="en-CA"/>
          </w:rPr>
          <w:delText xml:space="preserve"> specifies the numerator and denominator of the Per component gain map max value (ISO 21496-1 section 5.2.5) when </w:delText>
        </w:r>
        <w:r w:rsidRPr="00AE3765" w:rsidDel="000A3462">
          <w:rPr>
            <w:rStyle w:val="codeZchn"/>
          </w:rPr>
          <w:delText>common_denominator</w:delText>
        </w:r>
        <w:r w:rsidRPr="00AE3765" w:rsidDel="000A3462">
          <w:rPr>
            <w:lang w:val="en-CA"/>
          </w:rPr>
          <w:delText xml:space="preserve"> is not used. </w:delText>
        </w:r>
        <w:r w:rsidRPr="00AE3765" w:rsidDel="000A3462">
          <w:rPr>
            <w:rStyle w:val="codeZchn"/>
          </w:rPr>
          <w:delText>gain_map_max.denominator</w:delText>
        </w:r>
        <w:r w:rsidRPr="00AE3765" w:rsidDel="000A3462">
          <w:rPr>
            <w:lang w:val="en-CA"/>
          </w:rPr>
          <w:delText xml:space="preserve"> shall not be 0.</w:delText>
        </w:r>
        <w:bookmarkStart w:id="1075" w:name="_Toc166067872"/>
        <w:bookmarkStart w:id="1076" w:name="_Toc166227957"/>
        <w:bookmarkEnd w:id="1075"/>
        <w:bookmarkEnd w:id="1076"/>
      </w:del>
    </w:p>
    <w:p w14:paraId="1A542490" w14:textId="478FA76C" w:rsidR="00750258" w:rsidRPr="00AE3765" w:rsidDel="000A3462" w:rsidRDefault="00750258" w:rsidP="00750258">
      <w:pPr>
        <w:rPr>
          <w:del w:id="1077" w:author="Leo Barnes" w:date="2024-05-08T11:03:00Z"/>
          <w:lang w:val="en-CA"/>
        </w:rPr>
      </w:pPr>
      <w:del w:id="1078" w:author="Leo Barnes" w:date="2024-05-08T11:03:00Z">
        <w:r w:rsidRPr="00AE3765" w:rsidDel="000A3462">
          <w:rPr>
            <w:rStyle w:val="codeZchn"/>
          </w:rPr>
          <w:delText>gamma_numerator</w:delText>
        </w:r>
        <w:r w:rsidRPr="00AE3765" w:rsidDel="000A3462">
          <w:rPr>
            <w:lang w:val="en-CA"/>
          </w:rPr>
          <w:delText xml:space="preserve"> specifies the numerator of the Per component gamma value (ISO 21496-1 section 5.2.8) when </w:delText>
        </w:r>
        <w:r w:rsidRPr="00AE3765" w:rsidDel="000A3462">
          <w:rPr>
            <w:rStyle w:val="codeZchn"/>
          </w:rPr>
          <w:delText>common_denominator</w:delText>
        </w:r>
        <w:r w:rsidRPr="00AE3765" w:rsidDel="000A3462">
          <w:rPr>
            <w:lang w:val="en-CA"/>
          </w:rPr>
          <w:delText xml:space="preserve"> is used.</w:delText>
        </w:r>
        <w:bookmarkStart w:id="1079" w:name="_Toc166067873"/>
        <w:bookmarkStart w:id="1080" w:name="_Toc166227958"/>
        <w:bookmarkEnd w:id="1079"/>
        <w:bookmarkEnd w:id="1080"/>
      </w:del>
    </w:p>
    <w:p w14:paraId="290B5B44" w14:textId="0C2D94F2" w:rsidR="00750258" w:rsidRPr="00AE3765" w:rsidDel="000A3462" w:rsidRDefault="00750258" w:rsidP="00750258">
      <w:pPr>
        <w:jc w:val="left"/>
        <w:rPr>
          <w:del w:id="1081" w:author="Leo Barnes" w:date="2024-05-08T11:03:00Z"/>
          <w:lang w:val="en-CA"/>
        </w:rPr>
      </w:pPr>
      <w:del w:id="1082" w:author="Leo Barnes" w:date="2024-05-08T11:03:00Z">
        <w:r w:rsidRPr="00AE3765" w:rsidDel="000A3462">
          <w:rPr>
            <w:rStyle w:val="codeZchn"/>
          </w:rPr>
          <w:delText>gamma</w:delText>
        </w:r>
        <w:r w:rsidRPr="00AE3765" w:rsidDel="000A3462">
          <w:rPr>
            <w:lang w:val="en-CA"/>
          </w:rPr>
          <w:delText xml:space="preserve"> specifies the numerator and denominator of the Per component gamma value (ISO 21496-1 section 5.2.8) when </w:delText>
        </w:r>
        <w:r w:rsidRPr="00AE3765" w:rsidDel="000A3462">
          <w:rPr>
            <w:rStyle w:val="codeZchn"/>
          </w:rPr>
          <w:delText>common_denominator</w:delText>
        </w:r>
        <w:r w:rsidRPr="00AE3765" w:rsidDel="000A3462">
          <w:rPr>
            <w:lang w:val="en-CA"/>
          </w:rPr>
          <w:delText xml:space="preserve"> is not used. </w:delText>
        </w:r>
        <w:r w:rsidRPr="00AE3765" w:rsidDel="000A3462">
          <w:rPr>
            <w:rStyle w:val="codeZchn"/>
          </w:rPr>
          <w:delText>gamma.denominator</w:delText>
        </w:r>
        <w:r w:rsidRPr="00AE3765" w:rsidDel="000A3462">
          <w:rPr>
            <w:lang w:val="en-CA"/>
          </w:rPr>
          <w:delText xml:space="preserve"> shall not be 0.</w:delText>
        </w:r>
        <w:bookmarkStart w:id="1083" w:name="_Toc166067874"/>
        <w:bookmarkStart w:id="1084" w:name="_Toc166227959"/>
        <w:bookmarkEnd w:id="1083"/>
        <w:bookmarkEnd w:id="1084"/>
      </w:del>
    </w:p>
    <w:p w14:paraId="33B906F6" w14:textId="7FD7A11A" w:rsidR="00750258" w:rsidRPr="00AE3765" w:rsidDel="000A3462" w:rsidRDefault="00750258" w:rsidP="00750258">
      <w:pPr>
        <w:rPr>
          <w:del w:id="1085" w:author="Leo Barnes" w:date="2024-05-08T11:03:00Z"/>
          <w:lang w:val="en-CA"/>
        </w:rPr>
      </w:pPr>
      <w:del w:id="1086" w:author="Leo Barnes" w:date="2024-05-08T11:03:00Z">
        <w:r w:rsidRPr="00AE3765" w:rsidDel="000A3462">
          <w:rPr>
            <w:rStyle w:val="codeZchn"/>
          </w:rPr>
          <w:delText>base_offset_numerator</w:delText>
        </w:r>
        <w:r w:rsidRPr="00AE3765" w:rsidDel="000A3462">
          <w:rPr>
            <w:lang w:val="en-CA"/>
          </w:rPr>
          <w:delText xml:space="preserve"> specifies the numerator of the Per component baseline offset (ISO 21496-1 section 5.2.6) when </w:delText>
        </w:r>
        <w:r w:rsidRPr="00AE3765" w:rsidDel="000A3462">
          <w:rPr>
            <w:rStyle w:val="codeZchn"/>
          </w:rPr>
          <w:delText>common_denominator</w:delText>
        </w:r>
        <w:r w:rsidRPr="00AE3765" w:rsidDel="000A3462">
          <w:rPr>
            <w:lang w:val="en-CA"/>
          </w:rPr>
          <w:delText xml:space="preserve"> is used.</w:delText>
        </w:r>
        <w:bookmarkStart w:id="1087" w:name="_Toc166067875"/>
        <w:bookmarkStart w:id="1088" w:name="_Toc166227960"/>
        <w:bookmarkEnd w:id="1087"/>
        <w:bookmarkEnd w:id="1088"/>
      </w:del>
    </w:p>
    <w:p w14:paraId="5C4CDB3D" w14:textId="601BD4E1" w:rsidR="00750258" w:rsidRPr="00AE3765" w:rsidDel="000A3462" w:rsidRDefault="00750258" w:rsidP="00750258">
      <w:pPr>
        <w:jc w:val="left"/>
        <w:rPr>
          <w:del w:id="1089" w:author="Leo Barnes" w:date="2024-05-08T11:03:00Z"/>
          <w:lang w:val="en-CA"/>
        </w:rPr>
      </w:pPr>
      <w:del w:id="1090" w:author="Leo Barnes" w:date="2024-05-08T11:03:00Z">
        <w:r w:rsidRPr="00AE3765" w:rsidDel="000A3462">
          <w:rPr>
            <w:rStyle w:val="codeZchn"/>
          </w:rPr>
          <w:delText>base_offset</w:delText>
        </w:r>
        <w:r w:rsidRPr="00AE3765" w:rsidDel="000A3462">
          <w:rPr>
            <w:lang w:val="en-CA"/>
          </w:rPr>
          <w:delText xml:space="preserve"> specifies the numerator and denominator of the Per component baseline offset (ISO 21496-1 section 5.2.6) when </w:delText>
        </w:r>
        <w:r w:rsidRPr="00AE3765" w:rsidDel="000A3462">
          <w:rPr>
            <w:rStyle w:val="codeZchn"/>
          </w:rPr>
          <w:delText>common_denominator</w:delText>
        </w:r>
        <w:r w:rsidRPr="00AE3765" w:rsidDel="000A3462">
          <w:rPr>
            <w:lang w:val="en-CA"/>
          </w:rPr>
          <w:delText xml:space="preserve"> is not used. </w:delText>
        </w:r>
        <w:r w:rsidRPr="00AE3765" w:rsidDel="000A3462">
          <w:rPr>
            <w:rStyle w:val="codeZchn"/>
          </w:rPr>
          <w:delText>base_offset.denominator</w:delText>
        </w:r>
        <w:r w:rsidRPr="00AE3765" w:rsidDel="000A3462">
          <w:rPr>
            <w:lang w:val="en-CA"/>
          </w:rPr>
          <w:delText xml:space="preserve"> shall not be 0.</w:delText>
        </w:r>
        <w:bookmarkStart w:id="1091" w:name="_Toc166067876"/>
        <w:bookmarkStart w:id="1092" w:name="_Toc166227961"/>
        <w:bookmarkEnd w:id="1091"/>
        <w:bookmarkEnd w:id="1092"/>
      </w:del>
    </w:p>
    <w:p w14:paraId="0B83A521" w14:textId="477C5282" w:rsidR="00750258" w:rsidRPr="00AE3765" w:rsidDel="000A3462" w:rsidRDefault="00750258" w:rsidP="00750258">
      <w:pPr>
        <w:rPr>
          <w:del w:id="1093" w:author="Leo Barnes" w:date="2024-05-08T11:03:00Z"/>
          <w:lang w:val="en-CA"/>
        </w:rPr>
      </w:pPr>
      <w:del w:id="1094" w:author="Leo Barnes" w:date="2024-05-08T11:03:00Z">
        <w:r w:rsidRPr="00AE3765" w:rsidDel="000A3462">
          <w:rPr>
            <w:rStyle w:val="codeZchn"/>
          </w:rPr>
          <w:delText>alternate_offset_numerator</w:delText>
        </w:r>
        <w:r w:rsidRPr="00AE3765" w:rsidDel="000A3462">
          <w:rPr>
            <w:lang w:val="en-CA"/>
          </w:rPr>
          <w:delText xml:space="preserve"> specifies the numerator of the Per component alternate offset (ISO 21496-1 section 5.2.7) when </w:delText>
        </w:r>
        <w:r w:rsidRPr="00AE3765" w:rsidDel="000A3462">
          <w:rPr>
            <w:rStyle w:val="codeZchn"/>
          </w:rPr>
          <w:delText>common_denominator</w:delText>
        </w:r>
        <w:r w:rsidRPr="00AE3765" w:rsidDel="000A3462">
          <w:rPr>
            <w:lang w:val="en-CA"/>
          </w:rPr>
          <w:delText xml:space="preserve"> is used.</w:delText>
        </w:r>
        <w:bookmarkStart w:id="1095" w:name="_Toc166067877"/>
        <w:bookmarkStart w:id="1096" w:name="_Toc166227962"/>
        <w:bookmarkEnd w:id="1095"/>
        <w:bookmarkEnd w:id="1096"/>
      </w:del>
    </w:p>
    <w:p w14:paraId="5462A107" w14:textId="6738C203" w:rsidR="00750258" w:rsidRPr="00AE3765" w:rsidDel="000A3462" w:rsidRDefault="00750258" w:rsidP="00750258">
      <w:pPr>
        <w:jc w:val="left"/>
        <w:rPr>
          <w:del w:id="1097" w:author="Leo Barnes" w:date="2024-05-08T11:03:00Z"/>
          <w:lang w:val="en-CA"/>
        </w:rPr>
      </w:pPr>
      <w:del w:id="1098" w:author="Leo Barnes" w:date="2024-05-08T11:03:00Z">
        <w:r w:rsidRPr="00AE3765" w:rsidDel="000A3462">
          <w:rPr>
            <w:rStyle w:val="codeZchn"/>
          </w:rPr>
          <w:delText>alternate_offset</w:delText>
        </w:r>
        <w:r w:rsidRPr="00AE3765" w:rsidDel="000A3462">
          <w:rPr>
            <w:lang w:val="en-CA"/>
          </w:rPr>
          <w:delText xml:space="preserve"> specifies the numerator and denominator of the Per component alternate offset (ISO 21496-1 section 5.2.7) when </w:delText>
        </w:r>
        <w:r w:rsidRPr="00AE3765" w:rsidDel="000A3462">
          <w:rPr>
            <w:rStyle w:val="codeZchn"/>
          </w:rPr>
          <w:delText>common_denominator</w:delText>
        </w:r>
        <w:r w:rsidRPr="00AE3765" w:rsidDel="000A3462">
          <w:rPr>
            <w:lang w:val="en-CA"/>
          </w:rPr>
          <w:delText xml:space="preserve"> is not used. </w:delText>
        </w:r>
        <w:r w:rsidRPr="00AE3765" w:rsidDel="000A3462">
          <w:rPr>
            <w:rStyle w:val="codeZchn"/>
          </w:rPr>
          <w:delText>alternate_offset.denominator</w:delText>
        </w:r>
        <w:r w:rsidRPr="00AE3765" w:rsidDel="000A3462">
          <w:rPr>
            <w:lang w:val="en-CA"/>
          </w:rPr>
          <w:delText xml:space="preserve"> shall not be 0.</w:delText>
        </w:r>
        <w:bookmarkStart w:id="1099" w:name="_Toc166067878"/>
        <w:bookmarkStart w:id="1100" w:name="_Toc166227963"/>
        <w:bookmarkEnd w:id="1099"/>
        <w:bookmarkEnd w:id="1100"/>
      </w:del>
    </w:p>
    <w:p w14:paraId="61C38BAE" w14:textId="2E7DB1C3" w:rsidR="00611698" w:rsidRPr="00314835" w:rsidRDefault="00611698" w:rsidP="003F4EB2">
      <w:pPr>
        <w:pStyle w:val="Heading1"/>
        <w:numPr>
          <w:ilvl w:val="0"/>
          <w:numId w:val="46"/>
        </w:numPr>
        <w:rPr>
          <w:lang w:val="en-CA"/>
        </w:rPr>
      </w:pPr>
      <w:bookmarkStart w:id="1101" w:name="_Toc166227964"/>
      <w:r w:rsidRPr="00314835">
        <w:rPr>
          <w:lang w:val="en-CA"/>
        </w:rPr>
        <w:t>New colour format enhancement derived item</w:t>
      </w:r>
      <w:bookmarkEnd w:id="1101"/>
    </w:p>
    <w:p w14:paraId="101D76E1" w14:textId="14EDAB26" w:rsidR="00611698" w:rsidRPr="00AE3765" w:rsidRDefault="00611698" w:rsidP="00611698">
      <w:pPr>
        <w:pStyle w:val="AMDInstruction"/>
      </w:pPr>
      <w:r w:rsidRPr="00AE3765">
        <w:t>Add the following new subclause after subclause 6.6.2.4:</w:t>
      </w:r>
    </w:p>
    <w:p w14:paraId="0CADD1C9" w14:textId="2718DA8D" w:rsidR="00611698" w:rsidRPr="00AE3765" w:rsidRDefault="00611698" w:rsidP="00611698">
      <w:pPr>
        <w:pStyle w:val="Heading2"/>
        <w:numPr>
          <w:ilvl w:val="3"/>
          <w:numId w:val="26"/>
        </w:numPr>
        <w:rPr>
          <w:lang w:val="en-CA"/>
        </w:rPr>
      </w:pPr>
      <w:r w:rsidRPr="00AE3765">
        <w:rPr>
          <w:lang w:val="en-CA"/>
        </w:rPr>
        <w:lastRenderedPageBreak/>
        <w:t xml:space="preserve"> </w:t>
      </w:r>
      <w:bookmarkStart w:id="1102" w:name="_Toc166227965"/>
      <w:r w:rsidRPr="00AE3765">
        <w:rPr>
          <w:lang w:val="en-CA"/>
        </w:rPr>
        <w:t xml:space="preserve">Colour format enhancement </w:t>
      </w:r>
      <w:proofErr w:type="gramStart"/>
      <w:r w:rsidRPr="00AE3765">
        <w:rPr>
          <w:lang w:val="en-CA"/>
        </w:rPr>
        <w:t>derivation</w:t>
      </w:r>
      <w:bookmarkEnd w:id="1102"/>
      <w:proofErr w:type="gramEnd"/>
    </w:p>
    <w:p w14:paraId="556A0C94" w14:textId="79E4005E" w:rsidR="00611698" w:rsidRPr="00AE3765" w:rsidRDefault="00611698" w:rsidP="00611698">
      <w:pPr>
        <w:pStyle w:val="Heading3"/>
        <w:numPr>
          <w:ilvl w:val="4"/>
          <w:numId w:val="26"/>
        </w:numPr>
        <w:rPr>
          <w:lang w:val="en-CA"/>
        </w:rPr>
      </w:pPr>
      <w:bookmarkStart w:id="1103" w:name="_Toc166227966"/>
      <w:r w:rsidRPr="00AE3765">
        <w:rPr>
          <w:lang w:val="en-CA"/>
        </w:rPr>
        <w:t>Definition</w:t>
      </w:r>
      <w:bookmarkEnd w:id="1103"/>
    </w:p>
    <w:p w14:paraId="27929EFC" w14:textId="77777777" w:rsidR="00611698" w:rsidRPr="00AE3765" w:rsidRDefault="00611698" w:rsidP="00611698">
      <w:pPr>
        <w:rPr>
          <w:lang w:val="en-CA"/>
        </w:rPr>
      </w:pPr>
      <w:r w:rsidRPr="00AE3765">
        <w:rPr>
          <w:lang w:val="en-CA"/>
        </w:rPr>
        <w:t xml:space="preserve">An item with an </w:t>
      </w:r>
      <w:r w:rsidRPr="00AE3765">
        <w:rPr>
          <w:rStyle w:val="codeZchn"/>
        </w:rPr>
        <w:t>item_type</w:t>
      </w:r>
      <w:r w:rsidRPr="00AE3765">
        <w:rPr>
          <w:lang w:val="en-CA"/>
        </w:rPr>
        <w:t xml:space="preserve"> value of </w:t>
      </w:r>
      <w:r w:rsidRPr="00AE3765">
        <w:rPr>
          <w:rStyle w:val="codeZchn"/>
        </w:rPr>
        <w:t>'cfen'</w:t>
      </w:r>
      <w:r w:rsidRPr="00AE3765">
        <w:rPr>
          <w:lang w:val="en-CA"/>
        </w:rPr>
        <w:t xml:space="preserve"> is a colour format enhancement derived image item whose reconstructed image is formed from one or more input images that carry components in the luma plane that are used to reconstruct a picture with an enhanced colour format.</w:t>
      </w:r>
    </w:p>
    <w:p w14:paraId="3EE9FD78" w14:textId="77777777" w:rsidR="00611698" w:rsidRPr="00AE3765" w:rsidRDefault="00611698" w:rsidP="00611698">
      <w:pPr>
        <w:rPr>
          <w:lang w:val="en-CA"/>
        </w:rPr>
      </w:pPr>
      <w:r w:rsidRPr="00AE3765">
        <w:rPr>
          <w:lang w:val="en-CA"/>
        </w:rPr>
        <w:t xml:space="preserve">The input images are ordered using the reference type </w:t>
      </w:r>
      <w:r w:rsidRPr="00AE3765">
        <w:rPr>
          <w:rStyle w:val="codeZchn"/>
        </w:rPr>
        <w:t>'dimg'</w:t>
      </w:r>
      <w:r w:rsidRPr="00AE3765">
        <w:rPr>
          <w:lang w:val="en-CA"/>
        </w:rPr>
        <w:t xml:space="preserve"> for this colour format enhancement derived image item within the </w:t>
      </w:r>
      <w:r w:rsidRPr="00AE3765">
        <w:rPr>
          <w:rStyle w:val="codeZchn"/>
        </w:rPr>
        <w:t>ItemReferenceBox</w:t>
      </w:r>
      <w:r w:rsidRPr="00AE3765">
        <w:rPr>
          <w:lang w:val="en-CA"/>
        </w:rPr>
        <w:t xml:space="preserve">, where the value of </w:t>
      </w:r>
      <w:r w:rsidRPr="00AE3765">
        <w:rPr>
          <w:rStyle w:val="codeZchn"/>
        </w:rPr>
        <w:t>from_item_ID</w:t>
      </w:r>
      <w:r w:rsidRPr="00AE3765">
        <w:rPr>
          <w:lang w:val="en-CA"/>
        </w:rPr>
        <w:t xml:space="preserve"> identifies the colour format enhancement derived image item, and the values of </w:t>
      </w:r>
      <w:r w:rsidRPr="00AE3765">
        <w:rPr>
          <w:rStyle w:val="codeZchn"/>
        </w:rPr>
        <w:t>to_item_ID</w:t>
      </w:r>
      <w:r w:rsidRPr="00AE3765">
        <w:rPr>
          <w:lang w:val="en-CA"/>
        </w:rPr>
        <w:t xml:space="preserve"> identify the input images. The </w:t>
      </w:r>
      <w:r w:rsidRPr="00AE3765">
        <w:rPr>
          <w:rStyle w:val="codeZchn"/>
        </w:rPr>
        <w:t>reference_count</w:t>
      </w:r>
      <w:r w:rsidRPr="00AE3765">
        <w:rPr>
          <w:lang w:val="en-CA"/>
        </w:rPr>
        <w:t xml:space="preserve"> gives the number of input image items and shall be greater or equal to one.</w:t>
      </w:r>
    </w:p>
    <w:p w14:paraId="31ADA8DB" w14:textId="77777777" w:rsidR="00611698" w:rsidRPr="00AE3765" w:rsidRDefault="00611698" w:rsidP="00E27946">
      <w:pPr>
        <w:spacing w:after="0"/>
        <w:rPr>
          <w:lang w:val="en-CA"/>
        </w:rPr>
      </w:pPr>
      <w:r w:rsidRPr="00AE3765">
        <w:rPr>
          <w:lang w:val="en-CA"/>
        </w:rPr>
        <w:t>The colour format enhancement derived image item shall:</w:t>
      </w:r>
    </w:p>
    <w:p w14:paraId="6E339F3D" w14:textId="3DEC8932" w:rsidR="00611698" w:rsidRDefault="00611698" w:rsidP="00611698">
      <w:pPr>
        <w:pStyle w:val="ListParagraph"/>
        <w:numPr>
          <w:ilvl w:val="0"/>
          <w:numId w:val="65"/>
        </w:numPr>
        <w:tabs>
          <w:tab w:val="clear" w:pos="403"/>
        </w:tabs>
        <w:spacing w:before="120" w:after="120" w:line="240" w:lineRule="auto"/>
        <w:contextualSpacing/>
        <w:rPr>
          <w:lang w:val="en-CA"/>
        </w:rPr>
      </w:pPr>
      <w:r w:rsidRPr="00AE3765">
        <w:rPr>
          <w:lang w:val="en-CA"/>
        </w:rPr>
        <w:t>have a Pixel Information property, an Image Spatial Extents property, and a Colour Information property</w:t>
      </w:r>
      <w:r w:rsidR="00AB44BD">
        <w:rPr>
          <w:lang w:val="en-CA"/>
        </w:rPr>
        <w:t xml:space="preserve"> with </w:t>
      </w:r>
      <w:r w:rsidR="00AB44BD" w:rsidRPr="00E27946">
        <w:rPr>
          <w:rStyle w:val="codeZchn"/>
        </w:rPr>
        <w:t>colour_type</w:t>
      </w:r>
      <w:r w:rsidR="00AB44BD">
        <w:rPr>
          <w:lang w:val="en-CA"/>
        </w:rPr>
        <w:t xml:space="preserve"> set to </w:t>
      </w:r>
      <w:r w:rsidR="00AB44BD" w:rsidRPr="00E27946">
        <w:rPr>
          <w:rStyle w:val="codeZchn"/>
        </w:rPr>
        <w:t>'nclx'</w:t>
      </w:r>
      <w:r w:rsidRPr="00AE3765">
        <w:rPr>
          <w:lang w:val="en-CA"/>
        </w:rPr>
        <w:t>.</w:t>
      </w:r>
    </w:p>
    <w:p w14:paraId="4494EB71" w14:textId="44065E5B" w:rsidR="00433FEC" w:rsidRPr="00AE3765" w:rsidRDefault="00433FEC" w:rsidP="00E27946">
      <w:pPr>
        <w:pStyle w:val="Note"/>
        <w:rPr>
          <w:lang w:val="en-CA"/>
        </w:rPr>
      </w:pPr>
      <w:r w:rsidRPr="00433FEC">
        <w:rPr>
          <w:highlight w:val="yellow"/>
          <w:lang w:val="en-CA"/>
        </w:rPr>
        <w:t xml:space="preserve">EDITORS NOTE: </w:t>
      </w:r>
      <w:r w:rsidRPr="00E27946">
        <w:rPr>
          <w:highlight w:val="yellow"/>
          <w:lang w:val="en-CA"/>
        </w:rPr>
        <w:t xml:space="preserve">Version 1 of </w:t>
      </w:r>
      <w:r w:rsidR="00AB44BD">
        <w:rPr>
          <w:highlight w:val="yellow"/>
          <w:lang w:val="en-CA"/>
        </w:rPr>
        <w:t>'</w:t>
      </w:r>
      <w:proofErr w:type="spellStart"/>
      <w:r w:rsidRPr="00E27946">
        <w:rPr>
          <w:highlight w:val="yellow"/>
          <w:lang w:val="en-CA"/>
        </w:rPr>
        <w:t>pixi</w:t>
      </w:r>
      <w:proofErr w:type="spellEnd"/>
      <w:r w:rsidR="00AB44BD">
        <w:rPr>
          <w:highlight w:val="yellow"/>
          <w:lang w:val="en-CA"/>
        </w:rPr>
        <w:t>'</w:t>
      </w:r>
      <w:r w:rsidRPr="00E27946">
        <w:rPr>
          <w:highlight w:val="yellow"/>
          <w:lang w:val="en-CA"/>
        </w:rPr>
        <w:t xml:space="preserve"> property could be mandated for the use with '</w:t>
      </w:r>
      <w:proofErr w:type="spellStart"/>
      <w:r w:rsidRPr="00E27946">
        <w:rPr>
          <w:highlight w:val="yellow"/>
          <w:lang w:val="en-CA"/>
        </w:rPr>
        <w:t>cfen</w:t>
      </w:r>
      <w:proofErr w:type="spellEnd"/>
      <w:r w:rsidRPr="00E27946">
        <w:rPr>
          <w:highlight w:val="yellow"/>
          <w:lang w:val="en-CA"/>
        </w:rPr>
        <w:t>'.</w:t>
      </w:r>
    </w:p>
    <w:p w14:paraId="4D70E484" w14:textId="77777777" w:rsidR="00611698" w:rsidRPr="00AE3765" w:rsidRDefault="00611698" w:rsidP="00E27946">
      <w:pPr>
        <w:spacing w:after="0"/>
        <w:rPr>
          <w:lang w:val="en-CA"/>
        </w:rPr>
      </w:pPr>
      <w:r w:rsidRPr="00AE3765">
        <w:rPr>
          <w:lang w:val="en-CA"/>
        </w:rPr>
        <w:t>The input image item(s)</w:t>
      </w:r>
      <w:bookmarkStart w:id="1104" w:name="OLE_LINK1"/>
      <w:bookmarkStart w:id="1105" w:name="OLE_LINK2"/>
      <w:r w:rsidRPr="00AE3765">
        <w:rPr>
          <w:lang w:val="en-CA"/>
        </w:rPr>
        <w:t>:</w:t>
      </w:r>
      <w:bookmarkEnd w:id="1104"/>
      <w:bookmarkEnd w:id="1105"/>
    </w:p>
    <w:p w14:paraId="7EFB7171" w14:textId="77777777" w:rsidR="00611698" w:rsidRPr="00AE3765" w:rsidRDefault="00611698" w:rsidP="00611698">
      <w:pPr>
        <w:pStyle w:val="ListParagraph"/>
        <w:numPr>
          <w:ilvl w:val="0"/>
          <w:numId w:val="64"/>
        </w:numPr>
        <w:tabs>
          <w:tab w:val="clear" w:pos="403"/>
        </w:tabs>
        <w:spacing w:before="120" w:after="120" w:line="240" w:lineRule="auto"/>
        <w:contextualSpacing/>
        <w:rPr>
          <w:lang w:val="en-CA"/>
        </w:rPr>
      </w:pPr>
      <w:r w:rsidRPr="00AE3765">
        <w:rPr>
          <w:lang w:val="en-CA"/>
        </w:rPr>
        <w:t xml:space="preserve">shall not signal duplicate entries for </w:t>
      </w:r>
      <w:r w:rsidRPr="00314835">
        <w:rPr>
          <w:rStyle w:val="codeZchn"/>
        </w:rPr>
        <w:t>channel_id</w:t>
      </w:r>
      <w:r w:rsidRPr="00AE3765">
        <w:rPr>
          <w:lang w:val="en-CA"/>
        </w:rPr>
        <w:t xml:space="preserve"> greater than 1.</w:t>
      </w:r>
    </w:p>
    <w:p w14:paraId="0F3C05EC" w14:textId="77777777" w:rsidR="00611698" w:rsidRDefault="00611698" w:rsidP="00611698">
      <w:pPr>
        <w:pStyle w:val="ListParagraph"/>
        <w:numPr>
          <w:ilvl w:val="0"/>
          <w:numId w:val="64"/>
        </w:numPr>
        <w:tabs>
          <w:tab w:val="clear" w:pos="403"/>
        </w:tabs>
        <w:spacing w:before="120" w:after="120" w:line="240" w:lineRule="auto"/>
        <w:contextualSpacing/>
        <w:rPr>
          <w:lang w:val="en-CA"/>
        </w:rPr>
      </w:pPr>
      <w:r w:rsidRPr="00AE3765">
        <w:rPr>
          <w:lang w:val="en-CA"/>
        </w:rPr>
        <w:t>shall each have a Pixel Information property and an Image Spatial Extents property.</w:t>
      </w:r>
    </w:p>
    <w:p w14:paraId="726A0FD3" w14:textId="7650D1BE" w:rsidR="00930C8F" w:rsidRDefault="00930C8F" w:rsidP="00611698">
      <w:pPr>
        <w:pStyle w:val="ListParagraph"/>
        <w:numPr>
          <w:ilvl w:val="0"/>
          <w:numId w:val="64"/>
        </w:numPr>
        <w:tabs>
          <w:tab w:val="clear" w:pos="403"/>
        </w:tabs>
        <w:spacing w:before="120" w:after="120" w:line="240" w:lineRule="auto"/>
        <w:contextualSpacing/>
        <w:rPr>
          <w:lang w:val="en-CA"/>
        </w:rPr>
      </w:pPr>
      <w:r>
        <w:rPr>
          <w:lang w:val="en-CA"/>
        </w:rPr>
        <w:t>can have a Colour Information property that shall match the signaling from the Colour Information property of the colour formant enhancement derived image item.</w:t>
      </w:r>
    </w:p>
    <w:p w14:paraId="105A7858" w14:textId="64ABFA2E" w:rsidR="00930C8F" w:rsidRPr="00E27946" w:rsidRDefault="00930C8F" w:rsidP="00E27946">
      <w:pPr>
        <w:pStyle w:val="Note"/>
      </w:pPr>
      <w:r w:rsidRPr="00E27946">
        <w:rPr>
          <w:highlight w:val="yellow"/>
        </w:rPr>
        <w:t>EDITORS NOTE: It should be investigated if this restriction should only apply for version 0 of '</w:t>
      </w:r>
      <w:proofErr w:type="spellStart"/>
      <w:r w:rsidRPr="00E27946">
        <w:rPr>
          <w:highlight w:val="yellow"/>
        </w:rPr>
        <w:t>cfen</w:t>
      </w:r>
      <w:proofErr w:type="spellEnd"/>
      <w:r w:rsidRPr="00E27946">
        <w:rPr>
          <w:highlight w:val="yellow"/>
        </w:rPr>
        <w:t>'</w:t>
      </w:r>
    </w:p>
    <w:p w14:paraId="2023F4CF" w14:textId="6116EE76" w:rsidR="00611698" w:rsidRPr="00AE3765" w:rsidRDefault="00611698" w:rsidP="00611698">
      <w:pPr>
        <w:rPr>
          <w:lang w:val="en-CA"/>
        </w:rPr>
      </w:pPr>
      <w:r w:rsidRPr="00AE3765">
        <w:rPr>
          <w:lang w:val="en-CA"/>
        </w:rPr>
        <w:t xml:space="preserve">The colour format enhancement derived image item should be signaled as a displayable item. The first entry signaled by the </w:t>
      </w:r>
      <w:r w:rsidRPr="00AE3765">
        <w:rPr>
          <w:rStyle w:val="codeZchn"/>
        </w:rPr>
        <w:t>reference_count</w:t>
      </w:r>
      <w:r w:rsidRPr="00AE3765">
        <w:rPr>
          <w:lang w:val="en-CA"/>
        </w:rPr>
        <w:t xml:space="preserve"> array may be signaled as a displayable item. All remaining items signaled by the </w:t>
      </w:r>
      <w:r w:rsidRPr="00AE3765">
        <w:rPr>
          <w:rStyle w:val="codeZchn"/>
        </w:rPr>
        <w:t>reference_count</w:t>
      </w:r>
      <w:r w:rsidRPr="00AE3765">
        <w:rPr>
          <w:lang w:val="en-CA"/>
        </w:rPr>
        <w:t xml:space="preserve"> array shall be hidden.</w:t>
      </w:r>
    </w:p>
    <w:p w14:paraId="225FCD64" w14:textId="1C3C7559" w:rsidR="00611698" w:rsidRPr="00AE3765" w:rsidRDefault="00611698" w:rsidP="00611698">
      <w:pPr>
        <w:pStyle w:val="Note"/>
        <w:rPr>
          <w:lang w:val="en-CA"/>
        </w:rPr>
      </w:pPr>
      <w:r w:rsidRPr="00AE3765">
        <w:rPr>
          <w:lang w:val="en-CA"/>
        </w:rPr>
        <w:t>NOTE: Both</w:t>
      </w:r>
      <w:del w:id="1106" w:author="Leo Barnes" w:date="2024-05-10T09:40:00Z">
        <w:r w:rsidRPr="00AE3765" w:rsidDel="000B5A50">
          <w:rPr>
            <w:lang w:val="en-CA"/>
          </w:rPr>
          <w:delText>,</w:delText>
        </w:r>
      </w:del>
      <w:r w:rsidRPr="00AE3765">
        <w:rPr>
          <w:lang w:val="en-CA"/>
        </w:rPr>
        <w:t xml:space="preserve"> the colour format enhancement derived image item and the first entry signaled by the </w:t>
      </w:r>
      <w:r w:rsidRPr="00AE3765">
        <w:rPr>
          <w:rStyle w:val="codeZchn"/>
        </w:rPr>
        <w:t>reference_count</w:t>
      </w:r>
      <w:r w:rsidRPr="00AE3765">
        <w:rPr>
          <w:lang w:val="en-CA"/>
        </w:rPr>
        <w:t xml:space="preserve"> array can be incorporated into an </w:t>
      </w:r>
      <w:r w:rsidRPr="00AE3765">
        <w:rPr>
          <w:rStyle w:val="codeZchn"/>
        </w:rPr>
        <w:t>'altr'</w:t>
      </w:r>
      <w:r w:rsidRPr="00AE3765">
        <w:rPr>
          <w:lang w:val="en-CA"/>
        </w:rPr>
        <w:t xml:space="preserve"> alternative group to signify that both image items are interlinked alternatives of each other. The colour format enhancement derived image item can be signaled as the first item in the </w:t>
      </w:r>
      <w:r w:rsidRPr="00AE3765">
        <w:rPr>
          <w:rStyle w:val="codeZchn"/>
        </w:rPr>
        <w:t>'altr'</w:t>
      </w:r>
      <w:r w:rsidRPr="00AE3765">
        <w:rPr>
          <w:lang w:val="en-CA"/>
        </w:rPr>
        <w:t xml:space="preserve"> alternative group</w:t>
      </w:r>
      <w:del w:id="1107" w:author="Leo Barnes" w:date="2024-05-10T09:41:00Z">
        <w:r w:rsidRPr="00AE3765" w:rsidDel="000B5A50">
          <w:rPr>
            <w:lang w:val="en-CA"/>
          </w:rPr>
          <w:delText xml:space="preserve"> to allow backwards compatibility</w:delText>
        </w:r>
      </w:del>
      <w:r w:rsidRPr="00AE3765">
        <w:rPr>
          <w:lang w:val="en-CA"/>
        </w:rPr>
        <w:t>, while the second item in the group can store a 4:2:0 coded image</w:t>
      </w:r>
      <w:ins w:id="1108" w:author="Leo Barnes" w:date="2024-05-10T09:41:00Z">
        <w:r w:rsidR="000B5A50">
          <w:rPr>
            <w:lang w:val="en-CA"/>
          </w:rPr>
          <w:t xml:space="preserve"> </w:t>
        </w:r>
        <w:r w:rsidR="000B5A50" w:rsidRPr="00AE3765">
          <w:rPr>
            <w:lang w:val="en-CA"/>
          </w:rPr>
          <w:t>to allow backwards compatibility</w:t>
        </w:r>
      </w:ins>
      <w:r w:rsidRPr="00AE3765">
        <w:rPr>
          <w:lang w:val="en-CA"/>
        </w:rPr>
        <w:t>.</w:t>
      </w:r>
    </w:p>
    <w:p w14:paraId="5F9BC5D4" w14:textId="4336A755" w:rsidR="00611698" w:rsidRPr="00AE3765" w:rsidRDefault="00611698" w:rsidP="00611698">
      <w:pPr>
        <w:pStyle w:val="Heading3"/>
        <w:numPr>
          <w:ilvl w:val="4"/>
          <w:numId w:val="26"/>
        </w:numPr>
        <w:rPr>
          <w:lang w:val="en-CA"/>
        </w:rPr>
      </w:pPr>
      <w:bookmarkStart w:id="1109" w:name="_Toc166227967"/>
      <w:r w:rsidRPr="00AE3765">
        <w:rPr>
          <w:lang w:val="en-CA"/>
        </w:rPr>
        <w:lastRenderedPageBreak/>
        <w:t>Syntax</w:t>
      </w:r>
      <w:bookmarkEnd w:id="1109"/>
    </w:p>
    <w:p w14:paraId="21EBCB28" w14:textId="75ED7A03" w:rsidR="00611698" w:rsidRPr="00AE3765" w:rsidRDefault="00611698" w:rsidP="00E27946">
      <w:pPr>
        <w:pStyle w:val="Code"/>
      </w:pPr>
      <w:r w:rsidRPr="00AB44BD">
        <w:t xml:space="preserve">aligned(8) class </w:t>
      </w:r>
      <w:proofErr w:type="spellStart"/>
      <w:r w:rsidRPr="00AB44BD">
        <w:t>ColourFormatEnhancement</w:t>
      </w:r>
      <w:proofErr w:type="spellEnd"/>
      <w:r w:rsidRPr="00AB44BD">
        <w:t xml:space="preserve"> {</w:t>
      </w:r>
      <w:r w:rsidRPr="00AB44BD">
        <w:br/>
      </w:r>
      <w:r w:rsidRPr="00AB44BD">
        <w:tab/>
        <w:t>unsigned int(8) version = 0;</w:t>
      </w:r>
      <w:r w:rsidRPr="00AB44BD">
        <w:br/>
      </w:r>
      <w:r w:rsidRPr="00AB44BD">
        <w:tab/>
        <w:t>for (</w:t>
      </w:r>
      <w:proofErr w:type="spellStart"/>
      <w:r w:rsidRPr="00AB44BD">
        <w:t>i</w:t>
      </w:r>
      <w:proofErr w:type="spellEnd"/>
      <w:r w:rsidRPr="00AB44BD">
        <w:t xml:space="preserve">=0; </w:t>
      </w:r>
      <w:proofErr w:type="spellStart"/>
      <w:r w:rsidRPr="00AB44BD">
        <w:t>i</w:t>
      </w:r>
      <w:proofErr w:type="spellEnd"/>
      <w:r w:rsidRPr="00AB44BD">
        <w:t>&lt;</w:t>
      </w:r>
      <w:proofErr w:type="spellStart"/>
      <w:r w:rsidRPr="00AB44BD">
        <w:t>reference_count</w:t>
      </w:r>
      <w:proofErr w:type="spellEnd"/>
      <w:r w:rsidRPr="00AB44BD">
        <w:t xml:space="preserve">; </w:t>
      </w:r>
      <w:proofErr w:type="spellStart"/>
      <w:r w:rsidRPr="00AB44BD">
        <w:t>i</w:t>
      </w:r>
      <w:proofErr w:type="spellEnd"/>
      <w:r w:rsidRPr="00AB44BD">
        <w:t>++) {</w:t>
      </w:r>
      <w:r w:rsidRPr="00AB44BD">
        <w:br/>
      </w:r>
      <w:r w:rsidRPr="00AB44BD">
        <w:tab/>
      </w:r>
      <w:r w:rsidRPr="00AB44BD">
        <w:tab/>
        <w:t>bit(7) reserved = 0;</w:t>
      </w:r>
      <w:r w:rsidRPr="00AB44BD">
        <w:br/>
      </w:r>
      <w:r w:rsidRPr="00AB44BD">
        <w:tab/>
      </w:r>
      <w:r w:rsidRPr="00AB44BD">
        <w:tab/>
        <w:t xml:space="preserve">unsigned int(1) </w:t>
      </w:r>
      <w:proofErr w:type="spellStart"/>
      <w:r w:rsidRPr="00AB44BD">
        <w:t>is_packed_flag</w:t>
      </w:r>
      <w:proofErr w:type="spellEnd"/>
      <w:r w:rsidRPr="00AB44BD">
        <w:t>;</w:t>
      </w:r>
      <w:r w:rsidRPr="00AB44BD">
        <w:br/>
      </w:r>
      <w:r w:rsidRPr="00AB44BD">
        <w:tab/>
      </w:r>
      <w:r w:rsidRPr="00AB44BD">
        <w:tab/>
        <w:t>if(</w:t>
      </w:r>
      <w:proofErr w:type="spellStart"/>
      <w:r w:rsidRPr="00AB44BD">
        <w:t>is_packed_flag</w:t>
      </w:r>
      <w:proofErr w:type="spellEnd"/>
      <w:r w:rsidRPr="00AB44BD">
        <w:t xml:space="preserve"> == 1) {</w:t>
      </w:r>
      <w:r w:rsidRPr="00AB44BD">
        <w:br/>
      </w:r>
      <w:r w:rsidRPr="00AB44BD">
        <w:tab/>
      </w:r>
      <w:r w:rsidRPr="00AB44BD">
        <w:tab/>
      </w:r>
      <w:r w:rsidRPr="00AB44BD">
        <w:tab/>
        <w:t>// packed replacement of components</w:t>
      </w:r>
      <w:r w:rsidRPr="00AB44BD">
        <w:br/>
      </w:r>
      <w:r w:rsidRPr="00AB44BD">
        <w:tab/>
      </w:r>
      <w:r w:rsidRPr="00AB44BD">
        <w:tab/>
      </w:r>
      <w:r w:rsidRPr="00AB44BD">
        <w:tab/>
        <w:t>unsigned int(3) num_cols_minus1;</w:t>
      </w:r>
      <w:r w:rsidRPr="00AB44BD">
        <w:br/>
      </w:r>
      <w:r w:rsidRPr="00AB44BD">
        <w:tab/>
      </w:r>
      <w:r w:rsidRPr="00AB44BD">
        <w:tab/>
      </w:r>
      <w:r w:rsidRPr="00AB44BD">
        <w:tab/>
        <w:t>unsigned int(3) num_rows_minus1;</w:t>
      </w:r>
      <w:r w:rsidRPr="00AB44BD">
        <w:br/>
      </w:r>
      <w:r w:rsidRPr="00AB44BD">
        <w:tab/>
      </w:r>
      <w:r w:rsidRPr="00AB44BD">
        <w:tab/>
      </w:r>
      <w:r w:rsidRPr="00AB44BD">
        <w:tab/>
        <w:t>unsigned int(5) hor_guard_band_log2;</w:t>
      </w:r>
      <w:r w:rsidRPr="00AB44BD">
        <w:br/>
      </w:r>
      <w:r w:rsidRPr="00AB44BD">
        <w:tab/>
      </w:r>
      <w:r w:rsidRPr="00AB44BD">
        <w:tab/>
      </w:r>
      <w:r w:rsidRPr="00AB44BD">
        <w:tab/>
        <w:t>unsigned int(5) ver_guard_band_log2;</w:t>
      </w:r>
      <w:r w:rsidRPr="00AB44BD">
        <w:br/>
      </w:r>
      <w:r w:rsidRPr="00AB44BD">
        <w:tab/>
      </w:r>
      <w:r w:rsidRPr="00AB44BD">
        <w:tab/>
      </w:r>
      <w:r w:rsidRPr="00AB44BD">
        <w:tab/>
        <w:t>for(</w:t>
      </w:r>
      <w:proofErr w:type="spellStart"/>
      <w:r w:rsidRPr="00AB44BD">
        <w:t>i</w:t>
      </w:r>
      <w:proofErr w:type="spellEnd"/>
      <w:r w:rsidRPr="00AB44BD">
        <w:t xml:space="preserve">=0; </w:t>
      </w:r>
      <w:proofErr w:type="spellStart"/>
      <w:r w:rsidRPr="00AB44BD">
        <w:t>i</w:t>
      </w:r>
      <w:proofErr w:type="spellEnd"/>
      <w:r w:rsidRPr="00AB44BD">
        <w:t xml:space="preserve">&lt;num_cols_minus1+num_rows_minus1+2; </w:t>
      </w:r>
      <w:proofErr w:type="spellStart"/>
      <w:r w:rsidRPr="00AB44BD">
        <w:t>i</w:t>
      </w:r>
      <w:proofErr w:type="spellEnd"/>
      <w:r w:rsidRPr="00AB44BD">
        <w:t>++) {</w:t>
      </w:r>
      <w:r w:rsidRPr="00AB44BD">
        <w:br/>
      </w:r>
      <w:r w:rsidRPr="00AB44BD">
        <w:tab/>
      </w:r>
      <w:r w:rsidRPr="00AB44BD">
        <w:tab/>
      </w:r>
      <w:r w:rsidRPr="00AB44BD">
        <w:tab/>
      </w:r>
      <w:r w:rsidRPr="00AB44BD">
        <w:tab/>
        <w:t xml:space="preserve">unsigned int(8) </w:t>
      </w:r>
      <w:proofErr w:type="spellStart"/>
      <w:r w:rsidRPr="00AB44BD">
        <w:t>channel_id</w:t>
      </w:r>
      <w:proofErr w:type="spellEnd"/>
      <w:r w:rsidRPr="00AB44BD">
        <w:t>;</w:t>
      </w:r>
      <w:r w:rsidRPr="00AB44BD">
        <w:br/>
      </w:r>
      <w:r w:rsidRPr="00AB44BD">
        <w:tab/>
      </w:r>
      <w:r w:rsidRPr="00AB44BD">
        <w:tab/>
      </w:r>
      <w:r w:rsidRPr="00AB44BD">
        <w:tab/>
        <w:t>}</w:t>
      </w:r>
      <w:r w:rsidRPr="00AB44BD">
        <w:br/>
      </w:r>
      <w:r w:rsidRPr="00AB44BD">
        <w:tab/>
      </w:r>
      <w:r w:rsidRPr="00AB44BD">
        <w:tab/>
        <w:t>}</w:t>
      </w:r>
      <w:r w:rsidRPr="00AB44BD">
        <w:br/>
      </w:r>
      <w:r w:rsidRPr="00AB44BD">
        <w:tab/>
      </w:r>
      <w:r w:rsidRPr="00AB44BD">
        <w:tab/>
        <w:t>else {</w:t>
      </w:r>
      <w:r w:rsidRPr="00AB44BD">
        <w:br/>
      </w:r>
      <w:r w:rsidRPr="00AB44BD">
        <w:tab/>
      </w:r>
      <w:r w:rsidRPr="00AB44BD">
        <w:tab/>
      </w:r>
      <w:r w:rsidRPr="00AB44BD">
        <w:tab/>
        <w:t xml:space="preserve">unsigned int(8) </w:t>
      </w:r>
      <w:proofErr w:type="spellStart"/>
      <w:r w:rsidRPr="00AB44BD">
        <w:t>channel_id</w:t>
      </w:r>
      <w:proofErr w:type="spellEnd"/>
      <w:r w:rsidRPr="00AB44BD">
        <w:t>;</w:t>
      </w:r>
      <w:r w:rsidRPr="00AB44BD">
        <w:br/>
      </w:r>
      <w:r w:rsidRPr="00AB44BD">
        <w:tab/>
      </w:r>
      <w:r w:rsidRPr="00AB44BD">
        <w:tab/>
        <w:t>}</w:t>
      </w:r>
      <w:r w:rsidRPr="00AB44BD">
        <w:br/>
      </w:r>
      <w:r w:rsidRPr="00AB44BD">
        <w:tab/>
        <w:t>}</w:t>
      </w:r>
      <w:r w:rsidRPr="00AB44BD">
        <w:br/>
        <w:t>}</w:t>
      </w:r>
    </w:p>
    <w:p w14:paraId="02172BB3" w14:textId="7125F53B" w:rsidR="00611698" w:rsidRPr="00AE3765" w:rsidRDefault="00611698" w:rsidP="00611698">
      <w:pPr>
        <w:pStyle w:val="Heading3"/>
        <w:numPr>
          <w:ilvl w:val="4"/>
          <w:numId w:val="26"/>
        </w:numPr>
        <w:rPr>
          <w:lang w:val="en-CA"/>
        </w:rPr>
      </w:pPr>
      <w:bookmarkStart w:id="1110" w:name="_Toc166227968"/>
      <w:r w:rsidRPr="00AE3765">
        <w:rPr>
          <w:lang w:val="en-CA"/>
        </w:rPr>
        <w:t>Semantics</w:t>
      </w:r>
      <w:bookmarkEnd w:id="1110"/>
    </w:p>
    <w:p w14:paraId="03001324" w14:textId="77777777" w:rsidR="00611698" w:rsidRPr="00AE3765" w:rsidRDefault="00611698" w:rsidP="00E2660F">
      <w:pPr>
        <w:rPr>
          <w:lang w:val="en-CA"/>
        </w:rPr>
      </w:pPr>
      <w:r w:rsidRPr="00AE3765">
        <w:rPr>
          <w:rFonts w:ascii="Courier New" w:hAnsi="Courier New"/>
          <w:lang w:val="en-CA"/>
        </w:rPr>
        <w:t>version</w:t>
      </w:r>
      <w:r w:rsidRPr="00AE3765">
        <w:rPr>
          <w:sz w:val="21"/>
          <w:lang w:val="en-CA"/>
        </w:rPr>
        <w:t xml:space="preserve"> </w:t>
      </w:r>
      <w:r w:rsidRPr="00AE3765">
        <w:rPr>
          <w:lang w:val="en-CA"/>
        </w:rPr>
        <w:t>shall be equal to 0.</w:t>
      </w:r>
    </w:p>
    <w:p w14:paraId="34EAFCEF" w14:textId="77777777" w:rsidR="00611698" w:rsidRPr="00AE3765" w:rsidRDefault="00611698" w:rsidP="00E2660F">
      <w:pPr>
        <w:rPr>
          <w:lang w:val="en-CA"/>
        </w:rPr>
      </w:pPr>
      <w:r w:rsidRPr="00314835">
        <w:rPr>
          <w:rStyle w:val="codeZchn"/>
        </w:rPr>
        <w:t>is_packed_flag</w:t>
      </w:r>
      <w:r w:rsidRPr="00AE3765">
        <w:rPr>
          <w:sz w:val="21"/>
          <w:lang w:val="en-CA"/>
        </w:rPr>
        <w:t xml:space="preserve"> </w:t>
      </w:r>
      <w:r w:rsidRPr="00AE3765">
        <w:rPr>
          <w:lang w:val="en-CA"/>
        </w:rPr>
        <w:t>this flag determines if the picture channels are packed in the referenced image item. When set to 1 the picture channels are packed into the first channel, i.e. the luma channel, using a packing method based on a matrix. When set to 0 the picture channels are stored in separate image items.</w:t>
      </w:r>
    </w:p>
    <w:p w14:paraId="35F620CA" w14:textId="77777777" w:rsidR="00611698" w:rsidRPr="00314835" w:rsidRDefault="00611698" w:rsidP="00E2660F">
      <w:pPr>
        <w:rPr>
          <w:lang w:val="en-CA"/>
        </w:rPr>
      </w:pPr>
      <w:r w:rsidRPr="00AE3765">
        <w:rPr>
          <w:rFonts w:ascii="Courier New" w:hAnsi="Courier New"/>
          <w:lang w:val="en-CA"/>
        </w:rPr>
        <w:t>num_cols_minus1</w:t>
      </w:r>
      <w:r w:rsidRPr="00AE3765">
        <w:rPr>
          <w:sz w:val="21"/>
          <w:lang w:val="en-CA"/>
        </w:rPr>
        <w:t xml:space="preserve"> </w:t>
      </w:r>
      <w:r w:rsidRPr="00314835">
        <w:rPr>
          <w:lang w:val="en-CA"/>
        </w:rPr>
        <w:t>plus 1 specifies the number of columns partitioning the picture.</w:t>
      </w:r>
    </w:p>
    <w:p w14:paraId="3E54A632" w14:textId="77777777" w:rsidR="00611698" w:rsidRPr="00314835" w:rsidRDefault="00611698" w:rsidP="00E2660F">
      <w:pPr>
        <w:rPr>
          <w:lang w:val="en-CA"/>
        </w:rPr>
      </w:pPr>
      <w:r w:rsidRPr="00AE3765">
        <w:rPr>
          <w:rFonts w:ascii="Courier New" w:hAnsi="Courier New"/>
          <w:lang w:val="en-CA"/>
        </w:rPr>
        <w:t>num_rows_minus1</w:t>
      </w:r>
      <w:r w:rsidRPr="00AE3765">
        <w:rPr>
          <w:sz w:val="21"/>
          <w:lang w:val="en-CA"/>
        </w:rPr>
        <w:t xml:space="preserve"> </w:t>
      </w:r>
      <w:r w:rsidRPr="00314835">
        <w:rPr>
          <w:lang w:val="en-CA"/>
        </w:rPr>
        <w:t>plus 1 specifies the number of rows partitioning the picture.</w:t>
      </w:r>
    </w:p>
    <w:p w14:paraId="5078AA93" w14:textId="77777777" w:rsidR="00611698" w:rsidRPr="00314835" w:rsidRDefault="00611698" w:rsidP="00E2660F">
      <w:pPr>
        <w:rPr>
          <w:lang w:val="en-CA"/>
        </w:rPr>
      </w:pPr>
      <w:r w:rsidRPr="00AE3765">
        <w:rPr>
          <w:rFonts w:ascii="Courier New" w:hAnsi="Courier New"/>
          <w:lang w:val="en-CA"/>
        </w:rPr>
        <w:t xml:space="preserve">hor_guard_band_log2 </w:t>
      </w:r>
      <w:r w:rsidRPr="00AE3765">
        <w:rPr>
          <w:lang w:val="en-CA"/>
        </w:rPr>
        <w:t>specifies if a horizontal guard band region is present between two picture channels and, if present, its size. If</w:t>
      </w:r>
      <w:r w:rsidRPr="00AE3765">
        <w:rPr>
          <w:rFonts w:ascii="Courier New" w:hAnsi="Courier New"/>
          <w:lang w:val="en-CA"/>
        </w:rPr>
        <w:t xml:space="preserve"> hor_guard_band_log2 </w:t>
      </w:r>
      <w:r w:rsidRPr="00AE3765">
        <w:rPr>
          <w:lang w:val="en-CA"/>
        </w:rPr>
        <w:t>is equal to 0, then no horizontal guard band is present. If</w:t>
      </w:r>
      <w:r w:rsidRPr="00AE3765">
        <w:rPr>
          <w:rFonts w:ascii="Courier New" w:hAnsi="Courier New"/>
          <w:lang w:val="en-CA"/>
        </w:rPr>
        <w:t xml:space="preserve"> hor_guard_band_log2 </w:t>
      </w:r>
      <w:r w:rsidRPr="00AE3765">
        <w:rPr>
          <w:lang w:val="en-CA"/>
        </w:rPr>
        <w:t>is larger than 0, then the horizontal guard band between two picture channels is equal to</w:t>
      </w:r>
      <w:r w:rsidRPr="00AE3765">
        <w:rPr>
          <w:rFonts w:ascii="Courier New" w:hAnsi="Courier New"/>
          <w:lang w:val="en-CA"/>
        </w:rPr>
        <w:t xml:space="preserve"> (1 &lt;&lt; hor_guard_band_log2). </w:t>
      </w:r>
    </w:p>
    <w:p w14:paraId="40349E26" w14:textId="77777777" w:rsidR="00611698" w:rsidRPr="00314835" w:rsidRDefault="00611698" w:rsidP="00E2660F">
      <w:pPr>
        <w:rPr>
          <w:lang w:val="en-CA"/>
        </w:rPr>
      </w:pPr>
      <w:r w:rsidRPr="00AE3765">
        <w:rPr>
          <w:rFonts w:ascii="Courier New" w:hAnsi="Courier New"/>
          <w:lang w:val="en-CA"/>
        </w:rPr>
        <w:t xml:space="preserve">ver_guard_band_log2 </w:t>
      </w:r>
      <w:r w:rsidRPr="00AE3765">
        <w:rPr>
          <w:lang w:val="en-CA"/>
        </w:rPr>
        <w:t>specifies if a vertical guard band region is present between two picture channels and, if present, its size. If</w:t>
      </w:r>
      <w:r w:rsidRPr="00AE3765">
        <w:rPr>
          <w:rFonts w:ascii="Courier New" w:hAnsi="Courier New"/>
          <w:lang w:val="en-CA"/>
        </w:rPr>
        <w:t xml:space="preserve"> ver_guard_band_log2 </w:t>
      </w:r>
      <w:r w:rsidRPr="00AE3765">
        <w:rPr>
          <w:lang w:val="en-CA"/>
        </w:rPr>
        <w:t>is equal to 0, then no vertical guard band is present. If</w:t>
      </w:r>
      <w:r w:rsidRPr="00AE3765">
        <w:rPr>
          <w:rFonts w:ascii="Courier New" w:hAnsi="Courier New"/>
          <w:lang w:val="en-CA"/>
        </w:rPr>
        <w:t xml:space="preserve"> ver_guard_band_log2 </w:t>
      </w:r>
      <w:r w:rsidRPr="00AE3765">
        <w:rPr>
          <w:lang w:val="en-CA"/>
        </w:rPr>
        <w:t>is larger than 0, then the vertical guard band between two picture channels is equal to</w:t>
      </w:r>
      <w:r w:rsidRPr="00AE3765">
        <w:rPr>
          <w:rFonts w:ascii="Courier New" w:hAnsi="Courier New"/>
          <w:lang w:val="en-CA"/>
        </w:rPr>
        <w:t xml:space="preserve"> (1 &lt;&lt; ver_guard_band_log2). </w:t>
      </w:r>
    </w:p>
    <w:p w14:paraId="3DA3DBFD" w14:textId="77777777" w:rsidR="00611698" w:rsidRPr="00AE3765" w:rsidRDefault="00611698" w:rsidP="00E2660F">
      <w:pPr>
        <w:rPr>
          <w:lang w:val="en-CA"/>
        </w:rPr>
      </w:pPr>
      <w:proofErr w:type="spellStart"/>
      <w:r w:rsidRPr="00AE3765">
        <w:rPr>
          <w:rFonts w:ascii="Courier New" w:hAnsi="Courier New"/>
          <w:lang w:val="en-CA"/>
        </w:rPr>
        <w:t>channel_id</w:t>
      </w:r>
      <w:proofErr w:type="spellEnd"/>
      <w:r w:rsidRPr="00AE3765">
        <w:rPr>
          <w:sz w:val="21"/>
          <w:lang w:val="en-CA"/>
        </w:rPr>
        <w:t xml:space="preserve"> </w:t>
      </w:r>
      <w:r w:rsidRPr="00AE3765">
        <w:rPr>
          <w:lang w:val="en-CA"/>
        </w:rPr>
        <w:t>provides the identifier for the channel for the referenced items.</w:t>
      </w:r>
    </w:p>
    <w:tbl>
      <w:tblPr>
        <w:tblStyle w:val="TableGrid"/>
        <w:tblW w:w="0" w:type="auto"/>
        <w:tblLook w:val="04A0" w:firstRow="1" w:lastRow="0" w:firstColumn="1" w:lastColumn="0" w:noHBand="0" w:noVBand="1"/>
      </w:tblPr>
      <w:tblGrid>
        <w:gridCol w:w="1705"/>
        <w:gridCol w:w="3870"/>
        <w:gridCol w:w="3770"/>
      </w:tblGrid>
      <w:tr w:rsidR="00E27946" w:rsidRPr="00314835" w14:paraId="277A805C" w14:textId="77777777" w:rsidTr="0047696D">
        <w:tc>
          <w:tcPr>
            <w:tcW w:w="1705" w:type="dxa"/>
          </w:tcPr>
          <w:p w14:paraId="523B5DFD" w14:textId="77777777" w:rsidR="00611698" w:rsidRPr="00AE3765" w:rsidRDefault="00611698" w:rsidP="0047696D">
            <w:pPr>
              <w:jc w:val="center"/>
              <w:rPr>
                <w:lang w:val="en-CA"/>
              </w:rPr>
            </w:pPr>
            <w:proofErr w:type="spellStart"/>
            <w:r w:rsidRPr="00AE3765">
              <w:rPr>
                <w:rFonts w:ascii="Courier New" w:hAnsi="Courier New"/>
                <w:lang w:val="en-CA"/>
              </w:rPr>
              <w:t>channel_id</w:t>
            </w:r>
            <w:proofErr w:type="spellEnd"/>
          </w:p>
        </w:tc>
        <w:tc>
          <w:tcPr>
            <w:tcW w:w="7640" w:type="dxa"/>
            <w:gridSpan w:val="2"/>
          </w:tcPr>
          <w:p w14:paraId="4A918E06" w14:textId="4EC44256" w:rsidR="00611698" w:rsidRPr="00AE3765" w:rsidRDefault="00611698" w:rsidP="0047696D">
            <w:pPr>
              <w:jc w:val="center"/>
              <w:rPr>
                <w:lang w:val="en-CA"/>
              </w:rPr>
            </w:pPr>
            <w:r w:rsidRPr="00AE3765">
              <w:rPr>
                <w:lang w:val="en-CA"/>
              </w:rPr>
              <w:t xml:space="preserve">Mapping (depending on </w:t>
            </w:r>
            <w:r w:rsidR="00F30A51" w:rsidRPr="00AE3765">
              <w:rPr>
                <w:lang w:val="en-CA"/>
              </w:rPr>
              <w:t xml:space="preserve">the </w:t>
            </w:r>
            <w:r w:rsidR="00F30A51" w:rsidRPr="00AE3765">
              <w:rPr>
                <w:rFonts w:ascii="Courier New" w:hAnsi="Courier New" w:cs="Courier New"/>
                <w:lang w:val="en-CA"/>
              </w:rPr>
              <w:t>'</w:t>
            </w:r>
            <w:proofErr w:type="spellStart"/>
            <w:r w:rsidRPr="00AE3765">
              <w:rPr>
                <w:rFonts w:ascii="Courier New" w:hAnsi="Courier New" w:cs="Courier New"/>
                <w:lang w:val="en-CA"/>
              </w:rPr>
              <w:t>colr</w:t>
            </w:r>
            <w:proofErr w:type="spellEnd"/>
            <w:r w:rsidR="00F30A51" w:rsidRPr="00AE3765">
              <w:rPr>
                <w:rFonts w:ascii="Courier New" w:hAnsi="Courier New" w:cs="Courier New"/>
                <w:lang w:val="en-CA"/>
              </w:rPr>
              <w:t>'</w:t>
            </w:r>
            <w:r w:rsidRPr="00AE3765">
              <w:rPr>
                <w:lang w:val="en-CA"/>
              </w:rPr>
              <w:t xml:space="preserve"> box)</w:t>
            </w:r>
          </w:p>
        </w:tc>
      </w:tr>
      <w:tr w:rsidR="00E27946" w:rsidRPr="00314835" w14:paraId="75EAC05B" w14:textId="77777777" w:rsidTr="0047696D">
        <w:tc>
          <w:tcPr>
            <w:tcW w:w="1705" w:type="dxa"/>
          </w:tcPr>
          <w:p w14:paraId="6CF2D7C3" w14:textId="77777777" w:rsidR="00611698" w:rsidRPr="00AE3765" w:rsidRDefault="00611698" w:rsidP="0047696D">
            <w:pPr>
              <w:jc w:val="center"/>
              <w:rPr>
                <w:lang w:val="en-CA"/>
              </w:rPr>
            </w:pPr>
            <w:r w:rsidRPr="00AE3765">
              <w:rPr>
                <w:lang w:val="en-CA"/>
              </w:rPr>
              <w:t>0</w:t>
            </w:r>
          </w:p>
        </w:tc>
        <w:tc>
          <w:tcPr>
            <w:tcW w:w="7640" w:type="dxa"/>
            <w:gridSpan w:val="2"/>
          </w:tcPr>
          <w:p w14:paraId="3B4C4ECC" w14:textId="77777777" w:rsidR="00611698" w:rsidRPr="00AE3765" w:rsidRDefault="00611698" w:rsidP="0047696D">
            <w:pPr>
              <w:jc w:val="center"/>
              <w:rPr>
                <w:lang w:val="en-CA"/>
              </w:rPr>
            </w:pPr>
            <w:r w:rsidRPr="00AE3765">
              <w:rPr>
                <w:lang w:val="en-CA"/>
              </w:rPr>
              <w:t>Unused</w:t>
            </w:r>
          </w:p>
        </w:tc>
      </w:tr>
      <w:tr w:rsidR="00E27946" w:rsidRPr="00314835" w14:paraId="2B004EC0" w14:textId="77777777" w:rsidTr="0047696D">
        <w:tc>
          <w:tcPr>
            <w:tcW w:w="1705" w:type="dxa"/>
          </w:tcPr>
          <w:p w14:paraId="02C5940A" w14:textId="77777777" w:rsidR="00611698" w:rsidRPr="00AE3765" w:rsidRDefault="00611698" w:rsidP="0047696D">
            <w:pPr>
              <w:jc w:val="center"/>
              <w:rPr>
                <w:lang w:val="en-CA"/>
              </w:rPr>
            </w:pPr>
            <w:r w:rsidRPr="00AE3765">
              <w:rPr>
                <w:lang w:val="en-CA"/>
              </w:rPr>
              <w:t>1</w:t>
            </w:r>
          </w:p>
        </w:tc>
        <w:tc>
          <w:tcPr>
            <w:tcW w:w="7640" w:type="dxa"/>
            <w:gridSpan w:val="2"/>
          </w:tcPr>
          <w:p w14:paraId="70CCF382" w14:textId="77777777" w:rsidR="00611698" w:rsidRPr="00AE3765" w:rsidRDefault="00611698" w:rsidP="0047696D">
            <w:pPr>
              <w:jc w:val="center"/>
              <w:rPr>
                <w:lang w:val="en-CA"/>
              </w:rPr>
            </w:pPr>
            <w:r w:rsidRPr="00AE3765">
              <w:rPr>
                <w:lang w:val="en-CA"/>
              </w:rPr>
              <w:t>Unspecified</w:t>
            </w:r>
          </w:p>
        </w:tc>
      </w:tr>
      <w:tr w:rsidR="00E27946" w:rsidRPr="00314835" w14:paraId="4A5F6C81" w14:textId="77777777" w:rsidTr="0047696D">
        <w:tc>
          <w:tcPr>
            <w:tcW w:w="1705" w:type="dxa"/>
          </w:tcPr>
          <w:p w14:paraId="75E27A08" w14:textId="77777777" w:rsidR="00611698" w:rsidRPr="00AE3765" w:rsidRDefault="00611698" w:rsidP="0047696D">
            <w:pPr>
              <w:jc w:val="center"/>
              <w:rPr>
                <w:lang w:val="en-CA"/>
              </w:rPr>
            </w:pPr>
            <w:r w:rsidRPr="00AE3765">
              <w:rPr>
                <w:lang w:val="en-CA"/>
              </w:rPr>
              <w:t>2</w:t>
            </w:r>
          </w:p>
        </w:tc>
        <w:tc>
          <w:tcPr>
            <w:tcW w:w="3870" w:type="dxa"/>
          </w:tcPr>
          <w:p w14:paraId="0C707DD8" w14:textId="77777777" w:rsidR="00611698" w:rsidRPr="00AE3765" w:rsidRDefault="00611698" w:rsidP="0047696D">
            <w:pPr>
              <w:jc w:val="center"/>
              <w:rPr>
                <w:lang w:val="en-CA"/>
              </w:rPr>
            </w:pPr>
            <w:r w:rsidRPr="00AE3765">
              <w:rPr>
                <w:lang w:val="en-CA"/>
              </w:rPr>
              <w:t>Y</w:t>
            </w:r>
          </w:p>
        </w:tc>
        <w:tc>
          <w:tcPr>
            <w:tcW w:w="3770" w:type="dxa"/>
          </w:tcPr>
          <w:p w14:paraId="52988CED" w14:textId="77777777" w:rsidR="00611698" w:rsidRPr="00AE3765" w:rsidRDefault="00611698" w:rsidP="0047696D">
            <w:pPr>
              <w:jc w:val="center"/>
              <w:rPr>
                <w:lang w:val="en-CA"/>
              </w:rPr>
            </w:pPr>
            <w:r w:rsidRPr="00AE3765">
              <w:rPr>
                <w:lang w:val="en-CA"/>
              </w:rPr>
              <w:t>R</w:t>
            </w:r>
          </w:p>
        </w:tc>
      </w:tr>
      <w:tr w:rsidR="00E27946" w:rsidRPr="00314835" w14:paraId="0D2D29C8" w14:textId="77777777" w:rsidTr="0047696D">
        <w:tc>
          <w:tcPr>
            <w:tcW w:w="1705" w:type="dxa"/>
          </w:tcPr>
          <w:p w14:paraId="18E304A5" w14:textId="77777777" w:rsidR="00611698" w:rsidRPr="00AE3765" w:rsidRDefault="00611698" w:rsidP="0047696D">
            <w:pPr>
              <w:jc w:val="center"/>
              <w:rPr>
                <w:lang w:val="en-CA"/>
              </w:rPr>
            </w:pPr>
            <w:r w:rsidRPr="00AE3765">
              <w:rPr>
                <w:lang w:val="en-CA"/>
              </w:rPr>
              <w:t>3</w:t>
            </w:r>
          </w:p>
        </w:tc>
        <w:tc>
          <w:tcPr>
            <w:tcW w:w="3870" w:type="dxa"/>
          </w:tcPr>
          <w:p w14:paraId="5835E2FD" w14:textId="77777777" w:rsidR="00611698" w:rsidRPr="00AE3765" w:rsidRDefault="00611698" w:rsidP="0047696D">
            <w:pPr>
              <w:jc w:val="center"/>
              <w:rPr>
                <w:lang w:val="en-CA"/>
              </w:rPr>
            </w:pPr>
            <w:proofErr w:type="spellStart"/>
            <w:r w:rsidRPr="00AE3765">
              <w:rPr>
                <w:lang w:val="en-CA"/>
              </w:rPr>
              <w:t>Cb</w:t>
            </w:r>
            <w:proofErr w:type="spellEnd"/>
          </w:p>
        </w:tc>
        <w:tc>
          <w:tcPr>
            <w:tcW w:w="3770" w:type="dxa"/>
          </w:tcPr>
          <w:p w14:paraId="2651F4D4" w14:textId="77777777" w:rsidR="00611698" w:rsidRPr="00AE3765" w:rsidRDefault="00611698" w:rsidP="0047696D">
            <w:pPr>
              <w:jc w:val="center"/>
              <w:rPr>
                <w:lang w:val="en-CA"/>
              </w:rPr>
            </w:pPr>
            <w:r w:rsidRPr="00AE3765">
              <w:rPr>
                <w:lang w:val="en-CA"/>
              </w:rPr>
              <w:t>G</w:t>
            </w:r>
          </w:p>
        </w:tc>
      </w:tr>
      <w:tr w:rsidR="00E27946" w:rsidRPr="00314835" w14:paraId="233F6F17" w14:textId="77777777" w:rsidTr="0047696D">
        <w:tc>
          <w:tcPr>
            <w:tcW w:w="1705" w:type="dxa"/>
          </w:tcPr>
          <w:p w14:paraId="3BC9CEF3" w14:textId="77777777" w:rsidR="00611698" w:rsidRPr="00AE3765" w:rsidRDefault="00611698" w:rsidP="0047696D">
            <w:pPr>
              <w:jc w:val="center"/>
              <w:rPr>
                <w:lang w:val="en-CA"/>
              </w:rPr>
            </w:pPr>
            <w:r w:rsidRPr="00AE3765">
              <w:rPr>
                <w:lang w:val="en-CA"/>
              </w:rPr>
              <w:lastRenderedPageBreak/>
              <w:t>4</w:t>
            </w:r>
          </w:p>
        </w:tc>
        <w:tc>
          <w:tcPr>
            <w:tcW w:w="3870" w:type="dxa"/>
          </w:tcPr>
          <w:p w14:paraId="48150ECD" w14:textId="77777777" w:rsidR="00611698" w:rsidRPr="00AE3765" w:rsidRDefault="00611698" w:rsidP="0047696D">
            <w:pPr>
              <w:jc w:val="center"/>
              <w:rPr>
                <w:lang w:val="en-CA"/>
              </w:rPr>
            </w:pPr>
            <w:r w:rsidRPr="00AE3765">
              <w:rPr>
                <w:lang w:val="en-CA"/>
              </w:rPr>
              <w:t>Cr</w:t>
            </w:r>
          </w:p>
        </w:tc>
        <w:tc>
          <w:tcPr>
            <w:tcW w:w="3770" w:type="dxa"/>
          </w:tcPr>
          <w:p w14:paraId="6AE5B619" w14:textId="77777777" w:rsidR="00611698" w:rsidRPr="00AE3765" w:rsidRDefault="00611698" w:rsidP="0047696D">
            <w:pPr>
              <w:jc w:val="center"/>
              <w:rPr>
                <w:lang w:val="en-CA"/>
              </w:rPr>
            </w:pPr>
            <w:r w:rsidRPr="00AE3765">
              <w:rPr>
                <w:lang w:val="en-CA"/>
              </w:rPr>
              <w:t>B</w:t>
            </w:r>
          </w:p>
        </w:tc>
      </w:tr>
      <w:tr w:rsidR="00E27946" w:rsidRPr="00314835" w14:paraId="1CFAE158" w14:textId="77777777" w:rsidTr="0047696D">
        <w:tc>
          <w:tcPr>
            <w:tcW w:w="1705" w:type="dxa"/>
          </w:tcPr>
          <w:p w14:paraId="37B4DF92" w14:textId="77777777" w:rsidR="00611698" w:rsidRPr="00AE3765" w:rsidRDefault="00611698" w:rsidP="0047696D">
            <w:pPr>
              <w:jc w:val="center"/>
              <w:rPr>
                <w:lang w:val="en-CA"/>
              </w:rPr>
            </w:pPr>
            <w:r w:rsidRPr="00AE3765">
              <w:rPr>
                <w:lang w:val="en-CA"/>
              </w:rPr>
              <w:t>5</w:t>
            </w:r>
          </w:p>
        </w:tc>
        <w:tc>
          <w:tcPr>
            <w:tcW w:w="7640" w:type="dxa"/>
            <w:gridSpan w:val="2"/>
          </w:tcPr>
          <w:p w14:paraId="30F1AA79" w14:textId="77777777" w:rsidR="00611698" w:rsidRPr="00AE3765" w:rsidRDefault="00611698" w:rsidP="0047696D">
            <w:pPr>
              <w:jc w:val="center"/>
              <w:rPr>
                <w:lang w:val="en-CA"/>
              </w:rPr>
            </w:pPr>
            <w:r w:rsidRPr="00AE3765">
              <w:rPr>
                <w:lang w:val="en-CA"/>
              </w:rPr>
              <w:t>Alpha</w:t>
            </w:r>
          </w:p>
        </w:tc>
      </w:tr>
      <w:tr w:rsidR="00E27946" w:rsidRPr="00314835" w14:paraId="40E09B5D" w14:textId="77777777" w:rsidTr="0047696D">
        <w:tc>
          <w:tcPr>
            <w:tcW w:w="1705" w:type="dxa"/>
          </w:tcPr>
          <w:p w14:paraId="3B739DDA" w14:textId="77777777" w:rsidR="00611698" w:rsidRPr="00AE3765" w:rsidRDefault="00611698" w:rsidP="0047696D">
            <w:pPr>
              <w:jc w:val="center"/>
              <w:rPr>
                <w:lang w:val="en-CA"/>
              </w:rPr>
            </w:pPr>
            <w:r w:rsidRPr="00AE3765">
              <w:rPr>
                <w:lang w:val="en-CA"/>
              </w:rPr>
              <w:t>6</w:t>
            </w:r>
          </w:p>
        </w:tc>
        <w:tc>
          <w:tcPr>
            <w:tcW w:w="7640" w:type="dxa"/>
            <w:gridSpan w:val="2"/>
          </w:tcPr>
          <w:p w14:paraId="5D7B947A" w14:textId="77777777" w:rsidR="00611698" w:rsidRPr="00AE3765" w:rsidRDefault="00611698" w:rsidP="0047696D">
            <w:pPr>
              <w:jc w:val="center"/>
              <w:rPr>
                <w:lang w:val="en-CA"/>
              </w:rPr>
            </w:pPr>
            <w:r w:rsidRPr="00AE3765">
              <w:rPr>
                <w:lang w:val="en-CA"/>
              </w:rPr>
              <w:t>Depth</w:t>
            </w:r>
          </w:p>
        </w:tc>
      </w:tr>
      <w:tr w:rsidR="00E27946" w:rsidRPr="00314835" w14:paraId="79CA2449" w14:textId="77777777" w:rsidTr="0047696D">
        <w:tc>
          <w:tcPr>
            <w:tcW w:w="1705" w:type="dxa"/>
          </w:tcPr>
          <w:p w14:paraId="2512498A" w14:textId="77777777" w:rsidR="00611698" w:rsidRPr="00AE3765" w:rsidRDefault="00611698" w:rsidP="0047696D">
            <w:pPr>
              <w:jc w:val="center"/>
              <w:rPr>
                <w:lang w:val="en-CA"/>
              </w:rPr>
            </w:pPr>
            <w:r w:rsidRPr="00AE3765">
              <w:rPr>
                <w:lang w:val="en-CA"/>
              </w:rPr>
              <w:t>7-255</w:t>
            </w:r>
          </w:p>
        </w:tc>
        <w:tc>
          <w:tcPr>
            <w:tcW w:w="7640" w:type="dxa"/>
            <w:gridSpan w:val="2"/>
          </w:tcPr>
          <w:p w14:paraId="499BFB37" w14:textId="77777777" w:rsidR="00611698" w:rsidRPr="00AE3765" w:rsidRDefault="00611698" w:rsidP="0047696D">
            <w:pPr>
              <w:jc w:val="center"/>
              <w:rPr>
                <w:lang w:val="en-CA"/>
              </w:rPr>
            </w:pPr>
            <w:r w:rsidRPr="00AE3765">
              <w:rPr>
                <w:lang w:val="en-CA"/>
              </w:rPr>
              <w:t>Reserved for future use.</w:t>
            </w:r>
          </w:p>
        </w:tc>
      </w:tr>
    </w:tbl>
    <w:p w14:paraId="064E3B2E" w14:textId="77777777" w:rsidR="00611698" w:rsidRPr="00314835" w:rsidRDefault="00611698" w:rsidP="00E2660F">
      <w:pPr>
        <w:rPr>
          <w:lang w:val="en-CA" w:eastAsia="ja-JP"/>
        </w:rPr>
      </w:pPr>
    </w:p>
    <w:p w14:paraId="1FC906AD" w14:textId="0E62076D" w:rsidR="0039765A" w:rsidRPr="00314835" w:rsidRDefault="005E2F33" w:rsidP="00E2660F">
      <w:pPr>
        <w:pStyle w:val="Heading1"/>
        <w:numPr>
          <w:ilvl w:val="0"/>
          <w:numId w:val="46"/>
        </w:numPr>
        <w:rPr>
          <w:lang w:val="en-CA"/>
        </w:rPr>
      </w:pPr>
      <w:bookmarkStart w:id="1111" w:name="_Toc166227969"/>
      <w:r w:rsidRPr="00AE3765">
        <w:rPr>
          <w:lang w:val="en-CA"/>
        </w:rPr>
        <w:t>New c</w:t>
      </w:r>
      <w:r w:rsidR="0039765A" w:rsidRPr="00AE3765">
        <w:rPr>
          <w:lang w:val="en-CA"/>
        </w:rPr>
        <w:t>onstrained extents grid property</w:t>
      </w:r>
      <w:bookmarkEnd w:id="1111"/>
    </w:p>
    <w:p w14:paraId="31D50F88" w14:textId="2A1FC4AE" w:rsidR="00750258" w:rsidRPr="00AE3765" w:rsidRDefault="00F6419F" w:rsidP="00260458">
      <w:pPr>
        <w:pStyle w:val="AMDInstruction"/>
      </w:pPr>
      <w:r w:rsidRPr="00AE3765">
        <w:t>Add the following new subclause after subclause 6.5.36:</w:t>
      </w:r>
    </w:p>
    <w:p w14:paraId="035BDC66" w14:textId="11932569" w:rsidR="001776C7" w:rsidRPr="00AE3765" w:rsidRDefault="001776C7" w:rsidP="00E2660F">
      <w:pPr>
        <w:pStyle w:val="Heading2"/>
        <w:numPr>
          <w:ilvl w:val="2"/>
          <w:numId w:val="67"/>
        </w:numPr>
        <w:rPr>
          <w:lang w:val="en-CA"/>
        </w:rPr>
      </w:pPr>
      <w:bookmarkStart w:id="1112" w:name="_Toc149827139"/>
      <w:bookmarkStart w:id="1113" w:name="_Toc166227970"/>
      <w:r w:rsidRPr="00AE3765">
        <w:rPr>
          <w:lang w:val="en-CA"/>
        </w:rPr>
        <w:t>Constrained</w:t>
      </w:r>
      <w:r w:rsidR="0039765A" w:rsidRPr="00AE3765">
        <w:rPr>
          <w:lang w:val="en-CA"/>
        </w:rPr>
        <w:t xml:space="preserve"> </w:t>
      </w:r>
      <w:r w:rsidRPr="00AE3765">
        <w:rPr>
          <w:lang w:val="en-CA"/>
        </w:rPr>
        <w:t>Extents</w:t>
      </w:r>
      <w:r w:rsidR="0039765A" w:rsidRPr="00AE3765">
        <w:rPr>
          <w:lang w:val="en-CA"/>
        </w:rPr>
        <w:t xml:space="preserve"> </w:t>
      </w:r>
      <w:r w:rsidRPr="00AE3765">
        <w:rPr>
          <w:lang w:val="en-CA"/>
        </w:rPr>
        <w:t>Grid</w:t>
      </w:r>
      <w:r w:rsidR="0039765A" w:rsidRPr="00AE3765">
        <w:rPr>
          <w:lang w:val="en-CA"/>
        </w:rPr>
        <w:t xml:space="preserve"> </w:t>
      </w:r>
      <w:r w:rsidRPr="00AE3765">
        <w:rPr>
          <w:lang w:val="en-CA"/>
        </w:rPr>
        <w:t>Property</w:t>
      </w:r>
      <w:bookmarkEnd w:id="1112"/>
      <w:bookmarkEnd w:id="1113"/>
    </w:p>
    <w:p w14:paraId="7622F5A4" w14:textId="2A4273BD" w:rsidR="001776C7" w:rsidRPr="00AE3765" w:rsidRDefault="001776C7" w:rsidP="00E2660F">
      <w:pPr>
        <w:pStyle w:val="Heading3"/>
        <w:numPr>
          <w:ilvl w:val="3"/>
          <w:numId w:val="67"/>
        </w:numPr>
        <w:rPr>
          <w:lang w:val="en-CA"/>
        </w:rPr>
      </w:pPr>
      <w:bookmarkStart w:id="1114" w:name="_Toc166227971"/>
      <w:r w:rsidRPr="00AE3765">
        <w:rPr>
          <w:lang w:val="en-CA"/>
        </w:rPr>
        <w:t>Definition</w:t>
      </w:r>
      <w:bookmarkEnd w:id="1114"/>
    </w:p>
    <w:p w14:paraId="36368472" w14:textId="77777777" w:rsidR="001776C7" w:rsidRPr="00AE3765" w:rsidRDefault="001776C7" w:rsidP="001776C7">
      <w:pPr>
        <w:adjustRightInd w:val="0"/>
        <w:spacing w:after="0"/>
        <w:rPr>
          <w:rFonts w:cs="Cambria"/>
          <w:color w:val="000000"/>
          <w:lang w:val="en-CA"/>
        </w:rPr>
      </w:pPr>
      <w:r w:rsidRPr="00AE3765">
        <w:rPr>
          <w:rFonts w:cs="Cambria"/>
          <w:color w:val="000000"/>
          <w:lang w:val="en-CA"/>
        </w:rPr>
        <w:t xml:space="preserve">Box type: </w:t>
      </w:r>
      <w:r w:rsidRPr="00AE3765">
        <w:rPr>
          <w:rFonts w:ascii="Courier New" w:hAnsi="Courier New" w:cs="Courier New"/>
          <w:color w:val="000000"/>
          <w:lang w:val="en-CA"/>
        </w:rPr>
        <w:t>'</w:t>
      </w:r>
      <w:proofErr w:type="spellStart"/>
      <w:proofErr w:type="gramStart"/>
      <w:r w:rsidRPr="00AE3765">
        <w:rPr>
          <w:rFonts w:ascii="Courier New" w:hAnsi="Courier New" w:cs="Courier New"/>
          <w:color w:val="000000"/>
          <w:lang w:val="en-CA"/>
        </w:rPr>
        <w:t>cexg</w:t>
      </w:r>
      <w:proofErr w:type="spellEnd"/>
      <w:r w:rsidRPr="00AE3765">
        <w:rPr>
          <w:rFonts w:ascii="Courier New" w:hAnsi="Courier New" w:cs="Courier New"/>
          <w:color w:val="000000"/>
          <w:lang w:val="en-CA"/>
        </w:rPr>
        <w:t>'</w:t>
      </w:r>
      <w:proofErr w:type="gramEnd"/>
    </w:p>
    <w:p w14:paraId="6483EA98" w14:textId="77777777" w:rsidR="001776C7" w:rsidRPr="00AE3765" w:rsidRDefault="001776C7" w:rsidP="001776C7">
      <w:pPr>
        <w:adjustRightInd w:val="0"/>
        <w:spacing w:after="0"/>
        <w:rPr>
          <w:rFonts w:cs="Cambria"/>
          <w:color w:val="000000"/>
          <w:lang w:val="en-CA"/>
        </w:rPr>
      </w:pPr>
      <w:r w:rsidRPr="00AE3765">
        <w:rPr>
          <w:rFonts w:cs="Cambria"/>
          <w:color w:val="000000"/>
          <w:lang w:val="en-CA"/>
        </w:rPr>
        <w:t>Property type: Descriptive item property</w:t>
      </w:r>
    </w:p>
    <w:p w14:paraId="33CBB99D" w14:textId="77777777" w:rsidR="001776C7" w:rsidRPr="00AE3765" w:rsidRDefault="001776C7" w:rsidP="001776C7">
      <w:pPr>
        <w:adjustRightInd w:val="0"/>
        <w:spacing w:after="0"/>
        <w:rPr>
          <w:rFonts w:cs="Cambria"/>
          <w:color w:val="000000"/>
          <w:lang w:val="en-CA"/>
        </w:rPr>
      </w:pPr>
      <w:r w:rsidRPr="00AE3765">
        <w:rPr>
          <w:rFonts w:cs="Cambria"/>
          <w:color w:val="000000"/>
          <w:lang w:val="en-CA"/>
        </w:rPr>
        <w:t xml:space="preserve">Container: </w:t>
      </w:r>
      <w:proofErr w:type="spellStart"/>
      <w:r w:rsidRPr="00AE3765">
        <w:rPr>
          <w:rFonts w:ascii="Courier New" w:hAnsi="Courier New" w:cs="Courier New"/>
          <w:color w:val="000000"/>
          <w:lang w:val="en-CA"/>
        </w:rPr>
        <w:t>ItemPropertyContainerBox</w:t>
      </w:r>
      <w:proofErr w:type="spellEnd"/>
    </w:p>
    <w:p w14:paraId="299C8132" w14:textId="77777777" w:rsidR="001776C7" w:rsidRPr="00AE3765" w:rsidRDefault="001776C7" w:rsidP="001776C7">
      <w:pPr>
        <w:adjustRightInd w:val="0"/>
        <w:spacing w:after="0"/>
        <w:rPr>
          <w:rFonts w:cs="Cambria"/>
          <w:color w:val="000000"/>
          <w:lang w:val="en-CA"/>
        </w:rPr>
      </w:pPr>
      <w:r w:rsidRPr="00AE3765">
        <w:rPr>
          <w:rFonts w:cs="Cambria"/>
          <w:color w:val="000000"/>
          <w:lang w:val="en-CA"/>
        </w:rPr>
        <w:t>Mandatory (per item): No</w:t>
      </w:r>
    </w:p>
    <w:p w14:paraId="741527BD" w14:textId="77777777" w:rsidR="001776C7" w:rsidRPr="00AE3765" w:rsidRDefault="001776C7" w:rsidP="001776C7">
      <w:pPr>
        <w:adjustRightInd w:val="0"/>
        <w:rPr>
          <w:rFonts w:cs="Cambria"/>
          <w:color w:val="000000"/>
          <w:lang w:val="en-CA"/>
        </w:rPr>
      </w:pPr>
      <w:r w:rsidRPr="00AE3765">
        <w:rPr>
          <w:rFonts w:cs="Cambria"/>
          <w:color w:val="000000"/>
          <w:lang w:val="en-CA"/>
        </w:rPr>
        <w:t>Quantity (per item): At most one</w:t>
      </w:r>
    </w:p>
    <w:p w14:paraId="6AA26FEC" w14:textId="77777777" w:rsidR="001776C7" w:rsidRPr="00AE3765" w:rsidRDefault="001776C7" w:rsidP="001776C7">
      <w:pPr>
        <w:rPr>
          <w:rFonts w:cs="Cambria"/>
          <w:lang w:val="en-CA"/>
        </w:rPr>
      </w:pPr>
      <w:r w:rsidRPr="00AE3765">
        <w:rPr>
          <w:rFonts w:cs="Cambria"/>
          <w:lang w:val="en-CA"/>
        </w:rPr>
        <w:t xml:space="preserve">The </w:t>
      </w:r>
      <w:r w:rsidRPr="00AE3765">
        <w:rPr>
          <w:rStyle w:val="codeZchn"/>
        </w:rPr>
        <w:t>ConstrainedExtentsGridProperty</w:t>
      </w:r>
      <w:r w:rsidRPr="00AE3765">
        <w:rPr>
          <w:rFonts w:ascii="Courier New" w:hAnsi="Courier New" w:cs="Courier New"/>
          <w:color w:val="000000"/>
          <w:lang w:val="en-CA"/>
        </w:rPr>
        <w:t xml:space="preserve"> </w:t>
      </w:r>
      <w:r w:rsidRPr="00AE3765">
        <w:rPr>
          <w:rFonts w:cs="Cambria"/>
          <w:lang w:val="en-CA"/>
        </w:rPr>
        <w:t xml:space="preserve">descriptive item property indicates that each extent of the associated image item in the </w:t>
      </w:r>
      <w:r w:rsidRPr="00AE3765">
        <w:rPr>
          <w:rStyle w:val="codeZchn"/>
        </w:rPr>
        <w:t>itemLocationBox</w:t>
      </w:r>
      <w:r w:rsidRPr="00AE3765">
        <w:rPr>
          <w:rFonts w:cs="Cambria"/>
          <w:lang w:val="en-CA"/>
        </w:rPr>
        <w:t xml:space="preserve"> is constrained to enclose data units of the item that are extractable as a contiguous byte range and are independently decodable and </w:t>
      </w:r>
      <w:proofErr w:type="spellStart"/>
      <w:r w:rsidRPr="00AE3765">
        <w:rPr>
          <w:rFonts w:cs="Cambria"/>
          <w:lang w:val="en-CA"/>
        </w:rPr>
        <w:t>renderable</w:t>
      </w:r>
      <w:proofErr w:type="spellEnd"/>
      <w:r w:rsidRPr="00AE3765">
        <w:rPr>
          <w:rFonts w:cs="Cambria"/>
          <w:lang w:val="en-CA"/>
        </w:rPr>
        <w:t xml:space="preserve"> as image tiles.</w:t>
      </w:r>
    </w:p>
    <w:p w14:paraId="74ACB115" w14:textId="77777777" w:rsidR="001776C7" w:rsidRPr="00AE3765" w:rsidRDefault="001776C7" w:rsidP="001776C7">
      <w:pPr>
        <w:rPr>
          <w:rFonts w:cs="Cambria"/>
          <w:lang w:val="en-CA"/>
        </w:rPr>
      </w:pPr>
      <w:r w:rsidRPr="00AE3765">
        <w:rPr>
          <w:rFonts w:cs="Cambria"/>
          <w:lang w:val="en-CA"/>
        </w:rPr>
        <w:t>All data units or properties required to configure the decoder and decode an image tile shall be declared in the decoder configuration and initialization properties associated with the image item.</w:t>
      </w:r>
    </w:p>
    <w:p w14:paraId="2012789A" w14:textId="77777777" w:rsidR="001776C7" w:rsidRPr="00AE3765" w:rsidRDefault="001776C7" w:rsidP="001776C7">
      <w:pPr>
        <w:rPr>
          <w:rFonts w:cs="Cambria"/>
          <w:lang w:val="en-CA"/>
        </w:rPr>
      </w:pPr>
      <w:r w:rsidRPr="00AE3765">
        <w:rPr>
          <w:rFonts w:cs="Cambria"/>
          <w:lang w:val="en-CA"/>
        </w:rPr>
        <w:t xml:space="preserve">The reconstructed image of the associated image item is formed from one or more image tiles </w:t>
      </w:r>
      <w:proofErr w:type="gramStart"/>
      <w:r w:rsidRPr="00AE3765">
        <w:rPr>
          <w:rFonts w:cs="Cambria"/>
          <w:lang w:val="en-CA"/>
        </w:rPr>
        <w:t>in a given</w:t>
      </w:r>
      <w:proofErr w:type="gramEnd"/>
      <w:r w:rsidRPr="00AE3765">
        <w:rPr>
          <w:rFonts w:cs="Cambria"/>
          <w:lang w:val="en-CA"/>
        </w:rPr>
        <w:t xml:space="preserve"> grid order within a larger canvas. </w:t>
      </w:r>
    </w:p>
    <w:p w14:paraId="7FA97D17" w14:textId="77777777" w:rsidR="001776C7" w:rsidRPr="00AE3765" w:rsidRDefault="001776C7" w:rsidP="001776C7">
      <w:pPr>
        <w:rPr>
          <w:rFonts w:cs="Cambria"/>
          <w:lang w:val="en-CA"/>
        </w:rPr>
      </w:pPr>
      <w:r w:rsidRPr="00AE3765">
        <w:rPr>
          <w:rFonts w:cs="Cambria"/>
          <w:lang w:val="en-CA"/>
        </w:rPr>
        <w:t xml:space="preserve">The image tiles corresponding to the extents are inserted in row-major order, top-row first, left to right, in the order of the extents for the associated image item within the </w:t>
      </w:r>
      <w:r w:rsidRPr="00AE3765">
        <w:rPr>
          <w:rStyle w:val="codeZchn"/>
        </w:rPr>
        <w:t>ItemLocationBox</w:t>
      </w:r>
      <w:r w:rsidRPr="00AE3765">
        <w:rPr>
          <w:rFonts w:cs="Cambria"/>
          <w:lang w:val="en-CA"/>
        </w:rPr>
        <w:t xml:space="preserve">. The value of </w:t>
      </w:r>
      <w:r w:rsidRPr="00AE3765">
        <w:rPr>
          <w:rStyle w:val="codeZchn"/>
        </w:rPr>
        <w:t>extent_count</w:t>
      </w:r>
      <w:r w:rsidRPr="00AE3765">
        <w:rPr>
          <w:rFonts w:cs="Cambria"/>
          <w:lang w:val="en-CA"/>
        </w:rPr>
        <w:t xml:space="preserve"> within the </w:t>
      </w:r>
      <w:r w:rsidRPr="00AE3765">
        <w:rPr>
          <w:rStyle w:val="codeZchn"/>
        </w:rPr>
        <w:t>ItemLocationBox</w:t>
      </w:r>
      <w:r w:rsidRPr="00AE3765">
        <w:rPr>
          <w:rFonts w:cs="Cambria"/>
          <w:lang w:val="en-CA"/>
        </w:rPr>
        <w:t xml:space="preserve"> shall be equal to (1+</w:t>
      </w:r>
      <w:r w:rsidRPr="00AE3765">
        <w:rPr>
          <w:rStyle w:val="codeZchn"/>
        </w:rPr>
        <w:t>rows_minus_</w:t>
      </w:r>
      <w:proofErr w:type="gramStart"/>
      <w:r w:rsidRPr="00AE3765">
        <w:rPr>
          <w:rStyle w:val="codeZchn"/>
        </w:rPr>
        <w:t>one)</w:t>
      </w:r>
      <w:r w:rsidRPr="00AE3765">
        <w:rPr>
          <w:rFonts w:cs="Cambria"/>
          <w:lang w:val="en-CA"/>
        </w:rPr>
        <w:t>*</w:t>
      </w:r>
      <w:proofErr w:type="gramEnd"/>
      <w:r w:rsidRPr="00AE3765">
        <w:rPr>
          <w:rFonts w:cs="Cambria"/>
          <w:lang w:val="en-CA"/>
        </w:rPr>
        <w:t>(1+</w:t>
      </w:r>
      <w:r w:rsidRPr="00AE3765">
        <w:rPr>
          <w:rStyle w:val="codeZchn"/>
        </w:rPr>
        <w:t>columns_minus_one)</w:t>
      </w:r>
      <w:r w:rsidRPr="00AE3765">
        <w:rPr>
          <w:rFonts w:cs="Cambria"/>
          <w:lang w:val="en-CA"/>
        </w:rPr>
        <w:t xml:space="preserve">. All image tiles shall have </w:t>
      </w:r>
      <w:proofErr w:type="gramStart"/>
      <w:r w:rsidRPr="00AE3765">
        <w:rPr>
          <w:rFonts w:cs="Cambria"/>
          <w:lang w:val="en-CA"/>
        </w:rPr>
        <w:t>exactly the same</w:t>
      </w:r>
      <w:proofErr w:type="gramEnd"/>
      <w:r w:rsidRPr="00AE3765">
        <w:rPr>
          <w:rFonts w:cs="Cambria"/>
          <w:lang w:val="en-CA"/>
        </w:rPr>
        <w:t xml:space="preserve"> width and height, </w:t>
      </w:r>
      <w:r w:rsidRPr="00AE3765">
        <w:rPr>
          <w:rStyle w:val="codeZchn"/>
        </w:rPr>
        <w:t>image_tile_width</w:t>
      </w:r>
      <w:r w:rsidRPr="00AE3765">
        <w:rPr>
          <w:rFonts w:cs="Cambria"/>
          <w:lang w:val="en-CA"/>
        </w:rPr>
        <w:t xml:space="preserve"> and </w:t>
      </w:r>
      <w:r w:rsidRPr="00AE3765">
        <w:rPr>
          <w:rStyle w:val="codeZchn"/>
        </w:rPr>
        <w:t>image_tile_height</w:t>
      </w:r>
      <w:r w:rsidRPr="00AE3765">
        <w:rPr>
          <w:rFonts w:cs="Cambria"/>
          <w:lang w:val="en-CA"/>
        </w:rPr>
        <w:t xml:space="preserve">. The reconstructed image is formed by tiling the image tiles into a grid with a column width equal to </w:t>
      </w:r>
      <w:r w:rsidRPr="00AE3765">
        <w:rPr>
          <w:rStyle w:val="codeZchn"/>
        </w:rPr>
        <w:t>image_tile_width</w:t>
      </w:r>
      <w:r w:rsidRPr="00AE3765">
        <w:rPr>
          <w:rFonts w:cs="Cambria"/>
          <w:lang w:val="en-CA"/>
        </w:rPr>
        <w:t xml:space="preserve"> and a row height equal to </w:t>
      </w:r>
      <w:r w:rsidRPr="00AE3765">
        <w:rPr>
          <w:rStyle w:val="codeZchn"/>
        </w:rPr>
        <w:t>image_tile_height</w:t>
      </w:r>
      <w:r w:rsidRPr="00AE3765">
        <w:rPr>
          <w:rFonts w:cs="Cambria"/>
          <w:lang w:val="en-CA"/>
        </w:rPr>
        <w:t xml:space="preserve">, without gap or overlap. The grid of image tiles shall completely “cover” the reconstructed image of the associated image item, where </w:t>
      </w:r>
      <w:r w:rsidRPr="00AE3765">
        <w:rPr>
          <w:rStyle w:val="codeZchn"/>
        </w:rPr>
        <w:t>image_tile_width</w:t>
      </w:r>
      <w:r w:rsidRPr="00AE3765">
        <w:rPr>
          <w:rFonts w:cs="Cambria"/>
          <w:lang w:val="en-CA"/>
        </w:rPr>
        <w:t>*</w:t>
      </w:r>
      <w:r w:rsidRPr="00AE3765">
        <w:rPr>
          <w:rStyle w:val="codeZchn"/>
        </w:rPr>
        <w:t>columns</w:t>
      </w:r>
      <w:r w:rsidRPr="00AE3765">
        <w:rPr>
          <w:rFonts w:cs="Cambria"/>
          <w:lang w:val="en-CA"/>
        </w:rPr>
        <w:t xml:space="preserve"> is greater than or equal to </w:t>
      </w:r>
      <w:bookmarkStart w:id="1115" w:name="_Hlk147741495"/>
      <w:r w:rsidRPr="00AE3765">
        <w:rPr>
          <w:rStyle w:val="codeZchn"/>
        </w:rPr>
        <w:t>image_width</w:t>
      </w:r>
      <w:r w:rsidRPr="00AE3765" w:rsidDel="001F4631">
        <w:rPr>
          <w:rFonts w:cs="Cambria"/>
          <w:lang w:val="en-CA"/>
        </w:rPr>
        <w:t xml:space="preserve"> </w:t>
      </w:r>
      <w:r w:rsidRPr="00AE3765">
        <w:rPr>
          <w:rFonts w:cs="Cambria"/>
          <w:lang w:val="en-CA"/>
        </w:rPr>
        <w:t>and</w:t>
      </w:r>
      <w:bookmarkEnd w:id="1115"/>
      <w:r w:rsidRPr="00AE3765">
        <w:rPr>
          <w:rFonts w:cs="Cambria"/>
          <w:lang w:val="en-CA"/>
        </w:rPr>
        <w:t xml:space="preserve"> </w:t>
      </w:r>
      <w:r w:rsidRPr="00AE3765">
        <w:rPr>
          <w:rStyle w:val="codeZchn"/>
        </w:rPr>
        <w:t>image_tile_height</w:t>
      </w:r>
      <w:r w:rsidRPr="00AE3765">
        <w:rPr>
          <w:rFonts w:cs="Cambria"/>
          <w:lang w:val="en-CA"/>
        </w:rPr>
        <w:t>*</w:t>
      </w:r>
      <w:r w:rsidRPr="00AE3765">
        <w:rPr>
          <w:rStyle w:val="codeZchn"/>
        </w:rPr>
        <w:t>rows</w:t>
      </w:r>
      <w:r w:rsidRPr="00AE3765">
        <w:rPr>
          <w:rFonts w:cs="Cambria"/>
          <w:lang w:val="en-CA"/>
        </w:rPr>
        <w:t xml:space="preserve"> is greater than or equal to </w:t>
      </w:r>
      <w:r w:rsidRPr="00AE3765">
        <w:rPr>
          <w:rStyle w:val="codeZchn"/>
        </w:rPr>
        <w:t>image_height</w:t>
      </w:r>
      <w:r w:rsidRPr="00AE3765">
        <w:rPr>
          <w:rFonts w:cs="Cambria"/>
          <w:lang w:val="en-CA"/>
        </w:rPr>
        <w:t xml:space="preserve">, where </w:t>
      </w:r>
      <w:r w:rsidRPr="00AE3765">
        <w:rPr>
          <w:rStyle w:val="codeZchn"/>
        </w:rPr>
        <w:t>image_width</w:t>
      </w:r>
      <w:r w:rsidRPr="00AE3765" w:rsidDel="001F4631">
        <w:rPr>
          <w:rFonts w:cs="Cambria"/>
          <w:lang w:val="en-CA"/>
        </w:rPr>
        <w:t xml:space="preserve"> </w:t>
      </w:r>
      <w:r w:rsidRPr="00AE3765">
        <w:rPr>
          <w:rFonts w:cs="Cambria"/>
          <w:lang w:val="en-CA"/>
        </w:rPr>
        <w:t xml:space="preserve">and </w:t>
      </w:r>
      <w:r w:rsidRPr="00AE3765">
        <w:rPr>
          <w:rStyle w:val="codeZchn"/>
        </w:rPr>
        <w:t>image_height</w:t>
      </w:r>
      <w:r w:rsidRPr="00AE3765">
        <w:rPr>
          <w:rFonts w:cs="Cambria"/>
          <w:lang w:val="en-CA"/>
        </w:rPr>
        <w:t xml:space="preserve"> </w:t>
      </w:r>
      <w:proofErr w:type="gramStart"/>
      <w:r w:rsidRPr="00AE3765">
        <w:rPr>
          <w:rFonts w:cs="Cambria"/>
          <w:lang w:val="en-CA"/>
        </w:rPr>
        <w:t>are</w:t>
      </w:r>
      <w:proofErr w:type="gramEnd"/>
      <w:r w:rsidRPr="00AE3765">
        <w:rPr>
          <w:rFonts w:cs="Cambria"/>
          <w:lang w:val="en-CA"/>
        </w:rPr>
        <w:t xml:space="preserve"> signalled in the </w:t>
      </w:r>
      <w:r w:rsidRPr="00AE3765">
        <w:rPr>
          <w:rStyle w:val="codeZchn"/>
        </w:rPr>
        <w:t xml:space="preserve">ImageSpatialExtentsProperty </w:t>
      </w:r>
      <w:r w:rsidRPr="00AE3765">
        <w:rPr>
          <w:rFonts w:cs="Cambria"/>
          <w:lang w:val="en-CA"/>
        </w:rPr>
        <w:t>associated with the image item.</w:t>
      </w:r>
    </w:p>
    <w:p w14:paraId="7FC3015F" w14:textId="7A02588E" w:rsidR="001776C7" w:rsidRPr="00AE3765" w:rsidRDefault="001776C7" w:rsidP="00E2660F">
      <w:pPr>
        <w:pStyle w:val="Heading3"/>
        <w:numPr>
          <w:ilvl w:val="3"/>
          <w:numId w:val="67"/>
        </w:numPr>
        <w:rPr>
          <w:lang w:val="en-CA"/>
        </w:rPr>
      </w:pPr>
      <w:bookmarkStart w:id="1116" w:name="_Toc166227972"/>
      <w:r w:rsidRPr="00AE3765">
        <w:rPr>
          <w:lang w:val="en-CA"/>
        </w:rPr>
        <w:lastRenderedPageBreak/>
        <w:t>Syntax</w:t>
      </w:r>
      <w:bookmarkEnd w:id="1116"/>
    </w:p>
    <w:p w14:paraId="64DFB208" w14:textId="2F246DC5" w:rsidR="001776C7" w:rsidRPr="00AE3765" w:rsidRDefault="001776C7" w:rsidP="002C0C4A">
      <w:pPr>
        <w:pStyle w:val="code0"/>
      </w:pPr>
      <w:r w:rsidRPr="00AE3765">
        <w:t>aligned(8) class ConstrainedExtentsGridProperty</w:t>
      </w:r>
      <w:r w:rsidR="0039765A" w:rsidRPr="00AE3765">
        <w:br/>
      </w:r>
      <w:r w:rsidRPr="00AE3765">
        <w:t>extends ItemFullProperty('cexg', version = 0, flags)</w:t>
      </w:r>
      <w:r w:rsidR="0039765A" w:rsidRPr="00AE3765">
        <w:t xml:space="preserve"> </w:t>
      </w:r>
      <w:r w:rsidRPr="00AE3765">
        <w:t>{</w:t>
      </w:r>
      <w:r w:rsidR="0033616F" w:rsidRPr="00AE3765">
        <w:br/>
      </w:r>
      <w:r w:rsidR="0033616F" w:rsidRPr="00AE3765">
        <w:tab/>
        <w:t>// this is a temporary,non-parsable variable</w:t>
      </w:r>
      <w:r w:rsidR="00752104" w:rsidRPr="00AE3765">
        <w:br/>
      </w:r>
      <w:r w:rsidR="00752104" w:rsidRPr="00AE3765">
        <w:tab/>
      </w:r>
      <w:r w:rsidRPr="00AE3765">
        <w:t>unsigned int FieldLength = ((flags &amp; 1) + 1) * 16;</w:t>
      </w:r>
      <w:r w:rsidR="00752104" w:rsidRPr="00AE3765">
        <w:br/>
      </w:r>
      <w:r w:rsidR="00752104" w:rsidRPr="00AE3765">
        <w:tab/>
      </w:r>
      <w:r w:rsidRPr="00AE3765">
        <w:t>unsigned int(16) rows_minus_one;</w:t>
      </w:r>
      <w:r w:rsidR="00752104" w:rsidRPr="00AE3765">
        <w:br/>
      </w:r>
      <w:r w:rsidR="00752104" w:rsidRPr="00AE3765">
        <w:tab/>
      </w:r>
      <w:r w:rsidRPr="00AE3765">
        <w:t>unsigned int(16) columns_minus_one;</w:t>
      </w:r>
      <w:r w:rsidR="00752104" w:rsidRPr="00AE3765">
        <w:br/>
      </w:r>
      <w:r w:rsidR="00752104" w:rsidRPr="00AE3765">
        <w:tab/>
      </w:r>
      <w:r w:rsidRPr="00AE3765">
        <w:t>unsigned int(FieldLength</w:t>
      </w:r>
      <w:r w:rsidRPr="00AE3765" w:rsidDel="00473C47">
        <w:t xml:space="preserve"> </w:t>
      </w:r>
      <w:r w:rsidRPr="00AE3765">
        <w:t>) image_tile_width;</w:t>
      </w:r>
      <w:r w:rsidR="00752104" w:rsidRPr="00AE3765">
        <w:br/>
      </w:r>
      <w:r w:rsidR="00752104" w:rsidRPr="00AE3765">
        <w:tab/>
      </w:r>
      <w:r w:rsidRPr="00AE3765">
        <w:t>unsigned int(FieldLength</w:t>
      </w:r>
      <w:r w:rsidRPr="00AE3765" w:rsidDel="00473C47">
        <w:t xml:space="preserve"> </w:t>
      </w:r>
      <w:r w:rsidRPr="00AE3765">
        <w:t>) image_tile_height;</w:t>
      </w:r>
      <w:r w:rsidR="00752104" w:rsidRPr="00AE3765">
        <w:br/>
      </w:r>
      <w:r w:rsidRPr="00AE3765">
        <w:t>}</w:t>
      </w:r>
    </w:p>
    <w:p w14:paraId="74BDD636" w14:textId="4C28131B" w:rsidR="001776C7" w:rsidRPr="00AE3765" w:rsidRDefault="001776C7" w:rsidP="00E2660F">
      <w:pPr>
        <w:pStyle w:val="Heading3"/>
        <w:numPr>
          <w:ilvl w:val="3"/>
          <w:numId w:val="67"/>
        </w:numPr>
        <w:rPr>
          <w:lang w:val="en-CA"/>
        </w:rPr>
      </w:pPr>
      <w:bookmarkStart w:id="1117" w:name="_Toc166227973"/>
      <w:r w:rsidRPr="00AE3765">
        <w:rPr>
          <w:lang w:val="en-CA"/>
        </w:rPr>
        <w:t>Semantics</w:t>
      </w:r>
      <w:bookmarkEnd w:id="1117"/>
    </w:p>
    <w:p w14:paraId="31CFD8BE" w14:textId="77777777" w:rsidR="001776C7" w:rsidRPr="00AE3765" w:rsidRDefault="001776C7" w:rsidP="001776C7">
      <w:pPr>
        <w:pStyle w:val="fields"/>
        <w:rPr>
          <w:lang w:val="en-CA"/>
        </w:rPr>
      </w:pPr>
      <w:r w:rsidRPr="00AE3765">
        <w:rPr>
          <w:rStyle w:val="codeZchn"/>
        </w:rPr>
        <w:t>(flags &amp; 1)</w:t>
      </w:r>
      <w:r w:rsidRPr="00AE3765">
        <w:rPr>
          <w:lang w:val="en-CA"/>
        </w:rPr>
        <w:t xml:space="preserve"> equals to 0 specifies that the length of the fields </w:t>
      </w:r>
      <w:r w:rsidRPr="00AE3765">
        <w:rPr>
          <w:rStyle w:val="codeZchn"/>
        </w:rPr>
        <w:t>image_tile_width</w:t>
      </w:r>
      <w:r w:rsidRPr="00AE3765">
        <w:rPr>
          <w:lang w:val="en-CA"/>
        </w:rPr>
        <w:t xml:space="preserve"> and </w:t>
      </w:r>
      <w:r w:rsidRPr="00AE3765">
        <w:rPr>
          <w:rStyle w:val="codeZchn"/>
        </w:rPr>
        <w:t>image_tile_height</w:t>
      </w:r>
      <w:r w:rsidRPr="00AE3765">
        <w:rPr>
          <w:lang w:val="en-CA"/>
        </w:rPr>
        <w:t xml:space="preserve"> is 16 bits. (flags &amp; 1) equals to 1 specifies that the length of the fields </w:t>
      </w:r>
      <w:r w:rsidRPr="00AE3765">
        <w:rPr>
          <w:rStyle w:val="codeZchn"/>
        </w:rPr>
        <w:t>image_tile_width</w:t>
      </w:r>
      <w:r w:rsidRPr="00AE3765">
        <w:rPr>
          <w:lang w:val="en-CA"/>
        </w:rPr>
        <w:t xml:space="preserve"> and </w:t>
      </w:r>
      <w:r w:rsidRPr="00AE3765">
        <w:rPr>
          <w:rStyle w:val="codeZchn"/>
        </w:rPr>
        <w:t>image_tile_height</w:t>
      </w:r>
      <w:r w:rsidRPr="00AE3765">
        <w:rPr>
          <w:lang w:val="en-CA"/>
        </w:rPr>
        <w:t xml:space="preserve"> is 32 bits. The values of flags greater than 1 are reserved.</w:t>
      </w:r>
    </w:p>
    <w:p w14:paraId="0DBAC5EC" w14:textId="77777777" w:rsidR="001776C7" w:rsidRPr="00AE3765" w:rsidRDefault="001776C7" w:rsidP="001776C7">
      <w:pPr>
        <w:pStyle w:val="fields"/>
        <w:rPr>
          <w:lang w:val="en-CA"/>
        </w:rPr>
      </w:pPr>
      <w:r w:rsidRPr="00AE3765">
        <w:rPr>
          <w:rStyle w:val="codeZchn"/>
        </w:rPr>
        <w:t>image_tile_width</w:t>
      </w:r>
      <w:r w:rsidRPr="00AE3765">
        <w:rPr>
          <w:lang w:val="en-CA"/>
        </w:rPr>
        <w:t xml:space="preserve">, </w:t>
      </w:r>
      <w:r w:rsidRPr="00AE3765">
        <w:rPr>
          <w:rStyle w:val="codeZchn"/>
        </w:rPr>
        <w:t>image_tile_height</w:t>
      </w:r>
      <w:r w:rsidRPr="00AE3765">
        <w:rPr>
          <w:lang w:val="en-CA"/>
        </w:rPr>
        <w:t>: specify respectively the width and height in pixels of the image tiles.</w:t>
      </w:r>
    </w:p>
    <w:p w14:paraId="51479A7E" w14:textId="77777777" w:rsidR="001776C7" w:rsidRPr="00AE3765" w:rsidRDefault="001776C7" w:rsidP="001776C7">
      <w:pPr>
        <w:pStyle w:val="fields"/>
        <w:rPr>
          <w:lang w:val="en-CA"/>
        </w:rPr>
      </w:pPr>
      <w:r w:rsidRPr="00AE3765">
        <w:rPr>
          <w:rStyle w:val="codeZchn"/>
        </w:rPr>
        <w:t>rows_minus_one</w:t>
      </w:r>
      <w:r w:rsidRPr="00AE3765">
        <w:rPr>
          <w:lang w:val="en-CA"/>
        </w:rPr>
        <w:t xml:space="preserve">, </w:t>
      </w:r>
      <w:r w:rsidRPr="00AE3765">
        <w:rPr>
          <w:rStyle w:val="codeZchn"/>
        </w:rPr>
        <w:t>columns_minus_one</w:t>
      </w:r>
      <w:r w:rsidRPr="00AE3765">
        <w:rPr>
          <w:lang w:val="en-CA"/>
        </w:rPr>
        <w:t>: specify the number of rows of image tiles, and the number of image tiles per row. The value is one less than the number of rows or columns respectively. Image tiles enclosed in extents populate the top row first, followed by the second row and following rows, in the order of extents.</w:t>
      </w:r>
    </w:p>
    <w:p w14:paraId="7C76E4B7" w14:textId="0F6BB6A0" w:rsidR="0077500F" w:rsidRPr="00314835" w:rsidRDefault="005E2F33" w:rsidP="00E2660F">
      <w:pPr>
        <w:pStyle w:val="Heading1"/>
        <w:numPr>
          <w:ilvl w:val="0"/>
          <w:numId w:val="46"/>
        </w:numPr>
        <w:rPr>
          <w:lang w:val="en-CA"/>
        </w:rPr>
      </w:pPr>
      <w:bookmarkStart w:id="1118" w:name="_Toc166227974"/>
      <w:r w:rsidRPr="00AE3765">
        <w:rPr>
          <w:lang w:val="en-CA"/>
        </w:rPr>
        <w:t xml:space="preserve">New </w:t>
      </w:r>
      <w:del w:id="1119" w:author="Leo Barnes" w:date="2024-05-08T12:40:00Z">
        <w:r w:rsidRPr="00AE3765" w:rsidDel="00180118">
          <w:rPr>
            <w:lang w:val="en-CA"/>
          </w:rPr>
          <w:delText>d</w:delText>
        </w:r>
        <w:r w:rsidR="0077500F" w:rsidRPr="00AE3765" w:rsidDel="00180118">
          <w:rPr>
            <w:lang w:val="en-CA"/>
          </w:rPr>
          <w:delText xml:space="preserve">isparity adjustment </w:delText>
        </w:r>
      </w:del>
      <w:ins w:id="1120" w:author="Leo Barnes" w:date="2024-05-08T12:40:00Z">
        <w:r w:rsidR="00180118">
          <w:rPr>
            <w:lang w:val="en-CA"/>
          </w:rPr>
          <w:t xml:space="preserve">stereo related </w:t>
        </w:r>
      </w:ins>
      <w:del w:id="1121" w:author="Leo Barnes" w:date="2024-05-08T12:40:00Z">
        <w:r w:rsidR="0077500F" w:rsidRPr="00AE3765" w:rsidDel="00180118">
          <w:rPr>
            <w:lang w:val="en-CA"/>
          </w:rPr>
          <w:delText>information</w:delText>
        </w:r>
        <w:r w:rsidRPr="00AE3765" w:rsidDel="00180118">
          <w:rPr>
            <w:lang w:val="en-CA"/>
          </w:rPr>
          <w:delText xml:space="preserve"> </w:delText>
        </w:r>
      </w:del>
      <w:del w:id="1122" w:author="Leo Barnes" w:date="2024-05-08T13:33:00Z">
        <w:r w:rsidRPr="00AE3765" w:rsidDel="004320CD">
          <w:rPr>
            <w:lang w:val="en-CA"/>
          </w:rPr>
          <w:delText>propert</w:delText>
        </w:r>
      </w:del>
      <w:del w:id="1123" w:author="Leo Barnes" w:date="2024-05-08T12:40:00Z">
        <w:r w:rsidRPr="00AE3765" w:rsidDel="00180118">
          <w:rPr>
            <w:lang w:val="en-CA"/>
          </w:rPr>
          <w:delText>y</w:delText>
        </w:r>
      </w:del>
      <w:proofErr w:type="gramStart"/>
      <w:ins w:id="1124" w:author="Leo Barnes" w:date="2024-05-08T13:33:00Z">
        <w:r w:rsidR="004320CD">
          <w:rPr>
            <w:lang w:val="en-CA"/>
          </w:rPr>
          <w:t>signaling</w:t>
        </w:r>
      </w:ins>
      <w:bookmarkEnd w:id="1118"/>
      <w:proofErr w:type="gramEnd"/>
    </w:p>
    <w:p w14:paraId="31B87767" w14:textId="1774F20F" w:rsidR="001776C7" w:rsidRPr="00AE3765" w:rsidRDefault="001776C7" w:rsidP="00260458">
      <w:pPr>
        <w:pStyle w:val="AMDInstruction"/>
      </w:pPr>
      <w:r w:rsidRPr="00AE3765">
        <w:t>Add the following new subclause after subclause 6.5.37:</w:t>
      </w:r>
    </w:p>
    <w:p w14:paraId="4B5BFE8E" w14:textId="31F78D98" w:rsidR="00F6419F" w:rsidRPr="00AE3765" w:rsidRDefault="00F6419F" w:rsidP="00E2660F">
      <w:pPr>
        <w:pStyle w:val="Heading2"/>
        <w:numPr>
          <w:ilvl w:val="2"/>
          <w:numId w:val="67"/>
        </w:numPr>
        <w:rPr>
          <w:lang w:val="en-CA"/>
        </w:rPr>
      </w:pPr>
      <w:bookmarkStart w:id="1125" w:name="_Toc149827140"/>
      <w:bookmarkStart w:id="1126" w:name="_Toc166227975"/>
      <w:r w:rsidRPr="00AE3765">
        <w:rPr>
          <w:lang w:val="en-CA"/>
        </w:rPr>
        <w:t>Disparity adjustment information</w:t>
      </w:r>
      <w:bookmarkEnd w:id="1125"/>
      <w:bookmarkEnd w:id="1126"/>
    </w:p>
    <w:p w14:paraId="23417703" w14:textId="62E01A9B" w:rsidR="00F6419F" w:rsidRPr="00AE3765" w:rsidRDefault="00F6419F" w:rsidP="00E2660F">
      <w:pPr>
        <w:pStyle w:val="Heading3"/>
        <w:numPr>
          <w:ilvl w:val="3"/>
          <w:numId w:val="67"/>
        </w:numPr>
        <w:rPr>
          <w:lang w:val="en-CA"/>
        </w:rPr>
      </w:pPr>
      <w:bookmarkStart w:id="1127" w:name="_Toc166227976"/>
      <w:r w:rsidRPr="00AE3765">
        <w:rPr>
          <w:lang w:val="en-CA"/>
        </w:rPr>
        <w:t>Definition</w:t>
      </w:r>
      <w:bookmarkEnd w:id="1127"/>
    </w:p>
    <w:tbl>
      <w:tblPr>
        <w:tblpPr w:leftFromText="180" w:rightFromText="180" w:vertAnchor="text" w:horzAnchor="margin" w:tblpXSpec="right" w:tblpY="191"/>
        <w:tblW w:w="9752" w:type="dxa"/>
        <w:tblLayout w:type="fixed"/>
        <w:tblCellMar>
          <w:left w:w="0" w:type="dxa"/>
          <w:right w:w="0" w:type="dxa"/>
        </w:tblCellMar>
        <w:tblLook w:val="04A0" w:firstRow="1" w:lastRow="0" w:firstColumn="1" w:lastColumn="0" w:noHBand="0" w:noVBand="1"/>
      </w:tblPr>
      <w:tblGrid>
        <w:gridCol w:w="4320"/>
        <w:gridCol w:w="5432"/>
      </w:tblGrid>
      <w:tr w:rsidR="000A2273" w:rsidRPr="00314835" w14:paraId="449746E6" w14:textId="77777777" w:rsidTr="000A2273">
        <w:tc>
          <w:tcPr>
            <w:tcW w:w="4320" w:type="dxa"/>
          </w:tcPr>
          <w:p w14:paraId="48CDA8E3" w14:textId="77777777" w:rsidR="000A2273" w:rsidRPr="00AE3765" w:rsidRDefault="000A2273" w:rsidP="000A2273">
            <w:pPr>
              <w:pStyle w:val="BoxTable"/>
              <w:rPr>
                <w:lang w:val="en-CA"/>
              </w:rPr>
            </w:pPr>
            <w:r w:rsidRPr="00AE3765">
              <w:rPr>
                <w:lang w:val="en-CA"/>
              </w:rPr>
              <w:t>Box type:</w:t>
            </w:r>
          </w:p>
        </w:tc>
        <w:tc>
          <w:tcPr>
            <w:tcW w:w="5432" w:type="dxa"/>
          </w:tcPr>
          <w:p w14:paraId="14D4D90B" w14:textId="77777777" w:rsidR="000A2273" w:rsidRPr="00AE3765" w:rsidRDefault="000A2273" w:rsidP="000A2273">
            <w:pPr>
              <w:pStyle w:val="BoxTable"/>
              <w:rPr>
                <w:rStyle w:val="Courier"/>
                <w:lang w:val="en-CA"/>
              </w:rPr>
            </w:pPr>
            <w:r w:rsidRPr="00AE3765">
              <w:rPr>
                <w:rStyle w:val="Courier"/>
                <w:lang w:val="en-CA"/>
              </w:rPr>
              <w:t>'</w:t>
            </w:r>
            <w:proofErr w:type="spellStart"/>
            <w:r w:rsidRPr="00AE3765">
              <w:rPr>
                <w:rStyle w:val="Courier"/>
                <w:lang w:val="en-CA"/>
              </w:rPr>
              <w:t>dadj</w:t>
            </w:r>
            <w:proofErr w:type="spellEnd"/>
            <w:r w:rsidRPr="00AE3765">
              <w:rPr>
                <w:rStyle w:val="Courier"/>
                <w:lang w:val="en-CA"/>
              </w:rPr>
              <w:t>'</w:t>
            </w:r>
          </w:p>
        </w:tc>
      </w:tr>
      <w:tr w:rsidR="000A2273" w:rsidRPr="00314835" w14:paraId="7658CE23" w14:textId="77777777" w:rsidTr="000A2273">
        <w:tc>
          <w:tcPr>
            <w:tcW w:w="4320" w:type="dxa"/>
          </w:tcPr>
          <w:p w14:paraId="7A87BF77" w14:textId="77777777" w:rsidR="000A2273" w:rsidRPr="00AE3765" w:rsidRDefault="000A2273" w:rsidP="000A2273">
            <w:pPr>
              <w:pStyle w:val="BoxTable"/>
              <w:rPr>
                <w:lang w:val="en-CA"/>
              </w:rPr>
            </w:pPr>
            <w:r w:rsidRPr="00AE3765">
              <w:rPr>
                <w:lang w:val="en-CA"/>
              </w:rPr>
              <w:t>Property type:</w:t>
            </w:r>
          </w:p>
        </w:tc>
        <w:tc>
          <w:tcPr>
            <w:tcW w:w="5432" w:type="dxa"/>
          </w:tcPr>
          <w:p w14:paraId="44C9373C" w14:textId="77777777" w:rsidR="000A2273" w:rsidRPr="00AE3765" w:rsidRDefault="000A2273" w:rsidP="000A2273">
            <w:pPr>
              <w:pStyle w:val="BoxTable"/>
              <w:rPr>
                <w:lang w:val="en-CA"/>
              </w:rPr>
            </w:pPr>
            <w:r w:rsidRPr="00AE3765">
              <w:rPr>
                <w:lang w:val="en-CA"/>
              </w:rPr>
              <w:t>Descriptive item property</w:t>
            </w:r>
          </w:p>
        </w:tc>
      </w:tr>
      <w:tr w:rsidR="000A2273" w:rsidRPr="00314835" w14:paraId="04EEE49F" w14:textId="77777777" w:rsidTr="000A2273">
        <w:tc>
          <w:tcPr>
            <w:tcW w:w="4320" w:type="dxa"/>
          </w:tcPr>
          <w:p w14:paraId="47E910A5" w14:textId="77777777" w:rsidR="000A2273" w:rsidRPr="00AE3765" w:rsidRDefault="000A2273" w:rsidP="000A2273">
            <w:pPr>
              <w:pStyle w:val="BoxTable"/>
              <w:rPr>
                <w:lang w:val="en-CA"/>
              </w:rPr>
            </w:pPr>
            <w:r w:rsidRPr="00AE3765">
              <w:rPr>
                <w:lang w:val="en-CA"/>
              </w:rPr>
              <w:t xml:space="preserve">Container: </w:t>
            </w:r>
          </w:p>
        </w:tc>
        <w:tc>
          <w:tcPr>
            <w:tcW w:w="5432" w:type="dxa"/>
          </w:tcPr>
          <w:p w14:paraId="5330746A" w14:textId="77777777" w:rsidR="000A2273" w:rsidRPr="00AE3765" w:rsidRDefault="000A2273" w:rsidP="000A2273">
            <w:pPr>
              <w:pStyle w:val="BoxTable"/>
              <w:rPr>
                <w:lang w:val="en-CA"/>
              </w:rPr>
            </w:pPr>
            <w:proofErr w:type="spellStart"/>
            <w:r w:rsidRPr="00AE3765">
              <w:rPr>
                <w:rStyle w:val="Courier"/>
                <w:lang w:val="en-CA"/>
              </w:rPr>
              <w:t>ItemPropertyContainerBox</w:t>
            </w:r>
            <w:proofErr w:type="spellEnd"/>
          </w:p>
        </w:tc>
      </w:tr>
      <w:tr w:rsidR="000A2273" w:rsidRPr="00314835" w14:paraId="5F7600E5" w14:textId="77777777" w:rsidTr="000A2273">
        <w:tc>
          <w:tcPr>
            <w:tcW w:w="4320" w:type="dxa"/>
          </w:tcPr>
          <w:p w14:paraId="5BC560A2" w14:textId="77777777" w:rsidR="000A2273" w:rsidRPr="00AE3765" w:rsidRDefault="000A2273" w:rsidP="000A2273">
            <w:pPr>
              <w:pStyle w:val="BoxTable"/>
              <w:rPr>
                <w:lang w:val="en-CA"/>
              </w:rPr>
            </w:pPr>
            <w:r w:rsidRPr="00AE3765">
              <w:rPr>
                <w:lang w:val="en-CA"/>
              </w:rPr>
              <w:t xml:space="preserve">Mandatory (per </w:t>
            </w:r>
            <w:r w:rsidRPr="00AE3765">
              <w:rPr>
                <w:szCs w:val="22"/>
                <w:lang w:val="en-CA"/>
              </w:rPr>
              <w:t>associated identifier value</w:t>
            </w:r>
            <w:r w:rsidRPr="00AE3765">
              <w:rPr>
                <w:lang w:val="en-CA"/>
              </w:rPr>
              <w:t xml:space="preserve">): </w:t>
            </w:r>
          </w:p>
        </w:tc>
        <w:tc>
          <w:tcPr>
            <w:tcW w:w="5432" w:type="dxa"/>
          </w:tcPr>
          <w:p w14:paraId="3E18FB85" w14:textId="77777777" w:rsidR="000A2273" w:rsidRPr="00AE3765" w:rsidRDefault="000A2273" w:rsidP="000A2273">
            <w:pPr>
              <w:pStyle w:val="BoxTable"/>
              <w:rPr>
                <w:lang w:val="en-CA"/>
              </w:rPr>
            </w:pPr>
            <w:r w:rsidRPr="00AE3765">
              <w:rPr>
                <w:rFonts w:cs="Arial"/>
                <w:lang w:val="en-CA"/>
              </w:rPr>
              <w:t>No</w:t>
            </w:r>
          </w:p>
        </w:tc>
      </w:tr>
      <w:tr w:rsidR="000A2273" w:rsidRPr="00314835" w14:paraId="1F4B09BE" w14:textId="77777777" w:rsidTr="000A2273">
        <w:tc>
          <w:tcPr>
            <w:tcW w:w="4320" w:type="dxa"/>
          </w:tcPr>
          <w:p w14:paraId="4D0D3A64" w14:textId="77777777" w:rsidR="000A2273" w:rsidRPr="00AE3765" w:rsidRDefault="000A2273" w:rsidP="000A2273">
            <w:pPr>
              <w:pStyle w:val="BoxTable"/>
              <w:rPr>
                <w:lang w:val="en-CA"/>
              </w:rPr>
            </w:pPr>
            <w:r w:rsidRPr="00AE3765">
              <w:rPr>
                <w:lang w:val="en-CA"/>
              </w:rPr>
              <w:t xml:space="preserve">Quantity (per </w:t>
            </w:r>
            <w:r w:rsidRPr="00AE3765">
              <w:rPr>
                <w:szCs w:val="22"/>
                <w:lang w:val="en-CA"/>
              </w:rPr>
              <w:t>associated identifier value</w:t>
            </w:r>
            <w:r w:rsidRPr="00AE3765">
              <w:rPr>
                <w:lang w:val="en-CA"/>
              </w:rPr>
              <w:t>):</w:t>
            </w:r>
          </w:p>
        </w:tc>
        <w:tc>
          <w:tcPr>
            <w:tcW w:w="5432" w:type="dxa"/>
          </w:tcPr>
          <w:p w14:paraId="0F85E912" w14:textId="77777777" w:rsidR="000A2273" w:rsidRPr="00AE3765" w:rsidRDefault="000A2273" w:rsidP="000A2273">
            <w:pPr>
              <w:pStyle w:val="BoxTable"/>
              <w:rPr>
                <w:lang w:val="en-CA"/>
              </w:rPr>
            </w:pPr>
            <w:r w:rsidRPr="00AE3765">
              <w:rPr>
                <w:rFonts w:cs="Arial"/>
                <w:lang w:val="en-CA"/>
              </w:rPr>
              <w:t>At most one</w:t>
            </w:r>
          </w:p>
        </w:tc>
      </w:tr>
      <w:tr w:rsidR="000A2273" w:rsidRPr="00314835" w14:paraId="1F7A3F3C" w14:textId="77777777" w:rsidTr="000A2273">
        <w:tc>
          <w:tcPr>
            <w:tcW w:w="4320" w:type="dxa"/>
          </w:tcPr>
          <w:p w14:paraId="1CC18C53" w14:textId="77777777" w:rsidR="000A2273" w:rsidRPr="00AE3765" w:rsidRDefault="000A2273" w:rsidP="000A2273">
            <w:pPr>
              <w:pStyle w:val="BoxTable"/>
              <w:rPr>
                <w:lang w:val="en-CA"/>
              </w:rPr>
            </w:pPr>
          </w:p>
        </w:tc>
        <w:tc>
          <w:tcPr>
            <w:tcW w:w="5432" w:type="dxa"/>
          </w:tcPr>
          <w:p w14:paraId="48311EDF" w14:textId="77777777" w:rsidR="000A2273" w:rsidRPr="00AE3765" w:rsidRDefault="000A2273" w:rsidP="000A2273">
            <w:pPr>
              <w:pStyle w:val="BoxTable"/>
              <w:rPr>
                <w:lang w:val="en-CA"/>
              </w:rPr>
            </w:pPr>
          </w:p>
        </w:tc>
      </w:tr>
    </w:tbl>
    <w:p w14:paraId="1574CC5B" w14:textId="77777777" w:rsidR="00F6419F" w:rsidRPr="00AE3765" w:rsidRDefault="00F6419F" w:rsidP="00E2660F">
      <w:pPr>
        <w:rPr>
          <w:lang w:val="en-CA"/>
        </w:rPr>
      </w:pPr>
      <w:r w:rsidRPr="00AE3765">
        <w:rPr>
          <w:lang w:val="en-CA"/>
        </w:rPr>
        <w:t>The disparity adjustment descriptive item property defines the suggested global disparity adjustment amount for a stereo pair.</w:t>
      </w:r>
    </w:p>
    <w:p w14:paraId="257BAFC9" w14:textId="59F6DE8A" w:rsidR="00F6419F" w:rsidRPr="00314835" w:rsidRDefault="00F6419F" w:rsidP="00E2660F">
      <w:pPr>
        <w:rPr>
          <w:lang w:val="en-CA"/>
        </w:rPr>
      </w:pPr>
      <w:r w:rsidRPr="00314835">
        <w:rPr>
          <w:lang w:val="en-CA"/>
        </w:rPr>
        <w:t xml:space="preserve">This item property should only be associated with an item or entity group that describes a stereo pair. </w:t>
      </w:r>
      <w:r w:rsidR="008E760A" w:rsidRPr="00314835">
        <w:rPr>
          <w:lang w:val="en-CA"/>
        </w:rPr>
        <w:t xml:space="preserve">If associated with a stereo pair entity group, the </w:t>
      </w:r>
      <w:proofErr w:type="spellStart"/>
      <w:r w:rsidR="008E760A" w:rsidRPr="00314835">
        <w:rPr>
          <w:rFonts w:ascii="Courier New" w:hAnsi="Courier New" w:cs="Courier New"/>
          <w:lang w:val="en-CA"/>
        </w:rPr>
        <w:t>FileTypeBox</w:t>
      </w:r>
      <w:proofErr w:type="spellEnd"/>
      <w:r w:rsidR="008E760A" w:rsidRPr="00314835">
        <w:rPr>
          <w:lang w:val="en-CA"/>
        </w:rPr>
        <w:t xml:space="preserve"> or the </w:t>
      </w:r>
      <w:proofErr w:type="spellStart"/>
      <w:r w:rsidR="008E760A" w:rsidRPr="00314835">
        <w:rPr>
          <w:rFonts w:ascii="Courier New" w:hAnsi="Courier New" w:cs="Courier New"/>
          <w:lang w:val="en-CA"/>
        </w:rPr>
        <w:t>ExtendedTypeBox</w:t>
      </w:r>
      <w:proofErr w:type="spellEnd"/>
      <w:r w:rsidR="008E760A" w:rsidRPr="00314835">
        <w:rPr>
          <w:lang w:val="en-CA"/>
        </w:rPr>
        <w:t xml:space="preserve"> associated with the </w:t>
      </w:r>
      <w:proofErr w:type="spellStart"/>
      <w:r w:rsidR="008E760A" w:rsidRPr="00314835">
        <w:rPr>
          <w:rFonts w:ascii="Courier New" w:hAnsi="Courier New" w:cs="Courier New"/>
          <w:lang w:val="en-CA"/>
        </w:rPr>
        <w:t>FileTypeBox</w:t>
      </w:r>
      <w:proofErr w:type="spellEnd"/>
      <w:r w:rsidR="008E760A" w:rsidRPr="00314835">
        <w:rPr>
          <w:lang w:val="en-CA"/>
        </w:rPr>
        <w:t xml:space="preserve"> shall indicate that the requirements of the </w:t>
      </w:r>
      <w:r w:rsidR="008E760A" w:rsidRPr="00314835">
        <w:rPr>
          <w:rFonts w:ascii="Courier New" w:hAnsi="Courier New" w:cs="Courier New"/>
          <w:lang w:val="en-CA"/>
        </w:rPr>
        <w:t>'</w:t>
      </w:r>
      <w:proofErr w:type="spellStart"/>
      <w:r w:rsidR="008E760A" w:rsidRPr="00314835">
        <w:rPr>
          <w:rFonts w:ascii="Courier New" w:hAnsi="Courier New" w:cs="Courier New"/>
          <w:lang w:val="en-CA"/>
        </w:rPr>
        <w:t>unif</w:t>
      </w:r>
      <w:proofErr w:type="spellEnd"/>
      <w:r w:rsidR="008E760A" w:rsidRPr="00314835">
        <w:rPr>
          <w:rFonts w:ascii="Courier New" w:hAnsi="Courier New" w:cs="Courier New"/>
          <w:lang w:val="en-CA"/>
        </w:rPr>
        <w:t>'</w:t>
      </w:r>
      <w:r w:rsidR="008E760A" w:rsidRPr="00314835">
        <w:rPr>
          <w:lang w:val="en-CA"/>
        </w:rPr>
        <w:t xml:space="preserve"> brand apply in the file.</w:t>
      </w:r>
    </w:p>
    <w:p w14:paraId="6490729C" w14:textId="6EC43131" w:rsidR="00F6419F" w:rsidRPr="00AE3765" w:rsidRDefault="00F6419F" w:rsidP="00260458">
      <w:pPr>
        <w:pStyle w:val="Note"/>
        <w:rPr>
          <w:lang w:val="en-CA"/>
        </w:rPr>
      </w:pPr>
      <w:r w:rsidRPr="00AE3765">
        <w:rPr>
          <w:highlight w:val="yellow"/>
          <w:lang w:val="en-CA"/>
        </w:rPr>
        <w:t xml:space="preserve">EDITORS NOTE: See </w:t>
      </w:r>
      <w:proofErr w:type="spellStart"/>
      <w:r w:rsidRPr="00AE3765">
        <w:rPr>
          <w:highlight w:val="yellow"/>
          <w:lang w:val="en-CA"/>
        </w:rPr>
        <w:t>TuC</w:t>
      </w:r>
      <w:proofErr w:type="spellEnd"/>
      <w:r w:rsidRPr="00AE3765">
        <w:rPr>
          <w:highlight w:val="yellow"/>
          <w:lang w:val="en-CA"/>
        </w:rPr>
        <w:t xml:space="preserve"> on frame-packed stereo </w:t>
      </w:r>
      <w:proofErr w:type="gramStart"/>
      <w:r w:rsidRPr="00AE3765">
        <w:rPr>
          <w:highlight w:val="yellow"/>
          <w:lang w:val="en-CA"/>
        </w:rPr>
        <w:t>items</w:t>
      </w:r>
      <w:proofErr w:type="gramEnd"/>
    </w:p>
    <w:p w14:paraId="15137ED3" w14:textId="33764470" w:rsidR="00F6419F" w:rsidRPr="00AE3765" w:rsidRDefault="00F6419F" w:rsidP="00E2660F">
      <w:pPr>
        <w:pStyle w:val="Heading3"/>
        <w:numPr>
          <w:ilvl w:val="3"/>
          <w:numId w:val="67"/>
        </w:numPr>
        <w:rPr>
          <w:lang w:val="en-CA"/>
        </w:rPr>
      </w:pPr>
      <w:bookmarkStart w:id="1128" w:name="_Toc166227977"/>
      <w:r w:rsidRPr="00AE3765">
        <w:rPr>
          <w:lang w:val="en-CA"/>
        </w:rPr>
        <w:lastRenderedPageBreak/>
        <w:t>Syntax</w:t>
      </w:r>
      <w:bookmarkEnd w:id="1128"/>
    </w:p>
    <w:p w14:paraId="27F51F19" w14:textId="77777777" w:rsidR="00F6419F" w:rsidRPr="00AE3765" w:rsidRDefault="00F6419F" w:rsidP="002C0C4A">
      <w:pPr>
        <w:pStyle w:val="code0"/>
      </w:pPr>
      <w:r w:rsidRPr="00AE3765">
        <w:t>aligned(8) class DisparityAdjustmentProperty</w:t>
      </w:r>
      <w:r w:rsidRPr="00AE3765">
        <w:br/>
        <w:t>extends ItemFullProperty('dadj', version = 0, flags = 0) {</w:t>
      </w:r>
      <w:r w:rsidRPr="00AE3765">
        <w:br/>
      </w:r>
      <w:r w:rsidRPr="00AE3765">
        <w:tab/>
        <w:t>signed int(32) disparity_adjustment;</w:t>
      </w:r>
      <w:r w:rsidRPr="00AE3765">
        <w:br/>
        <w:t>}</w:t>
      </w:r>
    </w:p>
    <w:p w14:paraId="01B6CFA3" w14:textId="3C1763CA" w:rsidR="00F6419F" w:rsidRPr="00AE3765" w:rsidRDefault="00F6419F" w:rsidP="00E2660F">
      <w:pPr>
        <w:pStyle w:val="Heading3"/>
        <w:numPr>
          <w:ilvl w:val="3"/>
          <w:numId w:val="67"/>
        </w:numPr>
        <w:rPr>
          <w:lang w:val="en-CA"/>
        </w:rPr>
      </w:pPr>
      <w:bookmarkStart w:id="1129" w:name="_Toc166227978"/>
      <w:r w:rsidRPr="00AE3765">
        <w:rPr>
          <w:lang w:val="en-CA"/>
        </w:rPr>
        <w:t>Semantics</w:t>
      </w:r>
      <w:bookmarkEnd w:id="1129"/>
    </w:p>
    <w:p w14:paraId="5D48539D" w14:textId="780B76FD" w:rsidR="00F6419F" w:rsidRDefault="00F6419F" w:rsidP="00F6419F">
      <w:pPr>
        <w:rPr>
          <w:ins w:id="1130" w:author="Leo Barnes" w:date="2024-05-08T13:07:00Z"/>
          <w:lang w:val="en-CA"/>
        </w:rPr>
      </w:pPr>
      <w:r w:rsidRPr="00AE3765">
        <w:rPr>
          <w:rStyle w:val="codeZchn"/>
        </w:rPr>
        <w:t>disparity_adjustment</w:t>
      </w:r>
      <w:r w:rsidRPr="00AE3765">
        <w:rPr>
          <w:lang w:val="en-CA"/>
        </w:rPr>
        <w:t xml:space="preserve"> in units of 1/10</w:t>
      </w:r>
      <w:ins w:id="1131" w:author="Leo Barnes" w:date="2024-05-15T13:58:00Z">
        <w:r w:rsidR="00295254">
          <w:rPr>
            <w:lang w:val="en-CA"/>
          </w:rPr>
          <w:t xml:space="preserve"> </w:t>
        </w:r>
      </w:ins>
      <w:r w:rsidRPr="00AE3765">
        <w:rPr>
          <w:lang w:val="en-CA"/>
        </w:rPr>
        <w:t>000 image widths. Positive values denote increased disparity with respect to parallel view direction.</w:t>
      </w:r>
    </w:p>
    <w:p w14:paraId="4D8FE4CF" w14:textId="66C70EDC" w:rsidR="00735332" w:rsidRPr="00AE3765" w:rsidRDefault="00735332" w:rsidP="00735332">
      <w:pPr>
        <w:pStyle w:val="AMDInstruction"/>
        <w:rPr>
          <w:ins w:id="1132" w:author="Leo Barnes" w:date="2024-05-08T13:07:00Z"/>
        </w:rPr>
      </w:pPr>
      <w:ins w:id="1133" w:author="Leo Barnes" w:date="2024-05-08T13:07:00Z">
        <w:r w:rsidRPr="00AE3765">
          <w:t>Add the following new subclause after subclause 6.5.3</w:t>
        </w:r>
        <w:r>
          <w:t>8</w:t>
        </w:r>
        <w:r w:rsidRPr="00AE3765">
          <w:t>:</w:t>
        </w:r>
      </w:ins>
    </w:p>
    <w:p w14:paraId="36E366AD" w14:textId="578F8904" w:rsidR="00735332" w:rsidRDefault="00735332" w:rsidP="00735332">
      <w:pPr>
        <w:pStyle w:val="Heading2"/>
        <w:numPr>
          <w:ilvl w:val="2"/>
          <w:numId w:val="67"/>
        </w:numPr>
        <w:rPr>
          <w:ins w:id="1134" w:author="Leo Barnes" w:date="2024-05-08T13:08:00Z"/>
          <w:lang w:val="en-CA"/>
        </w:rPr>
      </w:pPr>
      <w:bookmarkStart w:id="1135" w:name="_Toc166227979"/>
      <w:ins w:id="1136" w:author="Leo Barnes" w:date="2024-05-08T13:07:00Z">
        <w:r>
          <w:rPr>
            <w:lang w:val="en-CA"/>
          </w:rPr>
          <w:t>Stereo aggressors item property</w:t>
        </w:r>
      </w:ins>
      <w:bookmarkEnd w:id="1135"/>
    </w:p>
    <w:p w14:paraId="5653D9B4" w14:textId="77777777" w:rsidR="00735332" w:rsidRPr="00AE3765" w:rsidRDefault="00735332" w:rsidP="00735332">
      <w:pPr>
        <w:pStyle w:val="Heading3"/>
        <w:numPr>
          <w:ilvl w:val="3"/>
          <w:numId w:val="67"/>
        </w:numPr>
        <w:rPr>
          <w:ins w:id="1137" w:author="Leo Barnes" w:date="2024-05-08T13:08:00Z"/>
          <w:lang w:val="en-CA"/>
        </w:rPr>
      </w:pPr>
      <w:bookmarkStart w:id="1138" w:name="_Toc166227980"/>
      <w:ins w:id="1139" w:author="Leo Barnes" w:date="2024-05-08T13:08:00Z">
        <w:r w:rsidRPr="00AE3765">
          <w:rPr>
            <w:lang w:val="en-CA"/>
          </w:rPr>
          <w:t>Definition</w:t>
        </w:r>
        <w:bookmarkEnd w:id="1138"/>
      </w:ins>
    </w:p>
    <w:tbl>
      <w:tblPr>
        <w:tblpPr w:leftFromText="180" w:rightFromText="180" w:vertAnchor="text" w:horzAnchor="margin" w:tblpXSpec="right" w:tblpY="191"/>
        <w:tblW w:w="9752" w:type="dxa"/>
        <w:tblLayout w:type="fixed"/>
        <w:tblCellMar>
          <w:left w:w="0" w:type="dxa"/>
          <w:right w:w="0" w:type="dxa"/>
        </w:tblCellMar>
        <w:tblLook w:val="04A0" w:firstRow="1" w:lastRow="0" w:firstColumn="1" w:lastColumn="0" w:noHBand="0" w:noVBand="1"/>
      </w:tblPr>
      <w:tblGrid>
        <w:gridCol w:w="4320"/>
        <w:gridCol w:w="5432"/>
      </w:tblGrid>
      <w:tr w:rsidR="00735332" w:rsidRPr="00AE3765" w14:paraId="3F7FB5BC" w14:textId="77777777" w:rsidTr="00300573">
        <w:trPr>
          <w:ins w:id="1140" w:author="Leo Barnes" w:date="2024-05-08T13:08:00Z"/>
        </w:trPr>
        <w:tc>
          <w:tcPr>
            <w:tcW w:w="4320" w:type="dxa"/>
          </w:tcPr>
          <w:p w14:paraId="31683E28" w14:textId="77777777" w:rsidR="00735332" w:rsidRPr="00AE3765" w:rsidRDefault="00735332" w:rsidP="00300573">
            <w:pPr>
              <w:pStyle w:val="BoxTable"/>
              <w:rPr>
                <w:ins w:id="1141" w:author="Leo Barnes" w:date="2024-05-08T13:08:00Z"/>
                <w:lang w:val="en-CA"/>
              </w:rPr>
            </w:pPr>
            <w:ins w:id="1142" w:author="Leo Barnes" w:date="2024-05-08T13:08:00Z">
              <w:r w:rsidRPr="00AE3765">
                <w:rPr>
                  <w:lang w:val="en-CA"/>
                </w:rPr>
                <w:t>Box type:</w:t>
              </w:r>
            </w:ins>
          </w:p>
        </w:tc>
        <w:tc>
          <w:tcPr>
            <w:tcW w:w="5432" w:type="dxa"/>
          </w:tcPr>
          <w:p w14:paraId="07255D7A" w14:textId="46D31437" w:rsidR="00735332" w:rsidRPr="00AE3765" w:rsidRDefault="00735332" w:rsidP="00300573">
            <w:pPr>
              <w:pStyle w:val="BoxTable"/>
              <w:rPr>
                <w:ins w:id="1143" w:author="Leo Barnes" w:date="2024-05-08T13:08:00Z"/>
                <w:rStyle w:val="Courier"/>
                <w:lang w:val="en-CA"/>
              </w:rPr>
            </w:pPr>
            <w:ins w:id="1144" w:author="Leo Barnes" w:date="2024-05-08T13:08:00Z">
              <w:r w:rsidRPr="00AE3765">
                <w:rPr>
                  <w:rStyle w:val="Courier"/>
                  <w:lang w:val="en-CA"/>
                </w:rPr>
                <w:t>'</w:t>
              </w:r>
              <w:r>
                <w:rPr>
                  <w:rStyle w:val="Courier"/>
                  <w:lang w:val="en-CA"/>
                </w:rPr>
                <w:t>stag</w:t>
              </w:r>
              <w:r w:rsidRPr="00AE3765">
                <w:rPr>
                  <w:rStyle w:val="Courier"/>
                  <w:lang w:val="en-CA"/>
                </w:rPr>
                <w:t>'</w:t>
              </w:r>
            </w:ins>
          </w:p>
        </w:tc>
      </w:tr>
      <w:tr w:rsidR="00735332" w:rsidRPr="00AE3765" w14:paraId="12A47AD5" w14:textId="77777777" w:rsidTr="00300573">
        <w:trPr>
          <w:ins w:id="1145" w:author="Leo Barnes" w:date="2024-05-08T13:08:00Z"/>
        </w:trPr>
        <w:tc>
          <w:tcPr>
            <w:tcW w:w="4320" w:type="dxa"/>
          </w:tcPr>
          <w:p w14:paraId="216BD1C7" w14:textId="77777777" w:rsidR="00735332" w:rsidRPr="00AE3765" w:rsidRDefault="00735332" w:rsidP="00300573">
            <w:pPr>
              <w:pStyle w:val="BoxTable"/>
              <w:rPr>
                <w:ins w:id="1146" w:author="Leo Barnes" w:date="2024-05-08T13:08:00Z"/>
                <w:lang w:val="en-CA"/>
              </w:rPr>
            </w:pPr>
            <w:ins w:id="1147" w:author="Leo Barnes" w:date="2024-05-08T13:08:00Z">
              <w:r w:rsidRPr="00AE3765">
                <w:rPr>
                  <w:lang w:val="en-CA"/>
                </w:rPr>
                <w:t>Property type:</w:t>
              </w:r>
            </w:ins>
          </w:p>
        </w:tc>
        <w:tc>
          <w:tcPr>
            <w:tcW w:w="5432" w:type="dxa"/>
          </w:tcPr>
          <w:p w14:paraId="405B8906" w14:textId="77777777" w:rsidR="00735332" w:rsidRPr="00AE3765" w:rsidRDefault="00735332" w:rsidP="00300573">
            <w:pPr>
              <w:pStyle w:val="BoxTable"/>
              <w:rPr>
                <w:ins w:id="1148" w:author="Leo Barnes" w:date="2024-05-08T13:08:00Z"/>
                <w:lang w:val="en-CA"/>
              </w:rPr>
            </w:pPr>
            <w:ins w:id="1149" w:author="Leo Barnes" w:date="2024-05-08T13:08:00Z">
              <w:r w:rsidRPr="00AE3765">
                <w:rPr>
                  <w:lang w:val="en-CA"/>
                </w:rPr>
                <w:t>Descriptive item property</w:t>
              </w:r>
            </w:ins>
          </w:p>
        </w:tc>
      </w:tr>
      <w:tr w:rsidR="00735332" w:rsidRPr="00AE3765" w14:paraId="59E4211F" w14:textId="77777777" w:rsidTr="00300573">
        <w:trPr>
          <w:ins w:id="1150" w:author="Leo Barnes" w:date="2024-05-08T13:08:00Z"/>
        </w:trPr>
        <w:tc>
          <w:tcPr>
            <w:tcW w:w="4320" w:type="dxa"/>
          </w:tcPr>
          <w:p w14:paraId="4B08F414" w14:textId="77777777" w:rsidR="00735332" w:rsidRPr="00AE3765" w:rsidRDefault="00735332" w:rsidP="00300573">
            <w:pPr>
              <w:pStyle w:val="BoxTable"/>
              <w:rPr>
                <w:ins w:id="1151" w:author="Leo Barnes" w:date="2024-05-08T13:08:00Z"/>
                <w:lang w:val="en-CA"/>
              </w:rPr>
            </w:pPr>
            <w:ins w:id="1152" w:author="Leo Barnes" w:date="2024-05-08T13:08:00Z">
              <w:r w:rsidRPr="00AE3765">
                <w:rPr>
                  <w:lang w:val="en-CA"/>
                </w:rPr>
                <w:t xml:space="preserve">Container: </w:t>
              </w:r>
            </w:ins>
          </w:p>
        </w:tc>
        <w:tc>
          <w:tcPr>
            <w:tcW w:w="5432" w:type="dxa"/>
          </w:tcPr>
          <w:p w14:paraId="31886DAC" w14:textId="77777777" w:rsidR="00735332" w:rsidRPr="00AE3765" w:rsidRDefault="00735332" w:rsidP="00300573">
            <w:pPr>
              <w:pStyle w:val="BoxTable"/>
              <w:rPr>
                <w:ins w:id="1153" w:author="Leo Barnes" w:date="2024-05-08T13:08:00Z"/>
                <w:lang w:val="en-CA"/>
              </w:rPr>
            </w:pPr>
            <w:proofErr w:type="spellStart"/>
            <w:ins w:id="1154" w:author="Leo Barnes" w:date="2024-05-08T13:08:00Z">
              <w:r w:rsidRPr="00AE3765">
                <w:rPr>
                  <w:rStyle w:val="Courier"/>
                  <w:lang w:val="en-CA"/>
                </w:rPr>
                <w:t>ItemPropertyContainerBox</w:t>
              </w:r>
              <w:proofErr w:type="spellEnd"/>
            </w:ins>
          </w:p>
        </w:tc>
      </w:tr>
      <w:tr w:rsidR="00735332" w:rsidRPr="00AE3765" w14:paraId="5E8B00BA" w14:textId="77777777" w:rsidTr="00300573">
        <w:trPr>
          <w:ins w:id="1155" w:author="Leo Barnes" w:date="2024-05-08T13:08:00Z"/>
        </w:trPr>
        <w:tc>
          <w:tcPr>
            <w:tcW w:w="4320" w:type="dxa"/>
          </w:tcPr>
          <w:p w14:paraId="1FD78099" w14:textId="77777777" w:rsidR="00735332" w:rsidRPr="00AE3765" w:rsidRDefault="00735332" w:rsidP="00300573">
            <w:pPr>
              <w:pStyle w:val="BoxTable"/>
              <w:rPr>
                <w:ins w:id="1156" w:author="Leo Barnes" w:date="2024-05-08T13:08:00Z"/>
                <w:lang w:val="en-CA"/>
              </w:rPr>
            </w:pPr>
            <w:ins w:id="1157" w:author="Leo Barnes" w:date="2024-05-08T13:08:00Z">
              <w:r w:rsidRPr="00AE3765">
                <w:rPr>
                  <w:lang w:val="en-CA"/>
                </w:rPr>
                <w:t xml:space="preserve">Mandatory (per </w:t>
              </w:r>
              <w:r w:rsidRPr="00AE3765">
                <w:rPr>
                  <w:szCs w:val="22"/>
                  <w:lang w:val="en-CA"/>
                </w:rPr>
                <w:t>associated identifier value</w:t>
              </w:r>
              <w:r w:rsidRPr="00AE3765">
                <w:rPr>
                  <w:lang w:val="en-CA"/>
                </w:rPr>
                <w:t xml:space="preserve">): </w:t>
              </w:r>
            </w:ins>
          </w:p>
        </w:tc>
        <w:tc>
          <w:tcPr>
            <w:tcW w:w="5432" w:type="dxa"/>
          </w:tcPr>
          <w:p w14:paraId="296D3B5C" w14:textId="77777777" w:rsidR="00735332" w:rsidRPr="00AE3765" w:rsidRDefault="00735332" w:rsidP="00300573">
            <w:pPr>
              <w:pStyle w:val="BoxTable"/>
              <w:rPr>
                <w:ins w:id="1158" w:author="Leo Barnes" w:date="2024-05-08T13:08:00Z"/>
                <w:lang w:val="en-CA"/>
              </w:rPr>
            </w:pPr>
            <w:ins w:id="1159" w:author="Leo Barnes" w:date="2024-05-08T13:08:00Z">
              <w:r w:rsidRPr="00AE3765">
                <w:rPr>
                  <w:rFonts w:cs="Arial"/>
                  <w:lang w:val="en-CA"/>
                </w:rPr>
                <w:t>No</w:t>
              </w:r>
            </w:ins>
          </w:p>
        </w:tc>
      </w:tr>
      <w:tr w:rsidR="00735332" w:rsidRPr="00AE3765" w14:paraId="02A09F77" w14:textId="77777777" w:rsidTr="00300573">
        <w:trPr>
          <w:ins w:id="1160" w:author="Leo Barnes" w:date="2024-05-08T13:08:00Z"/>
        </w:trPr>
        <w:tc>
          <w:tcPr>
            <w:tcW w:w="4320" w:type="dxa"/>
          </w:tcPr>
          <w:p w14:paraId="15A7C447" w14:textId="77777777" w:rsidR="00735332" w:rsidRPr="00AE3765" w:rsidRDefault="00735332" w:rsidP="00300573">
            <w:pPr>
              <w:pStyle w:val="BoxTable"/>
              <w:rPr>
                <w:ins w:id="1161" w:author="Leo Barnes" w:date="2024-05-08T13:08:00Z"/>
                <w:lang w:val="en-CA"/>
              </w:rPr>
            </w:pPr>
            <w:ins w:id="1162" w:author="Leo Barnes" w:date="2024-05-08T13:08:00Z">
              <w:r w:rsidRPr="00AE3765">
                <w:rPr>
                  <w:lang w:val="en-CA"/>
                </w:rPr>
                <w:t xml:space="preserve">Quantity (per </w:t>
              </w:r>
              <w:r w:rsidRPr="00AE3765">
                <w:rPr>
                  <w:szCs w:val="22"/>
                  <w:lang w:val="en-CA"/>
                </w:rPr>
                <w:t>associated identifier value</w:t>
              </w:r>
              <w:r w:rsidRPr="00AE3765">
                <w:rPr>
                  <w:lang w:val="en-CA"/>
                </w:rPr>
                <w:t>):</w:t>
              </w:r>
            </w:ins>
          </w:p>
        </w:tc>
        <w:tc>
          <w:tcPr>
            <w:tcW w:w="5432" w:type="dxa"/>
          </w:tcPr>
          <w:p w14:paraId="60219010" w14:textId="1E5F6CC8" w:rsidR="00735332" w:rsidRPr="00AE3765" w:rsidRDefault="00735332" w:rsidP="00300573">
            <w:pPr>
              <w:pStyle w:val="BoxTable"/>
              <w:rPr>
                <w:ins w:id="1163" w:author="Leo Barnes" w:date="2024-05-08T13:08:00Z"/>
                <w:lang w:val="en-CA"/>
              </w:rPr>
            </w:pPr>
            <w:ins w:id="1164" w:author="Leo Barnes" w:date="2024-05-08T13:08:00Z">
              <w:r>
                <w:rPr>
                  <w:rFonts w:cs="Arial"/>
                  <w:lang w:val="en-CA"/>
                </w:rPr>
                <w:t>Zero or more</w:t>
              </w:r>
            </w:ins>
          </w:p>
        </w:tc>
      </w:tr>
    </w:tbl>
    <w:p w14:paraId="3EC15D89" w14:textId="77777777" w:rsidR="00735332" w:rsidRDefault="00735332" w:rsidP="00735332">
      <w:pPr>
        <w:rPr>
          <w:ins w:id="1165" w:author="Leo Barnes" w:date="2024-05-08T13:09:00Z"/>
          <w:lang w:val="en-CA"/>
        </w:rPr>
      </w:pPr>
      <w:bookmarkStart w:id="1166" w:name="OLE_LINK13"/>
      <w:bookmarkStart w:id="1167" w:name="OLE_LINK14"/>
    </w:p>
    <w:p w14:paraId="795871DE" w14:textId="18B3A4AE" w:rsidR="00735332" w:rsidRPr="009828B1" w:rsidRDefault="00735332" w:rsidP="00735332">
      <w:pPr>
        <w:rPr>
          <w:ins w:id="1168" w:author="Leo Barnes" w:date="2024-05-08T13:09:00Z"/>
          <w:lang w:val="en-CA"/>
        </w:rPr>
      </w:pPr>
      <w:ins w:id="1169" w:author="Leo Barnes" w:date="2024-05-08T13:09:00Z">
        <w:r w:rsidRPr="009828B1">
          <w:rPr>
            <w:lang w:val="en-CA"/>
          </w:rPr>
          <w:t>The stereo aggressors descriptive item property specifies the presence and characteristics of stereo aggressors detected within a stereo pair. Stereo aggressors are identified as elements that potentially cause discomfort when viewing the stereo pair on a stereoscopic display. This item property allows to identify and characterize these aggressors in detail.</w:t>
        </w:r>
        <w:bookmarkEnd w:id="1166"/>
        <w:bookmarkEnd w:id="1167"/>
      </w:ins>
    </w:p>
    <w:p w14:paraId="51153B72" w14:textId="5F9D4897" w:rsidR="00735332" w:rsidRPr="009828B1" w:rsidRDefault="00735332" w:rsidP="00735332">
      <w:pPr>
        <w:rPr>
          <w:ins w:id="1170" w:author="Leo Barnes" w:date="2024-05-08T13:09:00Z"/>
          <w:lang w:val="en-CA"/>
        </w:rPr>
      </w:pPr>
      <w:ins w:id="1171" w:author="Leo Barnes" w:date="2024-05-08T13:09:00Z">
        <w:r w:rsidRPr="009828B1">
          <w:rPr>
            <w:lang w:val="en-CA"/>
          </w:rPr>
          <w:t>This item property</w:t>
        </w:r>
      </w:ins>
      <w:ins w:id="1172" w:author="Leo Barnes" w:date="2024-05-08T13:25:00Z">
        <w:r w:rsidR="0064463B">
          <w:rPr>
            <w:lang w:val="en-CA"/>
          </w:rPr>
          <w:t>, when present,</w:t>
        </w:r>
      </w:ins>
      <w:ins w:id="1173" w:author="Leo Barnes" w:date="2024-05-08T13:09:00Z">
        <w:r w:rsidRPr="009828B1">
          <w:rPr>
            <w:lang w:val="en-CA"/>
          </w:rPr>
          <w:t xml:space="preserve"> shall be used with a stereo pair. It </w:t>
        </w:r>
      </w:ins>
      <w:ins w:id="1174" w:author="Leo Barnes" w:date="2024-05-08T13:25:00Z">
        <w:r w:rsidR="0064463B">
          <w:rPr>
            <w:lang w:val="en-CA"/>
          </w:rPr>
          <w:t xml:space="preserve">can </w:t>
        </w:r>
      </w:ins>
      <w:ins w:id="1175" w:author="Leo Barnes" w:date="2024-05-08T13:26:00Z">
        <w:r w:rsidR="0064463B">
          <w:rPr>
            <w:lang w:val="en-CA"/>
          </w:rPr>
          <w:t xml:space="preserve">also </w:t>
        </w:r>
      </w:ins>
      <w:ins w:id="1176" w:author="Leo Barnes" w:date="2024-05-08T13:09:00Z">
        <w:r w:rsidRPr="009828B1">
          <w:rPr>
            <w:lang w:val="en-CA"/>
          </w:rPr>
          <w:t xml:space="preserve">be associated with other items only if also associated with a stereo </w:t>
        </w:r>
        <w:proofErr w:type="gramStart"/>
        <w:r w:rsidRPr="009828B1">
          <w:rPr>
            <w:lang w:val="en-CA"/>
          </w:rPr>
          <w:t>pair</w:t>
        </w:r>
        <w:proofErr w:type="gramEnd"/>
        <w:r w:rsidRPr="009828B1">
          <w:rPr>
            <w:lang w:val="en-CA"/>
          </w:rPr>
          <w:t xml:space="preserve"> so it is clear in which stereo context it applies. If associated with a stereo pair entity group</w:t>
        </w:r>
        <w:r>
          <w:rPr>
            <w:lang w:val="en-CA"/>
          </w:rPr>
          <w:t xml:space="preserve"> (</w:t>
        </w:r>
        <w:r w:rsidRPr="00735332">
          <w:rPr>
            <w:rStyle w:val="CodeChar0"/>
            <w:rPrChange w:id="1177" w:author="Leo Barnes" w:date="2024-05-08T13:10:00Z">
              <w:rPr>
                <w:lang w:val="en-CA"/>
              </w:rPr>
            </w:rPrChange>
          </w:rPr>
          <w:t>'</w:t>
        </w:r>
        <w:proofErr w:type="spellStart"/>
        <w:r w:rsidRPr="00735332">
          <w:rPr>
            <w:rStyle w:val="CodeChar0"/>
            <w:rPrChange w:id="1178" w:author="Leo Barnes" w:date="2024-05-08T13:10:00Z">
              <w:rPr>
                <w:lang w:val="en-CA"/>
              </w:rPr>
            </w:rPrChange>
          </w:rPr>
          <w:t>ster</w:t>
        </w:r>
        <w:proofErr w:type="spellEnd"/>
        <w:r w:rsidRPr="00735332">
          <w:rPr>
            <w:rStyle w:val="CodeChar0"/>
            <w:rPrChange w:id="1179" w:author="Leo Barnes" w:date="2024-05-08T13:10:00Z">
              <w:rPr>
                <w:lang w:val="en-CA"/>
              </w:rPr>
            </w:rPrChange>
          </w:rPr>
          <w:t>'</w:t>
        </w:r>
        <w:r>
          <w:rPr>
            <w:lang w:val="en-CA"/>
          </w:rPr>
          <w:t xml:space="preserve"> or </w:t>
        </w:r>
        <w:r w:rsidRPr="00735332">
          <w:rPr>
            <w:rStyle w:val="CodeChar0"/>
            <w:rPrChange w:id="1180" w:author="Leo Barnes" w:date="2024-05-08T13:09:00Z">
              <w:rPr>
                <w:lang w:val="en-CA"/>
              </w:rPr>
            </w:rPrChange>
          </w:rPr>
          <w:t>'stem'</w:t>
        </w:r>
        <w:r>
          <w:rPr>
            <w:lang w:val="en-CA"/>
          </w:rPr>
          <w:t>)</w:t>
        </w:r>
        <w:r w:rsidRPr="009828B1">
          <w:rPr>
            <w:lang w:val="en-CA"/>
          </w:rPr>
          <w:t>, the </w:t>
        </w:r>
        <w:r w:rsidRPr="009828B1">
          <w:rPr>
            <w:rStyle w:val="codeZchn"/>
          </w:rPr>
          <w:t>'</w:t>
        </w:r>
        <w:proofErr w:type="spellStart"/>
        <w:r w:rsidRPr="009828B1">
          <w:rPr>
            <w:rStyle w:val="codeZchn"/>
          </w:rPr>
          <w:t>unif</w:t>
        </w:r>
        <w:proofErr w:type="spellEnd"/>
        <w:r w:rsidRPr="009828B1">
          <w:rPr>
            <w:rStyle w:val="codeZchn"/>
          </w:rPr>
          <w:t>'</w:t>
        </w:r>
        <w:r w:rsidRPr="009828B1">
          <w:rPr>
            <w:lang w:val="en-CA"/>
          </w:rPr>
          <w:t> brand shall be present in the compatible brands.</w:t>
        </w:r>
      </w:ins>
    </w:p>
    <w:p w14:paraId="36967089" w14:textId="77777777" w:rsidR="00735332" w:rsidRPr="009828B1" w:rsidRDefault="00735332" w:rsidP="00735332">
      <w:pPr>
        <w:rPr>
          <w:ins w:id="1181" w:author="Leo Barnes" w:date="2024-05-08T13:09:00Z"/>
          <w:lang w:val="en-CA"/>
        </w:rPr>
      </w:pPr>
      <w:ins w:id="1182" w:author="Leo Barnes" w:date="2024-05-08T13:09:00Z">
        <w:r w:rsidRPr="009828B1">
          <w:rPr>
            <w:lang w:val="en-CA"/>
          </w:rPr>
          <w:t>If this item property is associated with another item in addition to the stereo pair, it serves as a hint that the aggressors described by the property are localized to that specific item. For example, this can be used to indicate that a "Lens occlusion" is present in only the left or right image item, or using a region item, in a specific region of an image item. Multiple stereo aggressor properties may be associated with the same stereo pair since not all aggressors may be localized to the same area.</w:t>
        </w:r>
      </w:ins>
    </w:p>
    <w:p w14:paraId="692D74FF" w14:textId="547599F8" w:rsidR="00735332" w:rsidRDefault="00735332" w:rsidP="00735332">
      <w:pPr>
        <w:pStyle w:val="Note"/>
        <w:rPr>
          <w:ins w:id="1183" w:author="Leo Barnes" w:date="2024-05-08T13:26:00Z"/>
          <w:lang w:val="en-CA"/>
        </w:rPr>
      </w:pPr>
      <w:ins w:id="1184" w:author="Leo Barnes" w:date="2024-05-08T13:09:00Z">
        <w:r w:rsidRPr="009828B1">
          <w:rPr>
            <w:lang w:val="en-CA"/>
          </w:rPr>
          <w:t>NOTE</w:t>
        </w:r>
      </w:ins>
      <w:ins w:id="1185" w:author="Leo Barnes" w:date="2024-05-15T13:50:00Z">
        <w:r w:rsidR="00295254">
          <w:rPr>
            <w:lang w:val="en-CA"/>
          </w:rPr>
          <w:t xml:space="preserve"> 1</w:t>
        </w:r>
      </w:ins>
      <w:ins w:id="1186" w:author="Leo Barnes" w:date="2024-05-08T13:09:00Z">
        <w:r w:rsidRPr="009828B1">
          <w:rPr>
            <w:lang w:val="en-CA"/>
          </w:rPr>
          <w:t xml:space="preserve">: An image item can be associated with multiple stereo pair entity groups; </w:t>
        </w:r>
        <w:proofErr w:type="gramStart"/>
        <w:r w:rsidRPr="009828B1">
          <w:rPr>
            <w:lang w:val="en-CA"/>
          </w:rPr>
          <w:t>however</w:t>
        </w:r>
        <w:proofErr w:type="gramEnd"/>
        <w:r w:rsidRPr="009828B1">
          <w:rPr>
            <w:lang w:val="en-CA"/>
          </w:rPr>
          <w:t xml:space="preserve"> a stereo aggressor can only apply to a specific group, which is why there is a requirement that the stereo aggressor has to be associated with a stereo group.</w:t>
        </w:r>
      </w:ins>
    </w:p>
    <w:p w14:paraId="211188B0" w14:textId="0FF54E3A" w:rsidR="0064463B" w:rsidRPr="00735332" w:rsidRDefault="0064463B">
      <w:pPr>
        <w:pStyle w:val="Note"/>
        <w:rPr>
          <w:ins w:id="1187" w:author="Leo Barnes" w:date="2024-05-08T13:15:00Z"/>
          <w:lang w:val="en-CA"/>
          <w:rPrChange w:id="1188" w:author="Leo Barnes" w:date="2024-05-08T13:16:00Z">
            <w:rPr>
              <w:ins w:id="1189" w:author="Leo Barnes" w:date="2024-05-08T13:15:00Z"/>
              <w:rFonts w:ascii="Times New Roman" w:eastAsia="Times New Roman" w:hAnsi="Times New Roman"/>
              <w:sz w:val="24"/>
              <w:szCs w:val="24"/>
              <w:lang w:val="en-US"/>
            </w:rPr>
          </w:rPrChange>
        </w:rPr>
        <w:pPrChange w:id="1190" w:author="Leo Barnes" w:date="2024-05-08T13:16:00Z">
          <w:pPr>
            <w:tabs>
              <w:tab w:val="clear" w:pos="403"/>
            </w:tabs>
            <w:spacing w:before="100" w:beforeAutospacing="1" w:after="100" w:afterAutospacing="1" w:line="240" w:lineRule="auto"/>
            <w:jc w:val="left"/>
          </w:pPr>
        </w:pPrChange>
      </w:pPr>
      <w:ins w:id="1191" w:author="Leo Barnes" w:date="2024-05-08T13:26:00Z">
        <w:r>
          <w:rPr>
            <w:lang w:val="en-CA"/>
          </w:rPr>
          <w:t>NOTE</w:t>
        </w:r>
      </w:ins>
      <w:ins w:id="1192" w:author="Leo Barnes" w:date="2024-05-15T13:50:00Z">
        <w:r w:rsidR="00295254">
          <w:rPr>
            <w:lang w:val="en-CA"/>
          </w:rPr>
          <w:t xml:space="preserve"> </w:t>
        </w:r>
      </w:ins>
      <w:ins w:id="1193" w:author="Leo Barnes" w:date="2024-05-08T13:26:00Z">
        <w:r>
          <w:rPr>
            <w:lang w:val="en-CA"/>
          </w:rPr>
          <w:t xml:space="preserve">2: </w:t>
        </w:r>
      </w:ins>
      <w:ins w:id="1194" w:author="Leo Barnes" w:date="2024-05-08T13:28:00Z">
        <w:r w:rsidR="004320CD">
          <w:rPr>
            <w:lang w:val="en-CA"/>
          </w:rPr>
          <w:t xml:space="preserve">As localization of the stereo aggressors is indicated with item property associations, all stereo aggressors within </w:t>
        </w:r>
      </w:ins>
      <w:ins w:id="1195" w:author="Leo Barnes" w:date="2024-05-08T13:29:00Z">
        <w:r w:rsidR="004320CD">
          <w:rPr>
            <w:lang w:val="en-CA"/>
          </w:rPr>
          <w:t xml:space="preserve">a single </w:t>
        </w:r>
        <w:r w:rsidR="004320CD" w:rsidRPr="004320CD">
          <w:rPr>
            <w:rStyle w:val="CodeChar"/>
            <w:rPrChange w:id="1196" w:author="Leo Barnes" w:date="2024-05-08T13:30:00Z">
              <w:rPr>
                <w:lang w:val="en-CA"/>
              </w:rPr>
            </w:rPrChange>
          </w:rPr>
          <w:t>'stag'</w:t>
        </w:r>
        <w:r w:rsidR="004320CD">
          <w:rPr>
            <w:lang w:val="en-CA"/>
          </w:rPr>
          <w:t xml:space="preserve"> box need to share the same localization. </w:t>
        </w:r>
      </w:ins>
      <w:ins w:id="1197" w:author="Leo Barnes" w:date="2024-05-15T13:58:00Z">
        <w:r w:rsidR="00295254">
          <w:rPr>
            <w:lang w:val="en-CA"/>
          </w:rPr>
          <w:t>Specifying m</w:t>
        </w:r>
      </w:ins>
      <w:ins w:id="1198" w:author="Leo Barnes" w:date="2024-05-08T13:30:00Z">
        <w:r w:rsidR="004320CD">
          <w:rPr>
            <w:lang w:val="en-CA"/>
          </w:rPr>
          <w:t xml:space="preserve">ultiple unique localizations requires using multiple </w:t>
        </w:r>
        <w:r w:rsidR="004320CD" w:rsidRPr="004320CD">
          <w:rPr>
            <w:rStyle w:val="CodeChar"/>
            <w:rPrChange w:id="1199" w:author="Leo Barnes" w:date="2024-05-08T13:30:00Z">
              <w:rPr>
                <w:lang w:val="en-CA"/>
              </w:rPr>
            </w:rPrChange>
          </w:rPr>
          <w:t>'stag'</w:t>
        </w:r>
        <w:r w:rsidR="004320CD">
          <w:rPr>
            <w:lang w:val="en-CA"/>
          </w:rPr>
          <w:t xml:space="preserve"> boxes.</w:t>
        </w:r>
      </w:ins>
    </w:p>
    <w:p w14:paraId="1C0AC7D7" w14:textId="70AAF2B1" w:rsidR="00735332" w:rsidRDefault="00735332" w:rsidP="00735332">
      <w:pPr>
        <w:tabs>
          <w:tab w:val="clear" w:pos="403"/>
        </w:tabs>
        <w:spacing w:before="100" w:beforeAutospacing="1" w:after="100" w:afterAutospacing="1" w:line="240" w:lineRule="auto"/>
        <w:jc w:val="left"/>
        <w:rPr>
          <w:ins w:id="1200" w:author="Leo Barnes" w:date="2024-05-08T13:14:00Z"/>
          <w:rFonts w:ascii="Times New Roman" w:eastAsia="Times New Roman" w:hAnsi="Times New Roman"/>
          <w:sz w:val="24"/>
          <w:szCs w:val="24"/>
          <w:lang w:val="en-US"/>
        </w:rPr>
      </w:pPr>
      <w:ins w:id="1201" w:author="Leo Barnes" w:date="2024-05-08T13:14:00Z">
        <w:r w:rsidRPr="00735332">
          <w:rPr>
            <w:rFonts w:ascii="Times New Roman" w:eastAsia="Times New Roman" w:hAnsi="Times New Roman"/>
            <w:sz w:val="24"/>
            <w:szCs w:val="24"/>
            <w:lang w:val="en-US"/>
          </w:rPr>
          <w:t xml:space="preserve">The </w:t>
        </w:r>
        <w:proofErr w:type="spellStart"/>
        <w:r w:rsidRPr="00735332">
          <w:rPr>
            <w:rStyle w:val="CodeChar0"/>
            <w:rPrChange w:id="1202" w:author="Leo Barnes" w:date="2024-05-08T13:16:00Z">
              <w:rPr>
                <w:rFonts w:ascii="Courier New" w:eastAsia="Times New Roman" w:hAnsi="Courier New" w:cs="Courier New"/>
                <w:sz w:val="20"/>
                <w:szCs w:val="20"/>
                <w:lang w:val="en-US"/>
              </w:rPr>
            </w:rPrChange>
          </w:rPr>
          <w:t>aggressor_severity</w:t>
        </w:r>
        <w:proofErr w:type="spellEnd"/>
        <w:r w:rsidRPr="00735332">
          <w:rPr>
            <w:rFonts w:ascii="Times New Roman" w:eastAsia="Times New Roman" w:hAnsi="Times New Roman"/>
            <w:sz w:val="24"/>
            <w:szCs w:val="24"/>
            <w:lang w:val="en-US"/>
          </w:rPr>
          <w:t xml:space="preserve"> shall be interpreted as follows:</w:t>
        </w:r>
      </w:ins>
    </w:p>
    <w:p w14:paraId="7F14F235" w14:textId="77777777" w:rsidR="00735332" w:rsidRDefault="00735332" w:rsidP="00735332">
      <w:pPr>
        <w:pStyle w:val="ListParagraph"/>
        <w:numPr>
          <w:ilvl w:val="0"/>
          <w:numId w:val="77"/>
        </w:numPr>
        <w:tabs>
          <w:tab w:val="clear" w:pos="403"/>
        </w:tabs>
        <w:spacing w:before="100" w:beforeAutospacing="1" w:after="100" w:afterAutospacing="1" w:line="240" w:lineRule="auto"/>
        <w:jc w:val="left"/>
        <w:rPr>
          <w:ins w:id="1203" w:author="Leo Barnes" w:date="2024-05-08T13:14:00Z"/>
          <w:rFonts w:ascii="Times New Roman" w:eastAsia="Times New Roman" w:hAnsi="Times New Roman"/>
          <w:sz w:val="24"/>
          <w:szCs w:val="24"/>
          <w:lang w:val="en-US"/>
        </w:rPr>
      </w:pPr>
      <w:ins w:id="1204" w:author="Leo Barnes" w:date="2024-05-08T13:14:00Z">
        <w:r w:rsidRPr="00735332">
          <w:rPr>
            <w:rFonts w:ascii="Times New Roman" w:eastAsia="Times New Roman" w:hAnsi="Times New Roman"/>
            <w:sz w:val="24"/>
            <w:szCs w:val="24"/>
            <w:lang w:val="en-US"/>
            <w:rPrChange w:id="1205" w:author="Leo Barnes" w:date="2024-05-08T13:14:00Z">
              <w:rPr>
                <w:lang w:val="en-US"/>
              </w:rPr>
            </w:rPrChange>
          </w:rPr>
          <w:t>A value of 0 indicates an unknown severity. The file creator has no recommendation for the reader.</w:t>
        </w:r>
      </w:ins>
    </w:p>
    <w:p w14:paraId="361A2F7E" w14:textId="77777777" w:rsidR="00735332" w:rsidRDefault="00735332" w:rsidP="00735332">
      <w:pPr>
        <w:pStyle w:val="ListParagraph"/>
        <w:numPr>
          <w:ilvl w:val="0"/>
          <w:numId w:val="77"/>
        </w:numPr>
        <w:tabs>
          <w:tab w:val="clear" w:pos="403"/>
        </w:tabs>
        <w:spacing w:before="100" w:beforeAutospacing="1" w:after="100" w:afterAutospacing="1" w:line="240" w:lineRule="auto"/>
        <w:jc w:val="left"/>
        <w:rPr>
          <w:ins w:id="1206" w:author="Leo Barnes" w:date="2024-05-08T13:14:00Z"/>
          <w:rFonts w:ascii="Times New Roman" w:eastAsia="Times New Roman" w:hAnsi="Times New Roman"/>
          <w:sz w:val="24"/>
          <w:szCs w:val="24"/>
          <w:lang w:val="en-US"/>
        </w:rPr>
      </w:pPr>
      <w:ins w:id="1207" w:author="Leo Barnes" w:date="2024-05-08T13:14:00Z">
        <w:r w:rsidRPr="00735332">
          <w:rPr>
            <w:rFonts w:ascii="Times New Roman" w:eastAsia="Times New Roman" w:hAnsi="Times New Roman"/>
            <w:sz w:val="24"/>
            <w:szCs w:val="24"/>
            <w:lang w:val="en-US"/>
            <w:rPrChange w:id="1208" w:author="Leo Barnes" w:date="2024-05-08T13:14:00Z">
              <w:rPr>
                <w:lang w:val="en-US"/>
              </w:rPr>
            </w:rPrChange>
          </w:rPr>
          <w:lastRenderedPageBreak/>
          <w:t>A value of 1 to 42 (inclusive) indicates a mild severity. The file creator recommends that sensitive viewers are warned about potential discomfort when viewing in stereo.</w:t>
        </w:r>
      </w:ins>
    </w:p>
    <w:p w14:paraId="3E38C268" w14:textId="77777777" w:rsidR="00735332" w:rsidRDefault="00735332" w:rsidP="00735332">
      <w:pPr>
        <w:pStyle w:val="ListParagraph"/>
        <w:numPr>
          <w:ilvl w:val="0"/>
          <w:numId w:val="77"/>
        </w:numPr>
        <w:tabs>
          <w:tab w:val="clear" w:pos="403"/>
        </w:tabs>
        <w:spacing w:before="100" w:beforeAutospacing="1" w:after="100" w:afterAutospacing="1" w:line="240" w:lineRule="auto"/>
        <w:jc w:val="left"/>
        <w:rPr>
          <w:ins w:id="1209" w:author="Leo Barnes" w:date="2024-05-08T13:15:00Z"/>
          <w:rFonts w:ascii="Times New Roman" w:eastAsia="Times New Roman" w:hAnsi="Times New Roman"/>
          <w:sz w:val="24"/>
          <w:szCs w:val="24"/>
          <w:lang w:val="en-US"/>
        </w:rPr>
      </w:pPr>
      <w:ins w:id="1210" w:author="Leo Barnes" w:date="2024-05-08T13:14:00Z">
        <w:r w:rsidRPr="00735332">
          <w:rPr>
            <w:rFonts w:ascii="Times New Roman" w:eastAsia="Times New Roman" w:hAnsi="Times New Roman"/>
            <w:sz w:val="24"/>
            <w:szCs w:val="24"/>
            <w:lang w:val="en-US"/>
            <w:rPrChange w:id="1211" w:author="Leo Barnes" w:date="2024-05-08T13:14:00Z">
              <w:rPr>
                <w:lang w:val="en-US"/>
              </w:rPr>
            </w:rPrChange>
          </w:rPr>
          <w:t>A value of 43 to 84 (inclusive) indicates a medium severity. The file creator recommends that all viewers are warned about potential discomfort when viewing in stereo.</w:t>
        </w:r>
      </w:ins>
    </w:p>
    <w:p w14:paraId="2EA6C148" w14:textId="45FEC398" w:rsidR="00735332" w:rsidRDefault="00735332" w:rsidP="00F6419F">
      <w:pPr>
        <w:pStyle w:val="ListParagraph"/>
        <w:numPr>
          <w:ilvl w:val="0"/>
          <w:numId w:val="77"/>
        </w:numPr>
        <w:tabs>
          <w:tab w:val="clear" w:pos="403"/>
        </w:tabs>
        <w:spacing w:before="100" w:beforeAutospacing="1" w:after="100" w:afterAutospacing="1" w:line="240" w:lineRule="auto"/>
        <w:jc w:val="left"/>
        <w:rPr>
          <w:ins w:id="1212" w:author="Leo Barnes" w:date="2024-05-08T13:16:00Z"/>
          <w:rFonts w:ascii="Times New Roman" w:eastAsia="Times New Roman" w:hAnsi="Times New Roman"/>
          <w:sz w:val="24"/>
          <w:szCs w:val="24"/>
          <w:lang w:val="en-US"/>
        </w:rPr>
      </w:pPr>
      <w:ins w:id="1213" w:author="Leo Barnes" w:date="2024-05-08T13:14:00Z">
        <w:r w:rsidRPr="00735332">
          <w:rPr>
            <w:rFonts w:ascii="Times New Roman" w:eastAsia="Times New Roman" w:hAnsi="Times New Roman"/>
            <w:sz w:val="24"/>
            <w:szCs w:val="24"/>
            <w:lang w:val="en-US"/>
            <w:rPrChange w:id="1214" w:author="Leo Barnes" w:date="2024-05-08T13:15:00Z">
              <w:rPr>
                <w:lang w:val="en-US"/>
              </w:rPr>
            </w:rPrChange>
          </w:rPr>
          <w:t xml:space="preserve">A value of 85 to 127 (inclusive) indicates a high severity. The file creator recommends that all viewers are warned about potential discomfort when viewed in stereo and that viewing should default to </w:t>
        </w:r>
        <w:proofErr w:type="spellStart"/>
        <w:r w:rsidRPr="00735332">
          <w:rPr>
            <w:rFonts w:ascii="Times New Roman" w:eastAsia="Times New Roman" w:hAnsi="Times New Roman"/>
            <w:sz w:val="24"/>
            <w:szCs w:val="24"/>
            <w:lang w:val="en-US"/>
            <w:rPrChange w:id="1215" w:author="Leo Barnes" w:date="2024-05-08T13:15:00Z">
              <w:rPr>
                <w:lang w:val="en-US"/>
              </w:rPr>
            </w:rPrChange>
          </w:rPr>
          <w:t>monoscopic</w:t>
        </w:r>
        <w:proofErr w:type="spellEnd"/>
        <w:r w:rsidRPr="00735332">
          <w:rPr>
            <w:rFonts w:ascii="Times New Roman" w:eastAsia="Times New Roman" w:hAnsi="Times New Roman"/>
            <w:sz w:val="24"/>
            <w:szCs w:val="24"/>
            <w:lang w:val="en-US"/>
            <w:rPrChange w:id="1216" w:author="Leo Barnes" w:date="2024-05-08T13:15:00Z">
              <w:rPr>
                <w:lang w:val="en-US"/>
              </w:rPr>
            </w:rPrChange>
          </w:rPr>
          <w:t xml:space="preserve"> rather than stereoscopic display unless overridden by the viewer.</w:t>
        </w:r>
      </w:ins>
    </w:p>
    <w:p w14:paraId="0B625C58" w14:textId="7964A18D" w:rsidR="00735332" w:rsidRDefault="00735332" w:rsidP="00735332">
      <w:pPr>
        <w:tabs>
          <w:tab w:val="clear" w:pos="403"/>
        </w:tabs>
        <w:spacing w:before="100" w:beforeAutospacing="1" w:after="100" w:afterAutospacing="1" w:line="240" w:lineRule="auto"/>
        <w:jc w:val="left"/>
        <w:rPr>
          <w:ins w:id="1217" w:author="Leo Barnes" w:date="2024-05-08T13:20:00Z"/>
          <w:rFonts w:ascii="Times New Roman" w:eastAsia="Times New Roman" w:hAnsi="Times New Roman"/>
          <w:sz w:val="24"/>
          <w:szCs w:val="24"/>
          <w:lang w:val="en-US"/>
        </w:rPr>
      </w:pPr>
      <w:ins w:id="1218" w:author="Leo Barnes" w:date="2024-05-08T13:16:00Z">
        <w:r>
          <w:rPr>
            <w:rFonts w:ascii="Times New Roman" w:eastAsia="Times New Roman" w:hAnsi="Times New Roman"/>
            <w:sz w:val="24"/>
            <w:szCs w:val="24"/>
            <w:lang w:val="en-US"/>
          </w:rPr>
          <w:t xml:space="preserve">If </w:t>
        </w:r>
        <w:proofErr w:type="spellStart"/>
        <w:r w:rsidRPr="0064463B">
          <w:rPr>
            <w:rStyle w:val="CodeChar0"/>
            <w:rPrChange w:id="1219" w:author="Leo Barnes" w:date="2024-05-08T13:18:00Z">
              <w:rPr>
                <w:rFonts w:ascii="Times New Roman" w:eastAsia="Times New Roman" w:hAnsi="Times New Roman"/>
                <w:sz w:val="24"/>
                <w:szCs w:val="24"/>
                <w:lang w:val="en-US"/>
              </w:rPr>
            </w:rPrChange>
          </w:rPr>
          <w:t>sub_type_uri</w:t>
        </w:r>
        <w:proofErr w:type="spellEnd"/>
        <w:r>
          <w:rPr>
            <w:rFonts w:ascii="Times New Roman" w:eastAsia="Times New Roman" w:hAnsi="Times New Roman"/>
            <w:sz w:val="24"/>
            <w:szCs w:val="24"/>
            <w:lang w:val="en-US"/>
          </w:rPr>
          <w:t xml:space="preserve"> is not specified for a specific aggressor, </w:t>
        </w:r>
      </w:ins>
      <w:ins w:id="1220" w:author="Leo Barnes" w:date="2024-05-08T13:17:00Z">
        <w:r>
          <w:rPr>
            <w:rFonts w:ascii="Times New Roman" w:eastAsia="Times New Roman" w:hAnsi="Times New Roman"/>
            <w:sz w:val="24"/>
            <w:szCs w:val="24"/>
            <w:lang w:val="en-US"/>
          </w:rPr>
          <w:t xml:space="preserve">the </w:t>
        </w:r>
        <w:proofErr w:type="spellStart"/>
        <w:r w:rsidRPr="00735332">
          <w:rPr>
            <w:rFonts w:ascii="Courier New" w:eastAsia="Times New Roman" w:hAnsi="Courier New" w:cs="Courier New"/>
            <w:sz w:val="20"/>
            <w:szCs w:val="20"/>
            <w:lang w:val="en-US"/>
          </w:rPr>
          <w:t>aggressor_severity</w:t>
        </w:r>
        <w:proofErr w:type="spellEnd"/>
        <w:r>
          <w:rPr>
            <w:rFonts w:ascii="Times New Roman" w:eastAsia="Times New Roman" w:hAnsi="Times New Roman"/>
            <w:sz w:val="24"/>
            <w:szCs w:val="24"/>
            <w:lang w:val="en-US"/>
          </w:rPr>
          <w:t xml:space="preserve"> is </w:t>
        </w:r>
        <w:r w:rsidR="0064463B">
          <w:rPr>
            <w:rFonts w:ascii="Times New Roman" w:eastAsia="Times New Roman" w:hAnsi="Times New Roman"/>
            <w:sz w:val="24"/>
            <w:szCs w:val="24"/>
            <w:lang w:val="en-US"/>
          </w:rPr>
          <w:t>a relative measure</w:t>
        </w:r>
      </w:ins>
      <w:ins w:id="1221" w:author="Leo Barnes" w:date="2024-05-08T13:18:00Z">
        <w:r w:rsidR="0064463B">
          <w:rPr>
            <w:rFonts w:ascii="Times New Roman" w:eastAsia="Times New Roman" w:hAnsi="Times New Roman"/>
            <w:sz w:val="24"/>
            <w:szCs w:val="24"/>
            <w:lang w:val="en-US"/>
          </w:rPr>
          <w:t xml:space="preserve"> only used to provide the viewer recommendations above and to rank </w:t>
        </w:r>
      </w:ins>
      <w:ins w:id="1222" w:author="Leo Barnes" w:date="2024-05-08T13:19:00Z">
        <w:r w:rsidR="0064463B">
          <w:rPr>
            <w:rFonts w:ascii="Times New Roman" w:eastAsia="Times New Roman" w:hAnsi="Times New Roman"/>
            <w:sz w:val="24"/>
            <w:szCs w:val="24"/>
            <w:lang w:val="en-US"/>
          </w:rPr>
          <w:t xml:space="preserve">the aggressors in the file relative to each other. If </w:t>
        </w:r>
        <w:proofErr w:type="spellStart"/>
        <w:r w:rsidR="0064463B" w:rsidRPr="00300573">
          <w:rPr>
            <w:rStyle w:val="CodeChar0"/>
          </w:rPr>
          <w:t>sub_type_uri</w:t>
        </w:r>
        <w:proofErr w:type="spellEnd"/>
        <w:r w:rsidR="0064463B">
          <w:rPr>
            <w:rFonts w:ascii="Times New Roman" w:eastAsia="Times New Roman" w:hAnsi="Times New Roman"/>
            <w:sz w:val="24"/>
            <w:szCs w:val="24"/>
            <w:lang w:val="en-US"/>
          </w:rPr>
          <w:t xml:space="preserve"> is specified for an aggressor, </w:t>
        </w:r>
        <w:proofErr w:type="spellStart"/>
        <w:r w:rsidR="0064463B" w:rsidRPr="00735332">
          <w:rPr>
            <w:rFonts w:ascii="Courier New" w:eastAsia="Times New Roman" w:hAnsi="Courier New" w:cs="Courier New"/>
            <w:sz w:val="20"/>
            <w:szCs w:val="20"/>
            <w:lang w:val="en-US"/>
          </w:rPr>
          <w:t>aggressor_severity</w:t>
        </w:r>
        <w:proofErr w:type="spellEnd"/>
        <w:r w:rsidR="0064463B">
          <w:rPr>
            <w:rFonts w:ascii="Times New Roman" w:eastAsia="Times New Roman" w:hAnsi="Times New Roman"/>
            <w:sz w:val="24"/>
            <w:szCs w:val="24"/>
            <w:lang w:val="en-US"/>
          </w:rPr>
          <w:t xml:space="preserve"> shall be an absolute </w:t>
        </w:r>
      </w:ins>
      <w:ins w:id="1223" w:author="Leo Barnes" w:date="2024-05-08T13:20:00Z">
        <w:r w:rsidR="0064463B">
          <w:rPr>
            <w:rFonts w:ascii="Times New Roman" w:eastAsia="Times New Roman" w:hAnsi="Times New Roman"/>
            <w:sz w:val="24"/>
            <w:szCs w:val="24"/>
            <w:lang w:val="en-US"/>
          </w:rPr>
          <w:t>measure that can be compared between files.</w:t>
        </w:r>
      </w:ins>
    </w:p>
    <w:p w14:paraId="2E835AB6" w14:textId="77777777" w:rsidR="0064463B" w:rsidRPr="00AE3765" w:rsidRDefault="0064463B" w:rsidP="0064463B">
      <w:pPr>
        <w:pStyle w:val="Heading3"/>
        <w:numPr>
          <w:ilvl w:val="3"/>
          <w:numId w:val="67"/>
        </w:numPr>
        <w:rPr>
          <w:ins w:id="1224" w:author="Leo Barnes" w:date="2024-05-08T13:20:00Z"/>
          <w:lang w:val="en-CA"/>
        </w:rPr>
      </w:pPr>
      <w:bookmarkStart w:id="1225" w:name="_Toc166227981"/>
      <w:ins w:id="1226" w:author="Leo Barnes" w:date="2024-05-08T13:20:00Z">
        <w:r w:rsidRPr="00AE3765">
          <w:rPr>
            <w:lang w:val="en-CA"/>
          </w:rPr>
          <w:t>Syntax</w:t>
        </w:r>
        <w:bookmarkEnd w:id="1225"/>
      </w:ins>
    </w:p>
    <w:p w14:paraId="242912F0" w14:textId="77777777" w:rsidR="0064463B" w:rsidRPr="0064463B" w:rsidRDefault="0064463B" w:rsidP="0064463B">
      <w:pPr>
        <w:pStyle w:val="Code"/>
        <w:rPr>
          <w:ins w:id="1227" w:author="Leo Barnes" w:date="2024-05-08T13:20:00Z"/>
          <w:lang w:val="en-CA"/>
        </w:rPr>
      </w:pPr>
      <w:ins w:id="1228" w:author="Leo Barnes" w:date="2024-05-08T13:20:00Z">
        <w:r w:rsidRPr="0064463B">
          <w:rPr>
            <w:lang w:val="en-CA"/>
          </w:rPr>
          <w:t xml:space="preserve">aligned(8) class </w:t>
        </w:r>
        <w:proofErr w:type="spellStart"/>
        <w:r w:rsidRPr="0064463B">
          <w:rPr>
            <w:lang w:val="en-CA"/>
          </w:rPr>
          <w:t>StereoAggressorsProperty</w:t>
        </w:r>
        <w:proofErr w:type="spellEnd"/>
        <w:r w:rsidRPr="0064463B">
          <w:rPr>
            <w:lang w:val="en-CA"/>
          </w:rPr>
          <w:br/>
          <w:t xml:space="preserve">extends </w:t>
        </w:r>
        <w:proofErr w:type="spellStart"/>
        <w:r w:rsidRPr="0064463B">
          <w:rPr>
            <w:lang w:val="en-CA"/>
          </w:rPr>
          <w:t>ItemFullProperty</w:t>
        </w:r>
        <w:proofErr w:type="spellEnd"/>
        <w:r w:rsidRPr="0064463B">
          <w:rPr>
            <w:lang w:val="en-CA"/>
          </w:rPr>
          <w:t>('stag', version = 0, flags = 0) {</w:t>
        </w:r>
        <w:r w:rsidRPr="0064463B">
          <w:rPr>
            <w:lang w:val="en-CA"/>
          </w:rPr>
          <w:br/>
        </w:r>
        <w:r w:rsidRPr="0064463B">
          <w:rPr>
            <w:lang w:val="en-CA"/>
          </w:rPr>
          <w:tab/>
          <w:t xml:space="preserve">unsigned int(8) </w:t>
        </w:r>
        <w:proofErr w:type="spellStart"/>
        <w:r w:rsidRPr="0064463B">
          <w:rPr>
            <w:lang w:val="en-CA"/>
          </w:rPr>
          <w:t>aggressor_count_minus_one</w:t>
        </w:r>
        <w:proofErr w:type="spellEnd"/>
        <w:r w:rsidRPr="0064463B">
          <w:rPr>
            <w:lang w:val="en-CA"/>
          </w:rPr>
          <w:t>;</w:t>
        </w:r>
        <w:r w:rsidRPr="0064463B">
          <w:rPr>
            <w:lang w:val="en-CA"/>
          </w:rPr>
          <w:br/>
        </w:r>
        <w:r w:rsidRPr="0064463B">
          <w:rPr>
            <w:lang w:val="en-CA"/>
          </w:rPr>
          <w:tab/>
          <w:t xml:space="preserve">for(int </w:t>
        </w:r>
        <w:proofErr w:type="spellStart"/>
        <w:r w:rsidRPr="0064463B">
          <w:rPr>
            <w:lang w:val="en-CA"/>
          </w:rPr>
          <w:t>i</w:t>
        </w:r>
        <w:proofErr w:type="spellEnd"/>
        <w:r w:rsidRPr="0064463B">
          <w:rPr>
            <w:lang w:val="en-CA"/>
          </w:rPr>
          <w:t xml:space="preserve"> = 1; </w:t>
        </w:r>
        <w:proofErr w:type="spellStart"/>
        <w:r w:rsidRPr="0064463B">
          <w:rPr>
            <w:lang w:val="en-CA"/>
          </w:rPr>
          <w:t>i</w:t>
        </w:r>
        <w:proofErr w:type="spellEnd"/>
        <w:r w:rsidRPr="0064463B">
          <w:rPr>
            <w:lang w:val="en-CA"/>
          </w:rPr>
          <w:t xml:space="preserve"> &lt;= </w:t>
        </w:r>
        <w:proofErr w:type="spellStart"/>
        <w:r w:rsidRPr="0064463B">
          <w:rPr>
            <w:lang w:val="en-CA"/>
          </w:rPr>
          <w:t>aggressor_count_minus_one</w:t>
        </w:r>
        <w:proofErr w:type="spellEnd"/>
        <w:r w:rsidRPr="0064463B">
          <w:rPr>
            <w:lang w:val="en-CA"/>
          </w:rPr>
          <w:t xml:space="preserve"> + 1; </w:t>
        </w:r>
        <w:proofErr w:type="spellStart"/>
        <w:r w:rsidRPr="0064463B">
          <w:rPr>
            <w:lang w:val="en-CA"/>
          </w:rPr>
          <w:t>i</w:t>
        </w:r>
        <w:proofErr w:type="spellEnd"/>
        <w:r w:rsidRPr="0064463B">
          <w:rPr>
            <w:lang w:val="en-CA"/>
          </w:rPr>
          <w:t>++) {</w:t>
        </w:r>
        <w:r w:rsidRPr="0064463B">
          <w:rPr>
            <w:lang w:val="en-CA"/>
          </w:rPr>
          <w:br/>
        </w:r>
        <w:r w:rsidRPr="0064463B">
          <w:rPr>
            <w:lang w:val="en-CA"/>
          </w:rPr>
          <w:tab/>
        </w:r>
        <w:r w:rsidRPr="0064463B">
          <w:rPr>
            <w:lang w:val="en-CA"/>
          </w:rPr>
          <w:tab/>
          <w:t xml:space="preserve">unsigned int(8) </w:t>
        </w:r>
        <w:proofErr w:type="spellStart"/>
        <w:r w:rsidRPr="0064463B">
          <w:rPr>
            <w:lang w:val="en-CA"/>
          </w:rPr>
          <w:t>aggressor_type</w:t>
        </w:r>
        <w:proofErr w:type="spellEnd"/>
        <w:r w:rsidRPr="0064463B">
          <w:rPr>
            <w:lang w:val="en-CA"/>
          </w:rPr>
          <w:t>;</w:t>
        </w:r>
        <w:r w:rsidRPr="0064463B">
          <w:rPr>
            <w:lang w:val="en-CA"/>
          </w:rPr>
          <w:br/>
        </w:r>
        <w:r w:rsidRPr="0064463B">
          <w:rPr>
            <w:lang w:val="en-CA"/>
          </w:rPr>
          <w:tab/>
        </w:r>
        <w:r w:rsidRPr="0064463B">
          <w:rPr>
            <w:lang w:val="en-CA"/>
          </w:rPr>
          <w:tab/>
          <w:t xml:space="preserve">unsigned int(1) </w:t>
        </w:r>
        <w:proofErr w:type="spellStart"/>
        <w:r w:rsidRPr="0064463B">
          <w:rPr>
            <w:lang w:val="en-CA"/>
          </w:rPr>
          <w:t>sub_type_present</w:t>
        </w:r>
        <w:proofErr w:type="spellEnd"/>
        <w:r w:rsidRPr="0064463B">
          <w:rPr>
            <w:lang w:val="en-CA"/>
          </w:rPr>
          <w:t>;</w:t>
        </w:r>
        <w:r w:rsidRPr="0064463B">
          <w:rPr>
            <w:lang w:val="en-CA"/>
          </w:rPr>
          <w:br/>
        </w:r>
        <w:r w:rsidRPr="0064463B">
          <w:rPr>
            <w:lang w:val="en-CA"/>
          </w:rPr>
          <w:tab/>
        </w:r>
        <w:r w:rsidRPr="0064463B">
          <w:rPr>
            <w:lang w:val="en-CA"/>
          </w:rPr>
          <w:tab/>
          <w:t xml:space="preserve">unsigned int(7) </w:t>
        </w:r>
        <w:proofErr w:type="spellStart"/>
        <w:r w:rsidRPr="0064463B">
          <w:rPr>
            <w:lang w:val="en-CA"/>
          </w:rPr>
          <w:t>aggressor_severity</w:t>
        </w:r>
        <w:proofErr w:type="spellEnd"/>
        <w:r w:rsidRPr="0064463B">
          <w:rPr>
            <w:lang w:val="en-CA"/>
          </w:rPr>
          <w:t>;</w:t>
        </w:r>
        <w:r w:rsidRPr="0064463B">
          <w:rPr>
            <w:lang w:val="en-CA"/>
          </w:rPr>
          <w:br/>
        </w:r>
        <w:r w:rsidRPr="0064463B">
          <w:rPr>
            <w:lang w:val="en-CA"/>
          </w:rPr>
          <w:tab/>
        </w:r>
        <w:r w:rsidRPr="0064463B">
          <w:rPr>
            <w:lang w:val="en-CA"/>
          </w:rPr>
          <w:tab/>
          <w:t>if (</w:t>
        </w:r>
        <w:proofErr w:type="spellStart"/>
        <w:r w:rsidRPr="0064463B">
          <w:rPr>
            <w:lang w:val="en-CA"/>
          </w:rPr>
          <w:t>sub_type_present</w:t>
        </w:r>
        <w:proofErr w:type="spellEnd"/>
        <w:r w:rsidRPr="0064463B">
          <w:rPr>
            <w:lang w:val="en-CA"/>
          </w:rPr>
          <w:t>) {</w:t>
        </w:r>
        <w:r w:rsidRPr="0064463B">
          <w:rPr>
            <w:lang w:val="en-CA"/>
          </w:rPr>
          <w:br/>
        </w:r>
        <w:r w:rsidRPr="0064463B">
          <w:rPr>
            <w:lang w:val="en-CA"/>
          </w:rPr>
          <w:tab/>
        </w:r>
        <w:r w:rsidRPr="0064463B">
          <w:rPr>
            <w:lang w:val="en-CA"/>
          </w:rPr>
          <w:tab/>
        </w:r>
        <w:r w:rsidRPr="0064463B">
          <w:rPr>
            <w:lang w:val="en-CA"/>
          </w:rPr>
          <w:tab/>
          <w:t xml:space="preserve">utf8string </w:t>
        </w:r>
        <w:proofErr w:type="spellStart"/>
        <w:r w:rsidRPr="0064463B">
          <w:rPr>
            <w:lang w:val="en-CA"/>
          </w:rPr>
          <w:t>sub_type_uri</w:t>
        </w:r>
        <w:proofErr w:type="spellEnd"/>
        <w:r w:rsidRPr="0064463B">
          <w:rPr>
            <w:lang w:val="en-CA"/>
          </w:rPr>
          <w:t>;</w:t>
        </w:r>
        <w:r w:rsidRPr="0064463B">
          <w:rPr>
            <w:lang w:val="en-CA"/>
          </w:rPr>
          <w:br/>
        </w:r>
        <w:r w:rsidRPr="0064463B">
          <w:rPr>
            <w:lang w:val="en-CA"/>
          </w:rPr>
          <w:tab/>
        </w:r>
        <w:r w:rsidRPr="0064463B">
          <w:rPr>
            <w:lang w:val="en-CA"/>
          </w:rPr>
          <w:tab/>
          <w:t>}</w:t>
        </w:r>
        <w:r w:rsidRPr="0064463B">
          <w:rPr>
            <w:lang w:val="en-CA"/>
          </w:rPr>
          <w:br/>
        </w:r>
        <w:r w:rsidRPr="0064463B">
          <w:rPr>
            <w:lang w:val="en-CA"/>
          </w:rPr>
          <w:tab/>
          <w:t>}</w:t>
        </w:r>
        <w:r w:rsidRPr="0064463B">
          <w:rPr>
            <w:lang w:val="en-CA"/>
          </w:rPr>
          <w:br/>
          <w:t>}</w:t>
        </w:r>
      </w:ins>
    </w:p>
    <w:p w14:paraId="6AF34682" w14:textId="77777777" w:rsidR="0064463B" w:rsidRDefault="0064463B" w:rsidP="0064463B">
      <w:pPr>
        <w:pStyle w:val="Code"/>
        <w:rPr>
          <w:ins w:id="1229" w:author="Leo Barnes" w:date="2024-05-08T13:21:00Z"/>
          <w:lang w:val="en-CA"/>
        </w:rPr>
      </w:pPr>
    </w:p>
    <w:p w14:paraId="692FE8E0" w14:textId="555DF3FB" w:rsidR="0064463B" w:rsidRPr="00AE3765" w:rsidRDefault="0064463B" w:rsidP="0064463B">
      <w:pPr>
        <w:pStyle w:val="Heading3"/>
        <w:numPr>
          <w:ilvl w:val="3"/>
          <w:numId w:val="67"/>
        </w:numPr>
        <w:rPr>
          <w:ins w:id="1230" w:author="Leo Barnes" w:date="2024-05-08T13:21:00Z"/>
          <w:lang w:val="en-CA"/>
        </w:rPr>
      </w:pPr>
      <w:bookmarkStart w:id="1231" w:name="_Toc166227982"/>
      <w:ins w:id="1232" w:author="Leo Barnes" w:date="2024-05-08T13:21:00Z">
        <w:r>
          <w:rPr>
            <w:lang w:val="en-CA"/>
          </w:rPr>
          <w:t>Semantics</w:t>
        </w:r>
        <w:bookmarkEnd w:id="1231"/>
      </w:ins>
    </w:p>
    <w:p w14:paraId="0062CDD6" w14:textId="77777777" w:rsidR="0064463B" w:rsidRPr="0064463B" w:rsidRDefault="0064463B">
      <w:pPr>
        <w:pStyle w:val="ListParagraph"/>
        <w:ind w:left="680"/>
        <w:rPr>
          <w:ins w:id="1233" w:author="Leo Barnes" w:date="2024-05-08T13:21:00Z"/>
          <w:lang w:val="en-CA"/>
        </w:rPr>
        <w:pPrChange w:id="1234" w:author="Leo Barnes" w:date="2024-05-08T13:21:00Z">
          <w:pPr>
            <w:pStyle w:val="ListParagraph"/>
            <w:numPr>
              <w:numId w:val="67"/>
            </w:numPr>
            <w:ind w:left="432" w:hanging="432"/>
          </w:pPr>
        </w:pPrChange>
      </w:pPr>
      <w:ins w:id="1235" w:author="Leo Barnes" w:date="2024-05-08T13:21:00Z">
        <w:r w:rsidRPr="009828B1">
          <w:rPr>
            <w:rStyle w:val="codeZchn"/>
          </w:rPr>
          <w:t>version</w:t>
        </w:r>
        <w:r w:rsidRPr="0064463B">
          <w:rPr>
            <w:lang w:val="en-CA"/>
          </w:rPr>
          <w:t xml:space="preserve"> shall be equal to 0.</w:t>
        </w:r>
      </w:ins>
    </w:p>
    <w:p w14:paraId="697F4615" w14:textId="77777777" w:rsidR="0064463B" w:rsidRPr="0064463B" w:rsidRDefault="0064463B">
      <w:pPr>
        <w:pStyle w:val="ListParagraph"/>
        <w:ind w:left="680"/>
        <w:rPr>
          <w:ins w:id="1236" w:author="Leo Barnes" w:date="2024-05-08T13:21:00Z"/>
          <w:lang w:val="en-CA"/>
        </w:rPr>
        <w:pPrChange w:id="1237" w:author="Leo Barnes" w:date="2024-05-08T13:21:00Z">
          <w:pPr>
            <w:pStyle w:val="ListParagraph"/>
            <w:numPr>
              <w:numId w:val="67"/>
            </w:numPr>
            <w:ind w:left="432" w:hanging="432"/>
          </w:pPr>
        </w:pPrChange>
      </w:pPr>
      <w:ins w:id="1238" w:author="Leo Barnes" w:date="2024-05-08T13:21:00Z">
        <w:r w:rsidRPr="009828B1">
          <w:rPr>
            <w:rStyle w:val="codeZchn"/>
          </w:rPr>
          <w:t>aggressor_count_minus_one</w:t>
        </w:r>
        <w:r w:rsidRPr="0064463B">
          <w:rPr>
            <w:lang w:val="en-CA"/>
          </w:rPr>
          <w:t xml:space="preserve"> is the number of aggressors minus one.</w:t>
        </w:r>
      </w:ins>
    </w:p>
    <w:p w14:paraId="52B08E70" w14:textId="77777777" w:rsidR="0064463B" w:rsidRPr="0064463B" w:rsidRDefault="0064463B">
      <w:pPr>
        <w:pStyle w:val="ListParagraph"/>
        <w:ind w:left="680"/>
        <w:rPr>
          <w:ins w:id="1239" w:author="Leo Barnes" w:date="2024-05-08T13:21:00Z"/>
          <w:lang w:val="en-CA"/>
        </w:rPr>
        <w:pPrChange w:id="1240" w:author="Leo Barnes" w:date="2024-05-08T13:21:00Z">
          <w:pPr>
            <w:pStyle w:val="ListParagraph"/>
            <w:numPr>
              <w:numId w:val="67"/>
            </w:numPr>
            <w:ind w:left="432" w:hanging="432"/>
          </w:pPr>
        </w:pPrChange>
      </w:pPr>
      <w:ins w:id="1241" w:author="Leo Barnes" w:date="2024-05-08T13:21:00Z">
        <w:r w:rsidRPr="009828B1">
          <w:rPr>
            <w:rStyle w:val="codeZchn"/>
          </w:rPr>
          <w:t>aggressor_type</w:t>
        </w:r>
        <w:r w:rsidRPr="0064463B">
          <w:rPr>
            <w:lang w:val="en-CA"/>
          </w:rPr>
          <w:t xml:space="preserve"> has the following defined values:</w:t>
        </w:r>
      </w:ins>
    </w:p>
    <w:tbl>
      <w:tblPr>
        <w:tblStyle w:val="TableGrid"/>
        <w:tblW w:w="0" w:type="auto"/>
        <w:tblLook w:val="04A0" w:firstRow="1" w:lastRow="0" w:firstColumn="1" w:lastColumn="0" w:noHBand="0" w:noVBand="1"/>
      </w:tblPr>
      <w:tblGrid>
        <w:gridCol w:w="4672"/>
        <w:gridCol w:w="4673"/>
      </w:tblGrid>
      <w:tr w:rsidR="0064463B" w:rsidRPr="009828B1" w14:paraId="0306632C" w14:textId="77777777" w:rsidTr="00300573">
        <w:trPr>
          <w:ins w:id="1242" w:author="Leo Barnes" w:date="2024-05-08T13:21:00Z"/>
        </w:trPr>
        <w:tc>
          <w:tcPr>
            <w:tcW w:w="4672" w:type="dxa"/>
          </w:tcPr>
          <w:p w14:paraId="5A553BBF" w14:textId="77777777" w:rsidR="0064463B" w:rsidRPr="009828B1" w:rsidRDefault="0064463B" w:rsidP="00300573">
            <w:pPr>
              <w:rPr>
                <w:ins w:id="1243" w:author="Leo Barnes" w:date="2024-05-08T13:21:00Z"/>
                <w:lang w:val="en-CA"/>
              </w:rPr>
            </w:pPr>
            <w:ins w:id="1244" w:author="Leo Barnes" w:date="2024-05-08T13:21:00Z">
              <w:r w:rsidRPr="009828B1">
                <w:rPr>
                  <w:lang w:val="en-CA"/>
                </w:rPr>
                <w:t>0</w:t>
              </w:r>
            </w:ins>
          </w:p>
        </w:tc>
        <w:tc>
          <w:tcPr>
            <w:tcW w:w="4673" w:type="dxa"/>
          </w:tcPr>
          <w:p w14:paraId="12E1FF28" w14:textId="77777777" w:rsidR="0064463B" w:rsidRPr="009828B1" w:rsidRDefault="0064463B" w:rsidP="00300573">
            <w:pPr>
              <w:rPr>
                <w:ins w:id="1245" w:author="Leo Barnes" w:date="2024-05-08T13:21:00Z"/>
                <w:lang w:val="en-CA"/>
              </w:rPr>
            </w:pPr>
            <w:ins w:id="1246" w:author="Leo Barnes" w:date="2024-05-08T13:21:00Z">
              <w:r w:rsidRPr="009828B1">
                <w:rPr>
                  <w:lang w:val="en-CA"/>
                </w:rPr>
                <w:t>Unspecified</w:t>
              </w:r>
            </w:ins>
          </w:p>
        </w:tc>
      </w:tr>
      <w:tr w:rsidR="0064463B" w:rsidRPr="009828B1" w14:paraId="6FB3C1F6" w14:textId="77777777" w:rsidTr="00300573">
        <w:trPr>
          <w:ins w:id="1247" w:author="Leo Barnes" w:date="2024-05-08T13:21:00Z"/>
        </w:trPr>
        <w:tc>
          <w:tcPr>
            <w:tcW w:w="4672" w:type="dxa"/>
          </w:tcPr>
          <w:p w14:paraId="271746F5" w14:textId="77777777" w:rsidR="0064463B" w:rsidRPr="009828B1" w:rsidRDefault="0064463B" w:rsidP="00300573">
            <w:pPr>
              <w:rPr>
                <w:ins w:id="1248" w:author="Leo Barnes" w:date="2024-05-08T13:21:00Z"/>
                <w:lang w:val="en-CA"/>
              </w:rPr>
            </w:pPr>
            <w:ins w:id="1249" w:author="Leo Barnes" w:date="2024-05-08T13:21:00Z">
              <w:r w:rsidRPr="009828B1">
                <w:rPr>
                  <w:lang w:val="en-CA"/>
                </w:rPr>
                <w:t>1</w:t>
              </w:r>
            </w:ins>
          </w:p>
        </w:tc>
        <w:tc>
          <w:tcPr>
            <w:tcW w:w="4673" w:type="dxa"/>
          </w:tcPr>
          <w:p w14:paraId="4309F2C8" w14:textId="77777777" w:rsidR="0064463B" w:rsidRPr="009828B1" w:rsidRDefault="0064463B" w:rsidP="00300573">
            <w:pPr>
              <w:rPr>
                <w:ins w:id="1250" w:author="Leo Barnes" w:date="2024-05-08T13:21:00Z"/>
                <w:lang w:val="en-CA"/>
              </w:rPr>
            </w:pPr>
            <w:ins w:id="1251" w:author="Leo Barnes" w:date="2024-05-08T13:21:00Z">
              <w:r w:rsidRPr="009828B1">
                <w:rPr>
                  <w:lang w:val="en-CA"/>
                </w:rPr>
                <w:t>Lens occlusion</w:t>
              </w:r>
            </w:ins>
          </w:p>
        </w:tc>
      </w:tr>
      <w:tr w:rsidR="0064463B" w:rsidRPr="009828B1" w14:paraId="3165E0C1" w14:textId="77777777" w:rsidTr="00300573">
        <w:trPr>
          <w:ins w:id="1252" w:author="Leo Barnes" w:date="2024-05-08T13:21:00Z"/>
        </w:trPr>
        <w:tc>
          <w:tcPr>
            <w:tcW w:w="4672" w:type="dxa"/>
          </w:tcPr>
          <w:p w14:paraId="5E24FC5E" w14:textId="77777777" w:rsidR="0064463B" w:rsidRPr="009828B1" w:rsidRDefault="0064463B" w:rsidP="00300573">
            <w:pPr>
              <w:rPr>
                <w:ins w:id="1253" w:author="Leo Barnes" w:date="2024-05-08T13:21:00Z"/>
                <w:lang w:val="en-CA"/>
              </w:rPr>
            </w:pPr>
            <w:ins w:id="1254" w:author="Leo Barnes" w:date="2024-05-08T13:21:00Z">
              <w:r w:rsidRPr="009828B1">
                <w:rPr>
                  <w:lang w:val="en-CA"/>
                </w:rPr>
                <w:t>2</w:t>
              </w:r>
            </w:ins>
          </w:p>
        </w:tc>
        <w:tc>
          <w:tcPr>
            <w:tcW w:w="4673" w:type="dxa"/>
          </w:tcPr>
          <w:p w14:paraId="4BF281AE" w14:textId="77777777" w:rsidR="0064463B" w:rsidRPr="009828B1" w:rsidRDefault="0064463B" w:rsidP="00300573">
            <w:pPr>
              <w:rPr>
                <w:ins w:id="1255" w:author="Leo Barnes" w:date="2024-05-08T13:21:00Z"/>
                <w:lang w:val="en-CA"/>
              </w:rPr>
            </w:pPr>
            <w:ins w:id="1256" w:author="Leo Barnes" w:date="2024-05-08T13:21:00Z">
              <w:r w:rsidRPr="009828B1">
                <w:rPr>
                  <w:lang w:val="en-CA"/>
                </w:rPr>
                <w:t>Image condition mismatch (lighting conditions, color, glare, sharpness, processing differences)</w:t>
              </w:r>
            </w:ins>
          </w:p>
        </w:tc>
      </w:tr>
      <w:tr w:rsidR="0064463B" w:rsidRPr="009828B1" w14:paraId="5F0E434A" w14:textId="77777777" w:rsidTr="00300573">
        <w:trPr>
          <w:ins w:id="1257" w:author="Leo Barnes" w:date="2024-05-08T13:21:00Z"/>
        </w:trPr>
        <w:tc>
          <w:tcPr>
            <w:tcW w:w="4672" w:type="dxa"/>
          </w:tcPr>
          <w:p w14:paraId="2C6C1F36" w14:textId="77777777" w:rsidR="0064463B" w:rsidRPr="009828B1" w:rsidRDefault="0064463B" w:rsidP="00300573">
            <w:pPr>
              <w:rPr>
                <w:ins w:id="1258" w:author="Leo Barnes" w:date="2024-05-08T13:21:00Z"/>
                <w:lang w:val="en-CA"/>
              </w:rPr>
            </w:pPr>
            <w:ins w:id="1259" w:author="Leo Barnes" w:date="2024-05-08T13:21:00Z">
              <w:r w:rsidRPr="009828B1">
                <w:rPr>
                  <w:lang w:val="en-CA"/>
                </w:rPr>
                <w:t>3</w:t>
              </w:r>
            </w:ins>
          </w:p>
        </w:tc>
        <w:tc>
          <w:tcPr>
            <w:tcW w:w="4673" w:type="dxa"/>
          </w:tcPr>
          <w:p w14:paraId="4AF61EF4" w14:textId="77777777" w:rsidR="0064463B" w:rsidRPr="009828B1" w:rsidRDefault="0064463B" w:rsidP="00300573">
            <w:pPr>
              <w:rPr>
                <w:ins w:id="1260" w:author="Leo Barnes" w:date="2024-05-08T13:21:00Z"/>
                <w:lang w:val="en-CA"/>
              </w:rPr>
            </w:pPr>
            <w:ins w:id="1261" w:author="Leo Barnes" w:date="2024-05-08T13:21:00Z">
              <w:r w:rsidRPr="009828B1">
                <w:rPr>
                  <w:lang w:val="en-CA"/>
                </w:rPr>
                <w:t>Stereo window violation</w:t>
              </w:r>
            </w:ins>
          </w:p>
        </w:tc>
      </w:tr>
      <w:tr w:rsidR="0064463B" w:rsidRPr="009828B1" w14:paraId="353EC251" w14:textId="77777777" w:rsidTr="00300573">
        <w:trPr>
          <w:ins w:id="1262" w:author="Leo Barnes" w:date="2024-05-08T13:21:00Z"/>
        </w:trPr>
        <w:tc>
          <w:tcPr>
            <w:tcW w:w="4672" w:type="dxa"/>
          </w:tcPr>
          <w:p w14:paraId="4138671E" w14:textId="77777777" w:rsidR="0064463B" w:rsidRPr="009828B1" w:rsidRDefault="0064463B" w:rsidP="00300573">
            <w:pPr>
              <w:rPr>
                <w:ins w:id="1263" w:author="Leo Barnes" w:date="2024-05-08T13:21:00Z"/>
                <w:lang w:val="en-CA"/>
              </w:rPr>
            </w:pPr>
            <w:ins w:id="1264" w:author="Leo Barnes" w:date="2024-05-08T13:21:00Z">
              <w:r w:rsidRPr="009828B1">
                <w:rPr>
                  <w:lang w:val="en-CA"/>
                </w:rPr>
                <w:t>4</w:t>
              </w:r>
            </w:ins>
          </w:p>
        </w:tc>
        <w:tc>
          <w:tcPr>
            <w:tcW w:w="4673" w:type="dxa"/>
          </w:tcPr>
          <w:p w14:paraId="2BD8BFB1" w14:textId="77777777" w:rsidR="0064463B" w:rsidRPr="009828B1" w:rsidRDefault="0064463B" w:rsidP="00300573">
            <w:pPr>
              <w:rPr>
                <w:ins w:id="1265" w:author="Leo Barnes" w:date="2024-05-08T13:21:00Z"/>
                <w:lang w:val="en-CA"/>
              </w:rPr>
            </w:pPr>
            <w:ins w:id="1266" w:author="Leo Barnes" w:date="2024-05-08T13:21:00Z">
              <w:r w:rsidRPr="009828B1">
                <w:rPr>
                  <w:lang w:val="en-CA"/>
                </w:rPr>
                <w:t>Object(s) too close</w:t>
              </w:r>
            </w:ins>
          </w:p>
        </w:tc>
      </w:tr>
      <w:tr w:rsidR="0064463B" w:rsidRPr="009828B1" w14:paraId="4B3FB913" w14:textId="77777777" w:rsidTr="00300573">
        <w:trPr>
          <w:ins w:id="1267" w:author="Leo Barnes" w:date="2024-05-08T13:21:00Z"/>
        </w:trPr>
        <w:tc>
          <w:tcPr>
            <w:tcW w:w="4672" w:type="dxa"/>
          </w:tcPr>
          <w:p w14:paraId="43B16F2C" w14:textId="77777777" w:rsidR="0064463B" w:rsidRPr="009828B1" w:rsidRDefault="0064463B" w:rsidP="00300573">
            <w:pPr>
              <w:rPr>
                <w:ins w:id="1268" w:author="Leo Barnes" w:date="2024-05-08T13:21:00Z"/>
                <w:lang w:val="en-CA"/>
              </w:rPr>
            </w:pPr>
            <w:ins w:id="1269" w:author="Leo Barnes" w:date="2024-05-08T13:21:00Z">
              <w:r w:rsidRPr="009828B1">
                <w:rPr>
                  <w:lang w:val="en-CA"/>
                </w:rPr>
                <w:t>5</w:t>
              </w:r>
            </w:ins>
          </w:p>
        </w:tc>
        <w:tc>
          <w:tcPr>
            <w:tcW w:w="4673" w:type="dxa"/>
          </w:tcPr>
          <w:p w14:paraId="0902CB59" w14:textId="77777777" w:rsidR="0064463B" w:rsidRPr="009828B1" w:rsidRDefault="0064463B" w:rsidP="00300573">
            <w:pPr>
              <w:rPr>
                <w:ins w:id="1270" w:author="Leo Barnes" w:date="2024-05-08T13:21:00Z"/>
                <w:lang w:val="en-CA"/>
              </w:rPr>
            </w:pPr>
            <w:ins w:id="1271" w:author="Leo Barnes" w:date="2024-05-08T13:21:00Z">
              <w:r w:rsidRPr="009828B1">
                <w:rPr>
                  <w:lang w:val="en-CA"/>
                </w:rPr>
                <w:t>Stereo calibration error(s)</w:t>
              </w:r>
            </w:ins>
          </w:p>
        </w:tc>
      </w:tr>
      <w:tr w:rsidR="0064463B" w:rsidRPr="009828B1" w14:paraId="25511510" w14:textId="77777777" w:rsidTr="00300573">
        <w:trPr>
          <w:ins w:id="1272" w:author="Leo Barnes" w:date="2024-05-08T13:21:00Z"/>
        </w:trPr>
        <w:tc>
          <w:tcPr>
            <w:tcW w:w="4672" w:type="dxa"/>
          </w:tcPr>
          <w:p w14:paraId="66ABDA07" w14:textId="77777777" w:rsidR="0064463B" w:rsidRPr="009828B1" w:rsidRDefault="0064463B" w:rsidP="00300573">
            <w:pPr>
              <w:rPr>
                <w:ins w:id="1273" w:author="Leo Barnes" w:date="2024-05-08T13:21:00Z"/>
                <w:lang w:val="en-CA"/>
              </w:rPr>
            </w:pPr>
            <w:ins w:id="1274" w:author="Leo Barnes" w:date="2024-05-08T13:21:00Z">
              <w:r w:rsidRPr="009828B1">
                <w:rPr>
                  <w:lang w:val="en-CA"/>
                </w:rPr>
                <w:t>6</w:t>
              </w:r>
            </w:ins>
          </w:p>
        </w:tc>
        <w:tc>
          <w:tcPr>
            <w:tcW w:w="4673" w:type="dxa"/>
          </w:tcPr>
          <w:p w14:paraId="69D82D5C" w14:textId="77777777" w:rsidR="0064463B" w:rsidRPr="009828B1" w:rsidRDefault="0064463B" w:rsidP="00300573">
            <w:pPr>
              <w:rPr>
                <w:ins w:id="1275" w:author="Leo Barnes" w:date="2024-05-08T13:21:00Z"/>
                <w:lang w:val="en-CA"/>
              </w:rPr>
            </w:pPr>
            <w:ins w:id="1276" w:author="Leo Barnes" w:date="2024-05-08T13:21:00Z">
              <w:r w:rsidRPr="009828B1">
                <w:rPr>
                  <w:lang w:val="en-CA"/>
                </w:rPr>
                <w:t>Temporal alignment mismatch</w:t>
              </w:r>
            </w:ins>
          </w:p>
        </w:tc>
      </w:tr>
      <w:tr w:rsidR="0064463B" w:rsidRPr="009828B1" w14:paraId="28BB3407" w14:textId="77777777" w:rsidTr="00300573">
        <w:trPr>
          <w:ins w:id="1277" w:author="Leo Barnes" w:date="2024-05-08T13:21:00Z"/>
        </w:trPr>
        <w:tc>
          <w:tcPr>
            <w:tcW w:w="4672" w:type="dxa"/>
          </w:tcPr>
          <w:p w14:paraId="32A1DD35" w14:textId="77777777" w:rsidR="0064463B" w:rsidRPr="009828B1" w:rsidRDefault="0064463B" w:rsidP="00300573">
            <w:pPr>
              <w:rPr>
                <w:ins w:id="1278" w:author="Leo Barnes" w:date="2024-05-08T13:21:00Z"/>
                <w:lang w:val="en-CA"/>
              </w:rPr>
            </w:pPr>
            <w:ins w:id="1279" w:author="Leo Barnes" w:date="2024-05-08T13:21:00Z">
              <w:r w:rsidRPr="009828B1">
                <w:rPr>
                  <w:lang w:val="en-CA"/>
                </w:rPr>
                <w:lastRenderedPageBreak/>
                <w:t>7</w:t>
              </w:r>
            </w:ins>
          </w:p>
        </w:tc>
        <w:tc>
          <w:tcPr>
            <w:tcW w:w="4673" w:type="dxa"/>
          </w:tcPr>
          <w:p w14:paraId="06AFFE4B" w14:textId="77777777" w:rsidR="0064463B" w:rsidRPr="009828B1" w:rsidRDefault="0064463B" w:rsidP="00300573">
            <w:pPr>
              <w:rPr>
                <w:ins w:id="1280" w:author="Leo Barnes" w:date="2024-05-08T13:21:00Z"/>
                <w:lang w:val="en-CA"/>
              </w:rPr>
            </w:pPr>
            <w:ins w:id="1281" w:author="Leo Barnes" w:date="2024-05-08T13:21:00Z">
              <w:r w:rsidRPr="009828B1">
                <w:rPr>
                  <w:lang w:val="en-CA"/>
                </w:rPr>
                <w:t>Poor image quality in one or both views (e.g. due to specific noise patterns)</w:t>
              </w:r>
            </w:ins>
          </w:p>
        </w:tc>
      </w:tr>
      <w:tr w:rsidR="0064463B" w:rsidRPr="009828B1" w14:paraId="34558DEA" w14:textId="77777777" w:rsidTr="00300573">
        <w:trPr>
          <w:ins w:id="1282" w:author="Leo Barnes" w:date="2024-05-08T13:21:00Z"/>
        </w:trPr>
        <w:tc>
          <w:tcPr>
            <w:tcW w:w="4672" w:type="dxa"/>
          </w:tcPr>
          <w:p w14:paraId="30C7AD89" w14:textId="77777777" w:rsidR="0064463B" w:rsidRPr="009828B1" w:rsidRDefault="0064463B" w:rsidP="00300573">
            <w:pPr>
              <w:rPr>
                <w:ins w:id="1283" w:author="Leo Barnes" w:date="2024-05-08T13:21:00Z"/>
                <w:lang w:val="en-CA"/>
              </w:rPr>
            </w:pPr>
            <w:ins w:id="1284" w:author="Leo Barnes" w:date="2024-05-08T13:21:00Z">
              <w:r w:rsidRPr="009828B1">
                <w:rPr>
                  <w:lang w:val="en-CA"/>
                </w:rPr>
                <w:t>8 - 255</w:t>
              </w:r>
            </w:ins>
          </w:p>
        </w:tc>
        <w:tc>
          <w:tcPr>
            <w:tcW w:w="4673" w:type="dxa"/>
          </w:tcPr>
          <w:p w14:paraId="77593510" w14:textId="77777777" w:rsidR="0064463B" w:rsidRPr="009828B1" w:rsidRDefault="0064463B" w:rsidP="00300573">
            <w:pPr>
              <w:rPr>
                <w:ins w:id="1285" w:author="Leo Barnes" w:date="2024-05-08T13:21:00Z"/>
                <w:lang w:val="en-CA"/>
              </w:rPr>
            </w:pPr>
            <w:ins w:id="1286" w:author="Leo Barnes" w:date="2024-05-08T13:21:00Z">
              <w:r w:rsidRPr="009828B1">
                <w:rPr>
                  <w:lang w:val="en-CA"/>
                </w:rPr>
                <w:t>Reserved</w:t>
              </w:r>
            </w:ins>
          </w:p>
        </w:tc>
      </w:tr>
    </w:tbl>
    <w:p w14:paraId="51322173" w14:textId="6EE020E6" w:rsidR="0064463B" w:rsidRPr="009828B1" w:rsidRDefault="0064463B">
      <w:pPr>
        <w:pStyle w:val="ListParagraph"/>
        <w:ind w:left="680"/>
        <w:rPr>
          <w:ins w:id="1287" w:author="Leo Barnes" w:date="2024-05-08T13:21:00Z"/>
          <w:rStyle w:val="codeZchn"/>
        </w:rPr>
        <w:pPrChange w:id="1288" w:author="Leo Barnes" w:date="2024-05-08T13:21:00Z">
          <w:pPr>
            <w:pStyle w:val="ListParagraph"/>
            <w:numPr>
              <w:numId w:val="67"/>
            </w:numPr>
            <w:ind w:left="432" w:hanging="432"/>
          </w:pPr>
        </w:pPrChange>
      </w:pPr>
      <w:ins w:id="1289" w:author="Leo Barnes" w:date="2024-05-08T13:21:00Z">
        <w:r w:rsidRPr="009828B1">
          <w:rPr>
            <w:rStyle w:val="codeZchn"/>
          </w:rPr>
          <w:t>aggressor_severity</w:t>
        </w:r>
        <w:r w:rsidRPr="0064463B">
          <w:rPr>
            <w:lang w:val="en-CA"/>
          </w:rPr>
          <w:t xml:space="preserve"> </w:t>
        </w:r>
      </w:ins>
      <w:ins w:id="1290" w:author="Leo Barnes" w:date="2024-05-08T13:22:00Z">
        <w:r>
          <w:rPr>
            <w:lang w:val="en-CA"/>
          </w:rPr>
          <w:t>provides an indication of how severe the file creator considers the aggressor to be. If</w:t>
        </w:r>
      </w:ins>
      <w:ins w:id="1291" w:author="Leo Barnes" w:date="2024-05-08T13:23:00Z">
        <w:r>
          <w:rPr>
            <w:lang w:val="en-CA"/>
          </w:rPr>
          <w:t xml:space="preserve"> </w:t>
        </w:r>
        <w:r w:rsidRPr="009828B1">
          <w:rPr>
            <w:rStyle w:val="codeZchn"/>
          </w:rPr>
          <w:t>sub_type_uri</w:t>
        </w:r>
      </w:ins>
      <w:ins w:id="1292" w:author="Leo Barnes" w:date="2024-05-08T13:22:00Z">
        <w:r>
          <w:rPr>
            <w:lang w:val="en-CA"/>
          </w:rPr>
          <w:t xml:space="preserve"> </w:t>
        </w:r>
      </w:ins>
      <w:ins w:id="1293" w:author="Leo Barnes" w:date="2024-05-08T13:23:00Z">
        <w:r>
          <w:rPr>
            <w:lang w:val="en-CA"/>
          </w:rPr>
          <w:t xml:space="preserve">is not defined, the severity is file-relative and </w:t>
        </w:r>
        <w:proofErr w:type="spellStart"/>
        <w:r>
          <w:rPr>
            <w:lang w:val="en-CA"/>
          </w:rPr>
          <w:t>can not</w:t>
        </w:r>
        <w:proofErr w:type="spellEnd"/>
        <w:r>
          <w:rPr>
            <w:lang w:val="en-CA"/>
          </w:rPr>
          <w:t xml:space="preserve"> be used to compare aggressor severities between files</w:t>
        </w:r>
      </w:ins>
      <w:ins w:id="1294" w:author="Leo Barnes" w:date="2024-05-08T13:21:00Z">
        <w:r w:rsidRPr="0064463B">
          <w:rPr>
            <w:lang w:val="en-CA"/>
          </w:rPr>
          <w:t>.</w:t>
        </w:r>
      </w:ins>
    </w:p>
    <w:p w14:paraId="6FFC72CC" w14:textId="0C0C27C5" w:rsidR="0064463B" w:rsidRPr="0064463B" w:rsidRDefault="0064463B">
      <w:pPr>
        <w:pStyle w:val="ListParagraph"/>
        <w:ind w:left="680"/>
        <w:rPr>
          <w:ins w:id="1295" w:author="Leo Barnes" w:date="2024-05-08T12:43:00Z"/>
          <w:lang w:val="en-CA"/>
        </w:rPr>
        <w:pPrChange w:id="1296" w:author="Leo Barnes" w:date="2024-05-08T13:24:00Z">
          <w:pPr/>
        </w:pPrChange>
      </w:pPr>
      <w:ins w:id="1297" w:author="Leo Barnes" w:date="2024-05-08T13:21:00Z">
        <w:r w:rsidRPr="009828B1">
          <w:rPr>
            <w:rStyle w:val="codeZchn"/>
          </w:rPr>
          <w:t>sub_type_uri</w:t>
        </w:r>
        <w:r w:rsidRPr="0064463B">
          <w:rPr>
            <w:lang w:val="en-CA"/>
          </w:rPr>
          <w:t xml:space="preserve"> is an optional null-terminated UTF-</w:t>
        </w:r>
        <w:proofErr w:type="gramStart"/>
        <w:r w:rsidRPr="0064463B">
          <w:rPr>
            <w:lang w:val="en-CA"/>
          </w:rPr>
          <w:t>8 character</w:t>
        </w:r>
        <w:proofErr w:type="gramEnd"/>
        <w:r w:rsidRPr="0064463B">
          <w:rPr>
            <w:lang w:val="en-CA"/>
          </w:rPr>
          <w:t xml:space="preserve"> string of the Uniform Resource Identifier (URI) used to more explicitly identify the type of the stereo aggressor</w:t>
        </w:r>
      </w:ins>
      <w:ins w:id="1298" w:author="Leo Barnes" w:date="2024-05-08T13:23:00Z">
        <w:r>
          <w:rPr>
            <w:lang w:val="en-CA"/>
          </w:rPr>
          <w:t xml:space="preserve"> as well as how to interpret the </w:t>
        </w:r>
      </w:ins>
      <w:ins w:id="1299" w:author="Leo Barnes" w:date="2024-05-08T13:24:00Z">
        <w:r w:rsidRPr="009828B1">
          <w:rPr>
            <w:rStyle w:val="codeZchn"/>
          </w:rPr>
          <w:t>aggressor_severity</w:t>
        </w:r>
      </w:ins>
      <w:ins w:id="1300" w:author="Leo Barnes" w:date="2024-05-08T13:23:00Z">
        <w:r>
          <w:rPr>
            <w:lang w:val="en-CA"/>
          </w:rPr>
          <w:t xml:space="preserve">. </w:t>
        </w:r>
      </w:ins>
      <w:ins w:id="1301" w:author="Leo Barnes" w:date="2024-05-08T13:24:00Z">
        <w:r>
          <w:rPr>
            <w:lang w:val="en-CA"/>
          </w:rPr>
          <w:t xml:space="preserve">If specified, the </w:t>
        </w:r>
        <w:r w:rsidRPr="009828B1">
          <w:rPr>
            <w:rStyle w:val="codeZchn"/>
          </w:rPr>
          <w:t>aggressor_severity</w:t>
        </w:r>
        <w:r>
          <w:rPr>
            <w:lang w:val="en-CA"/>
          </w:rPr>
          <w:t xml:space="preserve"> shall be an absolute metric that can be compared between files</w:t>
        </w:r>
      </w:ins>
      <w:ins w:id="1302" w:author="Leo Barnes" w:date="2024-05-08T13:21:00Z">
        <w:r w:rsidRPr="0064463B">
          <w:rPr>
            <w:lang w:val="en-CA"/>
          </w:rPr>
          <w:t>. If not present, it defaults to the empty string.</w:t>
        </w:r>
      </w:ins>
    </w:p>
    <w:p w14:paraId="2C571004" w14:textId="3DBB7F22" w:rsidR="0098679C" w:rsidRPr="00AE3765" w:rsidRDefault="0098679C" w:rsidP="0098679C">
      <w:pPr>
        <w:pStyle w:val="AMDInstruction"/>
        <w:rPr>
          <w:ins w:id="1303" w:author="Leo Barnes" w:date="2024-05-08T12:48:00Z"/>
        </w:rPr>
      </w:pPr>
      <w:ins w:id="1304" w:author="Leo Barnes" w:date="2024-05-08T12:48:00Z">
        <w:r>
          <w:t xml:space="preserve">Add the following text to the end of subclause </w:t>
        </w:r>
        <w:r w:rsidRPr="00AE3765">
          <w:t>6.</w:t>
        </w:r>
        <w:r>
          <w:t>8</w:t>
        </w:r>
        <w:r w:rsidRPr="00AE3765">
          <w:t>.</w:t>
        </w:r>
        <w:r>
          <w:t>5</w:t>
        </w:r>
        <w:r w:rsidRPr="00AE3765">
          <w:t>:</w:t>
        </w:r>
      </w:ins>
    </w:p>
    <w:p w14:paraId="3951A345" w14:textId="78DF0359" w:rsidR="0098679C" w:rsidRDefault="0098679C">
      <w:pPr>
        <w:ind w:left="403"/>
        <w:rPr>
          <w:ins w:id="1305" w:author="Leo Barnes" w:date="2024-05-08T12:48:00Z"/>
        </w:rPr>
        <w:pPrChange w:id="1306" w:author="Leo Barnes" w:date="2024-05-08T12:50:00Z">
          <w:pPr>
            <w:pStyle w:val="AMDInstruction"/>
          </w:pPr>
        </w:pPrChange>
      </w:pPr>
      <w:ins w:id="1307" w:author="Leo Barnes" w:date="2024-05-08T12:49:00Z">
        <w:r>
          <w:t xml:space="preserve">NOTE: The </w:t>
        </w:r>
        <w:r w:rsidRPr="00951353">
          <w:rPr>
            <w:rStyle w:val="CodeChar0"/>
            <w:rPrChange w:id="1308" w:author="Leo Barnes" w:date="2024-05-08T13:06:00Z">
              <w:rPr>
                <w:i w:val="0"/>
                <w:iCs w:val="0"/>
              </w:rPr>
            </w:rPrChange>
          </w:rPr>
          <w:t>'stem'</w:t>
        </w:r>
        <w:r>
          <w:t xml:space="preserve"> entity group can be used to indicate </w:t>
        </w:r>
      </w:ins>
      <w:ins w:id="1309" w:author="Leo Barnes" w:date="2024-05-08T12:50:00Z">
        <w:r>
          <w:t xml:space="preserve">which item should be used for </w:t>
        </w:r>
        <w:proofErr w:type="spellStart"/>
        <w:r>
          <w:t>monoscopic</w:t>
        </w:r>
        <w:proofErr w:type="spellEnd"/>
        <w:r>
          <w:t xml:space="preserve"> fallback if the primary item is not part of the </w:t>
        </w:r>
        <w:r w:rsidRPr="00951353">
          <w:rPr>
            <w:rStyle w:val="CodeChar0"/>
            <w:rPrChange w:id="1310" w:author="Leo Barnes" w:date="2024-05-08T13:06:00Z">
              <w:rPr>
                <w:i w:val="0"/>
                <w:iCs w:val="0"/>
              </w:rPr>
            </w:rPrChange>
          </w:rPr>
          <w:t>'</w:t>
        </w:r>
        <w:proofErr w:type="spellStart"/>
        <w:r w:rsidRPr="00951353">
          <w:rPr>
            <w:rStyle w:val="CodeChar0"/>
            <w:rPrChange w:id="1311" w:author="Leo Barnes" w:date="2024-05-08T13:06:00Z">
              <w:rPr>
                <w:i w:val="0"/>
                <w:iCs w:val="0"/>
              </w:rPr>
            </w:rPrChange>
          </w:rPr>
          <w:t>ster</w:t>
        </w:r>
        <w:proofErr w:type="spellEnd"/>
        <w:r w:rsidRPr="00951353">
          <w:rPr>
            <w:rStyle w:val="CodeChar0"/>
            <w:rPrChange w:id="1312" w:author="Leo Barnes" w:date="2024-05-08T13:06:00Z">
              <w:rPr>
                <w:i w:val="0"/>
                <w:iCs w:val="0"/>
              </w:rPr>
            </w:rPrChange>
          </w:rPr>
          <w:t>'</w:t>
        </w:r>
        <w:r>
          <w:t xml:space="preserve"> group.</w:t>
        </w:r>
      </w:ins>
    </w:p>
    <w:p w14:paraId="5419C49B" w14:textId="6FA8C9C6" w:rsidR="00180118" w:rsidRPr="00AE3765" w:rsidRDefault="0098679C" w:rsidP="00180118">
      <w:pPr>
        <w:pStyle w:val="AMDInstruction"/>
        <w:rPr>
          <w:ins w:id="1313" w:author="Leo Barnes" w:date="2024-05-08T12:43:00Z"/>
        </w:rPr>
      </w:pPr>
      <w:ins w:id="1314" w:author="Leo Barnes" w:date="2024-05-08T12:48:00Z">
        <w:r>
          <w:t xml:space="preserve">Add the following new subclause after </w:t>
        </w:r>
      </w:ins>
      <w:ins w:id="1315" w:author="Leo Barnes" w:date="2024-05-08T12:43:00Z">
        <w:r w:rsidR="00180118" w:rsidRPr="00AE3765">
          <w:t>6.</w:t>
        </w:r>
        <w:r w:rsidR="00180118">
          <w:t>8</w:t>
        </w:r>
        <w:r w:rsidR="00180118" w:rsidRPr="00AE3765">
          <w:t>.</w:t>
        </w:r>
      </w:ins>
      <w:ins w:id="1316" w:author="Leo Barnes" w:date="2024-05-08T12:48:00Z">
        <w:r>
          <w:t>9</w:t>
        </w:r>
      </w:ins>
      <w:ins w:id="1317" w:author="Leo Barnes" w:date="2024-05-08T12:43:00Z">
        <w:r w:rsidR="00180118" w:rsidRPr="00AE3765">
          <w:t>:</w:t>
        </w:r>
      </w:ins>
    </w:p>
    <w:p w14:paraId="4557F740" w14:textId="03B33062" w:rsidR="00180118" w:rsidRDefault="0098679C">
      <w:pPr>
        <w:pStyle w:val="Heading2"/>
        <w:numPr>
          <w:ilvl w:val="2"/>
          <w:numId w:val="113"/>
        </w:numPr>
        <w:rPr>
          <w:ins w:id="1318" w:author="Leo Barnes" w:date="2024-05-08T12:51:00Z"/>
          <w:lang w:val="en-US"/>
        </w:rPr>
        <w:pPrChange w:id="1319" w:author="Leo Barnes" w:date="2024-05-10T09:59:00Z">
          <w:pPr>
            <w:pStyle w:val="Heading2"/>
            <w:numPr>
              <w:ilvl w:val="2"/>
              <w:numId w:val="93"/>
            </w:numPr>
          </w:pPr>
        </w:pPrChange>
      </w:pPr>
      <w:bookmarkStart w:id="1320" w:name="_Toc166227983"/>
      <w:ins w:id="1321" w:author="Leo Barnes" w:date="2024-05-08T12:46:00Z">
        <w:r>
          <w:rPr>
            <w:lang w:val="en-US"/>
          </w:rPr>
          <w:t xml:space="preserve">'stem' </w:t>
        </w:r>
      </w:ins>
      <w:ins w:id="1322" w:author="Leo Barnes" w:date="2024-05-08T12:44:00Z">
        <w:r w:rsidR="00180118" w:rsidRPr="00180118">
          <w:rPr>
            <w:lang w:val="en-US"/>
          </w:rPr>
          <w:t xml:space="preserve">entity </w:t>
        </w:r>
        <w:proofErr w:type="gramStart"/>
        <w:r w:rsidR="00180118" w:rsidRPr="00180118">
          <w:rPr>
            <w:lang w:val="en-US"/>
          </w:rPr>
          <w:t>grouping</w:t>
        </w:r>
      </w:ins>
      <w:bookmarkEnd w:id="1320"/>
      <w:proofErr w:type="gramEnd"/>
    </w:p>
    <w:p w14:paraId="46B441DA" w14:textId="5A327D99" w:rsidR="0098679C" w:rsidRDefault="0098679C" w:rsidP="0098679C">
      <w:pPr>
        <w:rPr>
          <w:ins w:id="1323" w:author="Leo Barnes" w:date="2024-05-08T12:53:00Z"/>
          <w:lang w:val="en-US" w:eastAsia="ja-JP"/>
        </w:rPr>
      </w:pPr>
      <w:ins w:id="1324" w:author="Leo Barnes" w:date="2024-05-08T12:52:00Z">
        <w:r>
          <w:rPr>
            <w:lang w:val="en-US" w:eastAsia="ja-JP"/>
          </w:rPr>
          <w:t xml:space="preserve">The stereo pair entity grouping with </w:t>
        </w:r>
        <w:proofErr w:type="spellStart"/>
        <w:r>
          <w:rPr>
            <w:lang w:val="en-US" w:eastAsia="ja-JP"/>
          </w:rPr>
          <w:t>monoscopic</w:t>
        </w:r>
        <w:proofErr w:type="spellEnd"/>
        <w:r>
          <w:rPr>
            <w:lang w:val="en-US" w:eastAsia="ja-JP"/>
          </w:rPr>
          <w:t xml:space="preserve"> fallback (</w:t>
        </w:r>
        <w:r w:rsidRPr="00951353">
          <w:rPr>
            <w:rStyle w:val="CodeChar0"/>
            <w:rPrChange w:id="1325" w:author="Leo Barnes" w:date="2024-05-08T13:05:00Z">
              <w:rPr>
                <w:lang w:val="en-US" w:eastAsia="ja-JP"/>
              </w:rPr>
            </w:rPrChange>
          </w:rPr>
          <w:t>'stem'</w:t>
        </w:r>
        <w:r>
          <w:rPr>
            <w:lang w:val="en-US" w:eastAsia="ja-JP"/>
          </w:rPr>
          <w:t xml:space="preserve">), </w:t>
        </w:r>
      </w:ins>
      <w:ins w:id="1326" w:author="Leo Barnes" w:date="2024-05-08T12:53:00Z">
        <w:r>
          <w:rPr>
            <w:lang w:val="en-US" w:eastAsia="ja-JP"/>
          </w:rPr>
          <w:t xml:space="preserve">is functionally equivalent to the </w:t>
        </w:r>
        <w:r w:rsidRPr="00951353">
          <w:rPr>
            <w:rStyle w:val="CodeChar0"/>
            <w:rPrChange w:id="1327" w:author="Leo Barnes" w:date="2024-05-08T13:05:00Z">
              <w:rPr>
                <w:lang w:val="en-US" w:eastAsia="ja-JP"/>
              </w:rPr>
            </w:rPrChange>
          </w:rPr>
          <w:t>'</w:t>
        </w:r>
        <w:proofErr w:type="spellStart"/>
        <w:r w:rsidRPr="00951353">
          <w:rPr>
            <w:rStyle w:val="CodeChar0"/>
            <w:rPrChange w:id="1328" w:author="Leo Barnes" w:date="2024-05-08T13:05:00Z">
              <w:rPr>
                <w:lang w:val="en-US" w:eastAsia="ja-JP"/>
              </w:rPr>
            </w:rPrChange>
          </w:rPr>
          <w:t>ster</w:t>
        </w:r>
        <w:proofErr w:type="spellEnd"/>
        <w:r w:rsidRPr="00951353">
          <w:rPr>
            <w:rStyle w:val="CodeChar0"/>
            <w:rPrChange w:id="1329" w:author="Leo Barnes" w:date="2024-05-08T13:05:00Z">
              <w:rPr>
                <w:lang w:val="en-US" w:eastAsia="ja-JP"/>
              </w:rPr>
            </w:rPrChange>
          </w:rPr>
          <w:t>'</w:t>
        </w:r>
        <w:r>
          <w:rPr>
            <w:lang w:val="en-US" w:eastAsia="ja-JP"/>
          </w:rPr>
          <w:t xml:space="preserve"> entity grouping with the following changes:</w:t>
        </w:r>
      </w:ins>
    </w:p>
    <w:p w14:paraId="3B7C6689" w14:textId="3994986F" w:rsidR="0098679C" w:rsidRDefault="0098679C" w:rsidP="0098679C">
      <w:pPr>
        <w:pStyle w:val="ListParagraph"/>
        <w:numPr>
          <w:ilvl w:val="0"/>
          <w:numId w:val="77"/>
        </w:numPr>
        <w:rPr>
          <w:ins w:id="1330" w:author="Leo Barnes" w:date="2024-05-08T12:54:00Z"/>
          <w:lang w:val="en-US" w:eastAsia="ja-JP"/>
        </w:rPr>
      </w:pPr>
      <w:ins w:id="1331" w:author="Leo Barnes" w:date="2024-05-08T12:53:00Z">
        <w:r>
          <w:rPr>
            <w:lang w:val="en-US" w:eastAsia="ja-JP"/>
          </w:rPr>
          <w:t xml:space="preserve">The entity </w:t>
        </w:r>
      </w:ins>
      <w:ins w:id="1332" w:author="Leo Barnes" w:date="2024-05-08T12:54:00Z">
        <w:r>
          <w:rPr>
            <w:lang w:val="en-US" w:eastAsia="ja-JP"/>
          </w:rPr>
          <w:t xml:space="preserve">group shall contain exactly three </w:t>
        </w:r>
        <w:proofErr w:type="spellStart"/>
        <w:proofErr w:type="gramStart"/>
        <w:r w:rsidRPr="00951353">
          <w:rPr>
            <w:rStyle w:val="CodeChar0"/>
            <w:rPrChange w:id="1333" w:author="Leo Barnes" w:date="2024-05-08T13:05:00Z">
              <w:rPr>
                <w:lang w:val="en-US" w:eastAsia="ja-JP"/>
              </w:rPr>
            </w:rPrChange>
          </w:rPr>
          <w:t>entity</w:t>
        </w:r>
        <w:proofErr w:type="gramEnd"/>
        <w:r w:rsidRPr="00951353">
          <w:rPr>
            <w:rStyle w:val="CodeChar0"/>
            <w:rPrChange w:id="1334" w:author="Leo Barnes" w:date="2024-05-08T13:05:00Z">
              <w:rPr>
                <w:lang w:val="en-US" w:eastAsia="ja-JP"/>
              </w:rPr>
            </w:rPrChange>
          </w:rPr>
          <w:t>_id</w:t>
        </w:r>
        <w:proofErr w:type="spellEnd"/>
        <w:r>
          <w:rPr>
            <w:lang w:val="en-US" w:eastAsia="ja-JP"/>
          </w:rPr>
          <w:t xml:space="preserve"> values that point to image items. The first two of these values shall be interpreted in the same way as the two </w:t>
        </w:r>
      </w:ins>
      <w:proofErr w:type="spellStart"/>
      <w:proofErr w:type="gramStart"/>
      <w:ins w:id="1335" w:author="Leo Barnes" w:date="2024-05-08T12:59:00Z">
        <w:r w:rsidR="00951353" w:rsidRPr="00951353">
          <w:rPr>
            <w:rStyle w:val="CodeChar0"/>
            <w:rPrChange w:id="1336" w:author="Leo Barnes" w:date="2024-05-08T13:05:00Z">
              <w:rPr>
                <w:lang w:val="en-US" w:eastAsia="ja-JP"/>
              </w:rPr>
            </w:rPrChange>
          </w:rPr>
          <w:t>entity</w:t>
        </w:r>
        <w:proofErr w:type="gramEnd"/>
        <w:r w:rsidR="00951353" w:rsidRPr="00951353">
          <w:rPr>
            <w:rStyle w:val="CodeChar0"/>
            <w:rPrChange w:id="1337" w:author="Leo Barnes" w:date="2024-05-08T13:05:00Z">
              <w:rPr>
                <w:lang w:val="en-US" w:eastAsia="ja-JP"/>
              </w:rPr>
            </w:rPrChange>
          </w:rPr>
          <w:t>_id</w:t>
        </w:r>
        <w:proofErr w:type="spellEnd"/>
        <w:r w:rsidR="00951353">
          <w:rPr>
            <w:lang w:val="en-US" w:eastAsia="ja-JP"/>
          </w:rPr>
          <w:t xml:space="preserve"> values</w:t>
        </w:r>
      </w:ins>
      <w:ins w:id="1338" w:author="Leo Barnes" w:date="2024-05-08T12:54:00Z">
        <w:r>
          <w:rPr>
            <w:lang w:val="en-US" w:eastAsia="ja-JP"/>
          </w:rPr>
          <w:t xml:space="preserve"> of a </w:t>
        </w:r>
        <w:r w:rsidRPr="00951353">
          <w:rPr>
            <w:rStyle w:val="CodeChar0"/>
            <w:rPrChange w:id="1339" w:author="Leo Barnes" w:date="2024-05-08T13:05:00Z">
              <w:rPr>
                <w:lang w:val="en-US" w:eastAsia="ja-JP"/>
              </w:rPr>
            </w:rPrChange>
          </w:rPr>
          <w:t>'</w:t>
        </w:r>
        <w:proofErr w:type="spellStart"/>
        <w:r w:rsidRPr="00951353">
          <w:rPr>
            <w:rStyle w:val="CodeChar0"/>
            <w:rPrChange w:id="1340" w:author="Leo Barnes" w:date="2024-05-08T13:05:00Z">
              <w:rPr>
                <w:lang w:val="en-US" w:eastAsia="ja-JP"/>
              </w:rPr>
            </w:rPrChange>
          </w:rPr>
          <w:t>ster</w:t>
        </w:r>
        <w:proofErr w:type="spellEnd"/>
        <w:r w:rsidRPr="00951353">
          <w:rPr>
            <w:rStyle w:val="CodeChar0"/>
            <w:rPrChange w:id="1341" w:author="Leo Barnes" w:date="2024-05-08T13:05:00Z">
              <w:rPr>
                <w:lang w:val="en-US" w:eastAsia="ja-JP"/>
              </w:rPr>
            </w:rPrChange>
          </w:rPr>
          <w:t>'</w:t>
        </w:r>
        <w:r>
          <w:rPr>
            <w:lang w:val="en-US" w:eastAsia="ja-JP"/>
          </w:rPr>
          <w:t xml:space="preserve"> entity group.</w:t>
        </w:r>
      </w:ins>
    </w:p>
    <w:p w14:paraId="5C09C0F1" w14:textId="50BD297A" w:rsidR="0098679C" w:rsidRDefault="0098679C" w:rsidP="0098679C">
      <w:pPr>
        <w:pStyle w:val="ListParagraph"/>
        <w:numPr>
          <w:ilvl w:val="0"/>
          <w:numId w:val="77"/>
        </w:numPr>
        <w:rPr>
          <w:ins w:id="1342" w:author="Leo Barnes" w:date="2024-05-08T13:00:00Z"/>
          <w:lang w:val="en-US" w:eastAsia="ja-JP"/>
        </w:rPr>
      </w:pPr>
      <w:ins w:id="1343" w:author="Leo Barnes" w:date="2024-05-08T12:54:00Z">
        <w:r>
          <w:rPr>
            <w:lang w:val="en-US" w:eastAsia="ja-JP"/>
          </w:rPr>
          <w:t xml:space="preserve">The third </w:t>
        </w:r>
        <w:proofErr w:type="spellStart"/>
        <w:r w:rsidRPr="00951353">
          <w:rPr>
            <w:rStyle w:val="CodeChar0"/>
            <w:rPrChange w:id="1344" w:author="Leo Barnes" w:date="2024-05-08T13:05:00Z">
              <w:rPr>
                <w:lang w:val="en-US" w:eastAsia="ja-JP"/>
              </w:rPr>
            </w:rPrChange>
          </w:rPr>
          <w:t>entity_id</w:t>
        </w:r>
        <w:proofErr w:type="spellEnd"/>
        <w:r>
          <w:rPr>
            <w:lang w:val="en-US" w:eastAsia="ja-JP"/>
          </w:rPr>
          <w:t xml:space="preserve"> value</w:t>
        </w:r>
      </w:ins>
      <w:ins w:id="1345" w:author="Leo Barnes" w:date="2024-05-08T12:55:00Z">
        <w:r>
          <w:rPr>
            <w:lang w:val="en-US" w:eastAsia="ja-JP"/>
          </w:rPr>
          <w:t xml:space="preserve"> (with </w:t>
        </w:r>
        <w:proofErr w:type="spellStart"/>
        <w:r w:rsidRPr="00951353">
          <w:rPr>
            <w:rStyle w:val="CodeChar0"/>
            <w:rPrChange w:id="1346" w:author="Leo Barnes" w:date="2024-05-08T13:05:00Z">
              <w:rPr>
                <w:lang w:val="en-US" w:eastAsia="ja-JP"/>
              </w:rPr>
            </w:rPrChange>
          </w:rPr>
          <w:t>i</w:t>
        </w:r>
        <w:proofErr w:type="spellEnd"/>
        <w:r>
          <w:rPr>
            <w:lang w:val="en-US" w:eastAsia="ja-JP"/>
          </w:rPr>
          <w:t xml:space="preserve"> equal to 2) indicates the image to display if </w:t>
        </w:r>
        <w:proofErr w:type="spellStart"/>
        <w:r>
          <w:rPr>
            <w:lang w:val="en-US" w:eastAsia="ja-JP"/>
          </w:rPr>
          <w:t>monoscopic</w:t>
        </w:r>
        <w:proofErr w:type="spellEnd"/>
        <w:r>
          <w:rPr>
            <w:lang w:val="en-US" w:eastAsia="ja-JP"/>
          </w:rPr>
          <w:t xml:space="preserve"> viewing </w:t>
        </w:r>
      </w:ins>
      <w:ins w:id="1347" w:author="Leo Barnes" w:date="2024-05-08T13:01:00Z">
        <w:r w:rsidR="00951353">
          <w:rPr>
            <w:lang w:val="en-US" w:eastAsia="ja-JP"/>
          </w:rPr>
          <w:t xml:space="preserve">of the stereo pair </w:t>
        </w:r>
      </w:ins>
      <w:ins w:id="1348" w:author="Leo Barnes" w:date="2024-05-08T12:55:00Z">
        <w:r>
          <w:rPr>
            <w:lang w:val="en-US" w:eastAsia="ja-JP"/>
          </w:rPr>
          <w:t xml:space="preserve">is desired. This may be the same as </w:t>
        </w:r>
      </w:ins>
      <w:ins w:id="1349" w:author="Leo Barnes" w:date="2024-05-08T12:56:00Z">
        <w:r>
          <w:rPr>
            <w:lang w:val="en-US" w:eastAsia="ja-JP"/>
          </w:rPr>
          <w:t xml:space="preserve">either the first or second </w:t>
        </w:r>
        <w:proofErr w:type="spellStart"/>
        <w:r w:rsidRPr="00951353">
          <w:rPr>
            <w:rStyle w:val="CodeChar0"/>
            <w:rPrChange w:id="1350" w:author="Leo Barnes" w:date="2024-05-08T13:05:00Z">
              <w:rPr>
                <w:lang w:val="en-US" w:eastAsia="ja-JP"/>
              </w:rPr>
            </w:rPrChange>
          </w:rPr>
          <w:t>entity_</w:t>
        </w:r>
        <w:proofErr w:type="gramStart"/>
        <w:r w:rsidRPr="00951353">
          <w:rPr>
            <w:rStyle w:val="CodeChar0"/>
            <w:rPrChange w:id="1351" w:author="Leo Barnes" w:date="2024-05-08T13:05:00Z">
              <w:rPr>
                <w:lang w:val="en-US" w:eastAsia="ja-JP"/>
              </w:rPr>
            </w:rPrChange>
          </w:rPr>
          <w:t>id</w:t>
        </w:r>
        <w:proofErr w:type="spellEnd"/>
        <w:r>
          <w:rPr>
            <w:lang w:val="en-US" w:eastAsia="ja-JP"/>
          </w:rPr>
          <w:t>, but</w:t>
        </w:r>
        <w:proofErr w:type="gramEnd"/>
        <w:r>
          <w:rPr>
            <w:lang w:val="en-US" w:eastAsia="ja-JP"/>
          </w:rPr>
          <w:t xml:space="preserve"> may also point to another image item more suitable for </w:t>
        </w:r>
        <w:proofErr w:type="spellStart"/>
        <w:r>
          <w:rPr>
            <w:lang w:val="en-US" w:eastAsia="ja-JP"/>
          </w:rPr>
          <w:t>monoscopic</w:t>
        </w:r>
        <w:proofErr w:type="spellEnd"/>
        <w:r>
          <w:rPr>
            <w:lang w:val="en-US" w:eastAsia="ja-JP"/>
          </w:rPr>
          <w:t xml:space="preserve"> display.</w:t>
        </w:r>
      </w:ins>
    </w:p>
    <w:p w14:paraId="5644E198" w14:textId="318AE9A2" w:rsidR="00951353" w:rsidRDefault="00951353" w:rsidP="0098679C">
      <w:pPr>
        <w:pStyle w:val="ListParagraph"/>
        <w:numPr>
          <w:ilvl w:val="0"/>
          <w:numId w:val="77"/>
        </w:numPr>
        <w:rPr>
          <w:ins w:id="1352" w:author="Leo Barnes" w:date="2024-05-08T12:56:00Z"/>
          <w:lang w:val="en-US" w:eastAsia="ja-JP"/>
        </w:rPr>
      </w:pPr>
      <w:ins w:id="1353" w:author="Leo Barnes" w:date="2024-05-08T13:00:00Z">
        <w:r>
          <w:rPr>
            <w:lang w:val="en-US" w:eastAsia="ja-JP"/>
          </w:rPr>
          <w:t xml:space="preserve">If the primary item is part of the </w:t>
        </w:r>
        <w:r w:rsidRPr="00951353">
          <w:rPr>
            <w:rStyle w:val="CodeChar0"/>
            <w:rPrChange w:id="1354" w:author="Leo Barnes" w:date="2024-05-08T13:06:00Z">
              <w:rPr>
                <w:lang w:val="en-US" w:eastAsia="ja-JP"/>
              </w:rPr>
            </w:rPrChange>
          </w:rPr>
          <w:t>'stem'</w:t>
        </w:r>
        <w:r>
          <w:rPr>
            <w:lang w:val="en-US" w:eastAsia="ja-JP"/>
          </w:rPr>
          <w:t xml:space="preserve"> group, the third </w:t>
        </w:r>
        <w:proofErr w:type="spellStart"/>
        <w:r w:rsidRPr="00951353">
          <w:rPr>
            <w:rStyle w:val="CodeChar0"/>
            <w:rPrChange w:id="1355" w:author="Leo Barnes" w:date="2024-05-08T13:06:00Z">
              <w:rPr>
                <w:lang w:val="en-US" w:eastAsia="ja-JP"/>
              </w:rPr>
            </w:rPrChange>
          </w:rPr>
          <w:t>entity_id</w:t>
        </w:r>
        <w:proofErr w:type="spellEnd"/>
        <w:r>
          <w:rPr>
            <w:lang w:val="en-US" w:eastAsia="ja-JP"/>
          </w:rPr>
          <w:t xml:space="preserve"> shall </w:t>
        </w:r>
      </w:ins>
      <w:ins w:id="1356" w:author="Leo Barnes" w:date="2024-05-08T13:02:00Z">
        <w:r>
          <w:rPr>
            <w:lang w:val="en-US" w:eastAsia="ja-JP"/>
          </w:rPr>
          <w:t xml:space="preserve">designate the primary </w:t>
        </w:r>
      </w:ins>
      <w:ins w:id="1357" w:author="Leo Barnes" w:date="2024-05-08T13:01:00Z">
        <w:r>
          <w:rPr>
            <w:lang w:val="en-US" w:eastAsia="ja-JP"/>
          </w:rPr>
          <w:t xml:space="preserve">item for </w:t>
        </w:r>
        <w:proofErr w:type="spellStart"/>
        <w:r>
          <w:rPr>
            <w:lang w:val="en-US" w:eastAsia="ja-JP"/>
          </w:rPr>
          <w:t>monoscopic</w:t>
        </w:r>
        <w:proofErr w:type="spellEnd"/>
        <w:r>
          <w:rPr>
            <w:lang w:val="en-US" w:eastAsia="ja-JP"/>
          </w:rPr>
          <w:t xml:space="preserve"> fallback.</w:t>
        </w:r>
      </w:ins>
    </w:p>
    <w:p w14:paraId="092A9D4B" w14:textId="0AC09B80" w:rsidR="00951353" w:rsidRPr="00951353" w:rsidRDefault="00951353">
      <w:pPr>
        <w:pStyle w:val="ListParagraph"/>
        <w:numPr>
          <w:ilvl w:val="0"/>
          <w:numId w:val="77"/>
        </w:numPr>
        <w:jc w:val="left"/>
        <w:rPr>
          <w:ins w:id="1358" w:author="Leo Barnes" w:date="2024-05-08T12:59:00Z"/>
          <w:lang w:val="en-US" w:eastAsia="ja-JP"/>
        </w:rPr>
        <w:pPrChange w:id="1359" w:author="Leo Barnes" w:date="2024-05-08T13:02:00Z">
          <w:pPr>
            <w:ind w:left="720"/>
            <w:jc w:val="left"/>
          </w:pPr>
        </w:pPrChange>
      </w:pPr>
      <w:ins w:id="1360" w:author="Leo Barnes" w:date="2024-05-08T12:56:00Z">
        <w:r w:rsidRPr="00951353">
          <w:rPr>
            <w:lang w:val="en-US" w:eastAsia="ja-JP"/>
          </w:rPr>
          <w:t xml:space="preserve">The value of </w:t>
        </w:r>
        <w:r w:rsidRPr="00951353">
          <w:rPr>
            <w:rStyle w:val="CodeChar0"/>
            <w:rPrChange w:id="1361" w:author="Leo Barnes" w:date="2024-05-08T13:06:00Z">
              <w:rPr>
                <w:lang w:val="en-US" w:eastAsia="ja-JP"/>
              </w:rPr>
            </w:rPrChange>
          </w:rPr>
          <w:t>(flags &amp; 3)</w:t>
        </w:r>
        <w:r w:rsidRPr="00951353">
          <w:rPr>
            <w:lang w:val="en-US" w:eastAsia="ja-JP"/>
          </w:rPr>
          <w:t xml:space="preserve"> indicates how the third </w:t>
        </w:r>
        <w:proofErr w:type="spellStart"/>
        <w:r w:rsidRPr="00951353">
          <w:rPr>
            <w:rStyle w:val="CodeChar0"/>
            <w:rPrChange w:id="1362" w:author="Leo Barnes" w:date="2024-05-08T13:06:00Z">
              <w:rPr>
                <w:lang w:val="en-US" w:eastAsia="ja-JP"/>
              </w:rPr>
            </w:rPrChange>
          </w:rPr>
          <w:t>entity</w:t>
        </w:r>
      </w:ins>
      <w:ins w:id="1363" w:author="Leo Barnes" w:date="2024-05-08T12:57:00Z">
        <w:r w:rsidRPr="00951353">
          <w:rPr>
            <w:rStyle w:val="CodeChar0"/>
            <w:rPrChange w:id="1364" w:author="Leo Barnes" w:date="2024-05-08T13:06:00Z">
              <w:rPr>
                <w:lang w:val="en-US" w:eastAsia="ja-JP"/>
              </w:rPr>
            </w:rPrChange>
          </w:rPr>
          <w:t>_id</w:t>
        </w:r>
        <w:proofErr w:type="spellEnd"/>
        <w:r w:rsidRPr="00951353">
          <w:rPr>
            <w:lang w:val="en-US" w:eastAsia="ja-JP"/>
          </w:rPr>
          <w:t xml:space="preserve"> relates to the stereo pair. The following values are defined:</w:t>
        </w:r>
      </w:ins>
      <w:ins w:id="1365" w:author="Leo Barnes" w:date="2024-05-08T13:02:00Z">
        <w:r w:rsidRPr="00951353">
          <w:rPr>
            <w:lang w:val="en-US" w:eastAsia="ja-JP"/>
          </w:rPr>
          <w:br/>
        </w:r>
      </w:ins>
      <w:ins w:id="1366" w:author="Leo Barnes" w:date="2024-05-08T12:57:00Z">
        <w:r w:rsidRPr="00951353">
          <w:rPr>
            <w:lang w:val="en-US" w:eastAsia="ja-JP"/>
          </w:rPr>
          <w:t>0: Unspecified</w:t>
        </w:r>
      </w:ins>
      <w:ins w:id="1367" w:author="Leo Barnes" w:date="2024-05-08T12:58:00Z">
        <w:r w:rsidRPr="00951353">
          <w:rPr>
            <w:lang w:val="en-US" w:eastAsia="ja-JP"/>
          </w:rPr>
          <w:br/>
          <w:t>1: Co-located with left view</w:t>
        </w:r>
      </w:ins>
      <w:ins w:id="1368" w:author="Leo Barnes" w:date="2024-05-08T12:59:00Z">
        <w:r w:rsidRPr="00951353">
          <w:rPr>
            <w:lang w:val="en-US" w:eastAsia="ja-JP"/>
          </w:rPr>
          <w:br/>
          <w:t>2: Co-located with right view</w:t>
        </w:r>
        <w:r w:rsidRPr="00951353">
          <w:rPr>
            <w:lang w:val="en-US" w:eastAsia="ja-JP"/>
          </w:rPr>
          <w:br/>
          <w:t xml:space="preserve">3: Centered between left and right </w:t>
        </w:r>
        <w:proofErr w:type="gramStart"/>
        <w:r w:rsidRPr="00951353">
          <w:rPr>
            <w:lang w:val="en-US" w:eastAsia="ja-JP"/>
          </w:rPr>
          <w:t>views</w:t>
        </w:r>
        <w:proofErr w:type="gramEnd"/>
      </w:ins>
    </w:p>
    <w:p w14:paraId="72F8F194" w14:textId="1A741E8C" w:rsidR="00951353" w:rsidRPr="00856948" w:rsidRDefault="00951353">
      <w:pPr>
        <w:pStyle w:val="Note"/>
        <w:rPr>
          <w:ins w:id="1369" w:author="Leo Barnes" w:date="2024-05-08T13:03:00Z"/>
          <w:sz w:val="22"/>
          <w:lang w:val="en-CA"/>
        </w:rPr>
        <w:pPrChange w:id="1370" w:author="Leo Barnes" w:date="2024-05-08T13:03:00Z">
          <w:pPr>
            <w:pStyle w:val="Note"/>
            <w:numPr>
              <w:numId w:val="77"/>
            </w:numPr>
            <w:ind w:hanging="360"/>
          </w:pPr>
        </w:pPrChange>
      </w:pPr>
      <w:ins w:id="1371" w:author="Leo Barnes" w:date="2024-05-08T13:03:00Z">
        <w:r w:rsidRPr="00856948">
          <w:rPr>
            <w:lang w:val="en-CA"/>
          </w:rPr>
          <w:t xml:space="preserve">NOTE: To be backwards compatible with parsers that do not understand </w:t>
        </w:r>
        <w:r w:rsidRPr="00856948">
          <w:rPr>
            <w:rStyle w:val="codeZchn"/>
            <w:szCs w:val="20"/>
          </w:rPr>
          <w:t>'ste</w:t>
        </w:r>
        <w:r>
          <w:rPr>
            <w:rStyle w:val="codeZchn"/>
            <w:szCs w:val="20"/>
          </w:rPr>
          <w:t>m</w:t>
        </w:r>
        <w:r w:rsidRPr="00856948">
          <w:rPr>
            <w:rStyle w:val="codeZchn"/>
            <w:szCs w:val="20"/>
          </w:rPr>
          <w:t>'</w:t>
        </w:r>
        <w:r>
          <w:rPr>
            <w:lang w:val="en-CA"/>
          </w:rPr>
          <w:t xml:space="preserve"> entity groups</w:t>
        </w:r>
        <w:r w:rsidRPr="00856948">
          <w:rPr>
            <w:lang w:val="en-CA"/>
          </w:rPr>
          <w:t xml:space="preserve">, file creators may add both a </w:t>
        </w:r>
        <w:r w:rsidRPr="00856948">
          <w:rPr>
            <w:rStyle w:val="codeZchn"/>
            <w:szCs w:val="20"/>
          </w:rPr>
          <w:t>'ste</w:t>
        </w:r>
        <w:r>
          <w:rPr>
            <w:rStyle w:val="codeZchn"/>
            <w:szCs w:val="20"/>
          </w:rPr>
          <w:t>m</w:t>
        </w:r>
        <w:r w:rsidRPr="00856948">
          <w:rPr>
            <w:rStyle w:val="codeZchn"/>
            <w:szCs w:val="20"/>
          </w:rPr>
          <w:t>'</w:t>
        </w:r>
        <w:r>
          <w:rPr>
            <w:lang w:val="en-CA"/>
          </w:rPr>
          <w:t xml:space="preserve"> </w:t>
        </w:r>
        <w:r w:rsidRPr="00856948">
          <w:rPr>
            <w:lang w:val="en-CA"/>
          </w:rPr>
          <w:t xml:space="preserve">and a </w:t>
        </w:r>
        <w:r w:rsidRPr="00856948">
          <w:rPr>
            <w:rStyle w:val="codeZchn"/>
            <w:szCs w:val="20"/>
          </w:rPr>
          <w:t>'ste</w:t>
        </w:r>
        <w:r>
          <w:rPr>
            <w:rStyle w:val="codeZchn"/>
            <w:szCs w:val="20"/>
          </w:rPr>
          <w:t>r</w:t>
        </w:r>
        <w:r w:rsidRPr="00856948">
          <w:rPr>
            <w:rStyle w:val="codeZchn"/>
            <w:szCs w:val="20"/>
          </w:rPr>
          <w:t>'</w:t>
        </w:r>
        <w:r w:rsidRPr="00856948">
          <w:rPr>
            <w:lang w:val="en-CA"/>
          </w:rPr>
          <w:t xml:space="preserve"> </w:t>
        </w:r>
        <w:r>
          <w:rPr>
            <w:lang w:val="en-CA"/>
          </w:rPr>
          <w:t>entity group</w:t>
        </w:r>
        <w:r w:rsidRPr="00856948">
          <w:rPr>
            <w:lang w:val="en-CA"/>
          </w:rPr>
          <w:t xml:space="preserve"> to the file. An </w:t>
        </w:r>
        <w:r w:rsidRPr="00856948">
          <w:rPr>
            <w:rStyle w:val="codeZchn"/>
            <w:szCs w:val="20"/>
          </w:rPr>
          <w:t>'altr'</w:t>
        </w:r>
        <w:r w:rsidRPr="00856948">
          <w:rPr>
            <w:lang w:val="en-CA"/>
          </w:rPr>
          <w:t xml:space="preserve"> group </w:t>
        </w:r>
        <w:r>
          <w:rPr>
            <w:lang w:val="en-CA"/>
          </w:rPr>
          <w:t>can</w:t>
        </w:r>
        <w:r w:rsidRPr="00856948">
          <w:rPr>
            <w:lang w:val="en-CA"/>
          </w:rPr>
          <w:t xml:space="preserve"> then be added containing the </w:t>
        </w:r>
      </w:ins>
      <w:ins w:id="1372" w:author="Leo Barnes" w:date="2024-05-08T13:04:00Z">
        <w:r w:rsidRPr="00856948">
          <w:rPr>
            <w:rStyle w:val="codeZchn"/>
            <w:szCs w:val="20"/>
          </w:rPr>
          <w:t>'ste</w:t>
        </w:r>
        <w:r>
          <w:rPr>
            <w:rStyle w:val="codeZchn"/>
            <w:szCs w:val="20"/>
          </w:rPr>
          <w:t>m</w:t>
        </w:r>
        <w:r w:rsidRPr="00856948">
          <w:rPr>
            <w:rStyle w:val="codeZchn"/>
            <w:szCs w:val="20"/>
          </w:rPr>
          <w:t>'</w:t>
        </w:r>
        <w:r>
          <w:rPr>
            <w:lang w:val="en-CA"/>
          </w:rPr>
          <w:t xml:space="preserve"> </w:t>
        </w:r>
        <w:r w:rsidRPr="00856948">
          <w:rPr>
            <w:lang w:val="en-CA"/>
          </w:rPr>
          <w:t xml:space="preserve">and </w:t>
        </w:r>
        <w:r w:rsidRPr="00856948">
          <w:rPr>
            <w:rStyle w:val="codeZchn"/>
            <w:szCs w:val="20"/>
          </w:rPr>
          <w:t>'ste</w:t>
        </w:r>
        <w:r>
          <w:rPr>
            <w:rStyle w:val="codeZchn"/>
            <w:szCs w:val="20"/>
          </w:rPr>
          <w:t>r</w:t>
        </w:r>
        <w:r w:rsidRPr="00856948">
          <w:rPr>
            <w:rStyle w:val="codeZchn"/>
            <w:szCs w:val="20"/>
          </w:rPr>
          <w:t>'</w:t>
        </w:r>
      </w:ins>
      <w:ins w:id="1373" w:author="Leo Barnes" w:date="2024-05-08T13:03:00Z">
        <w:r w:rsidRPr="00856948">
          <w:rPr>
            <w:lang w:val="en-CA"/>
          </w:rPr>
          <w:t xml:space="preserve"> group </w:t>
        </w:r>
        <w:proofErr w:type="gramStart"/>
        <w:r w:rsidRPr="00856948">
          <w:rPr>
            <w:lang w:val="en-CA"/>
          </w:rPr>
          <w:t>id's</w:t>
        </w:r>
        <w:proofErr w:type="gramEnd"/>
        <w:r w:rsidRPr="00856948">
          <w:rPr>
            <w:lang w:val="en-CA"/>
          </w:rPr>
          <w:t xml:space="preserve"> in that order to indicate that only one should be used. In order to use group </w:t>
        </w:r>
        <w:proofErr w:type="gramStart"/>
        <w:r w:rsidRPr="00856948">
          <w:rPr>
            <w:lang w:val="en-CA"/>
          </w:rPr>
          <w:t>id's</w:t>
        </w:r>
        <w:proofErr w:type="gramEnd"/>
        <w:r w:rsidRPr="00856948">
          <w:rPr>
            <w:lang w:val="en-CA"/>
          </w:rPr>
          <w:t xml:space="preserve"> in an </w:t>
        </w:r>
        <w:r w:rsidRPr="00856948">
          <w:rPr>
            <w:rStyle w:val="codeZchn"/>
          </w:rPr>
          <w:t>'altr'</w:t>
        </w:r>
        <w:r w:rsidRPr="00856948">
          <w:rPr>
            <w:lang w:val="en-CA"/>
          </w:rPr>
          <w:t xml:space="preserve"> group, the </w:t>
        </w:r>
        <w:r w:rsidRPr="00856948">
          <w:rPr>
            <w:rStyle w:val="codeZchn"/>
          </w:rPr>
          <w:t>'unif'</w:t>
        </w:r>
        <w:r w:rsidRPr="00856948">
          <w:rPr>
            <w:lang w:val="en-CA"/>
          </w:rPr>
          <w:t xml:space="preserve"> brand is required.</w:t>
        </w:r>
      </w:ins>
    </w:p>
    <w:p w14:paraId="21811F04" w14:textId="77777777" w:rsidR="00951353" w:rsidRPr="00951353" w:rsidRDefault="00951353" w:rsidP="00951353">
      <w:pPr>
        <w:ind w:left="720"/>
        <w:jc w:val="left"/>
        <w:rPr>
          <w:ins w:id="1374" w:author="Leo Barnes" w:date="2024-05-08T12:58:00Z"/>
          <w:lang w:val="en-CA" w:eastAsia="ja-JP"/>
          <w:rPrChange w:id="1375" w:author="Leo Barnes" w:date="2024-05-08T13:03:00Z">
            <w:rPr>
              <w:ins w:id="1376" w:author="Leo Barnes" w:date="2024-05-08T12:58:00Z"/>
              <w:lang w:val="en-US" w:eastAsia="ja-JP"/>
            </w:rPr>
          </w:rPrChange>
        </w:rPr>
      </w:pPr>
    </w:p>
    <w:p w14:paraId="75B1323F" w14:textId="31472D12" w:rsidR="00951353" w:rsidRPr="002A3308" w:rsidRDefault="00951353">
      <w:pPr>
        <w:ind w:left="720"/>
        <w:jc w:val="left"/>
        <w:rPr>
          <w:ins w:id="1377" w:author="Leo Barnes" w:date="2024-05-08T12:46:00Z"/>
          <w:lang w:val="en-US"/>
        </w:rPr>
        <w:pPrChange w:id="1378" w:author="Leo Barnes" w:date="2024-05-08T12:58:00Z">
          <w:pPr>
            <w:pStyle w:val="Heading2"/>
            <w:numPr>
              <w:ilvl w:val="2"/>
              <w:numId w:val="91"/>
            </w:numPr>
          </w:pPr>
        </w:pPrChange>
      </w:pPr>
      <w:ins w:id="1379" w:author="Leo Barnes" w:date="2024-05-08T12:57:00Z">
        <w:r>
          <w:rPr>
            <w:lang w:val="en-US" w:eastAsia="ja-JP"/>
          </w:rPr>
          <w:br/>
        </w:r>
      </w:ins>
    </w:p>
    <w:p w14:paraId="24B4A99C" w14:textId="77777777" w:rsidR="0098679C" w:rsidRPr="0098679C" w:rsidRDefault="0098679C" w:rsidP="0098679C">
      <w:pPr>
        <w:rPr>
          <w:lang w:val="en-US" w:eastAsia="ja-JP"/>
          <w:rPrChange w:id="1380" w:author="Leo Barnes" w:date="2024-05-08T12:46:00Z">
            <w:rPr>
              <w:lang w:val="en-CA"/>
            </w:rPr>
          </w:rPrChange>
        </w:rPr>
      </w:pPr>
    </w:p>
    <w:p w14:paraId="143F80B5" w14:textId="17A29BD2" w:rsidR="009D5A90" w:rsidRPr="00AE3765" w:rsidRDefault="003F4EB2" w:rsidP="00E2660F">
      <w:pPr>
        <w:pStyle w:val="Heading1"/>
        <w:numPr>
          <w:ilvl w:val="0"/>
          <w:numId w:val="67"/>
        </w:numPr>
        <w:rPr>
          <w:lang w:val="en-CA"/>
        </w:rPr>
      </w:pPr>
      <w:bookmarkStart w:id="1381" w:name="_Toc166227984"/>
      <w:r w:rsidRPr="00AE3765">
        <w:rPr>
          <w:lang w:val="en-CA"/>
        </w:rPr>
        <w:t>New HDR signaling aligning with ISO 22028-5</w:t>
      </w:r>
      <w:bookmarkEnd w:id="1381"/>
    </w:p>
    <w:p w14:paraId="6136DD7F" w14:textId="629D959B" w:rsidR="003F4EB2" w:rsidRPr="00AE3765" w:rsidRDefault="003F4EB2" w:rsidP="003F4EB2">
      <w:pPr>
        <w:pStyle w:val="AMDInstruction"/>
      </w:pPr>
      <w:r w:rsidRPr="00AE3765">
        <w:t>Add the following new subclauses after subclause 6.5.3</w:t>
      </w:r>
      <w:ins w:id="1382" w:author="Leo Barnes" w:date="2024-05-10T10:00:00Z">
        <w:r w:rsidR="00F674D3">
          <w:t>9</w:t>
        </w:r>
      </w:ins>
      <w:del w:id="1383" w:author="Leo Barnes" w:date="2024-05-10T10:00:00Z">
        <w:r w:rsidRPr="00AE3765" w:rsidDel="00F674D3">
          <w:delText>8</w:delText>
        </w:r>
      </w:del>
      <w:r w:rsidRPr="00AE3765">
        <w:t>:</w:t>
      </w:r>
    </w:p>
    <w:p w14:paraId="769A89A8" w14:textId="2E74A7AE" w:rsidR="00D51486" w:rsidRPr="00314835" w:rsidRDefault="00D51486" w:rsidP="00314835">
      <w:pPr>
        <w:pStyle w:val="Note"/>
        <w:rPr>
          <w:lang w:val="en-CA"/>
        </w:rPr>
      </w:pPr>
      <w:r w:rsidRPr="00314835">
        <w:rPr>
          <w:highlight w:val="yellow"/>
          <w:lang w:val="en-CA"/>
        </w:rPr>
        <w:t>EDITORS NOTE: Do we need these properties for video as well?</w:t>
      </w:r>
    </w:p>
    <w:p w14:paraId="3C5F3C62" w14:textId="0478D25B" w:rsidR="003F4EB2" w:rsidRPr="00AE3765" w:rsidRDefault="003F4EB2" w:rsidP="00F674D3">
      <w:pPr>
        <w:pStyle w:val="Heading2"/>
        <w:numPr>
          <w:ilvl w:val="2"/>
          <w:numId w:val="68"/>
        </w:numPr>
        <w:rPr>
          <w:lang w:val="en-CA"/>
        </w:rPr>
      </w:pPr>
      <w:bookmarkStart w:id="1384" w:name="_Toc166227985"/>
      <w:r w:rsidRPr="00AE3765">
        <w:rPr>
          <w:lang w:val="en-CA"/>
        </w:rPr>
        <w:t>Reference viewing environment</w:t>
      </w:r>
      <w:bookmarkEnd w:id="1384"/>
    </w:p>
    <w:p w14:paraId="04ADF370" w14:textId="214E0001" w:rsidR="003F4EB2" w:rsidRPr="00AE3765" w:rsidRDefault="003F4EB2" w:rsidP="00E2660F">
      <w:pPr>
        <w:pStyle w:val="Heading3"/>
        <w:numPr>
          <w:ilvl w:val="3"/>
          <w:numId w:val="68"/>
        </w:numPr>
        <w:rPr>
          <w:lang w:val="en-CA"/>
        </w:rPr>
      </w:pPr>
      <w:bookmarkStart w:id="1385" w:name="_Toc166227986"/>
      <w:r w:rsidRPr="00AE3765">
        <w:rPr>
          <w:lang w:val="en-CA"/>
        </w:rPr>
        <w:t>Definition</w:t>
      </w:r>
      <w:bookmarkEnd w:id="1385"/>
    </w:p>
    <w:tbl>
      <w:tblPr>
        <w:tblW w:w="9750" w:type="dxa"/>
        <w:tblLayout w:type="fixed"/>
        <w:tblCellMar>
          <w:left w:w="0" w:type="dxa"/>
          <w:right w:w="0" w:type="dxa"/>
        </w:tblCellMar>
        <w:tblLook w:val="04A0" w:firstRow="1" w:lastRow="0" w:firstColumn="1" w:lastColumn="0" w:noHBand="0" w:noVBand="1"/>
      </w:tblPr>
      <w:tblGrid>
        <w:gridCol w:w="2789"/>
        <w:gridCol w:w="6961"/>
      </w:tblGrid>
      <w:tr w:rsidR="003F4EB2" w:rsidRPr="00314835" w14:paraId="4C00D289" w14:textId="77777777" w:rsidTr="003F4EB2">
        <w:tc>
          <w:tcPr>
            <w:tcW w:w="2789" w:type="dxa"/>
            <w:hideMark/>
          </w:tcPr>
          <w:p w14:paraId="503FAEE4" w14:textId="77777777" w:rsidR="003F4EB2" w:rsidRPr="00314835" w:rsidRDefault="003F4EB2" w:rsidP="0047696D">
            <w:pPr>
              <w:pStyle w:val="BoxTable"/>
              <w:rPr>
                <w:lang w:val="en-CA"/>
              </w:rPr>
            </w:pPr>
            <w:r w:rsidRPr="00314835">
              <w:rPr>
                <w:lang w:val="en-CA"/>
              </w:rPr>
              <w:t xml:space="preserve">Box type: </w:t>
            </w:r>
          </w:p>
        </w:tc>
        <w:tc>
          <w:tcPr>
            <w:tcW w:w="6961" w:type="dxa"/>
            <w:hideMark/>
          </w:tcPr>
          <w:p w14:paraId="36253220" w14:textId="77777777" w:rsidR="003F4EB2" w:rsidRPr="00314835" w:rsidRDefault="003F4EB2" w:rsidP="0047696D">
            <w:pPr>
              <w:pStyle w:val="BoxTable"/>
              <w:rPr>
                <w:rStyle w:val="CodeChar0"/>
                <w:lang w:val="en-CA"/>
              </w:rPr>
            </w:pPr>
            <w:r w:rsidRPr="00314835">
              <w:rPr>
                <w:rStyle w:val="CodeChar0"/>
                <w:lang w:val="en-CA"/>
              </w:rPr>
              <w:t>'</w:t>
            </w:r>
            <w:proofErr w:type="spellStart"/>
            <w:r w:rsidRPr="00314835">
              <w:rPr>
                <w:rStyle w:val="CodeChar0"/>
                <w:lang w:val="en-CA"/>
              </w:rPr>
              <w:t>reve</w:t>
            </w:r>
            <w:proofErr w:type="spellEnd"/>
            <w:r w:rsidRPr="00314835">
              <w:rPr>
                <w:rStyle w:val="CodeChar0"/>
                <w:lang w:val="en-CA"/>
              </w:rPr>
              <w:t>'</w:t>
            </w:r>
          </w:p>
        </w:tc>
      </w:tr>
      <w:tr w:rsidR="003F4EB2" w:rsidRPr="00314835" w14:paraId="0E94193E" w14:textId="77777777" w:rsidTr="003F4EB2">
        <w:tc>
          <w:tcPr>
            <w:tcW w:w="2789" w:type="dxa"/>
            <w:hideMark/>
          </w:tcPr>
          <w:p w14:paraId="5699B499" w14:textId="77777777" w:rsidR="003F4EB2" w:rsidRPr="00314835" w:rsidRDefault="003F4EB2" w:rsidP="0047696D">
            <w:pPr>
              <w:pStyle w:val="BoxTable"/>
              <w:rPr>
                <w:lang w:val="en-CA"/>
              </w:rPr>
            </w:pPr>
            <w:r w:rsidRPr="00314835">
              <w:rPr>
                <w:lang w:val="en-CA"/>
              </w:rPr>
              <w:t>Property type:</w:t>
            </w:r>
          </w:p>
        </w:tc>
        <w:tc>
          <w:tcPr>
            <w:tcW w:w="6961" w:type="dxa"/>
            <w:hideMark/>
          </w:tcPr>
          <w:p w14:paraId="61B241D3" w14:textId="77777777" w:rsidR="003F4EB2" w:rsidRPr="00314835" w:rsidRDefault="003F4EB2" w:rsidP="0047696D">
            <w:pPr>
              <w:pStyle w:val="BoxTable"/>
              <w:rPr>
                <w:lang w:val="en-CA"/>
              </w:rPr>
            </w:pPr>
            <w:r w:rsidRPr="00314835">
              <w:rPr>
                <w:lang w:val="en-CA"/>
              </w:rPr>
              <w:t>Descriptive item property</w:t>
            </w:r>
          </w:p>
        </w:tc>
      </w:tr>
      <w:tr w:rsidR="003F4EB2" w:rsidRPr="00314835" w14:paraId="139DC134" w14:textId="77777777" w:rsidTr="003F4EB2">
        <w:tc>
          <w:tcPr>
            <w:tcW w:w="2789" w:type="dxa"/>
            <w:hideMark/>
          </w:tcPr>
          <w:p w14:paraId="62990DFA" w14:textId="77777777" w:rsidR="003F4EB2" w:rsidRPr="00314835" w:rsidRDefault="003F4EB2" w:rsidP="0047696D">
            <w:pPr>
              <w:pStyle w:val="BoxTable"/>
              <w:rPr>
                <w:lang w:val="en-CA"/>
              </w:rPr>
            </w:pPr>
            <w:r w:rsidRPr="00314835">
              <w:rPr>
                <w:lang w:val="en-CA"/>
              </w:rPr>
              <w:t xml:space="preserve">Container: </w:t>
            </w:r>
          </w:p>
        </w:tc>
        <w:tc>
          <w:tcPr>
            <w:tcW w:w="6961" w:type="dxa"/>
            <w:hideMark/>
          </w:tcPr>
          <w:p w14:paraId="24BA2157" w14:textId="77777777" w:rsidR="003F4EB2" w:rsidRPr="00314835" w:rsidRDefault="003F4EB2" w:rsidP="0047696D">
            <w:pPr>
              <w:pStyle w:val="BoxTable"/>
              <w:rPr>
                <w:rStyle w:val="CodeChar0"/>
                <w:lang w:val="en-CA"/>
              </w:rPr>
            </w:pPr>
            <w:proofErr w:type="spellStart"/>
            <w:r w:rsidRPr="00314835">
              <w:rPr>
                <w:rStyle w:val="CodeChar0"/>
                <w:lang w:val="en-CA"/>
              </w:rPr>
              <w:t>ItemPropertyContainerBox</w:t>
            </w:r>
            <w:proofErr w:type="spellEnd"/>
          </w:p>
        </w:tc>
      </w:tr>
      <w:tr w:rsidR="003F4EB2" w:rsidRPr="00314835" w14:paraId="06430947" w14:textId="77777777" w:rsidTr="003F4EB2">
        <w:tc>
          <w:tcPr>
            <w:tcW w:w="2789" w:type="dxa"/>
            <w:hideMark/>
          </w:tcPr>
          <w:p w14:paraId="26099D04" w14:textId="77777777" w:rsidR="003F4EB2" w:rsidRPr="00314835" w:rsidRDefault="003F4EB2" w:rsidP="0047696D">
            <w:pPr>
              <w:pStyle w:val="BoxTable"/>
              <w:rPr>
                <w:lang w:val="en-CA"/>
              </w:rPr>
            </w:pPr>
            <w:r w:rsidRPr="00314835">
              <w:rPr>
                <w:lang w:val="en-CA"/>
              </w:rPr>
              <w:t xml:space="preserve">Mandatory (per item): </w:t>
            </w:r>
          </w:p>
        </w:tc>
        <w:tc>
          <w:tcPr>
            <w:tcW w:w="6961" w:type="dxa"/>
            <w:hideMark/>
          </w:tcPr>
          <w:p w14:paraId="59D973F9" w14:textId="77777777" w:rsidR="003F4EB2" w:rsidRPr="00314835" w:rsidRDefault="003F4EB2" w:rsidP="0047696D">
            <w:pPr>
              <w:pStyle w:val="BoxTable"/>
              <w:rPr>
                <w:lang w:val="en-CA"/>
              </w:rPr>
            </w:pPr>
            <w:r w:rsidRPr="00314835">
              <w:rPr>
                <w:lang w:val="en-CA"/>
              </w:rPr>
              <w:t>No</w:t>
            </w:r>
          </w:p>
        </w:tc>
      </w:tr>
      <w:tr w:rsidR="003F4EB2" w:rsidRPr="00314835" w14:paraId="530792F8" w14:textId="77777777" w:rsidTr="003F4EB2">
        <w:tc>
          <w:tcPr>
            <w:tcW w:w="2789" w:type="dxa"/>
            <w:hideMark/>
          </w:tcPr>
          <w:p w14:paraId="54C798E5" w14:textId="77777777" w:rsidR="003F4EB2" w:rsidRPr="00314835" w:rsidRDefault="003F4EB2" w:rsidP="0047696D">
            <w:pPr>
              <w:pStyle w:val="BoxTable"/>
              <w:rPr>
                <w:lang w:val="en-CA"/>
              </w:rPr>
            </w:pPr>
            <w:r w:rsidRPr="00314835">
              <w:rPr>
                <w:lang w:val="en-CA"/>
              </w:rPr>
              <w:t>Quantity (per item):</w:t>
            </w:r>
          </w:p>
        </w:tc>
        <w:tc>
          <w:tcPr>
            <w:tcW w:w="6961" w:type="dxa"/>
            <w:hideMark/>
          </w:tcPr>
          <w:p w14:paraId="597D1FE1" w14:textId="77777777" w:rsidR="003F4EB2" w:rsidRPr="00314835" w:rsidRDefault="003F4EB2" w:rsidP="0047696D">
            <w:pPr>
              <w:pStyle w:val="BoxTable"/>
              <w:rPr>
                <w:lang w:val="en-CA"/>
              </w:rPr>
            </w:pPr>
            <w:r w:rsidRPr="00314835">
              <w:rPr>
                <w:lang w:val="en-CA"/>
              </w:rPr>
              <w:t>At most one</w:t>
            </w:r>
          </w:p>
          <w:p w14:paraId="08417A90" w14:textId="77777777" w:rsidR="003F4EB2" w:rsidRPr="00314835" w:rsidRDefault="003F4EB2" w:rsidP="0047696D">
            <w:pPr>
              <w:pStyle w:val="BoxTable"/>
              <w:rPr>
                <w:lang w:val="en-CA"/>
              </w:rPr>
            </w:pPr>
          </w:p>
        </w:tc>
      </w:tr>
    </w:tbl>
    <w:p w14:paraId="6FFC5779" w14:textId="3B13D6F2" w:rsidR="003F4EB2" w:rsidRPr="00314835" w:rsidRDefault="003F4EB2" w:rsidP="003F4EB2">
      <w:pPr>
        <w:rPr>
          <w:lang w:val="en-CA"/>
        </w:rPr>
      </w:pPr>
      <w:r w:rsidRPr="00314835">
        <w:rPr>
          <w:lang w:val="en-CA"/>
        </w:rPr>
        <w:t>The reference viewing environment applies to display-viewing colorimetry, not to scene-referred colorimetry. It specifies the luminance and chromaticity parameters for the “surround” and “periphery” of the display. The “surround” is the area surrounding a display that can affect the adaptation of the eye, typically the wall or curtain behind the display, while “periphery” is the remaining environment outside of the surround.</w:t>
      </w:r>
    </w:p>
    <w:p w14:paraId="5F226FE1" w14:textId="413EED87" w:rsidR="003F4EB2" w:rsidRPr="00314835" w:rsidRDefault="003F4EB2" w:rsidP="00E2660F">
      <w:pPr>
        <w:pStyle w:val="Heading3"/>
        <w:numPr>
          <w:ilvl w:val="3"/>
          <w:numId w:val="68"/>
        </w:numPr>
        <w:rPr>
          <w:lang w:val="en-CA"/>
        </w:rPr>
      </w:pPr>
      <w:bookmarkStart w:id="1386" w:name="_Toc166227987"/>
      <w:r w:rsidRPr="00314835">
        <w:rPr>
          <w:lang w:val="en-CA"/>
        </w:rPr>
        <w:t>Syntax</w:t>
      </w:r>
      <w:bookmarkEnd w:id="1386"/>
    </w:p>
    <w:p w14:paraId="1B7CA0D4" w14:textId="047F05F2" w:rsidR="003F4EB2" w:rsidRPr="00314835" w:rsidRDefault="003F4EB2" w:rsidP="003F4EB2">
      <w:pPr>
        <w:pStyle w:val="Code"/>
        <w:rPr>
          <w:lang w:val="en-CA"/>
        </w:rPr>
      </w:pPr>
      <w:r w:rsidRPr="00314835">
        <w:rPr>
          <w:lang w:val="en-CA"/>
        </w:rPr>
        <w:t xml:space="preserve">class </w:t>
      </w:r>
      <w:proofErr w:type="spellStart"/>
      <w:r w:rsidRPr="00314835">
        <w:rPr>
          <w:lang w:val="en-CA"/>
        </w:rPr>
        <w:t>ReferenceViewingEnvironmentBox</w:t>
      </w:r>
      <w:proofErr w:type="spellEnd"/>
      <w:r w:rsidRPr="00314835">
        <w:rPr>
          <w:lang w:val="en-CA"/>
        </w:rPr>
        <w:t xml:space="preserve"> extends </w:t>
      </w:r>
      <w:proofErr w:type="spellStart"/>
      <w:proofErr w:type="gramStart"/>
      <w:r w:rsidRPr="00314835">
        <w:rPr>
          <w:lang w:val="en-CA"/>
        </w:rPr>
        <w:t>ItemFullProperty</w:t>
      </w:r>
      <w:proofErr w:type="spellEnd"/>
      <w:r w:rsidRPr="00314835">
        <w:rPr>
          <w:lang w:val="en-CA"/>
        </w:rPr>
        <w:t>(</w:t>
      </w:r>
      <w:proofErr w:type="gramEnd"/>
      <w:r w:rsidRPr="00314835">
        <w:rPr>
          <w:lang w:val="en-CA"/>
        </w:rPr>
        <w:t>'</w:t>
      </w:r>
      <w:proofErr w:type="spellStart"/>
      <w:r w:rsidRPr="00314835">
        <w:rPr>
          <w:lang w:val="en-CA"/>
        </w:rPr>
        <w:t>reve</w:t>
      </w:r>
      <w:proofErr w:type="spellEnd"/>
      <w:r w:rsidRPr="00314835">
        <w:rPr>
          <w:lang w:val="en-CA"/>
        </w:rPr>
        <w:t>', 0, 0){</w:t>
      </w:r>
      <w:r w:rsidRPr="00314835">
        <w:rPr>
          <w:lang w:val="en-CA"/>
        </w:rPr>
        <w:br/>
      </w:r>
      <w:r w:rsidRPr="00314835">
        <w:rPr>
          <w:lang w:val="en-CA"/>
        </w:rPr>
        <w:tab/>
        <w:t xml:space="preserve">unsigned int(32) </w:t>
      </w:r>
      <w:proofErr w:type="spellStart"/>
      <w:r w:rsidRPr="00314835">
        <w:rPr>
          <w:lang w:val="en-CA"/>
        </w:rPr>
        <w:t>surround_luminance</w:t>
      </w:r>
      <w:proofErr w:type="spellEnd"/>
      <w:r w:rsidRPr="00314835">
        <w:rPr>
          <w:lang w:val="en-CA"/>
        </w:rPr>
        <w:t>;</w:t>
      </w:r>
      <w:r w:rsidRPr="00314835">
        <w:rPr>
          <w:lang w:val="en-CA"/>
        </w:rPr>
        <w:br/>
      </w:r>
      <w:r w:rsidRPr="00314835">
        <w:rPr>
          <w:lang w:val="en-CA"/>
        </w:rPr>
        <w:tab/>
        <w:t xml:space="preserve">unsigned int(16) </w:t>
      </w:r>
      <w:proofErr w:type="spellStart"/>
      <w:r w:rsidRPr="00314835">
        <w:rPr>
          <w:lang w:val="en-CA"/>
        </w:rPr>
        <w:t>surround_light_x</w:t>
      </w:r>
      <w:proofErr w:type="spellEnd"/>
      <w:r w:rsidRPr="00314835">
        <w:rPr>
          <w:lang w:val="en-CA"/>
        </w:rPr>
        <w:t>;</w:t>
      </w:r>
      <w:r w:rsidRPr="00314835">
        <w:rPr>
          <w:lang w:val="en-CA"/>
        </w:rPr>
        <w:br/>
      </w:r>
      <w:r w:rsidRPr="00314835">
        <w:rPr>
          <w:lang w:val="en-CA"/>
        </w:rPr>
        <w:tab/>
        <w:t xml:space="preserve">unsigned int(16) </w:t>
      </w:r>
      <w:proofErr w:type="spellStart"/>
      <w:r w:rsidRPr="00314835">
        <w:rPr>
          <w:lang w:val="en-CA"/>
        </w:rPr>
        <w:t>surround_light_y</w:t>
      </w:r>
      <w:proofErr w:type="spellEnd"/>
      <w:r w:rsidRPr="00314835">
        <w:rPr>
          <w:lang w:val="en-CA"/>
        </w:rPr>
        <w:t>;</w:t>
      </w:r>
      <w:r w:rsidRPr="00314835">
        <w:rPr>
          <w:lang w:val="en-CA"/>
        </w:rPr>
        <w:br/>
      </w:r>
      <w:r w:rsidRPr="00314835">
        <w:rPr>
          <w:lang w:val="en-CA"/>
        </w:rPr>
        <w:tab/>
        <w:t xml:space="preserve">unsigned int(32) </w:t>
      </w:r>
      <w:proofErr w:type="spellStart"/>
      <w:r w:rsidRPr="00314835">
        <w:rPr>
          <w:lang w:val="en-CA"/>
        </w:rPr>
        <w:t>periphery_luminance</w:t>
      </w:r>
      <w:proofErr w:type="spellEnd"/>
      <w:r w:rsidRPr="00314835">
        <w:rPr>
          <w:lang w:val="en-CA"/>
        </w:rPr>
        <w:t>;</w:t>
      </w:r>
      <w:r w:rsidRPr="00314835">
        <w:rPr>
          <w:lang w:val="en-CA"/>
        </w:rPr>
        <w:br/>
      </w:r>
      <w:r w:rsidRPr="00314835">
        <w:rPr>
          <w:lang w:val="en-CA"/>
        </w:rPr>
        <w:tab/>
        <w:t xml:space="preserve">unsigned int(16) </w:t>
      </w:r>
      <w:proofErr w:type="spellStart"/>
      <w:r w:rsidRPr="00314835">
        <w:rPr>
          <w:lang w:val="en-CA"/>
        </w:rPr>
        <w:t>periphery_light_x</w:t>
      </w:r>
      <w:proofErr w:type="spellEnd"/>
      <w:r w:rsidRPr="00314835">
        <w:rPr>
          <w:lang w:val="en-CA"/>
        </w:rPr>
        <w:t>;</w:t>
      </w:r>
      <w:r w:rsidRPr="00314835">
        <w:rPr>
          <w:lang w:val="en-CA"/>
        </w:rPr>
        <w:br/>
      </w:r>
      <w:r w:rsidRPr="00314835">
        <w:rPr>
          <w:lang w:val="en-CA"/>
        </w:rPr>
        <w:tab/>
        <w:t xml:space="preserve">unsigned int(16) </w:t>
      </w:r>
      <w:proofErr w:type="spellStart"/>
      <w:r w:rsidRPr="00314835">
        <w:rPr>
          <w:lang w:val="en-CA"/>
        </w:rPr>
        <w:t>periphery_light_y</w:t>
      </w:r>
      <w:proofErr w:type="spellEnd"/>
      <w:r w:rsidRPr="00314835">
        <w:rPr>
          <w:lang w:val="en-CA"/>
        </w:rPr>
        <w:t>;</w:t>
      </w:r>
      <w:r w:rsidRPr="00314835">
        <w:rPr>
          <w:lang w:val="en-CA"/>
        </w:rPr>
        <w:br/>
        <w:t>}</w:t>
      </w:r>
    </w:p>
    <w:p w14:paraId="191F5CA1" w14:textId="77777777" w:rsidR="003F4EB2" w:rsidRPr="00314835" w:rsidRDefault="003F4EB2" w:rsidP="003F4EB2">
      <w:pPr>
        <w:pStyle w:val="Code"/>
        <w:rPr>
          <w:lang w:val="en-CA"/>
        </w:rPr>
      </w:pPr>
    </w:p>
    <w:p w14:paraId="644CF0D0" w14:textId="50EC282B" w:rsidR="003F4EB2" w:rsidRPr="00314835" w:rsidRDefault="003F4EB2" w:rsidP="00E2660F">
      <w:pPr>
        <w:pStyle w:val="Heading3"/>
        <w:numPr>
          <w:ilvl w:val="3"/>
          <w:numId w:val="68"/>
        </w:numPr>
        <w:rPr>
          <w:lang w:val="en-CA"/>
        </w:rPr>
      </w:pPr>
      <w:bookmarkStart w:id="1387" w:name="_Toc166227988"/>
      <w:r w:rsidRPr="00314835">
        <w:rPr>
          <w:lang w:val="en-CA"/>
        </w:rPr>
        <w:t>Semantics</w:t>
      </w:r>
      <w:bookmarkEnd w:id="1387"/>
    </w:p>
    <w:p w14:paraId="57314658" w14:textId="77777777" w:rsidR="003F4EB2" w:rsidRPr="00314835" w:rsidRDefault="003F4EB2" w:rsidP="003F4EB2">
      <w:pPr>
        <w:pStyle w:val="Fields0"/>
        <w:rPr>
          <w:lang w:val="en-CA"/>
        </w:rPr>
      </w:pPr>
      <w:proofErr w:type="spellStart"/>
      <w:r w:rsidRPr="00314835">
        <w:rPr>
          <w:rStyle w:val="CodeChar0"/>
          <w:lang w:val="en-CA"/>
        </w:rPr>
        <w:t>surround_luminance</w:t>
      </w:r>
      <w:proofErr w:type="spellEnd"/>
      <w:r w:rsidRPr="00314835">
        <w:rPr>
          <w:lang w:val="en-CA"/>
        </w:rPr>
        <w:t xml:space="preserve"> specifies the luminance of the surround in units of 0.0001 candelas per square metre.</w:t>
      </w:r>
    </w:p>
    <w:p w14:paraId="18647BDB" w14:textId="77777777" w:rsidR="003F4EB2" w:rsidRPr="00314835" w:rsidRDefault="003F4EB2" w:rsidP="003F4EB2">
      <w:pPr>
        <w:pStyle w:val="Note"/>
        <w:rPr>
          <w:lang w:val="en-CA"/>
        </w:rPr>
      </w:pPr>
      <w:r w:rsidRPr="00314835">
        <w:rPr>
          <w:highlight w:val="yellow"/>
          <w:lang w:val="en-CA"/>
        </w:rPr>
        <w:t>[Ed. note]: disallowing 0 could be considered.</w:t>
      </w:r>
    </w:p>
    <w:p w14:paraId="61F04AE3" w14:textId="77777777" w:rsidR="003F4EB2" w:rsidRPr="00314835" w:rsidRDefault="003F4EB2" w:rsidP="003F4EB2">
      <w:pPr>
        <w:pStyle w:val="Fields0"/>
        <w:rPr>
          <w:rFonts w:eastAsia="MS Mincho"/>
          <w:highlight w:val="yellow"/>
          <w:lang w:val="en-CA"/>
        </w:rPr>
      </w:pPr>
      <w:proofErr w:type="spellStart"/>
      <w:r w:rsidRPr="00314835">
        <w:rPr>
          <w:rStyle w:val="CodeChar0"/>
          <w:lang w:val="en-CA"/>
        </w:rPr>
        <w:t>surround_light_x</w:t>
      </w:r>
      <w:proofErr w:type="spellEnd"/>
      <w:r w:rsidRPr="00314835">
        <w:rPr>
          <w:lang w:val="en-CA"/>
        </w:rPr>
        <w:t xml:space="preserve"> and </w:t>
      </w:r>
      <w:proofErr w:type="spellStart"/>
      <w:r w:rsidRPr="00314835">
        <w:rPr>
          <w:rStyle w:val="CodeChar0"/>
          <w:lang w:val="en-CA"/>
        </w:rPr>
        <w:t>surround_light_y</w:t>
      </w:r>
      <w:proofErr w:type="spellEnd"/>
      <w:r w:rsidRPr="00314835">
        <w:rPr>
          <w:lang w:val="en-CA"/>
        </w:rPr>
        <w:t xml:space="preserve"> </w:t>
      </w:r>
      <w:proofErr w:type="gramStart"/>
      <w:r w:rsidRPr="00314835">
        <w:rPr>
          <w:lang w:val="en-CA"/>
        </w:rPr>
        <w:t>specify</w:t>
      </w:r>
      <w:proofErr w:type="gramEnd"/>
      <w:r w:rsidRPr="00314835">
        <w:rPr>
          <w:lang w:val="en-CA"/>
        </w:rPr>
        <w:t xml:space="preserve"> the normalized x and y chromaticity coordinates, respectively, of the environmental reference surround light in the nominal viewing environment. These parameters are according to the CIE 1931 definition of x and y as specified in ISO 11664-1 (see also ISO 11664-3 and CIE 15) and are in normalized increments of 0.0001. The values of </w:t>
      </w:r>
      <w:proofErr w:type="spellStart"/>
      <w:r w:rsidRPr="00314835">
        <w:rPr>
          <w:rStyle w:val="CodeChar0"/>
          <w:lang w:val="en-CA"/>
        </w:rPr>
        <w:t>surround_light_x</w:t>
      </w:r>
      <w:proofErr w:type="spellEnd"/>
      <w:r w:rsidRPr="00314835">
        <w:rPr>
          <w:lang w:val="en-CA"/>
        </w:rPr>
        <w:t xml:space="preserve"> and </w:t>
      </w:r>
      <w:proofErr w:type="spellStart"/>
      <w:r w:rsidRPr="00314835">
        <w:rPr>
          <w:rStyle w:val="CodeChar0"/>
          <w:lang w:val="en-CA"/>
        </w:rPr>
        <w:t>surround_light_y</w:t>
      </w:r>
      <w:proofErr w:type="spellEnd"/>
      <w:r w:rsidRPr="00314835">
        <w:rPr>
          <w:lang w:val="en-CA"/>
        </w:rPr>
        <w:t xml:space="preserve"> shall be in the range of 0 to 10 000, inclusive.</w:t>
      </w:r>
    </w:p>
    <w:p w14:paraId="5A75C77F" w14:textId="77777777" w:rsidR="003F4EB2" w:rsidRPr="00314835" w:rsidRDefault="003F4EB2" w:rsidP="003F4EB2">
      <w:pPr>
        <w:pStyle w:val="Fields0"/>
        <w:rPr>
          <w:lang w:val="en-CA"/>
        </w:rPr>
      </w:pPr>
      <w:proofErr w:type="spellStart"/>
      <w:r w:rsidRPr="00314835">
        <w:rPr>
          <w:rStyle w:val="CodeChar0"/>
          <w:lang w:val="en-CA"/>
        </w:rPr>
        <w:t>periphery_luminance</w:t>
      </w:r>
      <w:proofErr w:type="spellEnd"/>
      <w:r w:rsidRPr="00314835">
        <w:rPr>
          <w:lang w:val="en-CA"/>
        </w:rPr>
        <w:t xml:space="preserve"> specifies the luminance of the periphery in units of 0.0001 candelas per square metre.</w:t>
      </w:r>
    </w:p>
    <w:p w14:paraId="73733597" w14:textId="77777777" w:rsidR="003F4EB2" w:rsidRPr="00314835" w:rsidRDefault="003F4EB2" w:rsidP="003F4EB2">
      <w:pPr>
        <w:pStyle w:val="Note"/>
        <w:rPr>
          <w:lang w:val="en-CA"/>
        </w:rPr>
      </w:pPr>
      <w:r w:rsidRPr="00314835">
        <w:rPr>
          <w:highlight w:val="yellow"/>
          <w:lang w:val="en-CA"/>
        </w:rPr>
        <w:t>[Ed. note]: disallowing 0 could be considered.</w:t>
      </w:r>
    </w:p>
    <w:p w14:paraId="10C8B613" w14:textId="25DBD59F" w:rsidR="003F4EB2" w:rsidRPr="00314835" w:rsidRDefault="003F4EB2" w:rsidP="003F4EB2">
      <w:pPr>
        <w:rPr>
          <w:lang w:val="en-CA"/>
        </w:rPr>
      </w:pPr>
      <w:proofErr w:type="spellStart"/>
      <w:r w:rsidRPr="00314835">
        <w:rPr>
          <w:rStyle w:val="CodeChar0"/>
          <w:lang w:val="en-CA"/>
        </w:rPr>
        <w:t>periphery_light_x</w:t>
      </w:r>
      <w:proofErr w:type="spellEnd"/>
      <w:r w:rsidRPr="00314835">
        <w:rPr>
          <w:lang w:val="en-CA"/>
        </w:rPr>
        <w:t xml:space="preserve"> and </w:t>
      </w:r>
      <w:proofErr w:type="spellStart"/>
      <w:r w:rsidRPr="00314835">
        <w:rPr>
          <w:rStyle w:val="CodeChar0"/>
          <w:lang w:val="en-CA"/>
        </w:rPr>
        <w:t>periphery_light_y</w:t>
      </w:r>
      <w:proofErr w:type="spellEnd"/>
      <w:r w:rsidRPr="00314835">
        <w:rPr>
          <w:lang w:val="en-CA"/>
        </w:rPr>
        <w:t xml:space="preserve"> </w:t>
      </w:r>
      <w:proofErr w:type="gramStart"/>
      <w:r w:rsidRPr="00314835">
        <w:rPr>
          <w:lang w:val="en-CA"/>
        </w:rPr>
        <w:t>specify</w:t>
      </w:r>
      <w:proofErr w:type="gramEnd"/>
      <w:r w:rsidRPr="00314835">
        <w:rPr>
          <w:lang w:val="en-CA"/>
        </w:rPr>
        <w:t xml:space="preserve"> the normalized x and y chromaticity coordinates, respectively, of the environmental reference periphery light in the nominal viewing </w:t>
      </w:r>
      <w:r w:rsidRPr="00314835">
        <w:rPr>
          <w:lang w:val="en-CA"/>
        </w:rPr>
        <w:lastRenderedPageBreak/>
        <w:t xml:space="preserve">environment. These parameters are according to the CIE 1931 definition of x and y as specified in ISO 11664-1 (see also ISO 11664-3 and CIE 15) and are in normalized increments of 0.0001. The values of </w:t>
      </w:r>
      <w:proofErr w:type="spellStart"/>
      <w:r w:rsidRPr="00314835">
        <w:rPr>
          <w:rStyle w:val="CodeChar0"/>
          <w:lang w:val="en-CA"/>
        </w:rPr>
        <w:t>periphery_light_x</w:t>
      </w:r>
      <w:proofErr w:type="spellEnd"/>
      <w:r w:rsidRPr="00314835">
        <w:rPr>
          <w:lang w:val="en-CA"/>
        </w:rPr>
        <w:t xml:space="preserve"> and </w:t>
      </w:r>
      <w:proofErr w:type="spellStart"/>
      <w:r w:rsidRPr="00314835">
        <w:rPr>
          <w:rStyle w:val="CodeChar0"/>
          <w:lang w:val="en-CA"/>
        </w:rPr>
        <w:t>periphery_light_y</w:t>
      </w:r>
      <w:proofErr w:type="spellEnd"/>
      <w:r w:rsidRPr="00314835">
        <w:rPr>
          <w:lang w:val="en-CA"/>
        </w:rPr>
        <w:t xml:space="preserve"> shall be in the range of 0 to 10 000, inclusive.</w:t>
      </w:r>
    </w:p>
    <w:p w14:paraId="1D5F9D42" w14:textId="5A5C411D" w:rsidR="003F4EB2" w:rsidRPr="00314835" w:rsidRDefault="003F4EB2" w:rsidP="00E2660F">
      <w:pPr>
        <w:pStyle w:val="Heading2"/>
        <w:numPr>
          <w:ilvl w:val="2"/>
          <w:numId w:val="68"/>
        </w:numPr>
        <w:rPr>
          <w:lang w:val="en-CA"/>
        </w:rPr>
      </w:pPr>
      <w:bookmarkStart w:id="1388" w:name="_Toc166227989"/>
      <w:r w:rsidRPr="00314835">
        <w:rPr>
          <w:lang w:val="en-CA"/>
        </w:rPr>
        <w:t>Nominal Diffuse White</w:t>
      </w:r>
      <w:bookmarkEnd w:id="1388"/>
    </w:p>
    <w:p w14:paraId="10CFDAE7" w14:textId="56726412" w:rsidR="003F4EB2" w:rsidRPr="00314835" w:rsidRDefault="003F4EB2" w:rsidP="00E2660F">
      <w:pPr>
        <w:pStyle w:val="Heading3"/>
        <w:numPr>
          <w:ilvl w:val="3"/>
          <w:numId w:val="68"/>
        </w:numPr>
        <w:rPr>
          <w:lang w:val="en-CA"/>
        </w:rPr>
      </w:pPr>
      <w:bookmarkStart w:id="1389" w:name="_Toc166227990"/>
      <w:r w:rsidRPr="00314835">
        <w:rPr>
          <w:lang w:val="en-CA"/>
        </w:rPr>
        <w:t>Definition</w:t>
      </w:r>
      <w:bookmarkEnd w:id="1389"/>
    </w:p>
    <w:tbl>
      <w:tblPr>
        <w:tblW w:w="9750" w:type="dxa"/>
        <w:tblLayout w:type="fixed"/>
        <w:tblCellMar>
          <w:left w:w="0" w:type="dxa"/>
          <w:right w:w="0" w:type="dxa"/>
        </w:tblCellMar>
        <w:tblLook w:val="04A0" w:firstRow="1" w:lastRow="0" w:firstColumn="1" w:lastColumn="0" w:noHBand="0" w:noVBand="1"/>
      </w:tblPr>
      <w:tblGrid>
        <w:gridCol w:w="2789"/>
        <w:gridCol w:w="6961"/>
      </w:tblGrid>
      <w:tr w:rsidR="003F4EB2" w:rsidRPr="00314835" w14:paraId="2FAFC723" w14:textId="77777777" w:rsidTr="0047696D">
        <w:tc>
          <w:tcPr>
            <w:tcW w:w="2790" w:type="dxa"/>
            <w:hideMark/>
          </w:tcPr>
          <w:p w14:paraId="1D945C41" w14:textId="77777777" w:rsidR="003F4EB2" w:rsidRPr="00314835" w:rsidRDefault="003F4EB2" w:rsidP="0047696D">
            <w:pPr>
              <w:pStyle w:val="BoxTable"/>
              <w:rPr>
                <w:lang w:val="en-CA"/>
              </w:rPr>
            </w:pPr>
            <w:r w:rsidRPr="00314835">
              <w:rPr>
                <w:lang w:val="en-CA"/>
              </w:rPr>
              <w:t xml:space="preserve">Box type: </w:t>
            </w:r>
          </w:p>
        </w:tc>
        <w:tc>
          <w:tcPr>
            <w:tcW w:w="6962" w:type="dxa"/>
            <w:hideMark/>
          </w:tcPr>
          <w:p w14:paraId="5FA3F30B" w14:textId="77777777" w:rsidR="003F4EB2" w:rsidRPr="00314835" w:rsidRDefault="003F4EB2" w:rsidP="0047696D">
            <w:pPr>
              <w:pStyle w:val="BoxTable"/>
              <w:rPr>
                <w:rStyle w:val="CodeChar0"/>
                <w:lang w:val="en-CA"/>
              </w:rPr>
            </w:pPr>
            <w:r w:rsidRPr="00314835">
              <w:rPr>
                <w:rStyle w:val="CodeChar0"/>
                <w:lang w:val="en-CA"/>
              </w:rPr>
              <w:t>'</w:t>
            </w:r>
            <w:proofErr w:type="spellStart"/>
            <w:r w:rsidRPr="00314835">
              <w:rPr>
                <w:rStyle w:val="CodeChar0"/>
                <w:lang w:val="en-CA"/>
              </w:rPr>
              <w:t>ndwt</w:t>
            </w:r>
            <w:proofErr w:type="spellEnd"/>
            <w:r w:rsidRPr="00314835">
              <w:rPr>
                <w:rStyle w:val="CodeChar0"/>
                <w:lang w:val="en-CA"/>
              </w:rPr>
              <w:t>'</w:t>
            </w:r>
          </w:p>
        </w:tc>
      </w:tr>
      <w:tr w:rsidR="003F4EB2" w:rsidRPr="00314835" w14:paraId="0F868E98" w14:textId="77777777" w:rsidTr="0047696D">
        <w:tc>
          <w:tcPr>
            <w:tcW w:w="2790" w:type="dxa"/>
            <w:hideMark/>
          </w:tcPr>
          <w:p w14:paraId="057750E7" w14:textId="77777777" w:rsidR="003F4EB2" w:rsidRPr="00314835" w:rsidRDefault="003F4EB2" w:rsidP="0047696D">
            <w:pPr>
              <w:pStyle w:val="BoxTable"/>
              <w:rPr>
                <w:lang w:val="en-CA"/>
              </w:rPr>
            </w:pPr>
            <w:r w:rsidRPr="00314835">
              <w:rPr>
                <w:lang w:val="en-CA"/>
              </w:rPr>
              <w:t>Property type:</w:t>
            </w:r>
          </w:p>
        </w:tc>
        <w:tc>
          <w:tcPr>
            <w:tcW w:w="6962" w:type="dxa"/>
            <w:hideMark/>
          </w:tcPr>
          <w:p w14:paraId="4D675076" w14:textId="77777777" w:rsidR="003F4EB2" w:rsidRPr="00314835" w:rsidRDefault="003F4EB2" w:rsidP="0047696D">
            <w:pPr>
              <w:pStyle w:val="BoxTable"/>
              <w:rPr>
                <w:lang w:val="en-CA"/>
              </w:rPr>
            </w:pPr>
            <w:r w:rsidRPr="00314835">
              <w:rPr>
                <w:lang w:val="en-CA"/>
              </w:rPr>
              <w:t>Descriptive item property</w:t>
            </w:r>
          </w:p>
        </w:tc>
      </w:tr>
      <w:tr w:rsidR="003F4EB2" w:rsidRPr="00314835" w14:paraId="670C53C3" w14:textId="77777777" w:rsidTr="0047696D">
        <w:tc>
          <w:tcPr>
            <w:tcW w:w="2790" w:type="dxa"/>
            <w:hideMark/>
          </w:tcPr>
          <w:p w14:paraId="38191AE3" w14:textId="77777777" w:rsidR="003F4EB2" w:rsidRPr="00314835" w:rsidRDefault="003F4EB2" w:rsidP="0047696D">
            <w:pPr>
              <w:pStyle w:val="BoxTable"/>
              <w:rPr>
                <w:lang w:val="en-CA"/>
              </w:rPr>
            </w:pPr>
            <w:r w:rsidRPr="00314835">
              <w:rPr>
                <w:lang w:val="en-CA"/>
              </w:rPr>
              <w:t xml:space="preserve">Container: </w:t>
            </w:r>
          </w:p>
        </w:tc>
        <w:tc>
          <w:tcPr>
            <w:tcW w:w="6962" w:type="dxa"/>
            <w:hideMark/>
          </w:tcPr>
          <w:p w14:paraId="36293CC0" w14:textId="77777777" w:rsidR="003F4EB2" w:rsidRPr="00314835" w:rsidRDefault="003F4EB2" w:rsidP="0047696D">
            <w:pPr>
              <w:pStyle w:val="BoxTable"/>
              <w:rPr>
                <w:rStyle w:val="CodeChar0"/>
                <w:lang w:val="en-CA"/>
              </w:rPr>
            </w:pPr>
            <w:proofErr w:type="spellStart"/>
            <w:r w:rsidRPr="00314835">
              <w:rPr>
                <w:rStyle w:val="CodeChar0"/>
                <w:lang w:val="en-CA"/>
              </w:rPr>
              <w:t>ItemPropertyContainerBox</w:t>
            </w:r>
            <w:proofErr w:type="spellEnd"/>
          </w:p>
        </w:tc>
      </w:tr>
      <w:tr w:rsidR="003F4EB2" w:rsidRPr="00314835" w14:paraId="3622AD12" w14:textId="77777777" w:rsidTr="0047696D">
        <w:tc>
          <w:tcPr>
            <w:tcW w:w="2790" w:type="dxa"/>
            <w:hideMark/>
          </w:tcPr>
          <w:p w14:paraId="5EF63AA7" w14:textId="77777777" w:rsidR="003F4EB2" w:rsidRPr="00314835" w:rsidRDefault="003F4EB2" w:rsidP="0047696D">
            <w:pPr>
              <w:pStyle w:val="BoxTable"/>
              <w:rPr>
                <w:lang w:val="en-CA"/>
              </w:rPr>
            </w:pPr>
            <w:r w:rsidRPr="00314835">
              <w:rPr>
                <w:lang w:val="en-CA"/>
              </w:rPr>
              <w:t xml:space="preserve">Mandatory (per item): </w:t>
            </w:r>
          </w:p>
        </w:tc>
        <w:tc>
          <w:tcPr>
            <w:tcW w:w="6962" w:type="dxa"/>
            <w:hideMark/>
          </w:tcPr>
          <w:p w14:paraId="2734F834" w14:textId="77777777" w:rsidR="003F4EB2" w:rsidRPr="00314835" w:rsidRDefault="003F4EB2" w:rsidP="0047696D">
            <w:pPr>
              <w:pStyle w:val="BoxTable"/>
              <w:rPr>
                <w:lang w:val="en-CA"/>
              </w:rPr>
            </w:pPr>
            <w:r w:rsidRPr="00314835">
              <w:rPr>
                <w:lang w:val="en-CA"/>
              </w:rPr>
              <w:t>No</w:t>
            </w:r>
          </w:p>
        </w:tc>
      </w:tr>
      <w:tr w:rsidR="003F4EB2" w:rsidRPr="00314835" w14:paraId="292088E0" w14:textId="77777777" w:rsidTr="0047696D">
        <w:tc>
          <w:tcPr>
            <w:tcW w:w="2790" w:type="dxa"/>
            <w:hideMark/>
          </w:tcPr>
          <w:p w14:paraId="6B565EA2" w14:textId="77777777" w:rsidR="003F4EB2" w:rsidRPr="00314835" w:rsidRDefault="003F4EB2" w:rsidP="0047696D">
            <w:pPr>
              <w:pStyle w:val="BoxTable"/>
              <w:rPr>
                <w:lang w:val="en-CA"/>
              </w:rPr>
            </w:pPr>
            <w:r w:rsidRPr="00314835">
              <w:rPr>
                <w:lang w:val="en-CA"/>
              </w:rPr>
              <w:t>Quantity (per item):</w:t>
            </w:r>
          </w:p>
        </w:tc>
        <w:tc>
          <w:tcPr>
            <w:tcW w:w="6962" w:type="dxa"/>
            <w:hideMark/>
          </w:tcPr>
          <w:p w14:paraId="6B79578C" w14:textId="77777777" w:rsidR="003F4EB2" w:rsidRPr="00314835" w:rsidRDefault="003F4EB2" w:rsidP="0047696D">
            <w:pPr>
              <w:pStyle w:val="BoxTable"/>
              <w:rPr>
                <w:lang w:val="en-CA"/>
              </w:rPr>
            </w:pPr>
            <w:r w:rsidRPr="00314835">
              <w:rPr>
                <w:lang w:val="en-CA"/>
              </w:rPr>
              <w:t>At most one</w:t>
            </w:r>
          </w:p>
        </w:tc>
      </w:tr>
    </w:tbl>
    <w:p w14:paraId="26EBADBA" w14:textId="77777777" w:rsidR="003F4EB2" w:rsidRPr="00314835" w:rsidRDefault="003F4EB2" w:rsidP="003F4EB2">
      <w:pPr>
        <w:rPr>
          <w:lang w:val="en-CA" w:eastAsia="ja-JP"/>
        </w:rPr>
      </w:pPr>
    </w:p>
    <w:p w14:paraId="29F6DC81" w14:textId="7F632B22" w:rsidR="003F4EB2" w:rsidRPr="00314835" w:rsidRDefault="003F4EB2" w:rsidP="00E2660F">
      <w:pPr>
        <w:pStyle w:val="Heading3"/>
        <w:numPr>
          <w:ilvl w:val="3"/>
          <w:numId w:val="68"/>
        </w:numPr>
        <w:rPr>
          <w:lang w:val="en-CA"/>
        </w:rPr>
      </w:pPr>
      <w:bookmarkStart w:id="1390" w:name="_Toc166227991"/>
      <w:r w:rsidRPr="00314835">
        <w:rPr>
          <w:lang w:val="en-CA"/>
        </w:rPr>
        <w:t>Syntax</w:t>
      </w:r>
      <w:bookmarkEnd w:id="1390"/>
    </w:p>
    <w:p w14:paraId="67D7E07E" w14:textId="4AEE44E5" w:rsidR="003F4EB2" w:rsidRPr="00314835" w:rsidRDefault="003F4EB2" w:rsidP="003F4EB2">
      <w:pPr>
        <w:pStyle w:val="Code"/>
        <w:rPr>
          <w:lang w:val="en-CA"/>
        </w:rPr>
      </w:pPr>
      <w:r w:rsidRPr="00314835">
        <w:rPr>
          <w:lang w:val="en-CA"/>
        </w:rPr>
        <w:t xml:space="preserve">class </w:t>
      </w:r>
      <w:proofErr w:type="spellStart"/>
      <w:r w:rsidRPr="00314835">
        <w:rPr>
          <w:lang w:val="en-CA"/>
        </w:rPr>
        <w:t>NominalDiffuseWhiteBox</w:t>
      </w:r>
      <w:proofErr w:type="spellEnd"/>
      <w:r w:rsidRPr="00314835">
        <w:rPr>
          <w:lang w:val="en-CA"/>
        </w:rPr>
        <w:t xml:space="preserve"> extends </w:t>
      </w:r>
      <w:proofErr w:type="spellStart"/>
      <w:proofErr w:type="gramStart"/>
      <w:r w:rsidRPr="00314835">
        <w:rPr>
          <w:lang w:val="en-CA"/>
        </w:rPr>
        <w:t>ItemFullProperty</w:t>
      </w:r>
      <w:proofErr w:type="spellEnd"/>
      <w:r w:rsidRPr="00314835">
        <w:rPr>
          <w:lang w:val="en-CA"/>
        </w:rPr>
        <w:t>(</w:t>
      </w:r>
      <w:proofErr w:type="gramEnd"/>
      <w:r w:rsidRPr="00314835">
        <w:rPr>
          <w:lang w:val="en-CA"/>
        </w:rPr>
        <w:t>'</w:t>
      </w:r>
      <w:proofErr w:type="spellStart"/>
      <w:r w:rsidRPr="00314835">
        <w:rPr>
          <w:lang w:val="en-CA"/>
        </w:rPr>
        <w:t>ndwt</w:t>
      </w:r>
      <w:proofErr w:type="spellEnd"/>
      <w:r w:rsidRPr="00314835">
        <w:rPr>
          <w:lang w:val="en-CA"/>
        </w:rPr>
        <w:t>', 0, 0){</w:t>
      </w:r>
      <w:r w:rsidRPr="00314835">
        <w:rPr>
          <w:lang w:val="en-CA"/>
        </w:rPr>
        <w:br/>
      </w:r>
      <w:r w:rsidRPr="00314835">
        <w:rPr>
          <w:lang w:val="en-CA"/>
        </w:rPr>
        <w:tab/>
        <w:t xml:space="preserve">unsigned int(32) </w:t>
      </w:r>
      <w:proofErr w:type="spellStart"/>
      <w:r w:rsidRPr="00314835">
        <w:rPr>
          <w:lang w:val="en-CA"/>
        </w:rPr>
        <w:t>diffuse_white_luminance</w:t>
      </w:r>
      <w:proofErr w:type="spellEnd"/>
      <w:r w:rsidRPr="00314835">
        <w:rPr>
          <w:lang w:val="en-CA"/>
        </w:rPr>
        <w:t>;</w:t>
      </w:r>
      <w:r w:rsidRPr="00314835">
        <w:rPr>
          <w:lang w:val="en-CA"/>
        </w:rPr>
        <w:br/>
      </w:r>
      <w:r w:rsidRPr="00314835">
        <w:rPr>
          <w:lang w:val="en-CA"/>
        </w:rPr>
        <w:tab/>
        <w:t xml:space="preserve">unsigned int(16) </w:t>
      </w:r>
      <w:proofErr w:type="spellStart"/>
      <w:r w:rsidRPr="00314835">
        <w:rPr>
          <w:lang w:val="en-CA"/>
        </w:rPr>
        <w:t>diffuse_white_light_x</w:t>
      </w:r>
      <w:proofErr w:type="spellEnd"/>
      <w:r w:rsidRPr="00314835">
        <w:rPr>
          <w:lang w:val="en-CA"/>
        </w:rPr>
        <w:t>;</w:t>
      </w:r>
      <w:r w:rsidRPr="00314835">
        <w:rPr>
          <w:lang w:val="en-CA"/>
        </w:rPr>
        <w:br/>
      </w:r>
      <w:r w:rsidRPr="00314835">
        <w:rPr>
          <w:lang w:val="en-CA"/>
        </w:rPr>
        <w:tab/>
        <w:t xml:space="preserve">unsigned int(16) </w:t>
      </w:r>
      <w:proofErr w:type="spellStart"/>
      <w:r w:rsidRPr="00314835">
        <w:rPr>
          <w:lang w:val="en-CA"/>
        </w:rPr>
        <w:t>diffuse_white_light_y</w:t>
      </w:r>
      <w:proofErr w:type="spellEnd"/>
      <w:r w:rsidRPr="00314835">
        <w:rPr>
          <w:lang w:val="en-CA"/>
        </w:rPr>
        <w:t>;</w:t>
      </w:r>
      <w:r w:rsidRPr="00314835">
        <w:rPr>
          <w:lang w:val="en-CA"/>
        </w:rPr>
        <w:br/>
        <w:t>}</w:t>
      </w:r>
    </w:p>
    <w:p w14:paraId="7892A5A0" w14:textId="77777777" w:rsidR="003F4EB2" w:rsidRPr="00314835" w:rsidRDefault="003F4EB2" w:rsidP="003F4EB2">
      <w:pPr>
        <w:pStyle w:val="Code"/>
        <w:rPr>
          <w:lang w:val="en-CA"/>
        </w:rPr>
      </w:pPr>
    </w:p>
    <w:p w14:paraId="79C43A55" w14:textId="3B41A9B6" w:rsidR="003F4EB2" w:rsidRPr="00314835" w:rsidRDefault="003F4EB2" w:rsidP="00E2660F">
      <w:pPr>
        <w:pStyle w:val="Heading3"/>
        <w:numPr>
          <w:ilvl w:val="3"/>
          <w:numId w:val="68"/>
        </w:numPr>
        <w:rPr>
          <w:lang w:val="en-CA"/>
        </w:rPr>
      </w:pPr>
      <w:bookmarkStart w:id="1391" w:name="_Toc166227992"/>
      <w:r w:rsidRPr="00314835">
        <w:rPr>
          <w:lang w:val="en-CA"/>
        </w:rPr>
        <w:t>Semantics</w:t>
      </w:r>
      <w:bookmarkEnd w:id="1391"/>
    </w:p>
    <w:p w14:paraId="189D6166" w14:textId="77777777" w:rsidR="003F4EB2" w:rsidRPr="00314835" w:rsidRDefault="003F4EB2" w:rsidP="003F4EB2">
      <w:pPr>
        <w:pStyle w:val="Fields0"/>
        <w:rPr>
          <w:lang w:val="en-CA"/>
        </w:rPr>
      </w:pPr>
      <w:proofErr w:type="spellStart"/>
      <w:r w:rsidRPr="00314835">
        <w:rPr>
          <w:rStyle w:val="CodeChar0"/>
          <w:lang w:val="en-CA"/>
        </w:rPr>
        <w:t>diffuse_white_luminance</w:t>
      </w:r>
      <w:proofErr w:type="spellEnd"/>
      <w:r w:rsidRPr="00314835">
        <w:rPr>
          <w:lang w:val="en-CA"/>
        </w:rPr>
        <w:t xml:space="preserve"> indicates the default nominal diffuse white luminance in units of 0.0001 candelas per square metre.</w:t>
      </w:r>
    </w:p>
    <w:p w14:paraId="68AE42D2" w14:textId="77777777" w:rsidR="003F4EB2" w:rsidRPr="00314835" w:rsidRDefault="003F4EB2" w:rsidP="003F4EB2">
      <w:pPr>
        <w:pStyle w:val="Note"/>
        <w:rPr>
          <w:lang w:val="en-CA"/>
        </w:rPr>
      </w:pPr>
      <w:r w:rsidRPr="00314835">
        <w:rPr>
          <w:highlight w:val="yellow"/>
          <w:lang w:val="en-CA"/>
        </w:rPr>
        <w:t>[Ed. note]: disallowing 0 could be considered.</w:t>
      </w:r>
    </w:p>
    <w:p w14:paraId="0046580C" w14:textId="77777777" w:rsidR="003F4EB2" w:rsidRPr="00314835" w:rsidRDefault="003F4EB2" w:rsidP="003F4EB2">
      <w:pPr>
        <w:pStyle w:val="Fields0"/>
        <w:rPr>
          <w:rFonts w:eastAsia="MS Mincho"/>
          <w:highlight w:val="yellow"/>
          <w:lang w:val="en-CA"/>
        </w:rPr>
      </w:pPr>
      <w:proofErr w:type="spellStart"/>
      <w:r w:rsidRPr="00314835">
        <w:rPr>
          <w:rStyle w:val="CodeChar0"/>
          <w:lang w:val="en-CA"/>
        </w:rPr>
        <w:t>diffuse_white_light_x</w:t>
      </w:r>
      <w:proofErr w:type="spellEnd"/>
      <w:r w:rsidRPr="00314835">
        <w:rPr>
          <w:lang w:val="en-CA"/>
        </w:rPr>
        <w:t xml:space="preserve"> and </w:t>
      </w:r>
      <w:proofErr w:type="spellStart"/>
      <w:r w:rsidRPr="00314835">
        <w:rPr>
          <w:rStyle w:val="CodeChar0"/>
          <w:lang w:val="en-CA"/>
        </w:rPr>
        <w:t>diffuse_white_light_y</w:t>
      </w:r>
      <w:proofErr w:type="spellEnd"/>
      <w:r w:rsidRPr="00314835">
        <w:rPr>
          <w:lang w:val="en-CA"/>
        </w:rPr>
        <w:t xml:space="preserve"> </w:t>
      </w:r>
      <w:proofErr w:type="gramStart"/>
      <w:r w:rsidRPr="00314835">
        <w:rPr>
          <w:lang w:val="en-CA"/>
        </w:rPr>
        <w:t>specify</w:t>
      </w:r>
      <w:proofErr w:type="gramEnd"/>
      <w:r w:rsidRPr="00314835">
        <w:rPr>
          <w:lang w:val="en-CA"/>
        </w:rPr>
        <w:t xml:space="preserve"> the normalized x and y chromaticity coordinates, respectively, of the environmental reference periphery light in the nominal viewing environment. These parameters are according to the CIE 1931 definition of x and y as specified in ISO 11664-1 (see also ISO 11664-3 and CIE 15) and are in normalized increments of 0.0001. The values of </w:t>
      </w:r>
      <w:proofErr w:type="spellStart"/>
      <w:r w:rsidRPr="00314835">
        <w:rPr>
          <w:rStyle w:val="CodeChar0"/>
          <w:lang w:val="en-CA"/>
        </w:rPr>
        <w:t>periphery_light_x</w:t>
      </w:r>
      <w:proofErr w:type="spellEnd"/>
      <w:r w:rsidRPr="00314835">
        <w:rPr>
          <w:lang w:val="en-CA"/>
        </w:rPr>
        <w:t xml:space="preserve"> and </w:t>
      </w:r>
      <w:proofErr w:type="spellStart"/>
      <w:r w:rsidRPr="00314835">
        <w:rPr>
          <w:rStyle w:val="CodeChar0"/>
          <w:lang w:val="en-CA"/>
        </w:rPr>
        <w:t>periphery_light_y</w:t>
      </w:r>
      <w:proofErr w:type="spellEnd"/>
      <w:r w:rsidRPr="00314835">
        <w:rPr>
          <w:lang w:val="en-CA"/>
        </w:rPr>
        <w:t xml:space="preserve"> shall be in the range of 0 to 10 000, inclusive and should be the same as the chromaticity coordinates of the white point of the content.</w:t>
      </w:r>
    </w:p>
    <w:p w14:paraId="40E65805" w14:textId="71EB32C4" w:rsidR="003F4EB2" w:rsidRPr="00314835" w:rsidRDefault="003F4EB2" w:rsidP="00E2660F">
      <w:pPr>
        <w:pStyle w:val="Note"/>
        <w:rPr>
          <w:lang w:val="en-CA"/>
        </w:rPr>
      </w:pPr>
      <w:r w:rsidRPr="00314835">
        <w:rPr>
          <w:highlight w:val="yellow"/>
          <w:lang w:val="en-CA"/>
        </w:rPr>
        <w:t xml:space="preserve">[Ed. note]: We could also add a note mentioning that values </w:t>
      </w:r>
      <w:proofErr w:type="spellStart"/>
      <w:r w:rsidRPr="00314835">
        <w:rPr>
          <w:rStyle w:val="CodeChar0"/>
          <w:highlight w:val="yellow"/>
          <w:lang w:val="en-CA"/>
        </w:rPr>
        <w:t>diffuse_white_light_x</w:t>
      </w:r>
      <w:proofErr w:type="spellEnd"/>
      <w:r w:rsidRPr="00314835">
        <w:rPr>
          <w:highlight w:val="yellow"/>
          <w:lang w:val="en-CA"/>
        </w:rPr>
        <w:t xml:space="preserve"> = 3 127 and </w:t>
      </w:r>
      <w:proofErr w:type="spellStart"/>
      <w:r w:rsidRPr="00314835">
        <w:rPr>
          <w:rStyle w:val="CodeChar0"/>
          <w:highlight w:val="yellow"/>
          <w:lang w:val="en-CA"/>
        </w:rPr>
        <w:t>diffuse_white_light_y</w:t>
      </w:r>
      <w:proofErr w:type="spellEnd"/>
      <w:r w:rsidRPr="00314835">
        <w:rPr>
          <w:highlight w:val="yellow"/>
          <w:lang w:val="en-CA"/>
        </w:rPr>
        <w:t xml:space="preserve"> = 3 290 could be used to signal D65.</w:t>
      </w:r>
    </w:p>
    <w:p w14:paraId="3D0CC362" w14:textId="731B04A1" w:rsidR="00F90DDB" w:rsidRPr="00AE3765" w:rsidRDefault="00F90DDB" w:rsidP="00E2660F">
      <w:pPr>
        <w:pStyle w:val="Heading1"/>
        <w:numPr>
          <w:ilvl w:val="0"/>
          <w:numId w:val="68"/>
        </w:numPr>
        <w:rPr>
          <w:lang w:val="en-CA"/>
        </w:rPr>
      </w:pPr>
      <w:bookmarkStart w:id="1392" w:name="_Toc166227993"/>
      <w:r w:rsidRPr="00AE3765">
        <w:rPr>
          <w:lang w:val="en-CA"/>
        </w:rPr>
        <w:t>Unified identifier handling clarifications</w:t>
      </w:r>
      <w:bookmarkEnd w:id="1392"/>
    </w:p>
    <w:p w14:paraId="333F458F" w14:textId="211D1857" w:rsidR="00F6419F" w:rsidRPr="00AE3765" w:rsidRDefault="00F6419F" w:rsidP="00260458">
      <w:pPr>
        <w:pStyle w:val="AMDInstruction"/>
      </w:pPr>
      <w:r w:rsidRPr="00AE3765">
        <w:t xml:space="preserve">Replace the </w:t>
      </w:r>
      <w:r w:rsidR="00B91EA1" w:rsidRPr="00AE3765">
        <w:t>word "</w:t>
      </w:r>
      <w:proofErr w:type="spellStart"/>
      <w:r w:rsidR="00B91EA1" w:rsidRPr="00AE3765">
        <w:t>item_ID</w:t>
      </w:r>
      <w:proofErr w:type="spellEnd"/>
      <w:r w:rsidR="00B91EA1" w:rsidRPr="00AE3765">
        <w:t xml:space="preserve">" </w:t>
      </w:r>
      <w:r w:rsidRPr="00AE3765">
        <w:t>in clause</w:t>
      </w:r>
      <w:r w:rsidR="00B91EA1" w:rsidRPr="00AE3765">
        <w:t>s</w:t>
      </w:r>
      <w:r w:rsidRPr="00AE3765">
        <w:t xml:space="preserve"> 6.5.27.1</w:t>
      </w:r>
      <w:r w:rsidR="00B91EA1" w:rsidRPr="00AE3765">
        <w:t xml:space="preserve">, 6.5.18.1, 6.5.19.1, 6.5.35.1 with the phrase "identifier </w:t>
      </w:r>
      <w:proofErr w:type="gramStart"/>
      <w:r w:rsidR="00B91EA1" w:rsidRPr="00AE3765">
        <w:t>value"</w:t>
      </w:r>
      <w:proofErr w:type="gramEnd"/>
    </w:p>
    <w:p w14:paraId="1CCCB0CF" w14:textId="0746BC5E" w:rsidR="00B91EA1" w:rsidRPr="00AE3765" w:rsidRDefault="00B91EA1" w:rsidP="00260458">
      <w:pPr>
        <w:pStyle w:val="AMDInstruction"/>
      </w:pPr>
      <w:r w:rsidRPr="00AE3765">
        <w:t>Append the following text as a new paragraph in clauses 6.5.27.1, 6.5.18.1, 6.5.19.1, 6.5.35.1:</w:t>
      </w:r>
    </w:p>
    <w:p w14:paraId="388CAE47" w14:textId="671C43C6" w:rsidR="00B91EA1" w:rsidRPr="00314835" w:rsidRDefault="00B91EA1" w:rsidP="00F90DDB">
      <w:pPr>
        <w:rPr>
          <w:lang w:val="en-CA"/>
        </w:rPr>
      </w:pPr>
      <w:r w:rsidRPr="00314835">
        <w:rPr>
          <w:lang w:val="en-CA"/>
        </w:rPr>
        <w:t xml:space="preserve">If this property is associated with an entity group, </w:t>
      </w:r>
      <w:r w:rsidR="008E760A" w:rsidRPr="00314835">
        <w:rPr>
          <w:lang w:val="en-CA"/>
        </w:rPr>
        <w:t xml:space="preserve">the </w:t>
      </w:r>
      <w:proofErr w:type="spellStart"/>
      <w:r w:rsidR="008E760A" w:rsidRPr="00314835">
        <w:rPr>
          <w:rFonts w:ascii="Courier New" w:hAnsi="Courier New" w:cs="Courier New"/>
          <w:lang w:val="en-CA"/>
        </w:rPr>
        <w:t>FileTypeBox</w:t>
      </w:r>
      <w:proofErr w:type="spellEnd"/>
      <w:r w:rsidR="008E760A" w:rsidRPr="00314835">
        <w:rPr>
          <w:lang w:val="en-CA"/>
        </w:rPr>
        <w:t xml:space="preserve"> or the </w:t>
      </w:r>
      <w:proofErr w:type="spellStart"/>
      <w:r w:rsidR="008E760A" w:rsidRPr="00314835">
        <w:rPr>
          <w:rFonts w:ascii="Courier New" w:hAnsi="Courier New" w:cs="Courier New"/>
          <w:lang w:val="en-CA"/>
        </w:rPr>
        <w:t>ExtendedTypeBox</w:t>
      </w:r>
      <w:proofErr w:type="spellEnd"/>
      <w:r w:rsidR="008E760A" w:rsidRPr="00314835">
        <w:rPr>
          <w:lang w:val="en-CA"/>
        </w:rPr>
        <w:t xml:space="preserve"> associated with the </w:t>
      </w:r>
      <w:proofErr w:type="spellStart"/>
      <w:r w:rsidR="008E760A" w:rsidRPr="00314835">
        <w:rPr>
          <w:rFonts w:ascii="Courier New" w:hAnsi="Courier New" w:cs="Courier New"/>
          <w:lang w:val="en-CA"/>
        </w:rPr>
        <w:t>FileTypeBox</w:t>
      </w:r>
      <w:proofErr w:type="spellEnd"/>
      <w:r w:rsidR="008E760A" w:rsidRPr="00314835">
        <w:rPr>
          <w:lang w:val="en-CA"/>
        </w:rPr>
        <w:t xml:space="preserve"> shall indicate that the requirements of the </w:t>
      </w:r>
      <w:r w:rsidR="008E760A" w:rsidRPr="00314835">
        <w:rPr>
          <w:rFonts w:ascii="Courier New" w:hAnsi="Courier New" w:cs="Courier New"/>
          <w:lang w:val="en-CA"/>
        </w:rPr>
        <w:t>'</w:t>
      </w:r>
      <w:proofErr w:type="spellStart"/>
      <w:r w:rsidR="008E760A" w:rsidRPr="00314835">
        <w:rPr>
          <w:rFonts w:ascii="Courier New" w:hAnsi="Courier New" w:cs="Courier New"/>
          <w:lang w:val="en-CA"/>
        </w:rPr>
        <w:t>unif</w:t>
      </w:r>
      <w:proofErr w:type="spellEnd"/>
      <w:r w:rsidR="008E760A" w:rsidRPr="00314835">
        <w:rPr>
          <w:rFonts w:ascii="Courier New" w:hAnsi="Courier New" w:cs="Courier New"/>
          <w:lang w:val="en-CA"/>
        </w:rPr>
        <w:t>'</w:t>
      </w:r>
      <w:r w:rsidR="008E760A" w:rsidRPr="00314835">
        <w:rPr>
          <w:lang w:val="en-CA"/>
        </w:rPr>
        <w:t xml:space="preserve"> brand apply in the file.</w:t>
      </w:r>
    </w:p>
    <w:p w14:paraId="48309238" w14:textId="35D88404" w:rsidR="00F90DDB" w:rsidRPr="00314835" w:rsidRDefault="00F90DDB" w:rsidP="00E2660F">
      <w:pPr>
        <w:pStyle w:val="Heading1"/>
        <w:numPr>
          <w:ilvl w:val="0"/>
          <w:numId w:val="68"/>
        </w:numPr>
        <w:rPr>
          <w:lang w:val="en-CA"/>
        </w:rPr>
      </w:pPr>
      <w:bookmarkStart w:id="1393" w:name="_Toc166227994"/>
      <w:r w:rsidRPr="00314835">
        <w:rPr>
          <w:lang w:val="en-CA"/>
        </w:rPr>
        <w:lastRenderedPageBreak/>
        <w:t xml:space="preserve">Overview </w:t>
      </w:r>
      <w:proofErr w:type="gramStart"/>
      <w:r w:rsidRPr="00314835">
        <w:rPr>
          <w:lang w:val="en-CA"/>
        </w:rPr>
        <w:t>images</w:t>
      </w:r>
      <w:bookmarkEnd w:id="1393"/>
      <w:proofErr w:type="gramEnd"/>
    </w:p>
    <w:p w14:paraId="6067EA4A" w14:textId="60BE97F2" w:rsidR="00B91EA1" w:rsidRPr="00AE3765" w:rsidRDefault="008B3738" w:rsidP="00260458">
      <w:pPr>
        <w:pStyle w:val="AMDInstruction"/>
      </w:pPr>
      <w:r w:rsidRPr="00AE3765">
        <w:t>Add the following new subclause after subclause 6.4.9:</w:t>
      </w:r>
    </w:p>
    <w:p w14:paraId="326F5DCB" w14:textId="20C3AC61" w:rsidR="008B3738" w:rsidRPr="00AE3765" w:rsidRDefault="008B3738" w:rsidP="00E2660F">
      <w:pPr>
        <w:pStyle w:val="Heading2"/>
        <w:numPr>
          <w:ilvl w:val="2"/>
          <w:numId w:val="70"/>
        </w:numPr>
        <w:rPr>
          <w:lang w:val="en-CA"/>
        </w:rPr>
      </w:pPr>
      <w:bookmarkStart w:id="1394" w:name="_Toc166227995"/>
      <w:r w:rsidRPr="00AE3765">
        <w:rPr>
          <w:lang w:val="en-CA"/>
        </w:rPr>
        <w:t xml:space="preserve">Overview </w:t>
      </w:r>
      <w:proofErr w:type="gramStart"/>
      <w:r w:rsidRPr="00AE3765">
        <w:rPr>
          <w:lang w:val="en-CA"/>
        </w:rPr>
        <w:t>images</w:t>
      </w:r>
      <w:bookmarkEnd w:id="1394"/>
      <w:proofErr w:type="gramEnd"/>
    </w:p>
    <w:p w14:paraId="756E07FD" w14:textId="77777777" w:rsidR="008B3738" w:rsidRPr="00AE3765" w:rsidRDefault="008B3738" w:rsidP="008B3738">
      <w:pPr>
        <w:pStyle w:val="Default"/>
        <w:spacing w:after="240"/>
        <w:jc w:val="both"/>
        <w:rPr>
          <w:rFonts w:ascii="Cambria" w:hAnsi="Cambria"/>
          <w:sz w:val="22"/>
          <w:szCs w:val="22"/>
          <w:lang w:val="en-CA"/>
        </w:rPr>
      </w:pPr>
      <w:r w:rsidRPr="00AE3765">
        <w:rPr>
          <w:rFonts w:ascii="Cambria" w:hAnsi="Cambria"/>
          <w:sz w:val="22"/>
          <w:szCs w:val="22"/>
          <w:lang w:val="en-CA"/>
        </w:rPr>
        <w:t xml:space="preserve">An overview image is a grid derived image item or a tiled pre-derived coded image item whose reconstructed image is formed from generating a lower resolution, ‘binned’ version of a base image item. The base image item is also a tiled image item. The tiling may be implemented using a feature of a specific codec, or by using a grid derived image item. When a grid derived image item is used, the input items to the grid define the tiles. Derived image items shall not be used as inputs to the image grid, due to the need for in place byte range accessing of content. Individual tiles shall be written </w:t>
      </w:r>
      <w:bookmarkStart w:id="1395" w:name="_Hlk147439491"/>
      <w:r w:rsidRPr="00AE3765">
        <w:rPr>
          <w:rFonts w:ascii="Cambria" w:hAnsi="Cambria"/>
          <w:sz w:val="22"/>
          <w:szCs w:val="22"/>
          <w:lang w:val="en-CA"/>
        </w:rPr>
        <w:t>contiguously in memory</w:t>
      </w:r>
      <w:bookmarkEnd w:id="1395"/>
      <w:r w:rsidRPr="00AE3765">
        <w:rPr>
          <w:rFonts w:ascii="Cambria" w:hAnsi="Cambria"/>
          <w:sz w:val="22"/>
          <w:szCs w:val="22"/>
          <w:lang w:val="en-CA"/>
        </w:rPr>
        <w:t xml:space="preserve">, thereby allowing access with a single read or write action. </w:t>
      </w:r>
    </w:p>
    <w:p w14:paraId="19356D8C" w14:textId="77777777" w:rsidR="008B3738" w:rsidRPr="00AE3765" w:rsidRDefault="008B3738" w:rsidP="008B3738">
      <w:pPr>
        <w:pStyle w:val="Default"/>
        <w:spacing w:after="240"/>
        <w:jc w:val="both"/>
        <w:rPr>
          <w:rFonts w:ascii="Cambria" w:eastAsia="Times New Roman" w:hAnsi="Cambria" w:cs="Times New Roman"/>
          <w:color w:val="auto"/>
          <w:sz w:val="22"/>
          <w:szCs w:val="22"/>
          <w:lang w:val="en-CA" w:eastAsia="en-US"/>
        </w:rPr>
      </w:pPr>
      <w:r w:rsidRPr="00AE3765">
        <w:rPr>
          <w:rFonts w:ascii="Cambria" w:hAnsi="Cambria"/>
          <w:sz w:val="22"/>
          <w:szCs w:val="22"/>
          <w:lang w:val="en-CA"/>
        </w:rPr>
        <w:t xml:space="preserve">A pre-defined coded image representing an overview image or an image item representing the base image that are tiled using a feature of a specific codec shall be stored in such a way that each extent identifies that data range corresponding to a </w:t>
      </w:r>
      <w:proofErr w:type="gramStart"/>
      <w:r w:rsidRPr="00AE3765">
        <w:rPr>
          <w:rFonts w:ascii="Cambria" w:hAnsi="Cambria"/>
          <w:sz w:val="22"/>
          <w:szCs w:val="22"/>
          <w:lang w:val="en-CA"/>
        </w:rPr>
        <w:t>tile, and</w:t>
      </w:r>
      <w:proofErr w:type="gramEnd"/>
      <w:r w:rsidRPr="00AE3765">
        <w:rPr>
          <w:rFonts w:ascii="Cambria" w:hAnsi="Cambria"/>
          <w:sz w:val="22"/>
          <w:szCs w:val="22"/>
          <w:lang w:val="en-CA"/>
        </w:rPr>
        <w:t xml:space="preserve"> shall be associated with a</w:t>
      </w:r>
      <w:r w:rsidRPr="00AE3765">
        <w:rPr>
          <w:rFonts w:asciiTheme="majorHAnsi" w:hAnsiTheme="majorHAnsi"/>
          <w:sz w:val="22"/>
          <w:szCs w:val="22"/>
          <w:lang w:val="en-CA"/>
        </w:rPr>
        <w:t xml:space="preserve"> </w:t>
      </w:r>
      <w:r w:rsidRPr="00AE3765">
        <w:rPr>
          <w:rStyle w:val="codeZchn"/>
          <w:sz w:val="22"/>
        </w:rPr>
        <w:t>ConstrainedExtentsGridProperty</w:t>
      </w:r>
      <w:r w:rsidRPr="00AE3765">
        <w:rPr>
          <w:rStyle w:val="codeZchn"/>
          <w:rFonts w:ascii="Cambria" w:hAnsi="Cambria"/>
          <w:sz w:val="22"/>
        </w:rPr>
        <w:t xml:space="preserve"> </w:t>
      </w:r>
      <w:r w:rsidRPr="00AE3765">
        <w:rPr>
          <w:rFonts w:ascii="Cambria" w:eastAsia="Times New Roman" w:hAnsi="Cambria" w:cs="Times New Roman"/>
          <w:color w:val="auto"/>
          <w:sz w:val="22"/>
          <w:szCs w:val="22"/>
          <w:lang w:val="en-CA"/>
        </w:rPr>
        <w:t xml:space="preserve">indicating the constraint on the extents and </w:t>
      </w:r>
      <w:r w:rsidRPr="00AE3765">
        <w:rPr>
          <w:rFonts w:ascii="Cambria" w:eastAsia="Times New Roman" w:hAnsi="Cambria" w:cs="Times New Roman"/>
          <w:color w:val="auto"/>
          <w:sz w:val="22"/>
          <w:szCs w:val="22"/>
          <w:lang w:val="en-CA" w:eastAsia="en-US"/>
        </w:rPr>
        <w:t>describing the tiling grid.</w:t>
      </w:r>
    </w:p>
    <w:p w14:paraId="31B85845" w14:textId="77777777" w:rsidR="008B3738" w:rsidRPr="00AE3765" w:rsidRDefault="008B3738" w:rsidP="008B3738">
      <w:pPr>
        <w:pStyle w:val="Default"/>
        <w:spacing w:after="240"/>
        <w:jc w:val="both"/>
        <w:rPr>
          <w:rFonts w:ascii="Cambria" w:hAnsi="Cambria"/>
          <w:sz w:val="22"/>
          <w:szCs w:val="22"/>
          <w:lang w:val="en-CA"/>
        </w:rPr>
      </w:pPr>
      <w:r w:rsidRPr="00AE3765">
        <w:rPr>
          <w:rFonts w:ascii="Cambria" w:hAnsi="Cambria"/>
          <w:sz w:val="22"/>
          <w:szCs w:val="22"/>
          <w:lang w:val="en-CA"/>
        </w:rPr>
        <w:t>An overview image shall be tiled using the same tiling scheme as the base image, i.e. if tiles in the base image are X by Y pixels, they are X by Y pixels in the overview image. In cases where the binned resolution results in a fractional, or incomplete tile at the end of a row (column), the last tile in a row (column) of tiles shall be padded with the value zero at the end of the row (column) to complete the last tile in the row (column). If necessary, the clean aperture transformative property (</w:t>
      </w:r>
      <w:r w:rsidRPr="00AE3765">
        <w:rPr>
          <w:rStyle w:val="codeZchn"/>
          <w:rFonts w:ascii="Courier New" w:hAnsi="Courier New" w:cs="Courier New"/>
          <w:sz w:val="22"/>
        </w:rPr>
        <w:t>'clap'</w:t>
      </w:r>
      <w:r w:rsidRPr="00AE3765">
        <w:rPr>
          <w:rFonts w:ascii="Cambria" w:hAnsi="Cambria"/>
          <w:sz w:val="22"/>
          <w:szCs w:val="22"/>
          <w:lang w:val="en-CA"/>
        </w:rPr>
        <w:t>) may be applied to crop padded rows and/or columns. The number of tiles in a row (column) of tiles is determined by dividing the width (height) of the overview image by the tile size in X (tile size in Y) and rounding up.</w:t>
      </w:r>
    </w:p>
    <w:p w14:paraId="081F22B1" w14:textId="77777777" w:rsidR="008B3738" w:rsidRPr="00AE3765" w:rsidRDefault="008B3738" w:rsidP="008B3738">
      <w:pPr>
        <w:pStyle w:val="Default"/>
        <w:spacing w:after="240"/>
        <w:jc w:val="both"/>
        <w:rPr>
          <w:rFonts w:ascii="Cambria" w:hAnsi="Cambria"/>
          <w:sz w:val="22"/>
          <w:szCs w:val="22"/>
          <w:lang w:val="en-CA"/>
        </w:rPr>
      </w:pPr>
      <w:r w:rsidRPr="00AE3765">
        <w:rPr>
          <w:rFonts w:ascii="Cambria" w:hAnsi="Cambria"/>
          <w:sz w:val="22"/>
          <w:szCs w:val="22"/>
          <w:lang w:val="en-CA"/>
        </w:rPr>
        <w:t xml:space="preserve">An image pyramid is generated by stacking a series of progressively binned overview images and creating an </w:t>
      </w:r>
      <w:proofErr w:type="spellStart"/>
      <w:r w:rsidRPr="00AE3765">
        <w:rPr>
          <w:rFonts w:ascii="Courier New" w:hAnsi="Courier New" w:cs="Courier New"/>
          <w:sz w:val="22"/>
          <w:szCs w:val="22"/>
          <w:lang w:val="en-CA"/>
        </w:rPr>
        <w:t>ImagePyramidEntityGroup</w:t>
      </w:r>
      <w:proofErr w:type="spellEnd"/>
      <w:r w:rsidRPr="00AE3765">
        <w:rPr>
          <w:rFonts w:asciiTheme="majorHAnsi" w:hAnsiTheme="majorHAnsi"/>
          <w:sz w:val="22"/>
          <w:szCs w:val="22"/>
          <w:lang w:val="en-CA"/>
        </w:rPr>
        <w:t xml:space="preserve">. </w:t>
      </w:r>
      <w:r w:rsidRPr="00AE3765">
        <w:rPr>
          <w:rFonts w:ascii="Cambria" w:hAnsi="Cambria"/>
          <w:sz w:val="22"/>
          <w:szCs w:val="22"/>
          <w:lang w:val="en-CA"/>
        </w:rPr>
        <w:t xml:space="preserve">Each overview image is associated with the original full resolution base image, using a reference of type </w:t>
      </w:r>
      <w:r w:rsidRPr="00AE3765">
        <w:rPr>
          <w:rStyle w:val="codeZchn"/>
          <w:sz w:val="22"/>
        </w:rPr>
        <w:t>'base'</w:t>
      </w:r>
      <w:r w:rsidRPr="00AE3765">
        <w:rPr>
          <w:rStyle w:val="codeZchn"/>
          <w:rFonts w:ascii="Cambria" w:hAnsi="Cambria"/>
          <w:sz w:val="22"/>
        </w:rPr>
        <w:t>.</w:t>
      </w:r>
      <w:r w:rsidRPr="00AE3765">
        <w:rPr>
          <w:rFonts w:ascii="Cambria" w:hAnsi="Cambria"/>
          <w:sz w:val="22"/>
          <w:szCs w:val="22"/>
          <w:lang w:val="en-CA"/>
        </w:rPr>
        <w:t xml:space="preserve"> The amount of binning of each overview image is indicated in the</w:t>
      </w:r>
      <w:r w:rsidRPr="00AE3765">
        <w:rPr>
          <w:rFonts w:asciiTheme="majorHAnsi" w:hAnsiTheme="majorHAnsi"/>
          <w:sz w:val="22"/>
          <w:szCs w:val="22"/>
          <w:lang w:val="en-CA"/>
        </w:rPr>
        <w:t xml:space="preserve"> </w:t>
      </w:r>
      <w:proofErr w:type="spellStart"/>
      <w:r w:rsidRPr="00AE3765">
        <w:rPr>
          <w:rFonts w:ascii="Courier New" w:hAnsi="Courier New" w:cs="Courier New"/>
          <w:sz w:val="22"/>
          <w:szCs w:val="22"/>
          <w:lang w:val="en-CA"/>
        </w:rPr>
        <w:t>ImagePyramidEntityGroup</w:t>
      </w:r>
      <w:proofErr w:type="spellEnd"/>
      <w:r w:rsidRPr="00AE3765">
        <w:rPr>
          <w:rFonts w:ascii="Cambria" w:hAnsi="Cambria"/>
          <w:sz w:val="22"/>
          <w:szCs w:val="22"/>
          <w:lang w:val="en-CA"/>
        </w:rPr>
        <w:t>. The image format of the overviews is the same as the base image item. i.e. number of bands, bit depth, color format, etc.</w:t>
      </w:r>
    </w:p>
    <w:p w14:paraId="2D8288B0" w14:textId="77777777" w:rsidR="008B3738" w:rsidRPr="00AE3765" w:rsidRDefault="008B3738" w:rsidP="008B3738">
      <w:pPr>
        <w:pStyle w:val="Default"/>
        <w:spacing w:after="240"/>
        <w:jc w:val="both"/>
        <w:rPr>
          <w:rFonts w:ascii="Cambria" w:hAnsi="Cambria"/>
          <w:sz w:val="22"/>
          <w:szCs w:val="22"/>
          <w:lang w:val="en-CA"/>
        </w:rPr>
      </w:pPr>
      <w:r w:rsidRPr="00AE3765">
        <w:rPr>
          <w:rFonts w:ascii="Cambria" w:hAnsi="Cambria"/>
          <w:sz w:val="22"/>
          <w:szCs w:val="22"/>
          <w:lang w:val="en-CA"/>
        </w:rPr>
        <w:t>Region items associated with the base image may be replicated for individual overviews using an appropriate scaling associated with the level of binning for a particular overview and referenced to the specific overview.</w:t>
      </w:r>
    </w:p>
    <w:p w14:paraId="03C29E1C" w14:textId="02F46B08" w:rsidR="008B3738" w:rsidRPr="00AE3765" w:rsidRDefault="008B3738" w:rsidP="00260458">
      <w:pPr>
        <w:pStyle w:val="Default"/>
        <w:ind w:left="720"/>
        <w:jc w:val="both"/>
        <w:rPr>
          <w:rFonts w:ascii="Cambria" w:hAnsi="Cambria"/>
          <w:sz w:val="20"/>
          <w:szCs w:val="20"/>
          <w:lang w:val="en-CA"/>
        </w:rPr>
      </w:pPr>
      <w:bookmarkStart w:id="1396" w:name="_Hlk147758139"/>
      <w:r w:rsidRPr="00AE3765">
        <w:rPr>
          <w:rFonts w:ascii="Cambria" w:hAnsi="Cambria"/>
          <w:sz w:val="20"/>
          <w:szCs w:val="20"/>
          <w:lang w:val="en-CA"/>
        </w:rPr>
        <w:t>NOTE 1</w:t>
      </w:r>
      <w:r w:rsidR="0071675F" w:rsidRPr="00AE3765">
        <w:rPr>
          <w:rFonts w:ascii="Cambria" w:hAnsi="Cambria"/>
          <w:sz w:val="20"/>
          <w:szCs w:val="20"/>
          <w:lang w:val="en-CA"/>
        </w:rPr>
        <w:t>:</w:t>
      </w:r>
      <w:r w:rsidRPr="00AE3765">
        <w:rPr>
          <w:rFonts w:ascii="Cambria" w:hAnsi="Cambria"/>
          <w:sz w:val="20"/>
          <w:szCs w:val="20"/>
          <w:lang w:val="en-CA"/>
        </w:rPr>
        <w:t xml:space="preserve"> </w:t>
      </w:r>
      <w:r w:rsidR="0071675F" w:rsidRPr="00AE3765">
        <w:rPr>
          <w:rFonts w:ascii="Cambria" w:hAnsi="Cambria"/>
          <w:sz w:val="20"/>
          <w:szCs w:val="20"/>
          <w:lang w:val="en-CA"/>
        </w:rPr>
        <w:tab/>
      </w:r>
      <w:r w:rsidRPr="00AE3765">
        <w:rPr>
          <w:rFonts w:ascii="Cambria" w:hAnsi="Cambria"/>
          <w:sz w:val="20"/>
          <w:szCs w:val="20"/>
          <w:lang w:val="en-CA"/>
        </w:rPr>
        <w:t>In this version of the document, the exact derivation process (approaches such as the sum, average, median, minimum, or maximum value of a binned region) used to produce an overview from the base image is left to the implementer.</w:t>
      </w:r>
    </w:p>
    <w:p w14:paraId="5C38474D" w14:textId="50F17E41" w:rsidR="008B3738" w:rsidRPr="00AE3765" w:rsidRDefault="008B3738" w:rsidP="00260458">
      <w:pPr>
        <w:pStyle w:val="Default"/>
        <w:ind w:left="720"/>
        <w:jc w:val="both"/>
        <w:rPr>
          <w:rFonts w:asciiTheme="majorHAnsi" w:hAnsiTheme="majorHAnsi"/>
          <w:sz w:val="20"/>
          <w:szCs w:val="20"/>
          <w:lang w:val="en-CA"/>
        </w:rPr>
      </w:pPr>
      <w:r w:rsidRPr="00AE3765">
        <w:rPr>
          <w:rFonts w:ascii="Cambria" w:hAnsi="Cambria"/>
          <w:sz w:val="20"/>
          <w:szCs w:val="20"/>
          <w:lang w:val="en-CA"/>
        </w:rPr>
        <w:t>NOTE 2</w:t>
      </w:r>
      <w:r w:rsidR="0071675F" w:rsidRPr="00AE3765">
        <w:rPr>
          <w:rFonts w:ascii="Cambria" w:hAnsi="Cambria"/>
          <w:sz w:val="20"/>
          <w:szCs w:val="20"/>
          <w:lang w:val="en-CA"/>
        </w:rPr>
        <w:t>:</w:t>
      </w:r>
      <w:r w:rsidRPr="00AE3765">
        <w:rPr>
          <w:rFonts w:ascii="Cambria" w:hAnsi="Cambria"/>
          <w:sz w:val="20"/>
          <w:szCs w:val="20"/>
          <w:lang w:val="en-CA"/>
        </w:rPr>
        <w:t xml:space="preserve"> </w:t>
      </w:r>
      <w:r w:rsidR="0071675F" w:rsidRPr="00AE3765">
        <w:rPr>
          <w:rFonts w:ascii="Cambria" w:hAnsi="Cambria"/>
          <w:sz w:val="20"/>
          <w:szCs w:val="20"/>
          <w:lang w:val="en-CA"/>
        </w:rPr>
        <w:tab/>
      </w:r>
      <w:r w:rsidRPr="00AE3765">
        <w:rPr>
          <w:rFonts w:ascii="Cambria" w:hAnsi="Cambria"/>
          <w:sz w:val="20"/>
          <w:szCs w:val="20"/>
          <w:lang w:val="en-CA"/>
        </w:rPr>
        <w:t>When removing (or modifying) an item that is marked as the base image of an overview image, the content of associated image overview items might need to be removed (or rewritten).</w:t>
      </w:r>
    </w:p>
    <w:bookmarkEnd w:id="1396"/>
    <w:p w14:paraId="6E0EFD6B" w14:textId="59058BAF" w:rsidR="008B3738" w:rsidRPr="00AE3765" w:rsidRDefault="008B3738" w:rsidP="00260458">
      <w:pPr>
        <w:pStyle w:val="AMDInstruction"/>
        <w:spacing w:before="240"/>
      </w:pPr>
      <w:r w:rsidRPr="00AE3765">
        <w:t>Add the following new subclause after subclause 6.8.</w:t>
      </w:r>
      <w:del w:id="1397" w:author="Leo Barnes" w:date="2024-05-10T10:03:00Z">
        <w:r w:rsidRPr="00AE3765" w:rsidDel="00F674D3">
          <w:delText>9</w:delText>
        </w:r>
      </w:del>
      <w:ins w:id="1398" w:author="Leo Barnes" w:date="2024-05-10T10:03:00Z">
        <w:r w:rsidR="00F674D3">
          <w:t>10</w:t>
        </w:r>
      </w:ins>
      <w:r w:rsidRPr="00AE3765">
        <w:t>:</w:t>
      </w:r>
    </w:p>
    <w:p w14:paraId="5BAADAF3" w14:textId="3217CACC" w:rsidR="008B3738" w:rsidRPr="00AE3765" w:rsidRDefault="008B3738" w:rsidP="00E2660F">
      <w:pPr>
        <w:pStyle w:val="Heading2"/>
        <w:numPr>
          <w:ilvl w:val="2"/>
          <w:numId w:val="71"/>
        </w:numPr>
        <w:rPr>
          <w:lang w:val="en-CA"/>
        </w:rPr>
      </w:pPr>
      <w:bookmarkStart w:id="1399" w:name="_Toc166227996"/>
      <w:r w:rsidRPr="00AE3765">
        <w:rPr>
          <w:lang w:val="en-CA"/>
        </w:rPr>
        <w:t>Image Pyramid Entity Group</w:t>
      </w:r>
      <w:bookmarkEnd w:id="1399"/>
    </w:p>
    <w:p w14:paraId="449E70DF" w14:textId="10CCFB98" w:rsidR="008B3738" w:rsidRPr="00AE3765" w:rsidRDefault="008B3738" w:rsidP="00E2660F">
      <w:pPr>
        <w:pStyle w:val="Heading3"/>
        <w:numPr>
          <w:ilvl w:val="3"/>
          <w:numId w:val="71"/>
        </w:numPr>
        <w:rPr>
          <w:lang w:val="en-CA"/>
        </w:rPr>
      </w:pPr>
      <w:bookmarkStart w:id="1400" w:name="_Toc166227997"/>
      <w:r w:rsidRPr="00AE3765">
        <w:rPr>
          <w:lang w:val="en-CA"/>
        </w:rPr>
        <w:t>Definition</w:t>
      </w:r>
      <w:bookmarkEnd w:id="1400"/>
    </w:p>
    <w:p w14:paraId="0D5CF7A0" w14:textId="77777777" w:rsidR="008B3738" w:rsidRPr="00AE3765" w:rsidRDefault="008B3738" w:rsidP="008B3738">
      <w:pPr>
        <w:pStyle w:val="Default"/>
        <w:rPr>
          <w:rFonts w:ascii="Cambria" w:hAnsi="Cambria"/>
          <w:sz w:val="22"/>
          <w:szCs w:val="22"/>
          <w:lang w:val="en-CA"/>
        </w:rPr>
      </w:pPr>
      <w:bookmarkStart w:id="1401" w:name="_Hlk147758481"/>
      <w:r w:rsidRPr="00AE3765">
        <w:rPr>
          <w:rFonts w:ascii="Cambria" w:hAnsi="Cambria"/>
          <w:sz w:val="22"/>
          <w:szCs w:val="22"/>
          <w:lang w:val="en-CA"/>
        </w:rPr>
        <w:t xml:space="preserve">Box Type: </w:t>
      </w:r>
      <w:r w:rsidRPr="00AE3765">
        <w:rPr>
          <w:rFonts w:ascii="Courier New" w:hAnsi="Courier New" w:cs="Courier New"/>
          <w:sz w:val="22"/>
          <w:szCs w:val="22"/>
          <w:lang w:val="en-CA"/>
        </w:rPr>
        <w:t>'</w:t>
      </w:r>
      <w:proofErr w:type="spellStart"/>
      <w:r w:rsidRPr="00AE3765">
        <w:rPr>
          <w:rFonts w:ascii="Courier New" w:hAnsi="Courier New" w:cs="Courier New"/>
          <w:sz w:val="22"/>
          <w:szCs w:val="22"/>
          <w:lang w:val="en-CA"/>
        </w:rPr>
        <w:t>pymd</w:t>
      </w:r>
      <w:proofErr w:type="spellEnd"/>
      <w:r w:rsidRPr="00AE3765">
        <w:rPr>
          <w:rFonts w:ascii="Courier New" w:hAnsi="Courier New" w:cs="Courier New"/>
          <w:sz w:val="22"/>
          <w:szCs w:val="22"/>
          <w:lang w:val="en-CA"/>
        </w:rPr>
        <w:t>'</w:t>
      </w:r>
    </w:p>
    <w:p w14:paraId="42947C15" w14:textId="760902F7" w:rsidR="008B3738" w:rsidRPr="00AE3765" w:rsidRDefault="008B3738" w:rsidP="008B3738">
      <w:pPr>
        <w:pStyle w:val="Default"/>
        <w:rPr>
          <w:rFonts w:ascii="Cambria" w:hAnsi="Cambria"/>
          <w:sz w:val="22"/>
          <w:szCs w:val="22"/>
          <w:lang w:val="en-CA"/>
        </w:rPr>
      </w:pPr>
      <w:r w:rsidRPr="00AE3765">
        <w:rPr>
          <w:rFonts w:ascii="Cambria" w:hAnsi="Cambria"/>
          <w:sz w:val="22"/>
          <w:szCs w:val="22"/>
          <w:lang w:val="en-CA"/>
        </w:rPr>
        <w:t xml:space="preserve">Container: </w:t>
      </w:r>
      <w:proofErr w:type="spellStart"/>
      <w:r w:rsidRPr="00AE3765">
        <w:rPr>
          <w:rFonts w:ascii="Courier New" w:hAnsi="Courier New" w:cs="Courier New"/>
          <w:sz w:val="22"/>
          <w:szCs w:val="22"/>
          <w:lang w:val="en-CA"/>
        </w:rPr>
        <w:t>Group</w:t>
      </w:r>
      <w:r w:rsidR="00C02DDF" w:rsidRPr="00AE3765">
        <w:rPr>
          <w:rFonts w:ascii="Courier New" w:hAnsi="Courier New" w:cs="Courier New"/>
          <w:sz w:val="22"/>
          <w:szCs w:val="22"/>
          <w:lang w:val="en-CA"/>
        </w:rPr>
        <w:t>s</w:t>
      </w:r>
      <w:r w:rsidRPr="00AE3765">
        <w:rPr>
          <w:rFonts w:ascii="Courier New" w:hAnsi="Courier New" w:cs="Courier New"/>
          <w:sz w:val="22"/>
          <w:szCs w:val="22"/>
          <w:lang w:val="en-CA"/>
        </w:rPr>
        <w:t>ListBox</w:t>
      </w:r>
      <w:proofErr w:type="spellEnd"/>
      <w:r w:rsidRPr="00AE3765">
        <w:rPr>
          <w:rFonts w:ascii="Cambria" w:hAnsi="Cambria"/>
          <w:sz w:val="22"/>
          <w:szCs w:val="22"/>
          <w:lang w:val="en-CA"/>
        </w:rPr>
        <w:t xml:space="preserve"> in a </w:t>
      </w:r>
      <w:proofErr w:type="spellStart"/>
      <w:r w:rsidRPr="00AE3765">
        <w:rPr>
          <w:rFonts w:ascii="Courier New" w:hAnsi="Courier New" w:cs="Courier New"/>
          <w:sz w:val="22"/>
          <w:szCs w:val="22"/>
          <w:lang w:val="en-CA"/>
        </w:rPr>
        <w:t>MetaBox</w:t>
      </w:r>
      <w:proofErr w:type="spellEnd"/>
      <w:r w:rsidRPr="00AE3765">
        <w:rPr>
          <w:rFonts w:ascii="Cambria" w:hAnsi="Cambria"/>
          <w:sz w:val="22"/>
          <w:szCs w:val="22"/>
          <w:lang w:val="en-CA"/>
        </w:rPr>
        <w:t xml:space="preserve"> at file level</w:t>
      </w:r>
    </w:p>
    <w:p w14:paraId="55690BFE" w14:textId="77777777" w:rsidR="008B3738" w:rsidRPr="00AE3765" w:rsidRDefault="008B3738" w:rsidP="008B3738">
      <w:pPr>
        <w:pStyle w:val="Default"/>
        <w:rPr>
          <w:rFonts w:ascii="Cambria" w:hAnsi="Cambria"/>
          <w:sz w:val="22"/>
          <w:szCs w:val="22"/>
          <w:lang w:val="en-CA"/>
        </w:rPr>
      </w:pPr>
      <w:r w:rsidRPr="00AE3765">
        <w:rPr>
          <w:rFonts w:ascii="Cambria" w:hAnsi="Cambria"/>
          <w:sz w:val="22"/>
          <w:szCs w:val="22"/>
          <w:lang w:val="en-CA"/>
        </w:rPr>
        <w:t>Mandatory: No</w:t>
      </w:r>
    </w:p>
    <w:p w14:paraId="39FDEB5C" w14:textId="77777777" w:rsidR="008B3738" w:rsidRPr="00AE3765" w:rsidRDefault="008B3738" w:rsidP="008B3738">
      <w:pPr>
        <w:pStyle w:val="Default"/>
        <w:spacing w:after="240"/>
        <w:jc w:val="both"/>
        <w:rPr>
          <w:rFonts w:ascii="Cambria" w:hAnsi="Cambria"/>
          <w:sz w:val="22"/>
          <w:szCs w:val="22"/>
          <w:lang w:val="en-CA"/>
        </w:rPr>
      </w:pPr>
      <w:r w:rsidRPr="00AE3765">
        <w:rPr>
          <w:rFonts w:ascii="Cambria" w:hAnsi="Cambria"/>
          <w:sz w:val="22"/>
          <w:szCs w:val="22"/>
          <w:lang w:val="en-CA"/>
        </w:rPr>
        <w:t>Quantity: Zero or more</w:t>
      </w:r>
    </w:p>
    <w:p w14:paraId="5D3B0B53" w14:textId="77777777" w:rsidR="008B3738" w:rsidRPr="00AE3765" w:rsidRDefault="008B3738" w:rsidP="008B3738">
      <w:pPr>
        <w:pStyle w:val="Default"/>
        <w:spacing w:after="240"/>
        <w:jc w:val="both"/>
        <w:rPr>
          <w:rFonts w:ascii="Cambria" w:hAnsi="Cambria"/>
          <w:sz w:val="22"/>
          <w:szCs w:val="22"/>
          <w:lang w:val="en-CA"/>
        </w:rPr>
      </w:pPr>
      <w:r w:rsidRPr="00AE3765">
        <w:rPr>
          <w:rFonts w:ascii="Cambria" w:hAnsi="Cambria"/>
          <w:sz w:val="22"/>
          <w:szCs w:val="22"/>
          <w:lang w:val="en-CA"/>
        </w:rPr>
        <w:lastRenderedPageBreak/>
        <w:t xml:space="preserve">The </w:t>
      </w:r>
      <w:proofErr w:type="spellStart"/>
      <w:r w:rsidRPr="00AE3765">
        <w:rPr>
          <w:rFonts w:ascii="Courier New" w:hAnsi="Courier New" w:cs="Courier New"/>
          <w:sz w:val="22"/>
          <w:szCs w:val="22"/>
          <w:lang w:val="en-CA"/>
        </w:rPr>
        <w:t>ImagePyramidEntityGroup</w:t>
      </w:r>
      <w:proofErr w:type="spellEnd"/>
      <w:r w:rsidRPr="00AE3765" w:rsidDel="000C66A1">
        <w:rPr>
          <w:rFonts w:ascii="Cambria" w:hAnsi="Cambria"/>
          <w:sz w:val="22"/>
          <w:szCs w:val="22"/>
          <w:lang w:val="en-CA"/>
        </w:rPr>
        <w:t xml:space="preserve"> </w:t>
      </w:r>
      <w:r w:rsidRPr="00AE3765">
        <w:rPr>
          <w:rFonts w:ascii="Cambria" w:hAnsi="Cambria"/>
          <w:sz w:val="22"/>
          <w:szCs w:val="22"/>
          <w:lang w:val="en-CA"/>
        </w:rPr>
        <w:t xml:space="preserve">indicates a set of image items, formed as a base image item and a series of progressively binned overview image items, which together form an image pyramid. </w:t>
      </w:r>
    </w:p>
    <w:p w14:paraId="3D2E665D" w14:textId="77777777" w:rsidR="008B3738" w:rsidRPr="00AE3765" w:rsidRDefault="008B3738" w:rsidP="008B3738">
      <w:pPr>
        <w:pStyle w:val="Default"/>
        <w:spacing w:after="240"/>
        <w:jc w:val="both"/>
        <w:rPr>
          <w:rFonts w:ascii="Cambria" w:hAnsi="Cambria"/>
          <w:sz w:val="22"/>
          <w:szCs w:val="22"/>
          <w:lang w:val="en-CA"/>
        </w:rPr>
      </w:pPr>
      <w:r w:rsidRPr="00AE3765">
        <w:rPr>
          <w:rFonts w:ascii="Cambria" w:hAnsi="Cambria"/>
          <w:sz w:val="22"/>
          <w:szCs w:val="22"/>
          <w:lang w:val="en-CA"/>
        </w:rPr>
        <w:t xml:space="preserve">Each overview image item has a reference to the original full resolution base image item, using a reference of type </w:t>
      </w:r>
      <w:r w:rsidRPr="00AE3765">
        <w:rPr>
          <w:rStyle w:val="codeZchn"/>
          <w:rFonts w:ascii="Courier New" w:hAnsi="Courier New" w:cs="Courier New"/>
          <w:sz w:val="22"/>
        </w:rPr>
        <w:t>'base'</w:t>
      </w:r>
      <w:r w:rsidRPr="00AE3765">
        <w:rPr>
          <w:rFonts w:ascii="Cambria" w:hAnsi="Cambria"/>
          <w:sz w:val="22"/>
          <w:szCs w:val="22"/>
          <w:lang w:val="en-CA"/>
        </w:rPr>
        <w:t>.</w:t>
      </w:r>
    </w:p>
    <w:p w14:paraId="3819D740" w14:textId="77777777" w:rsidR="008B3738" w:rsidRPr="00AE3765" w:rsidRDefault="008B3738" w:rsidP="008B3738">
      <w:pPr>
        <w:pStyle w:val="Default"/>
        <w:jc w:val="both"/>
        <w:rPr>
          <w:rFonts w:ascii="Cambria" w:hAnsi="Cambria"/>
          <w:sz w:val="22"/>
          <w:szCs w:val="22"/>
          <w:lang w:val="en-CA"/>
        </w:rPr>
      </w:pPr>
      <w:r w:rsidRPr="00AE3765">
        <w:rPr>
          <w:rFonts w:ascii="Cambria" w:hAnsi="Cambria"/>
          <w:sz w:val="22"/>
          <w:szCs w:val="22"/>
          <w:lang w:val="en-CA"/>
        </w:rPr>
        <w:t xml:space="preserve">The </w:t>
      </w:r>
      <w:proofErr w:type="spellStart"/>
      <w:r w:rsidRPr="00AE3765">
        <w:rPr>
          <w:rFonts w:ascii="Courier New" w:hAnsi="Courier New" w:cs="Courier New"/>
          <w:sz w:val="22"/>
          <w:szCs w:val="22"/>
          <w:lang w:val="en-CA"/>
        </w:rPr>
        <w:t>ImagePyramidEntityGroup</w:t>
      </w:r>
      <w:proofErr w:type="spellEnd"/>
      <w:r w:rsidRPr="00AE3765">
        <w:rPr>
          <w:rFonts w:ascii="Cambria" w:hAnsi="Cambria" w:cs="Courier New"/>
          <w:sz w:val="22"/>
          <w:szCs w:val="22"/>
          <w:lang w:val="en-CA"/>
        </w:rPr>
        <w:t xml:space="preserve"> </w:t>
      </w:r>
      <w:r w:rsidRPr="00AE3765">
        <w:rPr>
          <w:rFonts w:ascii="Cambria" w:hAnsi="Cambria"/>
          <w:sz w:val="22"/>
          <w:szCs w:val="22"/>
          <w:lang w:val="en-CA"/>
        </w:rPr>
        <w:t xml:space="preserve">also provides overall information for the individual tiles inside the overview image items and base image item of the image pyramid. </w:t>
      </w:r>
    </w:p>
    <w:p w14:paraId="52638771" w14:textId="77777777" w:rsidR="008B3738" w:rsidRPr="00AE3765" w:rsidRDefault="008B3738" w:rsidP="008B3738">
      <w:pPr>
        <w:pStyle w:val="Default"/>
        <w:jc w:val="both"/>
        <w:rPr>
          <w:rFonts w:ascii="Cambria" w:hAnsi="Cambria"/>
          <w:sz w:val="22"/>
          <w:szCs w:val="22"/>
          <w:lang w:val="en-CA"/>
        </w:rPr>
      </w:pPr>
    </w:p>
    <w:p w14:paraId="4F4FE80B" w14:textId="77777777" w:rsidR="008B3738" w:rsidRPr="00AE3765" w:rsidRDefault="008B3738" w:rsidP="008B3738">
      <w:pPr>
        <w:pStyle w:val="Default"/>
        <w:spacing w:after="240"/>
        <w:jc w:val="both"/>
        <w:rPr>
          <w:rFonts w:ascii="Cambria" w:hAnsi="Cambria"/>
          <w:sz w:val="22"/>
          <w:szCs w:val="22"/>
          <w:lang w:val="en-CA"/>
        </w:rPr>
      </w:pPr>
      <w:r w:rsidRPr="00AE3765">
        <w:rPr>
          <w:rFonts w:ascii="Cambria" w:hAnsi="Cambria"/>
          <w:sz w:val="22"/>
          <w:szCs w:val="22"/>
          <w:lang w:val="en-CA"/>
        </w:rPr>
        <w:t xml:space="preserve">The image format of the overview images shall be the same as the base image (i.e. number of bands, bit depth, color format, </w:t>
      </w:r>
      <w:proofErr w:type="spellStart"/>
      <w:r w:rsidRPr="00AE3765">
        <w:rPr>
          <w:rFonts w:ascii="Cambria" w:hAnsi="Cambria"/>
          <w:sz w:val="22"/>
          <w:szCs w:val="22"/>
          <w:lang w:val="en-CA"/>
        </w:rPr>
        <w:t>etc</w:t>
      </w:r>
      <w:proofErr w:type="spellEnd"/>
      <w:r w:rsidRPr="00AE3765">
        <w:rPr>
          <w:rFonts w:ascii="Cambria" w:hAnsi="Cambria"/>
          <w:sz w:val="22"/>
          <w:szCs w:val="22"/>
          <w:lang w:val="en-CA"/>
        </w:rPr>
        <w:t>).</w:t>
      </w:r>
    </w:p>
    <w:p w14:paraId="4785E0B6" w14:textId="77777777" w:rsidR="008B3738" w:rsidRPr="00AE3765" w:rsidRDefault="008B3738" w:rsidP="008B3738">
      <w:pPr>
        <w:pStyle w:val="Default"/>
        <w:jc w:val="both"/>
        <w:rPr>
          <w:rFonts w:ascii="Cambria" w:hAnsi="Cambria"/>
          <w:sz w:val="22"/>
          <w:szCs w:val="22"/>
          <w:lang w:val="en-CA"/>
        </w:rPr>
      </w:pPr>
      <w:r w:rsidRPr="00AE3765">
        <w:rPr>
          <w:rFonts w:ascii="Cambria" w:hAnsi="Cambria"/>
          <w:sz w:val="22"/>
          <w:szCs w:val="22"/>
          <w:lang w:val="en-CA"/>
        </w:rPr>
        <w:t xml:space="preserve">This entity group shall contain </w:t>
      </w:r>
      <w:r w:rsidRPr="00AE3765">
        <w:rPr>
          <w:rStyle w:val="codeZchn"/>
          <w:rFonts w:ascii="Cambria" w:hAnsi="Cambria"/>
          <w:sz w:val="22"/>
        </w:rPr>
        <w:t>entity_id</w:t>
      </w:r>
      <w:r w:rsidRPr="00AE3765">
        <w:rPr>
          <w:rFonts w:ascii="Cambria" w:hAnsi="Cambria"/>
          <w:sz w:val="22"/>
          <w:szCs w:val="22"/>
          <w:lang w:val="en-CA"/>
        </w:rPr>
        <w:t xml:space="preserve"> values that point to a base image item and a set of overview image items and shall contain no </w:t>
      </w:r>
      <w:r w:rsidRPr="00AE3765">
        <w:rPr>
          <w:rStyle w:val="codeZchn"/>
          <w:rFonts w:ascii="Cambria" w:hAnsi="Cambria"/>
          <w:sz w:val="22"/>
        </w:rPr>
        <w:t>entity_id</w:t>
      </w:r>
      <w:r w:rsidRPr="00AE3765">
        <w:rPr>
          <w:rFonts w:ascii="Cambria" w:hAnsi="Cambria"/>
          <w:sz w:val="22"/>
          <w:szCs w:val="22"/>
          <w:lang w:val="en-CA"/>
        </w:rPr>
        <w:t xml:space="preserve"> values that point to tracks. The entities shall be listed in the order of lowest resolution overview image item to the highest resolution overview image item, followed finally by the base image item of the image pyramid.</w:t>
      </w:r>
    </w:p>
    <w:p w14:paraId="760A837A" w14:textId="77777777" w:rsidR="008B3738" w:rsidRPr="00AE3765" w:rsidRDefault="008B3738" w:rsidP="008B3738">
      <w:pPr>
        <w:pStyle w:val="Default"/>
        <w:jc w:val="both"/>
        <w:rPr>
          <w:rFonts w:ascii="Cambria" w:hAnsi="Cambria"/>
          <w:sz w:val="22"/>
          <w:szCs w:val="22"/>
          <w:lang w:val="en-CA"/>
        </w:rPr>
      </w:pPr>
    </w:p>
    <w:p w14:paraId="0C62C59A" w14:textId="77777777" w:rsidR="008B3738" w:rsidRPr="00AE3765" w:rsidRDefault="008B3738" w:rsidP="008B3738">
      <w:pPr>
        <w:pStyle w:val="Default"/>
        <w:jc w:val="both"/>
        <w:rPr>
          <w:rFonts w:ascii="Cambria" w:hAnsi="Cambria"/>
          <w:sz w:val="22"/>
          <w:szCs w:val="22"/>
          <w:lang w:val="en-CA"/>
        </w:rPr>
      </w:pPr>
      <w:r w:rsidRPr="00AE3765">
        <w:rPr>
          <w:rFonts w:ascii="Cambria" w:hAnsi="Cambria"/>
          <w:sz w:val="22"/>
          <w:szCs w:val="22"/>
          <w:lang w:val="en-CA"/>
        </w:rPr>
        <w:t xml:space="preserve">There may be multiple </w:t>
      </w:r>
      <w:proofErr w:type="spellStart"/>
      <w:r w:rsidRPr="00AE3765">
        <w:rPr>
          <w:rFonts w:ascii="Courier New" w:hAnsi="Courier New" w:cs="Courier New"/>
          <w:sz w:val="22"/>
          <w:szCs w:val="22"/>
          <w:lang w:val="en-CA"/>
        </w:rPr>
        <w:t>ImagePyramidEntityGroups</w:t>
      </w:r>
      <w:proofErr w:type="spellEnd"/>
      <w:r w:rsidRPr="00AE3765" w:rsidDel="000C66A1">
        <w:rPr>
          <w:rFonts w:ascii="Cambria" w:hAnsi="Cambria"/>
          <w:sz w:val="22"/>
          <w:szCs w:val="22"/>
          <w:lang w:val="en-CA"/>
        </w:rPr>
        <w:t xml:space="preserve"> </w:t>
      </w:r>
      <w:r w:rsidRPr="00AE3765">
        <w:rPr>
          <w:rFonts w:ascii="Cambria" w:hAnsi="Cambria"/>
          <w:sz w:val="22"/>
          <w:szCs w:val="22"/>
          <w:lang w:val="en-CA"/>
        </w:rPr>
        <w:t xml:space="preserve">in the same file with different </w:t>
      </w:r>
      <w:r w:rsidRPr="00AE3765">
        <w:rPr>
          <w:rStyle w:val="codeZchn"/>
          <w:rFonts w:ascii="Cambria" w:hAnsi="Cambria"/>
          <w:sz w:val="22"/>
        </w:rPr>
        <w:t>group_id</w:t>
      </w:r>
      <w:r w:rsidRPr="00AE3765">
        <w:rPr>
          <w:rFonts w:ascii="Cambria" w:hAnsi="Cambria"/>
          <w:sz w:val="22"/>
          <w:szCs w:val="22"/>
          <w:lang w:val="en-CA"/>
        </w:rPr>
        <w:t xml:space="preserve"> values. </w:t>
      </w:r>
    </w:p>
    <w:bookmarkEnd w:id="1401"/>
    <w:p w14:paraId="4443562C" w14:textId="77777777" w:rsidR="008B3738" w:rsidRPr="00AE3765" w:rsidRDefault="008B3738" w:rsidP="008B3738">
      <w:pPr>
        <w:pStyle w:val="Default"/>
        <w:jc w:val="both"/>
        <w:rPr>
          <w:rFonts w:ascii="Cambria" w:hAnsi="Cambria"/>
          <w:sz w:val="22"/>
          <w:szCs w:val="22"/>
          <w:lang w:val="en-CA"/>
        </w:rPr>
      </w:pPr>
    </w:p>
    <w:p w14:paraId="664DBCC9" w14:textId="5C6B7D4B" w:rsidR="008B3738" w:rsidRPr="00AE3765" w:rsidRDefault="008B3738" w:rsidP="008B3738">
      <w:pPr>
        <w:pStyle w:val="Note"/>
        <w:rPr>
          <w:szCs w:val="20"/>
          <w:lang w:val="en-CA"/>
        </w:rPr>
      </w:pPr>
      <w:r w:rsidRPr="00AE3765">
        <w:rPr>
          <w:szCs w:val="20"/>
          <w:lang w:val="en-CA"/>
        </w:rPr>
        <w:t>NOTE</w:t>
      </w:r>
      <w:ins w:id="1402" w:author="Leo Barnes" w:date="2024-05-15T13:51:00Z">
        <w:r w:rsidR="00295254">
          <w:rPr>
            <w:szCs w:val="20"/>
            <w:lang w:val="en-CA"/>
          </w:rPr>
          <w:t>:</w:t>
        </w:r>
      </w:ins>
      <w:r w:rsidRPr="00AE3765">
        <w:rPr>
          <w:szCs w:val="20"/>
          <w:lang w:val="en-CA"/>
        </w:rPr>
        <w:t xml:space="preserve">   All the entities of a same </w:t>
      </w:r>
      <w:proofErr w:type="spellStart"/>
      <w:r w:rsidRPr="00AE3765">
        <w:rPr>
          <w:rFonts w:ascii="Courier New" w:hAnsi="Courier New" w:cs="Courier New"/>
          <w:szCs w:val="20"/>
          <w:lang w:val="en-CA"/>
        </w:rPr>
        <w:t>ImagePyramidEntityGroup</w:t>
      </w:r>
      <w:proofErr w:type="spellEnd"/>
      <w:r w:rsidRPr="00AE3765">
        <w:rPr>
          <w:szCs w:val="20"/>
          <w:lang w:val="en-CA"/>
        </w:rPr>
        <w:t xml:space="preserve">, or only some of them, can also be members of a same entity group of type </w:t>
      </w:r>
      <w:r w:rsidRPr="00AE3765">
        <w:rPr>
          <w:rStyle w:val="codeZchn"/>
          <w:rFonts w:ascii="Courier New" w:eastAsia="Calibri" w:hAnsi="Courier New" w:cs="Courier New"/>
          <w:szCs w:val="20"/>
        </w:rPr>
        <w:t>'prgr'</w:t>
      </w:r>
      <w:r w:rsidRPr="00AE3765">
        <w:rPr>
          <w:szCs w:val="20"/>
          <w:lang w:val="en-CA"/>
        </w:rPr>
        <w:t xml:space="preserve"> if they are stored in the file for allowing a progressive refinement. They can also be members of a same entity group of type </w:t>
      </w:r>
      <w:r w:rsidRPr="00AE3765">
        <w:rPr>
          <w:rStyle w:val="codeZchn"/>
          <w:rFonts w:ascii="Courier New" w:eastAsia="Calibri" w:hAnsi="Courier New" w:cs="Courier New"/>
          <w:szCs w:val="20"/>
        </w:rPr>
        <w:t>'altr'</w:t>
      </w:r>
      <w:r w:rsidRPr="00AE3765">
        <w:rPr>
          <w:szCs w:val="20"/>
          <w:lang w:val="en-CA"/>
        </w:rPr>
        <w:t xml:space="preserve"> if they are proposed by the content creator as alternatives to be displayed for players not supporting the </w:t>
      </w:r>
      <w:proofErr w:type="spellStart"/>
      <w:r w:rsidRPr="00AE3765">
        <w:rPr>
          <w:rFonts w:ascii="Courier New" w:hAnsi="Courier New" w:cs="Courier New"/>
          <w:szCs w:val="20"/>
          <w:lang w:val="en-CA"/>
        </w:rPr>
        <w:t>ImagePyramidEntityGroup</w:t>
      </w:r>
      <w:proofErr w:type="spellEnd"/>
      <w:r w:rsidRPr="00AE3765">
        <w:rPr>
          <w:szCs w:val="20"/>
          <w:lang w:val="en-CA"/>
        </w:rPr>
        <w:t>.</w:t>
      </w:r>
    </w:p>
    <w:p w14:paraId="4F504CF3" w14:textId="3D51F7AF" w:rsidR="008B3738" w:rsidRPr="00AE3765" w:rsidRDefault="008B3738" w:rsidP="00E2660F">
      <w:pPr>
        <w:pStyle w:val="Heading3"/>
        <w:numPr>
          <w:ilvl w:val="3"/>
          <w:numId w:val="71"/>
        </w:numPr>
        <w:rPr>
          <w:lang w:val="en-CA"/>
        </w:rPr>
      </w:pPr>
      <w:bookmarkStart w:id="1403" w:name="_Toc166227998"/>
      <w:r w:rsidRPr="00AE3765">
        <w:rPr>
          <w:lang w:val="en-CA"/>
        </w:rPr>
        <w:t>Syntax</w:t>
      </w:r>
      <w:bookmarkEnd w:id="1403"/>
    </w:p>
    <w:p w14:paraId="498239F0" w14:textId="343B4932" w:rsidR="008B3738" w:rsidRPr="00AE3765" w:rsidRDefault="008B3738" w:rsidP="002C0C4A">
      <w:pPr>
        <w:pStyle w:val="code0"/>
      </w:pPr>
      <w:r w:rsidRPr="00AE3765">
        <w:t>aligned(8) class ImagePyramidEntityGroup</w:t>
      </w:r>
      <w:r w:rsidR="00F90DDB" w:rsidRPr="00AE3765">
        <w:br/>
      </w:r>
      <w:r w:rsidRPr="00AE3765">
        <w:t>extends EntityToGroupBox ('pymd', version = 0, flags = 0)</w:t>
      </w:r>
      <w:r w:rsidR="00F90DDB" w:rsidRPr="00AE3765">
        <w:t xml:space="preserve"> </w:t>
      </w:r>
      <w:r w:rsidRPr="00AE3765">
        <w:t>{</w:t>
      </w:r>
      <w:r w:rsidR="00F90DDB" w:rsidRPr="00AE3765">
        <w:br/>
      </w:r>
      <w:r w:rsidR="00F90DDB" w:rsidRPr="00AE3765">
        <w:tab/>
      </w:r>
      <w:r w:rsidRPr="00AE3765">
        <w:t>unsigned int(16) tile_size_x;</w:t>
      </w:r>
      <w:r w:rsidR="00F90DDB" w:rsidRPr="00AE3765">
        <w:br/>
      </w:r>
      <w:r w:rsidR="00F90DDB" w:rsidRPr="00AE3765">
        <w:tab/>
      </w:r>
      <w:r w:rsidRPr="00AE3765">
        <w:t>unsigned int(16) tile_size_y;</w:t>
      </w:r>
      <w:r w:rsidR="00F90DDB" w:rsidRPr="00AE3765">
        <w:br/>
      </w:r>
      <w:r w:rsidR="00F90DDB" w:rsidRPr="00AE3765">
        <w:tab/>
      </w:r>
      <w:r w:rsidRPr="00AE3765">
        <w:t>for(i=0; i&lt;num_entities_in_group;i++)</w:t>
      </w:r>
      <w:r w:rsidR="005E2F33" w:rsidRPr="00AE3765">
        <w:t xml:space="preserve"> </w:t>
      </w:r>
      <w:r w:rsidRPr="00AE3765">
        <w:t>{</w:t>
      </w:r>
      <w:r w:rsidR="005E2F33" w:rsidRPr="00AE3765">
        <w:br/>
      </w:r>
      <w:r w:rsidRPr="00AE3765">
        <w:tab/>
      </w:r>
      <w:r w:rsidR="005E2F33" w:rsidRPr="00AE3765">
        <w:tab/>
      </w:r>
      <w:r w:rsidRPr="00AE3765">
        <w:t>unsigned int(</w:t>
      </w:r>
      <w:r w:rsidR="00C02DDF" w:rsidRPr="00AE3765">
        <w:t>16</w:t>
      </w:r>
      <w:r w:rsidRPr="00AE3765">
        <w:t>) layer_binning;</w:t>
      </w:r>
      <w:r w:rsidR="005E2F33" w:rsidRPr="00AE3765">
        <w:br/>
      </w:r>
      <w:r w:rsidR="005E2F33" w:rsidRPr="00AE3765">
        <w:tab/>
      </w:r>
      <w:r w:rsidRPr="00AE3765">
        <w:tab/>
        <w:t>unsigned int(16) tiles_in_layer_row_minus1;</w:t>
      </w:r>
      <w:r w:rsidR="005E2F33" w:rsidRPr="00AE3765">
        <w:br/>
      </w:r>
      <w:r w:rsidR="005E2F33" w:rsidRPr="00AE3765">
        <w:tab/>
      </w:r>
      <w:r w:rsidRPr="00AE3765">
        <w:tab/>
        <w:t>unsigned int(16) tiles_in_layer_column_minus1;</w:t>
      </w:r>
      <w:r w:rsidR="005E2F33" w:rsidRPr="00AE3765">
        <w:br/>
      </w:r>
      <w:r w:rsidR="005E2F33" w:rsidRPr="00AE3765">
        <w:tab/>
      </w:r>
      <w:r w:rsidRPr="00AE3765">
        <w:t>}</w:t>
      </w:r>
      <w:r w:rsidR="005E2F33" w:rsidRPr="00AE3765">
        <w:br/>
      </w:r>
      <w:r w:rsidRPr="00AE3765">
        <w:t>}</w:t>
      </w:r>
    </w:p>
    <w:p w14:paraId="1C5A5545" w14:textId="6173E492" w:rsidR="008B3738" w:rsidRPr="00AE3765" w:rsidRDefault="008B3738" w:rsidP="00E2660F">
      <w:pPr>
        <w:pStyle w:val="Heading3"/>
        <w:numPr>
          <w:ilvl w:val="3"/>
          <w:numId w:val="71"/>
        </w:numPr>
        <w:rPr>
          <w:lang w:val="en-CA"/>
        </w:rPr>
      </w:pPr>
      <w:bookmarkStart w:id="1404" w:name="_Toc166227999"/>
      <w:r w:rsidRPr="00AE3765">
        <w:rPr>
          <w:lang w:val="en-CA"/>
        </w:rPr>
        <w:t>Semantics</w:t>
      </w:r>
      <w:bookmarkEnd w:id="1404"/>
    </w:p>
    <w:p w14:paraId="5085FF06" w14:textId="77777777" w:rsidR="008B3738" w:rsidRPr="00AE3765" w:rsidRDefault="008B3738" w:rsidP="008B3738">
      <w:pPr>
        <w:pStyle w:val="fields"/>
        <w:rPr>
          <w:rStyle w:val="codeZchn"/>
          <w:rFonts w:ascii="Cambria" w:hAnsi="Cambria"/>
        </w:rPr>
      </w:pPr>
      <w:r w:rsidRPr="00AE3765">
        <w:rPr>
          <w:rStyle w:val="codeZchn"/>
          <w:rFonts w:ascii="Courier New" w:hAnsi="Courier New" w:cs="Courier New"/>
        </w:rPr>
        <w:t>num_entities_in_group</w:t>
      </w:r>
      <w:r w:rsidRPr="00AE3765">
        <w:rPr>
          <w:rStyle w:val="codeZchn"/>
          <w:rFonts w:ascii="Cambria" w:hAnsi="Cambria"/>
        </w:rPr>
        <w:t xml:space="preserve">: as defined for </w:t>
      </w:r>
      <w:proofErr w:type="spellStart"/>
      <w:r w:rsidRPr="00AE3765">
        <w:rPr>
          <w:rFonts w:ascii="Courier New" w:hAnsi="Courier New" w:cs="Courier New"/>
          <w:szCs w:val="22"/>
          <w:lang w:val="en-CA"/>
        </w:rPr>
        <w:t>EntityToGroupBox</w:t>
      </w:r>
      <w:proofErr w:type="spellEnd"/>
      <w:r w:rsidRPr="00AE3765">
        <w:rPr>
          <w:rFonts w:cs="Courier New"/>
          <w:szCs w:val="22"/>
          <w:lang w:val="en-CA"/>
        </w:rPr>
        <w:t>.</w:t>
      </w:r>
      <w:r w:rsidRPr="00AE3765">
        <w:rPr>
          <w:rStyle w:val="codeZchn"/>
          <w:rFonts w:ascii="Cambria" w:hAnsi="Cambria"/>
        </w:rPr>
        <w:t xml:space="preserve"> In addition, it also </w:t>
      </w:r>
      <w:r w:rsidRPr="00AE3765">
        <w:rPr>
          <w:szCs w:val="22"/>
          <w:lang w:val="en-CA"/>
        </w:rPr>
        <w:t>specifies the number of layers of the image pyramid.</w:t>
      </w:r>
    </w:p>
    <w:p w14:paraId="3F95638B" w14:textId="77777777" w:rsidR="008B3738" w:rsidRPr="00AE3765" w:rsidRDefault="008B3738" w:rsidP="008B3738">
      <w:pPr>
        <w:pStyle w:val="fields"/>
        <w:rPr>
          <w:szCs w:val="22"/>
          <w:lang w:val="en-CA"/>
        </w:rPr>
      </w:pPr>
      <w:r w:rsidRPr="00AE3765">
        <w:rPr>
          <w:rStyle w:val="codeZchn"/>
          <w:rFonts w:ascii="Courier New" w:hAnsi="Courier New" w:cs="Courier New"/>
        </w:rPr>
        <w:t>tile_size_x</w:t>
      </w:r>
      <w:r w:rsidRPr="00AE3765">
        <w:rPr>
          <w:rFonts w:ascii="Courier New" w:hAnsi="Courier New" w:cs="Courier New"/>
          <w:szCs w:val="22"/>
          <w:lang w:val="en-CA"/>
        </w:rPr>
        <w:t xml:space="preserve">, </w:t>
      </w:r>
      <w:r w:rsidRPr="00AE3765">
        <w:rPr>
          <w:rStyle w:val="codeZchn"/>
          <w:rFonts w:ascii="Courier New" w:hAnsi="Courier New" w:cs="Courier New"/>
        </w:rPr>
        <w:t>tile_size_y</w:t>
      </w:r>
      <w:r w:rsidRPr="00AE3765">
        <w:rPr>
          <w:rFonts w:cs="Courier New"/>
          <w:szCs w:val="22"/>
          <w:lang w:val="en-CA"/>
        </w:rPr>
        <w:t>:</w:t>
      </w:r>
      <w:r w:rsidRPr="00AE3765">
        <w:rPr>
          <w:szCs w:val="22"/>
          <w:lang w:val="en-CA"/>
        </w:rPr>
        <w:t xml:space="preserve"> indicate the size in pixels of a tile in the width and height dimension, respectively, for all layers of the image pyramid.</w:t>
      </w:r>
    </w:p>
    <w:p w14:paraId="59781C19" w14:textId="33F2B07B" w:rsidR="0018640E" w:rsidRPr="0018640E" w:rsidRDefault="008B3738" w:rsidP="0018640E">
      <w:pPr>
        <w:pStyle w:val="fields"/>
        <w:rPr>
          <w:szCs w:val="22"/>
          <w:lang w:val="en-CA"/>
        </w:rPr>
      </w:pPr>
      <w:r w:rsidRPr="00AE3765">
        <w:rPr>
          <w:rStyle w:val="codeZchn"/>
          <w:rFonts w:ascii="Courier New" w:hAnsi="Courier New" w:cs="Courier New"/>
        </w:rPr>
        <w:t>layer_binning</w:t>
      </w:r>
      <w:r w:rsidRPr="00AE3765">
        <w:rPr>
          <w:szCs w:val="22"/>
          <w:lang w:val="en-CA"/>
        </w:rPr>
        <w:t xml:space="preserve">: Indicates for each layer of the pyramid the level of binning between the base image and the overview image.  A 2x2 binning is defined to be a </w:t>
      </w:r>
      <w:r w:rsidRPr="00AE3765">
        <w:rPr>
          <w:rStyle w:val="codeZchn"/>
          <w:rFonts w:ascii="Courier New" w:hAnsi="Courier New" w:cs="Courier New"/>
        </w:rPr>
        <w:t>layer_binning</w:t>
      </w:r>
      <w:r w:rsidRPr="00AE3765">
        <w:rPr>
          <w:szCs w:val="22"/>
          <w:lang w:val="en-CA"/>
        </w:rPr>
        <w:t xml:space="preserve"> of 2, a 4x4 binning is defined to be 4, etc. The width and height for an overview image with </w:t>
      </w:r>
      <w:r w:rsidRPr="00AE3765">
        <w:rPr>
          <w:rStyle w:val="codeZchn"/>
          <w:rFonts w:ascii="Courier New" w:hAnsi="Courier New" w:cs="Courier New"/>
        </w:rPr>
        <w:t>layer_binning</w:t>
      </w:r>
      <w:r w:rsidRPr="00AE3765">
        <w:rPr>
          <w:szCs w:val="22"/>
          <w:lang w:val="en-CA"/>
        </w:rPr>
        <w:t xml:space="preserve"> of 2 is half the width and half the height of the base image, etc.  A base image has a </w:t>
      </w:r>
      <w:proofErr w:type="spellStart"/>
      <w:r w:rsidRPr="00AE3765">
        <w:rPr>
          <w:rFonts w:ascii="Courier New" w:hAnsi="Courier New" w:cs="Courier New"/>
          <w:szCs w:val="22"/>
          <w:lang w:val="en-CA"/>
        </w:rPr>
        <w:t>layer_binning</w:t>
      </w:r>
      <w:proofErr w:type="spellEnd"/>
      <w:r w:rsidRPr="00AE3765">
        <w:rPr>
          <w:szCs w:val="22"/>
          <w:lang w:val="en-CA"/>
        </w:rPr>
        <w:t xml:space="preserve"> of 1.</w:t>
      </w:r>
    </w:p>
    <w:p w14:paraId="72C2E296" w14:textId="00693CF3" w:rsidR="00C02DDF" w:rsidRPr="00AE3765" w:rsidRDefault="008B3738" w:rsidP="00891207">
      <w:pPr>
        <w:pStyle w:val="fields"/>
        <w:rPr>
          <w:lang w:val="en-CA"/>
        </w:rPr>
      </w:pPr>
      <w:r w:rsidRPr="00AE3765">
        <w:rPr>
          <w:rStyle w:val="codeZchn"/>
        </w:rPr>
        <w:t>tiles_in_layer_row_minus1</w:t>
      </w:r>
      <w:r w:rsidRPr="00AE3765">
        <w:rPr>
          <w:lang w:val="en-CA"/>
        </w:rPr>
        <w:t xml:space="preserve">, </w:t>
      </w:r>
      <w:r w:rsidRPr="00AE3765">
        <w:rPr>
          <w:rStyle w:val="codeZchn"/>
        </w:rPr>
        <w:t>tiles_in_layer_column_minus1</w:t>
      </w:r>
      <w:r w:rsidRPr="00AE3765">
        <w:rPr>
          <w:rFonts w:cs="Cambria"/>
          <w:lang w:val="en-CA"/>
        </w:rPr>
        <w:t xml:space="preserve">: Indicate the number of tiles minus one in a row and a column, respectively, of a specific layer. If the layer is represented by a grid derived image item, </w:t>
      </w:r>
      <w:r w:rsidRPr="00AE3765">
        <w:rPr>
          <w:rStyle w:val="codeZchn"/>
        </w:rPr>
        <w:t xml:space="preserve">tiles_in_layer_row_minus1 </w:t>
      </w:r>
      <w:r w:rsidRPr="00AE3765">
        <w:rPr>
          <w:lang w:val="en-CA"/>
        </w:rPr>
        <w:t>is equal to</w:t>
      </w:r>
      <w:r w:rsidRPr="00AE3765">
        <w:rPr>
          <w:rStyle w:val="codeZchn"/>
        </w:rPr>
        <w:t xml:space="preserve"> rows_minus_one </w:t>
      </w:r>
      <w:r w:rsidRPr="00AE3765">
        <w:rPr>
          <w:lang w:val="en-CA"/>
        </w:rPr>
        <w:t xml:space="preserve">and </w:t>
      </w:r>
      <w:r w:rsidRPr="00AE3765">
        <w:rPr>
          <w:rStyle w:val="codeZchn"/>
        </w:rPr>
        <w:t xml:space="preserve">tiles_in_layer_column_minus1 </w:t>
      </w:r>
      <w:r w:rsidRPr="00AE3765">
        <w:rPr>
          <w:lang w:val="en-CA"/>
        </w:rPr>
        <w:t>is equal to</w:t>
      </w:r>
      <w:r w:rsidRPr="00AE3765">
        <w:rPr>
          <w:rStyle w:val="codeZchn"/>
        </w:rPr>
        <w:t xml:space="preserve"> columns_minus_one</w:t>
      </w:r>
      <w:r w:rsidRPr="00AE3765">
        <w:rPr>
          <w:rFonts w:cs="Cambria"/>
          <w:lang w:val="en-CA"/>
        </w:rPr>
        <w:t xml:space="preserve">. If the layer is represented by a tiled pre-derived coded image item with a </w:t>
      </w:r>
      <w:r w:rsidRPr="00AE3765">
        <w:rPr>
          <w:rStyle w:val="codeZchn"/>
        </w:rPr>
        <w:t>ConstrainedExtentsGridProperty</w:t>
      </w:r>
      <w:r w:rsidRPr="00AE3765">
        <w:rPr>
          <w:lang w:val="en-CA"/>
        </w:rPr>
        <w:t xml:space="preserve">, then </w:t>
      </w:r>
      <w:r w:rsidRPr="00AE3765">
        <w:rPr>
          <w:rStyle w:val="codeZchn"/>
        </w:rPr>
        <w:t xml:space="preserve">tiles_in_layer_row_minus1 </w:t>
      </w:r>
      <w:r w:rsidRPr="00AE3765">
        <w:rPr>
          <w:lang w:val="en-CA"/>
        </w:rPr>
        <w:t>is equal to</w:t>
      </w:r>
      <w:r w:rsidRPr="00AE3765">
        <w:rPr>
          <w:rStyle w:val="codeZchn"/>
        </w:rPr>
        <w:t xml:space="preserve"> </w:t>
      </w:r>
      <w:r w:rsidRPr="00AE3765">
        <w:rPr>
          <w:rStyle w:val="codeZchn"/>
        </w:rPr>
        <w:lastRenderedPageBreak/>
        <w:t xml:space="preserve">rows_minus_one </w:t>
      </w:r>
      <w:r w:rsidRPr="00AE3765">
        <w:rPr>
          <w:lang w:val="en-CA"/>
        </w:rPr>
        <w:t xml:space="preserve">and </w:t>
      </w:r>
      <w:r w:rsidRPr="00AE3765">
        <w:rPr>
          <w:rStyle w:val="codeZchn"/>
        </w:rPr>
        <w:t xml:space="preserve">tiles_in_layer_column_minus1 </w:t>
      </w:r>
      <w:r w:rsidRPr="00AE3765">
        <w:rPr>
          <w:lang w:val="en-CA"/>
        </w:rPr>
        <w:t>is equal to</w:t>
      </w:r>
      <w:r w:rsidRPr="00AE3765">
        <w:rPr>
          <w:rStyle w:val="codeZchn"/>
        </w:rPr>
        <w:t xml:space="preserve"> columns_minus_one</w:t>
      </w:r>
      <w:r w:rsidRPr="00AE3765">
        <w:rPr>
          <w:lang w:val="en-CA"/>
        </w:rPr>
        <w:t>.</w:t>
      </w:r>
    </w:p>
    <w:p w14:paraId="6717856C" w14:textId="56ECE9B8" w:rsidR="00EA71BB" w:rsidRPr="00AE3765" w:rsidRDefault="002C1783" w:rsidP="00E2660F">
      <w:pPr>
        <w:pStyle w:val="Heading1"/>
        <w:numPr>
          <w:ilvl w:val="0"/>
          <w:numId w:val="74"/>
        </w:numPr>
        <w:rPr>
          <w:lang w:val="en-CA"/>
        </w:rPr>
      </w:pPr>
      <w:bookmarkStart w:id="1405" w:name="_Toc22659095"/>
      <w:bookmarkStart w:id="1406" w:name="_Toc22659959"/>
      <w:bookmarkStart w:id="1407" w:name="_Toc22659096"/>
      <w:bookmarkStart w:id="1408" w:name="_Toc22659960"/>
      <w:bookmarkStart w:id="1409" w:name="_Toc22659097"/>
      <w:bookmarkStart w:id="1410" w:name="_Toc22659961"/>
      <w:bookmarkStart w:id="1411" w:name="_Toc22659098"/>
      <w:bookmarkStart w:id="1412" w:name="_Toc22659962"/>
      <w:bookmarkStart w:id="1413" w:name="_Toc22659099"/>
      <w:bookmarkStart w:id="1414" w:name="_Toc22659963"/>
      <w:bookmarkStart w:id="1415" w:name="_Toc22659100"/>
      <w:bookmarkStart w:id="1416" w:name="_Toc22659964"/>
      <w:bookmarkStart w:id="1417" w:name="_Toc22659101"/>
      <w:bookmarkStart w:id="1418" w:name="_Toc22659965"/>
      <w:bookmarkStart w:id="1419" w:name="_Toc22659102"/>
      <w:bookmarkStart w:id="1420" w:name="_Toc22659966"/>
      <w:bookmarkStart w:id="1421" w:name="_Toc22659103"/>
      <w:bookmarkStart w:id="1422" w:name="_Toc22659967"/>
      <w:bookmarkStart w:id="1423" w:name="_Toc22659104"/>
      <w:bookmarkStart w:id="1424" w:name="_Toc22659968"/>
      <w:bookmarkStart w:id="1425" w:name="_Toc22659105"/>
      <w:bookmarkStart w:id="1426" w:name="_Toc22659969"/>
      <w:bookmarkStart w:id="1427" w:name="_Toc22659106"/>
      <w:bookmarkStart w:id="1428" w:name="_Toc22659970"/>
      <w:bookmarkStart w:id="1429" w:name="_Toc22659107"/>
      <w:bookmarkStart w:id="1430" w:name="_Toc22659971"/>
      <w:bookmarkStart w:id="1431" w:name="_Toc22659108"/>
      <w:bookmarkStart w:id="1432" w:name="_Toc22659972"/>
      <w:bookmarkStart w:id="1433" w:name="_Toc22659109"/>
      <w:bookmarkStart w:id="1434" w:name="_Toc22659973"/>
      <w:bookmarkStart w:id="1435" w:name="_Toc22659110"/>
      <w:bookmarkStart w:id="1436" w:name="_Toc22659974"/>
      <w:bookmarkStart w:id="1437" w:name="_Toc22659111"/>
      <w:bookmarkStart w:id="1438" w:name="_Toc22659975"/>
      <w:bookmarkStart w:id="1439" w:name="_Toc22659112"/>
      <w:bookmarkStart w:id="1440" w:name="_Toc22659976"/>
      <w:bookmarkStart w:id="1441" w:name="_Toc22659113"/>
      <w:bookmarkStart w:id="1442" w:name="_Toc22659977"/>
      <w:bookmarkStart w:id="1443" w:name="_Toc22659114"/>
      <w:bookmarkStart w:id="1444" w:name="_Toc22659978"/>
      <w:bookmarkStart w:id="1445" w:name="_Toc22659115"/>
      <w:bookmarkStart w:id="1446" w:name="_Toc22659979"/>
      <w:bookmarkStart w:id="1447" w:name="_Toc22659116"/>
      <w:bookmarkStart w:id="1448" w:name="_Toc22659980"/>
      <w:bookmarkStart w:id="1449" w:name="_Toc22659117"/>
      <w:bookmarkStart w:id="1450" w:name="_Toc22659981"/>
      <w:bookmarkStart w:id="1451" w:name="_Toc22659118"/>
      <w:bookmarkStart w:id="1452" w:name="_Toc22659982"/>
      <w:bookmarkStart w:id="1453" w:name="_Toc22659119"/>
      <w:bookmarkStart w:id="1454" w:name="_Toc22659983"/>
      <w:bookmarkStart w:id="1455" w:name="_Toc22659120"/>
      <w:bookmarkStart w:id="1456" w:name="_Toc22659984"/>
      <w:bookmarkStart w:id="1457" w:name="_Toc22659121"/>
      <w:bookmarkStart w:id="1458" w:name="_Toc22659985"/>
      <w:bookmarkStart w:id="1459" w:name="_Toc22659122"/>
      <w:bookmarkStart w:id="1460" w:name="_Toc22659986"/>
      <w:bookmarkStart w:id="1461" w:name="_Toc22659123"/>
      <w:bookmarkStart w:id="1462" w:name="_Toc22659987"/>
      <w:bookmarkStart w:id="1463" w:name="_Toc22659124"/>
      <w:bookmarkStart w:id="1464" w:name="_Toc22659988"/>
      <w:bookmarkStart w:id="1465" w:name="_Toc22659125"/>
      <w:bookmarkStart w:id="1466" w:name="_Toc22659989"/>
      <w:bookmarkStart w:id="1467" w:name="_Toc22659126"/>
      <w:bookmarkStart w:id="1468" w:name="_Toc22659990"/>
      <w:bookmarkStart w:id="1469" w:name="_Toc22659127"/>
      <w:bookmarkStart w:id="1470" w:name="_Toc22659991"/>
      <w:bookmarkStart w:id="1471" w:name="_Toc22659128"/>
      <w:bookmarkStart w:id="1472" w:name="_Toc22659992"/>
      <w:bookmarkStart w:id="1473" w:name="_Toc22659129"/>
      <w:bookmarkStart w:id="1474" w:name="_Toc22659993"/>
      <w:bookmarkStart w:id="1475" w:name="_Toc22659130"/>
      <w:bookmarkStart w:id="1476" w:name="_Toc22659994"/>
      <w:bookmarkStart w:id="1477" w:name="_Toc22659131"/>
      <w:bookmarkStart w:id="1478" w:name="_Toc22659995"/>
      <w:bookmarkStart w:id="1479" w:name="_Toc22659132"/>
      <w:bookmarkStart w:id="1480" w:name="_Toc22659996"/>
      <w:bookmarkStart w:id="1481" w:name="_Toc22659133"/>
      <w:bookmarkStart w:id="1482" w:name="_Toc22659997"/>
      <w:bookmarkStart w:id="1483" w:name="_Toc22659134"/>
      <w:bookmarkStart w:id="1484" w:name="_Toc22659998"/>
      <w:bookmarkStart w:id="1485" w:name="_Toc22659135"/>
      <w:bookmarkStart w:id="1486" w:name="_Toc22659999"/>
      <w:bookmarkStart w:id="1487" w:name="_Toc22659136"/>
      <w:bookmarkStart w:id="1488" w:name="_Toc22660000"/>
      <w:bookmarkStart w:id="1489" w:name="_Toc22659137"/>
      <w:bookmarkStart w:id="1490" w:name="_Toc22660001"/>
      <w:bookmarkStart w:id="1491" w:name="_Toc22659138"/>
      <w:bookmarkStart w:id="1492" w:name="_Toc22660002"/>
      <w:bookmarkStart w:id="1493" w:name="_Toc22659139"/>
      <w:bookmarkStart w:id="1494" w:name="_Toc22660003"/>
      <w:bookmarkStart w:id="1495" w:name="_Toc22659140"/>
      <w:bookmarkStart w:id="1496" w:name="_Toc22660004"/>
      <w:bookmarkStart w:id="1497" w:name="_Toc22659141"/>
      <w:bookmarkStart w:id="1498" w:name="_Toc22660005"/>
      <w:bookmarkStart w:id="1499" w:name="_Toc22659142"/>
      <w:bookmarkStart w:id="1500" w:name="_Toc22660006"/>
      <w:bookmarkStart w:id="1501" w:name="_Toc22659158"/>
      <w:bookmarkStart w:id="1502" w:name="_Toc22660022"/>
      <w:bookmarkStart w:id="1503" w:name="_Toc22659161"/>
      <w:bookmarkStart w:id="1504" w:name="_Toc22660025"/>
      <w:bookmarkStart w:id="1505" w:name="_Toc22659162"/>
      <w:bookmarkStart w:id="1506" w:name="_Toc22660026"/>
      <w:bookmarkStart w:id="1507" w:name="_Toc22659163"/>
      <w:bookmarkStart w:id="1508" w:name="_Toc22660027"/>
      <w:bookmarkStart w:id="1509" w:name="_Toc22659164"/>
      <w:bookmarkStart w:id="1510" w:name="_Toc22660028"/>
      <w:bookmarkStart w:id="1511" w:name="_Toc22659165"/>
      <w:bookmarkStart w:id="1512" w:name="_Toc22660029"/>
      <w:bookmarkStart w:id="1513" w:name="_Toc22659166"/>
      <w:bookmarkStart w:id="1514" w:name="_Toc22660030"/>
      <w:bookmarkStart w:id="1515" w:name="_Toc22659167"/>
      <w:bookmarkStart w:id="1516" w:name="_Toc22660031"/>
      <w:bookmarkStart w:id="1517" w:name="_Toc22659168"/>
      <w:bookmarkStart w:id="1518" w:name="_Toc22660032"/>
      <w:bookmarkStart w:id="1519" w:name="_Toc22659169"/>
      <w:bookmarkStart w:id="1520" w:name="_Toc22660033"/>
      <w:bookmarkStart w:id="1521" w:name="_Toc22659185"/>
      <w:bookmarkStart w:id="1522" w:name="_Toc22660049"/>
      <w:bookmarkStart w:id="1523" w:name="_Toc22659188"/>
      <w:bookmarkStart w:id="1524" w:name="_Toc22660052"/>
      <w:bookmarkStart w:id="1525" w:name="_Toc22659189"/>
      <w:bookmarkStart w:id="1526" w:name="_Toc22660053"/>
      <w:bookmarkStart w:id="1527" w:name="_Toc22659190"/>
      <w:bookmarkStart w:id="1528" w:name="_Toc22660054"/>
      <w:bookmarkStart w:id="1529" w:name="_Toc22659191"/>
      <w:bookmarkStart w:id="1530" w:name="_Toc22660055"/>
      <w:bookmarkStart w:id="1531" w:name="_Toc22659192"/>
      <w:bookmarkStart w:id="1532" w:name="_Toc22660056"/>
      <w:bookmarkStart w:id="1533" w:name="_Toc22659193"/>
      <w:bookmarkStart w:id="1534" w:name="_Toc22660057"/>
      <w:bookmarkStart w:id="1535" w:name="_Toc22659194"/>
      <w:bookmarkStart w:id="1536" w:name="_Toc22660058"/>
      <w:bookmarkStart w:id="1537" w:name="_Toc22659195"/>
      <w:bookmarkStart w:id="1538" w:name="_Toc22660059"/>
      <w:bookmarkStart w:id="1539" w:name="_Toc22659196"/>
      <w:bookmarkStart w:id="1540" w:name="_Toc22660060"/>
      <w:bookmarkStart w:id="1541" w:name="_Toc22659197"/>
      <w:bookmarkStart w:id="1542" w:name="_Toc22660061"/>
      <w:bookmarkStart w:id="1543" w:name="_Toc22659198"/>
      <w:bookmarkStart w:id="1544" w:name="_Toc22660062"/>
      <w:bookmarkStart w:id="1545" w:name="_Toc22659199"/>
      <w:bookmarkStart w:id="1546" w:name="_Toc22660063"/>
      <w:bookmarkStart w:id="1547" w:name="_Toc22659200"/>
      <w:bookmarkStart w:id="1548" w:name="_Toc22660064"/>
      <w:bookmarkStart w:id="1549" w:name="_Toc22659201"/>
      <w:bookmarkStart w:id="1550" w:name="_Toc22660065"/>
      <w:bookmarkStart w:id="1551" w:name="_Toc22659217"/>
      <w:bookmarkStart w:id="1552" w:name="_Toc22660081"/>
      <w:bookmarkStart w:id="1553" w:name="_Toc63150747"/>
      <w:bookmarkStart w:id="1554" w:name="_Toc63150763"/>
      <w:bookmarkStart w:id="1555" w:name="_Toc63150766"/>
      <w:bookmarkStart w:id="1556" w:name="_Toc63150767"/>
      <w:bookmarkStart w:id="1557" w:name="_Toc166228000"/>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r w:rsidRPr="00AE3765">
        <w:rPr>
          <w:lang w:val="en-CA"/>
        </w:rPr>
        <w:t>Region partition group</w:t>
      </w:r>
      <w:bookmarkEnd w:id="1557"/>
    </w:p>
    <w:p w14:paraId="43DACED2" w14:textId="0FE3A86D" w:rsidR="002C1783" w:rsidRPr="00AE3765" w:rsidRDefault="002C1783" w:rsidP="002C1783">
      <w:pPr>
        <w:pStyle w:val="AMDInstruction"/>
        <w:spacing w:before="240"/>
      </w:pPr>
      <w:r w:rsidRPr="00AE3765">
        <w:t>Add the following new subclause after subclause 6.8.1</w:t>
      </w:r>
      <w:ins w:id="1558" w:author="Leo Barnes" w:date="2024-05-10T10:04:00Z">
        <w:r w:rsidR="004E1D88">
          <w:t>1</w:t>
        </w:r>
      </w:ins>
      <w:del w:id="1559" w:author="Leo Barnes" w:date="2024-05-10T10:04:00Z">
        <w:r w:rsidRPr="00AE3765" w:rsidDel="004E1D88">
          <w:delText>0</w:delText>
        </w:r>
      </w:del>
      <w:r w:rsidRPr="00AE3765">
        <w:t>:</w:t>
      </w:r>
    </w:p>
    <w:p w14:paraId="5E05B02B" w14:textId="3A7432BC" w:rsidR="00611698" w:rsidRPr="00AE3765" w:rsidRDefault="00611698" w:rsidP="00314835">
      <w:pPr>
        <w:pStyle w:val="Note"/>
        <w:rPr>
          <w:lang w:val="en-CA"/>
        </w:rPr>
      </w:pPr>
      <w:r w:rsidRPr="00AE3765">
        <w:rPr>
          <w:highlight w:val="yellow"/>
          <w:lang w:val="en-CA"/>
        </w:rPr>
        <w:t>EDITORS NOTE: How do partitions and pyramids interact?</w:t>
      </w:r>
    </w:p>
    <w:p w14:paraId="4CEC8002" w14:textId="54376A14" w:rsidR="002C1783" w:rsidRPr="00AE3765" w:rsidRDefault="002C0C4A" w:rsidP="00E2660F">
      <w:pPr>
        <w:pStyle w:val="Heading2"/>
        <w:numPr>
          <w:ilvl w:val="2"/>
          <w:numId w:val="71"/>
        </w:numPr>
        <w:rPr>
          <w:lang w:val="en-CA"/>
        </w:rPr>
      </w:pPr>
      <w:r w:rsidRPr="00AE3765">
        <w:rPr>
          <w:lang w:val="en-CA"/>
        </w:rPr>
        <w:t xml:space="preserve"> </w:t>
      </w:r>
      <w:bookmarkStart w:id="1560" w:name="_Toc166228001"/>
      <w:r w:rsidR="002C1783" w:rsidRPr="00AE3765">
        <w:rPr>
          <w:lang w:val="en-CA"/>
        </w:rPr>
        <w:t>Region Partition Group</w:t>
      </w:r>
      <w:bookmarkEnd w:id="1560"/>
    </w:p>
    <w:p w14:paraId="27F79CAD" w14:textId="26BCB5A7" w:rsidR="002C1783" w:rsidRPr="00AE3765" w:rsidRDefault="002C1783" w:rsidP="00E2660F">
      <w:pPr>
        <w:pStyle w:val="Heading3"/>
        <w:numPr>
          <w:ilvl w:val="3"/>
          <w:numId w:val="71"/>
        </w:numPr>
        <w:rPr>
          <w:lang w:val="en-CA"/>
        </w:rPr>
      </w:pPr>
      <w:bookmarkStart w:id="1561" w:name="_Toc166228002"/>
      <w:r w:rsidRPr="00AE3765">
        <w:rPr>
          <w:lang w:val="en-CA"/>
        </w:rPr>
        <w:t>Definition</w:t>
      </w:r>
      <w:bookmarkEnd w:id="1561"/>
    </w:p>
    <w:p w14:paraId="61426B6B" w14:textId="7FF48B02" w:rsidR="002C1783" w:rsidRPr="00AE3765" w:rsidRDefault="002C1783" w:rsidP="002C1783">
      <w:pPr>
        <w:pStyle w:val="Default"/>
        <w:rPr>
          <w:rFonts w:ascii="Cambria" w:hAnsi="Cambria"/>
          <w:sz w:val="22"/>
          <w:szCs w:val="22"/>
          <w:lang w:val="en-CA"/>
        </w:rPr>
      </w:pPr>
      <w:r w:rsidRPr="00AE3765">
        <w:rPr>
          <w:rFonts w:ascii="Cambria" w:hAnsi="Cambria"/>
          <w:sz w:val="22"/>
          <w:szCs w:val="22"/>
          <w:lang w:val="en-CA"/>
        </w:rPr>
        <w:t xml:space="preserve">Box Type: </w:t>
      </w:r>
      <w:r w:rsidRPr="00AE3765">
        <w:rPr>
          <w:rFonts w:ascii="Courier New" w:hAnsi="Courier New" w:cs="Courier New"/>
          <w:sz w:val="22"/>
          <w:szCs w:val="22"/>
          <w:lang w:val="en-CA"/>
        </w:rPr>
        <w:t>'</w:t>
      </w:r>
      <w:proofErr w:type="spellStart"/>
      <w:r w:rsidRPr="00AE3765">
        <w:rPr>
          <w:rFonts w:ascii="Courier New" w:hAnsi="Courier New" w:cs="Courier New"/>
          <w:sz w:val="22"/>
          <w:szCs w:val="22"/>
          <w:lang w:val="en-CA"/>
        </w:rPr>
        <w:t>rgpa</w:t>
      </w:r>
      <w:proofErr w:type="spellEnd"/>
      <w:r w:rsidRPr="00AE3765">
        <w:rPr>
          <w:rFonts w:ascii="Courier New" w:hAnsi="Courier New" w:cs="Courier New"/>
          <w:sz w:val="22"/>
          <w:szCs w:val="22"/>
          <w:lang w:val="en-CA"/>
        </w:rPr>
        <w:t>'</w:t>
      </w:r>
    </w:p>
    <w:p w14:paraId="4C1FC827" w14:textId="7AECCA36" w:rsidR="002C1783" w:rsidRPr="00AE3765" w:rsidRDefault="002C1783" w:rsidP="002C1783">
      <w:pPr>
        <w:pStyle w:val="Default"/>
        <w:rPr>
          <w:rFonts w:ascii="Cambria" w:hAnsi="Cambria"/>
          <w:sz w:val="22"/>
          <w:szCs w:val="22"/>
          <w:lang w:val="en-CA"/>
        </w:rPr>
      </w:pPr>
      <w:r w:rsidRPr="00AE3765">
        <w:rPr>
          <w:rFonts w:ascii="Cambria" w:hAnsi="Cambria"/>
          <w:sz w:val="22"/>
          <w:szCs w:val="22"/>
          <w:lang w:val="en-CA"/>
        </w:rPr>
        <w:t xml:space="preserve">Container: </w:t>
      </w:r>
      <w:proofErr w:type="spellStart"/>
      <w:r w:rsidRPr="00AE3765">
        <w:rPr>
          <w:rFonts w:ascii="Courier New" w:hAnsi="Courier New" w:cs="Courier New"/>
          <w:sz w:val="22"/>
          <w:szCs w:val="22"/>
          <w:lang w:val="en-CA"/>
        </w:rPr>
        <w:t>Group</w:t>
      </w:r>
      <w:r w:rsidR="003B4541" w:rsidRPr="00AE3765">
        <w:rPr>
          <w:rFonts w:ascii="Courier New" w:hAnsi="Courier New" w:cs="Courier New"/>
          <w:sz w:val="22"/>
          <w:szCs w:val="22"/>
          <w:lang w:val="en-CA"/>
        </w:rPr>
        <w:t>s</w:t>
      </w:r>
      <w:r w:rsidRPr="00AE3765">
        <w:rPr>
          <w:rFonts w:ascii="Courier New" w:hAnsi="Courier New" w:cs="Courier New"/>
          <w:sz w:val="22"/>
          <w:szCs w:val="22"/>
          <w:lang w:val="en-CA"/>
        </w:rPr>
        <w:t>ListBox</w:t>
      </w:r>
      <w:proofErr w:type="spellEnd"/>
      <w:r w:rsidRPr="00AE3765">
        <w:rPr>
          <w:rFonts w:ascii="Cambria" w:hAnsi="Cambria"/>
          <w:sz w:val="22"/>
          <w:szCs w:val="22"/>
          <w:lang w:val="en-CA"/>
        </w:rPr>
        <w:t xml:space="preserve"> in a </w:t>
      </w:r>
      <w:proofErr w:type="spellStart"/>
      <w:r w:rsidRPr="00AE3765">
        <w:rPr>
          <w:rFonts w:ascii="Courier New" w:hAnsi="Courier New" w:cs="Courier New"/>
          <w:sz w:val="22"/>
          <w:szCs w:val="22"/>
          <w:lang w:val="en-CA"/>
        </w:rPr>
        <w:t>MetaBox</w:t>
      </w:r>
      <w:proofErr w:type="spellEnd"/>
      <w:r w:rsidRPr="00AE3765">
        <w:rPr>
          <w:rFonts w:ascii="Cambria" w:hAnsi="Cambria"/>
          <w:sz w:val="22"/>
          <w:szCs w:val="22"/>
          <w:lang w:val="en-CA"/>
        </w:rPr>
        <w:t xml:space="preserve"> at file level</w:t>
      </w:r>
    </w:p>
    <w:p w14:paraId="0DB16BDA" w14:textId="4DDA58B9" w:rsidR="002C1783" w:rsidRPr="00AE3765" w:rsidRDefault="002C1783" w:rsidP="002C1783">
      <w:pPr>
        <w:pStyle w:val="Default"/>
        <w:rPr>
          <w:rFonts w:ascii="Cambria" w:hAnsi="Cambria"/>
          <w:sz w:val="22"/>
          <w:szCs w:val="22"/>
          <w:lang w:val="en-CA"/>
        </w:rPr>
      </w:pPr>
      <w:r w:rsidRPr="00AE3765">
        <w:rPr>
          <w:rFonts w:ascii="Cambria" w:hAnsi="Cambria"/>
          <w:sz w:val="22"/>
          <w:szCs w:val="22"/>
          <w:lang w:val="en-CA"/>
        </w:rPr>
        <w:t>Mandatory: No</w:t>
      </w:r>
      <w:r w:rsidRPr="00AE3765">
        <w:rPr>
          <w:rFonts w:ascii="Cambria" w:hAnsi="Cambria"/>
          <w:sz w:val="22"/>
          <w:szCs w:val="22"/>
          <w:lang w:val="en-CA"/>
        </w:rPr>
        <w:br/>
        <w:t>Quantity: Zero or more</w:t>
      </w:r>
    </w:p>
    <w:p w14:paraId="2604DD0C" w14:textId="77777777" w:rsidR="002C1783" w:rsidRPr="00314835" w:rsidRDefault="002C1783" w:rsidP="00E2660F">
      <w:pPr>
        <w:pStyle w:val="Default"/>
        <w:rPr>
          <w:lang w:val="en-CA"/>
        </w:rPr>
      </w:pPr>
    </w:p>
    <w:p w14:paraId="26997FE3" w14:textId="77777777" w:rsidR="002C1783" w:rsidRPr="00314835" w:rsidRDefault="002C1783" w:rsidP="002C1783">
      <w:pPr>
        <w:rPr>
          <w:lang w:val="en-CA"/>
        </w:rPr>
      </w:pPr>
      <w:r w:rsidRPr="00314835">
        <w:rPr>
          <w:lang w:val="en-CA"/>
        </w:rPr>
        <w:t>A region partition group lists region items that are contained inside an area of an image. This area is the area covered by the region partition group and is defined as a rectangle in the image.</w:t>
      </w:r>
    </w:p>
    <w:p w14:paraId="69CBE115" w14:textId="03F9A845" w:rsidR="002C1783" w:rsidRPr="00314835" w:rsidRDefault="002C1783" w:rsidP="002C1783">
      <w:pPr>
        <w:rPr>
          <w:lang w:val="en-CA"/>
        </w:rPr>
      </w:pPr>
      <w:r w:rsidRPr="00314835">
        <w:rPr>
          <w:lang w:val="en-CA"/>
        </w:rPr>
        <w:t xml:space="preserve">The region partition group is associated with the image item containing the region items it groups through an item reference of type </w:t>
      </w:r>
      <w:r w:rsidR="00FE2A4E" w:rsidRPr="00AE3765">
        <w:rPr>
          <w:rFonts w:ascii="Courier New" w:hAnsi="Courier New" w:cs="Courier New"/>
          <w:lang w:val="en-CA"/>
        </w:rPr>
        <w:t>'</w:t>
      </w:r>
      <w:proofErr w:type="spellStart"/>
      <w:r w:rsidRPr="00314835">
        <w:rPr>
          <w:rFonts w:ascii="Courier New" w:hAnsi="Courier New" w:cs="Courier New"/>
          <w:lang w:val="en-CA"/>
        </w:rPr>
        <w:t>rpds</w:t>
      </w:r>
      <w:proofErr w:type="spellEnd"/>
      <w:r w:rsidR="00FE2A4E" w:rsidRPr="00AE3765">
        <w:rPr>
          <w:rFonts w:ascii="Courier New" w:hAnsi="Courier New" w:cs="Courier New"/>
          <w:lang w:val="en-CA"/>
        </w:rPr>
        <w:t>'</w:t>
      </w:r>
      <w:r w:rsidRPr="00314835">
        <w:rPr>
          <w:lang w:val="en-CA"/>
        </w:rPr>
        <w:t xml:space="preserve"> from the image item to the region partition group.</w:t>
      </w:r>
    </w:p>
    <w:p w14:paraId="4D86D69E" w14:textId="264E2D11" w:rsidR="002C1783" w:rsidRPr="00314835" w:rsidRDefault="002C1783" w:rsidP="002C1783">
      <w:pPr>
        <w:rPr>
          <w:lang w:val="en-CA"/>
        </w:rPr>
      </w:pPr>
      <w:r w:rsidRPr="00314835">
        <w:rPr>
          <w:lang w:val="en-CA"/>
        </w:rPr>
        <w:t xml:space="preserve">The area covered by a region partition group is either defined in the region partition group structure itself or is the area of the image item the region partition group is associated with through an item reference of type </w:t>
      </w:r>
      <w:r w:rsidR="00FE2A4E" w:rsidRPr="00AE3765">
        <w:rPr>
          <w:rFonts w:ascii="Courier New" w:hAnsi="Courier New" w:cs="Courier New"/>
          <w:lang w:val="en-CA"/>
        </w:rPr>
        <w:t>'</w:t>
      </w:r>
      <w:proofErr w:type="spellStart"/>
      <w:r w:rsidRPr="00314835">
        <w:rPr>
          <w:rFonts w:ascii="Courier New" w:hAnsi="Courier New" w:cs="Courier New"/>
          <w:lang w:val="en-CA"/>
        </w:rPr>
        <w:t>rpds</w:t>
      </w:r>
      <w:proofErr w:type="spellEnd"/>
      <w:r w:rsidR="00FE2A4E" w:rsidRPr="00AE3765">
        <w:rPr>
          <w:rFonts w:ascii="Courier New" w:hAnsi="Courier New" w:cs="Courier New"/>
          <w:lang w:val="en-CA"/>
        </w:rPr>
        <w:t>'</w:t>
      </w:r>
      <w:r w:rsidRPr="00314835">
        <w:rPr>
          <w:lang w:val="en-CA"/>
        </w:rPr>
        <w:t xml:space="preserve">. </w:t>
      </w:r>
    </w:p>
    <w:p w14:paraId="48E44C21" w14:textId="77777777" w:rsidR="002C1783" w:rsidRPr="00314835" w:rsidRDefault="002C1783" w:rsidP="002C1783">
      <w:pPr>
        <w:jc w:val="center"/>
        <w:rPr>
          <w:lang w:val="en-CA"/>
        </w:rPr>
      </w:pPr>
      <w:r w:rsidRPr="00314835">
        <w:rPr>
          <w:noProof/>
          <w:lang w:val="en-CA"/>
        </w:rPr>
        <w:drawing>
          <wp:inline distT="0" distB="0" distL="0" distR="0" wp14:anchorId="2921975B" wp14:editId="08B84159">
            <wp:extent cx="3736975" cy="2286000"/>
            <wp:effectExtent l="0" t="0" r="0" b="0"/>
            <wp:docPr id="5" name="Picture 5" descr="A diagram of a 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diagram of a diagram&#10;&#10;Description automatically generated with medium confidenc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736975" cy="2286000"/>
                    </a:xfrm>
                    <a:prstGeom prst="rect">
                      <a:avLst/>
                    </a:prstGeom>
                    <a:noFill/>
                  </pic:spPr>
                </pic:pic>
              </a:graphicData>
            </a:graphic>
          </wp:inline>
        </w:drawing>
      </w:r>
    </w:p>
    <w:p w14:paraId="79497AEE" w14:textId="4ECFCDF6" w:rsidR="002C1783" w:rsidRPr="00314835" w:rsidRDefault="002C1783" w:rsidP="002C1783">
      <w:pPr>
        <w:pStyle w:val="Caption"/>
        <w:rPr>
          <w:lang w:val="en-CA"/>
        </w:rPr>
      </w:pPr>
      <w:r w:rsidRPr="00314835">
        <w:rPr>
          <w:lang w:val="en-CA"/>
        </w:rPr>
        <w:t xml:space="preserve">Figure </w:t>
      </w:r>
      <w:r w:rsidRPr="00314835">
        <w:rPr>
          <w:lang w:val="en-CA"/>
        </w:rPr>
        <w:fldChar w:fldCharType="begin"/>
      </w:r>
      <w:r w:rsidRPr="00314835">
        <w:rPr>
          <w:lang w:val="en-CA"/>
        </w:rPr>
        <w:instrText xml:space="preserve"> SEQ Figure \* ARABIC </w:instrText>
      </w:r>
      <w:r w:rsidRPr="00314835">
        <w:rPr>
          <w:lang w:val="en-CA"/>
        </w:rPr>
        <w:fldChar w:fldCharType="separate"/>
      </w:r>
      <w:r w:rsidRPr="00314835">
        <w:rPr>
          <w:noProof/>
          <w:lang w:val="en-CA"/>
        </w:rPr>
        <w:t>1</w:t>
      </w:r>
      <w:r w:rsidRPr="00314835">
        <w:rPr>
          <w:lang w:val="en-CA"/>
        </w:rPr>
        <w:fldChar w:fldCharType="end"/>
      </w:r>
      <w:r w:rsidRPr="00314835">
        <w:rPr>
          <w:lang w:val="en-CA"/>
        </w:rPr>
        <w:t>: Example of two region partition groups (</w:t>
      </w:r>
      <w:r w:rsidR="00FE2A4E" w:rsidRPr="00314835">
        <w:rPr>
          <w:rStyle w:val="codeZchn"/>
        </w:rPr>
        <w:t>'</w:t>
      </w:r>
      <w:proofErr w:type="spellStart"/>
      <w:r w:rsidRPr="00314835">
        <w:rPr>
          <w:rStyle w:val="codeZchn"/>
        </w:rPr>
        <w:t>rgpa</w:t>
      </w:r>
      <w:proofErr w:type="spellEnd"/>
      <w:r w:rsidR="00FE2A4E" w:rsidRPr="00314835">
        <w:rPr>
          <w:rStyle w:val="codeZchn"/>
        </w:rPr>
        <w:t>'</w:t>
      </w:r>
      <w:r w:rsidRPr="00314835">
        <w:rPr>
          <w:lang w:val="en-CA"/>
        </w:rPr>
        <w:t xml:space="preserve">) associated with an image, the area of the top group is the whole image, while the area of the bottom group is the bottom-center part of the </w:t>
      </w:r>
      <w:proofErr w:type="gramStart"/>
      <w:r w:rsidRPr="00314835">
        <w:rPr>
          <w:lang w:val="en-CA"/>
        </w:rPr>
        <w:t>image</w:t>
      </w:r>
      <w:proofErr w:type="gramEnd"/>
    </w:p>
    <w:p w14:paraId="12FE00B6" w14:textId="77777777" w:rsidR="002C1783" w:rsidRPr="00314835" w:rsidRDefault="002C1783" w:rsidP="002C1783">
      <w:pPr>
        <w:rPr>
          <w:lang w:val="en-CA"/>
        </w:rPr>
      </w:pPr>
      <w:r w:rsidRPr="00314835">
        <w:rPr>
          <w:lang w:val="en-CA"/>
        </w:rPr>
        <w:t>A region partition group associated with an image item should only contain region items associated with the image item or with another image item that this image item is a part of.</w:t>
      </w:r>
    </w:p>
    <w:p w14:paraId="356E1086" w14:textId="77777777" w:rsidR="002C1783" w:rsidRPr="00314835" w:rsidRDefault="002C1783" w:rsidP="002C1783">
      <w:pPr>
        <w:jc w:val="center"/>
        <w:rPr>
          <w:lang w:val="en-CA"/>
        </w:rPr>
      </w:pPr>
      <w:r w:rsidRPr="00314835">
        <w:rPr>
          <w:noProof/>
          <w:lang w:val="en-CA"/>
        </w:rPr>
        <w:lastRenderedPageBreak/>
        <w:drawing>
          <wp:inline distT="0" distB="0" distL="0" distR="0" wp14:anchorId="1FAFAB28" wp14:editId="3145DD5F">
            <wp:extent cx="3377565" cy="2920365"/>
            <wp:effectExtent l="0" t="0" r="0" b="0"/>
            <wp:docPr id="7" name="Picture 7" descr="A diagram of a gri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diagram of a grid&#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77565" cy="2920365"/>
                    </a:xfrm>
                    <a:prstGeom prst="rect">
                      <a:avLst/>
                    </a:prstGeom>
                    <a:noFill/>
                  </pic:spPr>
                </pic:pic>
              </a:graphicData>
            </a:graphic>
          </wp:inline>
        </w:drawing>
      </w:r>
    </w:p>
    <w:p w14:paraId="5A7CA651" w14:textId="6B490D1D" w:rsidR="002C1783" w:rsidRPr="00314835" w:rsidRDefault="002C1783" w:rsidP="002C1783">
      <w:pPr>
        <w:pStyle w:val="Caption"/>
        <w:rPr>
          <w:lang w:val="en-CA"/>
        </w:rPr>
      </w:pPr>
      <w:r w:rsidRPr="00314835">
        <w:rPr>
          <w:lang w:val="en-CA"/>
        </w:rPr>
        <w:t xml:space="preserve">Figure </w:t>
      </w:r>
      <w:r w:rsidRPr="00314835">
        <w:rPr>
          <w:lang w:val="en-CA"/>
        </w:rPr>
        <w:fldChar w:fldCharType="begin"/>
      </w:r>
      <w:r w:rsidRPr="00314835">
        <w:rPr>
          <w:lang w:val="en-CA"/>
        </w:rPr>
        <w:instrText xml:space="preserve"> SEQ Figure \* ARABIC </w:instrText>
      </w:r>
      <w:r w:rsidRPr="00314835">
        <w:rPr>
          <w:lang w:val="en-CA"/>
        </w:rPr>
        <w:fldChar w:fldCharType="separate"/>
      </w:r>
      <w:r w:rsidRPr="00314835">
        <w:rPr>
          <w:noProof/>
          <w:lang w:val="en-CA"/>
        </w:rPr>
        <w:t>2</w:t>
      </w:r>
      <w:r w:rsidRPr="00314835">
        <w:rPr>
          <w:lang w:val="en-CA"/>
        </w:rPr>
        <w:fldChar w:fldCharType="end"/>
      </w:r>
      <w:r w:rsidRPr="00314835">
        <w:rPr>
          <w:lang w:val="en-CA"/>
        </w:rPr>
        <w:t>: Example of two region partition groups (</w:t>
      </w:r>
      <w:r w:rsidR="00FE2A4E" w:rsidRPr="00314835">
        <w:rPr>
          <w:rStyle w:val="codeZchn"/>
        </w:rPr>
        <w:t>'</w:t>
      </w:r>
      <w:proofErr w:type="spellStart"/>
      <w:r w:rsidRPr="00314835">
        <w:rPr>
          <w:rStyle w:val="codeZchn"/>
        </w:rPr>
        <w:t>rgpa</w:t>
      </w:r>
      <w:proofErr w:type="spellEnd"/>
      <w:r w:rsidR="00FE2A4E" w:rsidRPr="00314835">
        <w:rPr>
          <w:rStyle w:val="codeZchn"/>
        </w:rPr>
        <w:t>'</w:t>
      </w:r>
      <w:r w:rsidRPr="00314835">
        <w:rPr>
          <w:lang w:val="en-CA"/>
        </w:rPr>
        <w:t xml:space="preserve">) related to a grid, the top group is associated with the grid and its area is the whole image, the bottom group is associated with an input item of the grid and its area is the whole input </w:t>
      </w:r>
      <w:proofErr w:type="gramStart"/>
      <w:r w:rsidRPr="00314835">
        <w:rPr>
          <w:lang w:val="en-CA"/>
        </w:rPr>
        <w:t>item</w:t>
      </w:r>
      <w:proofErr w:type="gramEnd"/>
    </w:p>
    <w:p w14:paraId="7B054FC2" w14:textId="77777777" w:rsidR="002C1783" w:rsidRPr="00314835" w:rsidRDefault="002C1783" w:rsidP="002C1783">
      <w:pPr>
        <w:rPr>
          <w:lang w:val="en-CA"/>
        </w:rPr>
      </w:pPr>
      <w:r w:rsidRPr="00314835">
        <w:rPr>
          <w:lang w:val="en-CA"/>
        </w:rPr>
        <w:t>When a region item is contained in a region partition group, at least one of its regions shall intersects the area covered by the region partition group.</w:t>
      </w:r>
    </w:p>
    <w:p w14:paraId="15D1B99E" w14:textId="77777777" w:rsidR="002C1783" w:rsidRPr="00314835" w:rsidRDefault="002C1783" w:rsidP="002C1783">
      <w:pPr>
        <w:rPr>
          <w:lang w:val="en-CA"/>
        </w:rPr>
      </w:pPr>
      <w:r w:rsidRPr="00314835">
        <w:rPr>
          <w:lang w:val="en-CA"/>
        </w:rPr>
        <w:t xml:space="preserve">A region partition group shall list only region items it contains. A region partition group may list all the region items it contains. A region partition group may list only the region items it contains and that are adapted to being rendered </w:t>
      </w:r>
      <w:bookmarkStart w:id="1562" w:name="_Hlk147306393"/>
      <w:r w:rsidRPr="00314835">
        <w:rPr>
          <w:lang w:val="en-CA"/>
        </w:rPr>
        <w:t>when the rendered size of the area covered by the region partition group is greater than or equal to the display area</w:t>
      </w:r>
      <w:bookmarkEnd w:id="1562"/>
      <w:r w:rsidRPr="00314835">
        <w:rPr>
          <w:lang w:val="en-CA"/>
        </w:rPr>
        <w:t>.</w:t>
      </w:r>
    </w:p>
    <w:p w14:paraId="29CAAAB5" w14:textId="77777777" w:rsidR="002C1783" w:rsidRPr="00314835" w:rsidRDefault="002C1783" w:rsidP="002C1783">
      <w:pPr>
        <w:rPr>
          <w:lang w:val="en-CA"/>
        </w:rPr>
      </w:pPr>
      <w:r w:rsidRPr="00314835">
        <w:rPr>
          <w:lang w:val="en-CA"/>
        </w:rPr>
        <w:t>When rendering a part of an image item, a renderer may use region partition groups to select which region items to parse and render. The renderer may use region partition groups matching the area to display. When several region partition groups correspond to the area to render, the renderer may use those matching the scale of the rendered area. The renderer may use region partition groups associated with the image item to render or associated with items corresponding to parts of the image item to render.</w:t>
      </w:r>
    </w:p>
    <w:p w14:paraId="5F03A018" w14:textId="77777777" w:rsidR="002C1783" w:rsidRPr="00314835" w:rsidRDefault="002C1783" w:rsidP="002C1783">
      <w:pPr>
        <w:rPr>
          <w:lang w:val="en-CA"/>
        </w:rPr>
      </w:pPr>
      <w:r w:rsidRPr="00314835">
        <w:rPr>
          <w:lang w:val="en-CA"/>
        </w:rPr>
        <w:t>When using region partition groups jointly with an image pyramid, the area covered by a region partition group should correspond to the area of a tile of the image pyramid.</w:t>
      </w:r>
    </w:p>
    <w:p w14:paraId="1435274F" w14:textId="112E3B26" w:rsidR="002C1783" w:rsidRPr="00AE3765" w:rsidRDefault="002C1783" w:rsidP="00E2660F">
      <w:pPr>
        <w:pStyle w:val="Heading3"/>
        <w:numPr>
          <w:ilvl w:val="3"/>
          <w:numId w:val="71"/>
        </w:numPr>
        <w:rPr>
          <w:lang w:val="en-CA"/>
        </w:rPr>
      </w:pPr>
      <w:bookmarkStart w:id="1563" w:name="_Toc166228003"/>
      <w:r w:rsidRPr="00AE3765">
        <w:rPr>
          <w:lang w:val="en-CA"/>
        </w:rPr>
        <w:t>Syntax</w:t>
      </w:r>
      <w:bookmarkEnd w:id="1563"/>
    </w:p>
    <w:p w14:paraId="6DF92991" w14:textId="640308A8" w:rsidR="002C1783" w:rsidRPr="00314835" w:rsidRDefault="002C1783" w:rsidP="00E27946">
      <w:pPr>
        <w:pStyle w:val="Code"/>
        <w:rPr>
          <w:lang w:val="en-CA"/>
        </w:rPr>
      </w:pPr>
      <w:r w:rsidRPr="00314835">
        <w:rPr>
          <w:lang w:val="en-CA"/>
        </w:rPr>
        <w:t xml:space="preserve">aligned(8) class </w:t>
      </w:r>
      <w:proofErr w:type="spellStart"/>
      <w:r w:rsidRPr="00314835">
        <w:rPr>
          <w:lang w:val="en-CA"/>
        </w:rPr>
        <w:t>RegionPartitionGroupBox</w:t>
      </w:r>
      <w:proofErr w:type="spellEnd"/>
      <w:r w:rsidR="00433FEC">
        <w:rPr>
          <w:lang w:val="en-CA"/>
        </w:rPr>
        <w:br/>
      </w:r>
      <w:r w:rsidRPr="00314835">
        <w:rPr>
          <w:lang w:val="en-CA"/>
        </w:rPr>
        <w:t xml:space="preserve">extends </w:t>
      </w:r>
      <w:proofErr w:type="spellStart"/>
      <w:r w:rsidRPr="00314835">
        <w:rPr>
          <w:lang w:val="en-CA"/>
        </w:rPr>
        <w:t>EntityToGroupBox</w:t>
      </w:r>
      <w:proofErr w:type="spellEnd"/>
      <w:r w:rsidRPr="00314835">
        <w:rPr>
          <w:lang w:val="en-CA"/>
        </w:rPr>
        <w:t>(</w:t>
      </w:r>
      <w:r w:rsidR="00FE2A4E" w:rsidRPr="00AE3765">
        <w:rPr>
          <w:rFonts w:cs="Courier New"/>
          <w:sz w:val="22"/>
          <w:lang w:val="en-CA"/>
        </w:rPr>
        <w:t>'</w:t>
      </w:r>
      <w:proofErr w:type="spellStart"/>
      <w:r w:rsidRPr="00314835">
        <w:rPr>
          <w:lang w:val="en-CA"/>
        </w:rPr>
        <w:t>rgpa</w:t>
      </w:r>
      <w:proofErr w:type="spellEnd"/>
      <w:r w:rsidR="00FE2A4E" w:rsidRPr="00AE3765">
        <w:rPr>
          <w:rFonts w:cs="Courier New"/>
          <w:sz w:val="22"/>
          <w:lang w:val="en-CA"/>
        </w:rPr>
        <w:t>'</w:t>
      </w:r>
      <w:r w:rsidRPr="00314835">
        <w:rPr>
          <w:lang w:val="en-CA"/>
        </w:rPr>
        <w:t>, version, flags) {</w:t>
      </w:r>
      <w:r w:rsidR="00433FEC">
        <w:rPr>
          <w:lang w:val="en-CA"/>
        </w:rPr>
        <w:br/>
      </w:r>
      <w:r w:rsidR="00433FEC">
        <w:rPr>
          <w:lang w:val="en-CA"/>
        </w:rPr>
        <w:tab/>
      </w:r>
      <w:r w:rsidRPr="00314835">
        <w:rPr>
          <w:lang w:val="en-CA"/>
        </w:rPr>
        <w:t xml:space="preserve">unsigned int </w:t>
      </w:r>
      <w:proofErr w:type="spellStart"/>
      <w:r w:rsidRPr="00314835">
        <w:rPr>
          <w:lang w:val="en-CA"/>
        </w:rPr>
        <w:t>field_size</w:t>
      </w:r>
      <w:proofErr w:type="spellEnd"/>
      <w:r w:rsidRPr="00314835">
        <w:rPr>
          <w:lang w:val="en-CA"/>
        </w:rPr>
        <w:t xml:space="preserve"> = ((flags &amp; 1) + 1) * 16;</w:t>
      </w:r>
      <w:r w:rsidR="00433FEC">
        <w:rPr>
          <w:lang w:val="en-CA"/>
        </w:rPr>
        <w:br/>
      </w:r>
      <w:r w:rsidR="00433FEC">
        <w:rPr>
          <w:lang w:val="en-CA"/>
        </w:rPr>
        <w:tab/>
      </w:r>
      <w:r w:rsidRPr="00314835">
        <w:rPr>
          <w:lang w:val="en-CA"/>
        </w:rPr>
        <w:t>if (flags &amp; 2 == 2) {</w:t>
      </w:r>
      <w:r w:rsidR="00433FEC">
        <w:rPr>
          <w:lang w:val="en-CA"/>
        </w:rPr>
        <w:br/>
      </w:r>
      <w:r w:rsidR="00433FEC">
        <w:rPr>
          <w:lang w:val="en-CA"/>
        </w:rPr>
        <w:tab/>
      </w:r>
      <w:r w:rsidR="00433FEC">
        <w:rPr>
          <w:lang w:val="en-CA"/>
        </w:rPr>
        <w:tab/>
      </w:r>
      <w:r w:rsidRPr="00314835">
        <w:rPr>
          <w:lang w:val="en-CA"/>
        </w:rPr>
        <w:t>unsigned int(</w:t>
      </w:r>
      <w:proofErr w:type="spellStart"/>
      <w:r w:rsidRPr="00314835">
        <w:rPr>
          <w:lang w:val="en-CA"/>
        </w:rPr>
        <w:t>field_size</w:t>
      </w:r>
      <w:proofErr w:type="spellEnd"/>
      <w:r w:rsidRPr="00314835">
        <w:rPr>
          <w:lang w:val="en-CA"/>
        </w:rPr>
        <w:t xml:space="preserve">) </w:t>
      </w:r>
      <w:proofErr w:type="spellStart"/>
      <w:r w:rsidRPr="00314835">
        <w:rPr>
          <w:lang w:val="en-CA"/>
        </w:rPr>
        <w:t>reference_width</w:t>
      </w:r>
      <w:proofErr w:type="spellEnd"/>
      <w:r w:rsidRPr="00314835">
        <w:rPr>
          <w:lang w:val="en-CA"/>
        </w:rPr>
        <w:t>;</w:t>
      </w:r>
      <w:r w:rsidR="00433FEC">
        <w:rPr>
          <w:lang w:val="en-CA"/>
        </w:rPr>
        <w:br/>
      </w:r>
      <w:r w:rsidR="00433FEC">
        <w:rPr>
          <w:lang w:val="en-CA"/>
        </w:rPr>
        <w:tab/>
      </w:r>
      <w:r w:rsidR="00433FEC">
        <w:rPr>
          <w:lang w:val="en-CA"/>
        </w:rPr>
        <w:tab/>
      </w:r>
      <w:r w:rsidRPr="00314835">
        <w:rPr>
          <w:lang w:val="en-CA"/>
        </w:rPr>
        <w:t>unsigned int(</w:t>
      </w:r>
      <w:proofErr w:type="spellStart"/>
      <w:r w:rsidRPr="00314835">
        <w:rPr>
          <w:lang w:val="en-CA"/>
        </w:rPr>
        <w:t>field_size</w:t>
      </w:r>
      <w:proofErr w:type="spellEnd"/>
      <w:r w:rsidRPr="00314835">
        <w:rPr>
          <w:lang w:val="en-CA"/>
        </w:rPr>
        <w:t xml:space="preserve">) </w:t>
      </w:r>
      <w:proofErr w:type="spellStart"/>
      <w:r w:rsidRPr="00314835">
        <w:rPr>
          <w:lang w:val="en-CA"/>
        </w:rPr>
        <w:t>reference_height</w:t>
      </w:r>
      <w:proofErr w:type="spellEnd"/>
      <w:r w:rsidRPr="00314835">
        <w:rPr>
          <w:lang w:val="en-CA"/>
        </w:rPr>
        <w:t>;</w:t>
      </w:r>
      <w:r w:rsidR="00433FEC">
        <w:rPr>
          <w:lang w:val="en-CA"/>
        </w:rPr>
        <w:br/>
      </w:r>
      <w:r w:rsidR="00433FEC">
        <w:rPr>
          <w:lang w:val="en-CA"/>
        </w:rPr>
        <w:tab/>
      </w:r>
      <w:r w:rsidR="00433FEC">
        <w:rPr>
          <w:lang w:val="en-CA"/>
        </w:rPr>
        <w:tab/>
      </w:r>
      <w:r w:rsidRPr="00314835">
        <w:rPr>
          <w:lang w:val="en-CA"/>
        </w:rPr>
        <w:t>unsigned int(</w:t>
      </w:r>
      <w:proofErr w:type="spellStart"/>
      <w:r w:rsidRPr="00314835">
        <w:rPr>
          <w:lang w:val="en-CA"/>
        </w:rPr>
        <w:t>field_size</w:t>
      </w:r>
      <w:proofErr w:type="spellEnd"/>
      <w:r w:rsidRPr="00314835">
        <w:rPr>
          <w:lang w:val="en-CA"/>
        </w:rPr>
        <w:t>) top;</w:t>
      </w:r>
      <w:r w:rsidR="00433FEC">
        <w:rPr>
          <w:lang w:val="en-CA"/>
        </w:rPr>
        <w:br/>
      </w:r>
      <w:r w:rsidR="00433FEC">
        <w:rPr>
          <w:lang w:val="en-CA"/>
        </w:rPr>
        <w:tab/>
      </w:r>
      <w:r w:rsidR="00433FEC">
        <w:rPr>
          <w:lang w:val="en-CA"/>
        </w:rPr>
        <w:tab/>
      </w:r>
      <w:r w:rsidRPr="00314835">
        <w:rPr>
          <w:lang w:val="en-CA"/>
        </w:rPr>
        <w:t>unsigned int(</w:t>
      </w:r>
      <w:proofErr w:type="spellStart"/>
      <w:r w:rsidRPr="00314835">
        <w:rPr>
          <w:lang w:val="en-CA"/>
        </w:rPr>
        <w:t>field_size</w:t>
      </w:r>
      <w:proofErr w:type="spellEnd"/>
      <w:r w:rsidRPr="00314835">
        <w:rPr>
          <w:lang w:val="en-CA"/>
        </w:rPr>
        <w:t>) left;</w:t>
      </w:r>
      <w:r w:rsidR="00433FEC">
        <w:rPr>
          <w:lang w:val="en-CA"/>
        </w:rPr>
        <w:br/>
      </w:r>
      <w:r w:rsidR="00433FEC">
        <w:rPr>
          <w:lang w:val="en-CA"/>
        </w:rPr>
        <w:tab/>
      </w:r>
      <w:r w:rsidR="00433FEC">
        <w:rPr>
          <w:lang w:val="en-CA"/>
        </w:rPr>
        <w:tab/>
      </w:r>
      <w:r w:rsidRPr="00314835">
        <w:rPr>
          <w:lang w:val="en-CA"/>
        </w:rPr>
        <w:t>unsigned int(</w:t>
      </w:r>
      <w:proofErr w:type="spellStart"/>
      <w:r w:rsidRPr="00314835">
        <w:rPr>
          <w:lang w:val="en-CA"/>
        </w:rPr>
        <w:t>field_size</w:t>
      </w:r>
      <w:proofErr w:type="spellEnd"/>
      <w:r w:rsidRPr="00314835">
        <w:rPr>
          <w:lang w:val="en-CA"/>
        </w:rPr>
        <w:t>) width;</w:t>
      </w:r>
      <w:r w:rsidR="00433FEC">
        <w:rPr>
          <w:lang w:val="en-CA"/>
        </w:rPr>
        <w:br/>
      </w:r>
      <w:r w:rsidR="00433FEC">
        <w:rPr>
          <w:lang w:val="en-CA"/>
        </w:rPr>
        <w:tab/>
      </w:r>
      <w:r w:rsidR="00433FEC">
        <w:rPr>
          <w:lang w:val="en-CA"/>
        </w:rPr>
        <w:tab/>
      </w:r>
      <w:r w:rsidRPr="00314835">
        <w:rPr>
          <w:lang w:val="en-CA"/>
        </w:rPr>
        <w:t>unsigned int(</w:t>
      </w:r>
      <w:proofErr w:type="spellStart"/>
      <w:r w:rsidRPr="00314835">
        <w:rPr>
          <w:lang w:val="en-CA"/>
        </w:rPr>
        <w:t>field_size</w:t>
      </w:r>
      <w:proofErr w:type="spellEnd"/>
      <w:r w:rsidRPr="00314835">
        <w:rPr>
          <w:lang w:val="en-CA"/>
        </w:rPr>
        <w:t>) height;</w:t>
      </w:r>
      <w:r w:rsidR="00433FEC">
        <w:rPr>
          <w:lang w:val="en-CA"/>
        </w:rPr>
        <w:br/>
      </w:r>
      <w:r w:rsidR="00433FEC">
        <w:rPr>
          <w:lang w:val="en-CA"/>
        </w:rPr>
        <w:tab/>
      </w:r>
      <w:r w:rsidRPr="00314835">
        <w:rPr>
          <w:lang w:val="en-CA"/>
        </w:rPr>
        <w:t>}</w:t>
      </w:r>
      <w:r w:rsidR="00433FEC">
        <w:rPr>
          <w:lang w:val="en-CA"/>
        </w:rPr>
        <w:br/>
      </w:r>
      <w:r w:rsidRPr="00314835">
        <w:rPr>
          <w:lang w:val="en-CA"/>
        </w:rPr>
        <w:t>}</w:t>
      </w:r>
    </w:p>
    <w:p w14:paraId="0AFC62A2" w14:textId="35DF9203" w:rsidR="002C1783" w:rsidRPr="00AE3765" w:rsidRDefault="002C1783" w:rsidP="00E2660F">
      <w:pPr>
        <w:pStyle w:val="Heading3"/>
        <w:numPr>
          <w:ilvl w:val="3"/>
          <w:numId w:val="71"/>
        </w:numPr>
        <w:rPr>
          <w:lang w:val="en-CA"/>
        </w:rPr>
      </w:pPr>
      <w:bookmarkStart w:id="1564" w:name="_Toc166228004"/>
      <w:r w:rsidRPr="00AE3765">
        <w:rPr>
          <w:lang w:val="en-CA"/>
        </w:rPr>
        <w:lastRenderedPageBreak/>
        <w:t>Semantics</w:t>
      </w:r>
      <w:bookmarkEnd w:id="1564"/>
    </w:p>
    <w:p w14:paraId="3CC911C3" w14:textId="77777777" w:rsidR="002C1783" w:rsidRPr="00314835" w:rsidRDefault="002C1783" w:rsidP="002C1783">
      <w:pPr>
        <w:rPr>
          <w:lang w:val="en-CA"/>
        </w:rPr>
      </w:pPr>
      <w:bookmarkStart w:id="1565" w:name="_Hlk147423887"/>
      <w:r w:rsidRPr="00314835">
        <w:rPr>
          <w:lang w:val="en-CA"/>
        </w:rPr>
        <w:t xml:space="preserve">The following </w:t>
      </w:r>
      <w:r w:rsidRPr="00314835">
        <w:rPr>
          <w:rStyle w:val="codeZchn"/>
        </w:rPr>
        <w:t>flags</w:t>
      </w:r>
      <w:r w:rsidRPr="00314835">
        <w:rPr>
          <w:lang w:val="en-CA"/>
        </w:rPr>
        <w:t xml:space="preserve"> values are defined to describe the area covered by a group of region annotation items contained in a region partition group:</w:t>
      </w:r>
    </w:p>
    <w:p w14:paraId="08BB2755" w14:textId="77777777" w:rsidR="002C1783" w:rsidRPr="00314835" w:rsidRDefault="002C1783" w:rsidP="00E2660F">
      <w:pPr>
        <w:pStyle w:val="ListParagraph"/>
        <w:numPr>
          <w:ilvl w:val="0"/>
          <w:numId w:val="75"/>
        </w:numPr>
        <w:rPr>
          <w:lang w:val="en-CA"/>
        </w:rPr>
      </w:pPr>
      <w:r w:rsidRPr="00314835">
        <w:rPr>
          <w:rFonts w:cs="Courier New"/>
          <w:lang w:val="en-CA"/>
        </w:rPr>
        <w:t>Value 0x000001,</w:t>
      </w:r>
      <w:r w:rsidRPr="00314835">
        <w:rPr>
          <w:lang w:val="en-CA"/>
        </w:rPr>
        <w:t xml:space="preserve"> when set specifies that the length of the fields </w:t>
      </w:r>
      <w:proofErr w:type="spellStart"/>
      <w:r w:rsidRPr="00314835">
        <w:rPr>
          <w:rFonts w:ascii="Courier New" w:hAnsi="Courier New" w:cs="Courier New"/>
          <w:lang w:val="en-CA"/>
        </w:rPr>
        <w:t>reference_width</w:t>
      </w:r>
      <w:proofErr w:type="spellEnd"/>
      <w:r w:rsidRPr="00314835">
        <w:rPr>
          <w:lang w:val="en-CA"/>
        </w:rPr>
        <w:t xml:space="preserve">, </w:t>
      </w:r>
      <w:proofErr w:type="spellStart"/>
      <w:r w:rsidRPr="00314835">
        <w:rPr>
          <w:rFonts w:ascii="Courier New" w:hAnsi="Courier New" w:cs="Courier New"/>
          <w:lang w:val="en-CA"/>
        </w:rPr>
        <w:t>reference_height</w:t>
      </w:r>
      <w:proofErr w:type="spellEnd"/>
      <w:r w:rsidRPr="00314835">
        <w:rPr>
          <w:lang w:val="en-CA"/>
        </w:rPr>
        <w:t xml:space="preserve">, </w:t>
      </w:r>
      <w:r w:rsidRPr="00314835">
        <w:rPr>
          <w:rFonts w:ascii="Courier New" w:hAnsi="Courier New" w:cs="Courier New"/>
          <w:lang w:val="en-CA"/>
        </w:rPr>
        <w:t>top, left</w:t>
      </w:r>
      <w:r w:rsidRPr="00314835">
        <w:rPr>
          <w:lang w:val="en-CA"/>
        </w:rPr>
        <w:t xml:space="preserve">, </w:t>
      </w:r>
      <w:r w:rsidRPr="00314835">
        <w:rPr>
          <w:rFonts w:ascii="Courier New" w:hAnsi="Courier New" w:cs="Courier New"/>
          <w:lang w:val="en-CA"/>
        </w:rPr>
        <w:t>width</w:t>
      </w:r>
      <w:r w:rsidRPr="00314835">
        <w:rPr>
          <w:lang w:val="en-CA"/>
        </w:rPr>
        <w:t xml:space="preserve">, and </w:t>
      </w:r>
      <w:r w:rsidRPr="00314835">
        <w:rPr>
          <w:rFonts w:ascii="Courier New" w:hAnsi="Courier New" w:cs="Courier New"/>
          <w:lang w:val="en-CA"/>
        </w:rPr>
        <w:t>height</w:t>
      </w:r>
      <w:r w:rsidRPr="00314835">
        <w:rPr>
          <w:lang w:val="en-CA"/>
        </w:rPr>
        <w:t xml:space="preserve"> is 32 bits. When not set, it specifies that the length of the fields </w:t>
      </w:r>
      <w:proofErr w:type="spellStart"/>
      <w:r w:rsidRPr="00314835">
        <w:rPr>
          <w:rFonts w:ascii="Courier New" w:hAnsi="Courier New" w:cs="Courier New"/>
          <w:lang w:val="en-CA"/>
        </w:rPr>
        <w:t>reference_width</w:t>
      </w:r>
      <w:proofErr w:type="spellEnd"/>
      <w:r w:rsidRPr="00314835">
        <w:rPr>
          <w:lang w:val="en-CA"/>
        </w:rPr>
        <w:t xml:space="preserve">, </w:t>
      </w:r>
      <w:proofErr w:type="spellStart"/>
      <w:r w:rsidRPr="00314835">
        <w:rPr>
          <w:rFonts w:ascii="Courier New" w:hAnsi="Courier New" w:cs="Courier New"/>
          <w:lang w:val="en-CA"/>
        </w:rPr>
        <w:t>reference_height</w:t>
      </w:r>
      <w:proofErr w:type="spellEnd"/>
      <w:r w:rsidRPr="00314835">
        <w:rPr>
          <w:lang w:val="en-CA"/>
        </w:rPr>
        <w:t xml:space="preserve">, </w:t>
      </w:r>
      <w:r w:rsidRPr="00314835">
        <w:rPr>
          <w:rFonts w:ascii="Courier New" w:hAnsi="Courier New" w:cs="Courier New"/>
          <w:lang w:val="en-CA"/>
        </w:rPr>
        <w:t>top</w:t>
      </w:r>
      <w:r w:rsidRPr="00314835">
        <w:rPr>
          <w:lang w:val="en-CA"/>
        </w:rPr>
        <w:t xml:space="preserve">, </w:t>
      </w:r>
      <w:r w:rsidRPr="00314835">
        <w:rPr>
          <w:rFonts w:ascii="Courier New" w:hAnsi="Courier New" w:cs="Courier New"/>
          <w:lang w:val="en-CA"/>
        </w:rPr>
        <w:t>left</w:t>
      </w:r>
      <w:r w:rsidRPr="00314835">
        <w:rPr>
          <w:lang w:val="en-CA"/>
        </w:rPr>
        <w:t xml:space="preserve">, </w:t>
      </w:r>
      <w:r w:rsidRPr="00314835">
        <w:rPr>
          <w:rFonts w:ascii="Courier New" w:hAnsi="Courier New" w:cs="Courier New"/>
          <w:lang w:val="en-CA"/>
        </w:rPr>
        <w:t>width</w:t>
      </w:r>
      <w:r w:rsidRPr="00314835">
        <w:rPr>
          <w:lang w:val="en-CA"/>
        </w:rPr>
        <w:t xml:space="preserve">, and </w:t>
      </w:r>
      <w:r w:rsidRPr="00314835">
        <w:rPr>
          <w:rFonts w:ascii="Courier New" w:hAnsi="Courier New" w:cs="Courier New"/>
          <w:lang w:val="en-CA"/>
        </w:rPr>
        <w:t>height</w:t>
      </w:r>
      <w:r w:rsidRPr="00314835">
        <w:rPr>
          <w:lang w:val="en-CA"/>
        </w:rPr>
        <w:t xml:space="preserve"> is 16 bits.</w:t>
      </w:r>
    </w:p>
    <w:p w14:paraId="0EE091EB" w14:textId="77777777" w:rsidR="002C1783" w:rsidRPr="00314835" w:rsidRDefault="002C1783" w:rsidP="00E2660F">
      <w:pPr>
        <w:pStyle w:val="ListParagraph"/>
        <w:numPr>
          <w:ilvl w:val="0"/>
          <w:numId w:val="75"/>
        </w:numPr>
        <w:rPr>
          <w:lang w:val="en-CA"/>
        </w:rPr>
      </w:pPr>
      <w:r w:rsidRPr="00314835">
        <w:rPr>
          <w:rFonts w:cs="Courier New"/>
          <w:lang w:val="en-CA"/>
        </w:rPr>
        <w:t>Value 0x000002,</w:t>
      </w:r>
      <w:r w:rsidRPr="00314835">
        <w:rPr>
          <w:rFonts w:ascii="Courier New" w:hAnsi="Courier New" w:cs="Courier New"/>
          <w:lang w:val="en-CA"/>
        </w:rPr>
        <w:t xml:space="preserve"> </w:t>
      </w:r>
      <w:r w:rsidRPr="00314835">
        <w:rPr>
          <w:lang w:val="en-CA"/>
        </w:rPr>
        <w:t xml:space="preserve">when set, specifies that the fields </w:t>
      </w:r>
      <w:proofErr w:type="spellStart"/>
      <w:r w:rsidRPr="00314835">
        <w:rPr>
          <w:rFonts w:ascii="Courier New" w:hAnsi="Courier New" w:cs="Courier New"/>
          <w:lang w:val="en-CA"/>
        </w:rPr>
        <w:t>reference_width</w:t>
      </w:r>
      <w:proofErr w:type="spellEnd"/>
      <w:r w:rsidRPr="00314835">
        <w:rPr>
          <w:lang w:val="en-CA"/>
        </w:rPr>
        <w:t xml:space="preserve">, </w:t>
      </w:r>
      <w:proofErr w:type="spellStart"/>
      <w:r w:rsidRPr="00314835">
        <w:rPr>
          <w:rFonts w:ascii="Courier New" w:hAnsi="Courier New" w:cs="Courier New"/>
          <w:lang w:val="en-CA"/>
        </w:rPr>
        <w:t>reference_height</w:t>
      </w:r>
      <w:proofErr w:type="spellEnd"/>
      <w:r w:rsidRPr="00314835">
        <w:rPr>
          <w:lang w:val="en-CA"/>
        </w:rPr>
        <w:t xml:space="preserve">, </w:t>
      </w:r>
      <w:r w:rsidRPr="00314835">
        <w:rPr>
          <w:rFonts w:ascii="Courier New" w:hAnsi="Courier New" w:cs="Courier New"/>
          <w:lang w:val="en-CA"/>
        </w:rPr>
        <w:t>top</w:t>
      </w:r>
      <w:r w:rsidRPr="00314835">
        <w:rPr>
          <w:lang w:val="en-CA"/>
        </w:rPr>
        <w:t xml:space="preserve">, </w:t>
      </w:r>
      <w:r w:rsidRPr="00314835">
        <w:rPr>
          <w:rFonts w:ascii="Courier New" w:hAnsi="Courier New" w:cs="Courier New"/>
          <w:lang w:val="en-CA"/>
        </w:rPr>
        <w:t>left</w:t>
      </w:r>
      <w:r w:rsidRPr="00314835">
        <w:rPr>
          <w:lang w:val="en-CA"/>
        </w:rPr>
        <w:t xml:space="preserve">, </w:t>
      </w:r>
      <w:r w:rsidRPr="00314835">
        <w:rPr>
          <w:rFonts w:ascii="Courier New" w:hAnsi="Courier New" w:cs="Courier New"/>
          <w:lang w:val="en-CA"/>
        </w:rPr>
        <w:t>width</w:t>
      </w:r>
      <w:r w:rsidRPr="00314835">
        <w:rPr>
          <w:lang w:val="en-CA"/>
        </w:rPr>
        <w:t xml:space="preserve">, and </w:t>
      </w:r>
      <w:r w:rsidRPr="00314835">
        <w:rPr>
          <w:rFonts w:ascii="Courier New" w:hAnsi="Courier New" w:cs="Courier New"/>
          <w:lang w:val="en-CA"/>
        </w:rPr>
        <w:t>height</w:t>
      </w:r>
      <w:r w:rsidRPr="00314835">
        <w:rPr>
          <w:lang w:val="en-CA"/>
        </w:rPr>
        <w:t xml:space="preserve"> are present. When not set</w:t>
      </w:r>
      <w:r w:rsidRPr="00314835">
        <w:rPr>
          <w:rStyle w:val="Courier"/>
          <w:lang w:val="en-CA"/>
        </w:rPr>
        <w:t>,</w:t>
      </w:r>
      <w:r w:rsidRPr="00314835">
        <w:rPr>
          <w:lang w:val="en-CA"/>
        </w:rPr>
        <w:t xml:space="preserve"> it specifies that the fields </w:t>
      </w:r>
      <w:proofErr w:type="spellStart"/>
      <w:r w:rsidRPr="00314835">
        <w:rPr>
          <w:rFonts w:ascii="Courier New" w:hAnsi="Courier New" w:cs="Courier New"/>
          <w:lang w:val="en-CA"/>
        </w:rPr>
        <w:t>reference_width</w:t>
      </w:r>
      <w:proofErr w:type="spellEnd"/>
      <w:r w:rsidRPr="00314835">
        <w:rPr>
          <w:lang w:val="en-CA"/>
        </w:rPr>
        <w:t xml:space="preserve">, </w:t>
      </w:r>
      <w:proofErr w:type="spellStart"/>
      <w:r w:rsidRPr="00314835">
        <w:rPr>
          <w:rFonts w:ascii="Courier New" w:hAnsi="Courier New" w:cs="Courier New"/>
          <w:lang w:val="en-CA"/>
        </w:rPr>
        <w:t>reference_height</w:t>
      </w:r>
      <w:proofErr w:type="spellEnd"/>
      <w:r w:rsidRPr="00314835">
        <w:rPr>
          <w:lang w:val="en-CA"/>
        </w:rPr>
        <w:t xml:space="preserve">, </w:t>
      </w:r>
      <w:r w:rsidRPr="00314835">
        <w:rPr>
          <w:rFonts w:ascii="Courier New" w:hAnsi="Courier New" w:cs="Courier New"/>
          <w:lang w:val="en-CA"/>
        </w:rPr>
        <w:t>top</w:t>
      </w:r>
      <w:r w:rsidRPr="00314835">
        <w:rPr>
          <w:lang w:val="en-CA"/>
        </w:rPr>
        <w:t xml:space="preserve">, </w:t>
      </w:r>
      <w:r w:rsidRPr="00314835">
        <w:rPr>
          <w:rFonts w:ascii="Courier New" w:hAnsi="Courier New" w:cs="Courier New"/>
          <w:lang w:val="en-CA"/>
        </w:rPr>
        <w:t>left</w:t>
      </w:r>
      <w:r w:rsidRPr="00314835">
        <w:rPr>
          <w:lang w:val="en-CA"/>
        </w:rPr>
        <w:t xml:space="preserve">, </w:t>
      </w:r>
      <w:r w:rsidRPr="00314835">
        <w:rPr>
          <w:rFonts w:ascii="Courier New" w:hAnsi="Courier New" w:cs="Courier New"/>
          <w:lang w:val="en-CA"/>
        </w:rPr>
        <w:t>width</w:t>
      </w:r>
      <w:r w:rsidRPr="00314835">
        <w:rPr>
          <w:lang w:val="en-CA"/>
        </w:rPr>
        <w:t xml:space="preserve">, and </w:t>
      </w:r>
      <w:r w:rsidRPr="00314835">
        <w:rPr>
          <w:rFonts w:ascii="Courier New" w:hAnsi="Courier New" w:cs="Courier New"/>
          <w:lang w:val="en-CA"/>
        </w:rPr>
        <w:t>height</w:t>
      </w:r>
      <w:r w:rsidRPr="00314835">
        <w:rPr>
          <w:lang w:val="en-CA"/>
        </w:rPr>
        <w:t xml:space="preserve"> are not present. In this case, the area covered by the region partition group is the area of the image it is associated with. </w:t>
      </w:r>
    </w:p>
    <w:p w14:paraId="584A9406" w14:textId="77777777" w:rsidR="002C1783" w:rsidRPr="00314835" w:rsidRDefault="002C1783" w:rsidP="002C1783">
      <w:pPr>
        <w:rPr>
          <w:lang w:val="en-CA"/>
        </w:rPr>
      </w:pPr>
      <w:proofErr w:type="spellStart"/>
      <w:r w:rsidRPr="00314835">
        <w:rPr>
          <w:rFonts w:ascii="Courier New" w:hAnsi="Courier New" w:cs="Courier New"/>
          <w:lang w:val="en-CA"/>
        </w:rPr>
        <w:t>reference_width</w:t>
      </w:r>
      <w:proofErr w:type="spellEnd"/>
      <w:r w:rsidRPr="00314835">
        <w:rPr>
          <w:lang w:val="en-CA"/>
        </w:rPr>
        <w:t xml:space="preserve">, </w:t>
      </w:r>
      <w:proofErr w:type="spellStart"/>
      <w:r w:rsidRPr="00314835">
        <w:rPr>
          <w:rFonts w:ascii="Courier New" w:hAnsi="Courier New" w:cs="Courier New"/>
          <w:lang w:val="en-CA"/>
        </w:rPr>
        <w:t>reference_height</w:t>
      </w:r>
      <w:proofErr w:type="spellEnd"/>
      <w:r w:rsidRPr="00314835">
        <w:rPr>
          <w:lang w:val="en-CA"/>
        </w:rPr>
        <w:t xml:space="preserve"> specify, in pixel units, the width and height, respectively, of the reference space in which the region partition group is specified.</w:t>
      </w:r>
    </w:p>
    <w:p w14:paraId="401D981A" w14:textId="77777777" w:rsidR="002C1783" w:rsidRPr="00314835" w:rsidRDefault="002C1783" w:rsidP="002C1783">
      <w:pPr>
        <w:rPr>
          <w:lang w:val="en-CA"/>
        </w:rPr>
      </w:pPr>
      <w:r w:rsidRPr="00314835">
        <w:rPr>
          <w:rFonts w:ascii="Courier New" w:hAnsi="Courier New" w:cs="Courier New"/>
          <w:lang w:val="en-CA"/>
        </w:rPr>
        <w:t>top</w:t>
      </w:r>
      <w:r w:rsidRPr="00314835">
        <w:rPr>
          <w:lang w:val="en-CA"/>
        </w:rPr>
        <w:t xml:space="preserve">, </w:t>
      </w:r>
      <w:r w:rsidRPr="00314835">
        <w:rPr>
          <w:rFonts w:ascii="Courier New" w:hAnsi="Courier New" w:cs="Courier New"/>
          <w:lang w:val="en-CA"/>
        </w:rPr>
        <w:t>left</w:t>
      </w:r>
      <w:r w:rsidRPr="00314835">
        <w:rPr>
          <w:lang w:val="en-CA"/>
        </w:rPr>
        <w:t xml:space="preserve"> specify the coordinates of the top-left corner of the area covered by the region partition group relatively to the reference space.</w:t>
      </w:r>
    </w:p>
    <w:p w14:paraId="5471F90C" w14:textId="39481B80" w:rsidR="002C1783" w:rsidRPr="00314835" w:rsidRDefault="002C1783" w:rsidP="00E2660F">
      <w:pPr>
        <w:rPr>
          <w:lang w:val="en-CA"/>
        </w:rPr>
      </w:pPr>
      <w:r w:rsidRPr="00314835">
        <w:rPr>
          <w:rFonts w:ascii="Courier New" w:hAnsi="Courier New" w:cs="Courier New"/>
          <w:lang w:val="en-CA"/>
        </w:rPr>
        <w:t>width</w:t>
      </w:r>
      <w:r w:rsidRPr="00314835">
        <w:rPr>
          <w:lang w:val="en-CA"/>
        </w:rPr>
        <w:t xml:space="preserve">, </w:t>
      </w:r>
      <w:r w:rsidRPr="00314835">
        <w:rPr>
          <w:rFonts w:ascii="Courier New" w:hAnsi="Courier New" w:cs="Courier New"/>
          <w:lang w:val="en-CA"/>
        </w:rPr>
        <w:t>height</w:t>
      </w:r>
      <w:r w:rsidRPr="00314835">
        <w:rPr>
          <w:lang w:val="en-CA"/>
        </w:rPr>
        <w:t xml:space="preserve"> specify the coordinates of the width and the height of the area covered by the region partition group relatively to the reference space.</w:t>
      </w:r>
      <w:bookmarkEnd w:id="1565"/>
    </w:p>
    <w:p w14:paraId="0F777954" w14:textId="1A2E1C93" w:rsidR="00C02DDF" w:rsidRPr="00B47B00" w:rsidRDefault="003E6271">
      <w:pPr>
        <w:pStyle w:val="Heading1"/>
        <w:numPr>
          <w:ilvl w:val="0"/>
          <w:numId w:val="87"/>
        </w:numPr>
        <w:rPr>
          <w:lang w:val="en-CA"/>
        </w:rPr>
        <w:pPrChange w:id="1566" w:author="Leo Barnes" w:date="2024-05-08T12:32:00Z">
          <w:pPr>
            <w:pStyle w:val="Heading1"/>
          </w:pPr>
        </w:pPrChange>
      </w:pPr>
      <w:bookmarkStart w:id="1567" w:name="_Toc166228005"/>
      <w:r w:rsidRPr="00B47B00">
        <w:rPr>
          <w:lang w:val="en-CA"/>
        </w:rPr>
        <w:t xml:space="preserve">Change all mention of </w:t>
      </w:r>
      <w:proofErr w:type="spellStart"/>
      <w:r w:rsidRPr="00B47B00">
        <w:rPr>
          <w:lang w:val="en-CA"/>
        </w:rPr>
        <w:t>SingleItemTypeReferenceBox</w:t>
      </w:r>
      <w:proofErr w:type="spellEnd"/>
      <w:r w:rsidRPr="00B47B00">
        <w:rPr>
          <w:lang w:val="en-CA"/>
        </w:rPr>
        <w:t xml:space="preserve"> to include </w:t>
      </w:r>
      <w:proofErr w:type="spellStart"/>
      <w:proofErr w:type="gramStart"/>
      <w:r w:rsidRPr="00B47B00">
        <w:rPr>
          <w:lang w:val="en-CA"/>
        </w:rPr>
        <w:t>SingleItemTypeReferenceBoxLarge</w:t>
      </w:r>
      <w:bookmarkEnd w:id="1567"/>
      <w:proofErr w:type="spellEnd"/>
      <w:proofErr w:type="gramEnd"/>
    </w:p>
    <w:p w14:paraId="78AD125B" w14:textId="0B9C693B" w:rsidR="00EC6C63" w:rsidRPr="00314835" w:rsidRDefault="00EC6C63" w:rsidP="00314835">
      <w:pPr>
        <w:pStyle w:val="Note"/>
        <w:rPr>
          <w:lang w:val="en-CA"/>
        </w:rPr>
      </w:pPr>
      <w:r w:rsidRPr="00314835">
        <w:rPr>
          <w:highlight w:val="yellow"/>
          <w:lang w:val="en-CA"/>
        </w:rPr>
        <w:t xml:space="preserve">EDITORS NOTE: Once we have the text for HEIF 3ed, make sure that we have not missed any mention of </w:t>
      </w:r>
      <w:proofErr w:type="spellStart"/>
      <w:r w:rsidRPr="00314835">
        <w:rPr>
          <w:highlight w:val="yellow"/>
          <w:lang w:val="en-CA"/>
        </w:rPr>
        <w:t>SingleItemTypeReferenceBox</w:t>
      </w:r>
      <w:proofErr w:type="spellEnd"/>
      <w:r w:rsidRPr="00314835">
        <w:rPr>
          <w:highlight w:val="yellow"/>
          <w:lang w:val="en-CA"/>
        </w:rPr>
        <w:t>.</w:t>
      </w:r>
    </w:p>
    <w:p w14:paraId="2A4E02E5" w14:textId="39EA9D9B" w:rsidR="003E6271" w:rsidRPr="00AE3765" w:rsidRDefault="003E6271" w:rsidP="003E6271">
      <w:pPr>
        <w:pStyle w:val="AMDInstruction"/>
        <w:spacing w:before="240"/>
      </w:pPr>
      <w:r w:rsidRPr="00AE3765">
        <w:t>In subclause 6.6.1 replace:</w:t>
      </w:r>
    </w:p>
    <w:p w14:paraId="2591D7AC" w14:textId="5D1B9BE4" w:rsidR="003E6271" w:rsidRPr="00314835" w:rsidRDefault="003E6271" w:rsidP="00E2660F">
      <w:pPr>
        <w:ind w:left="403"/>
        <w:rPr>
          <w:lang w:val="en-CA"/>
        </w:rPr>
      </w:pPr>
      <w:r w:rsidRPr="00314835">
        <w:rPr>
          <w:lang w:val="en-CA"/>
        </w:rPr>
        <w:t xml:space="preserve">The number of </w:t>
      </w:r>
      <w:r w:rsidR="00EC6C63" w:rsidRPr="00314835">
        <w:rPr>
          <w:rStyle w:val="codeZchn"/>
        </w:rPr>
        <w:t>SingleItemTypeReferenceBoxes</w:t>
      </w:r>
      <w:r w:rsidR="00EC6C63" w:rsidRPr="00314835">
        <w:rPr>
          <w:lang w:val="en-CA"/>
        </w:rPr>
        <w:t xml:space="preserve"> </w:t>
      </w:r>
      <w:r w:rsidRPr="00314835">
        <w:rPr>
          <w:lang w:val="en-CA"/>
        </w:rPr>
        <w:t xml:space="preserve">with the box type </w:t>
      </w:r>
      <w:r w:rsidRPr="00314835">
        <w:rPr>
          <w:rStyle w:val="codeZchn"/>
        </w:rPr>
        <w:t>'dimg'</w:t>
      </w:r>
      <w:r w:rsidRPr="00314835">
        <w:rPr>
          <w:lang w:val="en-CA"/>
        </w:rPr>
        <w:t xml:space="preserve"> and with the same value of </w:t>
      </w:r>
      <w:r w:rsidRPr="00314835">
        <w:rPr>
          <w:rStyle w:val="codeZchn"/>
        </w:rPr>
        <w:t>from_item_ID</w:t>
      </w:r>
      <w:r w:rsidRPr="00314835">
        <w:rPr>
          <w:lang w:val="en-CA"/>
        </w:rPr>
        <w:t xml:space="preserve"> shall not be greater than 1.</w:t>
      </w:r>
    </w:p>
    <w:p w14:paraId="6B3235CA" w14:textId="74E6D8DE" w:rsidR="003E6271" w:rsidRPr="00314835" w:rsidRDefault="003E6271" w:rsidP="003E6271">
      <w:pPr>
        <w:rPr>
          <w:i/>
          <w:iCs/>
          <w:lang w:val="en-CA"/>
        </w:rPr>
      </w:pPr>
      <w:r w:rsidRPr="00314835">
        <w:rPr>
          <w:i/>
          <w:iCs/>
          <w:lang w:val="en-CA"/>
        </w:rPr>
        <w:t>With:</w:t>
      </w:r>
    </w:p>
    <w:p w14:paraId="17FDC9F0" w14:textId="41137C57" w:rsidR="003E6271" w:rsidRPr="00314835" w:rsidRDefault="003E6271" w:rsidP="003E6271">
      <w:pPr>
        <w:ind w:left="403"/>
        <w:rPr>
          <w:lang w:val="en-CA"/>
        </w:rPr>
      </w:pPr>
      <w:r w:rsidRPr="00314835">
        <w:rPr>
          <w:lang w:val="en-CA"/>
        </w:rPr>
        <w:t xml:space="preserve">The number of </w:t>
      </w:r>
      <w:r w:rsidRPr="00E27946">
        <w:rPr>
          <w:rStyle w:val="codeZchn"/>
        </w:rPr>
        <w:t>SingleItemTypeReferenceBox</w:t>
      </w:r>
      <w:r w:rsidR="00F30A51" w:rsidRPr="00314835">
        <w:rPr>
          <w:lang w:val="en-CA"/>
        </w:rPr>
        <w:t xml:space="preserve"> </w:t>
      </w:r>
      <w:r w:rsidR="00627113" w:rsidRPr="00314835">
        <w:rPr>
          <w:lang w:val="en-CA"/>
        </w:rPr>
        <w:t>or</w:t>
      </w:r>
      <w:r w:rsidR="00F30A51" w:rsidRPr="00314835">
        <w:rPr>
          <w:lang w:val="en-CA"/>
        </w:rPr>
        <w:t xml:space="preserve"> </w:t>
      </w:r>
      <w:r w:rsidRPr="00E27946">
        <w:rPr>
          <w:rStyle w:val="codeZchn"/>
        </w:rPr>
        <w:t>SingleItemTypeReferenceBoxLarge</w:t>
      </w:r>
      <w:r w:rsidRPr="00314835">
        <w:rPr>
          <w:lang w:val="en-CA"/>
        </w:rPr>
        <w:t xml:space="preserve"> entries with the box type </w:t>
      </w:r>
      <w:r w:rsidRPr="00E27946">
        <w:rPr>
          <w:rStyle w:val="codeZchn"/>
        </w:rPr>
        <w:t>'dimg'</w:t>
      </w:r>
      <w:r w:rsidRPr="00314835">
        <w:rPr>
          <w:lang w:val="en-CA"/>
        </w:rPr>
        <w:t xml:space="preserve"> and with the same value of </w:t>
      </w:r>
      <w:r w:rsidRPr="00E27946">
        <w:rPr>
          <w:rStyle w:val="codeZchn"/>
        </w:rPr>
        <w:t>from_item_ID</w:t>
      </w:r>
      <w:r w:rsidRPr="00314835">
        <w:rPr>
          <w:lang w:val="en-CA"/>
        </w:rPr>
        <w:t xml:space="preserve"> shall not be greater than 1.</w:t>
      </w:r>
    </w:p>
    <w:p w14:paraId="48759B30" w14:textId="2395EB07" w:rsidR="003E6271" w:rsidRPr="00AE3765" w:rsidRDefault="003E6271" w:rsidP="003E6271">
      <w:pPr>
        <w:pStyle w:val="AMDInstruction"/>
        <w:spacing w:before="240"/>
      </w:pPr>
      <w:r w:rsidRPr="00AE3765">
        <w:t>In subclause 6.6.2.2.1 replace:</w:t>
      </w:r>
    </w:p>
    <w:p w14:paraId="1A035348" w14:textId="64DE809C" w:rsidR="003E6271" w:rsidRPr="00314835" w:rsidRDefault="003E6271" w:rsidP="003E6271">
      <w:pPr>
        <w:ind w:left="403"/>
        <w:rPr>
          <w:lang w:val="en-CA"/>
        </w:rPr>
      </w:pPr>
      <w:r w:rsidRPr="00314835">
        <w:rPr>
          <w:lang w:val="en-CA"/>
        </w:rPr>
        <w:t xml:space="preserve">The input images are listed in the order they are layered, i.e. the bottom-most input image first and the top-most input image last, in the </w:t>
      </w:r>
      <w:r w:rsidRPr="00314835">
        <w:rPr>
          <w:rStyle w:val="codeZchn"/>
        </w:rPr>
        <w:t>SingleItemTypeReferenceBox</w:t>
      </w:r>
      <w:r w:rsidRPr="00314835">
        <w:rPr>
          <w:lang w:val="en-CA"/>
        </w:rPr>
        <w:t xml:space="preserve"> of type </w:t>
      </w:r>
      <w:r w:rsidRPr="00314835">
        <w:rPr>
          <w:rStyle w:val="codeZchn"/>
        </w:rPr>
        <w:t>'dimg'</w:t>
      </w:r>
      <w:r w:rsidRPr="00314835">
        <w:rPr>
          <w:lang w:val="en-CA"/>
        </w:rPr>
        <w:t xml:space="preserve"> for this derived image item within the </w:t>
      </w:r>
      <w:r w:rsidRPr="00314835">
        <w:rPr>
          <w:rStyle w:val="codeZchn"/>
        </w:rPr>
        <w:t>ItemReferenceBox</w:t>
      </w:r>
      <w:r w:rsidRPr="00314835">
        <w:rPr>
          <w:lang w:val="en-CA"/>
        </w:rPr>
        <w:t>.</w:t>
      </w:r>
    </w:p>
    <w:p w14:paraId="15EC7978" w14:textId="77777777" w:rsidR="003E6271" w:rsidRPr="00AE3765" w:rsidRDefault="003E6271" w:rsidP="00314835">
      <w:pPr>
        <w:pStyle w:val="AMDInstruction"/>
      </w:pPr>
      <w:r w:rsidRPr="00AE3765">
        <w:t>With:</w:t>
      </w:r>
    </w:p>
    <w:p w14:paraId="509A52D0" w14:textId="496621B7" w:rsidR="003E6271" w:rsidRPr="00314835" w:rsidRDefault="003E6271" w:rsidP="003E6271">
      <w:pPr>
        <w:ind w:left="403"/>
        <w:rPr>
          <w:lang w:val="en-CA"/>
        </w:rPr>
      </w:pPr>
      <w:r w:rsidRPr="00314835">
        <w:rPr>
          <w:lang w:val="en-CA"/>
        </w:rPr>
        <w:lastRenderedPageBreak/>
        <w:t xml:space="preserve">The input images are listed in the order they are layered, i.e. the bottom-most input image first and the top-most input image last, in the </w:t>
      </w:r>
      <w:r w:rsidRPr="00314835">
        <w:rPr>
          <w:rStyle w:val="codeZchn"/>
        </w:rPr>
        <w:t>SingleItemTypeReferenceBox</w:t>
      </w:r>
      <w:r w:rsidR="00F30A51" w:rsidRPr="00314835">
        <w:rPr>
          <w:lang w:val="en-CA"/>
        </w:rPr>
        <w:t xml:space="preserve"> or</w:t>
      </w:r>
      <w:r w:rsidRPr="00314835">
        <w:rPr>
          <w:lang w:val="en-CA"/>
        </w:rPr>
        <w:t xml:space="preserve"> </w:t>
      </w:r>
      <w:r w:rsidRPr="00314835">
        <w:rPr>
          <w:rStyle w:val="codeZchn"/>
        </w:rPr>
        <w:t>SingleItemTypeReferenceBoxLarge</w:t>
      </w:r>
      <w:r w:rsidRPr="00314835">
        <w:rPr>
          <w:lang w:val="en-CA"/>
        </w:rPr>
        <w:t xml:space="preserve"> of type </w:t>
      </w:r>
      <w:r w:rsidRPr="00314835">
        <w:rPr>
          <w:rStyle w:val="codeZchn"/>
        </w:rPr>
        <w:t>'dimg'</w:t>
      </w:r>
      <w:r w:rsidRPr="00314835">
        <w:rPr>
          <w:lang w:val="en-CA"/>
        </w:rPr>
        <w:t xml:space="preserve"> for this derived image item within the </w:t>
      </w:r>
      <w:r w:rsidRPr="00314835">
        <w:rPr>
          <w:rStyle w:val="codeZchn"/>
        </w:rPr>
        <w:t>ItemReferenceBox</w:t>
      </w:r>
      <w:r w:rsidRPr="00314835">
        <w:rPr>
          <w:lang w:val="en-CA"/>
        </w:rPr>
        <w:t>.</w:t>
      </w:r>
    </w:p>
    <w:p w14:paraId="41F69C43" w14:textId="6FE3E62F" w:rsidR="002D7D30" w:rsidRPr="00AE3765" w:rsidRDefault="002D7D30" w:rsidP="002D7D30">
      <w:pPr>
        <w:pStyle w:val="AMDInstruction"/>
        <w:spacing w:before="240"/>
      </w:pPr>
      <w:r w:rsidRPr="00AE3765">
        <w:t>In subclause 6.6.2.2.3 replace:</w:t>
      </w:r>
    </w:p>
    <w:p w14:paraId="2CD5853E" w14:textId="7C86D085" w:rsidR="002D7D30" w:rsidRPr="00314835" w:rsidRDefault="002D7D30" w:rsidP="00E2660F">
      <w:pPr>
        <w:pStyle w:val="Fields0"/>
        <w:rPr>
          <w:lang w:val="en-CA"/>
        </w:rPr>
      </w:pPr>
      <w:proofErr w:type="spellStart"/>
      <w:r w:rsidRPr="00314835">
        <w:rPr>
          <w:rStyle w:val="CodeChar"/>
          <w:lang w:val="en-CA"/>
        </w:rPr>
        <w:t>reference_count</w:t>
      </w:r>
      <w:proofErr w:type="spellEnd"/>
      <w:r w:rsidRPr="00314835">
        <w:rPr>
          <w:lang w:val="en-CA"/>
        </w:rPr>
        <w:t xml:space="preserve"> is obtained from the </w:t>
      </w:r>
      <w:proofErr w:type="spellStart"/>
      <w:r w:rsidRPr="00314835">
        <w:rPr>
          <w:rStyle w:val="CodeChar"/>
          <w:lang w:val="en-CA"/>
        </w:rPr>
        <w:t>SingleItemTypeReferenceBox</w:t>
      </w:r>
      <w:proofErr w:type="spellEnd"/>
      <w:r w:rsidRPr="00314835">
        <w:rPr>
          <w:lang w:val="en-CA"/>
        </w:rPr>
        <w:t xml:space="preserve"> of type </w:t>
      </w:r>
      <w:r w:rsidRPr="00314835">
        <w:rPr>
          <w:rStyle w:val="CodeChar"/>
          <w:lang w:val="en-CA"/>
        </w:rPr>
        <w:t>'</w:t>
      </w:r>
      <w:proofErr w:type="spellStart"/>
      <w:r w:rsidRPr="00314835">
        <w:rPr>
          <w:rStyle w:val="CodeChar"/>
          <w:lang w:val="en-CA"/>
        </w:rPr>
        <w:t>dimg</w:t>
      </w:r>
      <w:proofErr w:type="spellEnd"/>
      <w:r w:rsidRPr="00314835">
        <w:rPr>
          <w:rStyle w:val="CodeChar"/>
          <w:lang w:val="en-CA"/>
        </w:rPr>
        <w:t>'</w:t>
      </w:r>
      <w:r w:rsidRPr="00314835">
        <w:rPr>
          <w:lang w:val="en-CA"/>
        </w:rPr>
        <w:t xml:space="preserve"> where this item is identified by the </w:t>
      </w:r>
      <w:proofErr w:type="spellStart"/>
      <w:r w:rsidRPr="00314835">
        <w:rPr>
          <w:rStyle w:val="CodeChar"/>
          <w:lang w:val="en-CA"/>
        </w:rPr>
        <w:t>from_item_ID</w:t>
      </w:r>
      <w:proofErr w:type="spellEnd"/>
      <w:r w:rsidRPr="00314835">
        <w:rPr>
          <w:lang w:val="en-CA"/>
        </w:rPr>
        <w:t xml:space="preserve"> field.</w:t>
      </w:r>
    </w:p>
    <w:p w14:paraId="16655944" w14:textId="77777777" w:rsidR="002D7D30" w:rsidRPr="00AE3765" w:rsidRDefault="002D7D30" w:rsidP="00314835">
      <w:pPr>
        <w:pStyle w:val="AMDInstruction"/>
      </w:pPr>
      <w:r w:rsidRPr="00AE3765">
        <w:t>With:</w:t>
      </w:r>
    </w:p>
    <w:p w14:paraId="491E52F4" w14:textId="7ED67CD1" w:rsidR="002D7D30" w:rsidRPr="00314835" w:rsidRDefault="002D7D30" w:rsidP="00E2660F">
      <w:pPr>
        <w:pStyle w:val="Fields0"/>
        <w:rPr>
          <w:lang w:val="en-CA"/>
        </w:rPr>
      </w:pPr>
      <w:proofErr w:type="spellStart"/>
      <w:r w:rsidRPr="00314835">
        <w:rPr>
          <w:rStyle w:val="CodeChar"/>
          <w:lang w:val="en-CA"/>
        </w:rPr>
        <w:t>reference_count</w:t>
      </w:r>
      <w:proofErr w:type="spellEnd"/>
      <w:r w:rsidRPr="00314835">
        <w:rPr>
          <w:lang w:val="en-CA"/>
        </w:rPr>
        <w:t xml:space="preserve"> is obtained from the </w:t>
      </w:r>
      <w:proofErr w:type="spellStart"/>
      <w:r w:rsidRPr="00314835">
        <w:rPr>
          <w:rStyle w:val="CodeChar"/>
          <w:lang w:val="en-CA"/>
        </w:rPr>
        <w:t>SingleItemTypeReferenceBox</w:t>
      </w:r>
      <w:proofErr w:type="spellEnd"/>
      <w:r w:rsidRPr="00314835">
        <w:rPr>
          <w:lang w:val="en-CA"/>
        </w:rPr>
        <w:t xml:space="preserve"> or </w:t>
      </w:r>
      <w:proofErr w:type="spellStart"/>
      <w:r w:rsidRPr="00314835">
        <w:rPr>
          <w:rFonts w:ascii="Courier New" w:hAnsi="Courier New" w:cs="Courier New"/>
          <w:lang w:val="en-CA"/>
        </w:rPr>
        <w:t>SingleItemTypeReferenceBoxLarge</w:t>
      </w:r>
      <w:proofErr w:type="spellEnd"/>
      <w:r w:rsidRPr="00314835">
        <w:rPr>
          <w:lang w:val="en-CA"/>
        </w:rPr>
        <w:t xml:space="preserve"> of type </w:t>
      </w:r>
      <w:r w:rsidRPr="00314835">
        <w:rPr>
          <w:rStyle w:val="CodeChar"/>
          <w:lang w:val="en-CA"/>
        </w:rPr>
        <w:t>'</w:t>
      </w:r>
      <w:proofErr w:type="spellStart"/>
      <w:r w:rsidRPr="00314835">
        <w:rPr>
          <w:rStyle w:val="CodeChar"/>
          <w:lang w:val="en-CA"/>
        </w:rPr>
        <w:t>dimg</w:t>
      </w:r>
      <w:proofErr w:type="spellEnd"/>
      <w:r w:rsidRPr="00314835">
        <w:rPr>
          <w:rStyle w:val="CodeChar"/>
          <w:lang w:val="en-CA"/>
        </w:rPr>
        <w:t>'</w:t>
      </w:r>
      <w:r w:rsidRPr="00314835">
        <w:rPr>
          <w:lang w:val="en-CA"/>
        </w:rPr>
        <w:t xml:space="preserve"> where this item is identified by the </w:t>
      </w:r>
      <w:proofErr w:type="spellStart"/>
      <w:r w:rsidRPr="00314835">
        <w:rPr>
          <w:rStyle w:val="CodeChar"/>
          <w:lang w:val="en-CA"/>
        </w:rPr>
        <w:t>from_item_ID</w:t>
      </w:r>
      <w:proofErr w:type="spellEnd"/>
      <w:r w:rsidRPr="00314835">
        <w:rPr>
          <w:lang w:val="en-CA"/>
        </w:rPr>
        <w:t xml:space="preserve"> field.</w:t>
      </w:r>
    </w:p>
    <w:p w14:paraId="3347F970" w14:textId="62D682F2" w:rsidR="003E6271" w:rsidRPr="00AE3765" w:rsidRDefault="003E6271" w:rsidP="003E6271">
      <w:pPr>
        <w:pStyle w:val="AMDInstruction"/>
        <w:spacing w:before="240"/>
      </w:pPr>
      <w:r w:rsidRPr="00AE3765">
        <w:t>In subclause 6.6.2.3.1 replace:</w:t>
      </w:r>
    </w:p>
    <w:p w14:paraId="09BEB536" w14:textId="7C19E058" w:rsidR="003E6271" w:rsidRPr="00314835" w:rsidRDefault="003E6271" w:rsidP="00E2660F">
      <w:pPr>
        <w:ind w:left="403"/>
        <w:rPr>
          <w:lang w:val="en-CA"/>
        </w:rPr>
      </w:pPr>
      <w:r w:rsidRPr="00314835">
        <w:rPr>
          <w:lang w:val="en-CA"/>
        </w:rPr>
        <w:t xml:space="preserve">The input images are inserted in row-major order, top-row first, left to right, in the order of </w:t>
      </w:r>
      <w:proofErr w:type="spellStart"/>
      <w:r w:rsidRPr="00314835">
        <w:rPr>
          <w:rStyle w:val="CodeChar"/>
          <w:lang w:val="en-CA"/>
        </w:rPr>
        <w:t>SingleItemTypeReferenceBox</w:t>
      </w:r>
      <w:proofErr w:type="spellEnd"/>
      <w:r w:rsidRPr="00314835">
        <w:rPr>
          <w:lang w:val="en-CA"/>
        </w:rPr>
        <w:t xml:space="preserve"> of type </w:t>
      </w:r>
      <w:r w:rsidRPr="00314835">
        <w:rPr>
          <w:rStyle w:val="CodeChar"/>
          <w:lang w:val="en-CA"/>
        </w:rPr>
        <w:t>'</w:t>
      </w:r>
      <w:proofErr w:type="spellStart"/>
      <w:r w:rsidRPr="00314835">
        <w:rPr>
          <w:rStyle w:val="CodeChar"/>
          <w:lang w:val="en-CA"/>
        </w:rPr>
        <w:t>dimg</w:t>
      </w:r>
      <w:proofErr w:type="spellEnd"/>
      <w:r w:rsidRPr="00314835">
        <w:rPr>
          <w:rStyle w:val="CodeChar"/>
          <w:lang w:val="en-CA"/>
        </w:rPr>
        <w:t>'</w:t>
      </w:r>
      <w:r w:rsidRPr="00314835">
        <w:rPr>
          <w:lang w:val="en-CA"/>
        </w:rPr>
        <w:t xml:space="preserve"> for this derived image item within the </w:t>
      </w:r>
      <w:proofErr w:type="spellStart"/>
      <w:r w:rsidRPr="00314835">
        <w:rPr>
          <w:lang w:val="en-CA"/>
        </w:rPr>
        <w:t>ItemReferenceBox</w:t>
      </w:r>
      <w:proofErr w:type="spellEnd"/>
      <w:r w:rsidRPr="00314835">
        <w:rPr>
          <w:lang w:val="en-CA"/>
        </w:rPr>
        <w:t xml:space="preserve">. In the </w:t>
      </w:r>
      <w:proofErr w:type="spellStart"/>
      <w:r w:rsidRPr="00314835">
        <w:rPr>
          <w:rStyle w:val="CodeChar"/>
          <w:lang w:val="en-CA"/>
        </w:rPr>
        <w:t>SingleItemTypeReferenceBox</w:t>
      </w:r>
      <w:proofErr w:type="spellEnd"/>
      <w:r w:rsidRPr="00314835">
        <w:rPr>
          <w:lang w:val="en-CA"/>
        </w:rPr>
        <w:t xml:space="preserve"> of type </w:t>
      </w:r>
      <w:r w:rsidRPr="00314835">
        <w:rPr>
          <w:rStyle w:val="CodeChar"/>
          <w:lang w:val="en-CA"/>
        </w:rPr>
        <w:t>'</w:t>
      </w:r>
      <w:proofErr w:type="spellStart"/>
      <w:r w:rsidRPr="00314835">
        <w:rPr>
          <w:rStyle w:val="CodeChar"/>
          <w:lang w:val="en-CA"/>
        </w:rPr>
        <w:t>dimg</w:t>
      </w:r>
      <w:proofErr w:type="spellEnd"/>
      <w:r w:rsidRPr="00314835">
        <w:rPr>
          <w:rStyle w:val="CodeChar"/>
          <w:lang w:val="en-CA"/>
        </w:rPr>
        <w:t>'</w:t>
      </w:r>
      <w:r w:rsidRPr="00314835">
        <w:rPr>
          <w:lang w:val="en-CA"/>
        </w:rPr>
        <w:t xml:space="preserve">, the value of </w:t>
      </w:r>
      <w:proofErr w:type="spellStart"/>
      <w:r w:rsidRPr="00314835">
        <w:rPr>
          <w:rStyle w:val="CodeChar"/>
          <w:lang w:val="en-CA"/>
        </w:rPr>
        <w:t>from_item_ID</w:t>
      </w:r>
      <w:proofErr w:type="spellEnd"/>
      <w:r w:rsidRPr="00314835">
        <w:rPr>
          <w:lang w:val="en-CA"/>
        </w:rPr>
        <w:t xml:space="preserve"> identifies the derived image item of type </w:t>
      </w:r>
      <w:r w:rsidRPr="00314835">
        <w:rPr>
          <w:rStyle w:val="CodeChar"/>
          <w:lang w:val="en-CA"/>
        </w:rPr>
        <w:t>'grid'</w:t>
      </w:r>
      <w:r w:rsidRPr="00314835">
        <w:rPr>
          <w:lang w:val="en-CA"/>
        </w:rPr>
        <w:t xml:space="preserve">, the value of </w:t>
      </w:r>
      <w:proofErr w:type="spellStart"/>
      <w:r w:rsidRPr="00314835">
        <w:rPr>
          <w:rStyle w:val="CodeChar"/>
          <w:lang w:val="en-CA"/>
        </w:rPr>
        <w:t>reference_count</w:t>
      </w:r>
      <w:proofErr w:type="spellEnd"/>
      <w:r w:rsidRPr="00314835">
        <w:rPr>
          <w:lang w:val="en-CA"/>
        </w:rPr>
        <w:t xml:space="preserve"> shall be equal to </w:t>
      </w:r>
      <w:r w:rsidRPr="00314835">
        <w:rPr>
          <w:rStyle w:val="CodeChar"/>
          <w:lang w:val="en-CA"/>
        </w:rPr>
        <w:t>rows</w:t>
      </w:r>
      <w:r w:rsidRPr="00314835">
        <w:rPr>
          <w:lang w:val="en-CA"/>
        </w:rPr>
        <w:t>*</w:t>
      </w:r>
      <w:r w:rsidRPr="00314835">
        <w:rPr>
          <w:rStyle w:val="CodeChar"/>
          <w:lang w:val="en-CA"/>
        </w:rPr>
        <w:t>columns</w:t>
      </w:r>
      <w:r w:rsidRPr="00314835">
        <w:rPr>
          <w:lang w:val="en-CA"/>
        </w:rPr>
        <w:t xml:space="preserve">, and the values of </w:t>
      </w:r>
      <w:proofErr w:type="spellStart"/>
      <w:r w:rsidRPr="00314835">
        <w:rPr>
          <w:rStyle w:val="CodeChar"/>
          <w:lang w:val="en-CA"/>
        </w:rPr>
        <w:t>to_item_ID</w:t>
      </w:r>
      <w:proofErr w:type="spellEnd"/>
      <w:r w:rsidRPr="00314835">
        <w:rPr>
          <w:lang w:val="en-CA"/>
        </w:rPr>
        <w:t xml:space="preserve"> identify the input images.</w:t>
      </w:r>
    </w:p>
    <w:p w14:paraId="653C5062" w14:textId="77777777" w:rsidR="003E6271" w:rsidRPr="00AE3765" w:rsidRDefault="003E6271" w:rsidP="00314835">
      <w:pPr>
        <w:pStyle w:val="AMDInstruction"/>
      </w:pPr>
      <w:r w:rsidRPr="00AE3765">
        <w:t>With:</w:t>
      </w:r>
    </w:p>
    <w:p w14:paraId="37FD8FA4" w14:textId="1B8B7CDE" w:rsidR="003E6271" w:rsidRPr="00314835" w:rsidRDefault="003E6271" w:rsidP="003E6271">
      <w:pPr>
        <w:ind w:left="403"/>
        <w:rPr>
          <w:lang w:val="en-CA"/>
        </w:rPr>
      </w:pPr>
      <w:r w:rsidRPr="00314835">
        <w:rPr>
          <w:lang w:val="en-CA"/>
        </w:rPr>
        <w:t xml:space="preserve">The input images are inserted in row-major order, top-row first, left to right, in the order of </w:t>
      </w:r>
      <w:proofErr w:type="spellStart"/>
      <w:r w:rsidRPr="00314835">
        <w:rPr>
          <w:rFonts w:ascii="Courier New" w:hAnsi="Courier New" w:cs="Courier New"/>
          <w:lang w:val="en-CA"/>
        </w:rPr>
        <w:t>SingleItemTypeReferenceBox</w:t>
      </w:r>
      <w:proofErr w:type="spellEnd"/>
      <w:r w:rsidR="00F30A51" w:rsidRPr="00314835">
        <w:rPr>
          <w:lang w:val="en-CA"/>
        </w:rPr>
        <w:t xml:space="preserve"> or </w:t>
      </w:r>
      <w:proofErr w:type="spellStart"/>
      <w:r w:rsidRPr="00314835">
        <w:rPr>
          <w:rFonts w:ascii="Courier New" w:hAnsi="Courier New" w:cs="Courier New"/>
          <w:lang w:val="en-CA"/>
        </w:rPr>
        <w:t>SingleItemTypeReferenceBoxLarge</w:t>
      </w:r>
      <w:proofErr w:type="spellEnd"/>
      <w:r w:rsidRPr="00314835">
        <w:rPr>
          <w:lang w:val="en-CA"/>
        </w:rPr>
        <w:t xml:space="preserve"> of type </w:t>
      </w:r>
      <w:r w:rsidRPr="00314835">
        <w:rPr>
          <w:rFonts w:ascii="Courier New" w:hAnsi="Courier New" w:cs="Courier New"/>
          <w:lang w:val="en-CA"/>
        </w:rPr>
        <w:t>'</w:t>
      </w:r>
      <w:proofErr w:type="spellStart"/>
      <w:r w:rsidRPr="00314835">
        <w:rPr>
          <w:rFonts w:ascii="Courier New" w:hAnsi="Courier New" w:cs="Courier New"/>
          <w:lang w:val="en-CA"/>
        </w:rPr>
        <w:t>dimg</w:t>
      </w:r>
      <w:proofErr w:type="spellEnd"/>
      <w:r w:rsidRPr="00314835">
        <w:rPr>
          <w:rFonts w:ascii="Courier New" w:hAnsi="Courier New" w:cs="Courier New"/>
          <w:lang w:val="en-CA"/>
        </w:rPr>
        <w:t>'</w:t>
      </w:r>
      <w:r w:rsidRPr="00314835">
        <w:rPr>
          <w:lang w:val="en-CA"/>
        </w:rPr>
        <w:t xml:space="preserve"> for this derived image item within the </w:t>
      </w:r>
      <w:proofErr w:type="spellStart"/>
      <w:r w:rsidRPr="00314835">
        <w:rPr>
          <w:rFonts w:ascii="Courier New" w:hAnsi="Courier New" w:cs="Courier New"/>
          <w:lang w:val="en-CA"/>
        </w:rPr>
        <w:t>ItemReferenceBox</w:t>
      </w:r>
      <w:proofErr w:type="spellEnd"/>
      <w:r w:rsidRPr="00314835">
        <w:rPr>
          <w:lang w:val="en-CA"/>
        </w:rPr>
        <w:t xml:space="preserve">. In the </w:t>
      </w:r>
      <w:proofErr w:type="spellStart"/>
      <w:r w:rsidRPr="00314835">
        <w:rPr>
          <w:rFonts w:ascii="Courier New" w:hAnsi="Courier New" w:cs="Courier New"/>
          <w:lang w:val="en-CA"/>
        </w:rPr>
        <w:t>SingleItemTypeReferenceBox</w:t>
      </w:r>
      <w:proofErr w:type="spellEnd"/>
      <w:r w:rsidR="00627113" w:rsidRPr="00314835">
        <w:rPr>
          <w:lang w:val="en-CA"/>
        </w:rPr>
        <w:t xml:space="preserve"> or</w:t>
      </w:r>
      <w:r w:rsidRPr="00314835">
        <w:rPr>
          <w:lang w:val="en-CA"/>
        </w:rPr>
        <w:t xml:space="preserve"> </w:t>
      </w:r>
      <w:proofErr w:type="spellStart"/>
      <w:r w:rsidRPr="00314835">
        <w:rPr>
          <w:rFonts w:ascii="Courier New" w:hAnsi="Courier New" w:cs="Courier New"/>
          <w:lang w:val="en-CA"/>
        </w:rPr>
        <w:t>SingleItemTypeReferenceBoxLarge</w:t>
      </w:r>
      <w:proofErr w:type="spellEnd"/>
      <w:r w:rsidRPr="00314835">
        <w:rPr>
          <w:lang w:val="en-CA"/>
        </w:rPr>
        <w:t xml:space="preserve"> of type </w:t>
      </w:r>
      <w:r w:rsidRPr="00314835">
        <w:rPr>
          <w:rFonts w:ascii="Courier New" w:hAnsi="Courier New" w:cs="Courier New"/>
          <w:lang w:val="en-CA"/>
        </w:rPr>
        <w:t>'</w:t>
      </w:r>
      <w:proofErr w:type="spellStart"/>
      <w:r w:rsidRPr="00314835">
        <w:rPr>
          <w:rFonts w:ascii="Courier New" w:hAnsi="Courier New" w:cs="Courier New"/>
          <w:lang w:val="en-CA"/>
        </w:rPr>
        <w:t>dimg</w:t>
      </w:r>
      <w:proofErr w:type="spellEnd"/>
      <w:r w:rsidRPr="00314835">
        <w:rPr>
          <w:rFonts w:ascii="Courier New" w:hAnsi="Courier New" w:cs="Courier New"/>
          <w:lang w:val="en-CA"/>
        </w:rPr>
        <w:t>'</w:t>
      </w:r>
      <w:r w:rsidRPr="00314835">
        <w:rPr>
          <w:lang w:val="en-CA"/>
        </w:rPr>
        <w:t xml:space="preserve">, the value of </w:t>
      </w:r>
      <w:proofErr w:type="spellStart"/>
      <w:r w:rsidRPr="00314835">
        <w:rPr>
          <w:rFonts w:ascii="Courier New" w:hAnsi="Courier New" w:cs="Courier New"/>
          <w:lang w:val="en-CA"/>
        </w:rPr>
        <w:t>from_item_ID</w:t>
      </w:r>
      <w:proofErr w:type="spellEnd"/>
      <w:r w:rsidRPr="00314835">
        <w:rPr>
          <w:lang w:val="en-CA"/>
        </w:rPr>
        <w:t xml:space="preserve"> identifies the derived image item of type </w:t>
      </w:r>
      <w:r w:rsidRPr="00314835">
        <w:rPr>
          <w:rFonts w:ascii="Courier New" w:hAnsi="Courier New" w:cs="Courier New"/>
          <w:lang w:val="en-CA"/>
        </w:rPr>
        <w:t>'grid'</w:t>
      </w:r>
      <w:r w:rsidRPr="00314835">
        <w:rPr>
          <w:lang w:val="en-CA"/>
        </w:rPr>
        <w:t xml:space="preserve">, the value of </w:t>
      </w:r>
      <w:proofErr w:type="spellStart"/>
      <w:r w:rsidRPr="00314835">
        <w:rPr>
          <w:rFonts w:ascii="Courier New" w:hAnsi="Courier New" w:cs="Courier New"/>
          <w:lang w:val="en-CA"/>
        </w:rPr>
        <w:t>reference_count</w:t>
      </w:r>
      <w:proofErr w:type="spellEnd"/>
      <w:r w:rsidRPr="00314835">
        <w:rPr>
          <w:lang w:val="en-CA"/>
        </w:rPr>
        <w:t xml:space="preserve"> shall be equal to </w:t>
      </w:r>
      <w:r w:rsidRPr="00314835">
        <w:rPr>
          <w:rFonts w:ascii="Courier New" w:hAnsi="Courier New" w:cs="Courier New"/>
          <w:lang w:val="en-CA"/>
        </w:rPr>
        <w:t>rows</w:t>
      </w:r>
      <w:r w:rsidRPr="00314835">
        <w:rPr>
          <w:lang w:val="en-CA"/>
        </w:rPr>
        <w:t>*</w:t>
      </w:r>
      <w:r w:rsidRPr="00314835">
        <w:rPr>
          <w:rFonts w:ascii="Courier New" w:hAnsi="Courier New" w:cs="Courier New"/>
          <w:lang w:val="en-CA"/>
        </w:rPr>
        <w:t>columns</w:t>
      </w:r>
      <w:r w:rsidRPr="00314835">
        <w:rPr>
          <w:lang w:val="en-CA"/>
        </w:rPr>
        <w:t xml:space="preserve">, and the values of </w:t>
      </w:r>
      <w:proofErr w:type="spellStart"/>
      <w:r w:rsidRPr="00314835">
        <w:rPr>
          <w:rFonts w:ascii="Courier New" w:hAnsi="Courier New" w:cs="Courier New"/>
          <w:lang w:val="en-CA"/>
        </w:rPr>
        <w:t>to_item_ID</w:t>
      </w:r>
      <w:proofErr w:type="spellEnd"/>
      <w:r w:rsidRPr="00314835">
        <w:rPr>
          <w:lang w:val="en-CA"/>
        </w:rPr>
        <w:t xml:space="preserve"> identify the input images.</w:t>
      </w:r>
    </w:p>
    <w:p w14:paraId="2CC554BF" w14:textId="3F6AADB4" w:rsidR="003E6271" w:rsidRPr="00AE3765" w:rsidRDefault="003E6271" w:rsidP="003E6271">
      <w:pPr>
        <w:pStyle w:val="AMDInstruction"/>
        <w:spacing w:before="240"/>
      </w:pPr>
      <w:r w:rsidRPr="00AE3765">
        <w:t>In subclause 6.11.1 replace:</w:t>
      </w:r>
    </w:p>
    <w:p w14:paraId="71C2908C" w14:textId="0D2D7653" w:rsidR="003E6271" w:rsidRPr="00314835" w:rsidRDefault="003E6271" w:rsidP="00E2660F">
      <w:pPr>
        <w:ind w:left="403"/>
        <w:rPr>
          <w:lang w:val="en-CA"/>
        </w:rPr>
      </w:pPr>
      <w:r w:rsidRPr="00314835">
        <w:rPr>
          <w:lang w:val="en-CA"/>
        </w:rPr>
        <w:t xml:space="preserve">The number of </w:t>
      </w:r>
      <w:proofErr w:type="spellStart"/>
      <w:r w:rsidRPr="00314835">
        <w:rPr>
          <w:rStyle w:val="CodeChar"/>
          <w:lang w:val="en-CA"/>
        </w:rPr>
        <w:t>SingleItemTypeReferenceBoxes</w:t>
      </w:r>
      <w:proofErr w:type="spellEnd"/>
      <w:r w:rsidRPr="00314835">
        <w:rPr>
          <w:lang w:val="en-CA"/>
        </w:rPr>
        <w:t xml:space="preserve"> with the box type </w:t>
      </w:r>
      <w:r w:rsidRPr="00314835">
        <w:rPr>
          <w:rStyle w:val="CodeChar"/>
          <w:lang w:val="en-CA"/>
        </w:rPr>
        <w:t>'</w:t>
      </w:r>
      <w:proofErr w:type="spellStart"/>
      <w:r w:rsidRPr="00314835">
        <w:rPr>
          <w:rStyle w:val="CodeChar"/>
          <w:lang w:val="en-CA"/>
        </w:rPr>
        <w:t>drgn</w:t>
      </w:r>
      <w:proofErr w:type="spellEnd"/>
      <w:r w:rsidRPr="00314835">
        <w:rPr>
          <w:rStyle w:val="CodeChar"/>
          <w:lang w:val="en-CA"/>
        </w:rPr>
        <w:t>'</w:t>
      </w:r>
      <w:r w:rsidRPr="00314835">
        <w:rPr>
          <w:lang w:val="en-CA"/>
        </w:rPr>
        <w:t xml:space="preserve"> and with the same value of </w:t>
      </w:r>
      <w:proofErr w:type="spellStart"/>
      <w:r w:rsidRPr="00314835">
        <w:rPr>
          <w:rStyle w:val="CodeChar"/>
          <w:lang w:val="en-CA"/>
        </w:rPr>
        <w:t>from_item_ID</w:t>
      </w:r>
      <w:proofErr w:type="spellEnd"/>
      <w:r w:rsidRPr="00314835">
        <w:rPr>
          <w:lang w:val="en-CA"/>
        </w:rPr>
        <w:t xml:space="preserve"> shall not be greater than 1.</w:t>
      </w:r>
    </w:p>
    <w:p w14:paraId="7FFCF3F1" w14:textId="77777777" w:rsidR="003E6271" w:rsidRPr="00AE3765" w:rsidRDefault="003E6271" w:rsidP="00314835">
      <w:pPr>
        <w:pStyle w:val="AMDInstruction"/>
      </w:pPr>
      <w:r w:rsidRPr="00AE3765">
        <w:t>With:</w:t>
      </w:r>
    </w:p>
    <w:p w14:paraId="06834861" w14:textId="51420612" w:rsidR="003E6271" w:rsidRPr="00314835" w:rsidRDefault="003E6271">
      <w:pPr>
        <w:ind w:left="403"/>
        <w:rPr>
          <w:lang w:val="en-CA"/>
        </w:rPr>
      </w:pPr>
      <w:r w:rsidRPr="00314835">
        <w:rPr>
          <w:lang w:val="en-CA"/>
        </w:rPr>
        <w:t xml:space="preserve">The number of </w:t>
      </w:r>
      <w:proofErr w:type="spellStart"/>
      <w:r w:rsidRPr="00314835">
        <w:rPr>
          <w:rFonts w:ascii="Courier New" w:hAnsi="Courier New" w:cs="Courier New"/>
          <w:lang w:val="en-CA"/>
        </w:rPr>
        <w:t>SingleItemTypeReferenceBox</w:t>
      </w:r>
      <w:proofErr w:type="spellEnd"/>
      <w:r w:rsidR="00627113" w:rsidRPr="00314835">
        <w:rPr>
          <w:lang w:val="en-CA"/>
        </w:rPr>
        <w:t xml:space="preserve"> or </w:t>
      </w:r>
      <w:proofErr w:type="spellStart"/>
      <w:r w:rsidR="00EC6C63" w:rsidRPr="00314835">
        <w:rPr>
          <w:rFonts w:ascii="Courier New" w:hAnsi="Courier New" w:cs="Courier New"/>
          <w:lang w:val="en-CA"/>
        </w:rPr>
        <w:t>SingleItemTypeReferenceBoxLarge</w:t>
      </w:r>
      <w:proofErr w:type="spellEnd"/>
      <w:r w:rsidR="00EC6C63" w:rsidRPr="00314835">
        <w:rPr>
          <w:lang w:val="en-CA"/>
        </w:rPr>
        <w:t xml:space="preserve"> entries</w:t>
      </w:r>
      <w:r w:rsidRPr="00314835">
        <w:rPr>
          <w:lang w:val="en-CA"/>
        </w:rPr>
        <w:t xml:space="preserve"> with the box type </w:t>
      </w:r>
      <w:r w:rsidRPr="00314835">
        <w:rPr>
          <w:rFonts w:ascii="Courier New" w:hAnsi="Courier New" w:cs="Courier New"/>
          <w:lang w:val="en-CA"/>
        </w:rPr>
        <w:t>'</w:t>
      </w:r>
      <w:proofErr w:type="spellStart"/>
      <w:r w:rsidRPr="00314835">
        <w:rPr>
          <w:rFonts w:ascii="Courier New" w:hAnsi="Courier New" w:cs="Courier New"/>
          <w:lang w:val="en-CA"/>
        </w:rPr>
        <w:t>drgn</w:t>
      </w:r>
      <w:proofErr w:type="spellEnd"/>
      <w:r w:rsidRPr="00314835">
        <w:rPr>
          <w:rFonts w:ascii="Courier New" w:hAnsi="Courier New" w:cs="Courier New"/>
          <w:lang w:val="en-CA"/>
        </w:rPr>
        <w:t>'</w:t>
      </w:r>
      <w:r w:rsidRPr="00314835">
        <w:rPr>
          <w:lang w:val="en-CA"/>
        </w:rPr>
        <w:t xml:space="preserve"> and with the same value of </w:t>
      </w:r>
      <w:proofErr w:type="spellStart"/>
      <w:r w:rsidRPr="00314835">
        <w:rPr>
          <w:rFonts w:ascii="Courier New" w:hAnsi="Courier New" w:cs="Courier New"/>
          <w:lang w:val="en-CA"/>
        </w:rPr>
        <w:t>from_item_ID</w:t>
      </w:r>
      <w:proofErr w:type="spellEnd"/>
      <w:r w:rsidRPr="00314835">
        <w:rPr>
          <w:lang w:val="en-CA"/>
        </w:rPr>
        <w:t xml:space="preserve"> shall not be greater than 1.</w:t>
      </w:r>
    </w:p>
    <w:p w14:paraId="31C8CA56" w14:textId="38140944" w:rsidR="00C00BBF" w:rsidRPr="004320CD" w:rsidRDefault="00C00BBF">
      <w:pPr>
        <w:pStyle w:val="Heading1"/>
        <w:numPr>
          <w:ilvl w:val="0"/>
          <w:numId w:val="103"/>
        </w:numPr>
        <w:rPr>
          <w:lang w:val="en-CA"/>
        </w:rPr>
        <w:pPrChange w:id="1568" w:author="Leo Barnes" w:date="2024-05-08T13:36:00Z">
          <w:pPr>
            <w:pStyle w:val="Heading1"/>
          </w:pPr>
        </w:pPrChange>
      </w:pPr>
      <w:bookmarkStart w:id="1569" w:name="_Toc166228006"/>
      <w:r w:rsidRPr="004320CD">
        <w:rPr>
          <w:lang w:val="en-CA"/>
        </w:rPr>
        <w:t>Add T.35 metadata to Annex A</w:t>
      </w:r>
      <w:bookmarkEnd w:id="1569"/>
    </w:p>
    <w:p w14:paraId="5DBD1D4A" w14:textId="3EF96B43" w:rsidR="00C00BBF" w:rsidRPr="00AE3765" w:rsidRDefault="00C00BBF" w:rsidP="00C00BBF">
      <w:pPr>
        <w:pStyle w:val="AMDInstruction"/>
        <w:spacing w:before="240"/>
      </w:pPr>
      <w:r w:rsidRPr="00AE3765">
        <w:t>In subclause A.1 replace:</w:t>
      </w:r>
    </w:p>
    <w:p w14:paraId="09EE1A8D" w14:textId="533F5BCC" w:rsidR="00C00BBF" w:rsidRPr="00314835" w:rsidRDefault="00C00BBF" w:rsidP="00C00BBF">
      <w:pPr>
        <w:ind w:left="403"/>
        <w:rPr>
          <w:lang w:val="en-CA" w:eastAsia="ja-JP"/>
        </w:rPr>
      </w:pPr>
      <w:r w:rsidRPr="00314835">
        <w:rPr>
          <w:lang w:val="en-CA" w:eastAsia="ja-JP"/>
        </w:rPr>
        <w:lastRenderedPageBreak/>
        <w:t>This annex specifies the format to store metadata complying with Exif (JEITA CP-3451E), XMP (ISO 16684-1), or MPEG-7 (ISO/IEC 15938-3) in files conforming to the Image File Format. When Exif, XMP, or MPEG-7 metadata is associated with items or tracks conforming to the Image File Format, the metadata shall follow the specifications of this annex. However, it is not required for a reader conforming to this document to understand Exif, XMP, or MPEG-7 metadata.</w:t>
      </w:r>
    </w:p>
    <w:p w14:paraId="53E2140C" w14:textId="0B4A63CF" w:rsidR="00852C80" w:rsidRPr="00AE3765" w:rsidRDefault="00852C80" w:rsidP="00852C80">
      <w:pPr>
        <w:pStyle w:val="AMDInstruction"/>
        <w:spacing w:before="240"/>
      </w:pPr>
      <w:r w:rsidRPr="00AE3765">
        <w:t>With:</w:t>
      </w:r>
    </w:p>
    <w:p w14:paraId="7766FFC9" w14:textId="48EA7C16" w:rsidR="00852C80" w:rsidRPr="00314835" w:rsidRDefault="00852C80" w:rsidP="00852C80">
      <w:pPr>
        <w:ind w:left="403"/>
        <w:rPr>
          <w:lang w:val="en-CA" w:eastAsia="ja-JP"/>
        </w:rPr>
      </w:pPr>
      <w:r w:rsidRPr="00314835">
        <w:rPr>
          <w:lang w:val="en-CA" w:eastAsia="ja-JP"/>
        </w:rPr>
        <w:t xml:space="preserve">This annex specifies the format to store metadata complying with Exif (JEITA CP-3451E), XMP (ISO 16684-1), </w:t>
      </w:r>
      <w:r w:rsidR="00B11B75" w:rsidRPr="00314835">
        <w:rPr>
          <w:lang w:val="en-CA" w:eastAsia="ja-JP"/>
        </w:rPr>
        <w:t xml:space="preserve">ITU-T </w:t>
      </w:r>
      <w:r w:rsidRPr="00314835">
        <w:rPr>
          <w:lang w:val="en-CA" w:eastAsia="ja-JP"/>
        </w:rPr>
        <w:t xml:space="preserve">T.35, or MPEG-7 (ISO/IEC 15938-3) in files conforming to the Image File Format. When Exif, XMP, </w:t>
      </w:r>
      <w:r w:rsidR="00013D45" w:rsidRPr="00314835">
        <w:rPr>
          <w:lang w:val="en-CA" w:eastAsia="ja-JP"/>
        </w:rPr>
        <w:t xml:space="preserve">ITU-T </w:t>
      </w:r>
      <w:r w:rsidRPr="00314835">
        <w:rPr>
          <w:lang w:val="en-CA" w:eastAsia="ja-JP"/>
        </w:rPr>
        <w:t xml:space="preserve">T.35, or MPEG-7 metadata is associated with items or tracks conforming to the Image File Format, the metadata shall follow the specifications of this annex. However, it is not required for a reader conforming to this document to understand Exif, XMP, </w:t>
      </w:r>
      <w:r w:rsidR="00AE3765" w:rsidRPr="00314835">
        <w:rPr>
          <w:lang w:val="en-CA" w:eastAsia="ja-JP"/>
        </w:rPr>
        <w:t xml:space="preserve">ITU-T </w:t>
      </w:r>
      <w:r w:rsidRPr="00314835">
        <w:rPr>
          <w:lang w:val="en-CA" w:eastAsia="ja-JP"/>
        </w:rPr>
        <w:t>T.35, or MPEG-7 metadata.</w:t>
      </w:r>
    </w:p>
    <w:p w14:paraId="5DF2C34D" w14:textId="5E7E2753" w:rsidR="00852C80" w:rsidRPr="00AE3765" w:rsidRDefault="00852C80" w:rsidP="00852C80">
      <w:pPr>
        <w:pStyle w:val="AMDInstruction"/>
        <w:spacing w:before="240"/>
      </w:pPr>
      <w:r w:rsidRPr="00AE3765">
        <w:t>Add the following after subclause A.4:</w:t>
      </w:r>
    </w:p>
    <w:p w14:paraId="4AE31AD9" w14:textId="41F2B065" w:rsidR="00852C80" w:rsidRPr="00314835" w:rsidRDefault="00852C80" w:rsidP="00852C80">
      <w:pPr>
        <w:pStyle w:val="Heading2"/>
        <w:numPr>
          <w:ilvl w:val="0"/>
          <w:numId w:val="0"/>
        </w:numPr>
        <w:rPr>
          <w:lang w:val="en-CA"/>
        </w:rPr>
      </w:pPr>
      <w:bookmarkStart w:id="1570" w:name="_Toc166228007"/>
      <w:r w:rsidRPr="00314835">
        <w:rPr>
          <w:lang w:val="en-CA"/>
        </w:rPr>
        <w:t xml:space="preserve">A.5 </w:t>
      </w:r>
      <w:r w:rsidR="00013D45" w:rsidRPr="00314835">
        <w:rPr>
          <w:lang w:val="en-CA"/>
        </w:rPr>
        <w:t xml:space="preserve">ITU-T </w:t>
      </w:r>
      <w:r w:rsidRPr="00314835">
        <w:rPr>
          <w:lang w:val="en-CA"/>
        </w:rPr>
        <w:t>T.35 metadata</w:t>
      </w:r>
      <w:bookmarkEnd w:id="1570"/>
    </w:p>
    <w:p w14:paraId="184BCCBD" w14:textId="131AD446" w:rsidR="00852C80" w:rsidRPr="00314835" w:rsidRDefault="00862E22" w:rsidP="00852C80">
      <w:pPr>
        <w:rPr>
          <w:lang w:val="en-CA" w:eastAsia="ja-JP"/>
        </w:rPr>
      </w:pPr>
      <w:r w:rsidRPr="00314835">
        <w:rPr>
          <w:lang w:val="en-CA" w:eastAsia="ja-JP"/>
        </w:rPr>
        <w:t>ITU-T T.35 metadata</w:t>
      </w:r>
      <w:r w:rsidR="00B11B75" w:rsidRPr="00314835">
        <w:rPr>
          <w:lang w:val="en-CA" w:eastAsia="ja-JP"/>
        </w:rPr>
        <w:t xml:space="preserve"> as specified</w:t>
      </w:r>
      <w:r w:rsidRPr="00314835">
        <w:rPr>
          <w:lang w:val="en-CA" w:eastAsia="ja-JP"/>
        </w:rPr>
        <w:t xml:space="preserve"> may be associated with image items using an item type of </w:t>
      </w:r>
      <w:r w:rsidRPr="00314835">
        <w:rPr>
          <w:rStyle w:val="codeZchn"/>
        </w:rPr>
        <w:t>'it35'</w:t>
      </w:r>
      <w:r w:rsidRPr="00314835">
        <w:rPr>
          <w:lang w:val="en-CA" w:eastAsia="ja-JP"/>
        </w:rPr>
        <w:t xml:space="preserve"> as defined in ISO/IEC 14496-12.</w:t>
      </w:r>
    </w:p>
    <w:p w14:paraId="5D6F9147" w14:textId="1C82DABB" w:rsidR="00852C80" w:rsidRPr="00314835" w:rsidRDefault="00862E22" w:rsidP="00852C80">
      <w:pPr>
        <w:rPr>
          <w:lang w:val="en-CA" w:eastAsia="ja-JP"/>
        </w:rPr>
      </w:pPr>
      <w:r w:rsidRPr="00314835">
        <w:rPr>
          <w:lang w:val="en-CA" w:eastAsia="ja-JP"/>
        </w:rPr>
        <w:t xml:space="preserve">For image sequences, </w:t>
      </w:r>
      <w:r w:rsidR="00B11B75" w:rsidRPr="00314835">
        <w:rPr>
          <w:lang w:val="en-CA" w:eastAsia="ja-JP"/>
        </w:rPr>
        <w:t xml:space="preserve">ITU-T </w:t>
      </w:r>
      <w:r w:rsidRPr="00314835">
        <w:rPr>
          <w:lang w:val="en-CA" w:eastAsia="ja-JP"/>
        </w:rPr>
        <w:t xml:space="preserve">T.35 metadata may be </w:t>
      </w:r>
      <w:r w:rsidR="00370F3B" w:rsidRPr="00314835">
        <w:rPr>
          <w:lang w:val="en-CA"/>
        </w:rPr>
        <w:t>embedded within samples</w:t>
      </w:r>
      <w:r w:rsidR="00370F3B" w:rsidRPr="00314835">
        <w:rPr>
          <w:lang w:val="en-CA" w:eastAsia="ja-JP"/>
        </w:rPr>
        <w:t xml:space="preserve"> and signalled using a</w:t>
      </w:r>
      <w:r w:rsidR="00AE3765" w:rsidRPr="00314835">
        <w:rPr>
          <w:lang w:val="en-CA" w:eastAsia="ja-JP"/>
        </w:rPr>
        <w:t>n</w:t>
      </w:r>
      <w:r w:rsidR="00370F3B" w:rsidRPr="00314835">
        <w:rPr>
          <w:lang w:val="en-CA" w:eastAsia="ja-JP"/>
        </w:rPr>
        <w:t xml:space="preserve"> </w:t>
      </w:r>
      <w:r w:rsidR="00B11B75" w:rsidRPr="00314835">
        <w:rPr>
          <w:lang w:val="en-CA" w:eastAsia="ja-JP"/>
        </w:rPr>
        <w:t xml:space="preserve">ITU-T </w:t>
      </w:r>
      <w:r w:rsidR="00370F3B" w:rsidRPr="00314835">
        <w:rPr>
          <w:lang w:val="en-CA" w:eastAsia="ja-JP"/>
        </w:rPr>
        <w:t xml:space="preserve">T.35 sample group or may be </w:t>
      </w:r>
      <w:r w:rsidRPr="00314835">
        <w:rPr>
          <w:lang w:val="en-CA" w:eastAsia="ja-JP"/>
        </w:rPr>
        <w:t xml:space="preserve">stored </w:t>
      </w:r>
      <w:r w:rsidR="00370F3B" w:rsidRPr="00314835">
        <w:rPr>
          <w:lang w:val="en-CA" w:eastAsia="ja-JP"/>
        </w:rPr>
        <w:t>in</w:t>
      </w:r>
      <w:r w:rsidRPr="00314835">
        <w:rPr>
          <w:lang w:val="en-CA" w:eastAsia="ja-JP"/>
        </w:rPr>
        <w:t xml:space="preserve"> </w:t>
      </w:r>
      <w:r w:rsidR="00370F3B" w:rsidRPr="00314835">
        <w:rPr>
          <w:lang w:val="en-CA" w:eastAsia="ja-JP"/>
        </w:rPr>
        <w:t>a</w:t>
      </w:r>
      <w:r w:rsidR="00AE3765" w:rsidRPr="00314835">
        <w:rPr>
          <w:lang w:val="en-CA" w:eastAsia="ja-JP"/>
        </w:rPr>
        <w:t>n</w:t>
      </w:r>
      <w:r w:rsidRPr="00314835">
        <w:rPr>
          <w:lang w:val="en-CA" w:eastAsia="ja-JP"/>
        </w:rPr>
        <w:t xml:space="preserve"> </w:t>
      </w:r>
      <w:r w:rsidR="00B11B75" w:rsidRPr="00314835">
        <w:rPr>
          <w:lang w:val="en-CA" w:eastAsia="ja-JP"/>
        </w:rPr>
        <w:t xml:space="preserve">ITU-T </w:t>
      </w:r>
      <w:r w:rsidRPr="00314835">
        <w:rPr>
          <w:lang w:val="en-CA" w:eastAsia="ja-JP"/>
        </w:rPr>
        <w:t>T.35 sample group as defined in ISO/IEC 14496-12.</w:t>
      </w:r>
    </w:p>
    <w:p w14:paraId="3D9E7624" w14:textId="7C03D0D0" w:rsidR="00370F3B" w:rsidRPr="00AE3765" w:rsidRDefault="00370F3B" w:rsidP="00314835">
      <w:pPr>
        <w:pStyle w:val="AMDInstruction"/>
        <w:rPr>
          <w:lang w:eastAsia="ja-JP"/>
        </w:rPr>
      </w:pPr>
      <w:r w:rsidRPr="00AE3765">
        <w:rPr>
          <w:lang w:eastAsia="ja-JP"/>
        </w:rPr>
        <w:t>Add the following in the Bibliography:</w:t>
      </w:r>
    </w:p>
    <w:p w14:paraId="396EB805" w14:textId="2990FB5C" w:rsidR="00370F3B" w:rsidRDefault="00370F3B" w:rsidP="00852C80">
      <w:pPr>
        <w:rPr>
          <w:ins w:id="1571" w:author="Leo Barnes" w:date="2024-05-08T12:32:00Z"/>
          <w:i/>
          <w:iCs/>
          <w:lang w:val="en-CA" w:eastAsia="ja-JP"/>
        </w:rPr>
      </w:pPr>
      <w:r w:rsidRPr="00314835">
        <w:rPr>
          <w:i/>
          <w:iCs/>
          <w:highlight w:val="yellow"/>
          <w:lang w:val="en-CA" w:eastAsia="ja-JP"/>
        </w:rPr>
        <w:t>[xx]</w:t>
      </w:r>
      <w:r w:rsidRPr="00314835">
        <w:rPr>
          <w:i/>
          <w:iCs/>
          <w:lang w:val="en-CA" w:eastAsia="ja-JP"/>
        </w:rPr>
        <w:t xml:space="preserve"> </w:t>
      </w:r>
      <w:r w:rsidRPr="00314835">
        <w:rPr>
          <w:lang w:val="en-CA" w:eastAsia="ja-JP"/>
        </w:rPr>
        <w:t>Rec</w:t>
      </w:r>
      <w:r w:rsidR="00013D45" w:rsidRPr="00314835">
        <w:rPr>
          <w:lang w:val="en-CA" w:eastAsia="ja-JP"/>
        </w:rPr>
        <w:t>ommendation</w:t>
      </w:r>
      <w:r w:rsidRPr="00314835">
        <w:rPr>
          <w:lang w:val="en-CA" w:eastAsia="ja-JP"/>
        </w:rPr>
        <w:t xml:space="preserve"> ITU-T T.35</w:t>
      </w:r>
      <w:r w:rsidRPr="00314835">
        <w:rPr>
          <w:i/>
          <w:iCs/>
          <w:lang w:val="en-CA" w:eastAsia="ja-JP"/>
        </w:rPr>
        <w:t>, Procedure for the allocation of ITU-T defined codes for non-standard facilities</w:t>
      </w:r>
    </w:p>
    <w:p w14:paraId="0C0316EA" w14:textId="45DBD15B" w:rsidR="00B47B00" w:rsidRDefault="00B47B00" w:rsidP="00B47B00">
      <w:pPr>
        <w:pStyle w:val="Heading1"/>
        <w:rPr>
          <w:ins w:id="1572" w:author="Leo Barnes" w:date="2024-05-08T12:33:00Z"/>
          <w:lang w:val="en-CA"/>
        </w:rPr>
      </w:pPr>
      <w:bookmarkStart w:id="1573" w:name="_Toc166228008"/>
      <w:ins w:id="1574" w:author="Leo Barnes" w:date="2024-05-08T12:32:00Z">
        <w:r>
          <w:rPr>
            <w:lang w:val="en-CA"/>
          </w:rPr>
          <w:t xml:space="preserve">Clarify </w:t>
        </w:r>
      </w:ins>
      <w:ins w:id="1575" w:author="Leo Barnes" w:date="2024-05-08T12:33:00Z">
        <w:r>
          <w:rPr>
            <w:lang w:val="en-CA"/>
          </w:rPr>
          <w:t xml:space="preserve">that items may share auxiliary images, thumbnails and </w:t>
        </w:r>
        <w:proofErr w:type="gramStart"/>
        <w:r>
          <w:rPr>
            <w:lang w:val="en-CA"/>
          </w:rPr>
          <w:t>metadata</w:t>
        </w:r>
        <w:bookmarkEnd w:id="1573"/>
        <w:proofErr w:type="gramEnd"/>
      </w:ins>
    </w:p>
    <w:p w14:paraId="447B56EA" w14:textId="1F14D2B3" w:rsidR="00180118" w:rsidRDefault="00180118" w:rsidP="00180118">
      <w:pPr>
        <w:pStyle w:val="AMDInstruction"/>
        <w:spacing w:before="240"/>
        <w:rPr>
          <w:ins w:id="1576" w:author="Leo Barnes" w:date="2024-05-08T12:37:00Z"/>
        </w:rPr>
      </w:pPr>
      <w:ins w:id="1577" w:author="Leo Barnes" w:date="2024-05-08T12:37:00Z">
        <w:r w:rsidRPr="00AE3765">
          <w:t xml:space="preserve">In subclause </w:t>
        </w:r>
        <w:r>
          <w:t>6.4.4</w:t>
        </w:r>
        <w:r w:rsidRPr="00AE3765">
          <w:t xml:space="preserve"> replace:</w:t>
        </w:r>
      </w:ins>
    </w:p>
    <w:p w14:paraId="4AC21750" w14:textId="2E69BEDA" w:rsidR="00180118" w:rsidRDefault="00180118" w:rsidP="00180118">
      <w:pPr>
        <w:tabs>
          <w:tab w:val="clear" w:pos="40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jc w:val="left"/>
        <w:rPr>
          <w:ins w:id="1578" w:author="Leo Barnes" w:date="2024-05-08T12:37:00Z"/>
          <w:rFonts w:ascii="Helvetica" w:hAnsi="Helvetica" w:cs="Helvetica"/>
          <w:color w:val="000000"/>
          <w:lang w:val="en-US"/>
        </w:rPr>
      </w:pPr>
      <w:ins w:id="1579" w:author="Leo Barnes" w:date="2024-05-08T12:37:00Z">
        <w:r>
          <w:rPr>
            <w:rFonts w:ascii="Helvetica" w:hAnsi="Helvetica" w:cs="Helvetica"/>
            <w:color w:val="000000"/>
            <w:lang w:val="en-US"/>
          </w:rPr>
          <w:t xml:space="preserve">The thumbnail image and the master image are linked using a reference type </w:t>
        </w:r>
        <w:r>
          <w:rPr>
            <w:rFonts w:ascii="Courier New" w:hAnsi="Courier New" w:cs="Courier New"/>
            <w:color w:val="000000"/>
            <w:lang w:val="en-US"/>
          </w:rPr>
          <w:t>'</w:t>
        </w:r>
        <w:proofErr w:type="spellStart"/>
        <w:r>
          <w:rPr>
            <w:rFonts w:ascii="Courier New" w:hAnsi="Courier New" w:cs="Courier New"/>
            <w:color w:val="000000"/>
            <w:lang w:val="en-US"/>
          </w:rPr>
          <w:t>thmb</w:t>
        </w:r>
        <w:proofErr w:type="spellEnd"/>
        <w:r>
          <w:rPr>
            <w:rFonts w:ascii="Courier New" w:hAnsi="Courier New" w:cs="Courier New"/>
            <w:color w:val="000000"/>
            <w:lang w:val="en-US"/>
          </w:rPr>
          <w:t>'</w:t>
        </w:r>
        <w:r>
          <w:rPr>
            <w:rFonts w:ascii="Helvetica" w:hAnsi="Helvetica" w:cs="Helvetica"/>
            <w:color w:val="000000"/>
            <w:lang w:val="en-US"/>
          </w:rPr>
          <w:t xml:space="preserve"> from the thumbnail image to the master image.</w:t>
        </w:r>
      </w:ins>
    </w:p>
    <w:p w14:paraId="13053CC5" w14:textId="77777777" w:rsidR="00180118" w:rsidRDefault="00180118" w:rsidP="00180118">
      <w:pPr>
        <w:pStyle w:val="AMDInstruction"/>
        <w:spacing w:before="240"/>
        <w:rPr>
          <w:ins w:id="1580" w:author="Leo Barnes" w:date="2024-05-08T12:37:00Z"/>
        </w:rPr>
      </w:pPr>
      <w:ins w:id="1581" w:author="Leo Barnes" w:date="2024-05-08T12:37:00Z">
        <w:r>
          <w:t>With</w:t>
        </w:r>
        <w:r w:rsidRPr="00AE3765">
          <w:t>:</w:t>
        </w:r>
      </w:ins>
    </w:p>
    <w:p w14:paraId="4C979848" w14:textId="76CE934C" w:rsidR="00180118" w:rsidRPr="00180118" w:rsidRDefault="00180118">
      <w:pPr>
        <w:tabs>
          <w:tab w:val="clear" w:pos="40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jc w:val="left"/>
        <w:rPr>
          <w:ins w:id="1582" w:author="Leo Barnes" w:date="2024-05-08T12:37:00Z"/>
          <w:rFonts w:ascii="Courier New" w:hAnsi="Courier New" w:cs="Courier New"/>
          <w:color w:val="000000"/>
          <w:lang w:val="en-US"/>
          <w:rPrChange w:id="1583" w:author="Leo Barnes" w:date="2024-05-08T12:37:00Z">
            <w:rPr>
              <w:ins w:id="1584" w:author="Leo Barnes" w:date="2024-05-08T12:37:00Z"/>
            </w:rPr>
          </w:rPrChange>
        </w:rPr>
        <w:pPrChange w:id="1585" w:author="Leo Barnes" w:date="2024-05-08T12:37:00Z">
          <w:pPr>
            <w:pStyle w:val="AMDInstruction"/>
            <w:spacing w:before="240"/>
          </w:pPr>
        </w:pPrChange>
      </w:pPr>
      <w:ins w:id="1586" w:author="Leo Barnes" w:date="2024-05-08T12:37:00Z">
        <w:r>
          <w:rPr>
            <w:rFonts w:ascii="Helvetica" w:hAnsi="Helvetica" w:cs="Helvetica"/>
            <w:color w:val="000000"/>
            <w:lang w:val="en-US"/>
          </w:rPr>
          <w:t xml:space="preserve">The thumbnail image and master image(s) are linked using a reference type </w:t>
        </w:r>
        <w:r>
          <w:rPr>
            <w:rFonts w:ascii="Courier New" w:hAnsi="Courier New" w:cs="Courier New"/>
            <w:color w:val="000000"/>
            <w:lang w:val="en-US"/>
          </w:rPr>
          <w:t>'</w:t>
        </w:r>
        <w:proofErr w:type="spellStart"/>
        <w:r>
          <w:rPr>
            <w:rFonts w:ascii="Courier New" w:hAnsi="Courier New" w:cs="Courier New"/>
            <w:color w:val="000000"/>
            <w:lang w:val="en-US"/>
          </w:rPr>
          <w:t>thmb</w:t>
        </w:r>
        <w:proofErr w:type="spellEnd"/>
        <w:r>
          <w:rPr>
            <w:rFonts w:ascii="Courier New" w:hAnsi="Courier New" w:cs="Courier New"/>
            <w:color w:val="000000"/>
            <w:lang w:val="en-US"/>
          </w:rPr>
          <w:t>'</w:t>
        </w:r>
        <w:r>
          <w:rPr>
            <w:rFonts w:ascii="Helvetica" w:hAnsi="Helvetica" w:cs="Helvetica"/>
            <w:color w:val="000000"/>
            <w:lang w:val="en-US"/>
          </w:rPr>
          <w:t xml:space="preserve"> from the thumbnail image to the master image.</w:t>
        </w:r>
      </w:ins>
    </w:p>
    <w:p w14:paraId="4B218298" w14:textId="73DEFCDD" w:rsidR="00B47B00" w:rsidRDefault="00B47B00" w:rsidP="00B47B00">
      <w:pPr>
        <w:pStyle w:val="AMDInstruction"/>
        <w:spacing w:before="240"/>
        <w:rPr>
          <w:ins w:id="1587" w:author="Leo Barnes" w:date="2024-05-08T12:34:00Z"/>
        </w:rPr>
      </w:pPr>
      <w:ins w:id="1588" w:author="Leo Barnes" w:date="2024-05-08T12:33:00Z">
        <w:r w:rsidRPr="00AE3765">
          <w:t xml:space="preserve">In subclause </w:t>
        </w:r>
        <w:r>
          <w:t>6.4.5</w:t>
        </w:r>
        <w:r w:rsidRPr="00AE3765">
          <w:t xml:space="preserve"> replace:</w:t>
        </w:r>
      </w:ins>
    </w:p>
    <w:p w14:paraId="7B0A0CDE" w14:textId="67022B47" w:rsidR="00B47B00" w:rsidRDefault="00B47B00" w:rsidP="00B47B00">
      <w:pPr>
        <w:tabs>
          <w:tab w:val="clear" w:pos="40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jc w:val="left"/>
        <w:rPr>
          <w:ins w:id="1589" w:author="Leo Barnes" w:date="2024-05-08T12:35:00Z"/>
          <w:rFonts w:ascii="Helvetica" w:hAnsi="Helvetica" w:cs="Helvetica"/>
          <w:color w:val="000000"/>
          <w:lang w:val="en-US"/>
        </w:rPr>
      </w:pPr>
      <w:ins w:id="1590" w:author="Leo Barnes" w:date="2024-05-08T12:34:00Z">
        <w:r w:rsidRPr="00B47B00">
          <w:rPr>
            <w:rFonts w:ascii="Helvetica" w:hAnsi="Helvetica" w:cs="Helvetica"/>
            <w:color w:val="000000"/>
            <w:lang w:val="en-US"/>
          </w:rPr>
          <w:t xml:space="preserve">The auxiliary image and the master image are linked using an item reference of </w:t>
        </w:r>
        <w:r w:rsidRPr="00B47B00">
          <w:rPr>
            <w:rFonts w:ascii="Courier New" w:hAnsi="Courier New" w:cs="Courier New"/>
            <w:color w:val="000000"/>
            <w:lang w:val="en-US"/>
          </w:rPr>
          <w:t>'</w:t>
        </w:r>
        <w:proofErr w:type="spellStart"/>
        <w:r w:rsidRPr="00B47B00">
          <w:rPr>
            <w:rFonts w:ascii="Courier New" w:hAnsi="Courier New" w:cs="Courier New"/>
            <w:color w:val="000000"/>
            <w:lang w:val="en-US"/>
          </w:rPr>
          <w:t>auxl</w:t>
        </w:r>
        <w:proofErr w:type="spellEnd"/>
        <w:r w:rsidRPr="00B47B00">
          <w:rPr>
            <w:rFonts w:ascii="Courier New" w:hAnsi="Courier New" w:cs="Courier New"/>
            <w:color w:val="000000"/>
            <w:lang w:val="en-US"/>
          </w:rPr>
          <w:t xml:space="preserve">' </w:t>
        </w:r>
        <w:r w:rsidRPr="00B47B00">
          <w:rPr>
            <w:rFonts w:ascii="Helvetica" w:hAnsi="Helvetica" w:cs="Helvetica"/>
            <w:color w:val="000000"/>
            <w:lang w:val="en-US"/>
          </w:rPr>
          <w:t>from the auxiliary image to the master image.</w:t>
        </w:r>
      </w:ins>
    </w:p>
    <w:p w14:paraId="76815166" w14:textId="2097B305" w:rsidR="00B47B00" w:rsidRDefault="00B47B00" w:rsidP="00B47B00">
      <w:pPr>
        <w:pStyle w:val="AMDInstruction"/>
        <w:spacing w:before="240"/>
        <w:rPr>
          <w:ins w:id="1591" w:author="Leo Barnes" w:date="2024-05-08T12:35:00Z"/>
        </w:rPr>
      </w:pPr>
      <w:ins w:id="1592" w:author="Leo Barnes" w:date="2024-05-08T12:35:00Z">
        <w:r>
          <w:t>With</w:t>
        </w:r>
        <w:r w:rsidRPr="00AE3765">
          <w:t>:</w:t>
        </w:r>
      </w:ins>
    </w:p>
    <w:p w14:paraId="15D4F639" w14:textId="7ADD9D6F" w:rsidR="00B47B00" w:rsidRPr="00B47B00" w:rsidRDefault="00B47B00">
      <w:pPr>
        <w:tabs>
          <w:tab w:val="clear" w:pos="403"/>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560"/>
        <w:jc w:val="left"/>
        <w:rPr>
          <w:ins w:id="1593" w:author="Leo Barnes" w:date="2024-05-08T12:33:00Z"/>
          <w:rFonts w:ascii="Courier New" w:hAnsi="Courier New" w:cs="Courier New"/>
          <w:i/>
          <w:color w:val="000000"/>
          <w:lang w:val="en-US"/>
          <w:rPrChange w:id="1594" w:author="Leo Barnes" w:date="2024-05-08T12:34:00Z">
            <w:rPr>
              <w:ins w:id="1595" w:author="Leo Barnes" w:date="2024-05-08T12:33:00Z"/>
              <w:i w:val="0"/>
            </w:rPr>
          </w:rPrChange>
        </w:rPr>
        <w:pPrChange w:id="1596" w:author="Leo Barnes" w:date="2024-05-08T12:35:00Z">
          <w:pPr>
            <w:pStyle w:val="AMDInstruction"/>
            <w:spacing w:before="240"/>
          </w:pPr>
        </w:pPrChange>
      </w:pPr>
      <w:ins w:id="1597" w:author="Leo Barnes" w:date="2024-05-08T12:35:00Z">
        <w:r w:rsidRPr="00B47B00">
          <w:rPr>
            <w:rFonts w:ascii="Helvetica" w:hAnsi="Helvetica" w:cs="Helvetica"/>
            <w:color w:val="000000"/>
            <w:lang w:val="en-US"/>
          </w:rPr>
          <w:lastRenderedPageBreak/>
          <w:t>The auxiliary image and master image</w:t>
        </w:r>
      </w:ins>
      <w:ins w:id="1598" w:author="Leo Barnes" w:date="2024-05-08T12:36:00Z">
        <w:r w:rsidR="00180118">
          <w:rPr>
            <w:rFonts w:ascii="Helvetica" w:hAnsi="Helvetica" w:cs="Helvetica"/>
            <w:color w:val="000000"/>
            <w:lang w:val="en-US"/>
          </w:rPr>
          <w:t>(s)</w:t>
        </w:r>
      </w:ins>
      <w:ins w:id="1599" w:author="Leo Barnes" w:date="2024-05-08T12:35:00Z">
        <w:r w:rsidRPr="00B47B00">
          <w:rPr>
            <w:rFonts w:ascii="Helvetica" w:hAnsi="Helvetica" w:cs="Helvetica"/>
            <w:color w:val="000000"/>
            <w:lang w:val="en-US"/>
          </w:rPr>
          <w:t xml:space="preserve"> are linked using an item reference of </w:t>
        </w:r>
        <w:r w:rsidRPr="00B47B00">
          <w:rPr>
            <w:rFonts w:ascii="Courier New" w:hAnsi="Courier New" w:cs="Courier New"/>
            <w:color w:val="000000"/>
            <w:lang w:val="en-US"/>
          </w:rPr>
          <w:t>'</w:t>
        </w:r>
        <w:proofErr w:type="spellStart"/>
        <w:r w:rsidRPr="00B47B00">
          <w:rPr>
            <w:rFonts w:ascii="Courier New" w:hAnsi="Courier New" w:cs="Courier New"/>
            <w:color w:val="000000"/>
            <w:lang w:val="en-US"/>
          </w:rPr>
          <w:t>auxl</w:t>
        </w:r>
        <w:proofErr w:type="spellEnd"/>
        <w:r w:rsidRPr="00B47B00">
          <w:rPr>
            <w:rFonts w:ascii="Courier New" w:hAnsi="Courier New" w:cs="Courier New"/>
            <w:color w:val="000000"/>
            <w:lang w:val="en-US"/>
          </w:rPr>
          <w:t xml:space="preserve">' </w:t>
        </w:r>
        <w:r w:rsidRPr="00B47B00">
          <w:rPr>
            <w:rFonts w:ascii="Helvetica" w:hAnsi="Helvetica" w:cs="Helvetica"/>
            <w:color w:val="000000"/>
            <w:lang w:val="en-US"/>
          </w:rPr>
          <w:t>from the auxiliary image to the master image.</w:t>
        </w:r>
      </w:ins>
    </w:p>
    <w:p w14:paraId="3144B072" w14:textId="77777777" w:rsidR="00B47B00" w:rsidRPr="00180118" w:rsidRDefault="00B47B00" w:rsidP="00B47B00">
      <w:pPr>
        <w:rPr>
          <w:lang w:val="en-US" w:eastAsia="ja-JP"/>
          <w:rPrChange w:id="1600" w:author="Leo Barnes" w:date="2024-05-08T12:36:00Z">
            <w:rPr>
              <w:lang w:val="en-CA"/>
            </w:rPr>
          </w:rPrChange>
        </w:rPr>
      </w:pPr>
    </w:p>
    <w:sectPr w:rsidR="00B47B00" w:rsidRPr="00180118" w:rsidSect="00631AEB">
      <w:footerReference w:type="even" r:id="rId31"/>
      <w:footerReference w:type="default" r:id="rId3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F3DE1" w14:textId="77777777" w:rsidR="00DA3690" w:rsidRDefault="00DA3690">
      <w:pPr>
        <w:spacing w:after="0" w:line="240" w:lineRule="auto"/>
      </w:pPr>
      <w:r>
        <w:separator/>
      </w:r>
    </w:p>
  </w:endnote>
  <w:endnote w:type="continuationSeparator" w:id="0">
    <w:p w14:paraId="2B4F27A0" w14:textId="77777777" w:rsidR="00DA3690" w:rsidRDefault="00DA3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B54C7" w14:textId="77777777" w:rsidR="00D86F32" w:rsidRPr="00BA1CC8" w:rsidRDefault="00D86F32"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EF477" w14:textId="77777777" w:rsidR="00D86F32" w:rsidRDefault="00D86F32"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E4DE5" w14:textId="77777777" w:rsidR="00336068" w:rsidRDefault="0033606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2A9156FB"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sidR="00E56A1E">
      <w:rPr>
        <w:sz w:val="18"/>
        <w:szCs w:val="18"/>
      </w:rPr>
      <w:t>202</w:t>
    </w:r>
    <w:ins w:id="462" w:author="Leo Barnes" w:date="2024-05-21T09:20:00Z">
      <w:r w:rsidR="00336068">
        <w:rPr>
          <w:sz w:val="18"/>
          <w:szCs w:val="18"/>
        </w:rPr>
        <w:t>4</w:t>
      </w:r>
    </w:ins>
    <w:del w:id="463" w:author="Leo Barnes" w:date="2024-05-21T09:20:00Z">
      <w:r w:rsidR="00E56A1E" w:rsidDel="00336068">
        <w:rPr>
          <w:sz w:val="18"/>
          <w:szCs w:val="18"/>
        </w:rPr>
        <w:delText>3</w:delText>
      </w:r>
    </w:del>
    <w:r w:rsidR="00E56A1E" w:rsidRPr="00096387">
      <w:rPr>
        <w:sz w:val="18"/>
        <w:szCs w:val="18"/>
      </w:rPr>
      <w:t> </w:t>
    </w:r>
    <w:r w:rsidRPr="00096387">
      <w:rPr>
        <w:sz w:val="18"/>
        <w:szCs w:val="18"/>
      </w:rPr>
      <w:t>–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5FEA982A"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sidR="00CE65C7">
      <w:rPr>
        <w:sz w:val="18"/>
        <w:szCs w:val="18"/>
      </w:rPr>
      <w:t>2024</w:t>
    </w:r>
    <w:r w:rsidR="00CE65C7" w:rsidRPr="00596E93">
      <w:rPr>
        <w:sz w:val="18"/>
        <w:szCs w:val="18"/>
      </w:rPr>
      <w:t> </w:t>
    </w:r>
    <w:r w:rsidRPr="00596E93">
      <w:rPr>
        <w:sz w:val="18"/>
        <w:szCs w:val="18"/>
      </w:rPr>
      <w:t>–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5FC9A269"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sidR="00E56A1E">
      <w:rPr>
        <w:sz w:val="18"/>
        <w:szCs w:val="18"/>
      </w:rPr>
      <w:t>2023</w:t>
    </w:r>
    <w:r w:rsidR="00E56A1E" w:rsidRPr="008A6D64">
      <w:rPr>
        <w:sz w:val="18"/>
        <w:szCs w:val="18"/>
      </w:rPr>
      <w:t> </w:t>
    </w:r>
    <w:r w:rsidRPr="008A6D64">
      <w:rPr>
        <w:sz w:val="18"/>
        <w:szCs w:val="18"/>
      </w:rPr>
      <w:t>–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353973BC"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sidR="00CE65C7">
      <w:rPr>
        <w:sz w:val="18"/>
        <w:szCs w:val="18"/>
      </w:rPr>
      <w:t>2024</w:t>
    </w:r>
    <w:r w:rsidR="00CE65C7" w:rsidRPr="00864D32">
      <w:rPr>
        <w:sz w:val="18"/>
        <w:szCs w:val="18"/>
      </w:rPr>
      <w:t> </w:t>
    </w:r>
    <w:r w:rsidRPr="00864D32">
      <w:rPr>
        <w:sz w:val="18"/>
        <w:szCs w:val="18"/>
      </w:rPr>
      <w:t>–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8D1B2" w14:textId="77777777" w:rsidR="00DA3690" w:rsidRDefault="00DA3690">
      <w:pPr>
        <w:spacing w:after="0" w:line="240" w:lineRule="auto"/>
      </w:pPr>
      <w:r>
        <w:separator/>
      </w:r>
    </w:p>
  </w:footnote>
  <w:footnote w:type="continuationSeparator" w:id="0">
    <w:p w14:paraId="6CCAB38A" w14:textId="77777777" w:rsidR="00DA3690" w:rsidRDefault="00DA36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B637" w14:textId="77777777" w:rsidR="00D86F32" w:rsidRPr="00151316" w:rsidRDefault="00D86F32"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EF7C3" w14:textId="56262806" w:rsidR="00D86F32" w:rsidRPr="004D16C0" w:rsidRDefault="00D86F32"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sidR="00CE65C7">
      <w:rPr>
        <w:b w:val="0"/>
        <w:sz w:val="24"/>
        <w:szCs w:val="24"/>
      </w:rPr>
      <w:t>2024</w:t>
    </w:r>
    <w:r w:rsidR="00CE65C7" w:rsidRPr="004D16C0">
      <w:rPr>
        <w:b w:val="0"/>
        <w:sz w:val="24"/>
        <w:szCs w:val="24"/>
      </w:rPr>
      <w:t> </w:t>
    </w:r>
    <w:r w:rsidRPr="004D16C0">
      <w:rPr>
        <w:b w:val="0"/>
        <w:sz w:val="24"/>
        <w:szCs w:val="24"/>
      </w:rPr>
      <w:t>–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5A02B" w14:textId="77777777" w:rsidR="00336068" w:rsidRDefault="0033606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226B4995" w:rsidR="00D86F32" w:rsidRPr="0042084A" w:rsidRDefault="00D86F32" w:rsidP="004D16C0">
    <w:pPr>
      <w:pStyle w:val="Header"/>
      <w:spacing w:after="720" w:line="240" w:lineRule="exact"/>
      <w:jc w:val="left"/>
      <w:rPr>
        <w:sz w:val="24"/>
        <w:szCs w:val="24"/>
      </w:rPr>
    </w:pPr>
    <w:r w:rsidRPr="0042084A">
      <w:rPr>
        <w:sz w:val="24"/>
        <w:szCs w:val="24"/>
      </w:rPr>
      <w:t>ISO/IEC</w:t>
    </w:r>
    <w:r w:rsidRPr="0042084A">
      <w:t> </w:t>
    </w:r>
    <w:r w:rsidRPr="0042084A">
      <w:rPr>
        <w:sz w:val="24"/>
        <w:szCs w:val="24"/>
      </w:rPr>
      <w:t>23008-12:</w:t>
    </w:r>
    <w:r w:rsidR="00CE65C7" w:rsidRPr="0042084A">
      <w:rPr>
        <w:sz w:val="24"/>
        <w:szCs w:val="24"/>
      </w:rPr>
      <w:t>202</w:t>
    </w:r>
    <w:r w:rsidR="00CE65C7">
      <w:rPr>
        <w:sz w:val="24"/>
        <w:szCs w:val="24"/>
      </w:rPr>
      <w:t>4</w:t>
    </w:r>
    <w:r w:rsidRPr="0042084A">
      <w:rPr>
        <w:sz w:val="24"/>
        <w:szCs w:val="24"/>
      </w:rPr>
      <w:t xml:space="preserve">/AMD </w:t>
    </w:r>
    <w:r w:rsidR="00AA72AC">
      <w:rPr>
        <w:sz w:val="24"/>
        <w:szCs w:val="24"/>
      </w:rPr>
      <w:t>2</w:t>
    </w:r>
    <w:r w:rsidRPr="0042084A">
      <w:rPr>
        <w:sz w:val="24"/>
        <w:szCs w:val="24"/>
      </w:rPr>
      <w:t>:</w:t>
    </w:r>
    <w:r w:rsidR="00E56A1E" w:rsidRPr="0042084A">
      <w:rPr>
        <w:sz w:val="24"/>
        <w:szCs w:val="24"/>
      </w:rPr>
      <w:t>202</w:t>
    </w:r>
    <w:r w:rsidR="00E56A1E">
      <w:rPr>
        <w:sz w:val="24"/>
        <w:szCs w:val="24"/>
      </w:rPr>
      <w:t>3</w:t>
    </w:r>
    <w:r w:rsidRPr="0042084A">
      <w:rPr>
        <w:sz w:val="24"/>
        <w:szCs w:val="24"/>
      </w:rPr>
      <w:t>(E)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08F2AA5B" w:rsidR="00D86F32" w:rsidRPr="004D16C0" w:rsidRDefault="00D86F32"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23008</w:t>
    </w:r>
    <w:r w:rsidRPr="004D16C0">
      <w:rPr>
        <w:sz w:val="24"/>
        <w:szCs w:val="24"/>
      </w:rPr>
      <w:t>-</w:t>
    </w:r>
    <w:r>
      <w:rPr>
        <w:sz w:val="24"/>
        <w:szCs w:val="24"/>
      </w:rPr>
      <w:t>12</w:t>
    </w:r>
    <w:r w:rsidRPr="004D16C0">
      <w:rPr>
        <w:sz w:val="24"/>
        <w:szCs w:val="24"/>
      </w:rPr>
      <w:t>:</w:t>
    </w:r>
    <w:r w:rsidR="00CE65C7">
      <w:rPr>
        <w:sz w:val="24"/>
        <w:szCs w:val="24"/>
      </w:rPr>
      <w:t>2024</w:t>
    </w:r>
    <w:r>
      <w:rPr>
        <w:sz w:val="24"/>
        <w:szCs w:val="24"/>
      </w:rPr>
      <w:t xml:space="preserve">/AMD </w:t>
    </w:r>
    <w:r w:rsidR="00AA72AC">
      <w:rPr>
        <w:sz w:val="24"/>
        <w:szCs w:val="24"/>
      </w:rPr>
      <w:t>2</w:t>
    </w:r>
    <w:r>
      <w:rPr>
        <w:sz w:val="24"/>
        <w:szCs w:val="24"/>
      </w:rPr>
      <w:t>:</w:t>
    </w:r>
    <w:r w:rsidR="00E56A1E">
      <w:rPr>
        <w:sz w:val="24"/>
        <w:szCs w:val="24"/>
      </w:rPr>
      <w:t>2023</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D1F"/>
    <w:multiLevelType w:val="multilevel"/>
    <w:tmpl w:val="C66EDC66"/>
    <w:styleLink w:val="CurrentList5"/>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 w15:restartNumberingAfterBreak="0">
    <w:nsid w:val="038E1A9E"/>
    <w:multiLevelType w:val="multilevel"/>
    <w:tmpl w:val="864209EC"/>
    <w:styleLink w:val="CurrentList8"/>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 w15:restartNumberingAfterBreak="0">
    <w:nsid w:val="03D07521"/>
    <w:multiLevelType w:val="multilevel"/>
    <w:tmpl w:val="8CF4E28C"/>
    <w:lvl w:ilvl="0">
      <w:start w:val="6"/>
      <w:numFmt w:val="decimal"/>
      <w:lvlText w:val="%1"/>
      <w:lvlJc w:val="left"/>
      <w:pPr>
        <w:ind w:left="740" w:hanging="740"/>
      </w:pPr>
      <w:rPr>
        <w:rFonts w:hint="default"/>
      </w:rPr>
    </w:lvl>
    <w:lvl w:ilvl="1">
      <w:start w:val="6"/>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4"/>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536E41"/>
    <w:multiLevelType w:val="multilevel"/>
    <w:tmpl w:val="8CF4E28C"/>
    <w:styleLink w:val="CurrentList22"/>
    <w:lvl w:ilvl="0">
      <w:start w:val="6"/>
      <w:numFmt w:val="decimal"/>
      <w:lvlText w:val="%1"/>
      <w:lvlJc w:val="left"/>
      <w:pPr>
        <w:ind w:left="740" w:hanging="740"/>
      </w:pPr>
      <w:rPr>
        <w:rFonts w:hint="default"/>
      </w:rPr>
    </w:lvl>
    <w:lvl w:ilvl="1">
      <w:start w:val="6"/>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4"/>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5" w15:restartNumberingAfterBreak="0">
    <w:nsid w:val="05FD712E"/>
    <w:multiLevelType w:val="hybridMultilevel"/>
    <w:tmpl w:val="E4761F60"/>
    <w:lvl w:ilvl="0" w:tplc="FFFFFFFF">
      <w:start w:val="1"/>
      <w:numFmt w:val="lowerRoman"/>
      <w:lvlText w:val="%1)"/>
      <w:lvlJc w:val="left"/>
      <w:pPr>
        <w:ind w:left="1797" w:hanging="720"/>
      </w:pPr>
      <w:rPr>
        <w:rFonts w:hint="default"/>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6" w15:restartNumberingAfterBreak="0">
    <w:nsid w:val="06575BD6"/>
    <w:multiLevelType w:val="multilevel"/>
    <w:tmpl w:val="F2647398"/>
    <w:lvl w:ilvl="0">
      <w:start w:val="6"/>
      <w:numFmt w:val="decimal"/>
      <w:lvlText w:val="%1"/>
      <w:lvlJc w:val="left"/>
      <w:pPr>
        <w:ind w:left="680" w:hanging="680"/>
      </w:pPr>
      <w:rPr>
        <w:rFonts w:hint="default"/>
      </w:rPr>
    </w:lvl>
    <w:lvl w:ilvl="1">
      <w:start w:val="4"/>
      <w:numFmt w:val="decimal"/>
      <w:lvlText w:val="%1.%2"/>
      <w:lvlJc w:val="left"/>
      <w:pPr>
        <w:ind w:left="680" w:hanging="68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71D04BA"/>
    <w:multiLevelType w:val="multilevel"/>
    <w:tmpl w:val="732CE920"/>
    <w:styleLink w:val="CurrentList1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 w15:restartNumberingAfterBreak="0">
    <w:nsid w:val="07A730DD"/>
    <w:multiLevelType w:val="multilevel"/>
    <w:tmpl w:val="17F44534"/>
    <w:lvl w:ilvl="0">
      <w:start w:val="10"/>
      <w:numFmt w:val="decimal"/>
      <w:lvlText w:val="%1"/>
      <w:lvlJc w:val="left"/>
      <w:pPr>
        <w:ind w:left="432" w:hanging="432"/>
      </w:pPr>
      <w:rPr>
        <w:rFonts w:cs="Times New Roman" w:hint="default"/>
        <w:b/>
        <w:i w:val="0"/>
      </w:rPr>
    </w:lvl>
    <w:lvl w:ilvl="1">
      <w:start w:val="6"/>
      <w:numFmt w:val="decimal"/>
      <w:lvlText w:val="J.%2"/>
      <w:lvlJc w:val="left"/>
      <w:pPr>
        <w:ind w:left="0" w:firstLine="0"/>
      </w:pPr>
      <w:rPr>
        <w:rFonts w:cs="Times New Roman" w:hint="default"/>
        <w:b/>
        <w:i w:val="0"/>
      </w:rPr>
    </w:lvl>
    <w:lvl w:ilvl="2">
      <w:start w:val="6"/>
      <w:numFmt w:val="decimal"/>
      <w:lvlText w:val="10.%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9" w15:restartNumberingAfterBreak="0">
    <w:nsid w:val="08A55008"/>
    <w:multiLevelType w:val="multilevel"/>
    <w:tmpl w:val="FA063E10"/>
    <w:lvl w:ilvl="0">
      <w:start w:val="12"/>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0" w15:restartNumberingAfterBreak="0">
    <w:nsid w:val="08FE300C"/>
    <w:multiLevelType w:val="multilevel"/>
    <w:tmpl w:val="CD641D98"/>
    <w:styleLink w:val="CurrentList34"/>
    <w:lvl w:ilvl="0">
      <w:start w:val="10"/>
      <w:numFmt w:val="bullet"/>
      <w:lvlText w:val="-"/>
      <w:lvlJc w:val="left"/>
      <w:pPr>
        <w:ind w:left="720" w:hanging="360"/>
      </w:pPr>
      <w:rPr>
        <w:rFonts w:ascii="Times New Roman" w:eastAsia="MS Mincho" w:hAnsi="Times New Roman" w:cs="Times New Roman" w:hint="default"/>
      </w:rPr>
    </w:lvl>
    <w:lvl w:ilvl="1">
      <w:start w:val="1"/>
      <w:numFmt w:val="decimal"/>
      <w:lvlText w:val="%2."/>
      <w:lvlJc w:val="left"/>
      <w:pPr>
        <w:ind w:left="1440" w:hanging="360"/>
      </w:p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9A53A6E"/>
    <w:multiLevelType w:val="multilevel"/>
    <w:tmpl w:val="75142540"/>
    <w:styleLink w:val="CurrentList6"/>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2" w15:restartNumberingAfterBreak="0">
    <w:nsid w:val="0A452D1D"/>
    <w:multiLevelType w:val="multilevel"/>
    <w:tmpl w:val="A84AAFF6"/>
    <w:styleLink w:val="CurrentList47"/>
    <w:lvl w:ilvl="0">
      <w:start w:val="10"/>
      <w:numFmt w:val="decimal"/>
      <w:lvlText w:val="%1"/>
      <w:lvlJc w:val="left"/>
      <w:pPr>
        <w:ind w:left="432" w:hanging="432"/>
      </w:pPr>
      <w:rPr>
        <w:rFonts w:cs="Times New Roman" w:hint="default"/>
        <w:b/>
        <w:i w:val="0"/>
      </w:rPr>
    </w:lvl>
    <w:lvl w:ilvl="1">
      <w:start w:val="2"/>
      <w:numFmt w:val="decimal"/>
      <w:lvlText w:val="%1.%2"/>
      <w:lvlJc w:val="left"/>
      <w:pPr>
        <w:ind w:left="0" w:firstLine="0"/>
      </w:pPr>
      <w:rPr>
        <w:rFonts w:cs="Times New Roman" w:hint="default"/>
        <w:b/>
        <w:i w:val="0"/>
      </w:rPr>
    </w:lvl>
    <w:lvl w:ilvl="2">
      <w:start w:val="6"/>
      <w:numFmt w:val="decimal"/>
      <w:lvlText w:val="6.8.%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3" w15:restartNumberingAfterBreak="0">
    <w:nsid w:val="0BDF0D12"/>
    <w:multiLevelType w:val="multilevel"/>
    <w:tmpl w:val="81A4E9B8"/>
    <w:styleLink w:val="CurrentList30"/>
    <w:lvl w:ilvl="0">
      <w:start w:val="10"/>
      <w:numFmt w:val="decimal"/>
      <w:lvlText w:val="%1"/>
      <w:lvlJc w:val="left"/>
      <w:pPr>
        <w:ind w:left="432" w:hanging="432"/>
      </w:pPr>
      <w:rPr>
        <w:rFonts w:cs="Times New Roman" w:hint="default"/>
        <w:b/>
        <w:i w:val="0"/>
      </w:rPr>
    </w:lvl>
    <w:lvl w:ilvl="1">
      <w:start w:val="6"/>
      <w:numFmt w:val="decimal"/>
      <w:lvlText w:val="J.%2"/>
      <w:lvlJc w:val="left"/>
      <w:pPr>
        <w:ind w:left="0" w:firstLine="0"/>
      </w:pPr>
      <w:rPr>
        <w:rFonts w:cs="Times New Roman" w:hint="default"/>
        <w:b/>
        <w:i w:val="0"/>
      </w:rPr>
    </w:lvl>
    <w:lvl w:ilvl="2">
      <w:start w:val="6"/>
      <w:numFmt w:val="decimal"/>
      <w:lvlText w:val="10.%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4" w15:restartNumberingAfterBreak="0">
    <w:nsid w:val="0C6B17FF"/>
    <w:multiLevelType w:val="multilevel"/>
    <w:tmpl w:val="4EFCB1F6"/>
    <w:styleLink w:val="CurrentList48"/>
    <w:lvl w:ilvl="0">
      <w:start w:val="10"/>
      <w:numFmt w:val="decimal"/>
      <w:lvlText w:val="%1"/>
      <w:lvlJc w:val="left"/>
      <w:pPr>
        <w:ind w:left="432" w:hanging="432"/>
      </w:pPr>
      <w:rPr>
        <w:rFonts w:cs="Times New Roman" w:hint="default"/>
        <w:b/>
        <w:i w:val="0"/>
      </w:rPr>
    </w:lvl>
    <w:lvl w:ilvl="1">
      <w:start w:val="2"/>
      <w:numFmt w:val="decimal"/>
      <w:lvlText w:val="%1.%2"/>
      <w:lvlJc w:val="left"/>
      <w:pPr>
        <w:ind w:left="0" w:firstLine="0"/>
      </w:pPr>
      <w:rPr>
        <w:rFonts w:cs="Times New Roman" w:hint="default"/>
        <w:b/>
        <w:i w:val="0"/>
      </w:rPr>
    </w:lvl>
    <w:lvl w:ilvl="2">
      <w:start w:val="6"/>
      <w:numFmt w:val="decimal"/>
      <w:lvlText w:val="6.8.%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5" w15:restartNumberingAfterBreak="0">
    <w:nsid w:val="0CC757C6"/>
    <w:multiLevelType w:val="multilevel"/>
    <w:tmpl w:val="FD36C66C"/>
    <w:lvl w:ilvl="0">
      <w:start w:val="6"/>
      <w:numFmt w:val="decimal"/>
      <w:lvlText w:val="%1"/>
      <w:lvlJc w:val="left"/>
      <w:pPr>
        <w:ind w:left="860" w:hanging="860"/>
      </w:pPr>
      <w:rPr>
        <w:rFonts w:hint="default"/>
      </w:rPr>
    </w:lvl>
    <w:lvl w:ilvl="1">
      <w:start w:val="6"/>
      <w:numFmt w:val="decimal"/>
      <w:lvlText w:val="%1.%2"/>
      <w:lvlJc w:val="left"/>
      <w:pPr>
        <w:ind w:left="860" w:hanging="860"/>
      </w:pPr>
      <w:rPr>
        <w:rFonts w:hint="default"/>
      </w:rPr>
    </w:lvl>
    <w:lvl w:ilvl="2">
      <w:start w:val="2"/>
      <w:numFmt w:val="decimal"/>
      <w:lvlText w:val="%1.%2.%3"/>
      <w:lvlJc w:val="left"/>
      <w:pPr>
        <w:ind w:left="860" w:hanging="860"/>
      </w:pPr>
      <w:rPr>
        <w:rFonts w:hint="default"/>
      </w:rPr>
    </w:lvl>
    <w:lvl w:ilvl="3">
      <w:start w:val="4"/>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DF23482"/>
    <w:multiLevelType w:val="multilevel"/>
    <w:tmpl w:val="0CAC6C54"/>
    <w:styleLink w:val="CurrentList45"/>
    <w:lvl w:ilvl="0">
      <w:start w:val="6"/>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8.%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7" w15:restartNumberingAfterBreak="0">
    <w:nsid w:val="0EA04270"/>
    <w:multiLevelType w:val="multilevel"/>
    <w:tmpl w:val="7A2A2E6A"/>
    <w:name w:val="new-props"/>
    <w:lvl w:ilvl="0">
      <w:start w:val="6"/>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40"/>
      <w:numFmt w:val="decimal"/>
      <w:lvlRestart w:val="0"/>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8" w15:restartNumberingAfterBreak="0">
    <w:nsid w:val="0FA72EA6"/>
    <w:multiLevelType w:val="hybridMultilevel"/>
    <w:tmpl w:val="97DEC998"/>
    <w:lvl w:ilvl="0" w:tplc="F170D8A2">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0D74E7E"/>
    <w:multiLevelType w:val="multilevel"/>
    <w:tmpl w:val="732CE920"/>
    <w:styleLink w:val="CurrentList16"/>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0" w15:restartNumberingAfterBreak="0">
    <w:nsid w:val="10E5552A"/>
    <w:multiLevelType w:val="multilevel"/>
    <w:tmpl w:val="A8680E7E"/>
    <w:styleLink w:val="CurrentList43"/>
    <w:lvl w:ilvl="0">
      <w:start w:val="5"/>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8.%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1" w15:restartNumberingAfterBreak="0">
    <w:nsid w:val="193413FC"/>
    <w:multiLevelType w:val="multilevel"/>
    <w:tmpl w:val="829C35F2"/>
    <w:styleLink w:val="CurrentList27"/>
    <w:lvl w:ilvl="0">
      <w:start w:val="10"/>
      <w:numFmt w:val="decimal"/>
      <w:lvlText w:val="%1"/>
      <w:lvlJc w:val="left"/>
      <w:pPr>
        <w:ind w:left="432" w:hanging="432"/>
      </w:pPr>
      <w:rPr>
        <w:rFonts w:cs="Times New Roman" w:hint="default"/>
        <w:b/>
        <w:i w:val="0"/>
      </w:rPr>
    </w:lvl>
    <w:lvl w:ilvl="1">
      <w:start w:val="2"/>
      <w:numFmt w:val="decimal"/>
      <w:lvlText w:val="%1.%2"/>
      <w:lvlJc w:val="left"/>
      <w:pPr>
        <w:ind w:left="0" w:firstLine="0"/>
      </w:pPr>
      <w:rPr>
        <w:rFonts w:cs="Times New Roman" w:hint="default"/>
        <w:b/>
        <w:i w:val="0"/>
      </w:rPr>
    </w:lvl>
    <w:lvl w:ilvl="2">
      <w:start w:val="6"/>
      <w:numFmt w:val="decimal"/>
      <w:lvlText w:val="10.%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2" w15:restartNumberingAfterBreak="0">
    <w:nsid w:val="1A5B5236"/>
    <w:multiLevelType w:val="multilevel"/>
    <w:tmpl w:val="394A3896"/>
    <w:lvl w:ilvl="0">
      <w:start w:val="6"/>
      <w:numFmt w:val="decimal"/>
      <w:lvlText w:val="%1"/>
      <w:lvlJc w:val="left"/>
      <w:pPr>
        <w:tabs>
          <w:tab w:val="num" w:pos="432"/>
        </w:tabs>
        <w:ind w:left="432" w:hanging="432"/>
      </w:pPr>
      <w:rPr>
        <w:rFonts w:cs="Times New Roman" w:hint="default"/>
        <w:b/>
        <w:i w:val="0"/>
      </w:rPr>
    </w:lvl>
    <w:lvl w:ilvl="1">
      <w:start w:val="13"/>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3" w15:restartNumberingAfterBreak="0">
    <w:nsid w:val="1DA62662"/>
    <w:multiLevelType w:val="multilevel"/>
    <w:tmpl w:val="8506B586"/>
    <w:styleLink w:val="CurrentList24"/>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Restart w:val="1"/>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4" w15:restartNumberingAfterBreak="0">
    <w:nsid w:val="1E142D5D"/>
    <w:multiLevelType w:val="multilevel"/>
    <w:tmpl w:val="E29AD07E"/>
    <w:styleLink w:val="CurrentList12"/>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5" w15:restartNumberingAfterBreak="0">
    <w:nsid w:val="1ECD4F4B"/>
    <w:multiLevelType w:val="multilevel"/>
    <w:tmpl w:val="6A5CDD8A"/>
    <w:styleLink w:val="CurrentList36"/>
    <w:lvl w:ilvl="0">
      <w:start w:val="7"/>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F32030B"/>
    <w:multiLevelType w:val="multilevel"/>
    <w:tmpl w:val="1442894E"/>
    <w:styleLink w:val="CurrentList49"/>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1532113"/>
    <w:multiLevelType w:val="multilevel"/>
    <w:tmpl w:val="1442894E"/>
    <w:styleLink w:val="CurrentList51"/>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225160A"/>
    <w:multiLevelType w:val="hybridMultilevel"/>
    <w:tmpl w:val="F6C21F0A"/>
    <w:lvl w:ilvl="0" w:tplc="215C4A46">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353726E"/>
    <w:multiLevelType w:val="hybridMultilevel"/>
    <w:tmpl w:val="CD641D98"/>
    <w:lvl w:ilvl="0" w:tplc="F432E576">
      <w:start w:val="10"/>
      <w:numFmt w:val="bullet"/>
      <w:lvlText w:val="-"/>
      <w:lvlJc w:val="left"/>
      <w:pPr>
        <w:ind w:left="720" w:hanging="360"/>
      </w:pPr>
      <w:rPr>
        <w:rFonts w:ascii="Times New Roman" w:eastAsia="MS Mincho" w:hAnsi="Times New Roman" w:cs="Times New Roman" w:hint="default"/>
      </w:rPr>
    </w:lvl>
    <w:lvl w:ilvl="1" w:tplc="0409000F">
      <w:start w:val="1"/>
      <w:numFmt w:val="decimal"/>
      <w:lvlText w:val="%2."/>
      <w:lvlJc w:val="left"/>
      <w:pPr>
        <w:ind w:left="1440" w:hanging="360"/>
      </w:p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6CB6852"/>
    <w:multiLevelType w:val="multilevel"/>
    <w:tmpl w:val="56CAF67E"/>
    <w:styleLink w:val="CurrentList10"/>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1" w15:restartNumberingAfterBreak="0">
    <w:nsid w:val="2C817BB9"/>
    <w:multiLevelType w:val="multilevel"/>
    <w:tmpl w:val="1DCEEF18"/>
    <w:styleLink w:val="CurrentList42"/>
    <w:lvl w:ilvl="0">
      <w:start w:val="10"/>
      <w:numFmt w:val="decimal"/>
      <w:lvlText w:val="%1"/>
      <w:lvlJc w:val="left"/>
      <w:pPr>
        <w:ind w:left="432" w:hanging="432"/>
      </w:pPr>
      <w:rPr>
        <w:rFonts w:cs="Times New Roman" w:hint="default"/>
        <w:b/>
        <w:i w:val="0"/>
      </w:rPr>
    </w:lvl>
    <w:lvl w:ilvl="1">
      <w:start w:val="8"/>
      <w:numFmt w:val="decimal"/>
      <w:lvlText w:val="%1.%2"/>
      <w:lvlJc w:val="left"/>
      <w:pPr>
        <w:ind w:left="0" w:firstLine="0"/>
      </w:pPr>
      <w:rPr>
        <w:rFonts w:cs="Times New Roman" w:hint="default"/>
        <w:b/>
        <w:i w:val="0"/>
      </w:rPr>
    </w:lvl>
    <w:lvl w:ilvl="2">
      <w:start w:val="5"/>
      <w:numFmt w:val="decimal"/>
      <w:lvlText w:val="6.8.%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2" w15:restartNumberingAfterBreak="0">
    <w:nsid w:val="303E7B36"/>
    <w:multiLevelType w:val="multilevel"/>
    <w:tmpl w:val="EFD419BC"/>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3" w15:restartNumberingAfterBreak="0">
    <w:nsid w:val="318B60E6"/>
    <w:multiLevelType w:val="hybridMultilevel"/>
    <w:tmpl w:val="191E16D2"/>
    <w:lvl w:ilvl="0" w:tplc="3C76E844">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3AC7EB8"/>
    <w:multiLevelType w:val="multilevel"/>
    <w:tmpl w:val="F5B6CC72"/>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5" w15:restartNumberingAfterBreak="0">
    <w:nsid w:val="35D55E38"/>
    <w:multiLevelType w:val="multilevel"/>
    <w:tmpl w:val="CB422510"/>
    <w:lvl w:ilvl="0">
      <w:start w:val="10"/>
      <w:numFmt w:val="decimal"/>
      <w:lvlText w:val="%1"/>
      <w:lvlJc w:val="left"/>
      <w:pPr>
        <w:ind w:left="700" w:hanging="700"/>
      </w:pPr>
      <w:rPr>
        <w:rFonts w:hint="default"/>
      </w:rPr>
    </w:lvl>
    <w:lvl w:ilvl="1">
      <w:start w:val="2"/>
      <w:numFmt w:val="decimal"/>
      <w:lvlText w:val="%1.%2"/>
      <w:lvlJc w:val="left"/>
      <w:pPr>
        <w:ind w:left="700" w:hanging="7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364775D6"/>
    <w:multiLevelType w:val="multilevel"/>
    <w:tmpl w:val="7E564A98"/>
    <w:styleLink w:val="CurrentList23"/>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Restart w:val="1"/>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7" w15:restartNumberingAfterBreak="0">
    <w:nsid w:val="372672FA"/>
    <w:multiLevelType w:val="multilevel"/>
    <w:tmpl w:val="4AF8812E"/>
    <w:styleLink w:val="CurrentList33"/>
    <w:lvl w:ilvl="0">
      <w:start w:val="6"/>
      <w:numFmt w:val="decimal"/>
      <w:lvlText w:val="%1"/>
      <w:lvlJc w:val="left"/>
      <w:pPr>
        <w:ind w:left="432" w:hanging="432"/>
      </w:pPr>
      <w:rPr>
        <w:rFonts w:cs="Times New Roman" w:hint="default"/>
        <w:b/>
        <w:i w:val="0"/>
      </w:rPr>
    </w:lvl>
    <w:lvl w:ilvl="1">
      <w:start w:val="8"/>
      <w:numFmt w:val="decimal"/>
      <w:lvlText w:val="%1.%2"/>
      <w:lvlJc w:val="left"/>
      <w:pPr>
        <w:ind w:left="0" w:firstLine="0"/>
      </w:pPr>
      <w:rPr>
        <w:rFonts w:cs="Times New Roman" w:hint="default"/>
        <w:b/>
        <w:i w:val="0"/>
      </w:rPr>
    </w:lvl>
    <w:lvl w:ilvl="2">
      <w:start w:val="5"/>
      <w:numFmt w:val="decimal"/>
      <w:lvlText w:val="6.8.%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8" w15:restartNumberingAfterBreak="0">
    <w:nsid w:val="396C30FE"/>
    <w:multiLevelType w:val="multilevel"/>
    <w:tmpl w:val="F6560DA8"/>
    <w:name w:val="pyramid-group"/>
    <w:lvl w:ilvl="0">
      <w:start w:val="6"/>
      <w:numFmt w:val="decimal"/>
      <w:lvlText w:val="%1"/>
      <w:lvlJc w:val="left"/>
      <w:pPr>
        <w:ind w:left="432" w:hanging="432"/>
      </w:pPr>
      <w:rPr>
        <w:rFonts w:cs="Times New Roman" w:hint="default"/>
        <w:b/>
        <w:i w:val="0"/>
      </w:rPr>
    </w:lvl>
    <w:lvl w:ilvl="1">
      <w:start w:val="8"/>
      <w:numFmt w:val="decimal"/>
      <w:lvlText w:val="%1.%2"/>
      <w:lvlJc w:val="left"/>
      <w:pPr>
        <w:ind w:left="0" w:firstLine="0"/>
      </w:pPr>
      <w:rPr>
        <w:rFonts w:cs="Times New Roman" w:hint="default"/>
        <w:b/>
        <w:i w:val="0"/>
      </w:rPr>
    </w:lvl>
    <w:lvl w:ilvl="2">
      <w:start w:val="11"/>
      <w:numFmt w:val="decimal"/>
      <w:lvlRestart w:val="0"/>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9" w15:restartNumberingAfterBreak="0">
    <w:nsid w:val="39E37C96"/>
    <w:multiLevelType w:val="multilevel"/>
    <w:tmpl w:val="7A2A2E6A"/>
    <w:styleLink w:val="CurrentList53"/>
    <w:lvl w:ilvl="0">
      <w:start w:val="6"/>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40"/>
      <w:numFmt w:val="decimal"/>
      <w:lvlRestart w:val="0"/>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0" w15:restartNumberingAfterBreak="0">
    <w:nsid w:val="3BFF6E42"/>
    <w:multiLevelType w:val="multilevel"/>
    <w:tmpl w:val="EC1CA19C"/>
    <w:name w:val="new-groups"/>
    <w:lvl w:ilvl="0">
      <w:start w:val="6"/>
      <w:numFmt w:val="decimal"/>
      <w:pStyle w:val="Heading1"/>
      <w:lvlText w:val="%1"/>
      <w:lvlJc w:val="left"/>
      <w:pPr>
        <w:ind w:left="432" w:hanging="432"/>
      </w:pPr>
      <w:rPr>
        <w:rFonts w:cs="Times New Roman" w:hint="default"/>
        <w:b/>
        <w:i w:val="0"/>
      </w:rPr>
    </w:lvl>
    <w:lvl w:ilvl="1">
      <w:start w:val="8"/>
      <w:numFmt w:val="decimal"/>
      <w:pStyle w:val="Heading2"/>
      <w:lvlText w:val="%1.%2"/>
      <w:lvlJc w:val="left"/>
      <w:pPr>
        <w:ind w:left="0" w:firstLine="0"/>
      </w:pPr>
      <w:rPr>
        <w:rFonts w:cs="Times New Roman" w:hint="default"/>
        <w:b/>
        <w:i w:val="0"/>
      </w:rPr>
    </w:lvl>
    <w:lvl w:ilvl="2">
      <w:start w:val="10"/>
      <w:numFmt w:val="decimal"/>
      <w:pStyle w:val="Heading3"/>
      <w:lvlText w:val="%1.%2.%3"/>
      <w:lvlJc w:val="left"/>
      <w:pPr>
        <w:ind w:left="0" w:firstLine="0"/>
      </w:pPr>
      <w:rPr>
        <w:rFonts w:cs="Times New Roman" w:hint="default"/>
        <w:b/>
        <w:i w:val="0"/>
      </w:rPr>
    </w:lvl>
    <w:lvl w:ilvl="3">
      <w:start w:val="1"/>
      <w:numFmt w:val="decimal"/>
      <w:pStyle w:val="Heading4"/>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1" w15:restartNumberingAfterBreak="0">
    <w:nsid w:val="3C216E58"/>
    <w:multiLevelType w:val="multilevel"/>
    <w:tmpl w:val="C4C0B62A"/>
    <w:styleLink w:val="CurrentList37"/>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D1928D3"/>
    <w:multiLevelType w:val="multilevel"/>
    <w:tmpl w:val="A66AE1D0"/>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2"/>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3" w15:restartNumberingAfterBreak="0">
    <w:nsid w:val="3E0F7936"/>
    <w:multiLevelType w:val="multilevel"/>
    <w:tmpl w:val="E4DA1660"/>
    <w:styleLink w:val="CurrentList21"/>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4" w15:restartNumberingAfterBreak="0">
    <w:nsid w:val="3E766D96"/>
    <w:multiLevelType w:val="multilevel"/>
    <w:tmpl w:val="BF76A534"/>
    <w:lvl w:ilvl="0">
      <w:start w:val="6"/>
      <w:numFmt w:val="decimal"/>
      <w:lvlText w:val="%1"/>
      <w:lvlJc w:val="left"/>
      <w:pPr>
        <w:ind w:left="680" w:hanging="680"/>
      </w:pPr>
      <w:rPr>
        <w:rFonts w:hint="default"/>
      </w:rPr>
    </w:lvl>
    <w:lvl w:ilvl="1">
      <w:start w:val="4"/>
      <w:numFmt w:val="decimal"/>
      <w:lvlText w:val="%1.%2"/>
      <w:lvlJc w:val="left"/>
      <w:pPr>
        <w:ind w:left="680" w:hanging="680"/>
      </w:pPr>
      <w:rPr>
        <w:rFonts w:hint="default"/>
      </w:rPr>
    </w:lvl>
    <w:lvl w:ilvl="2">
      <w:start w:val="2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EF5005D"/>
    <w:multiLevelType w:val="multilevel"/>
    <w:tmpl w:val="C122B59E"/>
    <w:styleLink w:val="CurrentList52"/>
    <w:lvl w:ilvl="0">
      <w:start w:val="6"/>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6" w15:restartNumberingAfterBreak="0">
    <w:nsid w:val="45A474DE"/>
    <w:multiLevelType w:val="multilevel"/>
    <w:tmpl w:val="7C9831E0"/>
    <w:styleLink w:val="CurrentList19"/>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7" w15:restartNumberingAfterBreak="0">
    <w:nsid w:val="47A0101E"/>
    <w:multiLevelType w:val="multilevel"/>
    <w:tmpl w:val="79C4CBD4"/>
    <w:styleLink w:val="CurrentList32"/>
    <w:lvl w:ilvl="0">
      <w:start w:val="10"/>
      <w:numFmt w:val="decimal"/>
      <w:lvlText w:val="%1"/>
      <w:lvlJc w:val="left"/>
      <w:pPr>
        <w:ind w:left="432" w:hanging="432"/>
      </w:pPr>
      <w:rPr>
        <w:rFonts w:cs="Times New Roman" w:hint="default"/>
        <w:b/>
        <w:i w:val="0"/>
      </w:rPr>
    </w:lvl>
    <w:lvl w:ilvl="1">
      <w:start w:val="2"/>
      <w:numFmt w:val="decimal"/>
      <w:lvlText w:val="%1.%2"/>
      <w:lvlJc w:val="left"/>
      <w:pPr>
        <w:ind w:left="0" w:firstLine="0"/>
      </w:pPr>
      <w:rPr>
        <w:rFonts w:cs="Times New Roman" w:hint="default"/>
        <w:b/>
        <w:i w:val="0"/>
      </w:rPr>
    </w:lvl>
    <w:lvl w:ilvl="2">
      <w:start w:val="5"/>
      <w:numFmt w:val="decimal"/>
      <w:lvlRestart w:val="1"/>
      <w:lvlText w:val="6.8.%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8" w15:restartNumberingAfterBreak="0">
    <w:nsid w:val="4B2E5CB7"/>
    <w:multiLevelType w:val="multilevel"/>
    <w:tmpl w:val="8CF4E28C"/>
    <w:styleLink w:val="CurrentList25"/>
    <w:lvl w:ilvl="0">
      <w:start w:val="6"/>
      <w:numFmt w:val="decimal"/>
      <w:lvlText w:val="%1"/>
      <w:lvlJc w:val="left"/>
      <w:pPr>
        <w:ind w:left="740" w:hanging="740"/>
      </w:pPr>
      <w:rPr>
        <w:rFonts w:hint="default"/>
      </w:rPr>
    </w:lvl>
    <w:lvl w:ilvl="1">
      <w:start w:val="6"/>
      <w:numFmt w:val="decimal"/>
      <w:lvlText w:val="%1.%2"/>
      <w:lvlJc w:val="left"/>
      <w:pPr>
        <w:ind w:left="740" w:hanging="740"/>
      </w:pPr>
      <w:rPr>
        <w:rFonts w:hint="default"/>
      </w:rPr>
    </w:lvl>
    <w:lvl w:ilvl="2">
      <w:start w:val="2"/>
      <w:numFmt w:val="decimal"/>
      <w:lvlText w:val="%1.%2.%3"/>
      <w:lvlJc w:val="left"/>
      <w:pPr>
        <w:ind w:left="740" w:hanging="740"/>
      </w:pPr>
      <w:rPr>
        <w:rFonts w:hint="default"/>
      </w:rPr>
    </w:lvl>
    <w:lvl w:ilvl="3">
      <w:start w:val="4"/>
      <w:numFmt w:val="decimal"/>
      <w:lvlText w:val="%1.%2.%3.%4"/>
      <w:lvlJc w:val="left"/>
      <w:pPr>
        <w:ind w:left="740" w:hanging="7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4B5E0B71"/>
    <w:multiLevelType w:val="hybridMultilevel"/>
    <w:tmpl w:val="2D3CA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B972ED7"/>
    <w:multiLevelType w:val="multilevel"/>
    <w:tmpl w:val="5E541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C8435A9"/>
    <w:multiLevelType w:val="multilevel"/>
    <w:tmpl w:val="65445A7C"/>
    <w:styleLink w:val="CurrentList7"/>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2" w15:restartNumberingAfterBreak="0">
    <w:nsid w:val="4DAD367D"/>
    <w:multiLevelType w:val="multilevel"/>
    <w:tmpl w:val="FFD09314"/>
    <w:styleLink w:val="CurrentList4"/>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3" w15:restartNumberingAfterBreak="0">
    <w:nsid w:val="4DBF6A38"/>
    <w:multiLevelType w:val="multilevel"/>
    <w:tmpl w:val="732CE920"/>
    <w:styleLink w:val="CurrentList14"/>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4" w15:restartNumberingAfterBreak="0">
    <w:nsid w:val="4E61131F"/>
    <w:multiLevelType w:val="hybridMultilevel"/>
    <w:tmpl w:val="E4761F60"/>
    <w:lvl w:ilvl="0" w:tplc="FFFFFFFF">
      <w:start w:val="1"/>
      <w:numFmt w:val="lowerRoman"/>
      <w:lvlText w:val="%1)"/>
      <w:lvlJc w:val="left"/>
      <w:pPr>
        <w:ind w:left="1797" w:hanging="720"/>
      </w:pPr>
      <w:rPr>
        <w:rFonts w:hint="default"/>
      </w:r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55" w15:restartNumberingAfterBreak="0">
    <w:nsid w:val="4F00745D"/>
    <w:multiLevelType w:val="hybridMultilevel"/>
    <w:tmpl w:val="847AE5CA"/>
    <w:lvl w:ilvl="0" w:tplc="E00CE0F4">
      <w:start w:val="1"/>
      <w:numFmt w:val="lowerRoman"/>
      <w:lvlText w:val="%1)"/>
      <w:lvlJc w:val="left"/>
      <w:pPr>
        <w:ind w:left="1123" w:hanging="720"/>
      </w:pPr>
      <w:rPr>
        <w:rFonts w:hint="default"/>
      </w:rPr>
    </w:lvl>
    <w:lvl w:ilvl="1" w:tplc="04090019" w:tentative="1">
      <w:start w:val="1"/>
      <w:numFmt w:val="lowerLetter"/>
      <w:lvlText w:val="%2."/>
      <w:lvlJc w:val="left"/>
      <w:pPr>
        <w:ind w:left="1483" w:hanging="360"/>
      </w:pPr>
    </w:lvl>
    <w:lvl w:ilvl="2" w:tplc="0409001B" w:tentative="1">
      <w:start w:val="1"/>
      <w:numFmt w:val="lowerRoman"/>
      <w:lvlText w:val="%3."/>
      <w:lvlJc w:val="right"/>
      <w:pPr>
        <w:ind w:left="2203" w:hanging="180"/>
      </w:pPr>
    </w:lvl>
    <w:lvl w:ilvl="3" w:tplc="0409000F" w:tentative="1">
      <w:start w:val="1"/>
      <w:numFmt w:val="decimal"/>
      <w:lvlText w:val="%4."/>
      <w:lvlJc w:val="left"/>
      <w:pPr>
        <w:ind w:left="2923" w:hanging="360"/>
      </w:pPr>
    </w:lvl>
    <w:lvl w:ilvl="4" w:tplc="04090019" w:tentative="1">
      <w:start w:val="1"/>
      <w:numFmt w:val="lowerLetter"/>
      <w:lvlText w:val="%5."/>
      <w:lvlJc w:val="left"/>
      <w:pPr>
        <w:ind w:left="3643" w:hanging="360"/>
      </w:pPr>
    </w:lvl>
    <w:lvl w:ilvl="5" w:tplc="0409001B" w:tentative="1">
      <w:start w:val="1"/>
      <w:numFmt w:val="lowerRoman"/>
      <w:lvlText w:val="%6."/>
      <w:lvlJc w:val="right"/>
      <w:pPr>
        <w:ind w:left="4363" w:hanging="180"/>
      </w:pPr>
    </w:lvl>
    <w:lvl w:ilvl="6" w:tplc="0409000F" w:tentative="1">
      <w:start w:val="1"/>
      <w:numFmt w:val="decimal"/>
      <w:lvlText w:val="%7."/>
      <w:lvlJc w:val="left"/>
      <w:pPr>
        <w:ind w:left="5083" w:hanging="360"/>
      </w:pPr>
    </w:lvl>
    <w:lvl w:ilvl="7" w:tplc="04090019" w:tentative="1">
      <w:start w:val="1"/>
      <w:numFmt w:val="lowerLetter"/>
      <w:lvlText w:val="%8."/>
      <w:lvlJc w:val="left"/>
      <w:pPr>
        <w:ind w:left="5803" w:hanging="360"/>
      </w:pPr>
    </w:lvl>
    <w:lvl w:ilvl="8" w:tplc="0409001B" w:tentative="1">
      <w:start w:val="1"/>
      <w:numFmt w:val="lowerRoman"/>
      <w:lvlText w:val="%9."/>
      <w:lvlJc w:val="right"/>
      <w:pPr>
        <w:ind w:left="6523" w:hanging="180"/>
      </w:pPr>
    </w:lvl>
  </w:abstractNum>
  <w:abstractNum w:abstractNumId="56" w15:restartNumberingAfterBreak="0">
    <w:nsid w:val="50E81E32"/>
    <w:multiLevelType w:val="hybridMultilevel"/>
    <w:tmpl w:val="97866840"/>
    <w:lvl w:ilvl="0" w:tplc="B31481D0">
      <w:start w:val="6"/>
      <w:numFmt w:val="bullet"/>
      <w:lvlText w:val="-"/>
      <w:lvlJc w:val="left"/>
      <w:pPr>
        <w:ind w:left="360" w:hanging="360"/>
      </w:pPr>
      <w:rPr>
        <w:rFonts w:ascii="Cambria" w:eastAsia="Times New Roman" w:hAnsi="Cambria" w:cs="Times New Roman" w:hint="default"/>
      </w:rPr>
    </w:lvl>
    <w:lvl w:ilvl="1" w:tplc="040B0003">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57" w15:restartNumberingAfterBreak="0">
    <w:nsid w:val="512829F4"/>
    <w:multiLevelType w:val="multilevel"/>
    <w:tmpl w:val="AEE63456"/>
    <w:styleLink w:val="CurrentList31"/>
    <w:lvl w:ilvl="0">
      <w:start w:val="10"/>
      <w:numFmt w:val="decimal"/>
      <w:lvlText w:val="%1"/>
      <w:lvlJc w:val="left"/>
      <w:pPr>
        <w:ind w:left="432" w:hanging="432"/>
      </w:pPr>
      <w:rPr>
        <w:rFonts w:cs="Times New Roman" w:hint="default"/>
        <w:b/>
        <w:i w:val="0"/>
      </w:rPr>
    </w:lvl>
    <w:lvl w:ilvl="1">
      <w:start w:val="6"/>
      <w:numFmt w:val="decimal"/>
      <w:lvlText w:val="J.%2"/>
      <w:lvlJc w:val="left"/>
      <w:pPr>
        <w:ind w:left="0" w:firstLine="0"/>
      </w:pPr>
      <w:rPr>
        <w:rFonts w:cs="Times New Roman" w:hint="default"/>
        <w:b/>
        <w:i w:val="0"/>
      </w:rPr>
    </w:lvl>
    <w:lvl w:ilvl="2">
      <w:start w:val="6"/>
      <w:numFmt w:val="decimal"/>
      <w:lvlText w:val="10.%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8" w15:restartNumberingAfterBreak="0">
    <w:nsid w:val="52B668FE"/>
    <w:multiLevelType w:val="multilevel"/>
    <w:tmpl w:val="1C9AA0CE"/>
    <w:styleLink w:val="CurrentList28"/>
    <w:lvl w:ilvl="0">
      <w:start w:val="10"/>
      <w:numFmt w:val="decimal"/>
      <w:lvlText w:val="%1"/>
      <w:lvlJc w:val="left"/>
      <w:pPr>
        <w:ind w:left="432" w:hanging="432"/>
      </w:pPr>
      <w:rPr>
        <w:rFonts w:cs="Times New Roman" w:hint="default"/>
        <w:b/>
        <w:i w:val="0"/>
      </w:rPr>
    </w:lvl>
    <w:lvl w:ilvl="1">
      <w:start w:val="2"/>
      <w:numFmt w:val="decimal"/>
      <w:lvlText w:val="%1.%2"/>
      <w:lvlJc w:val="left"/>
      <w:pPr>
        <w:ind w:left="0" w:firstLine="0"/>
      </w:pPr>
      <w:rPr>
        <w:rFonts w:cs="Times New Roman" w:hint="default"/>
        <w:b/>
        <w:i w:val="0"/>
      </w:rPr>
    </w:lvl>
    <w:lvl w:ilvl="2">
      <w:start w:val="6"/>
      <w:numFmt w:val="decimal"/>
      <w:lvlText w:val="10.%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9" w15:restartNumberingAfterBreak="0">
    <w:nsid w:val="56BD651F"/>
    <w:multiLevelType w:val="hybridMultilevel"/>
    <w:tmpl w:val="E5E62B10"/>
    <w:lvl w:ilvl="0" w:tplc="04090001">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8C25D64"/>
    <w:multiLevelType w:val="multilevel"/>
    <w:tmpl w:val="8BA6C516"/>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1" w15:restartNumberingAfterBreak="0">
    <w:nsid w:val="59264250"/>
    <w:multiLevelType w:val="multilevel"/>
    <w:tmpl w:val="6CE2B486"/>
    <w:styleLink w:val="CurrentList39"/>
    <w:lvl w:ilvl="0">
      <w:start w:val="6"/>
      <w:numFmt w:val="decimal"/>
      <w:lvlText w:val="%1"/>
      <w:lvlJc w:val="left"/>
      <w:pPr>
        <w:ind w:left="432" w:hanging="432"/>
      </w:pPr>
      <w:rPr>
        <w:rFonts w:cs="Times New Roman" w:hint="default"/>
        <w:b/>
        <w:i w:val="0"/>
      </w:rPr>
    </w:lvl>
    <w:lvl w:ilvl="1">
      <w:start w:val="8"/>
      <w:numFmt w:val="decimal"/>
      <w:lvlText w:val="%1.%2"/>
      <w:lvlJc w:val="left"/>
      <w:pPr>
        <w:ind w:left="0" w:firstLine="0"/>
      </w:pPr>
      <w:rPr>
        <w:rFonts w:cs="Times New Roman" w:hint="default"/>
        <w:b/>
        <w:i w:val="0"/>
      </w:rPr>
    </w:lvl>
    <w:lvl w:ilvl="2">
      <w:start w:val="5"/>
      <w:numFmt w:val="decimal"/>
      <w:lvlText w:val="6.8.%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2" w15:restartNumberingAfterBreak="0">
    <w:nsid w:val="59374DC2"/>
    <w:multiLevelType w:val="hybridMultilevel"/>
    <w:tmpl w:val="9D98412A"/>
    <w:lvl w:ilvl="0" w:tplc="6DB2D842">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596E2BDB"/>
    <w:multiLevelType w:val="multilevel"/>
    <w:tmpl w:val="2A2AFF88"/>
    <w:lvl w:ilvl="0">
      <w:start w:val="6"/>
      <w:numFmt w:val="decimal"/>
      <w:lvlText w:val="%1"/>
      <w:lvlJc w:val="left"/>
      <w:pPr>
        <w:tabs>
          <w:tab w:val="num" w:pos="432"/>
        </w:tabs>
        <w:ind w:left="432" w:hanging="432"/>
      </w:pPr>
      <w:rPr>
        <w:rFonts w:cs="Times New Roman" w:hint="default"/>
        <w:b/>
        <w:i w:val="0"/>
      </w:rPr>
    </w:lvl>
    <w:lvl w:ilvl="1">
      <w:start w:val="12"/>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4" w15:restartNumberingAfterBreak="0">
    <w:nsid w:val="5BC5526B"/>
    <w:multiLevelType w:val="multilevel"/>
    <w:tmpl w:val="E02A2FAA"/>
    <w:lvl w:ilvl="0">
      <w:start w:val="10"/>
      <w:numFmt w:val="decimal"/>
      <w:lvlText w:val="%1"/>
      <w:lvlJc w:val="left"/>
      <w:pPr>
        <w:ind w:left="432" w:hanging="432"/>
      </w:pPr>
      <w:rPr>
        <w:rFonts w:cs="Times New Roman" w:hint="default"/>
        <w:b/>
        <w:i w:val="0"/>
      </w:rPr>
    </w:lvl>
    <w:lvl w:ilvl="1">
      <w:start w:val="2"/>
      <w:numFmt w:val="decimal"/>
      <w:lvlText w:val="%1.%2"/>
      <w:lvlJc w:val="left"/>
      <w:pPr>
        <w:ind w:left="0" w:firstLine="0"/>
      </w:pPr>
      <w:rPr>
        <w:rFonts w:cs="Times New Roman" w:hint="default"/>
        <w:b/>
        <w:i w:val="0"/>
      </w:rPr>
    </w:lvl>
    <w:lvl w:ilvl="2">
      <w:start w:val="6"/>
      <w:numFmt w:val="decimal"/>
      <w:lvlText w:val="10.%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5" w15:restartNumberingAfterBreak="0">
    <w:nsid w:val="5D234BAD"/>
    <w:multiLevelType w:val="multilevel"/>
    <w:tmpl w:val="655E2578"/>
    <w:styleLink w:val="CurrentList40"/>
    <w:lvl w:ilvl="0">
      <w:start w:val="6"/>
      <w:numFmt w:val="decimal"/>
      <w:lvlText w:val="%1"/>
      <w:lvlJc w:val="left"/>
      <w:pPr>
        <w:ind w:left="432" w:hanging="432"/>
      </w:pPr>
      <w:rPr>
        <w:rFonts w:cs="Times New Roman" w:hint="default"/>
        <w:b/>
        <w:i w:val="0"/>
      </w:rPr>
    </w:lvl>
    <w:lvl w:ilvl="1">
      <w:start w:val="8"/>
      <w:numFmt w:val="decimal"/>
      <w:lvlText w:val="%1.%2"/>
      <w:lvlJc w:val="left"/>
      <w:pPr>
        <w:ind w:left="0" w:firstLine="0"/>
      </w:pPr>
      <w:rPr>
        <w:rFonts w:cs="Times New Roman" w:hint="default"/>
        <w:b/>
        <w:i w:val="0"/>
      </w:rPr>
    </w:lvl>
    <w:lvl w:ilvl="2">
      <w:start w:val="5"/>
      <w:numFmt w:val="decimal"/>
      <w:lvlText w:val="6.8.%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6" w15:restartNumberingAfterBreak="0">
    <w:nsid w:val="5D75134A"/>
    <w:multiLevelType w:val="multilevel"/>
    <w:tmpl w:val="16B0B358"/>
    <w:styleLink w:val="CurrentList11"/>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7" w15:restartNumberingAfterBreak="0">
    <w:nsid w:val="5D7E6394"/>
    <w:multiLevelType w:val="multilevel"/>
    <w:tmpl w:val="9AB00310"/>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Restart w:val="1"/>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8" w15:restartNumberingAfterBreak="0">
    <w:nsid w:val="5F70184E"/>
    <w:multiLevelType w:val="multilevel"/>
    <w:tmpl w:val="6622AD76"/>
    <w:styleLink w:val="CurrentList38"/>
    <w:lvl w:ilvl="0">
      <w:start w:val="6"/>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8.%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9" w15:restartNumberingAfterBreak="0">
    <w:nsid w:val="5F9B0F4B"/>
    <w:multiLevelType w:val="multilevel"/>
    <w:tmpl w:val="732CE920"/>
    <w:styleLink w:val="CurrentList15"/>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0" w15:restartNumberingAfterBreak="0">
    <w:nsid w:val="62F648CB"/>
    <w:multiLevelType w:val="multilevel"/>
    <w:tmpl w:val="A9B054E4"/>
    <w:lvl w:ilvl="0">
      <w:start w:val="6"/>
      <w:numFmt w:val="decimal"/>
      <w:lvlText w:val="%1"/>
      <w:lvlJc w:val="left"/>
      <w:pPr>
        <w:ind w:left="800" w:hanging="800"/>
      </w:pPr>
      <w:rPr>
        <w:rFonts w:hint="default"/>
      </w:rPr>
    </w:lvl>
    <w:lvl w:ilvl="1">
      <w:start w:val="5"/>
      <w:numFmt w:val="decimal"/>
      <w:lvlText w:val="%1.%2"/>
      <w:lvlJc w:val="left"/>
      <w:pPr>
        <w:ind w:left="800" w:hanging="800"/>
      </w:pPr>
      <w:rPr>
        <w:rFonts w:hint="default"/>
      </w:rPr>
    </w:lvl>
    <w:lvl w:ilvl="2">
      <w:start w:val="37"/>
      <w:numFmt w:val="decimal"/>
      <w:lvlText w:val="%1.%2.%3"/>
      <w:lvlJc w:val="left"/>
      <w:pPr>
        <w:ind w:left="800" w:hanging="800"/>
      </w:pPr>
      <w:rPr>
        <w:rFonts w:hint="default"/>
      </w:rPr>
    </w:lvl>
    <w:lvl w:ilvl="3">
      <w:start w:val="2"/>
      <w:numFmt w:val="decimal"/>
      <w:lvlText w:val="%1.%2.%3.%4"/>
      <w:lvlJc w:val="left"/>
      <w:pPr>
        <w:ind w:left="800" w:hanging="8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63557D54"/>
    <w:multiLevelType w:val="multilevel"/>
    <w:tmpl w:val="F2F2E150"/>
    <w:styleLink w:val="CurrentList50"/>
    <w:lvl w:ilvl="0">
      <w:start w:val="6"/>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2" w15:restartNumberingAfterBreak="0">
    <w:nsid w:val="63C377DA"/>
    <w:multiLevelType w:val="multilevel"/>
    <w:tmpl w:val="C74E78C0"/>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5124302"/>
    <w:multiLevelType w:val="multilevel"/>
    <w:tmpl w:val="F7D8A548"/>
    <w:styleLink w:val="CurrentList41"/>
    <w:lvl w:ilvl="0">
      <w:start w:val="11"/>
      <w:numFmt w:val="decimal"/>
      <w:lvlText w:val="%1"/>
      <w:lvlJc w:val="left"/>
      <w:pPr>
        <w:ind w:left="432" w:hanging="432"/>
      </w:pPr>
      <w:rPr>
        <w:rFonts w:cs="Times New Roman" w:hint="default"/>
        <w:b/>
        <w:i w:val="0"/>
      </w:rPr>
    </w:lvl>
    <w:lvl w:ilvl="1">
      <w:start w:val="8"/>
      <w:numFmt w:val="decimal"/>
      <w:lvlText w:val="%1.%2"/>
      <w:lvlJc w:val="left"/>
      <w:pPr>
        <w:ind w:left="0" w:firstLine="0"/>
      </w:pPr>
      <w:rPr>
        <w:rFonts w:cs="Times New Roman" w:hint="default"/>
        <w:b/>
        <w:i w:val="0"/>
      </w:rPr>
    </w:lvl>
    <w:lvl w:ilvl="2">
      <w:start w:val="5"/>
      <w:numFmt w:val="decimal"/>
      <w:lvlText w:val="6.8.%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4" w15:restartNumberingAfterBreak="0">
    <w:nsid w:val="682F0F0C"/>
    <w:multiLevelType w:val="hybridMultilevel"/>
    <w:tmpl w:val="9288FD1C"/>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8D5789E"/>
    <w:multiLevelType w:val="multilevel"/>
    <w:tmpl w:val="F67695C2"/>
    <w:styleLink w:val="CurrentList18"/>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6" w15:restartNumberingAfterBreak="0">
    <w:nsid w:val="69150AC5"/>
    <w:multiLevelType w:val="hybridMultilevel"/>
    <w:tmpl w:val="9D66D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9F51ACD"/>
    <w:multiLevelType w:val="multilevel"/>
    <w:tmpl w:val="05025DFC"/>
    <w:styleLink w:val="CurrentList17"/>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8" w15:restartNumberingAfterBreak="0">
    <w:nsid w:val="6C00125E"/>
    <w:multiLevelType w:val="multilevel"/>
    <w:tmpl w:val="1FAEB020"/>
    <w:styleLink w:val="CurrentList3"/>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38"/>
      <w:numFmt w:val="decimal"/>
      <w:lvlText w:val="%1.%2.%3"/>
      <w:lvlJc w:val="left"/>
      <w:pPr>
        <w:tabs>
          <w:tab w:val="num" w:pos="720"/>
        </w:tabs>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9" w15:restartNumberingAfterBreak="0">
    <w:nsid w:val="6F264256"/>
    <w:multiLevelType w:val="multilevel"/>
    <w:tmpl w:val="C588AABC"/>
    <w:styleLink w:val="CurrentList44"/>
    <w:lvl w:ilvl="0">
      <w:start w:val="6"/>
      <w:numFmt w:val="decimal"/>
      <w:lvlText w:val="%1"/>
      <w:lvlJc w:val="left"/>
      <w:pPr>
        <w:ind w:left="432" w:hanging="432"/>
      </w:pPr>
      <w:rPr>
        <w:rFonts w:cs="Times New Roman" w:hint="default"/>
        <w:b/>
        <w:i w:val="0"/>
      </w:rPr>
    </w:lvl>
    <w:lvl w:ilvl="1">
      <w:start w:val="8"/>
      <w:numFmt w:val="decimal"/>
      <w:lvlText w:val="%1.%2"/>
      <w:lvlJc w:val="left"/>
      <w:pPr>
        <w:ind w:left="0" w:firstLine="0"/>
      </w:pPr>
      <w:rPr>
        <w:rFonts w:cs="Times New Roman" w:hint="default"/>
        <w:b/>
        <w:i w:val="0"/>
      </w:rPr>
    </w:lvl>
    <w:lvl w:ilvl="2">
      <w:start w:val="37"/>
      <w:numFmt w:val="decimal"/>
      <w:lvlText w:val="6.8.%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0" w15:restartNumberingAfterBreak="0">
    <w:nsid w:val="73822462"/>
    <w:multiLevelType w:val="multilevel"/>
    <w:tmpl w:val="9A4E0AD0"/>
    <w:styleLink w:val="CurrentList9"/>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1" w15:restartNumberingAfterBreak="0">
    <w:nsid w:val="76FE3877"/>
    <w:multiLevelType w:val="multilevel"/>
    <w:tmpl w:val="9D729824"/>
    <w:styleLink w:val="CurrentList29"/>
    <w:lvl w:ilvl="0">
      <w:start w:val="10"/>
      <w:numFmt w:val="decimal"/>
      <w:lvlText w:val="%1"/>
      <w:lvlJc w:val="left"/>
      <w:pPr>
        <w:ind w:left="432" w:hanging="432"/>
      </w:pPr>
      <w:rPr>
        <w:rFonts w:cs="Times New Roman" w:hint="default"/>
        <w:b/>
        <w:i w:val="0"/>
      </w:rPr>
    </w:lvl>
    <w:lvl w:ilvl="1">
      <w:start w:val="2"/>
      <w:numFmt w:val="decimal"/>
      <w:lvlText w:val="%1.%2"/>
      <w:lvlJc w:val="left"/>
      <w:pPr>
        <w:ind w:left="0" w:firstLine="0"/>
      </w:pPr>
      <w:rPr>
        <w:rFonts w:cs="Times New Roman" w:hint="default"/>
        <w:b/>
        <w:i w:val="0"/>
      </w:rPr>
    </w:lvl>
    <w:lvl w:ilvl="2">
      <w:start w:val="6"/>
      <w:numFmt w:val="decimal"/>
      <w:lvlText w:val="10.%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2" w15:restartNumberingAfterBreak="0">
    <w:nsid w:val="779F536B"/>
    <w:multiLevelType w:val="multilevel"/>
    <w:tmpl w:val="02FCC56E"/>
    <w:styleLink w:val="CurrentList2"/>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3" w15:restartNumberingAfterBreak="0">
    <w:nsid w:val="78CC0F9B"/>
    <w:multiLevelType w:val="multilevel"/>
    <w:tmpl w:val="F2F2E150"/>
    <w:name w:val="new-props"/>
    <w:lvl w:ilvl="0">
      <w:start w:val="6"/>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4" w15:restartNumberingAfterBreak="0">
    <w:nsid w:val="78DE27A9"/>
    <w:multiLevelType w:val="multilevel"/>
    <w:tmpl w:val="7C9831E0"/>
    <w:styleLink w:val="CurrentList20"/>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6.%2.%3"/>
      <w:lvlJc w:val="left"/>
      <w:pPr>
        <w:ind w:left="0" w:firstLine="0"/>
      </w:pPr>
      <w:rPr>
        <w:rFonts w:cs="Times New Roman" w:hint="default"/>
        <w:b/>
        <w:i w:val="0"/>
      </w:rPr>
    </w:lvl>
    <w:lvl w:ilvl="3">
      <w:start w:val="4"/>
      <w:numFmt w:val="decimal"/>
      <w:lvlRestart w:val="0"/>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5" w15:restartNumberingAfterBreak="0">
    <w:nsid w:val="79B319CB"/>
    <w:multiLevelType w:val="multilevel"/>
    <w:tmpl w:val="CE0C2278"/>
    <w:styleLink w:val="CurrentList35"/>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A8053A5"/>
    <w:multiLevelType w:val="multilevel"/>
    <w:tmpl w:val="437A33AA"/>
    <w:styleLink w:val="CurrentList46"/>
    <w:lvl w:ilvl="0">
      <w:start w:val="6"/>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Text w:val="%1.%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7" w15:restartNumberingAfterBreak="0">
    <w:nsid w:val="7B0244EE"/>
    <w:multiLevelType w:val="multilevel"/>
    <w:tmpl w:val="9A5437D4"/>
    <w:styleLink w:val="CurrentList54"/>
    <w:lvl w:ilvl="0">
      <w:start w:val="6"/>
      <w:numFmt w:val="decimal"/>
      <w:lvlText w:val="%1"/>
      <w:lvlJc w:val="left"/>
      <w:pPr>
        <w:ind w:left="680" w:hanging="680"/>
      </w:pPr>
      <w:rPr>
        <w:rFonts w:hint="default"/>
      </w:rPr>
    </w:lvl>
    <w:lvl w:ilvl="1">
      <w:start w:val="8"/>
      <w:numFmt w:val="decimal"/>
      <w:lvlText w:val="%1.%2"/>
      <w:lvlJc w:val="left"/>
      <w:pPr>
        <w:ind w:left="680" w:hanging="68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7B1B144D"/>
    <w:multiLevelType w:val="hybridMultilevel"/>
    <w:tmpl w:val="4B742232"/>
    <w:lvl w:ilvl="0" w:tplc="7F6E293C">
      <w:start w:val="6"/>
      <w:numFmt w:val="bullet"/>
      <w:lvlText w:val="-"/>
      <w:lvlJc w:val="left"/>
      <w:pPr>
        <w:ind w:left="720" w:hanging="360"/>
      </w:pPr>
      <w:rPr>
        <w:rFonts w:ascii="Cambria" w:eastAsia="Times New Roman" w:hAnsi="Cambria"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9"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0" w15:restartNumberingAfterBreak="0">
    <w:nsid w:val="7F041D30"/>
    <w:multiLevelType w:val="multilevel"/>
    <w:tmpl w:val="8506B586"/>
    <w:styleLink w:val="CurrentList26"/>
    <w:lvl w:ilvl="0">
      <w:start w:val="1"/>
      <w:numFmt w:val="decimal"/>
      <w:lvlText w:val="%1"/>
      <w:lvlJc w:val="left"/>
      <w:pPr>
        <w:ind w:left="432" w:hanging="432"/>
      </w:pPr>
      <w:rPr>
        <w:rFonts w:cs="Times New Roman" w:hint="default"/>
        <w:b/>
        <w:i w:val="0"/>
      </w:rPr>
    </w:lvl>
    <w:lvl w:ilvl="1">
      <w:start w:val="5"/>
      <w:numFmt w:val="decimal"/>
      <w:lvlText w:val="%1.%2"/>
      <w:lvlJc w:val="left"/>
      <w:pPr>
        <w:ind w:left="0" w:firstLine="0"/>
      </w:pPr>
      <w:rPr>
        <w:rFonts w:cs="Times New Roman" w:hint="default"/>
        <w:b/>
        <w:i w:val="0"/>
      </w:rPr>
    </w:lvl>
    <w:lvl w:ilvl="2">
      <w:start w:val="37"/>
      <w:numFmt w:val="decimal"/>
      <w:lvlRestart w:val="1"/>
      <w:lvlText w:val="6.%2.%3"/>
      <w:lvlJc w:val="left"/>
      <w:pPr>
        <w:ind w:left="0" w:firstLine="0"/>
      </w:pPr>
      <w:rPr>
        <w:rFonts w:cs="Times New Roman" w:hint="default"/>
        <w:b/>
        <w:i w:val="0"/>
      </w:rPr>
    </w:lvl>
    <w:lvl w:ilvl="3">
      <w:start w:val="4"/>
      <w:numFmt w:val="decimal"/>
      <w:lvlText w:val="%1.%2.%3.%4"/>
      <w:lvlJc w:val="left"/>
      <w:pPr>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91" w15:restartNumberingAfterBreak="0">
    <w:nsid w:val="7FB76089"/>
    <w:multiLevelType w:val="multilevel"/>
    <w:tmpl w:val="6070253E"/>
    <w:styleLink w:val="CurrentList1"/>
    <w:lvl w:ilvl="0">
      <w:start w:val="6"/>
      <w:numFmt w:val="decimal"/>
      <w:lvlText w:val="%1"/>
      <w:lvlJc w:val="left"/>
      <w:pPr>
        <w:ind w:left="680" w:hanging="680"/>
      </w:pPr>
      <w:rPr>
        <w:rFonts w:hint="default"/>
      </w:rPr>
    </w:lvl>
    <w:lvl w:ilvl="1">
      <w:start w:val="5"/>
      <w:numFmt w:val="decimal"/>
      <w:lvlText w:val="%1.%2"/>
      <w:lvlJc w:val="left"/>
      <w:pPr>
        <w:ind w:left="680" w:hanging="680"/>
      </w:pPr>
      <w:rPr>
        <w:rFonts w:hint="default"/>
      </w:rPr>
    </w:lvl>
    <w:lvl w:ilvl="2">
      <w:start w:val="3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7FF51C06"/>
    <w:multiLevelType w:val="hybridMultilevel"/>
    <w:tmpl w:val="E4761F60"/>
    <w:lvl w:ilvl="0" w:tplc="03E84C48">
      <w:start w:val="1"/>
      <w:numFmt w:val="lowerRoman"/>
      <w:lvlText w:val="%1)"/>
      <w:lvlJc w:val="left"/>
      <w:pPr>
        <w:ind w:left="1797" w:hanging="720"/>
      </w:pPr>
      <w:rPr>
        <w:rFonts w:hint="default"/>
      </w:rPr>
    </w:lvl>
    <w:lvl w:ilvl="1" w:tplc="04090019" w:tentative="1">
      <w:start w:val="1"/>
      <w:numFmt w:val="lowerLetter"/>
      <w:lvlText w:val="%2."/>
      <w:lvlJc w:val="left"/>
      <w:pPr>
        <w:ind w:left="2157" w:hanging="360"/>
      </w:pPr>
    </w:lvl>
    <w:lvl w:ilvl="2" w:tplc="0409001B" w:tentative="1">
      <w:start w:val="1"/>
      <w:numFmt w:val="lowerRoman"/>
      <w:lvlText w:val="%3."/>
      <w:lvlJc w:val="right"/>
      <w:pPr>
        <w:ind w:left="2877" w:hanging="180"/>
      </w:pPr>
    </w:lvl>
    <w:lvl w:ilvl="3" w:tplc="0409000F" w:tentative="1">
      <w:start w:val="1"/>
      <w:numFmt w:val="decimal"/>
      <w:lvlText w:val="%4."/>
      <w:lvlJc w:val="left"/>
      <w:pPr>
        <w:ind w:left="3597" w:hanging="360"/>
      </w:pPr>
    </w:lvl>
    <w:lvl w:ilvl="4" w:tplc="04090019" w:tentative="1">
      <w:start w:val="1"/>
      <w:numFmt w:val="lowerLetter"/>
      <w:lvlText w:val="%5."/>
      <w:lvlJc w:val="left"/>
      <w:pPr>
        <w:ind w:left="4317" w:hanging="360"/>
      </w:pPr>
    </w:lvl>
    <w:lvl w:ilvl="5" w:tplc="0409001B" w:tentative="1">
      <w:start w:val="1"/>
      <w:numFmt w:val="lowerRoman"/>
      <w:lvlText w:val="%6."/>
      <w:lvlJc w:val="right"/>
      <w:pPr>
        <w:ind w:left="5037" w:hanging="180"/>
      </w:pPr>
    </w:lvl>
    <w:lvl w:ilvl="6" w:tplc="0409000F" w:tentative="1">
      <w:start w:val="1"/>
      <w:numFmt w:val="decimal"/>
      <w:lvlText w:val="%7."/>
      <w:lvlJc w:val="left"/>
      <w:pPr>
        <w:ind w:left="5757" w:hanging="360"/>
      </w:pPr>
    </w:lvl>
    <w:lvl w:ilvl="7" w:tplc="04090019" w:tentative="1">
      <w:start w:val="1"/>
      <w:numFmt w:val="lowerLetter"/>
      <w:lvlText w:val="%8."/>
      <w:lvlJc w:val="left"/>
      <w:pPr>
        <w:ind w:left="6477" w:hanging="360"/>
      </w:pPr>
    </w:lvl>
    <w:lvl w:ilvl="8" w:tplc="0409001B" w:tentative="1">
      <w:start w:val="1"/>
      <w:numFmt w:val="lowerRoman"/>
      <w:lvlText w:val="%9."/>
      <w:lvlJc w:val="right"/>
      <w:pPr>
        <w:ind w:left="7197" w:hanging="180"/>
      </w:pPr>
    </w:lvl>
  </w:abstractNum>
  <w:num w:numId="1" w16cid:durableId="516232968">
    <w:abstractNumId w:val="34"/>
  </w:num>
  <w:num w:numId="2" w16cid:durableId="820778699">
    <w:abstractNumId w:val="9"/>
  </w:num>
  <w:num w:numId="3" w16cid:durableId="807624638">
    <w:abstractNumId w:val="67"/>
  </w:num>
  <w:num w:numId="4" w16cid:durableId="1022166672">
    <w:abstractNumId w:val="89"/>
  </w:num>
  <w:num w:numId="5" w16cid:durableId="962418716">
    <w:abstractNumId w:val="32"/>
  </w:num>
  <w:num w:numId="6" w16cid:durableId="2051108285">
    <w:abstractNumId w:val="63"/>
  </w:num>
  <w:num w:numId="7" w16cid:durableId="437288010">
    <w:abstractNumId w:val="22"/>
  </w:num>
  <w:num w:numId="8" w16cid:durableId="1145701776">
    <w:abstractNumId w:val="42"/>
  </w:num>
  <w:num w:numId="9" w16cid:durableId="641233861">
    <w:abstractNumId w:val="67"/>
  </w:num>
  <w:num w:numId="10" w16cid:durableId="1047291251">
    <w:abstractNumId w:val="67"/>
  </w:num>
  <w:num w:numId="11" w16cid:durableId="1112819392">
    <w:abstractNumId w:val="67"/>
  </w:num>
  <w:num w:numId="12" w16cid:durableId="263267970">
    <w:abstractNumId w:val="67"/>
  </w:num>
  <w:num w:numId="13" w16cid:durableId="2074310963">
    <w:abstractNumId w:val="67"/>
  </w:num>
  <w:num w:numId="14" w16cid:durableId="347609176">
    <w:abstractNumId w:val="67"/>
  </w:num>
  <w:num w:numId="15" w16cid:durableId="224412823">
    <w:abstractNumId w:val="67"/>
  </w:num>
  <w:num w:numId="16" w16cid:durableId="723410236">
    <w:abstractNumId w:val="56"/>
  </w:num>
  <w:num w:numId="17" w16cid:durableId="1824421753">
    <w:abstractNumId w:val="88"/>
  </w:num>
  <w:num w:numId="18" w16cid:durableId="1162114711">
    <w:abstractNumId w:val="59"/>
  </w:num>
  <w:num w:numId="19" w16cid:durableId="368652224">
    <w:abstractNumId w:val="28"/>
  </w:num>
  <w:num w:numId="20" w16cid:durableId="1213689829">
    <w:abstractNumId w:val="4"/>
  </w:num>
  <w:num w:numId="21" w16cid:durableId="1446845946">
    <w:abstractNumId w:val="92"/>
  </w:num>
  <w:num w:numId="22" w16cid:durableId="542594017">
    <w:abstractNumId w:val="54"/>
  </w:num>
  <w:num w:numId="23" w16cid:durableId="1020667227">
    <w:abstractNumId w:val="5"/>
  </w:num>
  <w:num w:numId="24" w16cid:durableId="1174104610">
    <w:abstractNumId w:val="55"/>
  </w:num>
  <w:num w:numId="25" w16cid:durableId="1414005840">
    <w:abstractNumId w:val="33"/>
  </w:num>
  <w:num w:numId="26" w16cid:durableId="452021107">
    <w:abstractNumId w:val="2"/>
  </w:num>
  <w:num w:numId="27" w16cid:durableId="2119175534">
    <w:abstractNumId w:val="15"/>
  </w:num>
  <w:num w:numId="28" w16cid:durableId="1885099729">
    <w:abstractNumId w:val="72"/>
  </w:num>
  <w:num w:numId="29" w16cid:durableId="98070718">
    <w:abstractNumId w:val="70"/>
  </w:num>
  <w:num w:numId="30" w16cid:durableId="1208881413">
    <w:abstractNumId w:val="91"/>
  </w:num>
  <w:num w:numId="31" w16cid:durableId="21908381">
    <w:abstractNumId w:val="82"/>
  </w:num>
  <w:num w:numId="32" w16cid:durableId="1995718543">
    <w:abstractNumId w:val="78"/>
  </w:num>
  <w:num w:numId="33" w16cid:durableId="34083787">
    <w:abstractNumId w:val="52"/>
  </w:num>
  <w:num w:numId="34" w16cid:durableId="1714619769">
    <w:abstractNumId w:val="0"/>
  </w:num>
  <w:num w:numId="35" w16cid:durableId="324868748">
    <w:abstractNumId w:val="67"/>
  </w:num>
  <w:num w:numId="36" w16cid:durableId="456336455">
    <w:abstractNumId w:val="11"/>
  </w:num>
  <w:num w:numId="37" w16cid:durableId="246160241">
    <w:abstractNumId w:val="67"/>
  </w:num>
  <w:num w:numId="38" w16cid:durableId="15930005">
    <w:abstractNumId w:val="51"/>
  </w:num>
  <w:num w:numId="39" w16cid:durableId="1366565320">
    <w:abstractNumId w:val="67"/>
    <w:lvlOverride w:ilvl="0">
      <w:startOverride w:val="6"/>
    </w:lvlOverride>
    <w:lvlOverride w:ilvl="1">
      <w:startOverride w:val="5"/>
    </w:lvlOverride>
    <w:lvlOverride w:ilvl="2">
      <w:startOverride w:val="3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24220612">
    <w:abstractNumId w:val="1"/>
  </w:num>
  <w:num w:numId="41" w16cid:durableId="2024671148">
    <w:abstractNumId w:val="80"/>
  </w:num>
  <w:num w:numId="42" w16cid:durableId="1317956804">
    <w:abstractNumId w:val="67"/>
    <w:lvlOverride w:ilvl="0">
      <w:startOverride w:val="6"/>
    </w:lvlOverride>
    <w:lvlOverride w:ilvl="1">
      <w:startOverride w:val="5"/>
    </w:lvlOverride>
    <w:lvlOverride w:ilvl="2">
      <w:startOverride w:val="3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40472801">
    <w:abstractNumId w:val="67"/>
    <w:lvlOverride w:ilvl="0">
      <w:startOverride w:val="6"/>
    </w:lvlOverride>
    <w:lvlOverride w:ilvl="1">
      <w:startOverride w:val="5"/>
    </w:lvlOverride>
    <w:lvlOverride w:ilvl="2">
      <w:startOverride w:val="3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9314144">
    <w:abstractNumId w:val="67"/>
    <w:lvlOverride w:ilvl="0">
      <w:startOverride w:val="6"/>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21054027">
    <w:abstractNumId w:val="67"/>
    <w:lvlOverride w:ilvl="0">
      <w:startOverride w:val="6"/>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982588403">
    <w:abstractNumId w:val="67"/>
  </w:num>
  <w:num w:numId="47" w16cid:durableId="1412435349">
    <w:abstractNumId w:val="30"/>
  </w:num>
  <w:num w:numId="48" w16cid:durableId="871653192">
    <w:abstractNumId w:val="67"/>
  </w:num>
  <w:num w:numId="49" w16cid:durableId="1920556169">
    <w:abstractNumId w:val="18"/>
  </w:num>
  <w:num w:numId="50" w16cid:durableId="1255822020">
    <w:abstractNumId w:val="66"/>
  </w:num>
  <w:num w:numId="51" w16cid:durableId="177357575">
    <w:abstractNumId w:val="24"/>
  </w:num>
  <w:num w:numId="52" w16cid:durableId="1928532845">
    <w:abstractNumId w:val="7"/>
  </w:num>
  <w:num w:numId="53" w16cid:durableId="1474643827">
    <w:abstractNumId w:val="53"/>
  </w:num>
  <w:num w:numId="54" w16cid:durableId="694234655">
    <w:abstractNumId w:val="69"/>
  </w:num>
  <w:num w:numId="55" w16cid:durableId="1981616569">
    <w:abstractNumId w:val="19"/>
  </w:num>
  <w:num w:numId="56" w16cid:durableId="1675960816">
    <w:abstractNumId w:val="67"/>
    <w:lvlOverride w:ilvl="0">
      <w:startOverride w:val="4"/>
    </w:lvlOverride>
    <w:lvlOverride w:ilvl="1">
      <w:startOverride w:val="5"/>
    </w:lvlOverride>
    <w:lvlOverride w:ilvl="2">
      <w:startOverride w:val="38"/>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7329794">
    <w:abstractNumId w:val="67"/>
    <w:lvlOverride w:ilvl="0">
      <w:startOverride w:val="1"/>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97706836">
    <w:abstractNumId w:val="77"/>
  </w:num>
  <w:num w:numId="59" w16cid:durableId="2034647890">
    <w:abstractNumId w:val="60"/>
  </w:num>
  <w:num w:numId="60" w16cid:durableId="7757257">
    <w:abstractNumId w:val="75"/>
  </w:num>
  <w:num w:numId="61" w16cid:durableId="1606184909">
    <w:abstractNumId w:val="46"/>
  </w:num>
  <w:num w:numId="62" w16cid:durableId="558592664">
    <w:abstractNumId w:val="84"/>
  </w:num>
  <w:num w:numId="63" w16cid:durableId="25107236">
    <w:abstractNumId w:val="43"/>
  </w:num>
  <w:num w:numId="64" w16cid:durableId="1669164330">
    <w:abstractNumId w:val="49"/>
  </w:num>
  <w:num w:numId="65" w16cid:durableId="351344575">
    <w:abstractNumId w:val="76"/>
  </w:num>
  <w:num w:numId="66" w16cid:durableId="1859543622">
    <w:abstractNumId w:val="3"/>
  </w:num>
  <w:num w:numId="67" w16cid:durableId="953755917">
    <w:abstractNumId w:val="83"/>
  </w:num>
  <w:num w:numId="68" w16cid:durableId="333146025">
    <w:abstractNumId w:val="17"/>
  </w:num>
  <w:num w:numId="69" w16cid:durableId="681469421">
    <w:abstractNumId w:val="44"/>
  </w:num>
  <w:num w:numId="70" w16cid:durableId="726495116">
    <w:abstractNumId w:val="6"/>
  </w:num>
  <w:num w:numId="71" w16cid:durableId="1936550667">
    <w:abstractNumId w:val="38"/>
  </w:num>
  <w:num w:numId="72" w16cid:durableId="132336890">
    <w:abstractNumId w:val="74"/>
  </w:num>
  <w:num w:numId="73" w16cid:durableId="30108519">
    <w:abstractNumId w:val="36"/>
  </w:num>
  <w:num w:numId="74" w16cid:durableId="305941993">
    <w:abstractNumId w:val="67"/>
    <w:lvlOverride w:ilvl="0">
      <w:startOverride w:val="9"/>
    </w:lvlOverride>
    <w:lvlOverride w:ilvl="1">
      <w:startOverride w:val="5"/>
    </w:lvlOverride>
    <w:lvlOverride w:ilvl="2">
      <w:startOverride w:val="37"/>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72528449">
    <w:abstractNumId w:val="62"/>
  </w:num>
  <w:num w:numId="76" w16cid:durableId="1037006177">
    <w:abstractNumId w:val="35"/>
  </w:num>
  <w:num w:numId="77" w16cid:durableId="799153810">
    <w:abstractNumId w:val="29"/>
  </w:num>
  <w:num w:numId="78" w16cid:durableId="1144085485">
    <w:abstractNumId w:val="23"/>
  </w:num>
  <w:num w:numId="79" w16cid:durableId="386685124">
    <w:abstractNumId w:val="48"/>
  </w:num>
  <w:num w:numId="80" w16cid:durableId="1983343412">
    <w:abstractNumId w:val="90"/>
  </w:num>
  <w:num w:numId="81" w16cid:durableId="1755660874">
    <w:abstractNumId w:val="64"/>
  </w:num>
  <w:num w:numId="82" w16cid:durableId="1675835599">
    <w:abstractNumId w:val="21"/>
  </w:num>
  <w:num w:numId="83" w16cid:durableId="419108167">
    <w:abstractNumId w:val="58"/>
  </w:num>
  <w:num w:numId="84" w16cid:durableId="1789739928">
    <w:abstractNumId w:val="81"/>
  </w:num>
  <w:num w:numId="85" w16cid:durableId="1900095443">
    <w:abstractNumId w:val="8"/>
  </w:num>
  <w:num w:numId="86" w16cid:durableId="656808128">
    <w:abstractNumId w:val="13"/>
  </w:num>
  <w:num w:numId="87" w16cid:durableId="1558466268">
    <w:abstractNumId w:val="8"/>
    <w:lvlOverride w:ilvl="0">
      <w:startOverride w:val="10"/>
    </w:lvlOverride>
    <w:lvlOverride w:ilvl="1">
      <w:startOverride w:val="6"/>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603155366">
    <w:abstractNumId w:val="57"/>
  </w:num>
  <w:num w:numId="89" w16cid:durableId="22171053">
    <w:abstractNumId w:val="40"/>
  </w:num>
  <w:num w:numId="90" w16cid:durableId="89014891">
    <w:abstractNumId w:val="47"/>
  </w:num>
  <w:num w:numId="91" w16cid:durableId="941063249">
    <w:abstractNumId w:val="40"/>
  </w:num>
  <w:num w:numId="92" w16cid:durableId="780954466">
    <w:abstractNumId w:val="37"/>
  </w:num>
  <w:num w:numId="93" w16cid:durableId="1877307488">
    <w:abstractNumId w:val="40"/>
  </w:num>
  <w:num w:numId="94" w16cid:durableId="1741712227">
    <w:abstractNumId w:val="10"/>
  </w:num>
  <w:num w:numId="95" w16cid:durableId="2034379263">
    <w:abstractNumId w:val="50"/>
  </w:num>
  <w:num w:numId="96" w16cid:durableId="1132138042">
    <w:abstractNumId w:val="85"/>
  </w:num>
  <w:num w:numId="97" w16cid:durableId="638608488">
    <w:abstractNumId w:val="25"/>
  </w:num>
  <w:num w:numId="98" w16cid:durableId="1648120102">
    <w:abstractNumId w:val="41"/>
  </w:num>
  <w:num w:numId="99" w16cid:durableId="750197376">
    <w:abstractNumId w:val="68"/>
  </w:num>
  <w:num w:numId="100" w16cid:durableId="1259019536">
    <w:abstractNumId w:val="61"/>
  </w:num>
  <w:num w:numId="101" w16cid:durableId="1729916615">
    <w:abstractNumId w:val="40"/>
  </w:num>
  <w:num w:numId="102" w16cid:durableId="1824661655">
    <w:abstractNumId w:val="65"/>
  </w:num>
  <w:num w:numId="103" w16cid:durableId="1008605454">
    <w:abstractNumId w:val="40"/>
    <w:lvlOverride w:ilvl="0">
      <w:startOverride w:val="11"/>
    </w:lvlOverride>
    <w:lvlOverride w:ilvl="1">
      <w:startOverride w:val="8"/>
    </w:lvlOverride>
    <w:lvlOverride w:ilvl="2">
      <w:startOverride w:val="5"/>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029288147">
    <w:abstractNumId w:val="73"/>
  </w:num>
  <w:num w:numId="105" w16cid:durableId="1117259974">
    <w:abstractNumId w:val="31"/>
  </w:num>
  <w:num w:numId="106" w16cid:durableId="2119060580">
    <w:abstractNumId w:val="20"/>
  </w:num>
  <w:num w:numId="107" w16cid:durableId="385221815">
    <w:abstractNumId w:val="79"/>
  </w:num>
  <w:num w:numId="108" w16cid:durableId="272631837">
    <w:abstractNumId w:val="16"/>
  </w:num>
  <w:num w:numId="109" w16cid:durableId="734815703">
    <w:abstractNumId w:val="86"/>
  </w:num>
  <w:num w:numId="110" w16cid:durableId="1591573741">
    <w:abstractNumId w:val="12"/>
  </w:num>
  <w:num w:numId="111" w16cid:durableId="473182557">
    <w:abstractNumId w:val="40"/>
  </w:num>
  <w:num w:numId="112" w16cid:durableId="1101337347">
    <w:abstractNumId w:val="14"/>
  </w:num>
  <w:num w:numId="113" w16cid:durableId="260532527">
    <w:abstractNumId w:val="40"/>
    <w:lvlOverride w:ilvl="0">
      <w:startOverride w:val="6"/>
    </w:lvlOverride>
    <w:lvlOverride w:ilvl="1">
      <w:startOverride w:val="8"/>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565556021">
    <w:abstractNumId w:val="26"/>
  </w:num>
  <w:num w:numId="115" w16cid:durableId="1382631093">
    <w:abstractNumId w:val="71"/>
  </w:num>
  <w:num w:numId="116" w16cid:durableId="446437123">
    <w:abstractNumId w:val="27"/>
  </w:num>
  <w:num w:numId="117" w16cid:durableId="509105422">
    <w:abstractNumId w:val="45"/>
  </w:num>
  <w:num w:numId="118" w16cid:durableId="1434014561">
    <w:abstractNumId w:val="39"/>
  </w:num>
  <w:num w:numId="119" w16cid:durableId="249000824">
    <w:abstractNumId w:val="87"/>
  </w:num>
  <w:numIdMacAtCleanup w:val="7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o Barnes">
    <w15:presenceInfo w15:providerId="AD" w15:userId="S::lbarnes@apple.com::a309106a-4c57-4e7e-b194-8938cda3c02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mirrorMargins/>
  <w:bordersDoNotSurroundHeader/>
  <w:bordersDoNotSurroundFooter/>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1CFA"/>
    <w:rsid w:val="0000407A"/>
    <w:rsid w:val="000051C2"/>
    <w:rsid w:val="00010781"/>
    <w:rsid w:val="00011429"/>
    <w:rsid w:val="000135EA"/>
    <w:rsid w:val="0001399D"/>
    <w:rsid w:val="00013D45"/>
    <w:rsid w:val="00015320"/>
    <w:rsid w:val="00020E27"/>
    <w:rsid w:val="0002515A"/>
    <w:rsid w:val="000261BF"/>
    <w:rsid w:val="000314E7"/>
    <w:rsid w:val="00034C67"/>
    <w:rsid w:val="000404B0"/>
    <w:rsid w:val="00040623"/>
    <w:rsid w:val="00042ACD"/>
    <w:rsid w:val="00042F59"/>
    <w:rsid w:val="00044445"/>
    <w:rsid w:val="00044C8B"/>
    <w:rsid w:val="0004648E"/>
    <w:rsid w:val="000466BC"/>
    <w:rsid w:val="00046E98"/>
    <w:rsid w:val="0004745C"/>
    <w:rsid w:val="00050244"/>
    <w:rsid w:val="00050CD0"/>
    <w:rsid w:val="00051C5A"/>
    <w:rsid w:val="00052262"/>
    <w:rsid w:val="00055455"/>
    <w:rsid w:val="00055853"/>
    <w:rsid w:val="00055C7B"/>
    <w:rsid w:val="000570F0"/>
    <w:rsid w:val="00060093"/>
    <w:rsid w:val="000632FE"/>
    <w:rsid w:val="00064708"/>
    <w:rsid w:val="000647E3"/>
    <w:rsid w:val="00064BEA"/>
    <w:rsid w:val="00067125"/>
    <w:rsid w:val="000671D8"/>
    <w:rsid w:val="00070B3F"/>
    <w:rsid w:val="00075EDE"/>
    <w:rsid w:val="00081B13"/>
    <w:rsid w:val="00083ED7"/>
    <w:rsid w:val="00085230"/>
    <w:rsid w:val="0008664F"/>
    <w:rsid w:val="000928B8"/>
    <w:rsid w:val="00095484"/>
    <w:rsid w:val="00096013"/>
    <w:rsid w:val="0009604E"/>
    <w:rsid w:val="000960C4"/>
    <w:rsid w:val="00096387"/>
    <w:rsid w:val="0009720E"/>
    <w:rsid w:val="000A17D3"/>
    <w:rsid w:val="000A1D19"/>
    <w:rsid w:val="000A2273"/>
    <w:rsid w:val="000A29EB"/>
    <w:rsid w:val="000A3462"/>
    <w:rsid w:val="000A3CBE"/>
    <w:rsid w:val="000A698C"/>
    <w:rsid w:val="000A6D8E"/>
    <w:rsid w:val="000A706D"/>
    <w:rsid w:val="000B0743"/>
    <w:rsid w:val="000B21E2"/>
    <w:rsid w:val="000B26A7"/>
    <w:rsid w:val="000B3CEF"/>
    <w:rsid w:val="000B3D64"/>
    <w:rsid w:val="000B5A50"/>
    <w:rsid w:val="000B6BC2"/>
    <w:rsid w:val="000C033F"/>
    <w:rsid w:val="000C1D0B"/>
    <w:rsid w:val="000C25B0"/>
    <w:rsid w:val="000C3E16"/>
    <w:rsid w:val="000D09EB"/>
    <w:rsid w:val="000D148D"/>
    <w:rsid w:val="000D41C4"/>
    <w:rsid w:val="000D485B"/>
    <w:rsid w:val="000D6B21"/>
    <w:rsid w:val="000E2FBC"/>
    <w:rsid w:val="000E3862"/>
    <w:rsid w:val="000E3F71"/>
    <w:rsid w:val="000E5F53"/>
    <w:rsid w:val="000F48A4"/>
    <w:rsid w:val="000F7812"/>
    <w:rsid w:val="001026F0"/>
    <w:rsid w:val="00110E00"/>
    <w:rsid w:val="00111063"/>
    <w:rsid w:val="0011218A"/>
    <w:rsid w:val="00112FCE"/>
    <w:rsid w:val="00114A1F"/>
    <w:rsid w:val="00122F99"/>
    <w:rsid w:val="001236C1"/>
    <w:rsid w:val="00123EB5"/>
    <w:rsid w:val="00124577"/>
    <w:rsid w:val="00133D1B"/>
    <w:rsid w:val="00134569"/>
    <w:rsid w:val="001431AE"/>
    <w:rsid w:val="001459C4"/>
    <w:rsid w:val="00145F9F"/>
    <w:rsid w:val="0014646E"/>
    <w:rsid w:val="00150A71"/>
    <w:rsid w:val="00152487"/>
    <w:rsid w:val="001527A3"/>
    <w:rsid w:val="0015508D"/>
    <w:rsid w:val="001559DE"/>
    <w:rsid w:val="00155D58"/>
    <w:rsid w:val="00156DC9"/>
    <w:rsid w:val="0016339F"/>
    <w:rsid w:val="00163AEB"/>
    <w:rsid w:val="0016409C"/>
    <w:rsid w:val="00166F8A"/>
    <w:rsid w:val="00167F41"/>
    <w:rsid w:val="00171257"/>
    <w:rsid w:val="00171B18"/>
    <w:rsid w:val="001776C7"/>
    <w:rsid w:val="00180118"/>
    <w:rsid w:val="001801E9"/>
    <w:rsid w:val="00182CEB"/>
    <w:rsid w:val="0018640E"/>
    <w:rsid w:val="001864F0"/>
    <w:rsid w:val="00191F2D"/>
    <w:rsid w:val="001920CC"/>
    <w:rsid w:val="001927E9"/>
    <w:rsid w:val="001944E4"/>
    <w:rsid w:val="00194542"/>
    <w:rsid w:val="00194B61"/>
    <w:rsid w:val="0019511A"/>
    <w:rsid w:val="00196975"/>
    <w:rsid w:val="001A0627"/>
    <w:rsid w:val="001A0B0F"/>
    <w:rsid w:val="001A2CB7"/>
    <w:rsid w:val="001A2FA8"/>
    <w:rsid w:val="001A33D0"/>
    <w:rsid w:val="001A49CE"/>
    <w:rsid w:val="001A4FF6"/>
    <w:rsid w:val="001B1884"/>
    <w:rsid w:val="001B2619"/>
    <w:rsid w:val="001B51CD"/>
    <w:rsid w:val="001B5400"/>
    <w:rsid w:val="001B6C3E"/>
    <w:rsid w:val="001B7DCB"/>
    <w:rsid w:val="001B7E24"/>
    <w:rsid w:val="001C330F"/>
    <w:rsid w:val="001C58F3"/>
    <w:rsid w:val="001C6575"/>
    <w:rsid w:val="001C7903"/>
    <w:rsid w:val="001D04B2"/>
    <w:rsid w:val="001D2971"/>
    <w:rsid w:val="001D59C2"/>
    <w:rsid w:val="001D5C4F"/>
    <w:rsid w:val="001D6073"/>
    <w:rsid w:val="001D6480"/>
    <w:rsid w:val="001D7C53"/>
    <w:rsid w:val="001E09C2"/>
    <w:rsid w:val="001E595F"/>
    <w:rsid w:val="001E702D"/>
    <w:rsid w:val="001F05B4"/>
    <w:rsid w:val="001F1581"/>
    <w:rsid w:val="001F69D9"/>
    <w:rsid w:val="001F72BD"/>
    <w:rsid w:val="001F7968"/>
    <w:rsid w:val="00202D30"/>
    <w:rsid w:val="0020352D"/>
    <w:rsid w:val="002038D1"/>
    <w:rsid w:val="002040B4"/>
    <w:rsid w:val="002052ED"/>
    <w:rsid w:val="00205426"/>
    <w:rsid w:val="00206394"/>
    <w:rsid w:val="002113DB"/>
    <w:rsid w:val="00211566"/>
    <w:rsid w:val="00213CDC"/>
    <w:rsid w:val="002142D3"/>
    <w:rsid w:val="00214F94"/>
    <w:rsid w:val="0021721F"/>
    <w:rsid w:val="002177EB"/>
    <w:rsid w:val="00220046"/>
    <w:rsid w:val="00220A8A"/>
    <w:rsid w:val="002228CC"/>
    <w:rsid w:val="002246AC"/>
    <w:rsid w:val="00231776"/>
    <w:rsid w:val="002339B5"/>
    <w:rsid w:val="00233FBF"/>
    <w:rsid w:val="002340E0"/>
    <w:rsid w:val="0023474D"/>
    <w:rsid w:val="00236FEC"/>
    <w:rsid w:val="00237618"/>
    <w:rsid w:val="00237A4F"/>
    <w:rsid w:val="00240506"/>
    <w:rsid w:val="002419B2"/>
    <w:rsid w:val="002426A3"/>
    <w:rsid w:val="002442F8"/>
    <w:rsid w:val="00255DFA"/>
    <w:rsid w:val="002569BA"/>
    <w:rsid w:val="00260458"/>
    <w:rsid w:val="002621E8"/>
    <w:rsid w:val="00262232"/>
    <w:rsid w:val="00262561"/>
    <w:rsid w:val="00262A5A"/>
    <w:rsid w:val="00264095"/>
    <w:rsid w:val="002655A2"/>
    <w:rsid w:val="002661CA"/>
    <w:rsid w:val="00266719"/>
    <w:rsid w:val="00266CFD"/>
    <w:rsid w:val="00266FF8"/>
    <w:rsid w:val="00267D9D"/>
    <w:rsid w:val="00270EFC"/>
    <w:rsid w:val="00272564"/>
    <w:rsid w:val="00274199"/>
    <w:rsid w:val="0027614B"/>
    <w:rsid w:val="0028448D"/>
    <w:rsid w:val="002868FE"/>
    <w:rsid w:val="002879D1"/>
    <w:rsid w:val="00291AF3"/>
    <w:rsid w:val="0029243C"/>
    <w:rsid w:val="00292F19"/>
    <w:rsid w:val="002930D3"/>
    <w:rsid w:val="002942AC"/>
    <w:rsid w:val="00294CF1"/>
    <w:rsid w:val="00294FB0"/>
    <w:rsid w:val="00295254"/>
    <w:rsid w:val="002958D8"/>
    <w:rsid w:val="00297153"/>
    <w:rsid w:val="0029724F"/>
    <w:rsid w:val="002977FF"/>
    <w:rsid w:val="002978A9"/>
    <w:rsid w:val="002A10EE"/>
    <w:rsid w:val="002A21B5"/>
    <w:rsid w:val="002A3308"/>
    <w:rsid w:val="002A3D30"/>
    <w:rsid w:val="002A48DE"/>
    <w:rsid w:val="002A4D1B"/>
    <w:rsid w:val="002A50DC"/>
    <w:rsid w:val="002A5242"/>
    <w:rsid w:val="002A6FE1"/>
    <w:rsid w:val="002A7CE7"/>
    <w:rsid w:val="002A7F93"/>
    <w:rsid w:val="002B0AD0"/>
    <w:rsid w:val="002B2937"/>
    <w:rsid w:val="002B3BDD"/>
    <w:rsid w:val="002B7C5B"/>
    <w:rsid w:val="002B7F6F"/>
    <w:rsid w:val="002C08A7"/>
    <w:rsid w:val="002C0C4A"/>
    <w:rsid w:val="002C1783"/>
    <w:rsid w:val="002C1AE5"/>
    <w:rsid w:val="002C453D"/>
    <w:rsid w:val="002C49AE"/>
    <w:rsid w:val="002C6081"/>
    <w:rsid w:val="002C7C59"/>
    <w:rsid w:val="002D11FC"/>
    <w:rsid w:val="002D26B1"/>
    <w:rsid w:val="002D285D"/>
    <w:rsid w:val="002D2CB4"/>
    <w:rsid w:val="002D4703"/>
    <w:rsid w:val="002D5667"/>
    <w:rsid w:val="002D7D30"/>
    <w:rsid w:val="002E0796"/>
    <w:rsid w:val="002E0D33"/>
    <w:rsid w:val="002E10B8"/>
    <w:rsid w:val="002E1256"/>
    <w:rsid w:val="002E24EE"/>
    <w:rsid w:val="002E374C"/>
    <w:rsid w:val="002E4847"/>
    <w:rsid w:val="002E4FF0"/>
    <w:rsid w:val="002E59EE"/>
    <w:rsid w:val="002E5AA0"/>
    <w:rsid w:val="002E7795"/>
    <w:rsid w:val="002F0FA5"/>
    <w:rsid w:val="002F4CA0"/>
    <w:rsid w:val="002F4E01"/>
    <w:rsid w:val="002F5AD6"/>
    <w:rsid w:val="002F5DD5"/>
    <w:rsid w:val="002F6596"/>
    <w:rsid w:val="0030023E"/>
    <w:rsid w:val="00302B55"/>
    <w:rsid w:val="0030364A"/>
    <w:rsid w:val="00303759"/>
    <w:rsid w:val="00304597"/>
    <w:rsid w:val="00305732"/>
    <w:rsid w:val="00306603"/>
    <w:rsid w:val="00312BA8"/>
    <w:rsid w:val="0031350C"/>
    <w:rsid w:val="00313543"/>
    <w:rsid w:val="00314414"/>
    <w:rsid w:val="00314835"/>
    <w:rsid w:val="003150BE"/>
    <w:rsid w:val="003178D9"/>
    <w:rsid w:val="0031798A"/>
    <w:rsid w:val="00320BC7"/>
    <w:rsid w:val="0032158E"/>
    <w:rsid w:val="003225D0"/>
    <w:rsid w:val="003270E3"/>
    <w:rsid w:val="00327568"/>
    <w:rsid w:val="003275E1"/>
    <w:rsid w:val="00327FC1"/>
    <w:rsid w:val="00333718"/>
    <w:rsid w:val="003343C1"/>
    <w:rsid w:val="00334469"/>
    <w:rsid w:val="00336068"/>
    <w:rsid w:val="0033608F"/>
    <w:rsid w:val="0033616F"/>
    <w:rsid w:val="0034209B"/>
    <w:rsid w:val="003449D6"/>
    <w:rsid w:val="003469EA"/>
    <w:rsid w:val="00346ECA"/>
    <w:rsid w:val="00347FB5"/>
    <w:rsid w:val="0035551F"/>
    <w:rsid w:val="003558BF"/>
    <w:rsid w:val="00360077"/>
    <w:rsid w:val="003600A0"/>
    <w:rsid w:val="00362EE8"/>
    <w:rsid w:val="003643AA"/>
    <w:rsid w:val="0036491B"/>
    <w:rsid w:val="00364B6A"/>
    <w:rsid w:val="00370F3B"/>
    <w:rsid w:val="00371151"/>
    <w:rsid w:val="00372298"/>
    <w:rsid w:val="00373501"/>
    <w:rsid w:val="00375A87"/>
    <w:rsid w:val="00380713"/>
    <w:rsid w:val="00380D9B"/>
    <w:rsid w:val="003848A1"/>
    <w:rsid w:val="00386472"/>
    <w:rsid w:val="003904B7"/>
    <w:rsid w:val="00391750"/>
    <w:rsid w:val="00391C20"/>
    <w:rsid w:val="00392157"/>
    <w:rsid w:val="00392A78"/>
    <w:rsid w:val="00394EF3"/>
    <w:rsid w:val="003950FD"/>
    <w:rsid w:val="003955E5"/>
    <w:rsid w:val="00395A64"/>
    <w:rsid w:val="00395E39"/>
    <w:rsid w:val="0039765A"/>
    <w:rsid w:val="003A0890"/>
    <w:rsid w:val="003A19C6"/>
    <w:rsid w:val="003A2816"/>
    <w:rsid w:val="003A3140"/>
    <w:rsid w:val="003A31AE"/>
    <w:rsid w:val="003A5F12"/>
    <w:rsid w:val="003A7556"/>
    <w:rsid w:val="003B0F83"/>
    <w:rsid w:val="003B153F"/>
    <w:rsid w:val="003B24F7"/>
    <w:rsid w:val="003B3DA7"/>
    <w:rsid w:val="003B3E5E"/>
    <w:rsid w:val="003B4541"/>
    <w:rsid w:val="003C1707"/>
    <w:rsid w:val="003C7270"/>
    <w:rsid w:val="003D04B1"/>
    <w:rsid w:val="003D169A"/>
    <w:rsid w:val="003D485B"/>
    <w:rsid w:val="003D49F7"/>
    <w:rsid w:val="003D4C43"/>
    <w:rsid w:val="003D4DC4"/>
    <w:rsid w:val="003D5199"/>
    <w:rsid w:val="003D6386"/>
    <w:rsid w:val="003E184C"/>
    <w:rsid w:val="003E3CAB"/>
    <w:rsid w:val="003E47D0"/>
    <w:rsid w:val="003E6271"/>
    <w:rsid w:val="003F0348"/>
    <w:rsid w:val="003F101B"/>
    <w:rsid w:val="003F142D"/>
    <w:rsid w:val="003F3954"/>
    <w:rsid w:val="003F4670"/>
    <w:rsid w:val="003F4EB2"/>
    <w:rsid w:val="003F55A5"/>
    <w:rsid w:val="003F5E61"/>
    <w:rsid w:val="003F62C3"/>
    <w:rsid w:val="003F67B6"/>
    <w:rsid w:val="004007AA"/>
    <w:rsid w:val="00400F60"/>
    <w:rsid w:val="00401025"/>
    <w:rsid w:val="00401A48"/>
    <w:rsid w:val="00402654"/>
    <w:rsid w:val="00404B14"/>
    <w:rsid w:val="00404DBD"/>
    <w:rsid w:val="00405669"/>
    <w:rsid w:val="00405D81"/>
    <w:rsid w:val="00406C52"/>
    <w:rsid w:val="00407C25"/>
    <w:rsid w:val="004136A7"/>
    <w:rsid w:val="00415FE1"/>
    <w:rsid w:val="00416CCB"/>
    <w:rsid w:val="004203AD"/>
    <w:rsid w:val="0042084A"/>
    <w:rsid w:val="00422AE2"/>
    <w:rsid w:val="00427D6E"/>
    <w:rsid w:val="004306BE"/>
    <w:rsid w:val="004320CD"/>
    <w:rsid w:val="00432B95"/>
    <w:rsid w:val="00433FEC"/>
    <w:rsid w:val="0043434A"/>
    <w:rsid w:val="00434E51"/>
    <w:rsid w:val="00435F4E"/>
    <w:rsid w:val="0043619E"/>
    <w:rsid w:val="004421EF"/>
    <w:rsid w:val="00443376"/>
    <w:rsid w:val="004438A1"/>
    <w:rsid w:val="00444193"/>
    <w:rsid w:val="00446B8C"/>
    <w:rsid w:val="00446F9B"/>
    <w:rsid w:val="00450927"/>
    <w:rsid w:val="004543EA"/>
    <w:rsid w:val="0045442F"/>
    <w:rsid w:val="00456BEF"/>
    <w:rsid w:val="0045744A"/>
    <w:rsid w:val="00457E73"/>
    <w:rsid w:val="00461CCC"/>
    <w:rsid w:val="0046565D"/>
    <w:rsid w:val="004662B4"/>
    <w:rsid w:val="00471FF2"/>
    <w:rsid w:val="004725AF"/>
    <w:rsid w:val="00475BFC"/>
    <w:rsid w:val="00475E53"/>
    <w:rsid w:val="00477CE7"/>
    <w:rsid w:val="00477DCD"/>
    <w:rsid w:val="0048081D"/>
    <w:rsid w:val="00481387"/>
    <w:rsid w:val="00484583"/>
    <w:rsid w:val="00484FA3"/>
    <w:rsid w:val="00486996"/>
    <w:rsid w:val="0049009B"/>
    <w:rsid w:val="004907B0"/>
    <w:rsid w:val="00490CBC"/>
    <w:rsid w:val="00490CCB"/>
    <w:rsid w:val="00494A99"/>
    <w:rsid w:val="00495D39"/>
    <w:rsid w:val="004A0984"/>
    <w:rsid w:val="004A0F5A"/>
    <w:rsid w:val="004A25D1"/>
    <w:rsid w:val="004A2DC1"/>
    <w:rsid w:val="004A5928"/>
    <w:rsid w:val="004B0C85"/>
    <w:rsid w:val="004B405B"/>
    <w:rsid w:val="004B4759"/>
    <w:rsid w:val="004B6A66"/>
    <w:rsid w:val="004C0962"/>
    <w:rsid w:val="004C241D"/>
    <w:rsid w:val="004C38AA"/>
    <w:rsid w:val="004C3ADF"/>
    <w:rsid w:val="004C3AEE"/>
    <w:rsid w:val="004C6EC8"/>
    <w:rsid w:val="004D06BE"/>
    <w:rsid w:val="004D14D2"/>
    <w:rsid w:val="004D16C0"/>
    <w:rsid w:val="004D51CE"/>
    <w:rsid w:val="004D5279"/>
    <w:rsid w:val="004E0D54"/>
    <w:rsid w:val="004E1D88"/>
    <w:rsid w:val="004E2C1F"/>
    <w:rsid w:val="004E4745"/>
    <w:rsid w:val="004E53A7"/>
    <w:rsid w:val="004E5BF8"/>
    <w:rsid w:val="004E6B8A"/>
    <w:rsid w:val="004E6E8E"/>
    <w:rsid w:val="004E770D"/>
    <w:rsid w:val="004E7C77"/>
    <w:rsid w:val="004F0E07"/>
    <w:rsid w:val="004F0FB3"/>
    <w:rsid w:val="004F239A"/>
    <w:rsid w:val="004F37BF"/>
    <w:rsid w:val="004F3C8B"/>
    <w:rsid w:val="004F46CC"/>
    <w:rsid w:val="004F5D8B"/>
    <w:rsid w:val="004F5E87"/>
    <w:rsid w:val="00500792"/>
    <w:rsid w:val="00503A93"/>
    <w:rsid w:val="00503E3F"/>
    <w:rsid w:val="0050488C"/>
    <w:rsid w:val="0050651F"/>
    <w:rsid w:val="0050725F"/>
    <w:rsid w:val="00510524"/>
    <w:rsid w:val="005139E6"/>
    <w:rsid w:val="005143E9"/>
    <w:rsid w:val="00515641"/>
    <w:rsid w:val="005156D3"/>
    <w:rsid w:val="00515BDB"/>
    <w:rsid w:val="00515CD9"/>
    <w:rsid w:val="005166EC"/>
    <w:rsid w:val="005169E8"/>
    <w:rsid w:val="005208A1"/>
    <w:rsid w:val="00521FD9"/>
    <w:rsid w:val="00522E68"/>
    <w:rsid w:val="00526284"/>
    <w:rsid w:val="00526AFF"/>
    <w:rsid w:val="00526DF7"/>
    <w:rsid w:val="005303E8"/>
    <w:rsid w:val="00531CD9"/>
    <w:rsid w:val="00532847"/>
    <w:rsid w:val="00532ECF"/>
    <w:rsid w:val="00535A79"/>
    <w:rsid w:val="00535F80"/>
    <w:rsid w:val="0053727D"/>
    <w:rsid w:val="005406F3"/>
    <w:rsid w:val="00540B78"/>
    <w:rsid w:val="00540F77"/>
    <w:rsid w:val="00541BE5"/>
    <w:rsid w:val="005424CE"/>
    <w:rsid w:val="00542708"/>
    <w:rsid w:val="005448C8"/>
    <w:rsid w:val="00545B10"/>
    <w:rsid w:val="0054733A"/>
    <w:rsid w:val="00550C21"/>
    <w:rsid w:val="00552492"/>
    <w:rsid w:val="00552EE7"/>
    <w:rsid w:val="0055468C"/>
    <w:rsid w:val="00554693"/>
    <w:rsid w:val="005572C6"/>
    <w:rsid w:val="005578A1"/>
    <w:rsid w:val="00561594"/>
    <w:rsid w:val="00565533"/>
    <w:rsid w:val="00565BB5"/>
    <w:rsid w:val="00566AA0"/>
    <w:rsid w:val="00567797"/>
    <w:rsid w:val="00567A09"/>
    <w:rsid w:val="00567F5F"/>
    <w:rsid w:val="00570B2E"/>
    <w:rsid w:val="00571AA4"/>
    <w:rsid w:val="00572336"/>
    <w:rsid w:val="00572BAA"/>
    <w:rsid w:val="00574173"/>
    <w:rsid w:val="00577D03"/>
    <w:rsid w:val="0058068B"/>
    <w:rsid w:val="00585018"/>
    <w:rsid w:val="005850AD"/>
    <w:rsid w:val="005853FE"/>
    <w:rsid w:val="00586CFE"/>
    <w:rsid w:val="00587082"/>
    <w:rsid w:val="00587DF3"/>
    <w:rsid w:val="0059031C"/>
    <w:rsid w:val="005904B1"/>
    <w:rsid w:val="005927AC"/>
    <w:rsid w:val="00595093"/>
    <w:rsid w:val="00596A56"/>
    <w:rsid w:val="00596E93"/>
    <w:rsid w:val="005A0BE9"/>
    <w:rsid w:val="005A2761"/>
    <w:rsid w:val="005A4988"/>
    <w:rsid w:val="005A4D7A"/>
    <w:rsid w:val="005A5033"/>
    <w:rsid w:val="005A5EEE"/>
    <w:rsid w:val="005A6509"/>
    <w:rsid w:val="005A7386"/>
    <w:rsid w:val="005A7520"/>
    <w:rsid w:val="005B1A4D"/>
    <w:rsid w:val="005B3EC6"/>
    <w:rsid w:val="005B7CB3"/>
    <w:rsid w:val="005C0C3A"/>
    <w:rsid w:val="005C1F02"/>
    <w:rsid w:val="005C2F23"/>
    <w:rsid w:val="005C6146"/>
    <w:rsid w:val="005D0E48"/>
    <w:rsid w:val="005D207B"/>
    <w:rsid w:val="005D23EE"/>
    <w:rsid w:val="005D2D3B"/>
    <w:rsid w:val="005D43B5"/>
    <w:rsid w:val="005D6017"/>
    <w:rsid w:val="005D79AC"/>
    <w:rsid w:val="005E1A92"/>
    <w:rsid w:val="005E2F33"/>
    <w:rsid w:val="005E35A1"/>
    <w:rsid w:val="005F4951"/>
    <w:rsid w:val="005F67A4"/>
    <w:rsid w:val="00601B7D"/>
    <w:rsid w:val="006058CD"/>
    <w:rsid w:val="00610B11"/>
    <w:rsid w:val="00610D56"/>
    <w:rsid w:val="00611698"/>
    <w:rsid w:val="006116F6"/>
    <w:rsid w:val="00612B60"/>
    <w:rsid w:val="00612CBC"/>
    <w:rsid w:val="00613738"/>
    <w:rsid w:val="00614987"/>
    <w:rsid w:val="00614BB5"/>
    <w:rsid w:val="00620BA2"/>
    <w:rsid w:val="006220FA"/>
    <w:rsid w:val="006246EF"/>
    <w:rsid w:val="006254FE"/>
    <w:rsid w:val="006265A0"/>
    <w:rsid w:val="00627113"/>
    <w:rsid w:val="006300AF"/>
    <w:rsid w:val="006317D8"/>
    <w:rsid w:val="00631AEB"/>
    <w:rsid w:val="00631E53"/>
    <w:rsid w:val="006320D8"/>
    <w:rsid w:val="00635425"/>
    <w:rsid w:val="00635C6C"/>
    <w:rsid w:val="00637959"/>
    <w:rsid w:val="00637D59"/>
    <w:rsid w:val="00641B96"/>
    <w:rsid w:val="00641ECA"/>
    <w:rsid w:val="0064463B"/>
    <w:rsid w:val="0064491C"/>
    <w:rsid w:val="006467CE"/>
    <w:rsid w:val="0065290E"/>
    <w:rsid w:val="00652AD8"/>
    <w:rsid w:val="0065351D"/>
    <w:rsid w:val="00654999"/>
    <w:rsid w:val="006557EE"/>
    <w:rsid w:val="00656266"/>
    <w:rsid w:val="00656B0A"/>
    <w:rsid w:val="006612D4"/>
    <w:rsid w:val="006626B0"/>
    <w:rsid w:val="00662C9A"/>
    <w:rsid w:val="006651E1"/>
    <w:rsid w:val="00665324"/>
    <w:rsid w:val="00666547"/>
    <w:rsid w:val="006674CB"/>
    <w:rsid w:val="006725D2"/>
    <w:rsid w:val="00672A94"/>
    <w:rsid w:val="00673172"/>
    <w:rsid w:val="00674AB2"/>
    <w:rsid w:val="00676019"/>
    <w:rsid w:val="0068101F"/>
    <w:rsid w:val="0068205E"/>
    <w:rsid w:val="0068487C"/>
    <w:rsid w:val="0068622D"/>
    <w:rsid w:val="0068627D"/>
    <w:rsid w:val="00687B94"/>
    <w:rsid w:val="00687BA8"/>
    <w:rsid w:val="00690B39"/>
    <w:rsid w:val="00691909"/>
    <w:rsid w:val="00693532"/>
    <w:rsid w:val="006955C6"/>
    <w:rsid w:val="00695ED4"/>
    <w:rsid w:val="0069629B"/>
    <w:rsid w:val="006A1069"/>
    <w:rsid w:val="006A7A0F"/>
    <w:rsid w:val="006B0050"/>
    <w:rsid w:val="006B3AE5"/>
    <w:rsid w:val="006B75B6"/>
    <w:rsid w:val="006C155A"/>
    <w:rsid w:val="006C1EAB"/>
    <w:rsid w:val="006C4961"/>
    <w:rsid w:val="006C4F8F"/>
    <w:rsid w:val="006C50A2"/>
    <w:rsid w:val="006C5E40"/>
    <w:rsid w:val="006C6378"/>
    <w:rsid w:val="006D239C"/>
    <w:rsid w:val="006D243A"/>
    <w:rsid w:val="006D28E7"/>
    <w:rsid w:val="006D3D76"/>
    <w:rsid w:val="006D7E04"/>
    <w:rsid w:val="006E0234"/>
    <w:rsid w:val="006E0862"/>
    <w:rsid w:val="006E0D5F"/>
    <w:rsid w:val="006E1192"/>
    <w:rsid w:val="006E2D01"/>
    <w:rsid w:val="006E3271"/>
    <w:rsid w:val="006E3798"/>
    <w:rsid w:val="006E4A50"/>
    <w:rsid w:val="006E55DA"/>
    <w:rsid w:val="006F04F3"/>
    <w:rsid w:val="006F1693"/>
    <w:rsid w:val="006F1A62"/>
    <w:rsid w:val="006F3882"/>
    <w:rsid w:val="006F3EDE"/>
    <w:rsid w:val="006F56A1"/>
    <w:rsid w:val="006F755C"/>
    <w:rsid w:val="00700451"/>
    <w:rsid w:val="00700D1E"/>
    <w:rsid w:val="00703DA5"/>
    <w:rsid w:val="0070671F"/>
    <w:rsid w:val="0071065D"/>
    <w:rsid w:val="00713F1A"/>
    <w:rsid w:val="00714DC2"/>
    <w:rsid w:val="0071675F"/>
    <w:rsid w:val="00716A0A"/>
    <w:rsid w:val="00717C49"/>
    <w:rsid w:val="0072011C"/>
    <w:rsid w:val="00721918"/>
    <w:rsid w:val="00721C3C"/>
    <w:rsid w:val="00723C3B"/>
    <w:rsid w:val="00727C8A"/>
    <w:rsid w:val="00730616"/>
    <w:rsid w:val="00730DBA"/>
    <w:rsid w:val="00731390"/>
    <w:rsid w:val="00731975"/>
    <w:rsid w:val="007321E0"/>
    <w:rsid w:val="00733381"/>
    <w:rsid w:val="007342B2"/>
    <w:rsid w:val="00734A10"/>
    <w:rsid w:val="00735332"/>
    <w:rsid w:val="00735FC7"/>
    <w:rsid w:val="007369F8"/>
    <w:rsid w:val="00744A2A"/>
    <w:rsid w:val="00744F7A"/>
    <w:rsid w:val="00750258"/>
    <w:rsid w:val="00750A28"/>
    <w:rsid w:val="0075110C"/>
    <w:rsid w:val="00751884"/>
    <w:rsid w:val="00752104"/>
    <w:rsid w:val="00752294"/>
    <w:rsid w:val="007577A0"/>
    <w:rsid w:val="00760A5A"/>
    <w:rsid w:val="00761592"/>
    <w:rsid w:val="00761657"/>
    <w:rsid w:val="00761827"/>
    <w:rsid w:val="0076182C"/>
    <w:rsid w:val="00762AED"/>
    <w:rsid w:val="0076306F"/>
    <w:rsid w:val="0076731B"/>
    <w:rsid w:val="0077004A"/>
    <w:rsid w:val="007704C2"/>
    <w:rsid w:val="007739E6"/>
    <w:rsid w:val="00774EE8"/>
    <w:rsid w:val="0077500F"/>
    <w:rsid w:val="007766DF"/>
    <w:rsid w:val="00777A72"/>
    <w:rsid w:val="00780C85"/>
    <w:rsid w:val="007812F0"/>
    <w:rsid w:val="007833BA"/>
    <w:rsid w:val="00783555"/>
    <w:rsid w:val="00784147"/>
    <w:rsid w:val="00791E40"/>
    <w:rsid w:val="00792498"/>
    <w:rsid w:val="00792BD4"/>
    <w:rsid w:val="00793407"/>
    <w:rsid w:val="0079380F"/>
    <w:rsid w:val="00793C3D"/>
    <w:rsid w:val="007A3273"/>
    <w:rsid w:val="007A640F"/>
    <w:rsid w:val="007A7F2A"/>
    <w:rsid w:val="007B21F0"/>
    <w:rsid w:val="007B2AE4"/>
    <w:rsid w:val="007B5AB3"/>
    <w:rsid w:val="007B7680"/>
    <w:rsid w:val="007C3028"/>
    <w:rsid w:val="007C400D"/>
    <w:rsid w:val="007C62FB"/>
    <w:rsid w:val="007C79A5"/>
    <w:rsid w:val="007D2384"/>
    <w:rsid w:val="007D51BC"/>
    <w:rsid w:val="007D5C81"/>
    <w:rsid w:val="007D65EC"/>
    <w:rsid w:val="007D6F3E"/>
    <w:rsid w:val="007D7AB0"/>
    <w:rsid w:val="007E1842"/>
    <w:rsid w:val="007E4ADE"/>
    <w:rsid w:val="007E4FEF"/>
    <w:rsid w:val="007E5D05"/>
    <w:rsid w:val="007F1A19"/>
    <w:rsid w:val="007F3B91"/>
    <w:rsid w:val="007F4E21"/>
    <w:rsid w:val="007F5633"/>
    <w:rsid w:val="007F5A1D"/>
    <w:rsid w:val="007F5E06"/>
    <w:rsid w:val="007F66E4"/>
    <w:rsid w:val="007F7F35"/>
    <w:rsid w:val="00801F13"/>
    <w:rsid w:val="00803CF5"/>
    <w:rsid w:val="008049FD"/>
    <w:rsid w:val="0080533C"/>
    <w:rsid w:val="00805A8F"/>
    <w:rsid w:val="00807CC7"/>
    <w:rsid w:val="0081125C"/>
    <w:rsid w:val="00812959"/>
    <w:rsid w:val="008154DD"/>
    <w:rsid w:val="008157BE"/>
    <w:rsid w:val="008174D6"/>
    <w:rsid w:val="00820EBA"/>
    <w:rsid w:val="0082178B"/>
    <w:rsid w:val="008225D1"/>
    <w:rsid w:val="00824E2B"/>
    <w:rsid w:val="00827B7F"/>
    <w:rsid w:val="00827EAC"/>
    <w:rsid w:val="00830EB1"/>
    <w:rsid w:val="00831591"/>
    <w:rsid w:val="00831D3E"/>
    <w:rsid w:val="00832FEC"/>
    <w:rsid w:val="00835624"/>
    <w:rsid w:val="00837556"/>
    <w:rsid w:val="00837F37"/>
    <w:rsid w:val="008427F5"/>
    <w:rsid w:val="008447DD"/>
    <w:rsid w:val="00844EC4"/>
    <w:rsid w:val="008458D5"/>
    <w:rsid w:val="00845C48"/>
    <w:rsid w:val="00845C60"/>
    <w:rsid w:val="00846158"/>
    <w:rsid w:val="008469D7"/>
    <w:rsid w:val="00847C64"/>
    <w:rsid w:val="0085077A"/>
    <w:rsid w:val="00850BCE"/>
    <w:rsid w:val="00850C5A"/>
    <w:rsid w:val="00852C80"/>
    <w:rsid w:val="00854051"/>
    <w:rsid w:val="008559EE"/>
    <w:rsid w:val="00857668"/>
    <w:rsid w:val="00862418"/>
    <w:rsid w:val="00862E22"/>
    <w:rsid w:val="00864D32"/>
    <w:rsid w:val="008700F9"/>
    <w:rsid w:val="00870CA0"/>
    <w:rsid w:val="008713ED"/>
    <w:rsid w:val="0087280F"/>
    <w:rsid w:val="00872BF3"/>
    <w:rsid w:val="00872C7C"/>
    <w:rsid w:val="008745B1"/>
    <w:rsid w:val="00874E47"/>
    <w:rsid w:val="0087649C"/>
    <w:rsid w:val="00880E33"/>
    <w:rsid w:val="008814B2"/>
    <w:rsid w:val="00881CBE"/>
    <w:rsid w:val="008829BC"/>
    <w:rsid w:val="00882A63"/>
    <w:rsid w:val="00885E28"/>
    <w:rsid w:val="008878CB"/>
    <w:rsid w:val="00887BCE"/>
    <w:rsid w:val="00887ED4"/>
    <w:rsid w:val="00887F46"/>
    <w:rsid w:val="00891207"/>
    <w:rsid w:val="00892643"/>
    <w:rsid w:val="00892C8E"/>
    <w:rsid w:val="00893F85"/>
    <w:rsid w:val="00897961"/>
    <w:rsid w:val="008A015C"/>
    <w:rsid w:val="008A16F1"/>
    <w:rsid w:val="008A5A62"/>
    <w:rsid w:val="008A6170"/>
    <w:rsid w:val="008A6D64"/>
    <w:rsid w:val="008A73DE"/>
    <w:rsid w:val="008A7A2D"/>
    <w:rsid w:val="008A7FF9"/>
    <w:rsid w:val="008B1498"/>
    <w:rsid w:val="008B1F6E"/>
    <w:rsid w:val="008B3738"/>
    <w:rsid w:val="008B377E"/>
    <w:rsid w:val="008B4C55"/>
    <w:rsid w:val="008B4D38"/>
    <w:rsid w:val="008C1382"/>
    <w:rsid w:val="008C14C3"/>
    <w:rsid w:val="008C1C79"/>
    <w:rsid w:val="008C1EB6"/>
    <w:rsid w:val="008C26D6"/>
    <w:rsid w:val="008C3F43"/>
    <w:rsid w:val="008C51E0"/>
    <w:rsid w:val="008C5FD1"/>
    <w:rsid w:val="008C660E"/>
    <w:rsid w:val="008C69C8"/>
    <w:rsid w:val="008D1886"/>
    <w:rsid w:val="008D388F"/>
    <w:rsid w:val="008D6EF9"/>
    <w:rsid w:val="008E09D0"/>
    <w:rsid w:val="008E1236"/>
    <w:rsid w:val="008E5E89"/>
    <w:rsid w:val="008E6E9A"/>
    <w:rsid w:val="008E6F2D"/>
    <w:rsid w:val="008E760A"/>
    <w:rsid w:val="008E798B"/>
    <w:rsid w:val="008F26FA"/>
    <w:rsid w:val="008F3BA7"/>
    <w:rsid w:val="008F43F5"/>
    <w:rsid w:val="008F512F"/>
    <w:rsid w:val="008F5206"/>
    <w:rsid w:val="008F5407"/>
    <w:rsid w:val="008F5ACD"/>
    <w:rsid w:val="008F7DF3"/>
    <w:rsid w:val="00901040"/>
    <w:rsid w:val="00901143"/>
    <w:rsid w:val="00902450"/>
    <w:rsid w:val="00902EE8"/>
    <w:rsid w:val="00903167"/>
    <w:rsid w:val="0090347F"/>
    <w:rsid w:val="00905407"/>
    <w:rsid w:val="009055B3"/>
    <w:rsid w:val="00905AEE"/>
    <w:rsid w:val="009078FD"/>
    <w:rsid w:val="009135D7"/>
    <w:rsid w:val="00913F5D"/>
    <w:rsid w:val="00914837"/>
    <w:rsid w:val="00921A8E"/>
    <w:rsid w:val="009243DE"/>
    <w:rsid w:val="00925CE6"/>
    <w:rsid w:val="00930C8F"/>
    <w:rsid w:val="00936575"/>
    <w:rsid w:val="00936E30"/>
    <w:rsid w:val="00937461"/>
    <w:rsid w:val="00943519"/>
    <w:rsid w:val="00943F95"/>
    <w:rsid w:val="009447DE"/>
    <w:rsid w:val="00944DB7"/>
    <w:rsid w:val="0094606E"/>
    <w:rsid w:val="00950057"/>
    <w:rsid w:val="00950101"/>
    <w:rsid w:val="009509AF"/>
    <w:rsid w:val="00950A9A"/>
    <w:rsid w:val="00950D5C"/>
    <w:rsid w:val="00951353"/>
    <w:rsid w:val="00951B22"/>
    <w:rsid w:val="00951CB7"/>
    <w:rsid w:val="0095302E"/>
    <w:rsid w:val="00953410"/>
    <w:rsid w:val="00960CB6"/>
    <w:rsid w:val="00961749"/>
    <w:rsid w:val="00961EC4"/>
    <w:rsid w:val="009638E1"/>
    <w:rsid w:val="00963D77"/>
    <w:rsid w:val="00967C23"/>
    <w:rsid w:val="00970BD2"/>
    <w:rsid w:val="009710CB"/>
    <w:rsid w:val="0097166D"/>
    <w:rsid w:val="0097303B"/>
    <w:rsid w:val="00973CC4"/>
    <w:rsid w:val="009775DE"/>
    <w:rsid w:val="00981A6F"/>
    <w:rsid w:val="00984573"/>
    <w:rsid w:val="00985266"/>
    <w:rsid w:val="00985D9D"/>
    <w:rsid w:val="0098679C"/>
    <w:rsid w:val="00986E52"/>
    <w:rsid w:val="00987E3B"/>
    <w:rsid w:val="009901AF"/>
    <w:rsid w:val="00990353"/>
    <w:rsid w:val="00990365"/>
    <w:rsid w:val="00993B91"/>
    <w:rsid w:val="0099400A"/>
    <w:rsid w:val="009945AD"/>
    <w:rsid w:val="0099509E"/>
    <w:rsid w:val="009A2ED6"/>
    <w:rsid w:val="009A3CBD"/>
    <w:rsid w:val="009A5B97"/>
    <w:rsid w:val="009A7100"/>
    <w:rsid w:val="009B1E9D"/>
    <w:rsid w:val="009B31ED"/>
    <w:rsid w:val="009B320D"/>
    <w:rsid w:val="009B554B"/>
    <w:rsid w:val="009B5ABE"/>
    <w:rsid w:val="009C39FD"/>
    <w:rsid w:val="009C3A55"/>
    <w:rsid w:val="009C468B"/>
    <w:rsid w:val="009C652D"/>
    <w:rsid w:val="009C66A6"/>
    <w:rsid w:val="009D04D4"/>
    <w:rsid w:val="009D1751"/>
    <w:rsid w:val="009D2CEF"/>
    <w:rsid w:val="009D3FF8"/>
    <w:rsid w:val="009D4D75"/>
    <w:rsid w:val="009D5A90"/>
    <w:rsid w:val="009D6CEE"/>
    <w:rsid w:val="009D77C6"/>
    <w:rsid w:val="009E10A7"/>
    <w:rsid w:val="009E3FEE"/>
    <w:rsid w:val="009E49C5"/>
    <w:rsid w:val="009E5DC9"/>
    <w:rsid w:val="009E6775"/>
    <w:rsid w:val="009E68BA"/>
    <w:rsid w:val="009F05A3"/>
    <w:rsid w:val="009F0B2F"/>
    <w:rsid w:val="009F1DF5"/>
    <w:rsid w:val="009F202E"/>
    <w:rsid w:val="009F445E"/>
    <w:rsid w:val="009F6D94"/>
    <w:rsid w:val="009F7E02"/>
    <w:rsid w:val="00A00035"/>
    <w:rsid w:val="00A006B1"/>
    <w:rsid w:val="00A00AC9"/>
    <w:rsid w:val="00A00CA2"/>
    <w:rsid w:val="00A019F8"/>
    <w:rsid w:val="00A02945"/>
    <w:rsid w:val="00A03986"/>
    <w:rsid w:val="00A05CF3"/>
    <w:rsid w:val="00A06566"/>
    <w:rsid w:val="00A07F35"/>
    <w:rsid w:val="00A102A3"/>
    <w:rsid w:val="00A10A1F"/>
    <w:rsid w:val="00A10C28"/>
    <w:rsid w:val="00A15854"/>
    <w:rsid w:val="00A169A5"/>
    <w:rsid w:val="00A16A4A"/>
    <w:rsid w:val="00A20733"/>
    <w:rsid w:val="00A207C3"/>
    <w:rsid w:val="00A21507"/>
    <w:rsid w:val="00A218E7"/>
    <w:rsid w:val="00A21F97"/>
    <w:rsid w:val="00A221C4"/>
    <w:rsid w:val="00A22C5C"/>
    <w:rsid w:val="00A250BD"/>
    <w:rsid w:val="00A265E8"/>
    <w:rsid w:val="00A279CE"/>
    <w:rsid w:val="00A30564"/>
    <w:rsid w:val="00A30E39"/>
    <w:rsid w:val="00A36C31"/>
    <w:rsid w:val="00A45AE0"/>
    <w:rsid w:val="00A46FB7"/>
    <w:rsid w:val="00A4749D"/>
    <w:rsid w:val="00A4799B"/>
    <w:rsid w:val="00A47D6F"/>
    <w:rsid w:val="00A50D78"/>
    <w:rsid w:val="00A52551"/>
    <w:rsid w:val="00A52B95"/>
    <w:rsid w:val="00A54FA0"/>
    <w:rsid w:val="00A55193"/>
    <w:rsid w:val="00A552D0"/>
    <w:rsid w:val="00A55604"/>
    <w:rsid w:val="00A609EB"/>
    <w:rsid w:val="00A61586"/>
    <w:rsid w:val="00A61D79"/>
    <w:rsid w:val="00A675EC"/>
    <w:rsid w:val="00A7011A"/>
    <w:rsid w:val="00A721B9"/>
    <w:rsid w:val="00A72F98"/>
    <w:rsid w:val="00A74629"/>
    <w:rsid w:val="00A752AD"/>
    <w:rsid w:val="00A761FE"/>
    <w:rsid w:val="00A83F59"/>
    <w:rsid w:val="00A865A5"/>
    <w:rsid w:val="00A87F77"/>
    <w:rsid w:val="00A91A12"/>
    <w:rsid w:val="00A922D2"/>
    <w:rsid w:val="00A927CD"/>
    <w:rsid w:val="00AA0823"/>
    <w:rsid w:val="00AA6B15"/>
    <w:rsid w:val="00AA72AC"/>
    <w:rsid w:val="00AB00E3"/>
    <w:rsid w:val="00AB125E"/>
    <w:rsid w:val="00AB2D0D"/>
    <w:rsid w:val="00AB44BD"/>
    <w:rsid w:val="00AB50E8"/>
    <w:rsid w:val="00AC0AC4"/>
    <w:rsid w:val="00AC20FD"/>
    <w:rsid w:val="00AC390D"/>
    <w:rsid w:val="00AC3E72"/>
    <w:rsid w:val="00AC5A28"/>
    <w:rsid w:val="00AC6E7B"/>
    <w:rsid w:val="00AC7C53"/>
    <w:rsid w:val="00AD152E"/>
    <w:rsid w:val="00AD2BC4"/>
    <w:rsid w:val="00AD2F08"/>
    <w:rsid w:val="00AD687D"/>
    <w:rsid w:val="00AD6AD4"/>
    <w:rsid w:val="00AE1A72"/>
    <w:rsid w:val="00AE2BF0"/>
    <w:rsid w:val="00AE3765"/>
    <w:rsid w:val="00AE707B"/>
    <w:rsid w:val="00AE7A1F"/>
    <w:rsid w:val="00AF4176"/>
    <w:rsid w:val="00AF426A"/>
    <w:rsid w:val="00AF5426"/>
    <w:rsid w:val="00AF5707"/>
    <w:rsid w:val="00AF68E6"/>
    <w:rsid w:val="00AF6A0B"/>
    <w:rsid w:val="00B008CB"/>
    <w:rsid w:val="00B040C4"/>
    <w:rsid w:val="00B05241"/>
    <w:rsid w:val="00B06245"/>
    <w:rsid w:val="00B07C54"/>
    <w:rsid w:val="00B11B75"/>
    <w:rsid w:val="00B12718"/>
    <w:rsid w:val="00B13016"/>
    <w:rsid w:val="00B13606"/>
    <w:rsid w:val="00B1404D"/>
    <w:rsid w:val="00B15678"/>
    <w:rsid w:val="00B2188C"/>
    <w:rsid w:val="00B2238A"/>
    <w:rsid w:val="00B2441A"/>
    <w:rsid w:val="00B25D08"/>
    <w:rsid w:val="00B275E2"/>
    <w:rsid w:val="00B27919"/>
    <w:rsid w:val="00B27C54"/>
    <w:rsid w:val="00B317FF"/>
    <w:rsid w:val="00B33154"/>
    <w:rsid w:val="00B3391B"/>
    <w:rsid w:val="00B3456C"/>
    <w:rsid w:val="00B35F42"/>
    <w:rsid w:val="00B35F8E"/>
    <w:rsid w:val="00B372CB"/>
    <w:rsid w:val="00B376F9"/>
    <w:rsid w:val="00B41A21"/>
    <w:rsid w:val="00B4321E"/>
    <w:rsid w:val="00B43307"/>
    <w:rsid w:val="00B444BC"/>
    <w:rsid w:val="00B464E4"/>
    <w:rsid w:val="00B47B00"/>
    <w:rsid w:val="00B50ECC"/>
    <w:rsid w:val="00B520A0"/>
    <w:rsid w:val="00B52AE8"/>
    <w:rsid w:val="00B5412E"/>
    <w:rsid w:val="00B565C4"/>
    <w:rsid w:val="00B57C8C"/>
    <w:rsid w:val="00B61D3A"/>
    <w:rsid w:val="00B62863"/>
    <w:rsid w:val="00B62F2B"/>
    <w:rsid w:val="00B6354F"/>
    <w:rsid w:val="00B635F2"/>
    <w:rsid w:val="00B63863"/>
    <w:rsid w:val="00B64BAE"/>
    <w:rsid w:val="00B67523"/>
    <w:rsid w:val="00B679C6"/>
    <w:rsid w:val="00B67A8A"/>
    <w:rsid w:val="00B67FCB"/>
    <w:rsid w:val="00B7018E"/>
    <w:rsid w:val="00B70568"/>
    <w:rsid w:val="00B73602"/>
    <w:rsid w:val="00B744FD"/>
    <w:rsid w:val="00B77025"/>
    <w:rsid w:val="00B7765E"/>
    <w:rsid w:val="00B80F08"/>
    <w:rsid w:val="00B8178F"/>
    <w:rsid w:val="00B83404"/>
    <w:rsid w:val="00B83713"/>
    <w:rsid w:val="00B849AC"/>
    <w:rsid w:val="00B87B2F"/>
    <w:rsid w:val="00B9118A"/>
    <w:rsid w:val="00B91EA1"/>
    <w:rsid w:val="00B93D91"/>
    <w:rsid w:val="00B9496E"/>
    <w:rsid w:val="00B94C20"/>
    <w:rsid w:val="00B967DA"/>
    <w:rsid w:val="00BA0093"/>
    <w:rsid w:val="00BA064E"/>
    <w:rsid w:val="00BA1F97"/>
    <w:rsid w:val="00BA341B"/>
    <w:rsid w:val="00BA3482"/>
    <w:rsid w:val="00BA3E63"/>
    <w:rsid w:val="00BA421E"/>
    <w:rsid w:val="00BA4EFA"/>
    <w:rsid w:val="00BA6E9D"/>
    <w:rsid w:val="00BB1EE9"/>
    <w:rsid w:val="00BB52CA"/>
    <w:rsid w:val="00BB5852"/>
    <w:rsid w:val="00BB6657"/>
    <w:rsid w:val="00BB6DD6"/>
    <w:rsid w:val="00BB7213"/>
    <w:rsid w:val="00BB7746"/>
    <w:rsid w:val="00BB7B77"/>
    <w:rsid w:val="00BC0036"/>
    <w:rsid w:val="00BC394B"/>
    <w:rsid w:val="00BC3C4B"/>
    <w:rsid w:val="00BC45E6"/>
    <w:rsid w:val="00BC6DB5"/>
    <w:rsid w:val="00BD1BC1"/>
    <w:rsid w:val="00BD37F9"/>
    <w:rsid w:val="00BE1F6E"/>
    <w:rsid w:val="00BE2AC3"/>
    <w:rsid w:val="00BE38CF"/>
    <w:rsid w:val="00BE3C24"/>
    <w:rsid w:val="00BE498A"/>
    <w:rsid w:val="00BE49FA"/>
    <w:rsid w:val="00BE4AD8"/>
    <w:rsid w:val="00BE4EC5"/>
    <w:rsid w:val="00BE574E"/>
    <w:rsid w:val="00BE5844"/>
    <w:rsid w:val="00BE7D0C"/>
    <w:rsid w:val="00BE7E4E"/>
    <w:rsid w:val="00BF05C5"/>
    <w:rsid w:val="00BF33DD"/>
    <w:rsid w:val="00BF357D"/>
    <w:rsid w:val="00BF696E"/>
    <w:rsid w:val="00BF6D7C"/>
    <w:rsid w:val="00BF7921"/>
    <w:rsid w:val="00C00BBF"/>
    <w:rsid w:val="00C00D1C"/>
    <w:rsid w:val="00C0207C"/>
    <w:rsid w:val="00C02DDF"/>
    <w:rsid w:val="00C033CC"/>
    <w:rsid w:val="00C1044C"/>
    <w:rsid w:val="00C1335B"/>
    <w:rsid w:val="00C14B90"/>
    <w:rsid w:val="00C17966"/>
    <w:rsid w:val="00C17C6B"/>
    <w:rsid w:val="00C20A2D"/>
    <w:rsid w:val="00C21ED5"/>
    <w:rsid w:val="00C2378D"/>
    <w:rsid w:val="00C23E1F"/>
    <w:rsid w:val="00C24760"/>
    <w:rsid w:val="00C24A3C"/>
    <w:rsid w:val="00C25A6E"/>
    <w:rsid w:val="00C26B59"/>
    <w:rsid w:val="00C272F8"/>
    <w:rsid w:val="00C331EE"/>
    <w:rsid w:val="00C33932"/>
    <w:rsid w:val="00C3424F"/>
    <w:rsid w:val="00C34E31"/>
    <w:rsid w:val="00C428FA"/>
    <w:rsid w:val="00C52220"/>
    <w:rsid w:val="00C5276F"/>
    <w:rsid w:val="00C52929"/>
    <w:rsid w:val="00C5388B"/>
    <w:rsid w:val="00C5481B"/>
    <w:rsid w:val="00C56649"/>
    <w:rsid w:val="00C602B6"/>
    <w:rsid w:val="00C612B7"/>
    <w:rsid w:val="00C65CBA"/>
    <w:rsid w:val="00C67F8A"/>
    <w:rsid w:val="00C70A52"/>
    <w:rsid w:val="00C737CC"/>
    <w:rsid w:val="00C73F4F"/>
    <w:rsid w:val="00C74107"/>
    <w:rsid w:val="00C75C58"/>
    <w:rsid w:val="00C807BC"/>
    <w:rsid w:val="00C813AE"/>
    <w:rsid w:val="00C82407"/>
    <w:rsid w:val="00C83357"/>
    <w:rsid w:val="00C83B04"/>
    <w:rsid w:val="00C845B4"/>
    <w:rsid w:val="00C84D8C"/>
    <w:rsid w:val="00C90638"/>
    <w:rsid w:val="00C91E8A"/>
    <w:rsid w:val="00C9334C"/>
    <w:rsid w:val="00C95C1F"/>
    <w:rsid w:val="00C9703C"/>
    <w:rsid w:val="00C97A6C"/>
    <w:rsid w:val="00CA24CB"/>
    <w:rsid w:val="00CA48ED"/>
    <w:rsid w:val="00CA5856"/>
    <w:rsid w:val="00CA605E"/>
    <w:rsid w:val="00CA731D"/>
    <w:rsid w:val="00CB10AF"/>
    <w:rsid w:val="00CB4DAA"/>
    <w:rsid w:val="00CB59FF"/>
    <w:rsid w:val="00CB5EBE"/>
    <w:rsid w:val="00CB7A14"/>
    <w:rsid w:val="00CB7AE4"/>
    <w:rsid w:val="00CB7BF3"/>
    <w:rsid w:val="00CC08DB"/>
    <w:rsid w:val="00CC38C7"/>
    <w:rsid w:val="00CC4189"/>
    <w:rsid w:val="00CC720A"/>
    <w:rsid w:val="00CD1249"/>
    <w:rsid w:val="00CD251F"/>
    <w:rsid w:val="00CD26BA"/>
    <w:rsid w:val="00CD662A"/>
    <w:rsid w:val="00CE15CE"/>
    <w:rsid w:val="00CE2166"/>
    <w:rsid w:val="00CE283B"/>
    <w:rsid w:val="00CE39F9"/>
    <w:rsid w:val="00CE65C7"/>
    <w:rsid w:val="00CE7C71"/>
    <w:rsid w:val="00CF0CC2"/>
    <w:rsid w:val="00CF1165"/>
    <w:rsid w:val="00CF1F2A"/>
    <w:rsid w:val="00CF1FF7"/>
    <w:rsid w:val="00CF54AC"/>
    <w:rsid w:val="00CF7951"/>
    <w:rsid w:val="00D010ED"/>
    <w:rsid w:val="00D0152B"/>
    <w:rsid w:val="00D01BD7"/>
    <w:rsid w:val="00D02047"/>
    <w:rsid w:val="00D02F1C"/>
    <w:rsid w:val="00D108E4"/>
    <w:rsid w:val="00D117B7"/>
    <w:rsid w:val="00D13137"/>
    <w:rsid w:val="00D14890"/>
    <w:rsid w:val="00D1792C"/>
    <w:rsid w:val="00D17BA6"/>
    <w:rsid w:val="00D17D13"/>
    <w:rsid w:val="00D2101B"/>
    <w:rsid w:val="00D2154E"/>
    <w:rsid w:val="00D263A3"/>
    <w:rsid w:val="00D33289"/>
    <w:rsid w:val="00D3587E"/>
    <w:rsid w:val="00D40505"/>
    <w:rsid w:val="00D4159F"/>
    <w:rsid w:val="00D44253"/>
    <w:rsid w:val="00D44528"/>
    <w:rsid w:val="00D50BDB"/>
    <w:rsid w:val="00D51486"/>
    <w:rsid w:val="00D51D23"/>
    <w:rsid w:val="00D52E15"/>
    <w:rsid w:val="00D55E3E"/>
    <w:rsid w:val="00D71138"/>
    <w:rsid w:val="00D71A2E"/>
    <w:rsid w:val="00D725F1"/>
    <w:rsid w:val="00D7435D"/>
    <w:rsid w:val="00D83BC0"/>
    <w:rsid w:val="00D854E7"/>
    <w:rsid w:val="00D8688F"/>
    <w:rsid w:val="00D86F32"/>
    <w:rsid w:val="00D915FE"/>
    <w:rsid w:val="00D97077"/>
    <w:rsid w:val="00DA17CB"/>
    <w:rsid w:val="00DA3690"/>
    <w:rsid w:val="00DA464A"/>
    <w:rsid w:val="00DA55A2"/>
    <w:rsid w:val="00DB020A"/>
    <w:rsid w:val="00DB07A6"/>
    <w:rsid w:val="00DB2571"/>
    <w:rsid w:val="00DB2AAB"/>
    <w:rsid w:val="00DB519D"/>
    <w:rsid w:val="00DB51CE"/>
    <w:rsid w:val="00DB7438"/>
    <w:rsid w:val="00DB7DAA"/>
    <w:rsid w:val="00DC2E73"/>
    <w:rsid w:val="00DC3346"/>
    <w:rsid w:val="00DC4AD5"/>
    <w:rsid w:val="00DC6F1E"/>
    <w:rsid w:val="00DC7A4F"/>
    <w:rsid w:val="00DD1BA4"/>
    <w:rsid w:val="00DD245C"/>
    <w:rsid w:val="00DD5D49"/>
    <w:rsid w:val="00DE0F12"/>
    <w:rsid w:val="00DE1544"/>
    <w:rsid w:val="00DE3195"/>
    <w:rsid w:val="00DE326C"/>
    <w:rsid w:val="00DE3A92"/>
    <w:rsid w:val="00DE3D71"/>
    <w:rsid w:val="00DE4393"/>
    <w:rsid w:val="00DE4492"/>
    <w:rsid w:val="00DE56C9"/>
    <w:rsid w:val="00DF121D"/>
    <w:rsid w:val="00DF3119"/>
    <w:rsid w:val="00DF50D6"/>
    <w:rsid w:val="00E00D03"/>
    <w:rsid w:val="00E02780"/>
    <w:rsid w:val="00E03074"/>
    <w:rsid w:val="00E03F80"/>
    <w:rsid w:val="00E05004"/>
    <w:rsid w:val="00E069A4"/>
    <w:rsid w:val="00E12EBA"/>
    <w:rsid w:val="00E13766"/>
    <w:rsid w:val="00E148DD"/>
    <w:rsid w:val="00E16BD1"/>
    <w:rsid w:val="00E23145"/>
    <w:rsid w:val="00E23E44"/>
    <w:rsid w:val="00E23EBE"/>
    <w:rsid w:val="00E24AD2"/>
    <w:rsid w:val="00E2660F"/>
    <w:rsid w:val="00E27946"/>
    <w:rsid w:val="00E31BC7"/>
    <w:rsid w:val="00E32B97"/>
    <w:rsid w:val="00E42B39"/>
    <w:rsid w:val="00E45501"/>
    <w:rsid w:val="00E45DE1"/>
    <w:rsid w:val="00E467A4"/>
    <w:rsid w:val="00E46B35"/>
    <w:rsid w:val="00E50C7B"/>
    <w:rsid w:val="00E5110D"/>
    <w:rsid w:val="00E54295"/>
    <w:rsid w:val="00E54E66"/>
    <w:rsid w:val="00E55065"/>
    <w:rsid w:val="00E5546D"/>
    <w:rsid w:val="00E55B4E"/>
    <w:rsid w:val="00E5607E"/>
    <w:rsid w:val="00E56A1E"/>
    <w:rsid w:val="00E6054E"/>
    <w:rsid w:val="00E60843"/>
    <w:rsid w:val="00E615D0"/>
    <w:rsid w:val="00E63BC8"/>
    <w:rsid w:val="00E656FF"/>
    <w:rsid w:val="00E66E01"/>
    <w:rsid w:val="00E674C2"/>
    <w:rsid w:val="00E72AC5"/>
    <w:rsid w:val="00E75D92"/>
    <w:rsid w:val="00E766A8"/>
    <w:rsid w:val="00E77B4F"/>
    <w:rsid w:val="00E8043B"/>
    <w:rsid w:val="00E80558"/>
    <w:rsid w:val="00E8222D"/>
    <w:rsid w:val="00E8292B"/>
    <w:rsid w:val="00E82C9F"/>
    <w:rsid w:val="00E82D1A"/>
    <w:rsid w:val="00E83982"/>
    <w:rsid w:val="00E846F4"/>
    <w:rsid w:val="00E86940"/>
    <w:rsid w:val="00E87AC4"/>
    <w:rsid w:val="00E917CC"/>
    <w:rsid w:val="00E96294"/>
    <w:rsid w:val="00EA1810"/>
    <w:rsid w:val="00EA1D52"/>
    <w:rsid w:val="00EA36AF"/>
    <w:rsid w:val="00EA7093"/>
    <w:rsid w:val="00EA71BB"/>
    <w:rsid w:val="00EA72C3"/>
    <w:rsid w:val="00EA7BD6"/>
    <w:rsid w:val="00EB072F"/>
    <w:rsid w:val="00EB21A2"/>
    <w:rsid w:val="00EB4ED4"/>
    <w:rsid w:val="00EB5FF5"/>
    <w:rsid w:val="00EB67B9"/>
    <w:rsid w:val="00EB78E9"/>
    <w:rsid w:val="00EC0CC2"/>
    <w:rsid w:val="00EC0EE4"/>
    <w:rsid w:val="00EC2FE9"/>
    <w:rsid w:val="00EC318E"/>
    <w:rsid w:val="00EC3405"/>
    <w:rsid w:val="00EC6730"/>
    <w:rsid w:val="00EC6C06"/>
    <w:rsid w:val="00EC6C63"/>
    <w:rsid w:val="00ED2699"/>
    <w:rsid w:val="00ED380E"/>
    <w:rsid w:val="00ED693E"/>
    <w:rsid w:val="00ED6EFF"/>
    <w:rsid w:val="00EE0AED"/>
    <w:rsid w:val="00EE4A51"/>
    <w:rsid w:val="00EE69F6"/>
    <w:rsid w:val="00EF046D"/>
    <w:rsid w:val="00EF4491"/>
    <w:rsid w:val="00EF6172"/>
    <w:rsid w:val="00EF6449"/>
    <w:rsid w:val="00EF6F74"/>
    <w:rsid w:val="00EF72AB"/>
    <w:rsid w:val="00F005D9"/>
    <w:rsid w:val="00F03081"/>
    <w:rsid w:val="00F044D5"/>
    <w:rsid w:val="00F047D4"/>
    <w:rsid w:val="00F06031"/>
    <w:rsid w:val="00F067EC"/>
    <w:rsid w:val="00F07FC0"/>
    <w:rsid w:val="00F10420"/>
    <w:rsid w:val="00F122D1"/>
    <w:rsid w:val="00F130C7"/>
    <w:rsid w:val="00F200CC"/>
    <w:rsid w:val="00F20767"/>
    <w:rsid w:val="00F20D70"/>
    <w:rsid w:val="00F2440E"/>
    <w:rsid w:val="00F30A51"/>
    <w:rsid w:val="00F34C40"/>
    <w:rsid w:val="00F3520C"/>
    <w:rsid w:val="00F361B0"/>
    <w:rsid w:val="00F36743"/>
    <w:rsid w:val="00F37AAD"/>
    <w:rsid w:val="00F4069D"/>
    <w:rsid w:val="00F407AD"/>
    <w:rsid w:val="00F41FA7"/>
    <w:rsid w:val="00F4308B"/>
    <w:rsid w:val="00F44352"/>
    <w:rsid w:val="00F46CA2"/>
    <w:rsid w:val="00F477BA"/>
    <w:rsid w:val="00F5069B"/>
    <w:rsid w:val="00F52AD4"/>
    <w:rsid w:val="00F53EF8"/>
    <w:rsid w:val="00F54C06"/>
    <w:rsid w:val="00F55CD4"/>
    <w:rsid w:val="00F56D71"/>
    <w:rsid w:val="00F6419F"/>
    <w:rsid w:val="00F674D3"/>
    <w:rsid w:val="00F70447"/>
    <w:rsid w:val="00F70F9A"/>
    <w:rsid w:val="00F713B8"/>
    <w:rsid w:val="00F73B51"/>
    <w:rsid w:val="00F740DA"/>
    <w:rsid w:val="00F744F9"/>
    <w:rsid w:val="00F766C7"/>
    <w:rsid w:val="00F77826"/>
    <w:rsid w:val="00F77E4F"/>
    <w:rsid w:val="00F808DB"/>
    <w:rsid w:val="00F81ACE"/>
    <w:rsid w:val="00F828CA"/>
    <w:rsid w:val="00F83DC9"/>
    <w:rsid w:val="00F85048"/>
    <w:rsid w:val="00F855C1"/>
    <w:rsid w:val="00F8577D"/>
    <w:rsid w:val="00F86A13"/>
    <w:rsid w:val="00F86D31"/>
    <w:rsid w:val="00F8768F"/>
    <w:rsid w:val="00F90DDB"/>
    <w:rsid w:val="00F9180D"/>
    <w:rsid w:val="00F940C5"/>
    <w:rsid w:val="00F9454F"/>
    <w:rsid w:val="00F95E81"/>
    <w:rsid w:val="00F96623"/>
    <w:rsid w:val="00FA0AB3"/>
    <w:rsid w:val="00FA5B69"/>
    <w:rsid w:val="00FA6A61"/>
    <w:rsid w:val="00FA6F3D"/>
    <w:rsid w:val="00FA7512"/>
    <w:rsid w:val="00FB283D"/>
    <w:rsid w:val="00FB4F0A"/>
    <w:rsid w:val="00FB4F8C"/>
    <w:rsid w:val="00FC1FDA"/>
    <w:rsid w:val="00FC2EEA"/>
    <w:rsid w:val="00FC5164"/>
    <w:rsid w:val="00FC6BB0"/>
    <w:rsid w:val="00FD1474"/>
    <w:rsid w:val="00FD64B6"/>
    <w:rsid w:val="00FD79F5"/>
    <w:rsid w:val="00FE01B6"/>
    <w:rsid w:val="00FE070F"/>
    <w:rsid w:val="00FE16A1"/>
    <w:rsid w:val="00FE2A4E"/>
    <w:rsid w:val="00FE31C8"/>
    <w:rsid w:val="00FE34E3"/>
    <w:rsid w:val="00FE3B84"/>
    <w:rsid w:val="00FE4E8F"/>
    <w:rsid w:val="00FE606B"/>
    <w:rsid w:val="00FE6212"/>
    <w:rsid w:val="00FE6585"/>
    <w:rsid w:val="00FF0DD2"/>
    <w:rsid w:val="00FF18BD"/>
    <w:rsid w:val="00FF2110"/>
    <w:rsid w:val="00FF2548"/>
    <w:rsid w:val="00FF2C52"/>
    <w:rsid w:val="00FF4434"/>
    <w:rsid w:val="00FF7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B00"/>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631E53"/>
    <w:pPr>
      <w:keepNext/>
      <w:numPr>
        <w:numId w:val="111"/>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b/>
      <w:sz w:val="26"/>
      <w:szCs w:val="22"/>
      <w:lang w:val="en-GB" w:eastAsia="ja-JP"/>
    </w:rPr>
  </w:style>
  <w:style w:type="character" w:customStyle="1" w:styleId="Heading2Char">
    <w:name w:val="Heading 2 Char"/>
    <w:link w:val="Heading2"/>
    <w:uiPriority w:val="2"/>
    <w:rsid w:val="001B51CD"/>
    <w:rPr>
      <w:b/>
      <w:sz w:val="24"/>
      <w:szCs w:val="22"/>
      <w:lang w:val="en-GB" w:eastAsia="ja-JP"/>
    </w:rPr>
  </w:style>
  <w:style w:type="character" w:customStyle="1" w:styleId="Heading3Char">
    <w:name w:val="Heading 3 Char"/>
    <w:link w:val="Heading3"/>
    <w:uiPriority w:val="3"/>
    <w:rsid w:val="001B51CD"/>
    <w:rPr>
      <w:b/>
      <w:sz w:val="22"/>
      <w:szCs w:val="22"/>
      <w:lang w:val="en-GB" w:eastAsia="ja-JP"/>
    </w:rPr>
  </w:style>
  <w:style w:type="character" w:customStyle="1" w:styleId="Heading4Char">
    <w:name w:val="Heading 4 Char"/>
    <w:link w:val="Heading4"/>
    <w:uiPriority w:val="4"/>
    <w:rsid w:val="00F828CA"/>
    <w:rPr>
      <w:b/>
      <w:sz w:val="22"/>
      <w:szCs w:val="22"/>
      <w:lang w:val="en-GB" w:eastAsia="ja-JP"/>
    </w:rPr>
  </w:style>
  <w:style w:type="character" w:customStyle="1" w:styleId="Heading5Char">
    <w:name w:val="Heading 5 Char"/>
    <w:link w:val="Heading5"/>
    <w:uiPriority w:val="5"/>
    <w:rsid w:val="001B51C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clear" w:pos="403"/>
      </w:tabs>
      <w:spacing w:before="120" w:after="0"/>
      <w:jc w:val="left"/>
    </w:pPr>
    <w:rPr>
      <w:rFonts w:asciiTheme="minorHAnsi" w:hAnsiTheme="minorHAnsi" w:cstheme="minorHAnsi"/>
      <w:b/>
      <w:bCs/>
      <w:i/>
      <w:iCs/>
      <w:sz w:val="24"/>
      <w:szCs w:val="24"/>
    </w:rPr>
  </w:style>
  <w:style w:type="paragraph" w:styleId="TOC2">
    <w:name w:val="toc 2"/>
    <w:basedOn w:val="TOC1"/>
    <w:next w:val="Normal"/>
    <w:uiPriority w:val="39"/>
    <w:rsid w:val="00264095"/>
    <w:pPr>
      <w:ind w:left="220"/>
    </w:pPr>
    <w:rPr>
      <w:i w:val="0"/>
      <w:iCs w:val="0"/>
      <w:sz w:val="22"/>
      <w:szCs w:val="22"/>
    </w:rPr>
  </w:style>
  <w:style w:type="paragraph" w:styleId="TOC3">
    <w:name w:val="toc 3"/>
    <w:basedOn w:val="TOC2"/>
    <w:next w:val="Normal"/>
    <w:uiPriority w:val="39"/>
    <w:rsid w:val="00264095"/>
    <w:pPr>
      <w:spacing w:before="0"/>
      <w:ind w:left="440"/>
    </w:pPr>
    <w:rPr>
      <w:b w:val="0"/>
      <w:bCs w:val="0"/>
      <w:sz w:val="20"/>
      <w:szCs w:val="20"/>
    </w:rPr>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qFormat/>
    <w:rsid w:val="00A52B95"/>
    <w:rPr>
      <w:rFonts w:ascii="Courier New" w:hAnsi="Courier New"/>
    </w:rPr>
  </w:style>
  <w:style w:type="paragraph" w:customStyle="1" w:styleId="Note">
    <w:name w:val="Note"/>
    <w:basedOn w:val="Normal"/>
    <w:link w:val="NoteZchn"/>
    <w:qFormat/>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uiPriority w:val="34"/>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0"/>
      <w:ind w:left="660"/>
      <w:jc w:val="left"/>
    </w:pPr>
    <w:rPr>
      <w:rFonts w:asciiTheme="minorHAnsi" w:hAnsiTheme="minorHAnsi" w:cstheme="minorHAnsi"/>
      <w:sz w:val="20"/>
      <w:szCs w:val="20"/>
    </w:rPr>
  </w:style>
  <w:style w:type="paragraph" w:styleId="TOC5">
    <w:name w:val="toc 5"/>
    <w:basedOn w:val="Normal"/>
    <w:next w:val="Normal"/>
    <w:autoRedefine/>
    <w:uiPriority w:val="39"/>
    <w:unhideWhenUsed/>
    <w:rsid w:val="00812959"/>
    <w:pPr>
      <w:tabs>
        <w:tab w:val="clear" w:pos="403"/>
      </w:tabs>
      <w:spacing w:after="0"/>
      <w:ind w:left="880"/>
      <w:jc w:val="left"/>
    </w:pPr>
    <w:rPr>
      <w:rFonts w:asciiTheme="minorHAnsi" w:hAnsiTheme="minorHAnsi" w:cstheme="minorHAnsi"/>
      <w:sz w:val="20"/>
      <w:szCs w:val="20"/>
    </w:r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4"/>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4E21"/>
    <w:pPr>
      <w:spacing w:after="200" w:line="240" w:lineRule="auto"/>
    </w:pPr>
    <w:rPr>
      <w:i/>
      <w:iCs/>
      <w:color w:val="44546A" w:themeColor="text2"/>
      <w:sz w:val="18"/>
      <w:szCs w:val="18"/>
    </w:rPr>
  </w:style>
  <w:style w:type="paragraph" w:customStyle="1" w:styleId="code0">
    <w:name w:val="code"/>
    <w:basedOn w:val="Normal"/>
    <w:next w:val="Normal"/>
    <w:link w:val="codeZchn"/>
    <w:autoRedefine/>
    <w:qFormat/>
    <w:rsid w:val="00AB44BD"/>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line="240" w:lineRule="auto"/>
      <w:ind w:left="360"/>
      <w:jc w:val="left"/>
    </w:pPr>
    <w:rPr>
      <w:rFonts w:ascii="Courier" w:hAnsi="Courier"/>
      <w:noProof/>
      <w:sz w:val="20"/>
      <w:lang w:val="en-CA"/>
    </w:rPr>
  </w:style>
  <w:style w:type="character" w:customStyle="1" w:styleId="codeZchn">
    <w:name w:val="code Zchn"/>
    <w:link w:val="code0"/>
    <w:rsid w:val="00AB44BD"/>
    <w:rPr>
      <w:rFonts w:ascii="Courier" w:hAnsi="Courier"/>
      <w:noProof/>
      <w:szCs w:val="22"/>
      <w:lang w:val="en-CA"/>
    </w:rPr>
  </w:style>
  <w:style w:type="paragraph" w:customStyle="1" w:styleId="RefNorm">
    <w:name w:val="RefNorm"/>
    <w:basedOn w:val="Normal"/>
    <w:rsid w:val="00C5276F"/>
    <w:pPr>
      <w:tabs>
        <w:tab w:val="clear" w:pos="403"/>
      </w:tabs>
    </w:pPr>
    <w:rPr>
      <w:rFonts w:eastAsia="Calibri"/>
    </w:rPr>
  </w:style>
  <w:style w:type="character" w:customStyle="1" w:styleId="stddocTitle">
    <w:name w:val="std_docTitle"/>
    <w:rsid w:val="00C5276F"/>
    <w:rPr>
      <w:rFonts w:ascii="Cambria" w:hAnsi="Cambria"/>
      <w:i/>
      <w:bdr w:val="none" w:sz="0" w:space="0" w:color="auto"/>
      <w:shd w:val="clear" w:color="auto" w:fill="FDE9D9"/>
    </w:rPr>
  </w:style>
  <w:style w:type="paragraph" w:customStyle="1" w:styleId="Bibliography1">
    <w:name w:val="Bibliography1"/>
    <w:basedOn w:val="Normal"/>
    <w:rsid w:val="00C5276F"/>
    <w:pPr>
      <w:numPr>
        <w:numId w:val="20"/>
      </w:numPr>
      <w:tabs>
        <w:tab w:val="clear" w:pos="360"/>
        <w:tab w:val="clear" w:pos="403"/>
        <w:tab w:val="left" w:pos="660"/>
      </w:tabs>
      <w:spacing w:line="230" w:lineRule="atLeast"/>
    </w:pPr>
    <w:rPr>
      <w:szCs w:val="20"/>
      <w:lang w:val="de-DE" w:eastAsia="ja-JP"/>
    </w:rPr>
  </w:style>
  <w:style w:type="paragraph" w:customStyle="1" w:styleId="NoSpacing1">
    <w:name w:val="No Spacing1"/>
    <w:basedOn w:val="Normal"/>
    <w:autoRedefine/>
    <w:qFormat/>
    <w:rsid w:val="00F30A51"/>
    <w:pPr>
      <w:tabs>
        <w:tab w:val="clear" w:pos="403"/>
      </w:tabs>
      <w:spacing w:line="240" w:lineRule="auto"/>
    </w:pPr>
    <w:rPr>
      <w:rFonts w:ascii="Times New Roman" w:eastAsia="SimSun" w:hAnsi="Times New Roman"/>
      <w:sz w:val="24"/>
      <w:szCs w:val="24"/>
      <w:lang w:val="fr-FR" w:eastAsia="zh-CN"/>
    </w:rPr>
  </w:style>
  <w:style w:type="numbering" w:customStyle="1" w:styleId="CurrentList1">
    <w:name w:val="Current List1"/>
    <w:uiPriority w:val="99"/>
    <w:rsid w:val="001776C7"/>
    <w:pPr>
      <w:numPr>
        <w:numId w:val="30"/>
      </w:numPr>
    </w:pPr>
  </w:style>
  <w:style w:type="numbering" w:customStyle="1" w:styleId="CurrentList2">
    <w:name w:val="Current List2"/>
    <w:uiPriority w:val="99"/>
    <w:rsid w:val="001776C7"/>
    <w:pPr>
      <w:numPr>
        <w:numId w:val="31"/>
      </w:numPr>
    </w:pPr>
  </w:style>
  <w:style w:type="numbering" w:customStyle="1" w:styleId="CurrentList3">
    <w:name w:val="Current List3"/>
    <w:uiPriority w:val="99"/>
    <w:rsid w:val="001776C7"/>
    <w:pPr>
      <w:numPr>
        <w:numId w:val="32"/>
      </w:numPr>
    </w:pPr>
  </w:style>
  <w:style w:type="paragraph" w:customStyle="1" w:styleId="Default">
    <w:name w:val="Default"/>
    <w:rsid w:val="001776C7"/>
    <w:pPr>
      <w:autoSpaceDE w:val="0"/>
      <w:autoSpaceDN w:val="0"/>
      <w:adjustRightInd w:val="0"/>
    </w:pPr>
    <w:rPr>
      <w:rFonts w:ascii="Arial" w:hAnsi="Arial" w:cs="Arial"/>
      <w:color w:val="000000"/>
      <w:sz w:val="24"/>
      <w:szCs w:val="24"/>
      <w:lang w:val="fr-FR" w:eastAsia="fr-FR"/>
    </w:rPr>
  </w:style>
  <w:style w:type="numbering" w:customStyle="1" w:styleId="CurrentList4">
    <w:name w:val="Current List4"/>
    <w:uiPriority w:val="99"/>
    <w:rsid w:val="001776C7"/>
    <w:pPr>
      <w:numPr>
        <w:numId w:val="33"/>
      </w:numPr>
    </w:pPr>
  </w:style>
  <w:style w:type="numbering" w:customStyle="1" w:styleId="CurrentList5">
    <w:name w:val="Current List5"/>
    <w:uiPriority w:val="99"/>
    <w:rsid w:val="001776C7"/>
    <w:pPr>
      <w:numPr>
        <w:numId w:val="34"/>
      </w:numPr>
    </w:pPr>
  </w:style>
  <w:style w:type="numbering" w:customStyle="1" w:styleId="CurrentList6">
    <w:name w:val="Current List6"/>
    <w:uiPriority w:val="99"/>
    <w:rsid w:val="001776C7"/>
    <w:pPr>
      <w:numPr>
        <w:numId w:val="36"/>
      </w:numPr>
    </w:pPr>
  </w:style>
  <w:style w:type="numbering" w:customStyle="1" w:styleId="CurrentList7">
    <w:name w:val="Current List7"/>
    <w:uiPriority w:val="99"/>
    <w:rsid w:val="001776C7"/>
    <w:pPr>
      <w:numPr>
        <w:numId w:val="38"/>
      </w:numPr>
    </w:pPr>
  </w:style>
  <w:style w:type="numbering" w:customStyle="1" w:styleId="CurrentList8">
    <w:name w:val="Current List8"/>
    <w:uiPriority w:val="99"/>
    <w:rsid w:val="001776C7"/>
    <w:pPr>
      <w:numPr>
        <w:numId w:val="40"/>
      </w:numPr>
    </w:pPr>
  </w:style>
  <w:style w:type="numbering" w:customStyle="1" w:styleId="CurrentList9">
    <w:name w:val="Current List9"/>
    <w:uiPriority w:val="99"/>
    <w:rsid w:val="001776C7"/>
    <w:pPr>
      <w:numPr>
        <w:numId w:val="41"/>
      </w:numPr>
    </w:pPr>
  </w:style>
  <w:style w:type="numbering" w:customStyle="1" w:styleId="CurrentList10">
    <w:name w:val="Current List10"/>
    <w:uiPriority w:val="99"/>
    <w:rsid w:val="001776C7"/>
    <w:pPr>
      <w:numPr>
        <w:numId w:val="47"/>
      </w:numPr>
    </w:pPr>
  </w:style>
  <w:style w:type="numbering" w:customStyle="1" w:styleId="CurrentList11">
    <w:name w:val="Current List11"/>
    <w:uiPriority w:val="99"/>
    <w:rsid w:val="00631E53"/>
    <w:pPr>
      <w:numPr>
        <w:numId w:val="50"/>
      </w:numPr>
    </w:pPr>
  </w:style>
  <w:style w:type="paragraph" w:styleId="TOCHeading">
    <w:name w:val="TOC Heading"/>
    <w:basedOn w:val="Heading1"/>
    <w:next w:val="Normal"/>
    <w:uiPriority w:val="39"/>
    <w:unhideWhenUsed/>
    <w:qFormat/>
    <w:rsid w:val="004B4759"/>
    <w:pPr>
      <w:keepLines/>
      <w:numPr>
        <w:numId w:val="0"/>
      </w:numPr>
      <w:tabs>
        <w:tab w:val="clear" w:pos="400"/>
        <w:tab w:val="clear" w:pos="560"/>
      </w:tabs>
      <w:suppressAutoHyphens w:val="0"/>
      <w:spacing w:before="480" w:after="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6">
    <w:name w:val="toc 6"/>
    <w:basedOn w:val="Normal"/>
    <w:next w:val="Normal"/>
    <w:autoRedefine/>
    <w:uiPriority w:val="39"/>
    <w:semiHidden/>
    <w:unhideWhenUsed/>
    <w:rsid w:val="004B4759"/>
    <w:pPr>
      <w:tabs>
        <w:tab w:val="clear" w:pos="403"/>
      </w:tabs>
      <w:spacing w:after="0"/>
      <w:ind w:left="1100"/>
      <w:jc w:val="left"/>
    </w:pPr>
    <w:rPr>
      <w:rFonts w:asciiTheme="minorHAnsi" w:hAnsiTheme="minorHAnsi" w:cstheme="minorHAnsi"/>
      <w:sz w:val="20"/>
      <w:szCs w:val="20"/>
    </w:rPr>
  </w:style>
  <w:style w:type="paragraph" w:styleId="TOC7">
    <w:name w:val="toc 7"/>
    <w:basedOn w:val="Normal"/>
    <w:next w:val="Normal"/>
    <w:autoRedefine/>
    <w:uiPriority w:val="39"/>
    <w:semiHidden/>
    <w:unhideWhenUsed/>
    <w:rsid w:val="004B4759"/>
    <w:pPr>
      <w:tabs>
        <w:tab w:val="clear" w:pos="403"/>
      </w:tabs>
      <w:spacing w:after="0"/>
      <w:ind w:left="1320"/>
      <w:jc w:val="left"/>
    </w:pPr>
    <w:rPr>
      <w:rFonts w:asciiTheme="minorHAnsi" w:hAnsiTheme="minorHAnsi" w:cstheme="minorHAnsi"/>
      <w:sz w:val="20"/>
      <w:szCs w:val="20"/>
    </w:rPr>
  </w:style>
  <w:style w:type="paragraph" w:styleId="TOC8">
    <w:name w:val="toc 8"/>
    <w:basedOn w:val="Normal"/>
    <w:next w:val="Normal"/>
    <w:autoRedefine/>
    <w:uiPriority w:val="39"/>
    <w:semiHidden/>
    <w:unhideWhenUsed/>
    <w:rsid w:val="004B4759"/>
    <w:pPr>
      <w:tabs>
        <w:tab w:val="clear" w:pos="403"/>
      </w:tabs>
      <w:spacing w:after="0"/>
      <w:ind w:left="1540"/>
      <w:jc w:val="left"/>
    </w:pPr>
    <w:rPr>
      <w:rFonts w:asciiTheme="minorHAnsi" w:hAnsiTheme="minorHAnsi" w:cstheme="minorHAnsi"/>
      <w:sz w:val="20"/>
      <w:szCs w:val="20"/>
    </w:rPr>
  </w:style>
  <w:style w:type="paragraph" w:styleId="TOC9">
    <w:name w:val="toc 9"/>
    <w:basedOn w:val="Normal"/>
    <w:next w:val="Normal"/>
    <w:autoRedefine/>
    <w:uiPriority w:val="39"/>
    <w:semiHidden/>
    <w:unhideWhenUsed/>
    <w:rsid w:val="004B4759"/>
    <w:pPr>
      <w:tabs>
        <w:tab w:val="clear" w:pos="403"/>
      </w:tabs>
      <w:spacing w:after="0"/>
      <w:ind w:left="1760"/>
      <w:jc w:val="left"/>
    </w:pPr>
    <w:rPr>
      <w:rFonts w:asciiTheme="minorHAnsi" w:hAnsiTheme="minorHAnsi" w:cstheme="minorHAnsi"/>
      <w:sz w:val="20"/>
      <w:szCs w:val="20"/>
    </w:rPr>
  </w:style>
  <w:style w:type="paragraph" w:customStyle="1" w:styleId="AMDInstruction">
    <w:name w:val="AMD Instruction"/>
    <w:basedOn w:val="Normal"/>
    <w:qFormat/>
    <w:rsid w:val="002A5242"/>
    <w:rPr>
      <w:rFonts w:eastAsia="Times New Roman"/>
      <w:i/>
      <w:iCs/>
      <w:color w:val="2E74B5" w:themeColor="accent1" w:themeShade="BF"/>
      <w:sz w:val="24"/>
      <w:lang w:val="en-CA"/>
    </w:rPr>
  </w:style>
  <w:style w:type="numbering" w:customStyle="1" w:styleId="CurrentList12">
    <w:name w:val="Current List12"/>
    <w:uiPriority w:val="99"/>
    <w:rsid w:val="0077500F"/>
    <w:pPr>
      <w:numPr>
        <w:numId w:val="51"/>
      </w:numPr>
    </w:pPr>
  </w:style>
  <w:style w:type="numbering" w:customStyle="1" w:styleId="CurrentList13">
    <w:name w:val="Current List13"/>
    <w:uiPriority w:val="99"/>
    <w:rsid w:val="0077500F"/>
    <w:pPr>
      <w:numPr>
        <w:numId w:val="52"/>
      </w:numPr>
    </w:pPr>
  </w:style>
  <w:style w:type="numbering" w:customStyle="1" w:styleId="CurrentList14">
    <w:name w:val="Current List14"/>
    <w:uiPriority w:val="99"/>
    <w:rsid w:val="0077500F"/>
    <w:pPr>
      <w:numPr>
        <w:numId w:val="53"/>
      </w:numPr>
    </w:pPr>
  </w:style>
  <w:style w:type="numbering" w:customStyle="1" w:styleId="CurrentList15">
    <w:name w:val="Current List15"/>
    <w:uiPriority w:val="99"/>
    <w:rsid w:val="0077500F"/>
    <w:pPr>
      <w:numPr>
        <w:numId w:val="54"/>
      </w:numPr>
    </w:pPr>
  </w:style>
  <w:style w:type="numbering" w:customStyle="1" w:styleId="CurrentList16">
    <w:name w:val="Current List16"/>
    <w:uiPriority w:val="99"/>
    <w:rsid w:val="009D5A90"/>
    <w:pPr>
      <w:numPr>
        <w:numId w:val="55"/>
      </w:numPr>
    </w:pPr>
  </w:style>
  <w:style w:type="numbering" w:customStyle="1" w:styleId="CurrentList17">
    <w:name w:val="Current List17"/>
    <w:uiPriority w:val="99"/>
    <w:rsid w:val="003F4EB2"/>
    <w:pPr>
      <w:numPr>
        <w:numId w:val="58"/>
      </w:numPr>
    </w:pPr>
  </w:style>
  <w:style w:type="numbering" w:customStyle="1" w:styleId="CurrentList18">
    <w:name w:val="Current List18"/>
    <w:uiPriority w:val="99"/>
    <w:rsid w:val="003F4EB2"/>
    <w:pPr>
      <w:numPr>
        <w:numId w:val="60"/>
      </w:numPr>
    </w:pPr>
  </w:style>
  <w:style w:type="character" w:customStyle="1" w:styleId="CodeChar0">
    <w:name w:val="CodeChar"/>
    <w:uiPriority w:val="1"/>
    <w:qFormat/>
    <w:rsid w:val="003F4EB2"/>
    <w:rPr>
      <w:rFonts w:ascii="Courier New" w:hAnsi="Courier New" w:cs="Courier New"/>
    </w:rPr>
  </w:style>
  <w:style w:type="paragraph" w:customStyle="1" w:styleId="Fields0">
    <w:name w:val="Fields"/>
    <w:basedOn w:val="Normal"/>
    <w:link w:val="FieldsChar"/>
    <w:qFormat/>
    <w:rsid w:val="003F4EB2"/>
    <w:pPr>
      <w:widowControl w:val="0"/>
      <w:tabs>
        <w:tab w:val="clear" w:pos="403"/>
      </w:tabs>
      <w:autoSpaceDE w:val="0"/>
      <w:autoSpaceDN w:val="0"/>
      <w:spacing w:after="120"/>
      <w:ind w:left="714" w:hanging="357"/>
      <w:jc w:val="left"/>
    </w:pPr>
    <w:rPr>
      <w:rFonts w:eastAsia="Arial" w:cs="Arial"/>
      <w:lang w:val="en-US"/>
    </w:rPr>
  </w:style>
  <w:style w:type="character" w:customStyle="1" w:styleId="FieldsChar">
    <w:name w:val="Fields Char"/>
    <w:basedOn w:val="DefaultParagraphFont"/>
    <w:link w:val="Fields0"/>
    <w:rsid w:val="003F4EB2"/>
    <w:rPr>
      <w:rFonts w:eastAsia="Arial" w:cs="Arial"/>
      <w:sz w:val="22"/>
      <w:szCs w:val="22"/>
    </w:rPr>
  </w:style>
  <w:style w:type="numbering" w:customStyle="1" w:styleId="CurrentList19">
    <w:name w:val="Current List19"/>
    <w:uiPriority w:val="99"/>
    <w:rsid w:val="002C1783"/>
    <w:pPr>
      <w:numPr>
        <w:numId w:val="61"/>
      </w:numPr>
    </w:pPr>
  </w:style>
  <w:style w:type="numbering" w:customStyle="1" w:styleId="CurrentList20">
    <w:name w:val="Current List20"/>
    <w:uiPriority w:val="99"/>
    <w:rsid w:val="002C1783"/>
    <w:pPr>
      <w:numPr>
        <w:numId w:val="62"/>
      </w:numPr>
    </w:pPr>
  </w:style>
  <w:style w:type="numbering" w:customStyle="1" w:styleId="CurrentList21">
    <w:name w:val="Current List21"/>
    <w:uiPriority w:val="99"/>
    <w:rsid w:val="002C1783"/>
    <w:pPr>
      <w:numPr>
        <w:numId w:val="63"/>
      </w:numPr>
    </w:pPr>
  </w:style>
  <w:style w:type="numbering" w:customStyle="1" w:styleId="CurrentList22">
    <w:name w:val="Current List22"/>
    <w:uiPriority w:val="99"/>
    <w:rsid w:val="00611698"/>
    <w:pPr>
      <w:numPr>
        <w:numId w:val="66"/>
      </w:numPr>
    </w:pPr>
  </w:style>
  <w:style w:type="numbering" w:customStyle="1" w:styleId="CurrentList23">
    <w:name w:val="Current List23"/>
    <w:uiPriority w:val="99"/>
    <w:rsid w:val="00C02DDF"/>
    <w:pPr>
      <w:numPr>
        <w:numId w:val="73"/>
      </w:numPr>
    </w:pPr>
  </w:style>
  <w:style w:type="numbering" w:customStyle="1" w:styleId="CurrentList24">
    <w:name w:val="Current List24"/>
    <w:uiPriority w:val="99"/>
    <w:rsid w:val="000A3462"/>
    <w:pPr>
      <w:numPr>
        <w:numId w:val="78"/>
      </w:numPr>
    </w:pPr>
  </w:style>
  <w:style w:type="numbering" w:customStyle="1" w:styleId="CurrentList25">
    <w:name w:val="Current List25"/>
    <w:uiPriority w:val="99"/>
    <w:rsid w:val="000A3462"/>
    <w:pPr>
      <w:numPr>
        <w:numId w:val="79"/>
      </w:numPr>
    </w:pPr>
  </w:style>
  <w:style w:type="numbering" w:customStyle="1" w:styleId="CurrentList26">
    <w:name w:val="Current List26"/>
    <w:uiPriority w:val="99"/>
    <w:rsid w:val="002E1256"/>
    <w:pPr>
      <w:numPr>
        <w:numId w:val="80"/>
      </w:numPr>
    </w:pPr>
  </w:style>
  <w:style w:type="numbering" w:customStyle="1" w:styleId="CurrentList27">
    <w:name w:val="Current List27"/>
    <w:uiPriority w:val="99"/>
    <w:rsid w:val="002E1256"/>
    <w:pPr>
      <w:numPr>
        <w:numId w:val="82"/>
      </w:numPr>
    </w:pPr>
  </w:style>
  <w:style w:type="numbering" w:customStyle="1" w:styleId="CurrentList28">
    <w:name w:val="Current List28"/>
    <w:uiPriority w:val="99"/>
    <w:rsid w:val="002E1256"/>
    <w:pPr>
      <w:numPr>
        <w:numId w:val="83"/>
      </w:numPr>
    </w:pPr>
  </w:style>
  <w:style w:type="numbering" w:customStyle="1" w:styleId="CurrentList29">
    <w:name w:val="Current List29"/>
    <w:uiPriority w:val="99"/>
    <w:rsid w:val="008F43F5"/>
    <w:pPr>
      <w:numPr>
        <w:numId w:val="84"/>
      </w:numPr>
    </w:pPr>
  </w:style>
  <w:style w:type="numbering" w:customStyle="1" w:styleId="CurrentList30">
    <w:name w:val="Current List30"/>
    <w:uiPriority w:val="99"/>
    <w:rsid w:val="00B47B00"/>
    <w:pPr>
      <w:numPr>
        <w:numId w:val="86"/>
      </w:numPr>
    </w:pPr>
  </w:style>
  <w:style w:type="numbering" w:customStyle="1" w:styleId="CurrentList31">
    <w:name w:val="Current List31"/>
    <w:uiPriority w:val="99"/>
    <w:rsid w:val="00180118"/>
    <w:pPr>
      <w:numPr>
        <w:numId w:val="88"/>
      </w:numPr>
    </w:pPr>
  </w:style>
  <w:style w:type="numbering" w:customStyle="1" w:styleId="CurrentList32">
    <w:name w:val="Current List32"/>
    <w:uiPriority w:val="99"/>
    <w:rsid w:val="00180118"/>
    <w:pPr>
      <w:numPr>
        <w:numId w:val="90"/>
      </w:numPr>
    </w:pPr>
  </w:style>
  <w:style w:type="numbering" w:customStyle="1" w:styleId="CurrentList33">
    <w:name w:val="Current List33"/>
    <w:uiPriority w:val="99"/>
    <w:rsid w:val="0098679C"/>
    <w:pPr>
      <w:numPr>
        <w:numId w:val="92"/>
      </w:numPr>
    </w:pPr>
  </w:style>
  <w:style w:type="numbering" w:customStyle="1" w:styleId="CurrentList34">
    <w:name w:val="Current List34"/>
    <w:uiPriority w:val="99"/>
    <w:rsid w:val="00951353"/>
    <w:pPr>
      <w:numPr>
        <w:numId w:val="94"/>
      </w:numPr>
    </w:pPr>
  </w:style>
  <w:style w:type="character" w:styleId="HTMLCode">
    <w:name w:val="HTML Code"/>
    <w:basedOn w:val="DefaultParagraphFont"/>
    <w:uiPriority w:val="99"/>
    <w:semiHidden/>
    <w:unhideWhenUsed/>
    <w:rsid w:val="00735332"/>
    <w:rPr>
      <w:rFonts w:ascii="Courier New" w:eastAsia="Times New Roman" w:hAnsi="Courier New" w:cs="Courier New"/>
      <w:sz w:val="20"/>
      <w:szCs w:val="20"/>
    </w:rPr>
  </w:style>
  <w:style w:type="numbering" w:customStyle="1" w:styleId="CurrentList35">
    <w:name w:val="Current List35"/>
    <w:uiPriority w:val="99"/>
    <w:rsid w:val="004320CD"/>
    <w:pPr>
      <w:numPr>
        <w:numId w:val="96"/>
      </w:numPr>
    </w:pPr>
  </w:style>
  <w:style w:type="numbering" w:customStyle="1" w:styleId="CurrentList36">
    <w:name w:val="Current List36"/>
    <w:uiPriority w:val="99"/>
    <w:rsid w:val="004320CD"/>
    <w:pPr>
      <w:numPr>
        <w:numId w:val="97"/>
      </w:numPr>
    </w:pPr>
  </w:style>
  <w:style w:type="numbering" w:customStyle="1" w:styleId="CurrentList37">
    <w:name w:val="Current List37"/>
    <w:uiPriority w:val="99"/>
    <w:rsid w:val="004320CD"/>
    <w:pPr>
      <w:numPr>
        <w:numId w:val="98"/>
      </w:numPr>
    </w:pPr>
  </w:style>
  <w:style w:type="numbering" w:customStyle="1" w:styleId="CurrentList38">
    <w:name w:val="Current List38"/>
    <w:uiPriority w:val="99"/>
    <w:rsid w:val="004320CD"/>
    <w:pPr>
      <w:numPr>
        <w:numId w:val="99"/>
      </w:numPr>
    </w:pPr>
  </w:style>
  <w:style w:type="numbering" w:customStyle="1" w:styleId="CurrentList39">
    <w:name w:val="Current List39"/>
    <w:uiPriority w:val="99"/>
    <w:rsid w:val="004320CD"/>
    <w:pPr>
      <w:numPr>
        <w:numId w:val="100"/>
      </w:numPr>
    </w:pPr>
  </w:style>
  <w:style w:type="numbering" w:customStyle="1" w:styleId="CurrentList40">
    <w:name w:val="Current List40"/>
    <w:uiPriority w:val="99"/>
    <w:rsid w:val="004320CD"/>
    <w:pPr>
      <w:numPr>
        <w:numId w:val="102"/>
      </w:numPr>
    </w:pPr>
  </w:style>
  <w:style w:type="numbering" w:customStyle="1" w:styleId="CurrentList41">
    <w:name w:val="Current List41"/>
    <w:uiPriority w:val="99"/>
    <w:rsid w:val="000B5A50"/>
    <w:pPr>
      <w:numPr>
        <w:numId w:val="104"/>
      </w:numPr>
    </w:pPr>
  </w:style>
  <w:style w:type="numbering" w:customStyle="1" w:styleId="CurrentList42">
    <w:name w:val="Current List42"/>
    <w:uiPriority w:val="99"/>
    <w:rsid w:val="000B5A50"/>
    <w:pPr>
      <w:numPr>
        <w:numId w:val="105"/>
      </w:numPr>
    </w:pPr>
  </w:style>
  <w:style w:type="numbering" w:customStyle="1" w:styleId="CurrentList43">
    <w:name w:val="Current List43"/>
    <w:uiPriority w:val="99"/>
    <w:rsid w:val="00F674D3"/>
    <w:pPr>
      <w:numPr>
        <w:numId w:val="106"/>
      </w:numPr>
    </w:pPr>
  </w:style>
  <w:style w:type="numbering" w:customStyle="1" w:styleId="CurrentList44">
    <w:name w:val="Current List44"/>
    <w:uiPriority w:val="99"/>
    <w:rsid w:val="00F674D3"/>
    <w:pPr>
      <w:numPr>
        <w:numId w:val="107"/>
      </w:numPr>
    </w:pPr>
  </w:style>
  <w:style w:type="numbering" w:customStyle="1" w:styleId="CurrentList45">
    <w:name w:val="Current List45"/>
    <w:uiPriority w:val="99"/>
    <w:rsid w:val="00F674D3"/>
    <w:pPr>
      <w:numPr>
        <w:numId w:val="108"/>
      </w:numPr>
    </w:pPr>
  </w:style>
  <w:style w:type="numbering" w:customStyle="1" w:styleId="CurrentList46">
    <w:name w:val="Current List46"/>
    <w:uiPriority w:val="99"/>
    <w:rsid w:val="00F674D3"/>
    <w:pPr>
      <w:numPr>
        <w:numId w:val="109"/>
      </w:numPr>
    </w:pPr>
  </w:style>
  <w:style w:type="numbering" w:customStyle="1" w:styleId="CurrentList47">
    <w:name w:val="Current List47"/>
    <w:uiPriority w:val="99"/>
    <w:rsid w:val="00F674D3"/>
    <w:pPr>
      <w:numPr>
        <w:numId w:val="110"/>
      </w:numPr>
    </w:pPr>
  </w:style>
  <w:style w:type="numbering" w:customStyle="1" w:styleId="CurrentList48">
    <w:name w:val="Current List48"/>
    <w:uiPriority w:val="99"/>
    <w:rsid w:val="00F674D3"/>
    <w:pPr>
      <w:numPr>
        <w:numId w:val="112"/>
      </w:numPr>
    </w:pPr>
  </w:style>
  <w:style w:type="numbering" w:customStyle="1" w:styleId="CurrentList49">
    <w:name w:val="Current List49"/>
    <w:uiPriority w:val="99"/>
    <w:rsid w:val="00F674D3"/>
    <w:pPr>
      <w:numPr>
        <w:numId w:val="114"/>
      </w:numPr>
    </w:pPr>
  </w:style>
  <w:style w:type="numbering" w:customStyle="1" w:styleId="CurrentList50">
    <w:name w:val="Current List50"/>
    <w:uiPriority w:val="99"/>
    <w:rsid w:val="00F674D3"/>
    <w:pPr>
      <w:numPr>
        <w:numId w:val="115"/>
      </w:numPr>
    </w:pPr>
  </w:style>
  <w:style w:type="numbering" w:customStyle="1" w:styleId="CurrentList51">
    <w:name w:val="Current List51"/>
    <w:uiPriority w:val="99"/>
    <w:rsid w:val="00F674D3"/>
    <w:pPr>
      <w:numPr>
        <w:numId w:val="116"/>
      </w:numPr>
    </w:pPr>
  </w:style>
  <w:style w:type="numbering" w:customStyle="1" w:styleId="CurrentList52">
    <w:name w:val="Current List52"/>
    <w:uiPriority w:val="99"/>
    <w:rsid w:val="00F674D3"/>
    <w:pPr>
      <w:numPr>
        <w:numId w:val="117"/>
      </w:numPr>
    </w:pPr>
  </w:style>
  <w:style w:type="numbering" w:customStyle="1" w:styleId="CurrentList53">
    <w:name w:val="Current List53"/>
    <w:uiPriority w:val="99"/>
    <w:rsid w:val="00F674D3"/>
    <w:pPr>
      <w:numPr>
        <w:numId w:val="118"/>
      </w:numPr>
    </w:pPr>
  </w:style>
  <w:style w:type="numbering" w:customStyle="1" w:styleId="CurrentList54">
    <w:name w:val="Current List54"/>
    <w:uiPriority w:val="99"/>
    <w:rsid w:val="00F674D3"/>
    <w:pPr>
      <w:numPr>
        <w:numId w:val="1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33384053">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iec.ch/members_experts/refdocs"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www.iso.org/iso/foreword.html" TargetMode="Externa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iso.org/directives" TargetMode="External"/><Relationship Id="rId25" Type="http://schemas.openxmlformats.org/officeDocument/2006/relationships/header" Target="header4.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patents.iec.ch/"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iec.ch/national-committees" TargetMode="External"/><Relationship Id="rId32"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iso.org/members.html" TargetMode="Externa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http://www.iso.org/patents" TargetMode="Externa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iec.ch/understanding-standards" TargetMode="External"/><Relationship Id="rId27" Type="http://schemas.openxmlformats.org/officeDocument/2006/relationships/footer" Target="footer4.xml"/><Relationship Id="rId30" Type="http://schemas.openxmlformats.org/officeDocument/2006/relationships/image" Target="media/image2.png"/><Relationship Id="rId35" Type="http://schemas.openxmlformats.org/officeDocument/2006/relationships/theme" Target="theme/theme1.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C:\Users\maze\AppData\Roaming\Microsoft\Templates\ISO_Simple_template.dot</Template>
  <TotalTime>9</TotalTime>
  <Pages>30</Pages>
  <Words>10004</Words>
  <Characters>57024</Characters>
  <Application>Microsoft Office Word</Application>
  <DocSecurity>0</DocSecurity>
  <Lines>475</Lines>
  <Paragraphs>133</Paragraphs>
  <ScaleCrop>false</ScaleCrop>
  <HeadingPairs>
    <vt:vector size="2" baseType="variant">
      <vt:variant>
        <vt:lpstr>Title</vt:lpstr>
      </vt:variant>
      <vt:variant>
        <vt:i4>1</vt:i4>
      </vt:variant>
    </vt:vector>
  </HeadingPairs>
  <TitlesOfParts>
    <vt:vector size="1" baseType="lpstr">
      <vt:lpstr>Preliminary Draft of ISO/IEC 23008-12 AMD 3 Support for tone map derivation and others</vt:lpstr>
    </vt:vector>
  </TitlesOfParts>
  <Manager/>
  <Company/>
  <LinksUpToDate>false</LinksUpToDate>
  <CharactersWithSpaces>66895</CharactersWithSpaces>
  <SharedDoc>false</SharedDoc>
  <HyperlinkBase/>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Draft of ISO/IEC 23008-12 AMD 3 Support for tone map derivation and others</dc:title>
  <dc:subject/>
  <dc:creator>Leo Barnes, Dimitri Podborski</dc:creator>
  <cp:keywords/>
  <dc:description/>
  <cp:lastModifiedBy>Leo Barnes</cp:lastModifiedBy>
  <cp:revision>5</cp:revision>
  <cp:lastPrinted>2021-02-03T09:07:00Z</cp:lastPrinted>
  <dcterms:created xsi:type="dcterms:W3CDTF">2024-05-14T18:00:00Z</dcterms:created>
  <dcterms:modified xsi:type="dcterms:W3CDTF">2024-05-21T07:21:00Z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