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4D30EC7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E55D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1213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92CA64B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E55DA">
        <w:rPr>
          <w:rFonts w:ascii="Times New Roman" w:hAnsi="Times New Roman" w:cs="Times New Roman"/>
          <w:snapToGrid w:val="0"/>
          <w:lang w:val="en-GB"/>
        </w:rPr>
        <w:t>Technology under Consideration on ISO/IEC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D02B5AE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E55D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2024-05-16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AD4BF4A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E55D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0165AB9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753463F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E55D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1213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16B32BF" w:rsidR="00954B0D" w:rsidRPr="0095332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3E55D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2024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16702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E8FEC7E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E55D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Technology under Consideration on ISO/IEC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2EB2E3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E55D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23823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6B470EAF" w14:textId="7070D635" w:rsidR="005430C0" w:rsidRDefault="005430C0" w:rsidP="008E5D5E">
      <w:pPr>
        <w:pStyle w:val="Heading1"/>
      </w:pPr>
      <w:bookmarkStart w:id="0" w:name="_Toc166749844"/>
      <w:r>
        <w:t>Introduction</w:t>
      </w:r>
      <w:bookmarkEnd w:id="0"/>
    </w:p>
    <w:p w14:paraId="7858F140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409C8933" w14:textId="19785E49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This document collects technologies being u</w:t>
      </w:r>
      <w:r w:rsidR="00AD132E">
        <w:rPr>
          <w:rFonts w:ascii="Times New Roman" w:hAnsi="Times New Roman" w:cs="Times New Roman"/>
          <w:sz w:val="24"/>
          <w:lang w:val="en-GB"/>
        </w:rPr>
        <w:t xml:space="preserve">nder study for consideration in the development of the standard </w:t>
      </w:r>
      <w:r w:rsidR="00AD132E" w:rsidRPr="00AD132E">
        <w:rPr>
          <w:rFonts w:ascii="Times New Roman" w:hAnsi="Times New Roman" w:cs="Times New Roman"/>
          <w:sz w:val="24"/>
          <w:lang w:val="en-GB"/>
        </w:rPr>
        <w:t>ISO/IEC 14496-34 Syntactic Description Language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88E7AB9" w14:textId="51369BA2" w:rsidR="0033095C" w:rsidRPr="008E5D5E" w:rsidRDefault="0033095C" w:rsidP="008E5D5E">
      <w:pPr>
        <w:pStyle w:val="Heading1"/>
      </w:pPr>
      <w:bookmarkStart w:id="1" w:name="_Toc166749845"/>
      <w:r w:rsidRPr="008E5D5E">
        <w:t>Table of content</w:t>
      </w:r>
      <w:bookmarkEnd w:id="1"/>
    </w:p>
    <w:p w14:paraId="13CF582D" w14:textId="77777777" w:rsidR="0033095C" w:rsidRDefault="0033095C" w:rsidP="0033095C"/>
    <w:p w14:paraId="6BA8191A" w14:textId="65D85AC6" w:rsidR="003E55DA" w:rsidRDefault="00986E46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66749844" w:history="1">
        <w:r w:rsidR="003E55DA" w:rsidRPr="00DE4813">
          <w:rPr>
            <w:rStyle w:val="Hyperlink"/>
            <w:noProof/>
          </w:rPr>
          <w:t>1.</w:t>
        </w:r>
        <w:r w:rsidR="003E55D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="003E55DA" w:rsidRPr="00DE4813">
          <w:rPr>
            <w:rStyle w:val="Hyperlink"/>
            <w:noProof/>
          </w:rPr>
          <w:t>Introduction</w:t>
        </w:r>
        <w:r w:rsidR="003E55DA">
          <w:rPr>
            <w:noProof/>
            <w:webHidden/>
          </w:rPr>
          <w:tab/>
        </w:r>
        <w:r w:rsidR="003E55DA">
          <w:rPr>
            <w:noProof/>
            <w:webHidden/>
          </w:rPr>
          <w:fldChar w:fldCharType="begin"/>
        </w:r>
        <w:r w:rsidR="003E55DA">
          <w:rPr>
            <w:noProof/>
            <w:webHidden/>
          </w:rPr>
          <w:instrText xml:space="preserve"> PAGEREF _Toc166749844 \h </w:instrText>
        </w:r>
        <w:r w:rsidR="003E55DA">
          <w:rPr>
            <w:noProof/>
            <w:webHidden/>
          </w:rPr>
        </w:r>
        <w:r w:rsidR="003E55DA">
          <w:rPr>
            <w:noProof/>
            <w:webHidden/>
          </w:rPr>
          <w:fldChar w:fldCharType="separate"/>
        </w:r>
        <w:r w:rsidR="003E55DA">
          <w:rPr>
            <w:noProof/>
            <w:webHidden/>
          </w:rPr>
          <w:t>1</w:t>
        </w:r>
        <w:r w:rsidR="003E55DA">
          <w:rPr>
            <w:noProof/>
            <w:webHidden/>
          </w:rPr>
          <w:fldChar w:fldCharType="end"/>
        </w:r>
      </w:hyperlink>
    </w:p>
    <w:p w14:paraId="2AD7E9A4" w14:textId="27D6A80D" w:rsidR="003E55DA" w:rsidRDefault="003E55DA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hyperlink w:anchor="_Toc166749845" w:history="1">
        <w:r w:rsidRPr="00DE4813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Pr="00DE4813">
          <w:rPr>
            <w:rStyle w:val="Hyperlink"/>
            <w:noProof/>
          </w:rPr>
          <w:t>Table of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_Toc166749845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82B0156" w14:textId="2D20E772" w:rsidR="003E55DA" w:rsidRDefault="003E55DA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hyperlink w:anchor="_Toc166749846" w:history="1">
        <w:r w:rsidRPr="00DE4813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Pr="00DE4813">
          <w:rPr>
            <w:rStyle w:val="Hyperlink"/>
            <w:noProof/>
          </w:rPr>
          <w:t>Grammar file for SDL syntax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_Toc166749846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4DF0207" w14:textId="7A489460" w:rsidR="003E55DA" w:rsidRDefault="003E55DA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hyperlink w:anchor="_Toc166749847" w:history="1">
        <w:r w:rsidRPr="00DE4813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Pr="00DE4813">
          <w:rPr>
            <w:rStyle w:val="Hyperlink"/>
            <w:noProof/>
          </w:rPr>
          <w:t xml:space="preserve">On the keyword </w:t>
        </w:r>
        <w:r w:rsidRPr="00DE4813">
          <w:rPr>
            <w:rStyle w:val="Hyperlink"/>
            <w:rFonts w:ascii="Courier New" w:hAnsi="Courier New" w:cs="Courier New"/>
            <w:noProof/>
          </w:rPr>
          <w:t>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_Toc166749847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21298D" w14:textId="5A5DB2D0" w:rsidR="0033095C" w:rsidRDefault="00986E46" w:rsidP="0033095C">
      <w:r>
        <w:fldChar w:fldCharType="end"/>
      </w:r>
    </w:p>
    <w:p w14:paraId="5F95DBE1" w14:textId="77777777" w:rsidR="0033095C" w:rsidRPr="0033095C" w:rsidRDefault="0033095C" w:rsidP="0033095C"/>
    <w:p w14:paraId="551009C3" w14:textId="77777777" w:rsidR="008E5D5E" w:rsidRDefault="0033095C" w:rsidP="008E5D5E">
      <w:pPr>
        <w:pStyle w:val="Heading1"/>
      </w:pPr>
      <w:bookmarkStart w:id="2" w:name="_Toc166749846"/>
      <w:r>
        <w:t>Grammar file for SDL syntax</w:t>
      </w:r>
      <w:bookmarkEnd w:id="2"/>
    </w:p>
    <w:p w14:paraId="6ADCD21C" w14:textId="19044D23" w:rsidR="008E5D5E" w:rsidRPr="008E5D5E" w:rsidRDefault="008E5D5E" w:rsidP="008E5D5E">
      <w:pPr>
        <w:pStyle w:val="Heading2"/>
      </w:pPr>
      <w:r w:rsidRPr="008E5D5E">
        <w:t>General</w:t>
      </w:r>
    </w:p>
    <w:p w14:paraId="654CF9C7" w14:textId="77777777" w:rsidR="00ED6307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CB5D338" w14:textId="09F1F0A3" w:rsidR="00ED6307" w:rsidRDefault="00ED6307" w:rsidP="00ED6307">
      <w:pPr>
        <w:rPr>
          <w:lang w:eastAsia="ja-JP"/>
        </w:rPr>
      </w:pPr>
      <w:r w:rsidRPr="006D1923">
        <w:rPr>
          <w:lang w:eastAsia="ja-JP"/>
        </w:rPr>
        <w:t xml:space="preserve">This clause provides the SDL grammar implementing the rules of the present specification. The grammar is based on the </w:t>
      </w:r>
      <w:r w:rsidRPr="00282F49">
        <w:rPr>
          <w:lang w:eastAsia="ja-JP"/>
        </w:rPr>
        <w:t>parsing e</w:t>
      </w:r>
      <w:r w:rsidRPr="006D1923">
        <w:rPr>
          <w:lang w:eastAsia="ja-JP"/>
        </w:rPr>
        <w:t xml:space="preserve">xpression </w:t>
      </w:r>
      <w:r w:rsidRPr="00282F49">
        <w:rPr>
          <w:lang w:eastAsia="ja-JP"/>
        </w:rPr>
        <w:t>g</w:t>
      </w:r>
      <w:r w:rsidRPr="006D1923">
        <w:rPr>
          <w:lang w:eastAsia="ja-JP"/>
        </w:rPr>
        <w:t>rammar</w:t>
      </w:r>
      <w:r w:rsidRPr="00282F49">
        <w:rPr>
          <w:lang w:eastAsia="ja-JP"/>
        </w:rPr>
        <w:t xml:space="preserve"> (PEG)</w:t>
      </w:r>
      <w:r w:rsidRPr="006D1923">
        <w:rPr>
          <w:lang w:eastAsia="ja-JP"/>
        </w:rPr>
        <w:t xml:space="preserve"> concept and following the syntax and set of rules defined by the </w:t>
      </w:r>
      <w:proofErr w:type="spellStart"/>
      <w:r w:rsidRPr="006D1923">
        <w:rPr>
          <w:lang w:eastAsia="ja-JP"/>
        </w:rPr>
        <w:t>Pegen</w:t>
      </w:r>
      <w:proofErr w:type="spellEnd"/>
      <w:r w:rsidRPr="006D1923">
        <w:rPr>
          <w:lang w:eastAsia="ja-JP"/>
        </w:rPr>
        <w:t xml:space="preserve"> software project</w:t>
      </w:r>
      <w:r w:rsidR="006C1656">
        <w:rPr>
          <w:lang w:eastAsia="ja-JP"/>
        </w:rPr>
        <w:t xml:space="preserve"> </w:t>
      </w:r>
      <w:r w:rsidR="006C1656">
        <w:rPr>
          <w:lang w:eastAsia="ja-JP"/>
        </w:rPr>
        <w:fldChar w:fldCharType="begin"/>
      </w:r>
      <w:r w:rsidR="006C1656">
        <w:rPr>
          <w:lang w:eastAsia="ja-JP"/>
        </w:rPr>
        <w:instrText xml:space="preserve"> REF _Ref109402352 \r \h </w:instrText>
      </w:r>
      <w:r w:rsidR="006C1656">
        <w:rPr>
          <w:lang w:eastAsia="ja-JP"/>
        </w:rPr>
      </w:r>
      <w:r w:rsidR="006C1656">
        <w:rPr>
          <w:lang w:eastAsia="ja-JP"/>
        </w:rPr>
        <w:fldChar w:fldCharType="separate"/>
      </w:r>
      <w:r w:rsidR="003E55DA">
        <w:rPr>
          <w:lang w:eastAsia="ja-JP"/>
        </w:rPr>
        <w:t>[1]</w:t>
      </w:r>
      <w:r w:rsidR="006C1656">
        <w:rPr>
          <w:lang w:eastAsia="ja-JP"/>
        </w:rPr>
        <w:fldChar w:fldCharType="end"/>
      </w:r>
      <w:r w:rsidRPr="006D1923">
        <w:rPr>
          <w:lang w:eastAsia="ja-JP"/>
        </w:rPr>
        <w:t>.</w:t>
      </w:r>
    </w:p>
    <w:p w14:paraId="3A67048A" w14:textId="77777777" w:rsidR="00C51988" w:rsidRDefault="00C51988" w:rsidP="00ED6307">
      <w:pPr>
        <w:rPr>
          <w:lang w:eastAsia="ja-JP"/>
        </w:rPr>
      </w:pPr>
    </w:p>
    <w:p w14:paraId="532F68ED" w14:textId="5C79A5B1" w:rsidR="00C51988" w:rsidRDefault="00C51988" w:rsidP="00ED6307">
      <w:pPr>
        <w:rPr>
          <w:lang w:eastAsia="ja-JP"/>
        </w:rPr>
      </w:pPr>
      <w:r>
        <w:rPr>
          <w:lang w:eastAsia="ja-JP"/>
        </w:rPr>
        <w:t xml:space="preserve">Currently, the grammar file is hosted an </w:t>
      </w:r>
      <w:r w:rsidR="00FD0037">
        <w:rPr>
          <w:lang w:eastAsia="ja-JP"/>
        </w:rPr>
        <w:t>developed</w:t>
      </w:r>
      <w:r>
        <w:rPr>
          <w:lang w:eastAsia="ja-JP"/>
        </w:rPr>
        <w:t xml:space="preserve"> at </w:t>
      </w:r>
      <w:hyperlink r:id="rId13" w:history="1">
        <w:r w:rsidRPr="002D588D">
          <w:rPr>
            <w:rStyle w:val="Hyperlink"/>
            <w:lang w:eastAsia="ja-JP"/>
          </w:rPr>
          <w:t>http://mpegx.int-evry.fr/software/MPEG/Systems/sdl/sdl-grammar</w:t>
        </w:r>
      </w:hyperlink>
      <w:r>
        <w:rPr>
          <w:lang w:eastAsia="ja-JP"/>
        </w:rPr>
        <w:t>.</w:t>
      </w:r>
    </w:p>
    <w:p w14:paraId="3C4B5024" w14:textId="77777777" w:rsidR="001333EF" w:rsidRDefault="001333EF" w:rsidP="00ED6307">
      <w:pPr>
        <w:rPr>
          <w:lang w:eastAsia="ja-JP"/>
        </w:rPr>
      </w:pPr>
    </w:p>
    <w:p w14:paraId="3F6EDF66" w14:textId="3E7A30CB" w:rsidR="00187AF1" w:rsidRDefault="001333EF" w:rsidP="00ED6307">
      <w:pPr>
        <w:rPr>
          <w:lang w:eastAsia="ja-JP"/>
        </w:rPr>
      </w:pPr>
      <w:r>
        <w:rPr>
          <w:lang w:eastAsia="ja-JP"/>
        </w:rPr>
        <w:t>The usage of PEG seems adequate for the validation of the SDL syntax, however there are still some questions whether th</w:t>
      </w:r>
      <w:r w:rsidR="006A0DFD">
        <w:rPr>
          <w:lang w:eastAsia="ja-JP"/>
        </w:rPr>
        <w:t xml:space="preserve">e PEG grammar defined by the </w:t>
      </w:r>
      <w:proofErr w:type="spellStart"/>
      <w:r w:rsidR="006A0DFD">
        <w:rPr>
          <w:lang w:eastAsia="ja-JP"/>
        </w:rPr>
        <w:t>Pegen</w:t>
      </w:r>
      <w:proofErr w:type="spellEnd"/>
      <w:r w:rsidR="006A0DFD">
        <w:rPr>
          <w:lang w:eastAsia="ja-JP"/>
        </w:rPr>
        <w:t xml:space="preserve"> software project is appropriate for the developing the conformance of the SDL specification. </w:t>
      </w:r>
      <w:r w:rsidR="00187AF1">
        <w:rPr>
          <w:lang w:eastAsia="ja-JP"/>
        </w:rPr>
        <w:t>Further study is encourage on other possible alternative for such grammar file.</w:t>
      </w:r>
    </w:p>
    <w:p w14:paraId="47E1ABE7" w14:textId="77777777" w:rsidR="008E5D5E" w:rsidRDefault="008E5D5E" w:rsidP="00ED6307">
      <w:pPr>
        <w:rPr>
          <w:lang w:eastAsia="ja-JP"/>
        </w:rPr>
      </w:pPr>
    </w:p>
    <w:p w14:paraId="26163272" w14:textId="1A6CA122" w:rsidR="008E5D5E" w:rsidRDefault="008E5D5E" w:rsidP="00986E46">
      <w:pPr>
        <w:pStyle w:val="Heading2"/>
      </w:pPr>
      <w:r w:rsidRPr="008E5D5E">
        <w:t>Grammar file</w:t>
      </w:r>
    </w:p>
    <w:p w14:paraId="11D206A6" w14:textId="77777777" w:rsidR="003F6567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21D3172C" w14:textId="586492D4" w:rsidR="003F6567" w:rsidRPr="00282F49" w:rsidRDefault="003F6567" w:rsidP="003F6567">
      <w:r w:rsidRPr="00282F49">
        <w:rPr>
          <w:highlight w:val="yellow"/>
          <w:lang w:eastAsia="ja-JP"/>
        </w:rPr>
        <w:t xml:space="preserve">[Editor’s note] The following is in work-in-progress and </w:t>
      </w:r>
      <w:r>
        <w:rPr>
          <w:highlight w:val="yellow"/>
          <w:lang w:eastAsia="ja-JP"/>
        </w:rPr>
        <w:t>may not reflect</w:t>
      </w:r>
      <w:r w:rsidRPr="00282F49">
        <w:rPr>
          <w:highlight w:val="yellow"/>
          <w:lang w:eastAsia="ja-JP"/>
        </w:rPr>
        <w:t xml:space="preserve"> all the rules described in th</w:t>
      </w:r>
      <w:r>
        <w:rPr>
          <w:highlight w:val="yellow"/>
          <w:lang w:eastAsia="ja-JP"/>
        </w:rPr>
        <w:t>e latest SDL specification text</w:t>
      </w:r>
      <w:r w:rsidRPr="00282F49">
        <w:rPr>
          <w:highlight w:val="yellow"/>
          <w:lang w:eastAsia="ja-JP"/>
        </w:rPr>
        <w:t>.</w:t>
      </w:r>
    </w:p>
    <w:p w14:paraId="65D46FD4" w14:textId="77777777" w:rsidR="003F6567" w:rsidRPr="008E5D5E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76CB9F93" w14:textId="77777777" w:rsidR="00ED6307" w:rsidRPr="00103E08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BC02824" w14:textId="77777777" w:rsidR="00B33527" w:rsidRPr="00282F49" w:rsidRDefault="00B33527" w:rsidP="00B33527">
      <w:pPr>
        <w:pStyle w:val="Tabletitle"/>
      </w:pPr>
      <w:r w:rsidRPr="00282F49">
        <w:rPr>
          <w:lang w:val="en-GB"/>
        </w:rPr>
        <w:t>SDL grammar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33527" w:rsidRPr="006D1923" w14:paraId="246E260C" w14:textId="77777777" w:rsidTr="007F4F04">
        <w:tc>
          <w:tcPr>
            <w:tcW w:w="9741" w:type="dxa"/>
          </w:tcPr>
          <w:p w14:paraId="15D0E84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start: </w:t>
            </w:r>
            <w:proofErr w:type="spellStart"/>
            <w:r>
              <w:rPr>
                <w:lang w:eastAsia="ja-JP"/>
              </w:rPr>
              <w:t>file_input</w:t>
            </w:r>
            <w:proofErr w:type="spellEnd"/>
          </w:p>
          <w:p w14:paraId="0A6B1D7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574BBB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file_input</w:t>
            </w:r>
            <w:proofErr w:type="spellEnd"/>
            <w:r>
              <w:rPr>
                <w:lang w:eastAsia="ja-JP"/>
              </w:rPr>
              <w:t>: (NEWLINE+ | line)* ENDMARKER</w:t>
            </w:r>
          </w:p>
          <w:p w14:paraId="1201206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045A0C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line: </w:t>
            </w:r>
            <w:proofErr w:type="spellStart"/>
            <w:r>
              <w:rPr>
                <w:lang w:eastAsia="ja-JP"/>
              </w:rPr>
              <w:t>class_def</w:t>
            </w:r>
            <w:proofErr w:type="spellEnd"/>
            <w:r>
              <w:rPr>
                <w:lang w:eastAsia="ja-JP"/>
              </w:rPr>
              <w:t xml:space="preserve"> | </w:t>
            </w:r>
            <w:proofErr w:type="spellStart"/>
            <w:r>
              <w:rPr>
                <w:lang w:eastAsia="ja-JP"/>
              </w:rPr>
              <w:t>comment_cpp</w:t>
            </w:r>
            <w:proofErr w:type="spellEnd"/>
          </w:p>
          <w:p w14:paraId="1A34FDE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DFE69E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14496-1 forbids going back to a new line </w:t>
            </w:r>
            <w:proofErr w:type="spellStart"/>
            <w:r>
              <w:rPr>
                <w:lang w:eastAsia="ja-JP"/>
              </w:rPr>
              <w:t>berfore</w:t>
            </w:r>
            <w:proofErr w:type="spellEnd"/>
            <w:r>
              <w:rPr>
                <w:lang w:eastAsia="ja-JP"/>
              </w:rPr>
              <w:t xml:space="preserve"> {</w:t>
            </w:r>
          </w:p>
          <w:p w14:paraId="24329A7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C.1 and C.2</w:t>
            </w:r>
          </w:p>
          <w:p w14:paraId="445C9A53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class_def</w:t>
            </w:r>
            <w:proofErr w:type="spellEnd"/>
            <w:r>
              <w:rPr>
                <w:lang w:eastAsia="ja-JP"/>
              </w:rPr>
              <w:t xml:space="preserve">: aligned? abstract? 'class' NAME+ </w:t>
            </w:r>
            <w:proofErr w:type="spellStart"/>
            <w:r>
              <w:rPr>
                <w:lang w:eastAsia="ja-JP"/>
              </w:rPr>
              <w:t>parameter_list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parent_class</w:t>
            </w:r>
            <w:proofErr w:type="spellEnd"/>
            <w:r>
              <w:rPr>
                <w:lang w:eastAsia="ja-JP"/>
              </w:rPr>
              <w:t>? NEWLINE? '{' body? '}'</w:t>
            </w:r>
          </w:p>
          <w:p w14:paraId="2F994C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2613D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aligned: 'aligned' '(' NUMBER+ ')'</w:t>
            </w:r>
          </w:p>
          <w:p w14:paraId="7AD43E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B76552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abstract: 'abstract'</w:t>
            </w:r>
          </w:p>
          <w:p w14:paraId="45AEC52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CCEB4F9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parameter_list</w:t>
            </w:r>
            <w:proofErr w:type="spellEnd"/>
            <w:r>
              <w:rPr>
                <w:lang w:eastAsia="ja-JP"/>
              </w:rPr>
              <w:t>: '(' ','.parameter+ ')'</w:t>
            </w:r>
          </w:p>
          <w:p w14:paraId="010190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418C7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we allow arrays to be passed as parameter class, however 14496-1 is not clear on this</w:t>
            </w:r>
          </w:p>
          <w:p w14:paraId="359C9F0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parameter: optional? type NAME </w:t>
            </w: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>?</w:t>
            </w:r>
          </w:p>
          <w:p w14:paraId="548E751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82E3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Not in 14496-1, not sure where this come from</w:t>
            </w:r>
          </w:p>
          <w:p w14:paraId="1FF3EC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optional: 'optional'</w:t>
            </w:r>
          </w:p>
          <w:p w14:paraId="6BCA94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5BDC61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would allow "unsigned bit", to be improved</w:t>
            </w:r>
          </w:p>
          <w:p w14:paraId="6C6538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type: signed? </w:t>
            </w:r>
            <w:proofErr w:type="spellStart"/>
            <w:r>
              <w:rPr>
                <w:lang w:eastAsia="ja-JP"/>
              </w:rPr>
              <w:t>data_type</w:t>
            </w:r>
            <w:proofErr w:type="spellEnd"/>
          </w:p>
          <w:p w14:paraId="0225E57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2E0935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signed: 'unsigned'</w:t>
            </w:r>
          </w:p>
          <w:p w14:paraId="7C8168A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984BF8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data_type</w:t>
            </w:r>
            <w:proofErr w:type="spellEnd"/>
            <w:r>
              <w:rPr>
                <w:lang w:eastAsia="ja-JP"/>
              </w:rPr>
              <w:t>:</w:t>
            </w:r>
          </w:p>
          <w:p w14:paraId="6CA726C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'bit'</w:t>
            </w:r>
          </w:p>
          <w:p w14:paraId="6386CD1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'int'</w:t>
            </w:r>
          </w:p>
          <w:p w14:paraId="457806C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'double'</w:t>
            </w:r>
          </w:p>
          <w:p w14:paraId="28A935C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E809DDB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>: '[' NUMBER* ']'</w:t>
            </w:r>
          </w:p>
          <w:p w14:paraId="2734CB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F7D364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14496-1 does not allow </w:t>
            </w:r>
            <w:proofErr w:type="spellStart"/>
            <w:r>
              <w:rPr>
                <w:lang w:eastAsia="ja-JP"/>
              </w:rPr>
              <w:t>paramters</w:t>
            </w:r>
            <w:proofErr w:type="spellEnd"/>
            <w:r>
              <w:rPr>
                <w:lang w:eastAsia="ja-JP"/>
              </w:rPr>
              <w:t xml:space="preserve"> after parent class name</w:t>
            </w:r>
          </w:p>
          <w:p w14:paraId="7196F6BC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parent_class</w:t>
            </w:r>
            <w:proofErr w:type="spellEnd"/>
            <w:r>
              <w:rPr>
                <w:lang w:eastAsia="ja-JP"/>
              </w:rPr>
              <w:t>: 'extends' NAME '(' ','.value+ ')'</w:t>
            </w:r>
          </w:p>
          <w:p w14:paraId="4784810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57F28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body: </w:t>
            </w:r>
            <w:proofErr w:type="spellStart"/>
            <w:r>
              <w:rPr>
                <w:lang w:eastAsia="ja-JP"/>
              </w:rPr>
              <w:t>stmt</w:t>
            </w:r>
            <w:proofErr w:type="spellEnd"/>
            <w:r>
              <w:rPr>
                <w:lang w:eastAsia="ja-JP"/>
              </w:rPr>
              <w:t>*</w:t>
            </w:r>
          </w:p>
          <w:p w14:paraId="66008D0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2EE071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stmt</w:t>
            </w:r>
            <w:proofErr w:type="spellEnd"/>
            <w:r>
              <w:rPr>
                <w:lang w:eastAsia="ja-JP"/>
              </w:rPr>
              <w:t>:</w:t>
            </w:r>
          </w:p>
          <w:p w14:paraId="276530E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elementary_data_type</w:t>
            </w:r>
            <w:proofErr w:type="spellEnd"/>
          </w:p>
          <w:p w14:paraId="70121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non_parsable_variable</w:t>
            </w:r>
            <w:proofErr w:type="spellEnd"/>
          </w:p>
          <w:p w14:paraId="00FC3E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assignment_stmt</w:t>
            </w:r>
            <w:proofErr w:type="spellEnd"/>
          </w:p>
          <w:p w14:paraId="67EAADB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object_instantiation</w:t>
            </w:r>
            <w:proofErr w:type="spellEnd"/>
          </w:p>
          <w:p w14:paraId="311871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increment_stmt</w:t>
            </w:r>
            <w:proofErr w:type="spellEnd"/>
          </w:p>
          <w:p w14:paraId="11C0428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if_stmt</w:t>
            </w:r>
            <w:proofErr w:type="spellEnd"/>
          </w:p>
          <w:p w14:paraId="17C5634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switch_stmt</w:t>
            </w:r>
            <w:proofErr w:type="spellEnd"/>
          </w:p>
          <w:p w14:paraId="0A7D742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for_stmt</w:t>
            </w:r>
            <w:proofErr w:type="spellEnd"/>
          </w:p>
          <w:p w14:paraId="09DDD736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do_stmt</w:t>
            </w:r>
            <w:proofErr w:type="spellEnd"/>
          </w:p>
          <w:p w14:paraId="1E95DA5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while_stmt</w:t>
            </w:r>
            <w:proofErr w:type="spellEnd"/>
          </w:p>
          <w:p w14:paraId="75E5ACB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comment_cpp</w:t>
            </w:r>
            <w:proofErr w:type="spellEnd"/>
          </w:p>
          <w:p w14:paraId="071EFCE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D84A3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See how to do any character up to newline</w:t>
            </w:r>
          </w:p>
          <w:p w14:paraId="66A4BB5B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comment_cpp</w:t>
            </w:r>
            <w:proofErr w:type="spellEnd"/>
            <w:r>
              <w:rPr>
                <w:lang w:eastAsia="ja-JP"/>
              </w:rPr>
              <w:t>: '//' (NAME | 'floor' | 'class' | 'if' | 'else' | 'for' | 'extends' | NUMBER | '==' | '=' | '{' | ';' | ',' | '-' | '/' | ':' | '?'  )*</w:t>
            </w:r>
          </w:p>
          <w:p w14:paraId="58B490E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28285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E.1 and A.1</w:t>
            </w:r>
          </w:p>
          <w:p w14:paraId="79A06872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elementary_data_type</w:t>
            </w:r>
            <w:proofErr w:type="spellEnd"/>
            <w:r>
              <w:rPr>
                <w:lang w:eastAsia="ja-JP"/>
              </w:rPr>
              <w:t xml:space="preserve">: template? aligned? </w:t>
            </w:r>
            <w:proofErr w:type="spellStart"/>
            <w:r>
              <w:rPr>
                <w:lang w:eastAsia="ja-JP"/>
              </w:rPr>
              <w:t>const</w:t>
            </w:r>
            <w:proofErr w:type="spellEnd"/>
            <w:r>
              <w:rPr>
                <w:lang w:eastAsia="ja-JP"/>
              </w:rPr>
              <w:t xml:space="preserve">? type length NAME </w:t>
            </w: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assigned_value</w:t>
            </w:r>
            <w:proofErr w:type="spellEnd"/>
            <w:r>
              <w:rPr>
                <w:lang w:eastAsia="ja-JP"/>
              </w:rPr>
              <w:t>? ';'</w:t>
            </w:r>
          </w:p>
          <w:p w14:paraId="19D3CB4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D2987E7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lastRenderedPageBreak/>
              <w:t>non_parsable_variable</w:t>
            </w:r>
            <w:proofErr w:type="spellEnd"/>
            <w:r>
              <w:rPr>
                <w:lang w:eastAsia="ja-JP"/>
              </w:rPr>
              <w:t xml:space="preserve">: template? </w:t>
            </w:r>
            <w:proofErr w:type="spellStart"/>
            <w:r>
              <w:rPr>
                <w:lang w:eastAsia="ja-JP"/>
              </w:rPr>
              <w:t>const</w:t>
            </w:r>
            <w:proofErr w:type="spellEnd"/>
            <w:r>
              <w:rPr>
                <w:lang w:eastAsia="ja-JP"/>
              </w:rPr>
              <w:t xml:space="preserve">? type NAME </w:t>
            </w: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assigned_value</w:t>
            </w:r>
            <w:proofErr w:type="spellEnd"/>
            <w:r>
              <w:rPr>
                <w:lang w:eastAsia="ja-JP"/>
              </w:rPr>
              <w:t>? ';'</w:t>
            </w:r>
          </w:p>
          <w:p w14:paraId="6D4F9C7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3211F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Not in 14496-1 but used in 14496-12 </w:t>
            </w:r>
          </w:p>
          <w:p w14:paraId="75E7118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template: 'template'</w:t>
            </w:r>
          </w:p>
          <w:p w14:paraId="3C97829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B79B718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const</w:t>
            </w:r>
            <w:proofErr w:type="spellEnd"/>
            <w:r>
              <w:rPr>
                <w:lang w:eastAsia="ja-JP"/>
              </w:rPr>
              <w:t>: '</w:t>
            </w:r>
            <w:proofErr w:type="spellStart"/>
            <w:r>
              <w:rPr>
                <w:lang w:eastAsia="ja-JP"/>
              </w:rPr>
              <w:t>const</w:t>
            </w:r>
            <w:proofErr w:type="spellEnd"/>
            <w:r>
              <w:rPr>
                <w:lang w:eastAsia="ja-JP"/>
              </w:rPr>
              <w:t>'</w:t>
            </w:r>
          </w:p>
          <w:p w14:paraId="2771DE3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66132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length: '(' (NUMBER | NAME) ')'</w:t>
            </w:r>
          </w:p>
          <w:p w14:paraId="24F8D9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9BF5DD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array initialisation with {val1, val2, ...} not in 14496-1</w:t>
            </w:r>
          </w:p>
          <w:p w14:paraId="3D7F52CD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assigned_value</w:t>
            </w:r>
            <w:proofErr w:type="spellEnd"/>
            <w:r>
              <w:rPr>
                <w:lang w:eastAsia="ja-JP"/>
              </w:rPr>
              <w:t xml:space="preserve">: '=' (value | </w:t>
            </w:r>
            <w:proofErr w:type="spellStart"/>
            <w:r>
              <w:rPr>
                <w:lang w:eastAsia="ja-JP"/>
              </w:rPr>
              <w:t>array_initialisation</w:t>
            </w:r>
            <w:proofErr w:type="spellEnd"/>
            <w:r>
              <w:rPr>
                <w:lang w:eastAsia="ja-JP"/>
              </w:rPr>
              <w:t>)</w:t>
            </w:r>
          </w:p>
          <w:p w14:paraId="589852B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AA4B49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object_instantiation</w:t>
            </w:r>
            <w:proofErr w:type="spellEnd"/>
            <w:r>
              <w:rPr>
                <w:lang w:eastAsia="ja-JP"/>
              </w:rPr>
              <w:t xml:space="preserve">: NAME </w:t>
            </w:r>
            <w:proofErr w:type="spellStart"/>
            <w:r>
              <w:rPr>
                <w:lang w:eastAsia="ja-JP"/>
              </w:rPr>
              <w:t>NAME</w:t>
            </w:r>
            <w:proofErr w:type="spellEnd"/>
            <w:r>
              <w:rPr>
                <w:lang w:eastAsia="ja-JP"/>
              </w:rPr>
              <w:t xml:space="preserve"> ( '(' ','.value+ ')' )* </w:t>
            </w: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>? ';'</w:t>
            </w:r>
          </w:p>
          <w:p w14:paraId="2E1725A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90D6F35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variable_assignment</w:t>
            </w:r>
            <w:proofErr w:type="spellEnd"/>
            <w:r>
              <w:rPr>
                <w:lang w:eastAsia="ja-JP"/>
              </w:rPr>
              <w:t xml:space="preserve">: NAME </w:t>
            </w:r>
            <w:proofErr w:type="spellStart"/>
            <w:r>
              <w:rPr>
                <w:lang w:eastAsia="ja-JP"/>
              </w:rPr>
              <w:t>assigned_value</w:t>
            </w:r>
            <w:proofErr w:type="spellEnd"/>
          </w:p>
          <w:p w14:paraId="23702CC8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assignment_stmt</w:t>
            </w:r>
            <w:proofErr w:type="spellEnd"/>
            <w:r>
              <w:rPr>
                <w:lang w:eastAsia="ja-JP"/>
              </w:rPr>
              <w:t xml:space="preserve">: </w:t>
            </w:r>
            <w:proofErr w:type="spellStart"/>
            <w:r>
              <w:rPr>
                <w:lang w:eastAsia="ja-JP"/>
              </w:rPr>
              <w:t>variable_assignment</w:t>
            </w:r>
            <w:proofErr w:type="spellEnd"/>
            <w:r>
              <w:rPr>
                <w:lang w:eastAsia="ja-JP"/>
              </w:rPr>
              <w:t xml:space="preserve"> ';'</w:t>
            </w:r>
          </w:p>
          <w:p w14:paraId="2172B70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8E4F84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#TODO: This rule should not allow </w:t>
            </w:r>
            <w:proofErr w:type="spellStart"/>
            <w:r>
              <w:rPr>
                <w:lang w:eastAsia="ja-JP"/>
              </w:rPr>
              <w:t>whitepaces</w:t>
            </w:r>
            <w:proofErr w:type="spellEnd"/>
            <w:r>
              <w:rPr>
                <w:lang w:eastAsia="ja-JP"/>
              </w:rPr>
              <w:t xml:space="preserve"> between name and '+'s</w:t>
            </w:r>
          </w:p>
          <w:p w14:paraId="1315F9D0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variable_incr</w:t>
            </w:r>
            <w:proofErr w:type="spellEnd"/>
            <w:r>
              <w:rPr>
                <w:lang w:eastAsia="ja-JP"/>
              </w:rPr>
              <w:t>: NAME '+' '+'</w:t>
            </w:r>
          </w:p>
          <w:p w14:paraId="4D1D6C9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CDCAAE2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increment_stmt</w:t>
            </w:r>
            <w:proofErr w:type="spellEnd"/>
            <w:r>
              <w:rPr>
                <w:lang w:eastAsia="ja-JP"/>
              </w:rPr>
              <w:t xml:space="preserve">: </w:t>
            </w:r>
            <w:proofErr w:type="spellStart"/>
            <w:r>
              <w:rPr>
                <w:lang w:eastAsia="ja-JP"/>
              </w:rPr>
              <w:t>variable_incr</w:t>
            </w:r>
            <w:proofErr w:type="spellEnd"/>
            <w:r>
              <w:rPr>
                <w:lang w:eastAsia="ja-JP"/>
              </w:rPr>
              <w:t xml:space="preserve"> ';'</w:t>
            </w:r>
          </w:p>
          <w:p w14:paraId="389496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76C726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STRING literal e.g. '</w:t>
            </w:r>
            <w:proofErr w:type="spellStart"/>
            <w:r>
              <w:rPr>
                <w:lang w:eastAsia="ja-JP"/>
              </w:rPr>
              <w:t>uuid</w:t>
            </w:r>
            <w:proofErr w:type="spellEnd"/>
            <w:r>
              <w:rPr>
                <w:lang w:eastAsia="ja-JP"/>
              </w:rPr>
              <w:t>' is not allowed in 14496-1</w:t>
            </w:r>
          </w:p>
          <w:p w14:paraId="566CC1C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NUMBER catches decimal, octal, hexadecimal, binary, </w:t>
            </w:r>
            <w:proofErr w:type="spellStart"/>
            <w:r>
              <w:rPr>
                <w:lang w:eastAsia="ja-JP"/>
              </w:rPr>
              <w:t>foating</w:t>
            </w:r>
            <w:proofErr w:type="spellEnd"/>
            <w:r>
              <w:rPr>
                <w:lang w:eastAsia="ja-JP"/>
              </w:rPr>
              <w:t xml:space="preserve"> point (scientific </w:t>
            </w:r>
            <w:proofErr w:type="spellStart"/>
            <w:r>
              <w:rPr>
                <w:lang w:eastAsia="ja-JP"/>
              </w:rPr>
              <w:t>noation</w:t>
            </w:r>
            <w:proofErr w:type="spellEnd"/>
            <w:r>
              <w:rPr>
                <w:lang w:eastAsia="ja-JP"/>
              </w:rPr>
              <w:t xml:space="preserve">) and even imaginary number. Too broad for SDL. </w:t>
            </w:r>
          </w:p>
          <w:p w14:paraId="25523D7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value: function | expr | '-'? NUMBER | NAME | STRING</w:t>
            </w:r>
          </w:p>
          <w:p w14:paraId="5F0CE01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FD8E6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expr:  (value operator value) | ( '(' value operator value ')' )</w:t>
            </w:r>
          </w:p>
          <w:p w14:paraId="194BBF4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9F709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&amp; and &amp;&amp; not in 14496-1 but used in 14496-12</w:t>
            </w:r>
          </w:p>
          <w:p w14:paraId="6539F7E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operator: </w:t>
            </w:r>
            <w:proofErr w:type="spellStart"/>
            <w:r>
              <w:rPr>
                <w:lang w:eastAsia="ja-JP"/>
              </w:rPr>
              <w:t>operator_test</w:t>
            </w:r>
            <w:proofErr w:type="spellEnd"/>
            <w:r>
              <w:rPr>
                <w:lang w:eastAsia="ja-JP"/>
              </w:rPr>
              <w:t xml:space="preserve"> | </w:t>
            </w:r>
            <w:proofErr w:type="spellStart"/>
            <w:r>
              <w:rPr>
                <w:lang w:eastAsia="ja-JP"/>
              </w:rPr>
              <w:t>operator_logical</w:t>
            </w:r>
            <w:proofErr w:type="spellEnd"/>
            <w:r>
              <w:rPr>
                <w:lang w:eastAsia="ja-JP"/>
              </w:rPr>
              <w:t xml:space="preserve"> | </w:t>
            </w:r>
            <w:proofErr w:type="spellStart"/>
            <w:r>
              <w:rPr>
                <w:lang w:eastAsia="ja-JP"/>
              </w:rPr>
              <w:t>operator_bin</w:t>
            </w:r>
            <w:proofErr w:type="spellEnd"/>
            <w:r>
              <w:rPr>
                <w:lang w:eastAsia="ja-JP"/>
              </w:rPr>
              <w:t xml:space="preserve"> | </w:t>
            </w:r>
            <w:proofErr w:type="spellStart"/>
            <w:r>
              <w:rPr>
                <w:lang w:eastAsia="ja-JP"/>
              </w:rPr>
              <w:t>operator_math</w:t>
            </w:r>
            <w:proofErr w:type="spellEnd"/>
          </w:p>
          <w:p w14:paraId="7BE72CA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A91287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operator_math</w:t>
            </w:r>
            <w:proofErr w:type="spellEnd"/>
            <w:r>
              <w:rPr>
                <w:lang w:eastAsia="ja-JP"/>
              </w:rPr>
              <w:t>: '+' | '-' | '/' | '*'</w:t>
            </w:r>
          </w:p>
          <w:p w14:paraId="6738BBA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683E431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operator_test</w:t>
            </w:r>
            <w:proofErr w:type="spellEnd"/>
            <w:r>
              <w:rPr>
                <w:lang w:eastAsia="ja-JP"/>
              </w:rPr>
              <w:t>: '==' | '&lt;=' | '&lt;' | '&gt;=' | '&gt;' | '!='</w:t>
            </w:r>
          </w:p>
          <w:p w14:paraId="0CD5DC3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36D9DC5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operator_bin</w:t>
            </w:r>
            <w:proofErr w:type="spellEnd"/>
            <w:r>
              <w:rPr>
                <w:lang w:eastAsia="ja-JP"/>
              </w:rPr>
              <w:t>: '&amp;' | '|'</w:t>
            </w:r>
          </w:p>
          <w:p w14:paraId="1F4A511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11637AD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operator_logical</w:t>
            </w:r>
            <w:proofErr w:type="spellEnd"/>
            <w:r>
              <w:rPr>
                <w:lang w:eastAsia="ja-JP"/>
              </w:rPr>
              <w:t>: '&amp;' '&amp;' | '|' '|'</w:t>
            </w:r>
          </w:p>
          <w:p w14:paraId="4C62AA8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03516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function: </w:t>
            </w:r>
            <w:proofErr w:type="spellStart"/>
            <w:r>
              <w:rPr>
                <w:lang w:eastAsia="ja-JP"/>
              </w:rPr>
              <w:t>function_name</w:t>
            </w:r>
            <w:proofErr w:type="spellEnd"/>
            <w:r>
              <w:rPr>
                <w:lang w:eastAsia="ja-JP"/>
              </w:rPr>
              <w:t xml:space="preserve"> '(' value ')'</w:t>
            </w:r>
          </w:p>
          <w:p w14:paraId="0FAFCB50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17819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Only </w:t>
            </w:r>
            <w:proofErr w:type="spellStart"/>
            <w:r>
              <w:rPr>
                <w:lang w:eastAsia="ja-JP"/>
              </w:rPr>
              <w:t>lengthof</w:t>
            </w:r>
            <w:proofErr w:type="spellEnd"/>
            <w:r>
              <w:rPr>
                <w:lang w:eastAsia="ja-JP"/>
              </w:rPr>
              <w:t xml:space="preserve"> in 14496-1, floor is used in 14496-12 without definition</w:t>
            </w:r>
          </w:p>
          <w:p w14:paraId="2ED3A202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function_name</w:t>
            </w:r>
            <w:proofErr w:type="spellEnd"/>
            <w:r>
              <w:rPr>
                <w:lang w:eastAsia="ja-JP"/>
              </w:rPr>
              <w:t>: 'floor' | '</w:t>
            </w:r>
            <w:proofErr w:type="spellStart"/>
            <w:r>
              <w:rPr>
                <w:lang w:eastAsia="ja-JP"/>
              </w:rPr>
              <w:t>lengthof</w:t>
            </w:r>
            <w:proofErr w:type="spellEnd"/>
            <w:r>
              <w:rPr>
                <w:lang w:eastAsia="ja-JP"/>
              </w:rPr>
              <w:t>'</w:t>
            </w:r>
          </w:p>
          <w:p w14:paraId="07FAE11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9A42AA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array_initialisation</w:t>
            </w:r>
            <w:proofErr w:type="spellEnd"/>
            <w:r>
              <w:rPr>
                <w:lang w:eastAsia="ja-JP"/>
              </w:rPr>
              <w:t>: '{' ','.value+ '}'</w:t>
            </w:r>
          </w:p>
          <w:p w14:paraId="3EFC51A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0D4F14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FC.1</w:t>
            </w:r>
          </w:p>
          <w:p w14:paraId="3438C519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if_stmt</w:t>
            </w:r>
            <w:proofErr w:type="spellEnd"/>
            <w:r>
              <w:rPr>
                <w:lang w:eastAsia="ja-JP"/>
              </w:rPr>
              <w:t xml:space="preserve">: 'if' '(' condition ')' '{' body '}' </w:t>
            </w:r>
            <w:proofErr w:type="spellStart"/>
            <w:r>
              <w:rPr>
                <w:lang w:eastAsia="ja-JP"/>
              </w:rPr>
              <w:t>else_if_stmt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else_stmt</w:t>
            </w:r>
            <w:proofErr w:type="spellEnd"/>
            <w:r>
              <w:rPr>
                <w:lang w:eastAsia="ja-JP"/>
              </w:rPr>
              <w:t>?</w:t>
            </w:r>
          </w:p>
          <w:p w14:paraId="00EE329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D188567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else_if_stmt</w:t>
            </w:r>
            <w:proofErr w:type="spellEnd"/>
            <w:r>
              <w:rPr>
                <w:lang w:eastAsia="ja-JP"/>
              </w:rPr>
              <w:t>: 'else' 'if' '(' condition ')' '{' body '}'</w:t>
            </w:r>
          </w:p>
          <w:p w14:paraId="40C2AE7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ACD033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else_stmt</w:t>
            </w:r>
            <w:proofErr w:type="spellEnd"/>
            <w:r>
              <w:rPr>
                <w:lang w:eastAsia="ja-JP"/>
              </w:rPr>
              <w:t>: 'else' '{' body '}'</w:t>
            </w:r>
          </w:p>
          <w:p w14:paraId="0BBBDF6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75AE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condition: value</w:t>
            </w:r>
          </w:p>
          <w:p w14:paraId="5AC3E13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A4844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FC.2</w:t>
            </w:r>
          </w:p>
          <w:p w14:paraId="6D745F14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switch_stmt</w:t>
            </w:r>
            <w:proofErr w:type="spellEnd"/>
            <w:r>
              <w:rPr>
                <w:lang w:eastAsia="ja-JP"/>
              </w:rPr>
              <w:t>: 'switch' '(' condition ')' '{' (</w:t>
            </w:r>
            <w:proofErr w:type="spellStart"/>
            <w:r>
              <w:rPr>
                <w:lang w:eastAsia="ja-JP"/>
              </w:rPr>
              <w:t>switch_case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switch_break</w:t>
            </w:r>
            <w:proofErr w:type="spellEnd"/>
            <w:r>
              <w:rPr>
                <w:lang w:eastAsia="ja-JP"/>
              </w:rPr>
              <w:t xml:space="preserve">?)* </w:t>
            </w:r>
            <w:proofErr w:type="spellStart"/>
            <w:r>
              <w:rPr>
                <w:lang w:eastAsia="ja-JP"/>
              </w:rPr>
              <w:t>switch_default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switch_break</w:t>
            </w:r>
            <w:proofErr w:type="spellEnd"/>
            <w:r>
              <w:rPr>
                <w:lang w:eastAsia="ja-JP"/>
              </w:rPr>
              <w:t>?'}'</w:t>
            </w:r>
          </w:p>
          <w:p w14:paraId="24706BB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E02EA9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switch_break</w:t>
            </w:r>
            <w:proofErr w:type="spellEnd"/>
            <w:r>
              <w:rPr>
                <w:lang w:eastAsia="ja-JP"/>
              </w:rPr>
              <w:t>: 'break' ';'</w:t>
            </w:r>
          </w:p>
          <w:p w14:paraId="3E6AB634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switch_case</w:t>
            </w:r>
            <w:proofErr w:type="spellEnd"/>
            <w:r>
              <w:rPr>
                <w:lang w:eastAsia="ja-JP"/>
              </w:rPr>
              <w:t xml:space="preserve">: 'case' (NUMBER | NAME | STRING) ':' body? </w:t>
            </w:r>
          </w:p>
          <w:p w14:paraId="1EDCB432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switch_default</w:t>
            </w:r>
            <w:proofErr w:type="spellEnd"/>
            <w:r>
              <w:rPr>
                <w:lang w:eastAsia="ja-JP"/>
              </w:rPr>
              <w:t>: 'default' ':' body?</w:t>
            </w:r>
          </w:p>
          <w:p w14:paraId="13F9AA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C1641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FC.3</w:t>
            </w:r>
          </w:p>
          <w:p w14:paraId="2CEB59EB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for_stmt</w:t>
            </w:r>
            <w:proofErr w:type="spellEnd"/>
            <w:r>
              <w:rPr>
                <w:lang w:eastAsia="ja-JP"/>
              </w:rPr>
              <w:t>: 'for' '(' expression1 ';' expression2 ';' expression3 ')' '{' body '}'</w:t>
            </w:r>
          </w:p>
          <w:p w14:paraId="5BE550E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5E9C05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for_variable_declaration_assignment</w:t>
            </w:r>
            <w:proofErr w:type="spellEnd"/>
            <w:r>
              <w:rPr>
                <w:lang w:eastAsia="ja-JP"/>
              </w:rPr>
              <w:t xml:space="preserve">: type NAME </w:t>
            </w:r>
            <w:proofErr w:type="spellStart"/>
            <w:r>
              <w:rPr>
                <w:lang w:eastAsia="ja-JP"/>
              </w:rPr>
              <w:t>array_length</w:t>
            </w:r>
            <w:proofErr w:type="spellEnd"/>
            <w:r>
              <w:rPr>
                <w:lang w:eastAsia="ja-JP"/>
              </w:rPr>
              <w:t xml:space="preserve">? </w:t>
            </w:r>
            <w:proofErr w:type="spellStart"/>
            <w:r>
              <w:rPr>
                <w:lang w:eastAsia="ja-JP"/>
              </w:rPr>
              <w:t>assigned_value</w:t>
            </w:r>
            <w:proofErr w:type="spellEnd"/>
          </w:p>
          <w:p w14:paraId="5394325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75B711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expression1:</w:t>
            </w:r>
          </w:p>
          <w:p w14:paraId="0A0D8DF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variable_assignment</w:t>
            </w:r>
            <w:proofErr w:type="spellEnd"/>
          </w:p>
          <w:p w14:paraId="450D03A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</w:t>
            </w:r>
            <w:proofErr w:type="spellStart"/>
            <w:r>
              <w:rPr>
                <w:lang w:eastAsia="ja-JP"/>
              </w:rPr>
              <w:t>for_variable_declaration_assignment</w:t>
            </w:r>
            <w:proofErr w:type="spellEnd"/>
          </w:p>
          <w:p w14:paraId="1F51978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82ECD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90FE0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expression2: value</w:t>
            </w:r>
          </w:p>
          <w:p w14:paraId="136D4D6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33EFE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expression3: </w:t>
            </w:r>
            <w:proofErr w:type="spellStart"/>
            <w:r>
              <w:rPr>
                <w:lang w:eastAsia="ja-JP"/>
              </w:rPr>
              <w:t>variable_incr</w:t>
            </w:r>
            <w:proofErr w:type="spellEnd"/>
          </w:p>
          <w:p w14:paraId="02A8C53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FA24E1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FC.4</w:t>
            </w:r>
          </w:p>
          <w:p w14:paraId="309A4E94" w14:textId="77777777" w:rsidR="00B33527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do_stmt</w:t>
            </w:r>
            <w:proofErr w:type="spellEnd"/>
            <w:r>
              <w:rPr>
                <w:lang w:eastAsia="ja-JP"/>
              </w:rPr>
              <w:t>: 'do' '{' body '}' 'while' '(' condition ')' ';'</w:t>
            </w:r>
          </w:p>
          <w:p w14:paraId="2AC5512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C7AA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FC.5</w:t>
            </w:r>
          </w:p>
          <w:p w14:paraId="7CE2D0B8" w14:textId="77777777" w:rsidR="00B33527" w:rsidRPr="006D1923" w:rsidRDefault="00B33527" w:rsidP="007F4F04">
            <w:pPr>
              <w:pStyle w:val="Code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while_stmt</w:t>
            </w:r>
            <w:proofErr w:type="spellEnd"/>
            <w:r>
              <w:rPr>
                <w:lang w:eastAsia="ja-JP"/>
              </w:rPr>
              <w:t>: 'while' '(' condition ')' '{' body '}'</w:t>
            </w:r>
          </w:p>
        </w:tc>
      </w:tr>
    </w:tbl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79DBB1DF" w14:textId="75DA87F6" w:rsidR="008E5D5E" w:rsidRDefault="008E5D5E" w:rsidP="008E5D5E">
      <w:pPr>
        <w:pStyle w:val="Heading2"/>
      </w:pPr>
      <w:r w:rsidRPr="008E5D5E">
        <w:t>References</w:t>
      </w:r>
    </w:p>
    <w:p w14:paraId="09D6473F" w14:textId="77777777" w:rsidR="008E5D5E" w:rsidRDefault="008E5D5E" w:rsidP="008E5D5E">
      <w:pPr>
        <w:rPr>
          <w:lang w:val="en-GB"/>
        </w:rPr>
      </w:pPr>
    </w:p>
    <w:p w14:paraId="2E3E7174" w14:textId="7CFE596D" w:rsidR="00BC1590" w:rsidRDefault="006C1656" w:rsidP="00785042">
      <w:pPr>
        <w:pStyle w:val="ListParagraph"/>
        <w:widowControl/>
        <w:numPr>
          <w:ilvl w:val="0"/>
          <w:numId w:val="9"/>
        </w:numPr>
        <w:tabs>
          <w:tab w:val="left" w:pos="403"/>
        </w:tabs>
        <w:autoSpaceDE/>
        <w:autoSpaceDN/>
        <w:spacing w:after="120" w:line="240" w:lineRule="atLeast"/>
        <w:contextualSpacing/>
        <w:jc w:val="both"/>
      </w:pPr>
      <w:bookmarkStart w:id="3" w:name="_Ref109402352"/>
      <w:proofErr w:type="spellStart"/>
      <w:r w:rsidRPr="006D1923">
        <w:t>P</w:t>
      </w:r>
      <w:r w:rsidRPr="00282F49">
        <w:t>egen</w:t>
      </w:r>
      <w:proofErr w:type="spellEnd"/>
      <w:r w:rsidRPr="00282F49">
        <w:t xml:space="preserve"> documentation, </w:t>
      </w:r>
      <w:hyperlink r:id="rId14" w:history="1">
        <w:r w:rsidRPr="006D1923">
          <w:rPr>
            <w:rStyle w:val="Hyperlink"/>
            <w:lang w:val="en-GB"/>
          </w:rPr>
          <w:t>https://we-like-parsers.github.io/pegen/</w:t>
        </w:r>
      </w:hyperlink>
      <w:bookmarkEnd w:id="3"/>
    </w:p>
    <w:p w14:paraId="1F95A658" w14:textId="77777777" w:rsidR="00195F33" w:rsidRDefault="00195F33" w:rsidP="00195F33">
      <w:pPr>
        <w:widowControl/>
        <w:tabs>
          <w:tab w:val="left" w:pos="403"/>
        </w:tabs>
        <w:autoSpaceDE/>
        <w:autoSpaceDN/>
        <w:spacing w:after="120" w:line="240" w:lineRule="atLeast"/>
        <w:contextualSpacing/>
        <w:jc w:val="both"/>
      </w:pPr>
    </w:p>
    <w:p w14:paraId="345F1E4B" w14:textId="77777777" w:rsidR="00195F33" w:rsidRDefault="00195F33" w:rsidP="00195F33">
      <w:pPr>
        <w:widowControl/>
        <w:tabs>
          <w:tab w:val="left" w:pos="403"/>
        </w:tabs>
        <w:autoSpaceDE/>
        <w:autoSpaceDN/>
        <w:spacing w:after="120" w:line="240" w:lineRule="atLeast"/>
        <w:contextualSpacing/>
        <w:jc w:val="both"/>
      </w:pPr>
    </w:p>
    <w:p w14:paraId="560DEAC1" w14:textId="77777777" w:rsidR="009C3CF0" w:rsidRDefault="009C3CF0" w:rsidP="009C3CF0">
      <w:pPr>
        <w:pStyle w:val="Heading1"/>
        <w:rPr>
          <w:ins w:id="4" w:author="Emmanuel Thomas" w:date="2024-05-16T10:54:00Z" w16du:dateUtc="2024-05-16T08:54:00Z"/>
        </w:rPr>
      </w:pPr>
      <w:bookmarkStart w:id="5" w:name="_Toc166749847"/>
      <w:ins w:id="6" w:author="Emmanuel Thomas" w:date="2024-05-16T10:54:00Z" w16du:dateUtc="2024-05-16T08:54:00Z">
        <w:r>
          <w:t xml:space="preserve">On the keyword </w:t>
        </w:r>
        <w:r w:rsidRPr="006D180F">
          <w:rPr>
            <w:rFonts w:ascii="Courier New" w:hAnsi="Courier New" w:cs="Courier New"/>
          </w:rPr>
          <w:t>template</w:t>
        </w:r>
        <w:bookmarkEnd w:id="5"/>
      </w:ins>
    </w:p>
    <w:p w14:paraId="6EF3DCB4" w14:textId="77777777" w:rsidR="009C3CF0" w:rsidRDefault="009C3CF0" w:rsidP="009C3CF0">
      <w:pPr>
        <w:widowControl/>
        <w:tabs>
          <w:tab w:val="left" w:pos="403"/>
        </w:tabs>
        <w:autoSpaceDE/>
        <w:autoSpaceDN/>
        <w:spacing w:after="120" w:line="240" w:lineRule="atLeast"/>
        <w:contextualSpacing/>
        <w:jc w:val="both"/>
        <w:rPr>
          <w:ins w:id="7" w:author="Emmanuel Thomas" w:date="2024-05-16T10:54:00Z" w16du:dateUtc="2024-05-16T08:54:00Z"/>
        </w:rPr>
      </w:pPr>
    </w:p>
    <w:p w14:paraId="1C66E97E" w14:textId="77777777" w:rsidR="009C3CF0" w:rsidRDefault="009C3CF0" w:rsidP="009C3CF0">
      <w:pPr>
        <w:rPr>
          <w:ins w:id="8" w:author="Emmanuel Thomas" w:date="2024-05-16T10:54:00Z" w16du:dateUtc="2024-05-16T08:54:00Z"/>
          <w:lang w:val="en-GB" w:eastAsia="zh-CN"/>
        </w:rPr>
      </w:pPr>
      <w:ins w:id="9" w:author="Emmanuel Thomas" w:date="2024-05-16T10:54:00Z" w16du:dateUtc="2024-05-16T08:54:00Z">
        <w:r>
          <w:rPr>
            <w:lang w:val="en-GB" w:eastAsia="zh-CN"/>
          </w:rPr>
          <w:t>The template keywork in defined in ISO/IEC 14496-12 and does not belong to the original nor currently developped SDL.</w:t>
        </w:r>
      </w:ins>
    </w:p>
    <w:p w14:paraId="3318433E" w14:textId="77777777" w:rsidR="009C3CF0" w:rsidRDefault="009C3CF0" w:rsidP="009C3CF0">
      <w:pPr>
        <w:rPr>
          <w:ins w:id="10" w:author="Emmanuel Thomas" w:date="2024-05-16T10:54:00Z" w16du:dateUtc="2024-05-16T08:54:00Z"/>
          <w:lang w:val="en-GB" w:eastAsia="zh-CN"/>
        </w:rPr>
      </w:pPr>
    </w:p>
    <w:p w14:paraId="44D86B67" w14:textId="77777777" w:rsidR="009C3CF0" w:rsidRDefault="009C3CF0" w:rsidP="009C3CF0">
      <w:pPr>
        <w:rPr>
          <w:ins w:id="11" w:author="Emmanuel Thomas" w:date="2024-05-16T10:54:00Z" w16du:dateUtc="2024-05-16T08:54:00Z"/>
          <w:lang w:val="en-GB" w:eastAsia="zh-CN"/>
        </w:rPr>
      </w:pPr>
      <w:ins w:id="12" w:author="Emmanuel Thomas" w:date="2024-05-16T10:54:00Z" w16du:dateUtc="2024-05-16T08:54:00Z">
        <w:r>
          <w:rPr>
            <w:lang w:val="en-GB" w:eastAsia="zh-CN"/>
          </w:rPr>
          <w:t>The goal of the keyword is to allow other possible values than the one defined for the field by the assignment operator.</w:t>
        </w:r>
      </w:ins>
    </w:p>
    <w:p w14:paraId="3D9D2C01" w14:textId="77777777" w:rsidR="009C3CF0" w:rsidRDefault="009C3CF0" w:rsidP="009C3CF0">
      <w:pPr>
        <w:rPr>
          <w:ins w:id="13" w:author="Emmanuel Thomas" w:date="2024-05-16T10:54:00Z" w16du:dateUtc="2024-05-16T08:54:00Z"/>
          <w:lang w:val="en-GB" w:eastAsia="zh-CN"/>
        </w:rPr>
      </w:pPr>
    </w:p>
    <w:p w14:paraId="51ADF72E" w14:textId="77777777" w:rsidR="009C3CF0" w:rsidRPr="00EC020D" w:rsidRDefault="009C3CF0" w:rsidP="009C3CF0">
      <w:pPr>
        <w:pStyle w:val="Example"/>
        <w:rPr>
          <w:ins w:id="14" w:author="Emmanuel Thomas" w:date="2024-05-16T10:54:00Z" w16du:dateUtc="2024-05-16T08:54:00Z"/>
        </w:rPr>
      </w:pPr>
      <w:ins w:id="15" w:author="Emmanuel Thomas" w:date="2024-05-16T10:54:00Z" w16du:dateUtc="2024-05-16T08:54:00Z">
        <w:r w:rsidRPr="006D1923">
          <w:t xml:space="preserve">EXAMPLE </w:t>
        </w:r>
        <w:r>
          <w:t xml:space="preserve"> </w:t>
        </w:r>
        <w:r w:rsidRPr="006D1923">
          <w:sym w:font="Symbol" w:char="F0BE"/>
        </w:r>
      </w:ins>
    </w:p>
    <w:p w14:paraId="19F0913B" w14:textId="77777777" w:rsidR="009C3CF0" w:rsidRDefault="009C3CF0" w:rsidP="009C3CF0">
      <w:pPr>
        <w:rPr>
          <w:ins w:id="16" w:author="Emmanuel Thomas" w:date="2024-05-16T10:54:00Z" w16du:dateUtc="2024-05-16T08:54:00Z"/>
          <w:rFonts w:ascii="CourierNewPSMT" w:hAnsi="CourierNewPSMT" w:cs="CourierNewPSMT"/>
          <w:lang w:val="en-NL"/>
        </w:rPr>
      </w:pPr>
      <w:ins w:id="17" w:author="Emmanuel Thomas" w:date="2024-05-16T10:54:00Z" w16du:dateUtc="2024-05-16T08:54:00Z">
        <w:r>
          <w:rPr>
            <w:rFonts w:ascii="CourierNewPSMT" w:hAnsi="CourierNewPSMT" w:cs="CourierNewPSMT"/>
            <w:lang w:val="en-NL"/>
          </w:rPr>
          <w:t>template int(32) rate = 0x00010000; // typically 1.0</w:t>
        </w:r>
      </w:ins>
    </w:p>
    <w:p w14:paraId="3D003F07" w14:textId="77777777" w:rsidR="009C3CF0" w:rsidRDefault="009C3CF0" w:rsidP="009C3CF0">
      <w:pPr>
        <w:rPr>
          <w:ins w:id="18" w:author="Emmanuel Thomas" w:date="2024-05-16T10:54:00Z" w16du:dateUtc="2024-05-16T08:54:00Z"/>
          <w:rFonts w:ascii="CourierNewPSMT" w:hAnsi="CourierNewPSMT" w:cs="CourierNewPSMT"/>
          <w:lang w:val="en-NL"/>
        </w:rPr>
      </w:pPr>
    </w:p>
    <w:p w14:paraId="4D7ECB08" w14:textId="77777777" w:rsidR="009C3CF0" w:rsidRDefault="009C3CF0" w:rsidP="009C3CF0">
      <w:pPr>
        <w:rPr>
          <w:ins w:id="19" w:author="Emmanuel Thomas" w:date="2024-05-16T10:54:00Z" w16du:dateUtc="2024-05-16T08:54:00Z"/>
          <w:lang w:val="en-GB" w:eastAsia="zh-CN"/>
        </w:rPr>
      </w:pPr>
      <w:ins w:id="20" w:author="Emmanuel Thomas" w:date="2024-05-16T10:54:00Z" w16du:dateUtc="2024-05-16T08:54:00Z">
        <w:r w:rsidRPr="007B1503">
          <w:rPr>
            <w:lang w:val="en-GB" w:eastAsia="zh-CN"/>
          </w:rPr>
          <w:t xml:space="preserve">In this example, the field rate shall be “0x00010000” for a file complying to this specification. But the keyword template allows a </w:t>
        </w:r>
        <w:r w:rsidRPr="00081FB8">
          <w:rPr>
            <w:lang w:val="en-GB" w:eastAsia="zh-CN"/>
          </w:rPr>
          <w:t>derivate</w:t>
        </w:r>
        <w:r w:rsidRPr="007B1503">
          <w:rPr>
            <w:lang w:val="en-GB" w:eastAsia="zh-CN"/>
          </w:rPr>
          <w:t xml:space="preserve"> spec to define another value.</w:t>
        </w:r>
      </w:ins>
    </w:p>
    <w:p w14:paraId="143FC36E" w14:textId="77777777" w:rsidR="009C3CF0" w:rsidRDefault="009C3CF0" w:rsidP="009C3CF0">
      <w:pPr>
        <w:rPr>
          <w:ins w:id="21" w:author="Emmanuel Thomas" w:date="2024-05-16T10:54:00Z" w16du:dateUtc="2024-05-16T08:54:00Z"/>
          <w:lang w:val="en-GB" w:eastAsia="zh-CN"/>
        </w:rPr>
      </w:pPr>
    </w:p>
    <w:p w14:paraId="601EF8D0" w14:textId="7FB16E61" w:rsidR="009C3CF0" w:rsidDel="004C36A2" w:rsidRDefault="009C3CF0" w:rsidP="007B1503">
      <w:pPr>
        <w:rPr>
          <w:del w:id="22" w:author="Emmanuel Thomas" w:date="2024-05-16T11:02:00Z" w16du:dateUtc="2024-05-16T09:02:00Z"/>
          <w:lang w:val="en-GB" w:eastAsia="zh-CN"/>
        </w:rPr>
      </w:pPr>
      <w:ins w:id="23" w:author="Emmanuel Thomas" w:date="2024-05-16T10:54:00Z" w16du:dateUtc="2024-05-16T08:54:00Z">
        <w:r>
          <w:rPr>
            <w:lang w:val="en-GB" w:eastAsia="zh-CN"/>
          </w:rPr>
          <w:t>From the point of a view of a file parser that only knows about the current specification, it shall throw an error is rate as a different value than “</w:t>
        </w:r>
        <w:r w:rsidRPr="007A0706">
          <w:rPr>
            <w:lang w:val="en-GB" w:eastAsia="zh-CN"/>
          </w:rPr>
          <w:t>0x00010000</w:t>
        </w:r>
        <w:r>
          <w:rPr>
            <w:lang w:val="en-GB" w:eastAsia="zh-CN"/>
          </w:rPr>
          <w:t>”.</w:t>
        </w:r>
      </w:ins>
    </w:p>
    <w:p w14:paraId="3B4FD85B" w14:textId="77777777" w:rsidR="004C36A2" w:rsidRDefault="004C36A2" w:rsidP="007B1503">
      <w:pPr>
        <w:rPr>
          <w:ins w:id="24" w:author="Emmanuel Thomas" w:date="2024-05-16T11:02:00Z" w16du:dateUtc="2024-05-16T09:02:00Z"/>
          <w:lang w:val="en-GB" w:eastAsia="zh-CN"/>
        </w:rPr>
      </w:pPr>
    </w:p>
    <w:p w14:paraId="5540B132" w14:textId="4883DDE0" w:rsidR="004C36A2" w:rsidRDefault="004C36A2" w:rsidP="007B1503">
      <w:pPr>
        <w:rPr>
          <w:ins w:id="25" w:author="Emmanuel Thomas" w:date="2024-05-16T11:02:00Z" w16du:dateUtc="2024-05-16T09:02:00Z"/>
          <w:lang w:val="en-GB" w:eastAsia="zh-CN"/>
        </w:rPr>
      </w:pPr>
      <w:ins w:id="26" w:author="Emmanuel Thomas" w:date="2024-05-16T11:02:00Z" w16du:dateUtc="2024-05-16T09:02:00Z">
        <w:r>
          <w:rPr>
            <w:lang w:val="en-GB" w:eastAsia="zh-CN"/>
          </w:rPr>
          <w:t xml:space="preserve">The ongoing 8ed of ISOBMFF is </w:t>
        </w:r>
        <w:r w:rsidR="00362807">
          <w:rPr>
            <w:lang w:val="en-GB" w:eastAsia="zh-CN"/>
          </w:rPr>
          <w:t>attempting to clarify the definition and the reader/writer behaviour.</w:t>
        </w:r>
      </w:ins>
    </w:p>
    <w:p w14:paraId="1717D6AA" w14:textId="77777777" w:rsidR="00362807" w:rsidRDefault="00362807" w:rsidP="007B1503">
      <w:pPr>
        <w:rPr>
          <w:ins w:id="27" w:author="Emmanuel Thomas" w:date="2024-05-16T11:03:00Z" w16du:dateUtc="2024-05-16T09:03:00Z"/>
          <w:lang w:val="en-GB" w:eastAsia="zh-CN"/>
        </w:rPr>
      </w:pPr>
    </w:p>
    <w:p w14:paraId="7FE93448" w14:textId="0C3D1819" w:rsidR="00362807" w:rsidRDefault="00362807" w:rsidP="007B1503">
      <w:pPr>
        <w:rPr>
          <w:ins w:id="28" w:author="Emmanuel Thomas" w:date="2024-05-16T11:02:00Z" w16du:dateUtc="2024-05-16T09:02:00Z"/>
          <w:lang w:val="en-GB" w:eastAsia="zh-CN"/>
        </w:rPr>
      </w:pPr>
      <w:ins w:id="29" w:author="Emmanuel Thomas" w:date="2024-05-16T11:03:00Z" w16du:dateUtc="2024-05-16T09:03:00Z">
        <w:r>
          <w:rPr>
            <w:lang w:val="en-GB" w:eastAsia="zh-CN"/>
          </w:rPr>
          <w:t xml:space="preserve">It </w:t>
        </w:r>
        <w:r w:rsidR="003E55DA">
          <w:rPr>
            <w:lang w:val="en-GB" w:eastAsia="zh-CN"/>
          </w:rPr>
          <w:t>should be studied whether template should remain an ISOBMFF extension of the SDL or become a feature of the SDL.</w:t>
        </w:r>
      </w:ins>
    </w:p>
    <w:p w14:paraId="1B32254F" w14:textId="53020A2D" w:rsidR="0063271A" w:rsidRPr="007B1503" w:rsidRDefault="0063271A" w:rsidP="0063271A">
      <w:pPr>
        <w:pStyle w:val="Heading1"/>
        <w:numPr>
          <w:ilvl w:val="0"/>
          <w:numId w:val="0"/>
        </w:numPr>
        <w:pPrChange w:id="30" w:author="Emmanuel Thomas" w:date="2024-05-16T10:56:00Z" w16du:dateUtc="2024-05-16T08:56:00Z">
          <w:pPr/>
        </w:pPrChange>
      </w:pPr>
    </w:p>
    <w:sectPr w:rsidR="0063271A" w:rsidRPr="007B1503" w:rsidSect="00BC1590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  <w:num w:numId="11" w16cid:durableId="57213123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manuel Thomas">
    <w15:presenceInfo w15:providerId="AD" w15:userId="S::thomase@xiaomi.com::0534efac-6efc-4f66-a6a4-069aefeb25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968DA"/>
    <w:rsid w:val="000C78E6"/>
    <w:rsid w:val="000E7D99"/>
    <w:rsid w:val="00103E08"/>
    <w:rsid w:val="001333EF"/>
    <w:rsid w:val="00167028"/>
    <w:rsid w:val="0017051E"/>
    <w:rsid w:val="0018563E"/>
    <w:rsid w:val="00187AF1"/>
    <w:rsid w:val="001902FC"/>
    <w:rsid w:val="00195F33"/>
    <w:rsid w:val="00195FF0"/>
    <w:rsid w:val="00196997"/>
    <w:rsid w:val="001E121B"/>
    <w:rsid w:val="001E18A9"/>
    <w:rsid w:val="00263789"/>
    <w:rsid w:val="00277F1A"/>
    <w:rsid w:val="002D463B"/>
    <w:rsid w:val="00305AAA"/>
    <w:rsid w:val="003226C8"/>
    <w:rsid w:val="0033095C"/>
    <w:rsid w:val="00362807"/>
    <w:rsid w:val="00385C5D"/>
    <w:rsid w:val="003B0FC6"/>
    <w:rsid w:val="003E55DA"/>
    <w:rsid w:val="003F4C08"/>
    <w:rsid w:val="003F6567"/>
    <w:rsid w:val="004C352E"/>
    <w:rsid w:val="004C36A2"/>
    <w:rsid w:val="004E459B"/>
    <w:rsid w:val="004E45B6"/>
    <w:rsid w:val="004F5473"/>
    <w:rsid w:val="00540DEA"/>
    <w:rsid w:val="005430C0"/>
    <w:rsid w:val="005612C2"/>
    <w:rsid w:val="005C2A51"/>
    <w:rsid w:val="005E1C0A"/>
    <w:rsid w:val="00622C6C"/>
    <w:rsid w:val="0063127E"/>
    <w:rsid w:val="0063271A"/>
    <w:rsid w:val="00651912"/>
    <w:rsid w:val="006A0DFD"/>
    <w:rsid w:val="006C1656"/>
    <w:rsid w:val="006D180F"/>
    <w:rsid w:val="00785042"/>
    <w:rsid w:val="007B1503"/>
    <w:rsid w:val="007F537F"/>
    <w:rsid w:val="00804D88"/>
    <w:rsid w:val="00805670"/>
    <w:rsid w:val="00827179"/>
    <w:rsid w:val="00880788"/>
    <w:rsid w:val="00881CCB"/>
    <w:rsid w:val="008E5D5E"/>
    <w:rsid w:val="008E7795"/>
    <w:rsid w:val="008F6A55"/>
    <w:rsid w:val="00953321"/>
    <w:rsid w:val="00954B0D"/>
    <w:rsid w:val="009636E0"/>
    <w:rsid w:val="0097451D"/>
    <w:rsid w:val="00980E7B"/>
    <w:rsid w:val="00986E46"/>
    <w:rsid w:val="009B09C2"/>
    <w:rsid w:val="009C3CF0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62642"/>
    <w:rsid w:val="00BA60FC"/>
    <w:rsid w:val="00BC1590"/>
    <w:rsid w:val="00C00EE5"/>
    <w:rsid w:val="00C065A1"/>
    <w:rsid w:val="00C51988"/>
    <w:rsid w:val="00C955C7"/>
    <w:rsid w:val="00CB798F"/>
    <w:rsid w:val="00CD36BE"/>
    <w:rsid w:val="00CF1629"/>
    <w:rsid w:val="00D02C52"/>
    <w:rsid w:val="00D437AA"/>
    <w:rsid w:val="00D709E9"/>
    <w:rsid w:val="00DC6B64"/>
    <w:rsid w:val="00E320F0"/>
    <w:rsid w:val="00E42987"/>
    <w:rsid w:val="00E565AB"/>
    <w:rsid w:val="00E60B5E"/>
    <w:rsid w:val="00E81DB4"/>
    <w:rsid w:val="00E843CE"/>
    <w:rsid w:val="00E9507F"/>
    <w:rsid w:val="00E965CC"/>
    <w:rsid w:val="00EA12EF"/>
    <w:rsid w:val="00ED6307"/>
    <w:rsid w:val="00EF2D59"/>
    <w:rsid w:val="00F03F9B"/>
    <w:rsid w:val="00F419DA"/>
    <w:rsid w:val="00F61198"/>
    <w:rsid w:val="00F73309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  <w:style w:type="paragraph" w:customStyle="1" w:styleId="Example">
    <w:name w:val="Example"/>
    <w:basedOn w:val="Normal"/>
    <w:link w:val="ExampleChar"/>
    <w:qFormat/>
    <w:rsid w:val="007B1503"/>
    <w:pPr>
      <w:widowControl/>
      <w:tabs>
        <w:tab w:val="left" w:pos="403"/>
      </w:tabs>
      <w:autoSpaceDE/>
      <w:autoSpaceDN/>
      <w:spacing w:after="120" w:line="240" w:lineRule="atLeast"/>
      <w:jc w:val="both"/>
    </w:pPr>
    <w:rPr>
      <w:rFonts w:ascii="Cambria" w:eastAsia="MS Mincho" w:hAnsi="Cambria" w:cs="Times New Roman"/>
      <w:sz w:val="20"/>
      <w:szCs w:val="20"/>
      <w:lang w:val="en-GB"/>
    </w:rPr>
  </w:style>
  <w:style w:type="character" w:customStyle="1" w:styleId="ExampleChar">
    <w:name w:val="Example Char"/>
    <w:basedOn w:val="DefaultParagraphFont"/>
    <w:link w:val="Example"/>
    <w:rsid w:val="007B1503"/>
    <w:rPr>
      <w:rFonts w:ascii="Cambria" w:eastAsia="MS Mincho" w:hAnsi="Cambria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9C3CF0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pegx.int-evry.fr/software/MPEG/Systems/sdl/sdl-grammar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e-like-parsers.github.io/peg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8EE1C-1D2C-4AE9-9962-94DB64874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F6BE5-7A23-4FD4-9E9E-F7D00A37DAB3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c872df49-ebad-488d-a324-025e4f6ab39d"/>
    <ds:schemaRef ds:uri="http://purl.org/dc/dcmitype/"/>
    <ds:schemaRef ds:uri="http://www.w3.org/XML/1998/namespace"/>
    <ds:schemaRef ds:uri="229579ab-57a9-4bef-bc1b-2624410c5e1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1095</Words>
  <Characters>6248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14496-34 Syntactic Description Language</vt:lpstr>
      <vt:lpstr/>
    </vt:vector>
  </TitlesOfParts>
  <Manager/>
  <Company/>
  <LinksUpToDate>false</LinksUpToDate>
  <CharactersWithSpaces>7329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14496-34 Syntactic Description Language</dc:title>
  <dc:subject/>
  <dc:creator>Emmanuel Thomas</dc:creator>
  <cp:keywords/>
  <dc:description/>
  <cp:lastModifiedBy>Emmanuel Thomas</cp:lastModifiedBy>
  <cp:revision>44</cp:revision>
  <dcterms:created xsi:type="dcterms:W3CDTF">2023-01-20T08:18:00Z</dcterms:created>
  <dcterms:modified xsi:type="dcterms:W3CDTF">2024-05-16T09:03:00Z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1213</vt:lpwstr>
  </property>
  <property fmtid="{D5CDD505-2E9C-101B-9397-08002B2CF9AE}" pid="3" name="MDMSNumber">
    <vt:lpwstr>23823</vt:lpwstr>
  </property>
  <property fmtid="{D5CDD505-2E9C-101B-9397-08002B2CF9AE}" pid="4" name="CWMad3b18e00de411ee80001d6200001d62">
    <vt:lpwstr>CWMsCZCguw6J8+yzISg7pncwPim90V6y7yRmgfYkHmN/1nAqn5IA7ADtXfclMRcYxnGjq0mNb8DRYNGAj0ZekhGbg==</vt:lpwstr>
  </property>
  <property fmtid="{D5CDD505-2E9C-101B-9397-08002B2CF9AE}" pid="5" name="ContentTypeId">
    <vt:lpwstr>0x010100598371A9B2F58942932503DC52E58014</vt:lpwstr>
  </property>
  <property fmtid="{D5CDD505-2E9C-101B-9397-08002B2CF9AE}" pid="6" name="MediaServiceImageTags">
    <vt:lpwstr/>
  </property>
</Properties>
</file>