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642A19E" w:rsidR="00CB798F" w:rsidRPr="006E4D98" w:rsidRDefault="00E843CE" w:rsidP="00385C5D">
      <w:pPr>
        <w:pStyle w:val="Title"/>
        <w:tabs>
          <w:tab w:val="left" w:pos="4589"/>
        </w:tabs>
        <w:jc w:val="right"/>
        <w:rPr>
          <w:sz w:val="28"/>
          <w:szCs w:val="28"/>
          <w:u w:val="none"/>
          <w:lang w:val="en-CA"/>
        </w:rPr>
      </w:pPr>
      <w:r w:rsidRPr="006E4D98">
        <w:rPr>
          <w:rFonts w:eastAsiaTheme="minorHAnsi"/>
          <w:noProof/>
          <w:lang w:val="en-CA"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6E4D98">
        <w:rPr>
          <w:w w:val="115"/>
          <w:sz w:val="28"/>
          <w:szCs w:val="28"/>
          <w:u w:val="thick"/>
          <w:lang w:val="en-CA"/>
        </w:rPr>
        <w:t>ISO/IEC JTC 1/SC</w:t>
      </w:r>
      <w:r w:rsidR="004E45B6" w:rsidRPr="006E4D98">
        <w:rPr>
          <w:spacing w:val="-25"/>
          <w:w w:val="115"/>
          <w:sz w:val="28"/>
          <w:szCs w:val="28"/>
          <w:u w:val="thick"/>
          <w:lang w:val="en-CA"/>
        </w:rPr>
        <w:t xml:space="preserve"> </w:t>
      </w:r>
      <w:r w:rsidR="004E45B6" w:rsidRPr="006E4D98">
        <w:rPr>
          <w:w w:val="115"/>
          <w:sz w:val="28"/>
          <w:szCs w:val="28"/>
          <w:u w:val="thick"/>
          <w:lang w:val="en-CA"/>
        </w:rPr>
        <w:t>29/</w:t>
      </w:r>
      <w:r w:rsidR="00540DEA" w:rsidRPr="006E4D98">
        <w:rPr>
          <w:w w:val="115"/>
          <w:sz w:val="28"/>
          <w:szCs w:val="28"/>
          <w:u w:val="thick"/>
          <w:lang w:val="en-CA"/>
        </w:rPr>
        <w:t>WG 03</w:t>
      </w:r>
      <w:r w:rsidR="00263789" w:rsidRPr="006E4D98">
        <w:rPr>
          <w:w w:val="115"/>
          <w:sz w:val="28"/>
          <w:szCs w:val="28"/>
          <w:u w:val="thick"/>
          <w:lang w:val="en-CA"/>
        </w:rPr>
        <w:t xml:space="preserve"> </w:t>
      </w:r>
      <w:r w:rsidR="004E45B6" w:rsidRPr="006E4D98">
        <w:rPr>
          <w:w w:val="115"/>
          <w:sz w:val="48"/>
          <w:szCs w:val="48"/>
          <w:u w:val="thick"/>
          <w:lang w:val="en-CA"/>
        </w:rPr>
        <w:t>N</w:t>
      </w:r>
      <w:r w:rsidR="004C352E" w:rsidRPr="006E4D98">
        <w:rPr>
          <w:spacing w:val="28"/>
          <w:w w:val="115"/>
          <w:sz w:val="48"/>
          <w:szCs w:val="48"/>
          <w:u w:val="thick"/>
          <w:lang w:val="en-CA"/>
        </w:rPr>
        <w:fldChar w:fldCharType="begin"/>
      </w:r>
      <w:r w:rsidR="004C352E" w:rsidRPr="006E4D98">
        <w:rPr>
          <w:spacing w:val="28"/>
          <w:w w:val="115"/>
          <w:sz w:val="48"/>
          <w:szCs w:val="48"/>
          <w:u w:val="thick"/>
          <w:lang w:val="en-CA"/>
        </w:rPr>
        <w:instrText xml:space="preserve"> DOCPROPERTY "WGNumber" \* MERGEFORMAT </w:instrText>
      </w:r>
      <w:r w:rsidR="004C352E" w:rsidRPr="006E4D98">
        <w:rPr>
          <w:spacing w:val="28"/>
          <w:w w:val="115"/>
          <w:sz w:val="48"/>
          <w:szCs w:val="48"/>
          <w:u w:val="thick"/>
          <w:lang w:val="en-CA"/>
        </w:rPr>
        <w:fldChar w:fldCharType="separate"/>
      </w:r>
      <w:r w:rsidR="002B38D9" w:rsidRPr="006E4D98">
        <w:rPr>
          <w:spacing w:val="28"/>
          <w:w w:val="115"/>
          <w:sz w:val="48"/>
          <w:szCs w:val="48"/>
          <w:u w:val="thick"/>
          <w:lang w:val="en-CA"/>
        </w:rPr>
        <w:t>1211</w:t>
      </w:r>
      <w:r w:rsidR="004C352E" w:rsidRPr="006E4D98">
        <w:rPr>
          <w:spacing w:val="28"/>
          <w:w w:val="115"/>
          <w:sz w:val="48"/>
          <w:szCs w:val="48"/>
          <w:u w:val="thick"/>
          <w:lang w:val="en-CA"/>
        </w:rPr>
        <w:fldChar w:fldCharType="end"/>
      </w:r>
    </w:p>
    <w:p w14:paraId="7296C136" w14:textId="33B9E07C" w:rsidR="00CB798F" w:rsidRPr="006E4D98" w:rsidRDefault="00CB798F">
      <w:pPr>
        <w:rPr>
          <w:b/>
          <w:sz w:val="20"/>
          <w:lang w:val="en-CA"/>
        </w:rPr>
      </w:pPr>
    </w:p>
    <w:p w14:paraId="1C7F2D41" w14:textId="3CA79274" w:rsidR="00CB798F" w:rsidRPr="006E4D98" w:rsidRDefault="00CB798F">
      <w:pPr>
        <w:rPr>
          <w:b/>
          <w:sz w:val="20"/>
          <w:lang w:val="en-CA"/>
        </w:rPr>
      </w:pPr>
    </w:p>
    <w:p w14:paraId="55F7DB2C" w14:textId="25F357F6" w:rsidR="00CB798F" w:rsidRPr="006E4D98" w:rsidRDefault="00E843CE">
      <w:pPr>
        <w:spacing w:before="3"/>
        <w:rPr>
          <w:b/>
          <w:sz w:val="23"/>
          <w:lang w:val="en-CA"/>
        </w:rPr>
      </w:pPr>
      <w:r w:rsidRPr="006E4D98">
        <w:rPr>
          <w:noProof/>
          <w:lang w:val="en-CA"/>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6E4D98" w:rsidRDefault="004E45B6" w:rsidP="004C352E">
      <w:pPr>
        <w:tabs>
          <w:tab w:val="left" w:pos="3099"/>
        </w:tabs>
        <w:spacing w:before="240"/>
        <w:ind w:left="104"/>
        <w:rPr>
          <w:snapToGrid w:val="0"/>
          <w:lang w:val="en-CA"/>
        </w:rPr>
      </w:pPr>
      <w:r w:rsidRPr="006E4D98">
        <w:rPr>
          <w:b/>
          <w:snapToGrid w:val="0"/>
          <w:lang w:val="en-CA"/>
        </w:rPr>
        <w:t>Document</w:t>
      </w:r>
      <w:r w:rsidRPr="006E4D98">
        <w:rPr>
          <w:b/>
          <w:snapToGrid w:val="0"/>
          <w:spacing w:val="14"/>
          <w:lang w:val="en-CA"/>
        </w:rPr>
        <w:t xml:space="preserve"> </w:t>
      </w:r>
      <w:r w:rsidRPr="006E4D98">
        <w:rPr>
          <w:b/>
          <w:snapToGrid w:val="0"/>
          <w:lang w:val="en-CA"/>
        </w:rPr>
        <w:t>type:</w:t>
      </w:r>
      <w:r w:rsidRPr="006E4D98">
        <w:rPr>
          <w:snapToGrid w:val="0"/>
          <w:lang w:val="en-CA"/>
        </w:rPr>
        <w:tab/>
      </w:r>
      <w:r w:rsidR="00385C5D" w:rsidRPr="006E4D98">
        <w:rPr>
          <w:snapToGrid w:val="0"/>
          <w:lang w:val="en-CA"/>
        </w:rPr>
        <w:t>Output Document</w:t>
      </w:r>
    </w:p>
    <w:p w14:paraId="19E086F8" w14:textId="0455D830" w:rsidR="00CB798F" w:rsidRPr="006E4D98" w:rsidRDefault="004E45B6" w:rsidP="004C352E">
      <w:pPr>
        <w:pStyle w:val="BodyText"/>
        <w:tabs>
          <w:tab w:val="left" w:pos="3099"/>
        </w:tabs>
        <w:spacing w:before="240"/>
        <w:ind w:left="3099" w:right="214" w:hanging="2996"/>
        <w:rPr>
          <w:snapToGrid w:val="0"/>
          <w:lang w:val="en-CA"/>
        </w:rPr>
      </w:pPr>
      <w:r w:rsidRPr="006E4D98">
        <w:rPr>
          <w:b/>
          <w:snapToGrid w:val="0"/>
          <w:lang w:val="en-CA"/>
        </w:rPr>
        <w:t>Title:</w:t>
      </w:r>
      <w:r w:rsidRPr="006E4D98">
        <w:rPr>
          <w:snapToGrid w:val="0"/>
          <w:lang w:val="en-CA"/>
        </w:rPr>
        <w:tab/>
      </w:r>
      <w:r w:rsidR="004C352E" w:rsidRPr="006E4D98">
        <w:rPr>
          <w:snapToGrid w:val="0"/>
          <w:lang w:val="en-CA"/>
        </w:rPr>
        <w:fldChar w:fldCharType="begin"/>
      </w:r>
      <w:r w:rsidR="004C352E" w:rsidRPr="006E4D98">
        <w:rPr>
          <w:snapToGrid w:val="0"/>
          <w:lang w:val="en-CA"/>
        </w:rPr>
        <w:instrText xml:space="preserve"> TITLE  \* MERGEFORMAT </w:instrText>
      </w:r>
      <w:r w:rsidR="004C352E" w:rsidRPr="006E4D98">
        <w:rPr>
          <w:snapToGrid w:val="0"/>
          <w:lang w:val="en-CA"/>
        </w:rPr>
        <w:fldChar w:fldCharType="separate"/>
      </w:r>
      <w:r w:rsidR="002B38D9" w:rsidRPr="006E4D98">
        <w:rPr>
          <w:snapToGrid w:val="0"/>
          <w:lang w:val="en-CA"/>
        </w:rPr>
        <w:t>Technologies under Consideration for ISO/IEC 14496-15 Carriage of NAL unit structured video in ISOBMFF</w:t>
      </w:r>
      <w:r w:rsidR="004C352E" w:rsidRPr="006E4D98">
        <w:rPr>
          <w:snapToGrid w:val="0"/>
          <w:lang w:val="en-CA"/>
        </w:rPr>
        <w:fldChar w:fldCharType="end"/>
      </w:r>
    </w:p>
    <w:p w14:paraId="5C1A346D" w14:textId="189819F4" w:rsidR="00FF2653" w:rsidRPr="006E4D98" w:rsidRDefault="00FF2653" w:rsidP="004C352E">
      <w:pPr>
        <w:pStyle w:val="BodyText"/>
        <w:tabs>
          <w:tab w:val="left" w:pos="3099"/>
        </w:tabs>
        <w:spacing w:before="240"/>
        <w:ind w:left="3099" w:right="214" w:hanging="2996"/>
        <w:rPr>
          <w:snapToGrid w:val="0"/>
          <w:lang w:val="en-CA"/>
        </w:rPr>
      </w:pPr>
      <w:r w:rsidRPr="006E4D98">
        <w:rPr>
          <w:b/>
          <w:snapToGrid w:val="0"/>
          <w:lang w:val="en-CA"/>
        </w:rPr>
        <w:t>Status:</w:t>
      </w:r>
      <w:r w:rsidRPr="006E4D98">
        <w:rPr>
          <w:snapToGrid w:val="0"/>
          <w:lang w:val="en-CA"/>
        </w:rPr>
        <w:tab/>
      </w:r>
      <w:r w:rsidR="00385C5D" w:rsidRPr="006E4D98">
        <w:rPr>
          <w:snapToGrid w:val="0"/>
          <w:lang w:val="en-CA"/>
        </w:rPr>
        <w:t>Approved</w:t>
      </w:r>
    </w:p>
    <w:p w14:paraId="1718C661" w14:textId="3F2A54D7" w:rsidR="00CB798F" w:rsidRPr="006E4D98" w:rsidRDefault="004E45B6" w:rsidP="004C352E">
      <w:pPr>
        <w:tabs>
          <w:tab w:val="left" w:pos="3099"/>
        </w:tabs>
        <w:spacing w:before="240"/>
        <w:ind w:left="104"/>
        <w:rPr>
          <w:snapToGrid w:val="0"/>
          <w:lang w:val="en-CA"/>
        </w:rPr>
      </w:pPr>
      <w:r w:rsidRPr="006E4D98">
        <w:rPr>
          <w:b/>
          <w:snapToGrid w:val="0"/>
          <w:lang w:val="en-CA"/>
        </w:rPr>
        <w:t>Date</w:t>
      </w:r>
      <w:r w:rsidRPr="006E4D98">
        <w:rPr>
          <w:b/>
          <w:snapToGrid w:val="0"/>
          <w:spacing w:val="-16"/>
          <w:lang w:val="en-CA"/>
        </w:rPr>
        <w:t xml:space="preserve"> </w:t>
      </w:r>
      <w:r w:rsidRPr="006E4D98">
        <w:rPr>
          <w:b/>
          <w:snapToGrid w:val="0"/>
          <w:lang w:val="en-CA"/>
        </w:rPr>
        <w:t>of</w:t>
      </w:r>
      <w:r w:rsidRPr="006E4D98">
        <w:rPr>
          <w:b/>
          <w:snapToGrid w:val="0"/>
          <w:spacing w:val="-16"/>
          <w:lang w:val="en-CA"/>
        </w:rPr>
        <w:t xml:space="preserve"> </w:t>
      </w:r>
      <w:r w:rsidRPr="006E4D98">
        <w:rPr>
          <w:b/>
          <w:snapToGrid w:val="0"/>
          <w:lang w:val="en-CA"/>
        </w:rPr>
        <w:t>document:</w:t>
      </w:r>
      <w:r w:rsidRPr="006E4D98">
        <w:rPr>
          <w:snapToGrid w:val="0"/>
          <w:lang w:val="en-CA"/>
        </w:rPr>
        <w:tab/>
      </w:r>
      <w:r w:rsidR="002B38D9" w:rsidRPr="006E4D98">
        <w:rPr>
          <w:snapToGrid w:val="0"/>
          <w:lang w:val="en-CA"/>
        </w:rPr>
        <w:t>2024-05-10</w:t>
      </w:r>
    </w:p>
    <w:p w14:paraId="254323E8" w14:textId="322B67C3" w:rsidR="00CB798F" w:rsidRPr="006E4D98" w:rsidRDefault="004E45B6" w:rsidP="004C352E">
      <w:pPr>
        <w:tabs>
          <w:tab w:val="left" w:pos="3099"/>
        </w:tabs>
        <w:spacing w:before="240"/>
        <w:ind w:left="104"/>
        <w:rPr>
          <w:snapToGrid w:val="0"/>
          <w:lang w:val="en-CA"/>
        </w:rPr>
      </w:pPr>
      <w:r w:rsidRPr="006E4D98">
        <w:rPr>
          <w:b/>
          <w:snapToGrid w:val="0"/>
          <w:lang w:val="en-CA"/>
        </w:rPr>
        <w:t>Source:</w:t>
      </w:r>
      <w:r w:rsidRPr="006E4D98">
        <w:rPr>
          <w:snapToGrid w:val="0"/>
          <w:lang w:val="en-CA"/>
        </w:rPr>
        <w:tab/>
        <w:t>ISO/IEC JTC 1/SC 29/</w:t>
      </w:r>
      <w:r w:rsidR="00540DEA" w:rsidRPr="006E4D98">
        <w:rPr>
          <w:snapToGrid w:val="0"/>
          <w:lang w:val="en-CA"/>
        </w:rPr>
        <w:t>WG 03</w:t>
      </w:r>
    </w:p>
    <w:p w14:paraId="6AB1DF60" w14:textId="4D9BD3F4" w:rsidR="00CB798F" w:rsidRPr="006E4D98" w:rsidRDefault="004E45B6" w:rsidP="004C352E">
      <w:pPr>
        <w:tabs>
          <w:tab w:val="left" w:pos="3099"/>
        </w:tabs>
        <w:spacing w:before="240"/>
        <w:ind w:left="104"/>
        <w:rPr>
          <w:snapToGrid w:val="0"/>
          <w:lang w:val="en-CA"/>
        </w:rPr>
      </w:pPr>
      <w:r w:rsidRPr="006E4D98">
        <w:rPr>
          <w:b/>
          <w:snapToGrid w:val="0"/>
          <w:lang w:val="en-CA"/>
        </w:rPr>
        <w:t>No.</w:t>
      </w:r>
      <w:r w:rsidRPr="006E4D98">
        <w:rPr>
          <w:b/>
          <w:snapToGrid w:val="0"/>
          <w:spacing w:val="5"/>
          <w:lang w:val="en-CA"/>
        </w:rPr>
        <w:t xml:space="preserve"> </w:t>
      </w:r>
      <w:r w:rsidRPr="006E4D98">
        <w:rPr>
          <w:b/>
          <w:snapToGrid w:val="0"/>
          <w:lang w:val="en-CA"/>
        </w:rPr>
        <w:t>of</w:t>
      </w:r>
      <w:r w:rsidRPr="006E4D98">
        <w:rPr>
          <w:b/>
          <w:snapToGrid w:val="0"/>
          <w:spacing w:val="6"/>
          <w:lang w:val="en-CA"/>
        </w:rPr>
        <w:t xml:space="preserve"> </w:t>
      </w:r>
      <w:r w:rsidRPr="006E4D98">
        <w:rPr>
          <w:b/>
          <w:snapToGrid w:val="0"/>
          <w:lang w:val="en-CA"/>
        </w:rPr>
        <w:t>pages:</w:t>
      </w:r>
      <w:r w:rsidRPr="006E4D98">
        <w:rPr>
          <w:snapToGrid w:val="0"/>
          <w:lang w:val="en-CA"/>
        </w:rPr>
        <w:tab/>
      </w:r>
      <w:r w:rsidR="00C955C7" w:rsidRPr="006E4D98">
        <w:rPr>
          <w:snapToGrid w:val="0"/>
          <w:lang w:val="en-CA"/>
        </w:rPr>
        <w:fldChar w:fldCharType="begin"/>
      </w:r>
      <w:r w:rsidR="00C955C7" w:rsidRPr="006E4D98">
        <w:rPr>
          <w:snapToGrid w:val="0"/>
          <w:lang w:val="en-CA"/>
        </w:rPr>
        <w:instrText xml:space="preserve"> NUMPAGES  \* Arabic </w:instrText>
      </w:r>
      <w:r w:rsidR="00C955C7" w:rsidRPr="006E4D98">
        <w:rPr>
          <w:snapToGrid w:val="0"/>
          <w:lang w:val="en-CA"/>
        </w:rPr>
        <w:fldChar w:fldCharType="separate"/>
      </w:r>
      <w:ins w:id="0" w:author="Dimitri Podborski" w:date="2024-05-10T13:54:00Z">
        <w:r w:rsidR="00F80406">
          <w:rPr>
            <w:noProof/>
            <w:snapToGrid w:val="0"/>
            <w:lang w:val="en-CA"/>
          </w:rPr>
          <w:t>26</w:t>
        </w:r>
      </w:ins>
      <w:del w:id="1" w:author="Dimitri Podborski" w:date="2024-05-10T13:54:00Z">
        <w:r w:rsidR="004E5D3B" w:rsidRPr="006E4D98" w:rsidDel="00F80406">
          <w:rPr>
            <w:noProof/>
            <w:snapToGrid w:val="0"/>
            <w:lang w:val="en-CA"/>
          </w:rPr>
          <w:delText>25</w:delText>
        </w:r>
      </w:del>
      <w:r w:rsidR="00C955C7" w:rsidRPr="006E4D98">
        <w:rPr>
          <w:snapToGrid w:val="0"/>
          <w:lang w:val="en-CA"/>
        </w:rPr>
        <w:fldChar w:fldCharType="end"/>
      </w:r>
      <w:r w:rsidRPr="006E4D98">
        <w:rPr>
          <w:snapToGrid w:val="0"/>
          <w:lang w:val="en-CA"/>
        </w:rPr>
        <w:t xml:space="preserve"> (with cover</w:t>
      </w:r>
      <w:r w:rsidRPr="006E4D98">
        <w:rPr>
          <w:snapToGrid w:val="0"/>
          <w:spacing w:val="-10"/>
          <w:lang w:val="en-CA"/>
        </w:rPr>
        <w:t xml:space="preserve"> </w:t>
      </w:r>
      <w:r w:rsidRPr="006E4D98">
        <w:rPr>
          <w:snapToGrid w:val="0"/>
          <w:lang w:val="en-CA"/>
        </w:rPr>
        <w:t>page)</w:t>
      </w:r>
    </w:p>
    <w:p w14:paraId="60A86B64" w14:textId="0CFFD4C0" w:rsidR="00FF2653" w:rsidRPr="006E4D98" w:rsidRDefault="00FF2653" w:rsidP="004C352E">
      <w:pPr>
        <w:tabs>
          <w:tab w:val="left" w:pos="3099"/>
        </w:tabs>
        <w:spacing w:before="240"/>
        <w:ind w:left="104"/>
        <w:rPr>
          <w:snapToGrid w:val="0"/>
          <w:lang w:val="en-CA"/>
        </w:rPr>
      </w:pPr>
      <w:r w:rsidRPr="006E4D98">
        <w:rPr>
          <w:b/>
          <w:snapToGrid w:val="0"/>
          <w:lang w:val="en-CA"/>
        </w:rPr>
        <w:t>Email</w:t>
      </w:r>
      <w:r w:rsidRPr="006E4D98">
        <w:rPr>
          <w:b/>
          <w:snapToGrid w:val="0"/>
          <w:spacing w:val="5"/>
          <w:lang w:val="en-CA"/>
        </w:rPr>
        <w:t xml:space="preserve"> </w:t>
      </w:r>
      <w:r w:rsidRPr="006E4D98">
        <w:rPr>
          <w:b/>
          <w:snapToGrid w:val="0"/>
          <w:lang w:val="en-CA"/>
        </w:rPr>
        <w:t>of</w:t>
      </w:r>
      <w:r w:rsidRPr="006E4D98">
        <w:rPr>
          <w:b/>
          <w:snapToGrid w:val="0"/>
          <w:spacing w:val="6"/>
          <w:lang w:val="en-CA"/>
        </w:rPr>
        <w:t xml:space="preserve"> </w:t>
      </w:r>
      <w:r w:rsidRPr="006E4D98">
        <w:rPr>
          <w:b/>
          <w:snapToGrid w:val="0"/>
          <w:lang w:val="en-CA"/>
        </w:rPr>
        <w:t>Convenor:</w:t>
      </w:r>
      <w:r w:rsidRPr="006E4D98">
        <w:rPr>
          <w:snapToGrid w:val="0"/>
          <w:lang w:val="en-CA"/>
        </w:rPr>
        <w:tab/>
      </w:r>
      <w:proofErr w:type="spellStart"/>
      <w:r w:rsidR="000C78E6" w:rsidRPr="006E4D98">
        <w:rPr>
          <w:snapToGrid w:val="0"/>
          <w:lang w:val="en-CA"/>
        </w:rPr>
        <w:t>young.L</w:t>
      </w:r>
      <w:proofErr w:type="spellEnd"/>
      <w:r w:rsidR="00196997" w:rsidRPr="006E4D98">
        <w:rPr>
          <w:snapToGrid w:val="0"/>
          <w:lang w:val="en-CA"/>
        </w:rPr>
        <w:t xml:space="preserve"> </w:t>
      </w:r>
      <w:r w:rsidRPr="006E4D98">
        <w:rPr>
          <w:snapToGrid w:val="0"/>
          <w:lang w:val="en-CA"/>
        </w:rPr>
        <w:t>@</w:t>
      </w:r>
      <w:r w:rsidR="00196997" w:rsidRPr="006E4D98">
        <w:rPr>
          <w:snapToGrid w:val="0"/>
          <w:lang w:val="en-CA"/>
        </w:rPr>
        <w:t xml:space="preserve"> </w:t>
      </w:r>
      <w:proofErr w:type="spellStart"/>
      <w:r w:rsidR="00196997" w:rsidRPr="006E4D98">
        <w:rPr>
          <w:snapToGrid w:val="0"/>
          <w:lang w:val="en-CA"/>
        </w:rPr>
        <w:t>samsung</w:t>
      </w:r>
      <w:proofErr w:type="spellEnd"/>
      <w:r w:rsidR="00196997" w:rsidRPr="006E4D98">
        <w:rPr>
          <w:snapToGrid w:val="0"/>
          <w:lang w:val="en-CA"/>
        </w:rPr>
        <w:t xml:space="preserve"> </w:t>
      </w:r>
      <w:r w:rsidR="000C78E6" w:rsidRPr="006E4D98">
        <w:rPr>
          <w:snapToGrid w:val="0"/>
          <w:lang w:val="en-CA"/>
        </w:rPr>
        <w:t>.</w:t>
      </w:r>
      <w:r w:rsidR="00196997" w:rsidRPr="006E4D98">
        <w:rPr>
          <w:snapToGrid w:val="0"/>
          <w:lang w:val="en-CA"/>
        </w:rPr>
        <w:t xml:space="preserve"> </w:t>
      </w:r>
      <w:r w:rsidR="000C78E6" w:rsidRPr="006E4D98">
        <w:rPr>
          <w:snapToGrid w:val="0"/>
          <w:lang w:val="en-CA"/>
        </w:rPr>
        <w:t>com</w:t>
      </w:r>
    </w:p>
    <w:p w14:paraId="1FFAF59B" w14:textId="0B5B72AD" w:rsidR="00CB798F" w:rsidRPr="006E4D98" w:rsidRDefault="004E45B6" w:rsidP="004C352E">
      <w:pPr>
        <w:tabs>
          <w:tab w:val="left" w:pos="3099"/>
        </w:tabs>
        <w:spacing w:before="240"/>
        <w:ind w:left="104"/>
        <w:rPr>
          <w:snapToGrid w:val="0"/>
          <w:color w:val="0000EE"/>
          <w:u w:color="0000EE"/>
          <w:lang w:val="en-CA"/>
        </w:rPr>
      </w:pPr>
      <w:r w:rsidRPr="006E4D98">
        <w:rPr>
          <w:b/>
          <w:snapToGrid w:val="0"/>
          <w:lang w:val="en-CA"/>
        </w:rPr>
        <w:t>Committee</w:t>
      </w:r>
      <w:r w:rsidRPr="006E4D98">
        <w:rPr>
          <w:b/>
          <w:snapToGrid w:val="0"/>
          <w:spacing w:val="-6"/>
          <w:lang w:val="en-CA"/>
        </w:rPr>
        <w:t xml:space="preserve"> </w:t>
      </w:r>
      <w:r w:rsidRPr="006E4D98">
        <w:rPr>
          <w:b/>
          <w:snapToGrid w:val="0"/>
          <w:lang w:val="en-CA"/>
        </w:rPr>
        <w:t>URL:</w:t>
      </w:r>
      <w:r w:rsidRPr="006E4D98">
        <w:rPr>
          <w:snapToGrid w:val="0"/>
          <w:lang w:val="en-CA"/>
        </w:rPr>
        <w:tab/>
      </w:r>
      <w:hyperlink r:id="rId9" w:history="1">
        <w:r w:rsidR="000C78E6" w:rsidRPr="006E4D98">
          <w:rPr>
            <w:rStyle w:val="Hyperlink"/>
            <w:snapToGrid w:val="0"/>
            <w:u w:val="none"/>
            <w:lang w:val="en-CA"/>
          </w:rPr>
          <w:t>https://isotc.iso.org/livelink/livelink/open/jtc1sc29wg3</w:t>
        </w:r>
      </w:hyperlink>
    </w:p>
    <w:p w14:paraId="770DD3C0" w14:textId="68816648" w:rsidR="00F03F9B" w:rsidRPr="006E4D98" w:rsidRDefault="00F03F9B">
      <w:pPr>
        <w:tabs>
          <w:tab w:val="left" w:pos="3099"/>
        </w:tabs>
        <w:ind w:left="104"/>
        <w:rPr>
          <w:color w:val="0000EE"/>
          <w:w w:val="120"/>
          <w:u w:val="single" w:color="0000EE"/>
          <w:lang w:val="en-CA"/>
        </w:rPr>
      </w:pPr>
    </w:p>
    <w:p w14:paraId="71F3EE19" w14:textId="77777777" w:rsidR="00F03F9B" w:rsidRPr="006E4D98" w:rsidRDefault="00F03F9B">
      <w:pPr>
        <w:tabs>
          <w:tab w:val="left" w:pos="3099"/>
        </w:tabs>
        <w:ind w:left="104"/>
        <w:rPr>
          <w:color w:val="0000EE"/>
          <w:w w:val="120"/>
          <w:u w:val="single" w:color="0000EE"/>
          <w:lang w:val="en-CA"/>
        </w:rPr>
        <w:sectPr w:rsidR="00F03F9B" w:rsidRPr="006E4D98" w:rsidSect="007C1878">
          <w:footerReference w:type="even" r:id="rId10"/>
          <w:type w:val="continuous"/>
          <w:pgSz w:w="11900" w:h="16840"/>
          <w:pgMar w:top="540" w:right="980" w:bottom="280" w:left="1000" w:header="720" w:footer="720" w:gutter="0"/>
          <w:cols w:space="720"/>
        </w:sectPr>
      </w:pPr>
    </w:p>
    <w:p w14:paraId="5D542300" w14:textId="30A58F6B" w:rsidR="00385C5D" w:rsidRPr="006E4D98" w:rsidRDefault="00385C5D" w:rsidP="00385C5D">
      <w:pPr>
        <w:jc w:val="center"/>
        <w:rPr>
          <w:rFonts w:eastAsia="SimSun"/>
          <w:b/>
          <w:sz w:val="28"/>
          <w:lang w:val="en-CA" w:eastAsia="zh-CN"/>
        </w:rPr>
      </w:pPr>
      <w:r w:rsidRPr="006E4D98">
        <w:rPr>
          <w:rFonts w:eastAsia="SimSun"/>
          <w:b/>
          <w:sz w:val="28"/>
          <w:lang w:val="en-CA" w:eastAsia="zh-CN"/>
        </w:rPr>
        <w:lastRenderedPageBreak/>
        <w:t>INTERNATIONAL ORGANI</w:t>
      </w:r>
      <w:r w:rsidR="00954B0D" w:rsidRPr="006E4D98">
        <w:rPr>
          <w:rFonts w:eastAsia="SimSun"/>
          <w:b/>
          <w:sz w:val="28"/>
          <w:lang w:val="en-CA" w:eastAsia="zh-CN"/>
        </w:rPr>
        <w:t>Z</w:t>
      </w:r>
      <w:r w:rsidRPr="006E4D98">
        <w:rPr>
          <w:rFonts w:eastAsia="SimSun"/>
          <w:b/>
          <w:sz w:val="28"/>
          <w:lang w:val="en-CA" w:eastAsia="zh-CN"/>
        </w:rPr>
        <w:t>ATION FOR STANDARDI</w:t>
      </w:r>
      <w:r w:rsidR="00954B0D" w:rsidRPr="006E4D98">
        <w:rPr>
          <w:rFonts w:eastAsia="SimSun"/>
          <w:b/>
          <w:sz w:val="28"/>
          <w:lang w:val="en-CA" w:eastAsia="zh-CN"/>
        </w:rPr>
        <w:t>Z</w:t>
      </w:r>
      <w:r w:rsidRPr="006E4D98">
        <w:rPr>
          <w:rFonts w:eastAsia="SimSun"/>
          <w:b/>
          <w:sz w:val="28"/>
          <w:lang w:val="en-CA" w:eastAsia="zh-CN"/>
        </w:rPr>
        <w:t>ATION</w:t>
      </w:r>
    </w:p>
    <w:p w14:paraId="7FCF95DB" w14:textId="77777777" w:rsidR="00385C5D" w:rsidRPr="006E4D98" w:rsidRDefault="00385C5D" w:rsidP="00385C5D">
      <w:pPr>
        <w:jc w:val="center"/>
        <w:rPr>
          <w:rFonts w:eastAsia="SimSun"/>
          <w:b/>
          <w:sz w:val="28"/>
          <w:lang w:val="en-CA" w:eastAsia="zh-CN"/>
        </w:rPr>
      </w:pPr>
      <w:r w:rsidRPr="006E4D98">
        <w:rPr>
          <w:rFonts w:eastAsia="SimSun"/>
          <w:b/>
          <w:sz w:val="28"/>
          <w:lang w:val="en-CA" w:eastAsia="zh-CN"/>
        </w:rPr>
        <w:t>ORGANISATION INTERNATIONALE DE NORMALISATION</w:t>
      </w:r>
    </w:p>
    <w:p w14:paraId="0D92B76F" w14:textId="2C7DB9CE" w:rsidR="00385C5D" w:rsidRPr="006E4D98" w:rsidRDefault="00385C5D" w:rsidP="00385C5D">
      <w:pPr>
        <w:jc w:val="center"/>
        <w:rPr>
          <w:rFonts w:eastAsia="SimSun"/>
          <w:b/>
          <w:sz w:val="28"/>
          <w:lang w:val="en-CA" w:eastAsia="zh-CN"/>
        </w:rPr>
      </w:pPr>
      <w:r w:rsidRPr="006E4D98">
        <w:rPr>
          <w:rFonts w:eastAsia="SimSun"/>
          <w:b/>
          <w:sz w:val="28"/>
          <w:lang w:val="en-CA" w:eastAsia="zh-CN"/>
        </w:rPr>
        <w:t>ISO/IEC JTC 1/SC 29/</w:t>
      </w:r>
      <w:r w:rsidR="00540DEA" w:rsidRPr="006E4D98">
        <w:rPr>
          <w:rFonts w:eastAsia="SimSun"/>
          <w:b/>
          <w:sz w:val="28"/>
          <w:lang w:val="en-CA" w:eastAsia="zh-CN"/>
        </w:rPr>
        <w:t>WG 03</w:t>
      </w:r>
      <w:r w:rsidR="00EF2D59" w:rsidRPr="006E4D98">
        <w:rPr>
          <w:rFonts w:eastAsia="SimSun"/>
          <w:b/>
          <w:sz w:val="28"/>
          <w:lang w:val="en-CA" w:eastAsia="zh-CN"/>
        </w:rPr>
        <w:t xml:space="preserve"> MPEG SYSTEMS</w:t>
      </w:r>
    </w:p>
    <w:p w14:paraId="54CED6D6" w14:textId="6A46BAF2" w:rsidR="00385C5D" w:rsidRPr="006E4D98" w:rsidRDefault="00385C5D" w:rsidP="00385C5D">
      <w:pPr>
        <w:jc w:val="right"/>
        <w:rPr>
          <w:rFonts w:eastAsia="SimSun"/>
          <w:b/>
          <w:sz w:val="48"/>
          <w:lang w:val="en-CA" w:eastAsia="zh-CN"/>
        </w:rPr>
      </w:pPr>
      <w:r w:rsidRPr="006E4D98">
        <w:rPr>
          <w:rFonts w:eastAsia="SimSun"/>
          <w:b/>
          <w:sz w:val="28"/>
          <w:lang w:val="en-CA" w:eastAsia="zh-CN"/>
        </w:rPr>
        <w:t>ISO/IEC JTC 1/SC 29/</w:t>
      </w:r>
      <w:r w:rsidR="00540DEA" w:rsidRPr="006E4D98">
        <w:rPr>
          <w:rFonts w:eastAsia="SimSun"/>
          <w:b/>
          <w:sz w:val="28"/>
          <w:lang w:val="en-CA" w:eastAsia="zh-CN"/>
        </w:rPr>
        <w:t>WG 03</w:t>
      </w:r>
      <w:r w:rsidRPr="006E4D98">
        <w:rPr>
          <w:rFonts w:eastAsia="SimSun"/>
          <w:b/>
          <w:sz w:val="28"/>
          <w:lang w:val="en-CA" w:eastAsia="zh-CN"/>
        </w:rPr>
        <w:t xml:space="preserve"> </w:t>
      </w:r>
      <w:r w:rsidRPr="006E4D98">
        <w:rPr>
          <w:rFonts w:eastAsia="SimSun"/>
          <w:b/>
          <w:sz w:val="48"/>
          <w:lang w:val="en-CA" w:eastAsia="zh-CN"/>
        </w:rPr>
        <w:t>N</w:t>
      </w:r>
      <w:r w:rsidR="004C352E" w:rsidRPr="006E4D98">
        <w:rPr>
          <w:rFonts w:eastAsia="SimSun"/>
          <w:b/>
          <w:sz w:val="48"/>
          <w:lang w:val="en-CA" w:eastAsia="zh-CN"/>
        </w:rPr>
        <w:fldChar w:fldCharType="begin"/>
      </w:r>
      <w:r w:rsidR="004C352E" w:rsidRPr="006E4D98">
        <w:rPr>
          <w:rFonts w:eastAsia="SimSun"/>
          <w:b/>
          <w:sz w:val="48"/>
          <w:lang w:val="en-CA" w:eastAsia="zh-CN"/>
        </w:rPr>
        <w:instrText xml:space="preserve"> DOCPROPERTY "WGNumber" \* MERGEFORMAT </w:instrText>
      </w:r>
      <w:r w:rsidR="004C352E" w:rsidRPr="006E4D98">
        <w:rPr>
          <w:rFonts w:eastAsia="SimSun"/>
          <w:b/>
          <w:sz w:val="48"/>
          <w:lang w:val="en-CA" w:eastAsia="zh-CN"/>
        </w:rPr>
        <w:fldChar w:fldCharType="separate"/>
      </w:r>
      <w:r w:rsidR="002B38D9" w:rsidRPr="006E4D98">
        <w:rPr>
          <w:rFonts w:eastAsia="SimSun"/>
          <w:b/>
          <w:sz w:val="48"/>
          <w:lang w:val="en-CA" w:eastAsia="zh-CN"/>
        </w:rPr>
        <w:t>1211</w:t>
      </w:r>
      <w:r w:rsidR="004C352E" w:rsidRPr="006E4D98">
        <w:rPr>
          <w:rFonts w:eastAsia="SimSun"/>
          <w:b/>
          <w:sz w:val="48"/>
          <w:lang w:val="en-CA" w:eastAsia="zh-CN"/>
        </w:rPr>
        <w:fldChar w:fldCharType="end"/>
      </w:r>
    </w:p>
    <w:p w14:paraId="40403B12" w14:textId="4F28FBBB" w:rsidR="00954B0D" w:rsidRPr="006E4D98" w:rsidRDefault="002B38D9" w:rsidP="004C352E">
      <w:pPr>
        <w:spacing w:after="480"/>
        <w:jc w:val="right"/>
        <w:rPr>
          <w:rFonts w:eastAsia="SimSun"/>
          <w:b/>
          <w:sz w:val="28"/>
          <w:lang w:val="en-CA" w:eastAsia="zh-CN"/>
        </w:rPr>
      </w:pPr>
      <w:r w:rsidRPr="006E4D98">
        <w:rPr>
          <w:rFonts w:eastAsia="SimSun"/>
          <w:b/>
          <w:sz w:val="28"/>
          <w:lang w:val="en-CA" w:eastAsia="zh-CN"/>
        </w:rPr>
        <w:t>April 2024 – Rennes, FR</w:t>
      </w:r>
    </w:p>
    <w:tbl>
      <w:tblPr>
        <w:tblW w:w="10169" w:type="dxa"/>
        <w:tblLook w:val="01E0" w:firstRow="1" w:lastRow="1" w:firstColumn="1" w:lastColumn="1" w:noHBand="0" w:noVBand="0"/>
      </w:tblPr>
      <w:tblGrid>
        <w:gridCol w:w="1890"/>
        <w:gridCol w:w="8279"/>
      </w:tblGrid>
      <w:tr w:rsidR="00954B0D" w:rsidRPr="006E4D98" w14:paraId="643E3AD1" w14:textId="77777777" w:rsidTr="00954B0D">
        <w:tc>
          <w:tcPr>
            <w:tcW w:w="1890" w:type="dxa"/>
            <w:hideMark/>
          </w:tcPr>
          <w:p w14:paraId="08C6B0FD" w14:textId="77777777" w:rsidR="00954B0D" w:rsidRPr="006E4D98" w:rsidRDefault="00954B0D">
            <w:pPr>
              <w:suppressAutoHyphens/>
              <w:rPr>
                <w:b/>
                <w:lang w:val="en-CA"/>
              </w:rPr>
            </w:pPr>
            <w:r w:rsidRPr="006E4D98">
              <w:rPr>
                <w:b/>
                <w:lang w:val="en-CA"/>
              </w:rPr>
              <w:t>Title</w:t>
            </w:r>
          </w:p>
        </w:tc>
        <w:tc>
          <w:tcPr>
            <w:tcW w:w="8279" w:type="dxa"/>
            <w:hideMark/>
          </w:tcPr>
          <w:p w14:paraId="498090C2" w14:textId="35288FA5" w:rsidR="00954B0D" w:rsidRPr="006E4D98" w:rsidRDefault="004C352E">
            <w:pPr>
              <w:suppressAutoHyphens/>
              <w:rPr>
                <w:b/>
                <w:lang w:val="en-CA"/>
              </w:rPr>
            </w:pPr>
            <w:r w:rsidRPr="006E4D98">
              <w:rPr>
                <w:b/>
                <w:lang w:val="en-CA"/>
              </w:rPr>
              <w:fldChar w:fldCharType="begin"/>
            </w:r>
            <w:r w:rsidRPr="006E4D98">
              <w:rPr>
                <w:b/>
                <w:lang w:val="en-CA"/>
              </w:rPr>
              <w:instrText xml:space="preserve"> TITLE  \* MERGEFORMAT </w:instrText>
            </w:r>
            <w:r w:rsidRPr="006E4D98">
              <w:rPr>
                <w:b/>
                <w:lang w:val="en-CA"/>
              </w:rPr>
              <w:fldChar w:fldCharType="separate"/>
            </w:r>
            <w:r w:rsidR="002B38D9" w:rsidRPr="006E4D98">
              <w:rPr>
                <w:b/>
                <w:lang w:val="en-CA"/>
              </w:rPr>
              <w:t>Technologies under Consideration for ISO/IEC 14496-15 Carriage of NAL unit structured video in ISOBMFF</w:t>
            </w:r>
            <w:r w:rsidRPr="006E4D98">
              <w:rPr>
                <w:b/>
                <w:lang w:val="en-CA"/>
              </w:rPr>
              <w:fldChar w:fldCharType="end"/>
            </w:r>
          </w:p>
        </w:tc>
      </w:tr>
      <w:tr w:rsidR="00954B0D" w:rsidRPr="006E4D98" w14:paraId="4B5EB911" w14:textId="77777777" w:rsidTr="00954B0D">
        <w:tc>
          <w:tcPr>
            <w:tcW w:w="1890" w:type="dxa"/>
            <w:hideMark/>
          </w:tcPr>
          <w:p w14:paraId="47775072" w14:textId="77777777" w:rsidR="00954B0D" w:rsidRPr="006E4D98" w:rsidRDefault="00954B0D">
            <w:pPr>
              <w:suppressAutoHyphens/>
              <w:rPr>
                <w:b/>
                <w:lang w:val="en-CA"/>
              </w:rPr>
            </w:pPr>
            <w:r w:rsidRPr="006E4D98">
              <w:rPr>
                <w:b/>
                <w:lang w:val="en-CA"/>
              </w:rPr>
              <w:t>Source</w:t>
            </w:r>
          </w:p>
        </w:tc>
        <w:tc>
          <w:tcPr>
            <w:tcW w:w="8279" w:type="dxa"/>
            <w:hideMark/>
          </w:tcPr>
          <w:p w14:paraId="47560DDD" w14:textId="01F3D45C" w:rsidR="00954B0D" w:rsidRPr="006E4D98" w:rsidRDefault="00540DEA">
            <w:pPr>
              <w:suppressAutoHyphens/>
              <w:rPr>
                <w:b/>
                <w:lang w:val="en-CA"/>
              </w:rPr>
            </w:pPr>
            <w:r w:rsidRPr="006E4D98">
              <w:rPr>
                <w:b/>
                <w:lang w:val="en-CA"/>
              </w:rPr>
              <w:t>WG 03</w:t>
            </w:r>
            <w:r w:rsidR="00954B0D" w:rsidRPr="006E4D98">
              <w:rPr>
                <w:b/>
                <w:lang w:val="en-CA"/>
              </w:rPr>
              <w:t xml:space="preserve">, MPEG </w:t>
            </w:r>
            <w:r w:rsidR="00F419DA" w:rsidRPr="006E4D98">
              <w:rPr>
                <w:b/>
                <w:lang w:val="en-CA"/>
              </w:rPr>
              <w:t>Systems</w:t>
            </w:r>
          </w:p>
        </w:tc>
      </w:tr>
      <w:tr w:rsidR="00954B0D" w:rsidRPr="006E4D98" w14:paraId="2460E6B8" w14:textId="77777777" w:rsidTr="00954B0D">
        <w:tc>
          <w:tcPr>
            <w:tcW w:w="1890" w:type="dxa"/>
            <w:hideMark/>
          </w:tcPr>
          <w:p w14:paraId="0BEE9C98" w14:textId="77777777" w:rsidR="00954B0D" w:rsidRPr="006E4D98" w:rsidRDefault="00954B0D">
            <w:pPr>
              <w:suppressAutoHyphens/>
              <w:rPr>
                <w:b/>
                <w:lang w:val="en-CA"/>
              </w:rPr>
            </w:pPr>
            <w:r w:rsidRPr="006E4D98">
              <w:rPr>
                <w:b/>
                <w:lang w:val="en-CA"/>
              </w:rPr>
              <w:t>Status</w:t>
            </w:r>
          </w:p>
        </w:tc>
        <w:tc>
          <w:tcPr>
            <w:tcW w:w="8279" w:type="dxa"/>
            <w:hideMark/>
          </w:tcPr>
          <w:p w14:paraId="5BFA1768" w14:textId="77777777" w:rsidR="00954B0D" w:rsidRPr="006E4D98" w:rsidRDefault="00954B0D">
            <w:pPr>
              <w:suppressAutoHyphens/>
              <w:rPr>
                <w:b/>
                <w:lang w:val="en-CA"/>
              </w:rPr>
            </w:pPr>
            <w:r w:rsidRPr="006E4D98">
              <w:rPr>
                <w:b/>
                <w:lang w:val="en-CA"/>
              </w:rPr>
              <w:t>Approved</w:t>
            </w:r>
          </w:p>
        </w:tc>
      </w:tr>
      <w:tr w:rsidR="00954B0D" w:rsidRPr="006E4D98" w14:paraId="21EE3B70" w14:textId="77777777" w:rsidTr="00954B0D">
        <w:tc>
          <w:tcPr>
            <w:tcW w:w="1890" w:type="dxa"/>
            <w:hideMark/>
          </w:tcPr>
          <w:p w14:paraId="05DB2EE2" w14:textId="77777777" w:rsidR="00954B0D" w:rsidRPr="006E4D98" w:rsidRDefault="00954B0D" w:rsidP="00A86680">
            <w:pPr>
              <w:suppressAutoHyphens/>
              <w:rPr>
                <w:b/>
                <w:lang w:val="en-CA"/>
              </w:rPr>
            </w:pPr>
            <w:r w:rsidRPr="006E4D98">
              <w:rPr>
                <w:b/>
                <w:lang w:val="en-CA"/>
              </w:rPr>
              <w:t>Serial Number</w:t>
            </w:r>
          </w:p>
        </w:tc>
        <w:tc>
          <w:tcPr>
            <w:tcW w:w="8279" w:type="dxa"/>
            <w:hideMark/>
          </w:tcPr>
          <w:p w14:paraId="44A25045" w14:textId="3A53954C" w:rsidR="00954B0D" w:rsidRPr="006E4D98" w:rsidRDefault="004C352E" w:rsidP="00A86680">
            <w:pPr>
              <w:suppressAutoHyphens/>
              <w:rPr>
                <w:b/>
                <w:lang w:val="en-CA"/>
              </w:rPr>
            </w:pPr>
            <w:r w:rsidRPr="006E4D98">
              <w:rPr>
                <w:b/>
                <w:lang w:val="en-CA"/>
              </w:rPr>
              <w:fldChar w:fldCharType="begin"/>
            </w:r>
            <w:r w:rsidRPr="006E4D98">
              <w:rPr>
                <w:b/>
                <w:lang w:val="en-CA"/>
              </w:rPr>
              <w:instrText xml:space="preserve"> DOCPROPERTY "MDMSNumber" \* MERGEFORMAT </w:instrText>
            </w:r>
            <w:r w:rsidRPr="006E4D98">
              <w:rPr>
                <w:b/>
                <w:lang w:val="en-CA"/>
              </w:rPr>
              <w:fldChar w:fldCharType="separate"/>
            </w:r>
            <w:r w:rsidR="002B38D9" w:rsidRPr="006E4D98">
              <w:rPr>
                <w:b/>
                <w:lang w:val="en-CA"/>
              </w:rPr>
              <w:t>23821</w:t>
            </w:r>
            <w:r w:rsidRPr="006E4D98">
              <w:rPr>
                <w:b/>
                <w:lang w:val="en-CA"/>
              </w:rPr>
              <w:fldChar w:fldCharType="end"/>
            </w:r>
          </w:p>
        </w:tc>
      </w:tr>
    </w:tbl>
    <w:p w14:paraId="0E1E0482" w14:textId="2CC98278" w:rsidR="00B0279B" w:rsidRPr="006E4D98" w:rsidRDefault="00B0279B" w:rsidP="00B14854">
      <w:pPr>
        <w:rPr>
          <w:lang w:val="en-CA"/>
        </w:rPr>
      </w:pPr>
    </w:p>
    <w:p w14:paraId="499F028B" w14:textId="77777777" w:rsidR="00B0279B" w:rsidRPr="006E4D98" w:rsidRDefault="00B0279B">
      <w:pPr>
        <w:widowControl w:val="0"/>
        <w:autoSpaceDE w:val="0"/>
        <w:autoSpaceDN w:val="0"/>
        <w:spacing w:before="0" w:after="0"/>
        <w:jc w:val="left"/>
        <w:rPr>
          <w:lang w:val="en-CA"/>
        </w:rPr>
      </w:pPr>
      <w:r w:rsidRPr="006E4D98">
        <w:rPr>
          <w:lang w:val="en-CA"/>
        </w:rPr>
        <w:br w:type="page"/>
      </w:r>
    </w:p>
    <w:p w14:paraId="3827CCC6" w14:textId="77FBB364" w:rsidR="008B3FE4" w:rsidRPr="006E4D98" w:rsidRDefault="00F14962" w:rsidP="008B3FE4">
      <w:pPr>
        <w:rPr>
          <w:b/>
          <w:bCs/>
          <w:sz w:val="28"/>
          <w:szCs w:val="28"/>
          <w:lang w:val="en-CA"/>
        </w:rPr>
      </w:pPr>
      <w:r w:rsidRPr="006E4D98">
        <w:rPr>
          <w:b/>
          <w:bCs/>
          <w:sz w:val="28"/>
          <w:szCs w:val="28"/>
          <w:lang w:val="en-CA"/>
        </w:rPr>
        <w:lastRenderedPageBreak/>
        <w:t>Abstract</w:t>
      </w:r>
    </w:p>
    <w:p w14:paraId="64C544B1" w14:textId="7F67BB07" w:rsidR="00F14962" w:rsidRPr="006E4D98" w:rsidRDefault="00F14962" w:rsidP="000D512D">
      <w:pPr>
        <w:spacing w:after="0"/>
        <w:rPr>
          <w:lang w:val="en-CA"/>
        </w:rPr>
      </w:pPr>
      <w:r w:rsidRPr="006E4D98">
        <w:rPr>
          <w:lang w:val="en-CA"/>
        </w:rPr>
        <w:t>The document contains following technologies under consideration for the ISO/IEC 14496-15 Carriage of NAL unit structured video in ISOBMFF.</w:t>
      </w:r>
    </w:p>
    <w:sdt>
      <w:sdtPr>
        <w:rPr>
          <w:rFonts w:eastAsia="MS Mincho" w:cs="Times New Roman"/>
          <w:b w:val="0"/>
          <w:bCs w:val="0"/>
          <w:color w:val="auto"/>
          <w:sz w:val="24"/>
          <w:szCs w:val="24"/>
          <w:lang w:val="en-CA"/>
        </w:rPr>
        <w:id w:val="1092349284"/>
        <w:docPartObj>
          <w:docPartGallery w:val="Table of Contents"/>
          <w:docPartUnique/>
        </w:docPartObj>
      </w:sdtPr>
      <w:sdtEndPr>
        <w:rPr>
          <w:noProof/>
        </w:rPr>
      </w:sdtEndPr>
      <w:sdtContent>
        <w:p w14:paraId="5D5E474A" w14:textId="49677203" w:rsidR="00F14962" w:rsidRPr="006E4D98" w:rsidRDefault="00F14962">
          <w:pPr>
            <w:pStyle w:val="TOCHeading"/>
            <w:rPr>
              <w:lang w:val="en-CA"/>
            </w:rPr>
          </w:pPr>
          <w:r w:rsidRPr="006E4D98">
            <w:rPr>
              <w:lang w:val="en-CA"/>
            </w:rPr>
            <w:t>Table of Contents</w:t>
          </w:r>
        </w:p>
        <w:p w14:paraId="79246F50" w14:textId="757A24F4" w:rsidR="00F80406" w:rsidRDefault="00F14962">
          <w:pPr>
            <w:pStyle w:val="TOC1"/>
            <w:tabs>
              <w:tab w:val="left" w:pos="480"/>
              <w:tab w:val="right" w:leader="dot" w:pos="9010"/>
            </w:tabs>
            <w:rPr>
              <w:ins w:id="2" w:author="Dimitri Podborski" w:date="2024-05-10T13:54:00Z"/>
              <w:rFonts w:eastAsiaTheme="minorEastAsia" w:cstheme="minorBidi"/>
              <w:b w:val="0"/>
              <w:bCs w:val="0"/>
              <w:caps w:val="0"/>
              <w:noProof/>
              <w:kern w:val="2"/>
              <w:sz w:val="24"/>
              <w:szCs w:val="24"/>
              <w14:ligatures w14:val="standardContextual"/>
            </w:rPr>
          </w:pPr>
          <w:r w:rsidRPr="006E4D98">
            <w:rPr>
              <w:b w:val="0"/>
              <w:bCs w:val="0"/>
              <w:lang w:val="en-CA"/>
            </w:rPr>
            <w:fldChar w:fldCharType="begin"/>
          </w:r>
          <w:r w:rsidRPr="006E4D98">
            <w:rPr>
              <w:lang w:val="en-CA"/>
            </w:rPr>
            <w:instrText xml:space="preserve"> TOC \o "1-3" \h \z \u </w:instrText>
          </w:r>
          <w:r w:rsidRPr="006E4D98">
            <w:rPr>
              <w:b w:val="0"/>
              <w:bCs w:val="0"/>
              <w:lang w:val="en-CA"/>
            </w:rPr>
            <w:fldChar w:fldCharType="separate"/>
          </w:r>
          <w:ins w:id="3" w:author="Dimitri Podborski" w:date="2024-05-10T13:54:00Z">
            <w:r w:rsidR="00F80406" w:rsidRPr="00920F38">
              <w:rPr>
                <w:rStyle w:val="Hyperlink"/>
                <w:noProof/>
              </w:rPr>
              <w:fldChar w:fldCharType="begin"/>
            </w:r>
            <w:r w:rsidR="00F80406" w:rsidRPr="00920F38">
              <w:rPr>
                <w:rStyle w:val="Hyperlink"/>
                <w:noProof/>
              </w:rPr>
              <w:instrText xml:space="preserve"> </w:instrText>
            </w:r>
            <w:r w:rsidR="00F80406">
              <w:rPr>
                <w:noProof/>
              </w:rPr>
              <w:instrText>HYPERLINK \l "_Toc166241690"</w:instrText>
            </w:r>
            <w:r w:rsidR="00F80406" w:rsidRPr="00920F38">
              <w:rPr>
                <w:rStyle w:val="Hyperlink"/>
                <w:noProof/>
              </w:rPr>
              <w:instrText xml:space="preserve"> </w:instrText>
            </w:r>
            <w:r w:rsidR="00F80406" w:rsidRPr="00920F38">
              <w:rPr>
                <w:rStyle w:val="Hyperlink"/>
                <w:noProof/>
              </w:rPr>
            </w:r>
            <w:r w:rsidR="00F80406" w:rsidRPr="00920F38">
              <w:rPr>
                <w:rStyle w:val="Hyperlink"/>
                <w:noProof/>
              </w:rPr>
              <w:fldChar w:fldCharType="separate"/>
            </w:r>
            <w:r w:rsidR="00F80406" w:rsidRPr="00920F38">
              <w:rPr>
                <w:rStyle w:val="Hyperlink"/>
                <w:noProof/>
                <w:lang w:val="en-CA"/>
              </w:rPr>
              <w:t>1</w:t>
            </w:r>
            <w:r w:rsidR="00F80406">
              <w:rPr>
                <w:rFonts w:eastAsiaTheme="minorEastAsia" w:cstheme="minorBidi"/>
                <w:b w:val="0"/>
                <w:bCs w:val="0"/>
                <w:caps w:val="0"/>
                <w:noProof/>
                <w:kern w:val="2"/>
                <w:sz w:val="24"/>
                <w:szCs w:val="24"/>
                <w14:ligatures w14:val="standardContextual"/>
              </w:rPr>
              <w:tab/>
            </w:r>
            <w:r w:rsidR="00F80406" w:rsidRPr="00920F38">
              <w:rPr>
                <w:rStyle w:val="Hyperlink"/>
                <w:noProof/>
                <w:lang w:val="en-CA"/>
              </w:rPr>
              <w:t>Signalling of non-reference layer (from m56045)</w:t>
            </w:r>
            <w:r w:rsidR="00F80406">
              <w:rPr>
                <w:noProof/>
                <w:webHidden/>
              </w:rPr>
              <w:tab/>
            </w:r>
            <w:r w:rsidR="00F80406">
              <w:rPr>
                <w:noProof/>
                <w:webHidden/>
              </w:rPr>
              <w:fldChar w:fldCharType="begin"/>
            </w:r>
            <w:r w:rsidR="00F80406">
              <w:rPr>
                <w:noProof/>
                <w:webHidden/>
              </w:rPr>
              <w:instrText xml:space="preserve"> PAGEREF _Toc166241690 \h </w:instrText>
            </w:r>
          </w:ins>
          <w:r w:rsidR="00F80406">
            <w:rPr>
              <w:noProof/>
              <w:webHidden/>
            </w:rPr>
          </w:r>
          <w:r w:rsidR="00F80406">
            <w:rPr>
              <w:noProof/>
              <w:webHidden/>
            </w:rPr>
            <w:fldChar w:fldCharType="separate"/>
          </w:r>
          <w:ins w:id="4" w:author="Dimitri Podborski" w:date="2024-05-10T13:54:00Z">
            <w:r w:rsidR="00F80406">
              <w:rPr>
                <w:noProof/>
                <w:webHidden/>
              </w:rPr>
              <w:t>3</w:t>
            </w:r>
            <w:r w:rsidR="00F80406">
              <w:rPr>
                <w:noProof/>
                <w:webHidden/>
              </w:rPr>
              <w:fldChar w:fldCharType="end"/>
            </w:r>
            <w:r w:rsidR="00F80406" w:rsidRPr="00920F38">
              <w:rPr>
                <w:rStyle w:val="Hyperlink"/>
                <w:noProof/>
              </w:rPr>
              <w:fldChar w:fldCharType="end"/>
            </w:r>
          </w:ins>
        </w:p>
        <w:p w14:paraId="05CF404F" w14:textId="27C14DB6" w:rsidR="00F80406" w:rsidRDefault="00F80406">
          <w:pPr>
            <w:pStyle w:val="TOC1"/>
            <w:tabs>
              <w:tab w:val="left" w:pos="480"/>
              <w:tab w:val="right" w:leader="dot" w:pos="9010"/>
            </w:tabs>
            <w:rPr>
              <w:ins w:id="5" w:author="Dimitri Podborski" w:date="2024-05-10T13:54:00Z"/>
              <w:rFonts w:eastAsiaTheme="minorEastAsia" w:cstheme="minorBidi"/>
              <w:b w:val="0"/>
              <w:bCs w:val="0"/>
              <w:caps w:val="0"/>
              <w:noProof/>
              <w:kern w:val="2"/>
              <w:sz w:val="24"/>
              <w:szCs w:val="24"/>
              <w14:ligatures w14:val="standardContextual"/>
            </w:rPr>
          </w:pPr>
          <w:ins w:id="6"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"_Toc166241691"</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2</w:t>
            </w:r>
            <w:r>
              <w:rPr>
                <w:rFonts w:eastAsiaTheme="minorEastAsia" w:cstheme="minorBidi"/>
                <w:b w:val="0"/>
                <w:bCs w:val="0"/>
                <w:caps w:val="0"/>
                <w:noProof/>
                <w:kern w:val="2"/>
                <w:sz w:val="24"/>
                <w:szCs w:val="24"/>
                <w14:ligatures w14:val="standardContextual"/>
              </w:rPr>
              <w:tab/>
            </w:r>
            <w:r w:rsidRPr="00920F38">
              <w:rPr>
                <w:rStyle w:val="Hyperlink"/>
                <w:noProof/>
                <w:lang w:val="en-CA"/>
              </w:rPr>
              <w:t>APS Roll Recovery (from m54403)</w:t>
            </w:r>
            <w:r>
              <w:rPr>
                <w:noProof/>
                <w:webHidden/>
              </w:rPr>
              <w:tab/>
            </w:r>
            <w:r>
              <w:rPr>
                <w:noProof/>
                <w:webHidden/>
              </w:rPr>
              <w:fldChar w:fldCharType="begin"/>
            </w:r>
            <w:r>
              <w:rPr>
                <w:noProof/>
                <w:webHidden/>
              </w:rPr>
              <w:instrText xml:space="preserve"> PAGEREF _Toc166241691 \h </w:instrText>
            </w:r>
          </w:ins>
          <w:r>
            <w:rPr>
              <w:noProof/>
              <w:webHidden/>
            </w:rPr>
          </w:r>
          <w:r>
            <w:rPr>
              <w:noProof/>
              <w:webHidden/>
            </w:rPr>
            <w:fldChar w:fldCharType="separate"/>
          </w:r>
          <w:ins w:id="7" w:author="Dimitri Podborski" w:date="2024-05-10T13:54:00Z">
            <w:r>
              <w:rPr>
                <w:noProof/>
                <w:webHidden/>
              </w:rPr>
              <w:t>3</w:t>
            </w:r>
            <w:r>
              <w:rPr>
                <w:noProof/>
                <w:webHidden/>
              </w:rPr>
              <w:fldChar w:fldCharType="end"/>
            </w:r>
            <w:r w:rsidRPr="00920F38">
              <w:rPr>
                <w:rStyle w:val="Hyperlink"/>
                <w:noProof/>
              </w:rPr>
              <w:fldChar w:fldCharType="end"/>
            </w:r>
          </w:ins>
        </w:p>
        <w:p w14:paraId="7AE2CDEB" w14:textId="42B0DA13" w:rsidR="00F80406" w:rsidRDefault="00F80406">
          <w:pPr>
            <w:pStyle w:val="TOC1"/>
            <w:tabs>
              <w:tab w:val="left" w:pos="480"/>
              <w:tab w:val="right" w:leader="dot" w:pos="9010"/>
            </w:tabs>
            <w:rPr>
              <w:ins w:id="8" w:author="Dimitri Podborski" w:date="2024-05-10T13:54:00Z"/>
              <w:rFonts w:eastAsiaTheme="minorEastAsia" w:cstheme="minorBidi"/>
              <w:b w:val="0"/>
              <w:bCs w:val="0"/>
              <w:caps w:val="0"/>
              <w:noProof/>
              <w:kern w:val="2"/>
              <w:sz w:val="24"/>
              <w:szCs w:val="24"/>
              <w14:ligatures w14:val="standardContextual"/>
            </w:rPr>
          </w:pPr>
          <w:ins w:id="9"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"_Toc166241692"</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3</w:t>
            </w:r>
            <w:r>
              <w:rPr>
                <w:rFonts w:eastAsiaTheme="minorEastAsia" w:cstheme="minorBidi"/>
                <w:b w:val="0"/>
                <w:bCs w:val="0"/>
                <w:caps w:val="0"/>
                <w:noProof/>
                <w:kern w:val="2"/>
                <w:sz w:val="24"/>
                <w:szCs w:val="24"/>
                <w14:ligatures w14:val="standardContextual"/>
              </w:rPr>
              <w:tab/>
            </w:r>
            <w:r w:rsidRPr="00920F38">
              <w:rPr>
                <w:rStyle w:val="Hyperlink"/>
                <w:noProof/>
                <w:lang w:val="en-CA"/>
              </w:rPr>
              <w:t>14496-15 (NAL video file formats) errata items (from m55192)</w:t>
            </w:r>
            <w:r>
              <w:rPr>
                <w:noProof/>
                <w:webHidden/>
              </w:rPr>
              <w:tab/>
            </w:r>
            <w:r>
              <w:rPr>
                <w:noProof/>
                <w:webHidden/>
              </w:rPr>
              <w:fldChar w:fldCharType="begin"/>
            </w:r>
            <w:r>
              <w:rPr>
                <w:noProof/>
                <w:webHidden/>
              </w:rPr>
              <w:instrText xml:space="preserve"> PAGEREF _Toc166241692 \h </w:instrText>
            </w:r>
          </w:ins>
          <w:r>
            <w:rPr>
              <w:noProof/>
              <w:webHidden/>
            </w:rPr>
          </w:r>
          <w:r>
            <w:rPr>
              <w:noProof/>
              <w:webHidden/>
            </w:rPr>
            <w:fldChar w:fldCharType="separate"/>
          </w:r>
          <w:ins w:id="10" w:author="Dimitri Podborski" w:date="2024-05-10T13:54:00Z">
            <w:r>
              <w:rPr>
                <w:noProof/>
                <w:webHidden/>
              </w:rPr>
              <w:t>5</w:t>
            </w:r>
            <w:r>
              <w:rPr>
                <w:noProof/>
                <w:webHidden/>
              </w:rPr>
              <w:fldChar w:fldCharType="end"/>
            </w:r>
            <w:r w:rsidRPr="00920F38">
              <w:rPr>
                <w:rStyle w:val="Hyperlink"/>
                <w:noProof/>
              </w:rPr>
              <w:fldChar w:fldCharType="end"/>
            </w:r>
          </w:ins>
        </w:p>
        <w:p w14:paraId="6A02AB8D" w14:textId="30DB0238" w:rsidR="00F80406" w:rsidRDefault="00F80406">
          <w:pPr>
            <w:pStyle w:val="TOC1"/>
            <w:tabs>
              <w:tab w:val="left" w:pos="480"/>
              <w:tab w:val="right" w:leader="dot" w:pos="9010"/>
            </w:tabs>
            <w:rPr>
              <w:ins w:id="11" w:author="Dimitri Podborski" w:date="2024-05-10T13:54:00Z"/>
              <w:rFonts w:eastAsiaTheme="minorEastAsia" w:cstheme="minorBidi"/>
              <w:b w:val="0"/>
              <w:bCs w:val="0"/>
              <w:caps w:val="0"/>
              <w:noProof/>
              <w:kern w:val="2"/>
              <w:sz w:val="24"/>
              <w:szCs w:val="24"/>
              <w14:ligatures w14:val="standardContextual"/>
            </w:rPr>
          </w:pPr>
          <w:ins w:id="12"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"_Toc166241693"</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4</w:t>
            </w:r>
            <w:r>
              <w:rPr>
                <w:rFonts w:eastAsiaTheme="minorEastAsia" w:cstheme="minorBidi"/>
                <w:b w:val="0"/>
                <w:bCs w:val="0"/>
                <w:caps w:val="0"/>
                <w:noProof/>
                <w:kern w:val="2"/>
                <w:sz w:val="24"/>
                <w:szCs w:val="24"/>
                <w14:ligatures w14:val="standardContextual"/>
              </w:rPr>
              <w:tab/>
            </w:r>
            <w:r w:rsidRPr="00920F38">
              <w:rPr>
                <w:rStyle w:val="Hyperlink"/>
                <w:noProof/>
                <w:lang w:val="en-CA"/>
              </w:rPr>
              <w:t>EDRAP and Random access (from m56766)</w:t>
            </w:r>
            <w:r>
              <w:rPr>
                <w:noProof/>
                <w:webHidden/>
              </w:rPr>
              <w:tab/>
            </w:r>
            <w:r>
              <w:rPr>
                <w:noProof/>
                <w:webHidden/>
              </w:rPr>
              <w:fldChar w:fldCharType="begin"/>
            </w:r>
            <w:r>
              <w:rPr>
                <w:noProof/>
                <w:webHidden/>
              </w:rPr>
              <w:instrText xml:space="preserve"> PAGEREF _Toc166241693 \h </w:instrText>
            </w:r>
          </w:ins>
          <w:r>
            <w:rPr>
              <w:noProof/>
              <w:webHidden/>
            </w:rPr>
          </w:r>
          <w:r>
            <w:rPr>
              <w:noProof/>
              <w:webHidden/>
            </w:rPr>
            <w:fldChar w:fldCharType="separate"/>
          </w:r>
          <w:ins w:id="13" w:author="Dimitri Podborski" w:date="2024-05-10T13:54:00Z">
            <w:r>
              <w:rPr>
                <w:noProof/>
                <w:webHidden/>
              </w:rPr>
              <w:t>6</w:t>
            </w:r>
            <w:r>
              <w:rPr>
                <w:noProof/>
                <w:webHidden/>
              </w:rPr>
              <w:fldChar w:fldCharType="end"/>
            </w:r>
            <w:r w:rsidRPr="00920F38">
              <w:rPr>
                <w:rStyle w:val="Hyperlink"/>
                <w:noProof/>
              </w:rPr>
              <w:fldChar w:fldCharType="end"/>
            </w:r>
          </w:ins>
        </w:p>
        <w:p w14:paraId="037C31BE" w14:textId="23697E95" w:rsidR="00F80406" w:rsidRDefault="00F80406">
          <w:pPr>
            <w:pStyle w:val="TOC1"/>
            <w:tabs>
              <w:tab w:val="left" w:pos="480"/>
              <w:tab w:val="right" w:leader="dot" w:pos="9010"/>
            </w:tabs>
            <w:rPr>
              <w:ins w:id="14" w:author="Dimitri Podborski" w:date="2024-05-10T13:54:00Z"/>
              <w:rFonts w:eastAsiaTheme="minorEastAsia" w:cstheme="minorBidi"/>
              <w:b w:val="0"/>
              <w:bCs w:val="0"/>
              <w:caps w:val="0"/>
              <w:noProof/>
              <w:kern w:val="2"/>
              <w:sz w:val="24"/>
              <w:szCs w:val="24"/>
              <w14:ligatures w14:val="standardContextual"/>
            </w:rPr>
          </w:pPr>
          <w:ins w:id="15"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"_Toc166241694"</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5</w:t>
            </w:r>
            <w:r>
              <w:rPr>
                <w:rFonts w:eastAsiaTheme="minorEastAsia" w:cstheme="minorBidi"/>
                <w:b w:val="0"/>
                <w:bCs w:val="0"/>
                <w:caps w:val="0"/>
                <w:noProof/>
                <w:kern w:val="2"/>
                <w:sz w:val="24"/>
                <w:szCs w:val="24"/>
                <w14:ligatures w14:val="standardContextual"/>
              </w:rPr>
              <w:tab/>
            </w:r>
            <w:r w:rsidRPr="00920F38">
              <w:rPr>
                <w:rStyle w:val="Hyperlink"/>
                <w:noProof/>
                <w:lang w:val="en-CA"/>
              </w:rPr>
              <w:t>Generic Codecs Parameter (from m59046)</w:t>
            </w:r>
            <w:r>
              <w:rPr>
                <w:noProof/>
                <w:webHidden/>
              </w:rPr>
              <w:tab/>
            </w:r>
            <w:r>
              <w:rPr>
                <w:noProof/>
                <w:webHidden/>
              </w:rPr>
              <w:fldChar w:fldCharType="begin"/>
            </w:r>
            <w:r>
              <w:rPr>
                <w:noProof/>
                <w:webHidden/>
              </w:rPr>
              <w:instrText xml:space="preserve"> PAGEREF _Toc166241694 \h </w:instrText>
            </w:r>
          </w:ins>
          <w:r>
            <w:rPr>
              <w:noProof/>
              <w:webHidden/>
            </w:rPr>
          </w:r>
          <w:r>
            <w:rPr>
              <w:noProof/>
              <w:webHidden/>
            </w:rPr>
            <w:fldChar w:fldCharType="separate"/>
          </w:r>
          <w:ins w:id="16" w:author="Dimitri Podborski" w:date="2024-05-10T13:54:00Z">
            <w:r>
              <w:rPr>
                <w:noProof/>
                <w:webHidden/>
              </w:rPr>
              <w:t>7</w:t>
            </w:r>
            <w:r>
              <w:rPr>
                <w:noProof/>
                <w:webHidden/>
              </w:rPr>
              <w:fldChar w:fldCharType="end"/>
            </w:r>
            <w:r w:rsidRPr="00920F38">
              <w:rPr>
                <w:rStyle w:val="Hyperlink"/>
                <w:noProof/>
              </w:rPr>
              <w:fldChar w:fldCharType="end"/>
            </w:r>
          </w:ins>
        </w:p>
        <w:p w14:paraId="4E8D009E" w14:textId="3F608E99" w:rsidR="00F80406" w:rsidRDefault="00F80406">
          <w:pPr>
            <w:pStyle w:val="TOC2"/>
            <w:tabs>
              <w:tab w:val="left" w:pos="960"/>
              <w:tab w:val="right" w:leader="dot" w:pos="9010"/>
            </w:tabs>
            <w:rPr>
              <w:ins w:id="17" w:author="Dimitri Podborski" w:date="2024-05-10T13:54:00Z"/>
              <w:rFonts w:eastAsiaTheme="minorEastAsia" w:cstheme="minorBidi"/>
              <w:smallCaps w:val="0"/>
              <w:noProof/>
              <w:kern w:val="2"/>
              <w:sz w:val="24"/>
              <w:szCs w:val="24"/>
              <w14:ligatures w14:val="standardContextual"/>
            </w:rPr>
          </w:pPr>
          <w:ins w:id="18"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"_Toc166241695"</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5.1</w:t>
            </w:r>
            <w:r>
              <w:rPr>
                <w:rFonts w:eastAsiaTheme="minorEastAsia" w:cstheme="minorBidi"/>
                <w:smallCaps w:val="0"/>
                <w:noProof/>
                <w:kern w:val="2"/>
                <w:sz w:val="24"/>
                <w:szCs w:val="24"/>
                <w14:ligatures w14:val="standardContextual"/>
              </w:rPr>
              <w:tab/>
            </w:r>
            <w:r w:rsidRPr="00920F38">
              <w:rPr>
                <w:rStyle w:val="Hyperlink"/>
                <w:noProof/>
                <w:lang w:val="en-CA"/>
              </w:rPr>
              <w:t>EVC Codecs Parameter</w:t>
            </w:r>
            <w:r>
              <w:rPr>
                <w:noProof/>
                <w:webHidden/>
              </w:rPr>
              <w:tab/>
            </w:r>
            <w:r>
              <w:rPr>
                <w:noProof/>
                <w:webHidden/>
              </w:rPr>
              <w:fldChar w:fldCharType="begin"/>
            </w:r>
            <w:r>
              <w:rPr>
                <w:noProof/>
                <w:webHidden/>
              </w:rPr>
              <w:instrText xml:space="preserve"> PAGEREF _Toc166241695 \h </w:instrText>
            </w:r>
          </w:ins>
          <w:r>
            <w:rPr>
              <w:noProof/>
              <w:webHidden/>
            </w:rPr>
          </w:r>
          <w:r>
            <w:rPr>
              <w:noProof/>
              <w:webHidden/>
            </w:rPr>
            <w:fldChar w:fldCharType="separate"/>
          </w:r>
          <w:ins w:id="19" w:author="Dimitri Podborski" w:date="2024-05-10T13:54:00Z">
            <w:r>
              <w:rPr>
                <w:noProof/>
                <w:webHidden/>
              </w:rPr>
              <w:t>7</w:t>
            </w:r>
            <w:r>
              <w:rPr>
                <w:noProof/>
                <w:webHidden/>
              </w:rPr>
              <w:fldChar w:fldCharType="end"/>
            </w:r>
            <w:r w:rsidRPr="00920F38">
              <w:rPr>
                <w:rStyle w:val="Hyperlink"/>
                <w:noProof/>
              </w:rPr>
              <w:fldChar w:fldCharType="end"/>
            </w:r>
          </w:ins>
        </w:p>
        <w:p w14:paraId="125D88E4" w14:textId="36B1A9B2" w:rsidR="00F80406" w:rsidRDefault="00F80406">
          <w:pPr>
            <w:pStyle w:val="TOC1"/>
            <w:tabs>
              <w:tab w:val="left" w:pos="480"/>
              <w:tab w:val="right" w:leader="dot" w:pos="9010"/>
            </w:tabs>
            <w:rPr>
              <w:ins w:id="20" w:author="Dimitri Podborski" w:date="2024-05-10T13:54:00Z"/>
              <w:rFonts w:eastAsiaTheme="minorEastAsia" w:cstheme="minorBidi"/>
              <w:b w:val="0"/>
              <w:bCs w:val="0"/>
              <w:caps w:val="0"/>
              <w:noProof/>
              <w:kern w:val="2"/>
              <w:sz w:val="24"/>
              <w:szCs w:val="24"/>
              <w14:ligatures w14:val="standardContextual"/>
            </w:rPr>
          </w:pPr>
          <w:ins w:id="21"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"_Toc166241696"</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6</w:t>
            </w:r>
            <w:r>
              <w:rPr>
                <w:rFonts w:eastAsiaTheme="minorEastAsia" w:cstheme="minorBidi"/>
                <w:b w:val="0"/>
                <w:bCs w:val="0"/>
                <w:caps w:val="0"/>
                <w:noProof/>
                <w:kern w:val="2"/>
                <w:sz w:val="24"/>
                <w:szCs w:val="24"/>
                <w14:ligatures w14:val="standardContextual"/>
              </w:rPr>
              <w:tab/>
            </w:r>
            <w:r w:rsidRPr="00920F38">
              <w:rPr>
                <w:rStyle w:val="Hyperlink"/>
                <w:noProof/>
                <w:lang w:val="en-CA"/>
              </w:rPr>
              <w:t>Single-Track LCEVC Enhancement bitstream carriage</w:t>
            </w:r>
            <w:r>
              <w:rPr>
                <w:noProof/>
                <w:webHidden/>
              </w:rPr>
              <w:tab/>
            </w:r>
            <w:r>
              <w:rPr>
                <w:noProof/>
                <w:webHidden/>
              </w:rPr>
              <w:fldChar w:fldCharType="begin"/>
            </w:r>
            <w:r>
              <w:rPr>
                <w:noProof/>
                <w:webHidden/>
              </w:rPr>
              <w:instrText xml:space="preserve"> PAGEREF _Toc166241696 \h </w:instrText>
            </w:r>
          </w:ins>
          <w:r>
            <w:rPr>
              <w:noProof/>
              <w:webHidden/>
            </w:rPr>
          </w:r>
          <w:r>
            <w:rPr>
              <w:noProof/>
              <w:webHidden/>
            </w:rPr>
            <w:fldChar w:fldCharType="separate"/>
          </w:r>
          <w:ins w:id="22" w:author="Dimitri Podborski" w:date="2024-05-10T13:54:00Z">
            <w:r>
              <w:rPr>
                <w:noProof/>
                <w:webHidden/>
              </w:rPr>
              <w:t>9</w:t>
            </w:r>
            <w:r>
              <w:rPr>
                <w:noProof/>
                <w:webHidden/>
              </w:rPr>
              <w:fldChar w:fldCharType="end"/>
            </w:r>
            <w:r w:rsidRPr="00920F38">
              <w:rPr>
                <w:rStyle w:val="Hyperlink"/>
                <w:noProof/>
              </w:rPr>
              <w:fldChar w:fldCharType="end"/>
            </w:r>
          </w:ins>
        </w:p>
        <w:p w14:paraId="29593DFD" w14:textId="6FA34844" w:rsidR="00F80406" w:rsidRDefault="00F80406">
          <w:pPr>
            <w:pStyle w:val="TOC2"/>
            <w:tabs>
              <w:tab w:val="left" w:pos="960"/>
              <w:tab w:val="right" w:leader="dot" w:pos="9010"/>
            </w:tabs>
            <w:rPr>
              <w:ins w:id="23" w:author="Dimitri Podborski" w:date="2024-05-10T13:54:00Z"/>
              <w:rFonts w:eastAsiaTheme="minorEastAsia" w:cstheme="minorBidi"/>
              <w:smallCaps w:val="0"/>
              <w:noProof/>
              <w:kern w:val="2"/>
              <w:sz w:val="24"/>
              <w:szCs w:val="24"/>
              <w14:ligatures w14:val="standardContextual"/>
            </w:rPr>
          </w:pPr>
          <w:ins w:id="24"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"_Toc166241697"</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6.1</w:t>
            </w:r>
            <w:r>
              <w:rPr>
                <w:rFonts w:eastAsiaTheme="minorEastAsia" w:cstheme="minorBidi"/>
                <w:smallCaps w:val="0"/>
                <w:noProof/>
                <w:kern w:val="2"/>
                <w:sz w:val="24"/>
                <w:szCs w:val="24"/>
                <w14:ligatures w14:val="standardContextual"/>
              </w:rPr>
              <w:tab/>
            </w:r>
            <w:r w:rsidRPr="00920F38">
              <w:rPr>
                <w:rStyle w:val="Hyperlink"/>
                <w:noProof/>
                <w:lang w:val="en-CA"/>
              </w:rPr>
              <w:t>NALU approach</w:t>
            </w:r>
            <w:r>
              <w:rPr>
                <w:noProof/>
                <w:webHidden/>
              </w:rPr>
              <w:tab/>
            </w:r>
            <w:r>
              <w:rPr>
                <w:noProof/>
                <w:webHidden/>
              </w:rPr>
              <w:fldChar w:fldCharType="begin"/>
            </w:r>
            <w:r>
              <w:rPr>
                <w:noProof/>
                <w:webHidden/>
              </w:rPr>
              <w:instrText xml:space="preserve"> PAGEREF _Toc166241697 \h </w:instrText>
            </w:r>
          </w:ins>
          <w:r>
            <w:rPr>
              <w:noProof/>
              <w:webHidden/>
            </w:rPr>
          </w:r>
          <w:r>
            <w:rPr>
              <w:noProof/>
              <w:webHidden/>
            </w:rPr>
            <w:fldChar w:fldCharType="separate"/>
          </w:r>
          <w:ins w:id="25" w:author="Dimitri Podborski" w:date="2024-05-10T13:54:00Z">
            <w:r>
              <w:rPr>
                <w:noProof/>
                <w:webHidden/>
              </w:rPr>
              <w:t>10</w:t>
            </w:r>
            <w:r>
              <w:rPr>
                <w:noProof/>
                <w:webHidden/>
              </w:rPr>
              <w:fldChar w:fldCharType="end"/>
            </w:r>
            <w:r w:rsidRPr="00920F38">
              <w:rPr>
                <w:rStyle w:val="Hyperlink"/>
                <w:noProof/>
              </w:rPr>
              <w:fldChar w:fldCharType="end"/>
            </w:r>
          </w:ins>
        </w:p>
        <w:p w14:paraId="5FABDE5D" w14:textId="69AE5464" w:rsidR="00F80406" w:rsidRDefault="00F80406">
          <w:pPr>
            <w:pStyle w:val="TOC3"/>
            <w:tabs>
              <w:tab w:val="left" w:pos="1200"/>
              <w:tab w:val="right" w:leader="dot" w:pos="9010"/>
            </w:tabs>
            <w:rPr>
              <w:ins w:id="26" w:author="Dimitri Podborski" w:date="2024-05-10T13:54:00Z"/>
              <w:rFonts w:eastAsiaTheme="minorEastAsia" w:cstheme="minorBidi"/>
              <w:i w:val="0"/>
              <w:iCs w:val="0"/>
              <w:noProof/>
              <w:kern w:val="2"/>
              <w:sz w:val="24"/>
              <w:szCs w:val="24"/>
              <w14:ligatures w14:val="standardContextual"/>
            </w:rPr>
          </w:pPr>
          <w:ins w:id="27"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"_Toc166241698"</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6.1.1</w:t>
            </w:r>
            <w:r>
              <w:rPr>
                <w:rFonts w:eastAsiaTheme="minorEastAsia" w:cstheme="minorBidi"/>
                <w:i w:val="0"/>
                <w:iCs w:val="0"/>
                <w:noProof/>
                <w:kern w:val="2"/>
                <w:sz w:val="24"/>
                <w:szCs w:val="24"/>
                <w14:ligatures w14:val="standardContextual"/>
              </w:rPr>
              <w:tab/>
            </w:r>
            <w:r w:rsidRPr="00920F38">
              <w:rPr>
                <w:rStyle w:val="Hyperlink"/>
                <w:noProof/>
                <w:lang w:val="en-CA"/>
              </w:rPr>
              <w:t>AVC/H264 NALU header format</w:t>
            </w:r>
            <w:r>
              <w:rPr>
                <w:noProof/>
                <w:webHidden/>
              </w:rPr>
              <w:tab/>
            </w:r>
            <w:r>
              <w:rPr>
                <w:noProof/>
                <w:webHidden/>
              </w:rPr>
              <w:fldChar w:fldCharType="begin"/>
            </w:r>
            <w:r>
              <w:rPr>
                <w:noProof/>
                <w:webHidden/>
              </w:rPr>
              <w:instrText xml:space="preserve"> PAGEREF _Toc166241698 \h </w:instrText>
            </w:r>
          </w:ins>
          <w:r>
            <w:rPr>
              <w:noProof/>
              <w:webHidden/>
            </w:rPr>
          </w:r>
          <w:r>
            <w:rPr>
              <w:noProof/>
              <w:webHidden/>
            </w:rPr>
            <w:fldChar w:fldCharType="separate"/>
          </w:r>
          <w:ins w:id="28" w:author="Dimitri Podborski" w:date="2024-05-10T13:54:00Z">
            <w:r>
              <w:rPr>
                <w:noProof/>
                <w:webHidden/>
              </w:rPr>
              <w:t>10</w:t>
            </w:r>
            <w:r>
              <w:rPr>
                <w:noProof/>
                <w:webHidden/>
              </w:rPr>
              <w:fldChar w:fldCharType="end"/>
            </w:r>
            <w:r w:rsidRPr="00920F38">
              <w:rPr>
                <w:rStyle w:val="Hyperlink"/>
                <w:noProof/>
              </w:rPr>
              <w:fldChar w:fldCharType="end"/>
            </w:r>
          </w:ins>
        </w:p>
        <w:p w14:paraId="5F7E6C40" w14:textId="5F97AA1F" w:rsidR="00F80406" w:rsidRDefault="00F80406">
          <w:pPr>
            <w:pStyle w:val="TOC3"/>
            <w:tabs>
              <w:tab w:val="left" w:pos="1200"/>
              <w:tab w:val="right" w:leader="dot" w:pos="9010"/>
            </w:tabs>
            <w:rPr>
              <w:ins w:id="29" w:author="Dimitri Podborski" w:date="2024-05-10T13:54:00Z"/>
              <w:rFonts w:eastAsiaTheme="minorEastAsia" w:cstheme="minorBidi"/>
              <w:i w:val="0"/>
              <w:iCs w:val="0"/>
              <w:noProof/>
              <w:kern w:val="2"/>
              <w:sz w:val="24"/>
              <w:szCs w:val="24"/>
              <w14:ligatures w14:val="standardContextual"/>
            </w:rPr>
          </w:pPr>
          <w:ins w:id="30"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"_Toc166241699"</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6.1.2</w:t>
            </w:r>
            <w:r>
              <w:rPr>
                <w:rFonts w:eastAsiaTheme="minorEastAsia" w:cstheme="minorBidi"/>
                <w:i w:val="0"/>
                <w:iCs w:val="0"/>
                <w:noProof/>
                <w:kern w:val="2"/>
                <w:sz w:val="24"/>
                <w:szCs w:val="24"/>
                <w14:ligatures w14:val="standardContextual"/>
              </w:rPr>
              <w:tab/>
            </w:r>
            <w:r w:rsidRPr="00920F38">
              <w:rPr>
                <w:rStyle w:val="Hyperlink"/>
                <w:noProof/>
                <w:lang w:val="en-CA"/>
              </w:rPr>
              <w:t>HEVC/H265 NALU header format</w:t>
            </w:r>
            <w:r>
              <w:rPr>
                <w:noProof/>
                <w:webHidden/>
              </w:rPr>
              <w:tab/>
            </w:r>
            <w:r>
              <w:rPr>
                <w:noProof/>
                <w:webHidden/>
              </w:rPr>
              <w:fldChar w:fldCharType="begin"/>
            </w:r>
            <w:r>
              <w:rPr>
                <w:noProof/>
                <w:webHidden/>
              </w:rPr>
              <w:instrText xml:space="preserve"> PAGEREF _Toc166241699 \h </w:instrText>
            </w:r>
          </w:ins>
          <w:r>
            <w:rPr>
              <w:noProof/>
              <w:webHidden/>
            </w:rPr>
          </w:r>
          <w:r>
            <w:rPr>
              <w:noProof/>
              <w:webHidden/>
            </w:rPr>
            <w:fldChar w:fldCharType="separate"/>
          </w:r>
          <w:ins w:id="31" w:author="Dimitri Podborski" w:date="2024-05-10T13:54:00Z">
            <w:r>
              <w:rPr>
                <w:noProof/>
                <w:webHidden/>
              </w:rPr>
              <w:t>11</w:t>
            </w:r>
            <w:r>
              <w:rPr>
                <w:noProof/>
                <w:webHidden/>
              </w:rPr>
              <w:fldChar w:fldCharType="end"/>
            </w:r>
            <w:r w:rsidRPr="00920F38">
              <w:rPr>
                <w:rStyle w:val="Hyperlink"/>
                <w:noProof/>
              </w:rPr>
              <w:fldChar w:fldCharType="end"/>
            </w:r>
          </w:ins>
        </w:p>
        <w:p w14:paraId="100BC49F" w14:textId="2E4CE57E" w:rsidR="00F80406" w:rsidRDefault="00F80406">
          <w:pPr>
            <w:pStyle w:val="TOC3"/>
            <w:tabs>
              <w:tab w:val="left" w:pos="1200"/>
              <w:tab w:val="right" w:leader="dot" w:pos="9010"/>
            </w:tabs>
            <w:rPr>
              <w:ins w:id="32" w:author="Dimitri Podborski" w:date="2024-05-10T13:54:00Z"/>
              <w:rFonts w:eastAsiaTheme="minorEastAsia" w:cstheme="minorBidi"/>
              <w:i w:val="0"/>
              <w:iCs w:val="0"/>
              <w:noProof/>
              <w:kern w:val="2"/>
              <w:sz w:val="24"/>
              <w:szCs w:val="24"/>
              <w14:ligatures w14:val="standardContextual"/>
            </w:rPr>
          </w:pPr>
          <w:ins w:id="33"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"_Toc166241700"</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6.1.3</w:t>
            </w:r>
            <w:r>
              <w:rPr>
                <w:rFonts w:eastAsiaTheme="minorEastAsia" w:cstheme="minorBidi"/>
                <w:i w:val="0"/>
                <w:iCs w:val="0"/>
                <w:noProof/>
                <w:kern w:val="2"/>
                <w:sz w:val="24"/>
                <w:szCs w:val="24"/>
                <w14:ligatures w14:val="standardContextual"/>
              </w:rPr>
              <w:tab/>
            </w:r>
            <w:r w:rsidRPr="00920F38">
              <w:rPr>
                <w:rStyle w:val="Hyperlink"/>
                <w:noProof/>
                <w:lang w:val="en-CA"/>
              </w:rPr>
              <w:t>VVC/H266 NALU header format</w:t>
            </w:r>
            <w:r>
              <w:rPr>
                <w:noProof/>
                <w:webHidden/>
              </w:rPr>
              <w:tab/>
            </w:r>
            <w:r>
              <w:rPr>
                <w:noProof/>
                <w:webHidden/>
              </w:rPr>
              <w:fldChar w:fldCharType="begin"/>
            </w:r>
            <w:r>
              <w:rPr>
                <w:noProof/>
                <w:webHidden/>
              </w:rPr>
              <w:instrText xml:space="preserve"> PAGEREF _Toc166241700 \h </w:instrText>
            </w:r>
          </w:ins>
          <w:r>
            <w:rPr>
              <w:noProof/>
              <w:webHidden/>
            </w:rPr>
          </w:r>
          <w:r>
            <w:rPr>
              <w:noProof/>
              <w:webHidden/>
            </w:rPr>
            <w:fldChar w:fldCharType="separate"/>
          </w:r>
          <w:ins w:id="34" w:author="Dimitri Podborski" w:date="2024-05-10T13:54:00Z">
            <w:r>
              <w:rPr>
                <w:noProof/>
                <w:webHidden/>
              </w:rPr>
              <w:t>11</w:t>
            </w:r>
            <w:r>
              <w:rPr>
                <w:noProof/>
                <w:webHidden/>
              </w:rPr>
              <w:fldChar w:fldCharType="end"/>
            </w:r>
            <w:r w:rsidRPr="00920F38">
              <w:rPr>
                <w:rStyle w:val="Hyperlink"/>
                <w:noProof/>
              </w:rPr>
              <w:fldChar w:fldCharType="end"/>
            </w:r>
          </w:ins>
        </w:p>
        <w:p w14:paraId="2E82B46C" w14:textId="30792E08" w:rsidR="00F80406" w:rsidRDefault="00F80406">
          <w:pPr>
            <w:pStyle w:val="TOC3"/>
            <w:tabs>
              <w:tab w:val="left" w:pos="1200"/>
              <w:tab w:val="right" w:leader="dot" w:pos="9010"/>
            </w:tabs>
            <w:rPr>
              <w:ins w:id="35" w:author="Dimitri Podborski" w:date="2024-05-10T13:54:00Z"/>
              <w:rFonts w:eastAsiaTheme="minorEastAsia" w:cstheme="minorBidi"/>
              <w:i w:val="0"/>
              <w:iCs w:val="0"/>
              <w:noProof/>
              <w:kern w:val="2"/>
              <w:sz w:val="24"/>
              <w:szCs w:val="24"/>
              <w14:ligatures w14:val="standardContextual"/>
            </w:rPr>
          </w:pPr>
          <w:ins w:id="36"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"_Toc166241701"</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6.1.4</w:t>
            </w:r>
            <w:r>
              <w:rPr>
                <w:rFonts w:eastAsiaTheme="minorEastAsia" w:cstheme="minorBidi"/>
                <w:i w:val="0"/>
                <w:iCs w:val="0"/>
                <w:noProof/>
                <w:kern w:val="2"/>
                <w:sz w:val="24"/>
                <w:szCs w:val="24"/>
                <w14:ligatures w14:val="standardContextual"/>
              </w:rPr>
              <w:tab/>
            </w:r>
            <w:r w:rsidRPr="00920F38">
              <w:rPr>
                <w:rStyle w:val="Hyperlink"/>
                <w:noProof/>
                <w:lang w:val="en-CA"/>
              </w:rPr>
              <w:t>LCEVC NALU header format</w:t>
            </w:r>
            <w:r>
              <w:rPr>
                <w:noProof/>
                <w:webHidden/>
              </w:rPr>
              <w:tab/>
            </w:r>
            <w:r>
              <w:rPr>
                <w:noProof/>
                <w:webHidden/>
              </w:rPr>
              <w:fldChar w:fldCharType="begin"/>
            </w:r>
            <w:r>
              <w:rPr>
                <w:noProof/>
                <w:webHidden/>
              </w:rPr>
              <w:instrText xml:space="preserve"> PAGEREF _Toc166241701 \h </w:instrText>
            </w:r>
          </w:ins>
          <w:r>
            <w:rPr>
              <w:noProof/>
              <w:webHidden/>
            </w:rPr>
          </w:r>
          <w:r>
            <w:rPr>
              <w:noProof/>
              <w:webHidden/>
            </w:rPr>
            <w:fldChar w:fldCharType="separate"/>
          </w:r>
          <w:ins w:id="37" w:author="Dimitri Podborski" w:date="2024-05-10T13:54:00Z">
            <w:r>
              <w:rPr>
                <w:noProof/>
                <w:webHidden/>
              </w:rPr>
              <w:t>12</w:t>
            </w:r>
            <w:r>
              <w:rPr>
                <w:noProof/>
                <w:webHidden/>
              </w:rPr>
              <w:fldChar w:fldCharType="end"/>
            </w:r>
            <w:r w:rsidRPr="00920F38">
              <w:rPr>
                <w:rStyle w:val="Hyperlink"/>
                <w:noProof/>
              </w:rPr>
              <w:fldChar w:fldCharType="end"/>
            </w:r>
          </w:ins>
        </w:p>
        <w:p w14:paraId="67505099" w14:textId="50A1D73F" w:rsidR="00F80406" w:rsidRDefault="00F80406">
          <w:pPr>
            <w:pStyle w:val="TOC3"/>
            <w:tabs>
              <w:tab w:val="left" w:pos="1200"/>
              <w:tab w:val="right" w:leader="dot" w:pos="9010"/>
            </w:tabs>
            <w:rPr>
              <w:ins w:id="38" w:author="Dimitri Podborski" w:date="2024-05-10T13:54:00Z"/>
              <w:rFonts w:eastAsiaTheme="minorEastAsia" w:cstheme="minorBidi"/>
              <w:i w:val="0"/>
              <w:iCs w:val="0"/>
              <w:noProof/>
              <w:kern w:val="2"/>
              <w:sz w:val="24"/>
              <w:szCs w:val="24"/>
              <w14:ligatures w14:val="standardContextual"/>
            </w:rPr>
          </w:pPr>
          <w:ins w:id="39"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"_Toc166241702"</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6.1.5</w:t>
            </w:r>
            <w:r>
              <w:rPr>
                <w:rFonts w:eastAsiaTheme="minorEastAsia" w:cstheme="minorBidi"/>
                <w:i w:val="0"/>
                <w:iCs w:val="0"/>
                <w:noProof/>
                <w:kern w:val="2"/>
                <w:sz w:val="24"/>
                <w:szCs w:val="24"/>
                <w14:ligatures w14:val="standardContextual"/>
              </w:rPr>
              <w:tab/>
            </w:r>
            <w:r w:rsidRPr="00920F38">
              <w:rPr>
                <w:rStyle w:val="Hyperlink"/>
                <w:noProof/>
                <w:lang w:val="en-CA"/>
              </w:rPr>
              <w:t>Compatibility of interleaving LCEVC NAL units with AVC/HEVC/VVC NAL units</w:t>
            </w:r>
            <w:r>
              <w:rPr>
                <w:noProof/>
                <w:webHidden/>
              </w:rPr>
              <w:tab/>
            </w:r>
            <w:r>
              <w:rPr>
                <w:noProof/>
                <w:webHidden/>
              </w:rPr>
              <w:fldChar w:fldCharType="begin"/>
            </w:r>
            <w:r>
              <w:rPr>
                <w:noProof/>
                <w:webHidden/>
              </w:rPr>
              <w:instrText xml:space="preserve"> PAGEREF _Toc166241702 \h </w:instrText>
            </w:r>
          </w:ins>
          <w:r>
            <w:rPr>
              <w:noProof/>
              <w:webHidden/>
            </w:rPr>
          </w:r>
          <w:r>
            <w:rPr>
              <w:noProof/>
              <w:webHidden/>
            </w:rPr>
            <w:fldChar w:fldCharType="separate"/>
          </w:r>
          <w:ins w:id="40" w:author="Dimitri Podborski" w:date="2024-05-10T13:54:00Z">
            <w:r>
              <w:rPr>
                <w:noProof/>
                <w:webHidden/>
              </w:rPr>
              <w:t>13</w:t>
            </w:r>
            <w:r>
              <w:rPr>
                <w:noProof/>
                <w:webHidden/>
              </w:rPr>
              <w:fldChar w:fldCharType="end"/>
            </w:r>
            <w:r w:rsidRPr="00920F38">
              <w:rPr>
                <w:rStyle w:val="Hyperlink"/>
                <w:noProof/>
              </w:rPr>
              <w:fldChar w:fldCharType="end"/>
            </w:r>
          </w:ins>
        </w:p>
        <w:p w14:paraId="0F30F4B9" w14:textId="5B887DF9" w:rsidR="00F80406" w:rsidRDefault="00F80406">
          <w:pPr>
            <w:pStyle w:val="TOC3"/>
            <w:tabs>
              <w:tab w:val="left" w:pos="1200"/>
              <w:tab w:val="right" w:leader="dot" w:pos="9010"/>
            </w:tabs>
            <w:rPr>
              <w:ins w:id="41" w:author="Dimitri Podborski" w:date="2024-05-10T13:54:00Z"/>
              <w:rFonts w:eastAsiaTheme="minorEastAsia" w:cstheme="minorBidi"/>
              <w:i w:val="0"/>
              <w:iCs w:val="0"/>
              <w:noProof/>
              <w:kern w:val="2"/>
              <w:sz w:val="24"/>
              <w:szCs w:val="24"/>
              <w14:ligatures w14:val="standardContextual"/>
            </w:rPr>
          </w:pPr>
          <w:ins w:id="42"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"_Toc166241703"</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6.1.6</w:t>
            </w:r>
            <w:r>
              <w:rPr>
                <w:rFonts w:eastAsiaTheme="minorEastAsia" w:cstheme="minorBidi"/>
                <w:i w:val="0"/>
                <w:iCs w:val="0"/>
                <w:noProof/>
                <w:kern w:val="2"/>
                <w:sz w:val="24"/>
                <w:szCs w:val="24"/>
                <w14:ligatures w14:val="standardContextual"/>
              </w:rPr>
              <w:tab/>
            </w:r>
            <w:r w:rsidRPr="00920F38">
              <w:rPr>
                <w:rStyle w:val="Hyperlink"/>
                <w:noProof/>
                <w:lang w:val="en-CA"/>
              </w:rPr>
              <w:t>Dual Configuration Boxes in Single Track</w:t>
            </w:r>
            <w:r>
              <w:rPr>
                <w:noProof/>
                <w:webHidden/>
              </w:rPr>
              <w:tab/>
            </w:r>
            <w:r>
              <w:rPr>
                <w:noProof/>
                <w:webHidden/>
              </w:rPr>
              <w:fldChar w:fldCharType="begin"/>
            </w:r>
            <w:r>
              <w:rPr>
                <w:noProof/>
                <w:webHidden/>
              </w:rPr>
              <w:instrText xml:space="preserve"> PAGEREF _Toc166241703 \h </w:instrText>
            </w:r>
          </w:ins>
          <w:r>
            <w:rPr>
              <w:noProof/>
              <w:webHidden/>
            </w:rPr>
          </w:r>
          <w:r>
            <w:rPr>
              <w:noProof/>
              <w:webHidden/>
            </w:rPr>
            <w:fldChar w:fldCharType="separate"/>
          </w:r>
          <w:ins w:id="43" w:author="Dimitri Podborski" w:date="2024-05-10T13:54:00Z">
            <w:r>
              <w:rPr>
                <w:noProof/>
                <w:webHidden/>
              </w:rPr>
              <w:t>14</w:t>
            </w:r>
            <w:r>
              <w:rPr>
                <w:noProof/>
                <w:webHidden/>
              </w:rPr>
              <w:fldChar w:fldCharType="end"/>
            </w:r>
            <w:r w:rsidRPr="00920F38">
              <w:rPr>
                <w:rStyle w:val="Hyperlink"/>
                <w:noProof/>
              </w:rPr>
              <w:fldChar w:fldCharType="end"/>
            </w:r>
          </w:ins>
        </w:p>
        <w:p w14:paraId="64290957" w14:textId="6554D425" w:rsidR="00F80406" w:rsidRDefault="00F80406">
          <w:pPr>
            <w:pStyle w:val="TOC2"/>
            <w:tabs>
              <w:tab w:val="left" w:pos="960"/>
              <w:tab w:val="right" w:leader="dot" w:pos="9010"/>
            </w:tabs>
            <w:rPr>
              <w:ins w:id="44" w:author="Dimitri Podborski" w:date="2024-05-10T13:54:00Z"/>
              <w:rFonts w:eastAsiaTheme="minorEastAsia" w:cstheme="minorBidi"/>
              <w:smallCaps w:val="0"/>
              <w:noProof/>
              <w:kern w:val="2"/>
              <w:sz w:val="24"/>
              <w:szCs w:val="24"/>
              <w14:ligatures w14:val="standardContextual"/>
            </w:rPr>
          </w:pPr>
          <w:ins w:id="45"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"_Toc166241704"</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6.2</w:t>
            </w:r>
            <w:r>
              <w:rPr>
                <w:rFonts w:eastAsiaTheme="minorEastAsia" w:cstheme="minorBidi"/>
                <w:smallCaps w:val="0"/>
                <w:noProof/>
                <w:kern w:val="2"/>
                <w:sz w:val="24"/>
                <w:szCs w:val="24"/>
                <w14:ligatures w14:val="standardContextual"/>
              </w:rPr>
              <w:tab/>
            </w:r>
            <w:r w:rsidRPr="00920F38">
              <w:rPr>
                <w:rStyle w:val="Hyperlink"/>
                <w:noProof/>
                <w:lang w:val="en-CA"/>
              </w:rPr>
              <w:t>SEI approach</w:t>
            </w:r>
            <w:r>
              <w:rPr>
                <w:noProof/>
                <w:webHidden/>
              </w:rPr>
              <w:tab/>
            </w:r>
            <w:r>
              <w:rPr>
                <w:noProof/>
                <w:webHidden/>
              </w:rPr>
              <w:fldChar w:fldCharType="begin"/>
            </w:r>
            <w:r>
              <w:rPr>
                <w:noProof/>
                <w:webHidden/>
              </w:rPr>
              <w:instrText xml:space="preserve"> PAGEREF _Toc166241704 \h </w:instrText>
            </w:r>
          </w:ins>
          <w:r>
            <w:rPr>
              <w:noProof/>
              <w:webHidden/>
            </w:rPr>
          </w:r>
          <w:r>
            <w:rPr>
              <w:noProof/>
              <w:webHidden/>
            </w:rPr>
            <w:fldChar w:fldCharType="separate"/>
          </w:r>
          <w:ins w:id="46" w:author="Dimitri Podborski" w:date="2024-05-10T13:54:00Z">
            <w:r>
              <w:rPr>
                <w:noProof/>
                <w:webHidden/>
              </w:rPr>
              <w:t>16</w:t>
            </w:r>
            <w:r>
              <w:rPr>
                <w:noProof/>
                <w:webHidden/>
              </w:rPr>
              <w:fldChar w:fldCharType="end"/>
            </w:r>
            <w:r w:rsidRPr="00920F38">
              <w:rPr>
                <w:rStyle w:val="Hyperlink"/>
                <w:noProof/>
              </w:rPr>
              <w:fldChar w:fldCharType="end"/>
            </w:r>
          </w:ins>
        </w:p>
        <w:p w14:paraId="155827EC" w14:textId="39E51058" w:rsidR="00F80406" w:rsidRDefault="00F80406">
          <w:pPr>
            <w:pStyle w:val="TOC3"/>
            <w:tabs>
              <w:tab w:val="left" w:pos="1200"/>
              <w:tab w:val="right" w:leader="dot" w:pos="9010"/>
            </w:tabs>
            <w:rPr>
              <w:ins w:id="47" w:author="Dimitri Podborski" w:date="2024-05-10T13:54:00Z"/>
              <w:rFonts w:eastAsiaTheme="minorEastAsia" w:cstheme="minorBidi"/>
              <w:i w:val="0"/>
              <w:iCs w:val="0"/>
              <w:noProof/>
              <w:kern w:val="2"/>
              <w:sz w:val="24"/>
              <w:szCs w:val="24"/>
              <w14:ligatures w14:val="standardContextual"/>
            </w:rPr>
          </w:pPr>
          <w:ins w:id="48"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"_Toc166241705"</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6.2.1</w:t>
            </w:r>
            <w:r>
              <w:rPr>
                <w:rFonts w:eastAsiaTheme="minorEastAsia" w:cstheme="minorBidi"/>
                <w:i w:val="0"/>
                <w:iCs w:val="0"/>
                <w:noProof/>
                <w:kern w:val="2"/>
                <w:sz w:val="24"/>
                <w:szCs w:val="24"/>
                <w14:ligatures w14:val="standardContextual"/>
              </w:rPr>
              <w:tab/>
            </w:r>
            <w:r w:rsidRPr="00920F38">
              <w:rPr>
                <w:rStyle w:val="Hyperlink"/>
                <w:noProof/>
                <w:lang w:val="en-CA"/>
              </w:rPr>
              <w:t>Carriage of LCEVC NALUs in SEI messages</w:t>
            </w:r>
            <w:r>
              <w:rPr>
                <w:noProof/>
                <w:webHidden/>
              </w:rPr>
              <w:tab/>
            </w:r>
            <w:r>
              <w:rPr>
                <w:noProof/>
                <w:webHidden/>
              </w:rPr>
              <w:fldChar w:fldCharType="begin"/>
            </w:r>
            <w:r>
              <w:rPr>
                <w:noProof/>
                <w:webHidden/>
              </w:rPr>
              <w:instrText xml:space="preserve"> PAGEREF _Toc166241705 \h </w:instrText>
            </w:r>
          </w:ins>
          <w:r>
            <w:rPr>
              <w:noProof/>
              <w:webHidden/>
            </w:rPr>
          </w:r>
          <w:r>
            <w:rPr>
              <w:noProof/>
              <w:webHidden/>
            </w:rPr>
            <w:fldChar w:fldCharType="separate"/>
          </w:r>
          <w:ins w:id="49" w:author="Dimitri Podborski" w:date="2024-05-10T13:54:00Z">
            <w:r>
              <w:rPr>
                <w:noProof/>
                <w:webHidden/>
              </w:rPr>
              <w:t>16</w:t>
            </w:r>
            <w:r>
              <w:rPr>
                <w:noProof/>
                <w:webHidden/>
              </w:rPr>
              <w:fldChar w:fldCharType="end"/>
            </w:r>
            <w:r w:rsidRPr="00920F38">
              <w:rPr>
                <w:rStyle w:val="Hyperlink"/>
                <w:noProof/>
              </w:rPr>
              <w:fldChar w:fldCharType="end"/>
            </w:r>
          </w:ins>
        </w:p>
        <w:p w14:paraId="72004FFD" w14:textId="2DDFBB34" w:rsidR="00F80406" w:rsidRDefault="00F80406">
          <w:pPr>
            <w:pStyle w:val="TOC3"/>
            <w:tabs>
              <w:tab w:val="left" w:pos="1200"/>
              <w:tab w:val="right" w:leader="dot" w:pos="9010"/>
            </w:tabs>
            <w:rPr>
              <w:ins w:id="50" w:author="Dimitri Podborski" w:date="2024-05-10T13:54:00Z"/>
              <w:rFonts w:eastAsiaTheme="minorEastAsia" w:cstheme="minorBidi"/>
              <w:i w:val="0"/>
              <w:iCs w:val="0"/>
              <w:noProof/>
              <w:kern w:val="2"/>
              <w:sz w:val="24"/>
              <w:szCs w:val="24"/>
              <w14:ligatures w14:val="standardContextual"/>
            </w:rPr>
          </w:pPr>
          <w:ins w:id="51"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"_Toc166241706"</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6.2.2</w:t>
            </w:r>
            <w:r>
              <w:rPr>
                <w:rFonts w:eastAsiaTheme="minorEastAsia" w:cstheme="minorBidi"/>
                <w:i w:val="0"/>
                <w:iCs w:val="0"/>
                <w:noProof/>
                <w:kern w:val="2"/>
                <w:sz w:val="24"/>
                <w:szCs w:val="24"/>
                <w14:ligatures w14:val="standardContextual"/>
              </w:rPr>
              <w:tab/>
            </w:r>
            <w:r w:rsidRPr="00920F38">
              <w:rPr>
                <w:rStyle w:val="Hyperlink"/>
                <w:noProof/>
                <w:lang w:val="en-CA"/>
              </w:rPr>
              <w:t>Suggested solution for SEI carriage</w:t>
            </w:r>
            <w:r>
              <w:rPr>
                <w:noProof/>
                <w:webHidden/>
              </w:rPr>
              <w:tab/>
            </w:r>
            <w:r>
              <w:rPr>
                <w:noProof/>
                <w:webHidden/>
              </w:rPr>
              <w:fldChar w:fldCharType="begin"/>
            </w:r>
            <w:r>
              <w:rPr>
                <w:noProof/>
                <w:webHidden/>
              </w:rPr>
              <w:instrText xml:space="preserve"> PAGEREF _Toc166241706 \h </w:instrText>
            </w:r>
          </w:ins>
          <w:r>
            <w:rPr>
              <w:noProof/>
              <w:webHidden/>
            </w:rPr>
          </w:r>
          <w:r>
            <w:rPr>
              <w:noProof/>
              <w:webHidden/>
            </w:rPr>
            <w:fldChar w:fldCharType="separate"/>
          </w:r>
          <w:ins w:id="52" w:author="Dimitri Podborski" w:date="2024-05-10T13:54:00Z">
            <w:r>
              <w:rPr>
                <w:noProof/>
                <w:webHidden/>
              </w:rPr>
              <w:t>17</w:t>
            </w:r>
            <w:r>
              <w:rPr>
                <w:noProof/>
                <w:webHidden/>
              </w:rPr>
              <w:fldChar w:fldCharType="end"/>
            </w:r>
            <w:r w:rsidRPr="00920F38">
              <w:rPr>
                <w:rStyle w:val="Hyperlink"/>
                <w:noProof/>
              </w:rPr>
              <w:fldChar w:fldCharType="end"/>
            </w:r>
          </w:ins>
        </w:p>
        <w:p w14:paraId="11099326" w14:textId="3DBB9E62" w:rsidR="00F80406" w:rsidRDefault="00F80406">
          <w:pPr>
            <w:pStyle w:val="TOC2"/>
            <w:tabs>
              <w:tab w:val="left" w:pos="960"/>
              <w:tab w:val="right" w:leader="dot" w:pos="9010"/>
            </w:tabs>
            <w:rPr>
              <w:ins w:id="53" w:author="Dimitri Podborski" w:date="2024-05-10T13:54:00Z"/>
              <w:rFonts w:eastAsiaTheme="minorEastAsia" w:cstheme="minorBidi"/>
              <w:smallCaps w:val="0"/>
              <w:noProof/>
              <w:kern w:val="2"/>
              <w:sz w:val="24"/>
              <w:szCs w:val="24"/>
              <w14:ligatures w14:val="standardContextual"/>
            </w:rPr>
          </w:pPr>
          <w:ins w:id="54"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"_Toc166241707"</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6.3</w:t>
            </w:r>
            <w:r>
              <w:rPr>
                <w:rFonts w:eastAsiaTheme="minorEastAsia" w:cstheme="minorBidi"/>
                <w:smallCaps w:val="0"/>
                <w:noProof/>
                <w:kern w:val="2"/>
                <w:sz w:val="24"/>
                <w:szCs w:val="24"/>
                <w14:ligatures w14:val="standardContextual"/>
              </w:rPr>
              <w:tab/>
            </w:r>
            <w:r w:rsidRPr="00920F38">
              <w:rPr>
                <w:rStyle w:val="Hyperlink"/>
                <w:noProof/>
                <w:lang w:val="en-CA"/>
              </w:rPr>
              <w:t>Aggregators approach</w:t>
            </w:r>
            <w:r>
              <w:rPr>
                <w:noProof/>
                <w:webHidden/>
              </w:rPr>
              <w:tab/>
            </w:r>
            <w:r>
              <w:rPr>
                <w:noProof/>
                <w:webHidden/>
              </w:rPr>
              <w:fldChar w:fldCharType="begin"/>
            </w:r>
            <w:r>
              <w:rPr>
                <w:noProof/>
                <w:webHidden/>
              </w:rPr>
              <w:instrText xml:space="preserve"> PAGEREF _Toc166241707 \h </w:instrText>
            </w:r>
          </w:ins>
          <w:r>
            <w:rPr>
              <w:noProof/>
              <w:webHidden/>
            </w:rPr>
          </w:r>
          <w:r>
            <w:rPr>
              <w:noProof/>
              <w:webHidden/>
            </w:rPr>
            <w:fldChar w:fldCharType="separate"/>
          </w:r>
          <w:ins w:id="55" w:author="Dimitri Podborski" w:date="2024-05-10T13:54:00Z">
            <w:r>
              <w:rPr>
                <w:noProof/>
                <w:webHidden/>
              </w:rPr>
              <w:t>17</w:t>
            </w:r>
            <w:r>
              <w:rPr>
                <w:noProof/>
                <w:webHidden/>
              </w:rPr>
              <w:fldChar w:fldCharType="end"/>
            </w:r>
            <w:r w:rsidRPr="00920F38">
              <w:rPr>
                <w:rStyle w:val="Hyperlink"/>
                <w:noProof/>
              </w:rPr>
              <w:fldChar w:fldCharType="end"/>
            </w:r>
          </w:ins>
        </w:p>
        <w:p w14:paraId="375EE468" w14:textId="25FEBBFB" w:rsidR="00F80406" w:rsidRDefault="00F80406">
          <w:pPr>
            <w:pStyle w:val="TOC3"/>
            <w:tabs>
              <w:tab w:val="left" w:pos="1200"/>
              <w:tab w:val="right" w:leader="dot" w:pos="9010"/>
            </w:tabs>
            <w:rPr>
              <w:ins w:id="56" w:author="Dimitri Podborski" w:date="2024-05-10T13:54:00Z"/>
              <w:rFonts w:eastAsiaTheme="minorEastAsia" w:cstheme="minorBidi"/>
              <w:i w:val="0"/>
              <w:iCs w:val="0"/>
              <w:noProof/>
              <w:kern w:val="2"/>
              <w:sz w:val="24"/>
              <w:szCs w:val="24"/>
              <w14:ligatures w14:val="standardContextual"/>
            </w:rPr>
          </w:pPr>
          <w:ins w:id="57"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"_Toc166241708"</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6.3.1</w:t>
            </w:r>
            <w:r>
              <w:rPr>
                <w:rFonts w:eastAsiaTheme="minorEastAsia" w:cstheme="minorBidi"/>
                <w:i w:val="0"/>
                <w:iCs w:val="0"/>
                <w:noProof/>
                <w:kern w:val="2"/>
                <w:sz w:val="24"/>
                <w:szCs w:val="24"/>
                <w14:ligatures w14:val="standardContextual"/>
              </w:rPr>
              <w:tab/>
            </w:r>
            <w:r w:rsidRPr="00920F38">
              <w:rPr>
                <w:rStyle w:val="Hyperlink"/>
                <w:noProof/>
                <w:lang w:val="en-CA"/>
              </w:rPr>
              <w:t>AVC/H264 NALU header format</w:t>
            </w:r>
            <w:r>
              <w:rPr>
                <w:noProof/>
                <w:webHidden/>
              </w:rPr>
              <w:tab/>
            </w:r>
            <w:r>
              <w:rPr>
                <w:noProof/>
                <w:webHidden/>
              </w:rPr>
              <w:fldChar w:fldCharType="begin"/>
            </w:r>
            <w:r>
              <w:rPr>
                <w:noProof/>
                <w:webHidden/>
              </w:rPr>
              <w:instrText xml:space="preserve"> PAGEREF _Toc166241708 \h </w:instrText>
            </w:r>
          </w:ins>
          <w:r>
            <w:rPr>
              <w:noProof/>
              <w:webHidden/>
            </w:rPr>
          </w:r>
          <w:r>
            <w:rPr>
              <w:noProof/>
              <w:webHidden/>
            </w:rPr>
            <w:fldChar w:fldCharType="separate"/>
          </w:r>
          <w:ins w:id="58" w:author="Dimitri Podborski" w:date="2024-05-10T13:54:00Z">
            <w:r>
              <w:rPr>
                <w:noProof/>
                <w:webHidden/>
              </w:rPr>
              <w:t>17</w:t>
            </w:r>
            <w:r>
              <w:rPr>
                <w:noProof/>
                <w:webHidden/>
              </w:rPr>
              <w:fldChar w:fldCharType="end"/>
            </w:r>
            <w:r w:rsidRPr="00920F38">
              <w:rPr>
                <w:rStyle w:val="Hyperlink"/>
                <w:noProof/>
              </w:rPr>
              <w:fldChar w:fldCharType="end"/>
            </w:r>
          </w:ins>
        </w:p>
        <w:p w14:paraId="4E6D4E2F" w14:textId="4735547B" w:rsidR="00F80406" w:rsidRDefault="00F80406">
          <w:pPr>
            <w:pStyle w:val="TOC1"/>
            <w:tabs>
              <w:tab w:val="left" w:pos="480"/>
              <w:tab w:val="right" w:leader="dot" w:pos="9010"/>
            </w:tabs>
            <w:rPr>
              <w:ins w:id="59" w:author="Dimitri Podborski" w:date="2024-05-10T13:54:00Z"/>
              <w:rFonts w:eastAsiaTheme="minorEastAsia" w:cstheme="minorBidi"/>
              <w:b w:val="0"/>
              <w:bCs w:val="0"/>
              <w:caps w:val="0"/>
              <w:noProof/>
              <w:kern w:val="2"/>
              <w:sz w:val="24"/>
              <w:szCs w:val="24"/>
              <w14:ligatures w14:val="standardContextual"/>
            </w:rPr>
          </w:pPr>
          <w:ins w:id="60"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"_Toc166241709"</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7</w:t>
            </w:r>
            <w:r>
              <w:rPr>
                <w:rFonts w:eastAsiaTheme="minorEastAsia" w:cstheme="minorBidi"/>
                <w:b w:val="0"/>
                <w:bCs w:val="0"/>
                <w:caps w:val="0"/>
                <w:noProof/>
                <w:kern w:val="2"/>
                <w:sz w:val="24"/>
                <w:szCs w:val="24"/>
                <w14:ligatures w14:val="standardContextual"/>
              </w:rPr>
              <w:tab/>
            </w:r>
            <w:r w:rsidRPr="00920F38">
              <w:rPr>
                <w:rStyle w:val="Hyperlink"/>
                <w:noProof/>
                <w:lang w:val="en-CA"/>
              </w:rPr>
              <w:t>On codecs string extensions for L-HEVC</w:t>
            </w:r>
            <w:r>
              <w:rPr>
                <w:noProof/>
                <w:webHidden/>
              </w:rPr>
              <w:tab/>
            </w:r>
            <w:r>
              <w:rPr>
                <w:noProof/>
                <w:webHidden/>
              </w:rPr>
              <w:fldChar w:fldCharType="begin"/>
            </w:r>
            <w:r>
              <w:rPr>
                <w:noProof/>
                <w:webHidden/>
              </w:rPr>
              <w:instrText xml:space="preserve"> PAGEREF _Toc166241709 \h </w:instrText>
            </w:r>
          </w:ins>
          <w:r>
            <w:rPr>
              <w:noProof/>
              <w:webHidden/>
            </w:rPr>
          </w:r>
          <w:r>
            <w:rPr>
              <w:noProof/>
              <w:webHidden/>
            </w:rPr>
            <w:fldChar w:fldCharType="separate"/>
          </w:r>
          <w:ins w:id="61" w:author="Dimitri Podborski" w:date="2024-05-10T13:54:00Z">
            <w:r>
              <w:rPr>
                <w:noProof/>
                <w:webHidden/>
              </w:rPr>
              <w:t>19</w:t>
            </w:r>
            <w:r>
              <w:rPr>
                <w:noProof/>
                <w:webHidden/>
              </w:rPr>
              <w:fldChar w:fldCharType="end"/>
            </w:r>
            <w:r w:rsidRPr="00920F38">
              <w:rPr>
                <w:rStyle w:val="Hyperlink"/>
                <w:noProof/>
              </w:rPr>
              <w:fldChar w:fldCharType="end"/>
            </w:r>
          </w:ins>
        </w:p>
        <w:p w14:paraId="525D4A33" w14:textId="491C8593" w:rsidR="00F80406" w:rsidRDefault="00F80406">
          <w:pPr>
            <w:pStyle w:val="TOC2"/>
            <w:tabs>
              <w:tab w:val="left" w:pos="960"/>
              <w:tab w:val="right" w:leader="dot" w:pos="9010"/>
            </w:tabs>
            <w:rPr>
              <w:ins w:id="62" w:author="Dimitri Podborski" w:date="2024-05-10T13:54:00Z"/>
              <w:rFonts w:eastAsiaTheme="minorEastAsia" w:cstheme="minorBidi"/>
              <w:smallCaps w:val="0"/>
              <w:noProof/>
              <w:kern w:val="2"/>
              <w:sz w:val="24"/>
              <w:szCs w:val="24"/>
              <w14:ligatures w14:val="standardContextual"/>
            </w:rPr>
          </w:pPr>
          <w:ins w:id="63"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"_Toc166241710"</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7.1</w:t>
            </w:r>
            <w:r>
              <w:rPr>
                <w:rFonts w:eastAsiaTheme="minorEastAsia" w:cstheme="minorBidi"/>
                <w:smallCaps w:val="0"/>
                <w:noProof/>
                <w:kern w:val="2"/>
                <w:sz w:val="24"/>
                <w:szCs w:val="24"/>
                <w14:ligatures w14:val="standardContextual"/>
              </w:rPr>
              <w:tab/>
            </w:r>
            <w:r w:rsidRPr="00920F38">
              <w:rPr>
                <w:rStyle w:val="Hyperlink"/>
                <w:noProof/>
                <w:lang w:val="en-CA"/>
              </w:rPr>
              <w:t>Required MIME type signaling for L-HEVC</w:t>
            </w:r>
            <w:r>
              <w:rPr>
                <w:noProof/>
                <w:webHidden/>
              </w:rPr>
              <w:tab/>
            </w:r>
            <w:r>
              <w:rPr>
                <w:noProof/>
                <w:webHidden/>
              </w:rPr>
              <w:fldChar w:fldCharType="begin"/>
            </w:r>
            <w:r>
              <w:rPr>
                <w:noProof/>
                <w:webHidden/>
              </w:rPr>
              <w:instrText xml:space="preserve"> PAGEREF _Toc166241710 \h </w:instrText>
            </w:r>
          </w:ins>
          <w:r>
            <w:rPr>
              <w:noProof/>
              <w:webHidden/>
            </w:rPr>
          </w:r>
          <w:r>
            <w:rPr>
              <w:noProof/>
              <w:webHidden/>
            </w:rPr>
            <w:fldChar w:fldCharType="separate"/>
          </w:r>
          <w:ins w:id="64" w:author="Dimitri Podborski" w:date="2024-05-10T13:54:00Z">
            <w:r>
              <w:rPr>
                <w:noProof/>
                <w:webHidden/>
              </w:rPr>
              <w:t>20</w:t>
            </w:r>
            <w:r>
              <w:rPr>
                <w:noProof/>
                <w:webHidden/>
              </w:rPr>
              <w:fldChar w:fldCharType="end"/>
            </w:r>
            <w:r w:rsidRPr="00920F38">
              <w:rPr>
                <w:rStyle w:val="Hyperlink"/>
                <w:noProof/>
              </w:rPr>
              <w:fldChar w:fldCharType="end"/>
            </w:r>
          </w:ins>
        </w:p>
        <w:p w14:paraId="5FF45A4C" w14:textId="646F2BEE" w:rsidR="00F80406" w:rsidRDefault="00F80406">
          <w:pPr>
            <w:pStyle w:val="TOC3"/>
            <w:tabs>
              <w:tab w:val="left" w:pos="1200"/>
              <w:tab w:val="right" w:leader="dot" w:pos="9010"/>
            </w:tabs>
            <w:rPr>
              <w:ins w:id="65" w:author="Dimitri Podborski" w:date="2024-05-10T13:54:00Z"/>
              <w:rFonts w:eastAsiaTheme="minorEastAsia" w:cstheme="minorBidi"/>
              <w:i w:val="0"/>
              <w:iCs w:val="0"/>
              <w:noProof/>
              <w:kern w:val="2"/>
              <w:sz w:val="24"/>
              <w:szCs w:val="24"/>
              <w14:ligatures w14:val="standardContextual"/>
            </w:rPr>
          </w:pPr>
          <w:ins w:id="66"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"_Toc166241711"</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7.1.1</w:t>
            </w:r>
            <w:r>
              <w:rPr>
                <w:rFonts w:eastAsiaTheme="minorEastAsia" w:cstheme="minorBidi"/>
                <w:i w:val="0"/>
                <w:iCs w:val="0"/>
                <w:noProof/>
                <w:kern w:val="2"/>
                <w:sz w:val="24"/>
                <w:szCs w:val="24"/>
                <w14:ligatures w14:val="standardContextual"/>
              </w:rPr>
              <w:tab/>
            </w:r>
            <w:r w:rsidRPr="00920F38">
              <w:rPr>
                <w:rStyle w:val="Hyperlink"/>
                <w:noProof/>
                <w:lang w:val="en-CA"/>
              </w:rPr>
              <w:t>Problem description</w:t>
            </w:r>
            <w:r>
              <w:rPr>
                <w:noProof/>
                <w:webHidden/>
              </w:rPr>
              <w:tab/>
            </w:r>
            <w:r>
              <w:rPr>
                <w:noProof/>
                <w:webHidden/>
              </w:rPr>
              <w:fldChar w:fldCharType="begin"/>
            </w:r>
            <w:r>
              <w:rPr>
                <w:noProof/>
                <w:webHidden/>
              </w:rPr>
              <w:instrText xml:space="preserve"> PAGEREF _Toc166241711 \h </w:instrText>
            </w:r>
          </w:ins>
          <w:r>
            <w:rPr>
              <w:noProof/>
              <w:webHidden/>
            </w:rPr>
          </w:r>
          <w:r>
            <w:rPr>
              <w:noProof/>
              <w:webHidden/>
            </w:rPr>
            <w:fldChar w:fldCharType="separate"/>
          </w:r>
          <w:ins w:id="67" w:author="Dimitri Podborski" w:date="2024-05-10T13:54:00Z">
            <w:r>
              <w:rPr>
                <w:noProof/>
                <w:webHidden/>
              </w:rPr>
              <w:t>20</w:t>
            </w:r>
            <w:r>
              <w:rPr>
                <w:noProof/>
                <w:webHidden/>
              </w:rPr>
              <w:fldChar w:fldCharType="end"/>
            </w:r>
            <w:r w:rsidRPr="00920F38">
              <w:rPr>
                <w:rStyle w:val="Hyperlink"/>
                <w:noProof/>
              </w:rPr>
              <w:fldChar w:fldCharType="end"/>
            </w:r>
          </w:ins>
        </w:p>
        <w:p w14:paraId="3C38F24C" w14:textId="3C34002C" w:rsidR="00F80406" w:rsidRDefault="00F80406">
          <w:pPr>
            <w:pStyle w:val="TOC3"/>
            <w:tabs>
              <w:tab w:val="left" w:pos="1200"/>
              <w:tab w:val="right" w:leader="dot" w:pos="9010"/>
            </w:tabs>
            <w:rPr>
              <w:ins w:id="68" w:author="Dimitri Podborski" w:date="2024-05-10T13:54:00Z"/>
              <w:rFonts w:eastAsiaTheme="minorEastAsia" w:cstheme="minorBidi"/>
              <w:i w:val="0"/>
              <w:iCs w:val="0"/>
              <w:noProof/>
              <w:kern w:val="2"/>
              <w:sz w:val="24"/>
              <w:szCs w:val="24"/>
              <w14:ligatures w14:val="standardContextual"/>
            </w:rPr>
          </w:pPr>
          <w:ins w:id="69"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"_Toc166241712"</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7.1.2</w:t>
            </w:r>
            <w:r>
              <w:rPr>
                <w:rFonts w:eastAsiaTheme="minorEastAsia" w:cstheme="minorBidi"/>
                <w:i w:val="0"/>
                <w:iCs w:val="0"/>
                <w:noProof/>
                <w:kern w:val="2"/>
                <w:sz w:val="24"/>
                <w:szCs w:val="24"/>
                <w14:ligatures w14:val="standardContextual"/>
              </w:rPr>
              <w:tab/>
            </w:r>
            <w:r w:rsidRPr="00920F38">
              <w:rPr>
                <w:rStyle w:val="Hyperlink"/>
                <w:noProof/>
                <w:lang w:val="en-CA"/>
              </w:rPr>
              <w:t>General</w:t>
            </w:r>
            <w:r>
              <w:rPr>
                <w:noProof/>
                <w:webHidden/>
              </w:rPr>
              <w:tab/>
            </w:r>
            <w:r>
              <w:rPr>
                <w:noProof/>
                <w:webHidden/>
              </w:rPr>
              <w:fldChar w:fldCharType="begin"/>
            </w:r>
            <w:r>
              <w:rPr>
                <w:noProof/>
                <w:webHidden/>
              </w:rPr>
              <w:instrText xml:space="preserve"> PAGEREF _Toc166241712 \h </w:instrText>
            </w:r>
          </w:ins>
          <w:r>
            <w:rPr>
              <w:noProof/>
              <w:webHidden/>
            </w:rPr>
          </w:r>
          <w:r>
            <w:rPr>
              <w:noProof/>
              <w:webHidden/>
            </w:rPr>
            <w:fldChar w:fldCharType="separate"/>
          </w:r>
          <w:ins w:id="70" w:author="Dimitri Podborski" w:date="2024-05-10T13:54:00Z">
            <w:r>
              <w:rPr>
                <w:noProof/>
                <w:webHidden/>
              </w:rPr>
              <w:t>20</w:t>
            </w:r>
            <w:r>
              <w:rPr>
                <w:noProof/>
                <w:webHidden/>
              </w:rPr>
              <w:fldChar w:fldCharType="end"/>
            </w:r>
            <w:r w:rsidRPr="00920F38">
              <w:rPr>
                <w:rStyle w:val="Hyperlink"/>
                <w:noProof/>
              </w:rPr>
              <w:fldChar w:fldCharType="end"/>
            </w:r>
          </w:ins>
        </w:p>
        <w:p w14:paraId="6FB41B88" w14:textId="3668ABA0" w:rsidR="00F80406" w:rsidRDefault="00F80406">
          <w:pPr>
            <w:pStyle w:val="TOC3"/>
            <w:tabs>
              <w:tab w:val="left" w:pos="1200"/>
              <w:tab w:val="right" w:leader="dot" w:pos="9010"/>
            </w:tabs>
            <w:rPr>
              <w:ins w:id="71" w:author="Dimitri Podborski" w:date="2024-05-10T13:54:00Z"/>
              <w:rFonts w:eastAsiaTheme="minorEastAsia" w:cstheme="minorBidi"/>
              <w:i w:val="0"/>
              <w:iCs w:val="0"/>
              <w:noProof/>
              <w:kern w:val="2"/>
              <w:sz w:val="24"/>
              <w:szCs w:val="24"/>
              <w14:ligatures w14:val="standardContextual"/>
            </w:rPr>
          </w:pPr>
          <w:ins w:id="72"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"_Toc166241713"</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7.1.3</w:t>
            </w:r>
            <w:r>
              <w:rPr>
                <w:rFonts w:eastAsiaTheme="minorEastAsia" w:cstheme="minorBidi"/>
                <w:i w:val="0"/>
                <w:iCs w:val="0"/>
                <w:noProof/>
                <w:kern w:val="2"/>
                <w:sz w:val="24"/>
                <w:szCs w:val="24"/>
                <w14:ligatures w14:val="standardContextual"/>
              </w:rPr>
              <w:tab/>
            </w:r>
            <w:r w:rsidRPr="00920F38">
              <w:rPr>
                <w:rStyle w:val="Hyperlink"/>
                <w:noProof/>
                <w:lang w:val="en-CA"/>
              </w:rPr>
              <w:t>Extension of the codecs parameter</w:t>
            </w:r>
            <w:r>
              <w:rPr>
                <w:noProof/>
                <w:webHidden/>
              </w:rPr>
              <w:tab/>
            </w:r>
            <w:r>
              <w:rPr>
                <w:noProof/>
                <w:webHidden/>
              </w:rPr>
              <w:fldChar w:fldCharType="begin"/>
            </w:r>
            <w:r>
              <w:rPr>
                <w:noProof/>
                <w:webHidden/>
              </w:rPr>
              <w:instrText xml:space="preserve"> PAGEREF _Toc166241713 \h </w:instrText>
            </w:r>
          </w:ins>
          <w:r>
            <w:rPr>
              <w:noProof/>
              <w:webHidden/>
            </w:rPr>
          </w:r>
          <w:r>
            <w:rPr>
              <w:noProof/>
              <w:webHidden/>
            </w:rPr>
            <w:fldChar w:fldCharType="separate"/>
          </w:r>
          <w:ins w:id="73" w:author="Dimitri Podborski" w:date="2024-05-10T13:54:00Z">
            <w:r>
              <w:rPr>
                <w:noProof/>
                <w:webHidden/>
              </w:rPr>
              <w:t>21</w:t>
            </w:r>
            <w:r>
              <w:rPr>
                <w:noProof/>
                <w:webHidden/>
              </w:rPr>
              <w:fldChar w:fldCharType="end"/>
            </w:r>
            <w:r w:rsidRPr="00920F38">
              <w:rPr>
                <w:rStyle w:val="Hyperlink"/>
                <w:noProof/>
              </w:rPr>
              <w:fldChar w:fldCharType="end"/>
            </w:r>
          </w:ins>
        </w:p>
        <w:p w14:paraId="6B912D02" w14:textId="7B762E1E" w:rsidR="00F80406" w:rsidRDefault="00F80406">
          <w:pPr>
            <w:pStyle w:val="TOC3"/>
            <w:tabs>
              <w:tab w:val="left" w:pos="1200"/>
              <w:tab w:val="right" w:leader="dot" w:pos="9010"/>
            </w:tabs>
            <w:rPr>
              <w:ins w:id="74" w:author="Dimitri Podborski" w:date="2024-05-10T13:54:00Z"/>
              <w:rFonts w:eastAsiaTheme="minorEastAsia" w:cstheme="minorBidi"/>
              <w:i w:val="0"/>
              <w:iCs w:val="0"/>
              <w:noProof/>
              <w:kern w:val="2"/>
              <w:sz w:val="24"/>
              <w:szCs w:val="24"/>
              <w14:ligatures w14:val="standardContextual"/>
            </w:rPr>
          </w:pPr>
          <w:ins w:id="75"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"_Toc166241714"</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7.1.4</w:t>
            </w:r>
            <w:r>
              <w:rPr>
                <w:rFonts w:eastAsiaTheme="minorEastAsia" w:cstheme="minorBidi"/>
                <w:i w:val="0"/>
                <w:iCs w:val="0"/>
                <w:noProof/>
                <w:kern w:val="2"/>
                <w:sz w:val="24"/>
                <w:szCs w:val="24"/>
                <w14:ligatures w14:val="standardContextual"/>
              </w:rPr>
              <w:tab/>
            </w:r>
            <w:r w:rsidRPr="00920F38">
              <w:rPr>
                <w:rStyle w:val="Hyperlink"/>
                <w:noProof/>
                <w:lang w:val="en-CA"/>
              </w:rPr>
              <w:t>Alternatives</w:t>
            </w:r>
            <w:r>
              <w:rPr>
                <w:noProof/>
                <w:webHidden/>
              </w:rPr>
              <w:tab/>
            </w:r>
            <w:r>
              <w:rPr>
                <w:noProof/>
                <w:webHidden/>
              </w:rPr>
              <w:fldChar w:fldCharType="begin"/>
            </w:r>
            <w:r>
              <w:rPr>
                <w:noProof/>
                <w:webHidden/>
              </w:rPr>
              <w:instrText xml:space="preserve"> PAGEREF _Toc166241714 \h </w:instrText>
            </w:r>
          </w:ins>
          <w:r>
            <w:rPr>
              <w:noProof/>
              <w:webHidden/>
            </w:rPr>
          </w:r>
          <w:r>
            <w:rPr>
              <w:noProof/>
              <w:webHidden/>
            </w:rPr>
            <w:fldChar w:fldCharType="separate"/>
          </w:r>
          <w:ins w:id="76" w:author="Dimitri Podborski" w:date="2024-05-10T13:54:00Z">
            <w:r>
              <w:rPr>
                <w:noProof/>
                <w:webHidden/>
              </w:rPr>
              <w:t>22</w:t>
            </w:r>
            <w:r>
              <w:rPr>
                <w:noProof/>
                <w:webHidden/>
              </w:rPr>
              <w:fldChar w:fldCharType="end"/>
            </w:r>
            <w:r w:rsidRPr="00920F38">
              <w:rPr>
                <w:rStyle w:val="Hyperlink"/>
                <w:noProof/>
              </w:rPr>
              <w:fldChar w:fldCharType="end"/>
            </w:r>
          </w:ins>
        </w:p>
        <w:p w14:paraId="3B78A8A0" w14:textId="3D5D774F" w:rsidR="00F80406" w:rsidRDefault="00F80406">
          <w:pPr>
            <w:pStyle w:val="TOC1"/>
            <w:tabs>
              <w:tab w:val="left" w:pos="480"/>
              <w:tab w:val="right" w:leader="dot" w:pos="9010"/>
            </w:tabs>
            <w:rPr>
              <w:ins w:id="77" w:author="Dimitri Podborski" w:date="2024-05-10T13:54:00Z"/>
              <w:rFonts w:eastAsiaTheme="minorEastAsia" w:cstheme="minorBidi"/>
              <w:b w:val="0"/>
              <w:bCs w:val="0"/>
              <w:caps w:val="0"/>
              <w:noProof/>
              <w:kern w:val="2"/>
              <w:sz w:val="24"/>
              <w:szCs w:val="24"/>
              <w14:ligatures w14:val="standardContextual"/>
            </w:rPr>
          </w:pPr>
          <w:ins w:id="78"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"_Toc166241718"</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8</w:t>
            </w:r>
            <w:r>
              <w:rPr>
                <w:rFonts w:eastAsiaTheme="minorEastAsia" w:cstheme="minorBidi"/>
                <w:b w:val="0"/>
                <w:bCs w:val="0"/>
                <w:caps w:val="0"/>
                <w:noProof/>
                <w:kern w:val="2"/>
                <w:sz w:val="24"/>
                <w:szCs w:val="24"/>
                <w14:ligatures w14:val="standardContextual"/>
              </w:rPr>
              <w:tab/>
            </w:r>
            <w:r w:rsidRPr="00920F38">
              <w:rPr>
                <w:rStyle w:val="Hyperlink"/>
                <w:noProof/>
                <w:lang w:val="en-CA"/>
              </w:rPr>
              <w:t>Enabling multiple layers in single layer track</w:t>
            </w:r>
            <w:r>
              <w:rPr>
                <w:noProof/>
                <w:webHidden/>
              </w:rPr>
              <w:tab/>
            </w:r>
            <w:r>
              <w:rPr>
                <w:noProof/>
                <w:webHidden/>
              </w:rPr>
              <w:fldChar w:fldCharType="begin"/>
            </w:r>
            <w:r>
              <w:rPr>
                <w:noProof/>
                <w:webHidden/>
              </w:rPr>
              <w:instrText xml:space="preserve"> PAGEREF _Toc166241718 \h </w:instrText>
            </w:r>
          </w:ins>
          <w:r>
            <w:rPr>
              <w:noProof/>
              <w:webHidden/>
            </w:rPr>
          </w:r>
          <w:r>
            <w:rPr>
              <w:noProof/>
              <w:webHidden/>
            </w:rPr>
            <w:fldChar w:fldCharType="separate"/>
          </w:r>
          <w:ins w:id="79" w:author="Dimitri Podborski" w:date="2024-05-10T13:54:00Z">
            <w:r>
              <w:rPr>
                <w:noProof/>
                <w:webHidden/>
              </w:rPr>
              <w:t>23</w:t>
            </w:r>
            <w:r>
              <w:rPr>
                <w:noProof/>
                <w:webHidden/>
              </w:rPr>
              <w:fldChar w:fldCharType="end"/>
            </w:r>
            <w:r w:rsidRPr="00920F38">
              <w:rPr>
                <w:rStyle w:val="Hyperlink"/>
                <w:noProof/>
              </w:rPr>
              <w:fldChar w:fldCharType="end"/>
            </w:r>
          </w:ins>
        </w:p>
        <w:p w14:paraId="1EE9E88E" w14:textId="5EFB665D" w:rsidR="00F80406" w:rsidRDefault="00F80406">
          <w:pPr>
            <w:pStyle w:val="TOC2"/>
            <w:tabs>
              <w:tab w:val="left" w:pos="960"/>
              <w:tab w:val="right" w:leader="dot" w:pos="9010"/>
            </w:tabs>
            <w:rPr>
              <w:ins w:id="80" w:author="Dimitri Podborski" w:date="2024-05-10T13:54:00Z"/>
              <w:rFonts w:eastAsiaTheme="minorEastAsia" w:cstheme="minorBidi"/>
              <w:smallCaps w:val="0"/>
              <w:noProof/>
              <w:kern w:val="2"/>
              <w:sz w:val="24"/>
              <w:szCs w:val="24"/>
              <w14:ligatures w14:val="standardContextual"/>
            </w:rPr>
          </w:pPr>
          <w:ins w:id="81"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"_Toc166241719"</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8.1</w:t>
            </w:r>
            <w:r>
              <w:rPr>
                <w:rFonts w:eastAsiaTheme="minorEastAsia" w:cstheme="minorBidi"/>
                <w:smallCaps w:val="0"/>
                <w:noProof/>
                <w:kern w:val="2"/>
                <w:sz w:val="24"/>
                <w:szCs w:val="24"/>
                <w14:ligatures w14:val="standardContextual"/>
              </w:rPr>
              <w:tab/>
            </w:r>
            <w:r w:rsidRPr="00920F38">
              <w:rPr>
                <w:rStyle w:val="Hyperlink"/>
                <w:noProof/>
                <w:lang w:val="en-CA"/>
              </w:rPr>
              <w:t>Multi-layer configuration box in a sample entry</w:t>
            </w:r>
            <w:r>
              <w:rPr>
                <w:noProof/>
                <w:webHidden/>
              </w:rPr>
              <w:tab/>
            </w:r>
            <w:r>
              <w:rPr>
                <w:noProof/>
                <w:webHidden/>
              </w:rPr>
              <w:fldChar w:fldCharType="begin"/>
            </w:r>
            <w:r>
              <w:rPr>
                <w:noProof/>
                <w:webHidden/>
              </w:rPr>
              <w:instrText xml:space="preserve"> PAGEREF _Toc166241719 \h </w:instrText>
            </w:r>
          </w:ins>
          <w:r>
            <w:rPr>
              <w:noProof/>
              <w:webHidden/>
            </w:rPr>
          </w:r>
          <w:r>
            <w:rPr>
              <w:noProof/>
              <w:webHidden/>
            </w:rPr>
            <w:fldChar w:fldCharType="separate"/>
          </w:r>
          <w:ins w:id="82" w:author="Dimitri Podborski" w:date="2024-05-10T13:54:00Z">
            <w:r>
              <w:rPr>
                <w:noProof/>
                <w:webHidden/>
              </w:rPr>
              <w:t>23</w:t>
            </w:r>
            <w:r>
              <w:rPr>
                <w:noProof/>
                <w:webHidden/>
              </w:rPr>
              <w:fldChar w:fldCharType="end"/>
            </w:r>
            <w:r w:rsidRPr="00920F38">
              <w:rPr>
                <w:rStyle w:val="Hyperlink"/>
                <w:noProof/>
              </w:rPr>
              <w:fldChar w:fldCharType="end"/>
            </w:r>
          </w:ins>
        </w:p>
        <w:p w14:paraId="0E8B4EAE" w14:textId="2D43CD2C" w:rsidR="00F80406" w:rsidRDefault="00F80406">
          <w:pPr>
            <w:pStyle w:val="TOC3"/>
            <w:tabs>
              <w:tab w:val="left" w:pos="1200"/>
              <w:tab w:val="right" w:leader="dot" w:pos="9010"/>
            </w:tabs>
            <w:rPr>
              <w:ins w:id="83" w:author="Dimitri Podborski" w:date="2024-05-10T13:54:00Z"/>
              <w:rFonts w:eastAsiaTheme="minorEastAsia" w:cstheme="minorBidi"/>
              <w:i w:val="0"/>
              <w:iCs w:val="0"/>
              <w:noProof/>
              <w:kern w:val="2"/>
              <w:sz w:val="24"/>
              <w:szCs w:val="24"/>
              <w14:ligatures w14:val="standardContextual"/>
            </w:rPr>
          </w:pPr>
          <w:ins w:id="84"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"_Toc166241720"</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8.1.1</w:t>
            </w:r>
            <w:r>
              <w:rPr>
                <w:rFonts w:eastAsiaTheme="minorEastAsia" w:cstheme="minorBidi"/>
                <w:i w:val="0"/>
                <w:iCs w:val="0"/>
                <w:noProof/>
                <w:kern w:val="2"/>
                <w:sz w:val="24"/>
                <w:szCs w:val="24"/>
                <w14:ligatures w14:val="standardContextual"/>
              </w:rPr>
              <w:tab/>
            </w:r>
            <w:r w:rsidRPr="00920F38">
              <w:rPr>
                <w:rStyle w:val="Hyperlink"/>
                <w:noProof/>
                <w:lang w:val="en-CA"/>
              </w:rPr>
              <w:t>Clause 4 changes</w:t>
            </w:r>
            <w:r>
              <w:rPr>
                <w:noProof/>
                <w:webHidden/>
              </w:rPr>
              <w:tab/>
            </w:r>
            <w:r>
              <w:rPr>
                <w:noProof/>
                <w:webHidden/>
              </w:rPr>
              <w:fldChar w:fldCharType="begin"/>
            </w:r>
            <w:r>
              <w:rPr>
                <w:noProof/>
                <w:webHidden/>
              </w:rPr>
              <w:instrText xml:space="preserve"> PAGEREF _Toc166241720 \h </w:instrText>
            </w:r>
          </w:ins>
          <w:r>
            <w:rPr>
              <w:noProof/>
              <w:webHidden/>
            </w:rPr>
          </w:r>
          <w:r>
            <w:rPr>
              <w:noProof/>
              <w:webHidden/>
            </w:rPr>
            <w:fldChar w:fldCharType="separate"/>
          </w:r>
          <w:ins w:id="85" w:author="Dimitri Podborski" w:date="2024-05-10T13:54:00Z">
            <w:r>
              <w:rPr>
                <w:noProof/>
                <w:webHidden/>
              </w:rPr>
              <w:t>23</w:t>
            </w:r>
            <w:r>
              <w:rPr>
                <w:noProof/>
                <w:webHidden/>
              </w:rPr>
              <w:fldChar w:fldCharType="end"/>
            </w:r>
            <w:r w:rsidRPr="00920F38">
              <w:rPr>
                <w:rStyle w:val="Hyperlink"/>
                <w:noProof/>
              </w:rPr>
              <w:fldChar w:fldCharType="end"/>
            </w:r>
          </w:ins>
        </w:p>
        <w:p w14:paraId="11561A71" w14:textId="53F698C7" w:rsidR="00F80406" w:rsidRDefault="00F80406">
          <w:pPr>
            <w:pStyle w:val="TOC3"/>
            <w:tabs>
              <w:tab w:val="left" w:pos="1200"/>
              <w:tab w:val="right" w:leader="dot" w:pos="9010"/>
            </w:tabs>
            <w:rPr>
              <w:ins w:id="86" w:author="Dimitri Podborski" w:date="2024-05-10T13:54:00Z"/>
              <w:rFonts w:eastAsiaTheme="minorEastAsia" w:cstheme="minorBidi"/>
              <w:i w:val="0"/>
              <w:iCs w:val="0"/>
              <w:noProof/>
              <w:kern w:val="2"/>
              <w:sz w:val="24"/>
              <w:szCs w:val="24"/>
              <w14:ligatures w14:val="standardContextual"/>
            </w:rPr>
          </w:pPr>
          <w:ins w:id="87"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"_Toc166241721"</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8.1.2</w:t>
            </w:r>
            <w:r>
              <w:rPr>
                <w:rFonts w:eastAsiaTheme="minorEastAsia" w:cstheme="minorBidi"/>
                <w:i w:val="0"/>
                <w:iCs w:val="0"/>
                <w:noProof/>
                <w:kern w:val="2"/>
                <w:sz w:val="24"/>
                <w:szCs w:val="24"/>
                <w14:ligatures w14:val="standardContextual"/>
              </w:rPr>
              <w:tab/>
            </w:r>
            <w:r w:rsidRPr="00920F38">
              <w:rPr>
                <w:rStyle w:val="Hyperlink"/>
                <w:noProof/>
                <w:lang w:val="en-CA"/>
              </w:rPr>
              <w:t>New Annex</w:t>
            </w:r>
            <w:r>
              <w:rPr>
                <w:noProof/>
                <w:webHidden/>
              </w:rPr>
              <w:tab/>
            </w:r>
            <w:r>
              <w:rPr>
                <w:noProof/>
                <w:webHidden/>
              </w:rPr>
              <w:fldChar w:fldCharType="begin"/>
            </w:r>
            <w:r>
              <w:rPr>
                <w:noProof/>
                <w:webHidden/>
              </w:rPr>
              <w:instrText xml:space="preserve"> PAGEREF _Toc166241721 \h </w:instrText>
            </w:r>
          </w:ins>
          <w:r>
            <w:rPr>
              <w:noProof/>
              <w:webHidden/>
            </w:rPr>
          </w:r>
          <w:r>
            <w:rPr>
              <w:noProof/>
              <w:webHidden/>
            </w:rPr>
            <w:fldChar w:fldCharType="separate"/>
          </w:r>
          <w:ins w:id="88" w:author="Dimitri Podborski" w:date="2024-05-10T13:54:00Z">
            <w:r>
              <w:rPr>
                <w:noProof/>
                <w:webHidden/>
              </w:rPr>
              <w:t>24</w:t>
            </w:r>
            <w:r>
              <w:rPr>
                <w:noProof/>
                <w:webHidden/>
              </w:rPr>
              <w:fldChar w:fldCharType="end"/>
            </w:r>
            <w:r w:rsidRPr="00920F38">
              <w:rPr>
                <w:rStyle w:val="Hyperlink"/>
                <w:noProof/>
              </w:rPr>
              <w:fldChar w:fldCharType="end"/>
            </w:r>
          </w:ins>
        </w:p>
        <w:p w14:paraId="2F41217E" w14:textId="245822B1" w:rsidR="00F80406" w:rsidRDefault="00F80406">
          <w:pPr>
            <w:pStyle w:val="TOC2"/>
            <w:tabs>
              <w:tab w:val="left" w:pos="960"/>
              <w:tab w:val="right" w:leader="dot" w:pos="9010"/>
            </w:tabs>
            <w:rPr>
              <w:ins w:id="89" w:author="Dimitri Podborski" w:date="2024-05-10T13:54:00Z"/>
              <w:rFonts w:eastAsiaTheme="minorEastAsia" w:cstheme="minorBidi"/>
              <w:smallCaps w:val="0"/>
              <w:noProof/>
              <w:kern w:val="2"/>
              <w:sz w:val="24"/>
              <w:szCs w:val="24"/>
              <w14:ligatures w14:val="standardContextual"/>
            </w:rPr>
          </w:pPr>
          <w:ins w:id="90"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"_Toc166241722"</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8.2</w:t>
            </w:r>
            <w:r>
              <w:rPr>
                <w:rFonts w:eastAsiaTheme="minorEastAsia" w:cstheme="minorBidi"/>
                <w:smallCaps w:val="0"/>
                <w:noProof/>
                <w:kern w:val="2"/>
                <w:sz w:val="24"/>
                <w:szCs w:val="24"/>
                <w14:ligatures w14:val="standardContextual"/>
              </w:rPr>
              <w:tab/>
            </w:r>
            <w:r w:rsidRPr="00920F38">
              <w:rPr>
                <w:rStyle w:val="Hyperlink"/>
                <w:noProof/>
                <w:lang w:val="en-CA"/>
              </w:rPr>
              <w:t>Samples of the single-layer track</w:t>
            </w:r>
            <w:r>
              <w:rPr>
                <w:noProof/>
                <w:webHidden/>
              </w:rPr>
              <w:tab/>
            </w:r>
            <w:r>
              <w:rPr>
                <w:noProof/>
                <w:webHidden/>
              </w:rPr>
              <w:fldChar w:fldCharType="begin"/>
            </w:r>
            <w:r>
              <w:rPr>
                <w:noProof/>
                <w:webHidden/>
              </w:rPr>
              <w:instrText xml:space="preserve"> PAGEREF _Toc166241722 \h </w:instrText>
            </w:r>
          </w:ins>
          <w:r>
            <w:rPr>
              <w:noProof/>
              <w:webHidden/>
            </w:rPr>
          </w:r>
          <w:r>
            <w:rPr>
              <w:noProof/>
              <w:webHidden/>
            </w:rPr>
            <w:fldChar w:fldCharType="separate"/>
          </w:r>
          <w:ins w:id="91" w:author="Dimitri Podborski" w:date="2024-05-10T13:54:00Z">
            <w:r>
              <w:rPr>
                <w:noProof/>
                <w:webHidden/>
              </w:rPr>
              <w:t>25</w:t>
            </w:r>
            <w:r>
              <w:rPr>
                <w:noProof/>
                <w:webHidden/>
              </w:rPr>
              <w:fldChar w:fldCharType="end"/>
            </w:r>
            <w:r w:rsidRPr="00920F38">
              <w:rPr>
                <w:rStyle w:val="Hyperlink"/>
                <w:noProof/>
              </w:rPr>
              <w:fldChar w:fldCharType="end"/>
            </w:r>
          </w:ins>
        </w:p>
        <w:p w14:paraId="70AE9A57" w14:textId="1207C3B6" w:rsidR="00F80406" w:rsidRDefault="00F80406">
          <w:pPr>
            <w:pStyle w:val="TOC2"/>
            <w:tabs>
              <w:tab w:val="left" w:pos="960"/>
              <w:tab w:val="right" w:leader="dot" w:pos="9010"/>
            </w:tabs>
            <w:rPr>
              <w:ins w:id="92" w:author="Dimitri Podborski" w:date="2024-05-10T13:54:00Z"/>
              <w:rFonts w:eastAsiaTheme="minorEastAsia" w:cstheme="minorBidi"/>
              <w:smallCaps w:val="0"/>
              <w:noProof/>
              <w:kern w:val="2"/>
              <w:sz w:val="24"/>
              <w:szCs w:val="24"/>
              <w14:ligatures w14:val="standardContextual"/>
            </w:rPr>
          </w:pPr>
          <w:ins w:id="93" w:author="Dimitri Podborski" w:date="2024-05-10T13:54:00Z">
            <w:r w:rsidRPr="00920F38">
              <w:rPr>
                <w:rStyle w:val="Hyperlink"/>
                <w:noProof/>
              </w:rPr>
              <w:fldChar w:fldCharType="begin"/>
            </w:r>
            <w:r w:rsidRPr="00920F38">
              <w:rPr>
                <w:rStyle w:val="Hyperlink"/>
                <w:noProof/>
              </w:rPr>
              <w:instrText xml:space="preserve"> </w:instrText>
            </w:r>
            <w:r>
              <w:rPr>
                <w:noProof/>
              </w:rPr>
              <w:instrText>HYPERLINK \l "_Toc166241723"</w:instrText>
            </w:r>
            <w:r w:rsidRPr="00920F38">
              <w:rPr>
                <w:rStyle w:val="Hyperlink"/>
                <w:noProof/>
              </w:rPr>
              <w:instrText xml:space="preserve"> </w:instrText>
            </w:r>
            <w:r w:rsidRPr="00920F38">
              <w:rPr>
                <w:rStyle w:val="Hyperlink"/>
                <w:noProof/>
              </w:rPr>
            </w:r>
            <w:r w:rsidRPr="00920F38">
              <w:rPr>
                <w:rStyle w:val="Hyperlink"/>
                <w:noProof/>
              </w:rPr>
              <w:fldChar w:fldCharType="separate"/>
            </w:r>
            <w:r w:rsidRPr="00920F38">
              <w:rPr>
                <w:rStyle w:val="Hyperlink"/>
                <w:noProof/>
                <w:lang w:val="en-CA"/>
              </w:rPr>
              <w:t>8.3</w:t>
            </w:r>
            <w:r>
              <w:rPr>
                <w:rFonts w:eastAsiaTheme="minorEastAsia" w:cstheme="minorBidi"/>
                <w:smallCaps w:val="0"/>
                <w:noProof/>
                <w:kern w:val="2"/>
                <w:sz w:val="24"/>
                <w:szCs w:val="24"/>
                <w14:ligatures w14:val="standardContextual"/>
              </w:rPr>
              <w:tab/>
            </w:r>
            <w:r w:rsidRPr="00920F38">
              <w:rPr>
                <w:rStyle w:val="Hyperlink"/>
                <w:noProof/>
                <w:lang w:val="en-CA"/>
              </w:rPr>
              <w:t>Auxiliary information for multi-layer bitstream</w:t>
            </w:r>
            <w:r>
              <w:rPr>
                <w:noProof/>
                <w:webHidden/>
              </w:rPr>
              <w:tab/>
            </w:r>
            <w:r>
              <w:rPr>
                <w:noProof/>
                <w:webHidden/>
              </w:rPr>
              <w:fldChar w:fldCharType="begin"/>
            </w:r>
            <w:r>
              <w:rPr>
                <w:noProof/>
                <w:webHidden/>
              </w:rPr>
              <w:instrText xml:space="preserve"> PAGEREF _Toc166241723 \h </w:instrText>
            </w:r>
          </w:ins>
          <w:r>
            <w:rPr>
              <w:noProof/>
              <w:webHidden/>
            </w:rPr>
          </w:r>
          <w:r>
            <w:rPr>
              <w:noProof/>
              <w:webHidden/>
            </w:rPr>
            <w:fldChar w:fldCharType="separate"/>
          </w:r>
          <w:ins w:id="94" w:author="Dimitri Podborski" w:date="2024-05-10T13:54:00Z">
            <w:r>
              <w:rPr>
                <w:noProof/>
                <w:webHidden/>
              </w:rPr>
              <w:t>25</w:t>
            </w:r>
            <w:r>
              <w:rPr>
                <w:noProof/>
                <w:webHidden/>
              </w:rPr>
              <w:fldChar w:fldCharType="end"/>
            </w:r>
            <w:r w:rsidRPr="00920F38">
              <w:rPr>
                <w:rStyle w:val="Hyperlink"/>
                <w:noProof/>
              </w:rPr>
              <w:fldChar w:fldCharType="end"/>
            </w:r>
          </w:ins>
        </w:p>
        <w:p w14:paraId="777D9B1A" w14:textId="7563E4F4" w:rsidR="004E5D3B" w:rsidRPr="00C70B1D" w:rsidDel="00F80406" w:rsidRDefault="004E5D3B">
          <w:pPr>
            <w:pStyle w:val="TOC1"/>
            <w:tabs>
              <w:tab w:val="left" w:pos="480"/>
              <w:tab w:val="right" w:leader="dot" w:pos="9010"/>
            </w:tabs>
            <w:rPr>
              <w:del w:id="95" w:author="Dimitri Podborski" w:date="2024-05-10T13:54:00Z"/>
              <w:rFonts w:eastAsiaTheme="minorEastAsia" w:cstheme="minorBidi"/>
              <w:b w:val="0"/>
              <w:bCs w:val="0"/>
              <w:caps w:val="0"/>
              <w:noProof/>
              <w:kern w:val="2"/>
              <w:sz w:val="24"/>
              <w:szCs w:val="24"/>
              <w:lang w:val="en-CA"/>
              <w14:ligatures w14:val="standardContextual"/>
            </w:rPr>
          </w:pPr>
          <w:del w:id="96" w:author="Dimitri Podborski" w:date="2024-05-10T13:54:00Z">
            <w:r w:rsidRPr="00F80406" w:rsidDel="00F80406">
              <w:rPr>
                <w:rPrChange w:id="97" w:author="Dimitri Podborski" w:date="2024-05-10T13:54:00Z">
                  <w:rPr>
                    <w:rStyle w:val="Hyperlink"/>
                    <w:noProof/>
                    <w:lang w:val="en-CA"/>
                  </w:rPr>
                </w:rPrChange>
              </w:rPr>
              <w:delText>1</w:delText>
            </w:r>
            <w:r w:rsidRPr="00C70B1D" w:rsidDel="00F80406">
              <w:rPr>
                <w:rFonts w:eastAsiaTheme="minorEastAsia" w:cstheme="minorBidi"/>
                <w:b w:val="0"/>
                <w:bCs w:val="0"/>
                <w:caps w:val="0"/>
                <w:noProof/>
                <w:kern w:val="2"/>
                <w:lang w:val="en-CA"/>
                <w14:ligatures w14:val="standardContextual"/>
              </w:rPr>
              <w:tab/>
            </w:r>
            <w:r w:rsidRPr="00F80406" w:rsidDel="00F80406">
              <w:rPr>
                <w:rPrChange w:id="98" w:author="Dimitri Podborski" w:date="2024-05-10T13:54:00Z">
                  <w:rPr>
                    <w:rStyle w:val="Hyperlink"/>
                    <w:noProof/>
                    <w:lang w:val="en-CA"/>
                  </w:rPr>
                </w:rPrChange>
              </w:rPr>
              <w:delText>Signalling of non-reference layer (from m56045)</w:delText>
            </w:r>
            <w:r w:rsidRPr="00C70B1D" w:rsidDel="00F80406">
              <w:rPr>
                <w:noProof/>
                <w:webHidden/>
                <w:lang w:val="en-CA"/>
              </w:rPr>
              <w:tab/>
              <w:delText>3</w:delText>
            </w:r>
          </w:del>
        </w:p>
        <w:p w14:paraId="28B42464" w14:textId="49347186" w:rsidR="004E5D3B" w:rsidRPr="00C70B1D" w:rsidDel="00F80406" w:rsidRDefault="004E5D3B">
          <w:pPr>
            <w:pStyle w:val="TOC1"/>
            <w:tabs>
              <w:tab w:val="left" w:pos="480"/>
              <w:tab w:val="right" w:leader="dot" w:pos="9010"/>
            </w:tabs>
            <w:rPr>
              <w:del w:id="99" w:author="Dimitri Podborski" w:date="2024-05-10T13:54:00Z"/>
              <w:rFonts w:eastAsiaTheme="minorEastAsia" w:cstheme="minorBidi"/>
              <w:b w:val="0"/>
              <w:bCs w:val="0"/>
              <w:caps w:val="0"/>
              <w:noProof/>
              <w:kern w:val="2"/>
              <w:sz w:val="24"/>
              <w:szCs w:val="24"/>
              <w:lang w:val="en-CA"/>
              <w14:ligatures w14:val="standardContextual"/>
            </w:rPr>
          </w:pPr>
          <w:del w:id="100" w:author="Dimitri Podborski" w:date="2024-05-10T13:54:00Z">
            <w:r w:rsidRPr="00F80406" w:rsidDel="00F80406">
              <w:rPr>
                <w:rPrChange w:id="101" w:author="Dimitri Podborski" w:date="2024-05-10T13:54:00Z">
                  <w:rPr>
                    <w:rStyle w:val="Hyperlink"/>
                    <w:noProof/>
                    <w:lang w:val="en-CA"/>
                  </w:rPr>
                </w:rPrChange>
              </w:rPr>
              <w:delText>2</w:delText>
            </w:r>
            <w:r w:rsidRPr="00C70B1D" w:rsidDel="00F80406">
              <w:rPr>
                <w:rFonts w:eastAsiaTheme="minorEastAsia" w:cstheme="minorBidi"/>
                <w:b w:val="0"/>
                <w:bCs w:val="0"/>
                <w:caps w:val="0"/>
                <w:noProof/>
                <w:kern w:val="2"/>
                <w:lang w:val="en-CA"/>
                <w14:ligatures w14:val="standardContextual"/>
              </w:rPr>
              <w:tab/>
            </w:r>
            <w:r w:rsidRPr="00F80406" w:rsidDel="00F80406">
              <w:rPr>
                <w:rPrChange w:id="102" w:author="Dimitri Podborski" w:date="2024-05-10T13:54:00Z">
                  <w:rPr>
                    <w:rStyle w:val="Hyperlink"/>
                    <w:noProof/>
                    <w:lang w:val="en-CA"/>
                  </w:rPr>
                </w:rPrChange>
              </w:rPr>
              <w:delText>APS Roll Recovery (from m54403)</w:delText>
            </w:r>
            <w:r w:rsidRPr="00C70B1D" w:rsidDel="00F80406">
              <w:rPr>
                <w:noProof/>
                <w:webHidden/>
                <w:lang w:val="en-CA"/>
              </w:rPr>
              <w:tab/>
              <w:delText>3</w:delText>
            </w:r>
          </w:del>
        </w:p>
        <w:p w14:paraId="21E4D20B" w14:textId="4CBDB4EA" w:rsidR="004E5D3B" w:rsidRPr="00C70B1D" w:rsidDel="00F80406" w:rsidRDefault="004E5D3B">
          <w:pPr>
            <w:pStyle w:val="TOC1"/>
            <w:tabs>
              <w:tab w:val="left" w:pos="480"/>
              <w:tab w:val="right" w:leader="dot" w:pos="9010"/>
            </w:tabs>
            <w:rPr>
              <w:del w:id="103" w:author="Dimitri Podborski" w:date="2024-05-10T13:54:00Z"/>
              <w:rFonts w:eastAsiaTheme="minorEastAsia" w:cstheme="minorBidi"/>
              <w:b w:val="0"/>
              <w:bCs w:val="0"/>
              <w:caps w:val="0"/>
              <w:noProof/>
              <w:kern w:val="2"/>
              <w:sz w:val="24"/>
              <w:szCs w:val="24"/>
              <w:lang w:val="en-CA"/>
              <w14:ligatures w14:val="standardContextual"/>
            </w:rPr>
          </w:pPr>
          <w:del w:id="104" w:author="Dimitri Podborski" w:date="2024-05-10T13:54:00Z">
            <w:r w:rsidRPr="00F80406" w:rsidDel="00F80406">
              <w:rPr>
                <w:rPrChange w:id="105" w:author="Dimitri Podborski" w:date="2024-05-10T13:54:00Z">
                  <w:rPr>
                    <w:rStyle w:val="Hyperlink"/>
                    <w:noProof/>
                    <w:lang w:val="en-CA"/>
                  </w:rPr>
                </w:rPrChange>
              </w:rPr>
              <w:delText>3</w:delText>
            </w:r>
            <w:r w:rsidRPr="00C70B1D" w:rsidDel="00F80406">
              <w:rPr>
                <w:rFonts w:eastAsiaTheme="minorEastAsia" w:cstheme="minorBidi"/>
                <w:b w:val="0"/>
                <w:bCs w:val="0"/>
                <w:caps w:val="0"/>
                <w:noProof/>
                <w:kern w:val="2"/>
                <w:lang w:val="en-CA"/>
                <w14:ligatures w14:val="standardContextual"/>
              </w:rPr>
              <w:tab/>
            </w:r>
            <w:r w:rsidRPr="00F80406" w:rsidDel="00F80406">
              <w:rPr>
                <w:rPrChange w:id="106" w:author="Dimitri Podborski" w:date="2024-05-10T13:54:00Z">
                  <w:rPr>
                    <w:rStyle w:val="Hyperlink"/>
                    <w:noProof/>
                    <w:lang w:val="en-CA"/>
                  </w:rPr>
                </w:rPrChange>
              </w:rPr>
              <w:delText>14496-15 (NAL video file formats) errata items (from m55192)</w:delText>
            </w:r>
            <w:r w:rsidRPr="00C70B1D" w:rsidDel="00F80406">
              <w:rPr>
                <w:noProof/>
                <w:webHidden/>
                <w:lang w:val="en-CA"/>
              </w:rPr>
              <w:tab/>
              <w:delText>5</w:delText>
            </w:r>
          </w:del>
        </w:p>
        <w:p w14:paraId="625AAEEF" w14:textId="445FCE46" w:rsidR="004E5D3B" w:rsidRPr="00C70B1D" w:rsidDel="00F80406" w:rsidRDefault="004E5D3B">
          <w:pPr>
            <w:pStyle w:val="TOC1"/>
            <w:tabs>
              <w:tab w:val="left" w:pos="480"/>
              <w:tab w:val="right" w:leader="dot" w:pos="9010"/>
            </w:tabs>
            <w:rPr>
              <w:del w:id="107" w:author="Dimitri Podborski" w:date="2024-05-10T13:54:00Z"/>
              <w:rFonts w:eastAsiaTheme="minorEastAsia" w:cstheme="minorBidi"/>
              <w:b w:val="0"/>
              <w:bCs w:val="0"/>
              <w:caps w:val="0"/>
              <w:noProof/>
              <w:kern w:val="2"/>
              <w:sz w:val="24"/>
              <w:szCs w:val="24"/>
              <w:lang w:val="en-CA"/>
              <w14:ligatures w14:val="standardContextual"/>
            </w:rPr>
          </w:pPr>
          <w:del w:id="108" w:author="Dimitri Podborski" w:date="2024-05-10T13:54:00Z">
            <w:r w:rsidRPr="00F80406" w:rsidDel="00F80406">
              <w:rPr>
                <w:rPrChange w:id="109" w:author="Dimitri Podborski" w:date="2024-05-10T13:54:00Z">
                  <w:rPr>
                    <w:rStyle w:val="Hyperlink"/>
                    <w:noProof/>
                    <w:lang w:val="en-CA"/>
                  </w:rPr>
                </w:rPrChange>
              </w:rPr>
              <w:delText>4</w:delText>
            </w:r>
            <w:r w:rsidRPr="00C70B1D" w:rsidDel="00F80406">
              <w:rPr>
                <w:rFonts w:eastAsiaTheme="minorEastAsia" w:cstheme="minorBidi"/>
                <w:b w:val="0"/>
                <w:bCs w:val="0"/>
                <w:caps w:val="0"/>
                <w:noProof/>
                <w:kern w:val="2"/>
                <w:lang w:val="en-CA"/>
                <w14:ligatures w14:val="standardContextual"/>
              </w:rPr>
              <w:tab/>
            </w:r>
            <w:r w:rsidRPr="00F80406" w:rsidDel="00F80406">
              <w:rPr>
                <w:rPrChange w:id="110" w:author="Dimitri Podborski" w:date="2024-05-10T13:54:00Z">
                  <w:rPr>
                    <w:rStyle w:val="Hyperlink"/>
                    <w:noProof/>
                    <w:lang w:val="en-CA"/>
                  </w:rPr>
                </w:rPrChange>
              </w:rPr>
              <w:delText>EDRAP and Random access (from m56766)</w:delText>
            </w:r>
            <w:r w:rsidRPr="00C70B1D" w:rsidDel="00F80406">
              <w:rPr>
                <w:noProof/>
                <w:webHidden/>
                <w:lang w:val="en-CA"/>
              </w:rPr>
              <w:tab/>
              <w:delText>6</w:delText>
            </w:r>
          </w:del>
        </w:p>
        <w:p w14:paraId="4BF5F6D7" w14:textId="008C0417" w:rsidR="004E5D3B" w:rsidRPr="00C70B1D" w:rsidDel="00F80406" w:rsidRDefault="004E5D3B">
          <w:pPr>
            <w:pStyle w:val="TOC1"/>
            <w:tabs>
              <w:tab w:val="left" w:pos="480"/>
              <w:tab w:val="right" w:leader="dot" w:pos="9010"/>
            </w:tabs>
            <w:rPr>
              <w:del w:id="111" w:author="Dimitri Podborski" w:date="2024-05-10T13:54:00Z"/>
              <w:rFonts w:eastAsiaTheme="minorEastAsia" w:cstheme="minorBidi"/>
              <w:b w:val="0"/>
              <w:bCs w:val="0"/>
              <w:caps w:val="0"/>
              <w:noProof/>
              <w:kern w:val="2"/>
              <w:sz w:val="24"/>
              <w:szCs w:val="24"/>
              <w:lang w:val="en-CA"/>
              <w14:ligatures w14:val="standardContextual"/>
            </w:rPr>
          </w:pPr>
          <w:del w:id="112" w:author="Dimitri Podborski" w:date="2024-05-10T13:54:00Z">
            <w:r w:rsidRPr="00F80406" w:rsidDel="00F80406">
              <w:rPr>
                <w:rPrChange w:id="113" w:author="Dimitri Podborski" w:date="2024-05-10T13:54:00Z">
                  <w:rPr>
                    <w:rStyle w:val="Hyperlink"/>
                    <w:noProof/>
                    <w:lang w:val="en-CA"/>
                  </w:rPr>
                </w:rPrChange>
              </w:rPr>
              <w:delText>5</w:delText>
            </w:r>
            <w:r w:rsidRPr="00C70B1D" w:rsidDel="00F80406">
              <w:rPr>
                <w:rFonts w:eastAsiaTheme="minorEastAsia" w:cstheme="minorBidi"/>
                <w:b w:val="0"/>
                <w:bCs w:val="0"/>
                <w:caps w:val="0"/>
                <w:noProof/>
                <w:kern w:val="2"/>
                <w:lang w:val="en-CA"/>
                <w14:ligatures w14:val="standardContextual"/>
              </w:rPr>
              <w:tab/>
            </w:r>
            <w:r w:rsidRPr="00F80406" w:rsidDel="00F80406">
              <w:rPr>
                <w:rPrChange w:id="114" w:author="Dimitri Podborski" w:date="2024-05-10T13:54:00Z">
                  <w:rPr>
                    <w:rStyle w:val="Hyperlink"/>
                    <w:noProof/>
                    <w:lang w:val="en-CA"/>
                  </w:rPr>
                </w:rPrChange>
              </w:rPr>
              <w:delText>Generic Codecs Parameter (from m59046)</w:delText>
            </w:r>
            <w:r w:rsidRPr="00C70B1D" w:rsidDel="00F80406">
              <w:rPr>
                <w:noProof/>
                <w:webHidden/>
                <w:lang w:val="en-CA"/>
              </w:rPr>
              <w:tab/>
              <w:delText>7</w:delText>
            </w:r>
          </w:del>
        </w:p>
        <w:p w14:paraId="360B8526" w14:textId="748E2839" w:rsidR="004E5D3B" w:rsidRPr="00C70B1D" w:rsidDel="00F80406" w:rsidRDefault="004E5D3B">
          <w:pPr>
            <w:pStyle w:val="TOC2"/>
            <w:tabs>
              <w:tab w:val="left" w:pos="960"/>
              <w:tab w:val="right" w:leader="dot" w:pos="9010"/>
            </w:tabs>
            <w:rPr>
              <w:del w:id="115" w:author="Dimitri Podborski" w:date="2024-05-10T13:54:00Z"/>
              <w:rFonts w:eastAsiaTheme="minorEastAsia" w:cstheme="minorBidi"/>
              <w:smallCaps w:val="0"/>
              <w:noProof/>
              <w:kern w:val="2"/>
              <w:sz w:val="24"/>
              <w:szCs w:val="24"/>
              <w:lang w:val="en-CA"/>
              <w14:ligatures w14:val="standardContextual"/>
            </w:rPr>
          </w:pPr>
          <w:del w:id="116" w:author="Dimitri Podborski" w:date="2024-05-10T13:54:00Z">
            <w:r w:rsidRPr="00F80406" w:rsidDel="00F80406">
              <w:rPr>
                <w:rPrChange w:id="117" w:author="Dimitri Podborski" w:date="2024-05-10T13:54:00Z">
                  <w:rPr>
                    <w:rStyle w:val="Hyperlink"/>
                    <w:noProof/>
                    <w:lang w:val="en-CA"/>
                  </w:rPr>
                </w:rPrChange>
              </w:rPr>
              <w:delText>5.1</w:delText>
            </w:r>
            <w:r w:rsidRPr="00C70B1D" w:rsidDel="00F80406">
              <w:rPr>
                <w:rFonts w:eastAsiaTheme="minorEastAsia" w:cstheme="minorBidi"/>
                <w:smallCaps w:val="0"/>
                <w:noProof/>
                <w:kern w:val="2"/>
                <w:lang w:val="en-CA"/>
                <w14:ligatures w14:val="standardContextual"/>
              </w:rPr>
              <w:tab/>
            </w:r>
            <w:r w:rsidRPr="00F80406" w:rsidDel="00F80406">
              <w:rPr>
                <w:rPrChange w:id="118" w:author="Dimitri Podborski" w:date="2024-05-10T13:54:00Z">
                  <w:rPr>
                    <w:rStyle w:val="Hyperlink"/>
                    <w:noProof/>
                    <w:lang w:val="en-CA"/>
                  </w:rPr>
                </w:rPrChange>
              </w:rPr>
              <w:delText>EVC Codecs Parameter</w:delText>
            </w:r>
            <w:r w:rsidRPr="00C70B1D" w:rsidDel="00F80406">
              <w:rPr>
                <w:noProof/>
                <w:webHidden/>
                <w:lang w:val="en-CA"/>
              </w:rPr>
              <w:tab/>
              <w:delText>7</w:delText>
            </w:r>
          </w:del>
        </w:p>
        <w:p w14:paraId="72FFE3FC" w14:textId="3C160E20" w:rsidR="004E5D3B" w:rsidRPr="00C70B1D" w:rsidDel="00F80406" w:rsidRDefault="004E5D3B">
          <w:pPr>
            <w:pStyle w:val="TOC1"/>
            <w:tabs>
              <w:tab w:val="left" w:pos="480"/>
              <w:tab w:val="right" w:leader="dot" w:pos="9010"/>
            </w:tabs>
            <w:rPr>
              <w:del w:id="119" w:author="Dimitri Podborski" w:date="2024-05-10T13:54:00Z"/>
              <w:rFonts w:eastAsiaTheme="minorEastAsia" w:cstheme="minorBidi"/>
              <w:b w:val="0"/>
              <w:bCs w:val="0"/>
              <w:caps w:val="0"/>
              <w:noProof/>
              <w:kern w:val="2"/>
              <w:sz w:val="24"/>
              <w:szCs w:val="24"/>
              <w:lang w:val="en-CA"/>
              <w14:ligatures w14:val="standardContextual"/>
            </w:rPr>
          </w:pPr>
          <w:del w:id="120" w:author="Dimitri Podborski" w:date="2024-05-10T13:54:00Z">
            <w:r w:rsidRPr="00F80406" w:rsidDel="00F80406">
              <w:rPr>
                <w:rPrChange w:id="121" w:author="Dimitri Podborski" w:date="2024-05-10T13:54:00Z">
                  <w:rPr>
                    <w:rStyle w:val="Hyperlink"/>
                    <w:noProof/>
                    <w:lang w:val="en-CA"/>
                  </w:rPr>
                </w:rPrChange>
              </w:rPr>
              <w:delText>6</w:delText>
            </w:r>
            <w:r w:rsidRPr="00C70B1D" w:rsidDel="00F80406">
              <w:rPr>
                <w:rFonts w:eastAsiaTheme="minorEastAsia" w:cstheme="minorBidi"/>
                <w:b w:val="0"/>
                <w:bCs w:val="0"/>
                <w:caps w:val="0"/>
                <w:noProof/>
                <w:kern w:val="2"/>
                <w:lang w:val="en-CA"/>
                <w14:ligatures w14:val="standardContextual"/>
              </w:rPr>
              <w:tab/>
            </w:r>
            <w:r w:rsidRPr="00F80406" w:rsidDel="00F80406">
              <w:rPr>
                <w:rPrChange w:id="122" w:author="Dimitri Podborski" w:date="2024-05-10T13:54:00Z">
                  <w:rPr>
                    <w:rStyle w:val="Hyperlink"/>
                    <w:noProof/>
                    <w:lang w:val="en-CA"/>
                  </w:rPr>
                </w:rPrChange>
              </w:rPr>
              <w:delText>Single-Track LCEVC Enhancement bitstream carriage</w:delText>
            </w:r>
            <w:r w:rsidRPr="00C70B1D" w:rsidDel="00F80406">
              <w:rPr>
                <w:noProof/>
                <w:webHidden/>
                <w:lang w:val="en-CA"/>
              </w:rPr>
              <w:tab/>
              <w:delText>9</w:delText>
            </w:r>
          </w:del>
        </w:p>
        <w:p w14:paraId="5DDA2AF0" w14:textId="7AF0277E" w:rsidR="004E5D3B" w:rsidRPr="00C70B1D" w:rsidDel="00F80406" w:rsidRDefault="004E5D3B">
          <w:pPr>
            <w:pStyle w:val="TOC2"/>
            <w:tabs>
              <w:tab w:val="left" w:pos="960"/>
              <w:tab w:val="right" w:leader="dot" w:pos="9010"/>
            </w:tabs>
            <w:rPr>
              <w:del w:id="123" w:author="Dimitri Podborski" w:date="2024-05-10T13:54:00Z"/>
              <w:rFonts w:eastAsiaTheme="minorEastAsia" w:cstheme="minorBidi"/>
              <w:smallCaps w:val="0"/>
              <w:noProof/>
              <w:kern w:val="2"/>
              <w:sz w:val="24"/>
              <w:szCs w:val="24"/>
              <w:lang w:val="en-CA"/>
              <w14:ligatures w14:val="standardContextual"/>
            </w:rPr>
          </w:pPr>
          <w:del w:id="124" w:author="Dimitri Podborski" w:date="2024-05-10T13:54:00Z">
            <w:r w:rsidRPr="00F80406" w:rsidDel="00F80406">
              <w:rPr>
                <w:rPrChange w:id="125" w:author="Dimitri Podborski" w:date="2024-05-10T13:54:00Z">
                  <w:rPr>
                    <w:rStyle w:val="Hyperlink"/>
                    <w:noProof/>
                    <w:lang w:val="en-CA"/>
                  </w:rPr>
                </w:rPrChange>
              </w:rPr>
              <w:delText>6.1</w:delText>
            </w:r>
            <w:r w:rsidRPr="00C70B1D" w:rsidDel="00F80406">
              <w:rPr>
                <w:rFonts w:eastAsiaTheme="minorEastAsia" w:cstheme="minorBidi"/>
                <w:smallCaps w:val="0"/>
                <w:noProof/>
                <w:kern w:val="2"/>
                <w:lang w:val="en-CA"/>
                <w14:ligatures w14:val="standardContextual"/>
              </w:rPr>
              <w:tab/>
            </w:r>
            <w:r w:rsidRPr="00F80406" w:rsidDel="00F80406">
              <w:rPr>
                <w:rPrChange w:id="126" w:author="Dimitri Podborski" w:date="2024-05-10T13:54:00Z">
                  <w:rPr>
                    <w:rStyle w:val="Hyperlink"/>
                    <w:noProof/>
                    <w:lang w:val="en-CA"/>
                  </w:rPr>
                </w:rPrChange>
              </w:rPr>
              <w:delText>NALU approach</w:delText>
            </w:r>
            <w:r w:rsidRPr="00C70B1D" w:rsidDel="00F80406">
              <w:rPr>
                <w:noProof/>
                <w:webHidden/>
                <w:lang w:val="en-CA"/>
              </w:rPr>
              <w:tab/>
              <w:delText>10</w:delText>
            </w:r>
          </w:del>
        </w:p>
        <w:p w14:paraId="15AE24B6" w14:textId="465ACE2E" w:rsidR="004E5D3B" w:rsidRPr="00C70B1D" w:rsidDel="00F80406" w:rsidRDefault="004E5D3B">
          <w:pPr>
            <w:pStyle w:val="TOC3"/>
            <w:tabs>
              <w:tab w:val="left" w:pos="1200"/>
              <w:tab w:val="right" w:leader="dot" w:pos="9010"/>
            </w:tabs>
            <w:rPr>
              <w:del w:id="127" w:author="Dimitri Podborski" w:date="2024-05-10T13:54:00Z"/>
              <w:rFonts w:eastAsiaTheme="minorEastAsia" w:cstheme="minorBidi"/>
              <w:i w:val="0"/>
              <w:iCs w:val="0"/>
              <w:noProof/>
              <w:kern w:val="2"/>
              <w:sz w:val="24"/>
              <w:szCs w:val="24"/>
              <w:lang w:val="en-CA"/>
              <w14:ligatures w14:val="standardContextual"/>
            </w:rPr>
          </w:pPr>
          <w:del w:id="128" w:author="Dimitri Podborski" w:date="2024-05-10T13:54:00Z">
            <w:r w:rsidRPr="00F80406" w:rsidDel="00F80406">
              <w:rPr>
                <w:rPrChange w:id="129" w:author="Dimitri Podborski" w:date="2024-05-10T13:54:00Z">
                  <w:rPr>
                    <w:rStyle w:val="Hyperlink"/>
                    <w:noProof/>
                    <w:lang w:val="en-CA"/>
                  </w:rPr>
                </w:rPrChange>
              </w:rPr>
              <w:delText>6.1.1</w:delText>
            </w:r>
            <w:r w:rsidRPr="00C70B1D" w:rsidDel="00F80406">
              <w:rPr>
                <w:rFonts w:eastAsiaTheme="minorEastAsia" w:cstheme="minorBidi"/>
                <w:i w:val="0"/>
                <w:iCs w:val="0"/>
                <w:noProof/>
                <w:kern w:val="2"/>
                <w:lang w:val="en-CA"/>
                <w14:ligatures w14:val="standardContextual"/>
              </w:rPr>
              <w:tab/>
            </w:r>
            <w:r w:rsidRPr="00F80406" w:rsidDel="00F80406">
              <w:rPr>
                <w:rPrChange w:id="130" w:author="Dimitri Podborski" w:date="2024-05-10T13:54:00Z">
                  <w:rPr>
                    <w:rStyle w:val="Hyperlink"/>
                    <w:noProof/>
                    <w:lang w:val="en-CA"/>
                  </w:rPr>
                </w:rPrChange>
              </w:rPr>
              <w:delText>AVC/H264 NALU header format</w:delText>
            </w:r>
            <w:r w:rsidRPr="00C70B1D" w:rsidDel="00F80406">
              <w:rPr>
                <w:noProof/>
                <w:webHidden/>
                <w:lang w:val="en-CA"/>
              </w:rPr>
              <w:tab/>
              <w:delText>10</w:delText>
            </w:r>
          </w:del>
        </w:p>
        <w:p w14:paraId="54C326B1" w14:textId="4F45C93F" w:rsidR="004E5D3B" w:rsidRPr="00C70B1D" w:rsidDel="00F80406" w:rsidRDefault="004E5D3B">
          <w:pPr>
            <w:pStyle w:val="TOC3"/>
            <w:tabs>
              <w:tab w:val="left" w:pos="1200"/>
              <w:tab w:val="right" w:leader="dot" w:pos="9010"/>
            </w:tabs>
            <w:rPr>
              <w:del w:id="131" w:author="Dimitri Podborski" w:date="2024-05-10T13:54:00Z"/>
              <w:rFonts w:eastAsiaTheme="minorEastAsia" w:cstheme="minorBidi"/>
              <w:i w:val="0"/>
              <w:iCs w:val="0"/>
              <w:noProof/>
              <w:kern w:val="2"/>
              <w:sz w:val="24"/>
              <w:szCs w:val="24"/>
              <w:lang w:val="en-CA"/>
              <w14:ligatures w14:val="standardContextual"/>
            </w:rPr>
          </w:pPr>
          <w:del w:id="132" w:author="Dimitri Podborski" w:date="2024-05-10T13:54:00Z">
            <w:r w:rsidRPr="00F80406" w:rsidDel="00F80406">
              <w:rPr>
                <w:rPrChange w:id="133" w:author="Dimitri Podborski" w:date="2024-05-10T13:54:00Z">
                  <w:rPr>
                    <w:rStyle w:val="Hyperlink"/>
                    <w:noProof/>
                    <w:lang w:val="en-CA"/>
                  </w:rPr>
                </w:rPrChange>
              </w:rPr>
              <w:delText>6.1.2</w:delText>
            </w:r>
            <w:r w:rsidRPr="00C70B1D" w:rsidDel="00F80406">
              <w:rPr>
                <w:rFonts w:eastAsiaTheme="minorEastAsia" w:cstheme="minorBidi"/>
                <w:i w:val="0"/>
                <w:iCs w:val="0"/>
                <w:noProof/>
                <w:kern w:val="2"/>
                <w:lang w:val="en-CA"/>
                <w14:ligatures w14:val="standardContextual"/>
              </w:rPr>
              <w:tab/>
            </w:r>
            <w:r w:rsidRPr="00F80406" w:rsidDel="00F80406">
              <w:rPr>
                <w:rPrChange w:id="134" w:author="Dimitri Podborski" w:date="2024-05-10T13:54:00Z">
                  <w:rPr>
                    <w:rStyle w:val="Hyperlink"/>
                    <w:noProof/>
                    <w:lang w:val="en-CA"/>
                  </w:rPr>
                </w:rPrChange>
              </w:rPr>
              <w:delText>HEVC/H265 NALU header format</w:delText>
            </w:r>
            <w:r w:rsidRPr="00C70B1D" w:rsidDel="00F80406">
              <w:rPr>
                <w:noProof/>
                <w:webHidden/>
                <w:lang w:val="en-CA"/>
              </w:rPr>
              <w:tab/>
              <w:delText>11</w:delText>
            </w:r>
          </w:del>
        </w:p>
        <w:p w14:paraId="5DB04691" w14:textId="51B2162C" w:rsidR="004E5D3B" w:rsidRPr="00C70B1D" w:rsidDel="00F80406" w:rsidRDefault="004E5D3B">
          <w:pPr>
            <w:pStyle w:val="TOC3"/>
            <w:tabs>
              <w:tab w:val="left" w:pos="1200"/>
              <w:tab w:val="right" w:leader="dot" w:pos="9010"/>
            </w:tabs>
            <w:rPr>
              <w:del w:id="135" w:author="Dimitri Podborski" w:date="2024-05-10T13:54:00Z"/>
              <w:rFonts w:eastAsiaTheme="minorEastAsia" w:cstheme="minorBidi"/>
              <w:i w:val="0"/>
              <w:iCs w:val="0"/>
              <w:noProof/>
              <w:kern w:val="2"/>
              <w:sz w:val="24"/>
              <w:szCs w:val="24"/>
              <w:lang w:val="en-CA"/>
              <w14:ligatures w14:val="standardContextual"/>
            </w:rPr>
          </w:pPr>
          <w:del w:id="136" w:author="Dimitri Podborski" w:date="2024-05-10T13:54:00Z">
            <w:r w:rsidRPr="00F80406" w:rsidDel="00F80406">
              <w:rPr>
                <w:rPrChange w:id="137" w:author="Dimitri Podborski" w:date="2024-05-10T13:54:00Z">
                  <w:rPr>
                    <w:rStyle w:val="Hyperlink"/>
                    <w:noProof/>
                    <w:lang w:val="en-CA"/>
                  </w:rPr>
                </w:rPrChange>
              </w:rPr>
              <w:delText>6.1.3</w:delText>
            </w:r>
            <w:r w:rsidRPr="00C70B1D" w:rsidDel="00F80406">
              <w:rPr>
                <w:rFonts w:eastAsiaTheme="minorEastAsia" w:cstheme="minorBidi"/>
                <w:i w:val="0"/>
                <w:iCs w:val="0"/>
                <w:noProof/>
                <w:kern w:val="2"/>
                <w:lang w:val="en-CA"/>
                <w14:ligatures w14:val="standardContextual"/>
              </w:rPr>
              <w:tab/>
            </w:r>
            <w:r w:rsidRPr="00F80406" w:rsidDel="00F80406">
              <w:rPr>
                <w:rPrChange w:id="138" w:author="Dimitri Podborski" w:date="2024-05-10T13:54:00Z">
                  <w:rPr>
                    <w:rStyle w:val="Hyperlink"/>
                    <w:noProof/>
                    <w:lang w:val="en-CA"/>
                  </w:rPr>
                </w:rPrChange>
              </w:rPr>
              <w:delText>VVC/H266 NALU header format</w:delText>
            </w:r>
            <w:r w:rsidRPr="00C70B1D" w:rsidDel="00F80406">
              <w:rPr>
                <w:noProof/>
                <w:webHidden/>
                <w:lang w:val="en-CA"/>
              </w:rPr>
              <w:tab/>
              <w:delText>11</w:delText>
            </w:r>
          </w:del>
        </w:p>
        <w:p w14:paraId="4E900297" w14:textId="5EB96520" w:rsidR="004E5D3B" w:rsidRPr="00C70B1D" w:rsidDel="00F80406" w:rsidRDefault="004E5D3B">
          <w:pPr>
            <w:pStyle w:val="TOC3"/>
            <w:tabs>
              <w:tab w:val="left" w:pos="1200"/>
              <w:tab w:val="right" w:leader="dot" w:pos="9010"/>
            </w:tabs>
            <w:rPr>
              <w:del w:id="139" w:author="Dimitri Podborski" w:date="2024-05-10T13:54:00Z"/>
              <w:rFonts w:eastAsiaTheme="minorEastAsia" w:cstheme="minorBidi"/>
              <w:i w:val="0"/>
              <w:iCs w:val="0"/>
              <w:noProof/>
              <w:kern w:val="2"/>
              <w:sz w:val="24"/>
              <w:szCs w:val="24"/>
              <w:lang w:val="en-CA"/>
              <w14:ligatures w14:val="standardContextual"/>
            </w:rPr>
          </w:pPr>
          <w:del w:id="140" w:author="Dimitri Podborski" w:date="2024-05-10T13:54:00Z">
            <w:r w:rsidRPr="00F80406" w:rsidDel="00F80406">
              <w:rPr>
                <w:rPrChange w:id="141" w:author="Dimitri Podborski" w:date="2024-05-10T13:54:00Z">
                  <w:rPr>
                    <w:rStyle w:val="Hyperlink"/>
                    <w:noProof/>
                    <w:lang w:val="en-CA"/>
                  </w:rPr>
                </w:rPrChange>
              </w:rPr>
              <w:delText>6.1.4</w:delText>
            </w:r>
            <w:r w:rsidRPr="00C70B1D" w:rsidDel="00F80406">
              <w:rPr>
                <w:rFonts w:eastAsiaTheme="minorEastAsia" w:cstheme="minorBidi"/>
                <w:i w:val="0"/>
                <w:iCs w:val="0"/>
                <w:noProof/>
                <w:kern w:val="2"/>
                <w:lang w:val="en-CA"/>
                <w14:ligatures w14:val="standardContextual"/>
              </w:rPr>
              <w:tab/>
            </w:r>
            <w:r w:rsidRPr="00F80406" w:rsidDel="00F80406">
              <w:rPr>
                <w:rPrChange w:id="142" w:author="Dimitri Podborski" w:date="2024-05-10T13:54:00Z">
                  <w:rPr>
                    <w:rStyle w:val="Hyperlink"/>
                    <w:noProof/>
                    <w:lang w:val="en-CA"/>
                  </w:rPr>
                </w:rPrChange>
              </w:rPr>
              <w:delText>LCEVC NALU header format</w:delText>
            </w:r>
            <w:r w:rsidRPr="00C70B1D" w:rsidDel="00F80406">
              <w:rPr>
                <w:noProof/>
                <w:webHidden/>
                <w:lang w:val="en-CA"/>
              </w:rPr>
              <w:tab/>
              <w:delText>12</w:delText>
            </w:r>
          </w:del>
        </w:p>
        <w:p w14:paraId="05C03380" w14:textId="2BC40FF9" w:rsidR="004E5D3B" w:rsidRPr="00C70B1D" w:rsidDel="00F80406" w:rsidRDefault="004E5D3B">
          <w:pPr>
            <w:pStyle w:val="TOC3"/>
            <w:tabs>
              <w:tab w:val="left" w:pos="1200"/>
              <w:tab w:val="right" w:leader="dot" w:pos="9010"/>
            </w:tabs>
            <w:rPr>
              <w:del w:id="143" w:author="Dimitri Podborski" w:date="2024-05-10T13:54:00Z"/>
              <w:rFonts w:eastAsiaTheme="minorEastAsia" w:cstheme="minorBidi"/>
              <w:i w:val="0"/>
              <w:iCs w:val="0"/>
              <w:noProof/>
              <w:kern w:val="2"/>
              <w:sz w:val="24"/>
              <w:szCs w:val="24"/>
              <w:lang w:val="en-CA"/>
              <w14:ligatures w14:val="standardContextual"/>
            </w:rPr>
          </w:pPr>
          <w:del w:id="144" w:author="Dimitri Podborski" w:date="2024-05-10T13:54:00Z">
            <w:r w:rsidRPr="00F80406" w:rsidDel="00F80406">
              <w:rPr>
                <w:rPrChange w:id="145" w:author="Dimitri Podborski" w:date="2024-05-10T13:54:00Z">
                  <w:rPr>
                    <w:rStyle w:val="Hyperlink"/>
                    <w:noProof/>
                    <w:lang w:val="en-CA"/>
                  </w:rPr>
                </w:rPrChange>
              </w:rPr>
              <w:delText>6.1.5</w:delText>
            </w:r>
            <w:r w:rsidRPr="00C70B1D" w:rsidDel="00F80406">
              <w:rPr>
                <w:rFonts w:eastAsiaTheme="minorEastAsia" w:cstheme="minorBidi"/>
                <w:i w:val="0"/>
                <w:iCs w:val="0"/>
                <w:noProof/>
                <w:kern w:val="2"/>
                <w:lang w:val="en-CA"/>
                <w14:ligatures w14:val="standardContextual"/>
              </w:rPr>
              <w:tab/>
            </w:r>
            <w:r w:rsidRPr="00F80406" w:rsidDel="00F80406">
              <w:rPr>
                <w:rPrChange w:id="146" w:author="Dimitri Podborski" w:date="2024-05-10T13:54:00Z">
                  <w:rPr>
                    <w:rStyle w:val="Hyperlink"/>
                    <w:noProof/>
                    <w:lang w:val="en-CA"/>
                  </w:rPr>
                </w:rPrChange>
              </w:rPr>
              <w:delText>Compatibility of interleaving LCEVC NAL units with AVC/HEVC/VVC NAL units</w:delText>
            </w:r>
            <w:r w:rsidRPr="00C70B1D" w:rsidDel="00F80406">
              <w:rPr>
                <w:noProof/>
                <w:webHidden/>
                <w:lang w:val="en-CA"/>
              </w:rPr>
              <w:tab/>
              <w:delText>13</w:delText>
            </w:r>
          </w:del>
        </w:p>
        <w:p w14:paraId="39846468" w14:textId="61D48833" w:rsidR="004E5D3B" w:rsidRPr="00C70B1D" w:rsidDel="00F80406" w:rsidRDefault="004E5D3B">
          <w:pPr>
            <w:pStyle w:val="TOC3"/>
            <w:tabs>
              <w:tab w:val="left" w:pos="1200"/>
              <w:tab w:val="right" w:leader="dot" w:pos="9010"/>
            </w:tabs>
            <w:rPr>
              <w:del w:id="147" w:author="Dimitri Podborski" w:date="2024-05-10T13:54:00Z"/>
              <w:rFonts w:eastAsiaTheme="minorEastAsia" w:cstheme="minorBidi"/>
              <w:i w:val="0"/>
              <w:iCs w:val="0"/>
              <w:noProof/>
              <w:kern w:val="2"/>
              <w:sz w:val="24"/>
              <w:szCs w:val="24"/>
              <w:lang w:val="en-CA"/>
              <w14:ligatures w14:val="standardContextual"/>
            </w:rPr>
          </w:pPr>
          <w:del w:id="148" w:author="Dimitri Podborski" w:date="2024-05-10T13:54:00Z">
            <w:r w:rsidRPr="00F80406" w:rsidDel="00F80406">
              <w:rPr>
                <w:rPrChange w:id="149" w:author="Dimitri Podborski" w:date="2024-05-10T13:54:00Z">
                  <w:rPr>
                    <w:rStyle w:val="Hyperlink"/>
                    <w:noProof/>
                    <w:lang w:val="en-CA"/>
                  </w:rPr>
                </w:rPrChange>
              </w:rPr>
              <w:delText>6.1.6</w:delText>
            </w:r>
            <w:r w:rsidRPr="00C70B1D" w:rsidDel="00F80406">
              <w:rPr>
                <w:rFonts w:eastAsiaTheme="minorEastAsia" w:cstheme="minorBidi"/>
                <w:i w:val="0"/>
                <w:iCs w:val="0"/>
                <w:noProof/>
                <w:kern w:val="2"/>
                <w:lang w:val="en-CA"/>
                <w14:ligatures w14:val="standardContextual"/>
              </w:rPr>
              <w:tab/>
            </w:r>
            <w:r w:rsidRPr="00F80406" w:rsidDel="00F80406">
              <w:rPr>
                <w:rPrChange w:id="150" w:author="Dimitri Podborski" w:date="2024-05-10T13:54:00Z">
                  <w:rPr>
                    <w:rStyle w:val="Hyperlink"/>
                    <w:noProof/>
                    <w:lang w:val="en-CA"/>
                  </w:rPr>
                </w:rPrChange>
              </w:rPr>
              <w:delText>Dual Configuration Boxes in Single Track</w:delText>
            </w:r>
            <w:r w:rsidRPr="00C70B1D" w:rsidDel="00F80406">
              <w:rPr>
                <w:noProof/>
                <w:webHidden/>
                <w:lang w:val="en-CA"/>
              </w:rPr>
              <w:tab/>
              <w:delText>14</w:delText>
            </w:r>
          </w:del>
        </w:p>
        <w:p w14:paraId="270CB862" w14:textId="0644E348" w:rsidR="004E5D3B" w:rsidRPr="00C70B1D" w:rsidDel="00F80406" w:rsidRDefault="004E5D3B">
          <w:pPr>
            <w:pStyle w:val="TOC2"/>
            <w:tabs>
              <w:tab w:val="left" w:pos="960"/>
              <w:tab w:val="right" w:leader="dot" w:pos="9010"/>
            </w:tabs>
            <w:rPr>
              <w:del w:id="151" w:author="Dimitri Podborski" w:date="2024-05-10T13:54:00Z"/>
              <w:rFonts w:eastAsiaTheme="minorEastAsia" w:cstheme="minorBidi"/>
              <w:smallCaps w:val="0"/>
              <w:noProof/>
              <w:kern w:val="2"/>
              <w:sz w:val="24"/>
              <w:szCs w:val="24"/>
              <w:lang w:val="en-CA"/>
              <w14:ligatures w14:val="standardContextual"/>
            </w:rPr>
          </w:pPr>
          <w:del w:id="152" w:author="Dimitri Podborski" w:date="2024-05-10T13:54:00Z">
            <w:r w:rsidRPr="00F80406" w:rsidDel="00F80406">
              <w:rPr>
                <w:rPrChange w:id="153" w:author="Dimitri Podborski" w:date="2024-05-10T13:54:00Z">
                  <w:rPr>
                    <w:rStyle w:val="Hyperlink"/>
                    <w:noProof/>
                    <w:lang w:val="en-CA"/>
                  </w:rPr>
                </w:rPrChange>
              </w:rPr>
              <w:delText>6.2</w:delText>
            </w:r>
            <w:r w:rsidRPr="00C70B1D" w:rsidDel="00F80406">
              <w:rPr>
                <w:rFonts w:eastAsiaTheme="minorEastAsia" w:cstheme="minorBidi"/>
                <w:smallCaps w:val="0"/>
                <w:noProof/>
                <w:kern w:val="2"/>
                <w:lang w:val="en-CA"/>
                <w14:ligatures w14:val="standardContextual"/>
              </w:rPr>
              <w:tab/>
            </w:r>
            <w:r w:rsidRPr="00F80406" w:rsidDel="00F80406">
              <w:rPr>
                <w:rPrChange w:id="154" w:author="Dimitri Podborski" w:date="2024-05-10T13:54:00Z">
                  <w:rPr>
                    <w:rStyle w:val="Hyperlink"/>
                    <w:noProof/>
                    <w:lang w:val="en-CA"/>
                  </w:rPr>
                </w:rPrChange>
              </w:rPr>
              <w:delText>SEI approach</w:delText>
            </w:r>
            <w:r w:rsidRPr="00C70B1D" w:rsidDel="00F80406">
              <w:rPr>
                <w:noProof/>
                <w:webHidden/>
                <w:lang w:val="en-CA"/>
              </w:rPr>
              <w:tab/>
              <w:delText>16</w:delText>
            </w:r>
          </w:del>
        </w:p>
        <w:p w14:paraId="2E0A4FD5" w14:textId="56E69DE4" w:rsidR="004E5D3B" w:rsidRPr="00C70B1D" w:rsidDel="00F80406" w:rsidRDefault="004E5D3B">
          <w:pPr>
            <w:pStyle w:val="TOC3"/>
            <w:tabs>
              <w:tab w:val="left" w:pos="1200"/>
              <w:tab w:val="right" w:leader="dot" w:pos="9010"/>
            </w:tabs>
            <w:rPr>
              <w:del w:id="155" w:author="Dimitri Podborski" w:date="2024-05-10T13:54:00Z"/>
              <w:rFonts w:eastAsiaTheme="minorEastAsia" w:cstheme="minorBidi"/>
              <w:i w:val="0"/>
              <w:iCs w:val="0"/>
              <w:noProof/>
              <w:kern w:val="2"/>
              <w:sz w:val="24"/>
              <w:szCs w:val="24"/>
              <w:lang w:val="en-CA"/>
              <w14:ligatures w14:val="standardContextual"/>
            </w:rPr>
          </w:pPr>
          <w:del w:id="156" w:author="Dimitri Podborski" w:date="2024-05-10T13:54:00Z">
            <w:r w:rsidRPr="00F80406" w:rsidDel="00F80406">
              <w:rPr>
                <w:rPrChange w:id="157" w:author="Dimitri Podborski" w:date="2024-05-10T13:54:00Z">
                  <w:rPr>
                    <w:rStyle w:val="Hyperlink"/>
                    <w:noProof/>
                    <w:lang w:val="en-CA"/>
                  </w:rPr>
                </w:rPrChange>
              </w:rPr>
              <w:delText>6.2.1</w:delText>
            </w:r>
            <w:r w:rsidRPr="00C70B1D" w:rsidDel="00F80406">
              <w:rPr>
                <w:rFonts w:eastAsiaTheme="minorEastAsia" w:cstheme="minorBidi"/>
                <w:i w:val="0"/>
                <w:iCs w:val="0"/>
                <w:noProof/>
                <w:kern w:val="2"/>
                <w:lang w:val="en-CA"/>
                <w14:ligatures w14:val="standardContextual"/>
              </w:rPr>
              <w:tab/>
            </w:r>
            <w:r w:rsidRPr="00F80406" w:rsidDel="00F80406">
              <w:rPr>
                <w:rPrChange w:id="158" w:author="Dimitri Podborski" w:date="2024-05-10T13:54:00Z">
                  <w:rPr>
                    <w:rStyle w:val="Hyperlink"/>
                    <w:noProof/>
                    <w:lang w:val="en-CA"/>
                  </w:rPr>
                </w:rPrChange>
              </w:rPr>
              <w:delText>Carriage of LCEVC NALUs in SEI messages</w:delText>
            </w:r>
            <w:r w:rsidRPr="00C70B1D" w:rsidDel="00F80406">
              <w:rPr>
                <w:noProof/>
                <w:webHidden/>
                <w:lang w:val="en-CA"/>
              </w:rPr>
              <w:tab/>
              <w:delText>16</w:delText>
            </w:r>
          </w:del>
        </w:p>
        <w:p w14:paraId="5CA57C1D" w14:textId="6EA307B8" w:rsidR="004E5D3B" w:rsidRPr="00C70B1D" w:rsidDel="00F80406" w:rsidRDefault="004E5D3B">
          <w:pPr>
            <w:pStyle w:val="TOC3"/>
            <w:tabs>
              <w:tab w:val="left" w:pos="1200"/>
              <w:tab w:val="right" w:leader="dot" w:pos="9010"/>
            </w:tabs>
            <w:rPr>
              <w:del w:id="159" w:author="Dimitri Podborski" w:date="2024-05-10T13:54:00Z"/>
              <w:rFonts w:eastAsiaTheme="minorEastAsia" w:cstheme="minorBidi"/>
              <w:i w:val="0"/>
              <w:iCs w:val="0"/>
              <w:noProof/>
              <w:kern w:val="2"/>
              <w:sz w:val="24"/>
              <w:szCs w:val="24"/>
              <w:lang w:val="en-CA"/>
              <w14:ligatures w14:val="standardContextual"/>
            </w:rPr>
          </w:pPr>
          <w:del w:id="160" w:author="Dimitri Podborski" w:date="2024-05-10T13:54:00Z">
            <w:r w:rsidRPr="00F80406" w:rsidDel="00F80406">
              <w:rPr>
                <w:rPrChange w:id="161" w:author="Dimitri Podborski" w:date="2024-05-10T13:54:00Z">
                  <w:rPr>
                    <w:rStyle w:val="Hyperlink"/>
                    <w:noProof/>
                    <w:lang w:val="en-CA"/>
                  </w:rPr>
                </w:rPrChange>
              </w:rPr>
              <w:delText>6.2.2</w:delText>
            </w:r>
            <w:r w:rsidRPr="00C70B1D" w:rsidDel="00F80406">
              <w:rPr>
                <w:rFonts w:eastAsiaTheme="minorEastAsia" w:cstheme="minorBidi"/>
                <w:i w:val="0"/>
                <w:iCs w:val="0"/>
                <w:noProof/>
                <w:kern w:val="2"/>
                <w:lang w:val="en-CA"/>
                <w14:ligatures w14:val="standardContextual"/>
              </w:rPr>
              <w:tab/>
            </w:r>
            <w:r w:rsidRPr="00F80406" w:rsidDel="00F80406">
              <w:rPr>
                <w:rPrChange w:id="162" w:author="Dimitri Podborski" w:date="2024-05-10T13:54:00Z">
                  <w:rPr>
                    <w:rStyle w:val="Hyperlink"/>
                    <w:noProof/>
                    <w:lang w:val="en-CA"/>
                  </w:rPr>
                </w:rPrChange>
              </w:rPr>
              <w:delText>Suggested solution for SEI carriage</w:delText>
            </w:r>
            <w:r w:rsidRPr="00C70B1D" w:rsidDel="00F80406">
              <w:rPr>
                <w:noProof/>
                <w:webHidden/>
                <w:lang w:val="en-CA"/>
              </w:rPr>
              <w:tab/>
              <w:delText>17</w:delText>
            </w:r>
          </w:del>
        </w:p>
        <w:p w14:paraId="5397474A" w14:textId="7AB25D6A" w:rsidR="004E5D3B" w:rsidRPr="00C70B1D" w:rsidDel="00F80406" w:rsidRDefault="004E5D3B">
          <w:pPr>
            <w:pStyle w:val="TOC2"/>
            <w:tabs>
              <w:tab w:val="left" w:pos="960"/>
              <w:tab w:val="right" w:leader="dot" w:pos="9010"/>
            </w:tabs>
            <w:rPr>
              <w:del w:id="163" w:author="Dimitri Podborski" w:date="2024-05-10T13:54:00Z"/>
              <w:rFonts w:eastAsiaTheme="minorEastAsia" w:cstheme="minorBidi"/>
              <w:smallCaps w:val="0"/>
              <w:noProof/>
              <w:kern w:val="2"/>
              <w:sz w:val="24"/>
              <w:szCs w:val="24"/>
              <w:lang w:val="en-CA"/>
              <w14:ligatures w14:val="standardContextual"/>
            </w:rPr>
          </w:pPr>
          <w:del w:id="164" w:author="Dimitri Podborski" w:date="2024-05-10T13:54:00Z">
            <w:r w:rsidRPr="00F80406" w:rsidDel="00F80406">
              <w:rPr>
                <w:rPrChange w:id="165" w:author="Dimitri Podborski" w:date="2024-05-10T13:54:00Z">
                  <w:rPr>
                    <w:rStyle w:val="Hyperlink"/>
                    <w:noProof/>
                    <w:lang w:val="en-CA"/>
                  </w:rPr>
                </w:rPrChange>
              </w:rPr>
              <w:delText>6.3</w:delText>
            </w:r>
            <w:r w:rsidRPr="00C70B1D" w:rsidDel="00F80406">
              <w:rPr>
                <w:rFonts w:eastAsiaTheme="minorEastAsia" w:cstheme="minorBidi"/>
                <w:smallCaps w:val="0"/>
                <w:noProof/>
                <w:kern w:val="2"/>
                <w:lang w:val="en-CA"/>
                <w14:ligatures w14:val="standardContextual"/>
              </w:rPr>
              <w:tab/>
            </w:r>
            <w:r w:rsidRPr="00F80406" w:rsidDel="00F80406">
              <w:rPr>
                <w:rPrChange w:id="166" w:author="Dimitri Podborski" w:date="2024-05-10T13:54:00Z">
                  <w:rPr>
                    <w:rStyle w:val="Hyperlink"/>
                    <w:noProof/>
                    <w:lang w:val="en-CA"/>
                  </w:rPr>
                </w:rPrChange>
              </w:rPr>
              <w:delText>Aggregators approach</w:delText>
            </w:r>
            <w:r w:rsidRPr="00C70B1D" w:rsidDel="00F80406">
              <w:rPr>
                <w:noProof/>
                <w:webHidden/>
                <w:lang w:val="en-CA"/>
              </w:rPr>
              <w:tab/>
              <w:delText>17</w:delText>
            </w:r>
          </w:del>
        </w:p>
        <w:p w14:paraId="6D96CB28" w14:textId="4CBAC03D" w:rsidR="004E5D3B" w:rsidRPr="00C70B1D" w:rsidDel="00F80406" w:rsidRDefault="004E5D3B">
          <w:pPr>
            <w:pStyle w:val="TOC3"/>
            <w:tabs>
              <w:tab w:val="left" w:pos="1200"/>
              <w:tab w:val="right" w:leader="dot" w:pos="9010"/>
            </w:tabs>
            <w:rPr>
              <w:del w:id="167" w:author="Dimitri Podborski" w:date="2024-05-10T13:54:00Z"/>
              <w:rFonts w:eastAsiaTheme="minorEastAsia" w:cstheme="minorBidi"/>
              <w:i w:val="0"/>
              <w:iCs w:val="0"/>
              <w:noProof/>
              <w:kern w:val="2"/>
              <w:sz w:val="24"/>
              <w:szCs w:val="24"/>
              <w:lang w:val="en-CA"/>
              <w14:ligatures w14:val="standardContextual"/>
            </w:rPr>
          </w:pPr>
          <w:del w:id="168" w:author="Dimitri Podborski" w:date="2024-05-10T13:54:00Z">
            <w:r w:rsidRPr="00F80406" w:rsidDel="00F80406">
              <w:rPr>
                <w:rPrChange w:id="169" w:author="Dimitri Podborski" w:date="2024-05-10T13:54:00Z">
                  <w:rPr>
                    <w:rStyle w:val="Hyperlink"/>
                    <w:noProof/>
                    <w:lang w:val="en-CA"/>
                  </w:rPr>
                </w:rPrChange>
              </w:rPr>
              <w:delText>6.3.1</w:delText>
            </w:r>
            <w:r w:rsidRPr="00C70B1D" w:rsidDel="00F80406">
              <w:rPr>
                <w:rFonts w:eastAsiaTheme="minorEastAsia" w:cstheme="minorBidi"/>
                <w:i w:val="0"/>
                <w:iCs w:val="0"/>
                <w:noProof/>
                <w:kern w:val="2"/>
                <w:lang w:val="en-CA"/>
                <w14:ligatures w14:val="standardContextual"/>
              </w:rPr>
              <w:tab/>
            </w:r>
            <w:r w:rsidRPr="00F80406" w:rsidDel="00F80406">
              <w:rPr>
                <w:rPrChange w:id="170" w:author="Dimitri Podborski" w:date="2024-05-10T13:54:00Z">
                  <w:rPr>
                    <w:rStyle w:val="Hyperlink"/>
                    <w:noProof/>
                    <w:lang w:val="en-CA"/>
                  </w:rPr>
                </w:rPrChange>
              </w:rPr>
              <w:delText>AVC/H264 NALU header format</w:delText>
            </w:r>
            <w:r w:rsidRPr="00C70B1D" w:rsidDel="00F80406">
              <w:rPr>
                <w:noProof/>
                <w:webHidden/>
                <w:lang w:val="en-CA"/>
              </w:rPr>
              <w:tab/>
              <w:delText>17</w:delText>
            </w:r>
          </w:del>
        </w:p>
        <w:p w14:paraId="4CFC9F3D" w14:textId="39198188" w:rsidR="004E5D3B" w:rsidRPr="00C70B1D" w:rsidDel="00F80406" w:rsidRDefault="004E5D3B">
          <w:pPr>
            <w:pStyle w:val="TOC1"/>
            <w:tabs>
              <w:tab w:val="left" w:pos="480"/>
              <w:tab w:val="right" w:leader="dot" w:pos="9010"/>
            </w:tabs>
            <w:rPr>
              <w:del w:id="171" w:author="Dimitri Podborski" w:date="2024-05-10T13:54:00Z"/>
              <w:rFonts w:eastAsiaTheme="minorEastAsia" w:cstheme="minorBidi"/>
              <w:b w:val="0"/>
              <w:bCs w:val="0"/>
              <w:caps w:val="0"/>
              <w:noProof/>
              <w:kern w:val="2"/>
              <w:sz w:val="24"/>
              <w:szCs w:val="24"/>
              <w:lang w:val="en-CA"/>
              <w14:ligatures w14:val="standardContextual"/>
            </w:rPr>
          </w:pPr>
          <w:del w:id="172" w:author="Dimitri Podborski" w:date="2024-05-10T13:54:00Z">
            <w:r w:rsidRPr="00F80406" w:rsidDel="00F80406">
              <w:rPr>
                <w:rPrChange w:id="173" w:author="Dimitri Podborski" w:date="2024-05-10T13:54:00Z">
                  <w:rPr>
                    <w:rStyle w:val="Hyperlink"/>
                    <w:noProof/>
                    <w:lang w:val="en-CA"/>
                  </w:rPr>
                </w:rPrChange>
              </w:rPr>
              <w:delText>7</w:delText>
            </w:r>
            <w:r w:rsidRPr="00C70B1D" w:rsidDel="00F80406">
              <w:rPr>
                <w:rFonts w:eastAsiaTheme="minorEastAsia" w:cstheme="minorBidi"/>
                <w:b w:val="0"/>
                <w:bCs w:val="0"/>
                <w:caps w:val="0"/>
                <w:noProof/>
                <w:kern w:val="2"/>
                <w:lang w:val="en-CA"/>
                <w14:ligatures w14:val="standardContextual"/>
              </w:rPr>
              <w:tab/>
            </w:r>
            <w:r w:rsidRPr="00F80406" w:rsidDel="00F80406">
              <w:rPr>
                <w:rPrChange w:id="174" w:author="Dimitri Podborski" w:date="2024-05-10T13:54:00Z">
                  <w:rPr>
                    <w:rStyle w:val="Hyperlink"/>
                    <w:noProof/>
                    <w:lang w:val="en-CA"/>
                  </w:rPr>
                </w:rPrChange>
              </w:rPr>
              <w:delText>On codecs string extensions for L-HEVC</w:delText>
            </w:r>
            <w:r w:rsidRPr="00C70B1D" w:rsidDel="00F80406">
              <w:rPr>
                <w:noProof/>
                <w:webHidden/>
                <w:lang w:val="en-CA"/>
              </w:rPr>
              <w:tab/>
              <w:delText>19</w:delText>
            </w:r>
          </w:del>
        </w:p>
        <w:p w14:paraId="1275BB9C" w14:textId="366968BF" w:rsidR="004E5D3B" w:rsidRPr="00C70B1D" w:rsidDel="00F80406" w:rsidRDefault="004E5D3B">
          <w:pPr>
            <w:pStyle w:val="TOC2"/>
            <w:tabs>
              <w:tab w:val="left" w:pos="960"/>
              <w:tab w:val="right" w:leader="dot" w:pos="9010"/>
            </w:tabs>
            <w:rPr>
              <w:del w:id="175" w:author="Dimitri Podborski" w:date="2024-05-10T13:54:00Z"/>
              <w:rFonts w:eastAsiaTheme="minorEastAsia" w:cstheme="minorBidi"/>
              <w:smallCaps w:val="0"/>
              <w:noProof/>
              <w:kern w:val="2"/>
              <w:sz w:val="24"/>
              <w:szCs w:val="24"/>
              <w:lang w:val="en-CA"/>
              <w14:ligatures w14:val="standardContextual"/>
            </w:rPr>
          </w:pPr>
          <w:del w:id="176" w:author="Dimitri Podborski" w:date="2024-05-10T13:54:00Z">
            <w:r w:rsidRPr="00F80406" w:rsidDel="00F80406">
              <w:rPr>
                <w:rPrChange w:id="177" w:author="Dimitri Podborski" w:date="2024-05-10T13:54:00Z">
                  <w:rPr>
                    <w:rStyle w:val="Hyperlink"/>
                    <w:noProof/>
                    <w:lang w:val="en-CA"/>
                  </w:rPr>
                </w:rPrChange>
              </w:rPr>
              <w:delText>7.1</w:delText>
            </w:r>
            <w:r w:rsidRPr="00C70B1D" w:rsidDel="00F80406">
              <w:rPr>
                <w:rFonts w:eastAsiaTheme="minorEastAsia" w:cstheme="minorBidi"/>
                <w:smallCaps w:val="0"/>
                <w:noProof/>
                <w:kern w:val="2"/>
                <w:lang w:val="en-CA"/>
                <w14:ligatures w14:val="standardContextual"/>
              </w:rPr>
              <w:tab/>
            </w:r>
            <w:r w:rsidRPr="00F80406" w:rsidDel="00F80406">
              <w:rPr>
                <w:rPrChange w:id="178" w:author="Dimitri Podborski" w:date="2024-05-10T13:54:00Z">
                  <w:rPr>
                    <w:rStyle w:val="Hyperlink"/>
                    <w:noProof/>
                    <w:lang w:val="en-CA"/>
                  </w:rPr>
                </w:rPrChange>
              </w:rPr>
              <w:delText>Required MIME type signaling for L-HEVC</w:delText>
            </w:r>
            <w:r w:rsidRPr="00C70B1D" w:rsidDel="00F80406">
              <w:rPr>
                <w:noProof/>
                <w:webHidden/>
                <w:lang w:val="en-CA"/>
              </w:rPr>
              <w:tab/>
              <w:delText>20</w:delText>
            </w:r>
          </w:del>
        </w:p>
        <w:p w14:paraId="49AAF7FC" w14:textId="3DC8F97A" w:rsidR="004E5D3B" w:rsidRPr="00C70B1D" w:rsidDel="00F80406" w:rsidRDefault="004E5D3B">
          <w:pPr>
            <w:pStyle w:val="TOC3"/>
            <w:tabs>
              <w:tab w:val="left" w:pos="1200"/>
              <w:tab w:val="right" w:leader="dot" w:pos="9010"/>
            </w:tabs>
            <w:rPr>
              <w:del w:id="179" w:author="Dimitri Podborski" w:date="2024-05-10T13:54:00Z"/>
              <w:rFonts w:eastAsiaTheme="minorEastAsia" w:cstheme="minorBidi"/>
              <w:i w:val="0"/>
              <w:iCs w:val="0"/>
              <w:noProof/>
              <w:kern w:val="2"/>
              <w:sz w:val="24"/>
              <w:szCs w:val="24"/>
              <w:lang w:val="en-CA"/>
              <w14:ligatures w14:val="standardContextual"/>
            </w:rPr>
          </w:pPr>
          <w:del w:id="180" w:author="Dimitri Podborski" w:date="2024-05-10T13:54:00Z">
            <w:r w:rsidRPr="00F80406" w:rsidDel="00F80406">
              <w:rPr>
                <w:rPrChange w:id="181" w:author="Dimitri Podborski" w:date="2024-05-10T13:54:00Z">
                  <w:rPr>
                    <w:rStyle w:val="Hyperlink"/>
                    <w:noProof/>
                    <w:lang w:val="en-CA"/>
                  </w:rPr>
                </w:rPrChange>
              </w:rPr>
              <w:delText>7.1.1</w:delText>
            </w:r>
            <w:r w:rsidRPr="00C70B1D" w:rsidDel="00F80406">
              <w:rPr>
                <w:rFonts w:eastAsiaTheme="minorEastAsia" w:cstheme="minorBidi"/>
                <w:i w:val="0"/>
                <w:iCs w:val="0"/>
                <w:noProof/>
                <w:kern w:val="2"/>
                <w:lang w:val="en-CA"/>
                <w14:ligatures w14:val="standardContextual"/>
              </w:rPr>
              <w:tab/>
            </w:r>
            <w:r w:rsidRPr="00F80406" w:rsidDel="00F80406">
              <w:rPr>
                <w:rPrChange w:id="182" w:author="Dimitri Podborski" w:date="2024-05-10T13:54:00Z">
                  <w:rPr>
                    <w:rStyle w:val="Hyperlink"/>
                    <w:noProof/>
                    <w:lang w:val="en-CA"/>
                  </w:rPr>
                </w:rPrChange>
              </w:rPr>
              <w:delText>Problem description</w:delText>
            </w:r>
            <w:r w:rsidRPr="00C70B1D" w:rsidDel="00F80406">
              <w:rPr>
                <w:noProof/>
                <w:webHidden/>
                <w:lang w:val="en-CA"/>
              </w:rPr>
              <w:tab/>
              <w:delText>20</w:delText>
            </w:r>
          </w:del>
        </w:p>
        <w:p w14:paraId="3EF84DBF" w14:textId="4673D96D" w:rsidR="004E5D3B" w:rsidRPr="00C70B1D" w:rsidDel="00F80406" w:rsidRDefault="004E5D3B">
          <w:pPr>
            <w:pStyle w:val="TOC3"/>
            <w:tabs>
              <w:tab w:val="left" w:pos="1200"/>
              <w:tab w:val="right" w:leader="dot" w:pos="9010"/>
            </w:tabs>
            <w:rPr>
              <w:del w:id="183" w:author="Dimitri Podborski" w:date="2024-05-10T13:54:00Z"/>
              <w:rFonts w:eastAsiaTheme="minorEastAsia" w:cstheme="minorBidi"/>
              <w:i w:val="0"/>
              <w:iCs w:val="0"/>
              <w:noProof/>
              <w:kern w:val="2"/>
              <w:sz w:val="24"/>
              <w:szCs w:val="24"/>
              <w:lang w:val="en-CA"/>
              <w14:ligatures w14:val="standardContextual"/>
            </w:rPr>
          </w:pPr>
          <w:del w:id="184" w:author="Dimitri Podborski" w:date="2024-05-10T13:54:00Z">
            <w:r w:rsidRPr="00F80406" w:rsidDel="00F80406">
              <w:rPr>
                <w:rPrChange w:id="185" w:author="Dimitri Podborski" w:date="2024-05-10T13:54:00Z">
                  <w:rPr>
                    <w:rStyle w:val="Hyperlink"/>
                    <w:noProof/>
                    <w:lang w:val="en-CA"/>
                  </w:rPr>
                </w:rPrChange>
              </w:rPr>
              <w:delText>7.1.2</w:delText>
            </w:r>
            <w:r w:rsidRPr="00C70B1D" w:rsidDel="00F80406">
              <w:rPr>
                <w:rFonts w:eastAsiaTheme="minorEastAsia" w:cstheme="minorBidi"/>
                <w:i w:val="0"/>
                <w:iCs w:val="0"/>
                <w:noProof/>
                <w:kern w:val="2"/>
                <w:lang w:val="en-CA"/>
                <w14:ligatures w14:val="standardContextual"/>
              </w:rPr>
              <w:tab/>
            </w:r>
            <w:r w:rsidRPr="00F80406" w:rsidDel="00F80406">
              <w:rPr>
                <w:rPrChange w:id="186" w:author="Dimitri Podborski" w:date="2024-05-10T13:54:00Z">
                  <w:rPr>
                    <w:rStyle w:val="Hyperlink"/>
                    <w:noProof/>
                    <w:lang w:val="en-CA"/>
                  </w:rPr>
                </w:rPrChange>
              </w:rPr>
              <w:delText>General</w:delText>
            </w:r>
            <w:r w:rsidRPr="00C70B1D" w:rsidDel="00F80406">
              <w:rPr>
                <w:noProof/>
                <w:webHidden/>
                <w:lang w:val="en-CA"/>
              </w:rPr>
              <w:tab/>
              <w:delText>20</w:delText>
            </w:r>
          </w:del>
        </w:p>
        <w:p w14:paraId="56CB7200" w14:textId="29655670" w:rsidR="004E5D3B" w:rsidRPr="00C70B1D" w:rsidDel="00F80406" w:rsidRDefault="004E5D3B">
          <w:pPr>
            <w:pStyle w:val="TOC3"/>
            <w:tabs>
              <w:tab w:val="left" w:pos="1200"/>
              <w:tab w:val="right" w:leader="dot" w:pos="9010"/>
            </w:tabs>
            <w:rPr>
              <w:del w:id="187" w:author="Dimitri Podborski" w:date="2024-05-10T13:54:00Z"/>
              <w:rFonts w:eastAsiaTheme="minorEastAsia" w:cstheme="minorBidi"/>
              <w:i w:val="0"/>
              <w:iCs w:val="0"/>
              <w:noProof/>
              <w:kern w:val="2"/>
              <w:sz w:val="24"/>
              <w:szCs w:val="24"/>
              <w:lang w:val="en-CA"/>
              <w14:ligatures w14:val="standardContextual"/>
            </w:rPr>
          </w:pPr>
          <w:del w:id="188" w:author="Dimitri Podborski" w:date="2024-05-10T13:54:00Z">
            <w:r w:rsidRPr="00F80406" w:rsidDel="00F80406">
              <w:rPr>
                <w:rPrChange w:id="189" w:author="Dimitri Podborski" w:date="2024-05-10T13:54:00Z">
                  <w:rPr>
                    <w:rStyle w:val="Hyperlink"/>
                    <w:noProof/>
                    <w:lang w:val="en-CA"/>
                  </w:rPr>
                </w:rPrChange>
              </w:rPr>
              <w:delText>7.1.3</w:delText>
            </w:r>
            <w:r w:rsidRPr="00C70B1D" w:rsidDel="00F80406">
              <w:rPr>
                <w:rFonts w:eastAsiaTheme="minorEastAsia" w:cstheme="minorBidi"/>
                <w:i w:val="0"/>
                <w:iCs w:val="0"/>
                <w:noProof/>
                <w:kern w:val="2"/>
                <w:lang w:val="en-CA"/>
                <w14:ligatures w14:val="standardContextual"/>
              </w:rPr>
              <w:tab/>
            </w:r>
            <w:r w:rsidRPr="00F80406" w:rsidDel="00F80406">
              <w:rPr>
                <w:rPrChange w:id="190" w:author="Dimitri Podborski" w:date="2024-05-10T13:54:00Z">
                  <w:rPr>
                    <w:rStyle w:val="Hyperlink"/>
                    <w:noProof/>
                    <w:lang w:val="en-CA"/>
                  </w:rPr>
                </w:rPrChange>
              </w:rPr>
              <w:delText>Extension of the codecs parameter</w:delText>
            </w:r>
            <w:r w:rsidRPr="00C70B1D" w:rsidDel="00F80406">
              <w:rPr>
                <w:noProof/>
                <w:webHidden/>
                <w:lang w:val="en-CA"/>
              </w:rPr>
              <w:tab/>
              <w:delText>21</w:delText>
            </w:r>
          </w:del>
        </w:p>
        <w:p w14:paraId="55E14D21" w14:textId="31DA0C78" w:rsidR="004E5D3B" w:rsidRPr="00C70B1D" w:rsidDel="00F80406" w:rsidRDefault="004E5D3B">
          <w:pPr>
            <w:pStyle w:val="TOC3"/>
            <w:tabs>
              <w:tab w:val="left" w:pos="1200"/>
              <w:tab w:val="right" w:leader="dot" w:pos="9010"/>
            </w:tabs>
            <w:rPr>
              <w:del w:id="191" w:author="Dimitri Podborski" w:date="2024-05-10T13:54:00Z"/>
              <w:rFonts w:eastAsiaTheme="minorEastAsia" w:cstheme="minorBidi"/>
              <w:i w:val="0"/>
              <w:iCs w:val="0"/>
              <w:noProof/>
              <w:kern w:val="2"/>
              <w:sz w:val="24"/>
              <w:szCs w:val="24"/>
              <w:lang w:val="en-CA"/>
              <w14:ligatures w14:val="standardContextual"/>
            </w:rPr>
          </w:pPr>
          <w:del w:id="192" w:author="Dimitri Podborski" w:date="2024-05-10T13:54:00Z">
            <w:r w:rsidRPr="00F80406" w:rsidDel="00F80406">
              <w:rPr>
                <w:rPrChange w:id="193" w:author="Dimitri Podborski" w:date="2024-05-10T13:54:00Z">
                  <w:rPr>
                    <w:rStyle w:val="Hyperlink"/>
                    <w:noProof/>
                    <w:lang w:val="en-CA"/>
                  </w:rPr>
                </w:rPrChange>
              </w:rPr>
              <w:delText>7.1.4</w:delText>
            </w:r>
            <w:r w:rsidRPr="00C70B1D" w:rsidDel="00F80406">
              <w:rPr>
                <w:rFonts w:eastAsiaTheme="minorEastAsia" w:cstheme="minorBidi"/>
                <w:i w:val="0"/>
                <w:iCs w:val="0"/>
                <w:noProof/>
                <w:kern w:val="2"/>
                <w:lang w:val="en-CA"/>
                <w14:ligatures w14:val="standardContextual"/>
              </w:rPr>
              <w:tab/>
            </w:r>
            <w:r w:rsidRPr="00F80406" w:rsidDel="00F80406">
              <w:rPr>
                <w:rPrChange w:id="194" w:author="Dimitri Podborski" w:date="2024-05-10T13:54:00Z">
                  <w:rPr>
                    <w:rStyle w:val="Hyperlink"/>
                    <w:noProof/>
                    <w:lang w:val="en-CA"/>
                  </w:rPr>
                </w:rPrChange>
              </w:rPr>
              <w:delText>Alternatives</w:delText>
            </w:r>
            <w:r w:rsidRPr="00C70B1D" w:rsidDel="00F80406">
              <w:rPr>
                <w:noProof/>
                <w:webHidden/>
                <w:lang w:val="en-CA"/>
              </w:rPr>
              <w:tab/>
              <w:delText>21</w:delText>
            </w:r>
          </w:del>
        </w:p>
        <w:p w14:paraId="3F58D0BE" w14:textId="3DA6AB9A" w:rsidR="004E5D3B" w:rsidRPr="00C70B1D" w:rsidDel="00F80406" w:rsidRDefault="004E5D3B">
          <w:pPr>
            <w:pStyle w:val="TOC2"/>
            <w:tabs>
              <w:tab w:val="left" w:pos="960"/>
              <w:tab w:val="right" w:leader="dot" w:pos="9010"/>
            </w:tabs>
            <w:rPr>
              <w:del w:id="195" w:author="Dimitri Podborski" w:date="2024-05-10T13:54:00Z"/>
              <w:rFonts w:eastAsiaTheme="minorEastAsia" w:cstheme="minorBidi"/>
              <w:smallCaps w:val="0"/>
              <w:noProof/>
              <w:kern w:val="2"/>
              <w:sz w:val="24"/>
              <w:szCs w:val="24"/>
              <w:lang w:val="en-CA"/>
              <w14:ligatures w14:val="standardContextual"/>
            </w:rPr>
          </w:pPr>
          <w:del w:id="196" w:author="Dimitri Podborski" w:date="2024-05-10T13:54:00Z">
            <w:r w:rsidRPr="00F80406" w:rsidDel="00F80406">
              <w:rPr>
                <w:rPrChange w:id="197" w:author="Dimitri Podborski" w:date="2024-05-10T13:54:00Z">
                  <w:rPr>
                    <w:rStyle w:val="Hyperlink"/>
                    <w:noProof/>
                    <w:lang w:val="en-CA"/>
                  </w:rPr>
                </w:rPrChange>
              </w:rPr>
              <w:delText>7.2</w:delText>
            </w:r>
            <w:r w:rsidRPr="00C70B1D" w:rsidDel="00F80406">
              <w:rPr>
                <w:rFonts w:eastAsiaTheme="minorEastAsia" w:cstheme="minorBidi"/>
                <w:smallCaps w:val="0"/>
                <w:noProof/>
                <w:kern w:val="2"/>
                <w:lang w:val="en-CA"/>
                <w14:ligatures w14:val="standardContextual"/>
              </w:rPr>
              <w:tab/>
            </w:r>
            <w:r w:rsidRPr="00F80406" w:rsidDel="00F80406">
              <w:rPr>
                <w:rPrChange w:id="198" w:author="Dimitri Podborski" w:date="2024-05-10T13:54:00Z">
                  <w:rPr>
                    <w:rStyle w:val="Hyperlink"/>
                    <w:noProof/>
                    <w:lang w:val="en-CA"/>
                  </w:rPr>
                </w:rPrChange>
              </w:rPr>
              <w:delText>Further improvements</w:delText>
            </w:r>
            <w:r w:rsidRPr="00C70B1D" w:rsidDel="00F80406">
              <w:rPr>
                <w:noProof/>
                <w:webHidden/>
                <w:lang w:val="en-CA"/>
              </w:rPr>
              <w:tab/>
              <w:delText>22</w:delText>
            </w:r>
          </w:del>
        </w:p>
        <w:p w14:paraId="4D4CD620" w14:textId="2FE86E8E" w:rsidR="004E5D3B" w:rsidRPr="00C70B1D" w:rsidDel="00F80406" w:rsidRDefault="004E5D3B">
          <w:pPr>
            <w:pStyle w:val="TOC1"/>
            <w:tabs>
              <w:tab w:val="left" w:pos="480"/>
              <w:tab w:val="right" w:leader="dot" w:pos="9010"/>
            </w:tabs>
            <w:rPr>
              <w:del w:id="199" w:author="Dimitri Podborski" w:date="2024-05-10T13:54:00Z"/>
              <w:rFonts w:eastAsiaTheme="minorEastAsia" w:cstheme="minorBidi"/>
              <w:b w:val="0"/>
              <w:bCs w:val="0"/>
              <w:caps w:val="0"/>
              <w:noProof/>
              <w:kern w:val="2"/>
              <w:sz w:val="24"/>
              <w:szCs w:val="24"/>
              <w:lang w:val="en-CA"/>
              <w14:ligatures w14:val="standardContextual"/>
            </w:rPr>
          </w:pPr>
          <w:del w:id="200" w:author="Dimitri Podborski" w:date="2024-05-10T13:54:00Z">
            <w:r w:rsidRPr="00F80406" w:rsidDel="00F80406">
              <w:rPr>
                <w:rPrChange w:id="201" w:author="Dimitri Podborski" w:date="2024-05-10T13:54:00Z">
                  <w:rPr>
                    <w:rStyle w:val="Hyperlink"/>
                    <w:noProof/>
                    <w:lang w:val="en-CA"/>
                  </w:rPr>
                </w:rPrChange>
              </w:rPr>
              <w:delText>8</w:delText>
            </w:r>
            <w:r w:rsidRPr="00C70B1D" w:rsidDel="00F80406">
              <w:rPr>
                <w:rFonts w:eastAsiaTheme="minorEastAsia" w:cstheme="minorBidi"/>
                <w:b w:val="0"/>
                <w:bCs w:val="0"/>
                <w:caps w:val="0"/>
                <w:noProof/>
                <w:kern w:val="2"/>
                <w:lang w:val="en-CA"/>
                <w14:ligatures w14:val="standardContextual"/>
              </w:rPr>
              <w:tab/>
            </w:r>
            <w:r w:rsidRPr="00F80406" w:rsidDel="00F80406">
              <w:rPr>
                <w:rPrChange w:id="202" w:author="Dimitri Podborski" w:date="2024-05-10T13:54:00Z">
                  <w:rPr>
                    <w:rStyle w:val="Hyperlink"/>
                    <w:noProof/>
                    <w:lang w:val="en-CA"/>
                  </w:rPr>
                </w:rPrChange>
              </w:rPr>
              <w:delText>Enabling multiple layers in single layer track</w:delText>
            </w:r>
            <w:r w:rsidRPr="00C70B1D" w:rsidDel="00F80406">
              <w:rPr>
                <w:noProof/>
                <w:webHidden/>
                <w:lang w:val="en-CA"/>
              </w:rPr>
              <w:tab/>
              <w:delText>22</w:delText>
            </w:r>
          </w:del>
        </w:p>
        <w:p w14:paraId="17BF5FF2" w14:textId="00B35DD0" w:rsidR="004E5D3B" w:rsidRPr="00C70B1D" w:rsidDel="00F80406" w:rsidRDefault="004E5D3B">
          <w:pPr>
            <w:pStyle w:val="TOC2"/>
            <w:tabs>
              <w:tab w:val="left" w:pos="960"/>
              <w:tab w:val="right" w:leader="dot" w:pos="9010"/>
            </w:tabs>
            <w:rPr>
              <w:del w:id="203" w:author="Dimitri Podborski" w:date="2024-05-10T13:54:00Z"/>
              <w:rFonts w:eastAsiaTheme="minorEastAsia" w:cstheme="minorBidi"/>
              <w:smallCaps w:val="0"/>
              <w:noProof/>
              <w:kern w:val="2"/>
              <w:sz w:val="24"/>
              <w:szCs w:val="24"/>
              <w:lang w:val="en-CA"/>
              <w14:ligatures w14:val="standardContextual"/>
            </w:rPr>
          </w:pPr>
          <w:del w:id="204" w:author="Dimitri Podborski" w:date="2024-05-10T13:54:00Z">
            <w:r w:rsidRPr="00F80406" w:rsidDel="00F80406">
              <w:rPr>
                <w:rPrChange w:id="205" w:author="Dimitri Podborski" w:date="2024-05-10T13:54:00Z">
                  <w:rPr>
                    <w:rStyle w:val="Hyperlink"/>
                    <w:noProof/>
                    <w:lang w:val="en-CA"/>
                  </w:rPr>
                </w:rPrChange>
              </w:rPr>
              <w:delText>8.1</w:delText>
            </w:r>
            <w:r w:rsidRPr="00C70B1D" w:rsidDel="00F80406">
              <w:rPr>
                <w:rFonts w:eastAsiaTheme="minorEastAsia" w:cstheme="minorBidi"/>
                <w:smallCaps w:val="0"/>
                <w:noProof/>
                <w:kern w:val="2"/>
                <w:lang w:val="en-CA"/>
                <w14:ligatures w14:val="standardContextual"/>
              </w:rPr>
              <w:tab/>
            </w:r>
            <w:r w:rsidRPr="00F80406" w:rsidDel="00F80406">
              <w:rPr>
                <w:rPrChange w:id="206" w:author="Dimitri Podborski" w:date="2024-05-10T13:54:00Z">
                  <w:rPr>
                    <w:rStyle w:val="Hyperlink"/>
                    <w:noProof/>
                    <w:lang w:val="en-CA"/>
                  </w:rPr>
                </w:rPrChange>
              </w:rPr>
              <w:delText>Multi-layer configuration box in a sample entry</w:delText>
            </w:r>
            <w:r w:rsidRPr="00C70B1D" w:rsidDel="00F80406">
              <w:rPr>
                <w:noProof/>
                <w:webHidden/>
                <w:lang w:val="en-CA"/>
              </w:rPr>
              <w:tab/>
              <w:delText>23</w:delText>
            </w:r>
          </w:del>
        </w:p>
        <w:p w14:paraId="23D083FC" w14:textId="4957E188" w:rsidR="004E5D3B" w:rsidRPr="00C70B1D" w:rsidDel="00F80406" w:rsidRDefault="004E5D3B">
          <w:pPr>
            <w:pStyle w:val="TOC3"/>
            <w:tabs>
              <w:tab w:val="left" w:pos="1200"/>
              <w:tab w:val="right" w:leader="dot" w:pos="9010"/>
            </w:tabs>
            <w:rPr>
              <w:del w:id="207" w:author="Dimitri Podborski" w:date="2024-05-10T13:54:00Z"/>
              <w:rFonts w:eastAsiaTheme="minorEastAsia" w:cstheme="minorBidi"/>
              <w:i w:val="0"/>
              <w:iCs w:val="0"/>
              <w:noProof/>
              <w:kern w:val="2"/>
              <w:sz w:val="24"/>
              <w:szCs w:val="24"/>
              <w:lang w:val="en-CA"/>
              <w14:ligatures w14:val="standardContextual"/>
            </w:rPr>
          </w:pPr>
          <w:del w:id="208" w:author="Dimitri Podborski" w:date="2024-05-10T13:54:00Z">
            <w:r w:rsidRPr="00F80406" w:rsidDel="00F80406">
              <w:rPr>
                <w:rPrChange w:id="209" w:author="Dimitri Podborski" w:date="2024-05-10T13:54:00Z">
                  <w:rPr>
                    <w:rStyle w:val="Hyperlink"/>
                    <w:noProof/>
                    <w:lang w:val="en-CA"/>
                  </w:rPr>
                </w:rPrChange>
              </w:rPr>
              <w:delText>8.1.1</w:delText>
            </w:r>
            <w:r w:rsidRPr="00C70B1D" w:rsidDel="00F80406">
              <w:rPr>
                <w:rFonts w:eastAsiaTheme="minorEastAsia" w:cstheme="minorBidi"/>
                <w:i w:val="0"/>
                <w:iCs w:val="0"/>
                <w:noProof/>
                <w:kern w:val="2"/>
                <w:lang w:val="en-CA"/>
                <w14:ligatures w14:val="standardContextual"/>
              </w:rPr>
              <w:tab/>
            </w:r>
            <w:r w:rsidRPr="00F80406" w:rsidDel="00F80406">
              <w:rPr>
                <w:rPrChange w:id="210" w:author="Dimitri Podborski" w:date="2024-05-10T13:54:00Z">
                  <w:rPr>
                    <w:rStyle w:val="Hyperlink"/>
                    <w:noProof/>
                    <w:lang w:val="en-CA"/>
                  </w:rPr>
                </w:rPrChange>
              </w:rPr>
              <w:delText>Clause 4 changes</w:delText>
            </w:r>
            <w:r w:rsidRPr="00C70B1D" w:rsidDel="00F80406">
              <w:rPr>
                <w:noProof/>
                <w:webHidden/>
                <w:lang w:val="en-CA"/>
              </w:rPr>
              <w:tab/>
              <w:delText>23</w:delText>
            </w:r>
          </w:del>
        </w:p>
        <w:p w14:paraId="11640F73" w14:textId="14224558" w:rsidR="004E5D3B" w:rsidRPr="00C70B1D" w:rsidDel="00F80406" w:rsidRDefault="004E5D3B">
          <w:pPr>
            <w:pStyle w:val="TOC3"/>
            <w:tabs>
              <w:tab w:val="left" w:pos="1200"/>
              <w:tab w:val="right" w:leader="dot" w:pos="9010"/>
            </w:tabs>
            <w:rPr>
              <w:del w:id="211" w:author="Dimitri Podborski" w:date="2024-05-10T13:54:00Z"/>
              <w:rFonts w:eastAsiaTheme="minorEastAsia" w:cstheme="minorBidi"/>
              <w:i w:val="0"/>
              <w:iCs w:val="0"/>
              <w:noProof/>
              <w:kern w:val="2"/>
              <w:sz w:val="24"/>
              <w:szCs w:val="24"/>
              <w:lang w:val="en-CA"/>
              <w14:ligatures w14:val="standardContextual"/>
            </w:rPr>
          </w:pPr>
          <w:del w:id="212" w:author="Dimitri Podborski" w:date="2024-05-10T13:54:00Z">
            <w:r w:rsidRPr="00F80406" w:rsidDel="00F80406">
              <w:rPr>
                <w:rPrChange w:id="213" w:author="Dimitri Podborski" w:date="2024-05-10T13:54:00Z">
                  <w:rPr>
                    <w:rStyle w:val="Hyperlink"/>
                    <w:noProof/>
                    <w:lang w:val="en-CA"/>
                  </w:rPr>
                </w:rPrChange>
              </w:rPr>
              <w:delText>8.1.2</w:delText>
            </w:r>
            <w:r w:rsidRPr="00C70B1D" w:rsidDel="00F80406">
              <w:rPr>
                <w:rFonts w:eastAsiaTheme="minorEastAsia" w:cstheme="minorBidi"/>
                <w:i w:val="0"/>
                <w:iCs w:val="0"/>
                <w:noProof/>
                <w:kern w:val="2"/>
                <w:lang w:val="en-CA"/>
                <w14:ligatures w14:val="standardContextual"/>
              </w:rPr>
              <w:tab/>
            </w:r>
            <w:r w:rsidRPr="00F80406" w:rsidDel="00F80406">
              <w:rPr>
                <w:rPrChange w:id="214" w:author="Dimitri Podborski" w:date="2024-05-10T13:54:00Z">
                  <w:rPr>
                    <w:rStyle w:val="Hyperlink"/>
                    <w:noProof/>
                    <w:lang w:val="en-CA"/>
                  </w:rPr>
                </w:rPrChange>
              </w:rPr>
              <w:delText>New Annex</w:delText>
            </w:r>
            <w:r w:rsidRPr="00C70B1D" w:rsidDel="00F80406">
              <w:rPr>
                <w:noProof/>
                <w:webHidden/>
                <w:lang w:val="en-CA"/>
              </w:rPr>
              <w:tab/>
              <w:delText>23</w:delText>
            </w:r>
          </w:del>
        </w:p>
        <w:p w14:paraId="46B16B65" w14:textId="042D9086" w:rsidR="004E5D3B" w:rsidRPr="00C70B1D" w:rsidDel="00F80406" w:rsidRDefault="004E5D3B">
          <w:pPr>
            <w:pStyle w:val="TOC2"/>
            <w:tabs>
              <w:tab w:val="left" w:pos="960"/>
              <w:tab w:val="right" w:leader="dot" w:pos="9010"/>
            </w:tabs>
            <w:rPr>
              <w:del w:id="215" w:author="Dimitri Podborski" w:date="2024-05-10T13:54:00Z"/>
              <w:rFonts w:eastAsiaTheme="minorEastAsia" w:cstheme="minorBidi"/>
              <w:smallCaps w:val="0"/>
              <w:noProof/>
              <w:kern w:val="2"/>
              <w:sz w:val="24"/>
              <w:szCs w:val="24"/>
              <w:lang w:val="en-CA"/>
              <w14:ligatures w14:val="standardContextual"/>
            </w:rPr>
          </w:pPr>
          <w:del w:id="216" w:author="Dimitri Podborski" w:date="2024-05-10T13:54:00Z">
            <w:r w:rsidRPr="00F80406" w:rsidDel="00F80406">
              <w:rPr>
                <w:rPrChange w:id="217" w:author="Dimitri Podborski" w:date="2024-05-10T13:54:00Z">
                  <w:rPr>
                    <w:rStyle w:val="Hyperlink"/>
                    <w:noProof/>
                    <w:lang w:val="en-CA"/>
                  </w:rPr>
                </w:rPrChange>
              </w:rPr>
              <w:delText>8.2</w:delText>
            </w:r>
            <w:r w:rsidRPr="00C70B1D" w:rsidDel="00F80406">
              <w:rPr>
                <w:rFonts w:eastAsiaTheme="minorEastAsia" w:cstheme="minorBidi"/>
                <w:smallCaps w:val="0"/>
                <w:noProof/>
                <w:kern w:val="2"/>
                <w:lang w:val="en-CA"/>
                <w14:ligatures w14:val="standardContextual"/>
              </w:rPr>
              <w:tab/>
            </w:r>
            <w:r w:rsidRPr="00F80406" w:rsidDel="00F80406">
              <w:rPr>
                <w:rPrChange w:id="218" w:author="Dimitri Podborski" w:date="2024-05-10T13:54:00Z">
                  <w:rPr>
                    <w:rStyle w:val="Hyperlink"/>
                    <w:noProof/>
                    <w:lang w:val="en-CA"/>
                  </w:rPr>
                </w:rPrChange>
              </w:rPr>
              <w:delText>Samples of the single-layer track</w:delText>
            </w:r>
            <w:r w:rsidRPr="00C70B1D" w:rsidDel="00F80406">
              <w:rPr>
                <w:noProof/>
                <w:webHidden/>
                <w:lang w:val="en-CA"/>
              </w:rPr>
              <w:tab/>
              <w:delText>24</w:delText>
            </w:r>
          </w:del>
        </w:p>
        <w:p w14:paraId="1F71D982" w14:textId="06473D3F" w:rsidR="004E5D3B" w:rsidRPr="00C70B1D" w:rsidDel="00F80406" w:rsidRDefault="004E5D3B">
          <w:pPr>
            <w:pStyle w:val="TOC2"/>
            <w:tabs>
              <w:tab w:val="left" w:pos="960"/>
              <w:tab w:val="right" w:leader="dot" w:pos="9010"/>
            </w:tabs>
            <w:rPr>
              <w:del w:id="219" w:author="Dimitri Podborski" w:date="2024-05-10T13:54:00Z"/>
              <w:rFonts w:eastAsiaTheme="minorEastAsia" w:cstheme="minorBidi"/>
              <w:smallCaps w:val="0"/>
              <w:noProof/>
              <w:kern w:val="2"/>
              <w:sz w:val="24"/>
              <w:szCs w:val="24"/>
              <w:lang w:val="en-CA"/>
              <w14:ligatures w14:val="standardContextual"/>
            </w:rPr>
          </w:pPr>
          <w:del w:id="220" w:author="Dimitri Podborski" w:date="2024-05-10T13:54:00Z">
            <w:r w:rsidRPr="00F80406" w:rsidDel="00F80406">
              <w:rPr>
                <w:rPrChange w:id="221" w:author="Dimitri Podborski" w:date="2024-05-10T13:54:00Z">
                  <w:rPr>
                    <w:rStyle w:val="Hyperlink"/>
                    <w:noProof/>
                    <w:lang w:val="en-CA"/>
                  </w:rPr>
                </w:rPrChange>
              </w:rPr>
              <w:delText>8.3</w:delText>
            </w:r>
            <w:r w:rsidRPr="00C70B1D" w:rsidDel="00F80406">
              <w:rPr>
                <w:rFonts w:eastAsiaTheme="minorEastAsia" w:cstheme="minorBidi"/>
                <w:smallCaps w:val="0"/>
                <w:noProof/>
                <w:kern w:val="2"/>
                <w:lang w:val="en-CA"/>
                <w14:ligatures w14:val="standardContextual"/>
              </w:rPr>
              <w:tab/>
            </w:r>
            <w:r w:rsidRPr="00F80406" w:rsidDel="00F80406">
              <w:rPr>
                <w:rPrChange w:id="222" w:author="Dimitri Podborski" w:date="2024-05-10T13:54:00Z">
                  <w:rPr>
                    <w:rStyle w:val="Hyperlink"/>
                    <w:noProof/>
                    <w:lang w:val="en-CA"/>
                  </w:rPr>
                </w:rPrChange>
              </w:rPr>
              <w:delText>Auxiliary information for multi-layer bitstream</w:delText>
            </w:r>
            <w:r w:rsidRPr="00C70B1D" w:rsidDel="00F80406">
              <w:rPr>
                <w:noProof/>
                <w:webHidden/>
                <w:lang w:val="en-CA"/>
              </w:rPr>
              <w:tab/>
              <w:delText>24</w:delText>
            </w:r>
          </w:del>
        </w:p>
        <w:p w14:paraId="04E1C398" w14:textId="6DB22591" w:rsidR="00F14962" w:rsidRPr="006E4D98" w:rsidRDefault="00F14962" w:rsidP="000D512D">
          <w:pPr>
            <w:spacing w:after="0"/>
            <w:rPr>
              <w:noProof/>
              <w:lang w:val="en-CA"/>
            </w:rPr>
          </w:pPr>
          <w:r w:rsidRPr="006E4D98">
            <w:rPr>
              <w:b/>
              <w:bCs/>
              <w:noProof/>
              <w:lang w:val="en-CA"/>
            </w:rPr>
            <w:fldChar w:fldCharType="end"/>
          </w:r>
        </w:p>
      </w:sdtContent>
    </w:sdt>
    <w:p w14:paraId="7912958F" w14:textId="59007886" w:rsidR="00B0279B" w:rsidRPr="006E4D98" w:rsidRDefault="00B0279B">
      <w:pPr>
        <w:widowControl w:val="0"/>
        <w:autoSpaceDE w:val="0"/>
        <w:autoSpaceDN w:val="0"/>
        <w:spacing w:before="0" w:after="0"/>
        <w:jc w:val="left"/>
        <w:rPr>
          <w:noProof/>
          <w:lang w:val="en-CA"/>
        </w:rPr>
      </w:pPr>
      <w:r w:rsidRPr="006E4D98">
        <w:rPr>
          <w:noProof/>
          <w:lang w:val="en-CA"/>
        </w:rPr>
        <w:br w:type="page"/>
      </w:r>
    </w:p>
    <w:p w14:paraId="1F5D7947" w14:textId="4A46F4D7" w:rsidR="00145431" w:rsidRPr="006E4D98" w:rsidRDefault="00145431" w:rsidP="00322F50">
      <w:pPr>
        <w:pStyle w:val="Heading1"/>
        <w:numPr>
          <w:ilvl w:val="0"/>
          <w:numId w:val="11"/>
        </w:numPr>
        <w:rPr>
          <w:lang w:val="en-CA"/>
        </w:rPr>
      </w:pPr>
      <w:bookmarkStart w:id="223" w:name="_Toc166241690"/>
      <w:r w:rsidRPr="006E4D98">
        <w:rPr>
          <w:lang w:val="en-CA"/>
        </w:rPr>
        <w:lastRenderedPageBreak/>
        <w:t>Signalling of non-reference layer (from m56045)</w:t>
      </w:r>
      <w:bookmarkEnd w:id="223"/>
    </w:p>
    <w:p w14:paraId="22CB9F21" w14:textId="2F545D0C" w:rsidR="00145431" w:rsidRPr="006E4D98" w:rsidRDefault="00145431" w:rsidP="00145431">
      <w:pPr>
        <w:rPr>
          <w:lang w:val="en-CA"/>
        </w:rPr>
      </w:pPr>
      <w:r w:rsidRPr="006E4D98">
        <w:rPr>
          <w:lang w:val="en-CA"/>
        </w:rPr>
        <w:t>Signalling of a sample group for non-reference samples was proposed in m56045. Non-reference samples are never used as a reference samples. A layer non reference flag is signaled in the sample group. It is asserted that knowing information about non-reference pictures sample group to indicate samples which are not used as a reference is useful. For example, this information can be used to drop samples and not decode them if the playback is lagging on a resource-constrained system. Additionally, this information can be used by media aware network element to drop samples if there is bandwidth starvation.</w:t>
      </w:r>
    </w:p>
    <w:p w14:paraId="6DB2F6C5" w14:textId="1FDE544A" w:rsidR="00145431" w:rsidRPr="006E4D98" w:rsidRDefault="00145431" w:rsidP="00145431">
      <w:pPr>
        <w:rPr>
          <w:lang w:val="en-CA"/>
        </w:rPr>
      </w:pPr>
      <w:r w:rsidRPr="006E4D98">
        <w:rPr>
          <w:lang w:val="en-CA"/>
        </w:rPr>
        <w:t>The proposed addition is shown below compared to WG03N0035.</w:t>
      </w:r>
    </w:p>
    <w:p w14:paraId="631EDA7B" w14:textId="63F9B032" w:rsidR="00145431" w:rsidRPr="006E4D98" w:rsidRDefault="00145431" w:rsidP="00145431">
      <w:pPr>
        <w:rPr>
          <w:b/>
          <w:bCs/>
          <w:lang w:val="en-CA"/>
        </w:rPr>
      </w:pPr>
      <w:r w:rsidRPr="006E4D98">
        <w:rPr>
          <w:b/>
          <w:bCs/>
          <w:lang w:val="en-CA"/>
        </w:rPr>
        <w:t>11.8.12</w:t>
      </w:r>
      <w:r w:rsidRPr="006E4D98">
        <w:rPr>
          <w:b/>
          <w:bCs/>
          <w:lang w:val="en-CA"/>
        </w:rPr>
        <w:tab/>
        <w:t>Non reference sample group</w:t>
      </w:r>
    </w:p>
    <w:p w14:paraId="37327FA1" w14:textId="2A8043D8" w:rsidR="00145431" w:rsidRPr="006E4D98" w:rsidRDefault="00145431" w:rsidP="00145431">
      <w:pPr>
        <w:rPr>
          <w:b/>
          <w:bCs/>
          <w:lang w:val="en-CA"/>
        </w:rPr>
      </w:pPr>
      <w:r w:rsidRPr="006E4D98">
        <w:rPr>
          <w:b/>
          <w:bCs/>
          <w:lang w:val="en-CA"/>
        </w:rPr>
        <w:t>11.8.12.1</w:t>
      </w:r>
      <w:r w:rsidRPr="006E4D98">
        <w:rPr>
          <w:b/>
          <w:bCs/>
          <w:lang w:val="en-CA"/>
        </w:rPr>
        <w:tab/>
        <w:t>Definition</w:t>
      </w:r>
    </w:p>
    <w:p w14:paraId="7F300C5D" w14:textId="77777777" w:rsidR="00145431" w:rsidRPr="006E4D98" w:rsidRDefault="00145431" w:rsidP="00145431">
      <w:pPr>
        <w:jc w:val="left"/>
        <w:rPr>
          <w:lang w:val="en-CA"/>
        </w:rPr>
      </w:pPr>
      <w:r w:rsidRPr="006E4D98">
        <w:rPr>
          <w:lang w:val="en-CA"/>
        </w:rPr>
        <w:t>Group Types:</w:t>
      </w:r>
      <w:r w:rsidRPr="006E4D98">
        <w:rPr>
          <w:lang w:val="en-CA"/>
        </w:rPr>
        <w:tab/>
      </w:r>
      <w:r w:rsidRPr="006E4D98">
        <w:rPr>
          <w:rFonts w:ascii="Courier New" w:hAnsi="Courier New"/>
          <w:noProof/>
          <w:lang w:val="en-CA" w:eastAsia="ja-JP"/>
        </w:rPr>
        <w:t>'nref'</w:t>
      </w:r>
      <w:r w:rsidRPr="006E4D98">
        <w:rPr>
          <w:lang w:val="en-CA"/>
        </w:rPr>
        <w:br/>
        <w:t>Container:</w:t>
      </w:r>
      <w:r w:rsidRPr="006E4D98">
        <w:rPr>
          <w:lang w:val="en-CA"/>
        </w:rPr>
        <w:tab/>
        <w:t>Sample Group Description Box (</w:t>
      </w:r>
      <w:r w:rsidRPr="006E4D98">
        <w:rPr>
          <w:rFonts w:ascii="Courier New" w:hAnsi="Courier New"/>
          <w:noProof/>
          <w:lang w:val="en-CA" w:eastAsia="ja-JP"/>
        </w:rPr>
        <w:t>'</w:t>
      </w:r>
      <w:proofErr w:type="spellStart"/>
      <w:r w:rsidRPr="006E4D98">
        <w:rPr>
          <w:rFonts w:ascii="Courier New" w:hAnsi="Courier New"/>
          <w:noProof/>
          <w:lang w:val="en-CA" w:eastAsia="ja-JP"/>
        </w:rPr>
        <w:t>sgpd</w:t>
      </w:r>
      <w:proofErr w:type="spellEnd"/>
      <w:r w:rsidRPr="006E4D98">
        <w:rPr>
          <w:rFonts w:ascii="Courier New" w:hAnsi="Courier New"/>
          <w:noProof/>
          <w:lang w:val="en-CA" w:eastAsia="ja-JP"/>
        </w:rPr>
        <w:t>'</w:t>
      </w:r>
      <w:r w:rsidRPr="006E4D98">
        <w:rPr>
          <w:lang w:val="en-CA"/>
        </w:rPr>
        <w:t>)</w:t>
      </w:r>
      <w:r w:rsidRPr="006E4D98">
        <w:rPr>
          <w:lang w:val="en-CA"/>
        </w:rPr>
        <w:br/>
        <w:t>Mandatory:</w:t>
      </w:r>
      <w:r w:rsidRPr="006E4D98">
        <w:rPr>
          <w:lang w:val="en-CA"/>
        </w:rPr>
        <w:tab/>
        <w:t>No</w:t>
      </w:r>
      <w:r w:rsidRPr="006E4D98">
        <w:rPr>
          <w:lang w:val="en-CA"/>
        </w:rPr>
        <w:br/>
        <w:t>Quantity:</w:t>
      </w:r>
      <w:r w:rsidRPr="006E4D98">
        <w:rPr>
          <w:lang w:val="en-CA"/>
        </w:rPr>
        <w:tab/>
        <w:t>Zero or one</w:t>
      </w:r>
    </w:p>
    <w:p w14:paraId="2AEDC875" w14:textId="0B5F4D80" w:rsidR="00145431" w:rsidRPr="006E4D98" w:rsidRDefault="00145431" w:rsidP="00145431">
      <w:pPr>
        <w:rPr>
          <w:lang w:val="en-CA" w:eastAsia="zh-CN"/>
        </w:rPr>
      </w:pPr>
      <w:r w:rsidRPr="006E4D98">
        <w:rPr>
          <w:lang w:val="en-CA" w:eastAsia="zh-CN"/>
        </w:rPr>
        <w:t xml:space="preserve">This sample group is used to mark non reference samples. A non reference sample is never used as a reference sample for any other sample. An accompanying instance of the </w:t>
      </w:r>
      <w:r w:rsidRPr="006E4D98">
        <w:rPr>
          <w:rFonts w:ascii="Courier New" w:hAnsi="Courier New"/>
          <w:noProof/>
          <w:lang w:val="en-CA" w:eastAsia="ja-JP"/>
        </w:rPr>
        <w:t>SampleGroupDescriptionBox</w:t>
      </w:r>
      <w:r w:rsidRPr="006E4D98">
        <w:rPr>
          <w:lang w:val="en-CA" w:eastAsia="zh-CN"/>
        </w:rPr>
        <w:t xml:space="preserve"> with the same grouping type shall be present. The </w:t>
      </w:r>
      <w:r w:rsidRPr="006E4D98">
        <w:rPr>
          <w:rFonts w:ascii="Courier New" w:hAnsi="Courier New"/>
          <w:noProof/>
          <w:lang w:val="en-CA" w:eastAsia="ja-JP"/>
        </w:rPr>
        <w:t>grouping_type_parameter</w:t>
      </w:r>
      <w:r w:rsidRPr="006E4D98">
        <w:rPr>
          <w:lang w:val="en-CA" w:eastAsia="zh-CN"/>
        </w:rPr>
        <w:t xml:space="preserve"> is not defined for the </w:t>
      </w:r>
      <w:r w:rsidRPr="006E4D98">
        <w:rPr>
          <w:rFonts w:ascii="Courier New" w:hAnsi="Courier New"/>
          <w:noProof/>
          <w:lang w:val="en-CA" w:eastAsia="ja-JP"/>
        </w:rPr>
        <w:t xml:space="preserve">SampleToGroupBox </w:t>
      </w:r>
      <w:r w:rsidRPr="006E4D98">
        <w:rPr>
          <w:lang w:val="en-CA" w:eastAsia="zh-CN"/>
        </w:rPr>
        <w:t xml:space="preserve">with grouping type </w:t>
      </w:r>
      <w:r w:rsidRPr="006E4D98">
        <w:rPr>
          <w:rFonts w:ascii="Courier New" w:hAnsi="Courier New"/>
          <w:noProof/>
          <w:lang w:val="en-CA" w:eastAsia="ja-JP"/>
        </w:rPr>
        <w:t>'nref'</w:t>
      </w:r>
      <w:r w:rsidRPr="006E4D98">
        <w:rPr>
          <w:lang w:val="en-CA" w:eastAsia="zh-CN"/>
        </w:rPr>
        <w:t>.</w:t>
      </w:r>
    </w:p>
    <w:p w14:paraId="4AE5C57C" w14:textId="67B961BE" w:rsidR="00145431" w:rsidRPr="006E4D98" w:rsidRDefault="00145431" w:rsidP="00145431">
      <w:pPr>
        <w:rPr>
          <w:b/>
          <w:bCs/>
          <w:lang w:val="en-CA"/>
        </w:rPr>
      </w:pPr>
      <w:r w:rsidRPr="006E4D98">
        <w:rPr>
          <w:b/>
          <w:bCs/>
          <w:lang w:val="en-CA"/>
        </w:rPr>
        <w:t>11.8.12.2</w:t>
      </w:r>
      <w:r w:rsidRPr="006E4D98">
        <w:rPr>
          <w:b/>
          <w:bCs/>
          <w:lang w:val="en-CA"/>
        </w:rPr>
        <w:tab/>
        <w:t>Syntax</w:t>
      </w:r>
    </w:p>
    <w:p w14:paraId="101CD3E6" w14:textId="39283DFC" w:rsidR="00145431" w:rsidRPr="006E4D98" w:rsidRDefault="00145431" w:rsidP="00145431">
      <w:pPr>
        <w:pStyle w:val="code"/>
        <w:rPr>
          <w:lang w:val="en-CA"/>
        </w:rPr>
      </w:pPr>
      <w:r w:rsidRPr="006E4D98">
        <w:rPr>
          <w:lang w:val="en-CA"/>
        </w:rPr>
        <w:t>class NonReferenceEntry() extends VisualSampleGroupEntry ('nref')</w:t>
      </w:r>
      <w:r w:rsidRPr="006E4D98">
        <w:rPr>
          <w:lang w:val="en-CA"/>
        </w:rPr>
        <w:br/>
        <w:t>{</w:t>
      </w:r>
      <w:r w:rsidRPr="006E4D98">
        <w:rPr>
          <w:lang w:val="en-CA"/>
        </w:rPr>
        <w:br/>
      </w:r>
      <w:r w:rsidRPr="006E4D98">
        <w:rPr>
          <w:lang w:val="en-CA"/>
        </w:rPr>
        <w:tab/>
        <w:t>bit(7) reserved = 0;</w:t>
      </w:r>
      <w:r w:rsidRPr="006E4D98">
        <w:rPr>
          <w:lang w:val="en-CA"/>
        </w:rPr>
        <w:br/>
      </w:r>
      <w:r w:rsidRPr="006E4D98">
        <w:rPr>
          <w:lang w:val="en-CA"/>
        </w:rPr>
        <w:tab/>
        <w:t>unsigned int(1) layer_non_ref_only_flag;</w:t>
      </w:r>
      <w:r w:rsidRPr="006E4D98">
        <w:rPr>
          <w:lang w:val="en-CA"/>
        </w:rPr>
        <w:br/>
        <w:t>}</w:t>
      </w:r>
    </w:p>
    <w:p w14:paraId="43F8E91D" w14:textId="2C752648" w:rsidR="00145431" w:rsidRPr="006E4D98" w:rsidRDefault="00145431" w:rsidP="00145431">
      <w:pPr>
        <w:rPr>
          <w:b/>
          <w:bCs/>
          <w:lang w:val="en-CA"/>
        </w:rPr>
      </w:pPr>
      <w:r w:rsidRPr="006E4D98">
        <w:rPr>
          <w:b/>
          <w:bCs/>
          <w:lang w:val="en-CA"/>
        </w:rPr>
        <w:t>11.8.12.3</w:t>
      </w:r>
      <w:r w:rsidRPr="006E4D98">
        <w:rPr>
          <w:b/>
          <w:bCs/>
          <w:lang w:val="en-CA"/>
        </w:rPr>
        <w:tab/>
        <w:t>Semantics</w:t>
      </w:r>
    </w:p>
    <w:p w14:paraId="21B3719A" w14:textId="5935E105" w:rsidR="00145431" w:rsidRPr="006E4D98" w:rsidRDefault="00145431" w:rsidP="00145431">
      <w:pPr>
        <w:rPr>
          <w:lang w:val="en-CA" w:eastAsia="zh-CN"/>
        </w:rPr>
      </w:pPr>
      <w:bookmarkStart w:id="224" w:name="OLE_LINK326"/>
      <w:bookmarkStart w:id="225" w:name="OLE_LINK327"/>
      <w:r w:rsidRPr="006E4D98">
        <w:rPr>
          <w:rFonts w:ascii="Courier" w:hAnsi="Courier"/>
          <w:noProof/>
          <w:lang w:val="en-CA" w:eastAsia="zh-CN"/>
        </w:rPr>
        <w:t>layer_non_ref_only_flag</w:t>
      </w:r>
      <w:r w:rsidRPr="006E4D98">
        <w:rPr>
          <w:noProof/>
          <w:lang w:val="en-CA" w:eastAsia="zh-CN"/>
        </w:rPr>
        <w:t xml:space="preserve"> </w:t>
      </w:r>
      <w:r w:rsidRPr="006E4D98">
        <w:rPr>
          <w:lang w:val="en-CA" w:eastAsia="zh-CN"/>
        </w:rPr>
        <w:t xml:space="preserve">equal to 1 specifies that for this sample a current picture is never used as a reference picture for any picture within its own layer and </w:t>
      </w:r>
      <w:bookmarkStart w:id="226" w:name="OLE_LINK331"/>
      <w:bookmarkStart w:id="227" w:name="OLE_LINK332"/>
      <w:r w:rsidRPr="006E4D98">
        <w:rPr>
          <w:lang w:val="en-CA" w:eastAsia="zh-CN"/>
        </w:rPr>
        <w:t>may or may not be used a reference picture for inter-layer prediction</w:t>
      </w:r>
      <w:bookmarkEnd w:id="226"/>
      <w:bookmarkEnd w:id="227"/>
      <w:r w:rsidRPr="006E4D98">
        <w:rPr>
          <w:lang w:val="en-CA" w:eastAsia="zh-CN"/>
        </w:rPr>
        <w:t xml:space="preserve"> </w:t>
      </w:r>
      <w:bookmarkStart w:id="228" w:name="OLE_LINK333"/>
      <w:bookmarkStart w:id="229" w:name="OLE_LINK334"/>
      <w:r w:rsidRPr="006E4D98">
        <w:rPr>
          <w:lang w:val="en-CA" w:eastAsia="zh-CN"/>
        </w:rPr>
        <w:t>for pictures of a different layer</w:t>
      </w:r>
      <w:bookmarkEnd w:id="228"/>
      <w:bookmarkEnd w:id="229"/>
      <w:r w:rsidRPr="006E4D98">
        <w:rPr>
          <w:lang w:val="en-CA" w:eastAsia="zh-CN"/>
        </w:rPr>
        <w:t xml:space="preserve">. </w:t>
      </w:r>
      <w:proofErr w:type="spellStart"/>
      <w:r w:rsidRPr="006E4D98">
        <w:rPr>
          <w:lang w:val="en-CA" w:eastAsia="zh-CN"/>
        </w:rPr>
        <w:t>layer_non_ref_only_flag</w:t>
      </w:r>
      <w:proofErr w:type="spellEnd"/>
      <w:r w:rsidRPr="006E4D98">
        <w:rPr>
          <w:lang w:val="en-CA" w:eastAsia="zh-CN"/>
        </w:rPr>
        <w:t xml:space="preserve"> equal to 0 specifies that the current sample is never used as a reference sample.</w:t>
      </w:r>
      <w:bookmarkEnd w:id="224"/>
      <w:bookmarkEnd w:id="225"/>
    </w:p>
    <w:p w14:paraId="07A91162" w14:textId="52C33EFD" w:rsidR="00145431" w:rsidRPr="006E4D98" w:rsidRDefault="00145431" w:rsidP="00145431">
      <w:pPr>
        <w:pStyle w:val="Heading1"/>
        <w:rPr>
          <w:lang w:val="en-CA"/>
        </w:rPr>
      </w:pPr>
      <w:bookmarkStart w:id="230" w:name="_Toc62060123"/>
      <w:bookmarkStart w:id="231" w:name="_Toc85229826"/>
      <w:bookmarkStart w:id="232" w:name="_Toc109399268"/>
      <w:bookmarkStart w:id="233" w:name="_Toc166241691"/>
      <w:r w:rsidRPr="006E4D98">
        <w:rPr>
          <w:lang w:val="en-CA"/>
        </w:rPr>
        <w:t xml:space="preserve">APS Roll Recovery (from </w:t>
      </w:r>
      <w:hyperlink r:id="rId11" w:history="1">
        <w:r w:rsidRPr="006E4D98">
          <w:rPr>
            <w:rStyle w:val="Hyperlink"/>
            <w:lang w:val="en-CA"/>
          </w:rPr>
          <w:t>m54403</w:t>
        </w:r>
      </w:hyperlink>
      <w:r w:rsidRPr="006E4D98">
        <w:rPr>
          <w:lang w:val="en-CA"/>
        </w:rPr>
        <w:t>)</w:t>
      </w:r>
      <w:bookmarkEnd w:id="230"/>
      <w:bookmarkEnd w:id="231"/>
      <w:bookmarkEnd w:id="232"/>
      <w:bookmarkEnd w:id="233"/>
    </w:p>
    <w:p w14:paraId="1624BAEC" w14:textId="77777777" w:rsidR="00145431" w:rsidRPr="006E4D98" w:rsidRDefault="00145431" w:rsidP="00145431">
      <w:pPr>
        <w:rPr>
          <w:b/>
          <w:bCs/>
          <w:lang w:val="en-CA"/>
        </w:rPr>
      </w:pPr>
      <w:r w:rsidRPr="006E4D98">
        <w:rPr>
          <w:b/>
          <w:bCs/>
          <w:lang w:val="en-CA"/>
        </w:rPr>
        <w:t>11.8.X APS Roll Recovery</w:t>
      </w:r>
    </w:p>
    <w:p w14:paraId="1A23BB0A" w14:textId="77777777" w:rsidR="00145431" w:rsidRPr="006E4D98" w:rsidRDefault="00145431" w:rsidP="00145431">
      <w:pPr>
        <w:rPr>
          <w:b/>
          <w:bCs/>
          <w:lang w:val="en-CA"/>
        </w:rPr>
      </w:pPr>
      <w:r w:rsidRPr="006E4D98">
        <w:rPr>
          <w:b/>
          <w:bCs/>
          <w:lang w:val="en-CA"/>
        </w:rPr>
        <w:t>11.8.X.1 Definition</w:t>
      </w:r>
    </w:p>
    <w:p w14:paraId="56AF3C22" w14:textId="27545DD5" w:rsidR="00145431" w:rsidRPr="006E4D98" w:rsidRDefault="00145431" w:rsidP="00145431">
      <w:pPr>
        <w:rPr>
          <w:lang w:val="en-CA"/>
        </w:rPr>
      </w:pPr>
      <w:bookmarkStart w:id="234" w:name="_Hlk43095695"/>
      <w:r w:rsidRPr="006E4D98">
        <w:rPr>
          <w:lang w:val="en-CA"/>
        </w:rPr>
        <w:t xml:space="preserve">The </w:t>
      </w:r>
      <w:r w:rsidRPr="006E4D98">
        <w:rPr>
          <w:rFonts w:ascii="Courier New" w:hAnsi="Courier New"/>
          <w:noProof/>
          <w:sz w:val="20"/>
          <w:szCs w:val="20"/>
          <w:lang w:val="en-CA"/>
        </w:rPr>
        <w:t>'apsr'</w:t>
      </w:r>
      <w:r w:rsidRPr="006E4D98">
        <w:rPr>
          <w:lang w:val="en-CA"/>
        </w:rPr>
        <w:t xml:space="preserve"> sample group indicates that a VVC sync sample from a VVC track requires additional gathering of prefix and suffix APS NAL units from preceding samples and rewriting these as APS prefix NAL units to be a self-contained sync sample. This avoids having to duplicate APS information at each sync sample in the track.</w:t>
      </w:r>
      <w:bookmarkEnd w:id="234"/>
    </w:p>
    <w:p w14:paraId="64BE89A2" w14:textId="0B4FA10A" w:rsidR="00145431" w:rsidRPr="006E4D98" w:rsidRDefault="00145431" w:rsidP="00145431">
      <w:pPr>
        <w:rPr>
          <w:lang w:val="en-CA"/>
        </w:rPr>
      </w:pPr>
      <w:bookmarkStart w:id="235" w:name="_Hlk43095823"/>
      <w:r w:rsidRPr="006E4D98">
        <w:rPr>
          <w:lang w:val="en-CA"/>
        </w:rPr>
        <w:t xml:space="preserve">A sync sample not belonging to an </w:t>
      </w:r>
      <w:r w:rsidRPr="006E4D98">
        <w:rPr>
          <w:rFonts w:ascii="Courier New" w:hAnsi="Courier New"/>
          <w:noProof/>
          <w:sz w:val="20"/>
          <w:szCs w:val="20"/>
          <w:lang w:val="en-CA"/>
        </w:rPr>
        <w:t>'apsr'</w:t>
      </w:r>
      <w:r w:rsidRPr="006E4D98">
        <w:rPr>
          <w:lang w:val="en-CA"/>
        </w:rPr>
        <w:t xml:space="preserve"> sample group does not require any additional processing to gather the dependent APS (i.e., all APS required are in the sample entry or in the sample). The </w:t>
      </w:r>
      <w:r w:rsidRPr="006E4D98">
        <w:rPr>
          <w:rFonts w:ascii="Courier New" w:hAnsi="Courier New"/>
          <w:noProof/>
          <w:sz w:val="20"/>
          <w:szCs w:val="20"/>
          <w:lang w:val="en-CA"/>
        </w:rPr>
        <w:t>'apsr'</w:t>
      </w:r>
      <w:r w:rsidRPr="006E4D98">
        <w:rPr>
          <w:lang w:val="en-CA"/>
        </w:rPr>
        <w:t xml:space="preserve"> sample group shall only be present in a VVC track or a VVC base track </w:t>
      </w:r>
      <w:r w:rsidRPr="006E4D98">
        <w:rPr>
          <w:lang w:val="en-CA"/>
        </w:rPr>
        <w:lastRenderedPageBreak/>
        <w:t xml:space="preserve">with no dependencies to a VVC non-VCL track; it shall not be present in VVC subpicture tracks or VVC non-VCL tracks. </w:t>
      </w:r>
    </w:p>
    <w:p w14:paraId="7CB30861" w14:textId="77777777" w:rsidR="00145431" w:rsidRPr="006E4D98" w:rsidRDefault="00145431" w:rsidP="00145431">
      <w:pPr>
        <w:rPr>
          <w:lang w:val="en-CA"/>
        </w:rPr>
      </w:pPr>
      <w:r w:rsidRPr="006E4D98">
        <w:rPr>
          <w:lang w:val="en-CA"/>
        </w:rPr>
        <w:t xml:space="preserve">The </w:t>
      </w:r>
      <w:r w:rsidRPr="006E4D98">
        <w:rPr>
          <w:rFonts w:ascii="Courier New" w:hAnsi="Courier New"/>
          <w:noProof/>
          <w:sz w:val="20"/>
          <w:szCs w:val="20"/>
          <w:lang w:val="en-CA"/>
        </w:rPr>
        <w:t>aps_roll_count</w:t>
      </w:r>
      <w:r w:rsidRPr="006E4D98">
        <w:rPr>
          <w:lang w:val="en-CA"/>
        </w:rPr>
        <w:t xml:space="preserve"> shall be such that all samples described by the roll operation are available in the track, track fragment or ISOBMFF segment (as indicated by the </w:t>
      </w:r>
      <w:r w:rsidRPr="006E4D98">
        <w:rPr>
          <w:rFonts w:ascii="Courier New" w:hAnsi="Courier New"/>
          <w:noProof/>
          <w:sz w:val="20"/>
          <w:szCs w:val="20"/>
          <w:lang w:val="en-CA"/>
        </w:rPr>
        <w:t>roll_type</w:t>
      </w:r>
      <w:r w:rsidRPr="006E4D98">
        <w:rPr>
          <w:lang w:val="en-CA"/>
        </w:rPr>
        <w:t>) being processed.</w:t>
      </w:r>
    </w:p>
    <w:p w14:paraId="1747154D" w14:textId="77777777" w:rsidR="00145431" w:rsidRPr="006E4D98" w:rsidRDefault="00145431" w:rsidP="00145431">
      <w:pPr>
        <w:rPr>
          <w:lang w:val="en-CA"/>
        </w:rPr>
      </w:pPr>
      <w:r w:rsidRPr="006E4D98">
        <w:rPr>
          <w:lang w:val="en-CA"/>
        </w:rPr>
        <w:t xml:space="preserve">A sample associated to an </w:t>
      </w:r>
      <w:r w:rsidRPr="006E4D98">
        <w:rPr>
          <w:rFonts w:ascii="Courier New" w:hAnsi="Courier New"/>
          <w:noProof/>
          <w:sz w:val="20"/>
          <w:szCs w:val="20"/>
          <w:lang w:val="en-CA"/>
        </w:rPr>
        <w:t>'apsr'</w:t>
      </w:r>
      <w:r w:rsidRPr="006E4D98">
        <w:rPr>
          <w:lang w:val="en-CA"/>
        </w:rPr>
        <w:t xml:space="preserve"> sample group description entry shall be a sync sample or a sample with SAP type 3 or 4 (potentially associated to a 'roll' sample group description entry).</w:t>
      </w:r>
      <w:r w:rsidRPr="006E4D98" w:rsidDel="0077796D">
        <w:rPr>
          <w:lang w:val="en-CA"/>
        </w:rPr>
        <w:t xml:space="preserve"> </w:t>
      </w:r>
    </w:p>
    <w:p w14:paraId="3954F5B1" w14:textId="274165E6" w:rsidR="00145431" w:rsidRPr="006E4D98" w:rsidRDefault="00145431" w:rsidP="00145431">
      <w:pPr>
        <w:rPr>
          <w:lang w:val="en-CA"/>
        </w:rPr>
      </w:pPr>
      <w:r w:rsidRPr="006E4D98">
        <w:rPr>
          <w:lang w:val="en-CA"/>
        </w:rPr>
        <w:t xml:space="preserve">A sample associated to an </w:t>
      </w:r>
      <w:r w:rsidRPr="006E4D98">
        <w:rPr>
          <w:rFonts w:ascii="Courier New" w:hAnsi="Courier New"/>
          <w:noProof/>
          <w:sz w:val="20"/>
          <w:szCs w:val="20"/>
          <w:lang w:val="en-CA"/>
        </w:rPr>
        <w:t>'apsr'</w:t>
      </w:r>
      <w:r w:rsidRPr="006E4D98">
        <w:rPr>
          <w:lang w:val="en-CA"/>
        </w:rPr>
        <w:t xml:space="preserve"> sample group description entry with </w:t>
      </w:r>
      <w:r w:rsidRPr="006E4D98">
        <w:rPr>
          <w:rFonts w:ascii="Courier New" w:hAnsi="Courier New"/>
          <w:noProof/>
          <w:sz w:val="20"/>
          <w:szCs w:val="20"/>
          <w:lang w:val="en-CA"/>
        </w:rPr>
        <w:t>aps_roll_count</w:t>
      </w:r>
      <w:r w:rsidRPr="006E4D98">
        <w:rPr>
          <w:lang w:val="en-CA"/>
        </w:rPr>
        <w:t xml:space="preserve"> not equal to 0 shall be considered as </w:t>
      </w:r>
      <w:proofErr w:type="gramStart"/>
      <w:r w:rsidRPr="006E4D98">
        <w:rPr>
          <w:lang w:val="en-CA"/>
        </w:rPr>
        <w:t>a</w:t>
      </w:r>
      <w:proofErr w:type="gramEnd"/>
      <w:r w:rsidRPr="006E4D98">
        <w:rPr>
          <w:lang w:val="en-CA"/>
        </w:rPr>
        <w:t xml:space="preserve"> SAP type 4.</w:t>
      </w:r>
      <w:bookmarkEnd w:id="235"/>
    </w:p>
    <w:p w14:paraId="57A89A16" w14:textId="40793BBE" w:rsidR="00145431" w:rsidRPr="006E4D98" w:rsidRDefault="00145431" w:rsidP="00145431">
      <w:pPr>
        <w:rPr>
          <w:b/>
          <w:bCs/>
          <w:lang w:val="en-CA"/>
        </w:rPr>
      </w:pPr>
      <w:r w:rsidRPr="006E4D98">
        <w:rPr>
          <w:b/>
          <w:bCs/>
          <w:lang w:val="en-CA"/>
        </w:rPr>
        <w:t>11.8.X.2 Syntax</w:t>
      </w:r>
    </w:p>
    <w:p w14:paraId="7AADD03F" w14:textId="7DF26F26" w:rsidR="00145431" w:rsidRPr="006E4D98" w:rsidRDefault="00145431" w:rsidP="00145431">
      <w:pPr>
        <w:pStyle w:val="code"/>
        <w:rPr>
          <w:lang w:val="en-CA"/>
        </w:rPr>
      </w:pPr>
      <w:r w:rsidRPr="006E4D98">
        <w:rPr>
          <w:rFonts w:cs="Courier New"/>
          <w:lang w:val="en-CA"/>
        </w:rPr>
        <w:t>aligned(8) class APSRollRecoveryEntry () extends VisualSampleGroupEntry('apsr')</w:t>
      </w:r>
      <w:r w:rsidRPr="006E4D98">
        <w:rPr>
          <w:rFonts w:cs="Courier New"/>
          <w:lang w:val="en-CA"/>
        </w:rPr>
        <w:br/>
        <w:t>{</w:t>
      </w:r>
      <w:r w:rsidRPr="006E4D98">
        <w:rPr>
          <w:rFonts w:cs="Courier New"/>
          <w:lang w:val="en-CA"/>
        </w:rPr>
        <w:br/>
      </w:r>
      <w:bookmarkStart w:id="236" w:name="_Hlk43095824"/>
      <w:r w:rsidRPr="006E4D98">
        <w:rPr>
          <w:lang w:val="en-CA"/>
        </w:rPr>
        <w:tab/>
        <w:t>unsigned int(2) roll_type;</w:t>
      </w:r>
      <w:r w:rsidRPr="006E4D98">
        <w:rPr>
          <w:lang w:val="en-CA"/>
        </w:rPr>
        <w:br/>
      </w:r>
      <w:r w:rsidRPr="006E4D98">
        <w:rPr>
          <w:lang w:val="en-CA"/>
        </w:rPr>
        <w:tab/>
        <w:t>unsigned int(2) roll_mode;</w:t>
      </w:r>
      <w:r w:rsidRPr="006E4D98">
        <w:rPr>
          <w:lang w:val="en-CA"/>
        </w:rPr>
        <w:br/>
      </w:r>
      <w:r w:rsidRPr="006E4D98">
        <w:rPr>
          <w:lang w:val="en-CA"/>
        </w:rPr>
        <w:tab/>
        <w:t>unsigned int(4) reserved=0;</w:t>
      </w:r>
      <w:r w:rsidRPr="006E4D98">
        <w:rPr>
          <w:lang w:val="en-CA"/>
        </w:rPr>
        <w:br/>
      </w:r>
      <w:r w:rsidRPr="006E4D98">
        <w:rPr>
          <w:lang w:val="en-CA"/>
        </w:rPr>
        <w:tab/>
        <w:t>if (roll_type == 0) {</w:t>
      </w:r>
      <w:r w:rsidRPr="006E4D98">
        <w:rPr>
          <w:lang w:val="en-CA"/>
        </w:rPr>
        <w:br/>
      </w:r>
      <w:r w:rsidRPr="006E4D98">
        <w:rPr>
          <w:lang w:val="en-CA"/>
        </w:rPr>
        <w:tab/>
      </w:r>
      <w:r w:rsidRPr="006E4D98">
        <w:rPr>
          <w:lang w:val="en-CA"/>
        </w:rPr>
        <w:tab/>
        <w:t>unsigned int(16) aps_roll_count;</w:t>
      </w:r>
      <w:r w:rsidRPr="006E4D98">
        <w:rPr>
          <w:lang w:val="en-CA"/>
        </w:rPr>
        <w:br/>
      </w:r>
      <w:r w:rsidRPr="006E4D98">
        <w:rPr>
          <w:rFonts w:cs="Courier New"/>
          <w:lang w:val="en-CA"/>
        </w:rPr>
        <w:tab/>
        <w:t>}</w:t>
      </w:r>
      <w:r w:rsidRPr="006E4D98">
        <w:rPr>
          <w:rFonts w:cs="Courier New"/>
          <w:lang w:val="en-CA"/>
        </w:rPr>
        <w:br/>
        <w:t>}</w:t>
      </w:r>
    </w:p>
    <w:bookmarkEnd w:id="236"/>
    <w:p w14:paraId="5271E015" w14:textId="090880EE" w:rsidR="00145431" w:rsidRPr="006E4D98" w:rsidRDefault="00145431" w:rsidP="00145431">
      <w:pPr>
        <w:rPr>
          <w:b/>
          <w:bCs/>
          <w:lang w:val="en-CA"/>
        </w:rPr>
      </w:pPr>
      <w:r w:rsidRPr="006E4D98">
        <w:rPr>
          <w:b/>
          <w:bCs/>
          <w:lang w:val="en-CA"/>
        </w:rPr>
        <w:t>11.8.X.3 Semantics</w:t>
      </w:r>
    </w:p>
    <w:p w14:paraId="75AE64C9" w14:textId="77777777" w:rsidR="00145431" w:rsidRPr="006E4D98" w:rsidRDefault="00145431" w:rsidP="00145431">
      <w:pPr>
        <w:rPr>
          <w:lang w:val="en-CA"/>
        </w:rPr>
      </w:pPr>
      <w:bookmarkStart w:id="237" w:name="_Hlk43095825"/>
      <w:r w:rsidRPr="006E4D98">
        <w:rPr>
          <w:rFonts w:ascii="Courier New" w:hAnsi="Courier New"/>
          <w:noProof/>
          <w:sz w:val="20"/>
          <w:szCs w:val="20"/>
          <w:lang w:val="en-CA"/>
        </w:rPr>
        <w:t>roll_type</w:t>
      </w:r>
      <w:r w:rsidRPr="006E4D98">
        <w:rPr>
          <w:lang w:val="en-CA"/>
        </w:rPr>
        <w:t xml:space="preserve"> indicates the pre-roll distance for APS NAL units when producing a sync sample with sample number N belonging to this group. The following values are defined:</w:t>
      </w:r>
    </w:p>
    <w:p w14:paraId="3E5D6715" w14:textId="77777777" w:rsidR="00145431" w:rsidRPr="006E4D98" w:rsidRDefault="00145431" w:rsidP="00145431">
      <w:pPr>
        <w:rPr>
          <w:lang w:val="en-CA"/>
        </w:rPr>
      </w:pPr>
      <w:r w:rsidRPr="006E4D98">
        <w:rPr>
          <w:lang w:val="en-CA"/>
        </w:rPr>
        <w:tab/>
        <w:t xml:space="preserve">0: APS NAL units are gathered starting from the sample located </w:t>
      </w:r>
      <w:r w:rsidRPr="006E4D98">
        <w:rPr>
          <w:rFonts w:ascii="Courier New" w:hAnsi="Courier New"/>
          <w:noProof/>
          <w:sz w:val="20"/>
          <w:szCs w:val="20"/>
          <w:lang w:val="en-CA"/>
        </w:rPr>
        <w:t>aps_roll_count</w:t>
      </w:r>
      <w:r w:rsidRPr="006E4D98">
        <w:rPr>
          <w:lang w:val="en-CA"/>
        </w:rPr>
        <w:t xml:space="preserve"> samples before the sample belonging to the group</w:t>
      </w:r>
    </w:p>
    <w:p w14:paraId="20487868" w14:textId="77777777" w:rsidR="00145431" w:rsidRPr="006E4D98" w:rsidRDefault="00145431" w:rsidP="00145431">
      <w:pPr>
        <w:rPr>
          <w:lang w:val="en-CA"/>
        </w:rPr>
      </w:pPr>
      <w:r w:rsidRPr="006E4D98">
        <w:rPr>
          <w:lang w:val="en-CA"/>
        </w:rPr>
        <w:tab/>
        <w:t xml:space="preserve">1: APS NAL units are gathered starting from the first sample of the track or track fragment </w:t>
      </w:r>
    </w:p>
    <w:p w14:paraId="173FF737" w14:textId="77777777" w:rsidR="00145431" w:rsidRPr="006E4D98" w:rsidRDefault="00145431" w:rsidP="00145431">
      <w:pPr>
        <w:rPr>
          <w:lang w:val="en-CA"/>
        </w:rPr>
      </w:pPr>
      <w:r w:rsidRPr="006E4D98">
        <w:rPr>
          <w:lang w:val="en-CA"/>
        </w:rPr>
        <w:tab/>
        <w:t xml:space="preserve">2: APS NAL units are gathered starting from the first sample of the associated ISOBMFF segment </w:t>
      </w:r>
    </w:p>
    <w:p w14:paraId="511F55A8" w14:textId="0AD0AE6D" w:rsidR="00145431" w:rsidRPr="006E4D98" w:rsidRDefault="00145431" w:rsidP="00145431">
      <w:pPr>
        <w:rPr>
          <w:lang w:val="en-CA"/>
        </w:rPr>
      </w:pPr>
      <w:r w:rsidRPr="006E4D98">
        <w:rPr>
          <w:lang w:val="en-CA"/>
        </w:rPr>
        <w:tab/>
        <w:t>3: reserved</w:t>
      </w:r>
      <w:bookmarkEnd w:id="237"/>
    </w:p>
    <w:p w14:paraId="3A25FD4D" w14:textId="77777777" w:rsidR="00145431" w:rsidRPr="006E4D98" w:rsidRDefault="00145431" w:rsidP="00145431">
      <w:pPr>
        <w:rPr>
          <w:lang w:val="en-CA"/>
        </w:rPr>
      </w:pPr>
      <w:bookmarkStart w:id="238" w:name="_Hlk43095826"/>
      <w:r w:rsidRPr="006E4D98">
        <w:rPr>
          <w:rFonts w:ascii="Courier New" w:hAnsi="Courier New"/>
          <w:noProof/>
          <w:sz w:val="20"/>
          <w:szCs w:val="20"/>
          <w:lang w:val="en-CA"/>
        </w:rPr>
        <w:t>roll_mode</w:t>
      </w:r>
      <w:r w:rsidRPr="006E4D98">
        <w:rPr>
          <w:lang w:val="en-CA"/>
        </w:rPr>
        <w:t xml:space="preserve"> indicates which samples in the identified roll sample window should be analyzed for APS NAL unit gathering. The following values are defined:</w:t>
      </w:r>
    </w:p>
    <w:p w14:paraId="5E7342B2" w14:textId="77777777" w:rsidR="00145431" w:rsidRPr="006E4D98" w:rsidRDefault="00145431" w:rsidP="00145431">
      <w:pPr>
        <w:rPr>
          <w:lang w:val="en-CA"/>
        </w:rPr>
      </w:pPr>
      <w:r w:rsidRPr="006E4D98">
        <w:rPr>
          <w:lang w:val="en-CA"/>
        </w:rPr>
        <w:tab/>
        <w:t xml:space="preserve">0: the required APS NAL units may be present in any sample </w:t>
      </w:r>
    </w:p>
    <w:p w14:paraId="06D28AB2" w14:textId="77777777" w:rsidR="00145431" w:rsidRPr="006E4D98" w:rsidRDefault="00145431" w:rsidP="00145431">
      <w:pPr>
        <w:rPr>
          <w:lang w:val="en-CA"/>
        </w:rPr>
      </w:pPr>
      <w:r w:rsidRPr="006E4D98">
        <w:rPr>
          <w:lang w:val="en-CA"/>
        </w:rPr>
        <w:tab/>
        <w:t xml:space="preserve">1: the required APS NAL units are only present in the first sample </w:t>
      </w:r>
    </w:p>
    <w:p w14:paraId="561F94F2" w14:textId="77777777" w:rsidR="00145431" w:rsidRPr="006E4D98" w:rsidRDefault="00145431" w:rsidP="00145431">
      <w:pPr>
        <w:rPr>
          <w:lang w:val="en-CA"/>
        </w:rPr>
      </w:pPr>
      <w:r w:rsidRPr="006E4D98">
        <w:rPr>
          <w:lang w:val="en-CA"/>
        </w:rPr>
        <w:tab/>
        <w:t>2: the required APS NAL units are only present in samples that are either sync samples or samples marked as 'rap '</w:t>
      </w:r>
    </w:p>
    <w:p w14:paraId="51F58932" w14:textId="2646F278" w:rsidR="00145431" w:rsidRPr="006E4D98" w:rsidRDefault="00145431" w:rsidP="00145431">
      <w:pPr>
        <w:rPr>
          <w:lang w:val="en-CA"/>
        </w:rPr>
      </w:pPr>
      <w:r w:rsidRPr="006E4D98">
        <w:rPr>
          <w:lang w:val="en-CA"/>
        </w:rPr>
        <w:tab/>
        <w:t>3: the required APS NAL units are only present in samples of the current track fragment</w:t>
      </w:r>
      <w:bookmarkEnd w:id="238"/>
    </w:p>
    <w:p w14:paraId="539D33B5" w14:textId="77777777" w:rsidR="00145431" w:rsidRPr="006E4D98" w:rsidRDefault="00145431" w:rsidP="00145431">
      <w:pPr>
        <w:rPr>
          <w:lang w:val="en-CA"/>
        </w:rPr>
      </w:pPr>
      <w:r w:rsidRPr="006E4D98">
        <w:rPr>
          <w:rFonts w:ascii="Courier New" w:hAnsi="Courier New"/>
          <w:noProof/>
          <w:sz w:val="20"/>
          <w:szCs w:val="20"/>
          <w:lang w:val="en-CA"/>
        </w:rPr>
        <w:t>aps_roll_count</w:t>
      </w:r>
      <w:r w:rsidRPr="006E4D98">
        <w:rPr>
          <w:lang w:val="en-CA"/>
        </w:rPr>
        <w:t xml:space="preserve"> indicates the number of samples to rewind for APS gathering</w:t>
      </w:r>
      <w:bookmarkStart w:id="239" w:name="_Hlk43095827"/>
      <w:r w:rsidRPr="006E4D98">
        <w:rPr>
          <w:lang w:val="en-CA"/>
        </w:rPr>
        <w:t>; a value of 0 indicates that the associated sample contains all APS NAL units for its processing</w:t>
      </w:r>
      <w:bookmarkEnd w:id="239"/>
      <w:r w:rsidRPr="006E4D98">
        <w:rPr>
          <w:lang w:val="en-CA"/>
        </w:rPr>
        <w:t>.</w:t>
      </w:r>
    </w:p>
    <w:p w14:paraId="60B18ABF" w14:textId="18481232" w:rsidR="00145431" w:rsidRPr="006E4D98" w:rsidRDefault="00145431" w:rsidP="00145431">
      <w:pPr>
        <w:pStyle w:val="Heading1"/>
        <w:rPr>
          <w:lang w:val="en-CA"/>
        </w:rPr>
      </w:pPr>
      <w:bookmarkStart w:id="240" w:name="_Toc62060124"/>
      <w:bookmarkStart w:id="241" w:name="_Toc85229827"/>
      <w:bookmarkStart w:id="242" w:name="_Toc109399269"/>
      <w:bookmarkStart w:id="243" w:name="_Toc166241692"/>
      <w:r w:rsidRPr="006E4D98">
        <w:rPr>
          <w:lang w:val="en-CA"/>
        </w:rPr>
        <w:lastRenderedPageBreak/>
        <w:t xml:space="preserve">14496-15 (NAL video file formats) errata items (from </w:t>
      </w:r>
      <w:hyperlink r:id="rId12" w:history="1">
        <w:r w:rsidRPr="006E4D98">
          <w:rPr>
            <w:rStyle w:val="Hyperlink"/>
            <w:lang w:val="en-CA"/>
          </w:rPr>
          <w:t>m55192</w:t>
        </w:r>
      </w:hyperlink>
      <w:r w:rsidRPr="006E4D98">
        <w:rPr>
          <w:lang w:val="en-CA"/>
        </w:rPr>
        <w:t>)</w:t>
      </w:r>
      <w:bookmarkEnd w:id="240"/>
      <w:bookmarkEnd w:id="241"/>
      <w:bookmarkEnd w:id="242"/>
      <w:bookmarkEnd w:id="243"/>
    </w:p>
    <w:p w14:paraId="05108037" w14:textId="1C08167E" w:rsidR="00F96655" w:rsidRPr="006E4D98" w:rsidRDefault="00F96655" w:rsidP="00F96655">
      <w:pPr>
        <w:pStyle w:val="Note"/>
      </w:pPr>
      <w:r w:rsidRPr="006E4D98">
        <w:rPr>
          <w:highlight w:val="yellow"/>
        </w:rPr>
        <w:t xml:space="preserve">[Editor’s note] The following changes have been captured in the current </w:t>
      </w:r>
      <w:proofErr w:type="spellStart"/>
      <w:r w:rsidRPr="006E4D98">
        <w:rPr>
          <w:highlight w:val="yellow"/>
        </w:rPr>
        <w:t>TuC</w:t>
      </w:r>
      <w:proofErr w:type="spellEnd"/>
      <w:r w:rsidRPr="006E4D98">
        <w:rPr>
          <w:highlight w:val="yellow"/>
        </w:rPr>
        <w:t xml:space="preserve"> document in lack of a Defect Report on 14496-15 issued at MPEG #132. This paragraph is thus meant to be moved in a more appropriate document at the </w:t>
      </w:r>
      <w:commentRangeStart w:id="244"/>
      <w:r w:rsidRPr="006E4D98">
        <w:rPr>
          <w:highlight w:val="yellow"/>
        </w:rPr>
        <w:t xml:space="preserve">next </w:t>
      </w:r>
      <w:commentRangeEnd w:id="244"/>
      <w:r w:rsidRPr="00C70B1D">
        <w:rPr>
          <w:rStyle w:val="CommentReference"/>
          <w:rFonts w:ascii="Arial" w:eastAsia="Arial" w:hAnsi="Arial" w:cs="Arial"/>
          <w:lang w:eastAsia="en-US"/>
        </w:rPr>
        <w:commentReference w:id="244"/>
      </w:r>
      <w:r w:rsidRPr="006E4D98">
        <w:rPr>
          <w:highlight w:val="yellow"/>
        </w:rPr>
        <w:t>meeting.</w:t>
      </w:r>
    </w:p>
    <w:p w14:paraId="6513738D"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Search and replace "R</w:t>
      </w:r>
      <w:r w:rsidRPr="00C70B1D">
        <w:rPr>
          <w:lang w:val="en-CA" w:eastAsia="ja-JP"/>
        </w:rPr>
        <w:t>BSP payload</w:t>
      </w:r>
      <w:r w:rsidRPr="006E4D98">
        <w:rPr>
          <w:lang w:val="en-CA"/>
        </w:rPr>
        <w:t>" (1 instance) with "NAL unit payload", because in the context where the phase is used, the start code emulation bytes that are part of "NAL unit payload" but not part of "R</w:t>
      </w:r>
      <w:r w:rsidRPr="00C70B1D">
        <w:rPr>
          <w:lang w:val="en-CA" w:eastAsia="ja-JP"/>
        </w:rPr>
        <w:t>BSP payload</w:t>
      </w:r>
      <w:r w:rsidRPr="006E4D98">
        <w:rPr>
          <w:lang w:val="en-CA"/>
        </w:rPr>
        <w:t>" should be considered.</w:t>
      </w:r>
    </w:p>
    <w:p w14:paraId="3644E38E"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Search and replace "</w:t>
      </w:r>
      <w:r w:rsidRPr="00C70B1D">
        <w:rPr>
          <w:lang w:val="en-CA"/>
        </w:rPr>
        <w:t>byte stream payload</w:t>
      </w:r>
      <w:r w:rsidRPr="006E4D98">
        <w:rPr>
          <w:lang w:val="en-CA"/>
        </w:rPr>
        <w:t>" (2 instances) with "NAL unit payload", for similar reason as above.</w:t>
      </w:r>
    </w:p>
    <w:p w14:paraId="0BDA97AE"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8.4.1.1.1, the following:</w:t>
      </w:r>
    </w:p>
    <w:p w14:paraId="5BF9A090"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'hvc1'</w:t>
      </w:r>
      <w:r w:rsidRPr="00C70B1D">
        <w:rPr>
          <w:lang w:val="en-CA"/>
        </w:rPr>
        <w:t xml:space="preserve">, the default and mandatory value of </w:t>
      </w:r>
      <w:r w:rsidRPr="00C70B1D">
        <w:rPr>
          <w:rFonts w:ascii="Courier New" w:hAnsi="Courier New"/>
          <w:noProof/>
          <w:lang w:val="en-CA" w:eastAsia="ja-JP"/>
        </w:rPr>
        <w:t>array_completeness</w:t>
      </w:r>
      <w:r w:rsidRPr="00C70B1D">
        <w:rPr>
          <w:lang w:val="en-CA"/>
        </w:rPr>
        <w:t xml:space="preserve"> is 1 for arrays of all types of parameter sets, and 0 for all other arrays. When the sample entry name is </w:t>
      </w:r>
      <w:r w:rsidRPr="00C70B1D">
        <w:rPr>
          <w:rFonts w:ascii="Courier New" w:hAnsi="Courier New"/>
          <w:noProof/>
          <w:lang w:val="en-CA" w:eastAsia="ja-JP"/>
        </w:rPr>
        <w:t>'hev1'</w:t>
      </w:r>
      <w:r w:rsidRPr="00C70B1D">
        <w:rPr>
          <w:lang w:val="en-CA"/>
        </w:rPr>
        <w:t xml:space="preserve">, the default value of </w:t>
      </w:r>
      <w:r w:rsidRPr="00C70B1D">
        <w:rPr>
          <w:rFonts w:ascii="Courier New" w:hAnsi="Courier New"/>
          <w:noProof/>
          <w:lang w:val="en-CA" w:eastAsia="ja-JP"/>
        </w:rPr>
        <w:t>array_completeness</w:t>
      </w:r>
      <w:r w:rsidRPr="00C70B1D">
        <w:rPr>
          <w:lang w:val="en-CA"/>
        </w:rPr>
        <w:t xml:space="preserve"> is 0 for all arrays.</w:t>
      </w:r>
      <w:r w:rsidRPr="006E4D98">
        <w:rPr>
          <w:lang w:val="en-CA"/>
        </w:rPr>
        <w:t>"</w:t>
      </w:r>
    </w:p>
    <w:p w14:paraId="1291908D" w14:textId="77777777" w:rsidR="00F96655" w:rsidRPr="006E4D98" w:rsidRDefault="00F96655" w:rsidP="00F96655">
      <w:pPr>
        <w:spacing w:after="0"/>
        <w:ind w:left="720"/>
        <w:rPr>
          <w:lang w:val="en-CA"/>
        </w:rPr>
      </w:pPr>
      <w:r w:rsidRPr="006E4D98">
        <w:rPr>
          <w:lang w:val="en-CA"/>
        </w:rPr>
        <w:t>to</w:t>
      </w:r>
    </w:p>
    <w:p w14:paraId="75633BB3"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'hvc1'</w:t>
      </w:r>
      <w:r w:rsidRPr="00C70B1D">
        <w:rPr>
          <w:lang w:val="en-CA"/>
        </w:rPr>
        <w:t xml:space="preserve">, the </w:t>
      </w:r>
      <w:r w:rsidRPr="00C70B1D">
        <w:rPr>
          <w:strike/>
          <w:color w:val="FF0000"/>
          <w:highlight w:val="yellow"/>
          <w:lang w:val="en-CA"/>
        </w:rPr>
        <w:t>default and mandatory</w:t>
      </w:r>
      <w:r w:rsidRPr="00C70B1D">
        <w:rPr>
          <w:strike/>
          <w:color w:val="FF0000"/>
          <w:lang w:val="en-CA"/>
        </w:rPr>
        <w:t xml:space="preserve"> </w:t>
      </w:r>
      <w:r w:rsidRPr="00C70B1D">
        <w:rPr>
          <w:lang w:val="en-CA"/>
        </w:rPr>
        <w:t xml:space="preserve">value of </w:t>
      </w:r>
      <w:r w:rsidRPr="00C70B1D">
        <w:rPr>
          <w:rFonts w:ascii="Courier New" w:hAnsi="Courier New"/>
          <w:noProof/>
          <w:lang w:val="en-CA" w:eastAsia="ja-JP"/>
        </w:rPr>
        <w:t>array_completeness</w:t>
      </w:r>
      <w:r w:rsidRPr="00C70B1D">
        <w:rPr>
          <w:lang w:val="en-CA"/>
        </w:rPr>
        <w:t xml:space="preserve"> </w:t>
      </w:r>
      <w:r w:rsidRPr="00C70B1D">
        <w:rPr>
          <w:strike/>
          <w:color w:val="FF0000"/>
          <w:highlight w:val="yellow"/>
          <w:lang w:val="en-CA"/>
        </w:rPr>
        <w:t xml:space="preserve">is </w:t>
      </w:r>
      <w:r w:rsidRPr="00C70B1D">
        <w:rPr>
          <w:highlight w:val="green"/>
          <w:lang w:val="en-CA"/>
        </w:rPr>
        <w:t>shall be equal to</w:t>
      </w:r>
      <w:r w:rsidRPr="00C70B1D">
        <w:rPr>
          <w:lang w:val="en-CA"/>
        </w:rPr>
        <w:t xml:space="preserve"> 1 for </w:t>
      </w:r>
      <w:r w:rsidRPr="00C70B1D">
        <w:rPr>
          <w:highlight w:val="green"/>
          <w:lang w:val="en-CA"/>
        </w:rPr>
        <w:t>the</w:t>
      </w:r>
      <w:r w:rsidRPr="00C70B1D">
        <w:rPr>
          <w:lang w:val="en-CA"/>
        </w:rPr>
        <w:t xml:space="preserve"> arrays of all types of parameter sets</w:t>
      </w:r>
      <w:r w:rsidRPr="00C70B1D">
        <w:rPr>
          <w:strike/>
          <w:color w:val="FF0000"/>
          <w:highlight w:val="yellow"/>
          <w:lang w:val="en-CA"/>
        </w:rPr>
        <w:t>, and 0 for all other arrays</w:t>
      </w:r>
      <w:r w:rsidRPr="00C70B1D">
        <w:rPr>
          <w:lang w:val="en-CA"/>
        </w:rPr>
        <w:t xml:space="preserve">. When the sample entry name is </w:t>
      </w:r>
      <w:r w:rsidRPr="00C70B1D">
        <w:rPr>
          <w:rFonts w:ascii="Courier New" w:hAnsi="Courier New"/>
          <w:noProof/>
          <w:lang w:val="en-CA" w:eastAsia="ja-JP"/>
        </w:rPr>
        <w:t>'hev1'</w:t>
      </w:r>
      <w:r w:rsidRPr="00C70B1D">
        <w:rPr>
          <w:lang w:val="en-CA"/>
        </w:rPr>
        <w:t xml:space="preserve">, the </w:t>
      </w:r>
      <w:r w:rsidRPr="00C70B1D">
        <w:rPr>
          <w:strike/>
          <w:color w:val="FF0000"/>
          <w:highlight w:val="yellow"/>
          <w:lang w:val="en-CA"/>
        </w:rPr>
        <w:t>default</w:t>
      </w:r>
      <w:r w:rsidRPr="00C70B1D">
        <w:rPr>
          <w:lang w:val="en-CA"/>
        </w:rPr>
        <w:t xml:space="preserve"> value of </w:t>
      </w:r>
      <w:r w:rsidRPr="00C70B1D">
        <w:rPr>
          <w:rFonts w:ascii="Courier New" w:hAnsi="Courier New"/>
          <w:noProof/>
          <w:lang w:val="en-CA" w:eastAsia="ja-JP"/>
        </w:rPr>
        <w:t>array_completeness</w:t>
      </w:r>
      <w:r w:rsidRPr="00C70B1D">
        <w:rPr>
          <w:lang w:val="en-CA"/>
        </w:rPr>
        <w:t xml:space="preserve"> </w:t>
      </w:r>
      <w:r w:rsidRPr="00C70B1D">
        <w:rPr>
          <w:highlight w:val="green"/>
          <w:lang w:val="en-CA"/>
        </w:rPr>
        <w:t>shall be equal to 1 for the arrays of all types of parameter sets</w:t>
      </w:r>
      <w:r w:rsidRPr="00C70B1D">
        <w:rPr>
          <w:strike/>
          <w:color w:val="FF0000"/>
          <w:highlight w:val="green"/>
          <w:lang w:val="en-CA"/>
        </w:rPr>
        <w:t xml:space="preserve"> </w:t>
      </w:r>
      <w:r w:rsidRPr="00C70B1D">
        <w:rPr>
          <w:strike/>
          <w:color w:val="FF0000"/>
          <w:highlight w:val="yellow"/>
          <w:lang w:val="en-CA"/>
        </w:rPr>
        <w:t>is 0 for all arrays</w:t>
      </w:r>
      <w:r w:rsidRPr="00C70B1D">
        <w:rPr>
          <w:lang w:val="en-CA"/>
        </w:rPr>
        <w:t>.</w:t>
      </w:r>
      <w:r w:rsidRPr="006E4D98">
        <w:rPr>
          <w:lang w:val="en-CA"/>
        </w:rPr>
        <w:t>"</w:t>
      </w:r>
    </w:p>
    <w:p w14:paraId="7AF630FE"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9.5.3.1.1, the following:</w:t>
      </w:r>
    </w:p>
    <w:p w14:paraId="51C280ED"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'lhv1'</w:t>
      </w:r>
      <w:r w:rsidRPr="00C70B1D">
        <w:rPr>
          <w:lang w:val="en-CA"/>
        </w:rPr>
        <w:t xml:space="preserve">, the default and mandatory value of </w:t>
      </w:r>
      <w:proofErr w:type="spellStart"/>
      <w:r w:rsidRPr="00C70B1D">
        <w:rPr>
          <w:lang w:val="en-CA"/>
        </w:rPr>
        <w:t>array_completeness</w:t>
      </w:r>
      <w:proofErr w:type="spellEnd"/>
      <w:r w:rsidRPr="00C70B1D">
        <w:rPr>
          <w:lang w:val="en-CA"/>
        </w:rPr>
        <w:t xml:space="preserve"> is 1 for arrays of all types of parameter sets, and 0 for all other arrays. When the sample entry name is </w:t>
      </w:r>
      <w:r w:rsidRPr="00C70B1D">
        <w:rPr>
          <w:rFonts w:ascii="Courier New" w:hAnsi="Courier New"/>
          <w:noProof/>
          <w:lang w:val="en-CA" w:eastAsia="ja-JP"/>
        </w:rPr>
        <w:t>'lhe1'</w:t>
      </w:r>
      <w:r w:rsidRPr="00C70B1D">
        <w:rPr>
          <w:lang w:val="en-CA"/>
        </w:rPr>
        <w:t xml:space="preserve">, the default value of </w:t>
      </w:r>
      <w:proofErr w:type="spellStart"/>
      <w:r w:rsidRPr="00C70B1D">
        <w:rPr>
          <w:lang w:val="en-CA"/>
        </w:rPr>
        <w:t>array_completeness</w:t>
      </w:r>
      <w:proofErr w:type="spellEnd"/>
      <w:r w:rsidRPr="00C70B1D">
        <w:rPr>
          <w:lang w:val="en-CA"/>
        </w:rPr>
        <w:t xml:space="preserve"> is 0 for all arrays.</w:t>
      </w:r>
      <w:r w:rsidRPr="006E4D98">
        <w:rPr>
          <w:lang w:val="en-CA"/>
        </w:rPr>
        <w:t>"</w:t>
      </w:r>
    </w:p>
    <w:p w14:paraId="2DD8D94B" w14:textId="77777777" w:rsidR="00F96655" w:rsidRPr="006E4D98" w:rsidRDefault="00F96655" w:rsidP="00F96655">
      <w:pPr>
        <w:spacing w:after="0"/>
        <w:ind w:left="720"/>
        <w:rPr>
          <w:lang w:val="en-CA"/>
        </w:rPr>
      </w:pPr>
      <w:r w:rsidRPr="006E4D98">
        <w:rPr>
          <w:lang w:val="en-CA"/>
        </w:rPr>
        <w:t>to</w:t>
      </w:r>
    </w:p>
    <w:p w14:paraId="7314D9E0"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'lhv1'</w:t>
      </w:r>
      <w:r w:rsidRPr="00C70B1D">
        <w:rPr>
          <w:lang w:val="en-CA"/>
        </w:rPr>
        <w:t xml:space="preserve">, the </w:t>
      </w:r>
      <w:r w:rsidRPr="00C70B1D">
        <w:rPr>
          <w:strike/>
          <w:color w:val="FF0000"/>
          <w:highlight w:val="yellow"/>
          <w:lang w:val="en-CA"/>
        </w:rPr>
        <w:t>default and mandatory</w:t>
      </w:r>
      <w:r w:rsidRPr="00C70B1D">
        <w:rPr>
          <w:strike/>
          <w:color w:val="FF0000"/>
          <w:lang w:val="en-CA"/>
        </w:rPr>
        <w:t xml:space="preserve"> </w:t>
      </w:r>
      <w:r w:rsidRPr="00C70B1D">
        <w:rPr>
          <w:lang w:val="en-CA"/>
        </w:rPr>
        <w:t xml:space="preserve">value of </w:t>
      </w:r>
      <w:r w:rsidRPr="00C70B1D">
        <w:rPr>
          <w:rFonts w:ascii="Courier New" w:hAnsi="Courier New"/>
          <w:noProof/>
          <w:lang w:val="en-CA" w:eastAsia="ja-JP"/>
        </w:rPr>
        <w:t>array_completeness</w:t>
      </w:r>
      <w:r w:rsidRPr="00C70B1D">
        <w:rPr>
          <w:lang w:val="en-CA"/>
        </w:rPr>
        <w:t xml:space="preserve"> </w:t>
      </w:r>
      <w:r w:rsidRPr="00C70B1D">
        <w:rPr>
          <w:strike/>
          <w:color w:val="FF0000"/>
          <w:highlight w:val="yellow"/>
          <w:lang w:val="en-CA"/>
        </w:rPr>
        <w:t xml:space="preserve">is </w:t>
      </w:r>
      <w:r w:rsidRPr="00C70B1D">
        <w:rPr>
          <w:highlight w:val="green"/>
          <w:lang w:val="en-CA"/>
        </w:rPr>
        <w:t>shall be equal to</w:t>
      </w:r>
      <w:r w:rsidRPr="00C70B1D">
        <w:rPr>
          <w:lang w:val="en-CA"/>
        </w:rPr>
        <w:t xml:space="preserve"> 1 for </w:t>
      </w:r>
      <w:r w:rsidRPr="00C70B1D">
        <w:rPr>
          <w:highlight w:val="green"/>
          <w:lang w:val="en-CA"/>
        </w:rPr>
        <w:t>the</w:t>
      </w:r>
      <w:r w:rsidRPr="00C70B1D">
        <w:rPr>
          <w:lang w:val="en-CA"/>
        </w:rPr>
        <w:t xml:space="preserve"> arrays of all types of parameter sets</w:t>
      </w:r>
      <w:r w:rsidRPr="00C70B1D">
        <w:rPr>
          <w:strike/>
          <w:color w:val="FF0000"/>
          <w:highlight w:val="yellow"/>
          <w:lang w:val="en-CA"/>
        </w:rPr>
        <w:t>, and 0 for all other arrays</w:t>
      </w:r>
      <w:r w:rsidRPr="00C70B1D">
        <w:rPr>
          <w:lang w:val="en-CA"/>
        </w:rPr>
        <w:t xml:space="preserve">. When the sample entry name is </w:t>
      </w:r>
      <w:r w:rsidRPr="00C70B1D">
        <w:rPr>
          <w:rFonts w:ascii="Courier New" w:hAnsi="Courier New"/>
          <w:noProof/>
          <w:lang w:val="en-CA" w:eastAsia="ja-JP"/>
        </w:rPr>
        <w:t>'lhe1'</w:t>
      </w:r>
      <w:r w:rsidRPr="00C70B1D">
        <w:rPr>
          <w:lang w:val="en-CA"/>
        </w:rPr>
        <w:t xml:space="preserve">, the </w:t>
      </w:r>
      <w:r w:rsidRPr="00C70B1D">
        <w:rPr>
          <w:strike/>
          <w:color w:val="FF0000"/>
          <w:highlight w:val="yellow"/>
          <w:lang w:val="en-CA"/>
        </w:rPr>
        <w:t>default</w:t>
      </w:r>
      <w:r w:rsidRPr="00C70B1D">
        <w:rPr>
          <w:lang w:val="en-CA"/>
        </w:rPr>
        <w:t xml:space="preserve"> value of </w:t>
      </w:r>
      <w:r w:rsidRPr="00C70B1D">
        <w:rPr>
          <w:rFonts w:ascii="Courier New" w:hAnsi="Courier New"/>
          <w:noProof/>
          <w:lang w:val="en-CA" w:eastAsia="ja-JP"/>
        </w:rPr>
        <w:t>array_completeness</w:t>
      </w:r>
      <w:r w:rsidRPr="00C70B1D">
        <w:rPr>
          <w:lang w:val="en-CA"/>
        </w:rPr>
        <w:t xml:space="preserve"> </w:t>
      </w:r>
      <w:r w:rsidRPr="00C70B1D">
        <w:rPr>
          <w:highlight w:val="green"/>
          <w:lang w:val="en-CA"/>
        </w:rPr>
        <w:t>shall be equal to 1 for the arrays of all types of parameter sets</w:t>
      </w:r>
      <w:r w:rsidRPr="00C70B1D">
        <w:rPr>
          <w:strike/>
          <w:color w:val="FF0000"/>
          <w:highlight w:val="green"/>
          <w:lang w:val="en-CA"/>
        </w:rPr>
        <w:t xml:space="preserve"> </w:t>
      </w:r>
      <w:r w:rsidRPr="00C70B1D">
        <w:rPr>
          <w:strike/>
          <w:color w:val="FF0000"/>
          <w:highlight w:val="yellow"/>
          <w:lang w:val="en-CA"/>
        </w:rPr>
        <w:t>is 0 for all arrays</w:t>
      </w:r>
      <w:r w:rsidRPr="00C70B1D">
        <w:rPr>
          <w:lang w:val="en-CA"/>
        </w:rPr>
        <w:t>.</w:t>
      </w:r>
      <w:r w:rsidRPr="006E4D98">
        <w:rPr>
          <w:lang w:val="en-CA"/>
        </w:rPr>
        <w:t>"</w:t>
      </w:r>
    </w:p>
    <w:p w14:paraId="01F75918"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8.3.3.1.3, the following:</w:t>
      </w:r>
    </w:p>
    <w:p w14:paraId="0921A4CB" w14:textId="77777777" w:rsidR="00F96655" w:rsidRPr="00C70B1D" w:rsidRDefault="00F96655" w:rsidP="00F96655">
      <w:pPr>
        <w:spacing w:after="0"/>
        <w:ind w:left="1080"/>
        <w:rPr>
          <w:lang w:val="en-CA"/>
        </w:rPr>
      </w:pPr>
      <w:r w:rsidRPr="00C70B1D">
        <w:rPr>
          <w:rFonts w:ascii="Courier New" w:hAnsi="Courier New"/>
          <w:noProof/>
          <w:lang w:val="en-CA" w:eastAsia="ja-JP"/>
        </w:rPr>
        <w:t>array_completeness</w:t>
      </w:r>
      <w:r w:rsidRPr="00C70B1D">
        <w:rPr>
          <w:lang w:val="en-CA"/>
        </w:rPr>
        <w:t xml:space="preserve"> when equal to 1 indicates that all NAL units of the given type are in the following </w:t>
      </w:r>
      <w:proofErr w:type="gramStart"/>
      <w:r w:rsidRPr="00C70B1D">
        <w:rPr>
          <w:lang w:val="en-CA"/>
        </w:rPr>
        <w:t>array</w:t>
      </w:r>
      <w:proofErr w:type="gramEnd"/>
      <w:r w:rsidRPr="00C70B1D">
        <w:rPr>
          <w:lang w:val="en-CA"/>
        </w:rPr>
        <w:t xml:space="preserve"> and none are in the stream; when equal to 0 indicates that additional NAL units of the indicated type may be in the stream; the default and permitted values are constrained by the sample entry name.</w:t>
      </w:r>
    </w:p>
    <w:p w14:paraId="6ABBC6A1" w14:textId="77777777" w:rsidR="00F96655" w:rsidRPr="00C70B1D" w:rsidRDefault="00F96655" w:rsidP="00F96655">
      <w:pPr>
        <w:spacing w:after="0"/>
        <w:ind w:left="720"/>
        <w:rPr>
          <w:lang w:val="en-CA"/>
        </w:rPr>
      </w:pPr>
      <w:r w:rsidRPr="00C70B1D">
        <w:rPr>
          <w:lang w:val="en-CA"/>
        </w:rPr>
        <w:t>to the following:</w:t>
      </w:r>
    </w:p>
    <w:p w14:paraId="40BFF8E1" w14:textId="77777777" w:rsidR="00F96655" w:rsidRPr="00C70B1D" w:rsidRDefault="00F96655" w:rsidP="00F96655">
      <w:pPr>
        <w:spacing w:after="0"/>
        <w:ind w:left="1080"/>
        <w:rPr>
          <w:lang w:val="en-CA"/>
        </w:rPr>
      </w:pPr>
      <w:r w:rsidRPr="00C70B1D">
        <w:rPr>
          <w:rFonts w:ascii="Courier New" w:hAnsi="Courier New"/>
          <w:noProof/>
          <w:lang w:val="en-CA" w:eastAsia="ja-JP"/>
        </w:rPr>
        <w:t>array_completeness</w:t>
      </w:r>
      <w:r w:rsidRPr="00C70B1D">
        <w:rPr>
          <w:lang w:val="en-CA"/>
        </w:rPr>
        <w:t xml:space="preserve"> when equal to 1 indicates that all NAL units of the given type are in the following </w:t>
      </w:r>
      <w:proofErr w:type="gramStart"/>
      <w:r w:rsidRPr="00C70B1D">
        <w:rPr>
          <w:lang w:val="en-CA"/>
        </w:rPr>
        <w:t>array</w:t>
      </w:r>
      <w:proofErr w:type="gramEnd"/>
      <w:r w:rsidRPr="00C70B1D">
        <w:rPr>
          <w:lang w:val="en-CA"/>
        </w:rPr>
        <w:t xml:space="preserve"> and none are in the stream; when equal to 0 indicates that additional NAL units of the indicated type may be in the stream; the </w:t>
      </w:r>
      <w:r w:rsidRPr="00C70B1D">
        <w:rPr>
          <w:strike/>
          <w:color w:val="FF0000"/>
          <w:highlight w:val="yellow"/>
          <w:lang w:val="en-CA"/>
        </w:rPr>
        <w:t>default and</w:t>
      </w:r>
      <w:r w:rsidRPr="00C70B1D">
        <w:rPr>
          <w:strike/>
          <w:color w:val="FF0000"/>
          <w:lang w:val="en-CA"/>
        </w:rPr>
        <w:t xml:space="preserve"> </w:t>
      </w:r>
      <w:r w:rsidRPr="00C70B1D">
        <w:rPr>
          <w:lang w:val="en-CA"/>
        </w:rPr>
        <w:t>permitted values are constrained by the sample entry name.</w:t>
      </w:r>
    </w:p>
    <w:p w14:paraId="1FBB9799"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8.3.3.1.1, the following:</w:t>
      </w:r>
    </w:p>
    <w:p w14:paraId="7AB38379" w14:textId="77777777" w:rsidR="00F96655" w:rsidRPr="00C70B1D" w:rsidRDefault="00F96655" w:rsidP="00F96655">
      <w:pPr>
        <w:spacing w:after="0"/>
        <w:ind w:left="1080"/>
        <w:rPr>
          <w:lang w:val="en-CA"/>
        </w:rPr>
      </w:pPr>
      <w:r w:rsidRPr="00C70B1D">
        <w:rPr>
          <w:lang w:val="en-CA"/>
        </w:rPr>
        <w:lastRenderedPageBreak/>
        <w:t xml:space="preserve">The level indication </w:t>
      </w:r>
      <w:r w:rsidRPr="00C70B1D">
        <w:rPr>
          <w:rFonts w:ascii="Courier New" w:hAnsi="Courier New"/>
          <w:noProof/>
          <w:lang w:val="en-CA" w:eastAsia="ja-JP"/>
        </w:rPr>
        <w:t xml:space="preserve">general_level_idc </w:t>
      </w:r>
      <w:r w:rsidRPr="00C70B1D">
        <w:rPr>
          <w:lang w:val="en-CA"/>
        </w:rPr>
        <w:t>shall indicate a level of capability equal to or greater than the highest level indicated for the highest tier in all the parameter sets.</w:t>
      </w:r>
    </w:p>
    <w:p w14:paraId="53C7B051" w14:textId="77777777" w:rsidR="00F96655" w:rsidRPr="00C70B1D" w:rsidRDefault="00F96655" w:rsidP="00F96655">
      <w:pPr>
        <w:spacing w:after="0"/>
        <w:ind w:left="720"/>
        <w:rPr>
          <w:lang w:val="en-CA"/>
        </w:rPr>
      </w:pPr>
      <w:r w:rsidRPr="00C70B1D">
        <w:rPr>
          <w:lang w:val="en-CA"/>
        </w:rPr>
        <w:t>to the following:</w:t>
      </w:r>
    </w:p>
    <w:p w14:paraId="2EC3FAE7" w14:textId="77777777" w:rsidR="00F96655" w:rsidRPr="00C70B1D" w:rsidRDefault="00F96655" w:rsidP="00F96655">
      <w:pPr>
        <w:spacing w:after="0"/>
        <w:ind w:left="1080"/>
        <w:rPr>
          <w:lang w:val="en-CA"/>
        </w:rPr>
      </w:pPr>
      <w:r w:rsidRPr="00C70B1D">
        <w:rPr>
          <w:lang w:val="en-CA"/>
        </w:rPr>
        <w:t xml:space="preserve">The level indication </w:t>
      </w:r>
      <w:r w:rsidRPr="00C70B1D">
        <w:rPr>
          <w:rFonts w:ascii="Courier New" w:hAnsi="Courier New"/>
          <w:noProof/>
          <w:lang w:val="en-CA" w:eastAsia="ja-JP"/>
        </w:rPr>
        <w:t xml:space="preserve">general_level_idc </w:t>
      </w:r>
      <w:r w:rsidRPr="00C70B1D">
        <w:rPr>
          <w:lang w:val="en-CA"/>
        </w:rPr>
        <w:t xml:space="preserve">shall indicate a level of capability equal to or greater than the highest level </w:t>
      </w:r>
      <w:r w:rsidRPr="00C70B1D">
        <w:rPr>
          <w:strike/>
          <w:color w:val="FF0000"/>
          <w:highlight w:val="yellow"/>
          <w:lang w:val="en-CA"/>
        </w:rPr>
        <w:t>indicated for the highest tier</w:t>
      </w:r>
      <w:r w:rsidRPr="00C70B1D">
        <w:rPr>
          <w:strike/>
          <w:color w:val="FF0000"/>
          <w:lang w:val="en-CA"/>
        </w:rPr>
        <w:t xml:space="preserve"> </w:t>
      </w:r>
      <w:r w:rsidRPr="00C70B1D">
        <w:rPr>
          <w:lang w:val="en-CA"/>
        </w:rPr>
        <w:t>in all the parameter sets.</w:t>
      </w:r>
    </w:p>
    <w:p w14:paraId="51BF51AE" w14:textId="59567649" w:rsidR="00F96655" w:rsidRPr="006E4D98" w:rsidRDefault="00F96655" w:rsidP="00F96655">
      <w:pPr>
        <w:spacing w:after="0"/>
        <w:ind w:left="720"/>
        <w:rPr>
          <w:lang w:val="en-CA"/>
        </w:rPr>
      </w:pPr>
      <w:r w:rsidRPr="006E4D98">
        <w:rPr>
          <w:lang w:val="en-CA"/>
        </w:rPr>
        <w:t>Because the highest level of the highest tier could be lower than the highest level of the lowest tier, while level determines spatial resolution etc., which is of vital importance for determining the required decoding capability.</w:t>
      </w:r>
    </w:p>
    <w:p w14:paraId="2BA60744" w14:textId="05622E11" w:rsidR="00145431" w:rsidRPr="006E4D98" w:rsidRDefault="00145431" w:rsidP="00145431">
      <w:pPr>
        <w:pStyle w:val="Heading1"/>
        <w:rPr>
          <w:lang w:val="en-CA"/>
        </w:rPr>
      </w:pPr>
      <w:bookmarkStart w:id="245" w:name="_Toc166241693"/>
      <w:r w:rsidRPr="006E4D98">
        <w:rPr>
          <w:lang w:val="en-CA"/>
        </w:rPr>
        <w:t>EDRAP and Random access (from m56766)</w:t>
      </w:r>
      <w:bookmarkEnd w:id="245"/>
    </w:p>
    <w:p w14:paraId="178F196C" w14:textId="440AACAA" w:rsidR="00F96655" w:rsidRPr="00C70B1D" w:rsidRDefault="00F96655" w:rsidP="00F96655">
      <w:pPr>
        <w:rPr>
          <w:lang w:val="en-CA"/>
        </w:rPr>
      </w:pPr>
      <w:r w:rsidRPr="00C70B1D">
        <w:rPr>
          <w:lang w:val="en-CA"/>
        </w:rPr>
        <w:t>The ‘</w:t>
      </w:r>
      <w:proofErr w:type="spellStart"/>
      <w:r w:rsidRPr="00C70B1D">
        <w:rPr>
          <w:lang w:val="en-CA"/>
        </w:rPr>
        <w:t>edrp</w:t>
      </w:r>
      <w:proofErr w:type="spellEnd"/>
      <w:r w:rsidRPr="00C70B1D">
        <w:rPr>
          <w:lang w:val="en-CA"/>
        </w:rPr>
        <w:t xml:space="preserve">’ sample group from ISO/IEC 14496-12 </w:t>
      </w:r>
      <w:proofErr w:type="spellStart"/>
      <w:r w:rsidRPr="00C70B1D">
        <w:rPr>
          <w:lang w:val="en-CA"/>
        </w:rPr>
        <w:t>TuC</w:t>
      </w:r>
      <w:proofErr w:type="spellEnd"/>
      <w:r w:rsidRPr="00C70B1D">
        <w:rPr>
          <w:lang w:val="en-CA"/>
        </w:rPr>
        <w:t xml:space="preserve"> proposes to signal additional random access point in bitstream that could outperform DRAP in coding efficiency thank to the possibility to refer to previous EDRAP for inter prediction as represented in the figure below: </w:t>
      </w:r>
    </w:p>
    <w:p w14:paraId="746EC1BE" w14:textId="77777777" w:rsidR="00F96655" w:rsidRPr="00C70B1D" w:rsidRDefault="00F96655" w:rsidP="00F96655">
      <w:pPr>
        <w:keepNext/>
        <w:spacing w:after="0"/>
        <w:jc w:val="center"/>
        <w:rPr>
          <w:lang w:val="en-CA"/>
        </w:rPr>
      </w:pPr>
      <w:r w:rsidRPr="00C70B1D">
        <w:rPr>
          <w:rFonts w:ascii="Arial" w:hAnsi="Arial"/>
          <w:noProof/>
          <w:lang w:val="en-CA"/>
        </w:rPr>
        <w:drawing>
          <wp:inline distT="0" distB="0" distL="0" distR="0" wp14:anchorId="76178643" wp14:editId="118D886B">
            <wp:extent cx="2475756" cy="1144814"/>
            <wp:effectExtent l="0" t="0" r="0" b="0"/>
            <wp:docPr id="37" name="Picture 3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Logo&#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93788" cy="1153152"/>
                    </a:xfrm>
                    <a:prstGeom prst="rect">
                      <a:avLst/>
                    </a:prstGeom>
                    <a:noFill/>
                  </pic:spPr>
                </pic:pic>
              </a:graphicData>
            </a:graphic>
          </wp:inline>
        </w:drawing>
      </w:r>
    </w:p>
    <w:p w14:paraId="67CF0FC3" w14:textId="5EEC14A4" w:rsidR="00F96655" w:rsidRPr="00C70B1D" w:rsidRDefault="00F96655" w:rsidP="00F96655">
      <w:pPr>
        <w:rPr>
          <w:rFonts w:ascii="Arial" w:hAnsi="Arial"/>
          <w:lang w:val="en-CA"/>
        </w:rPr>
      </w:pPr>
      <w:r w:rsidRPr="00C70B1D">
        <w:rPr>
          <w:lang w:val="en-CA"/>
        </w:rPr>
        <w:t xml:space="preserve">Figure </w:t>
      </w:r>
      <w:r w:rsidRPr="00C70B1D">
        <w:rPr>
          <w:lang w:val="en-CA"/>
        </w:rPr>
        <w:fldChar w:fldCharType="begin"/>
      </w:r>
      <w:r w:rsidRPr="00C70B1D">
        <w:rPr>
          <w:lang w:val="en-CA"/>
        </w:rPr>
        <w:instrText xml:space="preserve"> SEQ Figure \* ARABIC </w:instrText>
      </w:r>
      <w:r w:rsidRPr="00C70B1D">
        <w:rPr>
          <w:lang w:val="en-CA"/>
        </w:rPr>
        <w:fldChar w:fldCharType="separate"/>
      </w:r>
      <w:r w:rsidRPr="00C70B1D">
        <w:rPr>
          <w:noProof/>
          <w:lang w:val="en-CA"/>
        </w:rPr>
        <w:t>1</w:t>
      </w:r>
      <w:r w:rsidRPr="00C70B1D">
        <w:rPr>
          <w:lang w:val="en-CA"/>
        </w:rPr>
        <w:fldChar w:fldCharType="end"/>
      </w:r>
      <w:r w:rsidRPr="00C70B1D">
        <w:rPr>
          <w:lang w:val="en-CA"/>
        </w:rPr>
        <w:t>: Inter prediction reference relationship among the RAP pictures in the EDRAP case.</w:t>
      </w:r>
    </w:p>
    <w:p w14:paraId="5764D1BB" w14:textId="688EC122" w:rsidR="00F96655" w:rsidRPr="006E4D98" w:rsidRDefault="00F96655" w:rsidP="00F96655">
      <w:pPr>
        <w:rPr>
          <w:lang w:val="en-CA" w:eastAsia="zh-CN"/>
        </w:rPr>
      </w:pPr>
      <w:r w:rsidRPr="006E4D98">
        <w:rPr>
          <w:lang w:val="en-CA" w:eastAsia="zh-CN"/>
        </w:rPr>
        <w:t xml:space="preserve">In current version of the Part-12 </w:t>
      </w:r>
      <w:proofErr w:type="spellStart"/>
      <w:r w:rsidRPr="006E4D98">
        <w:rPr>
          <w:lang w:val="en-CA" w:eastAsia="zh-CN"/>
        </w:rPr>
        <w:t>TuC</w:t>
      </w:r>
      <w:proofErr w:type="spellEnd"/>
      <w:r w:rsidRPr="006E4D98">
        <w:rPr>
          <w:lang w:val="en-CA" w:eastAsia="zh-CN"/>
        </w:rPr>
        <w:t>, no information is provided in case an EDRAP depends on APS NAL units present in prior samples.</w:t>
      </w:r>
    </w:p>
    <w:p w14:paraId="51CED577" w14:textId="341EF65E" w:rsidR="00F96655" w:rsidRPr="006E4D98" w:rsidRDefault="00F96655" w:rsidP="00F96655">
      <w:pPr>
        <w:rPr>
          <w:lang w:val="en-CA" w:eastAsia="zh-CN"/>
        </w:rPr>
      </w:pPr>
      <w:r w:rsidRPr="006E4D98">
        <w:rPr>
          <w:lang w:val="en-CA" w:eastAsia="zh-CN"/>
        </w:rPr>
        <w:t>For example, the figure below is an example of such VVC bitstream.</w:t>
      </w:r>
    </w:p>
    <w:p w14:paraId="06E00A9B" w14:textId="77777777" w:rsidR="00F96655" w:rsidRPr="006E4D98" w:rsidRDefault="00F96655" w:rsidP="00F96655">
      <w:pPr>
        <w:spacing w:after="0"/>
        <w:jc w:val="left"/>
        <w:rPr>
          <w:rFonts w:ascii="Arial" w:hAnsi="Arial"/>
          <w:lang w:val="en-CA" w:eastAsia="zh-CN"/>
        </w:rPr>
      </w:pPr>
      <w:r w:rsidRPr="00C70B1D">
        <w:rPr>
          <w:rFonts w:ascii="Arial" w:hAnsi="Arial"/>
          <w:noProof/>
          <w:lang w:val="en-CA"/>
        </w:rPr>
        <w:drawing>
          <wp:inline distT="0" distB="0" distL="0" distR="0" wp14:anchorId="6D73E8E6" wp14:editId="12BABC2A">
            <wp:extent cx="6378254" cy="1308147"/>
            <wp:effectExtent l="0" t="0" r="0" b="6350"/>
            <wp:docPr id="120" name="Picture 120"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Picture 120" descr="A picture containing logo&#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8425" cy="1314335"/>
                    </a:xfrm>
                    <a:prstGeom prst="rect">
                      <a:avLst/>
                    </a:prstGeom>
                    <a:noFill/>
                  </pic:spPr>
                </pic:pic>
              </a:graphicData>
            </a:graphic>
          </wp:inline>
        </w:drawing>
      </w:r>
    </w:p>
    <w:p w14:paraId="2B2EBD27" w14:textId="628C6B8A" w:rsidR="00F96655" w:rsidRPr="006E4D98" w:rsidRDefault="00F96655" w:rsidP="000E32D2">
      <w:pPr>
        <w:rPr>
          <w:lang w:val="en-CA" w:eastAsia="zh-CN"/>
        </w:rPr>
      </w:pPr>
      <w:r w:rsidRPr="006E4D98">
        <w:rPr>
          <w:lang w:val="en-CA" w:eastAsia="zh-CN"/>
        </w:rPr>
        <w:t>When Random Accessing from the EDRAP6 sample, the ‘</w:t>
      </w:r>
      <w:proofErr w:type="spellStart"/>
      <w:r w:rsidRPr="006E4D98">
        <w:rPr>
          <w:lang w:val="en-CA" w:eastAsia="zh-CN"/>
        </w:rPr>
        <w:t>edrp</w:t>
      </w:r>
      <w:proofErr w:type="spellEnd"/>
      <w:r w:rsidRPr="006E4D98">
        <w:rPr>
          <w:lang w:val="en-CA" w:eastAsia="zh-CN"/>
        </w:rPr>
        <w:t>’ sample group indicates that only IDR0 and EDRAP2 are needed for reference to decode the bitstream (yellow or grey arrows). The ‘</w:t>
      </w:r>
      <w:proofErr w:type="spellStart"/>
      <w:r w:rsidRPr="006E4D98">
        <w:rPr>
          <w:lang w:val="en-CA" w:eastAsia="zh-CN"/>
        </w:rPr>
        <w:t>edrp</w:t>
      </w:r>
      <w:proofErr w:type="spellEnd"/>
      <w:r w:rsidRPr="006E4D98">
        <w:rPr>
          <w:lang w:val="en-CA" w:eastAsia="zh-CN"/>
        </w:rPr>
        <w:t>’ sample group is silent about possible references to APS NAL units in previous samples (red arrows). For example, EDRAP6 may reference APSs that are not part of the sample used as references in the EDRAP as per section 11.3.4 of ISO/IEC 14496-15 (recalled hereafter for convenience):</w:t>
      </w:r>
    </w:p>
    <w:p w14:paraId="3B1B4175" w14:textId="77777777" w:rsidR="00F96655" w:rsidRPr="00C70B1D" w:rsidRDefault="00F96655" w:rsidP="000E32D2">
      <w:pPr>
        <w:ind w:left="360"/>
        <w:rPr>
          <w:i/>
          <w:iCs/>
          <w:lang w:val="en-CA" w:eastAsia="zh-CN"/>
        </w:rPr>
      </w:pPr>
      <w:r w:rsidRPr="00C70B1D">
        <w:rPr>
          <w:i/>
          <w:iCs/>
          <w:lang w:val="en-CA" w:eastAsia="zh-CN"/>
        </w:rPr>
        <w:t>When the sample entry name is 'vvc1'and the track does not have a track reference of type '</w:t>
      </w:r>
      <w:proofErr w:type="spellStart"/>
      <w:r w:rsidRPr="00C70B1D">
        <w:rPr>
          <w:i/>
          <w:iCs/>
          <w:lang w:val="en-CA" w:eastAsia="zh-CN"/>
        </w:rPr>
        <w:t>vvcN</w:t>
      </w:r>
      <w:proofErr w:type="spellEnd"/>
      <w:r w:rsidRPr="00C70B1D">
        <w:rPr>
          <w:i/>
          <w:iCs/>
          <w:lang w:val="en-CA" w:eastAsia="zh-CN"/>
        </w:rPr>
        <w:t>', the following applies:</w:t>
      </w:r>
    </w:p>
    <w:p w14:paraId="1FAAF980" w14:textId="77777777" w:rsidR="00F96655" w:rsidRPr="00C70B1D" w:rsidRDefault="00F96655" w:rsidP="000E32D2">
      <w:pPr>
        <w:pStyle w:val="ListParagraph"/>
        <w:numPr>
          <w:ilvl w:val="0"/>
          <w:numId w:val="19"/>
        </w:numPr>
        <w:ind w:left="1080"/>
        <w:rPr>
          <w:i/>
          <w:iCs/>
          <w:lang w:val="en-CA" w:eastAsia="zh-CN"/>
        </w:rPr>
      </w:pPr>
      <w:r w:rsidRPr="00C70B1D">
        <w:rPr>
          <w:i/>
          <w:iCs/>
          <w:lang w:val="en-CA" w:eastAsia="zh-CN"/>
        </w:rPr>
        <w:t>If the sample is a sync sample, all APSs needed for decoding that sample shall be included either in the sample entry or in the sample itself.</w:t>
      </w:r>
    </w:p>
    <w:p w14:paraId="20488895" w14:textId="44CAA42C" w:rsidR="00F96655" w:rsidRPr="00C70B1D" w:rsidRDefault="00F96655" w:rsidP="000E32D2">
      <w:pPr>
        <w:pStyle w:val="ListParagraph"/>
        <w:numPr>
          <w:ilvl w:val="0"/>
          <w:numId w:val="19"/>
        </w:numPr>
        <w:ind w:left="1080"/>
        <w:rPr>
          <w:i/>
          <w:iCs/>
          <w:lang w:val="en-CA" w:eastAsia="zh-CN"/>
        </w:rPr>
      </w:pPr>
      <w:r w:rsidRPr="00C70B1D">
        <w:rPr>
          <w:b/>
          <w:i/>
          <w:iCs/>
          <w:lang w:val="en-CA" w:eastAsia="zh-CN"/>
        </w:rPr>
        <w:lastRenderedPageBreak/>
        <w:t>Otherwise (the sample is not a sync sample), all APSs needed for decoding the sample shall be included either in the sample entry or in any of the samples since the previous sync sample to the sample itself, inclusive.</w:t>
      </w:r>
    </w:p>
    <w:p w14:paraId="19AC6EA2" w14:textId="77777777" w:rsidR="00F96655" w:rsidRPr="006E4D98" w:rsidRDefault="00F96655" w:rsidP="00F96655">
      <w:pPr>
        <w:spacing w:after="0"/>
        <w:jc w:val="left"/>
        <w:rPr>
          <w:rFonts w:ascii="Arial" w:hAnsi="Arial"/>
          <w:lang w:val="en-CA" w:eastAsia="zh-CN"/>
        </w:rPr>
      </w:pPr>
      <w:r w:rsidRPr="00C70B1D">
        <w:rPr>
          <w:rFonts w:ascii="Arial" w:hAnsi="Arial"/>
          <w:noProof/>
          <w:lang w:val="en-CA"/>
        </w:rPr>
        <w:drawing>
          <wp:inline distT="0" distB="0" distL="0" distR="0" wp14:anchorId="20D14D6F" wp14:editId="47C9534D">
            <wp:extent cx="6568552" cy="1244657"/>
            <wp:effectExtent l="0" t="0" r="0" b="0"/>
            <wp:docPr id="363" name="Picture 36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Picture 363" descr="A screenshot of a video game&#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588607" cy="1248457"/>
                    </a:xfrm>
                    <a:prstGeom prst="rect">
                      <a:avLst/>
                    </a:prstGeom>
                    <a:noFill/>
                  </pic:spPr>
                </pic:pic>
              </a:graphicData>
            </a:graphic>
          </wp:inline>
        </w:drawing>
      </w:r>
    </w:p>
    <w:p w14:paraId="69B7D984" w14:textId="2103445E" w:rsidR="00F96655" w:rsidRPr="00C70B1D" w:rsidRDefault="00F96655" w:rsidP="00F96655">
      <w:pPr>
        <w:rPr>
          <w:lang w:val="en-CA"/>
        </w:rPr>
      </w:pPr>
      <w:r w:rsidRPr="00C70B1D">
        <w:rPr>
          <w:lang w:val="en-CA"/>
        </w:rPr>
        <w:t>From the discussion at MPEG #134 (</w:t>
      </w:r>
      <w:hyperlink r:id="rId20" w:history="1">
        <w:r w:rsidRPr="00C70B1D">
          <w:rPr>
            <w:color w:val="0000FF"/>
            <w:u w:val="single"/>
            <w:lang w:val="en-CA"/>
          </w:rPr>
          <w:t>http://mpegx.int-evry.fr/software/MPEG/Systems/FileFormat/NALuFF/-/issues/133</w:t>
        </w:r>
      </w:hyperlink>
      <w:r w:rsidRPr="00C70B1D">
        <w:rPr>
          <w:lang w:val="en-CA"/>
        </w:rPr>
        <w:t>), the following observation has been made:</w:t>
      </w:r>
    </w:p>
    <w:p w14:paraId="19BB0683" w14:textId="6ADC79CC" w:rsidR="00F96655" w:rsidRPr="00C70B1D" w:rsidRDefault="00F96655" w:rsidP="00145431">
      <w:pPr>
        <w:pStyle w:val="ListParagraph"/>
        <w:numPr>
          <w:ilvl w:val="0"/>
          <w:numId w:val="18"/>
        </w:numPr>
        <w:rPr>
          <w:lang w:val="en-CA"/>
        </w:rPr>
      </w:pPr>
      <w:r w:rsidRPr="00C70B1D">
        <w:rPr>
          <w:lang w:val="en-CA"/>
        </w:rPr>
        <w:t>All non-VCL NAL units needed to decode the EDRAP should be referenced from the EDRAP sample group.</w:t>
      </w:r>
    </w:p>
    <w:p w14:paraId="06ADD7AF" w14:textId="4649CB1F" w:rsidR="00145431" w:rsidRPr="006E4D98" w:rsidRDefault="00145431" w:rsidP="00145431">
      <w:pPr>
        <w:pStyle w:val="Heading1"/>
        <w:rPr>
          <w:lang w:val="en-CA"/>
        </w:rPr>
      </w:pPr>
      <w:bookmarkStart w:id="246" w:name="_Toc166241694"/>
      <w:r w:rsidRPr="006E4D98">
        <w:rPr>
          <w:lang w:val="en-CA"/>
        </w:rPr>
        <w:t>Generic Codecs Parameter (from m59046)</w:t>
      </w:r>
      <w:bookmarkEnd w:id="246"/>
    </w:p>
    <w:p w14:paraId="133583BF" w14:textId="715F250C" w:rsidR="000E32D2" w:rsidRPr="006E4D98" w:rsidRDefault="000E32D2" w:rsidP="000E32D2">
      <w:pPr>
        <w:pStyle w:val="Heading2"/>
        <w:rPr>
          <w:lang w:val="en-CA"/>
        </w:rPr>
      </w:pPr>
      <w:bookmarkStart w:id="247" w:name="_Toc166241695"/>
      <w:r w:rsidRPr="006E4D98">
        <w:rPr>
          <w:lang w:val="en-CA"/>
        </w:rPr>
        <w:t>EVC Codecs Parameter</w:t>
      </w:r>
      <w:bookmarkEnd w:id="247"/>
    </w:p>
    <w:p w14:paraId="6BC70221" w14:textId="7A38C90C" w:rsidR="000E32D2" w:rsidRPr="00C70B1D" w:rsidRDefault="000E32D2" w:rsidP="00145431">
      <w:pPr>
        <w:rPr>
          <w:lang w:val="en-CA"/>
        </w:rPr>
      </w:pPr>
      <w:r w:rsidRPr="00C70B1D">
        <w:rPr>
          <w:lang w:val="en-CA"/>
        </w:rPr>
        <w:t xml:space="preserve">DASH and other applications require defined values for the Codecs parameter specified in IETF RFC 6381 for ISO BMFF Media tracks. The </w:t>
      </w:r>
      <w:r w:rsidRPr="00C70B1D">
        <w:rPr>
          <w:rFonts w:ascii="Courier New" w:hAnsi="Courier New" w:cs="Courier New"/>
          <w:lang w:val="en-CA"/>
        </w:rPr>
        <w:t>'codecs'</w:t>
      </w:r>
      <w:r w:rsidRPr="00C70B1D">
        <w:rPr>
          <w:lang w:val="en-CA"/>
        </w:rPr>
        <w:t xml:space="preserve"> parameter string for the EVC codec is defined as follows:</w:t>
      </w:r>
    </w:p>
    <w:p w14:paraId="56E1268D" w14:textId="674072F8" w:rsidR="000E32D2" w:rsidRPr="00C70B1D" w:rsidRDefault="000E32D2" w:rsidP="000E32D2">
      <w:pPr>
        <w:pStyle w:val="code"/>
        <w:rPr>
          <w:lang w:val="en-CA"/>
        </w:rPr>
      </w:pPr>
      <w:r w:rsidRPr="00C70B1D">
        <w:rPr>
          <w:lang w:val="en-CA"/>
        </w:rPr>
        <w:t>&lt;sample entry 4CC&gt;.&lt;key1&gt;&lt;value1&gt;.&lt;key2&gt;&lt;value2&gt;.….&lt;keyN&gt;&lt;valueN&gt;</w:t>
      </w:r>
    </w:p>
    <w:p w14:paraId="2B234B96" w14:textId="77777777" w:rsidR="000E32D2" w:rsidRPr="00C70B1D" w:rsidRDefault="000E32D2" w:rsidP="000E32D2">
      <w:pPr>
        <w:rPr>
          <w:lang w:val="en-CA"/>
        </w:rPr>
      </w:pPr>
      <w:r w:rsidRPr="00C70B1D">
        <w:rPr>
          <w:lang w:val="en-CA"/>
        </w:rPr>
        <w:t xml:space="preserve">Keys are defined as 4CCs. </w:t>
      </w:r>
      <w:proofErr w:type="gramStart"/>
      <w:r w:rsidRPr="00C70B1D">
        <w:rPr>
          <w:lang w:val="en-CA"/>
        </w:rPr>
        <w:t>An</w:t>
      </w:r>
      <w:proofErr w:type="gramEnd"/>
      <w:r w:rsidRPr="00C70B1D">
        <w:rPr>
          <w:lang w:val="en-CA"/>
        </w:rPr>
        <w:t xml:space="preserve"> set of keys and the associated value pairs are defined in </w:t>
      </w:r>
      <w:r w:rsidRPr="00C70B1D">
        <w:rPr>
          <w:highlight w:val="yellow"/>
          <w:lang w:val="en-CA"/>
        </w:rPr>
        <w:fldChar w:fldCharType="begin"/>
      </w:r>
      <w:r w:rsidRPr="00C70B1D">
        <w:rPr>
          <w:highlight w:val="yellow"/>
          <w:lang w:val="en-CA"/>
        </w:rPr>
        <w:instrText xml:space="preserve"> REF _Ref64617434 \h </w:instrText>
      </w:r>
      <w:r w:rsidRPr="00C70B1D">
        <w:rPr>
          <w:highlight w:val="yellow"/>
          <w:lang w:val="en-CA"/>
        </w:rPr>
      </w:r>
      <w:r w:rsidRPr="00C70B1D">
        <w:rPr>
          <w:highlight w:val="yellow"/>
          <w:lang w:val="en-CA"/>
        </w:rPr>
        <w:fldChar w:fldCharType="separate"/>
      </w:r>
      <w:r w:rsidRPr="00C70B1D">
        <w:rPr>
          <w:b/>
          <w:lang w:val="en-CA"/>
        </w:rPr>
        <w:t xml:space="preserve">Table </w:t>
      </w:r>
      <w:r w:rsidRPr="00C70B1D">
        <w:rPr>
          <w:b/>
          <w:i/>
          <w:iCs/>
          <w:noProof/>
          <w:lang w:val="en-CA"/>
        </w:rPr>
        <w:t>1</w:t>
      </w:r>
      <w:r w:rsidRPr="00C70B1D">
        <w:rPr>
          <w:highlight w:val="yellow"/>
          <w:lang w:val="en-CA"/>
        </w:rPr>
        <w:fldChar w:fldCharType="end"/>
      </w:r>
      <w:r w:rsidRPr="00C70B1D">
        <w:rPr>
          <w:lang w:val="en-CA"/>
        </w:rPr>
        <w:t xml:space="preserve">. Additional keys may be specified as 4CCs. Preferably, keys are aligned with ISO/IEC 23091-2. </w:t>
      </w:r>
      <w:r w:rsidRPr="00C70B1D">
        <w:rPr>
          <w:highlight w:val="yellow"/>
          <w:lang w:val="en-CA"/>
        </w:rPr>
        <w:t xml:space="preserve">[Ed. (MH/KB): If the keys derived from ISO/IEC 23091-2 are kept in this document, a normative reference to ISO/IEC 23091-2 </w:t>
      </w:r>
      <w:proofErr w:type="gramStart"/>
      <w:r w:rsidRPr="00C70B1D">
        <w:rPr>
          <w:highlight w:val="yellow"/>
          <w:lang w:val="en-CA"/>
        </w:rPr>
        <w:t>has to</w:t>
      </w:r>
      <w:proofErr w:type="gramEnd"/>
      <w:r w:rsidRPr="00C70B1D">
        <w:rPr>
          <w:highlight w:val="yellow"/>
          <w:lang w:val="en-CA"/>
        </w:rPr>
        <w:t xml:space="preserve"> be added.]</w:t>
      </w:r>
    </w:p>
    <w:p w14:paraId="04178C71" w14:textId="77777777" w:rsidR="000E32D2" w:rsidRPr="00C70B1D" w:rsidRDefault="000E32D2" w:rsidP="000E32D2">
      <w:pPr>
        <w:rPr>
          <w:lang w:val="en-CA"/>
        </w:rPr>
      </w:pPr>
      <w:r w:rsidRPr="00C70B1D">
        <w:rPr>
          <w:lang w:val="en-CA"/>
        </w:rPr>
        <w:t>If a specific key is not provided, then the value takes the default value specified in the table, or the value is unknown if no default is specified.</w:t>
      </w:r>
    </w:p>
    <w:p w14:paraId="16738CF4" w14:textId="77777777" w:rsidR="000E32D2" w:rsidRPr="00B40304" w:rsidRDefault="000E32D2" w:rsidP="000E32D2">
      <w:pPr>
        <w:pStyle w:val="Note"/>
      </w:pPr>
      <w:r w:rsidRPr="00B40304">
        <w:t>NOTE: The parameters from '</w:t>
      </w:r>
      <w:proofErr w:type="spellStart"/>
      <w:r w:rsidRPr="00B40304">
        <w:t>vbit</w:t>
      </w:r>
      <w:proofErr w:type="spellEnd"/>
      <w:r w:rsidRPr="00B40304">
        <w:t xml:space="preserve">' onwards in </w:t>
      </w:r>
      <w:r w:rsidRPr="00B40304">
        <w:rPr>
          <w:highlight w:val="yellow"/>
        </w:rPr>
        <w:fldChar w:fldCharType="begin"/>
      </w:r>
      <w:r w:rsidRPr="00B40304">
        <w:rPr>
          <w:highlight w:val="yellow"/>
        </w:rPr>
        <w:instrText xml:space="preserve"> REF _Ref64617434 \h </w:instrText>
      </w:r>
      <w:r w:rsidRPr="00B40304">
        <w:rPr>
          <w:highlight w:val="yellow"/>
        </w:rPr>
      </w:r>
      <w:r w:rsidRPr="00B40304">
        <w:rPr>
          <w:highlight w:val="yellow"/>
        </w:rPr>
        <w:fldChar w:fldCharType="separate"/>
      </w:r>
      <w:r w:rsidRPr="00B40304">
        <w:t>Table 1</w:t>
      </w:r>
      <w:r w:rsidRPr="00B40304">
        <w:rPr>
          <w:highlight w:val="yellow"/>
        </w:rPr>
        <w:fldChar w:fldCharType="end"/>
      </w:r>
      <w:r w:rsidRPr="00B40304">
        <w:t xml:space="preserve"> are not EVC specific and are applicable to any video codec. It is foreseen that these values are moved to ISO/IEC 14496-12 in future versions and may then be applicable to other video codecs as well. </w:t>
      </w:r>
      <w:r w:rsidRPr="00B40304">
        <w:rPr>
          <w:highlight w:val="yellow"/>
        </w:rPr>
        <w:t xml:space="preserve">[Ed. (MH): FI_106-207 resolution: Keys from </w:t>
      </w:r>
      <w:proofErr w:type="spellStart"/>
      <w:r w:rsidRPr="00B40304">
        <w:rPr>
          <w:highlight w:val="yellow"/>
        </w:rPr>
        <w:t>vbit</w:t>
      </w:r>
      <w:proofErr w:type="spellEnd"/>
      <w:r w:rsidRPr="00B40304">
        <w:rPr>
          <w:highlight w:val="yellow"/>
        </w:rPr>
        <w:t xml:space="preserve"> onwards moved to ISO/IEC 14496-12.]</w:t>
      </w:r>
    </w:p>
    <w:p w14:paraId="69F329D1" w14:textId="77777777" w:rsidR="000E32D2" w:rsidRPr="00C70B1D" w:rsidRDefault="000E32D2" w:rsidP="000E32D2">
      <w:pPr>
        <w:pStyle w:val="Caption"/>
        <w:keepNext/>
        <w:keepLines/>
        <w:spacing w:before="120" w:after="120" w:line="276" w:lineRule="auto"/>
        <w:rPr>
          <w:rFonts w:ascii="Cambria" w:eastAsia="Calibri" w:hAnsi="Cambria"/>
          <w:b/>
          <w:i/>
          <w:iCs w:val="0"/>
          <w:color w:val="auto"/>
          <w:sz w:val="22"/>
          <w:szCs w:val="22"/>
          <w:lang w:val="en-CA"/>
        </w:rPr>
      </w:pPr>
      <w:bookmarkStart w:id="248" w:name="_Ref64617434"/>
      <w:r w:rsidRPr="00C70B1D">
        <w:rPr>
          <w:rFonts w:ascii="Cambria" w:eastAsia="Calibri" w:hAnsi="Cambria"/>
          <w:b/>
          <w:iCs w:val="0"/>
          <w:color w:val="auto"/>
          <w:sz w:val="22"/>
          <w:szCs w:val="22"/>
          <w:lang w:val="en-CA"/>
        </w:rPr>
        <w:t xml:space="preserve">Table </w:t>
      </w:r>
      <w:r w:rsidRPr="00C70B1D">
        <w:rPr>
          <w:rFonts w:ascii="Cambria" w:eastAsia="Calibri" w:hAnsi="Cambria"/>
          <w:b/>
          <w:i/>
          <w:iCs w:val="0"/>
          <w:color w:val="auto"/>
          <w:sz w:val="22"/>
          <w:szCs w:val="22"/>
          <w:lang w:val="en-CA"/>
        </w:rPr>
        <w:fldChar w:fldCharType="begin"/>
      </w:r>
      <w:r w:rsidRPr="00C70B1D">
        <w:rPr>
          <w:rFonts w:ascii="Cambria" w:eastAsia="Calibri" w:hAnsi="Cambria"/>
          <w:b/>
          <w:iCs w:val="0"/>
          <w:color w:val="auto"/>
          <w:sz w:val="22"/>
          <w:szCs w:val="22"/>
          <w:lang w:val="en-CA"/>
        </w:rPr>
        <w:instrText xml:space="preserve"> SEQ Table \* ARABIC </w:instrText>
      </w:r>
      <w:r w:rsidRPr="00C70B1D">
        <w:rPr>
          <w:rFonts w:ascii="Cambria" w:eastAsia="Calibri" w:hAnsi="Cambria"/>
          <w:b/>
          <w:i/>
          <w:iCs w:val="0"/>
          <w:color w:val="auto"/>
          <w:sz w:val="22"/>
          <w:szCs w:val="22"/>
          <w:lang w:val="en-CA"/>
        </w:rPr>
        <w:fldChar w:fldCharType="separate"/>
      </w:r>
      <w:r w:rsidRPr="00C70B1D">
        <w:rPr>
          <w:rFonts w:ascii="Cambria" w:eastAsia="Calibri" w:hAnsi="Cambria"/>
          <w:b/>
          <w:iCs w:val="0"/>
          <w:noProof/>
          <w:color w:val="auto"/>
          <w:sz w:val="22"/>
          <w:szCs w:val="22"/>
          <w:lang w:val="en-CA"/>
        </w:rPr>
        <w:t>1</w:t>
      </w:r>
      <w:r w:rsidRPr="00C70B1D">
        <w:rPr>
          <w:rFonts w:ascii="Cambria" w:eastAsia="Calibri" w:hAnsi="Cambria"/>
          <w:b/>
          <w:i/>
          <w:iCs w:val="0"/>
          <w:color w:val="auto"/>
          <w:sz w:val="22"/>
          <w:szCs w:val="22"/>
          <w:lang w:val="en-CA"/>
        </w:rPr>
        <w:fldChar w:fldCharType="end"/>
      </w:r>
      <w:bookmarkEnd w:id="248"/>
      <w:r w:rsidRPr="00C70B1D">
        <w:rPr>
          <w:rFonts w:ascii="Cambria" w:eastAsia="Calibri" w:hAnsi="Cambria"/>
          <w:b/>
          <w:iCs w:val="0"/>
          <w:color w:val="auto"/>
          <w:sz w:val="22"/>
          <w:szCs w:val="22"/>
          <w:lang w:val="en-CA"/>
        </w:rPr>
        <w:t xml:space="preserve"> - Definition of Set of Keys and Values defined for EVC</w:t>
      </w:r>
    </w:p>
    <w:tbl>
      <w:tblPr>
        <w:tblStyle w:val="TableGrid"/>
        <w:tblW w:w="9741" w:type="dxa"/>
        <w:tblLayout w:type="fixed"/>
        <w:tblLook w:val="04A0" w:firstRow="1" w:lastRow="0" w:firstColumn="1" w:lastColumn="0" w:noHBand="0" w:noVBand="1"/>
      </w:tblPr>
      <w:tblGrid>
        <w:gridCol w:w="985"/>
        <w:gridCol w:w="3420"/>
        <w:gridCol w:w="3812"/>
        <w:gridCol w:w="1524"/>
      </w:tblGrid>
      <w:tr w:rsidR="000E32D2" w:rsidRPr="006E4D98" w14:paraId="52CBB943"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30982FD3" w14:textId="77777777" w:rsidR="000E32D2" w:rsidRPr="00C70B1D" w:rsidRDefault="000E32D2" w:rsidP="00D25BB3">
            <w:pPr>
              <w:spacing w:after="0"/>
              <w:jc w:val="center"/>
              <w:rPr>
                <w:b/>
                <w:bCs/>
                <w:lang w:val="en-CA"/>
              </w:rPr>
            </w:pPr>
            <w:r w:rsidRPr="00C70B1D">
              <w:rPr>
                <w:b/>
                <w:bCs/>
                <w:lang w:val="en-CA"/>
              </w:rPr>
              <w:t>Key</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596F7B4E" w14:textId="77777777" w:rsidR="000E32D2" w:rsidRPr="00C70B1D" w:rsidRDefault="000E32D2" w:rsidP="00D25BB3">
            <w:pPr>
              <w:spacing w:after="0"/>
              <w:jc w:val="center"/>
              <w:rPr>
                <w:b/>
                <w:bCs/>
                <w:lang w:val="en-CA"/>
              </w:rPr>
            </w:pPr>
            <w:r w:rsidRPr="00C70B1D">
              <w:rPr>
                <w:b/>
                <w:bCs/>
                <w:lang w:val="en-CA"/>
              </w:rPr>
              <w:t>Key Definition</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24DA4E62" w14:textId="77777777" w:rsidR="000E32D2" w:rsidRPr="00C70B1D" w:rsidRDefault="000E32D2" w:rsidP="00D25BB3">
            <w:pPr>
              <w:spacing w:after="0"/>
              <w:jc w:val="center"/>
              <w:rPr>
                <w:b/>
                <w:bCs/>
                <w:lang w:val="en-CA"/>
              </w:rPr>
            </w:pPr>
            <w:r w:rsidRPr="00C70B1D">
              <w:rPr>
                <w:b/>
                <w:bCs/>
                <w:lang w:val="en-CA"/>
              </w:rPr>
              <w:t>Value</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65FDC06B" w14:textId="77777777" w:rsidR="000E32D2" w:rsidRPr="00C70B1D" w:rsidRDefault="000E32D2" w:rsidP="00D25BB3">
            <w:pPr>
              <w:spacing w:after="0"/>
              <w:jc w:val="center"/>
              <w:rPr>
                <w:b/>
                <w:bCs/>
                <w:lang w:val="en-CA"/>
              </w:rPr>
            </w:pPr>
            <w:r w:rsidRPr="00C70B1D">
              <w:rPr>
                <w:b/>
                <w:bCs/>
                <w:lang w:val="en-CA"/>
              </w:rPr>
              <w:t>Default Value</w:t>
            </w:r>
          </w:p>
        </w:tc>
      </w:tr>
      <w:tr w:rsidR="000E32D2" w:rsidRPr="006E4D98" w14:paraId="7D4FEA55"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C8F2ADC"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vprf</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B6C2CDD" w14:textId="77777777" w:rsidR="000E32D2" w:rsidRPr="00C70B1D" w:rsidRDefault="000E32D2" w:rsidP="00D25BB3">
            <w:pPr>
              <w:rPr>
                <w:lang w:val="en-CA"/>
              </w:rPr>
            </w:pPr>
            <w:r w:rsidRPr="00C70B1D">
              <w:rPr>
                <w:lang w:val="en-CA"/>
              </w:rPr>
              <w:t>Defines the video profile</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001E631" w14:textId="77777777" w:rsidR="000E32D2" w:rsidRPr="00C70B1D" w:rsidRDefault="000E32D2" w:rsidP="00D25BB3">
            <w:pPr>
              <w:rPr>
                <w:rFonts w:ascii="Courier New" w:hAnsi="Courier New" w:cs="Courier New"/>
                <w:lang w:val="en-CA"/>
              </w:rPr>
            </w:pPr>
            <w:proofErr w:type="spellStart"/>
            <w:r w:rsidRPr="00C70B1D">
              <w:rPr>
                <w:rFonts w:ascii="Courier New" w:hAnsi="Courier New" w:cs="Courier New"/>
                <w:lang w:val="en-CA"/>
              </w:rPr>
              <w:t>profile_idc</w:t>
            </w:r>
            <w:proofErr w:type="spellEnd"/>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3E8995A" w14:textId="77777777" w:rsidR="000E32D2" w:rsidRPr="00C70B1D" w:rsidRDefault="000E32D2" w:rsidP="00D25BB3">
            <w:pPr>
              <w:jc w:val="center"/>
              <w:rPr>
                <w:lang w:val="en-CA"/>
              </w:rPr>
            </w:pPr>
            <w:r w:rsidRPr="00C70B1D">
              <w:rPr>
                <w:lang w:val="en-CA"/>
              </w:rPr>
              <w:t>1</w:t>
            </w:r>
          </w:p>
        </w:tc>
      </w:tr>
      <w:tr w:rsidR="000E32D2" w:rsidRPr="006E4D98" w14:paraId="5951DA39"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DDDBA82"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vlev</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E490231" w14:textId="77777777" w:rsidR="000E32D2" w:rsidRPr="00C70B1D" w:rsidRDefault="000E32D2" w:rsidP="00D25BB3">
            <w:pPr>
              <w:rPr>
                <w:lang w:val="en-CA"/>
              </w:rPr>
            </w:pPr>
            <w:r w:rsidRPr="00C70B1D">
              <w:rPr>
                <w:lang w:val="en-CA"/>
              </w:rPr>
              <w:t>Defines the video level</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1E5DA1C" w14:textId="77777777" w:rsidR="000E32D2" w:rsidRPr="00C70B1D" w:rsidRDefault="000E32D2" w:rsidP="00D25BB3">
            <w:pPr>
              <w:rPr>
                <w:rFonts w:ascii="Courier" w:hAnsi="Courier"/>
                <w:lang w:val="en-CA"/>
              </w:rPr>
            </w:pPr>
            <w:proofErr w:type="spellStart"/>
            <w:r w:rsidRPr="00C70B1D">
              <w:rPr>
                <w:rFonts w:ascii="Courier" w:hAnsi="Courier" w:cs="Courier New"/>
                <w:lang w:val="en-CA"/>
              </w:rPr>
              <w:t>level</w:t>
            </w:r>
            <w:r w:rsidRPr="00C70B1D">
              <w:rPr>
                <w:rFonts w:ascii="Courier" w:hAnsi="Courier"/>
                <w:lang w:val="en-CA"/>
              </w:rPr>
              <w:t>_</w:t>
            </w:r>
            <w:r w:rsidRPr="00C70B1D">
              <w:rPr>
                <w:rFonts w:ascii="Courier" w:hAnsi="Courier" w:cs="Courier New"/>
                <w:lang w:val="en-CA"/>
              </w:rPr>
              <w:t>idc</w:t>
            </w:r>
            <w:proofErr w:type="spellEnd"/>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9ED2283" w14:textId="77777777" w:rsidR="000E32D2" w:rsidRPr="00C70B1D" w:rsidRDefault="000E32D2" w:rsidP="00D25BB3">
            <w:pPr>
              <w:jc w:val="center"/>
              <w:rPr>
                <w:lang w:val="en-CA"/>
              </w:rPr>
            </w:pPr>
            <w:r w:rsidRPr="00C70B1D">
              <w:rPr>
                <w:lang w:val="en-CA"/>
              </w:rPr>
              <w:t>51</w:t>
            </w:r>
          </w:p>
        </w:tc>
      </w:tr>
      <w:tr w:rsidR="000E32D2" w:rsidRPr="006E4D98" w14:paraId="3F300DDA"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42DA65B"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vtoh</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653CF3E" w14:textId="77777777" w:rsidR="000E32D2" w:rsidRPr="00C70B1D" w:rsidRDefault="000E32D2" w:rsidP="00D25BB3">
            <w:pPr>
              <w:rPr>
                <w:lang w:val="en-CA"/>
              </w:rPr>
            </w:pPr>
            <w:r w:rsidRPr="00C70B1D">
              <w:rPr>
                <w:lang w:val="en-CA"/>
              </w:rPr>
              <w:t>Defines the toolset</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84263B9" w14:textId="77777777" w:rsidR="000E32D2" w:rsidRPr="00C70B1D" w:rsidRDefault="000E32D2" w:rsidP="00D25BB3">
            <w:pPr>
              <w:rPr>
                <w:lang w:val="en-CA"/>
              </w:rPr>
            </w:pPr>
            <w:proofErr w:type="spellStart"/>
            <w:r w:rsidRPr="00C70B1D">
              <w:rPr>
                <w:rFonts w:ascii="Courier New" w:hAnsi="Courier New" w:cs="Courier New"/>
                <w:lang w:val="en-CA"/>
              </w:rPr>
              <w:t>toolset_idc_h</w:t>
            </w:r>
            <w:proofErr w:type="spellEnd"/>
            <w:r w:rsidRPr="00C70B1D">
              <w:rPr>
                <w:lang w:val="en-CA"/>
              </w:rPr>
              <w:t xml:space="preserve"> in hex decimal</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5F8A71E" w14:textId="77777777" w:rsidR="000E32D2" w:rsidRPr="00C70B1D" w:rsidRDefault="000E32D2" w:rsidP="00D25BB3">
            <w:pPr>
              <w:jc w:val="center"/>
              <w:rPr>
                <w:lang w:val="en-CA"/>
              </w:rPr>
            </w:pPr>
            <w:r w:rsidRPr="00C70B1D">
              <w:rPr>
                <w:lang w:val="en-CA"/>
              </w:rPr>
              <w:t>x1FFFFF</w:t>
            </w:r>
          </w:p>
        </w:tc>
      </w:tr>
      <w:tr w:rsidR="000E32D2" w:rsidRPr="006E4D98" w14:paraId="54F17F59"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19049E0"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vtol</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076EDC83" w14:textId="77777777" w:rsidR="000E32D2" w:rsidRPr="00C70B1D" w:rsidRDefault="000E32D2" w:rsidP="00D25BB3">
            <w:pPr>
              <w:rPr>
                <w:lang w:val="en-CA"/>
              </w:rPr>
            </w:pPr>
            <w:r w:rsidRPr="00C70B1D">
              <w:rPr>
                <w:lang w:val="en-CA"/>
              </w:rPr>
              <w:t>Defines the toolset</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30E41AA" w14:textId="77777777" w:rsidR="000E32D2" w:rsidRPr="00C70B1D" w:rsidRDefault="000E32D2" w:rsidP="00D25BB3">
            <w:pPr>
              <w:rPr>
                <w:lang w:val="en-CA"/>
              </w:rPr>
            </w:pPr>
            <w:proofErr w:type="spellStart"/>
            <w:r w:rsidRPr="00C70B1D">
              <w:rPr>
                <w:rFonts w:ascii="Courier New" w:hAnsi="Courier New" w:cs="Courier New"/>
                <w:lang w:val="en-CA"/>
              </w:rPr>
              <w:t>toolset_idc_l</w:t>
            </w:r>
            <w:proofErr w:type="spellEnd"/>
            <w:r w:rsidRPr="00C70B1D">
              <w:rPr>
                <w:lang w:val="en-CA"/>
              </w:rPr>
              <w:t xml:space="preserve"> in hex decimal</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4F9F9D1" w14:textId="77777777" w:rsidR="000E32D2" w:rsidRPr="00C70B1D" w:rsidRDefault="000E32D2" w:rsidP="00D25BB3">
            <w:pPr>
              <w:jc w:val="center"/>
              <w:rPr>
                <w:lang w:val="en-CA"/>
              </w:rPr>
            </w:pPr>
            <w:r w:rsidRPr="00C70B1D">
              <w:rPr>
                <w:lang w:val="en-CA"/>
              </w:rPr>
              <w:t>x000000</w:t>
            </w:r>
          </w:p>
        </w:tc>
      </w:tr>
      <w:tr w:rsidR="000E32D2" w:rsidRPr="006E4D98" w14:paraId="5A2D2A2F"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FAF4A8E"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lastRenderedPageBreak/>
              <w:t>'</w:t>
            </w:r>
            <w:proofErr w:type="spellStart"/>
            <w:r w:rsidRPr="00C70B1D">
              <w:rPr>
                <w:rFonts w:ascii="Courier New" w:hAnsi="Courier New" w:cs="Courier New"/>
                <w:lang w:val="en-CA"/>
              </w:rPr>
              <w:t>vbit</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2CBFF88" w14:textId="77777777" w:rsidR="000E32D2" w:rsidRPr="00C70B1D" w:rsidRDefault="000E32D2" w:rsidP="00D25BB3">
            <w:pPr>
              <w:rPr>
                <w:lang w:val="en-CA"/>
              </w:rPr>
            </w:pPr>
            <w:r w:rsidRPr="00C70B1D">
              <w:rPr>
                <w:lang w:val="en-CA"/>
              </w:rPr>
              <w:t>Defines the video bit depth for luma and chroma</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716C4FF" w14:textId="77777777" w:rsidR="000E32D2" w:rsidRPr="00C70B1D" w:rsidRDefault="000E32D2" w:rsidP="00D25BB3">
            <w:pPr>
              <w:rPr>
                <w:lang w:val="en-CA"/>
              </w:rPr>
            </w:pPr>
            <w:r w:rsidRPr="00C70B1D">
              <w:rPr>
                <w:lang w:val="en-CA"/>
              </w:rPr>
              <w:t>Value is a 2 digit decimal . The first digit is the luma bit depth minus 8. The second digit is the chroma bit depth minus 8</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F903423" w14:textId="77777777" w:rsidR="000E32D2" w:rsidRPr="00C70B1D" w:rsidRDefault="000E32D2" w:rsidP="00D25BB3">
            <w:pPr>
              <w:jc w:val="center"/>
              <w:rPr>
                <w:lang w:val="en-CA"/>
              </w:rPr>
            </w:pPr>
            <w:r w:rsidRPr="00C70B1D">
              <w:rPr>
                <w:lang w:val="en-CA"/>
              </w:rPr>
              <w:t>unknown</w:t>
            </w:r>
          </w:p>
        </w:tc>
      </w:tr>
      <w:tr w:rsidR="000E32D2" w:rsidRPr="006E4D98" w14:paraId="1C85638A"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1B83680"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vcss</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30F95C7" w14:textId="77777777" w:rsidR="000E32D2" w:rsidRPr="00C70B1D" w:rsidRDefault="000E32D2" w:rsidP="00D25BB3">
            <w:pPr>
              <w:rPr>
                <w:lang w:val="en-CA"/>
              </w:rPr>
            </w:pPr>
            <w:r w:rsidRPr="00C70B1D">
              <w:rPr>
                <w:lang w:val="en-CA"/>
              </w:rPr>
              <w:t>Defines the chroma subsampling</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7F1E5DB" w14:textId="77777777" w:rsidR="000E32D2" w:rsidRPr="00C70B1D" w:rsidRDefault="000E32D2" w:rsidP="00D25BB3">
            <w:pPr>
              <w:rPr>
                <w:lang w:val="en-CA"/>
              </w:rPr>
            </w:pPr>
            <w:r w:rsidRPr="00C70B1D">
              <w:rPr>
                <w:lang w:val="en-CA"/>
              </w:rPr>
              <w:t>The subsampling scheme is expressed as a three part ratio J:a:b (e.g. 4:2:2) that describes the number of luminance and chrominance samples in a conceptual region that is J pixels wide, and 2 pixels high. The parts are (in their respective order):</w:t>
            </w:r>
          </w:p>
          <w:p w14:paraId="460BF859" w14:textId="77777777" w:rsidR="000E32D2" w:rsidRPr="00C70B1D" w:rsidRDefault="000E32D2" w:rsidP="000E32D2">
            <w:pPr>
              <w:pStyle w:val="ListParagraph"/>
              <w:numPr>
                <w:ilvl w:val="0"/>
                <w:numId w:val="21"/>
              </w:numPr>
              <w:spacing w:before="0" w:after="240" w:line="276" w:lineRule="auto"/>
              <w:contextualSpacing/>
              <w:rPr>
                <w:lang w:val="en-CA"/>
              </w:rPr>
            </w:pPr>
            <w:r w:rsidRPr="00C70B1D">
              <w:rPr>
                <w:lang w:val="en-CA"/>
              </w:rPr>
              <w:t>J: horizontal sampling reference (width of the conceptual region). Usually, 4.</w:t>
            </w:r>
          </w:p>
          <w:p w14:paraId="5443367D" w14:textId="77777777" w:rsidR="000E32D2" w:rsidRPr="00C70B1D" w:rsidRDefault="000E32D2" w:rsidP="000E32D2">
            <w:pPr>
              <w:pStyle w:val="ListParagraph"/>
              <w:numPr>
                <w:ilvl w:val="0"/>
                <w:numId w:val="21"/>
              </w:numPr>
              <w:spacing w:before="0" w:after="240" w:line="276" w:lineRule="auto"/>
              <w:contextualSpacing/>
              <w:rPr>
                <w:lang w:val="en-CA"/>
              </w:rPr>
            </w:pPr>
            <w:r w:rsidRPr="00C70B1D">
              <w:rPr>
                <w:lang w:val="en-CA"/>
              </w:rPr>
              <w:t xml:space="preserve">a: number of chrominance samples (Cr, </w:t>
            </w:r>
            <w:proofErr w:type="spellStart"/>
            <w:r w:rsidRPr="00C70B1D">
              <w:rPr>
                <w:lang w:val="en-CA"/>
              </w:rPr>
              <w:t>Cb</w:t>
            </w:r>
            <w:proofErr w:type="spellEnd"/>
            <w:r w:rsidRPr="00C70B1D">
              <w:rPr>
                <w:lang w:val="en-CA"/>
              </w:rPr>
              <w:t>) in the first row of J pixels.</w:t>
            </w:r>
          </w:p>
          <w:p w14:paraId="318E302E" w14:textId="77777777" w:rsidR="000E32D2" w:rsidRPr="00C70B1D" w:rsidRDefault="000E32D2" w:rsidP="000E32D2">
            <w:pPr>
              <w:pStyle w:val="ListParagraph"/>
              <w:numPr>
                <w:ilvl w:val="0"/>
                <w:numId w:val="21"/>
              </w:numPr>
              <w:spacing w:before="0" w:after="240" w:line="276" w:lineRule="auto"/>
              <w:contextualSpacing/>
              <w:rPr>
                <w:lang w:val="en-CA"/>
              </w:rPr>
            </w:pPr>
            <w:r w:rsidRPr="00C70B1D">
              <w:rPr>
                <w:lang w:val="en-CA"/>
              </w:rPr>
              <w:t xml:space="preserve">b: number of changes of chrominance samples (Cr, </w:t>
            </w:r>
            <w:proofErr w:type="spellStart"/>
            <w:r w:rsidRPr="00C70B1D">
              <w:rPr>
                <w:lang w:val="en-CA"/>
              </w:rPr>
              <w:t>Cb</w:t>
            </w:r>
            <w:proofErr w:type="spellEnd"/>
            <w:r w:rsidRPr="00C70B1D">
              <w:rPr>
                <w:lang w:val="en-CA"/>
              </w:rPr>
              <w:t xml:space="preserve">) between first and second row of J pixels. </w:t>
            </w:r>
          </w:p>
          <w:p w14:paraId="36DB153A" w14:textId="77777777" w:rsidR="000E32D2" w:rsidRPr="00C70B1D" w:rsidRDefault="000E32D2" w:rsidP="00D25BB3">
            <w:pPr>
              <w:rPr>
                <w:lang w:val="en-CA"/>
              </w:rPr>
            </w:pPr>
            <w:r w:rsidRPr="00C70B1D">
              <w:rPr>
                <w:lang w:val="en-CA"/>
              </w:rPr>
              <w:t xml:space="preserve">Then the value is as follows. The first digit is J, the second digit is </w:t>
            </w:r>
            <w:proofErr w:type="gramStart"/>
            <w:r w:rsidRPr="00C70B1D">
              <w:rPr>
                <w:lang w:val="en-CA"/>
              </w:rPr>
              <w:t>a</w:t>
            </w:r>
            <w:proofErr w:type="gramEnd"/>
            <w:r w:rsidRPr="00C70B1D">
              <w:rPr>
                <w:lang w:val="en-CA"/>
              </w:rPr>
              <w:t xml:space="preserve"> and the third digit is b.</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0DCA149C" w14:textId="77777777" w:rsidR="000E32D2" w:rsidRPr="00C70B1D" w:rsidRDefault="000E32D2" w:rsidP="00D25BB3">
            <w:pPr>
              <w:jc w:val="center"/>
              <w:rPr>
                <w:lang w:val="en-CA"/>
              </w:rPr>
            </w:pPr>
            <w:r w:rsidRPr="00C70B1D">
              <w:rPr>
                <w:lang w:val="en-CA"/>
              </w:rPr>
              <w:t>420</w:t>
            </w:r>
          </w:p>
        </w:tc>
      </w:tr>
      <w:tr w:rsidR="000E32D2" w:rsidRPr="006E4D98" w14:paraId="3E16320A"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44867D2"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vcpr</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8C3B018" w14:textId="77777777" w:rsidR="000E32D2" w:rsidRPr="00C70B1D" w:rsidRDefault="000E32D2" w:rsidP="00D25BB3">
            <w:pPr>
              <w:rPr>
                <w:lang w:val="en-CA"/>
              </w:rPr>
            </w:pPr>
            <w:r w:rsidRPr="00C70B1D">
              <w:rPr>
                <w:lang w:val="en-CA"/>
              </w:rPr>
              <w:t>Defines colour primaries (</w:t>
            </w:r>
            <w:proofErr w:type="spellStart"/>
            <w:r w:rsidRPr="00C70B1D">
              <w:rPr>
                <w:rFonts w:ascii="Courier New" w:hAnsi="Courier New" w:cs="Courier New"/>
                <w:lang w:val="en-CA"/>
              </w:rPr>
              <w:t>ColourPrimaries</w:t>
            </w:r>
            <w:proofErr w:type="spellEnd"/>
            <w:r w:rsidRPr="00C70B1D">
              <w:rPr>
                <w:lang w:val="en-CA"/>
              </w:rPr>
              <w:t>) as defined in ISO/IEC 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6474329" w14:textId="77777777" w:rsidR="000E32D2" w:rsidRPr="00C70B1D" w:rsidRDefault="000E32D2" w:rsidP="00D25BB3">
            <w:pPr>
              <w:rPr>
                <w:lang w:val="en-CA"/>
              </w:rPr>
            </w:pPr>
            <w:r w:rsidRPr="00C70B1D">
              <w:rPr>
                <w:lang w:val="en-CA"/>
              </w:rPr>
              <w:t>Defines colour primaries (</w:t>
            </w:r>
            <w:proofErr w:type="spellStart"/>
            <w:r w:rsidRPr="00C70B1D">
              <w:rPr>
                <w:rFonts w:ascii="Courier New" w:hAnsi="Courier New" w:cs="Courier New"/>
                <w:lang w:val="en-CA"/>
              </w:rPr>
              <w:t>ColourPrimaries</w:t>
            </w:r>
            <w:proofErr w:type="spellEnd"/>
            <w:r w:rsidRPr="00C70B1D">
              <w:rPr>
                <w:lang w:val="en-CA"/>
              </w:rPr>
              <w:t>) values as defined in ISO/IEC23091-2. Value is a 2 digit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6E86FCF" w14:textId="77777777" w:rsidR="000E32D2" w:rsidRPr="00C70B1D" w:rsidRDefault="000E32D2" w:rsidP="00D25BB3">
            <w:pPr>
              <w:jc w:val="center"/>
              <w:rPr>
                <w:lang w:val="en-CA"/>
              </w:rPr>
            </w:pPr>
            <w:r w:rsidRPr="00C70B1D">
              <w:rPr>
                <w:lang w:val="en-CA"/>
              </w:rPr>
              <w:t>01</w:t>
            </w:r>
          </w:p>
        </w:tc>
      </w:tr>
      <w:tr w:rsidR="000E32D2" w:rsidRPr="006E4D98" w14:paraId="1FBCEA07"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48A7B4D"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vtrc</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FA938B9" w14:textId="77777777" w:rsidR="000E32D2" w:rsidRPr="00C70B1D" w:rsidRDefault="000E32D2" w:rsidP="00D25BB3">
            <w:pPr>
              <w:rPr>
                <w:lang w:val="en-CA"/>
              </w:rPr>
            </w:pPr>
            <w:r w:rsidRPr="00C70B1D">
              <w:rPr>
                <w:lang w:val="en-CA"/>
              </w:rPr>
              <w:t>Defines transfer characteristics (</w:t>
            </w:r>
            <w:proofErr w:type="spellStart"/>
            <w:r w:rsidRPr="00C70B1D">
              <w:rPr>
                <w:rFonts w:ascii="Courier New" w:hAnsi="Courier New" w:cs="Courier New"/>
                <w:lang w:val="en-CA"/>
              </w:rPr>
              <w:t>TransferCharacteristics</w:t>
            </w:r>
            <w:proofErr w:type="spellEnd"/>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9F205DF" w14:textId="77777777" w:rsidR="000E32D2" w:rsidRPr="00C70B1D" w:rsidRDefault="000E32D2" w:rsidP="00D25BB3">
            <w:pPr>
              <w:rPr>
                <w:lang w:val="en-CA"/>
              </w:rPr>
            </w:pPr>
            <w:r w:rsidRPr="00C70B1D">
              <w:rPr>
                <w:lang w:val="en-CA"/>
              </w:rPr>
              <w:t>Defines transfer characteristics (</w:t>
            </w:r>
            <w:proofErr w:type="spellStart"/>
            <w:r w:rsidRPr="00C70B1D">
              <w:rPr>
                <w:rFonts w:ascii="Courier New" w:hAnsi="Courier New" w:cs="Courier New"/>
                <w:lang w:val="en-CA"/>
              </w:rPr>
              <w:t>TransferCharacteristics</w:t>
            </w:r>
            <w:proofErr w:type="spellEnd"/>
            <w:r w:rsidRPr="00C70B1D">
              <w:rPr>
                <w:lang w:val="en-CA"/>
              </w:rPr>
              <w:t>) values as defined in ISO/IEC23091-2. Value is a 2 digit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4D80ECE" w14:textId="77777777" w:rsidR="000E32D2" w:rsidRPr="00C70B1D" w:rsidRDefault="000E32D2" w:rsidP="00D25BB3">
            <w:pPr>
              <w:jc w:val="center"/>
              <w:rPr>
                <w:lang w:val="en-CA"/>
              </w:rPr>
            </w:pPr>
            <w:r w:rsidRPr="00C70B1D">
              <w:rPr>
                <w:lang w:val="en-CA"/>
              </w:rPr>
              <w:t>01</w:t>
            </w:r>
          </w:p>
        </w:tc>
      </w:tr>
      <w:tr w:rsidR="000E32D2" w:rsidRPr="006E4D98" w14:paraId="07549BE4"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D6AC551"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vmac</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42085CC" w14:textId="77777777" w:rsidR="000E32D2" w:rsidRPr="00C70B1D" w:rsidRDefault="000E32D2" w:rsidP="00D25BB3">
            <w:pPr>
              <w:rPr>
                <w:lang w:val="en-CA"/>
              </w:rPr>
            </w:pPr>
            <w:r w:rsidRPr="00C70B1D">
              <w:rPr>
                <w:lang w:val="en-CA"/>
              </w:rPr>
              <w:t>Defines matrix coefficients (</w:t>
            </w:r>
            <w:proofErr w:type="spellStart"/>
            <w:r w:rsidRPr="00C70B1D">
              <w:rPr>
                <w:rFonts w:ascii="Courier New" w:hAnsi="Courier New" w:cs="Courier New"/>
                <w:lang w:val="en-CA"/>
              </w:rPr>
              <w:t>MatrixCoefficients</w:t>
            </w:r>
            <w:proofErr w:type="spellEnd"/>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EB9C6FE" w14:textId="77777777" w:rsidR="000E32D2" w:rsidRPr="00C70B1D" w:rsidRDefault="000E32D2" w:rsidP="00D25BB3">
            <w:pPr>
              <w:rPr>
                <w:lang w:val="en-CA"/>
              </w:rPr>
            </w:pPr>
            <w:r w:rsidRPr="00C70B1D">
              <w:rPr>
                <w:lang w:val="en-CA"/>
              </w:rPr>
              <w:t>Defines matrix coefficients (</w:t>
            </w:r>
            <w:proofErr w:type="spellStart"/>
            <w:r w:rsidRPr="00C70B1D">
              <w:rPr>
                <w:rFonts w:ascii="Courier New" w:hAnsi="Courier New" w:cs="Courier New"/>
                <w:lang w:val="en-CA"/>
              </w:rPr>
              <w:t>MatrixCoefficients</w:t>
            </w:r>
            <w:proofErr w:type="spellEnd"/>
            <w:r w:rsidRPr="00C70B1D">
              <w:rPr>
                <w:lang w:val="en-CA"/>
              </w:rPr>
              <w:t>) values as defined in ISO/IEC23091-2. Value is a 2 digit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813B6B1" w14:textId="77777777" w:rsidR="000E32D2" w:rsidRPr="00C70B1D" w:rsidRDefault="000E32D2" w:rsidP="00D25BB3">
            <w:pPr>
              <w:jc w:val="center"/>
              <w:rPr>
                <w:lang w:val="en-CA"/>
              </w:rPr>
            </w:pPr>
            <w:r w:rsidRPr="00C70B1D">
              <w:rPr>
                <w:lang w:val="en-CA"/>
              </w:rPr>
              <w:t>01</w:t>
            </w:r>
          </w:p>
        </w:tc>
      </w:tr>
      <w:tr w:rsidR="000E32D2" w:rsidRPr="006E4D98" w14:paraId="5A44EE30"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3ED2968"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lastRenderedPageBreak/>
              <w:t>'</w:t>
            </w:r>
            <w:proofErr w:type="spellStart"/>
            <w:r w:rsidRPr="00C70B1D">
              <w:rPr>
                <w:rFonts w:ascii="Courier New" w:hAnsi="Courier New" w:cs="Courier New"/>
                <w:lang w:val="en-CA"/>
              </w:rPr>
              <w:t>vfrf</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C5A61BB" w14:textId="77777777" w:rsidR="000E32D2" w:rsidRPr="00C70B1D" w:rsidRDefault="000E32D2" w:rsidP="00D25BB3">
            <w:pPr>
              <w:rPr>
                <w:lang w:val="en-CA"/>
              </w:rPr>
            </w:pPr>
            <w:r w:rsidRPr="00C70B1D">
              <w:rPr>
                <w:lang w:val="en-CA"/>
              </w:rPr>
              <w:t xml:space="preserve">Defines </w:t>
            </w:r>
            <w:proofErr w:type="spellStart"/>
            <w:r w:rsidRPr="00C70B1D">
              <w:rPr>
                <w:rFonts w:ascii="Courier New" w:hAnsi="Courier New" w:cs="Courier New"/>
                <w:lang w:val="en-CA"/>
              </w:rPr>
              <w:t>VideoFullRangeFlag</w:t>
            </w:r>
            <w:proofErr w:type="spellEnd"/>
            <w:r w:rsidRPr="00C70B1D">
              <w:rPr>
                <w:lang w:val="en-CA"/>
              </w:rPr>
              <w:t xml:space="preserve">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26432CD" w14:textId="77777777" w:rsidR="000E32D2" w:rsidRPr="00C70B1D" w:rsidRDefault="000E32D2" w:rsidP="00D25BB3">
            <w:pPr>
              <w:rPr>
                <w:lang w:val="en-CA"/>
              </w:rPr>
            </w:pPr>
            <w:r w:rsidRPr="00C70B1D">
              <w:rPr>
                <w:lang w:val="en-CA"/>
              </w:rPr>
              <w:t xml:space="preserve">Defines </w:t>
            </w:r>
            <w:proofErr w:type="spellStart"/>
            <w:r w:rsidRPr="00C70B1D">
              <w:rPr>
                <w:rFonts w:ascii="Courier New" w:hAnsi="Courier New" w:cs="Courier New"/>
                <w:lang w:val="en-CA"/>
              </w:rPr>
              <w:t>VideoFullRangeFlag</w:t>
            </w:r>
            <w:proofErr w:type="spellEnd"/>
            <w:r w:rsidRPr="00C70B1D">
              <w:rPr>
                <w:lang w:val="en-CA"/>
              </w:rPr>
              <w:t xml:space="preserve"> as defined in ISO/IEC23091-2. Value is a 1 digit decimal restricted to values 1 or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8FDC395" w14:textId="77777777" w:rsidR="000E32D2" w:rsidRPr="00C70B1D" w:rsidRDefault="000E32D2" w:rsidP="00D25BB3">
            <w:pPr>
              <w:jc w:val="center"/>
              <w:rPr>
                <w:lang w:val="en-CA"/>
              </w:rPr>
            </w:pPr>
            <w:r w:rsidRPr="00C70B1D">
              <w:rPr>
                <w:lang w:val="en-CA"/>
              </w:rPr>
              <w:t>0</w:t>
            </w:r>
          </w:p>
        </w:tc>
      </w:tr>
      <w:tr w:rsidR="000E32D2" w:rsidRPr="006E4D98" w14:paraId="7E083B09"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1729715"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vfpq</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41ACCD5" w14:textId="77777777" w:rsidR="000E32D2" w:rsidRPr="00C70B1D" w:rsidRDefault="000E32D2" w:rsidP="00D25BB3">
            <w:pPr>
              <w:rPr>
                <w:lang w:val="en-CA"/>
              </w:rPr>
            </w:pPr>
            <w:r w:rsidRPr="00C70B1D">
              <w:rPr>
                <w:lang w:val="en-CA"/>
              </w:rPr>
              <w:t>Defines video frame packing type (</w:t>
            </w:r>
            <w:proofErr w:type="spellStart"/>
            <w:r w:rsidRPr="00C70B1D">
              <w:rPr>
                <w:rFonts w:ascii="Courier New" w:hAnsi="Courier New" w:cs="Courier New"/>
                <w:lang w:val="en-CA"/>
              </w:rPr>
              <w:t>VideoFramePackingType</w:t>
            </w:r>
            <w:proofErr w:type="spellEnd"/>
            <w:r w:rsidRPr="00C70B1D">
              <w:rPr>
                <w:lang w:val="en-CA"/>
              </w:rPr>
              <w:t xml:space="preserve">) as defined in ISO/IEC23091-2 together with the </w:t>
            </w:r>
            <w:proofErr w:type="spellStart"/>
            <w:r w:rsidRPr="00C70B1D">
              <w:rPr>
                <w:rFonts w:ascii="Courier New" w:hAnsi="Courier New" w:cs="Courier New"/>
                <w:lang w:val="en-CA"/>
              </w:rPr>
              <w:t>QuincunxSamplingFlag</w:t>
            </w:r>
            <w:proofErr w:type="spellEnd"/>
            <w:r w:rsidRPr="00C70B1D">
              <w:rPr>
                <w:lang w:val="en-CA"/>
              </w:rPr>
              <w:t>.</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330D6CD" w14:textId="77777777" w:rsidR="000E32D2" w:rsidRPr="00C70B1D" w:rsidRDefault="000E32D2" w:rsidP="00D25BB3">
            <w:pPr>
              <w:rPr>
                <w:lang w:val="en-CA"/>
              </w:rPr>
            </w:pPr>
            <w:r w:rsidRPr="00C70B1D">
              <w:rPr>
                <w:lang w:val="en-CA"/>
              </w:rPr>
              <w:t>Defines video frame packing type (</w:t>
            </w:r>
            <w:proofErr w:type="spellStart"/>
            <w:r w:rsidRPr="00C70B1D">
              <w:rPr>
                <w:rFonts w:ascii="Courier New" w:hAnsi="Courier New" w:cs="Courier New"/>
                <w:lang w:val="en-CA"/>
              </w:rPr>
              <w:t>VideoFramePackingType</w:t>
            </w:r>
            <w:proofErr w:type="spellEnd"/>
            <w:r w:rsidRPr="00C70B1D">
              <w:rPr>
                <w:lang w:val="en-CA"/>
              </w:rPr>
              <w:t xml:space="preserve">) values as defined in ISO/IEC23091-2. Value is a 2 digit decimal with the first one being the </w:t>
            </w:r>
            <w:proofErr w:type="spellStart"/>
            <w:r w:rsidRPr="00C70B1D">
              <w:rPr>
                <w:rFonts w:ascii="Courier New" w:hAnsi="Courier New" w:cs="Courier New"/>
                <w:lang w:val="en-CA"/>
              </w:rPr>
              <w:t>QuincunxSamplingFlag</w:t>
            </w:r>
            <w:proofErr w:type="spellEnd"/>
            <w:r w:rsidRPr="00C70B1D">
              <w:rPr>
                <w:lang w:val="en-CA"/>
              </w:rPr>
              <w:t xml:space="preserve"> and the second digit the </w:t>
            </w:r>
            <w:proofErr w:type="spellStart"/>
            <w:r w:rsidRPr="00C70B1D">
              <w:rPr>
                <w:rFonts w:ascii="Courier New" w:hAnsi="Courier New" w:cs="Courier New"/>
                <w:lang w:val="en-CA"/>
              </w:rPr>
              <w:t>VideoFramePackingType</w:t>
            </w:r>
            <w:proofErr w:type="spellEnd"/>
            <w:r w:rsidRPr="00C70B1D">
              <w:rPr>
                <w:lang w:val="en-CA"/>
              </w:rPr>
              <w:t>.</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3AD64FF" w14:textId="77777777" w:rsidR="000E32D2" w:rsidRPr="00C70B1D" w:rsidRDefault="000E32D2" w:rsidP="00D25BB3">
            <w:pPr>
              <w:jc w:val="left"/>
              <w:rPr>
                <w:lang w:val="en-CA"/>
              </w:rPr>
            </w:pPr>
            <w:r w:rsidRPr="00C70B1D">
              <w:rPr>
                <w:lang w:val="en-CA"/>
              </w:rPr>
              <w:t>If not present, then no frame packing is used.</w:t>
            </w:r>
          </w:p>
        </w:tc>
      </w:tr>
      <w:tr w:rsidR="000E32D2" w:rsidRPr="006E4D98" w14:paraId="183C5AE5"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CCDD583"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vpci</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F84C534" w14:textId="77777777" w:rsidR="000E32D2" w:rsidRPr="00C70B1D" w:rsidRDefault="000E32D2" w:rsidP="00D25BB3">
            <w:pPr>
              <w:rPr>
                <w:lang w:val="en-CA"/>
              </w:rPr>
            </w:pPr>
            <w:r w:rsidRPr="00C70B1D">
              <w:rPr>
                <w:lang w:val="en-CA"/>
              </w:rPr>
              <w:t xml:space="preserve">Defines </w:t>
            </w:r>
            <w:bookmarkStart w:id="249" w:name="_Ref348115275"/>
            <w:bookmarkStart w:id="250" w:name="_Toc427407616"/>
            <w:bookmarkStart w:id="251" w:name="_Toc472448651"/>
            <w:bookmarkStart w:id="252" w:name="_Toc480807770"/>
            <w:r w:rsidRPr="00C70B1D">
              <w:rPr>
                <w:lang w:val="en-CA"/>
              </w:rPr>
              <w:t>Packed content interpretation</w:t>
            </w:r>
            <w:bookmarkEnd w:id="249"/>
            <w:bookmarkEnd w:id="250"/>
            <w:bookmarkEnd w:id="251"/>
            <w:bookmarkEnd w:id="252"/>
            <w:r w:rsidRPr="00C70B1D">
              <w:rPr>
                <w:lang w:val="en-CA"/>
              </w:rPr>
              <w:t xml:space="preserve"> type (</w:t>
            </w:r>
            <w:proofErr w:type="spellStart"/>
            <w:r w:rsidRPr="00C70B1D">
              <w:rPr>
                <w:rFonts w:ascii="Courier New" w:hAnsi="Courier New" w:cs="Courier New"/>
                <w:lang w:val="en-CA"/>
              </w:rPr>
              <w:t>PackedContentInterpretationType</w:t>
            </w:r>
            <w:proofErr w:type="spellEnd"/>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38E21B9" w14:textId="77777777" w:rsidR="000E32D2" w:rsidRPr="00C70B1D" w:rsidRDefault="000E32D2" w:rsidP="00D25BB3">
            <w:pPr>
              <w:rPr>
                <w:lang w:val="en-CA"/>
              </w:rPr>
            </w:pPr>
            <w:r w:rsidRPr="00C70B1D">
              <w:rPr>
                <w:lang w:val="en-CA"/>
              </w:rPr>
              <w:t>Packed content interpretation type (</w:t>
            </w:r>
            <w:proofErr w:type="spellStart"/>
            <w:r w:rsidRPr="00C70B1D">
              <w:rPr>
                <w:rFonts w:ascii="Courier New" w:hAnsi="Courier New" w:cs="Courier New"/>
                <w:lang w:val="en-CA"/>
              </w:rPr>
              <w:t>PackedContentInterpretationType</w:t>
            </w:r>
            <w:proofErr w:type="spellEnd"/>
            <w:r w:rsidRPr="00C70B1D">
              <w:rPr>
                <w:lang w:val="en-CA"/>
              </w:rPr>
              <w:t>) as defined in ISO/IEC23091-2. Value is a 1 digit.</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EB09B23" w14:textId="77777777" w:rsidR="000E32D2" w:rsidRPr="00C70B1D" w:rsidRDefault="000E32D2" w:rsidP="00D25BB3">
            <w:pPr>
              <w:jc w:val="left"/>
              <w:rPr>
                <w:lang w:val="en-CA"/>
              </w:rPr>
            </w:pPr>
            <w:r w:rsidRPr="00C70B1D">
              <w:rPr>
                <w:lang w:val="en-CA"/>
              </w:rPr>
              <w:t>If not present, then no packed content is used.</w:t>
            </w:r>
          </w:p>
        </w:tc>
      </w:tr>
      <w:tr w:rsidR="000E32D2" w:rsidRPr="006E4D98" w14:paraId="4E55F047"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E77BA1D"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vsar</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22BC9D8" w14:textId="77777777" w:rsidR="000E32D2" w:rsidRPr="00C70B1D" w:rsidRDefault="000E32D2" w:rsidP="00D25BB3">
            <w:pPr>
              <w:rPr>
                <w:lang w:val="en-CA"/>
              </w:rPr>
            </w:pPr>
            <w:r w:rsidRPr="00C70B1D">
              <w:rPr>
                <w:lang w:val="en-CA"/>
              </w:rPr>
              <w:t xml:space="preserve">Defines </w:t>
            </w:r>
            <w:bookmarkStart w:id="253" w:name="_Ref300217771"/>
            <w:bookmarkStart w:id="254" w:name="_Toc427407617"/>
            <w:bookmarkStart w:id="255" w:name="_Toc472448652"/>
            <w:bookmarkStart w:id="256" w:name="_Toc480807771"/>
            <w:r w:rsidRPr="00C70B1D">
              <w:rPr>
                <w:lang w:val="en-CA"/>
              </w:rPr>
              <w:t>Sample aspect ratio indicator</w:t>
            </w:r>
            <w:bookmarkEnd w:id="253"/>
            <w:bookmarkEnd w:id="254"/>
            <w:bookmarkEnd w:id="255"/>
            <w:bookmarkEnd w:id="256"/>
            <w:r w:rsidRPr="00C70B1D">
              <w:rPr>
                <w:lang w:val="en-CA"/>
              </w:rPr>
              <w:t xml:space="preserve"> (</w:t>
            </w:r>
            <w:proofErr w:type="spellStart"/>
            <w:r w:rsidRPr="00C70B1D">
              <w:rPr>
                <w:rFonts w:ascii="Courier New" w:hAnsi="Courier New" w:cs="Courier New"/>
                <w:lang w:val="en-CA"/>
              </w:rPr>
              <w:t>SampleAspectRatio</w:t>
            </w:r>
            <w:proofErr w:type="spellEnd"/>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4EB3F1B" w14:textId="77777777" w:rsidR="000E32D2" w:rsidRPr="00C70B1D" w:rsidRDefault="000E32D2" w:rsidP="00D25BB3">
            <w:pPr>
              <w:rPr>
                <w:lang w:val="en-CA"/>
              </w:rPr>
            </w:pPr>
            <w:r w:rsidRPr="00C70B1D">
              <w:rPr>
                <w:lang w:val="en-CA"/>
              </w:rPr>
              <w:t>Defines Sample aspect ratio indicator (</w:t>
            </w:r>
            <w:proofErr w:type="spellStart"/>
            <w:r w:rsidRPr="00C70B1D">
              <w:rPr>
                <w:rFonts w:ascii="Courier New" w:hAnsi="Courier New" w:cs="Courier New"/>
                <w:lang w:val="en-CA"/>
              </w:rPr>
              <w:t>SampleAspectRatio</w:t>
            </w:r>
            <w:proofErr w:type="spellEnd"/>
            <w:r w:rsidRPr="00C70B1D">
              <w:rPr>
                <w:lang w:val="en-CA"/>
              </w:rPr>
              <w:t>) values as defined in ISO/IEC23091-2. Value is a 2 digit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FE0CE44" w14:textId="77777777" w:rsidR="000E32D2" w:rsidRPr="00C70B1D" w:rsidRDefault="000E32D2" w:rsidP="00D25BB3">
            <w:pPr>
              <w:jc w:val="center"/>
              <w:rPr>
                <w:lang w:val="en-CA"/>
              </w:rPr>
            </w:pPr>
            <w:r w:rsidRPr="00C70B1D">
              <w:rPr>
                <w:lang w:val="en-CA"/>
              </w:rPr>
              <w:t>01</w:t>
            </w:r>
          </w:p>
        </w:tc>
      </w:tr>
    </w:tbl>
    <w:p w14:paraId="7280560C" w14:textId="77777777" w:rsidR="000E32D2" w:rsidRPr="00C70B1D" w:rsidRDefault="000E32D2" w:rsidP="000E32D2">
      <w:pPr>
        <w:rPr>
          <w:lang w:val="en-CA"/>
        </w:rPr>
      </w:pPr>
      <w:r w:rsidRPr="00C70B1D">
        <w:rPr>
          <w:lang w:val="en-CA"/>
        </w:rPr>
        <w:t xml:space="preserve">For example, </w:t>
      </w:r>
      <w:r w:rsidRPr="00C70B1D">
        <w:rPr>
          <w:rFonts w:ascii="Courier New" w:hAnsi="Courier New" w:cs="Courier New"/>
          <w:lang w:val="en-CA"/>
        </w:rPr>
        <w:t>codecs="evc1.vprf3.vlev51.vto1FFFFF.vtoh000000.vbit20.vcss420.‌vcpr09.vtrc16.vmac09.vsar01"</w:t>
      </w:r>
      <w:r w:rsidRPr="00C70B1D">
        <w:rPr>
          <w:lang w:val="en-CA"/>
        </w:rPr>
        <w:t xml:space="preserve"> represents EVC Main Profile, level 5.1, with 4:2:0 chroma subsampling co-located with (0, 0) luma sample, a restricted tool set, ITU-R BT.2100 color primaries, ITU-R BT.2100 PQ transfer characteristics, ITU-R BT.2100 </w:t>
      </w:r>
      <w:proofErr w:type="spellStart"/>
      <w:r w:rsidRPr="00C70B1D">
        <w:rPr>
          <w:lang w:val="en-CA"/>
        </w:rPr>
        <w:t>YCbCr</w:t>
      </w:r>
      <w:proofErr w:type="spellEnd"/>
      <w:r w:rsidRPr="00C70B1D">
        <w:rPr>
          <w:lang w:val="en-CA"/>
        </w:rPr>
        <w:t xml:space="preserve"> color matrix and sample aspect ratio 1:1. </w:t>
      </w:r>
      <w:r w:rsidRPr="00C70B1D">
        <w:rPr>
          <w:highlight w:val="yellow"/>
          <w:lang w:val="en-CA"/>
        </w:rPr>
        <w:t xml:space="preserve">[Ed. (KB): If the keys derived from ISO/IEC 23091-2 are kept in this document, these ITU-Rs should be added to the </w:t>
      </w:r>
      <w:proofErr w:type="spellStart"/>
      <w:r w:rsidRPr="00C70B1D">
        <w:rPr>
          <w:highlight w:val="yellow"/>
          <w:lang w:val="en-CA"/>
        </w:rPr>
        <w:t>Bibiography</w:t>
      </w:r>
      <w:proofErr w:type="spellEnd"/>
      <w:r w:rsidRPr="00C70B1D">
        <w:rPr>
          <w:highlight w:val="yellow"/>
          <w:lang w:val="en-CA"/>
        </w:rPr>
        <w:t>.]</w:t>
      </w:r>
    </w:p>
    <w:p w14:paraId="0154BEAB" w14:textId="18056E3C" w:rsidR="000E32D2" w:rsidRPr="00C70B1D" w:rsidRDefault="000E32D2" w:rsidP="000E32D2">
      <w:pPr>
        <w:rPr>
          <w:lang w:val="en-CA"/>
        </w:rPr>
      </w:pPr>
      <w:r w:rsidRPr="00C70B1D">
        <w:rPr>
          <w:lang w:val="en-CA"/>
        </w:rPr>
        <w:t xml:space="preserve">All keys in </w:t>
      </w:r>
      <w:r w:rsidRPr="00C70B1D">
        <w:rPr>
          <w:highlight w:val="yellow"/>
          <w:lang w:val="en-CA"/>
        </w:rPr>
        <w:fldChar w:fldCharType="begin"/>
      </w:r>
      <w:r w:rsidRPr="00C70B1D">
        <w:rPr>
          <w:lang w:val="en-CA"/>
        </w:rPr>
        <w:instrText xml:space="preserve"> REF _Ref64617434 \h </w:instrText>
      </w:r>
      <w:r w:rsidRPr="00C70B1D">
        <w:rPr>
          <w:highlight w:val="yellow"/>
          <w:lang w:val="en-CA"/>
        </w:rPr>
      </w:r>
      <w:r w:rsidRPr="00C70B1D">
        <w:rPr>
          <w:highlight w:val="yellow"/>
          <w:lang w:val="en-CA"/>
        </w:rPr>
        <w:fldChar w:fldCharType="separate"/>
      </w:r>
      <w:r w:rsidRPr="00C70B1D">
        <w:rPr>
          <w:b/>
          <w:lang w:val="en-CA"/>
        </w:rPr>
        <w:t xml:space="preserve">Table </w:t>
      </w:r>
      <w:r w:rsidRPr="00C70B1D">
        <w:rPr>
          <w:b/>
          <w:i/>
          <w:iCs/>
          <w:noProof/>
          <w:lang w:val="en-CA"/>
        </w:rPr>
        <w:t>1</w:t>
      </w:r>
      <w:r w:rsidRPr="00C70B1D">
        <w:rPr>
          <w:highlight w:val="yellow"/>
          <w:lang w:val="en-CA"/>
        </w:rPr>
        <w:fldChar w:fldCharType="end"/>
      </w:r>
      <w:r w:rsidRPr="00C70B1D">
        <w:rPr>
          <w:lang w:val="en-CA"/>
        </w:rPr>
        <w:t xml:space="preserve"> must be recognized, if the </w:t>
      </w:r>
      <w:r w:rsidRPr="00C70B1D">
        <w:rPr>
          <w:rFonts w:ascii="Courier New" w:hAnsi="Courier New" w:cs="Courier New"/>
          <w:lang w:val="en-CA"/>
        </w:rPr>
        <w:t>'evc1'</w:t>
      </w:r>
      <w:r w:rsidRPr="00C70B1D">
        <w:rPr>
          <w:lang w:val="en-CA"/>
        </w:rPr>
        <w:t xml:space="preserve"> sample entry is recognized. If a key is not recognized, the key value pair is ignored.</w:t>
      </w:r>
    </w:p>
    <w:p w14:paraId="0AFEF76A" w14:textId="2AC9EB88" w:rsidR="00F14962" w:rsidRPr="006E4D98" w:rsidRDefault="00F14962" w:rsidP="00322F50">
      <w:pPr>
        <w:pStyle w:val="Heading1"/>
        <w:numPr>
          <w:ilvl w:val="0"/>
          <w:numId w:val="11"/>
        </w:numPr>
        <w:rPr>
          <w:lang w:val="en-CA"/>
        </w:rPr>
      </w:pPr>
      <w:bookmarkStart w:id="257" w:name="_Toc166241696"/>
      <w:r w:rsidRPr="006E4D98">
        <w:rPr>
          <w:lang w:val="en-CA"/>
        </w:rPr>
        <w:t>Single-Track LCEVC Enhancement bitstream carriage</w:t>
      </w:r>
      <w:bookmarkEnd w:id="257"/>
    </w:p>
    <w:p w14:paraId="236E1EF2" w14:textId="0F131C1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 xml:space="preserve">This </w:t>
      </w:r>
      <w:del w:id="258" w:author="Dimitri Podborski" w:date="2024-02-10T08:48:00Z">
        <w:r w:rsidRPr="00635B0F" w:rsidDel="002A49B1">
          <w:rPr>
            <w:rFonts w:asciiTheme="majorHAnsi" w:hAnsiTheme="majorHAnsi"/>
            <w:lang w:val="en-CA"/>
          </w:rPr>
          <w:delText xml:space="preserve">document </w:delText>
        </w:r>
      </w:del>
      <w:ins w:id="259" w:author="Dimitri Podborski" w:date="2024-02-10T08:48:00Z">
        <w:r w:rsidRPr="006E4D98">
          <w:rPr>
            <w:rFonts w:asciiTheme="majorHAnsi" w:hAnsiTheme="majorHAnsi"/>
            <w:lang w:val="en-CA"/>
          </w:rPr>
          <w:t xml:space="preserve">section </w:t>
        </w:r>
      </w:ins>
      <w:del w:id="260" w:author="Dimitri Podborski" w:date="2024-02-10T08:48:00Z">
        <w:r w:rsidRPr="006E4D98" w:rsidDel="002A49B1">
          <w:rPr>
            <w:rFonts w:asciiTheme="majorHAnsi" w:hAnsiTheme="majorHAnsi"/>
            <w:lang w:val="en-CA"/>
          </w:rPr>
          <w:delText xml:space="preserve">proposes </w:delText>
        </w:r>
      </w:del>
      <w:ins w:id="261" w:author="Dimitri Podborski" w:date="2024-02-10T08:48:00Z">
        <w:r w:rsidRPr="006E4D98">
          <w:rPr>
            <w:rFonts w:asciiTheme="majorHAnsi" w:hAnsiTheme="majorHAnsi"/>
            <w:lang w:val="en-CA"/>
          </w:rPr>
          <w:t xml:space="preserve">documents </w:t>
        </w:r>
      </w:ins>
      <w:r w:rsidRPr="006E4D98">
        <w:rPr>
          <w:rFonts w:asciiTheme="majorHAnsi" w:hAnsiTheme="majorHAnsi"/>
          <w:lang w:val="en-CA"/>
        </w:rPr>
        <w:t>three approaches for carriage of a Base bitstream (e.g. AVC, HEVC, EVC, VVC) and an LCEVC Enhancement bitstream in a “Single-Track”, that is without the need to use two separate PIDs or Tracks, but rather carrying the base NALUs and the LCEVC NALUs as if they were a single bitstream.</w:t>
      </w:r>
    </w:p>
    <w:p w14:paraId="52A600D4" w14:textId="77777777" w:rsidR="002A49B1" w:rsidRPr="006E4D98" w:rsidRDefault="002A49B1" w:rsidP="002A49B1">
      <w:pPr>
        <w:spacing w:after="80" w:line="276" w:lineRule="auto"/>
        <w:rPr>
          <w:rFonts w:asciiTheme="majorHAnsi" w:hAnsiTheme="majorHAnsi"/>
          <w:lang w:val="en-CA"/>
        </w:rPr>
      </w:pPr>
      <w:bookmarkStart w:id="262" w:name="_Toc6418931"/>
      <w:bookmarkStart w:id="263" w:name="_Toc6419125"/>
      <w:bookmarkStart w:id="264" w:name="_Toc6419313"/>
      <w:bookmarkStart w:id="265" w:name="_Toc6419501"/>
      <w:bookmarkStart w:id="266" w:name="_Toc6914802"/>
      <w:bookmarkStart w:id="267" w:name="_Toc6418932"/>
      <w:bookmarkStart w:id="268" w:name="_Toc6419126"/>
      <w:bookmarkStart w:id="269" w:name="_Toc6419314"/>
      <w:bookmarkStart w:id="270" w:name="_Toc6419502"/>
      <w:bookmarkStart w:id="271" w:name="_Toc6914803"/>
      <w:bookmarkStart w:id="272" w:name="_Toc6418933"/>
      <w:bookmarkStart w:id="273" w:name="_Toc6419127"/>
      <w:bookmarkStart w:id="274" w:name="_Toc6419315"/>
      <w:bookmarkStart w:id="275" w:name="_Toc6419503"/>
      <w:bookmarkStart w:id="276" w:name="_Toc6914804"/>
      <w:bookmarkStart w:id="277" w:name="_Toc6418934"/>
      <w:bookmarkStart w:id="278" w:name="_Toc6419128"/>
      <w:bookmarkStart w:id="279" w:name="_Toc6419316"/>
      <w:bookmarkStart w:id="280" w:name="_Toc6419504"/>
      <w:bookmarkStart w:id="281" w:name="_Toc6914805"/>
      <w:bookmarkStart w:id="282" w:name="_Toc6418935"/>
      <w:bookmarkStart w:id="283" w:name="_Toc6419129"/>
      <w:bookmarkStart w:id="284" w:name="_Toc6419317"/>
      <w:bookmarkStart w:id="285" w:name="_Toc6419505"/>
      <w:bookmarkStart w:id="286" w:name="_Toc6914806"/>
      <w:bookmarkStart w:id="287" w:name="_Toc6418936"/>
      <w:bookmarkStart w:id="288" w:name="_Toc6419130"/>
      <w:bookmarkStart w:id="289" w:name="_Toc6419318"/>
      <w:bookmarkStart w:id="290" w:name="_Toc6419506"/>
      <w:bookmarkStart w:id="291" w:name="_Toc6914807"/>
      <w:bookmarkStart w:id="292" w:name="_Toc6418937"/>
      <w:bookmarkStart w:id="293" w:name="_Toc6419131"/>
      <w:bookmarkStart w:id="294" w:name="_Toc6419319"/>
      <w:bookmarkStart w:id="295" w:name="_Toc6419507"/>
      <w:bookmarkStart w:id="296" w:name="_Toc6914808"/>
      <w:bookmarkStart w:id="297" w:name="_Toc6418938"/>
      <w:bookmarkStart w:id="298" w:name="_Toc6419132"/>
      <w:bookmarkStart w:id="299" w:name="_Toc6419320"/>
      <w:bookmarkStart w:id="300" w:name="_Toc6419508"/>
      <w:bookmarkStart w:id="301" w:name="_Toc6914809"/>
      <w:bookmarkStart w:id="302" w:name="_Toc6418939"/>
      <w:bookmarkStart w:id="303" w:name="_Toc6419133"/>
      <w:bookmarkStart w:id="304" w:name="_Toc6419321"/>
      <w:bookmarkStart w:id="305" w:name="_Toc6419509"/>
      <w:bookmarkStart w:id="306" w:name="_Toc6914810"/>
      <w:bookmarkStart w:id="307" w:name="_Toc6418940"/>
      <w:bookmarkStart w:id="308" w:name="_Toc6419134"/>
      <w:bookmarkStart w:id="309" w:name="_Toc6419322"/>
      <w:bookmarkStart w:id="310" w:name="_Toc6419510"/>
      <w:bookmarkStart w:id="311" w:name="_Toc6914811"/>
      <w:bookmarkStart w:id="312" w:name="_Toc6418941"/>
      <w:bookmarkStart w:id="313" w:name="_Toc6419135"/>
      <w:bookmarkStart w:id="314" w:name="_Toc6419323"/>
      <w:bookmarkStart w:id="315" w:name="_Toc6419511"/>
      <w:bookmarkStart w:id="316" w:name="_Toc6914812"/>
      <w:bookmarkStart w:id="317" w:name="_Toc6418942"/>
      <w:bookmarkStart w:id="318" w:name="_Toc6419136"/>
      <w:bookmarkStart w:id="319" w:name="_Toc6419324"/>
      <w:bookmarkStart w:id="320" w:name="_Toc6419512"/>
      <w:bookmarkStart w:id="321" w:name="_Toc6914813"/>
      <w:bookmarkStart w:id="322" w:name="_Toc6418943"/>
      <w:bookmarkStart w:id="323" w:name="_Toc6419137"/>
      <w:bookmarkStart w:id="324" w:name="_Toc6419325"/>
      <w:bookmarkStart w:id="325" w:name="_Toc6419513"/>
      <w:bookmarkStart w:id="326" w:name="_Toc6914814"/>
      <w:bookmarkStart w:id="327" w:name="_Toc6418944"/>
      <w:bookmarkStart w:id="328" w:name="_Toc6419138"/>
      <w:bookmarkStart w:id="329" w:name="_Toc6419326"/>
      <w:bookmarkStart w:id="330" w:name="_Toc6419514"/>
      <w:bookmarkStart w:id="331" w:name="_Toc6914815"/>
      <w:bookmarkStart w:id="332" w:name="_Toc6418945"/>
      <w:bookmarkStart w:id="333" w:name="_Toc6419139"/>
      <w:bookmarkStart w:id="334" w:name="_Toc6419327"/>
      <w:bookmarkStart w:id="335" w:name="_Toc6419515"/>
      <w:bookmarkStart w:id="336" w:name="_Toc6914816"/>
      <w:bookmarkStart w:id="337" w:name="_Toc6418946"/>
      <w:bookmarkStart w:id="338" w:name="_Toc6419140"/>
      <w:bookmarkStart w:id="339" w:name="_Toc6419328"/>
      <w:bookmarkStart w:id="340" w:name="_Toc6419516"/>
      <w:bookmarkStart w:id="341" w:name="_Toc6914817"/>
      <w:bookmarkStart w:id="342" w:name="_Toc6418947"/>
      <w:bookmarkStart w:id="343" w:name="_Toc6419141"/>
      <w:bookmarkStart w:id="344" w:name="_Toc6419329"/>
      <w:bookmarkStart w:id="345" w:name="_Toc6419517"/>
      <w:bookmarkStart w:id="346" w:name="_Toc6914818"/>
      <w:bookmarkStart w:id="347" w:name="_Toc6418948"/>
      <w:bookmarkStart w:id="348" w:name="_Toc6419142"/>
      <w:bookmarkStart w:id="349" w:name="_Toc6419330"/>
      <w:bookmarkStart w:id="350" w:name="_Toc6419518"/>
      <w:bookmarkStart w:id="351" w:name="_Toc6914819"/>
      <w:bookmarkStart w:id="352" w:name="_Toc6418949"/>
      <w:bookmarkStart w:id="353" w:name="_Toc6419143"/>
      <w:bookmarkStart w:id="354" w:name="_Toc6419331"/>
      <w:bookmarkStart w:id="355" w:name="_Toc6419519"/>
      <w:bookmarkStart w:id="356" w:name="_Toc6914820"/>
      <w:bookmarkStart w:id="357" w:name="_Toc6418950"/>
      <w:bookmarkStart w:id="358" w:name="_Toc6419144"/>
      <w:bookmarkStart w:id="359" w:name="_Toc6419332"/>
      <w:bookmarkStart w:id="360" w:name="_Toc6419520"/>
      <w:bookmarkStart w:id="361" w:name="_Toc6914821"/>
      <w:bookmarkStart w:id="362" w:name="_Toc6418951"/>
      <w:bookmarkStart w:id="363" w:name="_Toc6419145"/>
      <w:bookmarkStart w:id="364" w:name="_Toc6419333"/>
      <w:bookmarkStart w:id="365" w:name="_Toc6419521"/>
      <w:bookmarkStart w:id="366" w:name="_Toc6914822"/>
      <w:bookmarkStart w:id="367" w:name="_Toc6418952"/>
      <w:bookmarkStart w:id="368" w:name="_Toc6419146"/>
      <w:bookmarkStart w:id="369" w:name="_Toc6419334"/>
      <w:bookmarkStart w:id="370" w:name="_Toc6419522"/>
      <w:bookmarkStart w:id="371" w:name="_Toc6914823"/>
      <w:bookmarkStart w:id="372" w:name="_Toc6418953"/>
      <w:bookmarkStart w:id="373" w:name="_Toc6419147"/>
      <w:bookmarkStart w:id="374" w:name="_Toc6419335"/>
      <w:bookmarkStart w:id="375" w:name="_Toc6419523"/>
      <w:bookmarkStart w:id="376" w:name="_Toc6914824"/>
      <w:bookmarkStart w:id="377" w:name="_Toc6418954"/>
      <w:bookmarkStart w:id="378" w:name="_Toc6419148"/>
      <w:bookmarkStart w:id="379" w:name="_Toc6419336"/>
      <w:bookmarkStart w:id="380" w:name="_Toc6419524"/>
      <w:bookmarkStart w:id="381" w:name="_Toc6914825"/>
      <w:bookmarkStart w:id="382" w:name="_Toc6418955"/>
      <w:bookmarkStart w:id="383" w:name="_Toc6419149"/>
      <w:bookmarkStart w:id="384" w:name="_Toc6419337"/>
      <w:bookmarkStart w:id="385" w:name="_Toc6419525"/>
      <w:bookmarkStart w:id="386" w:name="_Toc6914826"/>
      <w:bookmarkStart w:id="387" w:name="_Toc6418956"/>
      <w:bookmarkStart w:id="388" w:name="_Toc6419150"/>
      <w:bookmarkStart w:id="389" w:name="_Toc6419338"/>
      <w:bookmarkStart w:id="390" w:name="_Toc6419526"/>
      <w:bookmarkStart w:id="391" w:name="_Toc6914827"/>
      <w:bookmarkStart w:id="392" w:name="_Toc6418957"/>
      <w:bookmarkStart w:id="393" w:name="_Toc6419151"/>
      <w:bookmarkStart w:id="394" w:name="_Toc6419339"/>
      <w:bookmarkStart w:id="395" w:name="_Toc6419527"/>
      <w:bookmarkStart w:id="396" w:name="_Toc6914828"/>
      <w:bookmarkStart w:id="397" w:name="_Toc6418958"/>
      <w:bookmarkStart w:id="398" w:name="_Toc6419152"/>
      <w:bookmarkStart w:id="399" w:name="_Toc6419340"/>
      <w:bookmarkStart w:id="400" w:name="_Toc6419528"/>
      <w:bookmarkStart w:id="401" w:name="_Toc6914829"/>
      <w:bookmarkStart w:id="402" w:name="_Toc6418959"/>
      <w:bookmarkStart w:id="403" w:name="_Toc6419153"/>
      <w:bookmarkStart w:id="404" w:name="_Toc6419341"/>
      <w:bookmarkStart w:id="405" w:name="_Toc6419529"/>
      <w:bookmarkStart w:id="406" w:name="_Toc6914830"/>
      <w:bookmarkStart w:id="407" w:name="_Toc6418960"/>
      <w:bookmarkStart w:id="408" w:name="_Toc6419154"/>
      <w:bookmarkStart w:id="409" w:name="_Toc6419342"/>
      <w:bookmarkStart w:id="410" w:name="_Toc6419530"/>
      <w:bookmarkStart w:id="411" w:name="_Toc6914831"/>
      <w:bookmarkStart w:id="412" w:name="_Toc6418961"/>
      <w:bookmarkStart w:id="413" w:name="_Toc6419155"/>
      <w:bookmarkStart w:id="414" w:name="_Toc6419343"/>
      <w:bookmarkStart w:id="415" w:name="_Toc6419531"/>
      <w:bookmarkStart w:id="416" w:name="_Toc6914832"/>
      <w:bookmarkStart w:id="417" w:name="_Toc6418962"/>
      <w:bookmarkStart w:id="418" w:name="_Toc6419156"/>
      <w:bookmarkStart w:id="419" w:name="_Toc6419344"/>
      <w:bookmarkStart w:id="420" w:name="_Toc6419532"/>
      <w:bookmarkStart w:id="421" w:name="_Toc6914833"/>
      <w:bookmarkStart w:id="422" w:name="_Toc6418963"/>
      <w:bookmarkStart w:id="423" w:name="_Toc6419157"/>
      <w:bookmarkStart w:id="424" w:name="_Toc6419345"/>
      <w:bookmarkStart w:id="425" w:name="_Toc6419533"/>
      <w:bookmarkStart w:id="426" w:name="_Toc6914834"/>
      <w:bookmarkStart w:id="427" w:name="_Toc6418964"/>
      <w:bookmarkStart w:id="428" w:name="_Toc6419158"/>
      <w:bookmarkStart w:id="429" w:name="_Toc6419346"/>
      <w:bookmarkStart w:id="430" w:name="_Toc6419534"/>
      <w:bookmarkStart w:id="431" w:name="_Toc6914835"/>
      <w:bookmarkStart w:id="432" w:name="_Toc6418965"/>
      <w:bookmarkStart w:id="433" w:name="_Toc6419159"/>
      <w:bookmarkStart w:id="434" w:name="_Toc6419347"/>
      <w:bookmarkStart w:id="435" w:name="_Toc6419535"/>
      <w:bookmarkStart w:id="436" w:name="_Toc6914836"/>
      <w:bookmarkStart w:id="437" w:name="_Toc6418966"/>
      <w:bookmarkStart w:id="438" w:name="_Toc6419160"/>
      <w:bookmarkStart w:id="439" w:name="_Toc6419348"/>
      <w:bookmarkStart w:id="440" w:name="_Toc6419536"/>
      <w:bookmarkStart w:id="441" w:name="_Toc6914837"/>
      <w:bookmarkStart w:id="442" w:name="_Toc6418967"/>
      <w:bookmarkStart w:id="443" w:name="_Toc6419161"/>
      <w:bookmarkStart w:id="444" w:name="_Toc6419349"/>
      <w:bookmarkStart w:id="445" w:name="_Toc6419537"/>
      <w:bookmarkStart w:id="446" w:name="_Toc6914838"/>
      <w:bookmarkStart w:id="447" w:name="_Toc6418968"/>
      <w:bookmarkStart w:id="448" w:name="_Toc6419162"/>
      <w:bookmarkStart w:id="449" w:name="_Toc6419350"/>
      <w:bookmarkStart w:id="450" w:name="_Toc6419538"/>
      <w:bookmarkStart w:id="451" w:name="_Toc6914839"/>
      <w:bookmarkStart w:id="452" w:name="_Toc6418970"/>
      <w:bookmarkStart w:id="453" w:name="_Toc6419164"/>
      <w:bookmarkStart w:id="454" w:name="_Toc6419352"/>
      <w:bookmarkStart w:id="455" w:name="_Toc6419540"/>
      <w:bookmarkStart w:id="456" w:name="_Toc6914841"/>
      <w:bookmarkStart w:id="457" w:name="_Toc6418971"/>
      <w:bookmarkStart w:id="458" w:name="_Toc6419165"/>
      <w:bookmarkStart w:id="459" w:name="_Toc6419353"/>
      <w:bookmarkStart w:id="460" w:name="_Toc6419541"/>
      <w:bookmarkStart w:id="461" w:name="_Toc6914842"/>
      <w:bookmarkStart w:id="462" w:name="_Toc6418972"/>
      <w:bookmarkStart w:id="463" w:name="_Toc6419166"/>
      <w:bookmarkStart w:id="464" w:name="_Toc6419354"/>
      <w:bookmarkStart w:id="465" w:name="_Toc6419542"/>
      <w:bookmarkStart w:id="466" w:name="_Toc6914843"/>
      <w:bookmarkStart w:id="467" w:name="_Toc6418973"/>
      <w:bookmarkStart w:id="468" w:name="_Toc6419167"/>
      <w:bookmarkStart w:id="469" w:name="_Toc6419355"/>
      <w:bookmarkStart w:id="470" w:name="_Toc6419543"/>
      <w:bookmarkStart w:id="471" w:name="_Toc6914844"/>
      <w:bookmarkStart w:id="472" w:name="_Toc6418974"/>
      <w:bookmarkStart w:id="473" w:name="_Toc6419168"/>
      <w:bookmarkStart w:id="474" w:name="_Toc6419356"/>
      <w:bookmarkStart w:id="475" w:name="_Toc6419544"/>
      <w:bookmarkStart w:id="476" w:name="_Toc6914845"/>
      <w:bookmarkStart w:id="477" w:name="_Toc6418975"/>
      <w:bookmarkStart w:id="478" w:name="_Toc6419169"/>
      <w:bookmarkStart w:id="479" w:name="_Toc6419357"/>
      <w:bookmarkStart w:id="480" w:name="_Toc6419545"/>
      <w:bookmarkStart w:id="481" w:name="_Toc6914846"/>
      <w:bookmarkStart w:id="482" w:name="_Toc6418976"/>
      <w:bookmarkStart w:id="483" w:name="_Toc6419170"/>
      <w:bookmarkStart w:id="484" w:name="_Toc6419358"/>
      <w:bookmarkStart w:id="485" w:name="_Toc6419546"/>
      <w:bookmarkStart w:id="486" w:name="_Toc6914847"/>
      <w:bookmarkStart w:id="487" w:name="_Toc6418977"/>
      <w:bookmarkStart w:id="488" w:name="_Toc6419171"/>
      <w:bookmarkStart w:id="489" w:name="_Toc6419359"/>
      <w:bookmarkStart w:id="490" w:name="_Toc6419547"/>
      <w:bookmarkStart w:id="491" w:name="_Toc6914848"/>
      <w:bookmarkStart w:id="492" w:name="_Toc6418980"/>
      <w:bookmarkStart w:id="493" w:name="_Toc6419174"/>
      <w:bookmarkStart w:id="494" w:name="_Toc6419362"/>
      <w:bookmarkStart w:id="495" w:name="_Toc6419550"/>
      <w:bookmarkStart w:id="496" w:name="_Toc6914851"/>
      <w:bookmarkStart w:id="497" w:name="_Toc6418981"/>
      <w:bookmarkStart w:id="498" w:name="_Toc6419175"/>
      <w:bookmarkStart w:id="499" w:name="_Toc6419363"/>
      <w:bookmarkStart w:id="500" w:name="_Toc6419551"/>
      <w:bookmarkStart w:id="501" w:name="_Toc6914852"/>
      <w:bookmarkStart w:id="502" w:name="_Toc6418982"/>
      <w:bookmarkStart w:id="503" w:name="_Toc6419176"/>
      <w:bookmarkStart w:id="504" w:name="_Toc6419364"/>
      <w:bookmarkStart w:id="505" w:name="_Toc6419552"/>
      <w:bookmarkStart w:id="506" w:name="_Toc6914853"/>
      <w:bookmarkStart w:id="507" w:name="_Toc6418983"/>
      <w:bookmarkStart w:id="508" w:name="_Toc6419177"/>
      <w:bookmarkStart w:id="509" w:name="_Toc6419365"/>
      <w:bookmarkStart w:id="510" w:name="_Toc6419553"/>
      <w:bookmarkStart w:id="511" w:name="_Toc6914854"/>
      <w:bookmarkStart w:id="512" w:name="_Toc6418984"/>
      <w:bookmarkStart w:id="513" w:name="_Toc6419178"/>
      <w:bookmarkStart w:id="514" w:name="_Toc6419366"/>
      <w:bookmarkStart w:id="515" w:name="_Toc6419554"/>
      <w:bookmarkStart w:id="516" w:name="_Toc6914855"/>
      <w:bookmarkStart w:id="517" w:name="_Toc6418985"/>
      <w:bookmarkStart w:id="518" w:name="_Toc6419179"/>
      <w:bookmarkStart w:id="519" w:name="_Toc6419367"/>
      <w:bookmarkStart w:id="520" w:name="_Toc6419555"/>
      <w:bookmarkStart w:id="521" w:name="_Toc6914856"/>
      <w:bookmarkStart w:id="522" w:name="_Toc6418986"/>
      <w:bookmarkStart w:id="523" w:name="_Toc6419180"/>
      <w:bookmarkStart w:id="524" w:name="_Toc6419368"/>
      <w:bookmarkStart w:id="525" w:name="_Toc6419556"/>
      <w:bookmarkStart w:id="526" w:name="_Toc6914857"/>
      <w:bookmarkStart w:id="527" w:name="_Toc6418987"/>
      <w:bookmarkStart w:id="528" w:name="_Toc6419181"/>
      <w:bookmarkStart w:id="529" w:name="_Toc6419369"/>
      <w:bookmarkStart w:id="530" w:name="_Toc6419557"/>
      <w:bookmarkStart w:id="531" w:name="_Toc6914858"/>
      <w:bookmarkStart w:id="532" w:name="_Toc6418988"/>
      <w:bookmarkStart w:id="533" w:name="_Toc6419182"/>
      <w:bookmarkStart w:id="534" w:name="_Toc6419370"/>
      <w:bookmarkStart w:id="535" w:name="_Toc6419558"/>
      <w:bookmarkStart w:id="536" w:name="_Toc6914859"/>
      <w:bookmarkStart w:id="537" w:name="_Toc6418989"/>
      <w:bookmarkStart w:id="538" w:name="_Toc6419183"/>
      <w:bookmarkStart w:id="539" w:name="_Toc6419371"/>
      <w:bookmarkStart w:id="540" w:name="_Toc6419559"/>
      <w:bookmarkStart w:id="541" w:name="_Toc6914860"/>
      <w:bookmarkStart w:id="542" w:name="_Toc6418990"/>
      <w:bookmarkStart w:id="543" w:name="_Toc6419184"/>
      <w:bookmarkStart w:id="544" w:name="_Toc6419372"/>
      <w:bookmarkStart w:id="545" w:name="_Toc6419560"/>
      <w:bookmarkStart w:id="546" w:name="_Toc6914861"/>
      <w:bookmarkStart w:id="547" w:name="_Toc6418991"/>
      <w:bookmarkStart w:id="548" w:name="_Toc6419185"/>
      <w:bookmarkStart w:id="549" w:name="_Toc6419373"/>
      <w:bookmarkStart w:id="550" w:name="_Toc6419561"/>
      <w:bookmarkStart w:id="551" w:name="_Toc6914862"/>
      <w:bookmarkStart w:id="552" w:name="_Toc6418992"/>
      <w:bookmarkStart w:id="553" w:name="_Toc6419186"/>
      <w:bookmarkStart w:id="554" w:name="_Toc6419374"/>
      <w:bookmarkStart w:id="555" w:name="_Toc6419562"/>
      <w:bookmarkStart w:id="556" w:name="_Toc6914863"/>
      <w:bookmarkStart w:id="557" w:name="_Toc6418993"/>
      <w:bookmarkStart w:id="558" w:name="_Toc6419187"/>
      <w:bookmarkStart w:id="559" w:name="_Toc6419375"/>
      <w:bookmarkStart w:id="560" w:name="_Toc6419563"/>
      <w:bookmarkStart w:id="561" w:name="_Toc6914864"/>
      <w:bookmarkStart w:id="562" w:name="_Toc6418994"/>
      <w:bookmarkStart w:id="563" w:name="_Toc6419188"/>
      <w:bookmarkStart w:id="564" w:name="_Toc6419376"/>
      <w:bookmarkStart w:id="565" w:name="_Toc6419564"/>
      <w:bookmarkStart w:id="566" w:name="_Toc6914865"/>
      <w:bookmarkStart w:id="567" w:name="_Toc6418995"/>
      <w:bookmarkStart w:id="568" w:name="_Toc6419189"/>
      <w:bookmarkStart w:id="569" w:name="_Toc6419377"/>
      <w:bookmarkStart w:id="570" w:name="_Toc6419565"/>
      <w:bookmarkStart w:id="571" w:name="_Toc6914866"/>
      <w:bookmarkStart w:id="572" w:name="_Toc6418996"/>
      <w:bookmarkStart w:id="573" w:name="_Toc6419190"/>
      <w:bookmarkStart w:id="574" w:name="_Toc6419378"/>
      <w:bookmarkStart w:id="575" w:name="_Toc6419566"/>
      <w:bookmarkStart w:id="576" w:name="_Toc6914867"/>
      <w:bookmarkStart w:id="577" w:name="_Toc6418997"/>
      <w:bookmarkStart w:id="578" w:name="_Toc6419191"/>
      <w:bookmarkStart w:id="579" w:name="_Toc6419379"/>
      <w:bookmarkStart w:id="580" w:name="_Toc6419567"/>
      <w:bookmarkStart w:id="581" w:name="_Toc6914868"/>
      <w:bookmarkStart w:id="582" w:name="_Toc6418998"/>
      <w:bookmarkStart w:id="583" w:name="_Toc6419192"/>
      <w:bookmarkStart w:id="584" w:name="_Toc6419380"/>
      <w:bookmarkStart w:id="585" w:name="_Toc6419568"/>
      <w:bookmarkStart w:id="586" w:name="_Toc6914869"/>
      <w:bookmarkStart w:id="587" w:name="_Toc6418999"/>
      <w:bookmarkStart w:id="588" w:name="_Toc6419193"/>
      <w:bookmarkStart w:id="589" w:name="_Toc6419381"/>
      <w:bookmarkStart w:id="590" w:name="_Toc6419569"/>
      <w:bookmarkStart w:id="591" w:name="_Toc6914870"/>
      <w:bookmarkStart w:id="592" w:name="_Toc6419000"/>
      <w:bookmarkStart w:id="593" w:name="_Toc6419194"/>
      <w:bookmarkStart w:id="594" w:name="_Toc6419382"/>
      <w:bookmarkStart w:id="595" w:name="_Toc6419570"/>
      <w:bookmarkStart w:id="596" w:name="_Toc6914871"/>
      <w:bookmarkStart w:id="597" w:name="_Toc6419001"/>
      <w:bookmarkStart w:id="598" w:name="_Toc6419195"/>
      <w:bookmarkStart w:id="599" w:name="_Toc6419383"/>
      <w:bookmarkStart w:id="600" w:name="_Toc6419571"/>
      <w:bookmarkStart w:id="601" w:name="_Toc6914872"/>
      <w:bookmarkStart w:id="602" w:name="_Toc6419002"/>
      <w:bookmarkStart w:id="603" w:name="_Toc6419196"/>
      <w:bookmarkStart w:id="604" w:name="_Toc6419384"/>
      <w:bookmarkStart w:id="605" w:name="_Toc6419572"/>
      <w:bookmarkStart w:id="606" w:name="_Toc6914873"/>
      <w:bookmarkStart w:id="607" w:name="_Toc6419003"/>
      <w:bookmarkStart w:id="608" w:name="_Toc6419197"/>
      <w:bookmarkStart w:id="609" w:name="_Toc6419385"/>
      <w:bookmarkStart w:id="610" w:name="_Toc6419573"/>
      <w:bookmarkStart w:id="611" w:name="_Toc6914874"/>
      <w:bookmarkStart w:id="612" w:name="_Toc6419004"/>
      <w:bookmarkStart w:id="613" w:name="_Toc6419198"/>
      <w:bookmarkStart w:id="614" w:name="_Toc6419386"/>
      <w:bookmarkStart w:id="615" w:name="_Toc6419574"/>
      <w:bookmarkStart w:id="616" w:name="_Toc6914875"/>
      <w:bookmarkStart w:id="617" w:name="_Toc6419005"/>
      <w:bookmarkStart w:id="618" w:name="_Toc6419199"/>
      <w:bookmarkStart w:id="619" w:name="_Toc6419387"/>
      <w:bookmarkStart w:id="620" w:name="_Toc6419575"/>
      <w:bookmarkStart w:id="621" w:name="_Toc6914876"/>
      <w:bookmarkStart w:id="622" w:name="_Toc6419006"/>
      <w:bookmarkStart w:id="623" w:name="_Toc6419200"/>
      <w:bookmarkStart w:id="624" w:name="_Toc6419388"/>
      <w:bookmarkStart w:id="625" w:name="_Toc6419576"/>
      <w:bookmarkStart w:id="626" w:name="_Toc6914877"/>
      <w:bookmarkStart w:id="627" w:name="_Toc6419007"/>
      <w:bookmarkStart w:id="628" w:name="_Toc6419201"/>
      <w:bookmarkStart w:id="629" w:name="_Toc6419389"/>
      <w:bookmarkStart w:id="630" w:name="_Toc6419577"/>
      <w:bookmarkStart w:id="631" w:name="_Toc6914878"/>
      <w:bookmarkStart w:id="632" w:name="_Toc6419008"/>
      <w:bookmarkStart w:id="633" w:name="_Toc6419202"/>
      <w:bookmarkStart w:id="634" w:name="_Toc6419390"/>
      <w:bookmarkStart w:id="635" w:name="_Toc6419578"/>
      <w:bookmarkStart w:id="636" w:name="_Toc6914879"/>
      <w:bookmarkStart w:id="637" w:name="_Toc6419009"/>
      <w:bookmarkStart w:id="638" w:name="_Toc6419203"/>
      <w:bookmarkStart w:id="639" w:name="_Toc6419391"/>
      <w:bookmarkStart w:id="640" w:name="_Toc6419579"/>
      <w:bookmarkStart w:id="641" w:name="_Toc6914880"/>
      <w:bookmarkStart w:id="642" w:name="_Toc6419010"/>
      <w:bookmarkStart w:id="643" w:name="_Toc6419204"/>
      <w:bookmarkStart w:id="644" w:name="_Toc6419392"/>
      <w:bookmarkStart w:id="645" w:name="_Toc6419580"/>
      <w:bookmarkStart w:id="646" w:name="_Toc6914881"/>
      <w:bookmarkStart w:id="647" w:name="_Toc6419011"/>
      <w:bookmarkStart w:id="648" w:name="_Toc6419205"/>
      <w:bookmarkStart w:id="649" w:name="_Toc6419393"/>
      <w:bookmarkStart w:id="650" w:name="_Toc6419581"/>
      <w:bookmarkStart w:id="651" w:name="_Toc6914882"/>
      <w:bookmarkStart w:id="652" w:name="_Toc6419012"/>
      <w:bookmarkStart w:id="653" w:name="_Toc6419206"/>
      <w:bookmarkStart w:id="654" w:name="_Toc6419394"/>
      <w:bookmarkStart w:id="655" w:name="_Toc6419582"/>
      <w:bookmarkStart w:id="656" w:name="_Toc6914883"/>
      <w:bookmarkStart w:id="657" w:name="_Toc6419013"/>
      <w:bookmarkStart w:id="658" w:name="_Toc6419207"/>
      <w:bookmarkStart w:id="659" w:name="_Toc6419395"/>
      <w:bookmarkStart w:id="660" w:name="_Toc6419583"/>
      <w:bookmarkStart w:id="661" w:name="_Toc6914884"/>
      <w:bookmarkStart w:id="662" w:name="_Toc6419014"/>
      <w:bookmarkStart w:id="663" w:name="_Toc6419208"/>
      <w:bookmarkStart w:id="664" w:name="_Toc6419396"/>
      <w:bookmarkStart w:id="665" w:name="_Toc6419584"/>
      <w:bookmarkStart w:id="666" w:name="_Toc6914885"/>
      <w:bookmarkStart w:id="667" w:name="_Toc6419015"/>
      <w:bookmarkStart w:id="668" w:name="_Toc6419209"/>
      <w:bookmarkStart w:id="669" w:name="_Toc6419397"/>
      <w:bookmarkStart w:id="670" w:name="_Toc6419585"/>
      <w:bookmarkStart w:id="671" w:name="_Toc6914886"/>
      <w:bookmarkStart w:id="672" w:name="_Toc6419016"/>
      <w:bookmarkStart w:id="673" w:name="_Toc6419210"/>
      <w:bookmarkStart w:id="674" w:name="_Toc6419398"/>
      <w:bookmarkStart w:id="675" w:name="_Toc6419586"/>
      <w:bookmarkStart w:id="676" w:name="_Toc6914887"/>
      <w:bookmarkStart w:id="677" w:name="_Toc6419017"/>
      <w:bookmarkStart w:id="678" w:name="_Toc6419211"/>
      <w:bookmarkStart w:id="679" w:name="_Toc6419399"/>
      <w:bookmarkStart w:id="680" w:name="_Toc6419587"/>
      <w:bookmarkStart w:id="681" w:name="_Toc6914888"/>
      <w:bookmarkStart w:id="682" w:name="_Toc6419018"/>
      <w:bookmarkStart w:id="683" w:name="_Toc6419212"/>
      <w:bookmarkStart w:id="684" w:name="_Toc6419400"/>
      <w:bookmarkStart w:id="685" w:name="_Toc6419588"/>
      <w:bookmarkStart w:id="686" w:name="_Toc6914889"/>
      <w:bookmarkStart w:id="687" w:name="_Toc6419019"/>
      <w:bookmarkStart w:id="688" w:name="_Toc6419213"/>
      <w:bookmarkStart w:id="689" w:name="_Toc6419401"/>
      <w:bookmarkStart w:id="690" w:name="_Toc6419589"/>
      <w:bookmarkStart w:id="691" w:name="_Toc6914890"/>
      <w:bookmarkStart w:id="692" w:name="_Toc6419020"/>
      <w:bookmarkStart w:id="693" w:name="_Toc6419214"/>
      <w:bookmarkStart w:id="694" w:name="_Toc6419402"/>
      <w:bookmarkStart w:id="695" w:name="_Toc6419590"/>
      <w:bookmarkStart w:id="696" w:name="_Toc6914891"/>
      <w:bookmarkStart w:id="697" w:name="_Toc6419021"/>
      <w:bookmarkStart w:id="698" w:name="_Toc6419215"/>
      <w:bookmarkStart w:id="699" w:name="_Toc6419403"/>
      <w:bookmarkStart w:id="700" w:name="_Toc6419591"/>
      <w:bookmarkStart w:id="701" w:name="_Toc6914892"/>
      <w:bookmarkStart w:id="702" w:name="_Toc6419022"/>
      <w:bookmarkStart w:id="703" w:name="_Toc6419216"/>
      <w:bookmarkStart w:id="704" w:name="_Toc6419404"/>
      <w:bookmarkStart w:id="705" w:name="_Toc6419592"/>
      <w:bookmarkStart w:id="706" w:name="_Toc6914893"/>
      <w:bookmarkStart w:id="707" w:name="_Toc6419023"/>
      <w:bookmarkStart w:id="708" w:name="_Toc6419217"/>
      <w:bookmarkStart w:id="709" w:name="_Toc6419405"/>
      <w:bookmarkStart w:id="710" w:name="_Toc6419593"/>
      <w:bookmarkStart w:id="711" w:name="_Toc6914894"/>
      <w:bookmarkStart w:id="712" w:name="_Toc6419024"/>
      <w:bookmarkStart w:id="713" w:name="_Toc6419218"/>
      <w:bookmarkStart w:id="714" w:name="_Toc6419406"/>
      <w:bookmarkStart w:id="715" w:name="_Toc6419594"/>
      <w:bookmarkStart w:id="716" w:name="_Toc6914895"/>
      <w:bookmarkStart w:id="717" w:name="_Toc6419025"/>
      <w:bookmarkStart w:id="718" w:name="_Toc6419219"/>
      <w:bookmarkStart w:id="719" w:name="_Toc6419407"/>
      <w:bookmarkStart w:id="720" w:name="_Toc6419595"/>
      <w:bookmarkStart w:id="721" w:name="_Toc6914896"/>
      <w:bookmarkStart w:id="722" w:name="_Toc6419026"/>
      <w:bookmarkStart w:id="723" w:name="_Toc6419220"/>
      <w:bookmarkStart w:id="724" w:name="_Toc6419408"/>
      <w:bookmarkStart w:id="725" w:name="_Toc6419596"/>
      <w:bookmarkStart w:id="726" w:name="_Toc6914897"/>
      <w:bookmarkStart w:id="727" w:name="_Toc6419027"/>
      <w:bookmarkStart w:id="728" w:name="_Toc6419221"/>
      <w:bookmarkStart w:id="729" w:name="_Toc6419409"/>
      <w:bookmarkStart w:id="730" w:name="_Toc6419597"/>
      <w:bookmarkStart w:id="731" w:name="_Toc6914898"/>
      <w:bookmarkStart w:id="732" w:name="_Toc6419028"/>
      <w:bookmarkStart w:id="733" w:name="_Toc6419222"/>
      <w:bookmarkStart w:id="734" w:name="_Toc6419410"/>
      <w:bookmarkStart w:id="735" w:name="_Toc6419598"/>
      <w:bookmarkStart w:id="736" w:name="_Toc6914899"/>
      <w:bookmarkStart w:id="737" w:name="_Toc6419029"/>
      <w:bookmarkStart w:id="738" w:name="_Toc6419223"/>
      <w:bookmarkStart w:id="739" w:name="_Toc6419411"/>
      <w:bookmarkStart w:id="740" w:name="_Toc6419599"/>
      <w:bookmarkStart w:id="741" w:name="_Toc6914900"/>
      <w:bookmarkStart w:id="742" w:name="_Toc6419030"/>
      <w:bookmarkStart w:id="743" w:name="_Toc6419224"/>
      <w:bookmarkStart w:id="744" w:name="_Toc6419412"/>
      <w:bookmarkStart w:id="745" w:name="_Toc6419600"/>
      <w:bookmarkStart w:id="746" w:name="_Toc6914901"/>
      <w:bookmarkStart w:id="747" w:name="_Toc6419031"/>
      <w:bookmarkStart w:id="748" w:name="_Toc6419225"/>
      <w:bookmarkStart w:id="749" w:name="_Toc6419413"/>
      <w:bookmarkStart w:id="750" w:name="_Toc6419601"/>
      <w:bookmarkStart w:id="751" w:name="_Toc6914902"/>
      <w:bookmarkStart w:id="752" w:name="_Toc6419032"/>
      <w:bookmarkStart w:id="753" w:name="_Toc6419226"/>
      <w:bookmarkStart w:id="754" w:name="_Toc6419414"/>
      <w:bookmarkStart w:id="755" w:name="_Toc6419602"/>
      <w:bookmarkStart w:id="756" w:name="_Toc6914903"/>
      <w:bookmarkStart w:id="757" w:name="_Toc6419033"/>
      <w:bookmarkStart w:id="758" w:name="_Toc6419227"/>
      <w:bookmarkStart w:id="759" w:name="_Toc6419415"/>
      <w:bookmarkStart w:id="760" w:name="_Toc6419603"/>
      <w:bookmarkStart w:id="761" w:name="_Toc6914904"/>
      <w:bookmarkStart w:id="762" w:name="_Toc6419034"/>
      <w:bookmarkStart w:id="763" w:name="_Toc6419228"/>
      <w:bookmarkStart w:id="764" w:name="_Toc6419416"/>
      <w:bookmarkStart w:id="765" w:name="_Toc6419604"/>
      <w:bookmarkStart w:id="766" w:name="_Toc6914905"/>
      <w:bookmarkStart w:id="767" w:name="_Toc6419035"/>
      <w:bookmarkStart w:id="768" w:name="_Toc6419229"/>
      <w:bookmarkStart w:id="769" w:name="_Toc6419417"/>
      <w:bookmarkStart w:id="770" w:name="_Toc6419605"/>
      <w:bookmarkStart w:id="771" w:name="_Toc6914906"/>
      <w:bookmarkStart w:id="772" w:name="_Toc6419036"/>
      <w:bookmarkStart w:id="773" w:name="_Toc6419230"/>
      <w:bookmarkStart w:id="774" w:name="_Toc6419418"/>
      <w:bookmarkStart w:id="775" w:name="_Toc6419606"/>
      <w:bookmarkStart w:id="776" w:name="_Toc6914907"/>
      <w:bookmarkStart w:id="777" w:name="_Toc6419037"/>
      <w:bookmarkStart w:id="778" w:name="_Toc6419231"/>
      <w:bookmarkStart w:id="779" w:name="_Toc6419419"/>
      <w:bookmarkStart w:id="780" w:name="_Toc6419607"/>
      <w:bookmarkStart w:id="781" w:name="_Toc6914908"/>
      <w:bookmarkStart w:id="782" w:name="_Toc6419038"/>
      <w:bookmarkStart w:id="783" w:name="_Toc6419232"/>
      <w:bookmarkStart w:id="784" w:name="_Toc6419420"/>
      <w:bookmarkStart w:id="785" w:name="_Toc6419608"/>
      <w:bookmarkStart w:id="786" w:name="_Toc6914909"/>
      <w:bookmarkStart w:id="787" w:name="_Toc6419041"/>
      <w:bookmarkStart w:id="788" w:name="_Toc6419235"/>
      <w:bookmarkStart w:id="789" w:name="_Toc6419423"/>
      <w:bookmarkStart w:id="790" w:name="_Toc6419611"/>
      <w:bookmarkStart w:id="791" w:name="_Toc6914912"/>
      <w:bookmarkStart w:id="792" w:name="_Toc6419042"/>
      <w:bookmarkStart w:id="793" w:name="_Toc6419236"/>
      <w:bookmarkStart w:id="794" w:name="_Toc6419424"/>
      <w:bookmarkStart w:id="795" w:name="_Toc6419612"/>
      <w:bookmarkStart w:id="796" w:name="_Toc6914913"/>
      <w:bookmarkStart w:id="797" w:name="_Toc6419043"/>
      <w:bookmarkStart w:id="798" w:name="_Toc6419237"/>
      <w:bookmarkStart w:id="799" w:name="_Toc6419425"/>
      <w:bookmarkStart w:id="800" w:name="_Toc6419613"/>
      <w:bookmarkStart w:id="801" w:name="_Toc6914914"/>
      <w:bookmarkStart w:id="802" w:name="_Toc6419044"/>
      <w:bookmarkStart w:id="803" w:name="_Toc6419238"/>
      <w:bookmarkStart w:id="804" w:name="_Toc6419426"/>
      <w:bookmarkStart w:id="805" w:name="_Toc6419614"/>
      <w:bookmarkStart w:id="806" w:name="_Toc6914915"/>
      <w:bookmarkStart w:id="807" w:name="_Toc6419045"/>
      <w:bookmarkStart w:id="808" w:name="_Toc6419239"/>
      <w:bookmarkStart w:id="809" w:name="_Toc6419427"/>
      <w:bookmarkStart w:id="810" w:name="_Toc6419615"/>
      <w:bookmarkStart w:id="811" w:name="_Toc6914916"/>
      <w:bookmarkStart w:id="812" w:name="_Toc6419046"/>
      <w:bookmarkStart w:id="813" w:name="_Toc6419240"/>
      <w:bookmarkStart w:id="814" w:name="_Toc6419428"/>
      <w:bookmarkStart w:id="815" w:name="_Toc6419616"/>
      <w:bookmarkStart w:id="816" w:name="_Toc6914917"/>
      <w:bookmarkStart w:id="817" w:name="_Toc6419047"/>
      <w:bookmarkStart w:id="818" w:name="_Toc6419241"/>
      <w:bookmarkStart w:id="819" w:name="_Toc6419429"/>
      <w:bookmarkStart w:id="820" w:name="_Toc6419617"/>
      <w:bookmarkStart w:id="821" w:name="_Toc6914918"/>
      <w:bookmarkStart w:id="822" w:name="_Toc6419048"/>
      <w:bookmarkStart w:id="823" w:name="_Toc6419242"/>
      <w:bookmarkStart w:id="824" w:name="_Toc6419430"/>
      <w:bookmarkStart w:id="825" w:name="_Toc6419618"/>
      <w:bookmarkStart w:id="826" w:name="_Toc6914919"/>
      <w:bookmarkStart w:id="827" w:name="_Toc6419049"/>
      <w:bookmarkStart w:id="828" w:name="_Toc6419243"/>
      <w:bookmarkStart w:id="829" w:name="_Toc6419431"/>
      <w:bookmarkStart w:id="830" w:name="_Toc6419619"/>
      <w:bookmarkStart w:id="831" w:name="_Toc6914920"/>
      <w:bookmarkStart w:id="832" w:name="_Toc6419050"/>
      <w:bookmarkStart w:id="833" w:name="_Toc6419244"/>
      <w:bookmarkStart w:id="834" w:name="_Toc6419432"/>
      <w:bookmarkStart w:id="835" w:name="_Toc6419620"/>
      <w:bookmarkStart w:id="836" w:name="_Toc6914921"/>
      <w:bookmarkStart w:id="837" w:name="_Toc6419051"/>
      <w:bookmarkStart w:id="838" w:name="_Toc6419245"/>
      <w:bookmarkStart w:id="839" w:name="_Toc6419433"/>
      <w:bookmarkStart w:id="840" w:name="_Toc6419621"/>
      <w:bookmarkStart w:id="841" w:name="_Toc6914922"/>
      <w:bookmarkStart w:id="842" w:name="_Toc6419052"/>
      <w:bookmarkStart w:id="843" w:name="_Toc6419246"/>
      <w:bookmarkStart w:id="844" w:name="_Toc6419434"/>
      <w:bookmarkStart w:id="845" w:name="_Toc6419622"/>
      <w:bookmarkStart w:id="846" w:name="_Toc6914923"/>
      <w:bookmarkStart w:id="847" w:name="_Toc6419053"/>
      <w:bookmarkStart w:id="848" w:name="_Toc6419247"/>
      <w:bookmarkStart w:id="849" w:name="_Toc6419435"/>
      <w:bookmarkStart w:id="850" w:name="_Toc6419623"/>
      <w:bookmarkStart w:id="851" w:name="_Toc6914924"/>
      <w:bookmarkStart w:id="852" w:name="_Toc6419054"/>
      <w:bookmarkStart w:id="853" w:name="_Toc6419248"/>
      <w:bookmarkStart w:id="854" w:name="_Toc6419436"/>
      <w:bookmarkStart w:id="855" w:name="_Toc6419624"/>
      <w:bookmarkStart w:id="856" w:name="_Toc6914925"/>
      <w:bookmarkStart w:id="857" w:name="_Toc6419055"/>
      <w:bookmarkStart w:id="858" w:name="_Toc6419249"/>
      <w:bookmarkStart w:id="859" w:name="_Toc6419437"/>
      <w:bookmarkStart w:id="860" w:name="_Toc6419625"/>
      <w:bookmarkStart w:id="861" w:name="_Toc6914926"/>
      <w:bookmarkStart w:id="862" w:name="_Toc6419056"/>
      <w:bookmarkStart w:id="863" w:name="_Toc6419250"/>
      <w:bookmarkStart w:id="864" w:name="_Toc6419438"/>
      <w:bookmarkStart w:id="865" w:name="_Toc6419626"/>
      <w:bookmarkStart w:id="866" w:name="_Toc6914927"/>
      <w:bookmarkStart w:id="867" w:name="_Toc6419057"/>
      <w:bookmarkStart w:id="868" w:name="_Toc6419251"/>
      <w:bookmarkStart w:id="869" w:name="_Toc6419439"/>
      <w:bookmarkStart w:id="870" w:name="_Toc6419627"/>
      <w:bookmarkStart w:id="871" w:name="_Toc6914928"/>
      <w:bookmarkStart w:id="872" w:name="_Toc6419058"/>
      <w:bookmarkStart w:id="873" w:name="_Toc6419252"/>
      <w:bookmarkStart w:id="874" w:name="_Toc6419440"/>
      <w:bookmarkStart w:id="875" w:name="_Toc6419628"/>
      <w:bookmarkStart w:id="876" w:name="_Toc6914929"/>
      <w:bookmarkStart w:id="877" w:name="_Toc6419059"/>
      <w:bookmarkStart w:id="878" w:name="_Toc6419253"/>
      <w:bookmarkStart w:id="879" w:name="_Toc6419441"/>
      <w:bookmarkStart w:id="880" w:name="_Toc6419629"/>
      <w:bookmarkStart w:id="881" w:name="_Toc6914930"/>
      <w:bookmarkStart w:id="882" w:name="_Toc6419060"/>
      <w:bookmarkStart w:id="883" w:name="_Toc6419254"/>
      <w:bookmarkStart w:id="884" w:name="_Toc6419442"/>
      <w:bookmarkStart w:id="885" w:name="_Toc6419630"/>
      <w:bookmarkStart w:id="886" w:name="_Toc6914931"/>
      <w:bookmarkStart w:id="887" w:name="_Toc6419061"/>
      <w:bookmarkStart w:id="888" w:name="_Toc6419255"/>
      <w:bookmarkStart w:id="889" w:name="_Toc6419443"/>
      <w:bookmarkStart w:id="890" w:name="_Toc6419631"/>
      <w:bookmarkStart w:id="891" w:name="_Toc6914932"/>
      <w:bookmarkStart w:id="892" w:name="_Toc6419062"/>
      <w:bookmarkStart w:id="893" w:name="_Toc6419256"/>
      <w:bookmarkStart w:id="894" w:name="_Toc6419444"/>
      <w:bookmarkStart w:id="895" w:name="_Toc6419632"/>
      <w:bookmarkStart w:id="896" w:name="_Toc6914933"/>
      <w:bookmarkStart w:id="897" w:name="_Toc6419063"/>
      <w:bookmarkStart w:id="898" w:name="_Toc6419257"/>
      <w:bookmarkStart w:id="899" w:name="_Toc6419445"/>
      <w:bookmarkStart w:id="900" w:name="_Toc6419633"/>
      <w:bookmarkStart w:id="901" w:name="_Toc6914934"/>
      <w:bookmarkStart w:id="902" w:name="_Toc6419064"/>
      <w:bookmarkStart w:id="903" w:name="_Toc6419258"/>
      <w:bookmarkStart w:id="904" w:name="_Toc6419446"/>
      <w:bookmarkStart w:id="905" w:name="_Toc6419634"/>
      <w:bookmarkStart w:id="906" w:name="_Toc6914935"/>
      <w:bookmarkStart w:id="907" w:name="_Toc6419065"/>
      <w:bookmarkStart w:id="908" w:name="_Toc6419259"/>
      <w:bookmarkStart w:id="909" w:name="_Toc6419447"/>
      <w:bookmarkStart w:id="910" w:name="_Toc6419635"/>
      <w:bookmarkStart w:id="911" w:name="_Toc6914936"/>
      <w:bookmarkStart w:id="912" w:name="_Toc6419066"/>
      <w:bookmarkStart w:id="913" w:name="_Toc6419260"/>
      <w:bookmarkStart w:id="914" w:name="_Toc6419448"/>
      <w:bookmarkStart w:id="915" w:name="_Toc6419636"/>
      <w:bookmarkStart w:id="916" w:name="_Toc6914937"/>
      <w:bookmarkStart w:id="917" w:name="_Toc6419067"/>
      <w:bookmarkStart w:id="918" w:name="_Toc6419261"/>
      <w:bookmarkStart w:id="919" w:name="_Toc6419449"/>
      <w:bookmarkStart w:id="920" w:name="_Toc6419637"/>
      <w:bookmarkStart w:id="921" w:name="_Toc6914938"/>
      <w:bookmarkStart w:id="922" w:name="_Toc6419068"/>
      <w:bookmarkStart w:id="923" w:name="_Toc6419262"/>
      <w:bookmarkStart w:id="924" w:name="_Toc6419450"/>
      <w:bookmarkStart w:id="925" w:name="_Toc6419638"/>
      <w:bookmarkStart w:id="926" w:name="_Toc6914939"/>
      <w:bookmarkStart w:id="927" w:name="_Toc6419069"/>
      <w:bookmarkStart w:id="928" w:name="_Toc6419263"/>
      <w:bookmarkStart w:id="929" w:name="_Toc6419451"/>
      <w:bookmarkStart w:id="930" w:name="_Toc6419639"/>
      <w:bookmarkStart w:id="931" w:name="_Toc6914940"/>
      <w:bookmarkStart w:id="932" w:name="_Toc6419070"/>
      <w:bookmarkStart w:id="933" w:name="_Toc6419264"/>
      <w:bookmarkStart w:id="934" w:name="_Toc6419452"/>
      <w:bookmarkStart w:id="935" w:name="_Toc6419640"/>
      <w:bookmarkStart w:id="936" w:name="_Toc6914941"/>
      <w:bookmarkStart w:id="937" w:name="_Toc6419071"/>
      <w:bookmarkStart w:id="938" w:name="_Toc6419265"/>
      <w:bookmarkStart w:id="939" w:name="_Toc6419453"/>
      <w:bookmarkStart w:id="940" w:name="_Toc6419641"/>
      <w:bookmarkStart w:id="941" w:name="_Toc6914942"/>
      <w:bookmarkStart w:id="942" w:name="_Toc6419072"/>
      <w:bookmarkStart w:id="943" w:name="_Toc6419266"/>
      <w:bookmarkStart w:id="944" w:name="_Toc6419454"/>
      <w:bookmarkStart w:id="945" w:name="_Toc6419642"/>
      <w:bookmarkStart w:id="946" w:name="_Toc6914943"/>
      <w:bookmarkStart w:id="947" w:name="_Toc6419073"/>
      <w:bookmarkStart w:id="948" w:name="_Toc6419267"/>
      <w:bookmarkStart w:id="949" w:name="_Toc6419455"/>
      <w:bookmarkStart w:id="950" w:name="_Toc6419643"/>
      <w:bookmarkStart w:id="951" w:name="_Toc6914944"/>
      <w:bookmarkStart w:id="952" w:name="_Toc6419074"/>
      <w:bookmarkStart w:id="953" w:name="_Toc6419268"/>
      <w:bookmarkStart w:id="954" w:name="_Toc6419456"/>
      <w:bookmarkStart w:id="955" w:name="_Toc6419644"/>
      <w:bookmarkStart w:id="956" w:name="_Toc6914945"/>
      <w:bookmarkStart w:id="957" w:name="_Toc6419075"/>
      <w:bookmarkStart w:id="958" w:name="_Toc6419269"/>
      <w:bookmarkStart w:id="959" w:name="_Toc6419457"/>
      <w:bookmarkStart w:id="960" w:name="_Toc6419645"/>
      <w:bookmarkStart w:id="961" w:name="_Toc6914946"/>
      <w:bookmarkStart w:id="962" w:name="_Toc6419076"/>
      <w:bookmarkStart w:id="963" w:name="_Toc6419270"/>
      <w:bookmarkStart w:id="964" w:name="_Toc6419458"/>
      <w:bookmarkStart w:id="965" w:name="_Toc6419646"/>
      <w:bookmarkStart w:id="966" w:name="_Toc6914947"/>
      <w:bookmarkStart w:id="967" w:name="_Toc6419077"/>
      <w:bookmarkStart w:id="968" w:name="_Toc6419271"/>
      <w:bookmarkStart w:id="969" w:name="_Toc6419459"/>
      <w:bookmarkStart w:id="970" w:name="_Toc6419647"/>
      <w:bookmarkStart w:id="971" w:name="_Toc6914948"/>
      <w:bookmarkStart w:id="972" w:name="_Toc6419078"/>
      <w:bookmarkStart w:id="973" w:name="_Toc6419272"/>
      <w:bookmarkStart w:id="974" w:name="_Toc6419460"/>
      <w:bookmarkStart w:id="975" w:name="_Toc6419648"/>
      <w:bookmarkStart w:id="976" w:name="_Toc6914949"/>
      <w:bookmarkStart w:id="977" w:name="_Toc6419079"/>
      <w:bookmarkStart w:id="978" w:name="_Toc6419273"/>
      <w:bookmarkStart w:id="979" w:name="_Toc6419461"/>
      <w:bookmarkStart w:id="980" w:name="_Toc6419649"/>
      <w:bookmarkStart w:id="981" w:name="_Toc6914950"/>
      <w:bookmarkStart w:id="982" w:name="_Toc6419080"/>
      <w:bookmarkStart w:id="983" w:name="_Toc6419274"/>
      <w:bookmarkStart w:id="984" w:name="_Toc6419462"/>
      <w:bookmarkStart w:id="985" w:name="_Toc6419650"/>
      <w:bookmarkStart w:id="986" w:name="_Toc6914951"/>
      <w:bookmarkStart w:id="987" w:name="_Toc6419081"/>
      <w:bookmarkStart w:id="988" w:name="_Toc6419275"/>
      <w:bookmarkStart w:id="989" w:name="_Toc6419463"/>
      <w:bookmarkStart w:id="990" w:name="_Toc6419651"/>
      <w:bookmarkStart w:id="991" w:name="_Toc6914952"/>
      <w:bookmarkStart w:id="992" w:name="_Toc6419082"/>
      <w:bookmarkStart w:id="993" w:name="_Toc6419276"/>
      <w:bookmarkStart w:id="994" w:name="_Toc6419464"/>
      <w:bookmarkStart w:id="995" w:name="_Toc6419652"/>
      <w:bookmarkStart w:id="996" w:name="_Toc6914953"/>
      <w:bookmarkStart w:id="997" w:name="_Toc6419083"/>
      <w:bookmarkStart w:id="998" w:name="_Toc6419277"/>
      <w:bookmarkStart w:id="999" w:name="_Toc6419465"/>
      <w:bookmarkStart w:id="1000" w:name="_Toc6419653"/>
      <w:bookmarkStart w:id="1001" w:name="_Toc6914954"/>
      <w:bookmarkStart w:id="1002" w:name="_Toc6419084"/>
      <w:bookmarkStart w:id="1003" w:name="_Toc6419278"/>
      <w:bookmarkStart w:id="1004" w:name="_Toc6419466"/>
      <w:bookmarkStart w:id="1005" w:name="_Toc6419654"/>
      <w:bookmarkStart w:id="1006" w:name="_Toc6914955"/>
      <w:bookmarkStart w:id="1007" w:name="_Toc6419085"/>
      <w:bookmarkStart w:id="1008" w:name="_Toc6419279"/>
      <w:bookmarkStart w:id="1009" w:name="_Toc6419467"/>
      <w:bookmarkStart w:id="1010" w:name="_Toc6419655"/>
      <w:bookmarkStart w:id="1011" w:name="_Toc6914956"/>
      <w:bookmarkStart w:id="1012" w:name="_Toc6419086"/>
      <w:bookmarkStart w:id="1013" w:name="_Toc6419280"/>
      <w:bookmarkStart w:id="1014" w:name="_Toc6419468"/>
      <w:bookmarkStart w:id="1015" w:name="_Toc6419656"/>
      <w:bookmarkStart w:id="1016" w:name="_Toc6914957"/>
      <w:bookmarkStart w:id="1017" w:name="_Toc6419087"/>
      <w:bookmarkStart w:id="1018" w:name="_Toc6419281"/>
      <w:bookmarkStart w:id="1019" w:name="_Toc6419469"/>
      <w:bookmarkStart w:id="1020" w:name="_Toc6419657"/>
      <w:bookmarkStart w:id="1021" w:name="_Toc6914958"/>
      <w:bookmarkStart w:id="1022" w:name="_Toc6419088"/>
      <w:bookmarkStart w:id="1023" w:name="_Toc6419282"/>
      <w:bookmarkStart w:id="1024" w:name="_Toc6419470"/>
      <w:bookmarkStart w:id="1025" w:name="_Toc6419658"/>
      <w:bookmarkStart w:id="1026" w:name="_Toc6914959"/>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Pr="006E4D98">
        <w:rPr>
          <w:rFonts w:asciiTheme="majorHAnsi" w:hAnsiTheme="majorHAnsi"/>
          <w:lang w:val="en-CA"/>
        </w:rPr>
        <w:t>Three possible solutions to carry a complete set composed by Base and LCEVC Enhancement bitstreams are:</w:t>
      </w:r>
    </w:p>
    <w:p w14:paraId="457AB9D4"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(1)</w:t>
      </w:r>
      <w:r w:rsidRPr="006E4D98">
        <w:rPr>
          <w:rFonts w:asciiTheme="majorHAnsi" w:hAnsiTheme="majorHAnsi"/>
          <w:lang w:val="en-CA"/>
        </w:rPr>
        <w:tab/>
        <w:t>Interleaved NALUs approach: insert LCEVC NALUs as interleaved NALUs within the Base NALUs.</w:t>
      </w:r>
    </w:p>
    <w:p w14:paraId="1037DAAD"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lastRenderedPageBreak/>
        <w:t>(2)</w:t>
      </w:r>
      <w:r w:rsidRPr="006E4D98">
        <w:rPr>
          <w:rFonts w:asciiTheme="majorHAnsi" w:hAnsiTheme="majorHAnsi"/>
          <w:lang w:val="en-CA"/>
        </w:rPr>
        <w:tab/>
        <w:t>SEI approach: insert LCEVC NALUs as SEI messages in the Base NALUs.</w:t>
      </w:r>
    </w:p>
    <w:p w14:paraId="49CCDE76"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(3)</w:t>
      </w:r>
      <w:r w:rsidRPr="006E4D98">
        <w:rPr>
          <w:rFonts w:asciiTheme="majorHAnsi" w:hAnsiTheme="majorHAnsi"/>
          <w:lang w:val="en-CA"/>
        </w:rPr>
        <w:tab/>
        <w:t>Aggregators to aggregate the Base bitstream with the LCEVC bitstream.</w:t>
      </w:r>
    </w:p>
    <w:p w14:paraId="537F36DF"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The following sections describe the three possible Single-Track solutions making explicit reference to four existing MPEG Video Coding specification:</w:t>
      </w:r>
    </w:p>
    <w:p w14:paraId="5268F954"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14496-10 Advanced Video Coding (AVC/H264)</w:t>
      </w:r>
    </w:p>
    <w:p w14:paraId="2031F012"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23008-2 High Efficiency Video Coding (HEVC/H265)</w:t>
      </w:r>
    </w:p>
    <w:p w14:paraId="36D3B33D"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23090-3 Versatile Video Coding (VVC/H266)</w:t>
      </w:r>
    </w:p>
    <w:p w14:paraId="728FF6AF"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23094-1 Essential Video Coding (EVC)</w:t>
      </w:r>
    </w:p>
    <w:p w14:paraId="201BE122" w14:textId="4123959C" w:rsidR="002A49B1" w:rsidRPr="006E4D98" w:rsidRDefault="002A49B1" w:rsidP="002A49B1">
      <w:pPr>
        <w:pStyle w:val="Heading2"/>
        <w:rPr>
          <w:lang w:val="en-CA"/>
        </w:rPr>
      </w:pPr>
      <w:bookmarkStart w:id="1027" w:name="_Toc166241697"/>
      <w:r w:rsidRPr="006E4D98">
        <w:rPr>
          <w:lang w:val="en-CA"/>
        </w:rPr>
        <w:t>NALU approach</w:t>
      </w:r>
      <w:bookmarkEnd w:id="1027"/>
    </w:p>
    <w:p w14:paraId="4628A58E"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 xml:space="preserve">LCEVC encoded data units are Network Abstraction Layer units (NALU) as defined in ISO/IEC 23094-2, Sec. 7.3.2. </w:t>
      </w:r>
    </w:p>
    <w:p w14:paraId="2064223D"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 xml:space="preserve">Each of the Base video coding standards under considerations here (AVC, HEVC, VVC) defines its own NALU syntax. </w:t>
      </w:r>
    </w:p>
    <w:p w14:paraId="3C8235FB"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The format of the LCEVC NALU, in fact, allows for their unambiguous detection even when parsed according to the NALU syntax of the AVC, HEVC or VVC Base bitstream. This property allows for an “interleaved” single stream base plus enhancement, which means a single stream where LCEVC NALUs are inserted among base NALUs, within the same NALU sequence.</w:t>
      </w:r>
    </w:p>
    <w:p w14:paraId="6A5DC462"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In the resulting interleaved single stream, each Access Unit, defined as the set of NALUS that result in each decoded picture, will contain both the LCEVC NALUs (an LCEVC Access Unit contains only one LCEVC NAL unit) and the Base NALUs relevant for the specific Access Unit.</w:t>
      </w:r>
    </w:p>
    <w:p w14:paraId="60B01C43" w14:textId="77777777" w:rsidR="002A49B1" w:rsidRPr="006E4D98" w:rsidRDefault="00C06054" w:rsidP="002A49B1">
      <w:pPr>
        <w:keepNext/>
        <w:rPr>
          <w:lang w:val="en-CA"/>
        </w:rPr>
      </w:pPr>
      <w:r w:rsidRPr="00F96655">
        <w:rPr>
          <w:rFonts w:asciiTheme="majorHAnsi" w:hAnsiTheme="majorHAnsi"/>
          <w:noProof/>
          <w:lang w:val="en-CA"/>
        </w:rPr>
        <w:object w:dxaOrig="14220" w:dyaOrig="900" w14:anchorId="478EF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54.1pt;height:29.7pt;mso-width-percent:0;mso-height-percent:0;mso-width-percent:0;mso-height-percent:0" o:ole="">
            <v:imagedata r:id="rId21" o:title=""/>
          </v:shape>
          <o:OLEObject Type="Embed" ProgID="Visio.Drawing.15" ShapeID="_x0000_i1026" DrawAspect="Content" ObjectID="_1778879220" r:id="rId22"/>
        </w:object>
      </w:r>
    </w:p>
    <w:p w14:paraId="068BE943" w14:textId="000C616B" w:rsidR="002A49B1" w:rsidRPr="006E4D98" w:rsidRDefault="002A49B1" w:rsidP="002A49B1">
      <w:pPr>
        <w:pStyle w:val="Caption"/>
        <w:rPr>
          <w:lang w:val="en-CA"/>
        </w:rPr>
      </w:pPr>
      <w:r w:rsidRPr="006E4D98">
        <w:rPr>
          <w:lang w:val="en-CA"/>
        </w:rPr>
        <w:t xml:space="preserve">Figure </w:t>
      </w:r>
      <w:r w:rsidRPr="006E4D98">
        <w:rPr>
          <w:lang w:val="en-CA"/>
        </w:rPr>
        <w:fldChar w:fldCharType="begin"/>
      </w:r>
      <w:r w:rsidRPr="006E4D98">
        <w:rPr>
          <w:lang w:val="en-CA"/>
        </w:rPr>
        <w:instrText xml:space="preserve"> SEQ Figure \* ARABIC </w:instrText>
      </w:r>
      <w:r w:rsidRPr="006E4D98">
        <w:rPr>
          <w:lang w:val="en-CA"/>
        </w:rPr>
        <w:fldChar w:fldCharType="separate"/>
      </w:r>
      <w:r w:rsidR="00F96655" w:rsidRPr="006E4D98">
        <w:rPr>
          <w:noProof/>
          <w:lang w:val="en-CA"/>
        </w:rPr>
        <w:t>3</w:t>
      </w:r>
      <w:r w:rsidRPr="006E4D98">
        <w:rPr>
          <w:lang w:val="en-CA"/>
        </w:rPr>
        <w:fldChar w:fldCharType="end"/>
      </w:r>
      <w:r w:rsidRPr="006E4D98">
        <w:rPr>
          <w:lang w:val="en-CA"/>
        </w:rPr>
        <w:t>: Diagram of Interleaved NALU “single track” for LCEVC.</w:t>
      </w:r>
    </w:p>
    <w:p w14:paraId="60024466" w14:textId="65701822" w:rsidR="002A49B1" w:rsidRPr="006E4D98" w:rsidRDefault="002A49B1" w:rsidP="002A49B1">
      <w:pPr>
        <w:pStyle w:val="Heading3"/>
        <w:rPr>
          <w:lang w:val="en-CA"/>
        </w:rPr>
      </w:pPr>
      <w:bookmarkStart w:id="1028" w:name="_Toc166241698"/>
      <w:r w:rsidRPr="006E4D98">
        <w:rPr>
          <w:lang w:val="en-CA"/>
        </w:rPr>
        <w:t>AVC/H264 NALU header format</w:t>
      </w:r>
      <w:bookmarkEnd w:id="1028"/>
    </w:p>
    <w:p w14:paraId="5D225B79" w14:textId="3F243202" w:rsidR="0064508F" w:rsidRPr="006E4D98" w:rsidRDefault="002A49B1" w:rsidP="0064508F">
      <w:pPr>
        <w:rPr>
          <w:lang w:val="en-CA"/>
        </w:rPr>
      </w:pPr>
      <w:r w:rsidRPr="006E4D98">
        <w:rPr>
          <w:lang w:val="en-CA"/>
        </w:rPr>
        <w:t>The AVC NALU header is defined in ISO/IEC 14496-10, Sec. 7.3.1,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0"/>
        <w:gridCol w:w="2408"/>
      </w:tblGrid>
      <w:tr w:rsidR="0064508F" w:rsidRPr="006E4D98" w14:paraId="42769F7B" w14:textId="77777777" w:rsidTr="00CE0DF1">
        <w:trPr>
          <w:trHeight w:val="92"/>
          <w:tblHeader/>
        </w:trPr>
        <w:tc>
          <w:tcPr>
            <w:tcW w:w="7220" w:type="dxa"/>
            <w:tcBorders>
              <w:top w:val="single" w:sz="4" w:space="0" w:color="auto"/>
              <w:left w:val="single" w:sz="4" w:space="0" w:color="auto"/>
              <w:bottom w:val="single" w:sz="4" w:space="0" w:color="auto"/>
              <w:right w:val="single" w:sz="4" w:space="0" w:color="auto"/>
            </w:tcBorders>
            <w:hideMark/>
          </w:tcPr>
          <w:p w14:paraId="0A1C21CD" w14:textId="77777777" w:rsidR="0064508F" w:rsidRPr="006E4D98" w:rsidRDefault="0064508F" w:rsidP="0064508F">
            <w:pPr>
              <w:keepLine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t>Syntax</w:t>
            </w:r>
          </w:p>
        </w:tc>
        <w:tc>
          <w:tcPr>
            <w:tcW w:w="2408" w:type="dxa"/>
            <w:tcBorders>
              <w:top w:val="single" w:sz="4" w:space="0" w:color="auto"/>
              <w:left w:val="single" w:sz="4" w:space="0" w:color="auto"/>
              <w:bottom w:val="single" w:sz="4" w:space="0" w:color="auto"/>
              <w:right w:val="single" w:sz="4" w:space="0" w:color="auto"/>
            </w:tcBorders>
            <w:hideMark/>
          </w:tcPr>
          <w:p w14:paraId="74497E13" w14:textId="77777777" w:rsidR="0064508F" w:rsidRPr="006E4D98" w:rsidRDefault="0064508F" w:rsidP="0064508F">
            <w:pPr>
              <w:keepLines/>
              <w:tabs>
                <w:tab w:val="right" w:leader="dot" w:pos="8669"/>
              </w:tab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64508F" w:rsidRPr="006E4D98" w14:paraId="468A0024" w14:textId="77777777" w:rsidTr="00CE0DF1">
        <w:tc>
          <w:tcPr>
            <w:tcW w:w="7220" w:type="dxa"/>
            <w:tcBorders>
              <w:top w:val="single" w:sz="4" w:space="0" w:color="auto"/>
              <w:left w:val="single" w:sz="4" w:space="0" w:color="auto"/>
              <w:bottom w:val="single" w:sz="4" w:space="0" w:color="auto"/>
              <w:right w:val="single" w:sz="4" w:space="0" w:color="auto"/>
            </w:tcBorders>
            <w:hideMark/>
          </w:tcPr>
          <w:p w14:paraId="5BD0FFD5"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2408" w:type="dxa"/>
            <w:tcBorders>
              <w:top w:val="single" w:sz="4" w:space="0" w:color="auto"/>
              <w:left w:val="single" w:sz="4" w:space="0" w:color="auto"/>
              <w:bottom w:val="single" w:sz="4" w:space="0" w:color="auto"/>
              <w:right w:val="single" w:sz="4" w:space="0" w:color="auto"/>
            </w:tcBorders>
          </w:tcPr>
          <w:p w14:paraId="7BF37986"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64508F" w:rsidRPr="006E4D98" w14:paraId="0D63AC8C"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373445A9"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2408" w:type="dxa"/>
            <w:tcBorders>
              <w:top w:val="single" w:sz="4" w:space="0" w:color="auto"/>
              <w:left w:val="single" w:sz="4" w:space="0" w:color="auto"/>
              <w:bottom w:val="single" w:sz="4" w:space="0" w:color="auto"/>
              <w:right w:val="single" w:sz="4" w:space="0" w:color="auto"/>
            </w:tcBorders>
            <w:hideMark/>
          </w:tcPr>
          <w:p w14:paraId="6B614367"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64508F" w:rsidRPr="006E4D98" w14:paraId="27E2B809"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43DF4084"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en-GB"/>
              </w:rPr>
              <w:tab/>
              <w:t>nal_ref_idc</w:t>
            </w:r>
          </w:p>
        </w:tc>
        <w:tc>
          <w:tcPr>
            <w:tcW w:w="2408" w:type="dxa"/>
            <w:tcBorders>
              <w:top w:val="single" w:sz="4" w:space="0" w:color="auto"/>
              <w:left w:val="single" w:sz="4" w:space="0" w:color="auto"/>
              <w:bottom w:val="single" w:sz="4" w:space="0" w:color="auto"/>
              <w:right w:val="single" w:sz="4" w:space="0" w:color="auto"/>
            </w:tcBorders>
            <w:hideMark/>
          </w:tcPr>
          <w:p w14:paraId="66BAD0A2"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u(2)</w:t>
            </w:r>
          </w:p>
        </w:tc>
      </w:tr>
      <w:tr w:rsidR="0064508F" w:rsidRPr="006E4D98" w14:paraId="68BEAAED"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3FBAFB4D"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nal_unit_type</w:t>
            </w:r>
          </w:p>
        </w:tc>
        <w:tc>
          <w:tcPr>
            <w:tcW w:w="2408" w:type="dxa"/>
            <w:tcBorders>
              <w:top w:val="single" w:sz="4" w:space="0" w:color="auto"/>
              <w:left w:val="single" w:sz="4" w:space="0" w:color="auto"/>
              <w:bottom w:val="single" w:sz="4" w:space="0" w:color="auto"/>
              <w:right w:val="single" w:sz="4" w:space="0" w:color="auto"/>
            </w:tcBorders>
            <w:hideMark/>
          </w:tcPr>
          <w:p w14:paraId="03477E23"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u(5)</w:t>
            </w:r>
          </w:p>
        </w:tc>
      </w:tr>
      <w:tr w:rsidR="0064508F" w:rsidRPr="006E4D98" w14:paraId="39DF210A"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75B0385D"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2408" w:type="dxa"/>
            <w:tcBorders>
              <w:top w:val="single" w:sz="4" w:space="0" w:color="auto"/>
              <w:left w:val="single" w:sz="4" w:space="0" w:color="auto"/>
              <w:bottom w:val="single" w:sz="4" w:space="0" w:color="auto"/>
              <w:right w:val="single" w:sz="4" w:space="0" w:color="auto"/>
            </w:tcBorders>
          </w:tcPr>
          <w:p w14:paraId="046F38B5"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400359B2" w14:textId="77777777" w:rsidR="0064508F" w:rsidRPr="006E4D98" w:rsidRDefault="0064508F" w:rsidP="0064508F">
      <w:pPr>
        <w:pStyle w:val="Caption"/>
        <w:rPr>
          <w:lang w:val="en-CA"/>
        </w:rPr>
      </w:pPr>
      <w:bookmarkStart w:id="1029" w:name="_Toc103950868"/>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Pr="006E4D98">
        <w:rPr>
          <w:noProof/>
          <w:lang w:val="en-CA"/>
        </w:rPr>
        <w:t>6</w:t>
      </w:r>
      <w:r w:rsidRPr="006E4D98">
        <w:rPr>
          <w:lang w:val="en-CA"/>
        </w:rPr>
        <w:fldChar w:fldCharType="end"/>
      </w:r>
      <w:r w:rsidRPr="006E4D98">
        <w:rPr>
          <w:noProof/>
          <w:lang w:val="en-CA"/>
        </w:rPr>
        <w:t xml:space="preserve"> – AVC NALU header</w:t>
      </w:r>
      <w:bookmarkEnd w:id="1029"/>
      <w:r w:rsidRPr="006E4D98">
        <w:rPr>
          <w:noProof/>
          <w:lang w:val="en-CA"/>
        </w:rPr>
        <w:t xml:space="preserve"> syntax</w:t>
      </w:r>
    </w:p>
    <w:p w14:paraId="7EF402E5" w14:textId="54E63757" w:rsidR="0064508F" w:rsidRPr="006E4D98" w:rsidRDefault="0064508F" w:rsidP="0064508F">
      <w:pPr>
        <w:rPr>
          <w:lang w:val="en-CA"/>
        </w:rPr>
      </w:pPr>
      <w:r w:rsidRPr="006E4D98">
        <w:rPr>
          <w:lang w:val="en-CA"/>
        </w:rPr>
        <w:lastRenderedPageBreak/>
        <w:t xml:space="preserve">The NALU type values and semantics for AVC are specified in Table 7-1 of the specification (IS 14496-10). </w:t>
      </w:r>
      <w:r w:rsidRPr="006E4D98">
        <w:rPr>
          <w:lang w:val="en-CA"/>
        </w:rPr>
        <w:fldChar w:fldCharType="begin"/>
      </w:r>
      <w:r w:rsidRPr="006E4D98">
        <w:rPr>
          <w:lang w:val="en-CA"/>
        </w:rPr>
        <w:instrText xml:space="preserve"> REF _Ref116303275 \h  \* MERGEFORMAT </w:instrText>
      </w:r>
      <w:r w:rsidRPr="006E4D98">
        <w:rPr>
          <w:lang w:val="en-CA"/>
        </w:rPr>
      </w:r>
      <w:r w:rsidRPr="006E4D98">
        <w:rPr>
          <w:lang w:val="en-CA"/>
        </w:rPr>
        <w:fldChar w:fldCharType="separate"/>
      </w:r>
      <w:r w:rsidRPr="006E4D98">
        <w:rPr>
          <w:lang w:val="en-CA"/>
        </w:rPr>
        <w:t>Table 7</w:t>
      </w:r>
      <w:r w:rsidRPr="006E4D98">
        <w:rPr>
          <w:lang w:val="en-CA"/>
        </w:rPr>
        <w:fldChar w:fldCharType="end"/>
      </w:r>
      <w:r w:rsidRPr="006E4D98">
        <w:rPr>
          <w:lang w:val="en-CA"/>
        </w:rPr>
        <w:t xml:space="preserve"> summarizes the usage of the AVC NALU types. Since the AVC NALU type is a field of 5 bits, the possible values are from 0 to 31.</w:t>
      </w:r>
    </w:p>
    <w:tbl>
      <w:tblPr>
        <w:tblStyle w:val="TableGrid"/>
        <w:tblW w:w="9639" w:type="dxa"/>
        <w:tblLayout w:type="fixed"/>
        <w:tblLook w:val="04A0" w:firstRow="1" w:lastRow="0" w:firstColumn="1" w:lastColumn="0" w:noHBand="0" w:noVBand="1"/>
      </w:tblPr>
      <w:tblGrid>
        <w:gridCol w:w="1701"/>
        <w:gridCol w:w="1701"/>
        <w:gridCol w:w="4536"/>
        <w:gridCol w:w="1701"/>
      </w:tblGrid>
      <w:tr w:rsidR="0064508F" w:rsidRPr="006E4D98" w14:paraId="6F3D7F9A"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72201056" w14:textId="77777777" w:rsidR="0064508F" w:rsidRPr="006E4D98" w:rsidRDefault="0064508F" w:rsidP="0064508F">
            <w:pPr>
              <w:spacing w:before="0" w:after="80"/>
              <w:rPr>
                <w:rFonts w:asciiTheme="majorHAnsi" w:eastAsia="Calibri" w:hAnsiTheme="majorHAnsi"/>
                <w:lang w:val="en-CA"/>
              </w:rPr>
            </w:pPr>
            <w:bookmarkStart w:id="1030" w:name="_Hlk124184462"/>
            <w:proofErr w:type="spellStart"/>
            <w:r w:rsidRPr="006E4D98">
              <w:rPr>
                <w:rFonts w:asciiTheme="majorHAnsi" w:eastAsia="Calibri" w:hAnsiTheme="majorHAnsi"/>
                <w:lang w:val="en-CA"/>
              </w:rPr>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531FAAE7"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r>
            <w:proofErr w:type="spellStart"/>
            <w:r w:rsidRPr="006E4D98">
              <w:rPr>
                <w:rFonts w:asciiTheme="majorHAnsi" w:eastAsia="Calibri" w:hAnsiTheme="majorHAnsi"/>
                <w:lang w:val="en-CA"/>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00EC3CE8"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01E953B9"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64508F" w:rsidRPr="006E4D98" w14:paraId="59FCF3E1"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25552068"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0 - 5</w:t>
            </w:r>
          </w:p>
        </w:tc>
        <w:tc>
          <w:tcPr>
            <w:tcW w:w="1701" w:type="dxa"/>
            <w:tcBorders>
              <w:top w:val="single" w:sz="4" w:space="0" w:color="auto"/>
              <w:left w:val="single" w:sz="4" w:space="0" w:color="auto"/>
              <w:bottom w:val="single" w:sz="4" w:space="0" w:color="auto"/>
              <w:right w:val="single" w:sz="4" w:space="0" w:color="auto"/>
            </w:tcBorders>
            <w:hideMark/>
          </w:tcPr>
          <w:p w14:paraId="4DC8FEB0"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tcBorders>
              <w:top w:val="single" w:sz="4" w:space="0" w:color="auto"/>
              <w:left w:val="single" w:sz="4" w:space="0" w:color="auto"/>
              <w:bottom w:val="single" w:sz="4" w:space="0" w:color="auto"/>
              <w:right w:val="single" w:sz="4" w:space="0" w:color="auto"/>
            </w:tcBorders>
            <w:hideMark/>
          </w:tcPr>
          <w:p w14:paraId="32DF75AA"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tcBorders>
              <w:top w:val="single" w:sz="4" w:space="0" w:color="auto"/>
              <w:left w:val="single" w:sz="4" w:space="0" w:color="auto"/>
              <w:bottom w:val="single" w:sz="4" w:space="0" w:color="auto"/>
              <w:right w:val="single" w:sz="4" w:space="0" w:color="auto"/>
            </w:tcBorders>
            <w:hideMark/>
          </w:tcPr>
          <w:p w14:paraId="41B1B86D"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64508F" w:rsidRPr="006E4D98" w14:paraId="2BEFE11D" w14:textId="77777777" w:rsidTr="00CE0DF1">
        <w:tc>
          <w:tcPr>
            <w:tcW w:w="1701" w:type="dxa"/>
            <w:hideMark/>
          </w:tcPr>
          <w:p w14:paraId="5824E71D"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6 - 20</w:t>
            </w:r>
          </w:p>
        </w:tc>
        <w:tc>
          <w:tcPr>
            <w:tcW w:w="1701" w:type="dxa"/>
            <w:hideMark/>
          </w:tcPr>
          <w:p w14:paraId="1AC31E5A"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hideMark/>
          </w:tcPr>
          <w:p w14:paraId="4A701BDE"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49E9DDD4"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64508F" w:rsidRPr="006E4D98" w14:paraId="76A0E92B" w14:textId="77777777" w:rsidTr="00CE0DF1">
        <w:tc>
          <w:tcPr>
            <w:tcW w:w="1701" w:type="dxa"/>
            <w:hideMark/>
          </w:tcPr>
          <w:p w14:paraId="2C9BD9DF"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21 - 23</w:t>
            </w:r>
          </w:p>
        </w:tc>
        <w:tc>
          <w:tcPr>
            <w:tcW w:w="1701" w:type="dxa"/>
            <w:hideMark/>
          </w:tcPr>
          <w:p w14:paraId="72020CA9"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53ACA8A1"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21CDFE49"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64508F" w:rsidRPr="006E4D98" w14:paraId="0D654A50" w14:textId="77777777" w:rsidTr="00CE0DF1">
        <w:tc>
          <w:tcPr>
            <w:tcW w:w="1701" w:type="dxa"/>
            <w:hideMark/>
          </w:tcPr>
          <w:p w14:paraId="161E0EBC"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24 - 31</w:t>
            </w:r>
          </w:p>
        </w:tc>
        <w:tc>
          <w:tcPr>
            <w:tcW w:w="1701" w:type="dxa"/>
            <w:hideMark/>
          </w:tcPr>
          <w:p w14:paraId="1A27FC5E"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0B097339"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049619B8"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01E0A7D2" w14:textId="77777777" w:rsidR="0064508F" w:rsidRPr="006E4D98" w:rsidRDefault="0064508F" w:rsidP="0064508F">
      <w:pPr>
        <w:pStyle w:val="Caption"/>
        <w:rPr>
          <w:noProof/>
          <w:lang w:val="en-CA"/>
        </w:rPr>
      </w:pPr>
      <w:bookmarkStart w:id="1031" w:name="_Ref116303275"/>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Pr="006E4D98">
        <w:rPr>
          <w:noProof/>
          <w:lang w:val="en-CA"/>
        </w:rPr>
        <w:t>7</w:t>
      </w:r>
      <w:r w:rsidRPr="006E4D98">
        <w:rPr>
          <w:lang w:val="en-CA"/>
        </w:rPr>
        <w:fldChar w:fldCharType="end"/>
      </w:r>
      <w:bookmarkEnd w:id="1031"/>
      <w:r w:rsidRPr="006E4D98">
        <w:rPr>
          <w:noProof/>
          <w:lang w:val="en-CA"/>
        </w:rPr>
        <w:t xml:space="preserve"> – AVC NALU types</w:t>
      </w:r>
      <w:bookmarkEnd w:id="1030"/>
    </w:p>
    <w:p w14:paraId="03CF6D62" w14:textId="1CAE8B1D" w:rsidR="0064508F" w:rsidRPr="006E4D98" w:rsidRDefault="0064508F" w:rsidP="0064508F">
      <w:pPr>
        <w:pStyle w:val="Heading3"/>
        <w:rPr>
          <w:lang w:val="en-CA"/>
        </w:rPr>
      </w:pPr>
      <w:bookmarkStart w:id="1032" w:name="_Toc166241699"/>
      <w:r w:rsidRPr="006E4D98">
        <w:rPr>
          <w:lang w:val="en-CA"/>
        </w:rPr>
        <w:t>HEVC/H265 NALU header format</w:t>
      </w:r>
      <w:bookmarkEnd w:id="1032"/>
    </w:p>
    <w:p w14:paraId="26385934" w14:textId="33117C71" w:rsidR="00531F20" w:rsidRPr="006E4D98" w:rsidRDefault="00531F20" w:rsidP="00531F20">
      <w:pPr>
        <w:rPr>
          <w:lang w:val="en-CA"/>
        </w:rPr>
      </w:pPr>
      <w:r w:rsidRPr="006E4D98">
        <w:rPr>
          <w:lang w:val="en-CA"/>
        </w:rPr>
        <w:t>The HEVC NALU header is defined in ISO/IEC 23008-2, Sec. 7.3.1.2,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1"/>
        <w:gridCol w:w="2407"/>
      </w:tblGrid>
      <w:tr w:rsidR="00531F20" w:rsidRPr="006E4D98" w14:paraId="4E75B7F2" w14:textId="77777777" w:rsidTr="00CE0DF1">
        <w:trPr>
          <w:trHeight w:val="92"/>
          <w:tblHeader/>
        </w:trPr>
        <w:tc>
          <w:tcPr>
            <w:tcW w:w="7221" w:type="dxa"/>
            <w:tcBorders>
              <w:top w:val="single" w:sz="4" w:space="0" w:color="auto"/>
              <w:left w:val="single" w:sz="4" w:space="0" w:color="auto"/>
              <w:bottom w:val="single" w:sz="4" w:space="0" w:color="auto"/>
              <w:right w:val="single" w:sz="4" w:space="0" w:color="auto"/>
            </w:tcBorders>
            <w:hideMark/>
          </w:tcPr>
          <w:p w14:paraId="5AC2DA09" w14:textId="77777777" w:rsidR="00531F20" w:rsidRPr="006E4D98" w:rsidRDefault="00531F20" w:rsidP="00531F20">
            <w:pPr>
              <w:widowControl w:val="0"/>
              <w:suppressLineNumbers/>
              <w:suppressAutoHyphen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t>Syntax</w:t>
            </w:r>
          </w:p>
        </w:tc>
        <w:tc>
          <w:tcPr>
            <w:tcW w:w="2407" w:type="dxa"/>
            <w:tcBorders>
              <w:top w:val="single" w:sz="4" w:space="0" w:color="auto"/>
              <w:left w:val="single" w:sz="4" w:space="0" w:color="auto"/>
              <w:bottom w:val="single" w:sz="4" w:space="0" w:color="auto"/>
              <w:right w:val="single" w:sz="4" w:space="0" w:color="auto"/>
            </w:tcBorders>
            <w:hideMark/>
          </w:tcPr>
          <w:p w14:paraId="00336351" w14:textId="77777777" w:rsidR="00531F20" w:rsidRPr="006E4D98" w:rsidRDefault="00531F20" w:rsidP="00531F20">
            <w:pPr>
              <w:keepNext/>
              <w:keepLines/>
              <w:tabs>
                <w:tab w:val="right" w:leader="dot" w:pos="8669"/>
              </w:tabs>
              <w:suppressAutoHyphen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531F20" w:rsidRPr="006E4D98" w14:paraId="2C8BD4DF" w14:textId="77777777" w:rsidTr="00CE0DF1">
        <w:tc>
          <w:tcPr>
            <w:tcW w:w="7221" w:type="dxa"/>
            <w:tcBorders>
              <w:top w:val="single" w:sz="4" w:space="0" w:color="auto"/>
              <w:left w:val="single" w:sz="4" w:space="0" w:color="auto"/>
              <w:bottom w:val="single" w:sz="4" w:space="0" w:color="auto"/>
              <w:right w:val="single" w:sz="4" w:space="0" w:color="auto"/>
            </w:tcBorders>
            <w:hideMark/>
          </w:tcPr>
          <w:p w14:paraId="151EAE7D"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2407" w:type="dxa"/>
            <w:tcBorders>
              <w:top w:val="single" w:sz="4" w:space="0" w:color="auto"/>
              <w:left w:val="single" w:sz="4" w:space="0" w:color="auto"/>
              <w:bottom w:val="single" w:sz="4" w:space="0" w:color="auto"/>
              <w:right w:val="single" w:sz="4" w:space="0" w:color="auto"/>
            </w:tcBorders>
          </w:tcPr>
          <w:p w14:paraId="55189EAA"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531F20" w:rsidRPr="006E4D98" w14:paraId="33846D65"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0B72452F"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2407" w:type="dxa"/>
            <w:tcBorders>
              <w:top w:val="single" w:sz="4" w:space="0" w:color="auto"/>
              <w:left w:val="single" w:sz="4" w:space="0" w:color="auto"/>
              <w:bottom w:val="single" w:sz="4" w:space="0" w:color="auto"/>
              <w:right w:val="single" w:sz="4" w:space="0" w:color="auto"/>
            </w:tcBorders>
            <w:hideMark/>
          </w:tcPr>
          <w:p w14:paraId="39D4CB3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f(1)</w:t>
            </w:r>
          </w:p>
        </w:tc>
      </w:tr>
      <w:tr w:rsidR="00531F20" w:rsidRPr="006E4D98" w14:paraId="6642B068"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A659DEB"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t>nal</w:t>
            </w:r>
            <w:r w:rsidRPr="006E4D98">
              <w:rPr>
                <w:rFonts w:asciiTheme="majorHAnsi" w:eastAsia="SimSun" w:hAnsiTheme="majorHAnsi"/>
                <w:noProof/>
                <w:color w:val="000000"/>
                <w:lang w:val="en-CA" w:eastAsia="de-DE"/>
              </w:rPr>
              <w:t>_unit_type</w:t>
            </w:r>
          </w:p>
        </w:tc>
        <w:tc>
          <w:tcPr>
            <w:tcW w:w="2407" w:type="dxa"/>
            <w:tcBorders>
              <w:top w:val="single" w:sz="4" w:space="0" w:color="auto"/>
              <w:left w:val="single" w:sz="4" w:space="0" w:color="auto"/>
              <w:bottom w:val="single" w:sz="4" w:space="0" w:color="auto"/>
              <w:right w:val="single" w:sz="4" w:space="0" w:color="auto"/>
            </w:tcBorders>
            <w:hideMark/>
          </w:tcPr>
          <w:p w14:paraId="27684598"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u(6)</w:t>
            </w:r>
          </w:p>
        </w:tc>
      </w:tr>
      <w:tr w:rsidR="00531F20" w:rsidRPr="006E4D98" w14:paraId="1E64896F"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27767DF8"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nuh_layer_id</w:t>
            </w:r>
          </w:p>
        </w:tc>
        <w:tc>
          <w:tcPr>
            <w:tcW w:w="2407" w:type="dxa"/>
            <w:tcBorders>
              <w:top w:val="single" w:sz="4" w:space="0" w:color="auto"/>
              <w:left w:val="single" w:sz="4" w:space="0" w:color="auto"/>
              <w:bottom w:val="single" w:sz="4" w:space="0" w:color="auto"/>
              <w:right w:val="single" w:sz="4" w:space="0" w:color="auto"/>
            </w:tcBorders>
            <w:hideMark/>
          </w:tcPr>
          <w:p w14:paraId="07CB540F"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u(6)</w:t>
            </w:r>
          </w:p>
        </w:tc>
      </w:tr>
      <w:tr w:rsidR="00531F20" w:rsidRPr="006E4D98" w14:paraId="3B051850"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11F933D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nuh_temporal_id_plus1</w:t>
            </w:r>
          </w:p>
        </w:tc>
        <w:tc>
          <w:tcPr>
            <w:tcW w:w="2407" w:type="dxa"/>
            <w:tcBorders>
              <w:top w:val="single" w:sz="4" w:space="0" w:color="auto"/>
              <w:left w:val="single" w:sz="4" w:space="0" w:color="auto"/>
              <w:bottom w:val="single" w:sz="4" w:space="0" w:color="auto"/>
              <w:right w:val="single" w:sz="4" w:space="0" w:color="auto"/>
            </w:tcBorders>
            <w:hideMark/>
          </w:tcPr>
          <w:p w14:paraId="204610F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u(3)</w:t>
            </w:r>
          </w:p>
        </w:tc>
      </w:tr>
      <w:tr w:rsidR="00531F20" w:rsidRPr="006E4D98" w14:paraId="2A699B8B"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4D828D5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2407" w:type="dxa"/>
            <w:tcBorders>
              <w:top w:val="single" w:sz="4" w:space="0" w:color="auto"/>
              <w:left w:val="single" w:sz="4" w:space="0" w:color="auto"/>
              <w:bottom w:val="single" w:sz="4" w:space="0" w:color="auto"/>
              <w:right w:val="single" w:sz="4" w:space="0" w:color="auto"/>
            </w:tcBorders>
          </w:tcPr>
          <w:p w14:paraId="2474A84F"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3080E9DB" w14:textId="77777777" w:rsidR="00531F20" w:rsidRPr="006E4D98" w:rsidRDefault="00531F20" w:rsidP="00531F20">
      <w:pPr>
        <w:pStyle w:val="Caption"/>
        <w:rPr>
          <w:lang w:val="en-CA"/>
        </w:rPr>
      </w:pPr>
      <w:bookmarkStart w:id="1033" w:name="_Toc103950870"/>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Pr="006E4D98">
        <w:rPr>
          <w:noProof/>
          <w:lang w:val="en-CA"/>
        </w:rPr>
        <w:t>8</w:t>
      </w:r>
      <w:r w:rsidRPr="006E4D98">
        <w:rPr>
          <w:lang w:val="en-CA"/>
        </w:rPr>
        <w:fldChar w:fldCharType="end"/>
      </w:r>
      <w:r w:rsidRPr="006E4D98">
        <w:rPr>
          <w:noProof/>
          <w:lang w:val="en-CA"/>
        </w:rPr>
        <w:t xml:space="preserve"> – HEVC NALU header</w:t>
      </w:r>
      <w:bookmarkEnd w:id="1033"/>
      <w:r w:rsidRPr="006E4D98">
        <w:rPr>
          <w:noProof/>
          <w:lang w:val="en-CA"/>
        </w:rPr>
        <w:t xml:space="preserve"> syntax</w:t>
      </w:r>
    </w:p>
    <w:p w14:paraId="4D365F69" w14:textId="3216BBB0" w:rsidR="00531F20" w:rsidRPr="006E4D98" w:rsidRDefault="00531F20" w:rsidP="00531F20">
      <w:pPr>
        <w:rPr>
          <w:lang w:val="en-CA"/>
        </w:rPr>
      </w:pPr>
      <w:r w:rsidRPr="006E4D98">
        <w:rPr>
          <w:lang w:val="en-CA"/>
        </w:rPr>
        <w:t xml:space="preserve">The NALU type values and semantics for HEVC are specified in Table 7-1 of the specification (IS 23008-2). </w:t>
      </w:r>
      <w:r w:rsidRPr="006E4D98">
        <w:rPr>
          <w:lang w:val="en-CA"/>
        </w:rPr>
        <w:fldChar w:fldCharType="begin"/>
      </w:r>
      <w:r w:rsidRPr="006E4D98">
        <w:rPr>
          <w:lang w:val="en-CA"/>
        </w:rPr>
        <w:instrText xml:space="preserve"> REF _Ref116303343 \h  \* MERGEFORMAT </w:instrText>
      </w:r>
      <w:r w:rsidRPr="006E4D98">
        <w:rPr>
          <w:lang w:val="en-CA"/>
        </w:rPr>
      </w:r>
      <w:r w:rsidRPr="006E4D98">
        <w:rPr>
          <w:lang w:val="en-CA"/>
        </w:rPr>
        <w:fldChar w:fldCharType="separate"/>
      </w:r>
      <w:r w:rsidRPr="006E4D98">
        <w:rPr>
          <w:lang w:val="en-CA"/>
        </w:rPr>
        <w:t>Table 9</w:t>
      </w:r>
      <w:r w:rsidRPr="006E4D98">
        <w:rPr>
          <w:lang w:val="en-CA"/>
        </w:rPr>
        <w:fldChar w:fldCharType="end"/>
      </w:r>
      <w:r w:rsidRPr="006E4D98">
        <w:rPr>
          <w:lang w:val="en-CA"/>
        </w:rPr>
        <w:t xml:space="preserve"> summarizes the usage of the HEVC NALU types. Since the HEVC NALU type is a field of 6 bits, the possible values are from 0 to 63.</w:t>
      </w:r>
    </w:p>
    <w:tbl>
      <w:tblPr>
        <w:tblStyle w:val="TableGrid"/>
        <w:tblW w:w="9639" w:type="dxa"/>
        <w:tblLayout w:type="fixed"/>
        <w:tblLook w:val="04A0" w:firstRow="1" w:lastRow="0" w:firstColumn="1" w:lastColumn="0" w:noHBand="0" w:noVBand="1"/>
      </w:tblPr>
      <w:tblGrid>
        <w:gridCol w:w="1701"/>
        <w:gridCol w:w="1701"/>
        <w:gridCol w:w="4536"/>
        <w:gridCol w:w="1701"/>
      </w:tblGrid>
      <w:tr w:rsidR="00531F20" w:rsidRPr="006E4D98" w14:paraId="2D6F9A8D"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39F71AA2" w14:textId="77777777" w:rsidR="00531F20" w:rsidRPr="006E4D98" w:rsidRDefault="00531F20" w:rsidP="00531F20">
            <w:pPr>
              <w:spacing w:before="0" w:after="80"/>
              <w:rPr>
                <w:rFonts w:asciiTheme="majorHAnsi" w:eastAsia="Calibri" w:hAnsiTheme="majorHAnsi"/>
                <w:lang w:val="en-CA"/>
              </w:rPr>
            </w:pPr>
            <w:proofErr w:type="spellStart"/>
            <w:r w:rsidRPr="006E4D98">
              <w:rPr>
                <w:rFonts w:asciiTheme="majorHAnsi" w:eastAsia="Calibri" w:hAnsiTheme="majorHAnsi"/>
                <w:lang w:val="en-CA"/>
              </w:rPr>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57C58A5F"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r>
            <w:proofErr w:type="spellStart"/>
            <w:r w:rsidRPr="006E4D98">
              <w:rPr>
                <w:rFonts w:asciiTheme="majorHAnsi" w:eastAsia="Calibri" w:hAnsiTheme="majorHAnsi"/>
                <w:lang w:val="en-CA"/>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505A5054"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33C87CFC"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531F20" w:rsidRPr="006E4D98" w14:paraId="3352BA2F"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2D88E63F"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0 - 21</w:t>
            </w:r>
          </w:p>
        </w:tc>
        <w:tc>
          <w:tcPr>
            <w:tcW w:w="1701" w:type="dxa"/>
            <w:tcBorders>
              <w:top w:val="single" w:sz="4" w:space="0" w:color="auto"/>
              <w:left w:val="single" w:sz="4" w:space="0" w:color="auto"/>
              <w:bottom w:val="single" w:sz="4" w:space="0" w:color="auto"/>
              <w:right w:val="single" w:sz="4" w:space="0" w:color="auto"/>
            </w:tcBorders>
            <w:hideMark/>
          </w:tcPr>
          <w:p w14:paraId="77F5BC40"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tcBorders>
              <w:top w:val="single" w:sz="4" w:space="0" w:color="auto"/>
              <w:left w:val="single" w:sz="4" w:space="0" w:color="auto"/>
              <w:bottom w:val="single" w:sz="4" w:space="0" w:color="auto"/>
              <w:right w:val="single" w:sz="4" w:space="0" w:color="auto"/>
            </w:tcBorders>
            <w:hideMark/>
          </w:tcPr>
          <w:p w14:paraId="2943DA63"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tcBorders>
              <w:top w:val="single" w:sz="4" w:space="0" w:color="auto"/>
              <w:left w:val="single" w:sz="4" w:space="0" w:color="auto"/>
              <w:bottom w:val="single" w:sz="4" w:space="0" w:color="auto"/>
              <w:right w:val="single" w:sz="4" w:space="0" w:color="auto"/>
            </w:tcBorders>
            <w:hideMark/>
          </w:tcPr>
          <w:p w14:paraId="2B1DDA76"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531F20" w:rsidRPr="006E4D98" w14:paraId="0349E63B" w14:textId="77777777" w:rsidTr="00CE0DF1">
        <w:tc>
          <w:tcPr>
            <w:tcW w:w="1701" w:type="dxa"/>
            <w:hideMark/>
          </w:tcPr>
          <w:p w14:paraId="07BD6456"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22 - 31</w:t>
            </w:r>
          </w:p>
        </w:tc>
        <w:tc>
          <w:tcPr>
            <w:tcW w:w="1701" w:type="dxa"/>
            <w:hideMark/>
          </w:tcPr>
          <w:p w14:paraId="07BEE0C2"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40C117B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4AB7ABE2"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531F20" w:rsidRPr="006E4D98" w14:paraId="5B4D3B77" w14:textId="77777777" w:rsidTr="00CE0DF1">
        <w:tc>
          <w:tcPr>
            <w:tcW w:w="1701" w:type="dxa"/>
            <w:hideMark/>
          </w:tcPr>
          <w:p w14:paraId="451212D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32 - 40</w:t>
            </w:r>
          </w:p>
        </w:tc>
        <w:tc>
          <w:tcPr>
            <w:tcW w:w="1701" w:type="dxa"/>
            <w:hideMark/>
          </w:tcPr>
          <w:p w14:paraId="61699ECB"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hideMark/>
          </w:tcPr>
          <w:p w14:paraId="2BFDB6AD"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3F55D806"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73C28367" w14:textId="77777777" w:rsidTr="00CE0DF1">
        <w:tc>
          <w:tcPr>
            <w:tcW w:w="1701" w:type="dxa"/>
            <w:hideMark/>
          </w:tcPr>
          <w:p w14:paraId="3CEF238A"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41 - 47</w:t>
            </w:r>
          </w:p>
        </w:tc>
        <w:tc>
          <w:tcPr>
            <w:tcW w:w="1701" w:type="dxa"/>
            <w:hideMark/>
          </w:tcPr>
          <w:p w14:paraId="3D3340C5"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7248A506"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67EFC0C0"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45144527" w14:textId="77777777" w:rsidTr="00CE0DF1">
        <w:tc>
          <w:tcPr>
            <w:tcW w:w="1701" w:type="dxa"/>
            <w:hideMark/>
          </w:tcPr>
          <w:p w14:paraId="0837F7B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48 - 63</w:t>
            </w:r>
          </w:p>
        </w:tc>
        <w:tc>
          <w:tcPr>
            <w:tcW w:w="1701" w:type="dxa"/>
            <w:hideMark/>
          </w:tcPr>
          <w:p w14:paraId="6626CD2B"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7999D278"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1D2C3C5C"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739CDE23" w14:textId="418A0988" w:rsidR="00531F20" w:rsidRPr="006E4D98" w:rsidRDefault="00531F20" w:rsidP="00531F20">
      <w:pPr>
        <w:pStyle w:val="Caption"/>
        <w:rPr>
          <w:lang w:val="en-CA"/>
        </w:rPr>
      </w:pPr>
      <w:bookmarkStart w:id="1034" w:name="_Ref116303343"/>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Pr="006E4D98">
        <w:rPr>
          <w:lang w:val="en-CA"/>
        </w:rPr>
        <w:t>9</w:t>
      </w:r>
      <w:r w:rsidRPr="006E4D98">
        <w:rPr>
          <w:lang w:val="en-CA"/>
        </w:rPr>
        <w:fldChar w:fldCharType="end"/>
      </w:r>
      <w:bookmarkEnd w:id="1034"/>
      <w:r w:rsidRPr="006E4D98">
        <w:rPr>
          <w:lang w:val="en-CA"/>
        </w:rPr>
        <w:t xml:space="preserve"> – HEVC NALU types</w:t>
      </w:r>
    </w:p>
    <w:p w14:paraId="79020E07" w14:textId="5B37F702" w:rsidR="0064508F" w:rsidRPr="006E4D98" w:rsidRDefault="0064508F" w:rsidP="0064508F">
      <w:pPr>
        <w:pStyle w:val="Heading3"/>
        <w:rPr>
          <w:lang w:val="en-CA"/>
        </w:rPr>
      </w:pPr>
      <w:bookmarkStart w:id="1035" w:name="_Toc166241700"/>
      <w:r w:rsidRPr="006E4D98">
        <w:rPr>
          <w:lang w:val="en-CA"/>
        </w:rPr>
        <w:t>VVC/H266 NALU header format</w:t>
      </w:r>
      <w:bookmarkEnd w:id="1035"/>
    </w:p>
    <w:p w14:paraId="60C47673" w14:textId="0B1D743E" w:rsidR="00531F20" w:rsidRPr="006E4D98" w:rsidRDefault="00531F20" w:rsidP="00531F20">
      <w:pPr>
        <w:rPr>
          <w:lang w:val="en-CA"/>
        </w:rPr>
      </w:pPr>
      <w:r w:rsidRPr="006E4D98">
        <w:rPr>
          <w:lang w:val="en-CA"/>
        </w:rPr>
        <w:t>The VVC NALU header is defined in ISO/IEC 23090-3, Sec. 7.3.1.2,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1"/>
        <w:gridCol w:w="2407"/>
      </w:tblGrid>
      <w:tr w:rsidR="00531F20" w:rsidRPr="006E4D98" w14:paraId="21468ED8" w14:textId="77777777" w:rsidTr="00CE0DF1">
        <w:trPr>
          <w:trHeight w:val="92"/>
          <w:tblHeader/>
        </w:trPr>
        <w:tc>
          <w:tcPr>
            <w:tcW w:w="3750" w:type="pct"/>
            <w:tcBorders>
              <w:top w:val="single" w:sz="4" w:space="0" w:color="auto"/>
              <w:left w:val="single" w:sz="4" w:space="0" w:color="auto"/>
              <w:bottom w:val="single" w:sz="4" w:space="0" w:color="auto"/>
              <w:right w:val="single" w:sz="4" w:space="0" w:color="auto"/>
            </w:tcBorders>
            <w:hideMark/>
          </w:tcPr>
          <w:p w14:paraId="6C00FDF4" w14:textId="77777777" w:rsidR="00531F20" w:rsidRPr="006E4D98" w:rsidRDefault="00531F20" w:rsidP="00531F20">
            <w:pPr>
              <w:keepLine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lastRenderedPageBreak/>
              <w:t>Syntax</w:t>
            </w:r>
          </w:p>
        </w:tc>
        <w:tc>
          <w:tcPr>
            <w:tcW w:w="1250" w:type="pct"/>
            <w:tcBorders>
              <w:top w:val="single" w:sz="4" w:space="0" w:color="auto"/>
              <w:left w:val="single" w:sz="4" w:space="0" w:color="auto"/>
              <w:bottom w:val="single" w:sz="4" w:space="0" w:color="auto"/>
              <w:right w:val="single" w:sz="4" w:space="0" w:color="auto"/>
            </w:tcBorders>
            <w:hideMark/>
          </w:tcPr>
          <w:p w14:paraId="7D1B7438" w14:textId="77777777" w:rsidR="00531F20" w:rsidRPr="006E4D98" w:rsidRDefault="00531F20" w:rsidP="00531F20">
            <w:pPr>
              <w:keepLines/>
              <w:tabs>
                <w:tab w:val="right" w:leader="dot" w:pos="8669"/>
              </w:tab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531F20" w:rsidRPr="006E4D98" w14:paraId="35F00142" w14:textId="77777777" w:rsidTr="00CE0DF1">
        <w:tc>
          <w:tcPr>
            <w:tcW w:w="3750" w:type="pct"/>
            <w:tcBorders>
              <w:top w:val="single" w:sz="4" w:space="0" w:color="auto"/>
              <w:left w:val="single" w:sz="4" w:space="0" w:color="auto"/>
              <w:bottom w:val="single" w:sz="4" w:space="0" w:color="auto"/>
              <w:right w:val="single" w:sz="4" w:space="0" w:color="auto"/>
            </w:tcBorders>
            <w:hideMark/>
          </w:tcPr>
          <w:p w14:paraId="2AE2A9BF"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1250" w:type="pct"/>
            <w:tcBorders>
              <w:top w:val="single" w:sz="4" w:space="0" w:color="auto"/>
              <w:left w:val="single" w:sz="4" w:space="0" w:color="auto"/>
              <w:bottom w:val="single" w:sz="4" w:space="0" w:color="auto"/>
              <w:right w:val="single" w:sz="4" w:space="0" w:color="auto"/>
            </w:tcBorders>
          </w:tcPr>
          <w:p w14:paraId="5496BD7B"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531F20" w:rsidRPr="006E4D98" w14:paraId="66996DCC"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536D1831"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1250" w:type="pct"/>
            <w:tcBorders>
              <w:top w:val="single" w:sz="4" w:space="0" w:color="auto"/>
              <w:left w:val="single" w:sz="4" w:space="0" w:color="auto"/>
              <w:bottom w:val="single" w:sz="4" w:space="0" w:color="auto"/>
              <w:right w:val="single" w:sz="4" w:space="0" w:color="auto"/>
            </w:tcBorders>
            <w:hideMark/>
          </w:tcPr>
          <w:p w14:paraId="1B45FA20"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f(1)</w:t>
            </w:r>
          </w:p>
        </w:tc>
      </w:tr>
      <w:tr w:rsidR="00531F20" w:rsidRPr="006E4D98" w14:paraId="1E221EC5"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27161296"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t>nuh</w:t>
            </w:r>
            <w:r w:rsidRPr="006E4D98">
              <w:rPr>
                <w:rFonts w:asciiTheme="majorHAnsi" w:eastAsia="SimSun" w:hAnsiTheme="majorHAnsi"/>
                <w:noProof/>
                <w:color w:val="000000"/>
                <w:lang w:val="en-CA" w:eastAsia="de-DE"/>
              </w:rPr>
              <w:t>_reserved_zero_bit</w:t>
            </w:r>
          </w:p>
        </w:tc>
        <w:tc>
          <w:tcPr>
            <w:tcW w:w="1250" w:type="pct"/>
            <w:tcBorders>
              <w:top w:val="single" w:sz="4" w:space="0" w:color="auto"/>
              <w:left w:val="single" w:sz="4" w:space="0" w:color="auto"/>
              <w:bottom w:val="single" w:sz="4" w:space="0" w:color="auto"/>
              <w:right w:val="single" w:sz="4" w:space="0" w:color="auto"/>
            </w:tcBorders>
            <w:hideMark/>
          </w:tcPr>
          <w:p w14:paraId="14D3D86A"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531F20" w:rsidRPr="006E4D98" w14:paraId="413E8EF1"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1E033141"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nuh_layer_id</w:t>
            </w:r>
          </w:p>
        </w:tc>
        <w:tc>
          <w:tcPr>
            <w:tcW w:w="1250" w:type="pct"/>
            <w:tcBorders>
              <w:top w:val="single" w:sz="4" w:space="0" w:color="auto"/>
              <w:left w:val="single" w:sz="4" w:space="0" w:color="auto"/>
              <w:bottom w:val="single" w:sz="4" w:space="0" w:color="auto"/>
              <w:right w:val="single" w:sz="4" w:space="0" w:color="auto"/>
            </w:tcBorders>
            <w:hideMark/>
          </w:tcPr>
          <w:p w14:paraId="7B853B3D"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u(6)</w:t>
            </w:r>
          </w:p>
        </w:tc>
      </w:tr>
      <w:tr w:rsidR="00531F20" w:rsidRPr="006E4D98" w14:paraId="0E974875"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tcPr>
          <w:p w14:paraId="17FE9017"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nal_unit_type</w:t>
            </w:r>
          </w:p>
        </w:tc>
        <w:tc>
          <w:tcPr>
            <w:tcW w:w="1250" w:type="pct"/>
            <w:tcBorders>
              <w:top w:val="single" w:sz="4" w:space="0" w:color="auto"/>
              <w:left w:val="single" w:sz="4" w:space="0" w:color="auto"/>
              <w:bottom w:val="single" w:sz="4" w:space="0" w:color="auto"/>
              <w:right w:val="single" w:sz="4" w:space="0" w:color="auto"/>
            </w:tcBorders>
          </w:tcPr>
          <w:p w14:paraId="1BEA8259"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u(5)</w:t>
            </w:r>
          </w:p>
        </w:tc>
      </w:tr>
      <w:tr w:rsidR="00531F20" w:rsidRPr="006E4D98" w14:paraId="3033B337"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5CC365DA"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nuh_temporal_id_plus1</w:t>
            </w:r>
          </w:p>
        </w:tc>
        <w:tc>
          <w:tcPr>
            <w:tcW w:w="1250" w:type="pct"/>
            <w:tcBorders>
              <w:top w:val="single" w:sz="4" w:space="0" w:color="auto"/>
              <w:left w:val="single" w:sz="4" w:space="0" w:color="auto"/>
              <w:bottom w:val="single" w:sz="4" w:space="0" w:color="auto"/>
              <w:right w:val="single" w:sz="4" w:space="0" w:color="auto"/>
            </w:tcBorders>
            <w:hideMark/>
          </w:tcPr>
          <w:p w14:paraId="4F27429F"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u(3)</w:t>
            </w:r>
          </w:p>
        </w:tc>
      </w:tr>
      <w:tr w:rsidR="00531F20" w:rsidRPr="006E4D98" w14:paraId="7D426109"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4A6F1C92"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1250" w:type="pct"/>
            <w:tcBorders>
              <w:top w:val="single" w:sz="4" w:space="0" w:color="auto"/>
              <w:left w:val="single" w:sz="4" w:space="0" w:color="auto"/>
              <w:bottom w:val="single" w:sz="4" w:space="0" w:color="auto"/>
              <w:right w:val="single" w:sz="4" w:space="0" w:color="auto"/>
            </w:tcBorders>
          </w:tcPr>
          <w:p w14:paraId="23A7F3D8"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76917F9E" w14:textId="77777777" w:rsidR="00531F20" w:rsidRPr="006E4D98" w:rsidRDefault="00531F20" w:rsidP="00531F20">
      <w:pPr>
        <w:pStyle w:val="Caption"/>
        <w:rPr>
          <w:lang w:val="en-CA"/>
        </w:rPr>
      </w:pPr>
      <w:bookmarkStart w:id="1036" w:name="_Toc103950872"/>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Pr="006E4D98">
        <w:rPr>
          <w:noProof/>
          <w:lang w:val="en-CA"/>
        </w:rPr>
        <w:t>10</w:t>
      </w:r>
      <w:r w:rsidRPr="006E4D98">
        <w:rPr>
          <w:lang w:val="en-CA"/>
        </w:rPr>
        <w:fldChar w:fldCharType="end"/>
      </w:r>
      <w:r w:rsidRPr="006E4D98">
        <w:rPr>
          <w:noProof/>
          <w:lang w:val="en-CA"/>
        </w:rPr>
        <w:t xml:space="preserve"> – VVC NAL unit header</w:t>
      </w:r>
      <w:bookmarkEnd w:id="1036"/>
      <w:r w:rsidRPr="006E4D98">
        <w:rPr>
          <w:noProof/>
          <w:lang w:val="en-CA"/>
        </w:rPr>
        <w:t xml:space="preserve"> syntax</w:t>
      </w:r>
    </w:p>
    <w:p w14:paraId="6E49278A" w14:textId="359CBEB0" w:rsidR="00531F20" w:rsidRPr="006E4D98" w:rsidRDefault="00531F20" w:rsidP="00531F20">
      <w:pPr>
        <w:rPr>
          <w:lang w:val="en-CA"/>
        </w:rPr>
      </w:pPr>
      <w:r w:rsidRPr="006E4D98">
        <w:rPr>
          <w:lang w:val="en-CA"/>
        </w:rPr>
        <w:t xml:space="preserve">The NALU type values and semantics for VVC are specified in Table 5 of the specification (IS 23090-3). </w:t>
      </w:r>
      <w:r w:rsidRPr="006E4D98">
        <w:rPr>
          <w:lang w:val="en-CA"/>
        </w:rPr>
        <w:fldChar w:fldCharType="begin"/>
      </w:r>
      <w:r w:rsidRPr="006E4D98">
        <w:rPr>
          <w:lang w:val="en-CA"/>
        </w:rPr>
        <w:instrText xml:space="preserve"> REF _Ref116303410 \h  \* MERGEFORMAT </w:instrText>
      </w:r>
      <w:r w:rsidRPr="006E4D98">
        <w:rPr>
          <w:lang w:val="en-CA"/>
        </w:rPr>
      </w:r>
      <w:r w:rsidRPr="006E4D98">
        <w:rPr>
          <w:lang w:val="en-CA"/>
        </w:rPr>
        <w:fldChar w:fldCharType="separate"/>
      </w:r>
      <w:r w:rsidRPr="006E4D98">
        <w:rPr>
          <w:lang w:val="en-CA"/>
        </w:rPr>
        <w:t>Table 11</w:t>
      </w:r>
      <w:r w:rsidRPr="006E4D98">
        <w:rPr>
          <w:lang w:val="en-CA"/>
        </w:rPr>
        <w:fldChar w:fldCharType="end"/>
      </w:r>
      <w:r w:rsidRPr="006E4D98">
        <w:rPr>
          <w:lang w:val="en-CA"/>
        </w:rPr>
        <w:t xml:space="preserve"> summarizes the usage of the VVC NALU types. Since the VVC NALU type is a field of 5 bits, the possible values are from 0 to 31.</w:t>
      </w:r>
    </w:p>
    <w:tbl>
      <w:tblPr>
        <w:tblStyle w:val="TableGrid"/>
        <w:tblW w:w="9639" w:type="dxa"/>
        <w:tblLayout w:type="fixed"/>
        <w:tblLook w:val="04A0" w:firstRow="1" w:lastRow="0" w:firstColumn="1" w:lastColumn="0" w:noHBand="0" w:noVBand="1"/>
      </w:tblPr>
      <w:tblGrid>
        <w:gridCol w:w="1701"/>
        <w:gridCol w:w="1701"/>
        <w:gridCol w:w="4536"/>
        <w:gridCol w:w="1701"/>
      </w:tblGrid>
      <w:tr w:rsidR="00531F20" w:rsidRPr="006E4D98" w14:paraId="56F2BB51"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077EC40F" w14:textId="77777777" w:rsidR="00531F20" w:rsidRPr="006E4D98" w:rsidRDefault="00531F20" w:rsidP="00531F20">
            <w:pPr>
              <w:spacing w:before="0" w:after="80"/>
              <w:rPr>
                <w:rFonts w:asciiTheme="majorHAnsi" w:eastAsia="Calibri" w:hAnsiTheme="majorHAnsi"/>
                <w:lang w:val="en-CA"/>
              </w:rPr>
            </w:pPr>
            <w:proofErr w:type="spellStart"/>
            <w:r w:rsidRPr="006E4D98">
              <w:rPr>
                <w:rFonts w:asciiTheme="majorHAnsi" w:eastAsia="Calibri" w:hAnsiTheme="majorHAnsi"/>
                <w:lang w:val="en-CA"/>
              </w:rPr>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25342EB8"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r>
            <w:proofErr w:type="spellStart"/>
            <w:r w:rsidRPr="006E4D98">
              <w:rPr>
                <w:rFonts w:asciiTheme="majorHAnsi" w:eastAsia="Calibri" w:hAnsiTheme="majorHAnsi"/>
                <w:lang w:val="en-CA"/>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5DF11651"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04F21A9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531F20" w:rsidRPr="006E4D98" w14:paraId="75D19272"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3908EF90"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0 - 11</w:t>
            </w:r>
          </w:p>
        </w:tc>
        <w:tc>
          <w:tcPr>
            <w:tcW w:w="1701" w:type="dxa"/>
            <w:tcBorders>
              <w:top w:val="single" w:sz="4" w:space="0" w:color="auto"/>
              <w:left w:val="single" w:sz="4" w:space="0" w:color="auto"/>
              <w:bottom w:val="single" w:sz="4" w:space="0" w:color="auto"/>
              <w:right w:val="single" w:sz="4" w:space="0" w:color="auto"/>
            </w:tcBorders>
            <w:hideMark/>
          </w:tcPr>
          <w:p w14:paraId="26DB38B0"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tcBorders>
              <w:top w:val="single" w:sz="4" w:space="0" w:color="auto"/>
              <w:left w:val="single" w:sz="4" w:space="0" w:color="auto"/>
              <w:bottom w:val="single" w:sz="4" w:space="0" w:color="auto"/>
              <w:right w:val="single" w:sz="4" w:space="0" w:color="auto"/>
            </w:tcBorders>
            <w:hideMark/>
          </w:tcPr>
          <w:p w14:paraId="431A7574"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tcBorders>
              <w:top w:val="single" w:sz="4" w:space="0" w:color="auto"/>
              <w:left w:val="single" w:sz="4" w:space="0" w:color="auto"/>
              <w:bottom w:val="single" w:sz="4" w:space="0" w:color="auto"/>
              <w:right w:val="single" w:sz="4" w:space="0" w:color="auto"/>
            </w:tcBorders>
            <w:hideMark/>
          </w:tcPr>
          <w:p w14:paraId="6918C1D9"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531F20" w:rsidRPr="006E4D98" w14:paraId="7B7536CB" w14:textId="77777777" w:rsidTr="00CE0DF1">
        <w:tc>
          <w:tcPr>
            <w:tcW w:w="1701" w:type="dxa"/>
            <w:hideMark/>
          </w:tcPr>
          <w:p w14:paraId="03EC1FD8"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12 - 25</w:t>
            </w:r>
          </w:p>
        </w:tc>
        <w:tc>
          <w:tcPr>
            <w:tcW w:w="1701" w:type="dxa"/>
            <w:hideMark/>
          </w:tcPr>
          <w:p w14:paraId="148E61AF"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hideMark/>
          </w:tcPr>
          <w:p w14:paraId="3546439A"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639C3A4B"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7A594A73" w14:textId="77777777" w:rsidTr="00CE0DF1">
        <w:tc>
          <w:tcPr>
            <w:tcW w:w="1701" w:type="dxa"/>
            <w:hideMark/>
          </w:tcPr>
          <w:p w14:paraId="5AC40AFF"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26 - 27</w:t>
            </w:r>
          </w:p>
        </w:tc>
        <w:tc>
          <w:tcPr>
            <w:tcW w:w="1701" w:type="dxa"/>
            <w:hideMark/>
          </w:tcPr>
          <w:p w14:paraId="2DE6BF37"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08426E03"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77831213"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761EDCFB" w14:textId="77777777" w:rsidTr="00CE0DF1">
        <w:tc>
          <w:tcPr>
            <w:tcW w:w="1701" w:type="dxa"/>
            <w:hideMark/>
          </w:tcPr>
          <w:p w14:paraId="4E8A1F0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28 - 31</w:t>
            </w:r>
          </w:p>
        </w:tc>
        <w:tc>
          <w:tcPr>
            <w:tcW w:w="1701" w:type="dxa"/>
            <w:hideMark/>
          </w:tcPr>
          <w:p w14:paraId="23D5361F"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458A104A"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5C9FB63B"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36C8D99D" w14:textId="763DA2D5" w:rsidR="00531F20" w:rsidRPr="006E4D98" w:rsidRDefault="00531F20" w:rsidP="00531F20">
      <w:pPr>
        <w:pStyle w:val="Caption"/>
        <w:rPr>
          <w:lang w:val="en-CA"/>
        </w:rPr>
      </w:pPr>
      <w:bookmarkStart w:id="1037" w:name="_Ref116303410"/>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Pr="006E4D98">
        <w:rPr>
          <w:noProof/>
          <w:lang w:val="en-CA"/>
        </w:rPr>
        <w:t>11</w:t>
      </w:r>
      <w:r w:rsidRPr="006E4D98">
        <w:rPr>
          <w:lang w:val="en-CA"/>
        </w:rPr>
        <w:fldChar w:fldCharType="end"/>
      </w:r>
      <w:bookmarkEnd w:id="1037"/>
      <w:r w:rsidRPr="006E4D98">
        <w:rPr>
          <w:noProof/>
          <w:lang w:val="en-CA"/>
        </w:rPr>
        <w:t xml:space="preserve"> – VVC NALU types</w:t>
      </w:r>
    </w:p>
    <w:p w14:paraId="09CDD008" w14:textId="3C4F6E43" w:rsidR="0064508F" w:rsidRPr="006E4D98" w:rsidRDefault="0064508F" w:rsidP="0064508F">
      <w:pPr>
        <w:pStyle w:val="Heading3"/>
        <w:rPr>
          <w:lang w:val="en-CA"/>
        </w:rPr>
      </w:pPr>
      <w:bookmarkStart w:id="1038" w:name="_Toc166241701"/>
      <w:r w:rsidRPr="006E4D98">
        <w:rPr>
          <w:lang w:val="en-CA"/>
        </w:rPr>
        <w:t>LCEVC NALU header format</w:t>
      </w:r>
      <w:bookmarkEnd w:id="1038"/>
    </w:p>
    <w:p w14:paraId="22CA302E" w14:textId="77777777" w:rsidR="00FF46BB" w:rsidRPr="006E4D98" w:rsidRDefault="00FF46BB" w:rsidP="00FF46BB">
      <w:pPr>
        <w:rPr>
          <w:lang w:val="en-CA"/>
        </w:rPr>
      </w:pPr>
      <w:r w:rsidRPr="006E4D98">
        <w:rPr>
          <w:lang w:val="en-CA"/>
        </w:rPr>
        <w:t>The LCEVC NALU header is defined in ISO/IEC 23094-2, Sec. 7.3.2, with the following syntax: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0"/>
        <w:gridCol w:w="2260"/>
      </w:tblGrid>
      <w:tr w:rsidR="00FF46BB" w:rsidRPr="006E4D98" w14:paraId="207B5901" w14:textId="77777777" w:rsidTr="00CE0DF1">
        <w:trPr>
          <w:trHeight w:val="92"/>
          <w:tblHeader/>
        </w:trPr>
        <w:tc>
          <w:tcPr>
            <w:tcW w:w="7221" w:type="dxa"/>
            <w:tcBorders>
              <w:top w:val="single" w:sz="4" w:space="0" w:color="auto"/>
              <w:left w:val="single" w:sz="4" w:space="0" w:color="auto"/>
              <w:bottom w:val="single" w:sz="4" w:space="0" w:color="auto"/>
              <w:right w:val="single" w:sz="4" w:space="0" w:color="auto"/>
            </w:tcBorders>
            <w:hideMark/>
          </w:tcPr>
          <w:p w14:paraId="41A728C8" w14:textId="77777777" w:rsidR="00FF46BB" w:rsidRPr="006E4D98" w:rsidRDefault="00FF46BB" w:rsidP="00FF46BB">
            <w:pPr>
              <w:widowControl w:val="0"/>
              <w:suppressLineNumbers/>
              <w:suppressAutoHyphen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t>Syntax</w:t>
            </w:r>
          </w:p>
        </w:tc>
        <w:tc>
          <w:tcPr>
            <w:tcW w:w="2407" w:type="dxa"/>
            <w:tcBorders>
              <w:top w:val="single" w:sz="4" w:space="0" w:color="auto"/>
              <w:left w:val="single" w:sz="4" w:space="0" w:color="auto"/>
              <w:bottom w:val="single" w:sz="4" w:space="0" w:color="auto"/>
              <w:right w:val="single" w:sz="4" w:space="0" w:color="auto"/>
            </w:tcBorders>
            <w:hideMark/>
          </w:tcPr>
          <w:p w14:paraId="44D452DA" w14:textId="77777777" w:rsidR="00FF46BB" w:rsidRPr="006E4D98" w:rsidRDefault="00FF46BB" w:rsidP="00FF46BB">
            <w:pPr>
              <w:keepNext/>
              <w:keepLines/>
              <w:tabs>
                <w:tab w:val="right" w:leader="dot" w:pos="8669"/>
              </w:tabs>
              <w:suppressAutoHyphen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FF46BB" w:rsidRPr="006E4D98" w14:paraId="156579BF" w14:textId="77777777" w:rsidTr="00CE0DF1">
        <w:tc>
          <w:tcPr>
            <w:tcW w:w="7221" w:type="dxa"/>
            <w:tcBorders>
              <w:top w:val="single" w:sz="4" w:space="0" w:color="auto"/>
              <w:left w:val="single" w:sz="4" w:space="0" w:color="auto"/>
              <w:bottom w:val="single" w:sz="4" w:space="0" w:color="auto"/>
              <w:right w:val="single" w:sz="4" w:space="0" w:color="auto"/>
            </w:tcBorders>
            <w:hideMark/>
          </w:tcPr>
          <w:p w14:paraId="37122CBE"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2407" w:type="dxa"/>
            <w:tcBorders>
              <w:top w:val="single" w:sz="4" w:space="0" w:color="auto"/>
              <w:left w:val="single" w:sz="4" w:space="0" w:color="auto"/>
              <w:bottom w:val="single" w:sz="4" w:space="0" w:color="auto"/>
              <w:right w:val="single" w:sz="4" w:space="0" w:color="auto"/>
            </w:tcBorders>
          </w:tcPr>
          <w:p w14:paraId="4F4B4366"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FF46BB" w:rsidRPr="006E4D98" w14:paraId="3589E4BE"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0FC581F"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2407" w:type="dxa"/>
            <w:tcBorders>
              <w:top w:val="single" w:sz="4" w:space="0" w:color="auto"/>
              <w:left w:val="single" w:sz="4" w:space="0" w:color="auto"/>
              <w:bottom w:val="single" w:sz="4" w:space="0" w:color="auto"/>
              <w:right w:val="single" w:sz="4" w:space="0" w:color="auto"/>
            </w:tcBorders>
            <w:hideMark/>
          </w:tcPr>
          <w:p w14:paraId="1BCD7EE5"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FF46BB" w:rsidRPr="006E4D98" w14:paraId="12E1CF81"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061926CB"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t>f</w:t>
            </w:r>
            <w:r w:rsidRPr="006E4D98">
              <w:rPr>
                <w:rFonts w:asciiTheme="majorHAnsi" w:eastAsia="SimSun" w:hAnsiTheme="majorHAnsi"/>
                <w:noProof/>
                <w:color w:val="000000"/>
                <w:lang w:val="en-CA" w:eastAsia="de-DE"/>
              </w:rPr>
              <w:t>orbidden_one_bit</w:t>
            </w:r>
          </w:p>
        </w:tc>
        <w:tc>
          <w:tcPr>
            <w:tcW w:w="2407" w:type="dxa"/>
            <w:tcBorders>
              <w:top w:val="single" w:sz="4" w:space="0" w:color="auto"/>
              <w:left w:val="single" w:sz="4" w:space="0" w:color="auto"/>
              <w:bottom w:val="single" w:sz="4" w:space="0" w:color="auto"/>
              <w:right w:val="single" w:sz="4" w:space="0" w:color="auto"/>
            </w:tcBorders>
            <w:hideMark/>
          </w:tcPr>
          <w:p w14:paraId="0DF1DE17"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FF46BB" w:rsidRPr="006E4D98" w14:paraId="39FEF8B2"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BE255B6"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nal_unit_type</w:t>
            </w:r>
          </w:p>
        </w:tc>
        <w:tc>
          <w:tcPr>
            <w:tcW w:w="2407" w:type="dxa"/>
            <w:tcBorders>
              <w:top w:val="single" w:sz="4" w:space="0" w:color="auto"/>
              <w:left w:val="single" w:sz="4" w:space="0" w:color="auto"/>
              <w:bottom w:val="single" w:sz="4" w:space="0" w:color="auto"/>
              <w:right w:val="single" w:sz="4" w:space="0" w:color="auto"/>
            </w:tcBorders>
            <w:hideMark/>
          </w:tcPr>
          <w:p w14:paraId="34FF1CC1"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u(5)</w:t>
            </w:r>
          </w:p>
        </w:tc>
      </w:tr>
      <w:tr w:rsidR="00FF46BB" w:rsidRPr="006E4D98" w14:paraId="2A1EC79E"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0597A3AD"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reserved_flag</w:t>
            </w:r>
          </w:p>
        </w:tc>
        <w:tc>
          <w:tcPr>
            <w:tcW w:w="2407" w:type="dxa"/>
            <w:tcBorders>
              <w:top w:val="single" w:sz="4" w:space="0" w:color="auto"/>
              <w:left w:val="single" w:sz="4" w:space="0" w:color="auto"/>
              <w:bottom w:val="single" w:sz="4" w:space="0" w:color="auto"/>
              <w:right w:val="single" w:sz="4" w:space="0" w:color="auto"/>
            </w:tcBorders>
            <w:hideMark/>
          </w:tcPr>
          <w:p w14:paraId="256EE39D"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u(9)</w:t>
            </w:r>
          </w:p>
        </w:tc>
      </w:tr>
      <w:tr w:rsidR="00FF46BB" w:rsidRPr="006E4D98" w14:paraId="635E76F9"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9DCBA1B"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2407" w:type="dxa"/>
            <w:tcBorders>
              <w:top w:val="single" w:sz="4" w:space="0" w:color="auto"/>
              <w:left w:val="single" w:sz="4" w:space="0" w:color="auto"/>
              <w:bottom w:val="single" w:sz="4" w:space="0" w:color="auto"/>
              <w:right w:val="single" w:sz="4" w:space="0" w:color="auto"/>
            </w:tcBorders>
          </w:tcPr>
          <w:p w14:paraId="23DCA97A"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3A071D80" w14:textId="77777777" w:rsidR="00FF46BB" w:rsidRPr="006E4D98" w:rsidRDefault="00FF46BB" w:rsidP="00FF46BB">
      <w:pPr>
        <w:pStyle w:val="Caption"/>
        <w:rPr>
          <w:lang w:val="en-CA"/>
        </w:rPr>
      </w:pPr>
      <w:bookmarkStart w:id="1039" w:name="_Toc103950874"/>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Pr="006E4D98">
        <w:rPr>
          <w:lang w:val="en-CA"/>
        </w:rPr>
        <w:t>12</w:t>
      </w:r>
      <w:r w:rsidRPr="006E4D98">
        <w:rPr>
          <w:lang w:val="en-CA"/>
        </w:rPr>
        <w:fldChar w:fldCharType="end"/>
      </w:r>
      <w:r w:rsidRPr="006E4D98">
        <w:rPr>
          <w:lang w:val="en-CA"/>
        </w:rPr>
        <w:t xml:space="preserve"> - LCEVC NAL unit header</w:t>
      </w:r>
      <w:bookmarkEnd w:id="1039"/>
    </w:p>
    <w:p w14:paraId="3E0398AF" w14:textId="77777777" w:rsidR="00FF46BB" w:rsidRPr="006E4D98" w:rsidRDefault="00FF46BB" w:rsidP="00FF46BB">
      <w:pPr>
        <w:rPr>
          <w:lang w:val="en-CA"/>
        </w:rPr>
      </w:pPr>
      <w:r w:rsidRPr="006E4D98">
        <w:rPr>
          <w:lang w:val="en-CA"/>
        </w:rPr>
        <w:t xml:space="preserve">The NALU type values and semantics for LCEVC are specified in Table 17 of the specification (IS 23094-2). </w:t>
      </w:r>
      <w:r w:rsidRPr="006E4D98">
        <w:rPr>
          <w:lang w:val="en-CA"/>
        </w:rPr>
        <w:fldChar w:fldCharType="begin"/>
      </w:r>
      <w:r w:rsidRPr="006E4D98">
        <w:rPr>
          <w:lang w:val="en-CA"/>
        </w:rPr>
        <w:instrText xml:space="preserve"> REF _Ref116303486 \h  \* MERGEFORMAT </w:instrText>
      </w:r>
      <w:r w:rsidRPr="006E4D98">
        <w:rPr>
          <w:lang w:val="en-CA"/>
        </w:rPr>
      </w:r>
      <w:r w:rsidRPr="006E4D98">
        <w:rPr>
          <w:lang w:val="en-CA"/>
        </w:rPr>
        <w:fldChar w:fldCharType="separate"/>
      </w:r>
      <w:r w:rsidRPr="006E4D98">
        <w:rPr>
          <w:lang w:val="en-CA"/>
        </w:rPr>
        <w:t xml:space="preserve">Table </w:t>
      </w:r>
      <w:r w:rsidRPr="006E4D98">
        <w:rPr>
          <w:noProof/>
          <w:lang w:val="en-CA"/>
        </w:rPr>
        <w:t>13</w:t>
      </w:r>
      <w:r w:rsidRPr="006E4D98">
        <w:rPr>
          <w:lang w:val="en-CA"/>
        </w:rPr>
        <w:fldChar w:fldCharType="end"/>
      </w:r>
      <w:r w:rsidRPr="006E4D98">
        <w:rPr>
          <w:lang w:val="en-CA"/>
        </w:rPr>
        <w:t xml:space="preserve"> summarizes the usage of the LCEVC NALU types. Since the LCEVC NALU type is a field of 5 bits, the possible values are from 0 to 31.</w:t>
      </w:r>
    </w:p>
    <w:tbl>
      <w:tblPr>
        <w:tblStyle w:val="TableGrid"/>
        <w:tblW w:w="9639" w:type="dxa"/>
        <w:tblLayout w:type="fixed"/>
        <w:tblLook w:val="04A0" w:firstRow="1" w:lastRow="0" w:firstColumn="1" w:lastColumn="0" w:noHBand="0" w:noVBand="1"/>
      </w:tblPr>
      <w:tblGrid>
        <w:gridCol w:w="1701"/>
        <w:gridCol w:w="1701"/>
        <w:gridCol w:w="4536"/>
        <w:gridCol w:w="1701"/>
      </w:tblGrid>
      <w:tr w:rsidR="00FF46BB" w:rsidRPr="006E4D98" w14:paraId="7CAD1A61"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2B053B9B" w14:textId="77777777" w:rsidR="00FF46BB" w:rsidRPr="006E4D98" w:rsidRDefault="00FF46BB" w:rsidP="00FF46BB">
            <w:pPr>
              <w:spacing w:before="0" w:after="80"/>
              <w:rPr>
                <w:rFonts w:asciiTheme="majorHAnsi" w:eastAsia="Calibri" w:hAnsiTheme="majorHAnsi"/>
                <w:lang w:val="en-CA"/>
              </w:rPr>
            </w:pPr>
            <w:proofErr w:type="spellStart"/>
            <w:r w:rsidRPr="006E4D98">
              <w:rPr>
                <w:rFonts w:asciiTheme="majorHAnsi" w:eastAsia="Calibri" w:hAnsiTheme="majorHAnsi"/>
                <w:lang w:val="en-CA"/>
              </w:rPr>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02CC6E79"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r>
            <w:proofErr w:type="spellStart"/>
            <w:r w:rsidRPr="006E4D98">
              <w:rPr>
                <w:rFonts w:asciiTheme="majorHAnsi" w:eastAsia="Calibri" w:hAnsiTheme="majorHAnsi"/>
                <w:lang w:val="en-CA"/>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77B6BE2B"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38AA69E4"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FF46BB" w:rsidRPr="006E4D98" w14:paraId="0001CB67"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17D9F12E"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0 - 27</w:t>
            </w:r>
          </w:p>
        </w:tc>
        <w:tc>
          <w:tcPr>
            <w:tcW w:w="1701" w:type="dxa"/>
            <w:tcBorders>
              <w:top w:val="single" w:sz="4" w:space="0" w:color="auto"/>
              <w:left w:val="single" w:sz="4" w:space="0" w:color="auto"/>
              <w:bottom w:val="single" w:sz="4" w:space="0" w:color="auto"/>
              <w:right w:val="single" w:sz="4" w:space="0" w:color="auto"/>
            </w:tcBorders>
            <w:hideMark/>
          </w:tcPr>
          <w:p w14:paraId="1F06217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tcBorders>
              <w:top w:val="single" w:sz="4" w:space="0" w:color="auto"/>
              <w:left w:val="single" w:sz="4" w:space="0" w:color="auto"/>
              <w:bottom w:val="single" w:sz="4" w:space="0" w:color="auto"/>
              <w:right w:val="single" w:sz="4" w:space="0" w:color="auto"/>
            </w:tcBorders>
            <w:hideMark/>
          </w:tcPr>
          <w:p w14:paraId="493DBA93"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tcBorders>
              <w:top w:val="single" w:sz="4" w:space="0" w:color="auto"/>
              <w:left w:val="single" w:sz="4" w:space="0" w:color="auto"/>
              <w:bottom w:val="single" w:sz="4" w:space="0" w:color="auto"/>
              <w:right w:val="single" w:sz="4" w:space="0" w:color="auto"/>
            </w:tcBorders>
            <w:hideMark/>
          </w:tcPr>
          <w:p w14:paraId="602B8107"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FF46BB" w:rsidRPr="006E4D98" w14:paraId="4CB64B7E" w14:textId="77777777" w:rsidTr="00CE0DF1">
        <w:tc>
          <w:tcPr>
            <w:tcW w:w="1701" w:type="dxa"/>
            <w:hideMark/>
          </w:tcPr>
          <w:p w14:paraId="5FE4EA6F"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lastRenderedPageBreak/>
              <w:t>28 - 29</w:t>
            </w:r>
          </w:p>
        </w:tc>
        <w:tc>
          <w:tcPr>
            <w:tcW w:w="1701" w:type="dxa"/>
            <w:hideMark/>
          </w:tcPr>
          <w:p w14:paraId="6C02911F"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w:t>
            </w:r>
          </w:p>
        </w:tc>
        <w:tc>
          <w:tcPr>
            <w:tcW w:w="4536" w:type="dxa"/>
            <w:hideMark/>
          </w:tcPr>
          <w:p w14:paraId="39863013"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6BEF0C43"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FF46BB" w:rsidRPr="006E4D98" w14:paraId="3ACF7E56" w14:textId="77777777" w:rsidTr="00CE0DF1">
        <w:tc>
          <w:tcPr>
            <w:tcW w:w="1701" w:type="dxa"/>
            <w:hideMark/>
          </w:tcPr>
          <w:p w14:paraId="087B02DC"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30</w:t>
            </w:r>
          </w:p>
        </w:tc>
        <w:tc>
          <w:tcPr>
            <w:tcW w:w="1701" w:type="dxa"/>
            <w:hideMark/>
          </w:tcPr>
          <w:p w14:paraId="72295C7A"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37CDBB1E"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6A903F0B"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FF46BB" w:rsidRPr="006E4D98" w14:paraId="69FD87C9" w14:textId="77777777" w:rsidTr="00CE0DF1">
        <w:tc>
          <w:tcPr>
            <w:tcW w:w="1701" w:type="dxa"/>
            <w:hideMark/>
          </w:tcPr>
          <w:p w14:paraId="452E6DF4"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31</w:t>
            </w:r>
          </w:p>
        </w:tc>
        <w:tc>
          <w:tcPr>
            <w:tcW w:w="1701" w:type="dxa"/>
            <w:hideMark/>
          </w:tcPr>
          <w:p w14:paraId="213CF2C6"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3A3A5432"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6ABCD9D4"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3E4F07D5" w14:textId="77777777" w:rsidR="00FF46BB" w:rsidRPr="006E4D98" w:rsidRDefault="00FF46BB" w:rsidP="00FF46BB">
      <w:pPr>
        <w:pStyle w:val="Caption"/>
        <w:rPr>
          <w:lang w:val="en-CA"/>
        </w:rPr>
      </w:pPr>
      <w:bookmarkStart w:id="1040" w:name="_Ref116303486"/>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Pr="006E4D98">
        <w:rPr>
          <w:lang w:val="en-CA"/>
        </w:rPr>
        <w:t>13</w:t>
      </w:r>
      <w:r w:rsidRPr="006E4D98">
        <w:rPr>
          <w:lang w:val="en-CA"/>
        </w:rPr>
        <w:fldChar w:fldCharType="end"/>
      </w:r>
      <w:bookmarkEnd w:id="1040"/>
      <w:r w:rsidRPr="006E4D98">
        <w:rPr>
          <w:lang w:val="en-CA"/>
        </w:rPr>
        <w:t xml:space="preserve"> – LCEVC NALU types</w:t>
      </w:r>
    </w:p>
    <w:p w14:paraId="78EC39BC" w14:textId="77777777" w:rsidR="00FF46BB" w:rsidRPr="006E4D98" w:rsidRDefault="00FF46BB" w:rsidP="00FF46BB">
      <w:pPr>
        <w:rPr>
          <w:lang w:val="en-CA"/>
        </w:rPr>
      </w:pPr>
      <w:r w:rsidRPr="006E4D98">
        <w:rPr>
          <w:lang w:val="en-CA"/>
        </w:rPr>
        <w:t>The two NALU type values used to identify VCL NALUs are:</w:t>
      </w:r>
    </w:p>
    <w:p w14:paraId="196FECD1" w14:textId="77777777" w:rsidR="00FF46BB" w:rsidRPr="006E4D98" w:rsidRDefault="00FF46BB" w:rsidP="00FF46BB">
      <w:pPr>
        <w:rPr>
          <w:lang w:val="en-CA"/>
        </w:rPr>
      </w:pPr>
      <w:r w:rsidRPr="006E4D98">
        <w:rPr>
          <w:lang w:val="en-CA"/>
        </w:rPr>
        <w:t>28 = 0x1C = 0b1.1100 (LCEVC NALU type 28Non IDR)</w:t>
      </w:r>
    </w:p>
    <w:p w14:paraId="75DCC9A4" w14:textId="77777777" w:rsidR="00FF46BB" w:rsidRPr="006E4D98" w:rsidRDefault="00FF46BB" w:rsidP="00FF46BB">
      <w:pPr>
        <w:rPr>
          <w:lang w:val="en-CA"/>
        </w:rPr>
      </w:pPr>
      <w:r w:rsidRPr="006E4D98">
        <w:rPr>
          <w:lang w:val="en-CA"/>
        </w:rPr>
        <w:t>29 = 0x1D = 0b1.1101 (LCEVC NALU type 29IDR)</w:t>
      </w:r>
    </w:p>
    <w:p w14:paraId="32308FDD" w14:textId="77777777" w:rsidR="00FF46BB" w:rsidRPr="006E4D98" w:rsidRDefault="00FF46BB" w:rsidP="00FF46BB">
      <w:pPr>
        <w:rPr>
          <w:lang w:val="en-CA"/>
        </w:rPr>
      </w:pPr>
      <w:r w:rsidRPr="006E4D98">
        <w:rPr>
          <w:lang w:val="en-CA"/>
        </w:rPr>
        <w:t>The two NALU header bytes for the two VCL NALU types of LCEVC are as follows:</w:t>
      </w:r>
    </w:p>
    <w:p w14:paraId="0C0BF1B9" w14:textId="77777777" w:rsidR="00FF46BB" w:rsidRPr="006E4D98" w:rsidRDefault="00FF46BB" w:rsidP="00FF46BB">
      <w:pPr>
        <w:rPr>
          <w:lang w:val="en-CA"/>
        </w:rPr>
      </w:pPr>
      <w:r w:rsidRPr="006E4D98">
        <w:rPr>
          <w:lang w:val="en-CA"/>
        </w:rPr>
        <w:t>01</w:t>
      </w:r>
      <w:r w:rsidRPr="006E4D98">
        <w:rPr>
          <w:highlight w:val="yellow"/>
          <w:lang w:val="en-CA"/>
        </w:rPr>
        <w:t>11.100</w:t>
      </w:r>
      <w:r w:rsidRPr="006E4D98">
        <w:rPr>
          <w:lang w:val="en-CA"/>
        </w:rPr>
        <w:t xml:space="preserve">1:1111.1111 (LCEVC NALU type 28 </w:t>
      </w:r>
      <w:proofErr w:type="gramStart"/>
      <w:r w:rsidRPr="006E4D98">
        <w:rPr>
          <w:lang w:val="en-CA"/>
        </w:rPr>
        <w:t>Non-IDR</w:t>
      </w:r>
      <w:proofErr w:type="gramEnd"/>
      <w:r w:rsidRPr="006E4D98">
        <w:rPr>
          <w:lang w:val="en-CA"/>
        </w:rPr>
        <w:t>)</w:t>
      </w:r>
    </w:p>
    <w:p w14:paraId="5BAFB111" w14:textId="232C1E08" w:rsidR="00FF46BB" w:rsidRPr="006E4D98" w:rsidRDefault="00FF46BB" w:rsidP="0064508F">
      <w:pPr>
        <w:rPr>
          <w:lang w:val="en-CA"/>
        </w:rPr>
      </w:pPr>
      <w:r w:rsidRPr="006E4D98">
        <w:rPr>
          <w:lang w:val="en-CA"/>
        </w:rPr>
        <w:t>01</w:t>
      </w:r>
      <w:r w:rsidRPr="006E4D98">
        <w:rPr>
          <w:highlight w:val="yellow"/>
          <w:lang w:val="en-CA"/>
        </w:rPr>
        <w:t>11.101</w:t>
      </w:r>
      <w:r w:rsidRPr="006E4D98">
        <w:rPr>
          <w:lang w:val="en-CA"/>
        </w:rPr>
        <w:t>1:1111.1111 (LCEVC NALU type 29 IDR)</w:t>
      </w:r>
    </w:p>
    <w:p w14:paraId="446E0A40" w14:textId="6FD29CEB" w:rsidR="0064508F" w:rsidRPr="006E4D98" w:rsidRDefault="0064508F" w:rsidP="0064508F">
      <w:pPr>
        <w:pStyle w:val="Heading3"/>
        <w:rPr>
          <w:lang w:val="en-CA"/>
        </w:rPr>
      </w:pPr>
      <w:bookmarkStart w:id="1041" w:name="_Toc166241702"/>
      <w:r w:rsidRPr="006E4D98">
        <w:rPr>
          <w:lang w:val="en-CA"/>
        </w:rPr>
        <w:t>Compatibility of interleaving LCEVC NAL units with AVC/HEVC/VVC NAL units</w:t>
      </w:r>
      <w:bookmarkEnd w:id="1041"/>
    </w:p>
    <w:p w14:paraId="05D79E1F" w14:textId="77777777" w:rsidR="00FF46BB" w:rsidRPr="006E4D98" w:rsidRDefault="00FF46BB" w:rsidP="00FF46BB">
      <w:pPr>
        <w:rPr>
          <w:lang w:val="en-CA"/>
        </w:rPr>
      </w:pPr>
      <w:r w:rsidRPr="006E4D98">
        <w:rPr>
          <w:lang w:val="en-CA"/>
        </w:rPr>
        <w:t>The following table summarizes the position and semantic of the main fields of the NALU headers of the four MPEG specifications: AVC, HEVC, VVC, LCEVC:</w:t>
      </w:r>
    </w:p>
    <w:p w14:paraId="6288D983" w14:textId="77777777" w:rsidR="00FF46BB" w:rsidRPr="006E4D98" w:rsidRDefault="00FF46BB" w:rsidP="00FF46BB">
      <w:pPr>
        <w:pStyle w:val="ListParagraph"/>
        <w:numPr>
          <w:ilvl w:val="0"/>
          <w:numId w:val="13"/>
        </w:numPr>
        <w:rPr>
          <w:lang w:val="en-CA"/>
        </w:rPr>
      </w:pPr>
      <w:r w:rsidRPr="006E4D98">
        <w:rPr>
          <w:lang w:val="en-CA"/>
        </w:rPr>
        <w:t>in yellow the NALU Type field</w:t>
      </w:r>
    </w:p>
    <w:p w14:paraId="30E6E1F9" w14:textId="77777777" w:rsidR="00FF46BB" w:rsidRPr="006E4D98" w:rsidRDefault="00FF46BB" w:rsidP="00FF46BB">
      <w:pPr>
        <w:pStyle w:val="ListParagraph"/>
        <w:numPr>
          <w:ilvl w:val="0"/>
          <w:numId w:val="13"/>
        </w:numPr>
        <w:rPr>
          <w:lang w:val="en-CA"/>
        </w:rPr>
      </w:pPr>
      <w:r w:rsidRPr="006E4D98">
        <w:rPr>
          <w:lang w:val="en-CA"/>
        </w:rPr>
        <w:t>in blue the Layer ID field</w:t>
      </w:r>
    </w:p>
    <w:p w14:paraId="1B2E4C43" w14:textId="3938F469" w:rsidR="00FF46BB" w:rsidRPr="006E4D98" w:rsidRDefault="00FF46BB" w:rsidP="00FF46BB">
      <w:pPr>
        <w:pStyle w:val="ListParagraph"/>
        <w:numPr>
          <w:ilvl w:val="0"/>
          <w:numId w:val="13"/>
        </w:numPr>
        <w:rPr>
          <w:lang w:val="en-CA"/>
        </w:rPr>
      </w:pPr>
      <w:r w:rsidRPr="006E4D98">
        <w:rPr>
          <w:lang w:val="en-CA"/>
        </w:rPr>
        <w:t>in green the Temporal ID field</w:t>
      </w:r>
    </w:p>
    <w:tbl>
      <w:tblPr>
        <w:tblW w:w="8655" w:type="dxa"/>
        <w:tblCellMar>
          <w:left w:w="70" w:type="dxa"/>
          <w:right w:w="70" w:type="dxa"/>
        </w:tblCellMar>
        <w:tblLook w:val="04A0" w:firstRow="1" w:lastRow="0" w:firstColumn="1" w:lastColumn="0" w:noHBand="0" w:noVBand="1"/>
      </w:tblPr>
      <w:tblGrid>
        <w:gridCol w:w="1561"/>
        <w:gridCol w:w="442"/>
        <w:gridCol w:w="442"/>
        <w:gridCol w:w="442"/>
        <w:gridCol w:w="442"/>
        <w:gridCol w:w="442"/>
        <w:gridCol w:w="524"/>
        <w:gridCol w:w="524"/>
        <w:gridCol w:w="442"/>
        <w:gridCol w:w="442"/>
        <w:gridCol w:w="442"/>
        <w:gridCol w:w="442"/>
        <w:gridCol w:w="442"/>
        <w:gridCol w:w="442"/>
        <w:gridCol w:w="9"/>
        <w:gridCol w:w="433"/>
        <w:gridCol w:w="442"/>
        <w:gridCol w:w="442"/>
        <w:gridCol w:w="13"/>
      </w:tblGrid>
      <w:tr w:rsidR="00FF46BB" w:rsidRPr="006E4D98" w14:paraId="2AC4C821"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5A306700"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0DEC61D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nil"/>
              <w:right w:val="nil"/>
            </w:tcBorders>
            <w:shd w:val="clear" w:color="auto" w:fill="auto"/>
            <w:noWrap/>
            <w:vAlign w:val="bottom"/>
            <w:hideMark/>
          </w:tcPr>
          <w:p w14:paraId="40722BB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nil"/>
              <w:right w:val="nil"/>
            </w:tcBorders>
            <w:shd w:val="clear" w:color="auto" w:fill="auto"/>
            <w:noWrap/>
            <w:vAlign w:val="bottom"/>
            <w:hideMark/>
          </w:tcPr>
          <w:p w14:paraId="7704685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2</w:t>
            </w:r>
          </w:p>
        </w:tc>
        <w:tc>
          <w:tcPr>
            <w:tcW w:w="442" w:type="dxa"/>
            <w:tcBorders>
              <w:top w:val="nil"/>
              <w:left w:val="nil"/>
              <w:bottom w:val="nil"/>
              <w:right w:val="nil"/>
            </w:tcBorders>
            <w:shd w:val="clear" w:color="auto" w:fill="auto"/>
            <w:noWrap/>
            <w:vAlign w:val="bottom"/>
            <w:hideMark/>
          </w:tcPr>
          <w:p w14:paraId="7F24CA4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3</w:t>
            </w:r>
          </w:p>
        </w:tc>
        <w:tc>
          <w:tcPr>
            <w:tcW w:w="442" w:type="dxa"/>
            <w:tcBorders>
              <w:top w:val="nil"/>
              <w:left w:val="nil"/>
              <w:bottom w:val="nil"/>
              <w:right w:val="nil"/>
            </w:tcBorders>
            <w:shd w:val="clear" w:color="auto" w:fill="auto"/>
            <w:noWrap/>
            <w:vAlign w:val="bottom"/>
            <w:hideMark/>
          </w:tcPr>
          <w:p w14:paraId="4170971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4</w:t>
            </w:r>
          </w:p>
        </w:tc>
        <w:tc>
          <w:tcPr>
            <w:tcW w:w="442" w:type="dxa"/>
            <w:tcBorders>
              <w:top w:val="nil"/>
              <w:left w:val="nil"/>
              <w:bottom w:val="nil"/>
              <w:right w:val="nil"/>
            </w:tcBorders>
            <w:shd w:val="clear" w:color="auto" w:fill="auto"/>
            <w:noWrap/>
            <w:vAlign w:val="bottom"/>
            <w:hideMark/>
          </w:tcPr>
          <w:p w14:paraId="176198C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5</w:t>
            </w:r>
          </w:p>
        </w:tc>
        <w:tc>
          <w:tcPr>
            <w:tcW w:w="447" w:type="dxa"/>
            <w:tcBorders>
              <w:top w:val="nil"/>
              <w:left w:val="nil"/>
              <w:bottom w:val="nil"/>
              <w:right w:val="nil"/>
            </w:tcBorders>
            <w:shd w:val="clear" w:color="auto" w:fill="auto"/>
            <w:noWrap/>
            <w:vAlign w:val="bottom"/>
            <w:hideMark/>
          </w:tcPr>
          <w:p w14:paraId="162F36C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6</w:t>
            </w:r>
          </w:p>
        </w:tc>
        <w:tc>
          <w:tcPr>
            <w:tcW w:w="442" w:type="dxa"/>
            <w:tcBorders>
              <w:top w:val="nil"/>
              <w:left w:val="nil"/>
              <w:bottom w:val="nil"/>
              <w:right w:val="nil"/>
            </w:tcBorders>
            <w:shd w:val="clear" w:color="auto" w:fill="auto"/>
            <w:noWrap/>
            <w:vAlign w:val="bottom"/>
            <w:hideMark/>
          </w:tcPr>
          <w:p w14:paraId="2C554F6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7</w:t>
            </w:r>
          </w:p>
        </w:tc>
        <w:tc>
          <w:tcPr>
            <w:tcW w:w="442" w:type="dxa"/>
            <w:tcBorders>
              <w:top w:val="nil"/>
              <w:left w:val="nil"/>
              <w:bottom w:val="nil"/>
              <w:right w:val="nil"/>
            </w:tcBorders>
            <w:shd w:val="clear" w:color="auto" w:fill="auto"/>
            <w:noWrap/>
            <w:vAlign w:val="bottom"/>
            <w:hideMark/>
          </w:tcPr>
          <w:p w14:paraId="5FD302F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8</w:t>
            </w:r>
          </w:p>
        </w:tc>
        <w:tc>
          <w:tcPr>
            <w:tcW w:w="442" w:type="dxa"/>
            <w:tcBorders>
              <w:top w:val="nil"/>
              <w:left w:val="nil"/>
              <w:bottom w:val="nil"/>
              <w:right w:val="nil"/>
            </w:tcBorders>
            <w:shd w:val="clear" w:color="auto" w:fill="auto"/>
            <w:noWrap/>
            <w:vAlign w:val="bottom"/>
            <w:hideMark/>
          </w:tcPr>
          <w:p w14:paraId="3D25CFE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9</w:t>
            </w:r>
          </w:p>
        </w:tc>
        <w:tc>
          <w:tcPr>
            <w:tcW w:w="442" w:type="dxa"/>
            <w:tcBorders>
              <w:top w:val="nil"/>
              <w:left w:val="nil"/>
              <w:bottom w:val="nil"/>
              <w:right w:val="nil"/>
            </w:tcBorders>
            <w:shd w:val="clear" w:color="auto" w:fill="auto"/>
            <w:noWrap/>
            <w:vAlign w:val="bottom"/>
            <w:hideMark/>
          </w:tcPr>
          <w:p w14:paraId="6EA62C75"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10</w:t>
            </w:r>
          </w:p>
        </w:tc>
        <w:tc>
          <w:tcPr>
            <w:tcW w:w="442" w:type="dxa"/>
            <w:tcBorders>
              <w:top w:val="nil"/>
              <w:left w:val="nil"/>
              <w:bottom w:val="nil"/>
              <w:right w:val="nil"/>
            </w:tcBorders>
            <w:shd w:val="clear" w:color="auto" w:fill="auto"/>
            <w:noWrap/>
            <w:vAlign w:val="bottom"/>
            <w:hideMark/>
          </w:tcPr>
          <w:p w14:paraId="7804664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11</w:t>
            </w:r>
          </w:p>
        </w:tc>
        <w:tc>
          <w:tcPr>
            <w:tcW w:w="442" w:type="dxa"/>
            <w:tcBorders>
              <w:top w:val="nil"/>
              <w:left w:val="nil"/>
              <w:bottom w:val="nil"/>
              <w:right w:val="nil"/>
            </w:tcBorders>
            <w:shd w:val="clear" w:color="auto" w:fill="auto"/>
            <w:noWrap/>
            <w:vAlign w:val="bottom"/>
            <w:hideMark/>
          </w:tcPr>
          <w:p w14:paraId="5BD4DA0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12</w:t>
            </w:r>
          </w:p>
        </w:tc>
        <w:tc>
          <w:tcPr>
            <w:tcW w:w="442" w:type="dxa"/>
            <w:gridSpan w:val="2"/>
            <w:tcBorders>
              <w:top w:val="nil"/>
              <w:left w:val="nil"/>
              <w:bottom w:val="nil"/>
              <w:right w:val="nil"/>
            </w:tcBorders>
            <w:shd w:val="clear" w:color="auto" w:fill="auto"/>
            <w:noWrap/>
            <w:vAlign w:val="bottom"/>
            <w:hideMark/>
          </w:tcPr>
          <w:p w14:paraId="0FBC505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13</w:t>
            </w:r>
          </w:p>
        </w:tc>
        <w:tc>
          <w:tcPr>
            <w:tcW w:w="442" w:type="dxa"/>
            <w:tcBorders>
              <w:top w:val="nil"/>
              <w:left w:val="nil"/>
              <w:bottom w:val="nil"/>
              <w:right w:val="nil"/>
            </w:tcBorders>
            <w:shd w:val="clear" w:color="auto" w:fill="auto"/>
            <w:noWrap/>
            <w:vAlign w:val="bottom"/>
            <w:hideMark/>
          </w:tcPr>
          <w:p w14:paraId="4662529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14</w:t>
            </w:r>
          </w:p>
        </w:tc>
        <w:tc>
          <w:tcPr>
            <w:tcW w:w="442" w:type="dxa"/>
            <w:tcBorders>
              <w:top w:val="nil"/>
              <w:left w:val="nil"/>
              <w:bottom w:val="nil"/>
              <w:right w:val="nil"/>
            </w:tcBorders>
            <w:shd w:val="clear" w:color="auto" w:fill="auto"/>
            <w:noWrap/>
            <w:vAlign w:val="bottom"/>
            <w:hideMark/>
          </w:tcPr>
          <w:p w14:paraId="4506A3C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15</w:t>
            </w:r>
          </w:p>
        </w:tc>
      </w:tr>
      <w:tr w:rsidR="00FF46BB" w:rsidRPr="006E4D98" w14:paraId="7A515ACE" w14:textId="77777777" w:rsidTr="00CE0DF1">
        <w:trPr>
          <w:gridAfter w:val="1"/>
          <w:wAfter w:w="13" w:type="dxa"/>
          <w:trHeight w:val="254"/>
        </w:trPr>
        <w:tc>
          <w:tcPr>
            <w:tcW w:w="1561" w:type="dxa"/>
            <w:tcBorders>
              <w:top w:val="nil"/>
              <w:left w:val="nil"/>
              <w:bottom w:val="nil"/>
              <w:right w:val="nil"/>
            </w:tcBorders>
            <w:shd w:val="clear" w:color="auto" w:fill="auto"/>
            <w:noWrap/>
            <w:vAlign w:val="bottom"/>
            <w:hideMark/>
          </w:tcPr>
          <w:p w14:paraId="5A3E697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AVC</w:t>
            </w:r>
          </w:p>
        </w:tc>
        <w:tc>
          <w:tcPr>
            <w:tcW w:w="442" w:type="dxa"/>
            <w:tcBorders>
              <w:top w:val="single" w:sz="8" w:space="0" w:color="auto"/>
              <w:left w:val="single" w:sz="8" w:space="0" w:color="auto"/>
              <w:bottom w:val="single" w:sz="8" w:space="0" w:color="auto"/>
              <w:right w:val="nil"/>
            </w:tcBorders>
            <w:shd w:val="clear" w:color="auto" w:fill="auto"/>
            <w:noWrap/>
            <w:vAlign w:val="bottom"/>
            <w:hideMark/>
          </w:tcPr>
          <w:p w14:paraId="2761AF8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single" w:sz="8" w:space="0" w:color="auto"/>
              <w:left w:val="nil"/>
              <w:bottom w:val="single" w:sz="8" w:space="0" w:color="auto"/>
              <w:right w:val="nil"/>
            </w:tcBorders>
            <w:shd w:val="clear" w:color="auto" w:fill="auto"/>
            <w:noWrap/>
            <w:vAlign w:val="bottom"/>
            <w:hideMark/>
          </w:tcPr>
          <w:p w14:paraId="6997ED6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auto" w:fill="auto"/>
            <w:noWrap/>
            <w:vAlign w:val="bottom"/>
            <w:hideMark/>
          </w:tcPr>
          <w:p w14:paraId="047BE2C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2219" w:type="dxa"/>
            <w:gridSpan w:val="5"/>
            <w:tcBorders>
              <w:top w:val="single" w:sz="8" w:space="0" w:color="auto"/>
              <w:left w:val="nil"/>
              <w:bottom w:val="single" w:sz="8" w:space="0" w:color="auto"/>
              <w:right w:val="single" w:sz="8" w:space="0" w:color="000000"/>
            </w:tcBorders>
            <w:shd w:val="clear" w:color="000000" w:fill="FFFF00"/>
            <w:noWrap/>
            <w:vAlign w:val="bottom"/>
            <w:hideMark/>
          </w:tcPr>
          <w:p w14:paraId="1FB711D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NALU Type</w:t>
            </w:r>
          </w:p>
        </w:tc>
        <w:tc>
          <w:tcPr>
            <w:tcW w:w="442" w:type="dxa"/>
            <w:tcBorders>
              <w:top w:val="single" w:sz="8" w:space="0" w:color="auto"/>
              <w:left w:val="nil"/>
              <w:bottom w:val="single" w:sz="8" w:space="0" w:color="auto"/>
              <w:right w:val="nil"/>
            </w:tcBorders>
            <w:shd w:val="clear" w:color="000000" w:fill="BFBFBF"/>
            <w:noWrap/>
            <w:vAlign w:val="bottom"/>
            <w:hideMark/>
          </w:tcPr>
          <w:p w14:paraId="4D34CF2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7DFD02A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6E5AE26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2FAC9CA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0C0289A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gridSpan w:val="2"/>
            <w:tcBorders>
              <w:top w:val="single" w:sz="8" w:space="0" w:color="auto"/>
              <w:left w:val="nil"/>
              <w:bottom w:val="single" w:sz="8" w:space="0" w:color="auto"/>
              <w:right w:val="nil"/>
            </w:tcBorders>
            <w:shd w:val="clear" w:color="000000" w:fill="BFBFBF"/>
            <w:noWrap/>
            <w:vAlign w:val="bottom"/>
            <w:hideMark/>
          </w:tcPr>
          <w:p w14:paraId="5867EDD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261B211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single" w:sz="8" w:space="0" w:color="auto"/>
            </w:tcBorders>
            <w:shd w:val="clear" w:color="000000" w:fill="BFBFBF"/>
            <w:noWrap/>
            <w:vAlign w:val="bottom"/>
            <w:hideMark/>
          </w:tcPr>
          <w:p w14:paraId="79D1A26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r>
      <w:tr w:rsidR="00FF46BB" w:rsidRPr="006E4D98" w14:paraId="0DA91613" w14:textId="77777777" w:rsidTr="00CE0DF1">
        <w:trPr>
          <w:trHeight w:val="254"/>
        </w:trPr>
        <w:tc>
          <w:tcPr>
            <w:tcW w:w="1561" w:type="dxa"/>
            <w:tcBorders>
              <w:top w:val="nil"/>
              <w:left w:val="nil"/>
              <w:bottom w:val="nil"/>
              <w:right w:val="nil"/>
            </w:tcBorders>
            <w:shd w:val="clear" w:color="auto" w:fill="auto"/>
            <w:noWrap/>
            <w:vAlign w:val="bottom"/>
            <w:hideMark/>
          </w:tcPr>
          <w:p w14:paraId="1E1592F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HEVC</w:t>
            </w:r>
          </w:p>
        </w:tc>
        <w:tc>
          <w:tcPr>
            <w:tcW w:w="442" w:type="dxa"/>
            <w:tcBorders>
              <w:top w:val="nil"/>
              <w:left w:val="single" w:sz="8" w:space="0" w:color="auto"/>
              <w:bottom w:val="single" w:sz="8" w:space="0" w:color="auto"/>
              <w:right w:val="nil"/>
            </w:tcBorders>
            <w:shd w:val="clear" w:color="auto" w:fill="auto"/>
            <w:noWrap/>
            <w:vAlign w:val="bottom"/>
            <w:hideMark/>
          </w:tcPr>
          <w:p w14:paraId="3CB4BB05"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2661" w:type="dxa"/>
            <w:gridSpan w:val="6"/>
            <w:tcBorders>
              <w:top w:val="single" w:sz="8" w:space="0" w:color="auto"/>
              <w:left w:val="nil"/>
              <w:bottom w:val="single" w:sz="8" w:space="0" w:color="auto"/>
              <w:right w:val="nil"/>
            </w:tcBorders>
            <w:shd w:val="clear" w:color="000000" w:fill="FFFF00"/>
            <w:noWrap/>
            <w:vAlign w:val="bottom"/>
            <w:hideMark/>
          </w:tcPr>
          <w:p w14:paraId="7C7770C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NALU Type</w:t>
            </w:r>
          </w:p>
        </w:tc>
        <w:tc>
          <w:tcPr>
            <w:tcW w:w="2661" w:type="dxa"/>
            <w:gridSpan w:val="7"/>
            <w:tcBorders>
              <w:top w:val="single" w:sz="8" w:space="0" w:color="auto"/>
              <w:left w:val="nil"/>
              <w:bottom w:val="single" w:sz="8" w:space="0" w:color="auto"/>
              <w:right w:val="nil"/>
            </w:tcBorders>
            <w:shd w:val="clear" w:color="000000" w:fill="BDD7EE"/>
            <w:noWrap/>
            <w:vAlign w:val="bottom"/>
            <w:hideMark/>
          </w:tcPr>
          <w:p w14:paraId="0D2D6FF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Layer ID (6)</w:t>
            </w:r>
          </w:p>
        </w:tc>
        <w:tc>
          <w:tcPr>
            <w:tcW w:w="1330" w:type="dxa"/>
            <w:gridSpan w:val="4"/>
            <w:tcBorders>
              <w:top w:val="single" w:sz="8" w:space="0" w:color="auto"/>
              <w:left w:val="nil"/>
              <w:bottom w:val="single" w:sz="8" w:space="0" w:color="auto"/>
              <w:right w:val="single" w:sz="8" w:space="0" w:color="000000"/>
            </w:tcBorders>
            <w:shd w:val="clear" w:color="000000" w:fill="C6E0B4"/>
            <w:noWrap/>
            <w:vAlign w:val="bottom"/>
            <w:hideMark/>
          </w:tcPr>
          <w:p w14:paraId="232CEDB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Temp ID (3)</w:t>
            </w:r>
          </w:p>
        </w:tc>
      </w:tr>
      <w:tr w:rsidR="00FF46BB" w:rsidRPr="006E4D98" w14:paraId="5B85AC73" w14:textId="77777777" w:rsidTr="00CE0DF1">
        <w:trPr>
          <w:trHeight w:val="254"/>
        </w:trPr>
        <w:tc>
          <w:tcPr>
            <w:tcW w:w="1561" w:type="dxa"/>
            <w:tcBorders>
              <w:top w:val="nil"/>
              <w:left w:val="nil"/>
              <w:bottom w:val="nil"/>
              <w:right w:val="nil"/>
            </w:tcBorders>
            <w:shd w:val="clear" w:color="auto" w:fill="auto"/>
            <w:noWrap/>
            <w:vAlign w:val="bottom"/>
            <w:hideMark/>
          </w:tcPr>
          <w:p w14:paraId="2AC0830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VVC</w:t>
            </w:r>
          </w:p>
        </w:tc>
        <w:tc>
          <w:tcPr>
            <w:tcW w:w="442" w:type="dxa"/>
            <w:tcBorders>
              <w:top w:val="nil"/>
              <w:left w:val="single" w:sz="8" w:space="0" w:color="auto"/>
              <w:bottom w:val="single" w:sz="8" w:space="0" w:color="auto"/>
              <w:right w:val="nil"/>
            </w:tcBorders>
            <w:shd w:val="clear" w:color="auto" w:fill="auto"/>
            <w:noWrap/>
            <w:vAlign w:val="bottom"/>
            <w:hideMark/>
          </w:tcPr>
          <w:p w14:paraId="366FC99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nil"/>
            </w:tcBorders>
            <w:shd w:val="clear" w:color="auto" w:fill="auto"/>
            <w:noWrap/>
            <w:vAlign w:val="bottom"/>
            <w:hideMark/>
          </w:tcPr>
          <w:p w14:paraId="799546B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2661" w:type="dxa"/>
            <w:gridSpan w:val="6"/>
            <w:tcBorders>
              <w:top w:val="single" w:sz="8" w:space="0" w:color="auto"/>
              <w:left w:val="nil"/>
              <w:bottom w:val="single" w:sz="8" w:space="0" w:color="auto"/>
              <w:right w:val="single" w:sz="8" w:space="0" w:color="000000"/>
            </w:tcBorders>
            <w:shd w:val="clear" w:color="000000" w:fill="BDD7EE"/>
            <w:noWrap/>
            <w:vAlign w:val="bottom"/>
            <w:hideMark/>
          </w:tcPr>
          <w:p w14:paraId="6EC8039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Layer ID (6)</w:t>
            </w:r>
          </w:p>
        </w:tc>
        <w:tc>
          <w:tcPr>
            <w:tcW w:w="2219" w:type="dxa"/>
            <w:gridSpan w:val="6"/>
            <w:tcBorders>
              <w:top w:val="single" w:sz="8" w:space="0" w:color="auto"/>
              <w:left w:val="nil"/>
              <w:bottom w:val="single" w:sz="8" w:space="0" w:color="auto"/>
              <w:right w:val="nil"/>
            </w:tcBorders>
            <w:shd w:val="clear" w:color="000000" w:fill="FFFF00"/>
            <w:noWrap/>
            <w:vAlign w:val="bottom"/>
            <w:hideMark/>
          </w:tcPr>
          <w:p w14:paraId="0A3FDCB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NALU type</w:t>
            </w:r>
          </w:p>
        </w:tc>
        <w:tc>
          <w:tcPr>
            <w:tcW w:w="1330" w:type="dxa"/>
            <w:gridSpan w:val="4"/>
            <w:tcBorders>
              <w:top w:val="single" w:sz="8" w:space="0" w:color="auto"/>
              <w:left w:val="nil"/>
              <w:bottom w:val="single" w:sz="8" w:space="0" w:color="auto"/>
              <w:right w:val="single" w:sz="8" w:space="0" w:color="000000"/>
            </w:tcBorders>
            <w:shd w:val="clear" w:color="000000" w:fill="C6E0B4"/>
            <w:noWrap/>
            <w:vAlign w:val="bottom"/>
            <w:hideMark/>
          </w:tcPr>
          <w:p w14:paraId="4F03B00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Temp ID (3)</w:t>
            </w:r>
          </w:p>
        </w:tc>
      </w:tr>
      <w:tr w:rsidR="00FF46BB" w:rsidRPr="006E4D98" w14:paraId="20576DB8" w14:textId="77777777" w:rsidTr="00CE0DF1">
        <w:trPr>
          <w:gridAfter w:val="1"/>
          <w:wAfter w:w="17" w:type="dxa"/>
          <w:trHeight w:val="242"/>
        </w:trPr>
        <w:tc>
          <w:tcPr>
            <w:tcW w:w="1561" w:type="dxa"/>
            <w:tcBorders>
              <w:top w:val="nil"/>
              <w:left w:val="nil"/>
              <w:bottom w:val="nil"/>
              <w:right w:val="nil"/>
            </w:tcBorders>
            <w:shd w:val="clear" w:color="auto" w:fill="auto"/>
            <w:noWrap/>
            <w:vAlign w:val="bottom"/>
            <w:hideMark/>
          </w:tcPr>
          <w:p w14:paraId="3235ADCA"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5058FB71"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00B30ED2"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04C4FEC"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AA3156F"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1D7A1C91"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0A6A6F6"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7" w:type="dxa"/>
            <w:tcBorders>
              <w:top w:val="nil"/>
              <w:left w:val="nil"/>
              <w:bottom w:val="nil"/>
              <w:right w:val="nil"/>
            </w:tcBorders>
            <w:shd w:val="clear" w:color="auto" w:fill="auto"/>
            <w:noWrap/>
            <w:vAlign w:val="bottom"/>
            <w:hideMark/>
          </w:tcPr>
          <w:p w14:paraId="446025BA"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7941BE0"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47FE28E8"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C741F86"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0DEA5051"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117F7D5"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F8BA05D"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gridSpan w:val="2"/>
            <w:tcBorders>
              <w:top w:val="nil"/>
              <w:left w:val="nil"/>
              <w:bottom w:val="nil"/>
              <w:right w:val="nil"/>
            </w:tcBorders>
            <w:shd w:val="clear" w:color="auto" w:fill="auto"/>
            <w:noWrap/>
            <w:vAlign w:val="bottom"/>
            <w:hideMark/>
          </w:tcPr>
          <w:p w14:paraId="6A93DE88"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45CD03F0"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651CE3AE"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r>
      <w:tr w:rsidR="00FF46BB" w:rsidRPr="006E4D98" w14:paraId="13D01ED5"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5518E7B6"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77E0FF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nil"/>
              <w:right w:val="nil"/>
            </w:tcBorders>
            <w:shd w:val="clear" w:color="auto" w:fill="auto"/>
            <w:noWrap/>
            <w:vAlign w:val="bottom"/>
            <w:hideMark/>
          </w:tcPr>
          <w:p w14:paraId="7A37C20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nil"/>
              <w:right w:val="nil"/>
            </w:tcBorders>
            <w:shd w:val="clear" w:color="auto" w:fill="auto"/>
            <w:noWrap/>
            <w:vAlign w:val="bottom"/>
            <w:hideMark/>
          </w:tcPr>
          <w:p w14:paraId="481ABEE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2</w:t>
            </w:r>
          </w:p>
        </w:tc>
        <w:tc>
          <w:tcPr>
            <w:tcW w:w="442" w:type="dxa"/>
            <w:tcBorders>
              <w:top w:val="nil"/>
              <w:left w:val="nil"/>
              <w:bottom w:val="nil"/>
              <w:right w:val="nil"/>
            </w:tcBorders>
            <w:shd w:val="clear" w:color="auto" w:fill="auto"/>
            <w:noWrap/>
            <w:vAlign w:val="bottom"/>
            <w:hideMark/>
          </w:tcPr>
          <w:p w14:paraId="451AD7F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3</w:t>
            </w:r>
          </w:p>
        </w:tc>
        <w:tc>
          <w:tcPr>
            <w:tcW w:w="442" w:type="dxa"/>
            <w:tcBorders>
              <w:top w:val="nil"/>
              <w:left w:val="nil"/>
              <w:bottom w:val="nil"/>
              <w:right w:val="nil"/>
            </w:tcBorders>
            <w:shd w:val="clear" w:color="auto" w:fill="auto"/>
            <w:noWrap/>
            <w:vAlign w:val="bottom"/>
            <w:hideMark/>
          </w:tcPr>
          <w:p w14:paraId="31DC317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4</w:t>
            </w:r>
          </w:p>
        </w:tc>
        <w:tc>
          <w:tcPr>
            <w:tcW w:w="442" w:type="dxa"/>
            <w:tcBorders>
              <w:top w:val="nil"/>
              <w:left w:val="nil"/>
              <w:bottom w:val="nil"/>
              <w:right w:val="nil"/>
            </w:tcBorders>
            <w:shd w:val="clear" w:color="auto" w:fill="auto"/>
            <w:noWrap/>
            <w:vAlign w:val="bottom"/>
            <w:hideMark/>
          </w:tcPr>
          <w:p w14:paraId="6761888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5</w:t>
            </w:r>
          </w:p>
        </w:tc>
        <w:tc>
          <w:tcPr>
            <w:tcW w:w="447" w:type="dxa"/>
            <w:tcBorders>
              <w:top w:val="nil"/>
              <w:left w:val="nil"/>
              <w:bottom w:val="nil"/>
              <w:right w:val="nil"/>
            </w:tcBorders>
            <w:shd w:val="clear" w:color="auto" w:fill="auto"/>
            <w:noWrap/>
            <w:vAlign w:val="bottom"/>
            <w:hideMark/>
          </w:tcPr>
          <w:p w14:paraId="23C0748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6</w:t>
            </w:r>
          </w:p>
        </w:tc>
        <w:tc>
          <w:tcPr>
            <w:tcW w:w="442" w:type="dxa"/>
            <w:tcBorders>
              <w:top w:val="nil"/>
              <w:left w:val="nil"/>
              <w:bottom w:val="nil"/>
              <w:right w:val="nil"/>
            </w:tcBorders>
            <w:shd w:val="clear" w:color="auto" w:fill="auto"/>
            <w:noWrap/>
            <w:vAlign w:val="bottom"/>
            <w:hideMark/>
          </w:tcPr>
          <w:p w14:paraId="2942F05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7</w:t>
            </w:r>
          </w:p>
        </w:tc>
        <w:tc>
          <w:tcPr>
            <w:tcW w:w="442" w:type="dxa"/>
            <w:tcBorders>
              <w:top w:val="nil"/>
              <w:left w:val="nil"/>
              <w:bottom w:val="nil"/>
              <w:right w:val="nil"/>
            </w:tcBorders>
            <w:shd w:val="clear" w:color="auto" w:fill="auto"/>
            <w:noWrap/>
            <w:vAlign w:val="bottom"/>
            <w:hideMark/>
          </w:tcPr>
          <w:p w14:paraId="080B84F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8</w:t>
            </w:r>
          </w:p>
        </w:tc>
        <w:tc>
          <w:tcPr>
            <w:tcW w:w="442" w:type="dxa"/>
            <w:tcBorders>
              <w:top w:val="nil"/>
              <w:left w:val="nil"/>
              <w:bottom w:val="nil"/>
              <w:right w:val="nil"/>
            </w:tcBorders>
            <w:shd w:val="clear" w:color="auto" w:fill="auto"/>
            <w:noWrap/>
            <w:vAlign w:val="bottom"/>
            <w:hideMark/>
          </w:tcPr>
          <w:p w14:paraId="3CF8AA2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9</w:t>
            </w:r>
          </w:p>
        </w:tc>
        <w:tc>
          <w:tcPr>
            <w:tcW w:w="442" w:type="dxa"/>
            <w:tcBorders>
              <w:top w:val="nil"/>
              <w:left w:val="nil"/>
              <w:bottom w:val="nil"/>
              <w:right w:val="nil"/>
            </w:tcBorders>
            <w:shd w:val="clear" w:color="auto" w:fill="auto"/>
            <w:noWrap/>
            <w:vAlign w:val="bottom"/>
            <w:hideMark/>
          </w:tcPr>
          <w:p w14:paraId="2AA4A3B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10</w:t>
            </w:r>
          </w:p>
        </w:tc>
        <w:tc>
          <w:tcPr>
            <w:tcW w:w="442" w:type="dxa"/>
            <w:tcBorders>
              <w:top w:val="nil"/>
              <w:left w:val="nil"/>
              <w:bottom w:val="nil"/>
              <w:right w:val="nil"/>
            </w:tcBorders>
            <w:shd w:val="clear" w:color="auto" w:fill="auto"/>
            <w:noWrap/>
            <w:vAlign w:val="bottom"/>
            <w:hideMark/>
          </w:tcPr>
          <w:p w14:paraId="092A500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11</w:t>
            </w:r>
          </w:p>
        </w:tc>
        <w:tc>
          <w:tcPr>
            <w:tcW w:w="442" w:type="dxa"/>
            <w:tcBorders>
              <w:top w:val="nil"/>
              <w:left w:val="nil"/>
              <w:bottom w:val="nil"/>
              <w:right w:val="nil"/>
            </w:tcBorders>
            <w:shd w:val="clear" w:color="auto" w:fill="auto"/>
            <w:noWrap/>
            <w:vAlign w:val="bottom"/>
            <w:hideMark/>
          </w:tcPr>
          <w:p w14:paraId="374C98C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12</w:t>
            </w:r>
          </w:p>
        </w:tc>
        <w:tc>
          <w:tcPr>
            <w:tcW w:w="442" w:type="dxa"/>
            <w:gridSpan w:val="2"/>
            <w:tcBorders>
              <w:top w:val="nil"/>
              <w:left w:val="nil"/>
              <w:bottom w:val="nil"/>
              <w:right w:val="nil"/>
            </w:tcBorders>
            <w:shd w:val="clear" w:color="auto" w:fill="auto"/>
            <w:noWrap/>
            <w:vAlign w:val="bottom"/>
            <w:hideMark/>
          </w:tcPr>
          <w:p w14:paraId="108EA0C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13</w:t>
            </w:r>
          </w:p>
        </w:tc>
        <w:tc>
          <w:tcPr>
            <w:tcW w:w="442" w:type="dxa"/>
            <w:tcBorders>
              <w:top w:val="nil"/>
              <w:left w:val="nil"/>
              <w:bottom w:val="nil"/>
              <w:right w:val="nil"/>
            </w:tcBorders>
            <w:shd w:val="clear" w:color="auto" w:fill="auto"/>
            <w:noWrap/>
            <w:vAlign w:val="bottom"/>
            <w:hideMark/>
          </w:tcPr>
          <w:p w14:paraId="4ABBB86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14</w:t>
            </w:r>
          </w:p>
        </w:tc>
        <w:tc>
          <w:tcPr>
            <w:tcW w:w="442" w:type="dxa"/>
            <w:tcBorders>
              <w:top w:val="nil"/>
              <w:left w:val="nil"/>
              <w:bottom w:val="nil"/>
              <w:right w:val="nil"/>
            </w:tcBorders>
            <w:shd w:val="clear" w:color="auto" w:fill="auto"/>
            <w:noWrap/>
            <w:vAlign w:val="bottom"/>
            <w:hideMark/>
          </w:tcPr>
          <w:p w14:paraId="1E9D4E4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15</w:t>
            </w:r>
          </w:p>
        </w:tc>
      </w:tr>
      <w:tr w:rsidR="00FF46BB" w:rsidRPr="006E4D98" w14:paraId="5BD4FA90"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323B979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LCEVC</w:t>
            </w:r>
          </w:p>
        </w:tc>
        <w:tc>
          <w:tcPr>
            <w:tcW w:w="442" w:type="dxa"/>
            <w:tcBorders>
              <w:top w:val="single" w:sz="8" w:space="0" w:color="auto"/>
              <w:left w:val="single" w:sz="8" w:space="0" w:color="auto"/>
              <w:bottom w:val="single" w:sz="8" w:space="0" w:color="auto"/>
              <w:right w:val="nil"/>
            </w:tcBorders>
            <w:shd w:val="clear" w:color="auto" w:fill="auto"/>
            <w:noWrap/>
            <w:vAlign w:val="bottom"/>
            <w:hideMark/>
          </w:tcPr>
          <w:p w14:paraId="333336E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single" w:sz="8" w:space="0" w:color="auto"/>
              <w:left w:val="nil"/>
              <w:bottom w:val="single" w:sz="8" w:space="0" w:color="auto"/>
              <w:right w:val="nil"/>
            </w:tcBorders>
            <w:shd w:val="clear" w:color="auto" w:fill="auto"/>
            <w:noWrap/>
            <w:vAlign w:val="bottom"/>
            <w:hideMark/>
          </w:tcPr>
          <w:p w14:paraId="4ECDF47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4E293E9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1F5234B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2FBE1E5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2B9F984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0/1</w:t>
            </w:r>
          </w:p>
        </w:tc>
        <w:tc>
          <w:tcPr>
            <w:tcW w:w="447" w:type="dxa"/>
            <w:tcBorders>
              <w:top w:val="single" w:sz="8" w:space="0" w:color="auto"/>
              <w:left w:val="nil"/>
              <w:bottom w:val="single" w:sz="8" w:space="0" w:color="auto"/>
              <w:right w:val="nil"/>
            </w:tcBorders>
            <w:shd w:val="clear" w:color="000000" w:fill="FFFF00"/>
            <w:noWrap/>
            <w:vAlign w:val="bottom"/>
            <w:hideMark/>
          </w:tcPr>
          <w:p w14:paraId="24A0872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0/1</w:t>
            </w:r>
          </w:p>
        </w:tc>
        <w:tc>
          <w:tcPr>
            <w:tcW w:w="442" w:type="dxa"/>
            <w:tcBorders>
              <w:top w:val="single" w:sz="8" w:space="0" w:color="auto"/>
              <w:left w:val="nil"/>
              <w:bottom w:val="single" w:sz="8" w:space="0" w:color="auto"/>
              <w:right w:val="single" w:sz="8" w:space="0" w:color="auto"/>
            </w:tcBorders>
            <w:shd w:val="clear" w:color="auto" w:fill="auto"/>
            <w:noWrap/>
            <w:vAlign w:val="bottom"/>
            <w:hideMark/>
          </w:tcPr>
          <w:p w14:paraId="3D6D839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2D5EEA7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2D55953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4749815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69F2FEA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2A21358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gridSpan w:val="2"/>
            <w:tcBorders>
              <w:top w:val="single" w:sz="8" w:space="0" w:color="auto"/>
              <w:left w:val="nil"/>
              <w:bottom w:val="single" w:sz="8" w:space="0" w:color="auto"/>
              <w:right w:val="nil"/>
            </w:tcBorders>
            <w:shd w:val="clear" w:color="auto" w:fill="auto"/>
            <w:noWrap/>
            <w:vAlign w:val="bottom"/>
            <w:hideMark/>
          </w:tcPr>
          <w:p w14:paraId="570F272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7B5CE17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single" w:sz="8" w:space="0" w:color="auto"/>
            </w:tcBorders>
            <w:shd w:val="clear" w:color="auto" w:fill="auto"/>
            <w:noWrap/>
            <w:vAlign w:val="bottom"/>
            <w:hideMark/>
          </w:tcPr>
          <w:p w14:paraId="3542B98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r>
      <w:tr w:rsidR="00FF46BB" w:rsidRPr="006E4D98" w14:paraId="2A35EB2B"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149D43D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LCEVC 28</w:t>
            </w:r>
          </w:p>
        </w:tc>
        <w:tc>
          <w:tcPr>
            <w:tcW w:w="442" w:type="dxa"/>
            <w:tcBorders>
              <w:top w:val="nil"/>
              <w:left w:val="single" w:sz="8" w:space="0" w:color="auto"/>
              <w:bottom w:val="single" w:sz="8" w:space="0" w:color="auto"/>
              <w:right w:val="nil"/>
            </w:tcBorders>
            <w:shd w:val="clear" w:color="auto" w:fill="auto"/>
            <w:noWrap/>
            <w:vAlign w:val="bottom"/>
            <w:hideMark/>
          </w:tcPr>
          <w:p w14:paraId="703FC38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nil"/>
            </w:tcBorders>
            <w:shd w:val="clear" w:color="auto" w:fill="auto"/>
            <w:noWrap/>
            <w:vAlign w:val="bottom"/>
            <w:hideMark/>
          </w:tcPr>
          <w:p w14:paraId="593BFB2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6D1E4E4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3EAE989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4B21CB8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6A89C39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7" w:type="dxa"/>
            <w:tcBorders>
              <w:top w:val="nil"/>
              <w:left w:val="nil"/>
              <w:bottom w:val="single" w:sz="8" w:space="0" w:color="auto"/>
              <w:right w:val="nil"/>
            </w:tcBorders>
            <w:shd w:val="clear" w:color="000000" w:fill="FFFF00"/>
            <w:noWrap/>
            <w:vAlign w:val="bottom"/>
            <w:hideMark/>
          </w:tcPr>
          <w:p w14:paraId="422292D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single" w:sz="8" w:space="0" w:color="auto"/>
            </w:tcBorders>
            <w:shd w:val="clear" w:color="auto" w:fill="auto"/>
            <w:noWrap/>
            <w:vAlign w:val="bottom"/>
            <w:hideMark/>
          </w:tcPr>
          <w:p w14:paraId="4368010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07FCF305"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0E03A92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3D7C5E8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674377C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2257B8A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gridSpan w:val="2"/>
            <w:tcBorders>
              <w:top w:val="nil"/>
              <w:left w:val="nil"/>
              <w:bottom w:val="single" w:sz="8" w:space="0" w:color="auto"/>
              <w:right w:val="nil"/>
            </w:tcBorders>
            <w:shd w:val="clear" w:color="auto" w:fill="auto"/>
            <w:noWrap/>
            <w:vAlign w:val="bottom"/>
            <w:hideMark/>
          </w:tcPr>
          <w:p w14:paraId="1A52EB6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7A1EA6D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04F4463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r>
      <w:tr w:rsidR="00FF46BB" w:rsidRPr="006E4D98" w14:paraId="6E00073E"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718BA5E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LCEVC 29</w:t>
            </w:r>
          </w:p>
        </w:tc>
        <w:tc>
          <w:tcPr>
            <w:tcW w:w="442" w:type="dxa"/>
            <w:tcBorders>
              <w:top w:val="nil"/>
              <w:left w:val="single" w:sz="8" w:space="0" w:color="auto"/>
              <w:bottom w:val="single" w:sz="8" w:space="0" w:color="auto"/>
              <w:right w:val="nil"/>
            </w:tcBorders>
            <w:shd w:val="clear" w:color="auto" w:fill="auto"/>
            <w:noWrap/>
            <w:vAlign w:val="bottom"/>
            <w:hideMark/>
          </w:tcPr>
          <w:p w14:paraId="1567EA6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nil"/>
            </w:tcBorders>
            <w:shd w:val="clear" w:color="auto" w:fill="auto"/>
            <w:noWrap/>
            <w:vAlign w:val="bottom"/>
            <w:hideMark/>
          </w:tcPr>
          <w:p w14:paraId="4E99464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6929836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78A30B6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21F9CB2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06F39BB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7" w:type="dxa"/>
            <w:tcBorders>
              <w:top w:val="nil"/>
              <w:left w:val="nil"/>
              <w:bottom w:val="single" w:sz="8" w:space="0" w:color="auto"/>
              <w:right w:val="nil"/>
            </w:tcBorders>
            <w:shd w:val="clear" w:color="000000" w:fill="FFFF00"/>
            <w:noWrap/>
            <w:vAlign w:val="bottom"/>
            <w:hideMark/>
          </w:tcPr>
          <w:p w14:paraId="4AA9A1A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68AC871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3DC8943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52EAE7A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18C6048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7FA8897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7FAF16B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gridSpan w:val="2"/>
            <w:tcBorders>
              <w:top w:val="nil"/>
              <w:left w:val="nil"/>
              <w:bottom w:val="single" w:sz="8" w:space="0" w:color="auto"/>
              <w:right w:val="nil"/>
            </w:tcBorders>
            <w:shd w:val="clear" w:color="auto" w:fill="auto"/>
            <w:noWrap/>
            <w:vAlign w:val="bottom"/>
            <w:hideMark/>
          </w:tcPr>
          <w:p w14:paraId="7B082F7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0410F9B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1A48981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r>
    </w:tbl>
    <w:p w14:paraId="710AB315" w14:textId="48D09A85" w:rsidR="00FF46BB" w:rsidRPr="006E4D98" w:rsidRDefault="00FF46BB" w:rsidP="00FF46BB">
      <w:pPr>
        <w:rPr>
          <w:lang w:val="en-CA"/>
        </w:rPr>
      </w:pPr>
      <w:r w:rsidRPr="006E4D98">
        <w:rPr>
          <w:lang w:val="en-CA"/>
        </w:rPr>
        <w:t>The following table reports how the base parsers for AVC, HEVC, VVC would interpret the two bytes of NALU headers for the significant LCEVC NALUs.</w:t>
      </w:r>
    </w:p>
    <w:tbl>
      <w:tblPr>
        <w:tblStyle w:val="TableGrid"/>
        <w:tblW w:w="0" w:type="auto"/>
        <w:tblLook w:val="04A0" w:firstRow="1" w:lastRow="0" w:firstColumn="1" w:lastColumn="0" w:noHBand="0" w:noVBand="1"/>
      </w:tblPr>
      <w:tblGrid>
        <w:gridCol w:w="2253"/>
        <w:gridCol w:w="2253"/>
        <w:gridCol w:w="2252"/>
        <w:gridCol w:w="2252"/>
      </w:tblGrid>
      <w:tr w:rsidR="00FF46BB" w:rsidRPr="006E4D98" w14:paraId="27B824B5" w14:textId="77777777" w:rsidTr="00CE0DF1">
        <w:tc>
          <w:tcPr>
            <w:tcW w:w="2268" w:type="dxa"/>
          </w:tcPr>
          <w:p w14:paraId="42852BC8" w14:textId="77777777" w:rsidR="00FF46BB" w:rsidRPr="006E4D98" w:rsidRDefault="00FF46BB" w:rsidP="00FF46BB">
            <w:pPr>
              <w:spacing w:before="0" w:after="80"/>
              <w:rPr>
                <w:rFonts w:asciiTheme="majorHAnsi" w:eastAsia="Calibri" w:hAnsiTheme="majorHAnsi"/>
                <w:lang w:val="en-CA"/>
              </w:rPr>
            </w:pPr>
          </w:p>
        </w:tc>
        <w:tc>
          <w:tcPr>
            <w:tcW w:w="2268" w:type="dxa"/>
          </w:tcPr>
          <w:p w14:paraId="09ED7AF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LCEVC 28|29</w:t>
            </w:r>
          </w:p>
        </w:tc>
        <w:tc>
          <w:tcPr>
            <w:tcW w:w="2268" w:type="dxa"/>
          </w:tcPr>
          <w:p w14:paraId="76921683"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Layer ID</w:t>
            </w:r>
          </w:p>
        </w:tc>
        <w:tc>
          <w:tcPr>
            <w:tcW w:w="2268" w:type="dxa"/>
          </w:tcPr>
          <w:p w14:paraId="5D768AD0"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Temp ID</w:t>
            </w:r>
          </w:p>
        </w:tc>
      </w:tr>
      <w:tr w:rsidR="00FF46BB" w:rsidRPr="006E4D98" w14:paraId="2068AABB" w14:textId="77777777" w:rsidTr="00CE0DF1">
        <w:tc>
          <w:tcPr>
            <w:tcW w:w="2268" w:type="dxa"/>
          </w:tcPr>
          <w:p w14:paraId="5E64F0BE"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AVC parser</w:t>
            </w:r>
          </w:p>
        </w:tc>
        <w:tc>
          <w:tcPr>
            <w:tcW w:w="2268" w:type="dxa"/>
          </w:tcPr>
          <w:p w14:paraId="6174A3AE"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AVC 25|27</w:t>
            </w:r>
          </w:p>
        </w:tc>
        <w:tc>
          <w:tcPr>
            <w:tcW w:w="2268" w:type="dxa"/>
          </w:tcPr>
          <w:p w14:paraId="52B83150" w14:textId="77777777" w:rsidR="00FF46BB" w:rsidRPr="006E4D98" w:rsidRDefault="00FF46BB" w:rsidP="00FF46BB">
            <w:pPr>
              <w:spacing w:before="0" w:after="80"/>
              <w:rPr>
                <w:rFonts w:asciiTheme="majorHAnsi" w:eastAsia="Calibri" w:hAnsiTheme="majorHAnsi"/>
                <w:lang w:val="en-CA"/>
              </w:rPr>
            </w:pPr>
          </w:p>
        </w:tc>
        <w:tc>
          <w:tcPr>
            <w:tcW w:w="2268" w:type="dxa"/>
          </w:tcPr>
          <w:p w14:paraId="7F48A180" w14:textId="77777777" w:rsidR="00FF46BB" w:rsidRPr="006E4D98" w:rsidRDefault="00FF46BB" w:rsidP="00FF46BB">
            <w:pPr>
              <w:spacing w:before="0" w:after="80"/>
              <w:rPr>
                <w:rFonts w:asciiTheme="majorHAnsi" w:eastAsia="Calibri" w:hAnsiTheme="majorHAnsi"/>
                <w:lang w:val="en-CA"/>
              </w:rPr>
            </w:pPr>
          </w:p>
        </w:tc>
      </w:tr>
      <w:tr w:rsidR="00FF46BB" w:rsidRPr="006E4D98" w14:paraId="7781B4DC" w14:textId="77777777" w:rsidTr="00CE0DF1">
        <w:tc>
          <w:tcPr>
            <w:tcW w:w="2268" w:type="dxa"/>
          </w:tcPr>
          <w:p w14:paraId="6A6A8BBE"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HEVC parser</w:t>
            </w:r>
          </w:p>
        </w:tc>
        <w:tc>
          <w:tcPr>
            <w:tcW w:w="2268" w:type="dxa"/>
          </w:tcPr>
          <w:p w14:paraId="147FE0A0"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HEVC 60|61</w:t>
            </w:r>
          </w:p>
        </w:tc>
        <w:tc>
          <w:tcPr>
            <w:tcW w:w="2268" w:type="dxa"/>
          </w:tcPr>
          <w:p w14:paraId="08D9237C"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63</w:t>
            </w:r>
          </w:p>
        </w:tc>
        <w:tc>
          <w:tcPr>
            <w:tcW w:w="2268" w:type="dxa"/>
          </w:tcPr>
          <w:p w14:paraId="0D32F8DC"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7</w:t>
            </w:r>
          </w:p>
        </w:tc>
      </w:tr>
      <w:tr w:rsidR="00FF46BB" w:rsidRPr="006E4D98" w14:paraId="23D20E96" w14:textId="77777777" w:rsidTr="00CE0DF1">
        <w:tc>
          <w:tcPr>
            <w:tcW w:w="2268" w:type="dxa"/>
          </w:tcPr>
          <w:p w14:paraId="46044AD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VVC parser</w:t>
            </w:r>
          </w:p>
        </w:tc>
        <w:tc>
          <w:tcPr>
            <w:tcW w:w="2268" w:type="dxa"/>
          </w:tcPr>
          <w:p w14:paraId="2DB7072C"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VVC 31|31</w:t>
            </w:r>
          </w:p>
        </w:tc>
        <w:tc>
          <w:tcPr>
            <w:tcW w:w="2268" w:type="dxa"/>
          </w:tcPr>
          <w:p w14:paraId="619AF54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57|59</w:t>
            </w:r>
          </w:p>
        </w:tc>
        <w:tc>
          <w:tcPr>
            <w:tcW w:w="2268" w:type="dxa"/>
          </w:tcPr>
          <w:p w14:paraId="10BFA964"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7</w:t>
            </w:r>
          </w:p>
        </w:tc>
      </w:tr>
    </w:tbl>
    <w:p w14:paraId="5A00A3B1" w14:textId="77777777" w:rsidR="00FF46BB" w:rsidRPr="006E4D98" w:rsidRDefault="00FF46BB" w:rsidP="00FF46BB">
      <w:pPr>
        <w:rPr>
          <w:lang w:val="en-CA"/>
        </w:rPr>
      </w:pPr>
      <w:commentRangeStart w:id="1042"/>
      <w:r w:rsidRPr="006E4D98">
        <w:rPr>
          <w:lang w:val="en-CA"/>
        </w:rPr>
        <w:lastRenderedPageBreak/>
        <w:t>For the AVC parser, the LCEVC NALU types (interpreted as 25 or 27) fall in the Unspecified range from 24 to 31.</w:t>
      </w:r>
    </w:p>
    <w:p w14:paraId="659492CB" w14:textId="77777777" w:rsidR="00FF46BB" w:rsidRPr="006E4D98" w:rsidRDefault="00FF46BB" w:rsidP="00FF46BB">
      <w:pPr>
        <w:rPr>
          <w:lang w:val="en-CA"/>
        </w:rPr>
      </w:pPr>
      <w:r w:rsidRPr="006E4D98">
        <w:rPr>
          <w:lang w:val="en-CA"/>
        </w:rPr>
        <w:t>For the HEVC parser, the LCEVC NALU types (interpreted as 60 or 61) fall in the Unspecified range from 48 to 63.</w:t>
      </w:r>
    </w:p>
    <w:p w14:paraId="3C8093DD" w14:textId="7E2ACF44" w:rsidR="00FF46BB" w:rsidRPr="006E4D98" w:rsidRDefault="00FF46BB" w:rsidP="0064508F">
      <w:pPr>
        <w:rPr>
          <w:lang w:val="en-CA"/>
        </w:rPr>
      </w:pPr>
      <w:r w:rsidRPr="006E4D98">
        <w:rPr>
          <w:lang w:val="en-CA"/>
        </w:rPr>
        <w:t>For the VVC parser, the LCEVC NALU types (interpreted as 31) fall in the Unspecified range from 28 to 31.</w:t>
      </w:r>
      <w:commentRangeEnd w:id="1042"/>
      <w:r w:rsidRPr="006E4D98">
        <w:rPr>
          <w:rFonts w:ascii="Arial" w:eastAsia="Arial" w:hAnsi="Arial" w:cs="Arial"/>
          <w:sz w:val="16"/>
          <w:szCs w:val="16"/>
          <w:lang w:val="en-CA"/>
        </w:rPr>
        <w:commentReference w:id="1042"/>
      </w:r>
    </w:p>
    <w:p w14:paraId="0F761416" w14:textId="0BD6937A" w:rsidR="00140749" w:rsidRPr="006E4D98" w:rsidRDefault="00140749" w:rsidP="00140749">
      <w:pPr>
        <w:pStyle w:val="Heading3"/>
        <w:rPr>
          <w:lang w:val="en-CA"/>
        </w:rPr>
      </w:pPr>
      <w:bookmarkStart w:id="1043" w:name="_Toc166241703"/>
      <w:r w:rsidRPr="006E4D98">
        <w:rPr>
          <w:lang w:val="en-CA"/>
        </w:rPr>
        <w:t>Dual Configuration Boxes in Single Track</w:t>
      </w:r>
      <w:bookmarkEnd w:id="1043"/>
    </w:p>
    <w:p w14:paraId="7D7AECA2" w14:textId="77777777" w:rsidR="00140749" w:rsidRPr="006E4D98" w:rsidRDefault="00140749" w:rsidP="00140749">
      <w:pPr>
        <w:rPr>
          <w:lang w:val="en-CA"/>
        </w:rPr>
      </w:pPr>
      <w:r w:rsidRPr="006E4D98">
        <w:rPr>
          <w:lang w:val="en-CA"/>
        </w:rPr>
        <w:t xml:space="preserve">One open issue in the “NALU approach” proposal, where Base codec NALUs and LCEVC Enhancement codec NALUs are interleaved, is how to carry two different </w:t>
      </w:r>
      <w:r w:rsidRPr="006E4D98">
        <w:rPr>
          <w:rStyle w:val="codeZchn"/>
          <w:rFonts w:eastAsia="MS Mincho"/>
          <w:lang w:val="en-CA"/>
        </w:rPr>
        <w:t>DecoderConfigurationBoxes</w:t>
      </w:r>
      <w:r w:rsidRPr="006E4D98">
        <w:rPr>
          <w:lang w:val="en-CA"/>
        </w:rPr>
        <w:t xml:space="preserve"> in a Single Track, preserving backward compatibility with existing MP4 players.</w:t>
      </w:r>
    </w:p>
    <w:p w14:paraId="20C9EC4C" w14:textId="6D125A3F" w:rsidR="00140749" w:rsidRPr="006E4D98" w:rsidRDefault="00140749" w:rsidP="0064508F">
      <w:pPr>
        <w:rPr>
          <w:lang w:val="en-CA"/>
        </w:rPr>
      </w:pPr>
      <w:r w:rsidRPr="006E4D98">
        <w:rPr>
          <w:lang w:val="en-CA"/>
        </w:rPr>
        <w:t>To solve the above issue, two options are proposed for a backward compatible solution to carry an LCEVC bitstream and a base bitstream in a single-track carriage.</w:t>
      </w:r>
    </w:p>
    <w:p w14:paraId="2BD64E78" w14:textId="3F7BE531" w:rsidR="00140749" w:rsidRPr="006E4D98" w:rsidRDefault="00140749" w:rsidP="00140749">
      <w:pPr>
        <w:pStyle w:val="Heading4"/>
        <w:rPr>
          <w:lang w:val="en-CA"/>
        </w:rPr>
      </w:pPr>
      <w:r w:rsidRPr="006E4D98">
        <w:rPr>
          <w:lang w:val="en-CA"/>
        </w:rPr>
        <w:t xml:space="preserve">Option 1 – Use of </w:t>
      </w:r>
      <w:r w:rsidRPr="006E4D98">
        <w:rPr>
          <w:rStyle w:val="codeZchn"/>
          <w:lang w:val="en-CA"/>
        </w:rPr>
        <w:t>SampleDescriptionBox</w:t>
      </w:r>
    </w:p>
    <w:p w14:paraId="650BEAF4" w14:textId="77777777" w:rsidR="00140749" w:rsidRPr="006E4D98" w:rsidRDefault="00140749" w:rsidP="00140749">
      <w:pPr>
        <w:rPr>
          <w:lang w:val="en-CA"/>
        </w:rPr>
      </w:pPr>
      <w:r w:rsidRPr="006E4D98">
        <w:rPr>
          <w:lang w:val="en-CA"/>
        </w:rPr>
        <w:t xml:space="preserve">In this option, we would insert the LCEVC Decoder Configuration associated to the Base Decoder configuration using the same </w:t>
      </w:r>
      <w:r w:rsidRPr="006E4D98">
        <w:rPr>
          <w:rStyle w:val="codeZchn"/>
          <w:rFonts w:eastAsia="MS Mincho"/>
          <w:lang w:val="en-CA"/>
        </w:rPr>
        <w:t>SampleDescriptionBox</w:t>
      </w:r>
      <w:r w:rsidRPr="006E4D98">
        <w:rPr>
          <w:lang w:val="en-CA"/>
        </w:rPr>
        <w:t xml:space="preserve"> containing the Base Decoder configuration.</w:t>
      </w:r>
    </w:p>
    <w:p w14:paraId="334079CF" w14:textId="04DBA954" w:rsidR="00140749" w:rsidRPr="006E4D98" w:rsidRDefault="00140749" w:rsidP="00140749">
      <w:pPr>
        <w:rPr>
          <w:lang w:val="en-CA"/>
        </w:rPr>
      </w:pPr>
      <w:r w:rsidRPr="006E4D98">
        <w:rPr>
          <w:lang w:val="en-CA"/>
        </w:rPr>
        <w:t xml:space="preserve">The </w:t>
      </w:r>
      <w:r w:rsidRPr="006E4D98">
        <w:rPr>
          <w:rStyle w:val="codeZchn"/>
          <w:rFonts w:eastAsia="MS Mincho"/>
          <w:lang w:val="en-CA"/>
        </w:rPr>
        <w:t>SampleDescriptionBox</w:t>
      </w:r>
      <w:r w:rsidRPr="006E4D98">
        <w:rPr>
          <w:lang w:val="en-CA"/>
        </w:rPr>
        <w:t xml:space="preserve"> is described in ISO/IEC 14496-12 (ISO BMFF) in Section 8.5.2.2 and reported below for convenience:</w:t>
      </w:r>
    </w:p>
    <w:p w14:paraId="176BDF14" w14:textId="675C9FCB" w:rsidR="00140749" w:rsidRPr="006E4D98" w:rsidRDefault="00140749" w:rsidP="00140749">
      <w:pPr>
        <w:pStyle w:val="code"/>
        <w:rPr>
          <w:lang w:val="en-CA"/>
        </w:rPr>
      </w:pPr>
      <w:r w:rsidRPr="006E4D98">
        <w:rPr>
          <w:lang w:val="en-CA"/>
        </w:rPr>
        <w:t>aligned(8)</w:t>
      </w:r>
      <w:r w:rsidR="00446E46" w:rsidRPr="006E4D98">
        <w:rPr>
          <w:lang w:val="en-CA"/>
        </w:rPr>
        <w:br/>
      </w:r>
      <w:r w:rsidRPr="006E4D98">
        <w:rPr>
          <w:lang w:val="en-CA"/>
        </w:rPr>
        <w:t>class SampleDescriptionBox() extends FullBox ('stsd', version, 0) {</w:t>
      </w:r>
      <w:r w:rsidRPr="006E4D98">
        <w:rPr>
          <w:lang w:val="en-CA"/>
        </w:rPr>
        <w:br/>
      </w:r>
      <w:r w:rsidRPr="006E4D98">
        <w:rPr>
          <w:lang w:val="en-CA"/>
        </w:rPr>
        <w:tab/>
        <w:t>int i;</w:t>
      </w:r>
      <w:r w:rsidRPr="006E4D98">
        <w:rPr>
          <w:lang w:val="en-CA"/>
        </w:rPr>
        <w:br/>
      </w:r>
      <w:r w:rsidRPr="006E4D98">
        <w:rPr>
          <w:lang w:val="en-CA"/>
        </w:rPr>
        <w:tab/>
        <w:t>unsigned int(32) entry_count;</w:t>
      </w:r>
      <w:r w:rsidRPr="006E4D98">
        <w:rPr>
          <w:lang w:val="en-CA"/>
        </w:rPr>
        <w:br/>
      </w:r>
      <w:r w:rsidRPr="006E4D98">
        <w:rPr>
          <w:lang w:val="en-CA"/>
        </w:rPr>
        <w:tab/>
        <w:t>for (i = 1 ; i &lt;= entry_count ; i++) {</w:t>
      </w:r>
      <w:r w:rsidRPr="006E4D98">
        <w:rPr>
          <w:lang w:val="en-CA"/>
        </w:rPr>
        <w:br/>
      </w:r>
      <w:r w:rsidRPr="006E4D98">
        <w:rPr>
          <w:lang w:val="en-CA"/>
        </w:rPr>
        <w:tab/>
      </w:r>
      <w:r w:rsidRPr="006E4D98">
        <w:rPr>
          <w:lang w:val="en-CA"/>
        </w:rPr>
        <w:tab/>
        <w:t>SampleEntry();</w:t>
      </w:r>
      <w:r w:rsidRPr="006E4D98">
        <w:rPr>
          <w:lang w:val="en-CA"/>
        </w:rPr>
        <w:tab/>
        <w:t xml:space="preserve"> // an instance of a class derived from SampleEntry</w:t>
      </w:r>
      <w:r w:rsidRPr="006E4D98">
        <w:rPr>
          <w:lang w:val="en-CA"/>
        </w:rPr>
        <w:br/>
      </w:r>
      <w:r w:rsidRPr="006E4D98">
        <w:rPr>
          <w:lang w:val="en-CA"/>
        </w:rPr>
        <w:tab/>
        <w:t>}</w:t>
      </w:r>
      <w:r w:rsidRPr="006E4D98">
        <w:rPr>
          <w:lang w:val="en-CA"/>
        </w:rPr>
        <w:br/>
        <w:t>}</w:t>
      </w:r>
    </w:p>
    <w:p w14:paraId="2FB2C6B1" w14:textId="285FF211" w:rsidR="00446E46" w:rsidRPr="006E4D98" w:rsidRDefault="00446E46" w:rsidP="00140749">
      <w:pPr>
        <w:rPr>
          <w:lang w:val="en-CA"/>
        </w:rPr>
      </w:pPr>
      <w:r w:rsidRPr="006E4D98">
        <w:rPr>
          <w:lang w:val="en-CA"/>
        </w:rPr>
        <w:t xml:space="preserve">The </w:t>
      </w:r>
      <w:r w:rsidRPr="006E4D98">
        <w:rPr>
          <w:rStyle w:val="codeZchn"/>
          <w:rFonts w:eastAsia="MS Mincho"/>
          <w:lang w:val="en-CA"/>
        </w:rPr>
        <w:t>SampleDescriptionBox</w:t>
      </w:r>
      <w:r w:rsidRPr="006E4D98">
        <w:rPr>
          <w:lang w:val="en-CA"/>
        </w:rPr>
        <w:t xml:space="preserve"> allows the allocation of one or more </w:t>
      </w:r>
      <w:r w:rsidRPr="006E4D98">
        <w:rPr>
          <w:rStyle w:val="codeZchn"/>
          <w:rFonts w:eastAsia="MS Mincho"/>
          <w:lang w:val="en-CA"/>
        </w:rPr>
        <w:t>SampleEntry</w:t>
      </w:r>
      <w:r w:rsidRPr="006E4D98">
        <w:rPr>
          <w:lang w:val="en-CA"/>
        </w:rPr>
        <w:t xml:space="preserve">, depending on the field </w:t>
      </w:r>
      <w:r w:rsidRPr="006E4D98">
        <w:rPr>
          <w:rStyle w:val="codeZchn"/>
          <w:rFonts w:eastAsia="MS Mincho"/>
          <w:lang w:val="en-CA"/>
        </w:rPr>
        <w:t>entry_count</w:t>
      </w:r>
      <w:r w:rsidRPr="006E4D98">
        <w:rPr>
          <w:lang w:val="en-CA"/>
        </w:rPr>
        <w:t xml:space="preserve">. Thus, the LCEVC Sample Entry can be inserted after the Base Sample Entry in the same </w:t>
      </w:r>
      <w:r w:rsidRPr="006E4D98">
        <w:rPr>
          <w:rStyle w:val="codeZchn"/>
          <w:rFonts w:eastAsia="MS Mincho"/>
          <w:lang w:val="en-CA"/>
        </w:rPr>
        <w:t>SampleDescriptionBox</w:t>
      </w:r>
      <w:r w:rsidRPr="006E4D98">
        <w:rPr>
          <w:lang w:val="en-CA"/>
        </w:rPr>
        <w:t>.</w:t>
      </w:r>
    </w:p>
    <w:p w14:paraId="3959AF26" w14:textId="4C4D6337" w:rsidR="00446E46" w:rsidRPr="006E4D98" w:rsidRDefault="00446E46" w:rsidP="00446E46">
      <w:pPr>
        <w:spacing w:after="0"/>
        <w:rPr>
          <w:highlight w:val="yellow"/>
          <w:lang w:val="en-CA"/>
        </w:rPr>
      </w:pPr>
      <w:r w:rsidRPr="006E4D98">
        <w:rPr>
          <w:highlight w:val="yellow"/>
          <w:lang w:val="en-CA"/>
        </w:rPr>
        <w:t>NOTE:</w:t>
      </w:r>
    </w:p>
    <w:p w14:paraId="40A120D1" w14:textId="77777777" w:rsidR="00446E46" w:rsidRPr="006E4D98" w:rsidRDefault="00446E46" w:rsidP="00446E46">
      <w:pPr>
        <w:rPr>
          <w:highlight w:val="yellow"/>
          <w:lang w:val="en-CA"/>
        </w:rPr>
      </w:pPr>
      <w:r w:rsidRPr="006E4D98">
        <w:rPr>
          <w:highlight w:val="yellow"/>
          <w:lang w:val="en-CA"/>
        </w:rPr>
        <w:t>Since there cannot be two samples (Base and LCEVC) with the same time stamp in a single track, the LCEVC Sample should be packed in the corresponding Base Sample, or the LCEVC Sample should be carried in Sample Auxiliary Information, as specified in clauses 8.7.8 and 8.7.9 of 14496-12.</w:t>
      </w:r>
    </w:p>
    <w:p w14:paraId="1C0A6C42" w14:textId="03D638CB" w:rsidR="00446E46" w:rsidRPr="006E4D98" w:rsidRDefault="00446E46" w:rsidP="00446E46">
      <w:pPr>
        <w:rPr>
          <w:lang w:val="en-CA"/>
        </w:rPr>
      </w:pPr>
      <w:r w:rsidRPr="006E4D98">
        <w:rPr>
          <w:highlight w:val="yellow"/>
          <w:lang w:val="en-CA"/>
        </w:rPr>
        <w:t>The approach using Sample Auxiliary Information might have limitations with respect to ISOBMFF tools, such as differential encryption of Base Samples and LCEVC SAI Samples.</w:t>
      </w:r>
    </w:p>
    <w:p w14:paraId="56E7D2B4" w14:textId="102059AC" w:rsidR="00446E46" w:rsidRPr="006E4D98" w:rsidRDefault="00446E46" w:rsidP="00446E46">
      <w:pPr>
        <w:spacing w:after="0"/>
        <w:rPr>
          <w:highlight w:val="yellow"/>
          <w:lang w:val="en-CA"/>
        </w:rPr>
      </w:pPr>
      <w:r w:rsidRPr="006E4D98">
        <w:rPr>
          <w:highlight w:val="yellow"/>
          <w:lang w:val="en-CA"/>
        </w:rPr>
        <w:t>NOTE:</w:t>
      </w:r>
    </w:p>
    <w:p w14:paraId="53A466E3" w14:textId="441CE3A4" w:rsidR="00140749" w:rsidRPr="006E4D98" w:rsidRDefault="00446E46" w:rsidP="00446E46">
      <w:pPr>
        <w:spacing w:before="0"/>
        <w:rPr>
          <w:lang w:val="en-CA"/>
        </w:rPr>
      </w:pPr>
      <w:r w:rsidRPr="006E4D98">
        <w:rPr>
          <w:highlight w:val="yellow"/>
          <w:lang w:val="en-CA"/>
        </w:rPr>
        <w:t>We should have specific signaling in the Sample Entry to signal that the stream contains unspecified NALUs (with respect to the Base Sample Entry) that then are interpreted no longer as unspecified, but as LCEVC NALUs according to the MPEG4ExtensionDescriptorsBox.</w:t>
      </w:r>
    </w:p>
    <w:p w14:paraId="5649EC49" w14:textId="75CD434F" w:rsidR="00140749" w:rsidRPr="006E4D98" w:rsidRDefault="00140749" w:rsidP="00140749">
      <w:pPr>
        <w:pStyle w:val="Heading4"/>
        <w:rPr>
          <w:lang w:val="en-CA"/>
        </w:rPr>
      </w:pPr>
      <w:r w:rsidRPr="006E4D98">
        <w:rPr>
          <w:lang w:val="en-CA"/>
        </w:rPr>
        <w:lastRenderedPageBreak/>
        <w:t xml:space="preserve">Option 2 – Use of </w:t>
      </w:r>
      <w:r w:rsidRPr="006E4D98">
        <w:rPr>
          <w:rStyle w:val="codeZchn"/>
          <w:lang w:val="en-CA"/>
        </w:rPr>
        <w:t>MPEG4ExtensionDescriptorsBox</w:t>
      </w:r>
    </w:p>
    <w:p w14:paraId="1BCE14E1" w14:textId="735530EC" w:rsidR="005A38C9" w:rsidRPr="006E4D98" w:rsidRDefault="005A38C9" w:rsidP="00140749">
      <w:pPr>
        <w:rPr>
          <w:lang w:val="en-CA"/>
        </w:rPr>
      </w:pPr>
      <w:r w:rsidRPr="006E4D98">
        <w:rPr>
          <w:lang w:val="en-CA"/>
        </w:rPr>
        <w:t xml:space="preserve">With this option, we would insert the LCEVC Decoder Configuration using the </w:t>
      </w:r>
      <w:r w:rsidRPr="006E4D98">
        <w:rPr>
          <w:rStyle w:val="codeZchn"/>
          <w:rFonts w:eastAsia="MS Mincho"/>
          <w:lang w:val="en-CA"/>
        </w:rPr>
        <w:t>MPEG4ExtensionDescriptorsBox</w:t>
      </w:r>
      <w:r w:rsidRPr="006E4D98">
        <w:rPr>
          <w:lang w:val="en-CA"/>
        </w:rPr>
        <w:t xml:space="preserve"> present in the sample entry of the Base Decoder (in the example below, we show the one for AVC, others are reported in the Annex):</w:t>
      </w:r>
    </w:p>
    <w:p w14:paraId="77E9B8B1" w14:textId="1F755546" w:rsidR="005A38C9" w:rsidRPr="006E4D98" w:rsidRDefault="005A38C9" w:rsidP="005A38C9">
      <w:pPr>
        <w:pStyle w:val="code"/>
        <w:rPr>
          <w:lang w:val="en-CA"/>
        </w:rPr>
      </w:pPr>
      <w:r w:rsidRPr="006E4D98">
        <w:rPr>
          <w:lang w:val="en-CA"/>
        </w:rPr>
        <w:t>class AVCSampleEntry() extends VisualSampleEntry ('avc1' or 'avc3') {</w:t>
      </w:r>
      <w:r w:rsidRPr="006E4D98">
        <w:rPr>
          <w:lang w:val="en-CA"/>
        </w:rPr>
        <w:br/>
      </w:r>
      <w:r w:rsidRPr="006E4D98">
        <w:rPr>
          <w:lang w:val="en-CA"/>
        </w:rPr>
        <w:tab/>
        <w:t>AVCConfigurationBox</w:t>
      </w:r>
      <w:r w:rsidRPr="006E4D98">
        <w:rPr>
          <w:lang w:val="en-CA"/>
        </w:rPr>
        <w:tab/>
        <w:t>config;</w:t>
      </w:r>
      <w:r w:rsidRPr="006E4D98">
        <w:rPr>
          <w:lang w:val="en-CA"/>
        </w:rPr>
        <w:br/>
      </w:r>
      <w:r w:rsidRPr="006E4D98">
        <w:rPr>
          <w:lang w:val="en-CA"/>
        </w:rPr>
        <w:tab/>
        <w:t>MPEG4ExtensionDescriptorsBox ();</w:t>
      </w:r>
      <w:r w:rsidRPr="006E4D98">
        <w:rPr>
          <w:lang w:val="en-CA"/>
        </w:rPr>
        <w:tab/>
        <w:t>// optional</w:t>
      </w:r>
      <w:r w:rsidRPr="006E4D98">
        <w:rPr>
          <w:lang w:val="en-CA"/>
        </w:rPr>
        <w:br/>
        <w:t>}</w:t>
      </w:r>
    </w:p>
    <w:p w14:paraId="25CF706F" w14:textId="66E94E7F" w:rsidR="005A38C9" w:rsidRPr="006E4D98" w:rsidRDefault="005A38C9" w:rsidP="005A38C9">
      <w:pPr>
        <w:pStyle w:val="code"/>
        <w:rPr>
          <w:lang w:val="en-CA"/>
        </w:rPr>
      </w:pPr>
      <w:r w:rsidRPr="006E4D98">
        <w:rPr>
          <w:lang w:val="en-CA"/>
        </w:rPr>
        <w:t>class MPEG4ExtensionDescriptorsBox extends Box('m4ds') {</w:t>
      </w:r>
      <w:r w:rsidRPr="006E4D98">
        <w:rPr>
          <w:lang w:val="en-CA"/>
        </w:rPr>
        <w:br/>
      </w:r>
      <w:r w:rsidRPr="006E4D98">
        <w:rPr>
          <w:lang w:val="en-CA"/>
        </w:rPr>
        <w:tab/>
        <w:t>Descriptor Descr[0 .. 255];</w:t>
      </w:r>
      <w:r w:rsidRPr="006E4D98">
        <w:rPr>
          <w:lang w:val="en-CA"/>
        </w:rPr>
        <w:br/>
        <w:t>}</w:t>
      </w:r>
    </w:p>
    <w:p w14:paraId="1C0A8CB0" w14:textId="7A4A60A4" w:rsidR="005A38C9" w:rsidRPr="006E4D98" w:rsidRDefault="005A38C9" w:rsidP="00140749">
      <w:pPr>
        <w:rPr>
          <w:lang w:val="en-CA"/>
        </w:rPr>
      </w:pPr>
      <w:r w:rsidRPr="006E4D98">
        <w:rPr>
          <w:lang w:val="en-CA"/>
        </w:rPr>
        <w:t>The MPEG4ExtensionDescriptorsBox is described in ISO/IEC 14496-15 (NALU FF) in Section 5.4.2.1.2 and reported below for convenience:</w:t>
      </w:r>
    </w:p>
    <w:p w14:paraId="0717E36F" w14:textId="074F2B01" w:rsidR="005A38C9" w:rsidRPr="006E4D98" w:rsidRDefault="005A38C9" w:rsidP="00140749">
      <w:pPr>
        <w:rPr>
          <w:b/>
          <w:bCs/>
          <w:i/>
          <w:iCs/>
          <w:lang w:val="en-CA"/>
        </w:rPr>
      </w:pPr>
      <w:r w:rsidRPr="006E4D98">
        <w:rPr>
          <w:b/>
          <w:bCs/>
          <w:i/>
          <w:iCs/>
          <w:lang w:val="en-CA"/>
        </w:rPr>
        <w:t>MPEG4ExtensionDescriptorsBox</w:t>
      </w:r>
    </w:p>
    <w:p w14:paraId="2CABB2F4" w14:textId="77777777" w:rsidR="005A38C9" w:rsidRPr="006E4D98" w:rsidRDefault="005A38C9" w:rsidP="005A38C9">
      <w:pPr>
        <w:rPr>
          <w:i/>
          <w:iCs/>
          <w:lang w:val="en-CA"/>
        </w:rPr>
      </w:pPr>
      <w:proofErr w:type="spellStart"/>
      <w:r w:rsidRPr="006E4D98">
        <w:rPr>
          <w:i/>
          <w:iCs/>
          <w:lang w:val="en-CA"/>
        </w:rPr>
        <w:t>Descr</w:t>
      </w:r>
      <w:proofErr w:type="spellEnd"/>
      <w:r w:rsidRPr="006E4D98">
        <w:rPr>
          <w:i/>
          <w:iCs/>
          <w:lang w:val="en-CA"/>
        </w:rPr>
        <w:t xml:space="preserve"> is a descriptor that should be placed in the </w:t>
      </w:r>
      <w:proofErr w:type="spellStart"/>
      <w:r w:rsidRPr="006E4D98">
        <w:rPr>
          <w:i/>
          <w:iCs/>
          <w:lang w:val="en-CA"/>
        </w:rPr>
        <w:t>ElementaryStreamDescriptor</w:t>
      </w:r>
      <w:proofErr w:type="spellEnd"/>
      <w:r w:rsidRPr="006E4D98">
        <w:rPr>
          <w:i/>
          <w:iCs/>
          <w:lang w:val="en-CA"/>
        </w:rPr>
        <w:t xml:space="preserve"> when this stream is used in an MPEG-4 systems context. This does not include </w:t>
      </w:r>
      <w:proofErr w:type="spellStart"/>
      <w:r w:rsidRPr="006E4D98">
        <w:rPr>
          <w:i/>
          <w:iCs/>
          <w:lang w:val="en-CA"/>
        </w:rPr>
        <w:t>SLConfigDescriptor</w:t>
      </w:r>
      <w:proofErr w:type="spellEnd"/>
      <w:r w:rsidRPr="006E4D98">
        <w:rPr>
          <w:i/>
          <w:iCs/>
          <w:lang w:val="en-CA"/>
        </w:rPr>
        <w:t xml:space="preserve"> or </w:t>
      </w:r>
      <w:proofErr w:type="spellStart"/>
      <w:proofErr w:type="gramStart"/>
      <w:r w:rsidRPr="006E4D98">
        <w:rPr>
          <w:i/>
          <w:iCs/>
          <w:lang w:val="en-CA"/>
        </w:rPr>
        <w:t>DecoderConfigDescriptor</w:t>
      </w:r>
      <w:proofErr w:type="spellEnd"/>
      <w:r w:rsidRPr="006E4D98">
        <w:rPr>
          <w:i/>
          <w:iCs/>
          <w:lang w:val="en-CA"/>
        </w:rPr>
        <w:t>, but</w:t>
      </w:r>
      <w:proofErr w:type="gramEnd"/>
      <w:r w:rsidRPr="006E4D98">
        <w:rPr>
          <w:i/>
          <w:iCs/>
          <w:lang w:val="en-CA"/>
        </w:rPr>
        <w:t xml:space="preserve"> includes the other descriptors in order to be placed after the </w:t>
      </w:r>
      <w:proofErr w:type="spellStart"/>
      <w:r w:rsidRPr="006E4D98">
        <w:rPr>
          <w:i/>
          <w:iCs/>
          <w:lang w:val="en-CA"/>
        </w:rPr>
        <w:t>SLConfigDescriptor</w:t>
      </w:r>
      <w:proofErr w:type="spellEnd"/>
      <w:r w:rsidRPr="006E4D98">
        <w:rPr>
          <w:i/>
          <w:iCs/>
          <w:lang w:val="en-CA"/>
        </w:rPr>
        <w:t>.</w:t>
      </w:r>
    </w:p>
    <w:p w14:paraId="51FD123B" w14:textId="77777777" w:rsidR="005A38C9" w:rsidRPr="006E4D98" w:rsidRDefault="005A38C9" w:rsidP="005A38C9">
      <w:pPr>
        <w:rPr>
          <w:i/>
          <w:iCs/>
          <w:lang w:val="en-CA"/>
        </w:rPr>
      </w:pPr>
    </w:p>
    <w:p w14:paraId="74B1483B" w14:textId="77777777" w:rsidR="005A38C9" w:rsidRPr="006E4D98" w:rsidRDefault="005A38C9" w:rsidP="005A38C9">
      <w:pPr>
        <w:rPr>
          <w:i/>
          <w:iCs/>
          <w:lang w:val="en-CA"/>
        </w:rPr>
      </w:pPr>
      <w:r w:rsidRPr="006E4D98">
        <w:rPr>
          <w:i/>
          <w:iCs/>
          <w:lang w:val="en-CA"/>
        </w:rPr>
        <w:t xml:space="preserve">Note that </w:t>
      </w:r>
      <w:proofErr w:type="spellStart"/>
      <w:r w:rsidRPr="006E4D98">
        <w:rPr>
          <w:i/>
          <w:iCs/>
          <w:lang w:val="en-CA"/>
        </w:rPr>
        <w:t>DecoderConfigDescriptor</w:t>
      </w:r>
      <w:proofErr w:type="spellEnd"/>
      <w:r w:rsidRPr="006E4D98">
        <w:rPr>
          <w:i/>
          <w:iCs/>
          <w:lang w:val="en-CA"/>
        </w:rPr>
        <w:t xml:space="preserve"> (Decoder Configuration Descriptor) is defined in 14496-1, clause 7.2.6.6 and </w:t>
      </w:r>
      <w:proofErr w:type="spellStart"/>
      <w:r w:rsidRPr="006E4D98">
        <w:rPr>
          <w:i/>
          <w:iCs/>
          <w:lang w:val="en-CA"/>
        </w:rPr>
        <w:t>SLConfigDescriptor</w:t>
      </w:r>
      <w:proofErr w:type="spellEnd"/>
      <w:r w:rsidRPr="006E4D98">
        <w:rPr>
          <w:i/>
          <w:iCs/>
          <w:lang w:val="en-CA"/>
        </w:rPr>
        <w:t xml:space="preserve"> (Sync Layer Configuration Descriptor) is defined in 14496-1, clause 7.3.2.3.</w:t>
      </w:r>
    </w:p>
    <w:p w14:paraId="4CBA661A" w14:textId="502D07BA" w:rsidR="005A38C9" w:rsidRPr="006E4D98" w:rsidRDefault="005A38C9" w:rsidP="005A38C9">
      <w:pPr>
        <w:rPr>
          <w:i/>
          <w:iCs/>
          <w:lang w:val="en-CA"/>
        </w:rPr>
      </w:pPr>
      <w:r w:rsidRPr="006E4D98">
        <w:rPr>
          <w:i/>
          <w:iCs/>
          <w:lang w:val="en-CA"/>
        </w:rPr>
        <w:t xml:space="preserve">Since the specific </w:t>
      </w:r>
      <w:proofErr w:type="spellStart"/>
      <w:r w:rsidRPr="006E4D98">
        <w:rPr>
          <w:i/>
          <w:iCs/>
          <w:lang w:val="en-CA"/>
        </w:rPr>
        <w:t>ConfigurationBox</w:t>
      </w:r>
      <w:proofErr w:type="spellEnd"/>
      <w:r w:rsidRPr="006E4D98">
        <w:rPr>
          <w:i/>
          <w:iCs/>
          <w:lang w:val="en-CA"/>
        </w:rPr>
        <w:t xml:space="preserve"> for any Base codec of interest (</w:t>
      </w:r>
      <w:proofErr w:type="spellStart"/>
      <w:r w:rsidRPr="006E4D98">
        <w:rPr>
          <w:i/>
          <w:iCs/>
          <w:lang w:val="en-CA"/>
        </w:rPr>
        <w:t>AVCConfigurationBox</w:t>
      </w:r>
      <w:proofErr w:type="spellEnd"/>
      <w:r w:rsidRPr="006E4D98">
        <w:rPr>
          <w:i/>
          <w:iCs/>
          <w:lang w:val="en-CA"/>
        </w:rPr>
        <w:t xml:space="preserve">, </w:t>
      </w:r>
      <w:proofErr w:type="spellStart"/>
      <w:r w:rsidRPr="006E4D98">
        <w:rPr>
          <w:i/>
          <w:iCs/>
          <w:lang w:val="en-CA"/>
        </w:rPr>
        <w:t>HEVCConfigurationBox</w:t>
      </w:r>
      <w:proofErr w:type="spellEnd"/>
      <w:r w:rsidRPr="006E4D98">
        <w:rPr>
          <w:i/>
          <w:iCs/>
          <w:lang w:val="en-CA"/>
        </w:rPr>
        <w:t xml:space="preserve">, </w:t>
      </w:r>
      <w:proofErr w:type="spellStart"/>
      <w:r w:rsidRPr="006E4D98">
        <w:rPr>
          <w:i/>
          <w:iCs/>
          <w:lang w:val="en-CA"/>
        </w:rPr>
        <w:t>EVCConfigurationBox</w:t>
      </w:r>
      <w:proofErr w:type="spellEnd"/>
      <w:r w:rsidRPr="006E4D98">
        <w:rPr>
          <w:i/>
          <w:iCs/>
          <w:lang w:val="en-CA"/>
        </w:rPr>
        <w:t xml:space="preserve">, </w:t>
      </w:r>
      <w:proofErr w:type="spellStart"/>
      <w:r w:rsidRPr="006E4D98">
        <w:rPr>
          <w:i/>
          <w:iCs/>
          <w:lang w:val="en-CA"/>
        </w:rPr>
        <w:t>VVCConfigurationBox</w:t>
      </w:r>
      <w:proofErr w:type="spellEnd"/>
      <w:r w:rsidRPr="006E4D98">
        <w:rPr>
          <w:i/>
          <w:iCs/>
          <w:lang w:val="en-CA"/>
        </w:rPr>
        <w:t xml:space="preserve">) is not derived from the </w:t>
      </w:r>
      <w:proofErr w:type="spellStart"/>
      <w:r w:rsidRPr="006E4D98">
        <w:rPr>
          <w:i/>
          <w:iCs/>
          <w:lang w:val="en-CA"/>
        </w:rPr>
        <w:t>DecoderConfigDescriptor</w:t>
      </w:r>
      <w:proofErr w:type="spellEnd"/>
      <w:r w:rsidRPr="006E4D98">
        <w:rPr>
          <w:i/>
          <w:iCs/>
          <w:lang w:val="en-CA"/>
        </w:rPr>
        <w:t xml:space="preserve">, it seems consistent with the existing 14496-15 specification, clause 5.4.2.1.3, to include in the MPEG4ExtensionDescriptorsBox </w:t>
      </w:r>
      <w:proofErr w:type="spellStart"/>
      <w:r w:rsidRPr="006E4D98">
        <w:rPr>
          <w:i/>
          <w:iCs/>
          <w:lang w:val="en-CA"/>
        </w:rPr>
        <w:t>an</w:t>
      </w:r>
      <w:proofErr w:type="spellEnd"/>
      <w:r w:rsidRPr="006E4D98">
        <w:rPr>
          <w:i/>
          <w:iCs/>
          <w:lang w:val="en-CA"/>
        </w:rPr>
        <w:t xml:space="preserve"> </w:t>
      </w:r>
      <w:proofErr w:type="spellStart"/>
      <w:r w:rsidRPr="006E4D98">
        <w:rPr>
          <w:i/>
          <w:iCs/>
          <w:lang w:val="en-CA"/>
        </w:rPr>
        <w:t>LCEVCConfigurationBox</w:t>
      </w:r>
      <w:proofErr w:type="spellEnd"/>
      <w:r w:rsidRPr="006E4D98">
        <w:rPr>
          <w:i/>
          <w:iCs/>
          <w:lang w:val="en-CA"/>
        </w:rPr>
        <w:t>.</w:t>
      </w:r>
    </w:p>
    <w:p w14:paraId="29D05325" w14:textId="573BE52F" w:rsidR="005A38C9" w:rsidRPr="006E4D98" w:rsidRDefault="005A38C9" w:rsidP="005A38C9">
      <w:pPr>
        <w:spacing w:after="0"/>
        <w:rPr>
          <w:highlight w:val="yellow"/>
          <w:lang w:val="en-CA"/>
        </w:rPr>
      </w:pPr>
      <w:r w:rsidRPr="006E4D98">
        <w:rPr>
          <w:highlight w:val="yellow"/>
          <w:lang w:val="en-CA"/>
        </w:rPr>
        <w:t>NOTE:</w:t>
      </w:r>
    </w:p>
    <w:p w14:paraId="38127282" w14:textId="77777777" w:rsidR="005A38C9" w:rsidRPr="006E4D98" w:rsidRDefault="005A38C9" w:rsidP="005A38C9">
      <w:pPr>
        <w:rPr>
          <w:highlight w:val="yellow"/>
          <w:lang w:val="en-CA"/>
        </w:rPr>
      </w:pPr>
      <w:r w:rsidRPr="006E4D98">
        <w:rPr>
          <w:highlight w:val="yellow"/>
          <w:lang w:val="en-CA"/>
        </w:rPr>
        <w:t>Since there cannot be two samples (Base and LCEVC) with the same time stamp in a single track, the LCEVC Sample should be packed in the corresponding Base Sample, or the LCEVC Sample should be carried in Sample Auxiliary Information, as specified in clauses 8.7.8 and 8.7.9 of 14496-12.</w:t>
      </w:r>
    </w:p>
    <w:p w14:paraId="72C8CB33" w14:textId="3715DE46" w:rsidR="005A38C9" w:rsidRPr="006E4D98" w:rsidRDefault="005A38C9" w:rsidP="005A38C9">
      <w:pPr>
        <w:rPr>
          <w:lang w:val="en-CA"/>
        </w:rPr>
      </w:pPr>
      <w:r w:rsidRPr="006E4D98">
        <w:rPr>
          <w:highlight w:val="yellow"/>
          <w:lang w:val="en-CA"/>
        </w:rPr>
        <w:t>The approach using Sample Auxiliary Information might have limitations with respect to ISOBMFF tools, such as differential encryption of Base Samples and LCEVC SAI Samples.</w:t>
      </w:r>
    </w:p>
    <w:p w14:paraId="1C286169" w14:textId="2FD4323D" w:rsidR="005A38C9" w:rsidRPr="006E4D98" w:rsidRDefault="005A38C9" w:rsidP="005A38C9">
      <w:pPr>
        <w:spacing w:after="0"/>
        <w:rPr>
          <w:highlight w:val="yellow"/>
          <w:lang w:val="en-CA"/>
        </w:rPr>
      </w:pPr>
      <w:r w:rsidRPr="006E4D98">
        <w:rPr>
          <w:highlight w:val="yellow"/>
          <w:lang w:val="en-CA"/>
        </w:rPr>
        <w:t>NOTE:</w:t>
      </w:r>
    </w:p>
    <w:p w14:paraId="3AAF55C2" w14:textId="0E04091C" w:rsidR="005A38C9" w:rsidRPr="006E4D98" w:rsidRDefault="005A38C9" w:rsidP="005A38C9">
      <w:pPr>
        <w:spacing w:before="0"/>
        <w:rPr>
          <w:lang w:val="en-CA"/>
        </w:rPr>
      </w:pPr>
      <w:r w:rsidRPr="006E4D98">
        <w:rPr>
          <w:highlight w:val="yellow"/>
          <w:lang w:val="en-CA"/>
        </w:rPr>
        <w:t>We should have specific signaling in the Sample Entry to signal that the stream contains unspecified NALUs (with respect to the Base Sample Entry) that then are interpreted no longer as unspecified, but as LCEVC NALUs according to the MPEG4ExtensionDescriptorsBox.</w:t>
      </w:r>
    </w:p>
    <w:p w14:paraId="4DC1A992" w14:textId="62F85D4B" w:rsidR="005A38C9" w:rsidRPr="006E4D98" w:rsidRDefault="00A3573D" w:rsidP="005A38C9">
      <w:pPr>
        <w:pStyle w:val="Heading4"/>
        <w:rPr>
          <w:lang w:val="en-CA"/>
        </w:rPr>
      </w:pPr>
      <w:r w:rsidRPr="006E4D98">
        <w:rPr>
          <w:lang w:val="en-CA"/>
        </w:rPr>
        <w:t>S</w:t>
      </w:r>
      <w:r w:rsidR="005A38C9" w:rsidRPr="006E4D98">
        <w:rPr>
          <w:lang w:val="en-CA"/>
        </w:rPr>
        <w:t>pecification amendments</w:t>
      </w:r>
    </w:p>
    <w:p w14:paraId="47BCBABA" w14:textId="31E2ECDC" w:rsidR="00A3573D" w:rsidRPr="006E4D98" w:rsidRDefault="00A3573D" w:rsidP="00140749">
      <w:pPr>
        <w:rPr>
          <w:lang w:val="en-CA"/>
        </w:rPr>
      </w:pPr>
      <w:r w:rsidRPr="006E4D98">
        <w:rPr>
          <w:lang w:val="en-CA"/>
        </w:rPr>
        <w:t xml:space="preserve">This section reports the required amendments to the MPEG4 File Format specification, 14496-12, to support the presence of two </w:t>
      </w:r>
      <w:r w:rsidRPr="006E4D98">
        <w:rPr>
          <w:rStyle w:val="codeZchn"/>
          <w:rFonts w:eastAsia="MS Mincho"/>
          <w:lang w:val="en-CA"/>
        </w:rPr>
        <w:t>DecoderConfigDescriptors</w:t>
      </w:r>
      <w:r w:rsidRPr="006E4D98">
        <w:rPr>
          <w:lang w:val="en-CA"/>
        </w:rPr>
        <w:t xml:space="preserve"> in a single track, one for the Base codec, one for the LCEVC Enhancement codec.</w:t>
      </w:r>
    </w:p>
    <w:p w14:paraId="4AF40DCA" w14:textId="576F4D82" w:rsidR="00A3573D" w:rsidRPr="006E4D98" w:rsidRDefault="00A3573D" w:rsidP="00A3573D">
      <w:pPr>
        <w:pStyle w:val="Heading5"/>
        <w:rPr>
          <w:lang w:val="en-CA"/>
        </w:rPr>
      </w:pPr>
      <w:r w:rsidRPr="006E4D98">
        <w:rPr>
          <w:lang w:val="en-CA"/>
        </w:rPr>
        <w:lastRenderedPageBreak/>
        <w:t xml:space="preserve">Option 1 – Use of </w:t>
      </w:r>
      <w:r w:rsidRPr="006E4D98">
        <w:rPr>
          <w:rStyle w:val="codeZchn"/>
          <w:lang w:val="en-CA"/>
        </w:rPr>
        <w:t>SampleDescriptionBox</w:t>
      </w:r>
    </w:p>
    <w:p w14:paraId="7B39E16E" w14:textId="77777777" w:rsidR="00A3573D" w:rsidRPr="006E4D98" w:rsidRDefault="00A3573D" w:rsidP="00A3573D">
      <w:pPr>
        <w:rPr>
          <w:lang w:val="en-CA"/>
        </w:rPr>
      </w:pPr>
      <w:r w:rsidRPr="006E4D98">
        <w:rPr>
          <w:lang w:val="en-CA"/>
        </w:rPr>
        <w:t>In principle, in 14496-12, clause 8.5.2.2, no amendment would be strictly needed, since the current specification allows the insertion of a first Sample Entry for the Base and a second Sample Entry for the LCEVC Enhancement.</w:t>
      </w:r>
    </w:p>
    <w:p w14:paraId="2C1C7BE8" w14:textId="77777777" w:rsidR="00A3573D" w:rsidRPr="006E4D98" w:rsidRDefault="00A3573D" w:rsidP="00A3573D">
      <w:pPr>
        <w:rPr>
          <w:lang w:val="en-CA"/>
        </w:rPr>
      </w:pPr>
      <w:r w:rsidRPr="006E4D98">
        <w:rPr>
          <w:lang w:val="en-CA"/>
        </w:rPr>
        <w:t>For clarity and completeness, the specific case of a second Sample Entry for LCEVC can be described in the text or a note to the specification.</w:t>
      </w:r>
    </w:p>
    <w:p w14:paraId="50A9AF83" w14:textId="3C6F0687" w:rsidR="00A3573D" w:rsidRPr="006E4D98" w:rsidRDefault="00A3573D" w:rsidP="00140749">
      <w:pPr>
        <w:rPr>
          <w:lang w:val="en-CA"/>
        </w:rPr>
      </w:pPr>
      <w:r w:rsidRPr="006E4D98">
        <w:rPr>
          <w:lang w:val="en-CA"/>
        </w:rPr>
        <w:t>This solution also gives the advantage of possibly associating more than one LCEVC bitstream to the same Base bitstream, without the need for duplication.</w:t>
      </w:r>
    </w:p>
    <w:p w14:paraId="55CC223A" w14:textId="3EC5C100" w:rsidR="00A3573D" w:rsidRPr="006E4D98" w:rsidRDefault="00A3573D" w:rsidP="00A3573D">
      <w:pPr>
        <w:pStyle w:val="Heading5"/>
        <w:rPr>
          <w:lang w:val="en-CA"/>
        </w:rPr>
      </w:pPr>
      <w:r w:rsidRPr="006E4D98">
        <w:rPr>
          <w:lang w:val="en-CA"/>
        </w:rPr>
        <w:t>Option 2 – Use of MPEG4ExtensionDescriptorsBox</w:t>
      </w:r>
    </w:p>
    <w:p w14:paraId="3043ABA9" w14:textId="707D33C2" w:rsidR="00A3573D" w:rsidRPr="006E4D98" w:rsidRDefault="00A3573D" w:rsidP="00A3573D">
      <w:pPr>
        <w:rPr>
          <w:lang w:val="en-CA"/>
        </w:rPr>
      </w:pPr>
      <w:r w:rsidRPr="006E4D98">
        <w:rPr>
          <w:lang w:val="en-CA"/>
        </w:rPr>
        <w:t xml:space="preserve">In 14496-15, clause 5.4.2.1.3, at the end of the </w:t>
      </w:r>
      <w:proofErr w:type="spellStart"/>
      <w:r w:rsidRPr="006E4D98">
        <w:rPr>
          <w:lang w:val="en-CA"/>
        </w:rPr>
        <w:t>Descr</w:t>
      </w:r>
      <w:proofErr w:type="spellEnd"/>
      <w:r w:rsidRPr="006E4D98">
        <w:rPr>
          <w:lang w:val="en-CA"/>
        </w:rPr>
        <w:t xml:space="preserve"> semantics, add the highlighted text:</w:t>
      </w:r>
    </w:p>
    <w:p w14:paraId="2F1D456B" w14:textId="77777777" w:rsidR="00A3573D" w:rsidRPr="006E4D98" w:rsidRDefault="00A3573D" w:rsidP="00A3573D">
      <w:pPr>
        <w:rPr>
          <w:i/>
          <w:iCs/>
          <w:lang w:val="en-CA"/>
        </w:rPr>
      </w:pPr>
      <w:proofErr w:type="spellStart"/>
      <w:r w:rsidRPr="006E4D98">
        <w:rPr>
          <w:rFonts w:ascii="Courier New" w:hAnsi="Courier New" w:cs="Courier New"/>
          <w:i/>
          <w:iCs/>
          <w:lang w:val="en-CA"/>
        </w:rPr>
        <w:t>Descr</w:t>
      </w:r>
      <w:proofErr w:type="spellEnd"/>
      <w:r w:rsidRPr="006E4D98">
        <w:rPr>
          <w:i/>
          <w:iCs/>
          <w:lang w:val="en-CA"/>
        </w:rPr>
        <w:t xml:space="preserve"> is a descriptor that should be placed in the </w:t>
      </w:r>
      <w:proofErr w:type="spellStart"/>
      <w:r w:rsidRPr="006E4D98">
        <w:rPr>
          <w:i/>
          <w:iCs/>
          <w:lang w:val="en-CA"/>
        </w:rPr>
        <w:t>ElementaryStreamDescriptor</w:t>
      </w:r>
      <w:proofErr w:type="spellEnd"/>
      <w:r w:rsidRPr="006E4D98">
        <w:rPr>
          <w:i/>
          <w:iCs/>
          <w:lang w:val="en-CA"/>
        </w:rPr>
        <w:t xml:space="preserve"> when this stream is used in an MPEG-4 systems context. This does not include </w:t>
      </w:r>
      <w:proofErr w:type="spellStart"/>
      <w:r w:rsidRPr="006E4D98">
        <w:rPr>
          <w:i/>
          <w:iCs/>
          <w:lang w:val="en-CA"/>
        </w:rPr>
        <w:t>SLConfigDescriptor</w:t>
      </w:r>
      <w:proofErr w:type="spellEnd"/>
      <w:r w:rsidRPr="006E4D98">
        <w:rPr>
          <w:i/>
          <w:iCs/>
          <w:lang w:val="en-CA"/>
        </w:rPr>
        <w:t xml:space="preserve"> or </w:t>
      </w:r>
      <w:proofErr w:type="spellStart"/>
      <w:proofErr w:type="gramStart"/>
      <w:r w:rsidRPr="006E4D98">
        <w:rPr>
          <w:i/>
          <w:iCs/>
          <w:lang w:val="en-CA"/>
        </w:rPr>
        <w:t>DecoderConfigDescriptor</w:t>
      </w:r>
      <w:proofErr w:type="spellEnd"/>
      <w:r w:rsidRPr="006E4D98">
        <w:rPr>
          <w:i/>
          <w:iCs/>
          <w:lang w:val="en-CA"/>
        </w:rPr>
        <w:t>, but</w:t>
      </w:r>
      <w:proofErr w:type="gramEnd"/>
      <w:r w:rsidRPr="006E4D98">
        <w:rPr>
          <w:i/>
          <w:iCs/>
          <w:lang w:val="en-CA"/>
        </w:rPr>
        <w:t xml:space="preserve"> includes the other descriptors in order to be placed after the </w:t>
      </w:r>
      <w:proofErr w:type="spellStart"/>
      <w:r w:rsidRPr="006E4D98">
        <w:rPr>
          <w:i/>
          <w:iCs/>
          <w:lang w:val="en-CA"/>
        </w:rPr>
        <w:t>SLConfigDescriptor</w:t>
      </w:r>
      <w:proofErr w:type="spellEnd"/>
      <w:r w:rsidRPr="006E4D98">
        <w:rPr>
          <w:i/>
          <w:iCs/>
          <w:lang w:val="en-CA"/>
        </w:rPr>
        <w:t xml:space="preserve">. </w:t>
      </w:r>
      <w:proofErr w:type="gramStart"/>
      <w:r w:rsidRPr="006E4D98">
        <w:rPr>
          <w:i/>
          <w:iCs/>
          <w:highlight w:val="yellow"/>
          <w:lang w:val="en-CA"/>
        </w:rPr>
        <w:t>In particular, the</w:t>
      </w:r>
      <w:proofErr w:type="gramEnd"/>
      <w:r w:rsidRPr="006E4D98">
        <w:rPr>
          <w:i/>
          <w:iCs/>
          <w:highlight w:val="yellow"/>
          <w:lang w:val="en-CA"/>
        </w:rPr>
        <w:t xml:space="preserve"> descriptor for an LCEVC decoder can be present in the </w:t>
      </w:r>
      <w:proofErr w:type="spellStart"/>
      <w:r w:rsidRPr="006E4D98">
        <w:rPr>
          <w:i/>
          <w:iCs/>
          <w:highlight w:val="yellow"/>
          <w:lang w:val="en-CA"/>
        </w:rPr>
        <w:t>Descr</w:t>
      </w:r>
      <w:proofErr w:type="spellEnd"/>
      <w:r w:rsidRPr="006E4D98">
        <w:rPr>
          <w:i/>
          <w:iCs/>
          <w:highlight w:val="yellow"/>
          <w:lang w:val="en-CA"/>
        </w:rPr>
        <w:t xml:space="preserve"> field: in this case, one or more </w:t>
      </w:r>
      <w:proofErr w:type="spellStart"/>
      <w:r w:rsidRPr="006E4D98">
        <w:rPr>
          <w:i/>
          <w:iCs/>
          <w:highlight w:val="yellow"/>
          <w:lang w:val="en-CA"/>
        </w:rPr>
        <w:t>LCEVCConfigurationBox</w:t>
      </w:r>
      <w:proofErr w:type="spellEnd"/>
      <w:r w:rsidRPr="006E4D98">
        <w:rPr>
          <w:i/>
          <w:iCs/>
          <w:highlight w:val="yellow"/>
          <w:lang w:val="en-CA"/>
        </w:rPr>
        <w:t xml:space="preserve"> shall be considered as the descriptor(s) for one or more LCEVC decoder(s) associated as enhancement to the Base decoder identified by the </w:t>
      </w:r>
      <w:proofErr w:type="spellStart"/>
      <w:r w:rsidRPr="006E4D98">
        <w:rPr>
          <w:i/>
          <w:iCs/>
          <w:highlight w:val="yellow"/>
          <w:lang w:val="en-CA"/>
        </w:rPr>
        <w:t>ConfigurationBox</w:t>
      </w:r>
      <w:proofErr w:type="spellEnd"/>
      <w:r w:rsidRPr="006E4D98">
        <w:rPr>
          <w:i/>
          <w:iCs/>
          <w:highlight w:val="yellow"/>
          <w:lang w:val="en-CA"/>
        </w:rPr>
        <w:t xml:space="preserve"> preceding the MPEG4ExtensionDescriptorsBox.</w:t>
      </w:r>
    </w:p>
    <w:p w14:paraId="1B3691CF" w14:textId="7D98C8DC" w:rsidR="005A38C9" w:rsidRPr="006E4D98" w:rsidRDefault="00A3573D" w:rsidP="00140749">
      <w:pPr>
        <w:rPr>
          <w:lang w:val="en-CA"/>
        </w:rPr>
      </w:pPr>
      <w:r w:rsidRPr="006E4D98">
        <w:rPr>
          <w:lang w:val="en-CA"/>
        </w:rPr>
        <w:t>This solution also gives the advantage of possibly associating more than one LCEVC bitstream to the same Base bitstream, without the need for duplication.</w:t>
      </w:r>
    </w:p>
    <w:p w14:paraId="6A4FBF5C" w14:textId="069338D5" w:rsidR="002A49B1" w:rsidRPr="006E4D98" w:rsidRDefault="002A49B1" w:rsidP="002A49B1">
      <w:pPr>
        <w:pStyle w:val="Heading2"/>
        <w:rPr>
          <w:lang w:val="en-CA"/>
        </w:rPr>
      </w:pPr>
      <w:bookmarkStart w:id="1044" w:name="_Toc166241704"/>
      <w:r w:rsidRPr="006E4D98">
        <w:rPr>
          <w:lang w:val="en-CA"/>
        </w:rPr>
        <w:t>SEI approach</w:t>
      </w:r>
      <w:bookmarkEnd w:id="1044"/>
    </w:p>
    <w:p w14:paraId="5A6400EC" w14:textId="1D089D3E" w:rsidR="00FF46BB" w:rsidRPr="006E4D98" w:rsidRDefault="00FF46BB" w:rsidP="00FF46BB">
      <w:pPr>
        <w:rPr>
          <w:lang w:val="en-CA"/>
        </w:rPr>
      </w:pPr>
      <w:r w:rsidRPr="006E4D98">
        <w:rPr>
          <w:lang w:val="en-CA"/>
        </w:rPr>
        <w:t>LCEVC encoded data units are Network Abstraction Layer (NAL) units as defined in ISO/IEC 23094-2, Sec. 7.3.2.</w:t>
      </w:r>
    </w:p>
    <w:p w14:paraId="5A1D10EF" w14:textId="568974B9" w:rsidR="00FF46BB" w:rsidRPr="006E4D98" w:rsidRDefault="00FF46BB" w:rsidP="002A49B1">
      <w:pPr>
        <w:rPr>
          <w:lang w:val="en-CA"/>
        </w:rPr>
      </w:pPr>
      <w:r w:rsidRPr="006E4D98">
        <w:rPr>
          <w:lang w:val="en-CA"/>
        </w:rPr>
        <w:t>All the MPEG base video coding standards considered (e.g., AVC, HEVC, VVC) provide metadata messages that can be used for the carriage of LCEVC. AVC, HEVC and VVC, employ NAL units as basic data units, and additionally the type of NAL unit identified as Supplemental Enhancement Information (SEI) that can be used to embed the LCEVC NAL unit stream.</w:t>
      </w:r>
    </w:p>
    <w:p w14:paraId="3BC80CEC" w14:textId="77777777" w:rsidR="00FF46BB" w:rsidRPr="006E4D98" w:rsidRDefault="00C06054" w:rsidP="00FF46BB">
      <w:pPr>
        <w:keepNext/>
        <w:rPr>
          <w:lang w:val="en-CA"/>
        </w:rPr>
      </w:pPr>
      <w:r w:rsidRPr="00F96655">
        <w:rPr>
          <w:rFonts w:asciiTheme="majorHAnsi" w:hAnsiTheme="majorHAnsi"/>
          <w:noProof/>
          <w:lang w:val="en-CA"/>
        </w:rPr>
        <w:object w:dxaOrig="14220" w:dyaOrig="900" w14:anchorId="6BE7D738">
          <v:shape id="_x0000_i1025" type="#_x0000_t75" alt="" style="width:454.1pt;height:31.6pt;mso-width-percent:0;mso-height-percent:0;mso-width-percent:0;mso-height-percent:0" o:ole="">
            <v:imagedata r:id="rId23" o:title=""/>
          </v:shape>
          <o:OLEObject Type="Embed" ProgID="Visio.Drawing.15" ShapeID="_x0000_i1025" DrawAspect="Content" ObjectID="_1778879221" r:id="rId24"/>
        </w:object>
      </w:r>
    </w:p>
    <w:p w14:paraId="2450FA36" w14:textId="4B2009F4" w:rsidR="00FF46BB" w:rsidRPr="006E4D98" w:rsidRDefault="00FF46BB" w:rsidP="00FF46BB">
      <w:pPr>
        <w:pStyle w:val="Caption"/>
        <w:rPr>
          <w:lang w:val="en-CA"/>
        </w:rPr>
      </w:pPr>
      <w:r w:rsidRPr="006E4D98">
        <w:rPr>
          <w:lang w:val="en-CA"/>
        </w:rPr>
        <w:t xml:space="preserve">Figure </w:t>
      </w:r>
      <w:r w:rsidRPr="006E4D98">
        <w:rPr>
          <w:lang w:val="en-CA"/>
        </w:rPr>
        <w:fldChar w:fldCharType="begin"/>
      </w:r>
      <w:r w:rsidRPr="006E4D98">
        <w:rPr>
          <w:lang w:val="en-CA"/>
        </w:rPr>
        <w:instrText xml:space="preserve"> SEQ Figure \* ARABIC </w:instrText>
      </w:r>
      <w:r w:rsidRPr="006E4D98">
        <w:rPr>
          <w:lang w:val="en-CA"/>
        </w:rPr>
        <w:fldChar w:fldCharType="separate"/>
      </w:r>
      <w:r w:rsidR="00F96655" w:rsidRPr="006E4D98">
        <w:rPr>
          <w:noProof/>
          <w:lang w:val="en-CA"/>
        </w:rPr>
        <w:t>4</w:t>
      </w:r>
      <w:r w:rsidRPr="006E4D98">
        <w:rPr>
          <w:lang w:val="en-CA"/>
        </w:rPr>
        <w:fldChar w:fldCharType="end"/>
      </w:r>
      <w:r w:rsidRPr="006E4D98">
        <w:rPr>
          <w:lang w:val="en-CA"/>
        </w:rPr>
        <w:t>: Diagram of Embedded SEI “single track” for LCEVC.</w:t>
      </w:r>
    </w:p>
    <w:p w14:paraId="60EB169E" w14:textId="56AB9595" w:rsidR="00FF46BB" w:rsidRPr="006E4D98" w:rsidRDefault="00140749" w:rsidP="00140749">
      <w:pPr>
        <w:pStyle w:val="Heading3"/>
        <w:rPr>
          <w:lang w:val="en-CA"/>
        </w:rPr>
      </w:pPr>
      <w:bookmarkStart w:id="1045" w:name="_Toc166241705"/>
      <w:r w:rsidRPr="006E4D98">
        <w:rPr>
          <w:lang w:val="en-CA"/>
        </w:rPr>
        <w:t>Carriage of LCEVC NALUs in SEI messages</w:t>
      </w:r>
      <w:bookmarkEnd w:id="1045"/>
    </w:p>
    <w:p w14:paraId="7FB30BEA" w14:textId="77777777" w:rsidR="00140749" w:rsidRPr="006E4D98" w:rsidRDefault="00140749" w:rsidP="00140749">
      <w:pPr>
        <w:rPr>
          <w:lang w:val="en-CA"/>
        </w:rPr>
      </w:pPr>
      <w:r w:rsidRPr="006E4D98">
        <w:rPr>
          <w:lang w:val="en-CA"/>
        </w:rPr>
        <w:t xml:space="preserve">When the base encoding for LCEVC is an MPEG standard, the elementary stream is a NALU stream. In this case, the encapsulation of LCEVC Access Units as metadata is implemented using the SEI messages specific for each Base codec. AVC, HEVC and VVC have each a different NALU format (i.e., with different NALU headers) breakdown of NALU types and payloads. However, all of them comprise SEI messages, identified with a </w:t>
      </w:r>
      <w:proofErr w:type="spellStart"/>
      <w:r w:rsidRPr="006E4D98">
        <w:rPr>
          <w:lang w:val="en-CA"/>
        </w:rPr>
        <w:t>nal_unit_type</w:t>
      </w:r>
      <w:proofErr w:type="spellEnd"/>
      <w:r w:rsidRPr="006E4D98">
        <w:rPr>
          <w:lang w:val="en-CA"/>
        </w:rPr>
        <w:t xml:space="preserve"> field as in the following table, where RBSP stands for raw byte sequence payload (see </w:t>
      </w:r>
      <w:r w:rsidRPr="006E4D98">
        <w:rPr>
          <w:lang w:val="en-CA"/>
        </w:rPr>
        <w:fldChar w:fldCharType="begin"/>
      </w:r>
      <w:r w:rsidRPr="006E4D98">
        <w:rPr>
          <w:lang w:val="en-CA"/>
        </w:rPr>
        <w:instrText xml:space="preserve"> REF _Ref116298660 \h  \* MERGEFORMAT </w:instrText>
      </w:r>
      <w:r w:rsidRPr="006E4D98">
        <w:rPr>
          <w:lang w:val="en-CA"/>
        </w:rPr>
      </w:r>
      <w:r w:rsidRPr="006E4D98">
        <w:rPr>
          <w:lang w:val="en-CA"/>
        </w:rPr>
        <w:fldChar w:fldCharType="separate"/>
      </w:r>
      <w:r w:rsidRPr="006E4D98">
        <w:rPr>
          <w:lang w:val="en-CA"/>
        </w:rPr>
        <w:t xml:space="preserve">Table </w:t>
      </w:r>
      <w:r w:rsidRPr="006E4D98">
        <w:rPr>
          <w:noProof/>
          <w:lang w:val="en-CA"/>
        </w:rPr>
        <w:t>1</w:t>
      </w:r>
      <w:r w:rsidRPr="006E4D98">
        <w:rPr>
          <w:lang w:val="en-CA"/>
        </w:rPr>
        <w:fldChar w:fldCharType="end"/>
      </w:r>
      <w:r w:rsidRPr="006E4D98">
        <w:rPr>
          <w:lang w:val="en-CA"/>
        </w:rPr>
        <w:t xml:space="preserve"> below).</w:t>
      </w:r>
    </w:p>
    <w:tbl>
      <w:tblPr>
        <w:tblStyle w:val="TableGrid"/>
        <w:tblW w:w="7088" w:type="dxa"/>
        <w:jc w:val="center"/>
        <w:tblLook w:val="04A0" w:firstRow="1" w:lastRow="0" w:firstColumn="1" w:lastColumn="0" w:noHBand="0" w:noVBand="1"/>
      </w:tblPr>
      <w:tblGrid>
        <w:gridCol w:w="1414"/>
        <w:gridCol w:w="2049"/>
        <w:gridCol w:w="3625"/>
      </w:tblGrid>
      <w:tr w:rsidR="00140749" w:rsidRPr="006E4D98" w14:paraId="7DE2FFE1"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shd w:val="clear" w:color="auto" w:fill="auto"/>
            <w:hideMark/>
          </w:tcPr>
          <w:p w14:paraId="12DD0B7E"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MPEG</w:t>
            </w:r>
            <w:r w:rsidRPr="006E4D98">
              <w:rPr>
                <w:rFonts w:asciiTheme="majorHAnsi" w:eastAsia="Calibri" w:hAnsiTheme="majorHAnsi"/>
                <w:lang w:val="en-CA"/>
              </w:rPr>
              <w:br/>
              <w:t>Standard</w:t>
            </w:r>
          </w:p>
        </w:tc>
        <w:tc>
          <w:tcPr>
            <w:tcW w:w="2049" w:type="dxa"/>
            <w:tcBorders>
              <w:top w:val="single" w:sz="4" w:space="0" w:color="auto"/>
              <w:left w:val="single" w:sz="4" w:space="0" w:color="auto"/>
              <w:bottom w:val="single" w:sz="4" w:space="0" w:color="auto"/>
              <w:right w:val="single" w:sz="4" w:space="0" w:color="auto"/>
            </w:tcBorders>
            <w:shd w:val="clear" w:color="auto" w:fill="auto"/>
            <w:hideMark/>
          </w:tcPr>
          <w:p w14:paraId="450EA170"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SEI</w:t>
            </w:r>
            <w:r w:rsidRPr="006E4D98">
              <w:rPr>
                <w:rFonts w:asciiTheme="majorHAnsi" w:eastAsia="Calibri" w:hAnsiTheme="majorHAnsi"/>
                <w:lang w:val="en-CA"/>
              </w:rPr>
              <w:br/>
            </w:r>
            <w:proofErr w:type="spellStart"/>
            <w:r w:rsidRPr="006E4D98">
              <w:rPr>
                <w:rFonts w:asciiTheme="majorHAnsi" w:eastAsia="Calibri" w:hAnsiTheme="majorHAnsi"/>
                <w:lang w:val="en-CA"/>
              </w:rPr>
              <w:t>nal_unit_type</w:t>
            </w:r>
            <w:proofErr w:type="spellEnd"/>
          </w:p>
        </w:tc>
        <w:tc>
          <w:tcPr>
            <w:tcW w:w="3625" w:type="dxa"/>
            <w:tcBorders>
              <w:top w:val="single" w:sz="4" w:space="0" w:color="auto"/>
              <w:left w:val="single" w:sz="4" w:space="0" w:color="auto"/>
              <w:bottom w:val="single" w:sz="4" w:space="0" w:color="auto"/>
              <w:right w:val="single" w:sz="4" w:space="0" w:color="auto"/>
            </w:tcBorders>
            <w:shd w:val="clear" w:color="auto" w:fill="auto"/>
            <w:hideMark/>
          </w:tcPr>
          <w:p w14:paraId="5D541629"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Corresponding</w:t>
            </w:r>
            <w:r w:rsidRPr="006E4D98">
              <w:rPr>
                <w:rFonts w:asciiTheme="majorHAnsi" w:eastAsia="Calibri" w:hAnsiTheme="majorHAnsi"/>
                <w:lang w:val="en-CA"/>
              </w:rPr>
              <w:br/>
              <w:t>NAL unit payload</w:t>
            </w:r>
          </w:p>
        </w:tc>
      </w:tr>
      <w:tr w:rsidR="00140749" w:rsidRPr="006E4D98" w14:paraId="66379DAE"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hideMark/>
          </w:tcPr>
          <w:p w14:paraId="087F448A"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lastRenderedPageBreak/>
              <w:t>AVC</w:t>
            </w:r>
          </w:p>
        </w:tc>
        <w:tc>
          <w:tcPr>
            <w:tcW w:w="2049" w:type="dxa"/>
            <w:tcBorders>
              <w:top w:val="single" w:sz="4" w:space="0" w:color="auto"/>
              <w:left w:val="single" w:sz="4" w:space="0" w:color="auto"/>
              <w:bottom w:val="single" w:sz="4" w:space="0" w:color="auto"/>
              <w:right w:val="single" w:sz="4" w:space="0" w:color="auto"/>
            </w:tcBorders>
            <w:hideMark/>
          </w:tcPr>
          <w:p w14:paraId="157527E5"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6</w:t>
            </w:r>
          </w:p>
        </w:tc>
        <w:tc>
          <w:tcPr>
            <w:tcW w:w="3625" w:type="dxa"/>
            <w:tcBorders>
              <w:top w:val="single" w:sz="4" w:space="0" w:color="auto"/>
              <w:left w:val="single" w:sz="4" w:space="0" w:color="auto"/>
              <w:bottom w:val="single" w:sz="4" w:space="0" w:color="auto"/>
              <w:right w:val="single" w:sz="4" w:space="0" w:color="auto"/>
            </w:tcBorders>
            <w:hideMark/>
          </w:tcPr>
          <w:p w14:paraId="4A8833CA" w14:textId="77777777" w:rsidR="00140749" w:rsidRPr="006E4D98" w:rsidRDefault="00140749" w:rsidP="00140749">
            <w:pPr>
              <w:spacing w:before="0" w:after="80"/>
              <w:rPr>
                <w:rFonts w:asciiTheme="majorHAnsi" w:eastAsia="Calibri" w:hAnsiTheme="majorHAnsi"/>
                <w:lang w:val="en-CA"/>
              </w:rPr>
            </w:pPr>
            <w:proofErr w:type="spellStart"/>
            <w:r w:rsidRPr="006E4D98">
              <w:rPr>
                <w:rFonts w:asciiTheme="majorHAnsi" w:eastAsia="Calibri" w:hAnsiTheme="majorHAnsi"/>
                <w:lang w:val="en-CA"/>
              </w:rPr>
              <w:t>sei_rbsp</w:t>
            </w:r>
            <w:proofErr w:type="spellEnd"/>
            <w:r w:rsidRPr="006E4D98">
              <w:rPr>
                <w:rFonts w:asciiTheme="majorHAnsi" w:eastAsia="Calibri" w:hAnsiTheme="majorHAnsi"/>
                <w:lang w:val="en-CA"/>
              </w:rPr>
              <w:t>()</w:t>
            </w:r>
          </w:p>
        </w:tc>
      </w:tr>
      <w:tr w:rsidR="00140749" w:rsidRPr="006E4D98" w14:paraId="3FA6EA0A"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hideMark/>
          </w:tcPr>
          <w:p w14:paraId="7EA8F91E"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HEVC</w:t>
            </w:r>
          </w:p>
        </w:tc>
        <w:tc>
          <w:tcPr>
            <w:tcW w:w="2049" w:type="dxa"/>
            <w:tcBorders>
              <w:top w:val="single" w:sz="4" w:space="0" w:color="auto"/>
              <w:left w:val="single" w:sz="4" w:space="0" w:color="auto"/>
              <w:bottom w:val="single" w:sz="4" w:space="0" w:color="auto"/>
              <w:right w:val="single" w:sz="4" w:space="0" w:color="auto"/>
            </w:tcBorders>
            <w:hideMark/>
          </w:tcPr>
          <w:p w14:paraId="3369FD18"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39</w:t>
            </w:r>
            <w:r w:rsidRPr="006E4D98">
              <w:rPr>
                <w:rFonts w:asciiTheme="majorHAnsi" w:eastAsia="Calibri" w:hAnsiTheme="majorHAnsi"/>
                <w:vertAlign w:val="superscript"/>
                <w:lang w:val="en-CA"/>
              </w:rPr>
              <w:t>*</w:t>
            </w:r>
          </w:p>
        </w:tc>
        <w:tc>
          <w:tcPr>
            <w:tcW w:w="3625" w:type="dxa"/>
            <w:tcBorders>
              <w:top w:val="single" w:sz="4" w:space="0" w:color="auto"/>
              <w:left w:val="single" w:sz="4" w:space="0" w:color="auto"/>
              <w:bottom w:val="single" w:sz="4" w:space="0" w:color="auto"/>
              <w:right w:val="single" w:sz="4" w:space="0" w:color="auto"/>
            </w:tcBorders>
            <w:hideMark/>
          </w:tcPr>
          <w:p w14:paraId="041F4BAD" w14:textId="77777777" w:rsidR="00140749" w:rsidRPr="006E4D98" w:rsidRDefault="00140749" w:rsidP="00140749">
            <w:pPr>
              <w:spacing w:before="0" w:after="80"/>
              <w:rPr>
                <w:rFonts w:asciiTheme="majorHAnsi" w:eastAsia="Calibri" w:hAnsiTheme="majorHAnsi"/>
                <w:lang w:val="en-CA"/>
              </w:rPr>
            </w:pPr>
            <w:proofErr w:type="spellStart"/>
            <w:r w:rsidRPr="006E4D98">
              <w:rPr>
                <w:rFonts w:asciiTheme="majorHAnsi" w:eastAsia="Calibri" w:hAnsiTheme="majorHAnsi"/>
                <w:lang w:val="en-CA"/>
              </w:rPr>
              <w:t>sei_rbsp</w:t>
            </w:r>
            <w:proofErr w:type="spellEnd"/>
            <w:r w:rsidRPr="006E4D98">
              <w:rPr>
                <w:rFonts w:asciiTheme="majorHAnsi" w:eastAsia="Calibri" w:hAnsiTheme="majorHAnsi"/>
                <w:lang w:val="en-CA"/>
              </w:rPr>
              <w:t>()</w:t>
            </w:r>
          </w:p>
        </w:tc>
      </w:tr>
      <w:tr w:rsidR="00140749" w:rsidRPr="006E4D98" w14:paraId="4B235FB1"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hideMark/>
          </w:tcPr>
          <w:p w14:paraId="016D5256"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VVC</w:t>
            </w:r>
          </w:p>
        </w:tc>
        <w:tc>
          <w:tcPr>
            <w:tcW w:w="2049" w:type="dxa"/>
            <w:tcBorders>
              <w:top w:val="single" w:sz="4" w:space="0" w:color="auto"/>
              <w:left w:val="single" w:sz="4" w:space="0" w:color="auto"/>
              <w:bottom w:val="single" w:sz="4" w:space="0" w:color="auto"/>
              <w:right w:val="single" w:sz="4" w:space="0" w:color="auto"/>
            </w:tcBorders>
            <w:hideMark/>
          </w:tcPr>
          <w:p w14:paraId="59FC5268"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23</w:t>
            </w:r>
            <w:r w:rsidRPr="006E4D98">
              <w:rPr>
                <w:rFonts w:asciiTheme="majorHAnsi" w:eastAsia="Calibri" w:hAnsiTheme="majorHAnsi"/>
                <w:vertAlign w:val="superscript"/>
                <w:lang w:val="en-CA"/>
              </w:rPr>
              <w:t>*</w:t>
            </w:r>
          </w:p>
        </w:tc>
        <w:tc>
          <w:tcPr>
            <w:tcW w:w="3625" w:type="dxa"/>
            <w:tcBorders>
              <w:top w:val="single" w:sz="4" w:space="0" w:color="auto"/>
              <w:left w:val="single" w:sz="4" w:space="0" w:color="auto"/>
              <w:bottom w:val="single" w:sz="4" w:space="0" w:color="auto"/>
              <w:right w:val="single" w:sz="4" w:space="0" w:color="auto"/>
            </w:tcBorders>
            <w:hideMark/>
          </w:tcPr>
          <w:p w14:paraId="3FF23D38" w14:textId="77777777" w:rsidR="00140749" w:rsidRPr="006E4D98" w:rsidRDefault="00140749" w:rsidP="00140749">
            <w:pPr>
              <w:spacing w:before="0" w:after="80"/>
              <w:rPr>
                <w:rFonts w:asciiTheme="majorHAnsi" w:eastAsia="Calibri" w:hAnsiTheme="majorHAnsi"/>
                <w:lang w:val="en-CA"/>
              </w:rPr>
            </w:pPr>
            <w:proofErr w:type="spellStart"/>
            <w:r w:rsidRPr="006E4D98">
              <w:rPr>
                <w:rFonts w:asciiTheme="majorHAnsi" w:eastAsia="Calibri" w:hAnsiTheme="majorHAnsi"/>
                <w:lang w:val="en-CA"/>
              </w:rPr>
              <w:t>sei_rbsp</w:t>
            </w:r>
            <w:proofErr w:type="spellEnd"/>
            <w:r w:rsidRPr="006E4D98">
              <w:rPr>
                <w:rFonts w:asciiTheme="majorHAnsi" w:eastAsia="Calibri" w:hAnsiTheme="majorHAnsi"/>
                <w:lang w:val="en-CA"/>
              </w:rPr>
              <w:t>()</w:t>
            </w:r>
          </w:p>
        </w:tc>
      </w:tr>
      <w:tr w:rsidR="00140749" w:rsidRPr="006E4D98" w14:paraId="4B5DE6B6" w14:textId="77777777" w:rsidTr="00CE0DF1">
        <w:trPr>
          <w:jc w:val="center"/>
        </w:trPr>
        <w:tc>
          <w:tcPr>
            <w:tcW w:w="7088" w:type="dxa"/>
            <w:gridSpan w:val="3"/>
            <w:tcBorders>
              <w:top w:val="single" w:sz="4" w:space="0" w:color="auto"/>
              <w:left w:val="single" w:sz="4" w:space="0" w:color="auto"/>
              <w:bottom w:val="single" w:sz="4" w:space="0" w:color="auto"/>
              <w:right w:val="single" w:sz="4" w:space="0" w:color="auto"/>
            </w:tcBorders>
            <w:hideMark/>
          </w:tcPr>
          <w:p w14:paraId="271AD4AE" w14:textId="77777777" w:rsidR="00140749" w:rsidRPr="006E4D98" w:rsidRDefault="00140749" w:rsidP="00140749">
            <w:pPr>
              <w:spacing w:before="0" w:after="80"/>
              <w:rPr>
                <w:rFonts w:asciiTheme="majorHAnsi" w:eastAsia="Calibri" w:hAnsiTheme="majorHAnsi"/>
                <w:vertAlign w:val="superscript"/>
                <w:lang w:val="en-CA"/>
              </w:rPr>
            </w:pPr>
            <w:r w:rsidRPr="006E4D98">
              <w:rPr>
                <w:rFonts w:asciiTheme="majorHAnsi" w:eastAsia="Calibri" w:hAnsiTheme="majorHAnsi"/>
                <w:vertAlign w:val="superscript"/>
                <w:lang w:val="en-CA"/>
              </w:rPr>
              <w:t>*</w:t>
            </w:r>
            <w:r w:rsidRPr="006E4D98">
              <w:rPr>
                <w:rFonts w:asciiTheme="majorHAnsi" w:eastAsia="Calibri" w:hAnsiTheme="majorHAnsi"/>
                <w:lang w:val="en-CA"/>
              </w:rPr>
              <w:t xml:space="preserve"> </w:t>
            </w:r>
            <w:proofErr w:type="gramStart"/>
            <w:r w:rsidRPr="006E4D98">
              <w:rPr>
                <w:rFonts w:asciiTheme="majorHAnsi" w:eastAsia="Calibri" w:hAnsiTheme="majorHAnsi"/>
                <w:lang w:val="en-CA"/>
              </w:rPr>
              <w:t>prefix</w:t>
            </w:r>
            <w:proofErr w:type="gramEnd"/>
            <w:r w:rsidRPr="006E4D98">
              <w:rPr>
                <w:rFonts w:asciiTheme="majorHAnsi" w:eastAsia="Calibri" w:hAnsiTheme="majorHAnsi"/>
                <w:lang w:val="en-CA"/>
              </w:rPr>
              <w:t xml:space="preserve"> SEI</w:t>
            </w:r>
          </w:p>
        </w:tc>
      </w:tr>
    </w:tbl>
    <w:p w14:paraId="6C68A33D" w14:textId="77777777" w:rsidR="00140749" w:rsidRPr="006E4D98" w:rsidRDefault="00140749" w:rsidP="00140749">
      <w:pPr>
        <w:pStyle w:val="Caption"/>
        <w:rPr>
          <w:lang w:val="en-CA"/>
        </w:rPr>
      </w:pPr>
      <w:bookmarkStart w:id="1046" w:name="_Ref116298660"/>
      <w:bookmarkStart w:id="1047" w:name="_Toc104302760"/>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Pr="006E4D98">
        <w:rPr>
          <w:noProof/>
          <w:lang w:val="en-CA"/>
        </w:rPr>
        <w:t>1</w:t>
      </w:r>
      <w:r w:rsidRPr="006E4D98">
        <w:rPr>
          <w:lang w:val="en-CA"/>
        </w:rPr>
        <w:fldChar w:fldCharType="end"/>
      </w:r>
      <w:bookmarkEnd w:id="1046"/>
      <w:r w:rsidRPr="006E4D98">
        <w:rPr>
          <w:lang w:val="en-CA"/>
        </w:rPr>
        <w:t xml:space="preserve"> - SEI NALU type</w:t>
      </w:r>
      <w:bookmarkEnd w:id="1047"/>
    </w:p>
    <w:p w14:paraId="4BCEBBF6" w14:textId="571FE87C" w:rsidR="00140749" w:rsidRPr="006E4D98" w:rsidRDefault="00140749" w:rsidP="00140749">
      <w:pPr>
        <w:pStyle w:val="Heading3"/>
        <w:rPr>
          <w:lang w:val="en-CA"/>
        </w:rPr>
      </w:pPr>
      <w:bookmarkStart w:id="1048" w:name="_Toc166241706"/>
      <w:r w:rsidRPr="006E4D98">
        <w:rPr>
          <w:lang w:val="en-CA"/>
        </w:rPr>
        <w:t>Suggested solution for SEI carriage</w:t>
      </w:r>
      <w:bookmarkEnd w:id="1048"/>
    </w:p>
    <w:p w14:paraId="31672647" w14:textId="69FB9014" w:rsidR="00140749" w:rsidRPr="006E4D98" w:rsidRDefault="00140749" w:rsidP="00140749">
      <w:pPr>
        <w:rPr>
          <w:lang w:val="en-CA"/>
        </w:rPr>
      </w:pPr>
      <w:r w:rsidRPr="006E4D98">
        <w:rPr>
          <w:lang w:val="en-CA"/>
        </w:rPr>
        <w:t>The proposed solution for using SEI encapsulation of an LCEVC bitstream consists in defining a new SEI message for LCEVC and referencing it as a new Payload Type in each of the base layer video coding specifications.</w:t>
      </w:r>
    </w:p>
    <w:p w14:paraId="3915A53C" w14:textId="25E739B5" w:rsidR="00140749" w:rsidRPr="006E4D98" w:rsidRDefault="00140749" w:rsidP="00140749">
      <w:pPr>
        <w:rPr>
          <w:lang w:val="en-CA"/>
        </w:rPr>
      </w:pPr>
      <w:r w:rsidRPr="006E4D98">
        <w:rPr>
          <w:lang w:val="en-CA"/>
        </w:rPr>
        <w:t xml:space="preserve">In AVC (IS 14496-10), the SEI message </w:t>
      </w:r>
      <w:proofErr w:type="spellStart"/>
      <w:r w:rsidRPr="006E4D98">
        <w:rPr>
          <w:lang w:val="en-CA"/>
        </w:rPr>
        <w:t>payloadType</w:t>
      </w:r>
      <w:proofErr w:type="spellEnd"/>
      <w:r w:rsidRPr="006E4D98">
        <w:rPr>
          <w:lang w:val="en-CA"/>
        </w:rPr>
        <w:t xml:space="preserve"> is a field of 8 bits (with an escape mechanism). The Payload Types are specified in Section D.1.1, with values ranging from 0 to 56, and from 137 to 201, with the other values up to 255 allocated as </w:t>
      </w:r>
      <w:proofErr w:type="spellStart"/>
      <w:r w:rsidRPr="006E4D98">
        <w:rPr>
          <w:lang w:val="en-CA"/>
        </w:rPr>
        <w:t>reserved_sei_message</w:t>
      </w:r>
      <w:proofErr w:type="spellEnd"/>
      <w:r w:rsidRPr="006E4D98">
        <w:rPr>
          <w:lang w:val="en-CA"/>
        </w:rPr>
        <w:t>.</w:t>
      </w:r>
    </w:p>
    <w:p w14:paraId="14361046" w14:textId="2BA00E2E" w:rsidR="00140749" w:rsidRPr="006E4D98" w:rsidRDefault="00140749" w:rsidP="00140749">
      <w:pPr>
        <w:rPr>
          <w:lang w:val="en-CA"/>
        </w:rPr>
      </w:pPr>
      <w:r w:rsidRPr="006E4D98">
        <w:rPr>
          <w:lang w:val="en-CA"/>
        </w:rPr>
        <w:t xml:space="preserve">In HEVC (IS 23008-2), as well, the SEI message </w:t>
      </w:r>
      <w:proofErr w:type="spellStart"/>
      <w:r w:rsidRPr="006E4D98">
        <w:rPr>
          <w:lang w:val="en-CA"/>
        </w:rPr>
        <w:t>payloadType</w:t>
      </w:r>
      <w:proofErr w:type="spellEnd"/>
      <w:r w:rsidRPr="006E4D98">
        <w:rPr>
          <w:lang w:val="en-CA"/>
        </w:rPr>
        <w:t xml:space="preserve"> is a field of 8 bits (with an escape mechanism). The Payload Types are specified in Section D.2.1, with values ranging from 0 to 56, and from 128 to 201, with other values up to 255 allocated as </w:t>
      </w:r>
      <w:proofErr w:type="spellStart"/>
      <w:r w:rsidRPr="006E4D98">
        <w:rPr>
          <w:lang w:val="en-CA"/>
        </w:rPr>
        <w:t>reserved_sei_message</w:t>
      </w:r>
      <w:proofErr w:type="spellEnd"/>
      <w:r w:rsidRPr="006E4D98">
        <w:rPr>
          <w:lang w:val="en-CA"/>
        </w:rPr>
        <w:t>.</w:t>
      </w:r>
    </w:p>
    <w:p w14:paraId="1E153DE7" w14:textId="364CB2FC" w:rsidR="00140749" w:rsidRPr="006E4D98" w:rsidRDefault="00140749" w:rsidP="00140749">
      <w:pPr>
        <w:rPr>
          <w:lang w:val="en-CA"/>
        </w:rPr>
      </w:pPr>
      <w:r w:rsidRPr="006E4D98">
        <w:rPr>
          <w:lang w:val="en-CA"/>
        </w:rPr>
        <w:t xml:space="preserve">In VVC (IS 23090-3), as well, the SEI message </w:t>
      </w:r>
      <w:proofErr w:type="spellStart"/>
      <w:r w:rsidRPr="006E4D98">
        <w:rPr>
          <w:lang w:val="en-CA"/>
        </w:rPr>
        <w:t>payloadType</w:t>
      </w:r>
      <w:proofErr w:type="spellEnd"/>
      <w:r w:rsidRPr="006E4D98">
        <w:rPr>
          <w:lang w:val="en-CA"/>
        </w:rPr>
        <w:t xml:space="preserve"> is a field of 8 bits (with an escape mechanism). The Payload Types are specified in Section D.2.1, with values ranging from 0 to 45, and from 129 to 204, with other values up to 255 allocated as </w:t>
      </w:r>
      <w:proofErr w:type="spellStart"/>
      <w:r w:rsidRPr="006E4D98">
        <w:rPr>
          <w:lang w:val="en-CA"/>
        </w:rPr>
        <w:t>reserved_sei_message</w:t>
      </w:r>
      <w:proofErr w:type="spellEnd"/>
      <w:r w:rsidRPr="006E4D98">
        <w:rPr>
          <w:lang w:val="en-CA"/>
        </w:rPr>
        <w:t>.</w:t>
      </w:r>
    </w:p>
    <w:p w14:paraId="5F3B650C" w14:textId="377B30D5" w:rsidR="00140749" w:rsidRPr="006E4D98" w:rsidRDefault="00140749" w:rsidP="00140749">
      <w:pPr>
        <w:rPr>
          <w:lang w:val="en-CA"/>
        </w:rPr>
      </w:pPr>
      <w:r w:rsidRPr="006E4D98">
        <w:rPr>
          <w:lang w:val="en-CA"/>
        </w:rPr>
        <w:t xml:space="preserve">The suggested value of </w:t>
      </w:r>
      <w:proofErr w:type="spellStart"/>
      <w:r w:rsidRPr="006E4D98">
        <w:rPr>
          <w:lang w:val="en-CA"/>
        </w:rPr>
        <w:t>payloadType</w:t>
      </w:r>
      <w:proofErr w:type="spellEnd"/>
      <w:r w:rsidRPr="006E4D98">
        <w:rPr>
          <w:lang w:val="en-CA"/>
        </w:rPr>
        <w:t xml:space="preserve"> to be allocated to LCEVC in the three specifications (AVC, HEVC, VVC) is </w:t>
      </w:r>
      <w:proofErr w:type="spellStart"/>
      <w:r w:rsidRPr="006E4D98">
        <w:rPr>
          <w:highlight w:val="yellow"/>
          <w:lang w:val="en-CA"/>
        </w:rPr>
        <w:t>payloadType</w:t>
      </w:r>
      <w:proofErr w:type="spellEnd"/>
      <w:r w:rsidRPr="006E4D98">
        <w:rPr>
          <w:highlight w:val="yellow"/>
          <w:lang w:val="en-CA"/>
        </w:rPr>
        <w:t xml:space="preserve"> value 57</w:t>
      </w:r>
      <w:r w:rsidRPr="006E4D98">
        <w:rPr>
          <w:lang w:val="en-CA"/>
        </w:rPr>
        <w:t>, that falls in the “reserved range” of all the three spec.</w:t>
      </w:r>
    </w:p>
    <w:p w14:paraId="394ABDD0" w14:textId="66E47035" w:rsidR="002A49B1" w:rsidRPr="006E4D98" w:rsidRDefault="002A49B1" w:rsidP="002A49B1">
      <w:pPr>
        <w:pStyle w:val="Heading2"/>
        <w:rPr>
          <w:lang w:val="en-CA"/>
        </w:rPr>
      </w:pPr>
      <w:bookmarkStart w:id="1049" w:name="_Toc166241707"/>
      <w:r w:rsidRPr="006E4D98">
        <w:rPr>
          <w:lang w:val="en-CA"/>
        </w:rPr>
        <w:t>Aggregators approach</w:t>
      </w:r>
      <w:bookmarkEnd w:id="1049"/>
    </w:p>
    <w:p w14:paraId="1037C0C2" w14:textId="0EFB63BA" w:rsidR="00F82EA5" w:rsidRPr="006E4D98" w:rsidRDefault="00F82EA5" w:rsidP="008B3FE4">
      <w:pPr>
        <w:rPr>
          <w:lang w:val="en-CA"/>
        </w:rPr>
      </w:pPr>
      <w:r w:rsidRPr="006E4D98">
        <w:rPr>
          <w:lang w:val="en-CA"/>
        </w:rPr>
        <w:t>In this proposal we provide a ISOBMFF based codec-agnostic solution for the carriage of LCEVC bitstream in a single-track.</w:t>
      </w:r>
    </w:p>
    <w:p w14:paraId="1DD7A898" w14:textId="53A4687B" w:rsidR="00952A96" w:rsidRPr="006E4D98" w:rsidRDefault="00952A96" w:rsidP="00952A96">
      <w:pPr>
        <w:pStyle w:val="Heading3"/>
        <w:rPr>
          <w:lang w:val="en-CA"/>
        </w:rPr>
      </w:pPr>
      <w:bookmarkStart w:id="1050" w:name="_Toc166241708"/>
      <w:r w:rsidRPr="006E4D98">
        <w:rPr>
          <w:lang w:val="en-CA"/>
        </w:rPr>
        <w:t>AVC/H264 NALU header format</w:t>
      </w:r>
      <w:bookmarkEnd w:id="1050"/>
    </w:p>
    <w:p w14:paraId="555B7955" w14:textId="77777777" w:rsidR="00952A96" w:rsidRPr="006E4D98" w:rsidRDefault="00952A96" w:rsidP="00952A96">
      <w:pPr>
        <w:rPr>
          <w:lang w:val="en-CA"/>
        </w:rPr>
      </w:pPr>
      <w:r w:rsidRPr="006E4D98">
        <w:rPr>
          <w:lang w:val="en-CA"/>
        </w:rPr>
        <w:t xml:space="preserve">The proposed changes, with respect to the current “Dual Track” carriage of LCEVC, are highlighted with track changes or </w:t>
      </w:r>
      <w:r w:rsidRPr="006E4D98">
        <w:rPr>
          <w:highlight w:val="yellow"/>
          <w:lang w:val="en-CA"/>
        </w:rPr>
        <w:t>yellow</w:t>
      </w:r>
      <w:r w:rsidRPr="006E4D98">
        <w:rPr>
          <w:lang w:val="en-CA"/>
        </w:rPr>
        <w:t xml:space="preserve"> text.</w:t>
      </w:r>
    </w:p>
    <w:p w14:paraId="4AD02FDD" w14:textId="428D8DAD" w:rsidR="00952A96" w:rsidRPr="006E4D98" w:rsidRDefault="00952A96" w:rsidP="008B3FE4">
      <w:pPr>
        <w:rPr>
          <w:lang w:val="en-CA"/>
        </w:rPr>
      </w:pPr>
      <w:r w:rsidRPr="006E4D98">
        <w:rPr>
          <w:lang w:val="en-CA"/>
        </w:rPr>
        <w:t>The clause numbering refers to the numbering currently used in IS 14496-15, Clause 13.</w:t>
      </w:r>
    </w:p>
    <w:p w14:paraId="4F0758EF" w14:textId="12A1FADA" w:rsidR="00952A96" w:rsidRPr="006E4D98" w:rsidRDefault="00952A96" w:rsidP="008B3FE4">
      <w:pPr>
        <w:rPr>
          <w:b/>
          <w:bCs/>
          <w:lang w:val="en-CA"/>
        </w:rPr>
      </w:pPr>
      <w:r w:rsidRPr="006E4D98">
        <w:rPr>
          <w:b/>
          <w:bCs/>
          <w:lang w:val="en-CA"/>
        </w:rPr>
        <w:t>13</w:t>
      </w:r>
      <w:r w:rsidRPr="006E4D98">
        <w:rPr>
          <w:b/>
          <w:bCs/>
          <w:lang w:val="en-CA"/>
        </w:rPr>
        <w:tab/>
        <w:t>LCEVC elementary streams and sample definitions</w:t>
      </w:r>
    </w:p>
    <w:p w14:paraId="72B40F65" w14:textId="1F048DC3" w:rsidR="00952A96" w:rsidRPr="006E4D98" w:rsidRDefault="00952A96" w:rsidP="008B3FE4">
      <w:pPr>
        <w:rPr>
          <w:b/>
          <w:bCs/>
          <w:lang w:val="en-CA"/>
        </w:rPr>
      </w:pPr>
      <w:r w:rsidRPr="006E4D98">
        <w:rPr>
          <w:b/>
          <w:bCs/>
          <w:lang w:val="en-CA"/>
        </w:rPr>
        <w:t>13.1</w:t>
      </w:r>
      <w:r w:rsidRPr="006E4D98">
        <w:rPr>
          <w:b/>
          <w:bCs/>
          <w:lang w:val="en-CA"/>
        </w:rPr>
        <w:tab/>
        <w:t>Overview</w:t>
      </w:r>
    </w:p>
    <w:p w14:paraId="13324ACD" w14:textId="77777777" w:rsidR="00952A96" w:rsidRPr="006E4D98" w:rsidRDefault="00952A96" w:rsidP="00952A96">
      <w:pPr>
        <w:rPr>
          <w:lang w:val="en-CA"/>
        </w:rPr>
      </w:pPr>
      <w:r w:rsidRPr="006E4D98">
        <w:rPr>
          <w:lang w:val="en-CA"/>
        </w:rPr>
        <w:t>…</w:t>
      </w:r>
    </w:p>
    <w:p w14:paraId="0B6C4A81" w14:textId="77777777" w:rsidR="00952A96" w:rsidRPr="006E4D98" w:rsidRDefault="00952A96" w:rsidP="00952A96">
      <w:pPr>
        <w:rPr>
          <w:lang w:val="en-CA"/>
        </w:rPr>
      </w:pPr>
      <w:r w:rsidRPr="006E4D98">
        <w:rPr>
          <w:lang w:val="en-CA"/>
        </w:rPr>
        <w:t xml:space="preserve">LCEVC elementary streams carry enhancement to a "base" codec such as the ones listed above. </w:t>
      </w:r>
      <w:r w:rsidRPr="006E4D98">
        <w:rPr>
          <w:highlight w:val="yellow"/>
          <w:lang w:val="en-CA"/>
        </w:rPr>
        <w:t>A LCEVC elementary stream and a “base” codec elementary stream may be present in the same track.</w:t>
      </w:r>
      <w:r w:rsidRPr="006E4D98">
        <w:rPr>
          <w:lang w:val="en-CA"/>
        </w:rPr>
        <w:t xml:space="preserve"> When, a LCEVC elementary stream is in its own track, it makes a reference to a "base" codec elementary stream in a separate track, so that the LCEVC stream can be decoded in conjunction with the "base" stream, while the "base" stream can be decoded independently of the LCEVC stream. </w:t>
      </w:r>
    </w:p>
    <w:p w14:paraId="5472FAE6" w14:textId="77777777" w:rsidR="00952A96" w:rsidRPr="006E4D98" w:rsidRDefault="00952A96" w:rsidP="00952A96">
      <w:pPr>
        <w:rPr>
          <w:lang w:val="en-CA"/>
        </w:rPr>
      </w:pPr>
      <w:r w:rsidRPr="006E4D98">
        <w:rPr>
          <w:highlight w:val="yellow"/>
          <w:lang w:val="en-CA"/>
        </w:rPr>
        <w:lastRenderedPageBreak/>
        <w:t>An aggregator structure is specified to allow LCEVC elementary stream and a “base” codec elementary stream to be present in the same track. The aggregator structure enables grouping of NAL units from the base codec elementary stream into aggregated data units.</w:t>
      </w:r>
    </w:p>
    <w:p w14:paraId="5A1020B2" w14:textId="77777777" w:rsidR="00952A96" w:rsidRPr="006E4D98" w:rsidRDefault="00952A96" w:rsidP="00952A96">
      <w:pPr>
        <w:rPr>
          <w:lang w:val="en-CA"/>
        </w:rPr>
      </w:pPr>
      <w:r w:rsidRPr="006E4D98">
        <w:rPr>
          <w:lang w:val="en-CA"/>
        </w:rPr>
        <w:t>This clause defines the carriage of LCEVC elementary streams in the ISO base media file format as defined in this specification.</w:t>
      </w:r>
    </w:p>
    <w:p w14:paraId="675F9F29" w14:textId="6F226426" w:rsidR="00952A96" w:rsidRPr="006E4D98" w:rsidRDefault="00952A96" w:rsidP="008B3FE4">
      <w:pPr>
        <w:rPr>
          <w:lang w:val="en-CA"/>
        </w:rPr>
      </w:pPr>
      <w:r w:rsidRPr="006E4D98">
        <w:rPr>
          <w:lang w:val="en-CA"/>
        </w:rPr>
        <w:t>…</w:t>
      </w:r>
    </w:p>
    <w:p w14:paraId="237C9385" w14:textId="19C07C98" w:rsidR="00952A96" w:rsidRPr="006E4D98" w:rsidRDefault="00952A96" w:rsidP="00952A96">
      <w:pPr>
        <w:rPr>
          <w:b/>
          <w:bCs/>
          <w:lang w:val="en-CA"/>
        </w:rPr>
      </w:pPr>
      <w:r w:rsidRPr="006E4D98">
        <w:rPr>
          <w:b/>
          <w:bCs/>
          <w:lang w:val="en-CA"/>
        </w:rPr>
        <w:t>13.4</w:t>
      </w:r>
      <w:r w:rsidRPr="006E4D98">
        <w:rPr>
          <w:b/>
          <w:bCs/>
          <w:lang w:val="en-CA"/>
        </w:rPr>
        <w:tab/>
      </w:r>
      <w:r w:rsidRPr="006E4D98">
        <w:rPr>
          <w:b/>
          <w:bCs/>
          <w:lang w:val="en-CA"/>
        </w:rPr>
        <w:tab/>
        <w:t>Derivation from ISO base media file format</w:t>
      </w:r>
    </w:p>
    <w:p w14:paraId="2B1E2A5E" w14:textId="22E080F8" w:rsidR="00952A96" w:rsidRPr="006E4D98" w:rsidRDefault="00952A96" w:rsidP="00952A96">
      <w:pPr>
        <w:rPr>
          <w:b/>
          <w:bCs/>
          <w:lang w:val="en-CA"/>
        </w:rPr>
      </w:pPr>
      <w:bookmarkStart w:id="1051" w:name="_Toc140671844"/>
      <w:r w:rsidRPr="006E4D98">
        <w:rPr>
          <w:b/>
          <w:bCs/>
          <w:lang w:val="en-CA"/>
        </w:rPr>
        <w:t>13.4.1</w:t>
      </w:r>
      <w:r w:rsidRPr="006E4D98">
        <w:rPr>
          <w:b/>
          <w:bCs/>
          <w:lang w:val="en-CA"/>
        </w:rPr>
        <w:tab/>
      </w:r>
      <w:r w:rsidRPr="006E4D98">
        <w:rPr>
          <w:b/>
          <w:bCs/>
          <w:lang w:val="en-CA"/>
        </w:rPr>
        <w:tab/>
        <w:t>LCEVC video stream definition: sample entry name and format</w:t>
      </w:r>
      <w:bookmarkEnd w:id="1051"/>
    </w:p>
    <w:p w14:paraId="3F4C124B" w14:textId="77777777" w:rsidR="00952A96" w:rsidRPr="006E4D98" w:rsidRDefault="00952A96" w:rsidP="00952A96">
      <w:pPr>
        <w:rPr>
          <w:b/>
          <w:bCs/>
          <w:lang w:val="en-CA"/>
        </w:rPr>
      </w:pPr>
      <w:r w:rsidRPr="006E4D98">
        <w:rPr>
          <w:b/>
          <w:bCs/>
          <w:lang w:val="en-CA"/>
        </w:rPr>
        <w:t>13.4.1.1</w:t>
      </w:r>
      <w:r w:rsidRPr="006E4D98">
        <w:rPr>
          <w:b/>
          <w:bCs/>
          <w:lang w:val="en-CA"/>
        </w:rPr>
        <w:tab/>
        <w:t>Definition</w:t>
      </w:r>
    </w:p>
    <w:p w14:paraId="64669F49" w14:textId="77777777" w:rsidR="00952A96" w:rsidRPr="006E4D98" w:rsidRDefault="00952A96" w:rsidP="00952A96">
      <w:pPr>
        <w:rPr>
          <w:rFonts w:asciiTheme="majorHAnsi" w:hAnsiTheme="majorHAnsi"/>
          <w:lang w:val="en-CA"/>
        </w:rPr>
      </w:pPr>
      <w:r w:rsidRPr="006E4D98">
        <w:rPr>
          <w:rFonts w:asciiTheme="majorHAnsi" w:hAnsiTheme="majorHAnsi"/>
          <w:lang w:val="en-CA"/>
        </w:rPr>
        <w:t>…</w:t>
      </w:r>
    </w:p>
    <w:p w14:paraId="4FF99DC4" w14:textId="77777777" w:rsidR="00952A96" w:rsidRPr="006E4D98" w:rsidRDefault="00952A96" w:rsidP="00952A96">
      <w:pPr>
        <w:rPr>
          <w:b/>
          <w:bCs/>
          <w:lang w:val="en-CA"/>
        </w:rPr>
      </w:pPr>
      <w:r w:rsidRPr="006E4D98">
        <w:rPr>
          <w:b/>
          <w:bCs/>
          <w:lang w:val="en-CA"/>
        </w:rPr>
        <w:t>13.4.1.2</w:t>
      </w:r>
      <w:r w:rsidRPr="006E4D98">
        <w:rPr>
          <w:b/>
          <w:bCs/>
          <w:lang w:val="en-CA"/>
        </w:rPr>
        <w:tab/>
        <w:t>Syntax</w:t>
      </w:r>
    </w:p>
    <w:p w14:paraId="362657C6" w14:textId="77777777" w:rsidR="00952A96" w:rsidRPr="006E4D98" w:rsidRDefault="00952A96" w:rsidP="00952A96">
      <w:pPr>
        <w:rPr>
          <w:rFonts w:asciiTheme="majorHAnsi" w:hAnsiTheme="majorHAnsi"/>
          <w:lang w:val="en-CA"/>
        </w:rPr>
      </w:pPr>
      <w:r w:rsidRPr="006E4D98">
        <w:rPr>
          <w:rFonts w:asciiTheme="majorHAnsi" w:hAnsiTheme="majorHAnsi"/>
          <w:lang w:val="en-CA"/>
        </w:rPr>
        <w:t>…</w:t>
      </w:r>
    </w:p>
    <w:p w14:paraId="78020C29" w14:textId="77777777" w:rsidR="00952A96" w:rsidRPr="006E4D98" w:rsidRDefault="00952A96" w:rsidP="00952A96">
      <w:pPr>
        <w:rPr>
          <w:b/>
          <w:bCs/>
          <w:lang w:val="en-CA"/>
        </w:rPr>
      </w:pPr>
      <w:r w:rsidRPr="006E4D98">
        <w:rPr>
          <w:b/>
          <w:bCs/>
          <w:lang w:val="en-CA"/>
        </w:rPr>
        <w:t>13.4.1.3</w:t>
      </w:r>
      <w:r w:rsidRPr="006E4D98">
        <w:rPr>
          <w:b/>
          <w:bCs/>
          <w:lang w:val="en-CA"/>
        </w:rPr>
        <w:tab/>
        <w:t>Semantics</w:t>
      </w:r>
    </w:p>
    <w:p w14:paraId="01997ACF" w14:textId="77777777" w:rsidR="00952A96" w:rsidRPr="006E4D98" w:rsidRDefault="00952A96" w:rsidP="00952A96">
      <w:pPr>
        <w:rPr>
          <w:rFonts w:asciiTheme="majorHAnsi" w:hAnsiTheme="majorHAnsi"/>
          <w:lang w:val="en-CA"/>
        </w:rPr>
      </w:pPr>
      <w:r w:rsidRPr="006E4D98">
        <w:rPr>
          <w:rFonts w:asciiTheme="majorHAnsi" w:hAnsiTheme="majorHAnsi"/>
          <w:lang w:val="en-CA"/>
        </w:rPr>
        <w:t xml:space="preserve">… </w:t>
      </w:r>
    </w:p>
    <w:p w14:paraId="7808F8B0" w14:textId="277A049C" w:rsidR="00952A96" w:rsidRPr="006E4D98" w:rsidRDefault="00952A96" w:rsidP="00952A96">
      <w:pPr>
        <w:rPr>
          <w:b/>
          <w:bCs/>
          <w:lang w:val="en-CA"/>
        </w:rPr>
      </w:pPr>
      <w:bookmarkStart w:id="1052" w:name="_Toc140671845"/>
      <w:r w:rsidRPr="006E4D98">
        <w:rPr>
          <w:b/>
          <w:bCs/>
          <w:lang w:val="en-CA"/>
        </w:rPr>
        <w:t>13.4.2</w:t>
      </w:r>
      <w:r w:rsidRPr="006E4D98">
        <w:rPr>
          <w:b/>
          <w:bCs/>
          <w:lang w:val="en-CA"/>
        </w:rPr>
        <w:tab/>
      </w:r>
      <w:r w:rsidRPr="006E4D98">
        <w:rPr>
          <w:b/>
          <w:bCs/>
          <w:lang w:val="en-CA"/>
        </w:rPr>
        <w:tab/>
        <w:t>LCEVC mixed sample entry</w:t>
      </w:r>
      <w:bookmarkEnd w:id="1052"/>
    </w:p>
    <w:p w14:paraId="26D7BEB0" w14:textId="499659D8" w:rsidR="00952A96" w:rsidRPr="006E4D98" w:rsidRDefault="00952A96" w:rsidP="008B3FE4">
      <w:pPr>
        <w:rPr>
          <w:b/>
          <w:bCs/>
          <w:lang w:val="en-CA"/>
        </w:rPr>
      </w:pPr>
      <w:r w:rsidRPr="006E4D98">
        <w:rPr>
          <w:b/>
          <w:bCs/>
          <w:lang w:val="en-CA"/>
        </w:rPr>
        <w:t>13.4.2.1</w:t>
      </w:r>
      <w:r w:rsidRPr="006E4D98">
        <w:rPr>
          <w:b/>
          <w:bCs/>
          <w:lang w:val="en-CA"/>
        </w:rPr>
        <w:tab/>
        <w:t>Definition</w:t>
      </w:r>
    </w:p>
    <w:p w14:paraId="0CF8A23F" w14:textId="77777777" w:rsidR="00952A96" w:rsidRPr="006E4D98" w:rsidRDefault="00952A96" w:rsidP="00952A96">
      <w:pPr>
        <w:rPr>
          <w:highlight w:val="yellow"/>
          <w:lang w:val="en-CA"/>
        </w:rPr>
      </w:pPr>
      <w:r w:rsidRPr="006E4D98">
        <w:rPr>
          <w:highlight w:val="yellow"/>
          <w:lang w:val="en-CA"/>
        </w:rPr>
        <w:t>Sample Entry and Box Types:    '</w:t>
      </w:r>
      <w:proofErr w:type="spellStart"/>
      <w:r w:rsidRPr="006E4D98">
        <w:rPr>
          <w:highlight w:val="yellow"/>
          <w:lang w:val="en-CA"/>
        </w:rPr>
        <w:t>lvms</w:t>
      </w:r>
      <w:proofErr w:type="spellEnd"/>
      <w:r w:rsidRPr="006E4D98">
        <w:rPr>
          <w:highlight w:val="yellow"/>
          <w:lang w:val="en-CA"/>
        </w:rPr>
        <w:t>'</w:t>
      </w:r>
    </w:p>
    <w:p w14:paraId="3974F479" w14:textId="77777777" w:rsidR="00952A96" w:rsidRPr="006E4D98" w:rsidRDefault="00952A96" w:rsidP="00952A96">
      <w:pPr>
        <w:rPr>
          <w:highlight w:val="yellow"/>
          <w:lang w:val="en-CA"/>
        </w:rPr>
      </w:pPr>
      <w:r w:rsidRPr="006E4D98">
        <w:rPr>
          <w:highlight w:val="yellow"/>
          <w:lang w:val="en-CA"/>
        </w:rPr>
        <w:t>Container:    Sample Description Box ('</w:t>
      </w:r>
      <w:proofErr w:type="spellStart"/>
      <w:r w:rsidRPr="006E4D98">
        <w:rPr>
          <w:highlight w:val="yellow"/>
          <w:lang w:val="en-CA"/>
        </w:rPr>
        <w:t>stsd</w:t>
      </w:r>
      <w:proofErr w:type="spellEnd"/>
      <w:r w:rsidRPr="006E4D98">
        <w:rPr>
          <w:highlight w:val="yellow"/>
          <w:lang w:val="en-CA"/>
        </w:rPr>
        <w:t>')</w:t>
      </w:r>
    </w:p>
    <w:p w14:paraId="56D39887" w14:textId="77777777" w:rsidR="00952A96" w:rsidRPr="006E4D98" w:rsidRDefault="00952A96" w:rsidP="00952A96">
      <w:pPr>
        <w:rPr>
          <w:highlight w:val="yellow"/>
          <w:lang w:val="en-CA"/>
        </w:rPr>
      </w:pPr>
      <w:r w:rsidRPr="006E4D98">
        <w:rPr>
          <w:highlight w:val="yellow"/>
          <w:lang w:val="en-CA"/>
        </w:rPr>
        <w:t>Mandatory:    The '</w:t>
      </w:r>
      <w:proofErr w:type="spellStart"/>
      <w:r w:rsidRPr="006E4D98">
        <w:rPr>
          <w:highlight w:val="yellow"/>
          <w:lang w:val="en-CA"/>
        </w:rPr>
        <w:t>lvms</w:t>
      </w:r>
      <w:proofErr w:type="spellEnd"/>
      <w:r w:rsidRPr="006E4D98">
        <w:rPr>
          <w:highlight w:val="yellow"/>
          <w:lang w:val="en-CA"/>
        </w:rPr>
        <w:t>' sample entry is mandatory</w:t>
      </w:r>
    </w:p>
    <w:p w14:paraId="0E8F5354" w14:textId="77777777" w:rsidR="00952A96" w:rsidRPr="006E4D98" w:rsidRDefault="00952A96" w:rsidP="00952A96">
      <w:pPr>
        <w:rPr>
          <w:highlight w:val="yellow"/>
          <w:lang w:val="en-CA"/>
        </w:rPr>
      </w:pPr>
      <w:r w:rsidRPr="006E4D98">
        <w:rPr>
          <w:highlight w:val="yellow"/>
          <w:lang w:val="en-CA"/>
        </w:rPr>
        <w:t>Quantity:    One or more sample entries may be present</w:t>
      </w:r>
    </w:p>
    <w:p w14:paraId="2B7C80A7" w14:textId="77777777" w:rsidR="00952A96" w:rsidRPr="006E4D98" w:rsidRDefault="00952A96" w:rsidP="00952A96">
      <w:pPr>
        <w:rPr>
          <w:highlight w:val="yellow"/>
          <w:lang w:val="en-CA"/>
        </w:rPr>
      </w:pPr>
      <w:r w:rsidRPr="006E4D98">
        <w:rPr>
          <w:highlight w:val="yellow"/>
          <w:lang w:val="en-CA"/>
        </w:rPr>
        <w:t xml:space="preserve">An LCEVC mixed sample entry shall contain a </w:t>
      </w:r>
      <w:proofErr w:type="spellStart"/>
      <w:r w:rsidRPr="006E4D98">
        <w:rPr>
          <w:highlight w:val="yellow"/>
          <w:lang w:val="en-CA"/>
        </w:rPr>
        <w:t>LCEVCConfigurationBox</w:t>
      </w:r>
      <w:proofErr w:type="spellEnd"/>
      <w:r w:rsidRPr="006E4D98">
        <w:rPr>
          <w:highlight w:val="yellow"/>
          <w:lang w:val="en-CA"/>
        </w:rPr>
        <w:t xml:space="preserve"> and a </w:t>
      </w:r>
      <w:proofErr w:type="spellStart"/>
      <w:r w:rsidRPr="006E4D98">
        <w:rPr>
          <w:highlight w:val="yellow"/>
          <w:lang w:val="en-CA"/>
        </w:rPr>
        <w:t>BaseConfigurationBox</w:t>
      </w:r>
      <w:proofErr w:type="spellEnd"/>
      <w:r w:rsidRPr="006E4D98">
        <w:rPr>
          <w:highlight w:val="yellow"/>
          <w:lang w:val="en-CA"/>
        </w:rPr>
        <w:t xml:space="preserve">, as defined below. The </w:t>
      </w:r>
      <w:proofErr w:type="spellStart"/>
      <w:r w:rsidRPr="006E4D98">
        <w:rPr>
          <w:highlight w:val="yellow"/>
          <w:lang w:val="en-CA"/>
        </w:rPr>
        <w:t>BaseConfigurationBox</w:t>
      </w:r>
      <w:proofErr w:type="spellEnd"/>
      <w:r w:rsidRPr="006E4D98">
        <w:rPr>
          <w:highlight w:val="yellow"/>
          <w:lang w:val="en-CA"/>
        </w:rPr>
        <w:t xml:space="preserve"> contains the sample entry type and the decoder configuration box of the base stream (e.g. </w:t>
      </w:r>
      <w:proofErr w:type="spellStart"/>
      <w:r w:rsidRPr="006E4D98">
        <w:rPr>
          <w:highlight w:val="yellow"/>
          <w:lang w:val="en-CA"/>
        </w:rPr>
        <w:t>AVCConfigurationBox</w:t>
      </w:r>
      <w:proofErr w:type="spellEnd"/>
      <w:r w:rsidRPr="006E4D98">
        <w:rPr>
          <w:highlight w:val="yellow"/>
          <w:lang w:val="en-CA"/>
        </w:rPr>
        <w:t xml:space="preserve">, </w:t>
      </w:r>
      <w:proofErr w:type="spellStart"/>
      <w:r w:rsidRPr="006E4D98">
        <w:rPr>
          <w:highlight w:val="yellow"/>
          <w:lang w:val="en-CA"/>
        </w:rPr>
        <w:t>HEVCConfigurationBox</w:t>
      </w:r>
      <w:proofErr w:type="spellEnd"/>
      <w:r w:rsidRPr="006E4D98">
        <w:rPr>
          <w:highlight w:val="yellow"/>
          <w:lang w:val="en-CA"/>
        </w:rPr>
        <w:t>).</w:t>
      </w:r>
    </w:p>
    <w:p w14:paraId="626056EA" w14:textId="77777777" w:rsidR="00952A96" w:rsidRPr="006E4D98" w:rsidRDefault="00952A96" w:rsidP="00952A96">
      <w:pPr>
        <w:rPr>
          <w:highlight w:val="yellow"/>
          <w:lang w:val="en-CA"/>
        </w:rPr>
      </w:pPr>
      <w:r w:rsidRPr="006E4D98">
        <w:rPr>
          <w:highlight w:val="yellow"/>
          <w:lang w:val="en-CA"/>
        </w:rPr>
        <w:t xml:space="preserve">An optional </w:t>
      </w:r>
      <w:proofErr w:type="spellStart"/>
      <w:r w:rsidRPr="006E4D98">
        <w:rPr>
          <w:highlight w:val="yellow"/>
          <w:lang w:val="en-CA"/>
        </w:rPr>
        <w:t>BitRateBox</w:t>
      </w:r>
      <w:proofErr w:type="spellEnd"/>
      <w:r w:rsidRPr="006E4D98">
        <w:rPr>
          <w:highlight w:val="yellow"/>
          <w:lang w:val="en-CA"/>
        </w:rPr>
        <w:t xml:space="preserve"> may be present in the LCEVC mixed sample entry to signal the bit rate information of the LCEVC and the </w:t>
      </w:r>
      <w:proofErr w:type="spellStart"/>
      <w:r w:rsidRPr="006E4D98">
        <w:rPr>
          <w:highlight w:val="yellow"/>
          <w:lang w:val="en-CA"/>
        </w:rPr>
        <w:t>the</w:t>
      </w:r>
      <w:proofErr w:type="spellEnd"/>
      <w:r w:rsidRPr="006E4D98">
        <w:rPr>
          <w:highlight w:val="yellow"/>
          <w:lang w:val="en-CA"/>
        </w:rPr>
        <w:t xml:space="preserve"> base stream. Extension descriptors that should be inserted into the Elementary Stream Descriptor, when used in MPEG-4, may also be present.</w:t>
      </w:r>
    </w:p>
    <w:p w14:paraId="24F33D74" w14:textId="77777777" w:rsidR="00952A96" w:rsidRPr="006E4D98" w:rsidRDefault="00952A96" w:rsidP="00952A96">
      <w:pPr>
        <w:rPr>
          <w:highlight w:val="yellow"/>
          <w:lang w:val="en-CA"/>
        </w:rPr>
      </w:pPr>
      <w:r w:rsidRPr="006E4D98">
        <w:rPr>
          <w:highlight w:val="yellow"/>
          <w:lang w:val="en-CA"/>
        </w:rPr>
        <w:t>The sample entry name '</w:t>
      </w:r>
      <w:proofErr w:type="spellStart"/>
      <w:r w:rsidRPr="006E4D98">
        <w:rPr>
          <w:highlight w:val="yellow"/>
          <w:lang w:val="en-CA"/>
        </w:rPr>
        <w:t>lvms</w:t>
      </w:r>
      <w:proofErr w:type="spellEnd"/>
      <w:r w:rsidRPr="006E4D98">
        <w:rPr>
          <w:highlight w:val="yellow"/>
          <w:lang w:val="en-CA"/>
        </w:rPr>
        <w:t>' specifies that the track to which this sample entry applies contains both a LCEVC stream and the base stream.</w:t>
      </w:r>
    </w:p>
    <w:p w14:paraId="22895AF1" w14:textId="77777777" w:rsidR="00952A96" w:rsidRPr="006E4D98" w:rsidRDefault="00952A96" w:rsidP="00952A96">
      <w:pPr>
        <w:rPr>
          <w:highlight w:val="yellow"/>
          <w:lang w:val="en-CA"/>
        </w:rPr>
      </w:pPr>
      <w:r w:rsidRPr="006E4D98">
        <w:rPr>
          <w:highlight w:val="yellow"/>
          <w:lang w:val="en-CA"/>
        </w:rPr>
        <w:t>Base aggregators, as specified in subclause A.10, shall be used for aggregating the base stream in '</w:t>
      </w:r>
      <w:proofErr w:type="spellStart"/>
      <w:r w:rsidRPr="006E4D98">
        <w:rPr>
          <w:highlight w:val="yellow"/>
          <w:lang w:val="en-CA"/>
        </w:rPr>
        <w:t>lvms</w:t>
      </w:r>
      <w:proofErr w:type="spellEnd"/>
      <w:r w:rsidRPr="006E4D98">
        <w:rPr>
          <w:highlight w:val="yellow"/>
          <w:lang w:val="en-CA"/>
        </w:rPr>
        <w:t xml:space="preserve">' tracks. The order of all coded data included in a base aggregator is exactly the decoding order as if the coded data were present in a sample not containing aggregators or LCEVC NAL units. </w:t>
      </w:r>
    </w:p>
    <w:p w14:paraId="461E2184" w14:textId="481AD440" w:rsidR="00952A96" w:rsidRPr="006E4D98" w:rsidRDefault="00952A96" w:rsidP="008B3FE4">
      <w:pPr>
        <w:rPr>
          <w:lang w:val="en-CA"/>
        </w:rPr>
      </w:pPr>
      <w:r w:rsidRPr="006E4D98">
        <w:rPr>
          <w:highlight w:val="yellow"/>
          <w:lang w:val="en-CA"/>
        </w:rPr>
        <w:t xml:space="preserve">If the sample of </w:t>
      </w:r>
      <w:proofErr w:type="gramStart"/>
      <w:r w:rsidRPr="006E4D98">
        <w:rPr>
          <w:highlight w:val="yellow"/>
          <w:lang w:val="en-CA"/>
        </w:rPr>
        <w:t>an</w:t>
      </w:r>
      <w:proofErr w:type="gramEnd"/>
      <w:r w:rsidRPr="006E4D98">
        <w:rPr>
          <w:highlight w:val="yellow"/>
          <w:lang w:val="en-CA"/>
        </w:rPr>
        <w:t xml:space="preserve"> '</w:t>
      </w:r>
      <w:proofErr w:type="spellStart"/>
      <w:r w:rsidRPr="006E4D98">
        <w:rPr>
          <w:highlight w:val="yellow"/>
          <w:lang w:val="en-CA"/>
        </w:rPr>
        <w:t>lvms</w:t>
      </w:r>
      <w:proofErr w:type="spellEnd"/>
      <w:r w:rsidRPr="006E4D98">
        <w:rPr>
          <w:highlight w:val="yellow"/>
          <w:lang w:val="en-CA"/>
        </w:rPr>
        <w:t>' track contains unspecified NAL unit types as defined in ISO/IEC 23094-2, the NAL units or NAL-unit-like structures having unspecified NAL unit types shall be discarded from the sample before providing the sample to the LCEVC decoder.</w:t>
      </w:r>
    </w:p>
    <w:p w14:paraId="79E91459" w14:textId="72714A3D" w:rsidR="00952A96" w:rsidRPr="006E4D98" w:rsidRDefault="00952A96" w:rsidP="008B3FE4">
      <w:pPr>
        <w:rPr>
          <w:b/>
          <w:bCs/>
          <w:lang w:val="en-CA"/>
        </w:rPr>
      </w:pPr>
      <w:r w:rsidRPr="006E4D98">
        <w:rPr>
          <w:b/>
          <w:bCs/>
          <w:lang w:val="en-CA"/>
        </w:rPr>
        <w:t>13.4.2.2</w:t>
      </w:r>
      <w:r w:rsidRPr="006E4D98">
        <w:rPr>
          <w:b/>
          <w:bCs/>
          <w:lang w:val="en-CA"/>
        </w:rPr>
        <w:tab/>
        <w:t>Syntax</w:t>
      </w:r>
    </w:p>
    <w:p w14:paraId="1B02E7B4" w14:textId="1AFDB60A" w:rsidR="00FB6D36" w:rsidRPr="006E4D98" w:rsidRDefault="00FB6D36" w:rsidP="00FB6D36">
      <w:pPr>
        <w:pStyle w:val="code"/>
        <w:rPr>
          <w:highlight w:val="yellow"/>
          <w:lang w:val="en-CA"/>
        </w:rPr>
      </w:pPr>
      <w:r w:rsidRPr="006E4D98">
        <w:rPr>
          <w:highlight w:val="yellow"/>
          <w:lang w:val="en-CA"/>
        </w:rPr>
        <w:lastRenderedPageBreak/>
        <w:t>class LCEVCMixedSampleEntry() extends VisualSampleEntry('lvms'){</w:t>
      </w:r>
      <w:r w:rsidRPr="006E4D98">
        <w:rPr>
          <w:highlight w:val="yellow"/>
          <w:lang w:val="en-CA"/>
        </w:rPr>
        <w:br/>
      </w:r>
      <w:r w:rsidRPr="006E4D98">
        <w:rPr>
          <w:highlight w:val="yellow"/>
          <w:lang w:val="en-CA"/>
        </w:rPr>
        <w:tab/>
        <w:t>LCEVCConfigurationBox  config1;</w:t>
      </w:r>
      <w:r w:rsidRPr="006E4D98">
        <w:rPr>
          <w:highlight w:val="yellow"/>
          <w:lang w:val="en-CA"/>
        </w:rPr>
        <w:br/>
      </w:r>
      <w:r w:rsidRPr="006E4D98">
        <w:rPr>
          <w:highlight w:val="yellow"/>
          <w:lang w:val="en-CA"/>
        </w:rPr>
        <w:tab/>
        <w:t>BaseConfigurationBox  config2;</w:t>
      </w:r>
      <w:r w:rsidRPr="006E4D98">
        <w:rPr>
          <w:highlight w:val="yellow"/>
          <w:lang w:val="en-CA"/>
        </w:rPr>
        <w:br/>
      </w:r>
      <w:r w:rsidRPr="006E4D98">
        <w:rPr>
          <w:highlight w:val="yellow"/>
          <w:lang w:val="en-CA"/>
        </w:rPr>
        <w:tab/>
        <w:t>MPEG4ExtensionDescriptorsBox();  // optional</w:t>
      </w:r>
      <w:r w:rsidRPr="006E4D98">
        <w:rPr>
          <w:highlight w:val="yellow"/>
          <w:lang w:val="en-CA"/>
        </w:rPr>
        <w:br/>
        <w:t>}</w:t>
      </w:r>
    </w:p>
    <w:p w14:paraId="2771027C" w14:textId="6BBD62A0" w:rsidR="00FB6D36" w:rsidRPr="006E4D98" w:rsidRDefault="00FB6D36" w:rsidP="00FB6D36">
      <w:pPr>
        <w:pStyle w:val="code"/>
        <w:rPr>
          <w:lang w:val="en-CA"/>
        </w:rPr>
      </w:pPr>
      <w:r w:rsidRPr="006E4D98">
        <w:rPr>
          <w:highlight w:val="yellow"/>
          <w:lang w:val="en-CA"/>
        </w:rPr>
        <w:t>class BaseConfigurationBox() extends Box('blcf'){</w:t>
      </w:r>
      <w:r w:rsidRPr="006E4D98">
        <w:rPr>
          <w:highlight w:val="yellow"/>
          <w:lang w:val="en-CA"/>
        </w:rPr>
        <w:br/>
      </w:r>
      <w:r w:rsidRPr="006E4D98">
        <w:rPr>
          <w:highlight w:val="yellow"/>
          <w:lang w:val="en-CA"/>
        </w:rPr>
        <w:tab/>
        <w:t>unsigned int(32) base_4cc;</w:t>
      </w:r>
      <w:r w:rsidRPr="006E4D98">
        <w:rPr>
          <w:highlight w:val="yellow"/>
          <w:lang w:val="en-CA"/>
        </w:rPr>
        <w:br/>
      </w:r>
      <w:r w:rsidRPr="006E4D98">
        <w:rPr>
          <w:highlight w:val="yellow"/>
          <w:lang w:val="en-CA"/>
        </w:rPr>
        <w:tab/>
        <w:t>Box</w:t>
      </w:r>
      <w:r w:rsidRPr="006E4D98">
        <w:rPr>
          <w:highlight w:val="yellow"/>
          <w:lang w:val="en-CA"/>
        </w:rPr>
        <w:tab/>
        <w:t>config; // E.g., AVCConfigurationBox</w:t>
      </w:r>
      <w:r w:rsidRPr="006E4D98">
        <w:rPr>
          <w:highlight w:val="yellow"/>
          <w:lang w:val="en-CA"/>
        </w:rPr>
        <w:br/>
      </w:r>
      <w:r w:rsidRPr="006E4D98">
        <w:rPr>
          <w:highlight w:val="yellow"/>
          <w:lang w:val="en-CA"/>
        </w:rPr>
        <w:tab/>
        <w:t>Box</w:t>
      </w:r>
      <w:r w:rsidRPr="006E4D98">
        <w:rPr>
          <w:highlight w:val="yellow"/>
          <w:lang w:val="en-CA"/>
        </w:rPr>
        <w:tab/>
        <w:t>other_boxes[]; // optional boxes that are allowed for base_4cc</w:t>
      </w:r>
      <w:r w:rsidRPr="006E4D98">
        <w:rPr>
          <w:highlight w:val="yellow"/>
          <w:lang w:val="en-CA"/>
        </w:rPr>
        <w:br/>
        <w:t>}</w:t>
      </w:r>
    </w:p>
    <w:p w14:paraId="3C567569" w14:textId="1FBFCF1C" w:rsidR="00952A96" w:rsidRPr="006E4D98" w:rsidRDefault="00952A96" w:rsidP="008B3FE4">
      <w:pPr>
        <w:rPr>
          <w:b/>
          <w:bCs/>
          <w:lang w:val="en-CA"/>
        </w:rPr>
      </w:pPr>
      <w:r w:rsidRPr="006E4D98">
        <w:rPr>
          <w:b/>
          <w:bCs/>
          <w:lang w:val="en-CA"/>
        </w:rPr>
        <w:t>13.4.2.3</w:t>
      </w:r>
      <w:r w:rsidRPr="006E4D98">
        <w:rPr>
          <w:b/>
          <w:bCs/>
          <w:lang w:val="en-CA"/>
        </w:rPr>
        <w:tab/>
        <w:t>Semantics</w:t>
      </w:r>
    </w:p>
    <w:p w14:paraId="3FC0E427" w14:textId="77777777" w:rsidR="00FB6D36" w:rsidRPr="006E4D98" w:rsidRDefault="00FB6D36" w:rsidP="00FB6D36">
      <w:pPr>
        <w:spacing w:after="80" w:line="276" w:lineRule="auto"/>
        <w:ind w:left="567" w:hanging="567"/>
        <w:rPr>
          <w:rFonts w:asciiTheme="majorHAnsi" w:hAnsiTheme="majorHAnsi"/>
          <w:highlight w:val="yellow"/>
          <w:lang w:val="en-CA"/>
        </w:rPr>
      </w:pPr>
      <w:commentRangeStart w:id="1053"/>
      <w:r w:rsidRPr="006E4D98">
        <w:rPr>
          <w:rStyle w:val="codeZchn"/>
          <w:rFonts w:eastAsia="MS Mincho"/>
          <w:highlight w:val="yellow"/>
          <w:lang w:val="en-CA"/>
        </w:rPr>
        <w:t>Compressorname</w:t>
      </w:r>
      <w:r w:rsidRPr="006E4D98">
        <w:rPr>
          <w:rFonts w:asciiTheme="majorHAnsi" w:hAnsiTheme="majorHAnsi"/>
          <w:highlight w:val="yellow"/>
          <w:lang w:val="en-CA"/>
        </w:rPr>
        <w:t xml:space="preserve"> </w:t>
      </w:r>
      <w:commentRangeEnd w:id="1053"/>
      <w:r w:rsidRPr="006E4D98">
        <w:rPr>
          <w:rStyle w:val="CommentReference"/>
          <w:lang w:val="en-CA"/>
        </w:rPr>
        <w:commentReference w:id="1053"/>
      </w:r>
      <w:r w:rsidRPr="006E4D98">
        <w:rPr>
          <w:highlight w:val="yellow"/>
          <w:lang w:val="en-CA"/>
        </w:rPr>
        <w:t xml:space="preserve">in the base class </w:t>
      </w:r>
      <w:proofErr w:type="spellStart"/>
      <w:r w:rsidRPr="006E4D98">
        <w:rPr>
          <w:highlight w:val="yellow"/>
          <w:lang w:val="en-CA"/>
        </w:rPr>
        <w:t>VisualSampleEntry</w:t>
      </w:r>
      <w:proofErr w:type="spellEnd"/>
      <w:r w:rsidRPr="006E4D98">
        <w:rPr>
          <w:highlight w:val="yellow"/>
          <w:lang w:val="en-CA"/>
        </w:rPr>
        <w:t xml:space="preserve"> indicates the name of the compressor used with the value "\014LCEVC Coding" being recommended (\014 is </w:t>
      </w:r>
      <w:commentRangeStart w:id="1054"/>
      <w:r w:rsidRPr="006E4D98">
        <w:rPr>
          <w:highlight w:val="yellow"/>
          <w:lang w:val="en-CA"/>
        </w:rPr>
        <w:t>10</w:t>
      </w:r>
      <w:commentRangeEnd w:id="1054"/>
      <w:r w:rsidRPr="006E4D98">
        <w:rPr>
          <w:lang w:val="en-CA"/>
        </w:rPr>
        <w:commentReference w:id="1054"/>
      </w:r>
      <w:r w:rsidRPr="006E4D98">
        <w:rPr>
          <w:highlight w:val="yellow"/>
          <w:lang w:val="en-CA"/>
        </w:rPr>
        <w:t>, the length of the string in bytes).</w:t>
      </w:r>
    </w:p>
    <w:p w14:paraId="65FD7E5D" w14:textId="0FED5D2D" w:rsidR="00FB6D36" w:rsidRPr="006E4D98" w:rsidRDefault="00FB6D36" w:rsidP="00FB6D36">
      <w:pPr>
        <w:spacing w:after="80" w:line="276" w:lineRule="auto"/>
        <w:ind w:left="567" w:hanging="567"/>
        <w:rPr>
          <w:rFonts w:asciiTheme="majorHAnsi" w:hAnsiTheme="majorHAnsi"/>
          <w:highlight w:val="yellow"/>
          <w:lang w:val="en-CA"/>
        </w:rPr>
      </w:pPr>
      <w:r w:rsidRPr="006E4D98">
        <w:rPr>
          <w:rStyle w:val="codeZchn"/>
          <w:rFonts w:eastAsia="MS Mincho"/>
          <w:highlight w:val="yellow"/>
          <w:lang w:val="en-CA"/>
        </w:rPr>
        <w:t>BaseConfigurationBox</w:t>
      </w:r>
      <w:r w:rsidRPr="006E4D98">
        <w:rPr>
          <w:rFonts w:asciiTheme="majorHAnsi" w:hAnsiTheme="majorHAnsi"/>
          <w:highlight w:val="yellow"/>
          <w:lang w:val="en-CA"/>
        </w:rPr>
        <w:t xml:space="preserve"> </w:t>
      </w:r>
      <w:r w:rsidRPr="006E4D98">
        <w:rPr>
          <w:highlight w:val="yellow"/>
          <w:lang w:val="en-CA"/>
        </w:rPr>
        <w:t>contains the decoder configuration box of the base stream (e.g.</w:t>
      </w:r>
      <w:r w:rsidRPr="006E4D98">
        <w:rPr>
          <w:rFonts w:asciiTheme="majorHAnsi" w:hAnsiTheme="majorHAnsi"/>
          <w:highlight w:val="yellow"/>
          <w:lang w:val="en-CA"/>
        </w:rPr>
        <w:t xml:space="preserve"> </w:t>
      </w:r>
      <w:r w:rsidRPr="006E4D98">
        <w:rPr>
          <w:rStyle w:val="codeZchn"/>
          <w:rFonts w:eastAsia="MS Mincho"/>
          <w:highlight w:val="yellow"/>
          <w:lang w:val="en-CA"/>
        </w:rPr>
        <w:t>AVCConfigurationBox</w:t>
      </w:r>
      <w:r w:rsidRPr="006E4D98">
        <w:rPr>
          <w:rFonts w:asciiTheme="majorHAnsi" w:hAnsiTheme="majorHAnsi"/>
          <w:highlight w:val="yellow"/>
          <w:lang w:val="en-CA"/>
        </w:rPr>
        <w:t xml:space="preserve">, </w:t>
      </w:r>
      <w:r w:rsidRPr="006E4D98">
        <w:rPr>
          <w:rStyle w:val="codeZchn"/>
          <w:rFonts w:eastAsia="MS Mincho"/>
          <w:highlight w:val="yellow"/>
          <w:lang w:val="en-CA"/>
        </w:rPr>
        <w:t>HEVCConfigurationBox</w:t>
      </w:r>
      <w:r w:rsidRPr="006E4D98">
        <w:rPr>
          <w:highlight w:val="yellow"/>
          <w:lang w:val="en-CA"/>
        </w:rPr>
        <w:t>).</w:t>
      </w:r>
    </w:p>
    <w:p w14:paraId="48E59997" w14:textId="77777777" w:rsidR="00FB6D36" w:rsidRPr="006E4D98" w:rsidRDefault="00FB6D36" w:rsidP="00FB6D36">
      <w:pPr>
        <w:spacing w:after="80" w:line="276" w:lineRule="auto"/>
        <w:ind w:left="567" w:hanging="567"/>
        <w:rPr>
          <w:rFonts w:asciiTheme="majorHAnsi" w:hAnsiTheme="majorHAnsi"/>
          <w:highlight w:val="yellow"/>
          <w:lang w:val="en-CA"/>
        </w:rPr>
      </w:pPr>
      <w:r w:rsidRPr="006E4D98">
        <w:rPr>
          <w:rStyle w:val="codeZchn"/>
          <w:rFonts w:eastAsia="MS Mincho"/>
          <w:highlight w:val="yellow"/>
          <w:lang w:val="en-CA"/>
        </w:rPr>
        <w:t xml:space="preserve">base_4cc </w:t>
      </w:r>
      <w:r w:rsidRPr="006E4D98">
        <w:rPr>
          <w:highlight w:val="yellow"/>
          <w:lang w:val="en-CA"/>
        </w:rPr>
        <w:t>is the sample entry type that the base stream conforms to.</w:t>
      </w:r>
    </w:p>
    <w:p w14:paraId="03AA851A" w14:textId="1C791F3E" w:rsidR="00FB6D36" w:rsidRPr="006E4D98" w:rsidRDefault="00FB6D36" w:rsidP="008B3FE4">
      <w:pPr>
        <w:rPr>
          <w:lang w:val="en-CA"/>
        </w:rPr>
      </w:pPr>
      <w:r w:rsidRPr="006E4D98">
        <w:rPr>
          <w:rStyle w:val="codeZchn"/>
          <w:rFonts w:eastAsia="MS Mincho"/>
          <w:highlight w:val="yellow"/>
          <w:lang w:val="en-CA"/>
        </w:rPr>
        <w:t>config</w:t>
      </w:r>
      <w:r w:rsidRPr="006E4D98">
        <w:rPr>
          <w:rFonts w:asciiTheme="majorHAnsi" w:hAnsiTheme="majorHAnsi"/>
          <w:highlight w:val="yellow"/>
          <w:lang w:val="en-CA"/>
        </w:rPr>
        <w:t xml:space="preserve"> </w:t>
      </w:r>
      <w:r w:rsidRPr="006E4D98">
        <w:rPr>
          <w:highlight w:val="yellow"/>
          <w:lang w:val="en-CA"/>
        </w:rPr>
        <w:t>is the decoder configuration box of the base stream (e.g.</w:t>
      </w:r>
      <w:r w:rsidRPr="006E4D98">
        <w:rPr>
          <w:rFonts w:asciiTheme="majorHAnsi" w:hAnsiTheme="majorHAnsi"/>
          <w:highlight w:val="yellow"/>
          <w:lang w:val="en-CA"/>
        </w:rPr>
        <w:t xml:space="preserve"> </w:t>
      </w:r>
      <w:r w:rsidRPr="006E4D98">
        <w:rPr>
          <w:rStyle w:val="codeZchn"/>
          <w:rFonts w:eastAsia="MS Mincho"/>
          <w:highlight w:val="yellow"/>
          <w:lang w:val="en-CA"/>
        </w:rPr>
        <w:t>AVCConfigurationBox</w:t>
      </w:r>
      <w:r w:rsidRPr="006E4D98">
        <w:rPr>
          <w:rFonts w:asciiTheme="majorHAnsi" w:hAnsiTheme="majorHAnsi"/>
          <w:highlight w:val="yellow"/>
          <w:lang w:val="en-CA"/>
        </w:rPr>
        <w:t xml:space="preserve">, </w:t>
      </w:r>
      <w:r w:rsidRPr="006E4D98">
        <w:rPr>
          <w:rStyle w:val="codeZchn"/>
          <w:rFonts w:eastAsia="MS Mincho"/>
          <w:highlight w:val="yellow"/>
          <w:lang w:val="en-CA"/>
        </w:rPr>
        <w:t>HEVCConfigurationBox</w:t>
      </w:r>
      <w:r w:rsidRPr="006E4D98">
        <w:rPr>
          <w:highlight w:val="yellow"/>
          <w:lang w:val="en-CA"/>
        </w:rPr>
        <w:t>).</w:t>
      </w:r>
    </w:p>
    <w:p w14:paraId="51AA7293" w14:textId="5A4CD9DE" w:rsidR="00952A96" w:rsidRPr="006E4D98" w:rsidRDefault="00952A96" w:rsidP="008B3FE4">
      <w:pPr>
        <w:rPr>
          <w:b/>
          <w:bCs/>
          <w:lang w:val="en-CA"/>
        </w:rPr>
      </w:pPr>
      <w:r w:rsidRPr="006E4D98">
        <w:rPr>
          <w:b/>
          <w:bCs/>
          <w:lang w:val="en-CA"/>
        </w:rPr>
        <w:t>13.4.3</w:t>
      </w:r>
      <w:r w:rsidRPr="006E4D98">
        <w:rPr>
          <w:b/>
          <w:bCs/>
          <w:lang w:val="en-CA"/>
        </w:rPr>
        <w:tab/>
      </w:r>
      <w:r w:rsidRPr="006E4D98">
        <w:rPr>
          <w:b/>
          <w:bCs/>
          <w:lang w:val="en-CA"/>
        </w:rPr>
        <w:tab/>
        <w:t>LCEVC track structure</w:t>
      </w:r>
    </w:p>
    <w:p w14:paraId="4E94F57E" w14:textId="77777777" w:rsidR="00094AC5" w:rsidRPr="006E4D98" w:rsidRDefault="00094AC5" w:rsidP="00094AC5">
      <w:pPr>
        <w:rPr>
          <w:lang w:val="en-CA"/>
        </w:rPr>
      </w:pPr>
      <w:r w:rsidRPr="006E4D98">
        <w:rPr>
          <w:lang w:val="en-CA"/>
        </w:rPr>
        <w:t>…</w:t>
      </w:r>
    </w:p>
    <w:p w14:paraId="439ABD10" w14:textId="77777777" w:rsidR="00094AC5" w:rsidRPr="006E4D98" w:rsidRDefault="00094AC5" w:rsidP="00094AC5">
      <w:pPr>
        <w:rPr>
          <w:lang w:val="en-CA"/>
        </w:rPr>
      </w:pPr>
      <w:r w:rsidRPr="006E4D98">
        <w:rPr>
          <w:lang w:val="en-CA"/>
        </w:rPr>
        <w:t>When the base track is coded using EVC, the base track shall be constructed according to clause 12.</w:t>
      </w:r>
    </w:p>
    <w:p w14:paraId="2253E3EF" w14:textId="77777777" w:rsidR="00094AC5" w:rsidRPr="006E4D98" w:rsidRDefault="00094AC5" w:rsidP="00094AC5">
      <w:pPr>
        <w:rPr>
          <w:highlight w:val="yellow"/>
          <w:lang w:val="en-CA"/>
        </w:rPr>
      </w:pPr>
      <w:r w:rsidRPr="006E4D98">
        <w:rPr>
          <w:highlight w:val="yellow"/>
          <w:lang w:val="en-CA"/>
        </w:rPr>
        <w:t>A LCEVC mixed track is a track containing both the external base layer stream and the LCEVC enhancement stream, forming a representation of a complete set of encoded information.</w:t>
      </w:r>
    </w:p>
    <w:p w14:paraId="075C087E" w14:textId="77777777" w:rsidR="00094AC5" w:rsidRPr="006E4D98" w:rsidRDefault="00094AC5" w:rsidP="00094AC5">
      <w:pPr>
        <w:rPr>
          <w:lang w:val="en-CA"/>
        </w:rPr>
      </w:pPr>
      <w:r w:rsidRPr="006E4D98">
        <w:rPr>
          <w:highlight w:val="yellow"/>
          <w:lang w:val="en-CA"/>
        </w:rPr>
        <w:t xml:space="preserve">The picture dimensions of the base stream and the LCEVC stream, width and height in Luminance samples, are specified by the corresponding relevant </w:t>
      </w:r>
      <w:r w:rsidRPr="006E4D98">
        <w:rPr>
          <w:rStyle w:val="codeZchn"/>
          <w:rFonts w:eastAsia="MS Mincho"/>
          <w:highlight w:val="yellow"/>
          <w:lang w:val="en-CA"/>
        </w:rPr>
        <w:t>DecoderConfigurationRecord</w:t>
      </w:r>
      <w:r w:rsidRPr="006E4D98">
        <w:rPr>
          <w:highlight w:val="yellow"/>
          <w:lang w:val="en-CA"/>
        </w:rPr>
        <w:t>(s).</w:t>
      </w:r>
    </w:p>
    <w:p w14:paraId="197CA505" w14:textId="63D26694" w:rsidR="00094AC5" w:rsidRPr="006E4D98" w:rsidRDefault="00094AC5" w:rsidP="00094AC5">
      <w:pPr>
        <w:rPr>
          <w:b/>
          <w:bCs/>
          <w:lang w:val="en-CA"/>
        </w:rPr>
      </w:pPr>
      <w:bookmarkStart w:id="1055" w:name="_Toc140671847"/>
      <w:r w:rsidRPr="006E4D98">
        <w:rPr>
          <w:b/>
          <w:bCs/>
          <w:lang w:val="en-CA"/>
        </w:rPr>
        <w:t>13.4.4 Parameter sets</w:t>
      </w:r>
      <w:bookmarkEnd w:id="1055"/>
    </w:p>
    <w:p w14:paraId="5DD365DD" w14:textId="77777777" w:rsidR="00094AC5" w:rsidRPr="006E4D98" w:rsidRDefault="00094AC5" w:rsidP="00094AC5">
      <w:pPr>
        <w:rPr>
          <w:rFonts w:asciiTheme="majorHAnsi" w:hAnsiTheme="majorHAnsi"/>
          <w:lang w:val="en-CA"/>
        </w:rPr>
      </w:pPr>
      <w:r w:rsidRPr="006E4D98">
        <w:rPr>
          <w:rFonts w:asciiTheme="majorHAnsi" w:hAnsiTheme="majorHAnsi"/>
          <w:lang w:val="en-CA"/>
        </w:rPr>
        <w:t xml:space="preserve">… </w:t>
      </w:r>
    </w:p>
    <w:p w14:paraId="11F7C035" w14:textId="77777777" w:rsidR="00094AC5" w:rsidRPr="006E4D98" w:rsidRDefault="00094AC5" w:rsidP="00094AC5">
      <w:pPr>
        <w:rPr>
          <w:b/>
          <w:bCs/>
          <w:lang w:val="en-CA"/>
        </w:rPr>
      </w:pPr>
      <w:bookmarkStart w:id="1056" w:name="_Toc140671848"/>
      <w:r w:rsidRPr="006E4D98">
        <w:rPr>
          <w:b/>
          <w:bCs/>
          <w:lang w:val="en-CA"/>
        </w:rPr>
        <w:t>13.4.5 'sync' sample</w:t>
      </w:r>
      <w:bookmarkEnd w:id="1056"/>
    </w:p>
    <w:p w14:paraId="3597713C" w14:textId="511B4C52" w:rsidR="00952A96" w:rsidRPr="006E4D98" w:rsidRDefault="00094AC5" w:rsidP="00094AC5">
      <w:pPr>
        <w:rPr>
          <w:rFonts w:asciiTheme="majorHAnsi" w:hAnsiTheme="majorHAnsi"/>
          <w:lang w:val="en-CA"/>
        </w:rPr>
      </w:pPr>
      <w:r w:rsidRPr="006E4D98">
        <w:rPr>
          <w:rFonts w:asciiTheme="majorHAnsi" w:hAnsiTheme="majorHAnsi"/>
          <w:lang w:val="en-CA"/>
        </w:rPr>
        <w:t>…</w:t>
      </w:r>
    </w:p>
    <w:p w14:paraId="4231B2C4" w14:textId="3E86BE02" w:rsidR="00F14962" w:rsidRPr="006E4D98" w:rsidRDefault="00F14962" w:rsidP="00F14962">
      <w:pPr>
        <w:pStyle w:val="Heading1"/>
        <w:rPr>
          <w:lang w:val="en-CA"/>
        </w:rPr>
      </w:pPr>
      <w:bookmarkStart w:id="1057" w:name="_Toc166241709"/>
      <w:r w:rsidRPr="006E4D98">
        <w:rPr>
          <w:lang w:val="en-CA"/>
        </w:rPr>
        <w:t>On codecs string extension</w:t>
      </w:r>
      <w:r w:rsidR="00144A29" w:rsidRPr="006E4D98">
        <w:rPr>
          <w:lang w:val="en-CA"/>
        </w:rPr>
        <w:t>s</w:t>
      </w:r>
      <w:r w:rsidRPr="006E4D98">
        <w:rPr>
          <w:lang w:val="en-CA"/>
        </w:rPr>
        <w:t xml:space="preserve"> for L-HEVC</w:t>
      </w:r>
      <w:bookmarkEnd w:id="1057"/>
    </w:p>
    <w:p w14:paraId="379B7CF8" w14:textId="76084FF6" w:rsidR="00144A29" w:rsidRPr="006E4D98" w:rsidRDefault="00343C5C" w:rsidP="008B3FE4">
      <w:pPr>
        <w:rPr>
          <w:lang w:val="en-CA"/>
        </w:rPr>
      </w:pPr>
      <w:r w:rsidRPr="006E4D98">
        <w:rPr>
          <w:lang w:val="en-CA"/>
        </w:rPr>
        <w:t xml:space="preserve">During MPEG #145 the contribution </w:t>
      </w:r>
      <w:hyperlink r:id="rId25" w:history="1">
        <w:r w:rsidRPr="006E4D98">
          <w:rPr>
            <w:rStyle w:val="Hyperlink"/>
            <w:lang w:val="en-CA"/>
          </w:rPr>
          <w:t>m65896</w:t>
        </w:r>
      </w:hyperlink>
      <w:r w:rsidRPr="006E4D98">
        <w:rPr>
          <w:lang w:val="en-CA"/>
        </w:rPr>
        <w:t xml:space="preserve"> raised the question about the limitations of the currently defined codecs string MIME type in combination to layered HEVC coding carriage in mp4.</w:t>
      </w:r>
    </w:p>
    <w:p w14:paraId="398711A7" w14:textId="16008456" w:rsidR="00343C5C" w:rsidRPr="006E4D98" w:rsidRDefault="00343C5C" w:rsidP="00343C5C">
      <w:pPr>
        <w:rPr>
          <w:lang w:val="en-CA"/>
        </w:rPr>
      </w:pPr>
      <w:r w:rsidRPr="006E4D98">
        <w:rPr>
          <w:lang w:val="en-CA"/>
        </w:rPr>
        <w:t xml:space="preserve">One of the possibilities to carry layered HEVC (L-HEVC) video in mp4 is by using the </w:t>
      </w:r>
      <w:r w:rsidRPr="006E4D98">
        <w:rPr>
          <w:rStyle w:val="codeZchn"/>
          <w:rFonts w:eastAsia="MS Mincho"/>
          <w:lang w:val="en-CA"/>
        </w:rPr>
        <w:t>'hvc1'</w:t>
      </w:r>
      <w:r w:rsidRPr="006E4D98">
        <w:rPr>
          <w:lang w:val="en-CA"/>
        </w:rPr>
        <w:t xml:space="preserve"> or </w:t>
      </w:r>
      <w:r w:rsidRPr="006E4D98">
        <w:rPr>
          <w:rStyle w:val="codeZchn"/>
          <w:rFonts w:eastAsia="MS Mincho"/>
          <w:lang w:val="en-CA"/>
        </w:rPr>
        <w:t>'hev1'</w:t>
      </w:r>
      <w:r w:rsidRPr="006E4D98">
        <w:rPr>
          <w:lang w:val="en-CA"/>
        </w:rPr>
        <w:t xml:space="preserve"> sample entry type as specified in clause 9 of ISO/IEC 14496-15 in a backwards compatible manner. Similar concept is also </w:t>
      </w:r>
      <w:hyperlink r:id="rId26" w:history="1">
        <w:r w:rsidRPr="006E4D98">
          <w:rPr>
            <w:rStyle w:val="Hyperlink"/>
            <w:lang w:val="en-CA"/>
          </w:rPr>
          <w:t>utilized by Apple</w:t>
        </w:r>
      </w:hyperlink>
      <w:r w:rsidRPr="006E4D98">
        <w:rPr>
          <w:lang w:val="en-CA"/>
        </w:rPr>
        <w:t xml:space="preserve"> for the carriage of HEVC with alpha in the HEVC Video with Alpha Interoperability Profile where the sample entry type </w:t>
      </w:r>
      <w:r w:rsidRPr="006E4D98">
        <w:rPr>
          <w:rStyle w:val="codeZchn"/>
          <w:rFonts w:eastAsia="MS Mincho"/>
          <w:lang w:val="en-CA"/>
        </w:rPr>
        <w:t>'hvc1'</w:t>
      </w:r>
      <w:r w:rsidRPr="006E4D98">
        <w:rPr>
          <w:lang w:val="en-CA"/>
        </w:rPr>
        <w:t xml:space="preserve"> is used. However, when constructing the MIME types </w:t>
      </w:r>
      <w:r w:rsidRPr="00C70B1D">
        <w:rPr>
          <w:rStyle w:val="codeZchn"/>
          <w:rFonts w:eastAsia="MS Mincho"/>
        </w:rPr>
        <w:t>'codecs'</w:t>
      </w:r>
      <w:r w:rsidRPr="006E4D98">
        <w:rPr>
          <w:lang w:val="en-CA"/>
        </w:rPr>
        <w:t xml:space="preserve"> parameter, according </w:t>
      </w:r>
      <w:r w:rsidRPr="006E4D98">
        <w:rPr>
          <w:lang w:val="en-CA"/>
        </w:rPr>
        <w:lastRenderedPageBreak/>
        <w:t xml:space="preserve">to Annex E of ISO/IEC 14496-15, the MIME type specification only includes signaling for profiles, tiers and levels from </w:t>
      </w:r>
      <w:del w:id="1058" w:author="Dimitri Podborski" w:date="2024-05-10T12:38:00Z">
        <w:r w:rsidRPr="006E4D98" w:rsidDel="004D2E30">
          <w:rPr>
            <w:lang w:val="en-CA"/>
          </w:rPr>
          <w:delText xml:space="preserve">VPS or </w:delText>
        </w:r>
      </w:del>
      <w:r w:rsidRPr="006E4D98">
        <w:rPr>
          <w:lang w:val="en-CA"/>
        </w:rPr>
        <w:t xml:space="preserve">SPS NAL units of each </w:t>
      </w:r>
      <w:proofErr w:type="gramStart"/>
      <w:r w:rsidRPr="006E4D98">
        <w:rPr>
          <w:lang w:val="en-CA"/>
        </w:rPr>
        <w:t>particular layer</w:t>
      </w:r>
      <w:proofErr w:type="gramEnd"/>
      <w:r w:rsidRPr="006E4D98">
        <w:rPr>
          <w:lang w:val="en-CA"/>
        </w:rPr>
        <w:t>. This signaling alone, while very useful, does not expose other important information such as the types of auxiliary information that would allow us to signal the presence of alpha in the track. In addition to that, some of that signaling is exposed as an additional MIME parameter which turns out to be problematic.</w:t>
      </w:r>
    </w:p>
    <w:p w14:paraId="0E7BDB29" w14:textId="642FBEE7" w:rsidR="002B6513" w:rsidRDefault="00343C5C" w:rsidP="008B3FE4">
      <w:pPr>
        <w:rPr>
          <w:ins w:id="1059" w:author="Dimitri Podborski" w:date="2024-05-10T12:38:00Z"/>
          <w:lang w:val="en-CA"/>
        </w:rPr>
      </w:pPr>
      <w:r w:rsidRPr="006E4D98">
        <w:rPr>
          <w:lang w:val="en-CA"/>
        </w:rPr>
        <w:t xml:space="preserve">This section seeks for a solution to this problem and investigates an extension method for the Annex E to define additional signaling for the codecs string when multiple layers are present as for example in the </w:t>
      </w:r>
      <w:r w:rsidRPr="006E4D98">
        <w:rPr>
          <w:rStyle w:val="codeZchn"/>
          <w:rFonts w:eastAsia="MS Mincho"/>
          <w:lang w:val="en-CA"/>
        </w:rPr>
        <w:t>'hvc1'</w:t>
      </w:r>
      <w:r w:rsidRPr="006E4D98">
        <w:rPr>
          <w:lang w:val="en-CA"/>
        </w:rPr>
        <w:t xml:space="preserve"> or </w:t>
      </w:r>
      <w:r w:rsidRPr="006E4D98">
        <w:rPr>
          <w:rStyle w:val="codeZchn"/>
          <w:rFonts w:eastAsia="MS Mincho"/>
          <w:lang w:val="en-CA"/>
        </w:rPr>
        <w:t>'hev1'</w:t>
      </w:r>
      <w:r w:rsidRPr="006E4D98">
        <w:rPr>
          <w:lang w:val="en-CA"/>
        </w:rPr>
        <w:t xml:space="preserve"> L-HEVC track.</w:t>
      </w:r>
    </w:p>
    <w:p w14:paraId="4D269858" w14:textId="03A96EC7" w:rsidR="00BD25BD" w:rsidRPr="006E4D98" w:rsidRDefault="004D2E30" w:rsidP="00BD25BD">
      <w:pPr>
        <w:rPr>
          <w:lang w:val="en-CA"/>
        </w:rPr>
      </w:pPr>
      <w:ins w:id="1060" w:author="Dimitri Podborski" w:date="2024-05-10T12:42:00Z">
        <w:r>
          <w:rPr>
            <w:lang w:val="en-CA"/>
          </w:rPr>
          <w:t xml:space="preserve">This topic was discussed in </w:t>
        </w:r>
      </w:ins>
      <w:ins w:id="1061" w:author="Dimitri Podborski" w:date="2024-05-10T12:46:00Z">
        <w:r>
          <w:rPr>
            <w:lang w:val="en-CA"/>
          </w:rPr>
          <w:t>the dedicated</w:t>
        </w:r>
      </w:ins>
      <w:ins w:id="1062" w:author="Dimitri Podborski" w:date="2024-05-10T12:42:00Z">
        <w:r>
          <w:rPr>
            <w:lang w:val="en-CA"/>
          </w:rPr>
          <w:t xml:space="preserve"> </w:t>
        </w:r>
        <w:proofErr w:type="spellStart"/>
        <w:r>
          <w:rPr>
            <w:lang w:val="en-CA"/>
          </w:rPr>
          <w:t>AhG</w:t>
        </w:r>
        <w:proofErr w:type="spellEnd"/>
        <w:r>
          <w:rPr>
            <w:lang w:val="en-CA"/>
          </w:rPr>
          <w:t xml:space="preserve"> call before</w:t>
        </w:r>
      </w:ins>
      <w:ins w:id="1063" w:author="Dimitri Podborski" w:date="2024-05-10T12:38:00Z">
        <w:r>
          <w:rPr>
            <w:lang w:val="en-CA"/>
          </w:rPr>
          <w:t xml:space="preserve"> MPEG </w:t>
        </w:r>
      </w:ins>
      <w:ins w:id="1064" w:author="Dimitri Podborski" w:date="2024-05-10T12:39:00Z">
        <w:r>
          <w:rPr>
            <w:lang w:val="en-CA"/>
          </w:rPr>
          <w:t xml:space="preserve">#146 </w:t>
        </w:r>
      </w:ins>
      <w:ins w:id="1065" w:author="Dimitri Podborski" w:date="2024-05-10T12:42:00Z">
        <w:r>
          <w:rPr>
            <w:lang w:val="en-CA"/>
          </w:rPr>
          <w:t xml:space="preserve">and an </w:t>
        </w:r>
      </w:ins>
      <w:ins w:id="1066" w:author="Dimitri Podborski" w:date="2024-05-10T12:45:00Z">
        <w:r>
          <w:rPr>
            <w:lang w:val="en-CA"/>
          </w:rPr>
          <w:t>additional</w:t>
        </w:r>
      </w:ins>
      <w:ins w:id="1067" w:author="Dimitri Podborski" w:date="2024-05-10T12:42:00Z">
        <w:r>
          <w:rPr>
            <w:lang w:val="en-CA"/>
          </w:rPr>
          <w:t xml:space="preserve"> </w:t>
        </w:r>
      </w:ins>
      <w:ins w:id="1068" w:author="Dimitri Podborski" w:date="2024-05-10T12:39:00Z">
        <w:r>
          <w:rPr>
            <w:lang w:val="en-CA"/>
          </w:rPr>
          <w:t xml:space="preserve">contribution </w:t>
        </w:r>
      </w:ins>
      <w:ins w:id="1069" w:author="Dimitri Podborski" w:date="2024-05-10T12:45:00Z">
        <w:r>
          <w:rPr>
            <w:lang w:val="en-CA"/>
          </w:rPr>
          <w:fldChar w:fldCharType="begin"/>
        </w:r>
        <w:r>
          <w:rPr>
            <w:lang w:val="en-CA"/>
          </w:rPr>
          <w:instrText>HYPERLINK "https://dms.mpeg.expert/doc_end_user/current_document.php?id=93043"</w:instrText>
        </w:r>
        <w:r>
          <w:rPr>
            <w:lang w:val="en-CA"/>
          </w:rPr>
        </w:r>
        <w:r>
          <w:rPr>
            <w:lang w:val="en-CA"/>
          </w:rPr>
          <w:fldChar w:fldCharType="separate"/>
        </w:r>
        <w:r w:rsidRPr="004D2E30">
          <w:rPr>
            <w:rStyle w:val="Hyperlink"/>
            <w:lang w:val="en-CA"/>
          </w:rPr>
          <w:t>m67864</w:t>
        </w:r>
        <w:r>
          <w:rPr>
            <w:lang w:val="en-CA"/>
          </w:rPr>
          <w:fldChar w:fldCharType="end"/>
        </w:r>
      </w:ins>
      <w:ins w:id="1070" w:author="Dimitri Podborski" w:date="2024-05-10T12:42:00Z">
        <w:r>
          <w:rPr>
            <w:lang w:val="en-CA"/>
          </w:rPr>
          <w:t xml:space="preserve"> was proposed at MPEG #146. That contribution </w:t>
        </w:r>
      </w:ins>
      <w:ins w:id="1071" w:author="Dimitri Podborski" w:date="2024-05-10T12:46:00Z">
        <w:r w:rsidR="00BD25BD" w:rsidRPr="00BD25BD">
          <w:rPr>
            <w:lang w:val="en-CA"/>
          </w:rPr>
          <w:t>refine</w:t>
        </w:r>
      </w:ins>
      <w:ins w:id="1072" w:author="Dimitri Podborski" w:date="2024-05-10T12:47:00Z">
        <w:r w:rsidR="00BD25BD">
          <w:rPr>
            <w:lang w:val="en-CA"/>
          </w:rPr>
          <w:t>d</w:t>
        </w:r>
      </w:ins>
      <w:ins w:id="1073" w:author="Dimitri Podborski" w:date="2024-05-10T12:46:00Z">
        <w:r w:rsidR="00BD25BD" w:rsidRPr="00BD25BD">
          <w:rPr>
            <w:lang w:val="en-CA"/>
          </w:rPr>
          <w:t xml:space="preserve"> the initial proposal and propose</w:t>
        </w:r>
      </w:ins>
      <w:ins w:id="1074" w:author="Dimitri Podborski" w:date="2024-05-10T12:47:00Z">
        <w:r w:rsidR="00BD25BD">
          <w:rPr>
            <w:lang w:val="en-CA"/>
          </w:rPr>
          <w:t>d</w:t>
        </w:r>
      </w:ins>
      <w:ins w:id="1075" w:author="Dimitri Podborski" w:date="2024-05-10T12:46:00Z">
        <w:r w:rsidR="00BD25BD" w:rsidRPr="00BD25BD">
          <w:rPr>
            <w:lang w:val="en-CA"/>
          </w:rPr>
          <w:t xml:space="preserve"> to generalize the signaling in ISOBMFF as it is not only applicable to L-HEVC but can also be seen as codec independent</w:t>
        </w:r>
      </w:ins>
      <w:ins w:id="1076" w:author="Dimitri Podborski" w:date="2024-05-10T12:47:00Z">
        <w:r w:rsidR="00BD25BD">
          <w:rPr>
            <w:lang w:val="en-CA"/>
          </w:rPr>
          <w:t xml:space="preserve">. However, no consensus on the contribution could be reached </w:t>
        </w:r>
      </w:ins>
      <w:ins w:id="1077" w:author="Dimitri Podborski" w:date="2024-05-10T12:48:00Z">
        <w:r w:rsidR="00BD25BD">
          <w:rPr>
            <w:lang w:val="en-CA"/>
          </w:rPr>
          <w:t xml:space="preserve">at MPEG #146 and the topic will be continued to be studied </w:t>
        </w:r>
      </w:ins>
      <w:ins w:id="1078" w:author="Dimitri Podborski" w:date="2024-05-10T12:49:00Z">
        <w:r w:rsidR="00BD25BD">
          <w:rPr>
            <w:lang w:val="en-CA"/>
          </w:rPr>
          <w:t xml:space="preserve">in the </w:t>
        </w:r>
        <w:proofErr w:type="spellStart"/>
        <w:r w:rsidR="00BD25BD">
          <w:rPr>
            <w:lang w:val="en-CA"/>
          </w:rPr>
          <w:t>AhG</w:t>
        </w:r>
        <w:proofErr w:type="spellEnd"/>
        <w:r w:rsidR="00BD25BD">
          <w:rPr>
            <w:lang w:val="en-CA"/>
          </w:rPr>
          <w:t xml:space="preserve"> call and at MPEG #147.</w:t>
        </w:r>
      </w:ins>
      <w:ins w:id="1079" w:author="Dimitri Podborski" w:date="2024-05-10T13:05:00Z">
        <w:r w:rsidR="00E15411">
          <w:rPr>
            <w:lang w:val="en-CA"/>
          </w:rPr>
          <w:t xml:space="preserve"> In this </w:t>
        </w:r>
        <w:proofErr w:type="spellStart"/>
        <w:r w:rsidR="00E15411">
          <w:rPr>
            <w:lang w:val="en-CA"/>
          </w:rPr>
          <w:t>TuC</w:t>
        </w:r>
        <w:proofErr w:type="spellEnd"/>
        <w:r w:rsidR="00E15411">
          <w:rPr>
            <w:lang w:val="en-CA"/>
          </w:rPr>
          <w:t xml:space="preserve"> we update the below text based on </w:t>
        </w:r>
        <w:r w:rsidR="00E15411">
          <w:rPr>
            <w:lang w:val="en-CA"/>
          </w:rPr>
          <w:fldChar w:fldCharType="begin"/>
        </w:r>
        <w:r w:rsidR="00E15411">
          <w:rPr>
            <w:lang w:val="en-CA"/>
          </w:rPr>
          <w:instrText>HYPERLINK "https://dms.mpeg.expert/doc_end_user/current_document.php?id=93043"</w:instrText>
        </w:r>
        <w:r w:rsidR="00E15411">
          <w:rPr>
            <w:lang w:val="en-CA"/>
          </w:rPr>
        </w:r>
        <w:r w:rsidR="00E15411">
          <w:rPr>
            <w:lang w:val="en-CA"/>
          </w:rPr>
          <w:fldChar w:fldCharType="separate"/>
        </w:r>
        <w:r w:rsidR="00E15411" w:rsidRPr="004D2E30">
          <w:rPr>
            <w:rStyle w:val="Hyperlink"/>
            <w:lang w:val="en-CA"/>
          </w:rPr>
          <w:t>m67864</w:t>
        </w:r>
        <w:r w:rsidR="00E15411">
          <w:rPr>
            <w:lang w:val="en-CA"/>
          </w:rPr>
          <w:fldChar w:fldCharType="end"/>
        </w:r>
        <w:r w:rsidR="00E15411">
          <w:rPr>
            <w:lang w:val="en-CA"/>
          </w:rPr>
          <w:t xml:space="preserve">. The dedicated ISOBMFF </w:t>
        </w:r>
        <w:proofErr w:type="spellStart"/>
        <w:r w:rsidR="00E15411">
          <w:rPr>
            <w:lang w:val="en-CA"/>
          </w:rPr>
          <w:t>TuC</w:t>
        </w:r>
      </w:ins>
      <w:proofErr w:type="spellEnd"/>
      <w:ins w:id="1080" w:author="Dimitri Podborski" w:date="2024-05-10T13:07:00Z">
        <w:r w:rsidR="00E15411">
          <w:rPr>
            <w:lang w:val="en-CA"/>
          </w:rPr>
          <w:t xml:space="preserve"> (</w:t>
        </w:r>
        <w:r w:rsidR="00E15411" w:rsidRPr="00E15411">
          <w:rPr>
            <w:lang w:val="en-CA"/>
          </w:rPr>
          <w:t>MDS23807_WG03_N01197</w:t>
        </w:r>
        <w:r w:rsidR="00E15411">
          <w:rPr>
            <w:lang w:val="en-CA"/>
          </w:rPr>
          <w:t>)</w:t>
        </w:r>
      </w:ins>
      <w:ins w:id="1081" w:author="Dimitri Podborski" w:date="2024-05-10T13:05:00Z">
        <w:r w:rsidR="00E15411">
          <w:rPr>
            <w:lang w:val="en-CA"/>
          </w:rPr>
          <w:t xml:space="preserve"> is created to </w:t>
        </w:r>
      </w:ins>
      <w:ins w:id="1082" w:author="Dimitri Podborski" w:date="2024-05-10T13:07:00Z">
        <w:r w:rsidR="00E15411">
          <w:rPr>
            <w:lang w:val="en-CA"/>
          </w:rPr>
          <w:t xml:space="preserve">capture the codec-agnostic aspects </w:t>
        </w:r>
      </w:ins>
      <w:ins w:id="1083" w:author="Dimitri Podborski" w:date="2024-05-10T13:08:00Z">
        <w:r w:rsidR="00E15411">
          <w:rPr>
            <w:lang w:val="en-CA"/>
          </w:rPr>
          <w:t>of the contribution.</w:t>
        </w:r>
      </w:ins>
    </w:p>
    <w:p w14:paraId="4386CDC2" w14:textId="77777777" w:rsidR="002B6513" w:rsidRPr="006E4D98" w:rsidRDefault="002B6513" w:rsidP="002B6513">
      <w:pPr>
        <w:pStyle w:val="Heading2"/>
        <w:rPr>
          <w:lang w:val="en-CA"/>
        </w:rPr>
      </w:pPr>
      <w:bookmarkStart w:id="1084" w:name="_Toc166241710"/>
      <w:r w:rsidRPr="006E4D98">
        <w:rPr>
          <w:lang w:val="en-CA"/>
        </w:rPr>
        <w:t>Required MIME type signaling for L-HEVC</w:t>
      </w:r>
      <w:bookmarkEnd w:id="1084"/>
    </w:p>
    <w:p w14:paraId="25905356" w14:textId="77777777" w:rsidR="002B6513" w:rsidRPr="006E4D98" w:rsidRDefault="002B6513" w:rsidP="002B6513">
      <w:pPr>
        <w:pStyle w:val="Heading3"/>
        <w:rPr>
          <w:lang w:val="en-CA"/>
        </w:rPr>
      </w:pPr>
      <w:bookmarkStart w:id="1085" w:name="_Ref156455466"/>
      <w:bookmarkStart w:id="1086" w:name="_Toc166241711"/>
      <w:r w:rsidRPr="006E4D98">
        <w:rPr>
          <w:lang w:val="en-CA"/>
        </w:rPr>
        <w:t>Problem description</w:t>
      </w:r>
      <w:bookmarkEnd w:id="1085"/>
      <w:bookmarkEnd w:id="1086"/>
    </w:p>
    <w:p w14:paraId="2CD9C523" w14:textId="35D5C8B8" w:rsidR="002B6513" w:rsidRPr="006E4D98" w:rsidRDefault="00261D2B" w:rsidP="002B6513">
      <w:pPr>
        <w:rPr>
          <w:lang w:val="en-CA"/>
        </w:rPr>
      </w:pPr>
      <w:bookmarkStart w:id="1087" w:name="OLE_LINK13"/>
      <w:bookmarkStart w:id="1088" w:name="OLE_LINK14"/>
      <w:r w:rsidRPr="006E4D98">
        <w:rPr>
          <w:lang w:val="en-CA"/>
        </w:rPr>
        <w:t>The</w:t>
      </w:r>
      <w:r w:rsidR="002B6513" w:rsidRPr="006E4D98">
        <w:rPr>
          <w:lang w:val="en-CA"/>
        </w:rPr>
        <w:t xml:space="preserve"> primary objective is to establish a method for signaling the presence of auxiliary video (such as HEVC with alpha) using the </w:t>
      </w:r>
      <w:r w:rsidR="002B6513" w:rsidRPr="006E4D98">
        <w:rPr>
          <w:rStyle w:val="codeZchn"/>
          <w:rFonts w:eastAsia="MS Mincho"/>
          <w:lang w:val="en-CA"/>
        </w:rPr>
        <w:t>codecs</w:t>
      </w:r>
      <w:r w:rsidR="002B6513" w:rsidRPr="006E4D98">
        <w:rPr>
          <w:lang w:val="en-CA"/>
        </w:rPr>
        <w:t xml:space="preserve"> string. This signal should also include additional information, as detailed later in this document. The solution should enable </w:t>
      </w:r>
      <w:hyperlink r:id="rId27" w:history="1">
        <w:r w:rsidR="002B6513" w:rsidRPr="006E4D98">
          <w:rPr>
            <w:rStyle w:val="Hyperlink"/>
            <w:lang w:val="en-CA"/>
          </w:rPr>
          <w:t>HLS</w:t>
        </w:r>
      </w:hyperlink>
      <w:r w:rsidR="002B6513" w:rsidRPr="006E4D98">
        <w:rPr>
          <w:lang w:val="en-CA"/>
        </w:rPr>
        <w:t xml:space="preserve"> (or MPEG-DASH) players to recognize auxiliary stream support from the HLS multivariant playlist without needing to access the initialization segments.</w:t>
      </w:r>
    </w:p>
    <w:p w14:paraId="396CA0B7" w14:textId="77777777" w:rsidR="002B6513" w:rsidRPr="006E4D98" w:rsidRDefault="002B6513" w:rsidP="002B6513">
      <w:pPr>
        <w:rPr>
          <w:lang w:val="en-CA"/>
        </w:rPr>
      </w:pPr>
      <w:r w:rsidRPr="006E4D98">
        <w:rPr>
          <w:lang w:val="en-CA"/>
        </w:rPr>
        <w:t xml:space="preserve">Moreover, the solution should enable </w:t>
      </w:r>
      <w:hyperlink r:id="rId28" w:history="1">
        <w:r w:rsidRPr="006E4D98">
          <w:rPr>
            <w:rStyle w:val="Hyperlink"/>
            <w:lang w:val="en-CA"/>
          </w:rPr>
          <w:t>MSE</w:t>
        </w:r>
      </w:hyperlink>
      <w:r w:rsidRPr="006E4D98">
        <w:rPr>
          <w:lang w:val="en-CA"/>
        </w:rPr>
        <w:t xml:space="preserve">-based players to determine browser support for this content. Notably, at least one W3C API accepts a MIME type with no extra MIME parameters except for codecs. As per the W3C's </w:t>
      </w:r>
      <w:hyperlink r:id="rId29" w:anchor="http" w:history="1">
        <w:r w:rsidRPr="006E4D98">
          <w:rPr>
            <w:rStyle w:val="Hyperlink"/>
            <w:lang w:val="en-CA"/>
          </w:rPr>
          <w:t>Media Capabilities API</w:t>
        </w:r>
      </w:hyperlink>
      <w:r w:rsidRPr="006E4D98">
        <w:rPr>
          <w:lang w:val="en-CA"/>
        </w:rPr>
        <w:t>:</w:t>
      </w:r>
    </w:p>
    <w:p w14:paraId="175E4D85" w14:textId="77777777" w:rsidR="002B6513" w:rsidRPr="006E4D98" w:rsidRDefault="002B6513" w:rsidP="002B6513">
      <w:pPr>
        <w:pStyle w:val="Note"/>
      </w:pPr>
      <w:r w:rsidRPr="006E4D98">
        <w:t>If the MIME type does not imply a codec, the string MUST also have one and only one parameter that is named codecs with a value describing a single media codec.</w:t>
      </w:r>
    </w:p>
    <w:p w14:paraId="17D0B445" w14:textId="77777777" w:rsidR="002B6513" w:rsidRPr="006E4D98" w:rsidRDefault="002B6513" w:rsidP="002B6513">
      <w:pPr>
        <w:rPr>
          <w:lang w:val="en-CA"/>
        </w:rPr>
      </w:pPr>
      <w:r w:rsidRPr="006E4D98">
        <w:rPr>
          <w:lang w:val="en-CA"/>
        </w:rPr>
        <w:t>There is also uncertainty about whether adding unknown parameters to a request might cause errors in some clients, even if they might theoretically support such content.</w:t>
      </w:r>
    </w:p>
    <w:p w14:paraId="3CA08373" w14:textId="77777777" w:rsidR="002B6513" w:rsidRPr="006E4D98" w:rsidRDefault="002B6513" w:rsidP="002B6513">
      <w:pPr>
        <w:rPr>
          <w:lang w:val="en-CA"/>
        </w:rPr>
      </w:pPr>
      <w:r w:rsidRPr="006E4D98">
        <w:rPr>
          <w:lang w:val="en-CA"/>
        </w:rPr>
        <w:t xml:space="preserve">It is important to note that the same issue also applies to the </w:t>
      </w:r>
      <w:r w:rsidRPr="006E4D98">
        <w:rPr>
          <w:rStyle w:val="codeZchn"/>
          <w:rFonts w:eastAsia="MS Mincho"/>
          <w:lang w:val="en-CA"/>
        </w:rPr>
        <w:t>lhevcptl</w:t>
      </w:r>
      <w:r w:rsidRPr="006E4D98">
        <w:rPr>
          <w:lang w:val="en-CA"/>
        </w:rPr>
        <w:t xml:space="preserve"> parameter from Annex E.4. It's unclear why this information, which refers to codec signaling and originates from parameter sets, is separated from the codecs string, and placed in a new MIME parameter.</w:t>
      </w:r>
    </w:p>
    <w:p w14:paraId="74DF9815" w14:textId="77777777" w:rsidR="002B6513" w:rsidRPr="006E4D98" w:rsidRDefault="002B6513" w:rsidP="002B6513">
      <w:pPr>
        <w:pStyle w:val="Heading3"/>
        <w:rPr>
          <w:lang w:val="en-CA"/>
        </w:rPr>
      </w:pPr>
      <w:bookmarkStart w:id="1089" w:name="_Ref156462702"/>
      <w:bookmarkStart w:id="1090" w:name="_Toc166241712"/>
      <w:bookmarkEnd w:id="1087"/>
      <w:bookmarkEnd w:id="1088"/>
      <w:r w:rsidRPr="006E4D98">
        <w:rPr>
          <w:lang w:val="en-CA"/>
        </w:rPr>
        <w:t>General</w:t>
      </w:r>
      <w:bookmarkEnd w:id="1089"/>
      <w:bookmarkEnd w:id="1090"/>
    </w:p>
    <w:p w14:paraId="40DA5E81" w14:textId="77777777" w:rsidR="002B6513" w:rsidRPr="006E4D98" w:rsidRDefault="002B6513" w:rsidP="002B6513">
      <w:pPr>
        <w:rPr>
          <w:lang w:val="en-CA"/>
        </w:rPr>
      </w:pPr>
      <w:r w:rsidRPr="006E4D98">
        <w:rPr>
          <w:lang w:val="en-CA"/>
        </w:rPr>
        <w:t xml:space="preserve">It is proposed to add additional signaling that can be used when NAL units with </w:t>
      </w:r>
      <w:r w:rsidRPr="006E4D98">
        <w:rPr>
          <w:rStyle w:val="codeZchn"/>
          <w:rFonts w:eastAsia="MS Mincho"/>
          <w:lang w:val="en-CA"/>
        </w:rPr>
        <w:t>nuh_layer_id &gt; 0</w:t>
      </w:r>
      <w:r w:rsidRPr="006E4D98">
        <w:rPr>
          <w:lang w:val="en-CA"/>
        </w:rPr>
        <w:t xml:space="preserve"> are present in the HEVC bitstream of a track. The proposed extension should ensure backwards compatibility and should be able to signal the following information for each layer:</w:t>
      </w:r>
    </w:p>
    <w:p w14:paraId="146864E4" w14:textId="77777777" w:rsidR="002B6513" w:rsidRPr="006E4D98" w:rsidRDefault="002B6513" w:rsidP="002B6513">
      <w:pPr>
        <w:pStyle w:val="ListParagraph"/>
        <w:numPr>
          <w:ilvl w:val="0"/>
          <w:numId w:val="15"/>
        </w:numPr>
        <w:contextualSpacing/>
        <w:rPr>
          <w:lang w:val="en-CA"/>
        </w:rPr>
      </w:pPr>
      <w:r w:rsidRPr="006E4D98">
        <w:rPr>
          <w:rStyle w:val="codeZchn"/>
          <w:rFonts w:eastAsia="MS Mincho"/>
          <w:lang w:val="en-CA"/>
        </w:rPr>
        <w:t>nuh_layer_id</w:t>
      </w:r>
      <w:r w:rsidRPr="006E4D98">
        <w:rPr>
          <w:lang w:val="en-CA"/>
        </w:rPr>
        <w:t xml:space="preserve"> that can be signaled as a decimal number.</w:t>
      </w:r>
    </w:p>
    <w:p w14:paraId="03F33322" w14:textId="3ADB214F" w:rsidR="002B6513" w:rsidRPr="006E4D98" w:rsidRDefault="002B6513" w:rsidP="002B6513">
      <w:pPr>
        <w:pStyle w:val="ListParagraph"/>
        <w:numPr>
          <w:ilvl w:val="0"/>
          <w:numId w:val="15"/>
        </w:numPr>
        <w:contextualSpacing/>
        <w:rPr>
          <w:lang w:val="en-CA"/>
        </w:rPr>
      </w:pPr>
      <w:r w:rsidRPr="006E4D98">
        <w:rPr>
          <w:lang w:val="en-CA"/>
        </w:rPr>
        <w:t>type of each layer, such as Texture, Alpha, or Depth.</w:t>
      </w:r>
      <w:del w:id="1091" w:author="Dimitri Podborski" w:date="2024-05-10T13:33:00Z">
        <w:r w:rsidRPr="006E4D98" w:rsidDel="00BC6BC0">
          <w:rPr>
            <w:lang w:val="en-CA"/>
          </w:rPr>
          <w:delText xml:space="preserve"> It could be signaled using a single character (or a decimal number) such as:</w:delText>
        </w:r>
      </w:del>
    </w:p>
    <w:p w14:paraId="23FD4A96" w14:textId="441D3D62" w:rsidR="002B6513" w:rsidRPr="006E4D98" w:rsidDel="00BC6BC0" w:rsidRDefault="002B6513" w:rsidP="002B6513">
      <w:pPr>
        <w:pStyle w:val="ListParagraph"/>
        <w:numPr>
          <w:ilvl w:val="1"/>
          <w:numId w:val="15"/>
        </w:numPr>
        <w:contextualSpacing/>
        <w:rPr>
          <w:del w:id="1092" w:author="Dimitri Podborski" w:date="2024-05-10T13:33:00Z"/>
          <w:lang w:val="en-CA"/>
        </w:rPr>
      </w:pPr>
      <w:del w:id="1093" w:author="Dimitri Podborski" w:date="2024-05-10T13:33:00Z">
        <w:r w:rsidRPr="006E4D98" w:rsidDel="00BC6BC0">
          <w:rPr>
            <w:lang w:val="en-CA"/>
          </w:rPr>
          <w:delText>T (1) – texture</w:delText>
        </w:r>
      </w:del>
    </w:p>
    <w:p w14:paraId="47232EEA" w14:textId="1F21C2D6" w:rsidR="002B6513" w:rsidRPr="006E4D98" w:rsidDel="00BC6BC0" w:rsidRDefault="002B6513" w:rsidP="002B6513">
      <w:pPr>
        <w:pStyle w:val="ListParagraph"/>
        <w:numPr>
          <w:ilvl w:val="1"/>
          <w:numId w:val="15"/>
        </w:numPr>
        <w:contextualSpacing/>
        <w:rPr>
          <w:del w:id="1094" w:author="Dimitri Podborski" w:date="2024-05-10T13:33:00Z"/>
          <w:lang w:val="en-CA"/>
        </w:rPr>
      </w:pPr>
      <w:del w:id="1095" w:author="Dimitri Podborski" w:date="2024-05-10T13:33:00Z">
        <w:r w:rsidRPr="006E4D98" w:rsidDel="00BC6BC0">
          <w:rPr>
            <w:lang w:val="en-CA"/>
          </w:rPr>
          <w:delText>A (2) – alpha</w:delText>
        </w:r>
      </w:del>
    </w:p>
    <w:p w14:paraId="2BCB995B" w14:textId="3DD31C2D" w:rsidR="002B6513" w:rsidRPr="006E4D98" w:rsidDel="00BC6BC0" w:rsidRDefault="002B6513" w:rsidP="002B6513">
      <w:pPr>
        <w:pStyle w:val="ListParagraph"/>
        <w:numPr>
          <w:ilvl w:val="1"/>
          <w:numId w:val="15"/>
        </w:numPr>
        <w:contextualSpacing/>
        <w:rPr>
          <w:del w:id="1096" w:author="Dimitri Podborski" w:date="2024-05-10T13:33:00Z"/>
          <w:lang w:val="en-CA"/>
        </w:rPr>
      </w:pPr>
      <w:del w:id="1097" w:author="Dimitri Podborski" w:date="2024-05-10T13:33:00Z">
        <w:r w:rsidRPr="006E4D98" w:rsidDel="00BC6BC0">
          <w:rPr>
            <w:lang w:val="en-CA"/>
          </w:rPr>
          <w:delText>D (3) – depth</w:delText>
        </w:r>
      </w:del>
    </w:p>
    <w:p w14:paraId="3CC70370" w14:textId="79A8FA3C" w:rsidR="002B6513" w:rsidRPr="006E4D98" w:rsidDel="00BC6BC0" w:rsidRDefault="002B6513">
      <w:pPr>
        <w:pStyle w:val="ListParagraph"/>
        <w:numPr>
          <w:ilvl w:val="0"/>
          <w:numId w:val="15"/>
        </w:numPr>
        <w:contextualSpacing/>
        <w:rPr>
          <w:del w:id="1098" w:author="Dimitri Podborski" w:date="2024-05-10T13:33:00Z"/>
          <w:lang w:val="en-CA"/>
        </w:rPr>
      </w:pPr>
      <w:r w:rsidRPr="006E4D98">
        <w:rPr>
          <w:lang w:val="en-CA"/>
        </w:rPr>
        <w:t>bit-depth of each layer.</w:t>
      </w:r>
      <w:del w:id="1099" w:author="Dimitri Podborski" w:date="2024-05-10T13:33:00Z">
        <w:r w:rsidRPr="006E4D98" w:rsidDel="00BC6BC0">
          <w:rPr>
            <w:lang w:val="en-CA"/>
          </w:rPr>
          <w:delText xml:space="preserve"> This can be done using the minus8 concept to save one character. For example:</w:delText>
        </w:r>
      </w:del>
    </w:p>
    <w:p w14:paraId="39DBAF30" w14:textId="514C0412" w:rsidR="002B6513" w:rsidRPr="006E4D98" w:rsidDel="00BC6BC0" w:rsidRDefault="002B6513" w:rsidP="00C70B1D">
      <w:pPr>
        <w:pStyle w:val="ListParagraph"/>
        <w:numPr>
          <w:ilvl w:val="0"/>
          <w:numId w:val="15"/>
        </w:numPr>
        <w:contextualSpacing/>
        <w:rPr>
          <w:del w:id="1100" w:author="Dimitri Podborski" w:date="2024-05-10T13:33:00Z"/>
          <w:lang w:val="en-CA"/>
        </w:rPr>
      </w:pPr>
      <w:del w:id="1101" w:author="Dimitri Podborski" w:date="2024-05-10T13:33:00Z">
        <w:r w:rsidRPr="006E4D98" w:rsidDel="00BC6BC0">
          <w:rPr>
            <w:lang w:val="en-CA"/>
          </w:rPr>
          <w:delText>0 – 8 bit</w:delText>
        </w:r>
      </w:del>
    </w:p>
    <w:p w14:paraId="3BDC9390" w14:textId="6C4516EE" w:rsidR="002B6513" w:rsidRPr="006E4D98" w:rsidRDefault="002B6513" w:rsidP="00C70B1D">
      <w:pPr>
        <w:pStyle w:val="ListParagraph"/>
        <w:numPr>
          <w:ilvl w:val="0"/>
          <w:numId w:val="15"/>
        </w:numPr>
        <w:contextualSpacing/>
        <w:rPr>
          <w:lang w:val="en-CA"/>
        </w:rPr>
      </w:pPr>
      <w:del w:id="1102" w:author="Dimitri Podborski" w:date="2024-05-10T13:33:00Z">
        <w:r w:rsidRPr="006E4D98" w:rsidDel="00BC6BC0">
          <w:rPr>
            <w:lang w:val="en-CA"/>
          </w:rPr>
          <w:delText>2 – 10 bit</w:delText>
        </w:r>
      </w:del>
    </w:p>
    <w:p w14:paraId="1815CDF6" w14:textId="77777777" w:rsidR="002B6513" w:rsidRPr="00C70B1D" w:rsidRDefault="002B6513" w:rsidP="002B6513">
      <w:pPr>
        <w:pStyle w:val="ListParagraph"/>
        <w:numPr>
          <w:ilvl w:val="0"/>
          <w:numId w:val="15"/>
        </w:numPr>
        <w:contextualSpacing/>
        <w:rPr>
          <w:ins w:id="1103" w:author="Dimitri Podborski" w:date="2024-05-10T13:33:00Z"/>
          <w:rStyle w:val="codeZchn"/>
          <w:rFonts w:ascii="Times New Roman" w:eastAsia="MS Mincho" w:hAnsi="Times New Roman"/>
          <w:noProof w:val="0"/>
          <w:sz w:val="24"/>
          <w:szCs w:val="24"/>
          <w:lang w:val="en-CA"/>
        </w:rPr>
      </w:pPr>
      <w:r w:rsidRPr="006E4D98">
        <w:rPr>
          <w:lang w:val="en-CA"/>
        </w:rPr>
        <w:lastRenderedPageBreak/>
        <w:t xml:space="preserve">chroma subsampling of each layer signaled as </w:t>
      </w:r>
      <w:r w:rsidRPr="006E4D98">
        <w:rPr>
          <w:rStyle w:val="codeZchn"/>
          <w:rFonts w:eastAsia="MS Mincho"/>
          <w:lang w:val="en-CA"/>
        </w:rPr>
        <w:t>chroma_format_idc</w:t>
      </w:r>
      <w:del w:id="1104" w:author="Dimitri Podborski" w:date="2024-05-10T13:33:00Z">
        <w:r w:rsidRPr="006E4D98" w:rsidDel="00BC6BC0">
          <w:rPr>
            <w:lang w:val="en-CA"/>
          </w:rPr>
          <w:delText>:</w:delText>
        </w:r>
      </w:del>
    </w:p>
    <w:p w14:paraId="0316710C" w14:textId="671F4764" w:rsidR="00BC6BC0" w:rsidRDefault="00BC6BC0" w:rsidP="002B6513">
      <w:pPr>
        <w:pStyle w:val="ListParagraph"/>
        <w:numPr>
          <w:ilvl w:val="0"/>
          <w:numId w:val="15"/>
        </w:numPr>
        <w:contextualSpacing/>
        <w:rPr>
          <w:ins w:id="1105" w:author="Dimitri Podborski" w:date="2024-05-10T13:34:00Z"/>
          <w:lang w:val="en-CA"/>
        </w:rPr>
      </w:pPr>
      <w:ins w:id="1106" w:author="Dimitri Podborski" w:date="2024-05-10T13:34:00Z">
        <w:r>
          <w:rPr>
            <w:lang w:val="en-CA"/>
          </w:rPr>
          <w:t>Colour</w:t>
        </w:r>
      </w:ins>
      <w:ins w:id="1107" w:author="Dimitri Podborski" w:date="2024-05-10T13:33:00Z">
        <w:r w:rsidRPr="006E4D98">
          <w:rPr>
            <w:lang w:val="en-CA"/>
          </w:rPr>
          <w:t xml:space="preserve"> </w:t>
        </w:r>
      </w:ins>
      <w:ins w:id="1108" w:author="Dimitri Podborski" w:date="2024-05-10T13:34:00Z">
        <w:r>
          <w:rPr>
            <w:lang w:val="en-CA"/>
          </w:rPr>
          <w:t>properties</w:t>
        </w:r>
      </w:ins>
    </w:p>
    <w:p w14:paraId="64A41B50" w14:textId="3609C41A" w:rsidR="00BC6BC0" w:rsidRDefault="00BC6BC0" w:rsidP="002B6513">
      <w:pPr>
        <w:pStyle w:val="ListParagraph"/>
        <w:numPr>
          <w:ilvl w:val="0"/>
          <w:numId w:val="15"/>
        </w:numPr>
        <w:contextualSpacing/>
        <w:rPr>
          <w:ins w:id="1109" w:author="Dimitri Podborski" w:date="2024-05-10T13:34:00Z"/>
          <w:lang w:val="en-CA"/>
        </w:rPr>
      </w:pPr>
      <w:ins w:id="1110" w:author="Dimitri Podborski" w:date="2024-05-10T13:34:00Z">
        <w:r>
          <w:rPr>
            <w:lang w:val="en-CA"/>
          </w:rPr>
          <w:t>profile information</w:t>
        </w:r>
      </w:ins>
    </w:p>
    <w:p w14:paraId="52AE7630" w14:textId="09A34DBC" w:rsidR="00BC6BC0" w:rsidRPr="006E4D98" w:rsidRDefault="00BC6BC0" w:rsidP="002B6513">
      <w:pPr>
        <w:pStyle w:val="ListParagraph"/>
        <w:numPr>
          <w:ilvl w:val="0"/>
          <w:numId w:val="15"/>
        </w:numPr>
        <w:contextualSpacing/>
        <w:rPr>
          <w:lang w:val="en-CA"/>
        </w:rPr>
      </w:pPr>
      <w:ins w:id="1111" w:author="Dimitri Podborski" w:date="2024-05-10T13:34:00Z">
        <w:r>
          <w:rPr>
            <w:lang w:val="en-CA"/>
          </w:rPr>
          <w:t>dependency on other layers</w:t>
        </w:r>
      </w:ins>
    </w:p>
    <w:p w14:paraId="178B1742" w14:textId="00BF0F08" w:rsidR="002B6513" w:rsidRPr="006E4D98" w:rsidDel="00BC6BC0" w:rsidRDefault="002B6513" w:rsidP="002B6513">
      <w:pPr>
        <w:pStyle w:val="ListParagraph"/>
        <w:numPr>
          <w:ilvl w:val="1"/>
          <w:numId w:val="15"/>
        </w:numPr>
        <w:contextualSpacing/>
        <w:rPr>
          <w:del w:id="1112" w:author="Dimitri Podborski" w:date="2024-05-10T13:33:00Z"/>
          <w:lang w:val="en-CA"/>
        </w:rPr>
      </w:pPr>
      <w:del w:id="1113" w:author="Dimitri Podborski" w:date="2024-05-10T13:33:00Z">
        <w:r w:rsidRPr="006E4D98" w:rsidDel="00BC6BC0">
          <w:rPr>
            <w:lang w:val="en-CA"/>
          </w:rPr>
          <w:delText>0 – monochrome</w:delText>
        </w:r>
      </w:del>
    </w:p>
    <w:p w14:paraId="4E07FDFE" w14:textId="529BAAB5" w:rsidR="002B6513" w:rsidRPr="006E4D98" w:rsidDel="00BC6BC0" w:rsidRDefault="002B6513" w:rsidP="002B6513">
      <w:pPr>
        <w:pStyle w:val="ListParagraph"/>
        <w:numPr>
          <w:ilvl w:val="1"/>
          <w:numId w:val="15"/>
        </w:numPr>
        <w:contextualSpacing/>
        <w:rPr>
          <w:del w:id="1114" w:author="Dimitri Podborski" w:date="2024-05-10T13:33:00Z"/>
          <w:lang w:val="en-CA"/>
        </w:rPr>
      </w:pPr>
      <w:del w:id="1115" w:author="Dimitri Podborski" w:date="2024-05-10T13:33:00Z">
        <w:r w:rsidRPr="006E4D98" w:rsidDel="00BC6BC0">
          <w:rPr>
            <w:lang w:val="en-CA"/>
          </w:rPr>
          <w:delText>1 – 4:2:0</w:delText>
        </w:r>
      </w:del>
    </w:p>
    <w:p w14:paraId="23A7C9E6" w14:textId="07D7D6B2" w:rsidR="002B6513" w:rsidRPr="006E4D98" w:rsidDel="00BC6BC0" w:rsidRDefault="002B6513" w:rsidP="002B6513">
      <w:pPr>
        <w:pStyle w:val="ListParagraph"/>
        <w:numPr>
          <w:ilvl w:val="1"/>
          <w:numId w:val="15"/>
        </w:numPr>
        <w:contextualSpacing/>
        <w:rPr>
          <w:del w:id="1116" w:author="Dimitri Podborski" w:date="2024-05-10T13:33:00Z"/>
          <w:lang w:val="en-CA"/>
        </w:rPr>
      </w:pPr>
      <w:del w:id="1117" w:author="Dimitri Podborski" w:date="2024-05-10T13:33:00Z">
        <w:r w:rsidRPr="006E4D98" w:rsidDel="00BC6BC0">
          <w:rPr>
            <w:lang w:val="en-CA"/>
          </w:rPr>
          <w:delText>2 – 4:2:2</w:delText>
        </w:r>
      </w:del>
    </w:p>
    <w:p w14:paraId="76F9411C" w14:textId="68E781F1" w:rsidR="002B6513" w:rsidRPr="006E4D98" w:rsidDel="00BC6BC0" w:rsidRDefault="002B6513" w:rsidP="002B6513">
      <w:pPr>
        <w:pStyle w:val="ListParagraph"/>
        <w:numPr>
          <w:ilvl w:val="1"/>
          <w:numId w:val="15"/>
        </w:numPr>
        <w:contextualSpacing/>
        <w:rPr>
          <w:del w:id="1118" w:author="Dimitri Podborski" w:date="2024-05-10T13:33:00Z"/>
          <w:lang w:val="en-CA"/>
        </w:rPr>
      </w:pPr>
      <w:del w:id="1119" w:author="Dimitri Podborski" w:date="2024-05-10T13:33:00Z">
        <w:r w:rsidRPr="006E4D98" w:rsidDel="00BC6BC0">
          <w:rPr>
            <w:lang w:val="en-CA"/>
          </w:rPr>
          <w:delText>3 – 4:4:4</w:delText>
        </w:r>
      </w:del>
    </w:p>
    <w:p w14:paraId="5343D717" w14:textId="77777777" w:rsidR="002B6513" w:rsidRPr="006E4D98" w:rsidRDefault="002B6513" w:rsidP="002B6513">
      <w:pPr>
        <w:rPr>
          <w:lang w:val="en-CA"/>
        </w:rPr>
      </w:pPr>
      <w:r w:rsidRPr="006E4D98">
        <w:rPr>
          <w:lang w:val="en-CA"/>
        </w:rPr>
        <w:t>This new signaling should make it possible to expose the information from the parameter sets from several layers to the codecs string and provide necessary signaling to the application layer.</w:t>
      </w:r>
    </w:p>
    <w:p w14:paraId="6C9F7A39" w14:textId="77777777" w:rsidR="002B6513" w:rsidRPr="006E4D98" w:rsidRDefault="002B6513" w:rsidP="002B6513">
      <w:pPr>
        <w:pStyle w:val="Heading3"/>
        <w:rPr>
          <w:lang w:val="en-CA"/>
        </w:rPr>
      </w:pPr>
      <w:bookmarkStart w:id="1120" w:name="_Ref156400407"/>
      <w:bookmarkStart w:id="1121" w:name="_Toc166241713"/>
      <w:r w:rsidRPr="006E4D98">
        <w:rPr>
          <w:lang w:val="en-CA"/>
        </w:rPr>
        <w:t xml:space="preserve">Extension of the </w:t>
      </w:r>
      <w:proofErr w:type="gramStart"/>
      <w:r w:rsidRPr="006E4D98">
        <w:rPr>
          <w:lang w:val="en-CA"/>
        </w:rPr>
        <w:t>codecs</w:t>
      </w:r>
      <w:proofErr w:type="gramEnd"/>
      <w:r w:rsidRPr="006E4D98">
        <w:rPr>
          <w:lang w:val="en-CA"/>
        </w:rPr>
        <w:t xml:space="preserve"> parameter</w:t>
      </w:r>
      <w:bookmarkEnd w:id="1120"/>
      <w:bookmarkEnd w:id="1121"/>
    </w:p>
    <w:p w14:paraId="3D20D9FD" w14:textId="6EBB6E7B" w:rsidR="002B6513" w:rsidRPr="006E4D98" w:rsidRDefault="002B6513" w:rsidP="002B6513">
      <w:pPr>
        <w:rPr>
          <w:lang w:val="en-CA"/>
        </w:rPr>
      </w:pPr>
      <w:r w:rsidRPr="006E4D98">
        <w:rPr>
          <w:lang w:val="en-CA"/>
        </w:rPr>
        <w:t xml:space="preserve">Given the limitations described in section </w:t>
      </w:r>
      <w:r w:rsidRPr="006E4D98">
        <w:rPr>
          <w:lang w:val="en-CA"/>
        </w:rPr>
        <w:fldChar w:fldCharType="begin"/>
      </w:r>
      <w:r w:rsidRPr="006E4D98">
        <w:rPr>
          <w:lang w:val="en-CA"/>
        </w:rPr>
        <w:instrText xml:space="preserve"> REF _Ref156455466 \r \h </w:instrText>
      </w:r>
      <w:r w:rsidRPr="006E4D98">
        <w:rPr>
          <w:lang w:val="en-CA"/>
        </w:rPr>
      </w:r>
      <w:r w:rsidRPr="006E4D98">
        <w:rPr>
          <w:lang w:val="en-CA"/>
        </w:rPr>
        <w:fldChar w:fldCharType="separate"/>
      </w:r>
      <w:r w:rsidR="00261D2B" w:rsidRPr="006E4D98">
        <w:rPr>
          <w:lang w:val="en-CA"/>
        </w:rPr>
        <w:t>2.1.1</w:t>
      </w:r>
      <w:r w:rsidRPr="006E4D98">
        <w:rPr>
          <w:lang w:val="en-CA"/>
        </w:rPr>
        <w:fldChar w:fldCharType="end"/>
      </w:r>
      <w:r w:rsidRPr="006E4D98">
        <w:rPr>
          <w:lang w:val="en-CA"/>
        </w:rPr>
        <w:t xml:space="preserve"> one possible solution would be to define a new 4CC that can be used within the codecs string and signal the information from section </w:t>
      </w:r>
      <w:r w:rsidRPr="006E4D98">
        <w:rPr>
          <w:lang w:val="en-CA"/>
        </w:rPr>
        <w:fldChar w:fldCharType="begin"/>
      </w:r>
      <w:r w:rsidRPr="006E4D98">
        <w:rPr>
          <w:lang w:val="en-CA"/>
        </w:rPr>
        <w:instrText xml:space="preserve"> REF _Ref156462702 \r \h </w:instrText>
      </w:r>
      <w:r w:rsidRPr="006E4D98">
        <w:rPr>
          <w:lang w:val="en-CA"/>
        </w:rPr>
      </w:r>
      <w:r w:rsidRPr="006E4D98">
        <w:rPr>
          <w:lang w:val="en-CA"/>
        </w:rPr>
        <w:fldChar w:fldCharType="separate"/>
      </w:r>
      <w:r w:rsidR="00261D2B" w:rsidRPr="006E4D98">
        <w:rPr>
          <w:lang w:val="en-CA"/>
        </w:rPr>
        <w:t>2.1.2</w:t>
      </w:r>
      <w:r w:rsidRPr="006E4D98">
        <w:rPr>
          <w:lang w:val="en-CA"/>
        </w:rPr>
        <w:fldChar w:fldCharType="end"/>
      </w:r>
      <w:r w:rsidRPr="006E4D98">
        <w:rPr>
          <w:lang w:val="en-CA"/>
        </w:rPr>
        <w:t>. The format of the message could be defined such that it would allow future additions by treating any unrecognized attributes as unsupported.</w:t>
      </w:r>
    </w:p>
    <w:p w14:paraId="30578D5D" w14:textId="0E470249" w:rsidR="002B6513" w:rsidRDefault="002B6513" w:rsidP="002B6513">
      <w:pPr>
        <w:rPr>
          <w:ins w:id="1122" w:author="Dimitri Podborski" w:date="2024-05-10T13:45:00Z"/>
          <w:lang w:val="en-CA"/>
        </w:rPr>
      </w:pPr>
      <w:r w:rsidRPr="006E4D98">
        <w:rPr>
          <w:lang w:val="en-CA"/>
        </w:rPr>
        <w:t xml:space="preserve">One possible format that would provide some extensibility would be a dot (".") delimited list where for </w:t>
      </w:r>
      <w:r w:rsidR="00261D2B" w:rsidRPr="006E4D98">
        <w:rPr>
          <w:lang w:val="en-CA"/>
        </w:rPr>
        <w:t>each</w:t>
      </w:r>
      <w:r w:rsidRPr="006E4D98">
        <w:rPr>
          <w:lang w:val="en-CA"/>
        </w:rPr>
        <w:t xml:space="preserve"> layer elements are packaged into a string that consists of a first upper-case alphabetic character naming the attribute followed by one or more alphanumeric characters carrying the attribute value.</w:t>
      </w:r>
    </w:p>
    <w:p w14:paraId="4E863B3E" w14:textId="4C31BECA" w:rsidR="004E2B01" w:rsidRPr="006E4D98" w:rsidRDefault="004E2B01" w:rsidP="002B6513">
      <w:pPr>
        <w:rPr>
          <w:lang w:val="en-CA"/>
        </w:rPr>
      </w:pPr>
      <w:ins w:id="1123" w:author="Dimitri Podborski" w:date="2024-05-10T13:45:00Z">
        <w:r>
          <w:rPr>
            <w:lang w:val="en-CA"/>
          </w:rPr>
          <w:t>* - mandatory parameter</w:t>
        </w:r>
      </w:ins>
    </w:p>
    <w:tbl>
      <w:tblPr>
        <w:tblStyle w:val="TableGrid"/>
        <w:tblW w:w="0" w:type="auto"/>
        <w:tblLook w:val="04A0" w:firstRow="1" w:lastRow="0" w:firstColumn="1" w:lastColumn="0" w:noHBand="0" w:noVBand="1"/>
      </w:tblPr>
      <w:tblGrid>
        <w:gridCol w:w="1885"/>
        <w:gridCol w:w="3086"/>
        <w:gridCol w:w="4039"/>
      </w:tblGrid>
      <w:tr w:rsidR="002B6513" w:rsidRPr="006E4D98" w14:paraId="5ECD635C" w14:textId="77777777" w:rsidTr="00261D2B">
        <w:tc>
          <w:tcPr>
            <w:tcW w:w="1885" w:type="dxa"/>
          </w:tcPr>
          <w:p w14:paraId="578F0CB6" w14:textId="77777777" w:rsidR="002B6513" w:rsidRDefault="002B6513" w:rsidP="00CE0DF1">
            <w:pPr>
              <w:jc w:val="center"/>
              <w:rPr>
                <w:ins w:id="1124" w:author="Dimitri Podborski" w:date="2024-05-10T13:09:00Z"/>
                <w:lang w:val="en-CA"/>
              </w:rPr>
            </w:pPr>
            <w:r w:rsidRPr="006E4D98">
              <w:rPr>
                <w:lang w:val="en-CA"/>
              </w:rPr>
              <w:t>Attribute Type</w:t>
            </w:r>
          </w:p>
          <w:p w14:paraId="29D6E315" w14:textId="424EFE5B" w:rsidR="00E15411" w:rsidRPr="006E4D98" w:rsidRDefault="00E15411" w:rsidP="00CE0DF1">
            <w:pPr>
              <w:jc w:val="center"/>
              <w:rPr>
                <w:lang w:val="en-CA"/>
              </w:rPr>
            </w:pPr>
            <w:ins w:id="1125" w:author="Dimitri Podborski" w:date="2024-05-10T13:09:00Z">
              <w:r>
                <w:rPr>
                  <w:lang w:val="en-CA"/>
                </w:rPr>
                <w:t>(Upper case letters only)</w:t>
              </w:r>
            </w:ins>
          </w:p>
        </w:tc>
        <w:tc>
          <w:tcPr>
            <w:tcW w:w="3086" w:type="dxa"/>
          </w:tcPr>
          <w:p w14:paraId="702E9E87" w14:textId="77777777" w:rsidR="002B6513" w:rsidRDefault="002B6513" w:rsidP="00CE0DF1">
            <w:pPr>
              <w:jc w:val="center"/>
              <w:rPr>
                <w:ins w:id="1126" w:author="Dimitri Podborski" w:date="2024-05-10T13:09:00Z"/>
                <w:lang w:val="en-CA"/>
              </w:rPr>
            </w:pPr>
            <w:r w:rsidRPr="006E4D98">
              <w:rPr>
                <w:lang w:val="en-CA"/>
              </w:rPr>
              <w:t>Attribute values</w:t>
            </w:r>
          </w:p>
          <w:p w14:paraId="33D25C3E" w14:textId="2878B265" w:rsidR="00E15411" w:rsidRPr="006E4D98" w:rsidRDefault="00E15411" w:rsidP="00CE0DF1">
            <w:pPr>
              <w:jc w:val="center"/>
              <w:rPr>
                <w:lang w:val="en-CA"/>
              </w:rPr>
            </w:pPr>
          </w:p>
        </w:tc>
        <w:tc>
          <w:tcPr>
            <w:tcW w:w="4039" w:type="dxa"/>
          </w:tcPr>
          <w:p w14:paraId="28299888" w14:textId="77777777" w:rsidR="002B6513" w:rsidRPr="006E4D98" w:rsidRDefault="002B6513" w:rsidP="00CE0DF1">
            <w:pPr>
              <w:jc w:val="center"/>
              <w:rPr>
                <w:lang w:val="en-CA"/>
              </w:rPr>
            </w:pPr>
            <w:r w:rsidRPr="006E4D98">
              <w:rPr>
                <w:lang w:val="en-CA"/>
              </w:rPr>
              <w:t>Description</w:t>
            </w:r>
          </w:p>
        </w:tc>
      </w:tr>
      <w:tr w:rsidR="002B6513" w:rsidRPr="006E4D98" w14:paraId="219B63E8" w14:textId="77777777" w:rsidTr="00261D2B">
        <w:tc>
          <w:tcPr>
            <w:tcW w:w="1885" w:type="dxa"/>
          </w:tcPr>
          <w:p w14:paraId="0869A4FB" w14:textId="17595FA2" w:rsidR="002B6513" w:rsidRPr="006E4D98" w:rsidRDefault="002B6513" w:rsidP="00CE0DF1">
            <w:pPr>
              <w:jc w:val="center"/>
              <w:rPr>
                <w:lang w:val="en-CA"/>
              </w:rPr>
            </w:pPr>
            <w:del w:id="1127" w:author="Dimitri Podborski" w:date="2024-05-10T13:45:00Z">
              <w:r w:rsidRPr="006E4D98" w:rsidDel="004E2B01">
                <w:rPr>
                  <w:lang w:val="en-CA"/>
                </w:rPr>
                <w:delText>L</w:delText>
              </w:r>
            </w:del>
            <w:ins w:id="1128" w:author="Dimitri Podborski" w:date="2024-05-10T13:45:00Z">
              <w:r w:rsidR="004E2B01">
                <w:rPr>
                  <w:lang w:val="en-CA"/>
                </w:rPr>
                <w:t>N*</w:t>
              </w:r>
            </w:ins>
          </w:p>
        </w:tc>
        <w:tc>
          <w:tcPr>
            <w:tcW w:w="3086" w:type="dxa"/>
          </w:tcPr>
          <w:p w14:paraId="57EADB84" w14:textId="77777777" w:rsidR="002B6513" w:rsidRPr="006E4D98" w:rsidRDefault="002B6513" w:rsidP="00CE0DF1">
            <w:pPr>
              <w:rPr>
                <w:lang w:val="en-CA"/>
              </w:rPr>
            </w:pPr>
            <w:r w:rsidRPr="006E4D98">
              <w:rPr>
                <w:lang w:val="en-CA"/>
              </w:rPr>
              <w:t>Decimal number</w:t>
            </w:r>
          </w:p>
        </w:tc>
        <w:tc>
          <w:tcPr>
            <w:tcW w:w="4039" w:type="dxa"/>
          </w:tcPr>
          <w:p w14:paraId="67F448D8" w14:textId="77777777" w:rsidR="002B6513" w:rsidRPr="006E4D98" w:rsidRDefault="002B6513" w:rsidP="00CE0DF1">
            <w:pPr>
              <w:rPr>
                <w:lang w:val="en-CA"/>
              </w:rPr>
            </w:pPr>
            <w:r w:rsidRPr="006E4D98">
              <w:rPr>
                <w:lang w:val="en-CA"/>
              </w:rPr>
              <w:t xml:space="preserve">Decimal number of the </w:t>
            </w:r>
            <w:r w:rsidRPr="006E4D98">
              <w:rPr>
                <w:rStyle w:val="codeZchn"/>
                <w:rFonts w:eastAsia="MS Mincho"/>
                <w:lang w:val="en-CA"/>
              </w:rPr>
              <w:t>nuh_layer_id</w:t>
            </w:r>
          </w:p>
        </w:tc>
      </w:tr>
      <w:tr w:rsidR="002B6513" w:rsidRPr="006E4D98" w14:paraId="2CCCC4A8" w14:textId="77777777" w:rsidTr="00261D2B">
        <w:tc>
          <w:tcPr>
            <w:tcW w:w="1885" w:type="dxa"/>
          </w:tcPr>
          <w:p w14:paraId="61548229" w14:textId="77777777" w:rsidR="002B6513" w:rsidRPr="006E4D98" w:rsidRDefault="002B6513" w:rsidP="00CE0DF1">
            <w:pPr>
              <w:jc w:val="center"/>
              <w:rPr>
                <w:lang w:val="en-CA"/>
              </w:rPr>
            </w:pPr>
            <w:r w:rsidRPr="006E4D98">
              <w:rPr>
                <w:lang w:val="en-CA"/>
              </w:rPr>
              <w:t>T</w:t>
            </w:r>
          </w:p>
        </w:tc>
        <w:tc>
          <w:tcPr>
            <w:tcW w:w="3086" w:type="dxa"/>
          </w:tcPr>
          <w:p w14:paraId="021258A8" w14:textId="77777777" w:rsidR="002B6513" w:rsidRPr="006E4D98" w:rsidRDefault="002B6513" w:rsidP="00CE0DF1">
            <w:pPr>
              <w:jc w:val="left"/>
              <w:rPr>
                <w:rStyle w:val="codeZchn"/>
                <w:rFonts w:eastAsia="MS Mincho"/>
                <w:lang w:val="en-CA"/>
              </w:rPr>
            </w:pPr>
            <w:r w:rsidRPr="006E4D98">
              <w:rPr>
                <w:lang w:val="en-CA"/>
              </w:rPr>
              <w:t>One of the following decimal numbers</w:t>
            </w:r>
          </w:p>
          <w:p w14:paraId="14DFDEE1" w14:textId="50793A90" w:rsidR="002B6513" w:rsidRPr="006E4D98" w:rsidRDefault="002B6513" w:rsidP="00CE0DF1">
            <w:pPr>
              <w:jc w:val="left"/>
              <w:rPr>
                <w:rStyle w:val="codeZchn"/>
                <w:rFonts w:eastAsia="MS Mincho"/>
                <w:lang w:val="en-CA"/>
              </w:rPr>
            </w:pPr>
            <w:r w:rsidRPr="006E4D98">
              <w:rPr>
                <w:rStyle w:val="codeZchn"/>
                <w:rFonts w:eastAsia="MS Mincho"/>
                <w:lang w:val="en-CA"/>
              </w:rPr>
              <w:t>1 – texture</w:t>
            </w:r>
            <w:ins w:id="1129" w:author="Dimitri Podborski" w:date="2024-05-10T13:12:00Z">
              <w:r w:rsidR="00E15411">
                <w:rPr>
                  <w:rStyle w:val="codeZchn"/>
                  <w:rFonts w:eastAsia="MS Mincho"/>
                  <w:lang w:val="en-CA"/>
                </w:rPr>
                <w:br/>
              </w:r>
              <w:r w:rsidR="00E15411">
                <w:rPr>
                  <w:rStyle w:val="codeZchn"/>
                  <w:rFonts w:eastAsia="MS Mincho"/>
                </w:rPr>
                <w:t>2 - auxiliary</w:t>
              </w:r>
            </w:ins>
            <w:r w:rsidRPr="006E4D98">
              <w:rPr>
                <w:rStyle w:val="codeZchn"/>
                <w:rFonts w:eastAsia="MS Mincho"/>
                <w:lang w:val="en-CA"/>
              </w:rPr>
              <w:br/>
            </w:r>
            <w:ins w:id="1130" w:author="Dimitri Podborski" w:date="2024-05-10T13:12:00Z">
              <w:r w:rsidR="00E15411">
                <w:rPr>
                  <w:rStyle w:val="codeZchn"/>
                  <w:rFonts w:eastAsia="MS Mincho"/>
                  <w:lang w:val="en-CA"/>
                </w:rPr>
                <w:t xml:space="preserve"> </w:t>
              </w:r>
              <w:r w:rsidR="00E15411">
                <w:rPr>
                  <w:rStyle w:val="codeZchn"/>
                  <w:rFonts w:eastAsia="MS Mincho"/>
                </w:rPr>
                <w:t xml:space="preserve"> </w:t>
              </w:r>
            </w:ins>
            <w:del w:id="1131" w:author="Dimitri Podborski" w:date="2024-05-10T13:12:00Z">
              <w:r w:rsidRPr="006E4D98" w:rsidDel="00E15411">
                <w:rPr>
                  <w:rStyle w:val="codeZchn"/>
                  <w:rFonts w:eastAsia="MS Mincho"/>
                  <w:lang w:val="en-CA"/>
                </w:rPr>
                <w:delText xml:space="preserve">2 </w:delText>
              </w:r>
            </w:del>
            <w:ins w:id="1132" w:author="Dimitri Podborski" w:date="2024-05-10T13:12:00Z">
              <w:r w:rsidR="00E15411">
                <w:rPr>
                  <w:rStyle w:val="codeZchn"/>
                  <w:rFonts w:eastAsia="MS Mincho"/>
                  <w:lang w:val="en-CA"/>
                </w:rPr>
                <w:t>s</w:t>
              </w:r>
              <w:r w:rsidR="00E15411">
                <w:rPr>
                  <w:rStyle w:val="codeZchn"/>
                  <w:rFonts w:eastAsia="MS Mincho"/>
                </w:rPr>
                <w:t>1</w:t>
              </w:r>
              <w:r w:rsidR="00E15411" w:rsidRPr="006E4D98">
                <w:rPr>
                  <w:rStyle w:val="codeZchn"/>
                  <w:rFonts w:eastAsia="MS Mincho"/>
                  <w:lang w:val="en-CA"/>
                </w:rPr>
                <w:t xml:space="preserve"> </w:t>
              </w:r>
            </w:ins>
            <w:r w:rsidRPr="006E4D98">
              <w:rPr>
                <w:rStyle w:val="codeZchn"/>
                <w:rFonts w:eastAsia="MS Mincho"/>
                <w:lang w:val="en-CA"/>
              </w:rPr>
              <w:t>– alpha</w:t>
            </w:r>
            <w:r w:rsidRPr="006E4D98">
              <w:rPr>
                <w:rStyle w:val="codeZchn"/>
                <w:rFonts w:eastAsia="MS Mincho"/>
                <w:lang w:val="en-CA"/>
              </w:rPr>
              <w:br/>
            </w:r>
            <w:ins w:id="1133" w:author="Dimitri Podborski" w:date="2024-05-10T13:12:00Z">
              <w:r w:rsidR="00E15411">
                <w:rPr>
                  <w:rStyle w:val="codeZchn"/>
                  <w:rFonts w:eastAsia="MS Mincho"/>
                  <w:lang w:val="en-CA"/>
                </w:rPr>
                <w:t xml:space="preserve"> </w:t>
              </w:r>
              <w:r w:rsidR="00E15411">
                <w:rPr>
                  <w:rStyle w:val="codeZchn"/>
                  <w:rFonts w:eastAsia="MS Mincho"/>
                </w:rPr>
                <w:t xml:space="preserve"> </w:t>
              </w:r>
              <w:r w:rsidR="00E15411">
                <w:rPr>
                  <w:rStyle w:val="codeZchn"/>
                  <w:rFonts w:eastAsia="MS Mincho"/>
                  <w:lang w:val="en-CA"/>
                </w:rPr>
                <w:t>s</w:t>
              </w:r>
              <w:r w:rsidR="00E15411">
                <w:rPr>
                  <w:rStyle w:val="codeZchn"/>
                  <w:rFonts w:eastAsia="MS Mincho"/>
                </w:rPr>
                <w:t>2</w:t>
              </w:r>
            </w:ins>
            <w:del w:id="1134" w:author="Dimitri Podborski" w:date="2024-05-10T13:12:00Z">
              <w:r w:rsidRPr="006E4D98" w:rsidDel="00E15411">
                <w:rPr>
                  <w:rStyle w:val="codeZchn"/>
                  <w:rFonts w:eastAsia="MS Mincho"/>
                  <w:lang w:val="en-CA"/>
                </w:rPr>
                <w:delText>3</w:delText>
              </w:r>
            </w:del>
            <w:r w:rsidRPr="006E4D98">
              <w:rPr>
                <w:rStyle w:val="codeZchn"/>
                <w:rFonts w:eastAsia="MS Mincho"/>
                <w:lang w:val="en-CA"/>
              </w:rPr>
              <w:t xml:space="preserve"> – depth</w:t>
            </w:r>
            <w:ins w:id="1135" w:author="Dimitri Podborski" w:date="2024-05-10T13:12:00Z">
              <w:r w:rsidR="00E15411">
                <w:rPr>
                  <w:rStyle w:val="codeZchn"/>
                  <w:rFonts w:eastAsia="MS Mincho"/>
                  <w:lang w:val="en-CA"/>
                </w:rPr>
                <w:br/>
              </w:r>
              <w:r w:rsidR="00E15411">
                <w:rPr>
                  <w:rStyle w:val="codeZchn"/>
                  <w:rFonts w:eastAsia="MS Mincho"/>
                </w:rPr>
                <w:t>3 - other (e.g. 3D-HEVC depth)</w:t>
              </w:r>
            </w:ins>
          </w:p>
        </w:tc>
        <w:tc>
          <w:tcPr>
            <w:tcW w:w="4039" w:type="dxa"/>
          </w:tcPr>
          <w:p w14:paraId="30EEC50E" w14:textId="77777777" w:rsidR="002B6513" w:rsidRDefault="002B6513" w:rsidP="00CE0DF1">
            <w:pPr>
              <w:rPr>
                <w:ins w:id="1136" w:author="Dimitri Podborski" w:date="2024-05-10T13:10:00Z"/>
                <w:lang w:val="en-CA"/>
              </w:rPr>
            </w:pPr>
            <w:r w:rsidRPr="006E4D98">
              <w:rPr>
                <w:lang w:val="en-CA"/>
              </w:rPr>
              <w:t>The type of the layer.</w:t>
            </w:r>
          </w:p>
          <w:p w14:paraId="3F7CBDF1" w14:textId="1426D5F6" w:rsidR="00E15411" w:rsidRPr="00E15411" w:rsidRDefault="00E15411" w:rsidP="00E15411">
            <w:pPr>
              <w:rPr>
                <w:ins w:id="1137" w:author="Dimitri Podborski" w:date="2024-05-10T13:10:00Z"/>
                <w:lang w:val="en-CA"/>
              </w:rPr>
            </w:pPr>
            <w:ins w:id="1138" w:author="Dimitri Podborski" w:date="2024-05-10T13:10:00Z">
              <w:r w:rsidRPr="00E15411">
                <w:rPr>
                  <w:lang w:val="en-CA"/>
                </w:rPr>
                <w:t xml:space="preserve">We need to signal if the layer is a primary, aux or </w:t>
              </w:r>
            </w:ins>
            <w:ins w:id="1139" w:author="Dimitri Podborski" w:date="2024-05-10T13:11:00Z">
              <w:r>
                <w:rPr>
                  <w:lang w:val="en-CA"/>
                </w:rPr>
                <w:t>'</w:t>
              </w:r>
            </w:ins>
            <w:ins w:id="1140" w:author="Dimitri Podborski" w:date="2024-05-10T13:10:00Z">
              <w:r w:rsidRPr="00E15411">
                <w:rPr>
                  <w:lang w:val="en-CA"/>
                </w:rPr>
                <w:t>other</w:t>
              </w:r>
            </w:ins>
            <w:ins w:id="1141" w:author="Dimitri Podborski" w:date="2024-05-10T13:11:00Z">
              <w:r>
                <w:rPr>
                  <w:lang w:val="en-CA"/>
                </w:rPr>
                <w:t>'</w:t>
              </w:r>
            </w:ins>
            <w:ins w:id="1142" w:author="Dimitri Podborski" w:date="2024-05-10T13:10:00Z">
              <w:r w:rsidRPr="00E15411">
                <w:rPr>
                  <w:lang w:val="en-CA"/>
                </w:rPr>
                <w:t>. (</w:t>
              </w:r>
            </w:ins>
            <w:ins w:id="1143" w:author="Dimitri Podborski" w:date="2024-05-10T13:11:00Z">
              <w:r>
                <w:rPr>
                  <w:lang w:val="en-CA"/>
                </w:rPr>
                <w:t>'</w:t>
              </w:r>
            </w:ins>
            <w:ins w:id="1144" w:author="Dimitri Podborski" w:date="2024-05-10T13:10:00Z">
              <w:r w:rsidRPr="00E15411">
                <w:rPr>
                  <w:lang w:val="en-CA"/>
                </w:rPr>
                <w:t>other</w:t>
              </w:r>
            </w:ins>
            <w:ins w:id="1145" w:author="Dimitri Podborski" w:date="2024-05-10T13:11:00Z">
              <w:r>
                <w:rPr>
                  <w:lang w:val="en-CA"/>
                </w:rPr>
                <w:t>'</w:t>
              </w:r>
            </w:ins>
            <w:ins w:id="1146" w:author="Dimitri Podborski" w:date="2024-05-10T13:10:00Z">
              <w:r w:rsidRPr="00E15411">
                <w:rPr>
                  <w:lang w:val="en-CA"/>
                </w:rPr>
                <w:t xml:space="preserve"> can be used to support 3D HEVC)</w:t>
              </w:r>
            </w:ins>
          </w:p>
          <w:p w14:paraId="2F8F96E0" w14:textId="77777777" w:rsidR="00E15411" w:rsidRPr="00E15411" w:rsidRDefault="00E15411" w:rsidP="00E15411">
            <w:pPr>
              <w:rPr>
                <w:ins w:id="1147" w:author="Dimitri Podborski" w:date="2024-05-10T13:10:00Z"/>
                <w:lang w:val="en-CA"/>
              </w:rPr>
            </w:pPr>
            <w:ins w:id="1148" w:author="Dimitri Podborski" w:date="2024-05-10T13:10:00Z">
              <w:r w:rsidRPr="00E15411">
                <w:rPr>
                  <w:lang w:val="en-CA"/>
                </w:rPr>
                <w:t>If aux is signalled, then you indicate the actual type by the sub-type.</w:t>
              </w:r>
            </w:ins>
          </w:p>
          <w:p w14:paraId="6B7619E8" w14:textId="329BDE6D" w:rsidR="00E15411" w:rsidRPr="006E4D98" w:rsidRDefault="00E15411" w:rsidP="00E15411">
            <w:pPr>
              <w:rPr>
                <w:lang w:val="en-CA"/>
              </w:rPr>
            </w:pPr>
            <w:ins w:id="1149" w:author="Dimitri Podborski" w:date="2024-05-10T13:10:00Z">
              <w:r w:rsidRPr="00E15411">
                <w:rPr>
                  <w:lang w:val="en-CA"/>
                </w:rPr>
                <w:t>E.g. T2s1 means auxiliary alpha</w:t>
              </w:r>
            </w:ins>
          </w:p>
        </w:tc>
      </w:tr>
      <w:tr w:rsidR="002B6513" w:rsidRPr="006E4D98" w14:paraId="7D35308D" w14:textId="77777777" w:rsidTr="00261D2B">
        <w:tc>
          <w:tcPr>
            <w:tcW w:w="1885" w:type="dxa"/>
          </w:tcPr>
          <w:p w14:paraId="46A11FBF" w14:textId="77777777" w:rsidR="002B6513" w:rsidRPr="006E4D98" w:rsidRDefault="002B6513" w:rsidP="00CE0DF1">
            <w:pPr>
              <w:jc w:val="center"/>
              <w:rPr>
                <w:lang w:val="en-CA"/>
              </w:rPr>
            </w:pPr>
            <w:r w:rsidRPr="006E4D98">
              <w:rPr>
                <w:lang w:val="en-CA"/>
              </w:rPr>
              <w:t>B</w:t>
            </w:r>
          </w:p>
        </w:tc>
        <w:tc>
          <w:tcPr>
            <w:tcW w:w="3086" w:type="dxa"/>
          </w:tcPr>
          <w:p w14:paraId="2E4BBD80" w14:textId="77777777" w:rsidR="002B6513" w:rsidRPr="006E4D98" w:rsidRDefault="002B6513" w:rsidP="00CE0DF1">
            <w:pPr>
              <w:jc w:val="left"/>
              <w:rPr>
                <w:rStyle w:val="codeZchn"/>
                <w:rFonts w:eastAsia="MS Mincho"/>
                <w:lang w:val="en-CA"/>
              </w:rPr>
            </w:pPr>
            <w:r w:rsidRPr="006E4D98">
              <w:rPr>
                <w:lang w:val="en-CA"/>
              </w:rPr>
              <w:t xml:space="preserve">Decimal number </w:t>
            </w:r>
          </w:p>
        </w:tc>
        <w:tc>
          <w:tcPr>
            <w:tcW w:w="4039" w:type="dxa"/>
          </w:tcPr>
          <w:p w14:paraId="2AB1AC8C" w14:textId="77777777" w:rsidR="002B6513" w:rsidRPr="006E4D98" w:rsidRDefault="002B6513" w:rsidP="00CE0DF1">
            <w:pPr>
              <w:rPr>
                <w:lang w:val="en-CA"/>
              </w:rPr>
            </w:pPr>
            <w:r w:rsidRPr="006E4D98">
              <w:rPr>
                <w:lang w:val="en-CA"/>
              </w:rPr>
              <w:t>Decimal number of bit depth minus 8</w:t>
            </w:r>
          </w:p>
        </w:tc>
      </w:tr>
      <w:tr w:rsidR="002B6513" w:rsidRPr="006E4D98" w14:paraId="59D9B9F3" w14:textId="77777777" w:rsidTr="00261D2B">
        <w:tc>
          <w:tcPr>
            <w:tcW w:w="1885" w:type="dxa"/>
          </w:tcPr>
          <w:p w14:paraId="7C948C2D" w14:textId="77777777" w:rsidR="002B6513" w:rsidRPr="006E4D98" w:rsidRDefault="002B6513" w:rsidP="00CE0DF1">
            <w:pPr>
              <w:jc w:val="center"/>
              <w:rPr>
                <w:lang w:val="en-CA"/>
              </w:rPr>
            </w:pPr>
            <w:r w:rsidRPr="006E4D98">
              <w:rPr>
                <w:lang w:val="en-CA"/>
              </w:rPr>
              <w:t>S</w:t>
            </w:r>
          </w:p>
        </w:tc>
        <w:tc>
          <w:tcPr>
            <w:tcW w:w="3086" w:type="dxa"/>
          </w:tcPr>
          <w:p w14:paraId="69D29D65" w14:textId="77777777" w:rsidR="002B6513" w:rsidRPr="006E4D98" w:rsidRDefault="002B6513" w:rsidP="00CE0DF1">
            <w:pPr>
              <w:jc w:val="left"/>
              <w:rPr>
                <w:rStyle w:val="codeZchn"/>
                <w:rFonts w:eastAsia="MS Mincho"/>
                <w:lang w:val="en-CA"/>
              </w:rPr>
            </w:pPr>
            <w:r w:rsidRPr="006E4D98">
              <w:rPr>
                <w:lang w:val="en-CA"/>
              </w:rPr>
              <w:t>One of the following decimal numbers</w:t>
            </w:r>
          </w:p>
          <w:p w14:paraId="4FED200E" w14:textId="77777777" w:rsidR="002B6513" w:rsidRPr="006E4D98" w:rsidRDefault="002B6513" w:rsidP="00CE0DF1">
            <w:pPr>
              <w:jc w:val="left"/>
              <w:rPr>
                <w:lang w:val="en-CA"/>
              </w:rPr>
            </w:pPr>
            <w:r w:rsidRPr="006E4D98">
              <w:rPr>
                <w:rStyle w:val="codeZchn"/>
                <w:rFonts w:eastAsia="MS Mincho"/>
                <w:lang w:val="en-CA"/>
              </w:rPr>
              <w:t>0 – monochrome</w:t>
            </w:r>
            <w:r w:rsidRPr="006E4D98">
              <w:rPr>
                <w:rStyle w:val="codeZchn"/>
                <w:rFonts w:eastAsia="MS Mincho"/>
                <w:lang w:val="en-CA"/>
              </w:rPr>
              <w:br/>
              <w:t>1 – 4:2:0</w:t>
            </w:r>
            <w:r w:rsidRPr="006E4D98">
              <w:rPr>
                <w:rStyle w:val="codeZchn"/>
                <w:rFonts w:eastAsia="MS Mincho"/>
                <w:lang w:val="en-CA"/>
              </w:rPr>
              <w:br/>
              <w:t>2 – 4:2:2</w:t>
            </w:r>
            <w:r w:rsidRPr="006E4D98">
              <w:rPr>
                <w:rStyle w:val="codeZchn"/>
                <w:rFonts w:eastAsia="MS Mincho"/>
                <w:lang w:val="en-CA"/>
              </w:rPr>
              <w:br/>
              <w:t>3 – 4:4:4</w:t>
            </w:r>
          </w:p>
        </w:tc>
        <w:tc>
          <w:tcPr>
            <w:tcW w:w="4039" w:type="dxa"/>
          </w:tcPr>
          <w:p w14:paraId="56F3964C" w14:textId="77777777" w:rsidR="002B6513" w:rsidRPr="006E4D98" w:rsidRDefault="002B6513" w:rsidP="00CE0DF1">
            <w:pPr>
              <w:rPr>
                <w:lang w:val="en-CA"/>
              </w:rPr>
            </w:pPr>
            <w:r w:rsidRPr="006E4D98">
              <w:rPr>
                <w:lang w:val="en-CA"/>
              </w:rPr>
              <w:t xml:space="preserve">Decimal number of the </w:t>
            </w:r>
            <w:r w:rsidRPr="006E4D98">
              <w:rPr>
                <w:rStyle w:val="codeZchn"/>
                <w:rFonts w:eastAsia="MS Mincho"/>
                <w:lang w:val="en-CA"/>
              </w:rPr>
              <w:t>chroma_format_idc</w:t>
            </w:r>
          </w:p>
        </w:tc>
      </w:tr>
      <w:tr w:rsidR="007D424B" w:rsidRPr="007D424B" w14:paraId="60A1ACEC" w14:textId="77777777" w:rsidTr="00261D2B">
        <w:trPr>
          <w:ins w:id="1150" w:author="Dimitri Podborski" w:date="2024-05-10T13:18:00Z"/>
        </w:trPr>
        <w:tc>
          <w:tcPr>
            <w:tcW w:w="1885" w:type="dxa"/>
          </w:tcPr>
          <w:p w14:paraId="124043FF" w14:textId="4747D2EE" w:rsidR="007D424B" w:rsidRPr="006E4D98" w:rsidRDefault="007D424B" w:rsidP="007D424B">
            <w:pPr>
              <w:jc w:val="center"/>
              <w:rPr>
                <w:ins w:id="1151" w:author="Dimitri Podborski" w:date="2024-05-10T13:18:00Z"/>
                <w:lang w:val="en-CA"/>
              </w:rPr>
            </w:pPr>
            <w:ins w:id="1152" w:author="Dimitri Podborski" w:date="2024-05-10T13:19:00Z">
              <w:r>
                <w:rPr>
                  <w:lang w:val="en-CA"/>
                </w:rPr>
                <w:t>C</w:t>
              </w:r>
            </w:ins>
          </w:p>
        </w:tc>
        <w:tc>
          <w:tcPr>
            <w:tcW w:w="3086" w:type="dxa"/>
          </w:tcPr>
          <w:p w14:paraId="2973CD7A" w14:textId="77777777" w:rsidR="007D424B" w:rsidRDefault="007D424B" w:rsidP="007D424B">
            <w:pPr>
              <w:jc w:val="left"/>
              <w:rPr>
                <w:ins w:id="1153" w:author="Dimitri Podborski" w:date="2024-05-10T13:19:00Z"/>
                <w:lang w:val="en-CA"/>
              </w:rPr>
            </w:pPr>
            <w:ins w:id="1154" w:author="Dimitri Podborski" w:date="2024-05-10T13:19:00Z">
              <w:r>
                <w:rPr>
                  <w:lang w:val="en-CA"/>
                </w:rPr>
                <w:t>The following lower-case letters followed by a decimal number signaling the CICP parameters:</w:t>
              </w:r>
            </w:ins>
          </w:p>
          <w:p w14:paraId="5A9E9311" w14:textId="77777777" w:rsidR="007D424B" w:rsidRDefault="007D424B" w:rsidP="007D424B">
            <w:pPr>
              <w:jc w:val="left"/>
              <w:rPr>
                <w:ins w:id="1155" w:author="Dimitri Podborski" w:date="2024-05-10T13:19:00Z"/>
                <w:lang w:val="en-CA"/>
              </w:rPr>
            </w:pPr>
            <w:ins w:id="1156" w:author="Dimitri Podborski" w:date="2024-05-10T13:19:00Z">
              <w:r>
                <w:rPr>
                  <w:lang w:val="en-CA"/>
                </w:rPr>
                <w:lastRenderedPageBreak/>
                <w:t>m[N] - matrix coefficients</w:t>
              </w:r>
            </w:ins>
          </w:p>
          <w:p w14:paraId="107CD389" w14:textId="77777777" w:rsidR="007D424B" w:rsidRDefault="007D424B" w:rsidP="007D424B">
            <w:pPr>
              <w:jc w:val="left"/>
              <w:rPr>
                <w:ins w:id="1157" w:author="Dimitri Podborski" w:date="2024-05-10T13:19:00Z"/>
                <w:lang w:val="en-CA"/>
              </w:rPr>
            </w:pPr>
            <w:ins w:id="1158" w:author="Dimitri Podborski" w:date="2024-05-10T13:19:00Z">
              <w:r>
                <w:rPr>
                  <w:lang w:val="en-CA"/>
                </w:rPr>
                <w:t>t[N] - transfer characteristics</w:t>
              </w:r>
            </w:ins>
          </w:p>
          <w:p w14:paraId="467D3EDD" w14:textId="1FCBF8E0" w:rsidR="007D424B" w:rsidRPr="006E4D98" w:rsidRDefault="007D424B" w:rsidP="007D424B">
            <w:pPr>
              <w:jc w:val="left"/>
              <w:rPr>
                <w:ins w:id="1159" w:author="Dimitri Podborski" w:date="2024-05-10T13:18:00Z"/>
                <w:lang w:val="en-CA"/>
              </w:rPr>
            </w:pPr>
            <w:ins w:id="1160" w:author="Dimitri Podborski" w:date="2024-05-10T13:19:00Z">
              <w:r>
                <w:rPr>
                  <w:lang w:val="en-CA"/>
                </w:rPr>
                <w:t>c[N] - colour primaries</w:t>
              </w:r>
            </w:ins>
          </w:p>
        </w:tc>
        <w:tc>
          <w:tcPr>
            <w:tcW w:w="4039" w:type="dxa"/>
          </w:tcPr>
          <w:p w14:paraId="6F177580" w14:textId="77777777" w:rsidR="007D424B" w:rsidRDefault="007D424B" w:rsidP="007D424B">
            <w:pPr>
              <w:rPr>
                <w:ins w:id="1161" w:author="Dimitri Podborski" w:date="2024-05-10T13:19:00Z"/>
                <w:lang w:val="en-CA"/>
              </w:rPr>
            </w:pPr>
            <w:ins w:id="1162" w:author="Dimitri Podborski" w:date="2024-05-10T13:19:00Z">
              <w:r>
                <w:rPr>
                  <w:lang w:val="en-CA"/>
                </w:rPr>
                <w:lastRenderedPageBreak/>
                <w:t xml:space="preserve">Colour properties signaled by decimal numbers as in CICP (or </w:t>
              </w:r>
              <w:r w:rsidRPr="009A2954">
                <w:rPr>
                  <w:rStyle w:val="codeZchn"/>
                  <w:rFonts w:eastAsia="MS Mincho"/>
                </w:rPr>
                <w:t>colr</w:t>
              </w:r>
              <w:r>
                <w:rPr>
                  <w:lang w:val="en-CA"/>
                </w:rPr>
                <w:t xml:space="preserve"> box).</w:t>
              </w:r>
            </w:ins>
          </w:p>
          <w:p w14:paraId="4DE18B16" w14:textId="72039E51" w:rsidR="007D424B" w:rsidRPr="006E4D98" w:rsidRDefault="007D424B" w:rsidP="007D424B">
            <w:pPr>
              <w:rPr>
                <w:ins w:id="1163" w:author="Dimitri Podborski" w:date="2024-05-10T13:18:00Z"/>
                <w:lang w:val="en-CA"/>
              </w:rPr>
            </w:pPr>
            <w:ins w:id="1164" w:author="Dimitri Podborski" w:date="2024-05-10T13:19:00Z">
              <w:r>
                <w:rPr>
                  <w:lang w:val="en-CA"/>
                </w:rPr>
                <w:t xml:space="preserve">E.g.: </w:t>
              </w:r>
              <w:r w:rsidRPr="009A2954">
                <w:rPr>
                  <w:rStyle w:val="codeZchn"/>
                  <w:rFonts w:eastAsia="MS Mincho"/>
                </w:rPr>
                <w:t>Cm3t4c5</w:t>
              </w:r>
            </w:ins>
          </w:p>
        </w:tc>
      </w:tr>
      <w:tr w:rsidR="007D424B" w:rsidRPr="007D424B" w14:paraId="2331507E" w14:textId="77777777" w:rsidTr="00261D2B">
        <w:trPr>
          <w:ins w:id="1165" w:author="Dimitri Podborski" w:date="2024-05-10T13:18:00Z"/>
        </w:trPr>
        <w:tc>
          <w:tcPr>
            <w:tcW w:w="1885" w:type="dxa"/>
          </w:tcPr>
          <w:p w14:paraId="2CCDE7F7" w14:textId="0FDD7C25" w:rsidR="007D424B" w:rsidRDefault="007D424B" w:rsidP="007D424B">
            <w:pPr>
              <w:jc w:val="center"/>
              <w:rPr>
                <w:ins w:id="1166" w:author="Dimitri Podborski" w:date="2024-05-10T13:18:00Z"/>
                <w:lang w:val="en-CA"/>
              </w:rPr>
            </w:pPr>
            <w:ins w:id="1167" w:author="Dimitri Podborski" w:date="2024-05-10T13:19:00Z">
              <w:r>
                <w:rPr>
                  <w:lang w:val="en-CA"/>
                </w:rPr>
                <w:t>X</w:t>
              </w:r>
            </w:ins>
          </w:p>
        </w:tc>
        <w:tc>
          <w:tcPr>
            <w:tcW w:w="3086" w:type="dxa"/>
          </w:tcPr>
          <w:p w14:paraId="7248B203" w14:textId="0EF01F49" w:rsidR="007D424B" w:rsidRPr="006E4D98" w:rsidRDefault="00BC69E6" w:rsidP="007D424B">
            <w:pPr>
              <w:jc w:val="left"/>
              <w:rPr>
                <w:ins w:id="1168" w:author="Dimitri Podborski" w:date="2024-05-10T13:18:00Z"/>
                <w:lang w:val="en-CA"/>
              </w:rPr>
            </w:pPr>
            <w:ins w:id="1169" w:author="Dimitri Podborski" w:date="2024-05-10T13:41:00Z">
              <w:r>
                <w:rPr>
                  <w:lang w:val="en-CA"/>
                </w:rPr>
                <w:t>Alphanumeric characters.</w:t>
              </w:r>
            </w:ins>
          </w:p>
        </w:tc>
        <w:tc>
          <w:tcPr>
            <w:tcW w:w="4039" w:type="dxa"/>
          </w:tcPr>
          <w:p w14:paraId="49AE6744" w14:textId="44D49453" w:rsidR="007D424B" w:rsidRDefault="00BC69E6" w:rsidP="007D424B">
            <w:pPr>
              <w:rPr>
                <w:ins w:id="1170" w:author="Dimitri Podborski" w:date="2024-05-10T13:19:00Z"/>
                <w:lang w:val="en-CA"/>
              </w:rPr>
            </w:pPr>
            <w:ins w:id="1171" w:author="Dimitri Podborski" w:date="2024-05-10T13:40:00Z">
              <w:r>
                <w:rPr>
                  <w:lang w:val="en-CA"/>
                </w:rPr>
                <w:t xml:space="preserve">Profile, tier and level signaling as defined in Annex E.3 but where </w:t>
              </w:r>
              <w:r w:rsidRPr="006E4D98">
                <w:rPr>
                  <w:lang w:val="en-CA"/>
                </w:rPr>
                <w:t>dot</w:t>
              </w:r>
              <w:r>
                <w:rPr>
                  <w:lang w:val="en-CA"/>
                </w:rPr>
                <w:t>s</w:t>
              </w:r>
              <w:r w:rsidRPr="006E4D98">
                <w:rPr>
                  <w:lang w:val="en-CA"/>
                </w:rPr>
                <w:t xml:space="preserve"> (".")</w:t>
              </w:r>
              <w:r>
                <w:rPr>
                  <w:lang w:val="en-CA"/>
                </w:rPr>
                <w:t xml:space="preserve"> are replaced by underscores ("_")</w:t>
              </w:r>
            </w:ins>
            <w:ins w:id="1172" w:author="Dimitri Podborski" w:date="2024-05-10T13:19:00Z">
              <w:r w:rsidR="007D424B">
                <w:rPr>
                  <w:lang w:val="en-CA"/>
                </w:rPr>
                <w:t>.</w:t>
              </w:r>
            </w:ins>
          </w:p>
          <w:p w14:paraId="69E221A3" w14:textId="77777777" w:rsidR="007D424B" w:rsidRPr="006E4D98" w:rsidRDefault="007D424B" w:rsidP="007D424B">
            <w:pPr>
              <w:rPr>
                <w:ins w:id="1173" w:author="Dimitri Podborski" w:date="2024-05-10T13:18:00Z"/>
                <w:lang w:val="en-CA"/>
              </w:rPr>
            </w:pPr>
          </w:p>
        </w:tc>
      </w:tr>
      <w:tr w:rsidR="007D424B" w:rsidRPr="007D424B" w14:paraId="1F899D32" w14:textId="77777777" w:rsidTr="00261D2B">
        <w:trPr>
          <w:ins w:id="1174" w:author="Dimitri Podborski" w:date="2024-05-10T13:18:00Z"/>
        </w:trPr>
        <w:tc>
          <w:tcPr>
            <w:tcW w:w="1885" w:type="dxa"/>
          </w:tcPr>
          <w:p w14:paraId="48200829" w14:textId="42BC7013" w:rsidR="007D424B" w:rsidRDefault="007D424B" w:rsidP="007D424B">
            <w:pPr>
              <w:jc w:val="center"/>
              <w:rPr>
                <w:ins w:id="1175" w:author="Dimitri Podborski" w:date="2024-05-10T13:18:00Z"/>
                <w:lang w:val="en-CA"/>
              </w:rPr>
            </w:pPr>
            <w:ins w:id="1176" w:author="Dimitri Podborski" w:date="2024-05-10T13:19:00Z">
              <w:r>
                <w:rPr>
                  <w:lang w:val="en-CA"/>
                </w:rPr>
                <w:t>D</w:t>
              </w:r>
            </w:ins>
          </w:p>
        </w:tc>
        <w:tc>
          <w:tcPr>
            <w:tcW w:w="3086" w:type="dxa"/>
          </w:tcPr>
          <w:p w14:paraId="5224509C" w14:textId="77777777" w:rsidR="007D424B" w:rsidRDefault="007D424B" w:rsidP="007D424B">
            <w:pPr>
              <w:jc w:val="left"/>
              <w:rPr>
                <w:ins w:id="1177" w:author="Dimitri Podborski" w:date="2024-05-10T13:19:00Z"/>
                <w:lang w:val="en-CA"/>
              </w:rPr>
            </w:pPr>
            <w:ins w:id="1178" w:author="Dimitri Podborski" w:date="2024-05-10T13:19:00Z">
              <w:r>
                <w:rPr>
                  <w:lang w:val="en-CA"/>
                </w:rPr>
                <w:t>Dependency indication. does this layer depend on other layers?</w:t>
              </w:r>
            </w:ins>
          </w:p>
          <w:p w14:paraId="563543FE" w14:textId="77777777" w:rsidR="007D424B" w:rsidRDefault="007D424B" w:rsidP="007D424B">
            <w:pPr>
              <w:jc w:val="left"/>
              <w:rPr>
                <w:ins w:id="1179" w:author="Dimitri Podborski" w:date="2024-05-10T13:19:00Z"/>
                <w:lang w:val="en-CA"/>
              </w:rPr>
            </w:pPr>
            <w:ins w:id="1180" w:author="Dimitri Podborski" w:date="2024-05-10T13:19:00Z">
              <w:r>
                <w:rPr>
                  <w:lang w:val="en-CA"/>
                </w:rPr>
                <w:t>i - independent</w:t>
              </w:r>
            </w:ins>
          </w:p>
          <w:p w14:paraId="547E4083" w14:textId="77777777" w:rsidR="007D424B" w:rsidRDefault="007D424B" w:rsidP="007D424B">
            <w:pPr>
              <w:jc w:val="left"/>
              <w:rPr>
                <w:ins w:id="1181" w:author="Dimitri Podborski" w:date="2024-05-10T13:19:00Z"/>
                <w:lang w:val="en-CA"/>
              </w:rPr>
            </w:pPr>
            <w:ins w:id="1182" w:author="Dimitri Podborski" w:date="2024-05-10T13:19:00Z">
              <w:r>
                <w:rPr>
                  <w:lang w:val="en-CA"/>
                </w:rPr>
                <w:t>array separated by '</w:t>
              </w:r>
              <w:r>
                <w:rPr>
                  <w:rStyle w:val="codeZchn"/>
                  <w:rFonts w:eastAsia="MS Mincho"/>
                </w:rPr>
                <w:t>L'</w:t>
              </w:r>
              <w:r>
                <w:rPr>
                  <w:lang w:val="en-CA"/>
                </w:rPr>
                <w:t xml:space="preserve"> followed by a decimal number of the layer id to indicate inter-layer references</w:t>
              </w:r>
            </w:ins>
          </w:p>
          <w:p w14:paraId="0FE5F6B2" w14:textId="77777777" w:rsidR="007D424B" w:rsidRPr="006E4D98" w:rsidRDefault="007D424B" w:rsidP="007D424B">
            <w:pPr>
              <w:jc w:val="left"/>
              <w:rPr>
                <w:ins w:id="1183" w:author="Dimitri Podborski" w:date="2024-05-10T13:18:00Z"/>
                <w:lang w:val="en-CA"/>
              </w:rPr>
            </w:pPr>
          </w:p>
        </w:tc>
        <w:tc>
          <w:tcPr>
            <w:tcW w:w="4039" w:type="dxa"/>
          </w:tcPr>
          <w:p w14:paraId="0A7DC83F" w14:textId="77777777" w:rsidR="007D424B" w:rsidRDefault="007D424B" w:rsidP="007D424B">
            <w:pPr>
              <w:jc w:val="left"/>
              <w:rPr>
                <w:ins w:id="1184" w:author="Dimitri Podborski" w:date="2024-05-10T13:19:00Z"/>
                <w:lang w:val="en-CA"/>
              </w:rPr>
            </w:pPr>
            <w:ins w:id="1185" w:author="Dimitri Podborski" w:date="2024-05-10T13:19:00Z">
              <w:r>
                <w:rPr>
                  <w:lang w:val="en-CA"/>
                </w:rPr>
                <w:t>Examples:</w:t>
              </w:r>
            </w:ins>
          </w:p>
          <w:p w14:paraId="1677C685" w14:textId="77777777" w:rsidR="007D424B" w:rsidRDefault="007D424B" w:rsidP="007D424B">
            <w:pPr>
              <w:jc w:val="left"/>
              <w:rPr>
                <w:ins w:id="1186" w:author="Dimitri Podborski" w:date="2024-05-10T13:19:00Z"/>
                <w:lang w:val="en-CA"/>
              </w:rPr>
            </w:pPr>
            <w:ins w:id="1187" w:author="Dimitri Podborski" w:date="2024-05-10T13:19:00Z">
              <w:r w:rsidRPr="00C70B1D">
                <w:rPr>
                  <w:rStyle w:val="codeZchn"/>
                  <w:rFonts w:eastAsia="MS Mincho"/>
                </w:rPr>
                <w:t>Di</w:t>
              </w:r>
              <w:r>
                <w:rPr>
                  <w:lang w:val="en-CA"/>
                </w:rPr>
                <w:t xml:space="preserve"> - independent layer</w:t>
              </w:r>
            </w:ins>
          </w:p>
          <w:p w14:paraId="0435D06D" w14:textId="0C07A78C" w:rsidR="007D424B" w:rsidRPr="006E4D98" w:rsidRDefault="007D424B" w:rsidP="007D424B">
            <w:pPr>
              <w:rPr>
                <w:ins w:id="1188" w:author="Dimitri Podborski" w:date="2024-05-10T13:18:00Z"/>
                <w:lang w:val="en-CA"/>
              </w:rPr>
            </w:pPr>
            <w:ins w:id="1189" w:author="Dimitri Podborski" w:date="2024-05-10T13:19:00Z">
              <w:r w:rsidRPr="00C70B1D">
                <w:rPr>
                  <w:rStyle w:val="codeZchn"/>
                  <w:rFonts w:eastAsia="MS Mincho"/>
                </w:rPr>
                <w:t>DL1L12L24</w:t>
              </w:r>
              <w:r>
                <w:rPr>
                  <w:lang w:val="en-CA"/>
                </w:rPr>
                <w:t xml:space="preserve"> - this layer depends on layers 1, 12 and 24</w:t>
              </w:r>
            </w:ins>
          </w:p>
        </w:tc>
      </w:tr>
      <w:tr w:rsidR="007D424B" w:rsidRPr="007D424B" w14:paraId="204C8771" w14:textId="77777777" w:rsidTr="00261D2B">
        <w:trPr>
          <w:ins w:id="1190" w:author="Dimitri Podborski" w:date="2024-05-10T13:19:00Z"/>
        </w:trPr>
        <w:tc>
          <w:tcPr>
            <w:tcW w:w="1885" w:type="dxa"/>
          </w:tcPr>
          <w:p w14:paraId="25B27EBB" w14:textId="1CB3676D" w:rsidR="007D424B" w:rsidRDefault="007D424B" w:rsidP="007D424B">
            <w:pPr>
              <w:jc w:val="center"/>
              <w:rPr>
                <w:ins w:id="1191" w:author="Dimitri Podborski" w:date="2024-05-10T13:19:00Z"/>
                <w:lang w:val="en-CA"/>
              </w:rPr>
            </w:pPr>
            <w:ins w:id="1192" w:author="Dimitri Podborski" w:date="2024-05-10T13:19:00Z">
              <w:r>
                <w:rPr>
                  <w:lang w:val="en-CA"/>
                </w:rPr>
                <w:t>other upper-case characters are reserved for future use</w:t>
              </w:r>
            </w:ins>
          </w:p>
        </w:tc>
        <w:tc>
          <w:tcPr>
            <w:tcW w:w="3086" w:type="dxa"/>
          </w:tcPr>
          <w:p w14:paraId="4BB49C1B" w14:textId="77777777" w:rsidR="007D424B" w:rsidRPr="006E4D98" w:rsidRDefault="007D424B" w:rsidP="007D424B">
            <w:pPr>
              <w:jc w:val="left"/>
              <w:rPr>
                <w:ins w:id="1193" w:author="Dimitri Podborski" w:date="2024-05-10T13:19:00Z"/>
                <w:lang w:val="en-CA"/>
              </w:rPr>
            </w:pPr>
          </w:p>
        </w:tc>
        <w:tc>
          <w:tcPr>
            <w:tcW w:w="4039" w:type="dxa"/>
          </w:tcPr>
          <w:p w14:paraId="6AD59F48" w14:textId="77777777" w:rsidR="007D424B" w:rsidRPr="006E4D98" w:rsidRDefault="007D424B" w:rsidP="007D424B">
            <w:pPr>
              <w:rPr>
                <w:ins w:id="1194" w:author="Dimitri Podborski" w:date="2024-05-10T13:19:00Z"/>
                <w:lang w:val="en-CA"/>
              </w:rPr>
            </w:pPr>
          </w:p>
        </w:tc>
      </w:tr>
    </w:tbl>
    <w:p w14:paraId="10BF7F0A" w14:textId="369776A5" w:rsidR="002B6513" w:rsidRPr="006E4D98" w:rsidRDefault="002B6513" w:rsidP="002B6513">
      <w:pPr>
        <w:rPr>
          <w:lang w:val="en-CA"/>
        </w:rPr>
      </w:pPr>
      <w:r w:rsidRPr="006E4D98">
        <w:rPr>
          <w:lang w:val="en-CA"/>
        </w:rPr>
        <w:t xml:space="preserve">Such a new element could be defined as </w:t>
      </w:r>
      <w:del w:id="1195" w:author="Dimitri Podborski" w:date="2024-05-10T13:24:00Z">
        <w:r w:rsidRPr="006E4D98" w:rsidDel="007D424B">
          <w:rPr>
            <w:rStyle w:val="codeZchn"/>
            <w:rFonts w:eastAsia="MS Mincho"/>
            <w:lang w:val="en-CA"/>
          </w:rPr>
          <w:delText>l</w:delText>
        </w:r>
      </w:del>
      <w:ins w:id="1196" w:author="Dimitri Podborski" w:date="2024-05-10T13:23:00Z">
        <w:r w:rsidR="007D424B">
          <w:rPr>
            <w:rStyle w:val="codeZchn"/>
            <w:rFonts w:eastAsia="MS Mincho"/>
            <w:lang w:val="en-CA"/>
          </w:rPr>
          <w:t>also</w:t>
        </w:r>
      </w:ins>
      <w:del w:id="1197" w:author="Dimitri Podborski" w:date="2024-05-10T13:24:00Z">
        <w:r w:rsidRPr="006E4D98" w:rsidDel="007D424B">
          <w:rPr>
            <w:rStyle w:val="codeZchn"/>
            <w:rFonts w:eastAsia="MS Mincho"/>
            <w:lang w:val="en-CA"/>
          </w:rPr>
          <w:delText>hvi</w:delText>
        </w:r>
      </w:del>
      <w:r w:rsidRPr="006E4D98">
        <w:rPr>
          <w:lang w:val="en-CA"/>
        </w:rPr>
        <w:t xml:space="preserve"> and attached after a comma (",") right after the signalled codec. </w:t>
      </w:r>
      <w:ins w:id="1198" w:author="Dimitri Podborski" w:date="2024-05-10T13:42:00Z">
        <w:r w:rsidR="00BC69E6">
          <w:rPr>
            <w:lang w:val="en-CA"/>
          </w:rPr>
          <w:t xml:space="preserve">In the example below the profile, tier, level signaling is simar to the signaling in </w:t>
        </w:r>
        <w:proofErr w:type="gramStart"/>
        <w:r w:rsidR="00BC69E6">
          <w:rPr>
            <w:lang w:val="en-CA"/>
          </w:rPr>
          <w:t>HEVC</w:t>
        </w:r>
        <w:proofErr w:type="gramEnd"/>
        <w:r w:rsidR="00BC69E6">
          <w:rPr>
            <w:lang w:val="en-CA"/>
          </w:rPr>
          <w:t xml:space="preserve"> but the dot separators are replaced with underscores since dots are used to separate layers.</w:t>
        </w:r>
      </w:ins>
      <w:del w:id="1199" w:author="Dimitri Podborski" w:date="2024-05-10T13:42:00Z">
        <w:r w:rsidRPr="006E4D98" w:rsidDel="00BC69E6">
          <w:rPr>
            <w:lang w:val="en-CA"/>
          </w:rPr>
          <w:delText>E.g.:</w:delText>
        </w:r>
      </w:del>
    </w:p>
    <w:p w14:paraId="2558FE31" w14:textId="77777777" w:rsidR="00BC69E6" w:rsidRPr="00F126E3" w:rsidRDefault="00BC69E6" w:rsidP="00BC69E6">
      <w:pPr>
        <w:jc w:val="left"/>
        <w:rPr>
          <w:ins w:id="1200" w:author="Dimitri Podborski" w:date="2024-05-10T13:42:00Z"/>
          <w:rStyle w:val="codeChar"/>
          <w:sz w:val="20"/>
          <w:szCs w:val="20"/>
          <w:lang w:val="en-CA"/>
        </w:rPr>
      </w:pPr>
      <w:ins w:id="1201" w:author="Dimitri Podborski" w:date="2024-05-10T13:42:00Z">
        <w:r w:rsidRPr="00F126E3">
          <w:rPr>
            <w:rStyle w:val="codeChar"/>
            <w:sz w:val="20"/>
            <w:szCs w:val="20"/>
            <w:lang w:val="en-CA"/>
          </w:rPr>
          <w:t>codecs=</w:t>
        </w:r>
        <w:r w:rsidRPr="00F126E3">
          <w:rPr>
            <w:sz w:val="20"/>
            <w:szCs w:val="20"/>
            <w:lang w:val="en-CA"/>
          </w:rPr>
          <w:t xml:space="preserve"> "</w:t>
        </w:r>
        <w:r w:rsidRPr="00F126E3">
          <w:rPr>
            <w:rStyle w:val="codeChar"/>
            <w:sz w:val="20"/>
            <w:szCs w:val="20"/>
            <w:lang w:val="en-CA"/>
          </w:rPr>
          <w:t>hvc1.1.6.L93.B0,also.N0T1B2S1X1_6_L93_B0.N1T2s1B0S1X</w:t>
        </w:r>
        <w:r>
          <w:rPr>
            <w:rStyle w:val="codeChar"/>
            <w:sz w:val="20"/>
            <w:szCs w:val="20"/>
            <w:lang w:val="en-CA"/>
          </w:rPr>
          <w:t>_</w:t>
        </w:r>
        <w:r w:rsidRPr="00F126E3">
          <w:rPr>
            <w:rStyle w:val="codeChar"/>
            <w:sz w:val="20"/>
            <w:szCs w:val="20"/>
            <w:lang w:val="en-CA"/>
          </w:rPr>
          <w:t>1</w:t>
        </w:r>
        <w:r>
          <w:rPr>
            <w:rStyle w:val="codeChar"/>
            <w:sz w:val="20"/>
            <w:szCs w:val="20"/>
            <w:lang w:val="en-CA"/>
          </w:rPr>
          <w:t>_</w:t>
        </w:r>
        <w:r w:rsidRPr="00F126E3">
          <w:rPr>
            <w:rStyle w:val="codeChar"/>
            <w:sz w:val="20"/>
            <w:szCs w:val="20"/>
            <w:lang w:val="en-CA"/>
          </w:rPr>
          <w:t>6</w:t>
        </w:r>
        <w:r>
          <w:rPr>
            <w:rStyle w:val="codeChar"/>
            <w:sz w:val="20"/>
            <w:szCs w:val="20"/>
            <w:lang w:val="en-CA"/>
          </w:rPr>
          <w:t>_</w:t>
        </w:r>
        <w:r w:rsidRPr="00F126E3">
          <w:rPr>
            <w:rStyle w:val="codeChar"/>
            <w:sz w:val="20"/>
            <w:szCs w:val="20"/>
            <w:lang w:val="en-CA"/>
          </w:rPr>
          <w:t>L93</w:t>
        </w:r>
        <w:r>
          <w:rPr>
            <w:rStyle w:val="codeChar"/>
            <w:sz w:val="20"/>
            <w:szCs w:val="20"/>
            <w:lang w:val="en-CA"/>
          </w:rPr>
          <w:t>_</w:t>
        </w:r>
        <w:r w:rsidRPr="00F126E3">
          <w:rPr>
            <w:rStyle w:val="codeChar"/>
            <w:sz w:val="20"/>
            <w:szCs w:val="20"/>
            <w:lang w:val="en-CA"/>
          </w:rPr>
          <w:t>B0"</w:t>
        </w:r>
      </w:ins>
    </w:p>
    <w:p w14:paraId="1D795B5B" w14:textId="73D3F488" w:rsidR="002B6513" w:rsidRPr="006E4D98" w:rsidDel="00BC69E6" w:rsidRDefault="002B6513" w:rsidP="002B6513">
      <w:pPr>
        <w:rPr>
          <w:del w:id="1202" w:author="Dimitri Podborski" w:date="2024-05-10T13:42:00Z"/>
          <w:lang w:val="en-CA"/>
        </w:rPr>
      </w:pPr>
      <w:del w:id="1203" w:author="Dimitri Podborski" w:date="2024-05-10T13:42:00Z">
        <w:r w:rsidRPr="006E4D98" w:rsidDel="00BC69E6">
          <w:rPr>
            <w:rStyle w:val="codeChar"/>
            <w:lang w:val="en-CA"/>
          </w:rPr>
          <w:delText>codecs=</w:delText>
        </w:r>
        <w:r w:rsidRPr="006E4D98" w:rsidDel="00BC69E6">
          <w:rPr>
            <w:lang w:val="en-CA"/>
          </w:rPr>
          <w:delText xml:space="preserve"> "</w:delText>
        </w:r>
        <w:r w:rsidRPr="006E4D98" w:rsidDel="00BC69E6">
          <w:rPr>
            <w:rStyle w:val="codeChar"/>
            <w:lang w:val="en-CA"/>
          </w:rPr>
          <w:delText>hvc1.1.6.L93.B0</w:delText>
        </w:r>
        <w:r w:rsidRPr="00C70B1D" w:rsidDel="00BC69E6">
          <w:rPr>
            <w:rStyle w:val="codeChar"/>
            <w:lang w:val="en-CA"/>
          </w:rPr>
          <w:delText>,</w:delText>
        </w:r>
      </w:del>
      <w:del w:id="1204" w:author="Dimitri Podborski" w:date="2024-05-10T13:24:00Z">
        <w:r w:rsidRPr="00C70B1D" w:rsidDel="007D424B">
          <w:rPr>
            <w:rStyle w:val="codeChar"/>
            <w:lang w:val="en-CA"/>
          </w:rPr>
          <w:delText>lhvi</w:delText>
        </w:r>
      </w:del>
      <w:del w:id="1205" w:author="Dimitri Podborski" w:date="2024-05-10T13:42:00Z">
        <w:r w:rsidRPr="00C70B1D" w:rsidDel="00BC69E6">
          <w:rPr>
            <w:rStyle w:val="codeChar"/>
            <w:lang w:val="en-CA"/>
          </w:rPr>
          <w:delText>.L0T1B2S1.L1T2B0S1</w:delText>
        </w:r>
        <w:r w:rsidRPr="006E4D98" w:rsidDel="00BC69E6">
          <w:rPr>
            <w:rStyle w:val="codeChar"/>
            <w:lang w:val="en-CA"/>
          </w:rPr>
          <w:delText>"</w:delText>
        </w:r>
      </w:del>
    </w:p>
    <w:p w14:paraId="53B278CA" w14:textId="0EB537BC" w:rsidR="002B6513" w:rsidRPr="006E4D98" w:rsidRDefault="002B6513" w:rsidP="002B6513">
      <w:pPr>
        <w:rPr>
          <w:lang w:val="en-CA"/>
        </w:rPr>
      </w:pPr>
      <w:r w:rsidRPr="006E4D98">
        <w:rPr>
          <w:lang w:val="en-CA"/>
        </w:rPr>
        <w:t xml:space="preserve">It is important to note that </w:t>
      </w:r>
      <w:del w:id="1206" w:author="Dimitri Podborski" w:date="2024-05-10T13:42:00Z">
        <w:r w:rsidRPr="006E4D98" w:rsidDel="00BC69E6">
          <w:rPr>
            <w:lang w:val="en-CA"/>
          </w:rPr>
          <w:delText xml:space="preserve">this </w:delText>
        </w:r>
      </w:del>
      <w:ins w:id="1207" w:author="Dimitri Podborski" w:date="2024-05-10T13:42:00Z">
        <w:r w:rsidR="00BC69E6">
          <w:rPr>
            <w:lang w:val="en-CA"/>
          </w:rPr>
          <w:t xml:space="preserve">the </w:t>
        </w:r>
        <w:r w:rsidR="00BC69E6" w:rsidRPr="00C70B1D">
          <w:rPr>
            <w:rStyle w:val="codeZchn"/>
            <w:rFonts w:eastAsia="MS Mincho"/>
          </w:rPr>
          <w:t>also</w:t>
        </w:r>
        <w:r w:rsidR="00BC69E6" w:rsidRPr="006E4D98">
          <w:rPr>
            <w:lang w:val="en-CA"/>
          </w:rPr>
          <w:t xml:space="preserve"> </w:t>
        </w:r>
      </w:ins>
      <w:r w:rsidRPr="006E4D98">
        <w:rPr>
          <w:lang w:val="en-CA"/>
        </w:rPr>
        <w:t>4CC will need to be registered as a new sample entry type at MP4RA, to avoid possible collisions with future codecs.</w:t>
      </w:r>
    </w:p>
    <w:p w14:paraId="00D0C935" w14:textId="0A3198A9" w:rsidR="002B6513" w:rsidRPr="006E4D98" w:rsidRDefault="002B6513" w:rsidP="002B6513">
      <w:pPr>
        <w:rPr>
          <w:lang w:val="en-CA"/>
        </w:rPr>
      </w:pPr>
      <w:del w:id="1208" w:author="Dimitri Podborski" w:date="2024-05-10T13:43:00Z">
        <w:r w:rsidRPr="006E4D98" w:rsidDel="00BC69E6">
          <w:rPr>
            <w:lang w:val="en-CA"/>
          </w:rPr>
          <w:delText>It should also be considered whether the information</w:delText>
        </w:r>
      </w:del>
      <w:ins w:id="1209" w:author="Dimitri Podborski" w:date="2024-05-10T13:43:00Z">
        <w:r w:rsidR="00BC69E6">
          <w:rPr>
            <w:lang w:val="en-CA"/>
          </w:rPr>
          <w:t xml:space="preserve">Note that the above signaling </w:t>
        </w:r>
        <w:proofErr w:type="gramStart"/>
        <w:r w:rsidR="00BC69E6">
          <w:rPr>
            <w:lang w:val="en-CA"/>
          </w:rPr>
          <w:t>is able to</w:t>
        </w:r>
        <w:proofErr w:type="gramEnd"/>
        <w:r w:rsidR="00BC69E6">
          <w:rPr>
            <w:lang w:val="en-CA"/>
          </w:rPr>
          <w:t xml:space="preserve"> replace some of the information</w:t>
        </w:r>
      </w:ins>
      <w:r w:rsidRPr="006E4D98">
        <w:rPr>
          <w:lang w:val="en-CA"/>
        </w:rPr>
        <w:t xml:space="preserve"> from the </w:t>
      </w:r>
      <w:r w:rsidRPr="006E4D98">
        <w:rPr>
          <w:rStyle w:val="codeZchn"/>
          <w:rFonts w:eastAsia="MS Mincho"/>
          <w:lang w:val="en-CA"/>
        </w:rPr>
        <w:t>lhevcptl</w:t>
      </w:r>
      <w:r w:rsidRPr="006E4D98">
        <w:rPr>
          <w:lang w:val="en-CA"/>
        </w:rPr>
        <w:t xml:space="preserve"> </w:t>
      </w:r>
      <w:del w:id="1210" w:author="Dimitri Podborski" w:date="2024-05-10T13:44:00Z">
        <w:r w:rsidRPr="006E4D98" w:rsidDel="00BC69E6">
          <w:rPr>
            <w:lang w:val="en-CA"/>
          </w:rPr>
          <w:delText>should also be packaged in a similar way</w:delText>
        </w:r>
        <w:r w:rsidR="00261D2B" w:rsidRPr="006E4D98" w:rsidDel="00BC69E6">
          <w:rPr>
            <w:lang w:val="en-CA"/>
          </w:rPr>
          <w:delText xml:space="preserve"> </w:delText>
        </w:r>
      </w:del>
      <w:r w:rsidR="00261D2B" w:rsidRPr="006E4D98">
        <w:rPr>
          <w:lang w:val="en-CA"/>
        </w:rPr>
        <w:t>since it actually contains the profile/tier/level signaling information from the HEVC parameter sets</w:t>
      </w:r>
      <w:r w:rsidR="00BE7876" w:rsidRPr="006E4D98">
        <w:rPr>
          <w:lang w:val="en-CA"/>
        </w:rPr>
        <w:t xml:space="preserve"> that belong to codec description.</w:t>
      </w:r>
      <w:ins w:id="1211" w:author="Dimitri Podborski" w:date="2024-05-10T13:44:00Z">
        <w:r w:rsidR="00BC69E6">
          <w:rPr>
            <w:lang w:val="en-CA"/>
          </w:rPr>
          <w:t xml:space="preserve"> This should be further studied.</w:t>
        </w:r>
      </w:ins>
    </w:p>
    <w:p w14:paraId="64C3B857" w14:textId="77777777" w:rsidR="002B6513" w:rsidRPr="006E4D98" w:rsidRDefault="002B6513" w:rsidP="002B6513">
      <w:pPr>
        <w:pStyle w:val="Heading3"/>
        <w:rPr>
          <w:lang w:val="en-CA"/>
        </w:rPr>
      </w:pPr>
      <w:bookmarkStart w:id="1212" w:name="_Toc166241714"/>
      <w:r w:rsidRPr="006E4D98">
        <w:rPr>
          <w:lang w:val="en-CA"/>
        </w:rPr>
        <w:t>Alternatives</w:t>
      </w:r>
      <w:bookmarkEnd w:id="1212"/>
    </w:p>
    <w:p w14:paraId="4383C363" w14:textId="5C9E6A83" w:rsidR="002B6513" w:rsidRPr="006E4D98" w:rsidRDefault="002B6513" w:rsidP="002B6513">
      <w:pPr>
        <w:rPr>
          <w:lang w:val="en-CA"/>
        </w:rPr>
      </w:pPr>
      <w:r w:rsidRPr="006E4D98">
        <w:rPr>
          <w:lang w:val="en-CA"/>
        </w:rPr>
        <w:t>This section discusses several alternative</w:t>
      </w:r>
      <w:r w:rsidR="00BE7876" w:rsidRPr="006E4D98">
        <w:rPr>
          <w:lang w:val="en-CA"/>
        </w:rPr>
        <w:t xml:space="preserve"> solutions</w:t>
      </w:r>
      <w:r w:rsidRPr="006E4D98">
        <w:rPr>
          <w:lang w:val="en-CA"/>
        </w:rPr>
        <w:t xml:space="preserve"> that do not appear to cover all use cases</w:t>
      </w:r>
      <w:r w:rsidR="00BE7876" w:rsidRPr="006E4D98">
        <w:rPr>
          <w:lang w:val="en-CA"/>
        </w:rPr>
        <w:t>.</w:t>
      </w:r>
    </w:p>
    <w:p w14:paraId="30EB93D8" w14:textId="77777777" w:rsidR="002B6513" w:rsidRPr="006E4D98" w:rsidRDefault="002B6513" w:rsidP="002B6513">
      <w:pPr>
        <w:pStyle w:val="Heading4"/>
        <w:rPr>
          <w:lang w:val="en-CA"/>
        </w:rPr>
      </w:pPr>
      <w:r w:rsidRPr="006E4D98">
        <w:rPr>
          <w:lang w:val="en-CA"/>
        </w:rPr>
        <w:t xml:space="preserve">Attaching the new signaling directly after the </w:t>
      </w:r>
      <w:r w:rsidRPr="006E4D98">
        <w:rPr>
          <w:rStyle w:val="codeZchn"/>
          <w:lang w:val="en-CA"/>
        </w:rPr>
        <w:t>codecs</w:t>
      </w:r>
      <w:r w:rsidRPr="006E4D98">
        <w:rPr>
          <w:lang w:val="en-CA"/>
        </w:rPr>
        <w:t xml:space="preserve"> parameter.</w:t>
      </w:r>
    </w:p>
    <w:p w14:paraId="58938801" w14:textId="77777777" w:rsidR="002B6513" w:rsidRPr="006E4D98" w:rsidRDefault="002B6513" w:rsidP="002B6513">
      <w:pPr>
        <w:rPr>
          <w:lang w:val="en-CA"/>
        </w:rPr>
      </w:pPr>
      <w:r w:rsidRPr="006E4D98">
        <w:rPr>
          <w:lang w:val="en-CA"/>
        </w:rPr>
        <w:t>This would require the omission of constraint flags to be prohibited in accordance with Annex E.3 if such an extension is present. For example:</w:t>
      </w:r>
    </w:p>
    <w:p w14:paraId="2ED57398" w14:textId="77777777" w:rsidR="002B6513" w:rsidRPr="006E4D98" w:rsidRDefault="002B6513" w:rsidP="002B6513">
      <w:pPr>
        <w:rPr>
          <w:rStyle w:val="codeChar"/>
          <w:lang w:val="en-CA"/>
        </w:rPr>
      </w:pPr>
      <w:r w:rsidRPr="006E4D98">
        <w:rPr>
          <w:rStyle w:val="codeChar"/>
          <w:lang w:val="en-CA"/>
        </w:rPr>
        <w:t>hvc1.1.6.L93.B0 -&gt; hvc1.1.6.L93.B0.00.00.00.00.00</w:t>
      </w:r>
    </w:p>
    <w:p w14:paraId="4DC050E8" w14:textId="77777777" w:rsidR="002B6513" w:rsidRPr="006E4D98" w:rsidRDefault="002B6513" w:rsidP="002B6513">
      <w:pPr>
        <w:rPr>
          <w:lang w:val="en-CA"/>
        </w:rPr>
      </w:pPr>
      <w:r w:rsidRPr="006E4D98">
        <w:rPr>
          <w:lang w:val="en-CA"/>
        </w:rPr>
        <w:t>And add the extension as a new codecs sub-parameter after a new delimiter e.g. ("+"). The layers could be separated using a dot (".") and within the layer the components are packed.</w:t>
      </w:r>
    </w:p>
    <w:p w14:paraId="65ECA115" w14:textId="77777777" w:rsidR="002B6513" w:rsidRPr="006E4D98" w:rsidRDefault="002B6513" w:rsidP="002B6513">
      <w:pPr>
        <w:rPr>
          <w:lang w:val="en-CA"/>
        </w:rPr>
      </w:pPr>
      <w:r w:rsidRPr="006E4D98">
        <w:rPr>
          <w:lang w:val="en-CA"/>
        </w:rPr>
        <w:lastRenderedPageBreak/>
        <w:t>For example, for 2 layered L-HEVC with 10 bit 4:2:0 texture (layer0) and 8 bit 4:2:0 alpha (layer1) the signaling would look like this:</w:t>
      </w:r>
    </w:p>
    <w:p w14:paraId="41EC8370" w14:textId="1A9FA505" w:rsidR="002B6513" w:rsidRPr="006E4D98" w:rsidRDefault="002B6513" w:rsidP="002B6513">
      <w:pPr>
        <w:rPr>
          <w:lang w:val="en-CA"/>
        </w:rPr>
      </w:pPr>
      <w:r w:rsidRPr="006E4D98">
        <w:rPr>
          <w:rStyle w:val="codeChar"/>
          <w:lang w:val="en-CA"/>
        </w:rPr>
        <w:t>codecs=</w:t>
      </w:r>
      <w:r w:rsidRPr="006E4D98">
        <w:rPr>
          <w:lang w:val="en-CA"/>
        </w:rPr>
        <w:t xml:space="preserve"> "</w:t>
      </w:r>
      <w:r w:rsidRPr="006E4D98">
        <w:rPr>
          <w:rStyle w:val="codeChar"/>
          <w:lang w:val="en-CA"/>
        </w:rPr>
        <w:t>hvc1.1.6.L93.B0</w:t>
      </w:r>
      <w:r w:rsidRPr="00C70B1D">
        <w:rPr>
          <w:rStyle w:val="codeChar"/>
          <w:lang w:val="en-CA"/>
        </w:rPr>
        <w:t>.00.00.00.00.00+</w:t>
      </w:r>
      <w:del w:id="1213" w:author="Dimitri Podborski" w:date="2024-05-10T13:46:00Z">
        <w:r w:rsidRPr="00C70B1D" w:rsidDel="004E2B01">
          <w:rPr>
            <w:rStyle w:val="codeChar"/>
            <w:lang w:val="en-CA"/>
          </w:rPr>
          <w:delText>L0T1B2S1</w:delText>
        </w:r>
      </w:del>
      <w:ins w:id="1214" w:author="Dimitri Podborski" w:date="2024-05-10T13:46:00Z">
        <w:r w:rsidR="004E2B01" w:rsidRPr="00C70B1D">
          <w:rPr>
            <w:rStyle w:val="codeChar"/>
            <w:lang w:val="en-CA"/>
          </w:rPr>
          <w:t>N0T1B2S1</w:t>
        </w:r>
      </w:ins>
      <w:r w:rsidRPr="00C70B1D">
        <w:rPr>
          <w:rStyle w:val="codeChar"/>
          <w:lang w:val="en-CA"/>
        </w:rPr>
        <w:t>.</w:t>
      </w:r>
      <w:del w:id="1215" w:author="Dimitri Podborski" w:date="2024-05-10T13:46:00Z">
        <w:r w:rsidRPr="00C70B1D" w:rsidDel="004E2B01">
          <w:rPr>
            <w:rStyle w:val="codeChar"/>
            <w:lang w:val="en-CA"/>
          </w:rPr>
          <w:delText>L1T2B0S1</w:delText>
        </w:r>
      </w:del>
      <w:ins w:id="1216" w:author="Dimitri Podborski" w:date="2024-05-10T13:46:00Z">
        <w:r w:rsidR="004E2B01" w:rsidRPr="00C70B1D">
          <w:rPr>
            <w:rStyle w:val="codeChar"/>
            <w:lang w:val="en-CA"/>
          </w:rPr>
          <w:t>N1T2B0S1</w:t>
        </w:r>
      </w:ins>
      <w:r w:rsidRPr="004E2B01">
        <w:rPr>
          <w:rStyle w:val="codeChar"/>
          <w:lang w:val="en-CA"/>
        </w:rPr>
        <w:t>"</w:t>
      </w:r>
    </w:p>
    <w:p w14:paraId="297B2D3D" w14:textId="77777777" w:rsidR="002B6513" w:rsidRPr="006E4D98" w:rsidRDefault="002B6513" w:rsidP="002B6513">
      <w:pPr>
        <w:rPr>
          <w:lang w:val="en-CA"/>
        </w:rPr>
      </w:pPr>
      <w:r w:rsidRPr="006E4D98">
        <w:rPr>
          <w:lang w:val="en-CA"/>
        </w:rPr>
        <w:t>However, current implementations would most likely ignore such extension.</w:t>
      </w:r>
    </w:p>
    <w:p w14:paraId="758356EC" w14:textId="77777777" w:rsidR="002B6513" w:rsidRPr="006E4D98" w:rsidRDefault="002B6513" w:rsidP="002B6513">
      <w:pPr>
        <w:pStyle w:val="Heading4"/>
        <w:rPr>
          <w:lang w:val="en-CA"/>
        </w:rPr>
      </w:pPr>
      <w:r w:rsidRPr="006E4D98">
        <w:rPr>
          <w:lang w:val="en-CA"/>
        </w:rPr>
        <w:t>Definition of new, more constrained HEVC profiles</w:t>
      </w:r>
    </w:p>
    <w:p w14:paraId="4AAA8CCD" w14:textId="446910AF" w:rsidR="002B6513" w:rsidRPr="006E4D98" w:rsidRDefault="002B6513" w:rsidP="002B6513">
      <w:pPr>
        <w:rPr>
          <w:lang w:val="en-CA"/>
        </w:rPr>
      </w:pPr>
      <w:r w:rsidRPr="006E4D98">
        <w:rPr>
          <w:lang w:val="en-CA"/>
        </w:rPr>
        <w:t>Another solution would be to define new profiles in HEVC. However</w:t>
      </w:r>
      <w:r w:rsidR="00BE7876" w:rsidRPr="006E4D98">
        <w:rPr>
          <w:lang w:val="en-CA"/>
        </w:rPr>
        <w:t>,</w:t>
      </w:r>
      <w:r w:rsidRPr="006E4D98">
        <w:rPr>
          <w:lang w:val="en-CA"/>
        </w:rPr>
        <w:t xml:space="preserve"> it would require a definition of constrained profiles that are subset of already defined profiles and it seems to be against usual practices in JVET. The constrained profiles will most likely not be able to signal the presence of alpha and are limited to signaling the number of layers, as it does not matter to a codec what kind of content is part of a layer.</w:t>
      </w:r>
    </w:p>
    <w:p w14:paraId="0BE87210" w14:textId="77777777" w:rsidR="002B6513" w:rsidRPr="006E4D98" w:rsidRDefault="002B6513" w:rsidP="002B6513">
      <w:pPr>
        <w:pStyle w:val="Heading4"/>
        <w:rPr>
          <w:lang w:val="en-CA"/>
        </w:rPr>
      </w:pPr>
      <w:r w:rsidRPr="006E4D98">
        <w:rPr>
          <w:lang w:val="en-CA"/>
        </w:rPr>
        <w:t>New MIME type parameter</w:t>
      </w:r>
    </w:p>
    <w:p w14:paraId="6F6C7E44" w14:textId="0CEBB321" w:rsidR="002B6513" w:rsidRPr="006E4D98" w:rsidRDefault="002B6513" w:rsidP="002B6513">
      <w:pPr>
        <w:rPr>
          <w:lang w:val="en-CA"/>
        </w:rPr>
      </w:pPr>
      <w:r w:rsidRPr="006E4D98">
        <w:rPr>
          <w:lang w:val="en-CA"/>
        </w:rPr>
        <w:t xml:space="preserve">This option would be to define a new MIME type parameter and add the required signaling as described in section </w:t>
      </w:r>
      <w:r w:rsidRPr="006E4D98">
        <w:rPr>
          <w:lang w:val="en-CA"/>
        </w:rPr>
        <w:fldChar w:fldCharType="begin"/>
      </w:r>
      <w:r w:rsidRPr="006E4D98">
        <w:rPr>
          <w:lang w:val="en-CA"/>
        </w:rPr>
        <w:instrText xml:space="preserve"> REF _Ref156462702 \r \h </w:instrText>
      </w:r>
      <w:r w:rsidRPr="006E4D98">
        <w:rPr>
          <w:lang w:val="en-CA"/>
        </w:rPr>
      </w:r>
      <w:r w:rsidRPr="006E4D98">
        <w:rPr>
          <w:lang w:val="en-CA"/>
        </w:rPr>
        <w:fldChar w:fldCharType="separate"/>
      </w:r>
      <w:ins w:id="1217" w:author="Dimitri Podborski" w:date="2024-05-10T13:35:00Z">
        <w:r w:rsidR="00BC6BC0">
          <w:rPr>
            <w:lang w:val="en-CA"/>
          </w:rPr>
          <w:t>7.1.2</w:t>
        </w:r>
      </w:ins>
      <w:del w:id="1218" w:author="Dimitri Podborski" w:date="2024-05-10T13:35:00Z">
        <w:r w:rsidR="00BE7876" w:rsidRPr="006E4D98" w:rsidDel="00BC6BC0">
          <w:rPr>
            <w:lang w:val="en-CA"/>
          </w:rPr>
          <w:delText>2.1.2</w:delText>
        </w:r>
      </w:del>
      <w:r w:rsidRPr="006E4D98">
        <w:rPr>
          <w:lang w:val="en-CA"/>
        </w:rPr>
        <w:fldChar w:fldCharType="end"/>
      </w:r>
      <w:r w:rsidRPr="006E4D98">
        <w:rPr>
          <w:lang w:val="en-CA"/>
        </w:rPr>
        <w:t xml:space="preserve">. For example, a new parameter called </w:t>
      </w:r>
      <w:r w:rsidRPr="006E4D98">
        <w:rPr>
          <w:rStyle w:val="codeZchn"/>
          <w:rFonts w:eastAsia="MS Mincho"/>
          <w:lang w:val="en-CA"/>
        </w:rPr>
        <w:t>lhevci</w:t>
      </w:r>
      <w:r w:rsidRPr="006E4D98">
        <w:rPr>
          <w:lang w:val="en-CA"/>
        </w:rPr>
        <w:t xml:space="preserve"> (L-HEVC information) could be defined where each layer is separated by a comma (",") and within a layer each element is separated by a dot (".").</w:t>
      </w:r>
    </w:p>
    <w:p w14:paraId="3034E839" w14:textId="77777777" w:rsidR="002B6513" w:rsidRPr="006E4D98" w:rsidRDefault="002B6513" w:rsidP="002B6513">
      <w:pPr>
        <w:rPr>
          <w:lang w:val="en-CA"/>
        </w:rPr>
      </w:pPr>
      <w:r w:rsidRPr="006E4D98">
        <w:rPr>
          <w:lang w:val="en-CA"/>
        </w:rPr>
        <w:t>For example, for 2 layered L-HEVC with 10 bit 4:2:0 texture (layer0) and 8 bit 4:2:0 alpha (layer1) the signaling would look like this:</w:t>
      </w:r>
    </w:p>
    <w:p w14:paraId="78BD8D5F" w14:textId="77777777" w:rsidR="002B6513" w:rsidRPr="006E4D98" w:rsidRDefault="002B6513" w:rsidP="002B6513">
      <w:pPr>
        <w:ind w:left="360"/>
        <w:jc w:val="left"/>
        <w:rPr>
          <w:rFonts w:ascii="Courier New" w:hAnsi="Courier New"/>
          <w:noProof/>
          <w:lang w:val="en-CA" w:eastAsia="ja-JP"/>
        </w:rPr>
      </w:pPr>
      <w:r w:rsidRPr="006E4D98">
        <w:rPr>
          <w:rStyle w:val="codeChar"/>
          <w:lang w:val="en-CA"/>
        </w:rPr>
        <w:t>codecs=</w:t>
      </w:r>
      <w:r w:rsidRPr="006E4D98">
        <w:rPr>
          <w:lang w:val="en-CA"/>
        </w:rPr>
        <w:t xml:space="preserve"> "</w:t>
      </w:r>
      <w:r w:rsidRPr="006E4D98">
        <w:rPr>
          <w:rStyle w:val="codeChar"/>
          <w:lang w:val="en-CA"/>
        </w:rPr>
        <w:t>hvc1.1.6.L93.B0"</w:t>
      </w:r>
      <w:r w:rsidRPr="00C70B1D">
        <w:rPr>
          <w:rStyle w:val="codeChar"/>
          <w:lang w:val="en-CA"/>
        </w:rPr>
        <w:t xml:space="preserve">; </w:t>
      </w:r>
      <w:r w:rsidRPr="00C70B1D">
        <w:rPr>
          <w:rStyle w:val="codeZchn"/>
          <w:rFonts w:eastAsia="MS Mincho"/>
          <w:lang w:val="en-CA"/>
        </w:rPr>
        <w:t>lhevci</w:t>
      </w:r>
      <w:r w:rsidRPr="00C70B1D">
        <w:rPr>
          <w:lang w:val="en-CA"/>
        </w:rPr>
        <w:t>="</w:t>
      </w:r>
      <w:r w:rsidRPr="00C70B1D">
        <w:rPr>
          <w:rStyle w:val="codeChar"/>
          <w:lang w:val="en-CA"/>
        </w:rPr>
        <w:t>0.1.2.1,1.2.0.1"</w:t>
      </w:r>
    </w:p>
    <w:p w14:paraId="1AE57E55" w14:textId="1668898D" w:rsidR="002B6513" w:rsidRPr="006E4D98" w:rsidRDefault="002B6513" w:rsidP="002B6513">
      <w:pPr>
        <w:rPr>
          <w:lang w:val="en-CA"/>
        </w:rPr>
      </w:pPr>
      <w:r w:rsidRPr="006E4D98">
        <w:rPr>
          <w:lang w:val="en-CA"/>
        </w:rPr>
        <w:t xml:space="preserve">However, as discussed in section </w:t>
      </w:r>
      <w:r w:rsidRPr="006E4D98">
        <w:rPr>
          <w:lang w:val="en-CA"/>
        </w:rPr>
        <w:fldChar w:fldCharType="begin"/>
      </w:r>
      <w:r w:rsidRPr="006E4D98">
        <w:rPr>
          <w:lang w:val="en-CA"/>
        </w:rPr>
        <w:instrText xml:space="preserve"> REF _Ref156455466 \r \h </w:instrText>
      </w:r>
      <w:r w:rsidRPr="006E4D98">
        <w:rPr>
          <w:lang w:val="en-CA"/>
        </w:rPr>
      </w:r>
      <w:r w:rsidRPr="006E4D98">
        <w:rPr>
          <w:lang w:val="en-CA"/>
        </w:rPr>
        <w:fldChar w:fldCharType="separate"/>
      </w:r>
      <w:ins w:id="1219" w:author="Dimitri Podborski" w:date="2024-05-10T13:35:00Z">
        <w:r w:rsidR="00BC6BC0">
          <w:rPr>
            <w:lang w:val="en-CA"/>
          </w:rPr>
          <w:t>7.1.1</w:t>
        </w:r>
      </w:ins>
      <w:del w:id="1220" w:author="Dimitri Podborski" w:date="2024-05-10T13:35:00Z">
        <w:r w:rsidR="00BE7876" w:rsidRPr="006E4D98" w:rsidDel="00BC6BC0">
          <w:rPr>
            <w:lang w:val="en-CA"/>
          </w:rPr>
          <w:delText>2.1.1</w:delText>
        </w:r>
      </w:del>
      <w:r w:rsidRPr="006E4D98">
        <w:rPr>
          <w:lang w:val="en-CA"/>
        </w:rPr>
        <w:fldChar w:fldCharType="end"/>
      </w:r>
      <w:r w:rsidRPr="006E4D98">
        <w:rPr>
          <w:lang w:val="en-CA"/>
        </w:rPr>
        <w:t xml:space="preserve"> this method does not satisfy all use-cases and would require a combination with the method proposed in </w:t>
      </w:r>
      <w:r w:rsidRPr="006E4D98">
        <w:rPr>
          <w:lang w:val="en-CA"/>
        </w:rPr>
        <w:fldChar w:fldCharType="begin"/>
      </w:r>
      <w:r w:rsidRPr="006E4D98">
        <w:rPr>
          <w:lang w:val="en-CA"/>
        </w:rPr>
        <w:instrText xml:space="preserve"> REF _Ref156400407 \r \h </w:instrText>
      </w:r>
      <w:r w:rsidRPr="006E4D98">
        <w:rPr>
          <w:lang w:val="en-CA"/>
        </w:rPr>
      </w:r>
      <w:r w:rsidRPr="006E4D98">
        <w:rPr>
          <w:lang w:val="en-CA"/>
        </w:rPr>
        <w:fldChar w:fldCharType="separate"/>
      </w:r>
      <w:ins w:id="1221" w:author="Dimitri Podborski" w:date="2024-05-10T13:35:00Z">
        <w:r w:rsidR="00BC6BC0">
          <w:rPr>
            <w:lang w:val="en-CA"/>
          </w:rPr>
          <w:t>7.1.3</w:t>
        </w:r>
      </w:ins>
      <w:del w:id="1222" w:author="Dimitri Podborski" w:date="2024-05-10T13:35:00Z">
        <w:r w:rsidR="00BE7876" w:rsidRPr="006E4D98" w:rsidDel="00BC6BC0">
          <w:rPr>
            <w:lang w:val="en-CA"/>
          </w:rPr>
          <w:delText>2.1.3</w:delText>
        </w:r>
      </w:del>
      <w:r w:rsidRPr="006E4D98">
        <w:rPr>
          <w:lang w:val="en-CA"/>
        </w:rPr>
        <w:fldChar w:fldCharType="end"/>
      </w:r>
      <w:r w:rsidRPr="006E4D98">
        <w:rPr>
          <w:lang w:val="en-CA"/>
        </w:rPr>
        <w:t>:</w:t>
      </w:r>
    </w:p>
    <w:p w14:paraId="712C5047" w14:textId="1ECDE550" w:rsidR="002B6513" w:rsidRPr="006E4D98" w:rsidRDefault="002B6513" w:rsidP="002B6513">
      <w:pPr>
        <w:ind w:left="360"/>
        <w:jc w:val="left"/>
        <w:rPr>
          <w:lang w:val="en-CA"/>
        </w:rPr>
      </w:pPr>
      <w:r w:rsidRPr="006E4D98">
        <w:rPr>
          <w:rStyle w:val="codeChar"/>
          <w:lang w:val="en-CA"/>
        </w:rPr>
        <w:t>codecs=</w:t>
      </w:r>
      <w:r w:rsidRPr="006E4D98">
        <w:rPr>
          <w:lang w:val="en-CA"/>
        </w:rPr>
        <w:t>"</w:t>
      </w:r>
      <w:r w:rsidRPr="006E4D98">
        <w:rPr>
          <w:rStyle w:val="codeChar"/>
          <w:lang w:val="en-CA"/>
        </w:rPr>
        <w:t>hvc1.1.6.L93.</w:t>
      </w:r>
      <w:r w:rsidRPr="00BC6BC0">
        <w:rPr>
          <w:rStyle w:val="codeChar"/>
          <w:lang w:val="en-CA"/>
        </w:rPr>
        <w:t>B0</w:t>
      </w:r>
      <w:r w:rsidRPr="00C70B1D">
        <w:rPr>
          <w:rStyle w:val="codeChar"/>
          <w:lang w:val="en-CA"/>
        </w:rPr>
        <w:t>,</w:t>
      </w:r>
      <w:del w:id="1223" w:author="Dimitri Podborski" w:date="2024-05-10T13:37:00Z">
        <w:r w:rsidRPr="00C70B1D" w:rsidDel="00BC6BC0">
          <w:rPr>
            <w:rStyle w:val="codeChar"/>
            <w:lang w:val="en-CA"/>
          </w:rPr>
          <w:delText>lhvi</w:delText>
        </w:r>
      </w:del>
      <w:ins w:id="1224" w:author="Dimitri Podborski" w:date="2024-05-10T13:37:00Z">
        <w:r w:rsidR="00BC6BC0" w:rsidRPr="00C70B1D">
          <w:rPr>
            <w:rStyle w:val="codeChar"/>
            <w:lang w:val="en-CA"/>
          </w:rPr>
          <w:t>also</w:t>
        </w:r>
      </w:ins>
      <w:r w:rsidRPr="00C70B1D">
        <w:rPr>
          <w:rStyle w:val="codeChar"/>
          <w:lang w:val="en-CA"/>
        </w:rPr>
        <w:t>.L0T1B2S1.L1T2B0S1</w:t>
      </w:r>
      <w:r w:rsidRPr="00BC6BC0">
        <w:rPr>
          <w:rStyle w:val="codeChar"/>
          <w:lang w:val="en-CA"/>
        </w:rPr>
        <w:t>"</w:t>
      </w:r>
      <w:r w:rsidRPr="00C70B1D">
        <w:rPr>
          <w:rStyle w:val="codeChar"/>
          <w:lang w:val="en-CA"/>
        </w:rPr>
        <w:t xml:space="preserve">; </w:t>
      </w:r>
      <w:r w:rsidRPr="00C70B1D">
        <w:rPr>
          <w:rStyle w:val="codeZchn"/>
          <w:rFonts w:eastAsia="MS Mincho"/>
          <w:lang w:val="en-CA"/>
        </w:rPr>
        <w:t>lhevci</w:t>
      </w:r>
      <w:r w:rsidRPr="00C70B1D">
        <w:rPr>
          <w:lang w:val="en-CA"/>
        </w:rPr>
        <w:t>="</w:t>
      </w:r>
      <w:r w:rsidRPr="00C70B1D">
        <w:rPr>
          <w:rStyle w:val="codeChar"/>
          <w:lang w:val="en-CA"/>
        </w:rPr>
        <w:t>0.1.2.1,1.2.0.1"</w:t>
      </w:r>
    </w:p>
    <w:p w14:paraId="4C10A5FC" w14:textId="62CD9454" w:rsidR="002B6513" w:rsidRPr="006E4D98" w:rsidDel="002958CB" w:rsidRDefault="002B6513" w:rsidP="002B6513">
      <w:pPr>
        <w:pStyle w:val="Heading2"/>
        <w:rPr>
          <w:del w:id="1225" w:author="Dimitri Podborski" w:date="2024-05-10T13:53:00Z"/>
          <w:lang w:val="en-CA"/>
        </w:rPr>
      </w:pPr>
      <w:del w:id="1226" w:author="Dimitri Podborski" w:date="2024-05-10T13:53:00Z">
        <w:r w:rsidRPr="006E4D98" w:rsidDel="002958CB">
          <w:rPr>
            <w:lang w:val="en-CA"/>
          </w:rPr>
          <w:delText>Further improvements</w:delText>
        </w:r>
        <w:bookmarkStart w:id="1227" w:name="_Toc166241715"/>
        <w:bookmarkEnd w:id="1227"/>
      </w:del>
    </w:p>
    <w:p w14:paraId="35BC877E" w14:textId="02A1F655" w:rsidR="002B6513" w:rsidRPr="006E4D98" w:rsidDel="002958CB" w:rsidRDefault="002B6513" w:rsidP="002B6513">
      <w:pPr>
        <w:rPr>
          <w:del w:id="1228" w:author="Dimitri Podborski" w:date="2024-05-10T13:53:00Z"/>
          <w:b/>
          <w:bCs/>
          <w:color w:val="00B0F0"/>
          <w:lang w:val="en-CA"/>
        </w:rPr>
      </w:pPr>
      <w:del w:id="1229" w:author="Dimitri Podborski" w:date="2024-05-10T13:53:00Z">
        <w:r w:rsidRPr="006E4D98" w:rsidDel="002958CB">
          <w:rPr>
            <w:b/>
            <w:bCs/>
            <w:color w:val="00B0F0"/>
            <w:lang w:val="en-CA"/>
          </w:rPr>
          <w:delText>Remove redundant text in E.4 (it appears 2 times):</w:delText>
        </w:r>
        <w:bookmarkStart w:id="1230" w:name="_Toc166241716"/>
        <w:bookmarkEnd w:id="1230"/>
      </w:del>
    </w:p>
    <w:p w14:paraId="60C99AB9" w14:textId="6B4D3EA9" w:rsidR="00144A29" w:rsidRPr="006E4D98" w:rsidDel="002958CB" w:rsidRDefault="002B6513" w:rsidP="002B6513">
      <w:pPr>
        <w:ind w:left="720"/>
        <w:rPr>
          <w:del w:id="1231" w:author="Dimitri Podborski" w:date="2024-05-10T13:53:00Z"/>
          <w:lang w:val="en-CA"/>
        </w:rPr>
      </w:pPr>
      <w:del w:id="1232" w:author="Dimitri Podborski" w:date="2024-05-10T13:53:00Z">
        <w:r w:rsidRPr="006E4D98" w:rsidDel="002958CB">
          <w:rPr>
            <w:lang w:val="en-CA"/>
          </w:rPr>
          <w:delText xml:space="preserve">where each </w:delText>
        </w:r>
        <w:r w:rsidRPr="006E4D98" w:rsidDel="002958CB">
          <w:rPr>
            <w:i/>
            <w:lang w:val="en-CA"/>
          </w:rPr>
          <w:delText>ListItem</w:delText>
        </w:r>
        <w:r w:rsidRPr="006E4D98" w:rsidDel="002958CB">
          <w:rPr>
            <w:lang w:val="en-CA"/>
          </w:rPr>
          <w:delText xml:space="preserve"> has the following structure:</w:delText>
        </w:r>
        <w:bookmarkStart w:id="1233" w:name="_Toc166241717"/>
        <w:bookmarkEnd w:id="1233"/>
      </w:del>
    </w:p>
    <w:p w14:paraId="0D88C8B1" w14:textId="6CDCA372" w:rsidR="00F14962" w:rsidRPr="006E4D98" w:rsidRDefault="00F14962" w:rsidP="00F14962">
      <w:pPr>
        <w:pStyle w:val="Heading1"/>
        <w:rPr>
          <w:lang w:val="en-CA"/>
        </w:rPr>
      </w:pPr>
      <w:bookmarkStart w:id="1234" w:name="_Toc166241718"/>
      <w:r w:rsidRPr="006E4D98">
        <w:rPr>
          <w:lang w:val="en-CA"/>
        </w:rPr>
        <w:t>Enabling multiple layers in single layer track</w:t>
      </w:r>
      <w:bookmarkEnd w:id="1234"/>
    </w:p>
    <w:p w14:paraId="1DAB0752" w14:textId="2035CC00" w:rsidR="00527CD8" w:rsidRPr="006E4D98" w:rsidRDefault="00BE7876" w:rsidP="00527CD8">
      <w:pPr>
        <w:rPr>
          <w:lang w:val="en-CA"/>
        </w:rPr>
      </w:pPr>
      <w:r w:rsidRPr="006E4D98">
        <w:rPr>
          <w:lang w:val="en-CA"/>
        </w:rPr>
        <w:t xml:space="preserve">During MPEG #145 the contribution </w:t>
      </w:r>
      <w:hyperlink r:id="rId30" w:history="1">
        <w:r w:rsidRPr="006E4D98">
          <w:rPr>
            <w:rStyle w:val="Hyperlink"/>
            <w:lang w:val="en-CA"/>
          </w:rPr>
          <w:t>m66427</w:t>
        </w:r>
      </w:hyperlink>
      <w:r w:rsidRPr="006E4D98">
        <w:rPr>
          <w:lang w:val="en-CA"/>
        </w:rPr>
        <w:t xml:space="preserve"> proposed to specify an additional method </w:t>
      </w:r>
      <w:r w:rsidR="002D5F53" w:rsidRPr="006E4D98">
        <w:rPr>
          <w:lang w:val="en-CA"/>
        </w:rPr>
        <w:t>that would allow to include data from different codec families, such as AVC base + LCEVC enhancement or AVC base + HEVC enhancement layer, under the sample entry type of the base codec (e.g. 'avc1').</w:t>
      </w:r>
      <w:r w:rsidR="00527CD8" w:rsidRPr="006E4D98">
        <w:rPr>
          <w:lang w:val="en-CA"/>
        </w:rPr>
        <w:t xml:space="preserve"> It was proposed to store the enhancement layer data using the sample auxiliary information concept and allow multi-layer </w:t>
      </w:r>
      <w:proofErr w:type="spellStart"/>
      <w:r w:rsidR="00527CD8" w:rsidRPr="006E4D98">
        <w:rPr>
          <w:lang w:val="en-CA"/>
        </w:rPr>
        <w:t>ConfigurationBox</w:t>
      </w:r>
      <w:proofErr w:type="spellEnd"/>
      <w:r w:rsidR="00527CD8" w:rsidRPr="006E4D98">
        <w:rPr>
          <w:lang w:val="en-CA"/>
        </w:rPr>
        <w:t xml:space="preserve"> together with single layer </w:t>
      </w:r>
      <w:proofErr w:type="spellStart"/>
      <w:r w:rsidR="00527CD8" w:rsidRPr="006E4D98">
        <w:rPr>
          <w:lang w:val="en-CA"/>
        </w:rPr>
        <w:t>ConfigurationBox</w:t>
      </w:r>
      <w:proofErr w:type="spellEnd"/>
      <w:r w:rsidR="00527CD8" w:rsidRPr="006E4D98">
        <w:rPr>
          <w:lang w:val="en-CA"/>
        </w:rPr>
        <w:t xml:space="preserve"> in the single layer sample entry. The multi-layer </w:t>
      </w:r>
      <w:proofErr w:type="spellStart"/>
      <w:r w:rsidR="00527CD8" w:rsidRPr="006E4D98">
        <w:rPr>
          <w:lang w:val="en-CA"/>
        </w:rPr>
        <w:t>ConfigurationBox</w:t>
      </w:r>
      <w:proofErr w:type="spellEnd"/>
      <w:r w:rsidR="00527CD8" w:rsidRPr="006E4D98">
        <w:rPr>
          <w:lang w:val="en-CA"/>
        </w:rPr>
        <w:t xml:space="preserve"> includes the decoder configuration record for decoding the respective sample auxiliary information. When sample auxiliary info type is equal to the sample entry type of the multi-layer bitstream, the sample auxiliary information is formatted according to the sample format indicated by the sample entry type.</w:t>
      </w:r>
    </w:p>
    <w:p w14:paraId="076C49E4" w14:textId="38AE0574" w:rsidR="00527CD8" w:rsidRPr="006E4D98" w:rsidDel="00770488" w:rsidRDefault="00527CD8" w:rsidP="00527CD8">
      <w:pPr>
        <w:pStyle w:val="Note"/>
        <w:rPr>
          <w:del w:id="1235" w:author="Dimitri Podborski" w:date="2024-05-10T12:32:00Z"/>
        </w:rPr>
      </w:pPr>
      <w:del w:id="1236" w:author="Dimitri Podborski" w:date="2024-05-10T12:32:00Z">
        <w:r w:rsidRPr="006E4D98" w:rsidDel="00770488">
          <w:rPr>
            <w:highlight w:val="yellow"/>
          </w:rPr>
          <w:delText>Editors note: It is not clear from the proposal how single layer configuration box or multi layer configuration boxes are defined.</w:delText>
        </w:r>
      </w:del>
    </w:p>
    <w:p w14:paraId="19E7D49C" w14:textId="4C1A5665" w:rsidR="00BB75A6" w:rsidRPr="006E4D98" w:rsidRDefault="00BB75A6" w:rsidP="00BB75A6">
      <w:pPr>
        <w:rPr>
          <w:lang w:val="en-CA" w:eastAsia="ja-JP"/>
        </w:rPr>
      </w:pPr>
      <w:ins w:id="1237" w:author="Dimitri Podborski" w:date="2024-05-10T10:16:00Z">
        <w:r w:rsidRPr="006E4D98">
          <w:rPr>
            <w:lang w:val="en-CA" w:eastAsia="ja-JP"/>
          </w:rPr>
          <w:t>During MPEG #146 the proposal was refined in</w:t>
        </w:r>
      </w:ins>
      <w:ins w:id="1238" w:author="Dimitri Podborski" w:date="2024-05-10T10:17:00Z">
        <w:r w:rsidRPr="006E4D98">
          <w:rPr>
            <w:lang w:val="en-CA" w:eastAsia="ja-JP"/>
          </w:rPr>
          <w:t xml:space="preserve"> contribution </w:t>
        </w:r>
        <w:r w:rsidRPr="006E4D98">
          <w:rPr>
            <w:lang w:val="en-CA" w:eastAsia="ja-JP"/>
          </w:rPr>
          <w:fldChar w:fldCharType="begin"/>
        </w:r>
        <w:r w:rsidRPr="006E4D98">
          <w:rPr>
            <w:lang w:val="en-CA" w:eastAsia="ja-JP"/>
          </w:rPr>
          <w:instrText>HYPERLINK "https://dms.mpeg.expert/doc_end_user/current_document.php?id=92995"</w:instrText>
        </w:r>
        <w:r w:rsidRPr="006E4D98">
          <w:rPr>
            <w:lang w:val="en-CA" w:eastAsia="ja-JP"/>
          </w:rPr>
        </w:r>
        <w:r w:rsidRPr="006E4D98">
          <w:rPr>
            <w:lang w:val="en-CA" w:eastAsia="ja-JP"/>
          </w:rPr>
          <w:fldChar w:fldCharType="separate"/>
        </w:r>
        <w:r w:rsidRPr="006E4D98">
          <w:rPr>
            <w:rStyle w:val="Hyperlink"/>
            <w:lang w:val="en-CA" w:eastAsia="ja-JP"/>
          </w:rPr>
          <w:t>m67816</w:t>
        </w:r>
        <w:r w:rsidRPr="006E4D98">
          <w:rPr>
            <w:lang w:val="en-CA" w:eastAsia="ja-JP"/>
          </w:rPr>
          <w:fldChar w:fldCharType="end"/>
        </w:r>
      </w:ins>
      <w:ins w:id="1239" w:author="Dimitri Podborski" w:date="2024-05-10T10:22:00Z">
        <w:r w:rsidRPr="006E4D98">
          <w:rPr>
            <w:lang w:val="en-CA" w:eastAsia="ja-JP"/>
          </w:rPr>
          <w:t>.</w:t>
        </w:r>
      </w:ins>
    </w:p>
    <w:p w14:paraId="486F6D6E" w14:textId="6225D339" w:rsidR="00BC0985" w:rsidRPr="006E4D98" w:rsidRDefault="00BC0985" w:rsidP="00BC0985">
      <w:pPr>
        <w:pStyle w:val="Heading2"/>
        <w:rPr>
          <w:lang w:val="en-CA"/>
        </w:rPr>
      </w:pPr>
      <w:bookmarkStart w:id="1240" w:name="_Toc166241719"/>
      <w:r w:rsidRPr="006E4D98">
        <w:rPr>
          <w:lang w:val="en-CA"/>
        </w:rPr>
        <w:t>Multi-layer configuration box in a sample entry</w:t>
      </w:r>
      <w:bookmarkEnd w:id="1240"/>
    </w:p>
    <w:p w14:paraId="7416F462" w14:textId="0CCA5018" w:rsidR="00BC0985" w:rsidRPr="006E4D98" w:rsidRDefault="00BC0985" w:rsidP="00BC0985">
      <w:pPr>
        <w:pStyle w:val="Heading3"/>
        <w:rPr>
          <w:lang w:val="en-CA"/>
        </w:rPr>
      </w:pPr>
      <w:bookmarkStart w:id="1241" w:name="_Toc166241720"/>
      <w:r w:rsidRPr="006E4D98">
        <w:rPr>
          <w:lang w:val="en-CA"/>
        </w:rPr>
        <w:t>Clause 4 changes</w:t>
      </w:r>
      <w:bookmarkEnd w:id="1241"/>
    </w:p>
    <w:p w14:paraId="414BB584" w14:textId="42092681" w:rsidR="00527CD8" w:rsidRPr="006E4D98" w:rsidRDefault="00527CD8" w:rsidP="00527CD8">
      <w:pPr>
        <w:rPr>
          <w:lang w:val="en-CA"/>
        </w:rPr>
      </w:pPr>
      <w:r w:rsidRPr="006E4D98">
        <w:rPr>
          <w:lang w:val="en-CA"/>
        </w:rPr>
        <w:t>This technology would require defining a new subclause under Clause 4.</w:t>
      </w:r>
    </w:p>
    <w:p w14:paraId="253E89C2" w14:textId="77777777" w:rsidR="00527CD8" w:rsidRPr="006E4D98" w:rsidRDefault="00527CD8" w:rsidP="00527CD8">
      <w:pPr>
        <w:rPr>
          <w:b/>
          <w:bCs/>
          <w:lang w:val="en-CA"/>
        </w:rPr>
      </w:pPr>
      <w:r w:rsidRPr="006E4D98">
        <w:rPr>
          <w:b/>
          <w:bCs/>
          <w:lang w:val="en-CA"/>
        </w:rPr>
        <w:t>4.xx Enhancement layer storage as sample auxiliary information</w:t>
      </w:r>
    </w:p>
    <w:p w14:paraId="6B379FB5" w14:textId="77777777" w:rsidR="00527CD8" w:rsidRPr="006E4D98" w:rsidRDefault="00527CD8" w:rsidP="00527CD8">
      <w:pPr>
        <w:rPr>
          <w:b/>
          <w:bCs/>
          <w:lang w:val="en-CA"/>
        </w:rPr>
      </w:pPr>
      <w:r w:rsidRPr="006E4D98">
        <w:rPr>
          <w:b/>
          <w:bCs/>
          <w:lang w:val="en-CA"/>
        </w:rPr>
        <w:lastRenderedPageBreak/>
        <w:t>4.xx.1 General</w:t>
      </w:r>
    </w:p>
    <w:p w14:paraId="4FF6C07D" w14:textId="77777777" w:rsidR="00527CD8" w:rsidRPr="006E4D98" w:rsidRDefault="00527CD8" w:rsidP="00527CD8">
      <w:pPr>
        <w:rPr>
          <w:lang w:val="en-CA"/>
        </w:rPr>
      </w:pPr>
      <w:r w:rsidRPr="006E4D98">
        <w:rPr>
          <w:lang w:val="en-CA"/>
        </w:rPr>
        <w:t>Subclause 4.xx specifies the storage of enhancement layer as sample auxiliary information. Consequently, a sample entry indicating a single-layer codec may be used together with enhancement layer(s) stored as sample auxiliary information.</w:t>
      </w:r>
    </w:p>
    <w:p w14:paraId="48435E3E" w14:textId="77777777" w:rsidR="00527CD8" w:rsidRPr="006E4D98" w:rsidRDefault="00527CD8" w:rsidP="00527CD8">
      <w:pPr>
        <w:rPr>
          <w:b/>
          <w:bCs/>
          <w:lang w:val="en-CA"/>
        </w:rPr>
      </w:pPr>
      <w:r w:rsidRPr="006E4D98">
        <w:rPr>
          <w:b/>
          <w:bCs/>
          <w:lang w:val="en-CA"/>
        </w:rPr>
        <w:t>4.xx.2 Sample auxiliary information type</w:t>
      </w:r>
    </w:p>
    <w:p w14:paraId="14966237" w14:textId="16111209" w:rsidR="00527CD8" w:rsidRPr="006E4D98" w:rsidRDefault="00527CD8" w:rsidP="00527CD8">
      <w:pPr>
        <w:rPr>
          <w:lang w:val="en-CA"/>
        </w:rPr>
      </w:pPr>
      <w:r w:rsidRPr="006E4D98">
        <w:rPr>
          <w:lang w:val="en-CA"/>
        </w:rPr>
        <w:t xml:space="preserve">When </w:t>
      </w:r>
      <w:r w:rsidRPr="006E4D98">
        <w:rPr>
          <w:rStyle w:val="codeZchn"/>
          <w:rFonts w:eastAsia="MS Mincho"/>
          <w:lang w:val="en-CA"/>
        </w:rPr>
        <w:t>aux_info_type</w:t>
      </w:r>
      <w:r w:rsidRPr="006E4D98">
        <w:rPr>
          <w:lang w:val="en-CA"/>
        </w:rPr>
        <w:t xml:space="preserve"> </w:t>
      </w:r>
      <w:del w:id="1242" w:author="Dimitri Podborski" w:date="2024-05-10T12:33:00Z">
        <w:r w:rsidRPr="006E4D98" w:rsidDel="00770488">
          <w:rPr>
            <w:lang w:val="en-CA"/>
          </w:rPr>
          <w:delText>(</w:delText>
        </w:r>
        <w:r w:rsidRPr="006E4D98" w:rsidDel="00770488">
          <w:rPr>
            <w:rStyle w:val="codeZchn"/>
            <w:rFonts w:eastAsia="MS Mincho"/>
            <w:lang w:val="en-CA"/>
          </w:rPr>
          <w:delText>'saiz'</w:delText>
        </w:r>
        <w:r w:rsidRPr="006E4D98" w:rsidDel="00770488">
          <w:rPr>
            <w:lang w:val="en-CA"/>
          </w:rPr>
          <w:delText xml:space="preserve"> and </w:delText>
        </w:r>
        <w:r w:rsidRPr="006E4D98" w:rsidDel="00770488">
          <w:rPr>
            <w:rStyle w:val="codeZchn"/>
            <w:rFonts w:eastAsia="MS Mincho"/>
            <w:lang w:val="en-CA"/>
          </w:rPr>
          <w:delText>'saio'</w:delText>
        </w:r>
        <w:r w:rsidRPr="006E4D98" w:rsidDel="00770488">
          <w:rPr>
            <w:lang w:val="en-CA"/>
          </w:rPr>
          <w:delText xml:space="preserve"> box parameter) </w:delText>
        </w:r>
      </w:del>
      <w:r w:rsidRPr="006E4D98">
        <w:rPr>
          <w:lang w:val="en-CA"/>
        </w:rPr>
        <w:t xml:space="preserve">is equal to a sample entry type, the sample auxiliary information is formatted according to the sample format indicated by the sample entry type and </w:t>
      </w:r>
      <w:r w:rsidRPr="006E4D98">
        <w:rPr>
          <w:rStyle w:val="codeZchn"/>
          <w:rFonts w:eastAsia="MS Mincho"/>
          <w:lang w:val="en-CA"/>
        </w:rPr>
        <w:t>aux_info_type_parameter</w:t>
      </w:r>
      <w:r w:rsidRPr="006E4D98">
        <w:rPr>
          <w:lang w:val="en-CA"/>
        </w:rPr>
        <w:t xml:space="preserve"> shall be equal to 0 unless specified otherwise for the </w:t>
      </w:r>
      <w:del w:id="1243" w:author="Dimitri Podborski" w:date="2024-05-10T10:28:00Z">
        <w:r w:rsidRPr="006E4D98" w:rsidDel="00E94522">
          <w:rPr>
            <w:lang w:val="en-CA"/>
          </w:rPr>
          <w:delText>configuration box</w:delText>
        </w:r>
      </w:del>
      <w:ins w:id="1244" w:author="Dimitri Podborski" w:date="2024-05-10T10:28:00Z">
        <w:r w:rsidR="00E94522" w:rsidRPr="006E4D98">
          <w:rPr>
            <w:lang w:val="en-CA"/>
          </w:rPr>
          <w:t>sample entry</w:t>
        </w:r>
      </w:ins>
      <w:r w:rsidRPr="006E4D98">
        <w:rPr>
          <w:lang w:val="en-CA"/>
        </w:rPr>
        <w:t xml:space="preserve"> type.</w:t>
      </w:r>
    </w:p>
    <w:p w14:paraId="2692E507" w14:textId="25939CEC" w:rsidR="00BC0985" w:rsidRPr="006E4D98" w:rsidRDefault="00BC0985" w:rsidP="00BC0985">
      <w:pPr>
        <w:pStyle w:val="Heading3"/>
        <w:rPr>
          <w:lang w:val="en-CA"/>
        </w:rPr>
      </w:pPr>
      <w:bookmarkStart w:id="1245" w:name="_Toc166241721"/>
      <w:r w:rsidRPr="006E4D98">
        <w:rPr>
          <w:lang w:val="en-CA"/>
        </w:rPr>
        <w:t>New Annex</w:t>
      </w:r>
      <w:bookmarkEnd w:id="1245"/>
    </w:p>
    <w:p w14:paraId="5147F095" w14:textId="194D6639" w:rsidR="00BC0985" w:rsidRPr="006E4D98" w:rsidRDefault="00BC0985" w:rsidP="008B3FE4">
      <w:pPr>
        <w:rPr>
          <w:lang w:val="en-CA"/>
        </w:rPr>
      </w:pPr>
      <w:r w:rsidRPr="006E4D98">
        <w:rPr>
          <w:lang w:val="en-CA"/>
        </w:rPr>
        <w:t>In addition, a new Annex will be required:</w:t>
      </w:r>
    </w:p>
    <w:p w14:paraId="34F4C0B5" w14:textId="77777777" w:rsidR="00BC0985" w:rsidRPr="006E4D98" w:rsidRDefault="00BC0985" w:rsidP="00BC0985">
      <w:pPr>
        <w:rPr>
          <w:b/>
          <w:bCs/>
          <w:lang w:val="en-CA"/>
        </w:rPr>
      </w:pPr>
      <w:r w:rsidRPr="006E4D98">
        <w:rPr>
          <w:b/>
          <w:bCs/>
          <w:lang w:val="en-CA"/>
        </w:rPr>
        <w:t>Definition</w:t>
      </w:r>
    </w:p>
    <w:p w14:paraId="2C91AA3C" w14:textId="5B6C913D" w:rsidR="00BC0985" w:rsidRPr="006E4D98" w:rsidRDefault="00BC0985" w:rsidP="00BC0985">
      <w:pPr>
        <w:jc w:val="left"/>
        <w:rPr>
          <w:lang w:val="en-CA"/>
        </w:rPr>
      </w:pPr>
      <w:r w:rsidRPr="006E4D98">
        <w:rPr>
          <w:lang w:val="en-CA"/>
        </w:rPr>
        <w:t>Sample Entry Types:</w:t>
      </w:r>
      <w:r w:rsidRPr="006E4D98">
        <w:rPr>
          <w:lang w:val="en-CA"/>
        </w:rPr>
        <w:tab/>
        <w:t>single layer sample entry</w:t>
      </w:r>
      <w:r w:rsidRPr="006E4D98">
        <w:rPr>
          <w:rFonts w:ascii="Courier New" w:hAnsi="Courier New"/>
          <w:noProof/>
          <w:lang w:val="en-CA" w:eastAsia="ja-JP"/>
        </w:rPr>
        <w:br/>
      </w:r>
      <w:r w:rsidRPr="006E4D98">
        <w:rPr>
          <w:lang w:val="en-CA"/>
        </w:rPr>
        <w:t>Container:</w:t>
      </w:r>
      <w:r w:rsidRPr="006E4D98">
        <w:rPr>
          <w:lang w:val="en-CA"/>
        </w:rPr>
        <w:tab/>
        <w:t xml:space="preserve">Sample </w:t>
      </w:r>
      <w:del w:id="1246" w:author="Dimitri Podborski" w:date="2024-05-10T10:29:00Z">
        <w:r w:rsidRPr="006E4D98" w:rsidDel="00E94522">
          <w:rPr>
            <w:lang w:val="en-CA"/>
          </w:rPr>
          <w:delText xml:space="preserve">Table </w:delText>
        </w:r>
      </w:del>
      <w:ins w:id="1247" w:author="Dimitri Podborski" w:date="2024-05-10T10:29:00Z">
        <w:r w:rsidR="00E94522" w:rsidRPr="006E4D98">
          <w:rPr>
            <w:lang w:val="en-CA"/>
          </w:rPr>
          <w:t xml:space="preserve">Description </w:t>
        </w:r>
      </w:ins>
      <w:r w:rsidRPr="006E4D98">
        <w:rPr>
          <w:lang w:val="en-CA"/>
        </w:rPr>
        <w:t>Box (</w:t>
      </w:r>
      <w:del w:id="1248" w:author="Dimitri Podborski" w:date="2024-05-10T10:30:00Z">
        <w:r w:rsidRPr="006E4D98" w:rsidDel="00E94522">
          <w:rPr>
            <w:rFonts w:ascii="Courier New" w:hAnsi="Courier New"/>
            <w:noProof/>
            <w:lang w:val="en-CA" w:eastAsia="ja-JP"/>
          </w:rPr>
          <w:delText>'stbl'</w:delText>
        </w:r>
      </w:del>
      <w:ins w:id="1249" w:author="Dimitri Podborski" w:date="2024-05-10T10:30:00Z">
        <w:r w:rsidR="00E94522" w:rsidRPr="006E4D98">
          <w:rPr>
            <w:rFonts w:ascii="Courier New" w:hAnsi="Courier New"/>
            <w:noProof/>
            <w:lang w:val="en-CA" w:eastAsia="ja-JP"/>
          </w:rPr>
          <w:t>'</w:t>
        </w:r>
        <w:proofErr w:type="spellStart"/>
        <w:r w:rsidR="00E94522" w:rsidRPr="006E4D98">
          <w:rPr>
            <w:rFonts w:ascii="Courier New" w:hAnsi="Courier New"/>
            <w:noProof/>
            <w:lang w:val="en-CA" w:eastAsia="ja-JP"/>
          </w:rPr>
          <w:t>stsd</w:t>
        </w:r>
        <w:proofErr w:type="spellEnd"/>
        <w:r w:rsidR="00E94522" w:rsidRPr="006E4D98">
          <w:rPr>
            <w:rFonts w:ascii="Courier New" w:hAnsi="Courier New"/>
            <w:noProof/>
            <w:lang w:val="en-CA" w:eastAsia="ja-JP"/>
          </w:rPr>
          <w:t>'</w:t>
        </w:r>
      </w:ins>
      <w:r w:rsidRPr="006E4D98">
        <w:rPr>
          <w:lang w:val="en-CA"/>
        </w:rPr>
        <w:t>)</w:t>
      </w:r>
      <w:r w:rsidRPr="006E4D98">
        <w:rPr>
          <w:lang w:val="en-CA"/>
        </w:rPr>
        <w:br/>
        <w:t>Mandatory:</w:t>
      </w:r>
      <w:r w:rsidRPr="006E4D98">
        <w:rPr>
          <w:lang w:val="en-CA"/>
        </w:rPr>
        <w:tab/>
        <w:t xml:space="preserve">A </w:t>
      </w:r>
      <w:r w:rsidRPr="006E4D98">
        <w:rPr>
          <w:rFonts w:ascii="Courier New" w:hAnsi="Courier New"/>
          <w:noProof/>
          <w:lang w:val="en-CA" w:eastAsia="ja-JP"/>
        </w:rPr>
        <w:t>single layer</w:t>
      </w:r>
      <w:r w:rsidRPr="006E4D98">
        <w:rPr>
          <w:lang w:val="en-CA"/>
        </w:rPr>
        <w:t xml:space="preserve"> sample entry is mandatory </w:t>
      </w:r>
      <w:r w:rsidRPr="006E4D98">
        <w:rPr>
          <w:lang w:val="en-CA"/>
        </w:rPr>
        <w:br/>
        <w:t>Quantity:</w:t>
      </w:r>
      <w:r w:rsidRPr="006E4D98">
        <w:rPr>
          <w:lang w:val="en-CA"/>
        </w:rPr>
        <w:tab/>
        <w:t>One or more sample entries may be present</w:t>
      </w:r>
    </w:p>
    <w:p w14:paraId="6B3C8866" w14:textId="02F86C7E" w:rsidR="00BC0985" w:rsidRPr="006E4D98" w:rsidRDefault="00BC0985" w:rsidP="00BC0985">
      <w:pPr>
        <w:rPr>
          <w:ins w:id="1250" w:author="Dimitri Podborski" w:date="2024-05-10T10:33:00Z"/>
          <w:rFonts w:ascii="Cambria" w:hAnsi="Cambria"/>
          <w:lang w:val="en-CA"/>
        </w:rPr>
      </w:pPr>
      <w:r w:rsidRPr="006E4D98">
        <w:rPr>
          <w:rFonts w:ascii="Cambria" w:hAnsi="Cambria"/>
          <w:lang w:val="en-CA"/>
        </w:rPr>
        <w:t xml:space="preserve">A single layer sample entry </w:t>
      </w:r>
      <w:del w:id="1251" w:author="Dimitri Podborski" w:date="2024-05-10T10:30:00Z">
        <w:r w:rsidRPr="006E4D98" w:rsidDel="00E94522">
          <w:rPr>
            <w:rFonts w:ascii="Cambria" w:hAnsi="Cambria"/>
            <w:lang w:val="en-CA"/>
          </w:rPr>
          <w:delText xml:space="preserve">can </w:delText>
        </w:r>
      </w:del>
      <w:ins w:id="1252" w:author="Dimitri Podborski" w:date="2024-05-10T10:30:00Z">
        <w:r w:rsidR="00E94522" w:rsidRPr="006E4D98">
          <w:rPr>
            <w:rFonts w:ascii="Cambria" w:hAnsi="Cambria"/>
            <w:lang w:val="en-CA"/>
          </w:rPr>
          <w:t xml:space="preserve">may </w:t>
        </w:r>
      </w:ins>
      <w:r w:rsidRPr="006E4D98">
        <w:rPr>
          <w:rFonts w:ascii="Cambria" w:hAnsi="Cambria"/>
          <w:lang w:val="en-CA"/>
        </w:rPr>
        <w:t xml:space="preserve">contain a </w:t>
      </w:r>
      <w:r w:rsidRPr="006E4D98">
        <w:rPr>
          <w:rStyle w:val="codeZchn"/>
          <w:rFonts w:eastAsia="MS Mincho"/>
          <w:lang w:val="en-CA"/>
        </w:rPr>
        <w:t>SingleLayerConfigurationBox</w:t>
      </w:r>
      <w:r w:rsidRPr="006E4D98">
        <w:rPr>
          <w:rFonts w:ascii="Cambria" w:hAnsi="Cambria"/>
          <w:lang w:val="en-CA"/>
        </w:rPr>
        <w:t xml:space="preserve">, which includes a </w:t>
      </w:r>
      <w:r w:rsidRPr="00C70B1D">
        <w:rPr>
          <w:rStyle w:val="codeZchn"/>
          <w:rFonts w:eastAsia="MS Mincho"/>
          <w:lang w:val="en-CA"/>
        </w:rPr>
        <w:t>SingleLayerDecoderConfigurationRecord</w:t>
      </w:r>
      <w:r w:rsidRPr="006E4D98">
        <w:rPr>
          <w:rFonts w:ascii="Cambria" w:hAnsi="Cambria"/>
          <w:lang w:val="en-CA"/>
        </w:rPr>
        <w:t xml:space="preserve"> and a </w:t>
      </w:r>
      <w:del w:id="1253" w:author="Dimitri Podborski" w:date="2024-05-10T10:31:00Z">
        <w:r w:rsidRPr="006E4D98" w:rsidDel="00E94522">
          <w:rPr>
            <w:rStyle w:val="codeZchn"/>
            <w:rFonts w:eastAsia="MS Mincho"/>
            <w:lang w:val="en-CA"/>
          </w:rPr>
          <w:delText>MultiLayerConfigurationBox</w:delText>
        </w:r>
      </w:del>
      <w:ins w:id="1254" w:author="Dimitri Podborski" w:date="2024-05-10T10:31:00Z">
        <w:r w:rsidR="00E94522" w:rsidRPr="006E4D98">
          <w:rPr>
            <w:rStyle w:val="codeZchn"/>
            <w:rFonts w:eastAsia="MS Mincho"/>
            <w:lang w:val="en-CA"/>
          </w:rPr>
          <w:t>MultiLayerSAIBox</w:t>
        </w:r>
      </w:ins>
      <w:del w:id="1255" w:author="Dimitri Podborski" w:date="2024-05-10T10:32:00Z">
        <w:r w:rsidRPr="006E4D98" w:rsidDel="00E94522">
          <w:rPr>
            <w:rFonts w:ascii="Cambria" w:hAnsi="Cambria"/>
            <w:lang w:val="en-CA"/>
          </w:rPr>
          <w:delText>,</w:delText>
        </w:r>
      </w:del>
      <w:ins w:id="1256" w:author="Dimitri Podborski" w:date="2024-05-10T10:32:00Z">
        <w:r w:rsidR="00E94522" w:rsidRPr="006E4D98">
          <w:rPr>
            <w:rFonts w:ascii="Cambria" w:hAnsi="Cambria"/>
            <w:lang w:val="en-CA"/>
          </w:rPr>
          <w:t>.</w:t>
        </w:r>
      </w:ins>
      <w:r w:rsidRPr="006E4D98">
        <w:rPr>
          <w:rFonts w:ascii="Cambria" w:hAnsi="Cambria"/>
          <w:lang w:val="en-CA"/>
        </w:rPr>
        <w:t xml:space="preserve"> </w:t>
      </w:r>
      <w:ins w:id="1257" w:author="Dimitri Podborski" w:date="2024-05-10T10:32:00Z">
        <w:r w:rsidR="00E94522" w:rsidRPr="006E4D98">
          <w:rPr>
            <w:rFonts w:ascii="Cambria" w:hAnsi="Cambria"/>
            <w:lang w:val="en-CA"/>
          </w:rPr>
          <w:t xml:space="preserve">When the </w:t>
        </w:r>
        <w:r w:rsidR="00E94522" w:rsidRPr="00C70B1D">
          <w:rPr>
            <w:rStyle w:val="codeZchn"/>
            <w:rFonts w:eastAsia="MS Mincho"/>
            <w:lang w:val="en-CA"/>
          </w:rPr>
          <w:t>MultiLayerSAIBox</w:t>
        </w:r>
        <w:r w:rsidR="00E94522" w:rsidRPr="006E4D98">
          <w:rPr>
            <w:rFonts w:ascii="Cambria" w:hAnsi="Cambria"/>
            <w:lang w:val="en-CA"/>
          </w:rPr>
          <w:t xml:space="preserve"> is present in the sample entry of a track it indicates that the track contains sample auxiliary information with multilayer bitstream.</w:t>
        </w:r>
      </w:ins>
      <w:del w:id="1258" w:author="Dimitri Podborski" w:date="2024-05-10T10:32:00Z">
        <w:r w:rsidRPr="006E4D98" w:rsidDel="00E94522">
          <w:rPr>
            <w:rFonts w:ascii="Cambria" w:hAnsi="Cambria"/>
            <w:lang w:val="en-CA"/>
          </w:rPr>
          <w:delText xml:space="preserve">which includes a </w:delText>
        </w:r>
        <w:r w:rsidRPr="006E4D98" w:rsidDel="00E94522">
          <w:rPr>
            <w:rStyle w:val="codeZchn"/>
            <w:rFonts w:eastAsia="MS Mincho"/>
            <w:lang w:val="en-CA"/>
          </w:rPr>
          <w:delText>MultiLayerDecoderConfigurationRecord</w:delText>
        </w:r>
        <w:r w:rsidRPr="006E4D98" w:rsidDel="00E94522">
          <w:rPr>
            <w:rFonts w:ascii="Cambria" w:hAnsi="Cambria"/>
            <w:lang w:val="en-CA"/>
          </w:rPr>
          <w:delText>.</w:delText>
        </w:r>
      </w:del>
    </w:p>
    <w:p w14:paraId="76987C33" w14:textId="1155CDE6" w:rsidR="00E94522" w:rsidRPr="006E4D98" w:rsidRDefault="00E94522" w:rsidP="00BC0985">
      <w:pPr>
        <w:rPr>
          <w:rFonts w:ascii="Cambria" w:hAnsi="Cambria"/>
          <w:lang w:val="en-CA"/>
        </w:rPr>
      </w:pPr>
      <w:ins w:id="1259" w:author="Dimitri Podborski" w:date="2024-05-10T10:33:00Z">
        <w:r w:rsidRPr="006E4D98">
          <w:rPr>
            <w:rFonts w:ascii="Cambria" w:hAnsi="Cambria"/>
            <w:lang w:val="en-CA"/>
          </w:rPr>
          <w:t xml:space="preserve">The </w:t>
        </w:r>
        <w:r w:rsidRPr="00C70B1D">
          <w:rPr>
            <w:rStyle w:val="codeZchn"/>
            <w:rFonts w:eastAsia="MS Mincho"/>
            <w:lang w:val="en-CA"/>
          </w:rPr>
          <w:t>MultiLayerSAIBox</w:t>
        </w:r>
        <w:r w:rsidRPr="006E4D98">
          <w:rPr>
            <w:rFonts w:ascii="Cambria" w:hAnsi="Cambria"/>
            <w:lang w:val="en-CA"/>
          </w:rPr>
          <w:t xml:space="preserve"> contains the </w:t>
        </w:r>
        <w:r w:rsidRPr="00C70B1D">
          <w:rPr>
            <w:rStyle w:val="codeZchn"/>
            <w:rFonts w:eastAsia="MS Mincho"/>
            <w:lang w:val="en-CA"/>
          </w:rPr>
          <w:t>MultiLayerConfigurationBox</w:t>
        </w:r>
        <w:r w:rsidRPr="006E4D98">
          <w:rPr>
            <w:rFonts w:ascii="Cambria" w:hAnsi="Cambria"/>
            <w:lang w:val="en-CA"/>
          </w:rPr>
          <w:t xml:space="preserve">, which includes a </w:t>
        </w:r>
        <w:r w:rsidRPr="00C70B1D">
          <w:rPr>
            <w:rStyle w:val="codeZchn"/>
            <w:rFonts w:eastAsia="MS Mincho"/>
            <w:lang w:val="en-CA"/>
          </w:rPr>
          <w:t>MultiLayerDecoderConfigurationRecord</w:t>
        </w:r>
        <w:r w:rsidRPr="006E4D98">
          <w:rPr>
            <w:rFonts w:ascii="Cambria" w:hAnsi="Cambria"/>
            <w:lang w:val="en-CA"/>
          </w:rPr>
          <w:t>.</w:t>
        </w:r>
      </w:ins>
    </w:p>
    <w:p w14:paraId="0C49B1A3" w14:textId="77777777" w:rsidR="00BC0985" w:rsidRPr="006E4D98" w:rsidRDefault="00BC0985" w:rsidP="00BC0985">
      <w:pPr>
        <w:rPr>
          <w:lang w:val="en-CA"/>
        </w:rPr>
      </w:pPr>
      <w:r w:rsidRPr="006E4D98">
        <w:rPr>
          <w:lang w:val="en-CA"/>
        </w:rPr>
        <w:t>Extension descriptors that should be inserted into the Elementary Stream Descriptor, when used in MPEG-4, may be present.</w:t>
      </w:r>
    </w:p>
    <w:p w14:paraId="02306202" w14:textId="77777777" w:rsidR="00BC0985" w:rsidRPr="006E4D98" w:rsidRDefault="00BC0985" w:rsidP="00BC0985">
      <w:pPr>
        <w:rPr>
          <w:lang w:val="en-CA"/>
        </w:rPr>
      </w:pPr>
      <w:r w:rsidRPr="006E4D98">
        <w:rPr>
          <w:lang w:val="en-CA"/>
        </w:rPr>
        <w:t>Multiple sample entries may be used, as permitted by ISO/IEC 14496-12, to indicate sections of video that use different configurations or parameter sets.</w:t>
      </w:r>
    </w:p>
    <w:p w14:paraId="152C8527" w14:textId="77777777" w:rsidR="00BC0985" w:rsidRPr="006E4D98" w:rsidRDefault="00BC0985" w:rsidP="00BC0985">
      <w:pPr>
        <w:rPr>
          <w:b/>
          <w:bCs/>
          <w:lang w:val="en-CA"/>
        </w:rPr>
      </w:pPr>
      <w:r w:rsidRPr="006E4D98">
        <w:rPr>
          <w:b/>
          <w:bCs/>
          <w:lang w:val="en-CA"/>
        </w:rPr>
        <w:t>Syntax</w:t>
      </w:r>
    </w:p>
    <w:p w14:paraId="57E1BF1F" w14:textId="763606D5" w:rsidR="006E4D98" w:rsidRPr="006E4D98" w:rsidRDefault="006E4D98" w:rsidP="006E4D98">
      <w:pPr>
        <w:pStyle w:val="code"/>
        <w:rPr>
          <w:ins w:id="1260" w:author="Dimitri Podborski" w:date="2024-05-10T12:19:00Z"/>
          <w:lang w:val="en-CA"/>
        </w:rPr>
      </w:pPr>
      <w:ins w:id="1261" w:author="Dimitri Podborski" w:date="2024-05-10T12:15:00Z">
        <w:r w:rsidRPr="006E4D98">
          <w:rPr>
            <w:lang w:val="en-CA"/>
          </w:rPr>
          <w:t>class MultiLayerSAIBox extends FullBox(version=0, flags, 'mlsi'){</w:t>
        </w:r>
        <w:r w:rsidRPr="006E4D98">
          <w:rPr>
            <w:lang w:val="en-CA"/>
          </w:rPr>
          <w:br/>
        </w:r>
        <w:r w:rsidRPr="006E4D98">
          <w:rPr>
            <w:lang w:val="en-CA"/>
          </w:rPr>
          <w:tab/>
          <w:t>MultiLayerConfigurationBox</w:t>
        </w:r>
        <w:r w:rsidRPr="006E4D98">
          <w:rPr>
            <w:lang w:val="en-CA"/>
          </w:rPr>
          <w:tab/>
          <w:t>config2;</w:t>
        </w:r>
        <w:r w:rsidRPr="006E4D98">
          <w:rPr>
            <w:lang w:val="en-CA"/>
          </w:rPr>
          <w:br/>
          <w:t>}</w:t>
        </w:r>
      </w:ins>
    </w:p>
    <w:p w14:paraId="55657679" w14:textId="63D6BA42" w:rsidR="006E4D98" w:rsidRPr="00B40304" w:rsidRDefault="006E4D98" w:rsidP="00C70B1D">
      <w:pPr>
        <w:pStyle w:val="Note"/>
        <w:rPr>
          <w:ins w:id="1262" w:author="Dimitri Podborski" w:date="2024-05-10T12:15:00Z"/>
        </w:rPr>
      </w:pPr>
      <w:ins w:id="1263" w:author="Dimitri Podborski" w:date="2024-05-10T12:19:00Z">
        <w:r w:rsidRPr="00C70B1D">
          <w:rPr>
            <w:highlight w:val="yellow"/>
          </w:rPr>
          <w:t xml:space="preserve">Editors note: does this need to be a </w:t>
        </w:r>
        <w:r w:rsidRPr="00C70B1D">
          <w:rPr>
            <w:rStyle w:val="codeZchn"/>
            <w:rFonts w:eastAsia="MS Mincho"/>
            <w:highlight w:val="yellow"/>
            <w:lang w:val="en-CA"/>
          </w:rPr>
          <w:t>FullBox</w:t>
        </w:r>
        <w:r w:rsidRPr="00C70B1D">
          <w:rPr>
            <w:highlight w:val="yellow"/>
          </w:rPr>
          <w:t>? Seems like</w:t>
        </w:r>
      </w:ins>
      <w:ins w:id="1264" w:author="Dimitri Podborski" w:date="2024-05-10T12:20:00Z">
        <w:r w:rsidRPr="00C70B1D">
          <w:rPr>
            <w:highlight w:val="yellow"/>
          </w:rPr>
          <w:t xml:space="preserve"> a simple container to me</w:t>
        </w:r>
      </w:ins>
      <w:ins w:id="1265" w:author="Dimitri Podborski" w:date="2024-05-10T12:21:00Z">
        <w:r>
          <w:rPr>
            <w:highlight w:val="yellow"/>
          </w:rPr>
          <w:t xml:space="preserve">. </w:t>
        </w:r>
        <w:proofErr w:type="gramStart"/>
        <w:r>
          <w:rPr>
            <w:highlight w:val="yellow"/>
          </w:rPr>
          <w:t>Also</w:t>
        </w:r>
        <w:proofErr w:type="gramEnd"/>
        <w:r>
          <w:rPr>
            <w:highlight w:val="yellow"/>
          </w:rPr>
          <w:t xml:space="preserve"> the type </w:t>
        </w:r>
        <w:r w:rsidRPr="00C70B1D">
          <w:rPr>
            <w:rStyle w:val="codeZchn"/>
            <w:rFonts w:eastAsia="MS Mincho"/>
            <w:highlight w:val="yellow"/>
          </w:rPr>
          <w:t>MutltiLayeronfigurationBox</w:t>
        </w:r>
        <w:r>
          <w:rPr>
            <w:highlight w:val="yellow"/>
          </w:rPr>
          <w:t xml:space="preserve"> is not defined. </w:t>
        </w:r>
      </w:ins>
      <w:ins w:id="1266" w:author="Dimitri Podborski" w:date="2024-05-10T12:22:00Z">
        <w:r w:rsidRPr="00C70B1D">
          <w:rPr>
            <w:rStyle w:val="codeZchn"/>
            <w:rFonts w:eastAsia="MS Mincho"/>
            <w:highlight w:val="yellow"/>
          </w:rPr>
          <w:t>MultiLayerSAIBox</w:t>
        </w:r>
        <w:r>
          <w:rPr>
            <w:highlight w:val="yellow"/>
          </w:rPr>
          <w:t xml:space="preserve"> can most likely be defined as empty</w:t>
        </w:r>
      </w:ins>
      <w:ins w:id="1267" w:author="Dimitri Podborski" w:date="2024-05-10T12:23:00Z">
        <w:r>
          <w:rPr>
            <w:highlight w:val="yellow"/>
          </w:rPr>
          <w:t xml:space="preserve"> and the definitions of the config boxes need to add </w:t>
        </w:r>
        <w:r w:rsidRPr="00C70B1D">
          <w:rPr>
            <w:rStyle w:val="codeZchn"/>
            <w:rFonts w:eastAsia="MS Mincho"/>
            <w:highlight w:val="yellow"/>
          </w:rPr>
          <w:t>mlsi</w:t>
        </w:r>
        <w:r>
          <w:rPr>
            <w:highlight w:val="yellow"/>
          </w:rPr>
          <w:t xml:space="preserve"> </w:t>
        </w:r>
      </w:ins>
      <w:ins w:id="1268" w:author="Dimitri Podborski" w:date="2024-05-10T12:24:00Z">
        <w:r>
          <w:rPr>
            <w:highlight w:val="yellow"/>
          </w:rPr>
          <w:t>as an additional container</w:t>
        </w:r>
      </w:ins>
      <w:ins w:id="1269" w:author="Dimitri Podborski" w:date="2024-05-10T12:20:00Z">
        <w:r w:rsidRPr="00C70B1D">
          <w:rPr>
            <w:highlight w:val="yellow"/>
          </w:rPr>
          <w:t>.</w:t>
        </w:r>
      </w:ins>
    </w:p>
    <w:p w14:paraId="060F4DF0" w14:textId="7710E3C1" w:rsidR="00BC0985" w:rsidRDefault="00BC0985" w:rsidP="00BC0985">
      <w:pPr>
        <w:pStyle w:val="code"/>
        <w:rPr>
          <w:ins w:id="1270" w:author="Dimitri Podborski" w:date="2024-05-10T12:25:00Z"/>
          <w:lang w:val="en-CA"/>
        </w:rPr>
      </w:pPr>
      <w:r w:rsidRPr="006E4D98">
        <w:rPr>
          <w:lang w:val="en-CA"/>
        </w:rPr>
        <w:t>class SingleLayerSampleEntry() extends VisualSampleEntry (4cc_for_single_layer) {</w:t>
      </w:r>
      <w:r w:rsidRPr="006E4D98">
        <w:rPr>
          <w:lang w:val="en-CA"/>
        </w:rPr>
        <w:br/>
      </w:r>
      <w:r w:rsidRPr="006E4D98">
        <w:rPr>
          <w:lang w:val="en-CA"/>
        </w:rPr>
        <w:tab/>
        <w:t>SingleLayerConfigurationBox</w:t>
      </w:r>
      <w:r w:rsidRPr="006E4D98">
        <w:rPr>
          <w:lang w:val="en-CA"/>
        </w:rPr>
        <w:tab/>
        <w:t>config1;</w:t>
      </w:r>
      <w:r w:rsidRPr="006E4D98">
        <w:rPr>
          <w:lang w:val="en-CA"/>
        </w:rPr>
        <w:br/>
      </w:r>
      <w:r w:rsidRPr="006E4D98">
        <w:rPr>
          <w:lang w:val="en-CA"/>
        </w:rPr>
        <w:tab/>
      </w:r>
      <w:bookmarkStart w:id="1271" w:name="_Hlk156205072"/>
      <w:del w:id="1272" w:author="Dimitri Podborski" w:date="2024-05-10T12:16:00Z">
        <w:r w:rsidRPr="006E4D98" w:rsidDel="006E4D98">
          <w:rPr>
            <w:lang w:val="en-CA"/>
          </w:rPr>
          <w:delText>MultiLayerConfigurationBox</w:delText>
        </w:r>
      </w:del>
      <w:bookmarkEnd w:id="1271"/>
      <w:ins w:id="1273" w:author="Dimitri Podborski" w:date="2024-05-10T12:16:00Z">
        <w:r w:rsidR="006E4D98" w:rsidRPr="006E4D98">
          <w:rPr>
            <w:lang w:val="en-CA"/>
          </w:rPr>
          <w:t>MultiLayerSAIBox mlSAI</w:t>
        </w:r>
      </w:ins>
      <w:del w:id="1274" w:author="Dimitri Podborski" w:date="2024-05-10T12:16:00Z">
        <w:r w:rsidRPr="006E4D98" w:rsidDel="006E4D98">
          <w:rPr>
            <w:lang w:val="en-CA"/>
          </w:rPr>
          <w:tab/>
        </w:r>
        <w:r w:rsidRPr="006E4D98" w:rsidDel="006E4D98">
          <w:rPr>
            <w:lang w:val="en-CA"/>
          </w:rPr>
          <w:tab/>
          <w:delText>config2</w:delText>
        </w:r>
      </w:del>
      <w:r w:rsidRPr="006E4D98">
        <w:rPr>
          <w:lang w:val="en-CA"/>
        </w:rPr>
        <w:t>;</w:t>
      </w:r>
      <w:r w:rsidRPr="006E4D98">
        <w:rPr>
          <w:lang w:val="en-CA"/>
        </w:rPr>
        <w:br/>
      </w:r>
      <w:r w:rsidRPr="006E4D98">
        <w:rPr>
          <w:lang w:val="en-CA"/>
        </w:rPr>
        <w:tab/>
        <w:t>MPEG4ExtensionDescriptorsBox ();</w:t>
      </w:r>
      <w:r w:rsidRPr="006E4D98">
        <w:rPr>
          <w:lang w:val="en-CA"/>
        </w:rPr>
        <w:tab/>
        <w:t>// optional</w:t>
      </w:r>
      <w:r w:rsidRPr="006E4D98">
        <w:rPr>
          <w:lang w:val="en-CA"/>
        </w:rPr>
        <w:br/>
        <w:t>}</w:t>
      </w:r>
    </w:p>
    <w:p w14:paraId="7B25DDAE" w14:textId="737C901B" w:rsidR="00B40304" w:rsidRPr="00B40304" w:rsidRDefault="00B40304" w:rsidP="00C70B1D">
      <w:pPr>
        <w:pStyle w:val="Note"/>
      </w:pPr>
      <w:ins w:id="1275" w:author="Dimitri Podborski" w:date="2024-05-10T12:25:00Z">
        <w:r w:rsidRPr="00C70B1D">
          <w:rPr>
            <w:highlight w:val="yellow"/>
          </w:rPr>
          <w:t xml:space="preserve">Editors </w:t>
        </w:r>
        <w:proofErr w:type="gramStart"/>
        <w:r w:rsidRPr="00C70B1D">
          <w:rPr>
            <w:highlight w:val="yellow"/>
          </w:rPr>
          <w:t>note:</w:t>
        </w:r>
        <w:proofErr w:type="gramEnd"/>
        <w:r w:rsidRPr="00C70B1D">
          <w:rPr>
            <w:highlight w:val="yellow"/>
          </w:rPr>
          <w:t xml:space="preserve"> similar comment as above. </w:t>
        </w:r>
        <w:r w:rsidRPr="00C70B1D">
          <w:rPr>
            <w:rStyle w:val="codeZchn"/>
            <w:rFonts w:eastAsia="MS Mincho"/>
            <w:highlight w:val="yellow"/>
          </w:rPr>
          <w:t>SingleLayerConfigurationBox</w:t>
        </w:r>
        <w:r w:rsidRPr="00C70B1D">
          <w:rPr>
            <w:highlight w:val="yellow"/>
          </w:rPr>
          <w:t xml:space="preserve"> is not a defined type. The entire </w:t>
        </w:r>
        <w:r w:rsidRPr="00C70B1D">
          <w:rPr>
            <w:rStyle w:val="codeZchn"/>
            <w:rFonts w:eastAsia="MS Mincho"/>
            <w:highlight w:val="yellow"/>
          </w:rPr>
          <w:t>SingleLayerSampleEntry</w:t>
        </w:r>
        <w:r w:rsidRPr="00C70B1D">
          <w:rPr>
            <w:highlight w:val="yellow"/>
          </w:rPr>
          <w:t xml:space="preserve"> can probably be de</w:t>
        </w:r>
      </w:ins>
      <w:ins w:id="1276" w:author="Dimitri Podborski" w:date="2024-05-10T12:26:00Z">
        <w:r w:rsidRPr="00C70B1D">
          <w:rPr>
            <w:highlight w:val="yellow"/>
          </w:rPr>
          <w:t xml:space="preserve">fined </w:t>
        </w:r>
      </w:ins>
      <w:ins w:id="1277" w:author="Dimitri Podborski" w:date="2024-05-10T12:27:00Z">
        <w:r>
          <w:rPr>
            <w:highlight w:val="yellow"/>
          </w:rPr>
          <w:t xml:space="preserve">with the mandatory </w:t>
        </w:r>
        <w:r w:rsidRPr="00C70B1D">
          <w:rPr>
            <w:rStyle w:val="codeZchn"/>
            <w:rFonts w:eastAsia="MS Mincho"/>
            <w:highlight w:val="yellow"/>
          </w:rPr>
          <w:t>MultiLayerSAIBox</w:t>
        </w:r>
      </w:ins>
      <w:ins w:id="1278" w:author="Dimitri Podborski" w:date="2024-05-10T12:26:00Z">
        <w:r w:rsidRPr="00C70B1D">
          <w:rPr>
            <w:highlight w:val="yellow"/>
          </w:rPr>
          <w:t xml:space="preserve"> </w:t>
        </w:r>
      </w:ins>
      <w:ins w:id="1279" w:author="Dimitri Podborski" w:date="2024-05-10T12:27:00Z">
        <w:r>
          <w:rPr>
            <w:highlight w:val="yellow"/>
          </w:rPr>
          <w:t>and optional boxes in it</w:t>
        </w:r>
      </w:ins>
      <w:ins w:id="1280" w:author="Dimitri Podborski" w:date="2024-05-10T12:28:00Z">
        <w:r>
          <w:rPr>
            <w:highlight w:val="yellow"/>
          </w:rPr>
          <w:t>. Is the order important?</w:t>
        </w:r>
      </w:ins>
    </w:p>
    <w:p w14:paraId="142DB4E6" w14:textId="77777777" w:rsidR="00BC0985" w:rsidRPr="006E4D98" w:rsidRDefault="00BC0985" w:rsidP="00BC0985">
      <w:pPr>
        <w:rPr>
          <w:b/>
          <w:bCs/>
          <w:lang w:val="en-CA"/>
        </w:rPr>
      </w:pPr>
      <w:r w:rsidRPr="006E4D98">
        <w:rPr>
          <w:b/>
          <w:bCs/>
          <w:lang w:val="en-CA"/>
        </w:rPr>
        <w:lastRenderedPageBreak/>
        <w:t>Semantics</w:t>
      </w:r>
    </w:p>
    <w:p w14:paraId="3881A4AF" w14:textId="77777777" w:rsidR="00BC0985" w:rsidRPr="006E4D98" w:rsidRDefault="00BC0985" w:rsidP="00BC0985">
      <w:pPr>
        <w:rPr>
          <w:lang w:val="en-CA"/>
        </w:rPr>
      </w:pPr>
      <w:r w:rsidRPr="006E4D98">
        <w:rPr>
          <w:rStyle w:val="codeZchn"/>
          <w:rFonts w:eastAsia="MS Mincho"/>
          <w:lang w:val="en-CA"/>
        </w:rPr>
        <w:t>SingleLayerSampleEntry</w:t>
      </w:r>
      <w:r w:rsidRPr="006E4D98">
        <w:rPr>
          <w:rFonts w:ascii="Courier New" w:hAnsi="Courier New"/>
          <w:noProof/>
          <w:sz w:val="20"/>
          <w:szCs w:val="20"/>
          <w:lang w:val="en-CA"/>
        </w:rPr>
        <w:t xml:space="preserve"> </w:t>
      </w:r>
      <w:r w:rsidRPr="006E4D98">
        <w:rPr>
          <w:lang w:val="en-CA"/>
        </w:rPr>
        <w:t>indicates</w:t>
      </w:r>
      <w:r w:rsidRPr="006E4D98">
        <w:rPr>
          <w:rFonts w:ascii="Courier New" w:hAnsi="Courier New"/>
          <w:noProof/>
          <w:sz w:val="20"/>
          <w:szCs w:val="20"/>
          <w:lang w:val="en-CA"/>
        </w:rPr>
        <w:t xml:space="preserve"> </w:t>
      </w:r>
      <w:r w:rsidRPr="006E4D98">
        <w:rPr>
          <w:lang w:val="en-CA"/>
        </w:rPr>
        <w:t xml:space="preserve">any sample entry carrying single layer bitstream. For example, </w:t>
      </w:r>
      <w:r w:rsidRPr="006E4D98">
        <w:rPr>
          <w:rStyle w:val="codeZchn"/>
          <w:rFonts w:eastAsia="MS Mincho"/>
          <w:lang w:val="en-CA"/>
        </w:rPr>
        <w:t>AVCSampleEntry</w:t>
      </w:r>
      <w:r w:rsidRPr="006E4D98">
        <w:rPr>
          <w:rFonts w:ascii="Courier New" w:hAnsi="Courier New"/>
          <w:noProof/>
          <w:sz w:val="20"/>
          <w:szCs w:val="20"/>
          <w:lang w:val="en-CA"/>
        </w:rPr>
        <w:t xml:space="preserve"> </w:t>
      </w:r>
      <w:r w:rsidRPr="006E4D98">
        <w:rPr>
          <w:lang w:val="en-CA"/>
        </w:rPr>
        <w:t>carrying AVC single layer bitstream of type</w:t>
      </w:r>
      <w:r w:rsidRPr="006E4D98">
        <w:rPr>
          <w:rFonts w:ascii="Courier New" w:hAnsi="Courier New"/>
          <w:noProof/>
          <w:sz w:val="20"/>
          <w:szCs w:val="20"/>
          <w:lang w:val="en-CA"/>
        </w:rPr>
        <w:t xml:space="preserve"> </w:t>
      </w:r>
      <w:r w:rsidRPr="006E4D98">
        <w:rPr>
          <w:rStyle w:val="codeZchn"/>
          <w:rFonts w:eastAsia="MS Mincho"/>
          <w:lang w:val="en-CA"/>
        </w:rPr>
        <w:t>'avc1'</w:t>
      </w:r>
      <w:r w:rsidRPr="006E4D98">
        <w:rPr>
          <w:rFonts w:ascii="Courier New" w:hAnsi="Courier New"/>
          <w:noProof/>
          <w:lang w:val="en-CA" w:eastAsia="ja-JP"/>
        </w:rPr>
        <w:t xml:space="preserve"> </w:t>
      </w:r>
      <w:r w:rsidRPr="006E4D98">
        <w:rPr>
          <w:lang w:val="en-CA"/>
        </w:rPr>
        <w:t>or</w:t>
      </w:r>
      <w:r w:rsidRPr="006E4D98">
        <w:rPr>
          <w:rFonts w:ascii="Courier New" w:hAnsi="Courier New"/>
          <w:noProof/>
          <w:lang w:val="en-CA" w:eastAsia="ja-JP"/>
        </w:rPr>
        <w:t xml:space="preserve"> </w:t>
      </w:r>
      <w:r w:rsidRPr="006E4D98">
        <w:rPr>
          <w:rStyle w:val="codeZchn"/>
          <w:rFonts w:eastAsia="MS Mincho"/>
          <w:lang w:val="en-CA"/>
        </w:rPr>
        <w:t>'avc3'</w:t>
      </w:r>
      <w:r w:rsidRPr="006E4D98">
        <w:rPr>
          <w:rFonts w:ascii="Courier New" w:hAnsi="Courier New"/>
          <w:noProof/>
          <w:lang w:val="en-CA" w:eastAsia="ja-JP"/>
        </w:rPr>
        <w:t>.</w:t>
      </w:r>
    </w:p>
    <w:p w14:paraId="6097B234" w14:textId="77777777" w:rsidR="00BC0985" w:rsidRPr="006E4D98" w:rsidRDefault="00BC0985" w:rsidP="00BC0985">
      <w:pPr>
        <w:rPr>
          <w:noProof/>
          <w:lang w:val="en-CA"/>
        </w:rPr>
      </w:pPr>
      <w:r w:rsidRPr="006E4D98">
        <w:rPr>
          <w:rStyle w:val="codeZchn"/>
          <w:rFonts w:eastAsia="MS Mincho"/>
          <w:lang w:val="en-CA"/>
        </w:rPr>
        <w:t>4cc_for_single_layer</w:t>
      </w:r>
      <w:r w:rsidRPr="006E4D98">
        <w:rPr>
          <w:noProof/>
          <w:lang w:val="en-CA"/>
        </w:rPr>
        <w:t xml:space="preserve"> </w:t>
      </w:r>
      <w:r w:rsidRPr="006E4D98">
        <w:rPr>
          <w:lang w:val="en-CA"/>
        </w:rPr>
        <w:t>indicates</w:t>
      </w:r>
      <w:r w:rsidRPr="006E4D98">
        <w:rPr>
          <w:noProof/>
          <w:lang w:val="en-CA"/>
        </w:rPr>
        <w:t xml:space="preserve"> </w:t>
      </w:r>
      <w:r w:rsidRPr="006E4D98">
        <w:rPr>
          <w:lang w:val="en-CA"/>
        </w:rPr>
        <w:t xml:space="preserve">the 4CC value of the corresponding </w:t>
      </w:r>
      <w:r w:rsidRPr="006E4D98">
        <w:rPr>
          <w:noProof/>
          <w:lang w:val="en-CA"/>
        </w:rPr>
        <w:t>SingleLayerSampleEntry.</w:t>
      </w:r>
    </w:p>
    <w:p w14:paraId="369C4C8F" w14:textId="77777777" w:rsidR="00BC0985" w:rsidRPr="006E4D98" w:rsidRDefault="00BC0985" w:rsidP="00BC0985">
      <w:pPr>
        <w:rPr>
          <w:lang w:val="en-CA"/>
        </w:rPr>
      </w:pPr>
      <w:r w:rsidRPr="006E4D98">
        <w:rPr>
          <w:rStyle w:val="codeZchn"/>
          <w:rFonts w:eastAsia="MS Mincho"/>
          <w:lang w:val="en-CA"/>
        </w:rPr>
        <w:t>config1</w:t>
      </w:r>
      <w:r w:rsidRPr="006E4D98">
        <w:rPr>
          <w:lang w:val="en-CA"/>
        </w:rPr>
        <w:t xml:space="preserve"> indicates a </w:t>
      </w:r>
      <w:commentRangeStart w:id="1281"/>
      <w:r w:rsidRPr="006E4D98">
        <w:rPr>
          <w:lang w:val="en-CA"/>
        </w:rPr>
        <w:t xml:space="preserve">single layer configuration box </w:t>
      </w:r>
      <w:commentRangeEnd w:id="1281"/>
      <w:r w:rsidR="00FC3D82">
        <w:rPr>
          <w:rStyle w:val="CommentReference"/>
          <w:rFonts w:ascii="Arial" w:eastAsia="Arial" w:hAnsi="Arial" w:cs="Arial"/>
        </w:rPr>
        <w:commentReference w:id="1281"/>
      </w:r>
      <w:r w:rsidRPr="006E4D98">
        <w:rPr>
          <w:lang w:val="en-CA"/>
        </w:rPr>
        <w:t>carrying the respective decoder configuration record.</w:t>
      </w:r>
    </w:p>
    <w:p w14:paraId="472B0414" w14:textId="2C622419" w:rsidR="00B40304" w:rsidRPr="006E4D98" w:rsidRDefault="00BC0985" w:rsidP="008B3FE4">
      <w:pPr>
        <w:rPr>
          <w:lang w:val="en-CA"/>
        </w:rPr>
      </w:pPr>
      <w:del w:id="1282" w:author="Dimitri Podborski" w:date="2024-05-10T12:29:00Z">
        <w:r w:rsidRPr="006E4D98" w:rsidDel="00B40304">
          <w:rPr>
            <w:rStyle w:val="codeZchn"/>
            <w:rFonts w:eastAsia="MS Mincho"/>
            <w:lang w:val="en-CA"/>
          </w:rPr>
          <w:delText>config2</w:delText>
        </w:r>
        <w:r w:rsidRPr="006E4D98" w:rsidDel="00B40304">
          <w:rPr>
            <w:lang w:val="en-CA"/>
          </w:rPr>
          <w:delText xml:space="preserve"> indicates a multi-layer configuration box carrying the respective decoder configuration record.</w:delText>
        </w:r>
      </w:del>
      <w:ins w:id="1283" w:author="Dimitri Podborski" w:date="2024-05-10T12:28:00Z">
        <w:r w:rsidR="00B40304" w:rsidRPr="00C70B1D">
          <w:rPr>
            <w:rStyle w:val="codeZchn"/>
            <w:rFonts w:eastAsia="MS Mincho"/>
          </w:rPr>
          <w:t>mlSAI</w:t>
        </w:r>
        <w:r w:rsidR="00B40304" w:rsidRPr="00B40304">
          <w:rPr>
            <w:lang w:val="en-CA"/>
          </w:rPr>
          <w:t xml:space="preserve"> indicates a </w:t>
        </w:r>
        <w:r w:rsidR="00B40304" w:rsidRPr="00C70B1D">
          <w:rPr>
            <w:rStyle w:val="codeZchn"/>
            <w:rFonts w:eastAsia="MS Mincho"/>
          </w:rPr>
          <w:t>MultiLayerSAIBox</w:t>
        </w:r>
        <w:r w:rsidR="00B40304" w:rsidRPr="00B40304">
          <w:rPr>
            <w:lang w:val="en-CA"/>
          </w:rPr>
          <w:t xml:space="preserve"> containing a </w:t>
        </w:r>
        <w:r w:rsidR="00B40304" w:rsidRPr="00C70B1D">
          <w:rPr>
            <w:rStyle w:val="codeZchn"/>
            <w:rFonts w:eastAsia="MS Mincho"/>
          </w:rPr>
          <w:t>MultiLayerConfigurationBox</w:t>
        </w:r>
        <w:r w:rsidR="00B40304" w:rsidRPr="00B40304">
          <w:rPr>
            <w:lang w:val="en-CA"/>
          </w:rPr>
          <w:t xml:space="preserve"> carrying the respective decoder configuration record. For example, </w:t>
        </w:r>
        <w:r w:rsidR="00B40304" w:rsidRPr="00C70B1D">
          <w:rPr>
            <w:rStyle w:val="codeZchn"/>
            <w:rFonts w:eastAsia="MS Mincho"/>
          </w:rPr>
          <w:t>LHEVCConfigurationBox</w:t>
        </w:r>
        <w:r w:rsidR="00B40304" w:rsidRPr="00B40304">
          <w:rPr>
            <w:lang w:val="en-CA"/>
          </w:rPr>
          <w:t xml:space="preserve"> carrying </w:t>
        </w:r>
        <w:r w:rsidR="00B40304" w:rsidRPr="00C70B1D">
          <w:rPr>
            <w:rStyle w:val="codeZchn"/>
            <w:rFonts w:eastAsia="MS Mincho"/>
          </w:rPr>
          <w:t>LHEVCDecoderConfigurationRecord</w:t>
        </w:r>
        <w:r w:rsidR="00B40304" w:rsidRPr="00B40304">
          <w:rPr>
            <w:lang w:val="en-CA"/>
          </w:rPr>
          <w:t>.</w:t>
        </w:r>
      </w:ins>
    </w:p>
    <w:p w14:paraId="3507B2CA" w14:textId="65F0E866" w:rsidR="00BC0985" w:rsidRPr="006E4D98" w:rsidRDefault="00BC0985" w:rsidP="00BC0985">
      <w:pPr>
        <w:pStyle w:val="Heading2"/>
        <w:rPr>
          <w:lang w:val="en-CA"/>
        </w:rPr>
      </w:pPr>
      <w:bookmarkStart w:id="1284" w:name="_Toc166241722"/>
      <w:r w:rsidRPr="006E4D98">
        <w:rPr>
          <w:lang w:val="en-CA"/>
        </w:rPr>
        <w:t>Samples of the single-layer track</w:t>
      </w:r>
      <w:bookmarkEnd w:id="1284"/>
    </w:p>
    <w:p w14:paraId="7752D3AB" w14:textId="083E6AB0" w:rsidR="00BC0985" w:rsidRPr="006E4D98" w:rsidRDefault="00BC0985" w:rsidP="008B3FE4">
      <w:pPr>
        <w:rPr>
          <w:lang w:val="en-CA"/>
        </w:rPr>
      </w:pPr>
      <w:r w:rsidRPr="006E4D98">
        <w:rPr>
          <w:lang w:val="en-CA"/>
        </w:rPr>
        <w:t xml:space="preserve">The samples of the single-layer tracks conform to the respective </w:t>
      </w:r>
      <w:r w:rsidRPr="006E4D98">
        <w:rPr>
          <w:rStyle w:val="codeZchn"/>
          <w:rFonts w:eastAsia="MS Mincho"/>
          <w:lang w:val="en-CA"/>
        </w:rPr>
        <w:t>SingleLayerSampleEntry</w:t>
      </w:r>
      <w:r w:rsidRPr="006E4D98">
        <w:rPr>
          <w:lang w:val="en-CA"/>
        </w:rPr>
        <w:t>.</w:t>
      </w:r>
    </w:p>
    <w:p w14:paraId="2214E002" w14:textId="6A9D2E5B" w:rsidR="00BC0985" w:rsidRPr="006E4D98" w:rsidRDefault="00BC0985" w:rsidP="00BC0985">
      <w:pPr>
        <w:pStyle w:val="Heading2"/>
        <w:rPr>
          <w:lang w:val="en-CA"/>
        </w:rPr>
      </w:pPr>
      <w:bookmarkStart w:id="1285" w:name="_Toc166241723"/>
      <w:r w:rsidRPr="006E4D98">
        <w:rPr>
          <w:lang w:val="en-CA"/>
        </w:rPr>
        <w:t>Auxiliary information for multi-layer bitstream</w:t>
      </w:r>
      <w:bookmarkEnd w:id="1285"/>
    </w:p>
    <w:p w14:paraId="43DDA42A" w14:textId="77777777" w:rsidR="00BC0985" w:rsidRPr="006E4D98" w:rsidRDefault="00BC0985" w:rsidP="00BC0985">
      <w:pPr>
        <w:rPr>
          <w:lang w:val="en-CA"/>
        </w:rPr>
      </w:pPr>
      <w:r w:rsidRPr="006E4D98">
        <w:rPr>
          <w:lang w:val="en-CA"/>
        </w:rPr>
        <w:t>A new sample auxiliary information is defined called the multi-layer auxiliary samples.</w:t>
      </w:r>
    </w:p>
    <w:p w14:paraId="28EFC875" w14:textId="77777777" w:rsidR="00BC0985" w:rsidRPr="006E4D98" w:rsidRDefault="00BC0985" w:rsidP="00BC0985">
      <w:pPr>
        <w:rPr>
          <w:b/>
          <w:bCs/>
          <w:lang w:val="en-CA"/>
        </w:rPr>
      </w:pPr>
      <w:r w:rsidRPr="006E4D98">
        <w:rPr>
          <w:b/>
          <w:bCs/>
          <w:lang w:val="en-CA"/>
        </w:rPr>
        <w:t xml:space="preserve">Definition </w:t>
      </w:r>
    </w:p>
    <w:p w14:paraId="55EFF1C0" w14:textId="67E3E87C" w:rsidR="00BC0985" w:rsidRPr="006E4D98" w:rsidRDefault="00BC0985" w:rsidP="00BC0985">
      <w:pPr>
        <w:jc w:val="left"/>
        <w:rPr>
          <w:rFonts w:ascii="Cambria" w:hAnsi="Cambria"/>
          <w:lang w:val="en-CA"/>
        </w:rPr>
      </w:pPr>
      <w:r w:rsidRPr="006E4D98">
        <w:rPr>
          <w:rFonts w:ascii="Cambria" w:hAnsi="Cambria" w:cs="Cambria"/>
          <w:lang w:val="en-CA"/>
        </w:rPr>
        <w:t>Aux Info</w:t>
      </w:r>
      <w:r w:rsidRPr="006E4D98">
        <w:rPr>
          <w:rFonts w:ascii="Cambria" w:hAnsi="Cambria" w:cs="Cambria"/>
          <w:lang w:val="en-CA"/>
        </w:rPr>
        <w:tab/>
        <w:t xml:space="preserve">Type: </w:t>
      </w:r>
      <w:r w:rsidRPr="006E4D98">
        <w:rPr>
          <w:lang w:val="en-CA"/>
        </w:rPr>
        <w:t xml:space="preserve"> sample entry type</w:t>
      </w:r>
      <w:r w:rsidRPr="006E4D98">
        <w:rPr>
          <w:rFonts w:ascii="Cambria" w:hAnsi="Cambria" w:cs="Cambria"/>
          <w:lang w:val="en-CA"/>
        </w:rPr>
        <w:br/>
        <w:t>Container:</w:t>
      </w:r>
      <w:r w:rsidRPr="006E4D98">
        <w:rPr>
          <w:rFonts w:ascii="Cambria" w:hAnsi="Cambria" w:cs="Cambria"/>
          <w:lang w:val="en-CA"/>
        </w:rPr>
        <w:tab/>
        <w:t>Sample auxiliary information</w:t>
      </w:r>
      <w:r w:rsidRPr="006E4D98">
        <w:rPr>
          <w:rFonts w:ascii="Cambria" w:hAnsi="Cambria" w:cs="Cambria"/>
          <w:lang w:val="en-CA"/>
        </w:rPr>
        <w:br/>
        <w:t>Mandatory:</w:t>
      </w:r>
      <w:r w:rsidRPr="006E4D98">
        <w:rPr>
          <w:rFonts w:ascii="Cambria" w:hAnsi="Cambria" w:cs="Cambria"/>
          <w:lang w:val="en-CA"/>
        </w:rPr>
        <w:tab/>
        <w:t>No</w:t>
      </w:r>
      <w:r w:rsidRPr="006E4D98">
        <w:rPr>
          <w:rFonts w:ascii="Cambria" w:hAnsi="Cambria" w:cs="Cambria"/>
          <w:lang w:val="en-CA"/>
        </w:rPr>
        <w:br/>
      </w:r>
      <w:r w:rsidRPr="006E4D98">
        <w:rPr>
          <w:rFonts w:ascii="Cambria" w:hAnsi="Cambria"/>
          <w:lang w:val="en-CA"/>
        </w:rPr>
        <w:t>Quantity:</w:t>
      </w:r>
      <w:r w:rsidRPr="006E4D98">
        <w:rPr>
          <w:rFonts w:ascii="Cambria" w:hAnsi="Cambria"/>
          <w:lang w:val="en-CA"/>
        </w:rPr>
        <w:tab/>
        <w:t>Zero, or one per sample when present</w:t>
      </w:r>
    </w:p>
    <w:p w14:paraId="711A40F8" w14:textId="77777777" w:rsidR="00BC0985" w:rsidRPr="006E4D98" w:rsidRDefault="00BC0985" w:rsidP="00BC0985">
      <w:pPr>
        <w:rPr>
          <w:rFonts w:cs="Courier New"/>
          <w:lang w:val="en-CA"/>
        </w:rPr>
      </w:pPr>
      <w:r w:rsidRPr="006E4D98">
        <w:rPr>
          <w:lang w:val="en-CA"/>
        </w:rPr>
        <w:t xml:space="preserve">A multi-layer sample auxiliary is the sample auxiliary information payload for each sample in a track carrying the sample data of the multi-layer bitstream. </w:t>
      </w:r>
    </w:p>
    <w:p w14:paraId="58C68CB1" w14:textId="12790870" w:rsidR="00BC0985" w:rsidRPr="006E4D98" w:rsidRDefault="00BC0985" w:rsidP="00BC0985">
      <w:pPr>
        <w:rPr>
          <w:b/>
          <w:bCs/>
          <w:lang w:val="en-CA"/>
        </w:rPr>
      </w:pPr>
      <w:r w:rsidRPr="006E4D98">
        <w:rPr>
          <w:b/>
          <w:bCs/>
          <w:lang w:val="en-CA"/>
        </w:rPr>
        <w:t>Syntax</w:t>
      </w:r>
    </w:p>
    <w:p w14:paraId="541049B3" w14:textId="77777777" w:rsidR="00BC0985" w:rsidRPr="006E4D98" w:rsidRDefault="00BC0985" w:rsidP="00BC0985">
      <w:pPr>
        <w:pStyle w:val="code"/>
        <w:rPr>
          <w:rFonts w:eastAsia="Nokia Pure Text Light"/>
          <w:lang w:val="en-CA"/>
        </w:rPr>
      </w:pPr>
      <w:r w:rsidRPr="006E4D98">
        <w:rPr>
          <w:rFonts w:eastAsia="Nokia Pure Text Light"/>
          <w:lang w:val="en-CA"/>
        </w:rPr>
        <w:t>SampleFormat MultiLayerSampleAuxiliaryDataFormat;</w:t>
      </w:r>
    </w:p>
    <w:p w14:paraId="5D9F3759" w14:textId="3AD88DCD" w:rsidR="00BC0985" w:rsidRPr="006E4D98" w:rsidRDefault="00BC0985" w:rsidP="00BC0985">
      <w:pPr>
        <w:rPr>
          <w:b/>
          <w:bCs/>
          <w:lang w:val="en-CA"/>
        </w:rPr>
      </w:pPr>
      <w:r w:rsidRPr="006E4D98">
        <w:rPr>
          <w:b/>
          <w:bCs/>
          <w:lang w:val="en-CA"/>
        </w:rPr>
        <w:t>Semantics</w:t>
      </w:r>
    </w:p>
    <w:p w14:paraId="401B3D01" w14:textId="2E9CBBFE" w:rsidR="00BC0985" w:rsidRPr="006E4D98" w:rsidRDefault="00BC0985" w:rsidP="00BC0985">
      <w:pPr>
        <w:rPr>
          <w:lang w:val="en-CA" w:eastAsia="ja-JP"/>
        </w:rPr>
      </w:pPr>
      <w:r w:rsidRPr="006E4D98">
        <w:rPr>
          <w:rStyle w:val="codeZchn"/>
          <w:rFonts w:eastAsia="Nokia Pure Text Light"/>
          <w:lang w:val="en-CA"/>
        </w:rPr>
        <w:t>SampleFormat</w:t>
      </w:r>
      <w:r w:rsidRPr="006E4D98">
        <w:rPr>
          <w:rFonts w:ascii="Courier New" w:eastAsia="Nokia Pure Text Light" w:hAnsi="Courier New" w:cs="Courier New"/>
          <w:lang w:val="en-CA"/>
        </w:rPr>
        <w:t xml:space="preserve"> </w:t>
      </w:r>
      <w:r w:rsidRPr="006E4D98">
        <w:rPr>
          <w:lang w:val="en-CA" w:eastAsia="ja-JP"/>
        </w:rPr>
        <w:t xml:space="preserve">indicates the structure of the sample as defined by the sample entry type equal to </w:t>
      </w:r>
      <w:r w:rsidRPr="006E4D98">
        <w:rPr>
          <w:rStyle w:val="codeZchn"/>
          <w:rFonts w:eastAsia="Nokia Pure Text Light"/>
          <w:lang w:val="en-CA"/>
        </w:rPr>
        <w:t>aux_info_type</w:t>
      </w:r>
      <w:r w:rsidRPr="006E4D98">
        <w:rPr>
          <w:lang w:val="en-CA" w:eastAsia="ja-JP"/>
        </w:rPr>
        <w:t>.</w:t>
      </w:r>
      <w:ins w:id="1286" w:author="Dimitri Podborski" w:date="2024-05-10T12:31:00Z">
        <w:r w:rsidR="00B40304">
          <w:rPr>
            <w:lang w:val="en-CA" w:eastAsia="ja-JP"/>
          </w:rPr>
          <w:t xml:space="preserve"> </w:t>
        </w:r>
        <w:r w:rsidR="00B40304" w:rsidRPr="00B40304">
          <w:rPr>
            <w:lang w:val="en-CA" w:eastAsia="ja-JP"/>
          </w:rPr>
          <w:t xml:space="preserve">For example, the sample format of subclause 4.2.3 for a L-HEVC sample with sample entry type </w:t>
        </w:r>
        <w:r w:rsidR="00B40304" w:rsidRPr="00C70B1D">
          <w:rPr>
            <w:rStyle w:val="codeZchn"/>
            <w:rFonts w:eastAsia="MS Mincho"/>
          </w:rPr>
          <w:t>'lhv1'</w:t>
        </w:r>
        <w:r w:rsidR="00B40304" w:rsidRPr="00B40304">
          <w:rPr>
            <w:lang w:val="en-CA" w:eastAsia="ja-JP"/>
          </w:rPr>
          <w:t>.</w:t>
        </w:r>
      </w:ins>
    </w:p>
    <w:p w14:paraId="700029E0" w14:textId="77777777" w:rsidR="00BC0985" w:rsidRPr="006E4D98" w:rsidRDefault="00BC0985" w:rsidP="00BC0985">
      <w:pPr>
        <w:rPr>
          <w:lang w:val="en-CA"/>
        </w:rPr>
      </w:pPr>
      <w:r w:rsidRPr="006E4D98">
        <w:rPr>
          <w:rStyle w:val="codeZchn"/>
          <w:rFonts w:eastAsia="Nokia Pure Text Light"/>
          <w:lang w:val="en-CA"/>
        </w:rPr>
        <w:t>MultiLayerSampleAuxiliaryDataFormat</w:t>
      </w:r>
      <w:r w:rsidRPr="006E4D98">
        <w:rPr>
          <w:rFonts w:ascii="Courier New" w:eastAsia="Nokia Pure Text Light" w:hAnsi="Courier New" w:cs="Courier New"/>
          <w:lang w:val="en-CA"/>
        </w:rPr>
        <w:t xml:space="preserve"> </w:t>
      </w:r>
      <w:r w:rsidRPr="006E4D98">
        <w:rPr>
          <w:lang w:val="en-CA" w:eastAsia="ja-JP"/>
        </w:rPr>
        <w:t>indicates an instance of the</w:t>
      </w:r>
      <w:r w:rsidRPr="006E4D98">
        <w:rPr>
          <w:rFonts w:ascii="Courier New" w:eastAsia="Nokia Pure Text Light" w:hAnsi="Courier New" w:cs="Courier New"/>
          <w:lang w:val="en-CA"/>
        </w:rPr>
        <w:t xml:space="preserve"> </w:t>
      </w:r>
      <w:r w:rsidRPr="006E4D98">
        <w:rPr>
          <w:rStyle w:val="codeZchn"/>
          <w:rFonts w:eastAsia="Nokia Pure Text Light"/>
          <w:lang w:val="en-CA"/>
        </w:rPr>
        <w:t>SampleFormat</w:t>
      </w:r>
      <w:r w:rsidRPr="006E4D98">
        <w:rPr>
          <w:rFonts w:ascii="Courier New" w:eastAsia="Nokia Pure Text Light" w:hAnsi="Courier New" w:cs="Courier New"/>
          <w:lang w:val="en-CA"/>
        </w:rPr>
        <w:t>.</w:t>
      </w:r>
    </w:p>
    <w:p w14:paraId="201B23FC" w14:textId="77777777" w:rsidR="00BC0985" w:rsidRPr="006E4D98" w:rsidRDefault="00BC0985" w:rsidP="00BC0985">
      <w:pPr>
        <w:rPr>
          <w:lang w:val="en-CA"/>
        </w:rPr>
      </w:pPr>
    </w:p>
    <w:sectPr w:rsidR="00BC0985" w:rsidRPr="006E4D98" w:rsidSect="007C1878">
      <w:headerReference w:type="default" r:id="rId31"/>
      <w:footerReference w:type="default" r:id="rId32"/>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4" w:author="Dimitri Podborski" w:date="2024-02-16T00:47:00Z" w:initials="DP">
    <w:p w14:paraId="2BDD460D" w14:textId="77777777" w:rsidR="00F96655" w:rsidRDefault="00F96655" w:rsidP="00F96655">
      <w:pPr>
        <w:jc w:val="left"/>
      </w:pPr>
      <w:r>
        <w:rPr>
          <w:rStyle w:val="CommentReference"/>
        </w:rPr>
        <w:annotationRef/>
      </w:r>
      <w:r>
        <w:rPr>
          <w:rFonts w:ascii="Arial" w:eastAsia="Arial" w:hAnsi="Arial" w:cs="Arial"/>
          <w:color w:val="000000"/>
          <w:sz w:val="20"/>
          <w:szCs w:val="20"/>
        </w:rPr>
        <w:t>Did it move to an appropriate document?</w:t>
      </w:r>
    </w:p>
  </w:comment>
  <w:comment w:id="1042" w:author="BATTISTA STEFANO" w:date="2023-02-07T14:49:00Z" w:initials="BS">
    <w:p w14:paraId="46FCCE7B" w14:textId="23174A84" w:rsidR="00FF46BB" w:rsidRDefault="00FF46BB" w:rsidP="00FF46BB">
      <w:pPr>
        <w:pStyle w:val="CommentText"/>
      </w:pPr>
      <w:r>
        <w:rPr>
          <w:rStyle w:val="CommentReference"/>
        </w:rPr>
        <w:annotationRef/>
      </w:r>
      <w:r>
        <w:t>TODO: specify amendments to Annex F of NALUFF, to allocate NALU types in the "Unspecified" range.</w:t>
      </w:r>
    </w:p>
  </w:comment>
  <w:comment w:id="1053" w:author="BATTISTA STEFANO" w:date="2023-02-07T14:49:00Z" w:initials="BS">
    <w:p w14:paraId="201074F6" w14:textId="77777777" w:rsidR="00FB6D36" w:rsidRDefault="00FB6D36" w:rsidP="00FB6D36">
      <w:pPr>
        <w:pStyle w:val="CommentText"/>
      </w:pPr>
      <w:r>
        <w:rPr>
          <w:rStyle w:val="CommentReference"/>
        </w:rPr>
        <w:annotationRef/>
      </w:r>
      <w:r>
        <w:t>Compressorname not defined here.</w:t>
      </w:r>
    </w:p>
    <w:p w14:paraId="3263B4B2" w14:textId="77777777" w:rsidR="00FB6D36" w:rsidRDefault="00FB6D36" w:rsidP="00FB6D36">
      <w:pPr>
        <w:pStyle w:val="CommentText"/>
      </w:pPr>
      <w:r>
        <w:t>Is it in the base specification?</w:t>
      </w:r>
    </w:p>
  </w:comment>
  <w:comment w:id="1054" w:author="BATTISTA STEFANO" w:date="2023-02-07T14:48:00Z" w:initials="BS">
    <w:p w14:paraId="3617D466" w14:textId="77777777" w:rsidR="00FB6D36" w:rsidRDefault="00FB6D36" w:rsidP="00FB6D36">
      <w:pPr>
        <w:pStyle w:val="CommentText"/>
      </w:pPr>
      <w:r>
        <w:rPr>
          <w:rStyle w:val="CommentReference"/>
        </w:rPr>
        <w:annotationRef/>
      </w:r>
      <w:r>
        <w:t>Should be 12 = octal(014).</w:t>
      </w:r>
      <w:r>
        <w:br/>
        <w:t>Same typo in the current spec.</w:t>
      </w:r>
    </w:p>
  </w:comment>
  <w:comment w:id="1281" w:author="Emre Aksu (Nokia)" w:date="2024-05-15T09:29:00Z" w:initials="EA">
    <w:p w14:paraId="53568004" w14:textId="77777777" w:rsidR="00FC3D82" w:rsidRDefault="00FC3D82" w:rsidP="00FC3D82">
      <w:pPr>
        <w:pStyle w:val="CommentText"/>
      </w:pPr>
      <w:r>
        <w:rPr>
          <w:rStyle w:val="CommentReference"/>
        </w:rPr>
        <w:annotationRef/>
      </w:r>
      <w:r>
        <w:t>Perhaps it I sbetter to reuse the box type name here: SingleLayerConfigurationBox</w:t>
      </w:r>
      <w:r>
        <w:rPr>
          <w:lang w:val="en-GB"/>
        </w:rPr>
        <w:t xml:space="preserve"> , same as in the contribution.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BDD460D" w15:done="0"/>
  <w15:commentEx w15:paraId="46FCCE7B" w15:done="0"/>
  <w15:commentEx w15:paraId="3263B4B2" w15:done="0"/>
  <w15:commentEx w15:paraId="3617D466" w15:done="0"/>
  <w15:commentEx w15:paraId="535680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C9B9EDF" w16cex:dateUtc="2024-02-16T08:47:00Z"/>
  <w16cex:commentExtensible w16cex:durableId="278CE396" w16cex:dateUtc="2023-02-07T13:49:00Z"/>
  <w16cex:commentExtensible w16cex:durableId="278CE35C" w16cex:dateUtc="2023-02-07T13:49:00Z"/>
  <w16cex:commentExtensible w16cex:durableId="278CE342" w16cex:dateUtc="2023-02-07T13:48:00Z"/>
  <w16cex:commentExtensible w16cex:durableId="010A5C0A" w16cex:dateUtc="2024-05-15T06: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DD460D" w16cid:durableId="5C9B9EDF"/>
  <w16cid:commentId w16cid:paraId="46FCCE7B" w16cid:durableId="278CE396"/>
  <w16cid:commentId w16cid:paraId="3263B4B2" w16cid:durableId="278CE35C"/>
  <w16cid:commentId w16cid:paraId="3617D466" w16cid:durableId="278CE342"/>
  <w16cid:commentId w16cid:paraId="53568004" w16cid:durableId="010A5C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E3ACE" w14:textId="77777777" w:rsidR="00C06054" w:rsidRDefault="00C06054" w:rsidP="009E784A">
      <w:r>
        <w:separator/>
      </w:r>
    </w:p>
  </w:endnote>
  <w:endnote w:type="continuationSeparator" w:id="0">
    <w:p w14:paraId="30F7A00F" w14:textId="77777777" w:rsidR="00C06054" w:rsidRDefault="00C06054"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w:panose1 w:val="02070309020205020404"/>
    <w:charset w:val="00"/>
    <w:family w:val="modern"/>
    <w:pitch w:val="fixed"/>
    <w:sig w:usb0="E0002AFF" w:usb1="C0007843" w:usb2="00000009" w:usb3="00000000" w:csb0="000001FF" w:csb1="00000000"/>
  </w:font>
  <w:font w:name="Nimbus Sans L">
    <w:altName w:val="Arial"/>
    <w:panose1 w:val="020B0604020202020204"/>
    <w:charset w:val="00"/>
    <w:family w:val="roman"/>
    <w:notTrueType/>
    <w:pitch w:val="default"/>
  </w:font>
  <w:font w:name="Tunga">
    <w:panose1 w:val="020B0502040204020203"/>
    <w:charset w:val="00"/>
    <w:family w:val="swiss"/>
    <w:pitch w:val="variable"/>
    <w:sig w:usb0="004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Nokia Pure Text Light">
    <w:panose1 w:val="020B0604020202020204"/>
    <w:charset w:val="00"/>
    <w:family w:val="swiss"/>
    <w:pitch w:val="variable"/>
    <w:sig w:usb0="A00002FF" w:usb1="700078FB" w:usb2="0001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4892058"/>
      <w:docPartObj>
        <w:docPartGallery w:val="Page Numbers (Bottom of Page)"/>
        <w:docPartUnique/>
      </w:docPartObj>
    </w:sdtPr>
    <w:sdtContent>
      <w:p w14:paraId="101D60F8" w14:textId="5A5497D4" w:rsidR="00A40A85" w:rsidRDefault="00A40A85" w:rsidP="009C076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72533EA" w14:textId="77777777" w:rsidR="00A40A85" w:rsidRDefault="00A40A85" w:rsidP="00A40A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05784573"/>
      <w:docPartObj>
        <w:docPartGallery w:val="Page Numbers (Bottom of Page)"/>
        <w:docPartUnique/>
      </w:docPartObj>
    </w:sdtPr>
    <w:sdtContent>
      <w:p w14:paraId="4B7A75BC" w14:textId="17619298" w:rsidR="00A40A85" w:rsidRDefault="00A40A85" w:rsidP="009C076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0CCBA565" w14:textId="77777777" w:rsidR="000631BA" w:rsidRPr="00E0681D" w:rsidRDefault="000631BA" w:rsidP="00A40A8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A6E6C" w14:textId="77777777" w:rsidR="00C06054" w:rsidRDefault="00C06054" w:rsidP="009E784A">
      <w:r>
        <w:separator/>
      </w:r>
    </w:p>
  </w:footnote>
  <w:footnote w:type="continuationSeparator" w:id="0">
    <w:p w14:paraId="744F0612" w14:textId="77777777" w:rsidR="00C06054" w:rsidRDefault="00C06054"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0631BA" w:rsidRPr="00E0681D" w:rsidRDefault="000631BA"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866"/>
    <w:multiLevelType w:val="hybridMultilevel"/>
    <w:tmpl w:val="FB523AC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15:restartNumberingAfterBreak="0">
    <w:nsid w:val="00416781"/>
    <w:multiLevelType w:val="hybridMultilevel"/>
    <w:tmpl w:val="395A9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54586C"/>
    <w:multiLevelType w:val="hybridMultilevel"/>
    <w:tmpl w:val="D5EC3D76"/>
    <w:lvl w:ilvl="0" w:tplc="9418C7FE">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AA92DB0"/>
    <w:multiLevelType w:val="hybridMultilevel"/>
    <w:tmpl w:val="0AB4F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5B16185"/>
    <w:multiLevelType w:val="hybridMultilevel"/>
    <w:tmpl w:val="EAFC7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5" w15:restartNumberingAfterBreak="0">
    <w:nsid w:val="45D83045"/>
    <w:multiLevelType w:val="hybridMultilevel"/>
    <w:tmpl w:val="16DEB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B214D6"/>
    <w:multiLevelType w:val="hybridMultilevel"/>
    <w:tmpl w:val="0B389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7A03340"/>
    <w:multiLevelType w:val="hybridMultilevel"/>
    <w:tmpl w:val="D3748F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260CCC"/>
    <w:multiLevelType w:val="multilevel"/>
    <w:tmpl w:val="65FABB9A"/>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32C4154"/>
    <w:multiLevelType w:val="hybridMultilevel"/>
    <w:tmpl w:val="05E21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5A34068"/>
    <w:multiLevelType w:val="multilevel"/>
    <w:tmpl w:val="65FABB9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61554AA"/>
    <w:multiLevelType w:val="hybridMultilevel"/>
    <w:tmpl w:val="96E20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9914023">
    <w:abstractNumId w:val="7"/>
  </w:num>
  <w:num w:numId="2" w16cid:durableId="970402321">
    <w:abstractNumId w:val="8"/>
  </w:num>
  <w:num w:numId="3" w16cid:durableId="456947940">
    <w:abstractNumId w:val="9"/>
  </w:num>
  <w:num w:numId="4" w16cid:durableId="886455972">
    <w:abstractNumId w:val="13"/>
  </w:num>
  <w:num w:numId="5" w16cid:durableId="819689715">
    <w:abstractNumId w:val="14"/>
  </w:num>
  <w:num w:numId="6" w16cid:durableId="1461611339">
    <w:abstractNumId w:val="14"/>
  </w:num>
  <w:num w:numId="7" w16cid:durableId="367295357">
    <w:abstractNumId w:val="14"/>
  </w:num>
  <w:num w:numId="8" w16cid:durableId="924149230">
    <w:abstractNumId w:val="14"/>
  </w:num>
  <w:num w:numId="9" w16cid:durableId="517698228">
    <w:abstractNumId w:val="14"/>
  </w:num>
  <w:num w:numId="10" w16cid:durableId="640423701">
    <w:abstractNumId w:val="11"/>
  </w:num>
  <w:num w:numId="11" w16cid:durableId="9349449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7393627">
    <w:abstractNumId w:val="12"/>
  </w:num>
  <w:num w:numId="13" w16cid:durableId="963267074">
    <w:abstractNumId w:val="1"/>
  </w:num>
  <w:num w:numId="14" w16cid:durableId="1083140130">
    <w:abstractNumId w:val="2"/>
  </w:num>
  <w:num w:numId="15" w16cid:durableId="160702187">
    <w:abstractNumId w:val="10"/>
  </w:num>
  <w:num w:numId="16" w16cid:durableId="1390304500">
    <w:abstractNumId w:val="0"/>
  </w:num>
  <w:num w:numId="17" w16cid:durableId="759371031">
    <w:abstractNumId w:val="6"/>
  </w:num>
  <w:num w:numId="18" w16cid:durableId="313023158">
    <w:abstractNumId w:val="5"/>
  </w:num>
  <w:num w:numId="19" w16cid:durableId="853958725">
    <w:abstractNumId w:val="15"/>
  </w:num>
  <w:num w:numId="20" w16cid:durableId="1351957346">
    <w:abstractNumId w:val="4"/>
  </w:num>
  <w:num w:numId="21" w16cid:durableId="188732785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rson w15:author="BATTISTA STEFANO">
    <w15:presenceInfo w15:providerId="AD" w15:userId="S::S1087217@pm.univpm.it::44e9a7cb-9607-4a78-869e-86e631c271be"/>
  </w15:person>
  <w15:person w15:author="Emre Aksu (Nokia)">
    <w15:presenceInfo w15:providerId="AD" w15:userId="S::emre.aksu@nokia.com::dd7bee93-261c-4bfd-bfed-3df7e50660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doNotDisplayPageBoundarie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631BA"/>
    <w:rsid w:val="00067E75"/>
    <w:rsid w:val="00094AC5"/>
    <w:rsid w:val="000968DA"/>
    <w:rsid w:val="000A5F7F"/>
    <w:rsid w:val="000C78E6"/>
    <w:rsid w:val="000D512D"/>
    <w:rsid w:val="000E32D2"/>
    <w:rsid w:val="000E7D99"/>
    <w:rsid w:val="00140749"/>
    <w:rsid w:val="00144A29"/>
    <w:rsid w:val="00145431"/>
    <w:rsid w:val="00153BB2"/>
    <w:rsid w:val="0017051E"/>
    <w:rsid w:val="0018563E"/>
    <w:rsid w:val="00195FF0"/>
    <w:rsid w:val="00196997"/>
    <w:rsid w:val="001E18A9"/>
    <w:rsid w:val="00202EA8"/>
    <w:rsid w:val="00216CBB"/>
    <w:rsid w:val="002335D6"/>
    <w:rsid w:val="00261D2B"/>
    <w:rsid w:val="00263789"/>
    <w:rsid w:val="002958CB"/>
    <w:rsid w:val="002A49B1"/>
    <w:rsid w:val="002B38D9"/>
    <w:rsid w:val="002B6513"/>
    <w:rsid w:val="002D5F53"/>
    <w:rsid w:val="003226C8"/>
    <w:rsid w:val="00322F50"/>
    <w:rsid w:val="00343C5C"/>
    <w:rsid w:val="00385C5D"/>
    <w:rsid w:val="003B0FC6"/>
    <w:rsid w:val="003F1F3F"/>
    <w:rsid w:val="003F4C08"/>
    <w:rsid w:val="00446E46"/>
    <w:rsid w:val="004C352E"/>
    <w:rsid w:val="004D2E30"/>
    <w:rsid w:val="004E2B01"/>
    <w:rsid w:val="004E459B"/>
    <w:rsid w:val="004E45B6"/>
    <w:rsid w:val="004E5D3B"/>
    <w:rsid w:val="004F5473"/>
    <w:rsid w:val="00527CD8"/>
    <w:rsid w:val="00531F20"/>
    <w:rsid w:val="00540DEA"/>
    <w:rsid w:val="005612C2"/>
    <w:rsid w:val="005A38C9"/>
    <w:rsid w:val="005A62A1"/>
    <w:rsid w:val="005C2A51"/>
    <w:rsid w:val="00602D75"/>
    <w:rsid w:val="00622C6C"/>
    <w:rsid w:val="0063127E"/>
    <w:rsid w:val="0064508F"/>
    <w:rsid w:val="00651912"/>
    <w:rsid w:val="006E4D98"/>
    <w:rsid w:val="00750CFD"/>
    <w:rsid w:val="00770488"/>
    <w:rsid w:val="007C1878"/>
    <w:rsid w:val="007D424B"/>
    <w:rsid w:val="007F537F"/>
    <w:rsid w:val="00804D88"/>
    <w:rsid w:val="00805670"/>
    <w:rsid w:val="00827179"/>
    <w:rsid w:val="00846ED6"/>
    <w:rsid w:val="00881CCB"/>
    <w:rsid w:val="0088427F"/>
    <w:rsid w:val="00891230"/>
    <w:rsid w:val="008B3FE4"/>
    <w:rsid w:val="008E5015"/>
    <w:rsid w:val="008E7795"/>
    <w:rsid w:val="00952A96"/>
    <w:rsid w:val="00954B0D"/>
    <w:rsid w:val="009636E0"/>
    <w:rsid w:val="00980E7B"/>
    <w:rsid w:val="009B09C2"/>
    <w:rsid w:val="009B324F"/>
    <w:rsid w:val="009C464E"/>
    <w:rsid w:val="009C5AAC"/>
    <w:rsid w:val="009D5D9F"/>
    <w:rsid w:val="009E784A"/>
    <w:rsid w:val="00A3573D"/>
    <w:rsid w:val="00A40A85"/>
    <w:rsid w:val="00AE2A05"/>
    <w:rsid w:val="00B0279B"/>
    <w:rsid w:val="00B10D58"/>
    <w:rsid w:val="00B14854"/>
    <w:rsid w:val="00B24CCE"/>
    <w:rsid w:val="00B332AC"/>
    <w:rsid w:val="00B40304"/>
    <w:rsid w:val="00B62642"/>
    <w:rsid w:val="00BA60FC"/>
    <w:rsid w:val="00BB75A6"/>
    <w:rsid w:val="00BC0985"/>
    <w:rsid w:val="00BC1590"/>
    <w:rsid w:val="00BC69E6"/>
    <w:rsid w:val="00BC6BC0"/>
    <w:rsid w:val="00BD25BD"/>
    <w:rsid w:val="00BE7876"/>
    <w:rsid w:val="00C00EE5"/>
    <w:rsid w:val="00C06054"/>
    <w:rsid w:val="00C70B1D"/>
    <w:rsid w:val="00C955C7"/>
    <w:rsid w:val="00CB798F"/>
    <w:rsid w:val="00CD36BE"/>
    <w:rsid w:val="00CF1629"/>
    <w:rsid w:val="00D437AA"/>
    <w:rsid w:val="00D43814"/>
    <w:rsid w:val="00D46C72"/>
    <w:rsid w:val="00D709E9"/>
    <w:rsid w:val="00E15411"/>
    <w:rsid w:val="00E320F0"/>
    <w:rsid w:val="00E565AB"/>
    <w:rsid w:val="00E76AE5"/>
    <w:rsid w:val="00E843CE"/>
    <w:rsid w:val="00E94522"/>
    <w:rsid w:val="00E9507F"/>
    <w:rsid w:val="00E965CC"/>
    <w:rsid w:val="00EA12EF"/>
    <w:rsid w:val="00EF2D59"/>
    <w:rsid w:val="00F03F9B"/>
    <w:rsid w:val="00F14962"/>
    <w:rsid w:val="00F419DA"/>
    <w:rsid w:val="00F73309"/>
    <w:rsid w:val="00F80406"/>
    <w:rsid w:val="00F82EA5"/>
    <w:rsid w:val="00F96655"/>
    <w:rsid w:val="00FB6D36"/>
    <w:rsid w:val="00FC3D82"/>
    <w:rsid w:val="00FF2653"/>
    <w:rsid w:val="00FF46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FE4"/>
    <w:pPr>
      <w:widowControl/>
      <w:autoSpaceDE/>
      <w:autoSpaceDN/>
      <w:spacing w:before="120" w:after="120"/>
      <w:jc w:val="both"/>
    </w:pPr>
    <w:rPr>
      <w:rFonts w:ascii="Times New Roman" w:eastAsia="MS Mincho" w:hAnsi="Times New Roman" w:cs="Times New Roman"/>
      <w:sz w:val="24"/>
      <w:szCs w:val="24"/>
    </w:rPr>
  </w:style>
  <w:style w:type="paragraph" w:styleId="Heading1">
    <w:name w:val="heading 1"/>
    <w:basedOn w:val="Normal"/>
    <w:next w:val="Normal"/>
    <w:link w:val="Heading1Char"/>
    <w:uiPriority w:val="1"/>
    <w:qFormat/>
    <w:rsid w:val="008B3FE4"/>
    <w:pPr>
      <w:keepNext/>
      <w:numPr>
        <w:numId w:val="9"/>
      </w:numPr>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2"/>
    <w:qFormat/>
    <w:rsid w:val="008B3FE4"/>
    <w:pPr>
      <w:keepNext/>
      <w:numPr>
        <w:ilvl w:val="1"/>
        <w:numId w:val="9"/>
      </w:numPr>
      <w:spacing w:before="240" w:after="60"/>
      <w:outlineLvl w:val="1"/>
    </w:pPr>
    <w:rPr>
      <w:rFonts w:eastAsia="Times New Roman"/>
      <w:b/>
      <w:bCs/>
      <w:iCs/>
      <w:sz w:val="28"/>
      <w:szCs w:val="28"/>
    </w:rPr>
  </w:style>
  <w:style w:type="paragraph" w:styleId="Heading3">
    <w:name w:val="heading 3"/>
    <w:basedOn w:val="Normal"/>
    <w:next w:val="Normal"/>
    <w:link w:val="Heading3Char"/>
    <w:uiPriority w:val="3"/>
    <w:qFormat/>
    <w:rsid w:val="008B3FE4"/>
    <w:pPr>
      <w:keepNext/>
      <w:numPr>
        <w:ilvl w:val="2"/>
        <w:numId w:val="9"/>
      </w:numPr>
      <w:spacing w:before="240" w:after="60"/>
      <w:outlineLvl w:val="2"/>
    </w:pPr>
    <w:rPr>
      <w:rFonts w:eastAsia="Times New Roman"/>
      <w:b/>
      <w:bCs/>
      <w:sz w:val="28"/>
      <w:szCs w:val="26"/>
    </w:rPr>
  </w:style>
  <w:style w:type="paragraph" w:styleId="Heading4">
    <w:name w:val="heading 4"/>
    <w:basedOn w:val="Normal"/>
    <w:next w:val="Normal"/>
    <w:link w:val="Heading4Char"/>
    <w:uiPriority w:val="4"/>
    <w:qFormat/>
    <w:rsid w:val="008B3FE4"/>
    <w:pPr>
      <w:keepNext/>
      <w:numPr>
        <w:ilvl w:val="3"/>
        <w:numId w:val="9"/>
      </w:numPr>
      <w:spacing w:before="240" w:after="60"/>
      <w:outlineLvl w:val="3"/>
    </w:pPr>
    <w:rPr>
      <w:rFonts w:eastAsia="Times New Roman"/>
      <w:b/>
      <w:bCs/>
      <w:sz w:val="28"/>
      <w:szCs w:val="28"/>
    </w:rPr>
  </w:style>
  <w:style w:type="paragraph" w:styleId="Heading5">
    <w:name w:val="heading 5"/>
    <w:basedOn w:val="Normal"/>
    <w:next w:val="Normal"/>
    <w:link w:val="Heading5Char"/>
    <w:uiPriority w:val="5"/>
    <w:qFormat/>
    <w:rsid w:val="008B3FE4"/>
    <w:pPr>
      <w:numPr>
        <w:ilvl w:val="4"/>
        <w:numId w:val="9"/>
      </w:numPr>
      <w:spacing w:before="240" w:after="60"/>
      <w:outlineLvl w:val="4"/>
    </w:pPr>
    <w:rPr>
      <w:rFonts w:eastAsia="Times New Roman"/>
      <w:b/>
      <w:bCs/>
      <w:iCs/>
      <w:szCs w:val="26"/>
    </w:rPr>
  </w:style>
  <w:style w:type="paragraph" w:styleId="Heading6">
    <w:name w:val="heading 6"/>
    <w:basedOn w:val="Normal"/>
    <w:next w:val="Normal"/>
    <w:link w:val="Heading6Char"/>
    <w:uiPriority w:val="6"/>
    <w:rsid w:val="002B6513"/>
    <w:pPr>
      <w:spacing w:before="240" w:after="60"/>
      <w:ind w:left="1152" w:hanging="1152"/>
      <w:outlineLvl w:val="5"/>
    </w:pPr>
    <w:rPr>
      <w:rFonts w:asciiTheme="minorHAnsi" w:eastAsia="Times New Roman" w:hAnsiTheme="minorHAnsi"/>
      <w:b/>
      <w:bCs/>
      <w:i/>
      <w:szCs w:val="22"/>
    </w:rPr>
  </w:style>
  <w:style w:type="paragraph" w:styleId="Heading7">
    <w:name w:val="heading 7"/>
    <w:basedOn w:val="Normal"/>
    <w:next w:val="Normal"/>
    <w:link w:val="Heading7Char"/>
    <w:uiPriority w:val="9"/>
    <w:rsid w:val="002B6513"/>
    <w:pPr>
      <w:spacing w:before="240" w:after="60"/>
      <w:ind w:left="1296" w:hanging="1296"/>
      <w:outlineLvl w:val="6"/>
    </w:pPr>
    <w:rPr>
      <w:rFonts w:asciiTheme="minorHAnsi" w:eastAsia="Times New Roman" w:hAnsiTheme="minorHAnsi"/>
    </w:rPr>
  </w:style>
  <w:style w:type="paragraph" w:styleId="Heading8">
    <w:name w:val="heading 8"/>
    <w:basedOn w:val="Normal"/>
    <w:next w:val="Normal"/>
    <w:link w:val="Heading8Char"/>
    <w:uiPriority w:val="9"/>
    <w:rsid w:val="002B6513"/>
    <w:pPr>
      <w:spacing w:before="240" w:after="60"/>
      <w:ind w:left="1440" w:hanging="1440"/>
      <w:outlineLvl w:val="7"/>
    </w:pPr>
    <w:rPr>
      <w:rFonts w:eastAsia="Times New Roman"/>
      <w:i/>
      <w:iCs/>
    </w:rPr>
  </w:style>
  <w:style w:type="paragraph" w:styleId="Heading9">
    <w:name w:val="heading 9"/>
    <w:basedOn w:val="Normal"/>
    <w:next w:val="Normal"/>
    <w:link w:val="Heading9Char"/>
    <w:uiPriority w:val="9"/>
    <w:rsid w:val="002B6513"/>
    <w:pPr>
      <w:spacing w:before="240" w:after="60"/>
      <w:ind w:left="1584" w:hanging="1584"/>
      <w:outlineLvl w:val="8"/>
    </w:pPr>
    <w:rPr>
      <w:rFonts w:asciiTheme="minorHAnsi" w:eastAsia="Times New Roman" w:hAnsiTheme="minorHAnsi"/>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line="276" w:lineRule="auto"/>
    </w:pPr>
    <w:rPr>
      <w:rFonts w:ascii="Calibri" w:eastAsia="Times New Roman"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rFonts w:eastAsia="Times New Roman"/>
      <w:sz w:val="18"/>
      <w:szCs w:val="20"/>
      <w:lang w:val="en-GB"/>
    </w:rPr>
  </w:style>
  <w:style w:type="paragraph" w:customStyle="1" w:styleId="ISOClause">
    <w:name w:val="ISO_Clause"/>
    <w:basedOn w:val="Normal"/>
    <w:rsid w:val="00BA60FC"/>
    <w:pPr>
      <w:spacing w:before="210" w:line="210" w:lineRule="exact"/>
    </w:pPr>
    <w:rPr>
      <w:rFonts w:eastAsia="Times New Roman"/>
      <w:sz w:val="18"/>
      <w:szCs w:val="20"/>
      <w:lang w:val="en-GB"/>
    </w:rPr>
  </w:style>
  <w:style w:type="paragraph" w:customStyle="1" w:styleId="ISOParagraph">
    <w:name w:val="ISO_Paragraph"/>
    <w:basedOn w:val="Normal"/>
    <w:rsid w:val="00BA60FC"/>
    <w:pPr>
      <w:spacing w:before="210" w:line="210" w:lineRule="exact"/>
    </w:pPr>
    <w:rPr>
      <w:rFonts w:eastAsia="Times New Roman"/>
      <w:sz w:val="18"/>
      <w:szCs w:val="20"/>
      <w:lang w:val="en-GB"/>
    </w:rPr>
  </w:style>
  <w:style w:type="paragraph" w:customStyle="1" w:styleId="ISOCommType">
    <w:name w:val="ISO_Comm_Type"/>
    <w:basedOn w:val="Normal"/>
    <w:rsid w:val="00BA60FC"/>
    <w:pPr>
      <w:spacing w:before="210" w:line="210" w:lineRule="exact"/>
    </w:pPr>
    <w:rPr>
      <w:rFonts w:eastAsia="Times New Roman"/>
      <w:sz w:val="18"/>
      <w:szCs w:val="20"/>
      <w:lang w:val="en-GB"/>
    </w:rPr>
  </w:style>
  <w:style w:type="paragraph" w:customStyle="1" w:styleId="ISOComments">
    <w:name w:val="ISO_Comments"/>
    <w:basedOn w:val="Normal"/>
    <w:rsid w:val="00BA60FC"/>
    <w:pPr>
      <w:spacing w:before="210" w:line="210" w:lineRule="exact"/>
    </w:pPr>
    <w:rPr>
      <w:rFonts w:eastAsia="Times New Roman"/>
      <w:sz w:val="18"/>
      <w:szCs w:val="20"/>
      <w:lang w:val="en-GB"/>
    </w:rPr>
  </w:style>
  <w:style w:type="paragraph" w:customStyle="1" w:styleId="ISOChange">
    <w:name w:val="ISO_Change"/>
    <w:basedOn w:val="Normal"/>
    <w:rsid w:val="00BA60FC"/>
    <w:pPr>
      <w:spacing w:before="210" w:line="210" w:lineRule="exact"/>
    </w:pPr>
    <w:rPr>
      <w:rFonts w:eastAsia="Times New Roman"/>
      <w:sz w:val="18"/>
      <w:szCs w:val="20"/>
      <w:lang w:val="en-GB"/>
    </w:rPr>
  </w:style>
  <w:style w:type="paragraph" w:customStyle="1" w:styleId="ISOSecretObservations">
    <w:name w:val="ISO_Secret_Observations"/>
    <w:basedOn w:val="Normal"/>
    <w:rsid w:val="00BA60FC"/>
    <w:pPr>
      <w:spacing w:before="210" w:line="210" w:lineRule="exact"/>
    </w:pPr>
    <w:rPr>
      <w:rFonts w:eastAsia="Times New Roman"/>
      <w:sz w:val="18"/>
      <w:szCs w:val="20"/>
      <w:lang w:val="en-GB"/>
    </w:rPr>
  </w:style>
  <w:style w:type="character" w:customStyle="1" w:styleId="Heading1Char">
    <w:name w:val="Heading 1 Char"/>
    <w:link w:val="Heading1"/>
    <w:uiPriority w:val="1"/>
    <w:rsid w:val="008B3FE4"/>
    <w:rPr>
      <w:rFonts w:ascii="Times New Roman" w:eastAsia="Times New Roman" w:hAnsi="Times New Roman" w:cs="Times New Roman"/>
      <w:b/>
      <w:bCs/>
      <w:kern w:val="32"/>
      <w:sz w:val="28"/>
      <w:szCs w:val="32"/>
    </w:rPr>
  </w:style>
  <w:style w:type="character" w:customStyle="1" w:styleId="Heading2Char">
    <w:name w:val="Heading 2 Char"/>
    <w:link w:val="Heading2"/>
    <w:uiPriority w:val="2"/>
    <w:rsid w:val="008B3FE4"/>
    <w:rPr>
      <w:rFonts w:ascii="Times New Roman" w:eastAsia="Times New Roman" w:hAnsi="Times New Roman" w:cs="Times New Roman"/>
      <w:b/>
      <w:bCs/>
      <w:iCs/>
      <w:sz w:val="28"/>
      <w:szCs w:val="28"/>
    </w:rPr>
  </w:style>
  <w:style w:type="character" w:customStyle="1" w:styleId="Heading3Char">
    <w:name w:val="Heading 3 Char"/>
    <w:link w:val="Heading3"/>
    <w:uiPriority w:val="3"/>
    <w:rsid w:val="008B3FE4"/>
    <w:rPr>
      <w:rFonts w:ascii="Times New Roman" w:eastAsia="Times New Roman" w:hAnsi="Times New Roman" w:cs="Times New Roman"/>
      <w:b/>
      <w:bCs/>
      <w:sz w:val="28"/>
      <w:szCs w:val="26"/>
    </w:rPr>
  </w:style>
  <w:style w:type="character" w:customStyle="1" w:styleId="Heading4Char">
    <w:name w:val="Heading 4 Char"/>
    <w:link w:val="Heading4"/>
    <w:uiPriority w:val="4"/>
    <w:rsid w:val="008B3FE4"/>
    <w:rPr>
      <w:rFonts w:ascii="Times New Roman" w:eastAsia="Times New Roman" w:hAnsi="Times New Roman" w:cs="Times New Roman"/>
      <w:b/>
      <w:bCs/>
      <w:sz w:val="28"/>
      <w:szCs w:val="28"/>
    </w:rPr>
  </w:style>
  <w:style w:type="character" w:customStyle="1" w:styleId="Heading5Char">
    <w:name w:val="Heading 5 Char"/>
    <w:link w:val="Heading5"/>
    <w:uiPriority w:val="5"/>
    <w:rsid w:val="008B3FE4"/>
    <w:rPr>
      <w:rFonts w:ascii="Times New Roman" w:eastAsia="Times New Roman" w:hAnsi="Times New Roman" w:cs="Times New Roman"/>
      <w:b/>
      <w:bCs/>
      <w:iCs/>
      <w:sz w:val="24"/>
      <w:szCs w:val="26"/>
    </w:rPr>
  </w:style>
  <w:style w:type="paragraph" w:customStyle="1" w:styleId="code">
    <w:name w:val="code"/>
    <w:basedOn w:val="Normal"/>
    <w:next w:val="Normal"/>
    <w:link w:val="codeZchn"/>
    <w:qFormat/>
    <w:rsid w:val="0014074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pPr>
    <w:rPr>
      <w:rFonts w:ascii="Courier New" w:eastAsia="Times New Roman" w:hAnsi="Courier New"/>
      <w:noProof/>
      <w:sz w:val="20"/>
      <w:szCs w:val="20"/>
      <w:lang w:val="en-GB"/>
    </w:rPr>
  </w:style>
  <w:style w:type="character" w:customStyle="1" w:styleId="codeZchn">
    <w:name w:val="code Zchn"/>
    <w:link w:val="code"/>
    <w:rsid w:val="00140749"/>
    <w:rPr>
      <w:rFonts w:ascii="Courier New" w:eastAsia="Times New Roman" w:hAnsi="Courier New" w:cs="Times New Roman"/>
      <w:noProof/>
      <w:sz w:val="20"/>
      <w:szCs w:val="20"/>
      <w:lang w:val="en-GB"/>
    </w:rPr>
  </w:style>
  <w:style w:type="character" w:customStyle="1" w:styleId="codeChar">
    <w:name w:val="code Char"/>
    <w:qFormat/>
    <w:rsid w:val="008B3FE4"/>
    <w:rPr>
      <w:rFonts w:ascii="Courier New" w:hAnsi="Courier New"/>
      <w:noProof/>
      <w:lang w:val="en-GB" w:eastAsia="ja-JP" w:bidi="ar-SA"/>
    </w:rPr>
  </w:style>
  <w:style w:type="paragraph" w:styleId="TOCHeading">
    <w:name w:val="TOC Heading"/>
    <w:basedOn w:val="Heading1"/>
    <w:next w:val="Normal"/>
    <w:uiPriority w:val="39"/>
    <w:unhideWhenUsed/>
    <w:qFormat/>
    <w:rsid w:val="00322F50"/>
    <w:pPr>
      <w:keepLines/>
      <w:numPr>
        <w:numId w:val="0"/>
      </w:numPr>
      <w:spacing w:before="480" w:after="0" w:line="276" w:lineRule="auto"/>
      <w:jc w:val="left"/>
      <w:outlineLvl w:val="9"/>
    </w:pPr>
    <w:rPr>
      <w:rFonts w:eastAsiaTheme="majorEastAsia" w:cstheme="majorBidi"/>
      <w:color w:val="000000" w:themeColor="text1"/>
      <w:kern w:val="0"/>
      <w:szCs w:val="28"/>
    </w:rPr>
  </w:style>
  <w:style w:type="paragraph" w:styleId="TOC1">
    <w:name w:val="toc 1"/>
    <w:basedOn w:val="Normal"/>
    <w:next w:val="Normal"/>
    <w:autoRedefine/>
    <w:uiPriority w:val="39"/>
    <w:unhideWhenUsed/>
    <w:rsid w:val="00F14962"/>
    <w:pPr>
      <w:jc w:val="left"/>
    </w:pPr>
    <w:rPr>
      <w:rFonts w:asciiTheme="minorHAnsi" w:hAnsiTheme="minorHAnsi" w:cstheme="minorHAnsi"/>
      <w:b/>
      <w:bCs/>
      <w:caps/>
      <w:sz w:val="20"/>
      <w:szCs w:val="20"/>
    </w:rPr>
  </w:style>
  <w:style w:type="paragraph" w:styleId="TOC2">
    <w:name w:val="toc 2"/>
    <w:basedOn w:val="Normal"/>
    <w:next w:val="Normal"/>
    <w:autoRedefine/>
    <w:uiPriority w:val="39"/>
    <w:unhideWhenUsed/>
    <w:rsid w:val="00F14962"/>
    <w:pPr>
      <w:spacing w:before="0" w:after="0"/>
      <w:ind w:left="240"/>
      <w:jc w:val="left"/>
    </w:pPr>
    <w:rPr>
      <w:rFonts w:asciiTheme="minorHAnsi" w:hAnsiTheme="minorHAnsi" w:cstheme="minorHAnsi"/>
      <w:smallCaps/>
      <w:sz w:val="20"/>
      <w:szCs w:val="20"/>
    </w:rPr>
  </w:style>
  <w:style w:type="paragraph" w:styleId="TOC3">
    <w:name w:val="toc 3"/>
    <w:basedOn w:val="Normal"/>
    <w:next w:val="Normal"/>
    <w:autoRedefine/>
    <w:uiPriority w:val="39"/>
    <w:unhideWhenUsed/>
    <w:rsid w:val="00F14962"/>
    <w:pPr>
      <w:spacing w:before="0" w:after="0"/>
      <w:ind w:left="480"/>
      <w:jc w:val="left"/>
    </w:pPr>
    <w:rPr>
      <w:rFonts w:asciiTheme="minorHAnsi" w:hAnsiTheme="minorHAnsi" w:cstheme="minorHAnsi"/>
      <w:i/>
      <w:iCs/>
      <w:sz w:val="20"/>
      <w:szCs w:val="20"/>
    </w:rPr>
  </w:style>
  <w:style w:type="paragraph" w:styleId="TOC4">
    <w:name w:val="toc 4"/>
    <w:basedOn w:val="Normal"/>
    <w:next w:val="Normal"/>
    <w:autoRedefine/>
    <w:uiPriority w:val="39"/>
    <w:semiHidden/>
    <w:unhideWhenUsed/>
    <w:rsid w:val="00F14962"/>
    <w:pPr>
      <w:spacing w:before="0" w:after="0"/>
      <w:ind w:left="720"/>
      <w:jc w:val="left"/>
    </w:pPr>
    <w:rPr>
      <w:rFonts w:asciiTheme="minorHAnsi" w:hAnsiTheme="minorHAnsi" w:cstheme="minorHAnsi"/>
      <w:sz w:val="18"/>
      <w:szCs w:val="18"/>
    </w:rPr>
  </w:style>
  <w:style w:type="paragraph" w:styleId="TOC5">
    <w:name w:val="toc 5"/>
    <w:basedOn w:val="Normal"/>
    <w:next w:val="Normal"/>
    <w:autoRedefine/>
    <w:uiPriority w:val="39"/>
    <w:semiHidden/>
    <w:unhideWhenUsed/>
    <w:rsid w:val="00F14962"/>
    <w:pPr>
      <w:spacing w:before="0" w:after="0"/>
      <w:ind w:left="960"/>
      <w:jc w:val="left"/>
    </w:pPr>
    <w:rPr>
      <w:rFonts w:asciiTheme="minorHAnsi" w:hAnsiTheme="minorHAnsi" w:cstheme="minorHAnsi"/>
      <w:sz w:val="18"/>
      <w:szCs w:val="18"/>
    </w:rPr>
  </w:style>
  <w:style w:type="paragraph" w:styleId="TOC6">
    <w:name w:val="toc 6"/>
    <w:basedOn w:val="Normal"/>
    <w:next w:val="Normal"/>
    <w:autoRedefine/>
    <w:uiPriority w:val="39"/>
    <w:semiHidden/>
    <w:unhideWhenUsed/>
    <w:rsid w:val="00F14962"/>
    <w:pPr>
      <w:spacing w:before="0" w:after="0"/>
      <w:ind w:left="1200"/>
      <w:jc w:val="left"/>
    </w:pPr>
    <w:rPr>
      <w:rFonts w:asciiTheme="minorHAnsi" w:hAnsiTheme="minorHAnsi" w:cstheme="minorHAnsi"/>
      <w:sz w:val="18"/>
      <w:szCs w:val="18"/>
    </w:rPr>
  </w:style>
  <w:style w:type="paragraph" w:styleId="TOC7">
    <w:name w:val="toc 7"/>
    <w:basedOn w:val="Normal"/>
    <w:next w:val="Normal"/>
    <w:autoRedefine/>
    <w:uiPriority w:val="39"/>
    <w:semiHidden/>
    <w:unhideWhenUsed/>
    <w:rsid w:val="00F14962"/>
    <w:pPr>
      <w:spacing w:before="0" w:after="0"/>
      <w:ind w:left="1440"/>
      <w:jc w:val="left"/>
    </w:pPr>
    <w:rPr>
      <w:rFonts w:asciiTheme="minorHAnsi" w:hAnsiTheme="minorHAnsi" w:cstheme="minorHAnsi"/>
      <w:sz w:val="18"/>
      <w:szCs w:val="18"/>
    </w:rPr>
  </w:style>
  <w:style w:type="paragraph" w:styleId="TOC8">
    <w:name w:val="toc 8"/>
    <w:basedOn w:val="Normal"/>
    <w:next w:val="Normal"/>
    <w:autoRedefine/>
    <w:uiPriority w:val="39"/>
    <w:semiHidden/>
    <w:unhideWhenUsed/>
    <w:rsid w:val="00F14962"/>
    <w:pPr>
      <w:spacing w:before="0" w:after="0"/>
      <w:ind w:left="1680"/>
      <w:jc w:val="left"/>
    </w:pPr>
    <w:rPr>
      <w:rFonts w:asciiTheme="minorHAnsi" w:hAnsiTheme="minorHAnsi" w:cstheme="minorHAnsi"/>
      <w:sz w:val="18"/>
      <w:szCs w:val="18"/>
    </w:rPr>
  </w:style>
  <w:style w:type="paragraph" w:styleId="TOC9">
    <w:name w:val="toc 9"/>
    <w:basedOn w:val="Normal"/>
    <w:next w:val="Normal"/>
    <w:autoRedefine/>
    <w:uiPriority w:val="39"/>
    <w:semiHidden/>
    <w:unhideWhenUsed/>
    <w:rsid w:val="00F14962"/>
    <w:pPr>
      <w:spacing w:before="0" w:after="0"/>
      <w:ind w:left="1920"/>
      <w:jc w:val="left"/>
    </w:pPr>
    <w:rPr>
      <w:rFonts w:asciiTheme="minorHAnsi" w:hAnsiTheme="minorHAnsi" w:cstheme="minorHAnsi"/>
      <w:sz w:val="18"/>
      <w:szCs w:val="18"/>
    </w:rPr>
  </w:style>
  <w:style w:type="numbering" w:customStyle="1" w:styleId="CurrentList1">
    <w:name w:val="Current List1"/>
    <w:uiPriority w:val="99"/>
    <w:rsid w:val="00322F50"/>
    <w:pPr>
      <w:numPr>
        <w:numId w:val="10"/>
      </w:numPr>
    </w:pPr>
  </w:style>
  <w:style w:type="paragraph" w:styleId="Revision">
    <w:name w:val="Revision"/>
    <w:hidden/>
    <w:uiPriority w:val="99"/>
    <w:semiHidden/>
    <w:rsid w:val="002A49B1"/>
    <w:pPr>
      <w:widowControl/>
      <w:autoSpaceDE/>
      <w:autoSpaceDN/>
    </w:pPr>
    <w:rPr>
      <w:rFonts w:ascii="Times New Roman" w:eastAsia="MS Mincho" w:hAnsi="Times New Roman" w:cs="Times New Roman"/>
      <w:sz w:val="24"/>
      <w:szCs w:val="24"/>
    </w:rPr>
  </w:style>
  <w:style w:type="paragraph" w:styleId="Caption">
    <w:name w:val="caption"/>
    <w:basedOn w:val="Normal"/>
    <w:next w:val="Normal"/>
    <w:link w:val="CaptionChar"/>
    <w:unhideWhenUsed/>
    <w:qFormat/>
    <w:rsid w:val="0064508F"/>
    <w:pPr>
      <w:spacing w:before="0" w:after="200"/>
      <w:jc w:val="center"/>
    </w:pPr>
    <w:rPr>
      <w:iCs/>
      <w:color w:val="000000" w:themeColor="text1"/>
      <w:szCs w:val="18"/>
    </w:rPr>
  </w:style>
  <w:style w:type="table" w:styleId="TableGrid">
    <w:name w:val="Table Grid"/>
    <w:basedOn w:val="TableNormal"/>
    <w:uiPriority w:val="39"/>
    <w:rsid w:val="0064508F"/>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46BB"/>
    <w:rPr>
      <w:sz w:val="16"/>
      <w:szCs w:val="16"/>
    </w:rPr>
  </w:style>
  <w:style w:type="paragraph" w:styleId="CommentText">
    <w:name w:val="annotation text"/>
    <w:basedOn w:val="Normal"/>
    <w:link w:val="CommentTextChar"/>
    <w:uiPriority w:val="99"/>
    <w:unhideWhenUsed/>
    <w:rsid w:val="00FF46BB"/>
    <w:pPr>
      <w:widowControl w:val="0"/>
      <w:autoSpaceDE w:val="0"/>
      <w:autoSpaceDN w:val="0"/>
      <w:spacing w:before="0" w:after="0"/>
      <w:jc w:val="left"/>
    </w:pPr>
    <w:rPr>
      <w:rFonts w:ascii="Arial" w:eastAsia="Arial" w:hAnsi="Arial" w:cs="Arial"/>
      <w:sz w:val="20"/>
      <w:szCs w:val="20"/>
    </w:rPr>
  </w:style>
  <w:style w:type="character" w:customStyle="1" w:styleId="CommentTextChar">
    <w:name w:val="Comment Text Char"/>
    <w:basedOn w:val="DefaultParagraphFont"/>
    <w:link w:val="CommentText"/>
    <w:uiPriority w:val="99"/>
    <w:rsid w:val="00FF46BB"/>
    <w:rPr>
      <w:rFonts w:ascii="Arial" w:eastAsia="Arial" w:hAnsi="Arial" w:cs="Arial"/>
      <w:sz w:val="20"/>
      <w:szCs w:val="20"/>
    </w:rPr>
  </w:style>
  <w:style w:type="character" w:styleId="FollowedHyperlink">
    <w:name w:val="FollowedHyperlink"/>
    <w:basedOn w:val="DefaultParagraphFont"/>
    <w:uiPriority w:val="99"/>
    <w:semiHidden/>
    <w:unhideWhenUsed/>
    <w:rsid w:val="00343C5C"/>
    <w:rPr>
      <w:color w:val="800080" w:themeColor="followedHyperlink"/>
      <w:u w:val="single"/>
    </w:rPr>
  </w:style>
  <w:style w:type="character" w:customStyle="1" w:styleId="Heading6Char">
    <w:name w:val="Heading 6 Char"/>
    <w:basedOn w:val="DefaultParagraphFont"/>
    <w:link w:val="Heading6"/>
    <w:uiPriority w:val="6"/>
    <w:rsid w:val="002B6513"/>
    <w:rPr>
      <w:rFonts w:eastAsia="Times New Roman" w:cs="Times New Roman"/>
      <w:b/>
      <w:bCs/>
      <w:i/>
      <w:sz w:val="24"/>
    </w:rPr>
  </w:style>
  <w:style w:type="character" w:customStyle="1" w:styleId="Heading7Char">
    <w:name w:val="Heading 7 Char"/>
    <w:basedOn w:val="DefaultParagraphFont"/>
    <w:link w:val="Heading7"/>
    <w:uiPriority w:val="9"/>
    <w:rsid w:val="002B6513"/>
    <w:rPr>
      <w:rFonts w:eastAsia="Times New Roman" w:cs="Times New Roman"/>
      <w:sz w:val="24"/>
      <w:szCs w:val="24"/>
    </w:rPr>
  </w:style>
  <w:style w:type="character" w:customStyle="1" w:styleId="Heading8Char">
    <w:name w:val="Heading 8 Char"/>
    <w:basedOn w:val="DefaultParagraphFont"/>
    <w:link w:val="Heading8"/>
    <w:uiPriority w:val="9"/>
    <w:rsid w:val="002B6513"/>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2B6513"/>
    <w:rPr>
      <w:rFonts w:eastAsia="Times New Roman" w:cs="Times New Roman"/>
      <w:i/>
    </w:rPr>
  </w:style>
  <w:style w:type="paragraph" w:customStyle="1" w:styleId="Note">
    <w:name w:val="Note"/>
    <w:basedOn w:val="Normal"/>
    <w:next w:val="Normal"/>
    <w:link w:val="NoteZchn"/>
    <w:autoRedefine/>
    <w:qFormat/>
    <w:rsid w:val="00B40304"/>
    <w:pPr>
      <w:tabs>
        <w:tab w:val="left" w:pos="1685"/>
        <w:tab w:val="left" w:pos="2160"/>
      </w:tabs>
      <w:spacing w:line="210" w:lineRule="atLeast"/>
      <w:ind w:left="720" w:right="720"/>
    </w:pPr>
    <w:rPr>
      <w:sz w:val="20"/>
      <w:szCs w:val="20"/>
      <w:lang w:val="en-CA" w:eastAsia="ja-JP"/>
    </w:rPr>
  </w:style>
  <w:style w:type="character" w:customStyle="1" w:styleId="NoteZchn">
    <w:name w:val="Note Zchn"/>
    <w:link w:val="Note"/>
    <w:rsid w:val="00B40304"/>
    <w:rPr>
      <w:rFonts w:ascii="Times New Roman" w:eastAsia="MS Mincho" w:hAnsi="Times New Roman" w:cs="Times New Roman"/>
      <w:sz w:val="20"/>
      <w:szCs w:val="20"/>
      <w:lang w:val="en-CA" w:eastAsia="ja-JP"/>
    </w:rPr>
  </w:style>
  <w:style w:type="paragraph" w:customStyle="1" w:styleId="fields">
    <w:name w:val="fields"/>
    <w:basedOn w:val="Normal"/>
    <w:link w:val="fieldsZchn"/>
    <w:rsid w:val="00BC0985"/>
    <w:pPr>
      <w:tabs>
        <w:tab w:val="left" w:pos="1440"/>
        <w:tab w:val="left" w:pos="8010"/>
      </w:tabs>
      <w:spacing w:before="0" w:after="0"/>
      <w:ind w:left="720" w:hanging="360"/>
      <w:jc w:val="left"/>
    </w:pPr>
    <w:rPr>
      <w:rFonts w:ascii="Cambria" w:eastAsia="Times New Roman" w:hAnsi="Cambria"/>
      <w:sz w:val="22"/>
      <w:szCs w:val="22"/>
      <w:lang w:val="en-GB"/>
    </w:rPr>
  </w:style>
  <w:style w:type="character" w:customStyle="1" w:styleId="fieldsZchn">
    <w:name w:val="fields Zchn"/>
    <w:link w:val="fields"/>
    <w:rsid w:val="00BC0985"/>
    <w:rPr>
      <w:rFonts w:ascii="Cambria" w:eastAsia="Times New Roman" w:hAnsi="Cambria" w:cs="Times New Roman"/>
      <w:lang w:val="en-GB"/>
    </w:rPr>
  </w:style>
  <w:style w:type="paragraph" w:styleId="CommentSubject">
    <w:name w:val="annotation subject"/>
    <w:basedOn w:val="CommentText"/>
    <w:next w:val="CommentText"/>
    <w:link w:val="CommentSubjectChar"/>
    <w:uiPriority w:val="99"/>
    <w:semiHidden/>
    <w:unhideWhenUsed/>
    <w:rsid w:val="00F96655"/>
    <w:pPr>
      <w:widowControl/>
      <w:autoSpaceDE/>
      <w:autoSpaceDN/>
      <w:spacing w:before="120" w:after="120"/>
      <w:jc w:val="both"/>
    </w:pPr>
    <w:rPr>
      <w:rFonts w:ascii="Times New Roman" w:eastAsia="MS Mincho" w:hAnsi="Times New Roman" w:cs="Times New Roman"/>
      <w:b/>
      <w:bCs/>
    </w:rPr>
  </w:style>
  <w:style w:type="character" w:customStyle="1" w:styleId="CommentSubjectChar">
    <w:name w:val="Comment Subject Char"/>
    <w:basedOn w:val="CommentTextChar"/>
    <w:link w:val="CommentSubject"/>
    <w:uiPriority w:val="99"/>
    <w:semiHidden/>
    <w:rsid w:val="00F96655"/>
    <w:rPr>
      <w:rFonts w:ascii="Times New Roman" w:eastAsia="MS Mincho" w:hAnsi="Times New Roman" w:cs="Times New Roman"/>
      <w:b/>
      <w:bCs/>
      <w:sz w:val="20"/>
      <w:szCs w:val="20"/>
    </w:rPr>
  </w:style>
  <w:style w:type="character" w:customStyle="1" w:styleId="NoteChar">
    <w:name w:val="Note Char"/>
    <w:basedOn w:val="DefaultParagraphFont"/>
    <w:rsid w:val="000E32D2"/>
    <w:rPr>
      <w:rFonts w:ascii="Cambria" w:eastAsia="Calibri" w:hAnsi="Cambria" w:cs="Courier New"/>
      <w:sz w:val="20"/>
      <w:szCs w:val="20"/>
      <w:lang w:val="en-GB"/>
    </w:rPr>
  </w:style>
  <w:style w:type="character" w:customStyle="1" w:styleId="ListParagraphChar">
    <w:name w:val="List Paragraph Char"/>
    <w:basedOn w:val="DefaultParagraphFont"/>
    <w:link w:val="ListParagraph"/>
    <w:uiPriority w:val="34"/>
    <w:qFormat/>
    <w:locked/>
    <w:rsid w:val="000E32D2"/>
    <w:rPr>
      <w:rFonts w:ascii="Times New Roman" w:eastAsia="MS Mincho" w:hAnsi="Times New Roman" w:cs="Times New Roman"/>
      <w:sz w:val="24"/>
      <w:szCs w:val="24"/>
    </w:rPr>
  </w:style>
  <w:style w:type="character" w:customStyle="1" w:styleId="CaptionChar">
    <w:name w:val="Caption Char"/>
    <w:link w:val="Caption"/>
    <w:locked/>
    <w:rsid w:val="000E32D2"/>
    <w:rPr>
      <w:rFonts w:ascii="Times New Roman" w:eastAsia="MS Mincho" w:hAnsi="Times New Roman" w:cs="Times New Roman"/>
      <w:iCs/>
      <w:color w:val="000000" w:themeColor="text1"/>
      <w:sz w:val="24"/>
      <w:szCs w:val="18"/>
    </w:rPr>
  </w:style>
  <w:style w:type="character" w:styleId="PageNumber">
    <w:name w:val="page number"/>
    <w:basedOn w:val="DefaultParagraphFont"/>
    <w:uiPriority w:val="99"/>
    <w:semiHidden/>
    <w:unhideWhenUsed/>
    <w:rsid w:val="00A40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60079250">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image" Target="media/image3.png"/><Relationship Id="rId26" Type="http://schemas.openxmlformats.org/officeDocument/2006/relationships/hyperlink" Target="https://developer.apple.com/av-foundation/HEVC-Video-with-Alpha-Interoperability-Profile.pdf" TargetMode="External"/><Relationship Id="rId3" Type="http://schemas.openxmlformats.org/officeDocument/2006/relationships/styles" Target="styles.xml"/><Relationship Id="rId21" Type="http://schemas.openxmlformats.org/officeDocument/2006/relationships/image" Target="media/image5.emf"/><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g11.sc29.org/doc_end_user/current_document.php?id=76249&amp;id_meeting=184" TargetMode="External"/><Relationship Id="rId17" Type="http://schemas.openxmlformats.org/officeDocument/2006/relationships/image" Target="media/image2.png"/><Relationship Id="rId25" Type="http://schemas.openxmlformats.org/officeDocument/2006/relationships/hyperlink" Target="https://dms.mpeg.expert/doc_end_user/current_document.php?id=90795" TargetMode="External"/><Relationship Id="rId33" Type="http://schemas.openxmlformats.org/officeDocument/2006/relationships/fontTable" Target="fontTable.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hyperlink" Target="http://mpegx.int-evry.fr/software/MPEG/Systems/FileFormat/NALuFF/-/issues/133" TargetMode="External"/><Relationship Id="rId29" Type="http://schemas.openxmlformats.org/officeDocument/2006/relationships/hyperlink" Target="https://www.w3.org/TR/media-capabilit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g11.sc29.org/doc_end_user/current_document.php?id=75250&amp;id_meeting=183" TargetMode="External"/><Relationship Id="rId24" Type="http://schemas.openxmlformats.org/officeDocument/2006/relationships/package" Target="embeddings/Microsoft_Visio_Drawing1.vsdx"/><Relationship Id="rId32"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image" Target="media/image6.emf"/><Relationship Id="rId28" Type="http://schemas.openxmlformats.org/officeDocument/2006/relationships/hyperlink" Target="https://www.w3.org/TR/media-source-2/" TargetMode="External"/><Relationship Id="rId10" Type="http://schemas.openxmlformats.org/officeDocument/2006/relationships/footer" Target="footer1.xml"/><Relationship Id="rId19" Type="http://schemas.openxmlformats.org/officeDocument/2006/relationships/image" Target="media/image4.pn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microsoft.com/office/2011/relationships/commentsExtended" Target="commentsExtended.xml"/><Relationship Id="rId22" Type="http://schemas.openxmlformats.org/officeDocument/2006/relationships/package" Target="embeddings/Microsoft_Visio_Drawing.vsdx"/><Relationship Id="rId27" Type="http://schemas.openxmlformats.org/officeDocument/2006/relationships/hyperlink" Target="https://datatracker.ietf.org/doc/html/rfc8216/" TargetMode="External"/><Relationship Id="rId30" Type="http://schemas.openxmlformats.org/officeDocument/2006/relationships/hyperlink" Target="https://dms.mpeg.expert/doc_end_user/current_document.php?id=91326"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0A9CA-5477-6D44-AE77-6DDD61181F0B}">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26</Pages>
  <Words>8450</Words>
  <Characters>48167</Characters>
  <Application>Microsoft Office Word</Application>
  <DocSecurity>0</DocSecurity>
  <Lines>401</Lines>
  <Paragraphs>113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14496-15 Carriage of NAL unit structured video in ISOBMFF</vt:lpstr>
      <vt:lpstr/>
    </vt:vector>
  </TitlesOfParts>
  <Manager/>
  <Company/>
  <LinksUpToDate>false</LinksUpToDate>
  <CharactersWithSpaces>56504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14496-15 Carriage of NAL unit structured video in ISOBMFF</dc:title>
  <dc:subject/>
  <dc:creator>Dimitri Podborski</dc:creator>
  <cp:keywords/>
  <dc:description/>
  <cp:lastModifiedBy>Dimitri Podborski</cp:lastModifiedBy>
  <cp:revision>3</cp:revision>
  <dcterms:created xsi:type="dcterms:W3CDTF">2024-05-15T06:30:00Z</dcterms:created>
  <dcterms:modified xsi:type="dcterms:W3CDTF">2024-06-03T07:21:00Z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1211</vt:lpwstr>
  </property>
  <property fmtid="{D5CDD505-2E9C-101B-9397-08002B2CF9AE}" pid="3" name="MDMSNumber">
    <vt:lpwstr>23821</vt:lpwstr>
  </property>
</Properties>
</file>