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26FF635A" w:rsidR="00CB798F" w:rsidRPr="00C955C7" w:rsidRDefault="00E843CE" w:rsidP="00385C5D">
      <w:pPr>
        <w:pStyle w:val="a5"/>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8E4F8E">
        <w:rPr>
          <w:rFonts w:ascii="Times New Roman" w:hAnsi="Times New Roman" w:cs="Times New Roman"/>
          <w:spacing w:val="28"/>
          <w:w w:val="115"/>
          <w:sz w:val="48"/>
          <w:szCs w:val="48"/>
          <w:highlight w:val="yellow"/>
          <w:u w:val="thick"/>
          <w:lang w:val="en-GB"/>
        </w:rPr>
        <w:t>1205</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38B5CB37" w:rsidR="00CB798F" w:rsidRPr="00C955C7" w:rsidRDefault="004E45B6" w:rsidP="004C352E">
      <w:pPr>
        <w:pStyle w:val="a3"/>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CD2B90">
        <w:rPr>
          <w:rFonts w:ascii="Times New Roman" w:hAnsi="Times New Roman" w:cs="Times New Roman"/>
          <w:snapToGrid w:val="0"/>
          <w:highlight w:val="yellow"/>
          <w:lang w:val="en-GB"/>
        </w:rPr>
        <w:fldChar w:fldCharType="begin"/>
      </w:r>
      <w:r w:rsidR="004C352E" w:rsidRPr="00CD2B90">
        <w:rPr>
          <w:rFonts w:ascii="Times New Roman" w:hAnsi="Times New Roman" w:cs="Times New Roman"/>
          <w:snapToGrid w:val="0"/>
          <w:highlight w:val="yellow"/>
          <w:lang w:val="en-GB"/>
        </w:rPr>
        <w:instrText xml:space="preserve"> TITLE  \* MERGEFORMAT </w:instrText>
      </w:r>
      <w:r w:rsidR="004C352E" w:rsidRPr="00CD2B90">
        <w:rPr>
          <w:rFonts w:ascii="Times New Roman" w:hAnsi="Times New Roman" w:cs="Times New Roman"/>
          <w:snapToGrid w:val="0"/>
          <w:highlight w:val="yellow"/>
          <w:lang w:val="en-GB"/>
        </w:rPr>
        <w:fldChar w:fldCharType="separate"/>
      </w:r>
      <w:r w:rsidR="00E97638">
        <w:rPr>
          <w:rFonts w:ascii="Times New Roman" w:hAnsi="Times New Roman" w:cs="Times New Roman"/>
          <w:snapToGrid w:val="0"/>
          <w:highlight w:val="yellow"/>
          <w:lang w:val="en-GB"/>
        </w:rPr>
        <w:t>Text of ISO/IEC 23090-2 Draft AMD 1 Server-side dynamic adaptation</w:t>
      </w:r>
      <w:r w:rsidR="004C352E" w:rsidRPr="00CD2B90">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a3"/>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6CEC9632"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ins w:id="0" w:author="Katsumata, Mitsuru (SEC)" w:date="2024-05-10T14:02:00Z">
        <w:r w:rsidR="00A14BB1">
          <w:rPr>
            <w:rFonts w:ascii="Times New Roman" w:hAnsi="Times New Roman" w:cs="Times New Roman"/>
            <w:noProof/>
            <w:snapToGrid w:val="0"/>
            <w:sz w:val="24"/>
            <w:szCs w:val="24"/>
            <w:highlight w:val="yellow"/>
            <w:lang w:val="en-GB"/>
          </w:rPr>
          <w:t>2024-05-09</w:t>
        </w:r>
      </w:ins>
      <w:del w:id="1" w:author="Katsumata, Mitsuru (SEC)" w:date="2024-05-09T16:07:00Z">
        <w:r w:rsidR="00D76E56" w:rsidDel="008F6E5C">
          <w:rPr>
            <w:rFonts w:ascii="Times New Roman" w:hAnsi="Times New Roman" w:cs="Times New Roman"/>
            <w:noProof/>
            <w:snapToGrid w:val="0"/>
            <w:sz w:val="24"/>
            <w:szCs w:val="24"/>
            <w:highlight w:val="yellow"/>
            <w:lang w:val="en-GB"/>
          </w:rPr>
          <w:delText>2024-04-27</w:delText>
        </w:r>
      </w:del>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r w:rsidR="000C78E6" w:rsidRPr="00C955C7">
        <w:rPr>
          <w:rFonts w:ascii="Times New Roman" w:hAnsi="Times New Roman" w:cs="Times New Roman"/>
          <w:snapToGrid w:val="0"/>
          <w:sz w:val="24"/>
          <w:szCs w:val="24"/>
          <w:lang w:val="en-GB"/>
        </w:rPr>
        <w:t>young.L</w:t>
      </w:r>
      <w:proofErr w:type="spell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a9"/>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rsidSect="00C042A5">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7CFEEC55"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8E4F8E">
        <w:rPr>
          <w:rFonts w:ascii="Times New Roman" w:eastAsia="SimSun" w:hAnsi="Times New Roman" w:cs="Times New Roman"/>
          <w:b/>
          <w:sz w:val="48"/>
          <w:szCs w:val="24"/>
          <w:highlight w:val="yellow"/>
          <w:lang w:val="en-GB" w:eastAsia="zh-CN"/>
        </w:rPr>
        <w:t>1205</w:t>
      </w:r>
      <w:r w:rsidR="004C352E">
        <w:rPr>
          <w:rFonts w:ascii="Times New Roman" w:eastAsia="SimSun" w:hAnsi="Times New Roman" w:cs="Times New Roman"/>
          <w:b/>
          <w:sz w:val="48"/>
          <w:szCs w:val="24"/>
          <w:highlight w:val="yellow"/>
          <w:lang w:val="en-GB" w:eastAsia="zh-CN"/>
        </w:rPr>
        <w:fldChar w:fldCharType="end"/>
      </w:r>
    </w:p>
    <w:p w14:paraId="40403B12" w14:textId="09350F50"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ins w:id="2" w:author="Katsumata, Mitsuru (SEC)" w:date="2024-05-10T14:02:00Z">
        <w:r w:rsidR="00A14BB1">
          <w:rPr>
            <w:rFonts w:ascii="Times New Roman" w:eastAsia="SimSun" w:hAnsi="Times New Roman" w:cs="Times New Roman"/>
            <w:b/>
            <w:noProof/>
            <w:sz w:val="28"/>
            <w:szCs w:val="24"/>
            <w:highlight w:val="yellow"/>
            <w:lang w:val="en-GB" w:eastAsia="zh-CN"/>
          </w:rPr>
          <w:t>May 2024</w:t>
        </w:r>
      </w:ins>
      <w:del w:id="3" w:author="Katsumata, Mitsuru (SEC)" w:date="2024-05-09T16:07:00Z">
        <w:r w:rsidR="00D76E56" w:rsidDel="008F6E5C">
          <w:rPr>
            <w:rFonts w:ascii="Times New Roman" w:eastAsia="SimSun" w:hAnsi="Times New Roman" w:cs="Times New Roman"/>
            <w:b/>
            <w:noProof/>
            <w:sz w:val="28"/>
            <w:szCs w:val="24"/>
            <w:highlight w:val="yellow"/>
            <w:lang w:val="en-GB" w:eastAsia="zh-CN"/>
          </w:rPr>
          <w:delText>April 2024</w:delText>
        </w:r>
      </w:del>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8E4F8E">
        <w:rPr>
          <w:rFonts w:ascii="Times New Roman" w:eastAsia="SimSun" w:hAnsi="Times New Roman" w:cs="Times New Roman"/>
          <w:b/>
          <w:sz w:val="28"/>
          <w:szCs w:val="24"/>
          <w:lang w:val="en-GB" w:eastAsia="zh-CN"/>
        </w:rPr>
        <w:t>Rennes FR</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AACAE63"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E97638">
              <w:rPr>
                <w:rFonts w:ascii="Times New Roman" w:hAnsi="Times New Roman" w:cs="Times New Roman"/>
                <w:b/>
                <w:sz w:val="24"/>
                <w:szCs w:val="24"/>
                <w:highlight w:val="yellow"/>
                <w:lang w:val="en-GB"/>
              </w:rPr>
              <w:t>Text of ISO/IEC 23090-2 Draft AMD 1 Server-side dynamic adaptation</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1D75B0ED"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8E4F8E">
              <w:rPr>
                <w:rFonts w:ascii="Times New Roman" w:hAnsi="Times New Roman" w:cs="Times New Roman"/>
                <w:b/>
                <w:sz w:val="24"/>
                <w:szCs w:val="24"/>
                <w:highlight w:val="yellow"/>
                <w:lang w:val="en-GB"/>
              </w:rPr>
              <w:t>23815</w:t>
            </w:r>
            <w:r>
              <w:rPr>
                <w:rFonts w:ascii="Times New Roman" w:hAnsi="Times New Roman" w:cs="Times New Roman"/>
                <w:b/>
                <w:sz w:val="24"/>
                <w:szCs w:val="24"/>
                <w:highlight w:val="yellow"/>
                <w:lang w:val="en-GB"/>
              </w:rPr>
              <w:fldChar w:fldCharType="end"/>
            </w:r>
          </w:p>
        </w:tc>
      </w:tr>
    </w:tbl>
    <w:p w14:paraId="0F0DC0D2" w14:textId="55E32932" w:rsidR="00FF2653" w:rsidRDefault="00FF2653" w:rsidP="0018563E">
      <w:pPr>
        <w:rPr>
          <w:rFonts w:ascii="Times New Roman" w:hAnsi="Times New Roman" w:cs="Times New Roman"/>
          <w:sz w:val="24"/>
          <w:lang w:val="en-GB"/>
        </w:rPr>
      </w:pPr>
    </w:p>
    <w:p w14:paraId="06B03A16" w14:textId="77777777" w:rsidR="00732F0E" w:rsidRDefault="00732F0E"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768B9B6D" w14:textId="77777777" w:rsidR="00B12A12" w:rsidRDefault="00B12A12" w:rsidP="00B12A12">
      <w:pPr>
        <w:pStyle w:val="a5"/>
        <w:ind w:leftChars="-1" w:left="-2" w:firstLine="2"/>
        <w:rPr>
          <w:u w:val="none"/>
        </w:rPr>
      </w:pPr>
      <w:r w:rsidRPr="00A973CD">
        <w:rPr>
          <w:u w:val="none"/>
        </w:rPr>
        <w:t>Information technology — Coded representation of immersive media — Part</w:t>
      </w:r>
      <w:r>
        <w:rPr>
          <w:u w:val="none"/>
        </w:rPr>
        <w:t xml:space="preserve"> 2</w:t>
      </w:r>
      <w:r w:rsidRPr="00A973CD">
        <w:rPr>
          <w:u w:val="none"/>
        </w:rPr>
        <w:t xml:space="preserve">: </w:t>
      </w:r>
      <w:r>
        <w:rPr>
          <w:u w:val="none"/>
        </w:rPr>
        <w:t>Omnidirectional media format</w:t>
      </w:r>
      <w:r w:rsidRPr="00A973CD">
        <w:rPr>
          <w:u w:val="none"/>
        </w:rPr>
        <w:t xml:space="preserve"> — Amendment </w:t>
      </w:r>
      <w:r>
        <w:rPr>
          <w:u w:val="none"/>
        </w:rPr>
        <w:t>1</w:t>
      </w:r>
      <w:r w:rsidRPr="00A973CD">
        <w:rPr>
          <w:u w:val="none"/>
        </w:rPr>
        <w:t xml:space="preserve">: </w:t>
      </w:r>
      <w:r>
        <w:rPr>
          <w:u w:val="none"/>
        </w:rPr>
        <w:t>Server-side dynamic adaptation</w:t>
      </w:r>
    </w:p>
    <w:p w14:paraId="64D6A134" w14:textId="77777777" w:rsidR="00B12A12" w:rsidRDefault="00B12A12" w:rsidP="00B12A12">
      <w:pPr>
        <w:pStyle w:val="a5"/>
        <w:ind w:leftChars="-1" w:left="-2" w:firstLine="2"/>
        <w:rPr>
          <w:u w:val="none"/>
        </w:rPr>
      </w:pPr>
    </w:p>
    <w:p w14:paraId="18F3246E" w14:textId="70242E39" w:rsidR="00B12A12" w:rsidRPr="00B12A12" w:rsidRDefault="00B12A12" w:rsidP="00B12A12">
      <w:pPr>
        <w:pStyle w:val="a5"/>
        <w:ind w:leftChars="-1" w:left="-2" w:firstLine="2"/>
        <w:rPr>
          <w:rFonts w:ascii="Times New Roman" w:eastAsia="ＭＳ 明朝" w:hAnsi="Times New Roman" w:cs="Times New Roman"/>
          <w:b w:val="0"/>
          <w:bCs w:val="0"/>
          <w:sz w:val="24"/>
          <w:szCs w:val="24"/>
          <w:u w:val="none"/>
        </w:rPr>
      </w:pPr>
      <w:r w:rsidRPr="00B12A12">
        <w:rPr>
          <w:rFonts w:ascii="Times New Roman" w:eastAsia="ＭＳ 明朝" w:hAnsi="Times New Roman" w:cs="Times New Roman"/>
          <w:b w:val="0"/>
          <w:bCs w:val="0"/>
          <w:sz w:val="24"/>
          <w:szCs w:val="24"/>
          <w:u w:val="none"/>
        </w:rPr>
        <w:t xml:space="preserve">Add </w:t>
      </w:r>
      <w:r>
        <w:rPr>
          <w:rFonts w:ascii="Times New Roman" w:eastAsia="ＭＳ 明朝" w:hAnsi="Times New Roman" w:cs="Times New Roman"/>
          <w:b w:val="0"/>
          <w:bCs w:val="0"/>
          <w:sz w:val="24"/>
          <w:szCs w:val="24"/>
          <w:u w:val="none"/>
        </w:rPr>
        <w:t>new</w:t>
      </w:r>
      <w:r w:rsidRPr="00B12A12">
        <w:rPr>
          <w:rFonts w:ascii="Times New Roman" w:eastAsia="ＭＳ 明朝" w:hAnsi="Times New Roman" w:cs="Times New Roman"/>
          <w:b w:val="0"/>
          <w:bCs w:val="0"/>
          <w:sz w:val="24"/>
          <w:szCs w:val="24"/>
          <w:u w:val="none"/>
        </w:rPr>
        <w:t xml:space="preserve"> </w:t>
      </w:r>
      <w:r>
        <w:rPr>
          <w:rFonts w:ascii="Times New Roman" w:eastAsia="ＭＳ 明朝" w:hAnsi="Times New Roman" w:cs="Times New Roman"/>
          <w:b w:val="0"/>
          <w:bCs w:val="0"/>
          <w:sz w:val="24"/>
          <w:szCs w:val="24"/>
          <w:u w:val="none"/>
        </w:rPr>
        <w:t>Annex H</w:t>
      </w:r>
      <w:r w:rsidRPr="00B12A12">
        <w:rPr>
          <w:rFonts w:ascii="Times New Roman" w:eastAsia="ＭＳ 明朝" w:hAnsi="Times New Roman" w:cs="Times New Roman"/>
          <w:b w:val="0"/>
          <w:bCs w:val="0"/>
          <w:sz w:val="24"/>
          <w:szCs w:val="24"/>
          <w:u w:val="none"/>
        </w:rPr>
        <w:t xml:space="preserve"> a</w:t>
      </w:r>
      <w:r>
        <w:rPr>
          <w:rFonts w:ascii="Times New Roman" w:eastAsia="ＭＳ 明朝" w:hAnsi="Times New Roman" w:cs="Times New Roman"/>
          <w:b w:val="0"/>
          <w:bCs w:val="0"/>
          <w:sz w:val="24"/>
          <w:szCs w:val="24"/>
          <w:u w:val="none"/>
        </w:rPr>
        <w:t>fter Annex G</w:t>
      </w:r>
      <w:r w:rsidRPr="00B12A12">
        <w:rPr>
          <w:rFonts w:ascii="Times New Roman" w:eastAsia="ＭＳ 明朝" w:hAnsi="Times New Roman" w:cs="Times New Roman"/>
          <w:b w:val="0"/>
          <w:bCs w:val="0"/>
          <w:sz w:val="24"/>
          <w:szCs w:val="24"/>
          <w:u w:val="none"/>
        </w:rPr>
        <w:t>:</w:t>
      </w:r>
    </w:p>
    <w:p w14:paraId="2E3E7174" w14:textId="5F419BE6" w:rsidR="00B12A12" w:rsidRDefault="00B12A12">
      <w:pPr>
        <w:rPr>
          <w:rFonts w:ascii="Times New Roman" w:hAnsi="Times New Roman" w:cs="Times New Roman"/>
          <w:sz w:val="24"/>
        </w:rPr>
      </w:pPr>
      <w:r>
        <w:rPr>
          <w:rFonts w:ascii="Times New Roman" w:hAnsi="Times New Roman" w:cs="Times New Roman"/>
          <w:sz w:val="24"/>
        </w:rPr>
        <w:br w:type="page"/>
      </w:r>
    </w:p>
    <w:p w14:paraId="251E1A31" w14:textId="77777777" w:rsidR="00B12A12" w:rsidRDefault="00B12A12" w:rsidP="00B12A12">
      <w:pPr>
        <w:pStyle w:val="1"/>
        <w:numPr>
          <w:ilvl w:val="0"/>
          <w:numId w:val="0"/>
        </w:numPr>
        <w:jc w:val="center"/>
        <w:rPr>
          <w:lang w:eastAsia="zh-CN"/>
        </w:rPr>
      </w:pPr>
      <w:r>
        <w:rPr>
          <w:lang w:eastAsia="zh-CN"/>
        </w:rPr>
        <w:lastRenderedPageBreak/>
        <w:t>Annex H</w:t>
      </w:r>
    </w:p>
    <w:p w14:paraId="0EDF8692" w14:textId="77777777" w:rsidR="00B12A12" w:rsidRDefault="00B12A12" w:rsidP="00B12A12">
      <w:pPr>
        <w:widowControl/>
        <w:autoSpaceDE/>
        <w:jc w:val="center"/>
        <w:rPr>
          <w:rFonts w:ascii="Times New Roman" w:eastAsiaTheme="minorEastAsia" w:hAnsi="Times New Roman" w:cs="Times New Roman"/>
          <w:b/>
          <w:lang w:eastAsia="ja-JP"/>
        </w:rPr>
      </w:pPr>
      <w:r>
        <w:rPr>
          <w:rFonts w:ascii="Times New Roman" w:eastAsiaTheme="minorEastAsia" w:hAnsi="Times New Roman" w:cs="Times New Roman"/>
          <w:b/>
          <w:lang w:eastAsia="ja-JP"/>
        </w:rPr>
        <w:t>(Normative)</w:t>
      </w:r>
    </w:p>
    <w:p w14:paraId="303A4E6E" w14:textId="42A4BC8E" w:rsidR="00B12A12" w:rsidRDefault="00B12A12" w:rsidP="00B12A12">
      <w:pPr>
        <w:widowControl/>
        <w:autoSpaceDE/>
        <w:jc w:val="center"/>
        <w:rPr>
          <w:rFonts w:ascii="Times New Roman" w:eastAsia="SimSun" w:hAnsi="Times New Roman" w:cs="Times New Roman"/>
          <w:b/>
          <w:lang w:eastAsia="zh-CN"/>
        </w:rPr>
      </w:pPr>
      <w:r>
        <w:rPr>
          <w:rFonts w:ascii="Times New Roman" w:eastAsia="SimSun" w:hAnsi="Times New Roman" w:cs="Times New Roman"/>
          <w:b/>
          <w:lang w:eastAsia="zh-CN"/>
        </w:rPr>
        <w:t>Server-</w:t>
      </w:r>
      <w:r w:rsidR="00003329">
        <w:rPr>
          <w:rFonts w:ascii="Times New Roman" w:eastAsia="SimSun" w:hAnsi="Times New Roman" w:cs="Times New Roman"/>
          <w:b/>
          <w:lang w:eastAsia="zh-CN"/>
        </w:rPr>
        <w:t>s</w:t>
      </w:r>
      <w:r>
        <w:rPr>
          <w:rFonts w:ascii="Times New Roman" w:eastAsia="SimSun" w:hAnsi="Times New Roman" w:cs="Times New Roman"/>
          <w:b/>
          <w:lang w:eastAsia="zh-CN"/>
        </w:rPr>
        <w:t xml:space="preserve">ide </w:t>
      </w:r>
      <w:r w:rsidR="00003329">
        <w:rPr>
          <w:rFonts w:ascii="Times New Roman" w:eastAsia="SimSun" w:hAnsi="Times New Roman" w:cs="Times New Roman"/>
          <w:b/>
          <w:lang w:eastAsia="zh-CN"/>
        </w:rPr>
        <w:t>d</w:t>
      </w:r>
      <w:r>
        <w:rPr>
          <w:rFonts w:ascii="Times New Roman" w:eastAsia="SimSun" w:hAnsi="Times New Roman" w:cs="Times New Roman"/>
          <w:b/>
          <w:lang w:eastAsia="zh-CN"/>
        </w:rPr>
        <w:t xml:space="preserve">ynamic </w:t>
      </w:r>
      <w:r w:rsidR="00003329">
        <w:rPr>
          <w:rFonts w:ascii="Times New Roman" w:eastAsia="SimSun" w:hAnsi="Times New Roman" w:cs="Times New Roman"/>
          <w:b/>
          <w:lang w:eastAsia="zh-CN"/>
        </w:rPr>
        <w:t>a</w:t>
      </w:r>
      <w:r>
        <w:rPr>
          <w:rFonts w:ascii="Times New Roman" w:eastAsia="SimSun" w:hAnsi="Times New Roman" w:cs="Times New Roman"/>
          <w:b/>
          <w:lang w:eastAsia="zh-CN"/>
        </w:rPr>
        <w:t>daptation</w:t>
      </w:r>
    </w:p>
    <w:p w14:paraId="07661523" w14:textId="6E24062E" w:rsidR="00F432BB" w:rsidRDefault="00F432BB" w:rsidP="00F432BB">
      <w:pPr>
        <w:pStyle w:val="1"/>
        <w:numPr>
          <w:ilvl w:val="0"/>
          <w:numId w:val="0"/>
        </w:numPr>
        <w:ind w:left="420" w:hanging="420"/>
        <w:rPr>
          <w:sz w:val="22"/>
          <w:szCs w:val="22"/>
          <w:lang w:eastAsia="ja-JP"/>
        </w:rPr>
      </w:pPr>
      <w:r>
        <w:rPr>
          <w:sz w:val="22"/>
          <w:szCs w:val="22"/>
          <w:lang w:eastAsia="ja-JP"/>
        </w:rPr>
        <w:t>H.1 General</w:t>
      </w:r>
    </w:p>
    <w:p w14:paraId="414300BC" w14:textId="0CA853C1" w:rsidR="00F432BB" w:rsidRPr="00C41EE6" w:rsidRDefault="00F432BB" w:rsidP="00F432BB">
      <w:pPr>
        <w:widowControl/>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This annex</w:t>
      </w:r>
      <w:r>
        <w:rPr>
          <w:rFonts w:asciiTheme="majorHAnsi" w:eastAsia="SimSun" w:hAnsiTheme="majorHAnsi" w:cs="Times New Roman"/>
          <w:bCs/>
          <w:sz w:val="20"/>
          <w:szCs w:val="20"/>
          <w:lang w:eastAsia="zh-CN"/>
        </w:rPr>
        <w:t xml:space="preserve"> </w:t>
      </w:r>
      <w:r w:rsidRPr="00C41EE6">
        <w:rPr>
          <w:rFonts w:asciiTheme="majorHAnsi" w:eastAsia="SimSun" w:hAnsiTheme="majorHAnsi" w:cs="Times New Roman"/>
          <w:bCs/>
          <w:sz w:val="20"/>
          <w:szCs w:val="20"/>
          <w:lang w:eastAsia="zh-CN"/>
        </w:rPr>
        <w:t xml:space="preserve">provides </w:t>
      </w:r>
      <w:r>
        <w:rPr>
          <w:rFonts w:asciiTheme="majorHAnsi" w:eastAsia="SimSun" w:hAnsiTheme="majorHAnsi" w:cs="Times New Roman"/>
          <w:bCs/>
          <w:sz w:val="20"/>
          <w:szCs w:val="20"/>
          <w:lang w:eastAsia="zh-CN"/>
        </w:rPr>
        <w:t xml:space="preserve">an overall architecture and </w:t>
      </w:r>
      <w:r w:rsidRPr="00C41EE6">
        <w:rPr>
          <w:rFonts w:asciiTheme="majorHAnsi" w:eastAsia="SimSun" w:hAnsiTheme="majorHAnsi" w:cs="Times New Roman"/>
          <w:bCs/>
          <w:sz w:val="20"/>
          <w:szCs w:val="20"/>
          <w:lang w:eastAsia="zh-CN"/>
        </w:rPr>
        <w:t xml:space="preserve">adaptation parameters to support server-side dynamic adaptation.  These parameters can be used as part of </w:t>
      </w:r>
      <w:r w:rsidR="00B160B8">
        <w:rPr>
          <w:rFonts w:asciiTheme="majorHAnsi" w:eastAsia="SimSun" w:hAnsiTheme="majorHAnsi" w:cs="Times New Roman"/>
          <w:bCs/>
          <w:sz w:val="20"/>
          <w:szCs w:val="20"/>
          <w:lang w:eastAsia="zh-CN"/>
        </w:rPr>
        <w:t>HTTP</w:t>
      </w:r>
      <w:r w:rsidR="00B160B8" w:rsidRPr="00C41EE6">
        <w:rPr>
          <w:rFonts w:asciiTheme="majorHAnsi" w:eastAsia="SimSun" w:hAnsiTheme="majorHAnsi" w:cs="Times New Roman"/>
          <w:bCs/>
          <w:sz w:val="20"/>
          <w:szCs w:val="20"/>
          <w:lang w:eastAsia="zh-CN"/>
        </w:rPr>
        <w:t xml:space="preserve"> </w:t>
      </w:r>
      <w:r w:rsidRPr="00C41EE6">
        <w:rPr>
          <w:rFonts w:asciiTheme="majorHAnsi" w:eastAsia="SimSun" w:hAnsiTheme="majorHAnsi" w:cs="Times New Roman"/>
          <w:bCs/>
          <w:sz w:val="20"/>
          <w:szCs w:val="20"/>
          <w:lang w:eastAsia="zh-CN"/>
        </w:rPr>
        <w:t xml:space="preserve">requests for OMAF related media segments in URL parameters as specified in ISO/IEC 23009-1, in the forms of </w:t>
      </w:r>
    </w:p>
    <w:p w14:paraId="427FF367" w14:textId="77777777" w:rsidR="00F432BB" w:rsidRPr="00C41EE6" w:rsidRDefault="00F432BB" w:rsidP="00F432BB">
      <w:pPr>
        <w:pStyle w:val="a7"/>
        <w:widowControl/>
        <w:numPr>
          <w:ilvl w:val="0"/>
          <w:numId w:val="14"/>
        </w:numPr>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 xml:space="preserve">URL query parameters, and/or </w:t>
      </w:r>
    </w:p>
    <w:p w14:paraId="41A99EB8" w14:textId="30A1C6AA" w:rsidR="00F432BB" w:rsidRPr="00C41EE6" w:rsidRDefault="00B160B8" w:rsidP="00F432BB">
      <w:pPr>
        <w:pStyle w:val="a7"/>
        <w:widowControl/>
        <w:numPr>
          <w:ilvl w:val="0"/>
          <w:numId w:val="14"/>
        </w:numPr>
        <w:autoSpaceDE/>
        <w:jc w:val="both"/>
        <w:rPr>
          <w:rFonts w:asciiTheme="majorHAnsi" w:eastAsia="SimSun" w:hAnsiTheme="majorHAnsi" w:cs="Times New Roman"/>
          <w:bCs/>
          <w:sz w:val="20"/>
          <w:szCs w:val="20"/>
          <w:lang w:eastAsia="zh-CN"/>
        </w:rPr>
      </w:pPr>
      <w:r>
        <w:rPr>
          <w:rFonts w:asciiTheme="majorHAnsi" w:eastAsia="SimSun" w:hAnsiTheme="majorHAnsi" w:cs="Times New Roman"/>
          <w:bCs/>
          <w:sz w:val="20"/>
          <w:szCs w:val="20"/>
          <w:lang w:eastAsia="zh-CN"/>
        </w:rPr>
        <w:t>HTTP</w:t>
      </w:r>
      <w:r w:rsidRPr="00C41EE6">
        <w:rPr>
          <w:rFonts w:asciiTheme="majorHAnsi" w:eastAsia="SimSun" w:hAnsiTheme="majorHAnsi" w:cs="Times New Roman"/>
          <w:bCs/>
          <w:sz w:val="20"/>
          <w:szCs w:val="20"/>
          <w:lang w:eastAsia="zh-CN"/>
        </w:rPr>
        <w:t xml:space="preserve"> </w:t>
      </w:r>
      <w:r w:rsidR="00F432BB" w:rsidRPr="00C41EE6">
        <w:rPr>
          <w:rFonts w:asciiTheme="majorHAnsi" w:eastAsia="SimSun" w:hAnsiTheme="majorHAnsi" w:cs="Times New Roman"/>
          <w:bCs/>
          <w:sz w:val="20"/>
          <w:szCs w:val="20"/>
          <w:lang w:eastAsia="zh-CN"/>
        </w:rPr>
        <w:t>header parameters.</w:t>
      </w:r>
    </w:p>
    <w:p w14:paraId="233ACCB1" w14:textId="77777777" w:rsidR="00F432BB" w:rsidRPr="00C41EE6" w:rsidRDefault="00F432BB" w:rsidP="00F432BB">
      <w:pPr>
        <w:widowControl/>
        <w:autoSpaceDE/>
        <w:jc w:val="both"/>
        <w:rPr>
          <w:rFonts w:asciiTheme="majorHAnsi" w:eastAsia="SimSun" w:hAnsiTheme="majorHAnsi" w:cs="Times New Roman"/>
          <w:bCs/>
          <w:sz w:val="20"/>
          <w:szCs w:val="20"/>
          <w:lang w:eastAsia="zh-CN"/>
        </w:rPr>
      </w:pPr>
    </w:p>
    <w:p w14:paraId="19F04DE6" w14:textId="41A0EF71" w:rsidR="00F432BB" w:rsidRPr="00F432BB" w:rsidRDefault="00F432BB" w:rsidP="00F432BB">
      <w:pPr>
        <w:jc w:val="both"/>
        <w:rPr>
          <w:rFonts w:asciiTheme="majorHAnsi" w:eastAsiaTheme="minorEastAsia" w:hAnsiTheme="majorHAnsi"/>
          <w:sz w:val="20"/>
          <w:szCs w:val="20"/>
          <w:lang w:val="en-GB" w:eastAsia="ja-JP"/>
        </w:rPr>
      </w:pPr>
      <w:r w:rsidRPr="00C41EE6">
        <w:rPr>
          <w:rFonts w:asciiTheme="majorHAnsi" w:hAnsiTheme="majorHAnsi"/>
          <w:sz w:val="20"/>
          <w:szCs w:val="20"/>
          <w:lang w:val="en-GB" w:eastAsia="ja-JP"/>
        </w:rPr>
        <w:t>It is expected that, when received at dynamic adaptation server, OMAF content (e.g., in the form of streaming segments) will be dynamically selected and/or adapted, according to the received adaptation parameters, and delivered back to a</w:t>
      </w:r>
      <w:r w:rsidR="00B160B8">
        <w:rPr>
          <w:rFonts w:asciiTheme="majorHAnsi" w:hAnsiTheme="majorHAnsi"/>
          <w:sz w:val="20"/>
          <w:szCs w:val="20"/>
          <w:lang w:val="en-GB" w:eastAsia="ja-JP"/>
        </w:rPr>
        <w:t>n</w:t>
      </w:r>
      <w:r w:rsidRPr="00C41EE6">
        <w:rPr>
          <w:rFonts w:asciiTheme="majorHAnsi" w:hAnsiTheme="majorHAnsi"/>
          <w:sz w:val="20"/>
          <w:szCs w:val="20"/>
          <w:lang w:val="en-GB" w:eastAsia="ja-JP"/>
        </w:rPr>
        <w:t xml:space="preserve"> OMAF player.</w:t>
      </w:r>
    </w:p>
    <w:p w14:paraId="47DF9F10" w14:textId="35E70F44" w:rsidR="00B12A12" w:rsidRDefault="00B12A12" w:rsidP="00B12A12">
      <w:pPr>
        <w:pStyle w:val="1"/>
        <w:numPr>
          <w:ilvl w:val="0"/>
          <w:numId w:val="0"/>
        </w:numPr>
        <w:ind w:left="420" w:hanging="420"/>
        <w:rPr>
          <w:sz w:val="22"/>
          <w:szCs w:val="22"/>
          <w:lang w:eastAsia="ja-JP"/>
        </w:rPr>
      </w:pPr>
      <w:r>
        <w:rPr>
          <w:sz w:val="22"/>
          <w:szCs w:val="22"/>
          <w:lang w:eastAsia="ja-JP"/>
        </w:rPr>
        <w:t>H.</w:t>
      </w:r>
      <w:r w:rsidR="00F432BB">
        <w:rPr>
          <w:sz w:val="22"/>
          <w:szCs w:val="22"/>
          <w:lang w:eastAsia="ja-JP"/>
        </w:rPr>
        <w:t>2</w:t>
      </w:r>
      <w:r>
        <w:rPr>
          <w:sz w:val="22"/>
          <w:szCs w:val="22"/>
          <w:lang w:eastAsia="ja-JP"/>
        </w:rPr>
        <w:t xml:space="preserve"> </w:t>
      </w:r>
      <w:r w:rsidR="00E413B5">
        <w:rPr>
          <w:sz w:val="22"/>
          <w:szCs w:val="22"/>
          <w:lang w:eastAsia="ja-JP"/>
        </w:rPr>
        <w:t xml:space="preserve">Overall </w:t>
      </w:r>
      <w:r w:rsidR="00003329">
        <w:rPr>
          <w:sz w:val="22"/>
          <w:szCs w:val="22"/>
          <w:lang w:eastAsia="ja-JP"/>
        </w:rPr>
        <w:t>a</w:t>
      </w:r>
      <w:r w:rsidR="00E413B5">
        <w:rPr>
          <w:sz w:val="22"/>
          <w:szCs w:val="22"/>
          <w:lang w:eastAsia="ja-JP"/>
        </w:rPr>
        <w:t>rchitecture</w:t>
      </w:r>
    </w:p>
    <w:p w14:paraId="573B6997" w14:textId="77777777" w:rsidR="00CD2B90" w:rsidRDefault="00CD2B90" w:rsidP="00CD2B90">
      <w:p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Figure H.1 shows a typical content flow process for an omnidirectional media application.</w:t>
      </w:r>
    </w:p>
    <w:p w14:paraId="1D4EAED5" w14:textId="79B63C97" w:rsidR="00CD2B90" w:rsidRDefault="00CD2B90" w:rsidP="00CD2B90">
      <w:pPr>
        <w:spacing w:after="240"/>
        <w:jc w:val="both"/>
        <w:rPr>
          <w:rFonts w:asciiTheme="majorHAnsi" w:hAnsiTheme="majorHAnsi"/>
          <w:sz w:val="20"/>
          <w:lang w:val="en-GB" w:eastAsia="ko-KR"/>
        </w:rPr>
      </w:pPr>
      <w:r>
        <w:rPr>
          <w:rFonts w:asciiTheme="majorHAnsi" w:eastAsiaTheme="minorEastAsia" w:hAnsiTheme="majorHAnsi"/>
          <w:sz w:val="18"/>
          <w:szCs w:val="18"/>
          <w:lang w:val="en-GB" w:eastAsia="ja-JP"/>
        </w:rPr>
        <w:t>NOTE</w:t>
      </w:r>
      <w:r w:rsidR="00B160B8">
        <w:rPr>
          <w:rFonts w:asciiTheme="majorHAnsi" w:eastAsiaTheme="minorEastAsia" w:hAnsiTheme="majorHAnsi"/>
          <w:sz w:val="18"/>
          <w:szCs w:val="18"/>
          <w:lang w:val="en-GB" w:eastAsia="ja-JP"/>
        </w:rPr>
        <w:t> 1</w:t>
      </w:r>
      <w:r>
        <w:rPr>
          <w:rFonts w:asciiTheme="majorHAnsi" w:eastAsiaTheme="minorEastAsia" w:hAnsiTheme="majorHAnsi"/>
          <w:sz w:val="18"/>
          <w:szCs w:val="18"/>
          <w:lang w:val="en-GB" w:eastAsia="ja-JP"/>
        </w:rPr>
        <w:tab/>
        <w:t>In this content flow process, Dynamic adaptation service is a different server process than content generation process</w:t>
      </w:r>
      <w:r>
        <w:rPr>
          <w:rFonts w:asciiTheme="majorHAnsi" w:hAnsiTheme="majorHAnsi"/>
          <w:sz w:val="18"/>
          <w:szCs w:val="18"/>
          <w:lang w:val="en-GB" w:eastAsia="ko-KR"/>
        </w:rPr>
        <w:t>.</w:t>
      </w:r>
    </w:p>
    <w:p w14:paraId="74A2D293" w14:textId="63DD4332" w:rsidR="00E97638" w:rsidRPr="003E5840" w:rsidRDefault="00E97638" w:rsidP="00CD2B90">
      <w:pPr>
        <w:keepNext/>
        <w:spacing w:after="240"/>
        <w:jc w:val="center"/>
        <w:rPr>
          <w:rFonts w:eastAsia="Malgun Gothic"/>
          <w:lang w:val="en-GB" w:eastAsia="ko-KR"/>
        </w:rPr>
      </w:pPr>
      <w:bookmarkStart w:id="4" w:name="_Ref59032204"/>
      <w:bookmarkStart w:id="5" w:name="OLE_LINK147"/>
      <w:bookmarkStart w:id="6" w:name="OLE_LINK148"/>
      <w:r>
        <w:rPr>
          <w:rFonts w:eastAsia="Malgun Gothic"/>
          <w:noProof/>
          <w:lang w:val="en-GB" w:eastAsia="ko-KR"/>
        </w:rPr>
        <w:drawing>
          <wp:inline distT="0" distB="0" distL="0" distR="0" wp14:anchorId="345F6A23" wp14:editId="1392052D">
            <wp:extent cx="5944235" cy="2627630"/>
            <wp:effectExtent l="0" t="0" r="0" b="1270"/>
            <wp:docPr id="18179153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4235" cy="2627630"/>
                    </a:xfrm>
                    <a:prstGeom prst="rect">
                      <a:avLst/>
                    </a:prstGeom>
                    <a:noFill/>
                  </pic:spPr>
                </pic:pic>
              </a:graphicData>
            </a:graphic>
          </wp:inline>
        </w:drawing>
      </w:r>
    </w:p>
    <w:p w14:paraId="6766B31C" w14:textId="77777777" w:rsidR="00CD2B90" w:rsidRPr="00C41EE6" w:rsidRDefault="00CD2B90" w:rsidP="00CD2B90">
      <w:pPr>
        <w:pStyle w:val="af0"/>
        <w:spacing w:after="360"/>
        <w:rPr>
          <w:rFonts w:asciiTheme="majorHAnsi" w:eastAsia="Malgun Gothic" w:hAnsiTheme="majorHAnsi"/>
          <w:lang w:val="en-GB" w:eastAsia="ko-KR"/>
        </w:rPr>
      </w:pPr>
      <w:bookmarkStart w:id="7" w:name="_Hlk135127658"/>
      <w:r w:rsidRPr="00C41EE6">
        <w:rPr>
          <w:rFonts w:asciiTheme="majorHAnsi" w:hAnsiTheme="majorHAnsi"/>
          <w:lang w:val="en-GB"/>
        </w:rPr>
        <w:t xml:space="preserve">Figure </w:t>
      </w:r>
      <w:bookmarkEnd w:id="4"/>
      <w:r w:rsidRPr="00C41EE6">
        <w:rPr>
          <w:rFonts w:asciiTheme="majorHAnsi" w:hAnsiTheme="majorHAnsi"/>
          <w:lang w:val="en-GB"/>
        </w:rPr>
        <w:t>H.1</w:t>
      </w:r>
      <w:r w:rsidRPr="00C41EE6">
        <w:rPr>
          <w:rFonts w:asciiTheme="majorHAnsi" w:hAnsiTheme="majorHAnsi"/>
          <w:noProof/>
          <w:lang w:val="en-GB"/>
        </w:rPr>
        <w:t xml:space="preserve"> </w:t>
      </w:r>
      <w:r w:rsidRPr="00C41EE6">
        <w:rPr>
          <w:rFonts w:asciiTheme="majorHAnsi" w:hAnsiTheme="majorHAnsi"/>
          <w:lang w:val="en-GB"/>
        </w:rPr>
        <w:t xml:space="preserve">— </w:t>
      </w:r>
      <w:r w:rsidRPr="00C41EE6">
        <w:rPr>
          <w:rFonts w:asciiTheme="majorHAnsi" w:eastAsia="Malgun Gothic" w:hAnsiTheme="majorHAnsi"/>
          <w:lang w:val="en-GB" w:eastAsia="ko-KR"/>
        </w:rPr>
        <w:t>Content flow process for omnidirectional media with projected video</w:t>
      </w:r>
      <w:bookmarkEnd w:id="7"/>
    </w:p>
    <w:bookmarkEnd w:id="5"/>
    <w:bookmarkEnd w:id="6"/>
    <w:p w14:paraId="69F21D6C" w14:textId="77777777" w:rsidR="00CD2B90" w:rsidRDefault="00CD2B90" w:rsidP="00CD2B90">
      <w:pPr>
        <w:keepNext/>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following interfaces are specified in this document:</w:t>
      </w:r>
      <w:r>
        <w:rPr>
          <w:rFonts w:asciiTheme="majorHAnsi" w:eastAsiaTheme="minorEastAsia" w:hAnsiTheme="majorHAnsi" w:cs="Cambria-Bold"/>
          <w:b/>
          <w:bCs/>
          <w:sz w:val="20"/>
          <w:szCs w:val="20"/>
          <w:lang w:val="en-GB"/>
        </w:rPr>
        <w:t xml:space="preserve"> </w:t>
      </w:r>
    </w:p>
    <w:p w14:paraId="085FB9CA" w14:textId="77777777" w:rsidR="00CD2B90" w:rsidRDefault="00CD2B90" w:rsidP="00CD2B90">
      <w:pPr>
        <w:widowControl/>
        <w:numPr>
          <w:ilvl w:val="0"/>
          <w:numId w:val="8"/>
        </w:numPr>
        <w:autoSpaceDE/>
        <w:autoSpaceDN/>
        <w:spacing w:after="240"/>
        <w:jc w:val="both"/>
        <w:rPr>
          <w:rFonts w:asciiTheme="majorHAnsi" w:eastAsia="Malgun Gothic" w:hAnsiTheme="majorHAnsi"/>
          <w:sz w:val="20"/>
          <w:lang w:val="en-GB" w:eastAsia="ko-KR"/>
        </w:rPr>
      </w:pP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a</w:t>
      </w:r>
      <w:proofErr w:type="spellEnd"/>
      <w:r>
        <w:rPr>
          <w:rFonts w:asciiTheme="majorHAnsi" w:eastAsia="Malgun Gothic" w:hAnsiTheme="majorHAnsi"/>
          <w:sz w:val="20"/>
          <w:lang w:val="en-GB"/>
        </w:rPr>
        <w:t xml:space="preserve">, </w:t>
      </w: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v</w:t>
      </w:r>
      <w:proofErr w:type="spellEnd"/>
      <w:r>
        <w:rPr>
          <w:rFonts w:asciiTheme="majorHAnsi" w:eastAsia="Malgun Gothic" w:hAnsiTheme="majorHAnsi"/>
          <w:sz w:val="20"/>
          <w:lang w:val="en-GB"/>
        </w:rPr>
        <w:t xml:space="preserve">, </w:t>
      </w: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i</w:t>
      </w:r>
      <w:proofErr w:type="spellEnd"/>
      <w:r>
        <w:rPr>
          <w:rFonts w:asciiTheme="majorHAnsi" w:eastAsia="Malgun Gothic" w:hAnsiTheme="majorHAnsi"/>
          <w:sz w:val="20"/>
          <w:lang w:val="en-GB"/>
        </w:rPr>
        <w:t>: audio bitstream, video bitstream, coded image(s), respectively; see Clause</w:t>
      </w:r>
      <w:r>
        <w:rPr>
          <w:rFonts w:asciiTheme="majorHAnsi" w:eastAsia="Malgun Gothic" w:hAnsiTheme="majorHAnsi"/>
          <w:sz w:val="20"/>
          <w:lang w:val="en-GB" w:eastAsia="ko-KR"/>
        </w:rPr>
        <w:t>10.</w:t>
      </w:r>
    </w:p>
    <w:p w14:paraId="5B673008" w14:textId="70A8D972" w:rsidR="00CD2B90" w:rsidRDefault="00CD2B90" w:rsidP="00CD2B90">
      <w:pPr>
        <w:numPr>
          <w:ilvl w:val="0"/>
          <w:numId w:val="8"/>
        </w:numPr>
        <w:spacing w:after="240"/>
        <w:jc w:val="both"/>
        <w:rPr>
          <w:rFonts w:asciiTheme="majorHAnsi" w:eastAsia="Malgun Gothic" w:hAnsiTheme="majorHAnsi"/>
          <w:sz w:val="20"/>
          <w:lang w:val="en-GB" w:eastAsia="ko-KR"/>
        </w:rPr>
      </w:pP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v</w:t>
      </w:r>
      <w:proofErr w:type="spellEnd"/>
      <w:r>
        <w:rPr>
          <w:rFonts w:asciiTheme="majorHAnsi" w:eastAsia="Malgun Gothic" w:hAnsiTheme="majorHAnsi"/>
          <w:sz w:val="20"/>
          <w:vertAlign w:val="subscript"/>
          <w:lang w:val="en-GB"/>
        </w:rPr>
        <w:t>-s</w:t>
      </w:r>
      <w:r>
        <w:rPr>
          <w:rFonts w:asciiTheme="majorHAnsi" w:eastAsia="Malgun Gothic" w:hAnsiTheme="majorHAnsi"/>
          <w:sz w:val="20"/>
          <w:lang w:val="en-GB"/>
        </w:rPr>
        <w:t xml:space="preserve">: video bitstream, see Clause </w:t>
      </w:r>
      <w:r>
        <w:rPr>
          <w:rFonts w:asciiTheme="majorHAnsi" w:eastAsia="Malgun Gothic" w:hAnsiTheme="majorHAnsi"/>
          <w:sz w:val="20"/>
          <w:lang w:val="en-GB" w:eastAsia="ko-KR"/>
        </w:rPr>
        <w:fldChar w:fldCharType="begin" w:fldLock="1"/>
      </w:r>
      <w:r>
        <w:rPr>
          <w:rFonts w:asciiTheme="majorHAnsi" w:eastAsia="Malgun Gothic" w:hAnsiTheme="majorHAnsi"/>
          <w:sz w:val="20"/>
          <w:lang w:val="en-GB" w:eastAsia="ko-KR"/>
        </w:rPr>
        <w:instrText xml:space="preserve"> REF _Ref499318288 \r \h  \* MERGEFORMAT </w:instrText>
      </w:r>
      <w:r>
        <w:rPr>
          <w:rFonts w:asciiTheme="majorHAnsi" w:eastAsia="Malgun Gothic" w:hAnsiTheme="majorHAnsi"/>
          <w:sz w:val="20"/>
          <w:lang w:val="en-GB" w:eastAsia="ko-KR"/>
        </w:rPr>
      </w:r>
      <w:r>
        <w:rPr>
          <w:rFonts w:asciiTheme="majorHAnsi" w:eastAsia="Malgun Gothic" w:hAnsiTheme="majorHAnsi"/>
          <w:sz w:val="20"/>
          <w:lang w:val="en-GB" w:eastAsia="ko-KR"/>
        </w:rPr>
        <w:fldChar w:fldCharType="separate"/>
      </w:r>
      <w:r>
        <w:rPr>
          <w:rFonts w:asciiTheme="majorHAnsi" w:eastAsia="Malgun Gothic" w:hAnsiTheme="majorHAnsi"/>
          <w:sz w:val="20"/>
          <w:lang w:val="en-GB" w:eastAsia="ko-KR"/>
        </w:rPr>
        <w:t>10</w:t>
      </w:r>
      <w:r>
        <w:rPr>
          <w:rFonts w:asciiTheme="majorHAnsi" w:eastAsia="Malgun Gothic" w:hAnsiTheme="majorHAnsi"/>
          <w:sz w:val="20"/>
          <w:lang w:val="en-GB" w:eastAsia="ko-KR"/>
        </w:rPr>
        <w:fldChar w:fldCharType="end"/>
      </w:r>
      <w:r>
        <w:rPr>
          <w:rFonts w:asciiTheme="majorHAnsi" w:eastAsia="Malgun Gothic" w:hAnsiTheme="majorHAnsi"/>
          <w:sz w:val="20"/>
          <w:lang w:val="en-GB" w:eastAsia="ko-KR"/>
        </w:rPr>
        <w:t>.</w:t>
      </w:r>
    </w:p>
    <w:p w14:paraId="20AA7ED8" w14:textId="77777777" w:rsidR="00CD2B90" w:rsidRDefault="00CD2B90" w:rsidP="00CD2B90">
      <w:pPr>
        <w:numPr>
          <w:ilvl w:val="0"/>
          <w:numId w:val="8"/>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F/F': </w:t>
      </w:r>
      <w:r>
        <w:rPr>
          <w:rFonts w:asciiTheme="majorHAnsi" w:eastAsia="Malgun Gothic" w:hAnsiTheme="majorHAnsi"/>
          <w:sz w:val="20"/>
          <w:lang w:val="en-GB"/>
        </w:rPr>
        <w:t>media file; see Clause7</w:t>
      </w:r>
      <w:r>
        <w:rPr>
          <w:rFonts w:asciiTheme="majorHAnsi" w:eastAsia="Malgun Gothic" w:hAnsiTheme="majorHAnsi"/>
          <w:sz w:val="20"/>
          <w:lang w:val="en-GB" w:eastAsia="ko-KR"/>
        </w:rPr>
        <w:t>. Moreover, media profiles specified in</w:t>
      </w:r>
      <w:r>
        <w:rPr>
          <w:rFonts w:asciiTheme="majorHAnsi" w:eastAsia="Malgun Gothic" w:hAnsiTheme="majorHAnsi"/>
          <w:sz w:val="20"/>
          <w:lang w:val="en-GB"/>
        </w:rPr>
        <w:t xml:space="preserve"> Clause </w:t>
      </w:r>
      <w:r>
        <w:rPr>
          <w:rFonts w:asciiTheme="majorHAnsi" w:eastAsia="Malgun Gothic" w:hAnsiTheme="majorHAnsi"/>
          <w:sz w:val="20"/>
          <w:lang w:val="en-GB" w:eastAsia="ko-KR"/>
        </w:rPr>
        <w:t>10 include the specification of the track formats for F/F', which may contain constraints on the elementary streams contained within the samples of the tracks.</w:t>
      </w:r>
    </w:p>
    <w:p w14:paraId="47D0F970" w14:textId="77777777" w:rsidR="00CD2B90" w:rsidRDefault="00CD2B90" w:rsidP="00CD2B90">
      <w:pPr>
        <w:numPr>
          <w:ilvl w:val="0"/>
          <w:numId w:val="8"/>
        </w:numPr>
        <w:spacing w:after="240"/>
        <w:jc w:val="both"/>
        <w:rPr>
          <w:rFonts w:asciiTheme="majorHAnsi" w:eastAsia="SimSun" w:hAnsiTheme="majorHAnsi"/>
          <w:sz w:val="20"/>
          <w:lang w:val="en-GB"/>
        </w:rPr>
      </w:pPr>
      <w:r>
        <w:rPr>
          <w:rFonts w:asciiTheme="majorHAnsi" w:eastAsia="Malgun Gothic" w:hAnsiTheme="majorHAnsi"/>
          <w:sz w:val="20"/>
          <w:lang w:val="en-GB" w:eastAsia="ko-KR"/>
        </w:rPr>
        <w:t xml:space="preserve">Clause 8 specifies </w:t>
      </w:r>
      <w:r>
        <w:rPr>
          <w:rFonts w:asciiTheme="majorHAnsi" w:eastAsia="Malgun Gothic" w:hAnsiTheme="majorHAnsi"/>
          <w:sz w:val="20"/>
          <w:lang w:val="en-GB"/>
        </w:rPr>
        <w:t>the</w:t>
      </w:r>
      <w:r>
        <w:rPr>
          <w:rFonts w:asciiTheme="majorHAnsi" w:eastAsia="Malgun Gothic" w:hAnsiTheme="majorHAnsi"/>
          <w:sz w:val="20"/>
          <w:lang w:val="en-GB" w:eastAsia="ko-KR"/>
        </w:rPr>
        <w:t xml:space="preserve"> delivery related interfaces for DASH delivery.</w:t>
      </w:r>
    </w:p>
    <w:p w14:paraId="36FE16C7" w14:textId="77777777" w:rsidR="00CD2B90" w:rsidRDefault="00CD2B90" w:rsidP="00CD2B90">
      <w:pPr>
        <w:numPr>
          <w:ilvl w:val="0"/>
          <w:numId w:val="8"/>
        </w:numPr>
        <w:spacing w:after="240"/>
        <w:jc w:val="both"/>
        <w:rPr>
          <w:rFonts w:asciiTheme="majorHAnsi" w:eastAsia="SimSun" w:hAnsiTheme="majorHAnsi"/>
          <w:sz w:val="20"/>
          <w:lang w:val="en-GB"/>
        </w:rPr>
      </w:pPr>
      <w:r>
        <w:rPr>
          <w:rFonts w:asciiTheme="majorHAnsi" w:eastAsia="Malgun Gothic" w:hAnsiTheme="majorHAnsi"/>
          <w:sz w:val="20"/>
          <w:lang w:val="en-GB" w:eastAsia="ko-KR"/>
        </w:rPr>
        <w:t>Clause 9 specifies the delivery related interfaces for MMT delivery.</w:t>
      </w:r>
    </w:p>
    <w:p w14:paraId="4CBCA902" w14:textId="77777777" w:rsidR="00CD2B90" w:rsidRDefault="00CD2B90" w:rsidP="00CD2B90">
      <w:pPr>
        <w:jc w:val="both"/>
        <w:rPr>
          <w:rFonts w:asciiTheme="majorHAnsi" w:eastAsia="Malgun Gothic" w:hAnsiTheme="majorHAnsi"/>
          <w:sz w:val="20"/>
          <w:lang w:val="en-GB" w:eastAsia="ko-KR"/>
        </w:rPr>
      </w:pPr>
      <w:r>
        <w:rPr>
          <w:rFonts w:asciiTheme="majorHAnsi" w:eastAsia="Malgun Gothic" w:hAnsiTheme="majorHAnsi"/>
          <w:sz w:val="20"/>
          <w:lang w:val="en-GB" w:eastAsia="ko-KR"/>
        </w:rPr>
        <w:lastRenderedPageBreak/>
        <w:t>The other interfaces in Figure 1 are not specified in this document.</w:t>
      </w:r>
    </w:p>
    <w:p w14:paraId="7CAC8DF6" w14:textId="77777777" w:rsidR="00CD2B90" w:rsidRDefault="00CD2B90" w:rsidP="00CD2B90">
      <w:pPr>
        <w:tabs>
          <w:tab w:val="left" w:pos="720"/>
        </w:tabs>
        <w:jc w:val="both"/>
        <w:rPr>
          <w:rFonts w:asciiTheme="majorHAnsi" w:hAnsiTheme="majorHAnsi"/>
          <w:sz w:val="18"/>
          <w:szCs w:val="18"/>
          <w:lang w:val="en-GB" w:eastAsia="ko-KR"/>
        </w:rPr>
      </w:pPr>
    </w:p>
    <w:p w14:paraId="02CF0737" w14:textId="743CA0F2" w:rsidR="00CD2B90" w:rsidRDefault="00CD2B90" w:rsidP="00CD2B90">
      <w:pPr>
        <w:tabs>
          <w:tab w:val="left" w:pos="720"/>
        </w:tabs>
        <w:spacing w:after="240"/>
        <w:jc w:val="both"/>
        <w:rPr>
          <w:rFonts w:asciiTheme="majorHAnsi" w:hAnsiTheme="majorHAnsi"/>
          <w:sz w:val="18"/>
          <w:szCs w:val="18"/>
          <w:lang w:val="en-GB" w:eastAsia="ko-KR"/>
        </w:rPr>
      </w:pPr>
      <w:r>
        <w:rPr>
          <w:rFonts w:asciiTheme="majorHAnsi" w:hAnsiTheme="majorHAnsi"/>
          <w:sz w:val="18"/>
          <w:szCs w:val="18"/>
          <w:lang w:val="en-GB" w:eastAsia="ko-KR"/>
        </w:rPr>
        <w:t>NOTE</w:t>
      </w:r>
      <w:r w:rsidR="00B160B8">
        <w:rPr>
          <w:rFonts w:asciiTheme="majorHAnsi" w:hAnsiTheme="majorHAnsi"/>
          <w:sz w:val="18"/>
          <w:szCs w:val="18"/>
          <w:lang w:val="en-GB" w:eastAsia="ko-KR"/>
        </w:rPr>
        <w:t> 2</w:t>
      </w:r>
      <w:r>
        <w:rPr>
          <w:rFonts w:asciiTheme="majorHAnsi" w:hAnsiTheme="majorHAnsi"/>
          <w:sz w:val="18"/>
          <w:szCs w:val="18"/>
          <w:lang w:val="en-GB" w:eastAsia="ko-KR"/>
        </w:rPr>
        <w:tab/>
        <w:t xml:space="preserve">While the syntax and semantics of the bitstreams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a</w:t>
      </w:r>
      <w:proofErr w:type="spellEnd"/>
      <w:r>
        <w:rPr>
          <w:rFonts w:asciiTheme="majorHAnsi" w:hAnsiTheme="majorHAnsi"/>
          <w:sz w:val="18"/>
          <w:szCs w:val="18"/>
          <w:lang w:val="en-GB" w:eastAsia="ko-KR"/>
        </w:rPr>
        <w:t xml:space="preserve">,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w:t>
      </w:r>
      <w:proofErr w:type="spellEnd"/>
      <w:r>
        <w:rPr>
          <w:rFonts w:asciiTheme="majorHAnsi" w:hAnsiTheme="majorHAnsi"/>
          <w:sz w:val="18"/>
          <w:szCs w:val="18"/>
          <w:lang w:val="en-GB" w:eastAsia="ko-KR"/>
        </w:rPr>
        <w:t>, and E</w:t>
      </w:r>
      <w:r>
        <w:rPr>
          <w:rFonts w:asciiTheme="majorHAnsi" w:hAnsiTheme="majorHAnsi"/>
          <w:sz w:val="18"/>
          <w:szCs w:val="18"/>
          <w:vertAlign w:val="subscript"/>
          <w:lang w:val="en-GB" w:eastAsia="ko-KR"/>
        </w:rPr>
        <w:t>i</w:t>
      </w:r>
      <w:r>
        <w:rPr>
          <w:rFonts w:asciiTheme="majorHAnsi" w:hAnsiTheme="majorHAnsi"/>
          <w:sz w:val="18"/>
          <w:szCs w:val="18"/>
          <w:lang w:val="en-GB" w:eastAsia="ko-KR"/>
        </w:rPr>
        <w:t xml:space="preserve"> are the same as those for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a</w:t>
      </w:r>
      <w:proofErr w:type="spellEnd"/>
      <w:r>
        <w:rPr>
          <w:rFonts w:asciiTheme="majorHAnsi" w:hAnsiTheme="majorHAnsi"/>
          <w:sz w:val="18"/>
          <w:szCs w:val="18"/>
          <w:lang w:val="en-GB" w:eastAsia="ko-KR"/>
        </w:rPr>
        <w:t xml:space="preserve">,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w:t>
      </w:r>
      <w:proofErr w:type="spellEnd"/>
      <w:r>
        <w:rPr>
          <w:rFonts w:asciiTheme="majorHAnsi" w:hAnsiTheme="majorHAnsi"/>
          <w:sz w:val="18"/>
          <w:szCs w:val="18"/>
          <w:lang w:val="en-GB" w:eastAsia="ko-KR"/>
        </w:rPr>
        <w:t xml:space="preserve">,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i</w:t>
      </w:r>
      <w:proofErr w:type="spellEnd"/>
      <w:r>
        <w:rPr>
          <w:rFonts w:asciiTheme="majorHAnsi" w:hAnsiTheme="majorHAnsi"/>
          <w:sz w:val="18"/>
          <w:szCs w:val="18"/>
          <w:lang w:val="en-GB" w:eastAsia="ko-KR"/>
        </w:rPr>
        <w:t>, respectively, the input interface to the file/segment encapsulation module is not specified.</w:t>
      </w:r>
    </w:p>
    <w:p w14:paraId="5B546B5F" w14:textId="44F4FE08" w:rsidR="00CD2B90" w:rsidRDefault="00CD2B90" w:rsidP="00CD2B90">
      <w:pPr>
        <w:tabs>
          <w:tab w:val="left" w:pos="720"/>
        </w:tabs>
        <w:jc w:val="both"/>
        <w:rPr>
          <w:rFonts w:asciiTheme="majorHAnsi" w:eastAsia="Malgun Gothic" w:hAnsiTheme="majorHAnsi"/>
          <w:sz w:val="18"/>
          <w:szCs w:val="18"/>
          <w:lang w:val="en-GB" w:eastAsia="ko-KR"/>
        </w:rPr>
      </w:pPr>
      <w:r>
        <w:rPr>
          <w:rFonts w:asciiTheme="majorHAnsi" w:eastAsiaTheme="minorEastAsia" w:hAnsiTheme="majorHAnsi"/>
          <w:sz w:val="18"/>
          <w:szCs w:val="18"/>
          <w:lang w:val="en-GB" w:eastAsia="ja-JP"/>
        </w:rPr>
        <w:t>NOTE</w:t>
      </w:r>
      <w:r w:rsidR="00B160B8">
        <w:rPr>
          <w:rFonts w:asciiTheme="majorHAnsi" w:eastAsiaTheme="minorEastAsia" w:hAnsiTheme="majorHAnsi"/>
          <w:sz w:val="18"/>
          <w:szCs w:val="18"/>
          <w:lang w:val="en-GB" w:eastAsia="ja-JP"/>
        </w:rPr>
        <w:t> 3</w:t>
      </w:r>
      <w:r>
        <w:rPr>
          <w:rFonts w:asciiTheme="majorHAnsi" w:eastAsiaTheme="minorEastAsia" w:hAnsiTheme="majorHAnsi"/>
          <w:sz w:val="18"/>
          <w:szCs w:val="18"/>
          <w:lang w:val="en-GB" w:eastAsia="ja-JP"/>
        </w:rPr>
        <w:tab/>
      </w:r>
      <w:r>
        <w:rPr>
          <w:rFonts w:asciiTheme="majorHAnsi" w:hAnsiTheme="majorHAnsi"/>
          <w:sz w:val="18"/>
          <w:szCs w:val="18"/>
          <w:lang w:val="en-GB" w:eastAsia="ko-KR"/>
        </w:rPr>
        <w:t xml:space="preserve">While the syntax and semantics of the bitstreams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w:t>
      </w:r>
      <w:proofErr w:type="spellEnd"/>
      <w:r>
        <w:rPr>
          <w:rFonts w:asciiTheme="majorHAnsi" w:hAnsiTheme="majorHAnsi"/>
          <w:sz w:val="18"/>
          <w:szCs w:val="18"/>
          <w:lang w:val="en-GB" w:eastAsia="ko-KR"/>
        </w:rPr>
        <w:t xml:space="preserve">, is the same as for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w:t>
      </w:r>
      <w:proofErr w:type="spellEnd"/>
      <w:r>
        <w:rPr>
          <w:rFonts w:asciiTheme="majorHAnsi" w:hAnsiTheme="majorHAnsi"/>
          <w:sz w:val="18"/>
          <w:szCs w:val="18"/>
          <w:vertAlign w:val="subscript"/>
          <w:lang w:val="en-GB" w:eastAsia="ko-KR"/>
        </w:rPr>
        <w:t>-s</w:t>
      </w:r>
      <w:r>
        <w:rPr>
          <w:rFonts w:asciiTheme="majorHAnsi" w:hAnsiTheme="majorHAnsi"/>
          <w:sz w:val="18"/>
          <w:szCs w:val="18"/>
          <w:lang w:val="en-GB" w:eastAsia="ko-KR"/>
        </w:rPr>
        <w:t xml:space="preserve"> the input interface to the </w:t>
      </w:r>
      <w:r w:rsidR="00E97638">
        <w:rPr>
          <w:rFonts w:asciiTheme="majorHAnsi" w:hAnsiTheme="majorHAnsi"/>
          <w:sz w:val="18"/>
          <w:szCs w:val="18"/>
          <w:lang w:val="en-GB" w:eastAsia="ko-KR"/>
        </w:rPr>
        <w:t>file/</w:t>
      </w:r>
      <w:r>
        <w:rPr>
          <w:rFonts w:asciiTheme="majorHAnsi" w:hAnsiTheme="majorHAnsi"/>
          <w:sz w:val="18"/>
          <w:szCs w:val="18"/>
          <w:lang w:val="en-GB" w:eastAsia="ko-KR"/>
        </w:rPr>
        <w:t>segment encapsulation module is not specified.</w:t>
      </w:r>
    </w:p>
    <w:p w14:paraId="50A803AA" w14:textId="77777777" w:rsidR="00CD2B90" w:rsidRDefault="00CD2B90" w:rsidP="00CD2B90">
      <w:pPr>
        <w:tabs>
          <w:tab w:val="left" w:pos="720"/>
        </w:tabs>
        <w:jc w:val="both"/>
        <w:rPr>
          <w:rFonts w:asciiTheme="majorHAnsi" w:eastAsiaTheme="minorEastAsia" w:hAnsiTheme="majorHAnsi"/>
          <w:sz w:val="18"/>
          <w:szCs w:val="18"/>
          <w:lang w:val="en-GB" w:eastAsia="ja-JP"/>
        </w:rPr>
      </w:pPr>
    </w:p>
    <w:p w14:paraId="58A16DAB" w14:textId="77777777" w:rsidR="00CD2B90" w:rsidRPr="00C41EE6" w:rsidRDefault="00CD2B90" w:rsidP="00CD2B90">
      <w:pPr>
        <w:spacing w:after="240"/>
        <w:jc w:val="both"/>
        <w:rPr>
          <w:rFonts w:ascii="Cambria" w:eastAsia="Malgun Gothic" w:hAnsi="Cambria"/>
          <w:sz w:val="20"/>
          <w:szCs w:val="20"/>
          <w:lang w:val="en-GB" w:eastAsia="ko-KR"/>
        </w:rPr>
      </w:pPr>
      <w:r>
        <w:rPr>
          <w:rFonts w:asciiTheme="majorHAnsi" w:eastAsia="Malgun Gothic" w:hAnsiTheme="majorHAnsi"/>
          <w:sz w:val="20"/>
          <w:lang w:val="en-GB" w:eastAsia="ko-KR"/>
        </w:rPr>
        <w:t>A real-world audio-visual scene (A) is captured by audio sensors as well as a set of cameras or a camera device with multiple lenses and sensors. The acquisition results in a set of digital image/video (B</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and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signals. The cameras/lenses typically cover all directions around the centre point of the camera </w:t>
      </w:r>
      <w:r w:rsidRPr="00C41EE6">
        <w:rPr>
          <w:rFonts w:ascii="Cambria" w:eastAsia="Malgun Gothic" w:hAnsi="Cambria"/>
          <w:sz w:val="20"/>
          <w:szCs w:val="20"/>
          <w:lang w:val="en-GB" w:eastAsia="ko-KR"/>
        </w:rPr>
        <w:t>set or camera device, thus the name of 360-degree video.</w:t>
      </w:r>
    </w:p>
    <w:p w14:paraId="43F91BF4" w14:textId="3E0F8D7C" w:rsidR="00CD2B90" w:rsidRPr="00C41EE6" w:rsidRDefault="00CD2B90" w:rsidP="00CD2B90">
      <w:pPr>
        <w:spacing w:after="240"/>
        <w:jc w:val="both"/>
        <w:rPr>
          <w:rFonts w:ascii="Cambria" w:eastAsia="Malgun Gothic" w:hAnsi="Cambria"/>
          <w:sz w:val="20"/>
          <w:szCs w:val="20"/>
          <w:lang w:val="en-GB" w:eastAsia="ko-KR"/>
        </w:rPr>
      </w:pPr>
      <w:r w:rsidRPr="00C41EE6">
        <w:rPr>
          <w:rFonts w:ascii="Cambria" w:eastAsia="Malgun Gothic" w:hAnsi="Cambria"/>
          <w:sz w:val="20"/>
          <w:szCs w:val="20"/>
          <w:lang w:val="en-GB" w:eastAsia="ko-KR"/>
        </w:rPr>
        <w:t>Audio may be captured using many different microphone configurations and stored as several different content</w:t>
      </w:r>
      <w:r>
        <w:rPr>
          <w:rFonts w:asciiTheme="majorHAnsi" w:eastAsia="Malgun Gothic" w:hAnsiTheme="majorHAnsi"/>
          <w:sz w:val="20"/>
          <w:lang w:val="en-GB" w:eastAsia="ko-KR"/>
        </w:rPr>
        <w:t xml:space="preserve"> formats, including channel-based signals, static or dynamic (i.e.</w:t>
      </w:r>
      <w:r w:rsidR="000D42A2">
        <w:rPr>
          <w:rFonts w:asciiTheme="majorHAnsi" w:eastAsia="Malgun Gothic" w:hAnsiTheme="majorHAnsi"/>
          <w:sz w:val="20"/>
          <w:lang w:val="en-GB" w:eastAsia="ko-KR"/>
        </w:rPr>
        <w:t>,</w:t>
      </w:r>
      <w:r>
        <w:rPr>
          <w:rFonts w:asciiTheme="majorHAnsi" w:eastAsia="Malgun Gothic" w:hAnsiTheme="majorHAnsi"/>
          <w:sz w:val="20"/>
          <w:lang w:val="en-GB" w:eastAsia="ko-KR"/>
        </w:rPr>
        <w:t xml:space="preserve"> moving through the 3D scene) object signals, and scene-based signals (e.g.</w:t>
      </w:r>
      <w:r w:rsidR="000D42A2">
        <w:rPr>
          <w:rFonts w:asciiTheme="majorHAnsi" w:eastAsia="Malgun Gothic" w:hAnsiTheme="majorHAnsi"/>
          <w:sz w:val="20"/>
          <w:lang w:val="en-GB" w:eastAsia="ko-KR"/>
        </w:rPr>
        <w:t>,</w:t>
      </w:r>
      <w:r>
        <w:rPr>
          <w:rFonts w:asciiTheme="majorHAnsi" w:eastAsia="Malgun Gothic" w:hAnsiTheme="majorHAnsi"/>
          <w:sz w:val="20"/>
          <w:lang w:val="en-GB" w:eastAsia="ko-KR"/>
        </w:rPr>
        <w:t xml:space="preserve"> Higher Order Ambisonics). The channel-based signals typically conform to one of the loudspeaker layouts defined in </w:t>
      </w:r>
      <w:r>
        <w:rPr>
          <w:rFonts w:asciiTheme="majorHAnsi" w:hAnsiTheme="majorHAnsi"/>
          <w:sz w:val="20"/>
          <w:lang w:val="en-GB"/>
        </w:rPr>
        <w:t>ISO/IEC 23091-3</w:t>
      </w:r>
      <w:r>
        <w:rPr>
          <w:rFonts w:asciiTheme="majorHAnsi" w:eastAsia="Malgun Gothic" w:hAnsiTheme="majorHAnsi"/>
          <w:sz w:val="20"/>
          <w:lang w:val="en-GB" w:eastAsia="ko-KR"/>
        </w:rPr>
        <w:t xml:space="preserve">. In an omnidirectional media application, the loudspeaker layout signals of the rendered immersive audio program are </w:t>
      </w:r>
      <w:proofErr w:type="spellStart"/>
      <w:r>
        <w:rPr>
          <w:rFonts w:asciiTheme="majorHAnsi" w:eastAsia="Malgun Gothic" w:hAnsiTheme="majorHAnsi"/>
          <w:sz w:val="20"/>
          <w:lang w:val="en-GB" w:eastAsia="ko-KR"/>
        </w:rPr>
        <w:t>binauralized</w:t>
      </w:r>
      <w:proofErr w:type="spellEnd"/>
      <w:r>
        <w:rPr>
          <w:rFonts w:asciiTheme="majorHAnsi" w:eastAsia="Malgun Gothic" w:hAnsiTheme="majorHAnsi"/>
          <w:sz w:val="20"/>
          <w:lang w:val="en-GB" w:eastAsia="ko-KR"/>
        </w:rPr>
        <w:t xml:space="preserve"> for </w:t>
      </w:r>
      <w:r w:rsidRPr="00C41EE6">
        <w:rPr>
          <w:rFonts w:ascii="Cambria" w:eastAsia="Malgun Gothic" w:hAnsi="Cambria"/>
          <w:sz w:val="20"/>
          <w:szCs w:val="20"/>
          <w:lang w:val="en-GB" w:eastAsia="ko-KR"/>
        </w:rPr>
        <w:t>presentation via headphones.</w:t>
      </w:r>
    </w:p>
    <w:p w14:paraId="46B22985" w14:textId="77777777" w:rsidR="00CD2B90" w:rsidRPr="00C41EE6" w:rsidRDefault="00CD2B90" w:rsidP="00CD2B90">
      <w:pPr>
        <w:spacing w:after="240"/>
        <w:jc w:val="both"/>
        <w:rPr>
          <w:rFonts w:ascii="Cambria" w:eastAsia="Malgun Gothic" w:hAnsi="Cambria"/>
          <w:sz w:val="20"/>
          <w:szCs w:val="20"/>
          <w:lang w:val="en-GB" w:eastAsia="ko-KR"/>
        </w:rPr>
      </w:pPr>
      <w:r w:rsidRPr="00C41EE6">
        <w:rPr>
          <w:rFonts w:ascii="Cambria" w:eastAsia="Malgun Gothic" w:hAnsi="Cambria"/>
          <w:sz w:val="20"/>
          <w:szCs w:val="20"/>
          <w:lang w:val="en-GB" w:eastAsia="ko-KR"/>
        </w:rPr>
        <w:t>For audio, no stitching process is needed, since the captured signals are inherently immersive and omnidirectional.</w:t>
      </w:r>
    </w:p>
    <w:p w14:paraId="3BEFB0E7" w14:textId="317500B4" w:rsidR="00CD2B90" w:rsidRDefault="00CD2B90" w:rsidP="00CD2B90">
      <w:pPr>
        <w:spacing w:after="240"/>
        <w:jc w:val="both"/>
        <w:rPr>
          <w:rFonts w:asciiTheme="majorHAnsi" w:eastAsia="Malgun Gothic" w:hAnsiTheme="majorHAnsi"/>
          <w:sz w:val="20"/>
          <w:lang w:val="en-GB" w:eastAsia="ko-KR"/>
        </w:rPr>
      </w:pPr>
      <w:r w:rsidRPr="00C41EE6">
        <w:rPr>
          <w:rFonts w:ascii="Cambria" w:eastAsia="Malgun Gothic" w:hAnsi="Cambria"/>
          <w:sz w:val="20"/>
          <w:szCs w:val="20"/>
          <w:lang w:val="en-GB" w:eastAsia="ko-KR"/>
        </w:rPr>
        <w:t>This document specifies the following types of omnidirectional video and images, which differ in the architecture</w:t>
      </w:r>
      <w:r>
        <w:rPr>
          <w:rFonts w:asciiTheme="majorHAnsi" w:eastAsia="Malgun Gothic" w:hAnsiTheme="majorHAnsi"/>
          <w:sz w:val="20"/>
          <w:lang w:val="en-GB" w:eastAsia="ko-KR"/>
        </w:rPr>
        <w:t xml:space="preserve"> in the image pre-processing for encoding and in the image rendering processing blocks:</w:t>
      </w:r>
    </w:p>
    <w:p w14:paraId="756262BC" w14:textId="77777777" w:rsidR="00CD2B90" w:rsidRDefault="00CD2B90" w:rsidP="00CD2B90">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Projected omnidirectional video/images: </w:t>
      </w:r>
    </w:p>
    <w:p w14:paraId="5A72B7D0"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The images (B</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xml:space="preserve">) of the same time instance are stitched, possibly rotated, and projected onto a 2D picture coordinates using a mathematically specified projection format. Optionally, the resulting projected pictures may be further mapped region-wise onto a packed picture. Either projected pictures or packed pictures are subject to video or image encoding. </w:t>
      </w:r>
    </w:p>
    <w:p w14:paraId="7E028797"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Either regions of the decoded packed pictures (if region-wise packing has been applied) or the entire projected picture (otherwise) is mapped onto a rendering mesh suitable for the projection format in use.</w:t>
      </w:r>
    </w:p>
    <w:p w14:paraId="4218B4AD" w14:textId="77777777" w:rsidR="00CD2B90" w:rsidRDefault="00CD2B90" w:rsidP="00CD2B90">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Fisheye omnidirectional video/images: </w:t>
      </w:r>
    </w:p>
    <w:p w14:paraId="48D81E66"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Circular images (Bi) captured by fisheye lenses are arranged onto a 2D picture, which is then input to video or image encoding.</w:t>
      </w:r>
    </w:p>
    <w:p w14:paraId="261308D2"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The decoded circular images are stitched using the signalled fisheye-specific parameters.</w:t>
      </w:r>
    </w:p>
    <w:p w14:paraId="43462AFE" w14:textId="77777777" w:rsidR="00CD2B90" w:rsidRDefault="00CD2B90" w:rsidP="00CD2B90">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Mesh omnidirectional video:</w:t>
      </w:r>
    </w:p>
    <w:p w14:paraId="75EC2FC8"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A 3D mesh consisting of mesh elements is generated, where mesh elements can be either parallelograms or regions of a sphere surface. The images (Bi) of the same time instance are stitched, possibly rotated, and projected onto the 3D mesh. Mesh elements are mapped onto rectangular regions of one or more 2D pictures, which are input to video encoding.</w:t>
      </w:r>
    </w:p>
    <w:p w14:paraId="00F1FFE0"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Rectangular regions of the decoded 2D picture(s) are mapped to the 3D mesh, which is used directly as the rendering mesh.</w:t>
      </w:r>
    </w:p>
    <w:p w14:paraId="5EF1DD5C" w14:textId="77777777" w:rsidR="00CD2B90" w:rsidRPr="00C41EE6" w:rsidRDefault="00CD2B90" w:rsidP="00CD2B90">
      <w:pPr>
        <w:spacing w:after="240"/>
        <w:jc w:val="both"/>
        <w:rPr>
          <w:rFonts w:ascii="Cambria" w:eastAsia="Malgun Gothic" w:hAnsi="Cambria"/>
          <w:sz w:val="20"/>
          <w:szCs w:val="20"/>
          <w:lang w:val="en-GB" w:eastAsia="ko-KR"/>
        </w:rPr>
      </w:pPr>
      <w:r>
        <w:rPr>
          <w:rFonts w:asciiTheme="majorHAnsi" w:eastAsia="Malgun Gothic" w:hAnsiTheme="majorHAnsi"/>
          <w:sz w:val="20"/>
          <w:lang w:val="en-GB" w:eastAsia="ko-KR"/>
        </w:rPr>
        <w:t xml:space="preserve">Further details of the architecture for projected, fisheye, and mesh omnidirectional video/images are </w:t>
      </w:r>
      <w:r w:rsidRPr="00C41EE6">
        <w:rPr>
          <w:rFonts w:ascii="Cambria" w:eastAsia="Malgun Gothic" w:hAnsi="Cambria"/>
          <w:sz w:val="20"/>
          <w:szCs w:val="20"/>
          <w:lang w:val="en-GB" w:eastAsia="ko-KR"/>
        </w:rPr>
        <w:t>provided in subclauses4.3, 4.4, and4.5, respectively.</w:t>
      </w:r>
    </w:p>
    <w:p w14:paraId="7FC5F9F8" w14:textId="77777777" w:rsidR="00CD2B90" w:rsidRDefault="00CD2B90" w:rsidP="00CD2B90">
      <w:pPr>
        <w:spacing w:after="240"/>
        <w:jc w:val="both"/>
        <w:rPr>
          <w:rFonts w:asciiTheme="majorHAnsi" w:eastAsia="Malgun Gothic" w:hAnsiTheme="majorHAnsi"/>
          <w:sz w:val="20"/>
          <w:lang w:val="en-GB" w:eastAsia="ko-KR"/>
        </w:rPr>
      </w:pPr>
      <w:r w:rsidRPr="00C41EE6">
        <w:rPr>
          <w:rFonts w:ascii="Cambria" w:eastAsia="Malgun Gothic" w:hAnsi="Cambria"/>
          <w:sz w:val="20"/>
          <w:szCs w:val="20"/>
          <w:lang w:val="en-GB" w:eastAsia="ko-KR"/>
        </w:rPr>
        <w:lastRenderedPageBreak/>
        <w:t>T</w:t>
      </w:r>
      <w:r>
        <w:rPr>
          <w:rFonts w:asciiTheme="majorHAnsi" w:eastAsia="Malgun Gothic" w:hAnsiTheme="majorHAnsi"/>
          <w:sz w:val="20"/>
          <w:lang w:val="en-GB" w:eastAsia="ko-KR"/>
        </w:rPr>
        <w:t>he pre-processed pictures (D) are encoded as coded images (E</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or a coded video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lang w:val="en-GB" w:eastAsia="ko-KR"/>
        </w:rPr>
        <w:t>). The captured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is encoded as an audio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The coded images, video or audio are then composed into a media file for file playback (F) or a sequence of an initialization segment and media segments for streaming (F</w:t>
      </w:r>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F</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according to a particular media container file format. In this document, the media container file format is the ISO Base Media File Format specified in </w:t>
      </w:r>
      <w:r>
        <w:rPr>
          <w:rFonts w:asciiTheme="majorHAnsi" w:hAnsiTheme="majorHAnsi"/>
          <w:sz w:val="20"/>
          <w:lang w:val="en-GB"/>
        </w:rPr>
        <w:t>ISO/IEC 14496-12</w:t>
      </w:r>
      <w:r>
        <w:rPr>
          <w:rFonts w:asciiTheme="majorHAnsi" w:eastAsia="Malgun Gothic" w:hAnsiTheme="majorHAnsi"/>
          <w:sz w:val="20"/>
          <w:lang w:val="en-GB" w:eastAsia="ko-KR"/>
        </w:rPr>
        <w:t xml:space="preserve">. The file </w:t>
      </w:r>
      <w:proofErr w:type="spellStart"/>
      <w:r>
        <w:rPr>
          <w:rFonts w:asciiTheme="majorHAnsi" w:eastAsia="Malgun Gothic" w:hAnsiTheme="majorHAnsi"/>
          <w:sz w:val="20"/>
          <w:lang w:val="en-GB" w:eastAsia="ko-KR"/>
        </w:rPr>
        <w:t>encapsulator</w:t>
      </w:r>
      <w:proofErr w:type="spellEnd"/>
      <w:r>
        <w:rPr>
          <w:rFonts w:asciiTheme="majorHAnsi" w:eastAsia="Malgun Gothic" w:hAnsiTheme="majorHAnsi"/>
          <w:sz w:val="20"/>
          <w:lang w:val="en-GB" w:eastAsia="ko-KR"/>
        </w:rPr>
        <w:t xml:space="preserve"> also includes metadata into the file or the segments.</w:t>
      </w:r>
    </w:p>
    <w:p w14:paraId="6913ABCF" w14:textId="77777777" w:rsidR="00CD2B90" w:rsidRDefault="00CD2B90" w:rsidP="00CD2B90">
      <w:p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segments F</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are delivered using a delivery mechanism to Dynamic adaptation service. </w:t>
      </w:r>
    </w:p>
    <w:p w14:paraId="32B302D6" w14:textId="3DDD28B9" w:rsidR="00CD2B90" w:rsidRDefault="00CD2B90" w:rsidP="00CD2B90">
      <w:pPr>
        <w:spacing w:after="240"/>
        <w:jc w:val="both"/>
        <w:rPr>
          <w:rFonts w:asciiTheme="majorHAnsi" w:eastAsia="Malgun Gothic" w:hAnsiTheme="majorHAnsi"/>
          <w:sz w:val="20"/>
          <w:lang w:val="en-GB" w:eastAsia="ko-KR"/>
        </w:rPr>
      </w:pPr>
      <w:r>
        <w:rPr>
          <w:rFonts w:asciiTheme="majorHAnsi" w:eastAsiaTheme="minorEastAsia" w:hAnsiTheme="majorHAnsi"/>
          <w:sz w:val="20"/>
          <w:lang w:val="en-GB" w:eastAsia="ja-JP"/>
        </w:rPr>
        <w:t>In the Dynamic adaptation service,</w:t>
      </w:r>
      <w:r>
        <w:rPr>
          <w:rFonts w:asciiTheme="majorHAnsi" w:eastAsia="Malgun Gothic" w:hAnsiTheme="majorHAnsi"/>
          <w:sz w:val="20"/>
          <w:lang w:val="en-GB" w:eastAsia="ko-KR"/>
        </w:rPr>
        <w:t xml:space="preserve"> the dynamic adaptation parameters, such as bitrate (see Clause H.3), are sen</w:t>
      </w:r>
      <w:r w:rsidR="00B160B8">
        <w:rPr>
          <w:rFonts w:asciiTheme="majorHAnsi" w:eastAsia="Malgun Gothic" w:hAnsiTheme="majorHAnsi"/>
          <w:sz w:val="20"/>
          <w:lang w:val="en-GB" w:eastAsia="ko-KR"/>
        </w:rPr>
        <w:t>t</w:t>
      </w:r>
      <w:r>
        <w:rPr>
          <w:rFonts w:asciiTheme="majorHAnsi" w:eastAsia="Malgun Gothic" w:hAnsiTheme="majorHAnsi"/>
          <w:sz w:val="20"/>
          <w:lang w:val="en-GB" w:eastAsia="ko-KR"/>
        </w:rPr>
        <w:t xml:space="preserve"> from the Strategy module in OMAF player to the Adaptation engine module in Dynamic adaptation service, which determines which segments to be received based on the dynamic adaptation parameters, according to what Adaptation logic module instructs. </w:t>
      </w:r>
      <w:r>
        <w:rPr>
          <w:rFonts w:asciiTheme="majorHAnsi" w:eastAsiaTheme="minorEastAsia" w:hAnsiTheme="majorHAnsi"/>
          <w:sz w:val="20"/>
          <w:lang w:val="en-GB" w:eastAsia="ja-JP"/>
        </w:rPr>
        <w:t xml:space="preserve">The received segments </w:t>
      </w:r>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carried in tracks determined by delivery mechanism are identical to the segment</w:t>
      </w:r>
      <w:r w:rsidR="00B160B8">
        <w:rPr>
          <w:rFonts w:asciiTheme="majorHAnsi" w:eastAsia="Malgun Gothic" w:hAnsiTheme="majorHAnsi"/>
          <w:sz w:val="20"/>
          <w:lang w:val="en-GB" w:eastAsia="ko-KR"/>
        </w:rPr>
        <w:t>s</w:t>
      </w:r>
      <w:r>
        <w:rPr>
          <w:rFonts w:asciiTheme="majorHAnsi" w:eastAsia="Malgun Gothic" w:hAnsiTheme="majorHAnsi"/>
          <w:sz w:val="20"/>
          <w:lang w:val="en-GB" w:eastAsia="ko-KR"/>
        </w:rPr>
        <w:t xml:space="preserve"> (F</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except when bitstream rewriting is needed. Viewport-dependent video may be carried in multiple tracks, which may be processed and extract the coded video streams in </w:t>
      </w:r>
      <w:r w:rsidR="00E97638">
        <w:rPr>
          <w:rFonts w:asciiTheme="majorHAnsi" w:eastAsia="Malgun Gothic" w:hAnsiTheme="majorHAnsi"/>
          <w:sz w:val="20"/>
          <w:lang w:val="en-GB" w:eastAsia="ko-KR"/>
        </w:rPr>
        <w:t>File/s</w:t>
      </w:r>
      <w:r>
        <w:rPr>
          <w:rFonts w:asciiTheme="majorHAnsi" w:eastAsia="Malgun Gothic" w:hAnsiTheme="majorHAnsi"/>
          <w:sz w:val="20"/>
          <w:lang w:val="en-GB" w:eastAsia="ko-KR"/>
        </w:rPr>
        <w:t xml:space="preserve">egment </w:t>
      </w:r>
      <w:proofErr w:type="spellStart"/>
      <w:r>
        <w:rPr>
          <w:rFonts w:asciiTheme="majorHAnsi" w:eastAsia="Malgun Gothic" w:hAnsiTheme="majorHAnsi"/>
          <w:sz w:val="20"/>
          <w:lang w:val="en-GB" w:eastAsia="ko-KR"/>
        </w:rPr>
        <w:t>decapsulator</w:t>
      </w:r>
      <w:proofErr w:type="spellEnd"/>
      <w:r>
        <w:rPr>
          <w:rFonts w:asciiTheme="majorHAnsi" w:eastAsia="Malgun Gothic" w:hAnsiTheme="majorHAnsi"/>
          <w:sz w:val="20"/>
          <w:lang w:val="en-GB" w:eastAsia="ko-KR"/>
        </w:rPr>
        <w:t>. The coded video streams are merged in the bitstream rewriting into a single video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This single video bitstream</w:t>
      </w:r>
      <w:bookmarkStart w:id="8" w:name="_Hlk108703346"/>
      <w:r>
        <w:rPr>
          <w:rFonts w:asciiTheme="majorHAnsi" w:eastAsia="Malgun Gothic" w:hAnsiTheme="majorHAnsi"/>
          <w:sz w:val="20"/>
          <w:lang w:val="en-GB" w:eastAsia="ko-KR"/>
        </w:rPr>
        <w:t xml:space="preserve"> (</w:t>
      </w:r>
      <w:bookmarkEnd w:id="8"/>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is composed into segments for streaming (F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xml:space="preserve">) in </w:t>
      </w:r>
      <w:r w:rsidR="00B160B8">
        <w:rPr>
          <w:rFonts w:asciiTheme="majorHAnsi" w:eastAsia="Malgun Gothic" w:hAnsiTheme="majorHAnsi"/>
          <w:sz w:val="20"/>
          <w:lang w:val="en-GB" w:eastAsia="ko-KR"/>
        </w:rPr>
        <w:t xml:space="preserve">the </w:t>
      </w:r>
      <w:r w:rsidR="00E97638">
        <w:rPr>
          <w:rFonts w:asciiTheme="majorHAnsi" w:eastAsia="Malgun Gothic" w:hAnsiTheme="majorHAnsi"/>
          <w:sz w:val="20"/>
          <w:lang w:val="en-GB" w:eastAsia="ko-KR"/>
        </w:rPr>
        <w:t>File/s</w:t>
      </w:r>
      <w:r>
        <w:rPr>
          <w:rFonts w:asciiTheme="majorHAnsi" w:eastAsia="Malgun Gothic" w:hAnsiTheme="majorHAnsi"/>
          <w:sz w:val="20"/>
          <w:lang w:val="en-GB" w:eastAsia="ko-KR"/>
        </w:rPr>
        <w:t>egment encapsulation module, according to a particular media container file format. The segments 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xml:space="preserve"> are delivered to a</w:t>
      </w:r>
      <w:r w:rsidR="00B160B8">
        <w:rPr>
          <w:rFonts w:asciiTheme="majorHAnsi" w:eastAsia="Malgun Gothic" w:hAnsiTheme="majorHAnsi"/>
          <w:sz w:val="20"/>
          <w:lang w:val="en-GB" w:eastAsia="ko-KR"/>
        </w:rPr>
        <w:t>n</w:t>
      </w:r>
      <w:r>
        <w:rPr>
          <w:rFonts w:asciiTheme="majorHAnsi" w:eastAsia="Malgun Gothic" w:hAnsiTheme="majorHAnsi"/>
          <w:sz w:val="20"/>
          <w:lang w:val="en-GB" w:eastAsia="ko-KR"/>
        </w:rPr>
        <w:t xml:space="preserve"> OMAF player.</w:t>
      </w:r>
    </w:p>
    <w:p w14:paraId="18808F08" w14:textId="304047BB" w:rsidR="00CD2B90" w:rsidRDefault="00CD2B90" w:rsidP="00CD2B90">
      <w:pPr>
        <w:spacing w:after="240"/>
        <w:jc w:val="both"/>
        <w:rPr>
          <w:rFonts w:asciiTheme="majorHAnsi" w:eastAsiaTheme="minorEastAsia" w:hAnsiTheme="majorHAnsi"/>
          <w:sz w:val="18"/>
          <w:szCs w:val="18"/>
          <w:lang w:val="en-GB" w:eastAsia="ja-JP"/>
        </w:rPr>
      </w:pPr>
      <w:r w:rsidRPr="00C41EE6">
        <w:rPr>
          <w:rFonts w:ascii="Cambria" w:eastAsia="Malgun Gothic" w:hAnsi="Cambria"/>
          <w:sz w:val="20"/>
          <w:szCs w:val="20"/>
          <w:lang w:val="en-GB" w:eastAsia="ko-KR"/>
        </w:rPr>
        <w:t>NOTE</w:t>
      </w:r>
      <w:r w:rsidR="00B160B8">
        <w:rPr>
          <w:rFonts w:ascii="Cambria" w:eastAsia="Malgun Gothic" w:hAnsi="Cambria"/>
          <w:sz w:val="20"/>
          <w:szCs w:val="20"/>
          <w:lang w:val="en-GB" w:eastAsia="ko-KR"/>
        </w:rPr>
        <w:t> 4</w:t>
      </w:r>
      <w:r>
        <w:rPr>
          <w:rFonts w:asciiTheme="majorHAnsi" w:eastAsiaTheme="minorEastAsia" w:hAnsiTheme="majorHAnsi"/>
          <w:sz w:val="18"/>
          <w:szCs w:val="18"/>
          <w:lang w:val="en-GB" w:eastAsia="ja-JP"/>
        </w:rPr>
        <w:tab/>
        <w:t xml:space="preserve">When </w:t>
      </w:r>
      <w:r w:rsidR="00733156">
        <w:rPr>
          <w:rFonts w:asciiTheme="majorHAnsi" w:eastAsiaTheme="minorEastAsia" w:hAnsiTheme="majorHAnsi"/>
          <w:sz w:val="18"/>
          <w:szCs w:val="18"/>
          <w:lang w:val="en-GB" w:eastAsia="ja-JP"/>
        </w:rPr>
        <w:t xml:space="preserve">the </w:t>
      </w:r>
      <w:r>
        <w:rPr>
          <w:rFonts w:asciiTheme="majorHAnsi" w:eastAsiaTheme="minorEastAsia" w:hAnsiTheme="majorHAnsi"/>
          <w:sz w:val="18"/>
          <w:szCs w:val="18"/>
          <w:lang w:val="en-GB" w:eastAsia="ja-JP"/>
        </w:rPr>
        <w:t>OMAF player use</w:t>
      </w:r>
      <w:r w:rsidR="00733156">
        <w:rPr>
          <w:rFonts w:asciiTheme="majorHAnsi" w:eastAsiaTheme="minorEastAsia" w:hAnsiTheme="majorHAnsi"/>
          <w:sz w:val="18"/>
          <w:szCs w:val="18"/>
          <w:lang w:val="en-GB" w:eastAsia="ja-JP"/>
        </w:rPr>
        <w:t>s</w:t>
      </w:r>
      <w:r>
        <w:rPr>
          <w:rFonts w:asciiTheme="majorHAnsi" w:eastAsiaTheme="minorEastAsia" w:hAnsiTheme="majorHAnsi"/>
          <w:sz w:val="18"/>
          <w:szCs w:val="18"/>
          <w:lang w:val="en-GB" w:eastAsia="ja-JP"/>
        </w:rPr>
        <w:t xml:space="preserve"> the Dynamic adaptation service, the OMAF player can </w:t>
      </w:r>
      <w:r w:rsidR="00733156">
        <w:rPr>
          <w:rFonts w:asciiTheme="majorHAnsi" w:eastAsiaTheme="minorEastAsia" w:hAnsiTheme="majorHAnsi"/>
          <w:sz w:val="18"/>
          <w:szCs w:val="18"/>
          <w:lang w:val="en-GB" w:eastAsia="ja-JP"/>
        </w:rPr>
        <w:t>perform a reduced</w:t>
      </w:r>
      <w:r>
        <w:rPr>
          <w:rFonts w:asciiTheme="majorHAnsi" w:eastAsiaTheme="minorEastAsia" w:hAnsiTheme="majorHAnsi"/>
          <w:sz w:val="18"/>
          <w:szCs w:val="18"/>
          <w:lang w:val="en-GB" w:eastAsia="ja-JP"/>
        </w:rPr>
        <w:t xml:space="preserve"> process because</w:t>
      </w:r>
      <w:r w:rsidR="00733156">
        <w:rPr>
          <w:rFonts w:asciiTheme="majorHAnsi" w:eastAsiaTheme="minorEastAsia" w:hAnsiTheme="majorHAnsi"/>
          <w:sz w:val="18"/>
          <w:szCs w:val="18"/>
          <w:lang w:val="en-GB" w:eastAsia="ja-JP"/>
        </w:rPr>
        <w:t>,</w:t>
      </w:r>
      <w:r>
        <w:rPr>
          <w:rFonts w:asciiTheme="majorHAnsi" w:eastAsiaTheme="minorEastAsia" w:hAnsiTheme="majorHAnsi"/>
          <w:sz w:val="18"/>
          <w:szCs w:val="18"/>
          <w:lang w:val="en-GB" w:eastAsia="ja-JP"/>
        </w:rPr>
        <w:t xml:space="preserve"> instead </w:t>
      </w:r>
      <w:r w:rsidR="00733156">
        <w:rPr>
          <w:rFonts w:asciiTheme="majorHAnsi" w:eastAsiaTheme="minorEastAsia" w:hAnsiTheme="majorHAnsi"/>
          <w:sz w:val="18"/>
          <w:szCs w:val="18"/>
          <w:lang w:val="en-GB" w:eastAsia="ja-JP"/>
        </w:rPr>
        <w:t xml:space="preserve">of </w:t>
      </w:r>
      <w:r>
        <w:rPr>
          <w:rFonts w:asciiTheme="majorHAnsi" w:eastAsiaTheme="minorEastAsia" w:hAnsiTheme="majorHAnsi"/>
          <w:sz w:val="18"/>
          <w:szCs w:val="18"/>
          <w:lang w:val="en-GB" w:eastAsia="ja-JP"/>
        </w:rPr>
        <w:t xml:space="preserve">Dynamic adaptation service handling the adaptation and bitstream merging function, the OMAF player only </w:t>
      </w:r>
      <w:r w:rsidR="00733156">
        <w:rPr>
          <w:rFonts w:asciiTheme="majorHAnsi" w:eastAsiaTheme="minorEastAsia" w:hAnsiTheme="majorHAnsi"/>
          <w:sz w:val="18"/>
          <w:szCs w:val="18"/>
          <w:lang w:val="en-GB" w:eastAsia="ja-JP"/>
        </w:rPr>
        <w:t xml:space="preserve">needs </w:t>
      </w:r>
      <w:r>
        <w:rPr>
          <w:rFonts w:asciiTheme="majorHAnsi" w:eastAsiaTheme="minorEastAsia" w:hAnsiTheme="majorHAnsi"/>
          <w:sz w:val="18"/>
          <w:szCs w:val="18"/>
          <w:lang w:val="en-GB" w:eastAsia="ja-JP"/>
        </w:rPr>
        <w:t>to send the dynamic adaptation parameters.</w:t>
      </w:r>
    </w:p>
    <w:p w14:paraId="747F031B" w14:textId="158BED5E" w:rsidR="00E85DB8" w:rsidRPr="00E85DB8" w:rsidRDefault="00E85DB8" w:rsidP="00CD2B90">
      <w:pPr>
        <w:spacing w:after="240"/>
        <w:jc w:val="both"/>
        <w:rPr>
          <w:rFonts w:asciiTheme="majorHAnsi" w:eastAsiaTheme="minorEastAsia" w:hAnsiTheme="majorHAnsi"/>
          <w:sz w:val="18"/>
          <w:szCs w:val="18"/>
          <w:lang w:val="en-GB" w:eastAsia="ja-JP"/>
        </w:rPr>
      </w:pPr>
      <w:r w:rsidRPr="00E85DB8">
        <w:rPr>
          <w:rFonts w:ascii="Cambria" w:eastAsia="Malgun Gothic" w:hAnsi="Cambria"/>
          <w:sz w:val="20"/>
          <w:szCs w:val="20"/>
          <w:lang w:val="en-GB" w:eastAsia="ko-KR"/>
        </w:rPr>
        <w:t>NOTE</w:t>
      </w:r>
      <w:r w:rsidR="00B160B8">
        <w:rPr>
          <w:rFonts w:ascii="Cambria" w:eastAsia="Malgun Gothic" w:hAnsi="Cambria"/>
          <w:sz w:val="20"/>
          <w:szCs w:val="20"/>
          <w:lang w:val="en-GB" w:eastAsia="ko-KR"/>
        </w:rPr>
        <w:t> 5</w:t>
      </w:r>
      <w:r w:rsidRPr="00E85DB8">
        <w:rPr>
          <w:rFonts w:ascii="Cambria" w:eastAsia="Malgun Gothic" w:hAnsi="Cambria"/>
          <w:sz w:val="20"/>
          <w:szCs w:val="20"/>
          <w:lang w:val="en-GB" w:eastAsia="ko-KR"/>
        </w:rPr>
        <w:t xml:space="preserve"> </w:t>
      </w:r>
      <w:r>
        <w:rPr>
          <w:rFonts w:asciiTheme="majorHAnsi" w:eastAsiaTheme="minorEastAsia" w:hAnsiTheme="majorHAnsi"/>
          <w:sz w:val="18"/>
          <w:szCs w:val="18"/>
          <w:lang w:val="en-GB" w:eastAsia="ja-JP"/>
        </w:rPr>
        <w:tab/>
        <w:t xml:space="preserve">If the segments </w:t>
      </w:r>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xml:space="preserve">) are contained in a file and delivered to an OMAF player, </w:t>
      </w:r>
      <w:r w:rsidRPr="00E85DB8">
        <w:rPr>
          <w:rFonts w:asciiTheme="majorHAnsi" w:eastAsiaTheme="minorEastAsia" w:hAnsiTheme="majorHAnsi"/>
          <w:sz w:val="18"/>
          <w:szCs w:val="18"/>
          <w:lang w:val="en-GB" w:eastAsia="ja-JP"/>
        </w:rPr>
        <w:t xml:space="preserve">the file is a file that contains </w:t>
      </w:r>
      <w:r>
        <w:rPr>
          <w:rFonts w:asciiTheme="majorHAnsi" w:eastAsiaTheme="minorEastAsia" w:hAnsiTheme="majorHAnsi"/>
          <w:sz w:val="18"/>
          <w:szCs w:val="18"/>
          <w:lang w:val="en-GB" w:eastAsia="ja-JP"/>
        </w:rPr>
        <w:t>the</w:t>
      </w:r>
      <w:r w:rsidRPr="00E85DB8">
        <w:rPr>
          <w:rFonts w:asciiTheme="majorHAnsi" w:eastAsiaTheme="minorEastAsia" w:hAnsiTheme="majorHAnsi"/>
          <w:sz w:val="18"/>
          <w:szCs w:val="18"/>
          <w:lang w:val="en-GB" w:eastAsia="ja-JP"/>
        </w:rPr>
        <w:t xml:space="preserve"> adapted segment</w:t>
      </w:r>
      <w:r>
        <w:rPr>
          <w:rFonts w:asciiTheme="majorHAnsi" w:eastAsiaTheme="minorEastAsia" w:hAnsiTheme="majorHAnsi"/>
          <w:sz w:val="18"/>
          <w:szCs w:val="18"/>
          <w:lang w:val="en-GB" w:eastAsia="ja-JP"/>
        </w:rPr>
        <w:t>s,</w:t>
      </w:r>
      <w:r w:rsidRPr="00E85DB8">
        <w:rPr>
          <w:rFonts w:asciiTheme="majorHAnsi" w:eastAsiaTheme="minorEastAsia" w:hAnsiTheme="majorHAnsi"/>
          <w:sz w:val="18"/>
          <w:szCs w:val="18"/>
          <w:lang w:val="en-GB" w:eastAsia="ja-JP"/>
        </w:rPr>
        <w:t xml:space="preserve"> and is not an entire duration file</w:t>
      </w:r>
      <w:r>
        <w:rPr>
          <w:rFonts w:asciiTheme="majorHAnsi" w:eastAsiaTheme="minorEastAsia" w:hAnsiTheme="majorHAnsi"/>
          <w:sz w:val="18"/>
          <w:szCs w:val="18"/>
          <w:lang w:val="en-GB" w:eastAsia="ja-JP"/>
        </w:rPr>
        <w:t xml:space="preserve"> </w:t>
      </w:r>
      <w:r w:rsidRPr="00CD02E6">
        <w:rPr>
          <w:rFonts w:asciiTheme="majorHAnsi" w:eastAsiaTheme="minorEastAsia" w:hAnsiTheme="majorHAnsi"/>
          <w:sz w:val="18"/>
          <w:szCs w:val="18"/>
          <w:lang w:val="en-GB" w:eastAsia="ja-JP"/>
        </w:rPr>
        <w:t>containing content longer than the segments</w:t>
      </w:r>
      <w:r w:rsidRPr="00E85DB8">
        <w:rPr>
          <w:rFonts w:asciiTheme="majorHAnsi" w:eastAsiaTheme="minorEastAsia" w:hAnsiTheme="majorHAnsi"/>
          <w:sz w:val="18"/>
          <w:szCs w:val="18"/>
          <w:highlight w:val="yellow"/>
          <w:lang w:val="en-GB" w:eastAsia="ja-JP"/>
        </w:rPr>
        <w:t>.</w:t>
      </w:r>
    </w:p>
    <w:p w14:paraId="16FBDDBB" w14:textId="01BBD91B" w:rsidR="00CD2B90" w:rsidRDefault="00CD2B90" w:rsidP="00CD2B90">
      <w:p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segments F</w:t>
      </w:r>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xml:space="preserve"> are delivered using a delivery mechanism to a</w:t>
      </w:r>
      <w:r w:rsidR="00B160B8">
        <w:rPr>
          <w:rFonts w:asciiTheme="majorHAnsi" w:eastAsia="Malgun Gothic" w:hAnsiTheme="majorHAnsi"/>
          <w:sz w:val="20"/>
          <w:lang w:val="en-GB" w:eastAsia="ko-KR"/>
        </w:rPr>
        <w:t>n</w:t>
      </w:r>
      <w:r>
        <w:rPr>
          <w:rFonts w:asciiTheme="majorHAnsi" w:eastAsia="Malgun Gothic" w:hAnsiTheme="majorHAnsi"/>
          <w:sz w:val="20"/>
          <w:lang w:val="en-GB" w:eastAsia="ko-KR"/>
        </w:rPr>
        <w:t xml:space="preserve"> OMAF player.</w:t>
      </w:r>
    </w:p>
    <w:p w14:paraId="57760EC5" w14:textId="6C21090B" w:rsidR="00CD2B90" w:rsidRDefault="00CD2B90" w:rsidP="00CD2B90">
      <w:pPr>
        <w:spacing w:after="240"/>
        <w:jc w:val="both"/>
        <w:rPr>
          <w:rFonts w:asciiTheme="majorHAnsi" w:eastAsia="Malgun Gothic" w:hAnsiTheme="majorHAnsi"/>
          <w:sz w:val="20"/>
          <w:lang w:val="en-GB" w:eastAsia="ko-KR"/>
        </w:rPr>
      </w:pPr>
      <w:r w:rsidRPr="00C41EE6">
        <w:rPr>
          <w:rFonts w:ascii="Cambria" w:eastAsia="Malgun Gothic" w:hAnsi="Cambria"/>
          <w:sz w:val="20"/>
          <w:szCs w:val="20"/>
          <w:lang w:val="en-GB" w:eastAsia="ko-KR"/>
        </w:rPr>
        <w:t>The</w:t>
      </w:r>
      <w:r>
        <w:rPr>
          <w:rFonts w:asciiTheme="majorHAnsi" w:eastAsia="Malgun Gothic" w:hAnsiTheme="majorHAnsi"/>
          <w:sz w:val="20"/>
          <w:lang w:val="en-GB" w:eastAsia="ko-KR"/>
        </w:rPr>
        <w:t xml:space="preserve"> file that the file </w:t>
      </w:r>
      <w:proofErr w:type="spellStart"/>
      <w:r>
        <w:rPr>
          <w:rFonts w:asciiTheme="majorHAnsi" w:eastAsia="Malgun Gothic" w:hAnsiTheme="majorHAnsi"/>
          <w:sz w:val="20"/>
          <w:lang w:val="en-GB" w:eastAsia="ko-KR"/>
        </w:rPr>
        <w:t>encapsulator</w:t>
      </w:r>
      <w:proofErr w:type="spellEnd"/>
      <w:r>
        <w:rPr>
          <w:rFonts w:asciiTheme="majorHAnsi" w:eastAsia="Malgun Gothic" w:hAnsiTheme="majorHAnsi"/>
          <w:sz w:val="20"/>
          <w:lang w:val="en-GB" w:eastAsia="ko-KR"/>
        </w:rPr>
        <w:t xml:space="preserve"> outputs (F) is identical to the file that the file </w:t>
      </w:r>
      <w:proofErr w:type="spellStart"/>
      <w:r>
        <w:rPr>
          <w:rFonts w:asciiTheme="majorHAnsi" w:eastAsia="Malgun Gothic" w:hAnsiTheme="majorHAnsi"/>
          <w:sz w:val="20"/>
          <w:lang w:val="en-GB" w:eastAsia="ko-KR"/>
        </w:rPr>
        <w:t>decapsulator</w:t>
      </w:r>
      <w:proofErr w:type="spellEnd"/>
      <w:r>
        <w:rPr>
          <w:rFonts w:asciiTheme="majorHAnsi" w:eastAsia="Malgun Gothic" w:hAnsiTheme="majorHAnsi"/>
          <w:sz w:val="20"/>
          <w:lang w:val="en-GB" w:eastAsia="ko-KR"/>
        </w:rPr>
        <w:t xml:space="preserve"> inputs (F'). A file </w:t>
      </w:r>
      <w:proofErr w:type="spellStart"/>
      <w:r>
        <w:rPr>
          <w:rFonts w:asciiTheme="majorHAnsi" w:eastAsia="Malgun Gothic" w:hAnsiTheme="majorHAnsi"/>
          <w:sz w:val="20"/>
          <w:lang w:val="en-GB" w:eastAsia="ko-KR"/>
        </w:rPr>
        <w:t>decapsulator</w:t>
      </w:r>
      <w:proofErr w:type="spellEnd"/>
      <w:r>
        <w:rPr>
          <w:rFonts w:asciiTheme="majorHAnsi" w:eastAsia="Malgun Gothic" w:hAnsiTheme="majorHAnsi"/>
          <w:sz w:val="20"/>
          <w:lang w:val="en-GB" w:eastAsia="ko-KR"/>
        </w:rPr>
        <w:t xml:space="preserve"> processes the file (F') or the received segments (F'</w:t>
      </w:r>
      <w:r>
        <w:rPr>
          <w:rFonts w:asciiTheme="majorHAnsi" w:eastAsia="Malgun Gothic" w:hAnsiTheme="majorHAnsi"/>
          <w:sz w:val="20"/>
          <w:vertAlign w:val="subscript"/>
          <w:lang w:val="en-GB" w:eastAsia="ko-KR"/>
        </w:rPr>
        <w:t xml:space="preserve">s </w:t>
      </w:r>
      <w:r>
        <w:rPr>
          <w:rFonts w:asciiTheme="majorHAnsi" w:eastAsia="Malgun Gothic" w:hAnsiTheme="majorHAnsi"/>
          <w:sz w:val="20"/>
          <w:lang w:val="en-GB" w:eastAsia="ko-KR"/>
        </w:rPr>
        <w:t xml:space="preserve">and </w:t>
      </w:r>
      <w:proofErr w:type="spellStart"/>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ad</w:t>
      </w:r>
      <w:proofErr w:type="spellEnd"/>
      <w:r>
        <w:rPr>
          <w:rFonts w:asciiTheme="majorHAnsi" w:eastAsia="Malgun Gothic" w:hAnsiTheme="majorHAnsi"/>
          <w:sz w:val="20"/>
          <w:lang w:val="en-GB" w:eastAsia="ko-KR"/>
        </w:rPr>
        <w:t>) and extracts the coded bitstreams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xml:space="preserve">,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lang w:val="en-GB" w:eastAsia="ko-KR"/>
        </w:rPr>
        <w:t xml:space="preserve">, or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i</w:t>
      </w:r>
      <w:proofErr w:type="spellEnd"/>
      <w:r>
        <w:rPr>
          <w:rFonts w:asciiTheme="majorHAnsi" w:eastAsia="Malgun Gothic" w:hAnsiTheme="majorHAnsi"/>
          <w:sz w:val="20"/>
          <w:lang w:val="en-GB" w:eastAsia="ko-KR"/>
        </w:rPr>
        <w:t xml:space="preserve">) and parses the metadata. Viewport-dependent video may be carried in multiple tracks, which may be merged in the bitstream rewriting into a single video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lang w:val="en-GB" w:eastAsia="ko-KR"/>
        </w:rPr>
        <w:t xml:space="preserve"> prior to decoding. The audio, video or images are then decoded into decoded signals (</w:t>
      </w:r>
      <w:proofErr w:type="spellStart"/>
      <w:r>
        <w:rPr>
          <w:rFonts w:asciiTheme="majorHAnsi" w:eastAsia="Malgun Gothic" w:hAnsiTheme="majorHAnsi"/>
          <w:sz w:val="20"/>
          <w:lang w:val="en-GB" w:eastAsia="ko-KR"/>
        </w:rPr>
        <w:t>B'</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xml:space="preserve"> for audio, and D' for images/video). In the image rendering block, the decoded pictures (D') are projected onto the screen of a head-mounted display or any other display device based on the metadata parsed from the file. Likewise, decoded audio (</w:t>
      </w:r>
      <w:proofErr w:type="spellStart"/>
      <w:r>
        <w:rPr>
          <w:rFonts w:asciiTheme="majorHAnsi" w:eastAsia="Malgun Gothic" w:hAnsiTheme="majorHAnsi"/>
          <w:sz w:val="20"/>
          <w:lang w:val="en-GB" w:eastAsia="ko-KR"/>
        </w:rPr>
        <w:t>B'</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is rendered, e.g.</w:t>
      </w:r>
      <w:r w:rsidR="000D42A2">
        <w:rPr>
          <w:rFonts w:asciiTheme="majorHAnsi" w:eastAsia="Malgun Gothic" w:hAnsiTheme="majorHAnsi"/>
          <w:sz w:val="20"/>
          <w:lang w:val="en-GB" w:eastAsia="ko-KR"/>
        </w:rPr>
        <w:t>,</w:t>
      </w:r>
      <w:r>
        <w:rPr>
          <w:rFonts w:asciiTheme="majorHAnsi" w:eastAsia="Malgun Gothic" w:hAnsiTheme="majorHAnsi"/>
          <w:sz w:val="20"/>
          <w:lang w:val="en-GB" w:eastAsia="ko-KR"/>
        </w:rPr>
        <w:t xml:space="preserve"> through headphones, according to the current viewing orientation. The current viewing orientation is determined by the viewing orientation tracking functionality. When a head-mounted display is in use, the viewing orientation tracking can involve head tracking and possibly also eye tracking. When sphere-relative overlays are in use, the viewing orientation tracking functionality can include or be complemented by viewing position tracking and rendering of overlays with background visual media can take both the viewing position and the viewing orientation into account. Besides being used by the renderer to render the appropriate part of decoded video and audio signals, the current viewing orientation may also be used by the video and audio decoders for decoding optimization. In viewport-dependent delivery, the current viewing orientation is also passed to the strategy module in OMAF player, which determines the video tracks to be received based on the viewing orientation.  </w:t>
      </w:r>
    </w:p>
    <w:p w14:paraId="6721927A" w14:textId="77777777" w:rsidR="00CD2B90" w:rsidRDefault="00CD2B90" w:rsidP="00CD2B90">
      <w:pPr>
        <w:jc w:val="both"/>
        <w:rPr>
          <w:rFonts w:asciiTheme="majorHAnsi" w:eastAsia="Malgun Gothic" w:hAnsiTheme="majorHAnsi"/>
          <w:sz w:val="20"/>
          <w:lang w:val="en-GB" w:eastAsia="ko-KR"/>
        </w:rPr>
      </w:pPr>
      <w:r>
        <w:rPr>
          <w:rFonts w:asciiTheme="majorHAnsi" w:eastAsia="Malgun Gothic" w:hAnsiTheme="majorHAnsi"/>
          <w:sz w:val="20"/>
          <w:lang w:val="en-GB" w:eastAsia="ko-KR"/>
        </w:rPr>
        <w:t>The process described above is applicable to both live and on-demand use cases.</w:t>
      </w:r>
    </w:p>
    <w:p w14:paraId="208E925B" w14:textId="1A5C0513" w:rsidR="00B12A12" w:rsidRDefault="00B12A12" w:rsidP="00B12A12">
      <w:pPr>
        <w:jc w:val="both"/>
        <w:rPr>
          <w:rFonts w:asciiTheme="majorHAnsi" w:eastAsia="Malgun Gothic" w:hAnsiTheme="majorHAnsi"/>
          <w:sz w:val="20"/>
          <w:lang w:val="en-GB" w:eastAsia="ko-KR"/>
        </w:rPr>
      </w:pPr>
    </w:p>
    <w:p w14:paraId="2A1F5F61" w14:textId="5A2EBEFA" w:rsidR="00B12A12" w:rsidRDefault="00B12A12" w:rsidP="00B12A12">
      <w:pPr>
        <w:pStyle w:val="1"/>
        <w:numPr>
          <w:ilvl w:val="0"/>
          <w:numId w:val="0"/>
        </w:numPr>
        <w:ind w:left="420" w:hanging="420"/>
        <w:rPr>
          <w:sz w:val="22"/>
          <w:szCs w:val="22"/>
          <w:lang w:eastAsia="ja-JP"/>
        </w:rPr>
      </w:pPr>
      <w:r>
        <w:rPr>
          <w:sz w:val="22"/>
          <w:szCs w:val="22"/>
          <w:lang w:eastAsia="ja-JP"/>
        </w:rPr>
        <w:t>H.</w:t>
      </w:r>
      <w:r w:rsidR="00F432BB">
        <w:rPr>
          <w:sz w:val="22"/>
          <w:szCs w:val="22"/>
          <w:lang w:eastAsia="ja-JP"/>
        </w:rPr>
        <w:t>3</w:t>
      </w:r>
      <w:r>
        <w:rPr>
          <w:sz w:val="22"/>
          <w:szCs w:val="22"/>
          <w:lang w:eastAsia="ja-JP"/>
        </w:rPr>
        <w:t xml:space="preserve"> </w:t>
      </w:r>
      <w:r>
        <w:rPr>
          <w:rFonts w:eastAsiaTheme="minorEastAsia"/>
          <w:sz w:val="22"/>
          <w:szCs w:val="22"/>
          <w:lang w:eastAsia="ja-JP"/>
        </w:rPr>
        <w:t>Signalling of server-side dynamic adaptation information</w:t>
      </w:r>
    </w:p>
    <w:p w14:paraId="6D29E759" w14:textId="160A17A5" w:rsidR="006C71C0" w:rsidRPr="006C71C0" w:rsidRDefault="006C71C0" w:rsidP="002F382F">
      <w:pPr>
        <w:jc w:val="both"/>
        <w:rPr>
          <w:rFonts w:asciiTheme="majorHAnsi" w:eastAsia="Malgun Gothic" w:hAnsiTheme="majorHAnsi"/>
          <w:sz w:val="20"/>
          <w:lang w:val="en-GB" w:eastAsia="ko-KR"/>
        </w:rPr>
      </w:pPr>
      <w:r w:rsidRPr="006C71C0">
        <w:rPr>
          <w:rFonts w:asciiTheme="majorHAnsi" w:eastAsia="Malgun Gothic" w:hAnsiTheme="majorHAnsi"/>
          <w:sz w:val="20"/>
          <w:lang w:val="en-GB" w:eastAsia="ko-KR"/>
        </w:rPr>
        <w:t xml:space="preserve">Server-side dynamic adaptation (SSDA) as complementary to client-side dynamic adaptation (CSDA) suggests that some dynamic adaptation can be performed at the server side, instead of at the client side, as shown in the </w:t>
      </w:r>
      <w:r>
        <w:rPr>
          <w:rFonts w:asciiTheme="majorHAnsi" w:eastAsia="Malgun Gothic" w:hAnsiTheme="majorHAnsi"/>
          <w:sz w:val="20"/>
          <w:lang w:val="en-GB" w:eastAsia="ko-KR"/>
        </w:rPr>
        <w:t>Figure H.2 below.</w:t>
      </w:r>
      <w:r w:rsidRPr="006C71C0">
        <w:rPr>
          <w:rFonts w:asciiTheme="majorHAnsi" w:eastAsia="Malgun Gothic" w:hAnsiTheme="majorHAnsi"/>
          <w:sz w:val="20"/>
          <w:lang w:val="en-GB" w:eastAsia="ko-KR"/>
        </w:rPr>
        <w:t xml:space="preserve"> </w:t>
      </w:r>
    </w:p>
    <w:p w14:paraId="2ABF26E2" w14:textId="77777777" w:rsidR="00BB20AD" w:rsidRPr="002F382F" w:rsidRDefault="00BB20AD" w:rsidP="002F382F">
      <w:pPr>
        <w:jc w:val="both"/>
        <w:rPr>
          <w:sz w:val="20"/>
          <w:szCs w:val="20"/>
        </w:rPr>
      </w:pPr>
    </w:p>
    <w:p w14:paraId="5B0D54C2" w14:textId="77777777" w:rsidR="006C71C0" w:rsidRPr="002F382F" w:rsidRDefault="006C71C0" w:rsidP="002F382F">
      <w:pPr>
        <w:jc w:val="center"/>
        <w:rPr>
          <w:sz w:val="20"/>
          <w:szCs w:val="20"/>
        </w:rPr>
      </w:pPr>
      <w:r w:rsidRPr="002F382F">
        <w:rPr>
          <w:sz w:val="20"/>
          <w:szCs w:val="20"/>
        </w:rPr>
        <w:object w:dxaOrig="7200" w:dyaOrig="4170" w14:anchorId="4597D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08.5pt" o:ole="">
            <v:imagedata r:id="rId10" o:title=""/>
          </v:shape>
          <o:OLEObject Type="Embed" ProgID="Visio.Drawing.15" ShapeID="_x0000_i1025" DrawAspect="Content" ObjectID="_1776854986" r:id="rId11"/>
        </w:object>
      </w:r>
    </w:p>
    <w:p w14:paraId="29798718" w14:textId="23A7CA19" w:rsidR="006C71C0" w:rsidRPr="002F382F" w:rsidRDefault="006C71C0" w:rsidP="002F382F">
      <w:pPr>
        <w:pStyle w:val="af0"/>
        <w:spacing w:after="360"/>
        <w:rPr>
          <w:rFonts w:asciiTheme="majorHAnsi" w:hAnsiTheme="majorHAnsi"/>
          <w:lang w:val="en-GB"/>
        </w:rPr>
      </w:pPr>
      <w:r w:rsidRPr="002F382F">
        <w:rPr>
          <w:rFonts w:asciiTheme="majorHAnsi" w:hAnsiTheme="majorHAnsi"/>
          <w:lang w:val="en-GB"/>
        </w:rPr>
        <w:t xml:space="preserve">Figure H.2 — Example </w:t>
      </w:r>
      <w:r w:rsidR="00D33290" w:rsidRPr="002F382F">
        <w:rPr>
          <w:rFonts w:asciiTheme="majorHAnsi" w:hAnsiTheme="majorHAnsi"/>
          <w:lang w:val="en-GB"/>
        </w:rPr>
        <w:t xml:space="preserve">streaming </w:t>
      </w:r>
      <w:r w:rsidRPr="002F382F">
        <w:rPr>
          <w:rFonts w:asciiTheme="majorHAnsi" w:hAnsiTheme="majorHAnsi"/>
          <w:lang w:val="en-GB"/>
        </w:rPr>
        <w:t xml:space="preserve">system </w:t>
      </w:r>
      <w:r w:rsidR="00D33290" w:rsidRPr="002F382F">
        <w:rPr>
          <w:rFonts w:asciiTheme="majorHAnsi" w:hAnsiTheme="majorHAnsi"/>
          <w:lang w:val="en-GB"/>
        </w:rPr>
        <w:t>using</w:t>
      </w:r>
      <w:r w:rsidRPr="002F382F">
        <w:rPr>
          <w:rFonts w:asciiTheme="majorHAnsi" w:hAnsiTheme="majorHAnsi"/>
          <w:lang w:val="en-GB"/>
        </w:rPr>
        <w:t xml:space="preserve"> server-side dynamic adaptation</w:t>
      </w:r>
    </w:p>
    <w:p w14:paraId="4713A421" w14:textId="2D0C9AD0" w:rsidR="006C71C0" w:rsidRPr="006C71C0" w:rsidRDefault="006C71C0" w:rsidP="002F382F">
      <w:pPr>
        <w:jc w:val="both"/>
        <w:rPr>
          <w:rFonts w:asciiTheme="majorHAnsi" w:eastAsia="Malgun Gothic" w:hAnsiTheme="majorHAnsi"/>
          <w:sz w:val="20"/>
          <w:lang w:val="en-GB" w:eastAsia="ko-KR"/>
        </w:rPr>
      </w:pPr>
      <w:r w:rsidRPr="006C71C0">
        <w:rPr>
          <w:rFonts w:asciiTheme="majorHAnsi" w:eastAsia="Malgun Gothic" w:hAnsiTheme="majorHAnsi"/>
          <w:sz w:val="20"/>
          <w:lang w:val="en-GB" w:eastAsia="ko-KR"/>
        </w:rPr>
        <w:t>It should be noted that in an SSDA scheme, the Streaming Client can still make some static selection (such as those related to video codec profile, screen size and encryption algorithm), and only leave dynamic adaptation to the server, by collecting and passing dynamic adaptation parameters needed for Adaptation Logic to the server as part of (</w:t>
      </w:r>
      <w:r w:rsidR="00B160B8">
        <w:rPr>
          <w:rFonts w:asciiTheme="majorHAnsi" w:eastAsia="Malgun Gothic" w:hAnsiTheme="majorHAnsi"/>
          <w:sz w:val="20"/>
          <w:lang w:val="en-GB" w:eastAsia="ko-KR"/>
        </w:rPr>
        <w:t>HTTP</w:t>
      </w:r>
      <w:r w:rsidRPr="006C71C0">
        <w:rPr>
          <w:rFonts w:asciiTheme="majorHAnsi" w:eastAsia="Malgun Gothic" w:hAnsiTheme="majorHAnsi"/>
          <w:sz w:val="20"/>
          <w:lang w:val="en-GB" w:eastAsia="ko-KR"/>
        </w:rPr>
        <w:t>) segment requests. Moreover, in a hybrid mode, SSDA and CSDA schemes can be jointly implemented to share dynamic adaptation tasks split between the Streaming Client and Server.</w:t>
      </w:r>
    </w:p>
    <w:p w14:paraId="1885C96E" w14:textId="5F8D51E2" w:rsidR="00C41EE6" w:rsidRPr="00C41EE6" w:rsidRDefault="00C41EE6" w:rsidP="002F382F">
      <w:pPr>
        <w:adjustRightInd w:val="0"/>
        <w:jc w:val="both"/>
        <w:rPr>
          <w:rFonts w:asciiTheme="majorHAnsi" w:eastAsiaTheme="minorEastAsia" w:hAnsiTheme="majorHAnsi" w:cs="Cambria"/>
          <w:lang w:val="en-GB"/>
        </w:rPr>
      </w:pPr>
    </w:p>
    <w:p w14:paraId="109AE1E2" w14:textId="24A63D2E" w:rsidR="00B12A12" w:rsidRPr="00C41EE6" w:rsidRDefault="00B12A12" w:rsidP="002F382F">
      <w:pPr>
        <w:adjustRightInd w:val="0"/>
        <w:jc w:val="both"/>
        <w:rPr>
          <w:rFonts w:asciiTheme="majorHAnsi" w:eastAsiaTheme="minorEastAsia" w:hAnsiTheme="majorHAnsi" w:cs="Cambria"/>
          <w:sz w:val="20"/>
          <w:szCs w:val="20"/>
        </w:rPr>
      </w:pPr>
      <w:r w:rsidRPr="00C41EE6">
        <w:rPr>
          <w:rFonts w:asciiTheme="majorHAnsi" w:eastAsiaTheme="minorEastAsia" w:hAnsiTheme="majorHAnsi" w:cs="Cambria"/>
          <w:sz w:val="20"/>
          <w:szCs w:val="20"/>
        </w:rPr>
        <w:t>The segment URL parametrization scheme identified by URN</w:t>
      </w:r>
      <w:r w:rsidRPr="00C41EE6">
        <w:rPr>
          <w:rFonts w:asciiTheme="majorHAnsi" w:eastAsiaTheme="minorEastAsia" w:hAnsiTheme="majorHAnsi" w:cs="Cambria"/>
          <w:sz w:val="20"/>
          <w:szCs w:val="20"/>
          <w:lang w:eastAsia="ja-JP"/>
        </w:rPr>
        <w:t xml:space="preserve"> </w:t>
      </w:r>
      <w:r w:rsidRPr="00C41EE6">
        <w:rPr>
          <w:rFonts w:ascii="CourierNewPSMT" w:eastAsiaTheme="minorEastAsia" w:hAnsi="CourierNewPSMT" w:cs="CourierNewPSMT"/>
          <w:sz w:val="20"/>
          <w:szCs w:val="20"/>
        </w:rPr>
        <w:t>"urn:mpeg:dash:urlparam:2014"</w:t>
      </w:r>
      <w:r w:rsidRPr="00C41EE6">
        <w:rPr>
          <w:rFonts w:asciiTheme="majorHAnsi" w:eastAsiaTheme="minorEastAsia" w:hAnsiTheme="majorHAnsi" w:cs="CourierNewPSMT"/>
          <w:sz w:val="20"/>
          <w:szCs w:val="20"/>
        </w:rPr>
        <w:t xml:space="preserve"> </w:t>
      </w:r>
      <w:r w:rsidRPr="00C41EE6">
        <w:rPr>
          <w:rFonts w:asciiTheme="majorHAnsi" w:eastAsiaTheme="minorEastAsia" w:hAnsiTheme="majorHAnsi" w:cs="Cambria"/>
          <w:sz w:val="20"/>
          <w:szCs w:val="20"/>
        </w:rPr>
        <w:t>or extended parametrization scheme identified by URN</w:t>
      </w:r>
      <w:r w:rsidRPr="00C41EE6">
        <w:rPr>
          <w:rFonts w:asciiTheme="majorHAnsi" w:eastAsiaTheme="minorEastAsia" w:hAnsiTheme="majorHAnsi" w:cs="Cambria"/>
          <w:sz w:val="20"/>
          <w:szCs w:val="20"/>
          <w:lang w:eastAsia="ja-JP"/>
        </w:rPr>
        <w:t xml:space="preserve"> </w:t>
      </w:r>
      <w:r w:rsidRPr="00C41EE6">
        <w:rPr>
          <w:rFonts w:ascii="CourierNewPSMT" w:eastAsiaTheme="minorEastAsia" w:hAnsi="CourierNewPSMT" w:cs="CourierNewPSMT"/>
          <w:sz w:val="20"/>
          <w:szCs w:val="20"/>
        </w:rPr>
        <w:t>"urn:mpeg:dash:urlparam:2016"</w:t>
      </w:r>
      <w:r w:rsidRPr="00C41EE6">
        <w:rPr>
          <w:rFonts w:asciiTheme="majorHAnsi" w:eastAsiaTheme="minorEastAsia" w:hAnsiTheme="majorHAnsi" w:cs="CourierNewPSMT"/>
          <w:sz w:val="20"/>
          <w:szCs w:val="20"/>
        </w:rPr>
        <w:t xml:space="preserve"> </w:t>
      </w:r>
      <w:r w:rsidRPr="00C41EE6">
        <w:rPr>
          <w:rFonts w:asciiTheme="majorHAnsi" w:eastAsiaTheme="minorEastAsia" w:hAnsiTheme="majorHAnsi" w:cs="Cambria"/>
          <w:sz w:val="20"/>
          <w:szCs w:val="20"/>
        </w:rPr>
        <w:t>may be present at Adaptation Set level or at the Representation level.</w:t>
      </w:r>
    </w:p>
    <w:p w14:paraId="20D8662F" w14:textId="77777777" w:rsidR="00B12A12" w:rsidRPr="00C41EE6" w:rsidRDefault="00B12A12" w:rsidP="002F382F">
      <w:pPr>
        <w:jc w:val="both"/>
        <w:rPr>
          <w:rFonts w:asciiTheme="majorHAnsi" w:eastAsiaTheme="minorEastAsia" w:hAnsiTheme="majorHAnsi"/>
          <w:sz w:val="20"/>
          <w:szCs w:val="20"/>
          <w:lang w:val="en-GB" w:eastAsia="ja-JP"/>
        </w:rPr>
      </w:pPr>
    </w:p>
    <w:p w14:paraId="28D4CCB4" w14:textId="7AFDCB3C" w:rsidR="00B12A12" w:rsidRPr="00C41EE6" w:rsidRDefault="00B12A12" w:rsidP="002F382F">
      <w:pPr>
        <w:jc w:val="both"/>
        <w:rPr>
          <w:rFonts w:asciiTheme="majorHAnsi" w:eastAsiaTheme="minorEastAsia" w:hAnsiTheme="majorHAnsi"/>
          <w:sz w:val="20"/>
          <w:szCs w:val="20"/>
          <w:lang w:eastAsia="ja-JP"/>
        </w:rPr>
      </w:pPr>
      <w:r w:rsidRPr="00C41EE6">
        <w:rPr>
          <w:rFonts w:asciiTheme="majorHAnsi" w:eastAsiaTheme="minorEastAsia" w:hAnsiTheme="majorHAnsi"/>
          <w:sz w:val="20"/>
          <w:szCs w:val="20"/>
          <w:lang w:val="en-GB" w:eastAsia="ja-JP"/>
        </w:rPr>
        <w:t xml:space="preserve">In addition, </w:t>
      </w:r>
      <w:r w:rsidR="00B160B8">
        <w:rPr>
          <w:rFonts w:asciiTheme="majorHAnsi" w:eastAsiaTheme="minorEastAsia" w:hAnsiTheme="majorHAnsi"/>
          <w:sz w:val="20"/>
          <w:szCs w:val="20"/>
          <w:lang w:val="en-GB" w:eastAsia="ja-JP"/>
        </w:rPr>
        <w:t>an</w:t>
      </w:r>
      <w:r w:rsidRPr="00C41EE6">
        <w:rPr>
          <w:rFonts w:asciiTheme="majorHAnsi" w:eastAsiaTheme="minorEastAsia" w:hAnsiTheme="majorHAnsi"/>
          <w:sz w:val="20"/>
          <w:szCs w:val="20"/>
          <w:lang w:val="en-GB" w:eastAsia="ja-JP"/>
        </w:rPr>
        <w:t xml:space="preserve"> </w:t>
      </w:r>
      <w:proofErr w:type="spellStart"/>
      <w:r w:rsidRPr="00C41EE6">
        <w:rPr>
          <w:rFonts w:ascii="CourierNewPSMT" w:eastAsiaTheme="minorEastAsia" w:hAnsi="CourierNewPSMT"/>
          <w:b/>
          <w:bCs/>
          <w:sz w:val="20"/>
          <w:szCs w:val="20"/>
          <w:lang w:val="en-GB" w:eastAsia="ja-JP"/>
        </w:rPr>
        <w:t>EssentialProperty</w:t>
      </w:r>
      <w:proofErr w:type="spellEnd"/>
      <w:r w:rsidRPr="00C41EE6">
        <w:rPr>
          <w:rFonts w:asciiTheme="majorHAnsi" w:eastAsiaTheme="minorEastAsia" w:hAnsiTheme="majorHAnsi"/>
          <w:sz w:val="20"/>
          <w:szCs w:val="20"/>
          <w:lang w:val="en-GB" w:eastAsia="ja-JP"/>
        </w:rPr>
        <w:t xml:space="preserve"> element with a </w:t>
      </w:r>
      <w:r w:rsidRPr="00C41EE6">
        <w:rPr>
          <w:rFonts w:ascii="CourierNewPSMT" w:eastAsiaTheme="minorEastAsia" w:hAnsi="CourierNewPSMT" w:cs="Courier New"/>
          <w:sz w:val="20"/>
          <w:szCs w:val="20"/>
          <w:lang w:val="en-GB" w:eastAsia="ja-JP"/>
        </w:rPr>
        <w:t>@schemeIdUri</w:t>
      </w:r>
      <w:r w:rsidRPr="00C41EE6">
        <w:rPr>
          <w:rFonts w:asciiTheme="majorHAnsi" w:eastAsiaTheme="minorEastAsia" w:hAnsiTheme="majorHAnsi"/>
          <w:sz w:val="20"/>
          <w:szCs w:val="20"/>
          <w:lang w:val="en-GB" w:eastAsia="ja-JP"/>
        </w:rPr>
        <w:t xml:space="preserve"> attribute equal to </w:t>
      </w:r>
      <w:r w:rsidRPr="00C41EE6">
        <w:rPr>
          <w:rFonts w:ascii="CourierNewPSMT" w:eastAsiaTheme="minorEastAsia" w:hAnsi="CourierNewPSMT"/>
          <w:sz w:val="20"/>
          <w:szCs w:val="20"/>
          <w:lang w:val="en-GB" w:eastAsia="ja-JP"/>
        </w:rPr>
        <w:t>"</w:t>
      </w:r>
      <w:r w:rsidRPr="00C41EE6">
        <w:rPr>
          <w:rFonts w:ascii="CourierNewPSMT" w:eastAsiaTheme="minorEastAsia" w:hAnsi="CourierNewPSMT" w:cs="Courier New"/>
          <w:sz w:val="20"/>
          <w:szCs w:val="20"/>
          <w:lang w:val="en-GB" w:eastAsia="ja-JP"/>
        </w:rPr>
        <w:t>urn:mpeg:mpegI:omaf:2022:serverSideDynamicAdaptation</w:t>
      </w:r>
      <w:r w:rsidRPr="00C41EE6">
        <w:rPr>
          <w:rFonts w:ascii="CourierNewPSMT" w:eastAsiaTheme="minorEastAsia" w:hAnsi="CourierNewPSMT"/>
          <w:sz w:val="20"/>
          <w:szCs w:val="20"/>
          <w:lang w:val="en-GB" w:eastAsia="ja-JP"/>
        </w:rPr>
        <w:t>"</w:t>
      </w:r>
      <w:r w:rsidRPr="00C41EE6">
        <w:rPr>
          <w:rFonts w:asciiTheme="majorHAnsi" w:eastAsiaTheme="minorEastAsia" w:hAnsiTheme="majorHAnsi"/>
          <w:sz w:val="20"/>
          <w:szCs w:val="20"/>
          <w:lang w:val="en-GB" w:eastAsia="ja-JP"/>
        </w:rPr>
        <w:t xml:space="preserve"> is referred to as a server-side dynamic adaptation (SSDA) descriptor.</w:t>
      </w:r>
      <w:r w:rsidRPr="00C41EE6">
        <w:rPr>
          <w:rFonts w:asciiTheme="majorHAnsi" w:eastAsiaTheme="minorEastAsia" w:hAnsiTheme="majorHAnsi"/>
          <w:sz w:val="20"/>
          <w:szCs w:val="20"/>
          <w:lang w:eastAsia="ja-JP"/>
        </w:rPr>
        <w:t xml:space="preserve">  </w:t>
      </w:r>
      <w:r w:rsidRPr="00C41EE6">
        <w:rPr>
          <w:rFonts w:asciiTheme="majorHAnsi" w:eastAsiaTheme="minorEastAsia" w:hAnsiTheme="majorHAnsi"/>
          <w:sz w:val="20"/>
          <w:szCs w:val="20"/>
          <w:lang w:val="en-GB" w:eastAsia="ja-JP"/>
        </w:rPr>
        <w:t xml:space="preserve">When </w:t>
      </w:r>
      <w:r w:rsidR="00B45A4B">
        <w:rPr>
          <w:rFonts w:asciiTheme="majorHAnsi" w:eastAsiaTheme="minorEastAsia" w:hAnsiTheme="majorHAnsi"/>
          <w:sz w:val="20"/>
          <w:szCs w:val="20"/>
          <w:lang w:val="en-GB" w:eastAsia="ja-JP"/>
        </w:rPr>
        <w:t xml:space="preserve">an </w:t>
      </w:r>
      <w:r w:rsidRPr="00C41EE6">
        <w:rPr>
          <w:rFonts w:asciiTheme="majorHAnsi" w:eastAsiaTheme="minorEastAsia" w:hAnsiTheme="majorHAnsi"/>
          <w:sz w:val="20"/>
          <w:szCs w:val="20"/>
          <w:lang w:val="en-GB" w:eastAsia="ja-JP"/>
        </w:rPr>
        <w:t>SSDA descriptor exist</w:t>
      </w:r>
      <w:r w:rsidR="00B45A4B">
        <w:rPr>
          <w:rFonts w:asciiTheme="majorHAnsi" w:eastAsiaTheme="minorEastAsia" w:hAnsiTheme="majorHAnsi"/>
          <w:sz w:val="20"/>
          <w:szCs w:val="20"/>
          <w:lang w:val="en-GB" w:eastAsia="ja-JP"/>
        </w:rPr>
        <w:t>s</w:t>
      </w:r>
      <w:r w:rsidRPr="00C41EE6">
        <w:rPr>
          <w:rFonts w:asciiTheme="majorHAnsi" w:eastAsiaTheme="minorEastAsia" w:hAnsiTheme="majorHAnsi"/>
          <w:sz w:val="20"/>
          <w:szCs w:val="20"/>
          <w:lang w:val="en-GB" w:eastAsia="ja-JP"/>
        </w:rPr>
        <w:t xml:space="preserve"> in </w:t>
      </w:r>
      <w:proofErr w:type="spellStart"/>
      <w:r w:rsidRPr="00C41EE6">
        <w:rPr>
          <w:rFonts w:asciiTheme="majorHAnsi" w:eastAsiaTheme="minorEastAsia" w:hAnsiTheme="majorHAnsi"/>
          <w:sz w:val="20"/>
          <w:szCs w:val="20"/>
          <w:lang w:val="en-GB" w:eastAsia="ja-JP"/>
        </w:rPr>
        <w:t>AdaptationSet</w:t>
      </w:r>
      <w:proofErr w:type="spellEnd"/>
      <w:r w:rsidRPr="00C41EE6">
        <w:rPr>
          <w:rFonts w:asciiTheme="majorHAnsi" w:eastAsiaTheme="minorEastAsia" w:hAnsiTheme="majorHAnsi"/>
          <w:sz w:val="20"/>
          <w:szCs w:val="20"/>
          <w:lang w:val="en-GB" w:eastAsia="ja-JP"/>
        </w:rPr>
        <w:t xml:space="preserve"> or Representation, </w:t>
      </w:r>
      <w:r w:rsidR="00AE0D47">
        <w:rPr>
          <w:rFonts w:asciiTheme="majorHAnsi" w:eastAsiaTheme="minorEastAsia" w:hAnsiTheme="majorHAnsi"/>
          <w:sz w:val="20"/>
          <w:szCs w:val="20"/>
          <w:lang w:val="en-GB" w:eastAsia="ja-JP"/>
        </w:rPr>
        <w:t xml:space="preserve">the OMAF player making an SSDA request shall add </w:t>
      </w:r>
      <w:r w:rsidRPr="00C41EE6">
        <w:rPr>
          <w:rFonts w:asciiTheme="majorHAnsi" w:eastAsiaTheme="minorEastAsia" w:hAnsiTheme="majorHAnsi"/>
          <w:sz w:val="20"/>
          <w:szCs w:val="20"/>
          <w:lang w:val="en-GB" w:eastAsia="ja-JP"/>
        </w:rPr>
        <w:t>the query parameter(s) to the segment file URL</w:t>
      </w:r>
      <w:r w:rsidR="00B45A4B">
        <w:rPr>
          <w:rFonts w:asciiTheme="majorHAnsi" w:eastAsiaTheme="minorEastAsia" w:hAnsiTheme="majorHAnsi"/>
          <w:sz w:val="20"/>
          <w:szCs w:val="20"/>
          <w:lang w:val="en-GB" w:eastAsia="ja-JP"/>
        </w:rPr>
        <w:t xml:space="preserve"> or alternatively </w:t>
      </w:r>
      <w:r w:rsidR="00AE0D47">
        <w:rPr>
          <w:rFonts w:asciiTheme="majorHAnsi" w:eastAsiaTheme="minorEastAsia" w:hAnsiTheme="majorHAnsi"/>
          <w:sz w:val="20"/>
          <w:szCs w:val="20"/>
          <w:lang w:val="en-GB" w:eastAsia="ja-JP"/>
        </w:rPr>
        <w:t xml:space="preserve">to the </w:t>
      </w:r>
      <w:r w:rsidR="00B45A4B">
        <w:rPr>
          <w:rFonts w:asciiTheme="majorHAnsi" w:eastAsiaTheme="minorEastAsia" w:hAnsiTheme="majorHAnsi"/>
          <w:sz w:val="20"/>
          <w:szCs w:val="20"/>
          <w:lang w:val="en-GB" w:eastAsia="ja-JP"/>
        </w:rPr>
        <w:t>HTTP header</w:t>
      </w:r>
      <w:r w:rsidRPr="00C41EE6">
        <w:rPr>
          <w:rFonts w:asciiTheme="majorHAnsi" w:eastAsiaTheme="minorEastAsia" w:hAnsiTheme="majorHAnsi"/>
          <w:sz w:val="20"/>
          <w:szCs w:val="20"/>
          <w:lang w:val="en-GB" w:eastAsia="ja-JP"/>
        </w:rPr>
        <w:t>.</w:t>
      </w:r>
    </w:p>
    <w:p w14:paraId="06BDCEA4" w14:textId="77777777" w:rsidR="00B12A12" w:rsidRPr="00C41EE6" w:rsidRDefault="00B12A12" w:rsidP="002F382F">
      <w:pPr>
        <w:jc w:val="both"/>
        <w:rPr>
          <w:rFonts w:asciiTheme="majorHAnsi" w:eastAsiaTheme="minorEastAsia" w:hAnsiTheme="majorHAnsi"/>
          <w:sz w:val="20"/>
          <w:szCs w:val="20"/>
          <w:lang w:val="en-GB" w:eastAsia="ja-JP"/>
        </w:rPr>
      </w:pPr>
    </w:p>
    <w:p w14:paraId="3AAD145D" w14:textId="756AB4AE" w:rsidR="00B12A12" w:rsidRPr="00C41EE6" w:rsidRDefault="00B12A12" w:rsidP="002F382F">
      <w:pPr>
        <w:ind w:left="59"/>
        <w:jc w:val="both"/>
        <w:rPr>
          <w:rFonts w:eastAsiaTheme="minorEastAsia"/>
          <w:sz w:val="20"/>
          <w:szCs w:val="20"/>
          <w:lang w:eastAsia="ja-JP"/>
        </w:rPr>
      </w:pPr>
      <w:r w:rsidRPr="00C41EE6">
        <w:rPr>
          <w:rFonts w:asciiTheme="majorHAnsi" w:eastAsiaTheme="minorEastAsia" w:hAnsiTheme="majorHAnsi"/>
          <w:sz w:val="20"/>
          <w:szCs w:val="20"/>
          <w:lang w:eastAsia="ja-JP"/>
        </w:rPr>
        <w:t xml:space="preserve">In </w:t>
      </w:r>
      <w:r w:rsidR="00B160B8">
        <w:rPr>
          <w:rFonts w:asciiTheme="majorHAnsi" w:eastAsiaTheme="minorEastAsia" w:hAnsiTheme="majorHAnsi"/>
          <w:sz w:val="20"/>
          <w:szCs w:val="20"/>
          <w:lang w:eastAsia="ja-JP"/>
        </w:rPr>
        <w:t>a</w:t>
      </w:r>
      <w:r w:rsidRPr="00C41EE6">
        <w:rPr>
          <w:rFonts w:asciiTheme="majorHAnsi" w:eastAsiaTheme="minorEastAsia" w:hAnsiTheme="majorHAnsi"/>
          <w:sz w:val="20"/>
          <w:szCs w:val="20"/>
          <w:lang w:eastAsia="ja-JP"/>
        </w:rPr>
        <w:t>ddition, Adaptation Sets and Representations which have SSDA descriptor shall either have or inherit the following DASH profile description in</w:t>
      </w:r>
      <w:r w:rsidRPr="00C41EE6">
        <w:rPr>
          <w:rFonts w:asciiTheme="majorHAnsi" w:eastAsiaTheme="minorEastAsia" w:hAnsiTheme="majorHAnsi" w:cs="Courier New"/>
          <w:sz w:val="20"/>
          <w:szCs w:val="20"/>
          <w:lang w:eastAsia="ja-JP"/>
        </w:rPr>
        <w:t xml:space="preserve"> </w:t>
      </w:r>
      <w:r w:rsidRPr="00C41EE6">
        <w:rPr>
          <w:rFonts w:ascii="CourierNewPSMT" w:eastAsiaTheme="minorEastAsia" w:hAnsi="CourierNewPSMT" w:cs="Courier New"/>
          <w:sz w:val="20"/>
          <w:szCs w:val="20"/>
          <w:lang w:eastAsia="ja-JP"/>
        </w:rPr>
        <w:t>@profiles</w:t>
      </w:r>
      <w:r w:rsidRPr="00C41EE6">
        <w:rPr>
          <w:rFonts w:asciiTheme="majorHAnsi" w:eastAsiaTheme="minorEastAsia" w:hAnsiTheme="majorHAnsi"/>
          <w:sz w:val="20"/>
          <w:szCs w:val="20"/>
          <w:lang w:eastAsia="ja-JP"/>
        </w:rPr>
        <w:t xml:space="preserve"> DASH attribute:</w:t>
      </w:r>
      <w:r w:rsidRPr="00C41EE6">
        <w:rPr>
          <w:rFonts w:eastAsiaTheme="minorEastAsia"/>
          <w:sz w:val="20"/>
          <w:szCs w:val="20"/>
          <w:lang w:eastAsia="ja-JP"/>
        </w:rPr>
        <w:br/>
        <w:t xml:space="preserve">   </w:t>
      </w:r>
      <w:proofErr w:type="spellStart"/>
      <w:r w:rsidRPr="00C41EE6">
        <w:rPr>
          <w:rFonts w:ascii="CourierNewPSMT" w:eastAsiaTheme="minorEastAsia" w:hAnsi="CourierNewPSMT" w:cs="Courier New"/>
          <w:sz w:val="20"/>
          <w:szCs w:val="20"/>
          <w:lang w:eastAsia="ja-JP"/>
        </w:rPr>
        <w:t>urn:mpeg:mpegI:omaf:dash:profile</w:t>
      </w:r>
      <w:proofErr w:type="spellEnd"/>
      <w:r w:rsidRPr="00C41EE6">
        <w:rPr>
          <w:rFonts w:ascii="CourierNewPSMT" w:eastAsiaTheme="minorEastAsia" w:hAnsi="CourierNewPSMT" w:cs="Courier New"/>
          <w:sz w:val="20"/>
          <w:szCs w:val="20"/>
          <w:lang w:eastAsia="ja-JP"/>
        </w:rPr>
        <w:t>:</w:t>
      </w:r>
      <w:proofErr w:type="spellStart"/>
      <w:r w:rsidRPr="00C41EE6">
        <w:rPr>
          <w:rFonts w:ascii="CourierNewPSMT" w:eastAsiaTheme="minorEastAsia" w:hAnsi="CourierNewPSMT" w:cs="Courier New"/>
          <w:sz w:val="20"/>
          <w:szCs w:val="20"/>
          <w:lang w:val="en-GB" w:eastAsia="ja-JP"/>
        </w:rPr>
        <w:t>serverSideDynamicAdaptation</w:t>
      </w:r>
      <w:proofErr w:type="spellEnd"/>
      <w:r w:rsidR="00BB20AD" w:rsidRPr="00BB20AD">
        <w:rPr>
          <w:rFonts w:asciiTheme="majorHAnsi" w:eastAsiaTheme="minorEastAsia" w:hAnsiTheme="majorHAnsi"/>
          <w:sz w:val="20"/>
          <w:szCs w:val="20"/>
          <w:lang w:eastAsia="ja-JP"/>
        </w:rPr>
        <w:t>.</w:t>
      </w:r>
    </w:p>
    <w:p w14:paraId="31BDB78D" w14:textId="785EA273" w:rsidR="00B12A12" w:rsidRPr="00C41EE6" w:rsidRDefault="00B12A12" w:rsidP="002F382F">
      <w:pPr>
        <w:keepNext/>
        <w:spacing w:before="240" w:after="240" w:line="230" w:lineRule="atLeast"/>
        <w:jc w:val="both"/>
        <w:rPr>
          <w:rFonts w:asciiTheme="majorHAnsi" w:hAnsiTheme="majorHAnsi"/>
          <w:sz w:val="20"/>
          <w:szCs w:val="20"/>
          <w:lang w:val="en-GB" w:eastAsia="ja-JP"/>
        </w:rPr>
      </w:pPr>
      <w:r w:rsidRPr="00C41EE6">
        <w:rPr>
          <w:rFonts w:asciiTheme="majorHAnsi" w:hAnsiTheme="majorHAnsi"/>
          <w:sz w:val="20"/>
          <w:szCs w:val="20"/>
          <w:lang w:val="en-GB" w:eastAsia="ja-JP"/>
        </w:rPr>
        <w:lastRenderedPageBreak/>
        <w:t xml:space="preserve">The list of parameters provided in the </w:t>
      </w:r>
      <w:r w:rsidR="005F1719">
        <w:rPr>
          <w:rFonts w:asciiTheme="majorHAnsi" w:hAnsiTheme="majorHAnsi"/>
          <w:sz w:val="20"/>
          <w:szCs w:val="20"/>
          <w:lang w:val="en-GB" w:eastAsia="ja-JP"/>
        </w:rPr>
        <w:t>T</w:t>
      </w:r>
      <w:r w:rsidRPr="00C41EE6">
        <w:rPr>
          <w:rFonts w:asciiTheme="majorHAnsi" w:hAnsiTheme="majorHAnsi"/>
          <w:sz w:val="20"/>
          <w:szCs w:val="20"/>
          <w:lang w:val="en-GB" w:eastAsia="ja-JP"/>
        </w:rPr>
        <w:t xml:space="preserve">able H.1 is </w:t>
      </w:r>
      <w:r w:rsidRPr="00C41EE6">
        <w:rPr>
          <w:rFonts w:asciiTheme="majorHAnsi" w:hAnsiTheme="majorHAnsi"/>
          <w:sz w:val="20"/>
          <w:szCs w:val="20"/>
          <w:lang w:eastAsia="ja-JP"/>
        </w:rPr>
        <w:t>for the purpose of track selection or switching</w:t>
      </w:r>
      <w:r w:rsidRPr="00C41EE6">
        <w:rPr>
          <w:rFonts w:asciiTheme="majorHAnsi" w:hAnsiTheme="majorHAnsi"/>
          <w:sz w:val="20"/>
          <w:szCs w:val="20"/>
          <w:lang w:val="en-GB" w:eastAsia="ja-JP"/>
        </w:rPr>
        <w:t>.</w:t>
      </w:r>
    </w:p>
    <w:p w14:paraId="5637655A" w14:textId="2B76FDC8" w:rsidR="00B12A12" w:rsidRPr="00C41EE6" w:rsidRDefault="00B12A12" w:rsidP="00B12A12">
      <w:pPr>
        <w:keepNext/>
        <w:spacing w:before="240" w:after="240" w:line="230" w:lineRule="atLeast"/>
        <w:jc w:val="center"/>
        <w:rPr>
          <w:rFonts w:asciiTheme="majorHAnsi" w:eastAsiaTheme="minorEastAsia" w:hAnsiTheme="majorHAnsi"/>
          <w:b/>
          <w:bCs/>
          <w:lang w:val="en-GB" w:eastAsia="ja-JP"/>
        </w:rPr>
      </w:pPr>
      <w:r w:rsidRPr="00C41EE6">
        <w:rPr>
          <w:rFonts w:asciiTheme="majorHAnsi" w:eastAsiaTheme="minorEastAsia" w:hAnsiTheme="majorHAnsi"/>
          <w:b/>
          <w:bCs/>
          <w:lang w:val="en-GB" w:eastAsia="ja-JP"/>
        </w:rPr>
        <w:t xml:space="preserve">Table H.1 </w:t>
      </w:r>
      <w:r w:rsidR="00C41EE6" w:rsidRPr="00C41EE6">
        <w:rPr>
          <w:rFonts w:asciiTheme="majorHAnsi" w:hAnsiTheme="majorHAnsi"/>
          <w:sz w:val="20"/>
          <w:szCs w:val="20"/>
          <w:lang w:val="en-GB"/>
        </w:rPr>
        <w:t>—</w:t>
      </w:r>
      <w:r w:rsidRPr="00C41EE6">
        <w:rPr>
          <w:rFonts w:asciiTheme="majorHAnsi" w:eastAsiaTheme="minorEastAsia" w:hAnsiTheme="majorHAnsi"/>
          <w:b/>
          <w:bCs/>
          <w:lang w:val="en-GB" w:eastAsia="ja-JP"/>
        </w:rPr>
        <w:t xml:space="preserve"> </w:t>
      </w:r>
      <w:r w:rsidR="005F1719">
        <w:rPr>
          <w:rFonts w:asciiTheme="majorHAnsi" w:eastAsiaTheme="minorEastAsia" w:hAnsiTheme="majorHAnsi"/>
          <w:b/>
          <w:bCs/>
          <w:lang w:val="en-GB" w:eastAsia="ja-JP"/>
        </w:rPr>
        <w:t>P</w:t>
      </w:r>
      <w:r w:rsidRPr="00C41EE6">
        <w:rPr>
          <w:rFonts w:asciiTheme="majorHAnsi" w:eastAsiaTheme="minorEastAsia" w:hAnsiTheme="majorHAnsi"/>
          <w:b/>
          <w:bCs/>
          <w:lang w:val="en-GB" w:eastAsia="ja-JP"/>
        </w:rPr>
        <w:t>arameters for track selection or switching</w:t>
      </w:r>
    </w:p>
    <w:tbl>
      <w:tblPr>
        <w:tblStyle w:val="12"/>
        <w:tblW w:w="90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07"/>
        <w:gridCol w:w="6662"/>
      </w:tblGrid>
      <w:tr w:rsidR="00B12A12" w14:paraId="58008679" w14:textId="77777777" w:rsidTr="006A0C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8" w:type="dxa"/>
            <w:tcBorders>
              <w:bottom w:val="none" w:sz="0" w:space="0" w:color="auto"/>
            </w:tcBorders>
            <w:hideMark/>
          </w:tcPr>
          <w:p w14:paraId="26381253"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sz w:val="20"/>
                <w:szCs w:val="20"/>
                <w:lang w:val="en-GB" w:eastAsia="ja-JP"/>
              </w:rPr>
              <w:t>Query parameter name</w:t>
            </w:r>
          </w:p>
        </w:tc>
        <w:tc>
          <w:tcPr>
            <w:tcW w:w="1207" w:type="dxa"/>
            <w:tcBorders>
              <w:bottom w:val="none" w:sz="0" w:space="0" w:color="auto"/>
            </w:tcBorders>
            <w:hideMark/>
          </w:tcPr>
          <w:p w14:paraId="5023D1D1" w14:textId="19A26908"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 xml:space="preserve">Header </w:t>
            </w:r>
            <w:r w:rsidR="00B160B8">
              <w:rPr>
                <w:rFonts w:asciiTheme="majorHAnsi" w:hAnsiTheme="majorHAnsi"/>
                <w:sz w:val="20"/>
                <w:szCs w:val="20"/>
                <w:lang w:val="en-GB" w:eastAsia="ja-JP"/>
              </w:rPr>
              <w:t>n</w:t>
            </w:r>
            <w:r w:rsidRPr="005F1719">
              <w:rPr>
                <w:rFonts w:asciiTheme="majorHAnsi" w:hAnsiTheme="majorHAnsi"/>
                <w:sz w:val="20"/>
                <w:szCs w:val="20"/>
                <w:lang w:val="en-GB" w:eastAsia="ja-JP"/>
              </w:rPr>
              <w:t>ame</w:t>
            </w:r>
          </w:p>
        </w:tc>
        <w:tc>
          <w:tcPr>
            <w:tcW w:w="6662" w:type="dxa"/>
            <w:tcBorders>
              <w:bottom w:val="none" w:sz="0" w:space="0" w:color="auto"/>
            </w:tcBorders>
            <w:hideMark/>
          </w:tcPr>
          <w:p w14:paraId="09352CB3" w14:textId="06A4081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 xml:space="preserve">Query parameter value </w:t>
            </w:r>
            <w:r w:rsidR="00B160B8">
              <w:rPr>
                <w:rFonts w:asciiTheme="majorHAnsi" w:hAnsiTheme="majorHAnsi"/>
                <w:sz w:val="20"/>
                <w:szCs w:val="20"/>
                <w:lang w:val="en-GB" w:eastAsia="ja-JP"/>
              </w:rPr>
              <w:t>d</w:t>
            </w:r>
            <w:r w:rsidRPr="005F1719">
              <w:rPr>
                <w:rFonts w:asciiTheme="majorHAnsi" w:hAnsiTheme="majorHAnsi"/>
                <w:sz w:val="20"/>
                <w:szCs w:val="20"/>
                <w:lang w:val="en-GB" w:eastAsia="ja-JP"/>
              </w:rPr>
              <w:t>efinition</w:t>
            </w:r>
          </w:p>
        </w:tc>
      </w:tr>
      <w:tr w:rsidR="00B12A12" w:rsidRPr="0096178B" w14:paraId="27855C79"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2733B9AF" w14:textId="77777777" w:rsidR="00B12A12" w:rsidRPr="00F816E4" w:rsidRDefault="00B12A12">
            <w:pPr>
              <w:keepNext/>
              <w:rPr>
                <w:rFonts w:ascii="Courier New" w:hAnsi="Courier New" w:cs="Courier New"/>
                <w:b w:val="0"/>
                <w:bCs w:val="0"/>
                <w:sz w:val="20"/>
                <w:szCs w:val="20"/>
                <w:lang w:val="en-GB" w:eastAsia="ja-JP"/>
              </w:rPr>
            </w:pPr>
            <w:r w:rsidRPr="00F816E4">
              <w:rPr>
                <w:rFonts w:ascii="Courier New" w:hAnsi="Courier New" w:cs="Courier New"/>
                <w:noProof/>
                <w:sz w:val="20"/>
                <w:szCs w:val="20"/>
                <w:lang w:val="en-GB" w:eastAsia="ja-JP"/>
              </w:rPr>
              <w:t>scsw</w:t>
            </w:r>
          </w:p>
        </w:tc>
        <w:tc>
          <w:tcPr>
            <w:tcW w:w="1207" w:type="dxa"/>
            <w:hideMark/>
          </w:tcPr>
          <w:p w14:paraId="06672D5E"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SSDA-Request</w:t>
            </w:r>
          </w:p>
        </w:tc>
        <w:tc>
          <w:tcPr>
            <w:tcW w:w="6662" w:type="dxa"/>
            <w:hideMark/>
          </w:tcPr>
          <w:p w14:paraId="3F442ADE"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96178B">
              <w:rPr>
                <w:rFonts w:asciiTheme="majorHAnsi" w:hAnsiTheme="majorHAnsi"/>
                <w:sz w:val="20"/>
                <w:szCs w:val="20"/>
                <w:lang w:val="en-GB" w:eastAsia="ja-JP" w:bidi="x-none"/>
              </w:rPr>
              <w:t xml:space="preserve">Indicates the width of screen in units of </w:t>
            </w:r>
            <w:r w:rsidRPr="0096178B">
              <w:rPr>
                <w:rFonts w:asciiTheme="majorHAnsi" w:hAnsiTheme="majorHAnsi"/>
                <w:sz w:val="20"/>
                <w:szCs w:val="20"/>
                <w:lang w:bidi="x-none"/>
              </w:rPr>
              <w:t>pixels</w:t>
            </w:r>
            <w:r w:rsidRPr="0096178B">
              <w:rPr>
                <w:rFonts w:asciiTheme="majorHAnsi" w:hAnsiTheme="majorHAnsi"/>
                <w:sz w:val="20"/>
                <w:szCs w:val="20"/>
                <w:lang w:val="en-GB" w:eastAsia="ja-JP" w:bidi="x-none"/>
              </w:rPr>
              <w:t>.</w:t>
            </w:r>
          </w:p>
          <w:p w14:paraId="352D5792"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 xml:space="preserve">The value is the same as the width field of </w:t>
            </w:r>
            <w:r w:rsidRPr="00F816E4">
              <w:rPr>
                <w:rFonts w:ascii="Courier New" w:hAnsi="Courier New" w:cs="Courier New"/>
                <w:noProof/>
                <w:sz w:val="20"/>
                <w:szCs w:val="20"/>
                <w:lang w:val="en-GB" w:eastAsia="ja-JP"/>
              </w:rPr>
              <w:t>VisualSampleEntry</w:t>
            </w:r>
            <w:r w:rsidRPr="0096178B">
              <w:rPr>
                <w:rFonts w:asciiTheme="majorHAnsi" w:hAnsiTheme="majorHAnsi"/>
                <w:sz w:val="20"/>
                <w:szCs w:val="20"/>
                <w:lang w:val="en-GB" w:eastAsia="ja-JP" w:bidi="x-none"/>
              </w:rPr>
              <w:t>.</w:t>
            </w:r>
          </w:p>
        </w:tc>
      </w:tr>
      <w:tr w:rsidR="00B12A12" w:rsidRPr="0096178B" w14:paraId="41F2B213"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42395F08" w14:textId="77777777" w:rsidR="00B12A12" w:rsidRPr="00F816E4" w:rsidRDefault="00B12A12">
            <w:pPr>
              <w:keepNext/>
              <w:rPr>
                <w:rFonts w:ascii="Courier New" w:hAnsi="Courier New" w:cs="Courier New"/>
                <w:b w:val="0"/>
                <w:bCs w:val="0"/>
                <w:sz w:val="20"/>
                <w:szCs w:val="20"/>
                <w:lang w:val="en-GB" w:eastAsia="ja-JP"/>
              </w:rPr>
            </w:pPr>
            <w:r w:rsidRPr="00F816E4">
              <w:rPr>
                <w:rFonts w:ascii="Courier New" w:hAnsi="Courier New" w:cs="Courier New"/>
                <w:noProof/>
                <w:sz w:val="20"/>
                <w:szCs w:val="20"/>
                <w:lang w:val="en-GB" w:eastAsia="ja-JP"/>
              </w:rPr>
              <w:t>scsh</w:t>
            </w:r>
          </w:p>
        </w:tc>
        <w:tc>
          <w:tcPr>
            <w:tcW w:w="1207" w:type="dxa"/>
            <w:hideMark/>
          </w:tcPr>
          <w:p w14:paraId="2DFF7DEA"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SSDA-Request</w:t>
            </w:r>
          </w:p>
        </w:tc>
        <w:tc>
          <w:tcPr>
            <w:tcW w:w="6662" w:type="dxa"/>
            <w:hideMark/>
          </w:tcPr>
          <w:p w14:paraId="3D8E42D7"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96178B">
              <w:rPr>
                <w:rFonts w:asciiTheme="majorHAnsi" w:hAnsiTheme="majorHAnsi"/>
                <w:sz w:val="20"/>
                <w:szCs w:val="20"/>
                <w:lang w:val="en-GB" w:eastAsia="ja-JP" w:bidi="x-none"/>
              </w:rPr>
              <w:t>Indicates the heights of screen in units of</w:t>
            </w:r>
            <w:r w:rsidRPr="0096178B">
              <w:rPr>
                <w:rFonts w:asciiTheme="majorHAnsi" w:eastAsiaTheme="minorEastAsia" w:hAnsiTheme="majorHAnsi" w:cs="Cambria"/>
                <w:sz w:val="20"/>
                <w:szCs w:val="20"/>
              </w:rPr>
              <w:t xml:space="preserve"> pixels</w:t>
            </w:r>
            <w:r w:rsidRPr="0096178B">
              <w:rPr>
                <w:rFonts w:asciiTheme="majorHAnsi" w:hAnsiTheme="majorHAnsi"/>
                <w:sz w:val="20"/>
                <w:szCs w:val="20"/>
                <w:lang w:val="en-GB" w:eastAsia="ja-JP" w:bidi="x-none"/>
              </w:rPr>
              <w:t>.</w:t>
            </w:r>
          </w:p>
          <w:p w14:paraId="15A6FADD"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 xml:space="preserve">The value is the same as the height field of </w:t>
            </w:r>
            <w:r w:rsidRPr="00F816E4">
              <w:rPr>
                <w:rFonts w:ascii="Courier New" w:hAnsi="Courier New" w:cs="Courier New"/>
                <w:noProof/>
                <w:sz w:val="20"/>
                <w:szCs w:val="20"/>
                <w:lang w:val="en-GB" w:eastAsia="ja-JP"/>
              </w:rPr>
              <w:t>VisualSampleEntry</w:t>
            </w:r>
            <w:r w:rsidRPr="0096178B">
              <w:rPr>
                <w:rFonts w:asciiTheme="majorHAnsi" w:hAnsiTheme="majorHAnsi"/>
                <w:sz w:val="20"/>
                <w:szCs w:val="20"/>
                <w:lang w:val="en-GB" w:eastAsia="ja-JP" w:bidi="x-none"/>
              </w:rPr>
              <w:t>.</w:t>
            </w:r>
          </w:p>
        </w:tc>
      </w:tr>
      <w:tr w:rsidR="00B12A12" w:rsidRPr="0096178B" w14:paraId="7116AFA9"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16A648D0" w14:textId="77777777" w:rsidR="00B12A12" w:rsidRPr="00F816E4" w:rsidRDefault="00B12A12">
            <w:pPr>
              <w:keepNext/>
              <w:rPr>
                <w:rFonts w:ascii="Courier New" w:hAnsi="Courier New" w:cs="Courier New"/>
                <w:b w:val="0"/>
                <w:bCs w:val="0"/>
                <w:sz w:val="20"/>
                <w:szCs w:val="20"/>
                <w:lang w:val="en-GB" w:eastAsia="ja-JP"/>
              </w:rPr>
            </w:pPr>
            <w:r w:rsidRPr="00F816E4">
              <w:rPr>
                <w:rFonts w:ascii="Courier New" w:hAnsi="Courier New" w:cs="Courier New"/>
                <w:noProof/>
                <w:sz w:val="20"/>
                <w:szCs w:val="20"/>
                <w:lang w:val="en-GB" w:eastAsia="ja-JP"/>
              </w:rPr>
              <w:t>bitr</w:t>
            </w:r>
          </w:p>
        </w:tc>
        <w:tc>
          <w:tcPr>
            <w:tcW w:w="1207" w:type="dxa"/>
            <w:hideMark/>
          </w:tcPr>
          <w:p w14:paraId="0444191A"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SSDA-Request</w:t>
            </w:r>
          </w:p>
        </w:tc>
        <w:tc>
          <w:tcPr>
            <w:tcW w:w="6662" w:type="dxa"/>
            <w:hideMark/>
          </w:tcPr>
          <w:p w14:paraId="43839D23"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96178B">
              <w:rPr>
                <w:rFonts w:asciiTheme="majorHAnsi" w:eastAsiaTheme="minorEastAsia" w:hAnsiTheme="majorHAnsi"/>
                <w:sz w:val="20"/>
                <w:szCs w:val="20"/>
                <w:lang w:val="en-GB" w:eastAsia="ja-JP" w:bidi="x-none"/>
              </w:rPr>
              <w:t>Indicates the bitrate (kbps)</w:t>
            </w:r>
          </w:p>
          <w:p w14:paraId="2B302560" w14:textId="08EE3B99"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 xml:space="preserve">The value is calculated by total </w:t>
            </w:r>
            <w:r w:rsidR="00212E8C">
              <w:rPr>
                <w:rFonts w:asciiTheme="majorHAnsi" w:hAnsiTheme="majorHAnsi"/>
                <w:sz w:val="20"/>
                <w:szCs w:val="20"/>
                <w:lang w:val="en-GB" w:eastAsia="ja-JP" w:bidi="x-none"/>
              </w:rPr>
              <w:t>bit count</w:t>
            </w:r>
            <w:r w:rsidR="00212E8C" w:rsidRPr="0096178B">
              <w:rPr>
                <w:rFonts w:asciiTheme="majorHAnsi" w:hAnsiTheme="majorHAnsi"/>
                <w:sz w:val="20"/>
                <w:szCs w:val="20"/>
                <w:lang w:val="en-GB" w:eastAsia="ja-JP" w:bidi="x-none"/>
              </w:rPr>
              <w:t xml:space="preserve"> </w:t>
            </w:r>
            <w:r w:rsidRPr="0096178B">
              <w:rPr>
                <w:rFonts w:asciiTheme="majorHAnsi" w:hAnsiTheme="majorHAnsi"/>
                <w:sz w:val="20"/>
                <w:szCs w:val="20"/>
                <w:lang w:val="en-GB" w:eastAsia="ja-JP" w:bidi="x-none"/>
              </w:rPr>
              <w:t xml:space="preserve">of the samples in the track divided by </w:t>
            </w:r>
            <w:r w:rsidR="00212E8C">
              <w:rPr>
                <w:rFonts w:asciiTheme="majorHAnsi" w:hAnsiTheme="majorHAnsi"/>
                <w:sz w:val="20"/>
                <w:szCs w:val="20"/>
                <w:lang w:val="en-GB" w:eastAsia="ja-JP" w:bidi="x-none"/>
              </w:rPr>
              <w:t>(</w:t>
            </w:r>
            <w:r w:rsidRPr="0096178B">
              <w:rPr>
                <w:rFonts w:asciiTheme="majorHAnsi" w:hAnsiTheme="majorHAnsi"/>
                <w:sz w:val="20"/>
                <w:szCs w:val="20"/>
                <w:lang w:val="en-GB" w:eastAsia="ja-JP" w:bidi="x-none"/>
              </w:rPr>
              <w:t xml:space="preserve">the </w:t>
            </w:r>
            <w:r w:rsidR="00212E8C">
              <w:rPr>
                <w:rFonts w:asciiTheme="majorHAnsi" w:hAnsiTheme="majorHAnsi"/>
                <w:sz w:val="20"/>
                <w:szCs w:val="20"/>
                <w:lang w:val="en-GB" w:eastAsia="ja-JP" w:bidi="x-none"/>
              </w:rPr>
              <w:t xml:space="preserve">total </w:t>
            </w:r>
            <w:r w:rsidRPr="0096178B">
              <w:rPr>
                <w:rFonts w:asciiTheme="majorHAnsi" w:hAnsiTheme="majorHAnsi"/>
                <w:sz w:val="20"/>
                <w:szCs w:val="20"/>
                <w:lang w:val="en-GB" w:eastAsia="ja-JP" w:bidi="x-none"/>
              </w:rPr>
              <w:t xml:space="preserve">duration </w:t>
            </w:r>
            <w:r w:rsidR="00212E8C">
              <w:rPr>
                <w:rFonts w:asciiTheme="majorHAnsi" w:hAnsiTheme="majorHAnsi"/>
                <w:sz w:val="20"/>
                <w:szCs w:val="20"/>
                <w:lang w:val="en-GB" w:eastAsia="ja-JP" w:bidi="x-none"/>
              </w:rPr>
              <w:t>of the samples of the segment</w:t>
            </w:r>
            <w:r w:rsidR="00212E8C">
              <w:rPr>
                <w:rFonts w:asciiTheme="majorHAnsi" w:hAnsiTheme="majorHAnsi"/>
                <w:noProof/>
                <w:sz w:val="20"/>
                <w:szCs w:val="20"/>
                <w:lang w:val="en-GB" w:eastAsia="ja-JP"/>
              </w:rPr>
              <w:t xml:space="preserve"> * 1000).</w:t>
            </w:r>
          </w:p>
        </w:tc>
      </w:tr>
      <w:tr w:rsidR="00B12A12" w:rsidRPr="0096178B" w14:paraId="1AB1F6FE"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0E5DD3CB" w14:textId="77777777" w:rsidR="00B12A12" w:rsidRPr="00F816E4" w:rsidRDefault="00B12A12">
            <w:pPr>
              <w:keepNext/>
              <w:rPr>
                <w:rFonts w:ascii="Courier New" w:hAnsi="Courier New" w:cs="Courier New"/>
                <w:b w:val="0"/>
                <w:bCs w:val="0"/>
                <w:sz w:val="20"/>
                <w:szCs w:val="20"/>
                <w:lang w:val="en-GB" w:eastAsia="ja-JP"/>
              </w:rPr>
            </w:pPr>
            <w:r w:rsidRPr="00F816E4">
              <w:rPr>
                <w:rFonts w:ascii="Courier New" w:hAnsi="Courier New" w:cs="Courier New"/>
                <w:noProof/>
                <w:sz w:val="20"/>
                <w:szCs w:val="20"/>
                <w:lang w:val="en-GB" w:eastAsia="ja-JP"/>
              </w:rPr>
              <w:t>frar</w:t>
            </w:r>
          </w:p>
        </w:tc>
        <w:tc>
          <w:tcPr>
            <w:tcW w:w="1207" w:type="dxa"/>
            <w:hideMark/>
          </w:tcPr>
          <w:p w14:paraId="4092CDB7"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SSDA-Request</w:t>
            </w:r>
          </w:p>
        </w:tc>
        <w:tc>
          <w:tcPr>
            <w:tcW w:w="6662" w:type="dxa"/>
            <w:hideMark/>
          </w:tcPr>
          <w:p w14:paraId="5AEABD72"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96178B">
              <w:rPr>
                <w:rFonts w:asciiTheme="majorHAnsi" w:eastAsiaTheme="minorEastAsia" w:hAnsiTheme="majorHAnsi"/>
                <w:sz w:val="20"/>
                <w:szCs w:val="20"/>
                <w:lang w:val="en-GB" w:eastAsia="ja-JP" w:bidi="x-none"/>
              </w:rPr>
              <w:t>Indicates the frame rate (fps)</w:t>
            </w:r>
          </w:p>
          <w:p w14:paraId="7A72A1B1" w14:textId="7570BE04"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 xml:space="preserve">The value is calculated by number of samples in the </w:t>
            </w:r>
            <w:r w:rsidR="00212E8C">
              <w:rPr>
                <w:rFonts w:asciiTheme="majorHAnsi" w:hAnsiTheme="majorHAnsi"/>
                <w:sz w:val="20"/>
                <w:szCs w:val="20"/>
                <w:lang w:val="en-GB" w:eastAsia="ja-JP" w:bidi="x-none"/>
              </w:rPr>
              <w:t>segment</w:t>
            </w:r>
            <w:r w:rsidR="00212E8C" w:rsidRPr="0096178B">
              <w:rPr>
                <w:rFonts w:asciiTheme="majorHAnsi" w:hAnsiTheme="majorHAnsi"/>
                <w:sz w:val="20"/>
                <w:szCs w:val="20"/>
                <w:lang w:val="en-GB" w:eastAsia="ja-JP" w:bidi="x-none"/>
              </w:rPr>
              <w:t xml:space="preserve"> </w:t>
            </w:r>
            <w:r w:rsidRPr="0096178B">
              <w:rPr>
                <w:rFonts w:asciiTheme="majorHAnsi" w:hAnsiTheme="majorHAnsi"/>
                <w:sz w:val="20"/>
                <w:szCs w:val="20"/>
                <w:lang w:val="en-GB" w:eastAsia="ja-JP" w:bidi="x-none"/>
              </w:rPr>
              <w:t xml:space="preserve">divided by </w:t>
            </w:r>
            <w:r w:rsidR="00212E8C">
              <w:rPr>
                <w:rFonts w:asciiTheme="majorHAnsi" w:hAnsiTheme="majorHAnsi"/>
                <w:sz w:val="20"/>
                <w:szCs w:val="20"/>
                <w:lang w:val="en-GB" w:eastAsia="ja-JP" w:bidi="x-none"/>
              </w:rPr>
              <w:t xml:space="preserve">the total </w:t>
            </w:r>
            <w:r w:rsidRPr="0096178B">
              <w:rPr>
                <w:rFonts w:asciiTheme="majorHAnsi" w:hAnsiTheme="majorHAnsi"/>
                <w:sz w:val="20"/>
                <w:szCs w:val="20"/>
                <w:lang w:val="en-GB" w:eastAsia="ja-JP" w:bidi="x-none"/>
              </w:rPr>
              <w:t xml:space="preserve">duration </w:t>
            </w:r>
            <w:r w:rsidR="00212E8C">
              <w:rPr>
                <w:rFonts w:asciiTheme="majorHAnsi" w:hAnsiTheme="majorHAnsi"/>
                <w:sz w:val="20"/>
                <w:szCs w:val="20"/>
                <w:lang w:val="en-GB" w:eastAsia="ja-JP" w:bidi="x-none"/>
              </w:rPr>
              <w:t>of the samples of the segment</w:t>
            </w:r>
            <w:r w:rsidR="00212E8C">
              <w:rPr>
                <w:rFonts w:asciiTheme="majorHAnsi" w:hAnsiTheme="majorHAnsi"/>
                <w:noProof/>
                <w:sz w:val="20"/>
                <w:szCs w:val="20"/>
                <w:lang w:val="en-GB" w:eastAsia="ja-JP"/>
              </w:rPr>
              <w:t>.</w:t>
            </w:r>
          </w:p>
        </w:tc>
      </w:tr>
      <w:tr w:rsidR="00B12A12" w:rsidRPr="0096178B" w14:paraId="00C59365" w14:textId="77777777" w:rsidTr="006A0C94">
        <w:trPr>
          <w:trHeight w:val="47"/>
        </w:trPr>
        <w:tc>
          <w:tcPr>
            <w:cnfStyle w:val="001000000000" w:firstRow="0" w:lastRow="0" w:firstColumn="1" w:lastColumn="0" w:oddVBand="0" w:evenVBand="0" w:oddHBand="0" w:evenHBand="0" w:firstRowFirstColumn="0" w:firstRowLastColumn="0" w:lastRowFirstColumn="0" w:lastRowLastColumn="0"/>
            <w:tcW w:w="1198" w:type="dxa"/>
            <w:hideMark/>
          </w:tcPr>
          <w:p w14:paraId="385D3322" w14:textId="77777777"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nvws</w:t>
            </w:r>
          </w:p>
        </w:tc>
        <w:tc>
          <w:tcPr>
            <w:tcW w:w="1207" w:type="dxa"/>
            <w:hideMark/>
          </w:tcPr>
          <w:p w14:paraId="6A7F766A" w14:textId="0136A1D5"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w:t>
            </w:r>
            <w:r w:rsidR="00F20DEB" w:rsidRPr="0096178B">
              <w:rPr>
                <w:rFonts w:asciiTheme="majorHAnsi" w:hAnsiTheme="majorHAnsi"/>
                <w:sz w:val="20"/>
                <w:szCs w:val="20"/>
                <w:lang w:val="en-GB" w:eastAsia="ja-JP"/>
              </w:rPr>
              <w:t>Request</w:t>
            </w:r>
          </w:p>
        </w:tc>
        <w:tc>
          <w:tcPr>
            <w:tcW w:w="6662" w:type="dxa"/>
            <w:hideMark/>
          </w:tcPr>
          <w:p w14:paraId="36EEC342"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Indicate the number of views in the track</w:t>
            </w:r>
          </w:p>
        </w:tc>
      </w:tr>
    </w:tbl>
    <w:p w14:paraId="22F500ED" w14:textId="77777777" w:rsidR="00C41EE6" w:rsidRPr="0096178B" w:rsidRDefault="00C41EE6" w:rsidP="00B12A12">
      <w:pPr>
        <w:rPr>
          <w:rFonts w:asciiTheme="majorHAnsi" w:hAnsiTheme="majorHAnsi"/>
          <w:lang w:val="en-GB" w:eastAsia="ja-JP"/>
        </w:rPr>
      </w:pPr>
    </w:p>
    <w:p w14:paraId="36B44A0E" w14:textId="01E8EE9D" w:rsidR="00B12A12" w:rsidRPr="005F1719" w:rsidRDefault="00B12A12" w:rsidP="002F382F">
      <w:pPr>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With these parameters in DASH </w:t>
      </w:r>
      <w:r w:rsidR="00B160B8">
        <w:rPr>
          <w:rFonts w:asciiTheme="majorHAnsi" w:hAnsiTheme="majorHAnsi"/>
          <w:sz w:val="20"/>
          <w:szCs w:val="20"/>
          <w:lang w:val="en-GB" w:eastAsia="ja-JP"/>
        </w:rPr>
        <w:t>HTTP</w:t>
      </w:r>
      <w:r w:rsidR="00B160B8" w:rsidRPr="005F1719">
        <w:rPr>
          <w:rFonts w:asciiTheme="majorHAnsi" w:hAnsiTheme="majorHAnsi"/>
          <w:sz w:val="20"/>
          <w:szCs w:val="20"/>
          <w:lang w:val="en-GB" w:eastAsia="ja-JP"/>
        </w:rPr>
        <w:t xml:space="preserve"> </w:t>
      </w:r>
      <w:r w:rsidRPr="005F1719">
        <w:rPr>
          <w:rFonts w:asciiTheme="majorHAnsi" w:hAnsiTheme="majorHAnsi"/>
          <w:sz w:val="20"/>
          <w:szCs w:val="20"/>
          <w:lang w:val="en-GB" w:eastAsia="ja-JP"/>
        </w:rPr>
        <w:t xml:space="preserve">requests for segments related to a track selection and switching, it is expected to return an </w:t>
      </w:r>
      <w:r w:rsidR="00B160B8">
        <w:rPr>
          <w:rFonts w:asciiTheme="majorHAnsi" w:hAnsiTheme="majorHAnsi"/>
          <w:sz w:val="20"/>
          <w:szCs w:val="20"/>
          <w:lang w:val="en-GB" w:eastAsia="ja-JP"/>
        </w:rPr>
        <w:t>HTTP</w:t>
      </w:r>
      <w:r w:rsidR="00B160B8" w:rsidRPr="005F1719">
        <w:rPr>
          <w:rFonts w:asciiTheme="majorHAnsi" w:hAnsiTheme="majorHAnsi"/>
          <w:sz w:val="20"/>
          <w:szCs w:val="20"/>
          <w:lang w:val="en-GB" w:eastAsia="ja-JP"/>
        </w:rPr>
        <w:t xml:space="preserve"> </w:t>
      </w:r>
      <w:r w:rsidRPr="005F1719">
        <w:rPr>
          <w:rFonts w:asciiTheme="majorHAnsi" w:hAnsiTheme="majorHAnsi"/>
          <w:sz w:val="20"/>
          <w:szCs w:val="20"/>
          <w:lang w:val="en-GB" w:eastAsia="ja-JP"/>
        </w:rPr>
        <w:t>response containing:</w:t>
      </w:r>
    </w:p>
    <w:p w14:paraId="3D89D60D" w14:textId="51AF81A4" w:rsidR="00B12A12" w:rsidRPr="005F1719" w:rsidRDefault="00B12A12" w:rsidP="002F382F">
      <w:pPr>
        <w:pStyle w:val="a7"/>
        <w:widowControl/>
        <w:numPr>
          <w:ilvl w:val="0"/>
          <w:numId w:val="6"/>
        </w:numPr>
        <w:autoSpaceDE/>
        <w:contextualSpacing/>
        <w:jc w:val="both"/>
        <w:rPr>
          <w:rFonts w:asciiTheme="majorHAnsi" w:hAnsiTheme="majorHAnsi"/>
          <w:sz w:val="20"/>
          <w:szCs w:val="20"/>
          <w:lang w:val="en-GB" w:eastAsia="ja-JP"/>
        </w:rPr>
      </w:pPr>
      <w:r w:rsidRPr="005F1719">
        <w:rPr>
          <w:rFonts w:asciiTheme="majorHAnsi" w:hAnsiTheme="majorHAnsi"/>
          <w:sz w:val="20"/>
          <w:szCs w:val="20"/>
          <w:lang w:val="en-GB" w:eastAsia="ja-JP"/>
        </w:rPr>
        <w:t>a segment from a track matching the requirements from the parameters, selected or produced with server-side dynamic adaptation</w:t>
      </w:r>
      <w:r w:rsidR="005F1719">
        <w:rPr>
          <w:rFonts w:asciiTheme="majorHAnsi" w:hAnsiTheme="majorHAnsi"/>
          <w:sz w:val="20"/>
          <w:szCs w:val="20"/>
          <w:lang w:val="en-GB" w:eastAsia="ja-JP"/>
        </w:rPr>
        <w:t>.</w:t>
      </w:r>
    </w:p>
    <w:p w14:paraId="6D1C889D" w14:textId="76E9E684" w:rsidR="00B12A12" w:rsidRPr="005F1719" w:rsidRDefault="00B12A12" w:rsidP="002F382F">
      <w:pPr>
        <w:keepNext/>
        <w:spacing w:before="240" w:after="240" w:line="230" w:lineRule="atLeast"/>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The list of parameters provided in the </w:t>
      </w:r>
      <w:r w:rsidR="005F1719" w:rsidRPr="005F1719">
        <w:rPr>
          <w:rFonts w:asciiTheme="majorHAnsi" w:hAnsiTheme="majorHAnsi"/>
          <w:sz w:val="20"/>
          <w:szCs w:val="20"/>
          <w:lang w:val="en-GB" w:eastAsia="ja-JP"/>
        </w:rPr>
        <w:t>T</w:t>
      </w:r>
      <w:r w:rsidRPr="005F1719">
        <w:rPr>
          <w:rFonts w:asciiTheme="majorHAnsi" w:hAnsiTheme="majorHAnsi"/>
          <w:sz w:val="20"/>
          <w:szCs w:val="20"/>
          <w:lang w:val="en-GB" w:eastAsia="ja-JP"/>
        </w:rPr>
        <w:t xml:space="preserve">able H.2 is </w:t>
      </w:r>
      <w:r w:rsidRPr="005F1719">
        <w:rPr>
          <w:rFonts w:asciiTheme="majorHAnsi" w:hAnsiTheme="majorHAnsi"/>
          <w:sz w:val="20"/>
          <w:szCs w:val="20"/>
          <w:lang w:eastAsia="ja-JP"/>
        </w:rPr>
        <w:t>for the purpose of viewport related adaptation.</w:t>
      </w:r>
    </w:p>
    <w:p w14:paraId="7AB1EC9D" w14:textId="2F6CB4CB" w:rsidR="00B12A12" w:rsidRPr="00C41EE6" w:rsidRDefault="00B12A12" w:rsidP="00B12A12">
      <w:pPr>
        <w:keepNext/>
        <w:spacing w:before="240" w:after="240" w:line="230" w:lineRule="atLeast"/>
        <w:jc w:val="center"/>
        <w:rPr>
          <w:rFonts w:asciiTheme="majorHAnsi" w:eastAsiaTheme="minorEastAsia" w:hAnsiTheme="majorHAnsi"/>
          <w:b/>
          <w:bCs/>
          <w:lang w:val="en-GB" w:eastAsia="ja-JP"/>
        </w:rPr>
      </w:pPr>
      <w:r w:rsidRPr="00C41EE6">
        <w:rPr>
          <w:rFonts w:asciiTheme="majorHAnsi" w:eastAsiaTheme="minorEastAsia" w:hAnsiTheme="majorHAnsi"/>
          <w:b/>
          <w:bCs/>
          <w:lang w:val="en-GB" w:eastAsia="ja-JP"/>
        </w:rPr>
        <w:t xml:space="preserve">Table H.2 </w:t>
      </w:r>
      <w:r w:rsidR="00C41EE6" w:rsidRPr="00C41EE6">
        <w:rPr>
          <w:rFonts w:asciiTheme="majorHAnsi" w:hAnsiTheme="majorHAnsi"/>
          <w:sz w:val="20"/>
          <w:szCs w:val="20"/>
          <w:lang w:val="en-GB"/>
        </w:rPr>
        <w:t>—</w:t>
      </w:r>
      <w:r w:rsidRPr="00C41EE6">
        <w:rPr>
          <w:rFonts w:asciiTheme="majorHAnsi" w:eastAsiaTheme="minorEastAsia" w:hAnsiTheme="majorHAnsi"/>
          <w:b/>
          <w:bCs/>
          <w:lang w:val="en-GB" w:eastAsia="ja-JP"/>
        </w:rPr>
        <w:t xml:space="preserve"> </w:t>
      </w:r>
      <w:r w:rsidR="005F1719">
        <w:rPr>
          <w:rFonts w:asciiTheme="majorHAnsi" w:eastAsiaTheme="minorEastAsia" w:hAnsiTheme="majorHAnsi"/>
          <w:b/>
          <w:bCs/>
          <w:lang w:val="en-GB" w:eastAsia="ja-JP"/>
        </w:rPr>
        <w:t>P</w:t>
      </w:r>
      <w:r w:rsidRPr="00C41EE6">
        <w:rPr>
          <w:rFonts w:asciiTheme="majorHAnsi" w:eastAsiaTheme="minorEastAsia" w:hAnsiTheme="majorHAnsi"/>
          <w:b/>
          <w:bCs/>
          <w:lang w:val="en-GB" w:eastAsia="ja-JP"/>
        </w:rPr>
        <w:t>arameters for</w:t>
      </w:r>
      <w:r w:rsidRPr="00C41EE6">
        <w:rPr>
          <w:rFonts w:asciiTheme="majorHAnsi" w:hAnsiTheme="majorHAnsi"/>
          <w:b/>
          <w:bCs/>
          <w:lang w:eastAsia="ja-JP"/>
        </w:rPr>
        <w:t xml:space="preserve"> viewport related adaptation</w:t>
      </w:r>
    </w:p>
    <w:tbl>
      <w:tblPr>
        <w:tblStyle w:val="12"/>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14"/>
        <w:gridCol w:w="6088"/>
      </w:tblGrid>
      <w:tr w:rsidR="00B12A12" w:rsidRPr="005F1719" w14:paraId="2743227A" w14:textId="77777777" w:rsidTr="006A0C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8" w:type="dxa"/>
            <w:tcBorders>
              <w:bottom w:val="none" w:sz="0" w:space="0" w:color="auto"/>
            </w:tcBorders>
            <w:hideMark/>
          </w:tcPr>
          <w:p w14:paraId="16CF2D5C"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sz w:val="20"/>
                <w:szCs w:val="20"/>
                <w:lang w:val="en-GB" w:eastAsia="ja-JP"/>
              </w:rPr>
              <w:t>Query parameter name</w:t>
            </w:r>
          </w:p>
        </w:tc>
        <w:tc>
          <w:tcPr>
            <w:tcW w:w="1214" w:type="dxa"/>
            <w:tcBorders>
              <w:bottom w:val="none" w:sz="0" w:space="0" w:color="auto"/>
            </w:tcBorders>
            <w:hideMark/>
          </w:tcPr>
          <w:p w14:paraId="250BF2AC" w14:textId="6016BB43"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 xml:space="preserve">Header </w:t>
            </w:r>
            <w:r w:rsidR="00B160B8">
              <w:rPr>
                <w:rFonts w:asciiTheme="majorHAnsi" w:hAnsiTheme="majorHAnsi"/>
                <w:sz w:val="20"/>
                <w:szCs w:val="20"/>
                <w:lang w:val="en-GB" w:eastAsia="ja-JP"/>
              </w:rPr>
              <w:t>n</w:t>
            </w:r>
            <w:r w:rsidRPr="005F1719">
              <w:rPr>
                <w:rFonts w:asciiTheme="majorHAnsi" w:hAnsiTheme="majorHAnsi"/>
                <w:sz w:val="20"/>
                <w:szCs w:val="20"/>
                <w:lang w:val="en-GB" w:eastAsia="ja-JP"/>
              </w:rPr>
              <w:t>ame</w:t>
            </w:r>
          </w:p>
        </w:tc>
        <w:tc>
          <w:tcPr>
            <w:tcW w:w="6088" w:type="dxa"/>
            <w:tcBorders>
              <w:bottom w:val="none" w:sz="0" w:space="0" w:color="auto"/>
            </w:tcBorders>
            <w:hideMark/>
          </w:tcPr>
          <w:p w14:paraId="56697890" w14:textId="631AE0B4"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 xml:space="preserve">Query parameter value </w:t>
            </w:r>
            <w:r w:rsidR="00B160B8">
              <w:rPr>
                <w:rFonts w:asciiTheme="majorHAnsi" w:hAnsiTheme="majorHAnsi"/>
                <w:sz w:val="20"/>
                <w:szCs w:val="20"/>
                <w:lang w:val="en-GB" w:eastAsia="ja-JP"/>
              </w:rPr>
              <w:t>d</w:t>
            </w:r>
            <w:r w:rsidRPr="005F1719">
              <w:rPr>
                <w:rFonts w:asciiTheme="majorHAnsi" w:hAnsiTheme="majorHAnsi"/>
                <w:sz w:val="20"/>
                <w:szCs w:val="20"/>
                <w:lang w:val="en-GB" w:eastAsia="ja-JP"/>
              </w:rPr>
              <w:t>efinition</w:t>
            </w:r>
          </w:p>
        </w:tc>
      </w:tr>
      <w:tr w:rsidR="00B12A12" w:rsidRPr="005F1719" w14:paraId="6F640704"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558E66F4" w14:textId="2D36039E"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azim</w:t>
            </w:r>
          </w:p>
        </w:tc>
        <w:tc>
          <w:tcPr>
            <w:tcW w:w="1214" w:type="dxa"/>
            <w:hideMark/>
          </w:tcPr>
          <w:p w14:paraId="5310872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3C1E3F02"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azimuth of the centre point of the sphere region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021FBA7B"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6B6E15BE" w14:textId="00381982"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elev</w:t>
            </w:r>
          </w:p>
        </w:tc>
        <w:tc>
          <w:tcPr>
            <w:tcW w:w="1214" w:type="dxa"/>
            <w:hideMark/>
          </w:tcPr>
          <w:p w14:paraId="79450C7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68FB0C9C"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elevation of the centre point of the sphere region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5C932E23"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1641B330" w14:textId="7A7D9E71"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tilt</w:t>
            </w:r>
          </w:p>
        </w:tc>
        <w:tc>
          <w:tcPr>
            <w:tcW w:w="1214" w:type="dxa"/>
            <w:hideMark/>
          </w:tcPr>
          <w:p w14:paraId="7183FC3F"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6F70FC7D" w14:textId="77777777" w:rsidR="00B12A12" w:rsidRPr="005F1719" w:rsidRDefault="00B12A12">
            <w:pPr>
              <w:keepNext/>
              <w:widowControl/>
              <w:tabs>
                <w:tab w:val="left" w:pos="427"/>
              </w:tabs>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tilt angle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degrees.</w:t>
            </w:r>
          </w:p>
        </w:tc>
      </w:tr>
      <w:tr w:rsidR="00B12A12" w:rsidRPr="005F1719" w14:paraId="2630379F"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155DCFC1" w14:textId="2F026819"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azrg</w:t>
            </w:r>
          </w:p>
        </w:tc>
        <w:tc>
          <w:tcPr>
            <w:tcW w:w="1214" w:type="dxa"/>
            <w:hideMark/>
          </w:tcPr>
          <w:p w14:paraId="4AF7ED3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24532E9E" w14:textId="77777777" w:rsidR="00B12A12" w:rsidRPr="005F1719" w:rsidRDefault="00B12A12">
            <w:pPr>
              <w:keepNext/>
              <w:widowControl/>
              <w:tabs>
                <w:tab w:val="left" w:pos="427"/>
              </w:tabs>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azimuth range of the sphere region through the</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centre point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435ABFD4"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22D28889" w14:textId="2E593092"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elrg</w:t>
            </w:r>
          </w:p>
        </w:tc>
        <w:tc>
          <w:tcPr>
            <w:tcW w:w="1214" w:type="dxa"/>
            <w:hideMark/>
          </w:tcPr>
          <w:p w14:paraId="01CCA4F9"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22E19696"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elevation range of the sphere region through the</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centre point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248E9B34"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0B7DEF80" w14:textId="2A9CAE63"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styp</w:t>
            </w:r>
          </w:p>
        </w:tc>
        <w:tc>
          <w:tcPr>
            <w:tcW w:w="1214" w:type="dxa"/>
            <w:hideMark/>
          </w:tcPr>
          <w:p w14:paraId="7959BFE9"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0324599D"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shape type of the sphere region, as specified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7.7.2.3.</w:t>
            </w:r>
          </w:p>
        </w:tc>
      </w:tr>
    </w:tbl>
    <w:p w14:paraId="2FEE4AD5" w14:textId="77777777" w:rsidR="00C41EE6" w:rsidRDefault="00C41EE6" w:rsidP="00B12A12">
      <w:pPr>
        <w:rPr>
          <w:rFonts w:asciiTheme="majorHAnsi" w:hAnsiTheme="majorHAnsi"/>
          <w:lang w:val="en-GB" w:eastAsia="ja-JP"/>
        </w:rPr>
      </w:pPr>
    </w:p>
    <w:p w14:paraId="0DE4D218" w14:textId="0092A556" w:rsidR="00B12A12" w:rsidRPr="005F1719" w:rsidRDefault="00B12A12" w:rsidP="002F382F">
      <w:pPr>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With these parameters in DASH </w:t>
      </w:r>
      <w:r w:rsidR="00B160B8">
        <w:rPr>
          <w:rFonts w:asciiTheme="majorHAnsi" w:hAnsiTheme="majorHAnsi"/>
          <w:sz w:val="20"/>
          <w:szCs w:val="20"/>
          <w:lang w:val="en-GB" w:eastAsia="ja-JP"/>
        </w:rPr>
        <w:t>HTTP</w:t>
      </w:r>
      <w:r w:rsidR="00B160B8" w:rsidRPr="005F1719">
        <w:rPr>
          <w:rFonts w:asciiTheme="majorHAnsi" w:hAnsiTheme="majorHAnsi"/>
          <w:sz w:val="20"/>
          <w:szCs w:val="20"/>
          <w:lang w:val="en-GB" w:eastAsia="ja-JP"/>
        </w:rPr>
        <w:t xml:space="preserve"> </w:t>
      </w:r>
      <w:r w:rsidRPr="005F1719">
        <w:rPr>
          <w:rFonts w:asciiTheme="majorHAnsi" w:hAnsiTheme="majorHAnsi"/>
          <w:sz w:val="20"/>
          <w:szCs w:val="20"/>
          <w:lang w:val="en-GB" w:eastAsia="ja-JP"/>
        </w:rPr>
        <w:t xml:space="preserve">requests for segments related to a viewport, it is expected to return an </w:t>
      </w:r>
      <w:r w:rsidR="00B160B8">
        <w:rPr>
          <w:rFonts w:asciiTheme="majorHAnsi" w:hAnsiTheme="majorHAnsi"/>
          <w:sz w:val="20"/>
          <w:szCs w:val="20"/>
          <w:lang w:val="en-GB" w:eastAsia="ja-JP"/>
        </w:rPr>
        <w:t>HTTP</w:t>
      </w:r>
      <w:r w:rsidR="00B160B8" w:rsidRPr="005F1719">
        <w:rPr>
          <w:rFonts w:asciiTheme="majorHAnsi" w:hAnsiTheme="majorHAnsi"/>
          <w:sz w:val="20"/>
          <w:szCs w:val="20"/>
          <w:lang w:val="en-GB" w:eastAsia="ja-JP"/>
        </w:rPr>
        <w:t xml:space="preserve"> </w:t>
      </w:r>
      <w:r w:rsidRPr="005F1719">
        <w:rPr>
          <w:rFonts w:asciiTheme="majorHAnsi" w:hAnsiTheme="majorHAnsi"/>
          <w:sz w:val="20"/>
          <w:szCs w:val="20"/>
          <w:lang w:val="en-GB" w:eastAsia="ja-JP"/>
        </w:rPr>
        <w:t>response containing:</w:t>
      </w:r>
    </w:p>
    <w:p w14:paraId="1E5C8FAE" w14:textId="39055E4B" w:rsidR="00B12A12" w:rsidRPr="00B45A4B" w:rsidRDefault="00B12A12" w:rsidP="00B45A4B">
      <w:pPr>
        <w:pStyle w:val="a7"/>
        <w:widowControl/>
        <w:numPr>
          <w:ilvl w:val="0"/>
          <w:numId w:val="7"/>
        </w:numPr>
        <w:autoSpaceDE/>
        <w:contextualSpacing/>
        <w:jc w:val="both"/>
        <w:rPr>
          <w:rFonts w:asciiTheme="majorHAnsi" w:hAnsiTheme="majorHAnsi"/>
          <w:sz w:val="20"/>
          <w:szCs w:val="20"/>
          <w:lang w:val="en-GB" w:eastAsia="ja-JP"/>
        </w:rPr>
      </w:pPr>
      <w:r w:rsidRPr="00B45A4B">
        <w:rPr>
          <w:rFonts w:asciiTheme="majorHAnsi" w:hAnsiTheme="majorHAnsi"/>
          <w:sz w:val="20"/>
          <w:szCs w:val="20"/>
          <w:lang w:val="en-GB" w:eastAsia="ja-JP"/>
        </w:rPr>
        <w:t>a viewport segment, selected or produced with server-side dynamic adaptation</w:t>
      </w:r>
      <w:r w:rsidR="005F1719" w:rsidRPr="00B45A4B">
        <w:rPr>
          <w:rFonts w:asciiTheme="majorHAnsi" w:hAnsiTheme="majorHAnsi"/>
          <w:sz w:val="20"/>
          <w:szCs w:val="20"/>
          <w:lang w:val="en-GB" w:eastAsia="ja-JP"/>
        </w:rPr>
        <w:t>.</w:t>
      </w:r>
      <w:r w:rsidR="00733156" w:rsidRPr="00B45A4B">
        <w:rPr>
          <w:rFonts w:asciiTheme="majorHAnsi" w:hAnsiTheme="majorHAnsi"/>
          <w:sz w:val="20"/>
          <w:szCs w:val="20"/>
          <w:lang w:val="en-GB" w:eastAsia="ja-JP"/>
        </w:rPr>
        <w:t xml:space="preserve"> </w:t>
      </w:r>
      <w:r w:rsidR="00B45A4B" w:rsidRPr="00B45A4B">
        <w:rPr>
          <w:rFonts w:asciiTheme="majorHAnsi" w:hAnsiTheme="majorHAnsi"/>
          <w:sz w:val="20"/>
          <w:szCs w:val="20"/>
          <w:lang w:val="en-GB" w:eastAsia="ja-JP"/>
        </w:rPr>
        <w:t>Here, t</w:t>
      </w:r>
      <w:r w:rsidR="00733156" w:rsidRPr="00B45A4B">
        <w:rPr>
          <w:rFonts w:asciiTheme="majorHAnsi" w:hAnsiTheme="majorHAnsi"/>
          <w:sz w:val="20"/>
          <w:szCs w:val="20"/>
          <w:lang w:val="en-GB" w:eastAsia="ja-JP"/>
        </w:rPr>
        <w:t>he view</w:t>
      </w:r>
      <w:r w:rsidR="00B45A4B" w:rsidRPr="00B45A4B">
        <w:rPr>
          <w:rFonts w:asciiTheme="majorHAnsi" w:hAnsiTheme="majorHAnsi"/>
          <w:sz w:val="20"/>
          <w:szCs w:val="20"/>
          <w:lang w:val="en-GB" w:eastAsia="ja-JP"/>
        </w:rPr>
        <w:t xml:space="preserve">port segment covers the viewport of at least the same quality as the background, and </w:t>
      </w:r>
      <w:r w:rsidR="00B45A4B">
        <w:rPr>
          <w:rFonts w:asciiTheme="majorHAnsi" w:hAnsiTheme="majorHAnsi"/>
          <w:sz w:val="20"/>
          <w:szCs w:val="20"/>
          <w:lang w:val="en-GB" w:eastAsia="ja-JP"/>
        </w:rPr>
        <w:t>the v</w:t>
      </w:r>
      <w:r w:rsidR="00B45A4B" w:rsidRPr="00B45A4B">
        <w:rPr>
          <w:rFonts w:asciiTheme="majorHAnsi" w:hAnsiTheme="majorHAnsi"/>
          <w:sz w:val="20"/>
          <w:szCs w:val="20"/>
          <w:lang w:val="en-GB" w:eastAsia="ja-JP"/>
        </w:rPr>
        <w:t xml:space="preserve">iewport </w:t>
      </w:r>
      <w:r w:rsidR="00B45A4B">
        <w:rPr>
          <w:rFonts w:asciiTheme="majorHAnsi" w:hAnsiTheme="majorHAnsi"/>
          <w:sz w:val="20"/>
          <w:szCs w:val="20"/>
          <w:lang w:val="en-GB" w:eastAsia="ja-JP"/>
        </w:rPr>
        <w:t xml:space="preserve">segment </w:t>
      </w:r>
      <w:r w:rsidR="00B45A4B" w:rsidRPr="00B45A4B">
        <w:rPr>
          <w:rFonts w:asciiTheme="majorHAnsi" w:hAnsiTheme="majorHAnsi"/>
          <w:sz w:val="20"/>
          <w:szCs w:val="20"/>
          <w:lang w:val="en-GB" w:eastAsia="ja-JP"/>
        </w:rPr>
        <w:t>may include some margin</w:t>
      </w:r>
      <w:r w:rsidR="00B45A4B">
        <w:rPr>
          <w:rFonts w:asciiTheme="majorHAnsi" w:hAnsiTheme="majorHAnsi"/>
          <w:sz w:val="20"/>
          <w:szCs w:val="20"/>
          <w:lang w:val="en-GB" w:eastAsia="ja-JP"/>
        </w:rPr>
        <w:t xml:space="preserve"> to the viewport</w:t>
      </w:r>
      <w:r w:rsidR="00B45A4B" w:rsidRPr="00B45A4B">
        <w:rPr>
          <w:rFonts w:asciiTheme="majorHAnsi" w:hAnsiTheme="majorHAnsi"/>
          <w:sz w:val="20"/>
          <w:szCs w:val="20"/>
          <w:lang w:val="en-GB" w:eastAsia="ja-JP"/>
        </w:rPr>
        <w:t>.</w:t>
      </w:r>
    </w:p>
    <w:p w14:paraId="16C967A6" w14:textId="77777777" w:rsidR="00B12A12" w:rsidRDefault="00B12A12" w:rsidP="002F382F">
      <w:pPr>
        <w:jc w:val="both"/>
        <w:rPr>
          <w:rFonts w:asciiTheme="majorHAnsi" w:eastAsiaTheme="minorEastAsia" w:hAnsiTheme="majorHAnsi"/>
          <w:lang w:val="en-GB" w:eastAsia="ja-JP"/>
        </w:rPr>
      </w:pPr>
    </w:p>
    <w:p w14:paraId="7306B36C" w14:textId="0C2ACBBD" w:rsidR="00BC1590" w:rsidRDefault="00BC1590">
      <w:pPr>
        <w:rPr>
          <w:rFonts w:ascii="Times New Roman" w:hAnsi="Times New Roman" w:cs="Times New Roman"/>
          <w:sz w:val="24"/>
          <w:lang w:val="en-GB"/>
        </w:rPr>
      </w:pPr>
    </w:p>
    <w:p w14:paraId="23CF868F" w14:textId="14DD7DE8" w:rsidR="00700213" w:rsidRPr="00700213" w:rsidRDefault="00700213" w:rsidP="00700213">
      <w:pPr>
        <w:pStyle w:val="1"/>
        <w:numPr>
          <w:ilvl w:val="0"/>
          <w:numId w:val="0"/>
        </w:numPr>
        <w:ind w:left="420" w:hanging="420"/>
        <w:rPr>
          <w:sz w:val="22"/>
          <w:szCs w:val="22"/>
          <w:lang w:eastAsia="ja-JP"/>
        </w:rPr>
      </w:pPr>
      <w:bookmarkStart w:id="9" w:name="_Ref522176413"/>
      <w:r w:rsidRPr="00700213">
        <w:rPr>
          <w:sz w:val="22"/>
          <w:szCs w:val="22"/>
          <w:lang w:eastAsia="ja-JP"/>
        </w:rPr>
        <w:lastRenderedPageBreak/>
        <w:t xml:space="preserve">H.4 </w:t>
      </w:r>
      <w:bookmarkStart w:id="10" w:name="_Hlk158296038"/>
      <w:r w:rsidRPr="00700213">
        <w:rPr>
          <w:sz w:val="22"/>
          <w:szCs w:val="22"/>
          <w:lang w:eastAsia="ja-JP"/>
        </w:rPr>
        <w:t xml:space="preserve">Extensions to the ISOBMFF for </w:t>
      </w:r>
      <w:r w:rsidR="00212E8C">
        <w:rPr>
          <w:sz w:val="22"/>
          <w:szCs w:val="22"/>
          <w:lang w:eastAsia="ja-JP"/>
        </w:rPr>
        <w:t>s</w:t>
      </w:r>
      <w:r w:rsidRPr="00700213">
        <w:rPr>
          <w:sz w:val="22"/>
          <w:szCs w:val="22"/>
          <w:lang w:eastAsia="ja-JP"/>
        </w:rPr>
        <w:t>erver-side dynamic adaptation</w:t>
      </w:r>
    </w:p>
    <w:p w14:paraId="6B69E501" w14:textId="77777777" w:rsidR="00700213" w:rsidRDefault="00700213" w:rsidP="00700213">
      <w:pPr>
        <w:keepNext/>
        <w:keepLines/>
        <w:widowControl/>
        <w:autoSpaceDE/>
        <w:spacing w:before="60" w:after="240" w:line="240" w:lineRule="atLeast"/>
        <w:ind w:left="880" w:hanging="862"/>
        <w:outlineLvl w:val="3"/>
        <w:rPr>
          <w:rFonts w:ascii="Cambria" w:eastAsia="Times New Roman" w:hAnsi="Cambria" w:cs="Times New Roman"/>
          <w:b/>
          <w:spacing w:val="5"/>
          <w:kern w:val="20"/>
          <w:sz w:val="20"/>
          <w:szCs w:val="24"/>
          <w:lang w:val="en-GB"/>
        </w:rPr>
      </w:pPr>
      <w:r>
        <w:rPr>
          <w:rFonts w:ascii="Cambria" w:eastAsia="Times New Roman" w:hAnsi="Cambria" w:cs="Times New Roman"/>
          <w:b/>
          <w:spacing w:val="5"/>
          <w:kern w:val="20"/>
          <w:sz w:val="20"/>
          <w:szCs w:val="24"/>
          <w:lang w:val="en-GB"/>
        </w:rPr>
        <w:t>H.4.1 Region-wise packing sample group</w:t>
      </w:r>
      <w:bookmarkEnd w:id="9"/>
    </w:p>
    <w:p w14:paraId="58833506" w14:textId="77777777" w:rsidR="00700213" w:rsidRDefault="00700213" w:rsidP="00700213">
      <w:pPr>
        <w:keepNext/>
        <w:keepLines/>
        <w:widowControl/>
        <w:autoSpaceDE/>
        <w:spacing w:after="240" w:line="240" w:lineRule="atLeast"/>
        <w:ind w:left="1009" w:hanging="1009"/>
        <w:outlineLvl w:val="4"/>
        <w:rPr>
          <w:rFonts w:ascii="Cambria" w:eastAsia="Times New Roman" w:hAnsi="Cambria" w:cs="Times New Roman"/>
          <w:b/>
          <w:kern w:val="20"/>
          <w:sz w:val="20"/>
          <w:szCs w:val="24"/>
          <w:lang w:val="en-GB"/>
        </w:rPr>
      </w:pPr>
      <w:bookmarkStart w:id="11" w:name="_Toc498610283"/>
      <w:bookmarkStart w:id="12" w:name="_Ref522187179"/>
      <w:r>
        <w:rPr>
          <w:rFonts w:ascii="Cambria" w:eastAsia="Times New Roman" w:hAnsi="Cambria" w:cs="Times New Roman"/>
          <w:b/>
          <w:kern w:val="20"/>
          <w:sz w:val="20"/>
          <w:szCs w:val="24"/>
          <w:lang w:val="en-GB"/>
        </w:rPr>
        <w:t>H.4.1.1 Definition</w:t>
      </w:r>
      <w:bookmarkEnd w:id="11"/>
      <w:bookmarkEnd w:id="12"/>
    </w:p>
    <w:p w14:paraId="3C96031E" w14:textId="1033E076" w:rsidR="00700213" w:rsidRDefault="00700213" w:rsidP="00700213">
      <w:pPr>
        <w:widowControl/>
        <w:autoSpaceDE/>
        <w:spacing w:after="240" w:line="230" w:lineRule="atLeast"/>
        <w:jc w:val="both"/>
        <w:rPr>
          <w:rFonts w:ascii="Cambria" w:eastAsia="Malgun Gothic" w:hAnsi="Cambria" w:cs="Times New Roman"/>
          <w:sz w:val="20"/>
          <w:szCs w:val="20"/>
          <w:lang w:val="en-GB" w:eastAsia="ja-JP"/>
        </w:rPr>
      </w:pPr>
      <w:r>
        <w:rPr>
          <w:rFonts w:ascii="Cambria" w:eastAsia="Malgun Gothic" w:hAnsi="Cambria" w:cs="Times New Roman"/>
          <w:sz w:val="20"/>
          <w:szCs w:val="20"/>
          <w:lang w:val="en-GB" w:eastAsia="ja-JP"/>
        </w:rPr>
        <w:t xml:space="preserve">The </w:t>
      </w:r>
      <w:r>
        <w:rPr>
          <w:rFonts w:ascii="Courier" w:eastAsia="Malgun Gothic" w:hAnsi="Courier" w:cs="Times New Roman"/>
          <w:sz w:val="20"/>
          <w:szCs w:val="20"/>
          <w:lang w:val="en-GB" w:eastAsia="ja-JP"/>
        </w:rPr>
        <w:t>'</w:t>
      </w:r>
      <w:proofErr w:type="spellStart"/>
      <w:r>
        <w:rPr>
          <w:rFonts w:ascii="Courier" w:eastAsia="Malgun Gothic" w:hAnsi="Courier" w:cs="Times New Roman"/>
          <w:sz w:val="20"/>
          <w:szCs w:val="20"/>
          <w:lang w:val="en-GB" w:eastAsia="ja-JP"/>
        </w:rPr>
        <w:t>rwpk</w:t>
      </w:r>
      <w:proofErr w:type="spellEnd"/>
      <w:r>
        <w:rPr>
          <w:rFonts w:ascii="Courier" w:eastAsia="Malgun Gothic" w:hAnsi="Courier" w:cs="Times New Roman"/>
          <w:sz w:val="20"/>
          <w:szCs w:val="20"/>
          <w:lang w:val="en-GB" w:eastAsia="ja-JP"/>
        </w:rPr>
        <w:t>'</w:t>
      </w:r>
      <w:r>
        <w:rPr>
          <w:rFonts w:ascii="Cambria" w:eastAsia="Malgun Gothic" w:hAnsi="Cambria" w:cs="Times New Roman"/>
          <w:sz w:val="20"/>
          <w:szCs w:val="20"/>
          <w:lang w:val="en-GB" w:eastAsia="ja-JP"/>
        </w:rPr>
        <w:t xml:space="preserve"> </w:t>
      </w:r>
      <w:proofErr w:type="spellStart"/>
      <w:r>
        <w:rPr>
          <w:rFonts w:ascii="Courier" w:eastAsia="Malgun Gothic" w:hAnsi="Courier" w:cs="Times New Roman"/>
          <w:sz w:val="20"/>
          <w:szCs w:val="20"/>
          <w:lang w:val="en-GB" w:eastAsia="ja-JP"/>
        </w:rPr>
        <w:t>grouping_type</w:t>
      </w:r>
      <w:proofErr w:type="spellEnd"/>
      <w:r>
        <w:rPr>
          <w:rFonts w:ascii="Cambria" w:eastAsia="Malgun Gothic" w:hAnsi="Cambria" w:cs="Times New Roman"/>
          <w:sz w:val="20"/>
          <w:szCs w:val="20"/>
          <w:lang w:val="en-GB" w:eastAsia="ja-JP"/>
        </w:rPr>
        <w:t xml:space="preserve"> for sample grouping specifies the mapping between packed regions and the corresponding projected regions and specifies the location and size of the guard bands, if any.</w:t>
      </w:r>
    </w:p>
    <w:bookmarkEnd w:id="10"/>
    <w:p w14:paraId="62026ADE" w14:textId="77777777" w:rsidR="00700213" w:rsidRDefault="00700213" w:rsidP="00700213">
      <w:pPr>
        <w:widowControl/>
        <w:autoSpaceDE/>
        <w:spacing w:after="240" w:line="230" w:lineRule="atLeast"/>
        <w:jc w:val="both"/>
        <w:rPr>
          <w:rFonts w:ascii="Cambria" w:eastAsiaTheme="minorEastAsia" w:hAnsi="Cambria" w:cs="Times New Roman"/>
          <w:sz w:val="20"/>
          <w:szCs w:val="20"/>
          <w:lang w:val="en-GB" w:eastAsia="ja-JP"/>
        </w:rPr>
      </w:pPr>
      <w:r>
        <w:rPr>
          <w:rFonts w:ascii="Cambria" w:eastAsiaTheme="minorEastAsia" w:hAnsi="Cambria" w:cs="Times New Roman"/>
          <w:sz w:val="20"/>
          <w:szCs w:val="20"/>
          <w:lang w:val="en-GB" w:eastAsia="ja-JP"/>
        </w:rPr>
        <w:t>If the region-wise packing sample group exist, the region-wise packing box shall not exist.</w:t>
      </w:r>
    </w:p>
    <w:p w14:paraId="11CA9FBE" w14:textId="77777777" w:rsidR="00700213" w:rsidRDefault="00700213" w:rsidP="00700213">
      <w:pPr>
        <w:keepNext/>
        <w:keepLines/>
        <w:widowControl/>
        <w:autoSpaceDE/>
        <w:spacing w:after="240" w:line="240" w:lineRule="atLeast"/>
        <w:ind w:left="1009" w:hanging="1009"/>
        <w:outlineLvl w:val="4"/>
        <w:rPr>
          <w:rFonts w:ascii="Cambria" w:eastAsia="Times New Roman" w:hAnsi="Cambria" w:cs="Times New Roman"/>
          <w:b/>
          <w:kern w:val="20"/>
          <w:sz w:val="20"/>
          <w:szCs w:val="24"/>
          <w:lang w:val="en-GB"/>
        </w:rPr>
      </w:pPr>
      <w:bookmarkStart w:id="13" w:name="_Toc498610284"/>
      <w:r>
        <w:rPr>
          <w:rFonts w:ascii="Cambria" w:eastAsia="Times New Roman" w:hAnsi="Cambria" w:cs="Times New Roman"/>
          <w:b/>
          <w:kern w:val="20"/>
          <w:sz w:val="20"/>
          <w:szCs w:val="24"/>
          <w:lang w:val="en-GB"/>
        </w:rPr>
        <w:t>H.4.1.2 Syntax</w:t>
      </w:r>
      <w:bookmarkEnd w:id="13"/>
    </w:p>
    <w:p w14:paraId="255EEE61" w14:textId="5425981F" w:rsidR="00700213" w:rsidRDefault="00700213" w:rsidP="00700213">
      <w:pPr>
        <w:rPr>
          <w:rFonts w:ascii="Courier New" w:hAnsi="Courier New" w:cs="Courier New"/>
          <w:sz w:val="20"/>
          <w:szCs w:val="20"/>
          <w:lang w:val="en-GB"/>
        </w:rPr>
      </w:pPr>
      <w:bookmarkStart w:id="14" w:name="_Toc498610285"/>
      <w:bookmarkStart w:id="15" w:name="_Ref529902013"/>
      <w:bookmarkStart w:id="16" w:name="_Ref22913273"/>
      <w:r>
        <w:rPr>
          <w:rFonts w:ascii="Courier New" w:hAnsi="Courier New" w:cs="Courier New"/>
          <w:sz w:val="20"/>
          <w:szCs w:val="20"/>
          <w:lang w:val="en-GB"/>
        </w:rPr>
        <w:t xml:space="preserve">class </w:t>
      </w:r>
      <w:proofErr w:type="spellStart"/>
      <w:r>
        <w:rPr>
          <w:rFonts w:ascii="Courier New" w:hAnsi="Courier New" w:cs="Courier New"/>
          <w:sz w:val="20"/>
          <w:szCs w:val="20"/>
          <w:lang w:val="en-GB"/>
        </w:rPr>
        <w:t>ResionWisePackingEntry</w:t>
      </w:r>
      <w:proofErr w:type="spellEnd"/>
      <w:r>
        <w:rPr>
          <w:rFonts w:ascii="Courier New" w:hAnsi="Courier New" w:cs="Courier New"/>
          <w:sz w:val="20"/>
          <w:szCs w:val="20"/>
          <w:lang w:val="en-GB"/>
        </w:rPr>
        <w:t xml:space="preserve">() extends </w:t>
      </w:r>
      <w:proofErr w:type="spellStart"/>
      <w:r>
        <w:rPr>
          <w:rFonts w:ascii="Courier New" w:hAnsi="Courier New" w:cs="Courier New"/>
          <w:sz w:val="20"/>
          <w:szCs w:val="20"/>
          <w:lang w:val="en-GB"/>
        </w:rPr>
        <w:t>VisualSampleGroupEntry</w:t>
      </w:r>
      <w:proofErr w:type="spellEnd"/>
      <w:r>
        <w:rPr>
          <w:rFonts w:ascii="Courier New" w:hAnsi="Courier New" w:cs="Courier New"/>
          <w:sz w:val="20"/>
          <w:szCs w:val="20"/>
          <w:lang w:val="en-GB"/>
        </w:rPr>
        <w:t xml:space="preserve"> (</w:t>
      </w:r>
      <w:r w:rsidR="0096178B">
        <w:rPr>
          <w:rFonts w:ascii="Courier New" w:hAnsi="Courier New" w:cs="Courier New"/>
          <w:sz w:val="20"/>
          <w:szCs w:val="20"/>
          <w:lang w:val="en-GB"/>
        </w:rPr>
        <w:t>'</w:t>
      </w:r>
      <w:proofErr w:type="spellStart"/>
      <w:r>
        <w:rPr>
          <w:rFonts w:ascii="Courier New" w:hAnsi="Courier New" w:cs="Courier New"/>
          <w:sz w:val="20"/>
          <w:szCs w:val="20"/>
          <w:lang w:val="en-GB"/>
        </w:rPr>
        <w:t>rwpk</w:t>
      </w:r>
      <w:proofErr w:type="spellEnd"/>
      <w:r w:rsidR="0096178B">
        <w:rPr>
          <w:rFonts w:ascii="Courier New" w:hAnsi="Courier New" w:cs="Courier New"/>
          <w:sz w:val="20"/>
          <w:szCs w:val="20"/>
          <w:lang w:val="en-GB"/>
        </w:rPr>
        <w:t>'</w:t>
      </w:r>
      <w:r>
        <w:rPr>
          <w:rFonts w:ascii="Courier New" w:hAnsi="Courier New" w:cs="Courier New"/>
          <w:sz w:val="20"/>
          <w:szCs w:val="20"/>
          <w:lang w:val="en-GB"/>
        </w:rPr>
        <w:t>){</w:t>
      </w:r>
    </w:p>
    <w:p w14:paraId="45EBB51D" w14:textId="4149B8B7" w:rsidR="00700213" w:rsidRDefault="00700213" w:rsidP="00700213">
      <w:pPr>
        <w:rPr>
          <w:rFonts w:ascii="Courier New" w:hAnsi="Courier New" w:cs="Courier New"/>
          <w:sz w:val="20"/>
          <w:szCs w:val="20"/>
          <w:lang w:val="en-GB"/>
        </w:rPr>
      </w:pPr>
      <w:r>
        <w:rPr>
          <w:rFonts w:ascii="Courier New" w:hAnsi="Courier New" w:cs="Courier New"/>
          <w:sz w:val="20"/>
          <w:szCs w:val="20"/>
          <w:lang w:val="en-GB"/>
        </w:rPr>
        <w:tab/>
      </w:r>
      <w:proofErr w:type="spellStart"/>
      <w:r>
        <w:rPr>
          <w:rFonts w:ascii="Courier New" w:hAnsi="Courier New" w:cs="Courier New"/>
          <w:sz w:val="20"/>
          <w:szCs w:val="20"/>
          <w:lang w:val="en-GB"/>
        </w:rPr>
        <w:t>RegionWisePackingStruct</w:t>
      </w:r>
      <w:proofErr w:type="spellEnd"/>
      <w:r>
        <w:rPr>
          <w:rFonts w:ascii="Courier New" w:hAnsi="Courier New" w:cs="Courier New"/>
          <w:sz w:val="20"/>
          <w:szCs w:val="20"/>
          <w:lang w:val="en-GB"/>
        </w:rPr>
        <w:t>()</w:t>
      </w:r>
      <w:proofErr w:type="spellStart"/>
      <w:r>
        <w:rPr>
          <w:rFonts w:ascii="Courier" w:eastAsia="Times New Roman" w:hAnsi="Courier" w:cs="Courier"/>
          <w:noProof/>
          <w:sz w:val="20"/>
          <w:szCs w:val="20"/>
          <w:lang w:val="en-GB"/>
        </w:rPr>
        <w:t>region_wise_packing_struct</w:t>
      </w:r>
      <w:proofErr w:type="spellEnd"/>
      <w:r>
        <w:rPr>
          <w:rFonts w:ascii="Courier" w:eastAsia="Times New Roman" w:hAnsi="Courier" w:cs="Courier"/>
          <w:noProof/>
          <w:sz w:val="20"/>
          <w:szCs w:val="20"/>
          <w:lang w:val="en-GB"/>
        </w:rPr>
        <w:t>;</w:t>
      </w:r>
    </w:p>
    <w:p w14:paraId="7E8FE403" w14:textId="77777777" w:rsidR="00700213" w:rsidRDefault="00700213" w:rsidP="00700213">
      <w:pPr>
        <w:rPr>
          <w:rFonts w:ascii="Courier New" w:hAnsi="Courier New" w:cs="Courier New"/>
          <w:sz w:val="20"/>
          <w:szCs w:val="20"/>
          <w:lang w:val="en-GB"/>
        </w:rPr>
      </w:pPr>
      <w:r>
        <w:rPr>
          <w:rFonts w:ascii="Courier New" w:hAnsi="Courier New" w:cs="Courier New"/>
          <w:sz w:val="20"/>
          <w:szCs w:val="20"/>
          <w:lang w:val="en-GB"/>
        </w:rPr>
        <w:t>}</w:t>
      </w:r>
    </w:p>
    <w:p w14:paraId="712B360E" w14:textId="77777777" w:rsidR="00700213" w:rsidRDefault="00700213" w:rsidP="00700213">
      <w:pPr>
        <w:rPr>
          <w:rFonts w:ascii="Courier New" w:hAnsi="Courier New" w:cs="Courier New"/>
          <w:lang w:val="en-GB"/>
        </w:rPr>
      </w:pPr>
    </w:p>
    <w:p w14:paraId="21C5B7BD" w14:textId="77777777" w:rsidR="00700213" w:rsidRDefault="00700213" w:rsidP="00700213">
      <w:pPr>
        <w:keepNext/>
        <w:keepLines/>
        <w:widowControl/>
        <w:autoSpaceDE/>
        <w:spacing w:after="240" w:line="240" w:lineRule="atLeast"/>
        <w:ind w:left="1009" w:hanging="1009"/>
        <w:outlineLvl w:val="4"/>
        <w:rPr>
          <w:rFonts w:ascii="Cambria" w:eastAsia="Times New Roman" w:hAnsi="Cambria" w:cs="Times New Roman"/>
          <w:b/>
          <w:kern w:val="20"/>
          <w:sz w:val="20"/>
          <w:szCs w:val="24"/>
          <w:lang w:val="en-GB"/>
        </w:rPr>
      </w:pPr>
      <w:r>
        <w:rPr>
          <w:rFonts w:ascii="Cambria" w:eastAsia="Times New Roman" w:hAnsi="Cambria" w:cs="Times New Roman"/>
          <w:b/>
          <w:kern w:val="20"/>
          <w:sz w:val="20"/>
          <w:szCs w:val="24"/>
          <w:lang w:val="en-GB"/>
        </w:rPr>
        <w:t>H4.1.3 Semantics</w:t>
      </w:r>
      <w:bookmarkEnd w:id="14"/>
      <w:bookmarkEnd w:id="15"/>
      <w:bookmarkEnd w:id="16"/>
    </w:p>
    <w:p w14:paraId="3926A2DB" w14:textId="77777777" w:rsidR="00700213" w:rsidRPr="000D42A2" w:rsidRDefault="00700213" w:rsidP="00700213">
      <w:pPr>
        <w:jc w:val="both"/>
        <w:rPr>
          <w:rFonts w:ascii="Cambria" w:eastAsiaTheme="minorEastAsia" w:hAnsi="Cambria" w:cs="Times New Roman"/>
          <w:sz w:val="20"/>
          <w:szCs w:val="20"/>
          <w:lang w:val="en-GB" w:eastAsia="ja-JP"/>
        </w:rPr>
      </w:pPr>
      <w:r w:rsidRPr="000D42A2">
        <w:rPr>
          <w:rFonts w:ascii="Cambria" w:eastAsiaTheme="minorEastAsia" w:hAnsi="Cambria" w:cs="Times New Roman"/>
          <w:sz w:val="20"/>
          <w:szCs w:val="20"/>
          <w:lang w:val="en-GB" w:eastAsia="ja-JP"/>
        </w:rPr>
        <w:t>Subclause 7.5.3 applies with the following additional constraint:</w:t>
      </w:r>
    </w:p>
    <w:p w14:paraId="1A427331" w14:textId="77777777" w:rsidR="00700213" w:rsidRPr="00F816E4" w:rsidRDefault="00700213" w:rsidP="00700213">
      <w:pPr>
        <w:numPr>
          <w:ilvl w:val="0"/>
          <w:numId w:val="15"/>
        </w:numPr>
        <w:tabs>
          <w:tab w:val="left" w:pos="851"/>
          <w:tab w:val="left" w:pos="8010"/>
        </w:tabs>
        <w:ind w:left="397" w:hanging="397"/>
        <w:jc w:val="both"/>
        <w:rPr>
          <w:rFonts w:asciiTheme="majorHAnsi" w:eastAsia="Malgun Gothic" w:hAnsiTheme="majorHAnsi"/>
          <w:sz w:val="20"/>
          <w:szCs w:val="20"/>
          <w:lang w:val="en-GB" w:eastAsia="ko-KR"/>
        </w:rPr>
      </w:pPr>
      <w:proofErr w:type="spellStart"/>
      <w:r w:rsidRPr="00F816E4">
        <w:rPr>
          <w:rFonts w:ascii="Courier New" w:eastAsia="Times New Roman" w:hAnsi="Courier New" w:cs="Courier New"/>
          <w:sz w:val="20"/>
          <w:lang w:val="en-GB"/>
        </w:rPr>
        <w:t>packed_picture_width</w:t>
      </w:r>
      <w:proofErr w:type="spellEnd"/>
      <w:r w:rsidRPr="00F816E4">
        <w:rPr>
          <w:rFonts w:asciiTheme="majorHAnsi" w:eastAsia="Times New Roman" w:hAnsiTheme="majorHAnsi"/>
          <w:sz w:val="20"/>
          <w:lang w:val="en-GB"/>
        </w:rPr>
        <w:t xml:space="preserve"> and </w:t>
      </w:r>
      <w:proofErr w:type="spellStart"/>
      <w:r w:rsidRPr="00F816E4">
        <w:rPr>
          <w:rFonts w:ascii="Courier New" w:eastAsia="Times New Roman" w:hAnsi="Courier New" w:cs="Courier New"/>
          <w:sz w:val="20"/>
          <w:lang w:val="en-GB"/>
        </w:rPr>
        <w:t>packed_picture_height</w:t>
      </w:r>
      <w:proofErr w:type="spellEnd"/>
      <w:r w:rsidRPr="00F816E4">
        <w:rPr>
          <w:rFonts w:asciiTheme="majorHAnsi" w:eastAsia="Times New Roman" w:hAnsiTheme="majorHAnsi"/>
          <w:sz w:val="20"/>
          <w:lang w:val="en-GB"/>
        </w:rPr>
        <w:t xml:space="preserve"> shall have such values that </w:t>
      </w:r>
      <w:proofErr w:type="spellStart"/>
      <w:r w:rsidRPr="00F816E4">
        <w:rPr>
          <w:rFonts w:ascii="Courier New" w:eastAsia="Times New Roman" w:hAnsi="Courier New" w:cs="Courier New"/>
          <w:sz w:val="20"/>
          <w:lang w:val="en-GB"/>
        </w:rPr>
        <w:t>packed_picture_width</w:t>
      </w:r>
      <w:proofErr w:type="spellEnd"/>
      <w:r w:rsidRPr="00F816E4">
        <w:rPr>
          <w:rFonts w:asciiTheme="majorHAnsi" w:eastAsia="Times New Roman" w:hAnsiTheme="majorHAnsi"/>
          <w:sz w:val="20"/>
          <w:lang w:val="en-GB"/>
        </w:rPr>
        <w:t xml:space="preserve"> is an integer multiple of </w:t>
      </w:r>
      <w:r w:rsidRPr="00F816E4">
        <w:rPr>
          <w:rFonts w:ascii="Courier New" w:eastAsia="Malgun Gothic" w:hAnsi="Courier New" w:cs="Courier New"/>
          <w:sz w:val="20"/>
          <w:szCs w:val="20"/>
          <w:lang w:val="en-GB" w:eastAsia="ko-KR"/>
        </w:rPr>
        <w:t>width</w:t>
      </w:r>
      <w:r w:rsidRPr="00F816E4">
        <w:rPr>
          <w:rFonts w:asciiTheme="majorHAnsi" w:eastAsia="Malgun Gothic" w:hAnsiTheme="majorHAnsi"/>
          <w:sz w:val="20"/>
          <w:szCs w:val="20"/>
          <w:lang w:val="en-GB" w:eastAsia="ko-KR"/>
        </w:rPr>
        <w:t xml:space="preserve"> and </w:t>
      </w:r>
      <w:proofErr w:type="spellStart"/>
      <w:r w:rsidRPr="00F816E4">
        <w:rPr>
          <w:rFonts w:ascii="Courier New" w:eastAsia="Times New Roman" w:hAnsi="Courier New" w:cs="Courier New"/>
          <w:sz w:val="20"/>
          <w:lang w:val="en-GB"/>
        </w:rPr>
        <w:t>packed_picture_height</w:t>
      </w:r>
      <w:proofErr w:type="spellEnd"/>
      <w:r w:rsidRPr="00F816E4">
        <w:rPr>
          <w:rFonts w:asciiTheme="majorHAnsi" w:eastAsia="Times New Roman" w:hAnsiTheme="majorHAnsi"/>
          <w:sz w:val="20"/>
          <w:lang w:val="en-GB"/>
        </w:rPr>
        <w:t xml:space="preserve"> is an integer multiple of </w:t>
      </w:r>
      <w:r w:rsidRPr="00F816E4">
        <w:rPr>
          <w:rFonts w:ascii="Courier New" w:eastAsia="Malgun Gothic" w:hAnsi="Courier New" w:cs="Courier New"/>
          <w:sz w:val="20"/>
          <w:szCs w:val="20"/>
          <w:lang w:val="en-GB" w:eastAsia="ko-KR"/>
        </w:rPr>
        <w:t>height</w:t>
      </w:r>
      <w:r w:rsidRPr="00F816E4">
        <w:rPr>
          <w:rFonts w:asciiTheme="majorHAnsi" w:eastAsia="Malgun Gothic" w:hAnsiTheme="majorHAnsi"/>
          <w:sz w:val="20"/>
          <w:szCs w:val="20"/>
          <w:lang w:val="en-GB" w:eastAsia="ko-KR"/>
        </w:rPr>
        <w:t xml:space="preserve">, where </w:t>
      </w:r>
      <w:r w:rsidRPr="00F816E4">
        <w:rPr>
          <w:rFonts w:ascii="Courier New" w:eastAsia="Malgun Gothic" w:hAnsi="Courier New" w:cs="Courier New"/>
          <w:sz w:val="20"/>
          <w:szCs w:val="20"/>
          <w:lang w:val="en-GB" w:eastAsia="ko-KR"/>
        </w:rPr>
        <w:t>width</w:t>
      </w:r>
      <w:r w:rsidRPr="00F816E4">
        <w:rPr>
          <w:rFonts w:asciiTheme="majorHAnsi" w:eastAsia="Malgun Gothic" w:hAnsiTheme="majorHAnsi"/>
          <w:sz w:val="20"/>
          <w:szCs w:val="20"/>
          <w:lang w:val="en-GB" w:eastAsia="ko-KR"/>
        </w:rPr>
        <w:t xml:space="preserve"> and </w:t>
      </w:r>
      <w:r w:rsidRPr="00F816E4">
        <w:rPr>
          <w:rFonts w:ascii="Courier New" w:eastAsia="Times New Roman" w:hAnsi="Courier New" w:cs="Courier New"/>
          <w:sz w:val="20"/>
          <w:lang w:val="en-GB"/>
        </w:rPr>
        <w:t>height</w:t>
      </w:r>
      <w:r w:rsidRPr="00F816E4">
        <w:rPr>
          <w:rFonts w:asciiTheme="majorHAnsi" w:eastAsia="Malgun Gothic" w:hAnsiTheme="majorHAnsi"/>
          <w:sz w:val="20"/>
          <w:szCs w:val="20"/>
          <w:lang w:val="en-GB" w:eastAsia="ko-KR"/>
        </w:rPr>
        <w:t xml:space="preserve"> are syntax elements of the </w:t>
      </w:r>
      <w:proofErr w:type="spellStart"/>
      <w:r w:rsidRPr="00F816E4">
        <w:rPr>
          <w:rFonts w:ascii="Courier New" w:eastAsia="Malgun Gothic" w:hAnsi="Courier New" w:cs="Courier New"/>
          <w:sz w:val="20"/>
          <w:szCs w:val="20"/>
          <w:lang w:val="en-GB" w:eastAsia="ko-KR"/>
        </w:rPr>
        <w:t>VisualSampleEntry</w:t>
      </w:r>
      <w:proofErr w:type="spellEnd"/>
      <w:r w:rsidRPr="00F816E4">
        <w:rPr>
          <w:rFonts w:asciiTheme="majorHAnsi" w:eastAsia="Times New Roman" w:hAnsiTheme="majorHAnsi"/>
          <w:sz w:val="20"/>
          <w:lang w:val="en-GB"/>
        </w:rPr>
        <w:t xml:space="preserve"> containing this box.</w:t>
      </w:r>
    </w:p>
    <w:p w14:paraId="7A9FF347" w14:textId="58024C48" w:rsidR="00212E8C" w:rsidRPr="00700213" w:rsidRDefault="00212E8C" w:rsidP="00212E8C">
      <w:pPr>
        <w:pStyle w:val="1"/>
        <w:numPr>
          <w:ilvl w:val="0"/>
          <w:numId w:val="0"/>
        </w:numPr>
        <w:ind w:left="420" w:hanging="420"/>
        <w:rPr>
          <w:sz w:val="22"/>
          <w:szCs w:val="22"/>
          <w:lang w:eastAsia="ja-JP"/>
        </w:rPr>
      </w:pPr>
      <w:r>
        <w:rPr>
          <w:sz w:val="22"/>
          <w:szCs w:val="22"/>
          <w:lang w:eastAsia="ja-JP"/>
        </w:rPr>
        <w:t>H.5 Segment format for server-side dynamic adaptation</w:t>
      </w:r>
    </w:p>
    <w:p w14:paraId="1B8BE52E" w14:textId="6BCF7DC0" w:rsidR="00212E8C" w:rsidRDefault="006150A8" w:rsidP="00212E8C">
      <w:pPr>
        <w:widowControl/>
        <w:autoSpaceDE/>
        <w:spacing w:after="240" w:line="230" w:lineRule="atLeast"/>
        <w:jc w:val="both"/>
        <w:rPr>
          <w:ins w:id="17" w:author="Katsumata, Mitsuru (SEC)" w:date="2024-05-10T14:03:00Z"/>
          <w:rFonts w:ascii="Cambria" w:eastAsia="Malgun Gothic" w:hAnsi="Cambria" w:cs="Times New Roman"/>
          <w:sz w:val="20"/>
          <w:szCs w:val="20"/>
          <w:lang w:val="en-GB" w:eastAsia="ja-JP"/>
        </w:rPr>
      </w:pPr>
      <w:r>
        <w:rPr>
          <w:rFonts w:ascii="Cambria" w:eastAsia="Malgun Gothic" w:hAnsi="Cambria" w:cs="Times New Roman"/>
          <w:sz w:val="20"/>
          <w:szCs w:val="20"/>
          <w:lang w:eastAsia="ja-JP"/>
        </w:rPr>
        <w:t xml:space="preserve">When any sample of a media segment is mapped to the </w:t>
      </w:r>
      <w:r w:rsidRPr="00F816E4">
        <w:rPr>
          <w:rFonts w:ascii="Courier New" w:eastAsia="Malgun Gothic" w:hAnsi="Courier New" w:cs="Courier New"/>
          <w:sz w:val="20"/>
          <w:szCs w:val="20"/>
          <w:lang w:eastAsia="ja-JP"/>
        </w:rPr>
        <w:t>'</w:t>
      </w:r>
      <w:proofErr w:type="spellStart"/>
      <w:r w:rsidRPr="00F816E4">
        <w:rPr>
          <w:rFonts w:ascii="Courier New" w:eastAsia="Malgun Gothic" w:hAnsi="Courier New" w:cs="Courier New"/>
          <w:sz w:val="20"/>
          <w:szCs w:val="20"/>
          <w:lang w:eastAsia="ja-JP"/>
        </w:rPr>
        <w:t>rwpk</w:t>
      </w:r>
      <w:proofErr w:type="spellEnd"/>
      <w:r w:rsidRPr="00F816E4">
        <w:rPr>
          <w:rFonts w:ascii="Courier New" w:eastAsia="Malgun Gothic" w:hAnsi="Courier New" w:cs="Courier New"/>
          <w:sz w:val="20"/>
          <w:szCs w:val="20"/>
          <w:lang w:eastAsia="ja-JP"/>
        </w:rPr>
        <w:t>'</w:t>
      </w:r>
      <w:r>
        <w:rPr>
          <w:rFonts w:ascii="Cambria" w:eastAsia="Malgun Gothic" w:hAnsi="Cambria" w:cs="Times New Roman"/>
          <w:sz w:val="20"/>
          <w:szCs w:val="20"/>
          <w:lang w:eastAsia="ja-JP"/>
        </w:rPr>
        <w:t xml:space="preserve"> sample group, </w:t>
      </w:r>
      <w:r w:rsidRPr="006150A8">
        <w:rPr>
          <w:rFonts w:ascii="Cambria" w:eastAsia="Malgun Gothic" w:hAnsi="Cambria" w:cs="Times New Roman"/>
          <w:sz w:val="20"/>
          <w:szCs w:val="20"/>
          <w:lang w:eastAsia="ja-JP"/>
        </w:rPr>
        <w:t>all samples of the media segment</w:t>
      </w:r>
      <w:r>
        <w:rPr>
          <w:rFonts w:ascii="Cambria" w:eastAsia="Malgun Gothic" w:hAnsi="Cambria" w:cs="Times New Roman"/>
          <w:sz w:val="20"/>
          <w:szCs w:val="20"/>
          <w:lang w:eastAsia="ja-JP"/>
        </w:rPr>
        <w:t xml:space="preserve"> shall be mapped to </w:t>
      </w:r>
      <w:r w:rsidRPr="006150A8">
        <w:rPr>
          <w:rFonts w:ascii="Cambria" w:eastAsia="Malgun Gothic" w:hAnsi="Cambria" w:cs="Times New Roman"/>
          <w:sz w:val="20"/>
          <w:szCs w:val="20"/>
          <w:lang w:eastAsia="ja-JP"/>
        </w:rPr>
        <w:t xml:space="preserve">the same </w:t>
      </w:r>
      <w:r w:rsidRPr="004627AF">
        <w:rPr>
          <w:rFonts w:ascii="Courier New" w:eastAsia="Malgun Gothic" w:hAnsi="Courier New" w:cs="Courier New"/>
          <w:sz w:val="20"/>
          <w:szCs w:val="20"/>
          <w:lang w:eastAsia="ja-JP"/>
        </w:rPr>
        <w:t>'</w:t>
      </w:r>
      <w:proofErr w:type="spellStart"/>
      <w:r w:rsidRPr="004627AF">
        <w:rPr>
          <w:rFonts w:ascii="Courier New" w:eastAsia="Malgun Gothic" w:hAnsi="Courier New" w:cs="Courier New"/>
          <w:sz w:val="20"/>
          <w:szCs w:val="20"/>
          <w:lang w:eastAsia="ja-JP"/>
        </w:rPr>
        <w:t>rwpk</w:t>
      </w:r>
      <w:proofErr w:type="spellEnd"/>
      <w:r w:rsidRPr="004627AF">
        <w:rPr>
          <w:rFonts w:ascii="Courier New" w:eastAsia="Malgun Gothic" w:hAnsi="Courier New" w:cs="Courier New"/>
          <w:sz w:val="20"/>
          <w:szCs w:val="20"/>
          <w:lang w:eastAsia="ja-JP"/>
        </w:rPr>
        <w:t>'</w:t>
      </w:r>
      <w:r>
        <w:rPr>
          <w:rFonts w:ascii="Cambria" w:eastAsia="Malgun Gothic" w:hAnsi="Cambria" w:cs="Times New Roman"/>
          <w:sz w:val="20"/>
          <w:szCs w:val="20"/>
          <w:lang w:eastAsia="ja-JP"/>
        </w:rPr>
        <w:t xml:space="preserve"> </w:t>
      </w:r>
      <w:r w:rsidRPr="006150A8">
        <w:rPr>
          <w:rFonts w:ascii="Cambria" w:eastAsia="Malgun Gothic" w:hAnsi="Cambria" w:cs="Times New Roman"/>
          <w:sz w:val="20"/>
          <w:szCs w:val="20"/>
          <w:lang w:eastAsia="ja-JP"/>
        </w:rPr>
        <w:t>sample group description entry</w:t>
      </w:r>
      <w:r w:rsidR="00212E8C">
        <w:rPr>
          <w:rFonts w:ascii="Cambria" w:eastAsia="Malgun Gothic" w:hAnsi="Cambria" w:cs="Times New Roman"/>
          <w:sz w:val="20"/>
          <w:szCs w:val="20"/>
          <w:lang w:val="en-GB" w:eastAsia="ja-JP"/>
        </w:rPr>
        <w:t>.</w:t>
      </w:r>
    </w:p>
    <w:p w14:paraId="323F5FA3" w14:textId="31BC535E" w:rsidR="00A14BB1" w:rsidRPr="00A14BB1" w:rsidRDefault="00A14BB1" w:rsidP="00212E8C">
      <w:pPr>
        <w:widowControl/>
        <w:autoSpaceDE/>
        <w:spacing w:after="240" w:line="230" w:lineRule="atLeast"/>
        <w:jc w:val="both"/>
        <w:rPr>
          <w:rFonts w:ascii="Cambria" w:eastAsia="Malgun Gothic" w:hAnsi="Cambria" w:cs="Times New Roman"/>
          <w:sz w:val="20"/>
          <w:szCs w:val="20"/>
          <w:lang w:val="en-GB" w:eastAsia="ja-JP"/>
        </w:rPr>
      </w:pPr>
      <w:ins w:id="18" w:author="Katsumata, Mitsuru (SEC)" w:date="2024-05-10T14:03:00Z">
        <w:r w:rsidRPr="00F27310">
          <w:rPr>
            <w:rFonts w:asciiTheme="majorHAnsi" w:eastAsiaTheme="minorEastAsia" w:hAnsiTheme="majorHAnsi" w:cs="Times New Roman"/>
            <w:b/>
            <w:bCs/>
            <w:sz w:val="21"/>
            <w:szCs w:val="21"/>
          </w:rPr>
          <w:t>H.6 Restricted video schemes for omnidirectional video for server-side dynamic adaptation</w:t>
        </w:r>
      </w:ins>
    </w:p>
    <w:p w14:paraId="02961631" w14:textId="77777777" w:rsidR="00184A99" w:rsidRDefault="00184A99" w:rsidP="00184A99">
      <w:pPr>
        <w:keepNext/>
        <w:keepLines/>
        <w:widowControl/>
        <w:numPr>
          <w:ilvl w:val="3"/>
          <w:numId w:val="0"/>
        </w:numPr>
        <w:autoSpaceDE/>
        <w:autoSpaceDN/>
        <w:spacing w:before="60" w:after="240" w:line="240" w:lineRule="atLeast"/>
        <w:ind w:left="862" w:hanging="862"/>
        <w:outlineLvl w:val="3"/>
        <w:rPr>
          <w:ins w:id="19" w:author="Katsumata, Mitsuru (SEC)" w:date="2024-05-09T16:08:00Z"/>
          <w:rFonts w:asciiTheme="majorHAnsi" w:eastAsia="Times New Roman" w:hAnsiTheme="majorHAnsi" w:cs="Times New Roman"/>
          <w:b/>
          <w:spacing w:val="5"/>
          <w:kern w:val="20"/>
          <w:sz w:val="21"/>
          <w:szCs w:val="21"/>
          <w:lang w:val="en-GB"/>
        </w:rPr>
      </w:pPr>
      <w:bookmarkStart w:id="20" w:name="_Ref500226605"/>
      <w:ins w:id="21" w:author="Katsumata, Mitsuru (SEC)" w:date="2024-05-09T16:08:00Z">
        <w:r w:rsidRPr="00F27310">
          <w:rPr>
            <w:rFonts w:asciiTheme="majorHAnsi" w:eastAsia="Times New Roman" w:hAnsiTheme="majorHAnsi" w:cs="Times New Roman"/>
            <w:b/>
            <w:spacing w:val="5"/>
            <w:kern w:val="20"/>
            <w:sz w:val="21"/>
            <w:szCs w:val="21"/>
            <w:lang w:val="en-GB"/>
          </w:rPr>
          <w:t xml:space="preserve">H.6.1 </w:t>
        </w:r>
        <w:r>
          <w:rPr>
            <w:rFonts w:asciiTheme="majorHAnsi" w:eastAsia="Times New Roman" w:hAnsiTheme="majorHAnsi" w:cs="Times New Roman"/>
            <w:b/>
            <w:spacing w:val="5"/>
            <w:kern w:val="20"/>
            <w:sz w:val="21"/>
            <w:szCs w:val="21"/>
            <w:lang w:val="en-GB"/>
          </w:rPr>
          <w:t>Scheme types</w:t>
        </w:r>
      </w:ins>
    </w:p>
    <w:p w14:paraId="52DE13D7" w14:textId="77777777" w:rsidR="00184A99" w:rsidRPr="00F27310" w:rsidRDefault="00184A99" w:rsidP="00184A99">
      <w:pPr>
        <w:keepNext/>
        <w:keepLines/>
        <w:widowControl/>
        <w:numPr>
          <w:ilvl w:val="3"/>
          <w:numId w:val="0"/>
        </w:numPr>
        <w:autoSpaceDE/>
        <w:autoSpaceDN/>
        <w:spacing w:before="60" w:after="240" w:line="240" w:lineRule="atLeast"/>
        <w:ind w:left="862" w:hanging="862"/>
        <w:outlineLvl w:val="3"/>
        <w:rPr>
          <w:ins w:id="22" w:author="Katsumata, Mitsuru (SEC)" w:date="2024-05-09T16:08:00Z"/>
          <w:rFonts w:ascii="Cambria" w:eastAsia="Times New Roman" w:hAnsi="Cambria" w:cs="Times New Roman"/>
          <w:b/>
          <w:spacing w:val="5"/>
          <w:kern w:val="20"/>
          <w:sz w:val="21"/>
          <w:szCs w:val="21"/>
          <w:lang w:val="en-GB"/>
        </w:rPr>
      </w:pPr>
      <w:ins w:id="23" w:author="Katsumata, Mitsuru (SEC)" w:date="2024-05-09T16:08:00Z">
        <w:r w:rsidRPr="00A116F4">
          <w:rPr>
            <w:rFonts w:asciiTheme="majorHAnsi" w:eastAsia="Times New Roman" w:hAnsiTheme="majorHAnsi" w:cs="Times New Roman"/>
            <w:b/>
            <w:spacing w:val="5"/>
            <w:kern w:val="20"/>
            <w:sz w:val="21"/>
            <w:szCs w:val="21"/>
            <w:lang w:val="en-GB"/>
          </w:rPr>
          <w:t>H.6.1</w:t>
        </w:r>
        <w:r>
          <w:rPr>
            <w:rFonts w:asciiTheme="majorHAnsi" w:eastAsia="Times New Roman" w:hAnsiTheme="majorHAnsi" w:cs="Times New Roman"/>
            <w:b/>
            <w:spacing w:val="5"/>
            <w:kern w:val="20"/>
            <w:sz w:val="21"/>
            <w:szCs w:val="21"/>
            <w:lang w:val="en-GB"/>
          </w:rPr>
          <w:t>.1</w:t>
        </w:r>
        <w:r w:rsidRPr="00F27310">
          <w:rPr>
            <w:rFonts w:asciiTheme="majorHAnsi" w:eastAsia="Times New Roman" w:hAnsiTheme="majorHAnsi" w:cs="Times New Roman"/>
            <w:b/>
            <w:spacing w:val="5"/>
            <w:kern w:val="20"/>
            <w:sz w:val="21"/>
            <w:szCs w:val="21"/>
            <w:lang w:val="en-GB"/>
          </w:rPr>
          <w:t xml:space="preserve">Projected omnidirectional video </w:t>
        </w:r>
        <w:r w:rsidRPr="00F27310">
          <w:rPr>
            <w:rFonts w:asciiTheme="majorHAnsi" w:eastAsiaTheme="minorEastAsia" w:hAnsiTheme="majorHAnsi" w:cs="Times New Roman"/>
            <w:b/>
            <w:bCs/>
            <w:sz w:val="21"/>
            <w:szCs w:val="21"/>
          </w:rPr>
          <w:t>with dynamic region-wise packing</w:t>
        </w:r>
        <w:r w:rsidRPr="00F27310">
          <w:rPr>
            <w:rFonts w:asciiTheme="majorHAnsi" w:eastAsia="Times New Roman" w:hAnsiTheme="majorHAnsi" w:cs="Times New Roman"/>
            <w:b/>
            <w:spacing w:val="5"/>
            <w:kern w:val="20"/>
            <w:sz w:val="21"/>
            <w:szCs w:val="21"/>
            <w:lang w:val="en-GB"/>
          </w:rPr>
          <w:t xml:space="preserve"> </w:t>
        </w:r>
        <w:r w:rsidRPr="00F27310">
          <w:rPr>
            <w:rFonts w:ascii="Cambria" w:eastAsia="Times New Roman" w:hAnsi="Cambria" w:cs="Times New Roman"/>
            <w:b/>
            <w:spacing w:val="5"/>
            <w:kern w:val="20"/>
            <w:sz w:val="21"/>
            <w:szCs w:val="21"/>
            <w:lang w:val="en-GB"/>
          </w:rPr>
          <w:t>(</w:t>
        </w:r>
        <w:r w:rsidRPr="00F27310">
          <w:rPr>
            <w:rFonts w:ascii="Courier" w:eastAsia="Times New Roman" w:hAnsi="Courier" w:cs="Times New Roman"/>
            <w:b/>
            <w:spacing w:val="5"/>
            <w:kern w:val="20"/>
            <w:sz w:val="21"/>
            <w:szCs w:val="21"/>
            <w:lang w:val="en-GB"/>
          </w:rPr>
          <w:t>'</w:t>
        </w:r>
        <w:proofErr w:type="spellStart"/>
        <w:r w:rsidRPr="00F27310">
          <w:rPr>
            <w:rFonts w:ascii="Courier" w:eastAsia="Times New Roman" w:hAnsi="Courier" w:cs="Times New Roman"/>
            <w:b/>
            <w:spacing w:val="5"/>
            <w:kern w:val="20"/>
            <w:sz w:val="21"/>
            <w:szCs w:val="21"/>
            <w:lang w:val="en-GB"/>
          </w:rPr>
          <w:t>pod</w:t>
        </w:r>
        <w:r>
          <w:rPr>
            <w:rFonts w:ascii="Courier" w:eastAsia="Times New Roman" w:hAnsi="Courier" w:cs="Times New Roman"/>
            <w:b/>
            <w:spacing w:val="5"/>
            <w:kern w:val="20"/>
            <w:sz w:val="21"/>
            <w:szCs w:val="21"/>
            <w:lang w:val="en-GB"/>
          </w:rPr>
          <w:t>r</w:t>
        </w:r>
        <w:proofErr w:type="spellEnd"/>
        <w:r w:rsidRPr="00F27310">
          <w:rPr>
            <w:rFonts w:ascii="Courier" w:eastAsia="Times New Roman" w:hAnsi="Courier" w:cs="Times New Roman"/>
            <w:b/>
            <w:spacing w:val="5"/>
            <w:kern w:val="20"/>
            <w:sz w:val="21"/>
            <w:szCs w:val="21"/>
            <w:lang w:val="en-GB"/>
          </w:rPr>
          <w:t>'</w:t>
        </w:r>
        <w:r w:rsidRPr="00F27310">
          <w:rPr>
            <w:rFonts w:ascii="Cambria" w:eastAsia="Times New Roman" w:hAnsi="Cambria" w:cs="Times New Roman"/>
            <w:b/>
            <w:spacing w:val="5"/>
            <w:kern w:val="20"/>
            <w:sz w:val="21"/>
            <w:szCs w:val="21"/>
            <w:lang w:val="en-GB"/>
          </w:rPr>
          <w:t>)</w:t>
        </w:r>
        <w:bookmarkEnd w:id="20"/>
      </w:ins>
    </w:p>
    <w:p w14:paraId="2CAC083C" w14:textId="77777777" w:rsidR="00184A99" w:rsidRPr="00132697" w:rsidRDefault="00184A99" w:rsidP="00184A99">
      <w:pPr>
        <w:widowControl/>
        <w:autoSpaceDE/>
        <w:autoSpaceDN/>
        <w:spacing w:after="240"/>
        <w:jc w:val="both"/>
        <w:rPr>
          <w:ins w:id="24" w:author="Katsumata, Mitsuru (SEC)" w:date="2024-05-09T16:08:00Z"/>
          <w:rFonts w:ascii="Cambria" w:eastAsia="Calibri" w:hAnsi="Cambria" w:cs="Times New Roman"/>
          <w:sz w:val="20"/>
          <w:szCs w:val="24"/>
          <w:lang w:val="en-GB"/>
        </w:rPr>
      </w:pPr>
      <w:ins w:id="25" w:author="Katsumata, Mitsuru (SEC)" w:date="2024-05-09T16:08:00Z">
        <w:r w:rsidRPr="00132697">
          <w:rPr>
            <w:rFonts w:ascii="Cambria" w:eastAsia="Calibri" w:hAnsi="Cambria" w:cs="Times New Roman"/>
            <w:sz w:val="20"/>
            <w:szCs w:val="24"/>
            <w:lang w:val="en-GB"/>
          </w:rPr>
          <w:t xml:space="preserve">The use of the projected omnidirectional video </w:t>
        </w:r>
        <w:r>
          <w:rPr>
            <w:rFonts w:ascii="Cambria" w:eastAsia="Calibri" w:hAnsi="Cambria" w:cs="Times New Roman"/>
            <w:sz w:val="20"/>
            <w:szCs w:val="24"/>
            <w:lang w:val="en-GB"/>
          </w:rPr>
          <w:t xml:space="preserve">with dynamic region-wise packing </w:t>
        </w:r>
        <w:r w:rsidRPr="00132697">
          <w:rPr>
            <w:rFonts w:ascii="Cambria" w:eastAsia="Calibri" w:hAnsi="Cambria" w:cs="Times New Roman"/>
            <w:sz w:val="20"/>
            <w:szCs w:val="24"/>
            <w:lang w:val="en-GB"/>
          </w:rPr>
          <w:t xml:space="preserve">scheme for the restricted video sample entry type </w:t>
        </w:r>
        <w:r w:rsidRPr="00132697">
          <w:rPr>
            <w:rFonts w:ascii="Courier" w:eastAsia="Calibri" w:hAnsi="Courier" w:cs="Times New Roman"/>
            <w:sz w:val="20"/>
            <w:szCs w:val="24"/>
            <w:lang w:val="en-GB"/>
          </w:rPr>
          <w:t>'</w:t>
        </w:r>
        <w:proofErr w:type="spellStart"/>
        <w:r w:rsidRPr="00132697">
          <w:rPr>
            <w:rFonts w:ascii="Courier" w:eastAsia="Calibri" w:hAnsi="Courier" w:cs="Times New Roman"/>
            <w:sz w:val="20"/>
            <w:szCs w:val="24"/>
            <w:lang w:val="en-GB"/>
          </w:rPr>
          <w:t>resv</w:t>
        </w:r>
        <w:proofErr w:type="spellEnd"/>
        <w:r w:rsidRPr="00132697">
          <w:rPr>
            <w:rFonts w:ascii="Courier" w:eastAsia="Calibri" w:hAnsi="Courier" w:cs="Times New Roman"/>
            <w:sz w:val="20"/>
            <w:szCs w:val="24"/>
            <w:lang w:val="en-GB"/>
          </w:rPr>
          <w:t>'</w:t>
        </w:r>
        <w:r w:rsidRPr="00132697">
          <w:rPr>
            <w:rFonts w:ascii="Cambria" w:eastAsia="Calibri" w:hAnsi="Cambria" w:cs="Times New Roman"/>
            <w:sz w:val="20"/>
            <w:szCs w:val="24"/>
            <w:lang w:val="en-GB"/>
          </w:rPr>
          <w:t xml:space="preserve"> indicates that the decoded pictures are packed pictures containing either </w:t>
        </w:r>
        <w:proofErr w:type="spellStart"/>
        <w:r w:rsidRPr="00132697">
          <w:rPr>
            <w:rFonts w:ascii="Cambria" w:eastAsia="Calibri" w:hAnsi="Cambria" w:cs="Times New Roman"/>
            <w:sz w:val="20"/>
            <w:szCs w:val="24"/>
            <w:lang w:val="en-GB"/>
          </w:rPr>
          <w:t>monoscopic</w:t>
        </w:r>
        <w:proofErr w:type="spellEnd"/>
        <w:r w:rsidRPr="00132697">
          <w:rPr>
            <w:rFonts w:ascii="Cambria" w:eastAsia="Calibri" w:hAnsi="Cambria" w:cs="Times New Roman"/>
            <w:sz w:val="20"/>
            <w:szCs w:val="24"/>
            <w:lang w:val="en-GB"/>
          </w:rPr>
          <w:t xml:space="preserve"> or stereoscopic content. The use of the projected omnidirectional video scheme is indicated by </w:t>
        </w:r>
        <w:proofErr w:type="spellStart"/>
        <w:r w:rsidRPr="00132697">
          <w:rPr>
            <w:rFonts w:ascii="Courier" w:eastAsia="Calibri" w:hAnsi="Courier" w:cs="Times New Roman"/>
            <w:sz w:val="20"/>
            <w:szCs w:val="24"/>
            <w:lang w:val="en-GB"/>
          </w:rPr>
          <w:t>scheme_type</w:t>
        </w:r>
        <w:proofErr w:type="spellEnd"/>
        <w:r w:rsidRPr="00132697">
          <w:rPr>
            <w:rFonts w:ascii="Cambria" w:eastAsia="Calibri" w:hAnsi="Cambria" w:cs="Times New Roman"/>
            <w:sz w:val="20"/>
            <w:szCs w:val="24"/>
            <w:lang w:val="en-GB"/>
          </w:rPr>
          <w:t xml:space="preserve"> equal to </w:t>
        </w:r>
        <w:r w:rsidRPr="00132697">
          <w:rPr>
            <w:rFonts w:ascii="Courier" w:eastAsia="Calibri" w:hAnsi="Courier" w:cs="Times New Roman"/>
            <w:sz w:val="20"/>
            <w:szCs w:val="24"/>
            <w:lang w:val="en-GB"/>
          </w:rPr>
          <w:t>'</w:t>
        </w:r>
        <w:proofErr w:type="spellStart"/>
        <w:r w:rsidRPr="00132697">
          <w:rPr>
            <w:rFonts w:ascii="Courier" w:eastAsia="Calibri" w:hAnsi="Courier" w:cs="Times New Roman"/>
            <w:sz w:val="20"/>
            <w:szCs w:val="24"/>
            <w:lang w:val="en-GB"/>
          </w:rPr>
          <w:t>pod</w:t>
        </w:r>
        <w:r>
          <w:rPr>
            <w:rFonts w:ascii="Courier" w:eastAsia="Calibri" w:hAnsi="Courier" w:cs="Times New Roman"/>
            <w:sz w:val="20"/>
            <w:szCs w:val="24"/>
            <w:lang w:val="en-GB"/>
          </w:rPr>
          <w:t>r</w:t>
        </w:r>
        <w:proofErr w:type="spellEnd"/>
        <w:r w:rsidRPr="00132697">
          <w:rPr>
            <w:rFonts w:ascii="Courier" w:eastAsia="Calibri" w:hAnsi="Courier" w:cs="Times New Roman"/>
            <w:sz w:val="20"/>
            <w:szCs w:val="24"/>
            <w:lang w:val="en-GB"/>
          </w:rPr>
          <w:t>'</w:t>
        </w:r>
        <w:r w:rsidRPr="00132697">
          <w:rPr>
            <w:rFonts w:ascii="Cambria" w:eastAsia="Calibri" w:hAnsi="Cambria" w:cs="Times New Roman"/>
            <w:sz w:val="20"/>
            <w:szCs w:val="24"/>
            <w:lang w:val="en-GB"/>
          </w:rPr>
          <w:t xml:space="preserve"> (projected omnidirectional video</w:t>
        </w:r>
        <w:r>
          <w:rPr>
            <w:rFonts w:ascii="Cambria" w:eastAsia="Calibri" w:hAnsi="Cambria" w:cs="Times New Roman"/>
            <w:sz w:val="20"/>
            <w:szCs w:val="24"/>
            <w:lang w:val="en-GB"/>
          </w:rPr>
          <w:t xml:space="preserve"> with dynamic region-wise packing</w:t>
        </w:r>
        <w:r w:rsidRPr="00132697">
          <w:rPr>
            <w:rFonts w:ascii="Cambria" w:eastAsia="Calibri" w:hAnsi="Cambria" w:cs="Times New Roman"/>
            <w:sz w:val="20"/>
            <w:szCs w:val="24"/>
            <w:lang w:val="en-GB"/>
          </w:rPr>
          <w:t xml:space="preserve">) within </w:t>
        </w:r>
        <w:proofErr w:type="spellStart"/>
        <w:r w:rsidRPr="00132697">
          <w:rPr>
            <w:rFonts w:ascii="Courier" w:eastAsia="Calibri" w:hAnsi="Courier" w:cs="Times New Roman"/>
            <w:sz w:val="20"/>
            <w:szCs w:val="24"/>
            <w:lang w:val="en-GB"/>
          </w:rPr>
          <w:t>SchemeTypeBox</w:t>
        </w:r>
        <w:proofErr w:type="spellEnd"/>
        <w:r w:rsidRPr="00132697">
          <w:rPr>
            <w:rFonts w:ascii="Cambria" w:eastAsia="Malgun Gothic" w:hAnsi="Cambria" w:cs="Times New Roman"/>
            <w:sz w:val="20"/>
            <w:szCs w:val="20"/>
            <w:lang w:val="en-GB" w:eastAsia="zh-CN"/>
          </w:rPr>
          <w:t xml:space="preserve"> in the </w:t>
        </w:r>
        <w:proofErr w:type="spellStart"/>
        <w:r w:rsidRPr="00132697">
          <w:rPr>
            <w:rFonts w:ascii="Courier" w:eastAsia="Malgun Gothic" w:hAnsi="Courier" w:cs="Times New Roman"/>
            <w:sz w:val="20"/>
            <w:szCs w:val="20"/>
            <w:lang w:val="en-GB" w:eastAsia="zh-CN"/>
          </w:rPr>
          <w:t>RestrictedSchemeInfoBox</w:t>
        </w:r>
        <w:proofErr w:type="spellEnd"/>
        <w:r w:rsidRPr="00132697">
          <w:rPr>
            <w:rFonts w:ascii="Cambria" w:eastAsia="Calibri" w:hAnsi="Cambria" w:cs="Times New Roman"/>
            <w:sz w:val="20"/>
            <w:szCs w:val="24"/>
            <w:lang w:val="en-GB"/>
          </w:rPr>
          <w:t>.</w:t>
        </w:r>
      </w:ins>
    </w:p>
    <w:p w14:paraId="5EC4AA34" w14:textId="77777777" w:rsidR="00184A99" w:rsidRPr="00132697" w:rsidRDefault="00184A99" w:rsidP="00184A99">
      <w:pPr>
        <w:widowControl/>
        <w:autoSpaceDE/>
        <w:autoSpaceDN/>
        <w:spacing w:after="240"/>
        <w:jc w:val="both"/>
        <w:rPr>
          <w:ins w:id="26" w:author="Katsumata, Mitsuru (SEC)" w:date="2024-05-09T16:08:00Z"/>
          <w:rFonts w:ascii="Cambria" w:eastAsia="Calibri" w:hAnsi="Cambria" w:cs="Times New Roman"/>
          <w:sz w:val="20"/>
          <w:szCs w:val="24"/>
          <w:lang w:val="en-GB"/>
        </w:rPr>
      </w:pPr>
      <w:ins w:id="27" w:author="Katsumata, Mitsuru (SEC)" w:date="2024-05-09T16:08:00Z">
        <w:r w:rsidRPr="00132697">
          <w:rPr>
            <w:rFonts w:ascii="Cambria" w:eastAsia="Calibri" w:hAnsi="Cambria" w:cs="Times New Roman"/>
            <w:sz w:val="20"/>
            <w:szCs w:val="24"/>
            <w:lang w:val="en-GB"/>
          </w:rPr>
          <w:t xml:space="preserve">The format of the projected </w:t>
        </w:r>
        <w:proofErr w:type="spellStart"/>
        <w:r w:rsidRPr="00132697">
          <w:rPr>
            <w:rFonts w:ascii="Cambria" w:eastAsia="Calibri" w:hAnsi="Cambria" w:cs="Times New Roman"/>
            <w:sz w:val="20"/>
            <w:szCs w:val="24"/>
            <w:lang w:val="en-GB"/>
          </w:rPr>
          <w:t>monoscopic</w:t>
        </w:r>
        <w:proofErr w:type="spellEnd"/>
        <w:r w:rsidRPr="00132697">
          <w:rPr>
            <w:rFonts w:ascii="Cambria" w:eastAsia="Calibri" w:hAnsi="Cambria" w:cs="Times New Roman"/>
            <w:sz w:val="20"/>
            <w:szCs w:val="24"/>
            <w:lang w:val="en-GB"/>
          </w:rPr>
          <w:t xml:space="preserve"> pictures is indicated with the </w:t>
        </w:r>
        <w:r w:rsidRPr="00EF795E">
          <w:rPr>
            <w:rFonts w:ascii="Courier" w:eastAsia="Times New Roman" w:hAnsi="Courier" w:cs="Times New Roman"/>
            <w:noProof/>
            <w:sz w:val="20"/>
            <w:szCs w:val="20"/>
            <w:lang w:val="en-GB"/>
          </w:rPr>
          <w:t>ProjectedOmniVideo</w:t>
        </w:r>
        <w:r>
          <w:rPr>
            <w:rFonts w:ascii="Courier" w:eastAsia="Times New Roman" w:hAnsi="Courier" w:cs="Times New Roman"/>
            <w:noProof/>
            <w:sz w:val="20"/>
            <w:szCs w:val="20"/>
            <w:lang w:val="en-GB"/>
          </w:rPr>
          <w:t>WithDynamicRegionWisePacking</w:t>
        </w:r>
        <w:r w:rsidRPr="00EF795E">
          <w:rPr>
            <w:rFonts w:ascii="Courier" w:eastAsia="Times New Roman" w:hAnsi="Courier" w:cs="Times New Roman"/>
            <w:noProof/>
            <w:sz w:val="20"/>
            <w:szCs w:val="20"/>
            <w:lang w:val="en-GB"/>
          </w:rPr>
          <w:t xml:space="preserve">Box </w:t>
        </w:r>
        <w:r w:rsidRPr="00132697">
          <w:rPr>
            <w:rFonts w:ascii="Cambria" w:eastAsia="Calibri" w:hAnsi="Cambria" w:cs="Times New Roman"/>
            <w:sz w:val="20"/>
            <w:szCs w:val="24"/>
            <w:lang w:val="en-GB"/>
          </w:rPr>
          <w:t xml:space="preserve">contained within the </w:t>
        </w:r>
        <w:proofErr w:type="spellStart"/>
        <w:r w:rsidRPr="00132697">
          <w:rPr>
            <w:rFonts w:ascii="Courier" w:eastAsia="Calibri" w:hAnsi="Courier" w:cs="Times New Roman"/>
            <w:sz w:val="20"/>
            <w:szCs w:val="24"/>
            <w:lang w:val="en-GB"/>
          </w:rPr>
          <w:t>SchemeInformationBox</w:t>
        </w:r>
        <w:proofErr w:type="spellEnd"/>
        <w:r w:rsidRPr="00132697">
          <w:rPr>
            <w:rFonts w:ascii="Cambria" w:eastAsia="Calibri" w:hAnsi="Cambria" w:cs="Times New Roman"/>
            <w:sz w:val="20"/>
            <w:szCs w:val="24"/>
            <w:lang w:val="en-GB"/>
          </w:rPr>
          <w:t xml:space="preserve">. One and only one </w:t>
        </w:r>
        <w:r w:rsidRPr="00EF795E">
          <w:rPr>
            <w:rFonts w:ascii="Courier" w:eastAsia="Times New Roman" w:hAnsi="Courier" w:cs="Times New Roman"/>
            <w:noProof/>
            <w:sz w:val="20"/>
            <w:szCs w:val="20"/>
            <w:lang w:val="en-GB"/>
          </w:rPr>
          <w:t>ProjectedOmniVideo</w:t>
        </w:r>
        <w:r>
          <w:rPr>
            <w:rFonts w:ascii="Courier" w:eastAsia="Times New Roman" w:hAnsi="Courier" w:cs="Times New Roman"/>
            <w:noProof/>
            <w:sz w:val="20"/>
            <w:szCs w:val="20"/>
            <w:lang w:val="en-GB"/>
          </w:rPr>
          <w:t>WithDynamicRegionWisePacking</w:t>
        </w:r>
        <w:r w:rsidRPr="00EF795E">
          <w:rPr>
            <w:rFonts w:ascii="Courier" w:eastAsia="Times New Roman" w:hAnsi="Courier" w:cs="Times New Roman"/>
            <w:noProof/>
            <w:sz w:val="20"/>
            <w:szCs w:val="20"/>
            <w:lang w:val="en-GB"/>
          </w:rPr>
          <w:t xml:space="preserve">Box </w:t>
        </w:r>
        <w:r w:rsidRPr="00132697">
          <w:rPr>
            <w:rFonts w:ascii="Cambria" w:eastAsia="Calibri" w:hAnsi="Cambria" w:cs="Times New Roman"/>
            <w:sz w:val="20"/>
            <w:szCs w:val="24"/>
            <w:lang w:val="en-GB"/>
          </w:rPr>
          <w:t xml:space="preserve">shall be present in the </w:t>
        </w:r>
        <w:proofErr w:type="spellStart"/>
        <w:r w:rsidRPr="00132697">
          <w:rPr>
            <w:rFonts w:ascii="Courier" w:eastAsia="Calibri" w:hAnsi="Courier" w:cs="Times New Roman"/>
            <w:sz w:val="20"/>
            <w:szCs w:val="24"/>
            <w:lang w:val="en-GB"/>
          </w:rPr>
          <w:t>SchemeInformationBox</w:t>
        </w:r>
        <w:proofErr w:type="spellEnd"/>
        <w:r w:rsidRPr="00132697">
          <w:rPr>
            <w:rFonts w:ascii="Cambria" w:eastAsia="Calibri" w:hAnsi="Cambria" w:cs="Times New Roman"/>
            <w:sz w:val="20"/>
            <w:szCs w:val="24"/>
            <w:lang w:val="en-GB"/>
          </w:rPr>
          <w:t xml:space="preserve"> when the scheme type is </w:t>
        </w:r>
        <w:r w:rsidRPr="00132697">
          <w:rPr>
            <w:rFonts w:ascii="Courier" w:eastAsia="Calibri" w:hAnsi="Courier" w:cs="Times New Roman"/>
            <w:sz w:val="20"/>
            <w:szCs w:val="24"/>
            <w:lang w:val="en-GB"/>
          </w:rPr>
          <w:t>'</w:t>
        </w:r>
        <w:proofErr w:type="spellStart"/>
        <w:r w:rsidRPr="00132697">
          <w:rPr>
            <w:rFonts w:ascii="Courier" w:eastAsia="Calibri" w:hAnsi="Courier" w:cs="Times New Roman"/>
            <w:sz w:val="20"/>
            <w:szCs w:val="24"/>
            <w:lang w:val="en-GB"/>
          </w:rPr>
          <w:t>pod</w:t>
        </w:r>
        <w:r>
          <w:rPr>
            <w:rFonts w:ascii="Courier" w:eastAsia="Calibri" w:hAnsi="Courier" w:cs="Times New Roman"/>
            <w:sz w:val="20"/>
            <w:szCs w:val="24"/>
            <w:lang w:val="en-GB"/>
          </w:rPr>
          <w:t>r</w:t>
        </w:r>
        <w:proofErr w:type="spellEnd"/>
        <w:r w:rsidRPr="00132697">
          <w:rPr>
            <w:rFonts w:ascii="Courier" w:eastAsia="Calibri" w:hAnsi="Courier" w:cs="Times New Roman"/>
            <w:sz w:val="20"/>
            <w:szCs w:val="24"/>
            <w:lang w:val="en-GB"/>
          </w:rPr>
          <w:t>'</w:t>
        </w:r>
        <w:r w:rsidRPr="00132697">
          <w:rPr>
            <w:rFonts w:ascii="Cambria" w:eastAsia="Calibri" w:hAnsi="Cambria" w:cs="Times New Roman"/>
            <w:sz w:val="20"/>
            <w:szCs w:val="24"/>
            <w:lang w:val="en-GB"/>
          </w:rPr>
          <w:t>.</w:t>
        </w:r>
      </w:ins>
    </w:p>
    <w:p w14:paraId="39C286E0" w14:textId="77777777" w:rsidR="00184A99" w:rsidRPr="00132697" w:rsidRDefault="00184A99" w:rsidP="00184A99">
      <w:pPr>
        <w:widowControl/>
        <w:autoSpaceDE/>
        <w:autoSpaceDN/>
        <w:spacing w:after="240"/>
        <w:jc w:val="both"/>
        <w:rPr>
          <w:ins w:id="28" w:author="Katsumata, Mitsuru (SEC)" w:date="2024-05-09T16:08:00Z"/>
          <w:rFonts w:ascii="Cambria" w:eastAsia="Calibri" w:hAnsi="Cambria" w:cs="Times New Roman"/>
          <w:sz w:val="20"/>
          <w:szCs w:val="24"/>
          <w:lang w:val="en-GB" w:eastAsia="zh-CN"/>
        </w:rPr>
      </w:pPr>
      <w:ins w:id="29" w:author="Katsumata, Mitsuru (SEC)" w:date="2024-05-09T16:08:00Z">
        <w:r w:rsidRPr="00132697">
          <w:rPr>
            <w:rFonts w:ascii="Cambria" w:eastAsia="Calibri" w:hAnsi="Cambria" w:cs="Times New Roman"/>
            <w:sz w:val="20"/>
            <w:szCs w:val="24"/>
            <w:lang w:val="en-GB" w:eastAsia="zh-CN"/>
          </w:rPr>
          <w:t xml:space="preserve">The </w:t>
        </w:r>
        <w:r w:rsidRPr="00132697">
          <w:rPr>
            <w:rFonts w:ascii="Courier" w:eastAsia="Calibri" w:hAnsi="Courier" w:cs="Times New Roman"/>
            <w:sz w:val="20"/>
            <w:szCs w:val="24"/>
            <w:lang w:val="en-GB" w:eastAsia="zh-CN"/>
          </w:rPr>
          <w:t>'</w:t>
        </w:r>
        <w:proofErr w:type="spellStart"/>
        <w:r w:rsidRPr="00132697">
          <w:rPr>
            <w:rFonts w:ascii="Courier" w:eastAsia="Calibri" w:hAnsi="Courier" w:cs="Times New Roman"/>
            <w:sz w:val="20"/>
            <w:szCs w:val="24"/>
            <w:lang w:val="en-GB" w:eastAsia="zh-CN"/>
          </w:rPr>
          <w:t>pod</w:t>
        </w:r>
        <w:r>
          <w:rPr>
            <w:rFonts w:ascii="Courier" w:eastAsia="Calibri" w:hAnsi="Courier" w:cs="Times New Roman"/>
            <w:sz w:val="20"/>
            <w:szCs w:val="24"/>
            <w:lang w:val="en-GB" w:eastAsia="zh-CN"/>
          </w:rPr>
          <w:t>r</w:t>
        </w:r>
        <w:proofErr w:type="spellEnd"/>
        <w:r w:rsidRPr="00132697">
          <w:rPr>
            <w:rFonts w:ascii="Courier" w:eastAsia="Calibri" w:hAnsi="Courier" w:cs="Times New Roman"/>
            <w:sz w:val="20"/>
            <w:szCs w:val="24"/>
            <w:lang w:val="en-GB" w:eastAsia="zh-CN"/>
          </w:rPr>
          <w:t>'</w:t>
        </w:r>
        <w:r w:rsidRPr="00132697">
          <w:rPr>
            <w:rFonts w:ascii="Cambria" w:eastAsia="Calibri" w:hAnsi="Cambria" w:cs="Times New Roman"/>
            <w:sz w:val="20"/>
            <w:szCs w:val="24"/>
            <w:lang w:val="en-GB" w:eastAsia="zh-CN"/>
          </w:rPr>
          <w:t xml:space="preserve"> scheme type is defined as an open-ended scheme type for projected omnidirectional video</w:t>
        </w:r>
        <w:r>
          <w:rPr>
            <w:rFonts w:ascii="Cambria" w:eastAsia="Calibri" w:hAnsi="Cambria" w:cs="Times New Roman"/>
            <w:sz w:val="20"/>
            <w:szCs w:val="24"/>
            <w:lang w:val="en-GB" w:eastAsia="zh-CN"/>
          </w:rPr>
          <w:t xml:space="preserve"> with dynamic region-wise packing</w:t>
        </w:r>
        <w:r w:rsidRPr="00132697">
          <w:rPr>
            <w:rFonts w:ascii="Cambria" w:eastAsia="Calibri" w:hAnsi="Cambria" w:cs="Times New Roman"/>
            <w:sz w:val="20"/>
            <w:szCs w:val="24"/>
            <w:lang w:val="en-GB" w:eastAsia="zh-CN"/>
          </w:rPr>
          <w:t>.</w:t>
        </w:r>
      </w:ins>
    </w:p>
    <w:p w14:paraId="76BD0E1F" w14:textId="0F8E8699" w:rsidR="00184A99" w:rsidRPr="00132697" w:rsidRDefault="00184A99" w:rsidP="00184A99">
      <w:pPr>
        <w:widowControl/>
        <w:autoSpaceDE/>
        <w:autoSpaceDN/>
        <w:spacing w:after="240"/>
        <w:jc w:val="both"/>
        <w:rPr>
          <w:ins w:id="30" w:author="Katsumata, Mitsuru (SEC)" w:date="2024-05-09T16:08:00Z"/>
          <w:rFonts w:ascii="Cambria" w:eastAsia="Calibri" w:hAnsi="Cambria" w:cs="Times New Roman"/>
          <w:sz w:val="20"/>
          <w:szCs w:val="24"/>
          <w:lang w:val="en-GB" w:eastAsia="zh-CN"/>
        </w:rPr>
      </w:pPr>
      <w:ins w:id="31" w:author="Katsumata, Mitsuru (SEC)" w:date="2024-05-09T16:08:00Z">
        <w:r w:rsidRPr="00132697">
          <w:rPr>
            <w:rFonts w:ascii="Cambria" w:eastAsia="Calibri" w:hAnsi="Cambria" w:cs="Times New Roman"/>
            <w:sz w:val="20"/>
            <w:szCs w:val="24"/>
            <w:lang w:val="en-GB" w:eastAsia="zh-CN"/>
          </w:rPr>
          <w:t>As specified in subclause</w:t>
        </w:r>
      </w:ins>
      <w:ins w:id="32" w:author="Katsumata, Mitsuru (SEC)" w:date="2024-05-09T16:13:00Z">
        <w:r w:rsidR="001F6D0D">
          <w:rPr>
            <w:rFonts w:ascii="Cambria" w:eastAsia="Calibri" w:hAnsi="Cambria" w:cs="Times New Roman"/>
            <w:sz w:val="20"/>
            <w:szCs w:val="24"/>
            <w:lang w:val="en-GB" w:eastAsia="zh-CN"/>
          </w:rPr>
          <w:t xml:space="preserve"> </w:t>
        </w:r>
      </w:ins>
      <w:ins w:id="33" w:author="Katsumata, Mitsuru (SEC)" w:date="2024-05-09T16:14:00Z">
        <w:r w:rsidR="001F6D0D">
          <w:rPr>
            <w:rFonts w:ascii="Cambria" w:eastAsia="Calibri" w:hAnsi="Cambria" w:cs="Times New Roman"/>
            <w:sz w:val="20"/>
            <w:szCs w:val="24"/>
            <w:lang w:val="en-GB" w:eastAsia="zh-CN"/>
          </w:rPr>
          <w:t>H.6.2</w:t>
        </w:r>
      </w:ins>
      <w:ins w:id="34" w:author="Katsumata, Mitsuru (SEC)" w:date="2024-05-09T16:08:00Z">
        <w:r w:rsidRPr="00132697">
          <w:rPr>
            <w:rFonts w:ascii="Cambria" w:eastAsia="Calibri" w:hAnsi="Cambria" w:cs="Times New Roman"/>
            <w:sz w:val="20"/>
            <w:szCs w:val="24"/>
            <w:lang w:val="en-GB" w:eastAsia="zh-CN"/>
          </w:rPr>
          <w:t xml:space="preserve">, a </w:t>
        </w:r>
        <w:proofErr w:type="spellStart"/>
        <w:r w:rsidRPr="00132697">
          <w:rPr>
            <w:rFonts w:ascii="Courier" w:eastAsia="Calibri" w:hAnsi="Courier" w:cs="Times New Roman"/>
            <w:sz w:val="20"/>
            <w:szCs w:val="24"/>
            <w:lang w:val="en-GB" w:eastAsia="zh-CN"/>
          </w:rPr>
          <w:t>ProjectionFormatBox</w:t>
        </w:r>
        <w:proofErr w:type="spellEnd"/>
        <w:r w:rsidRPr="00132697">
          <w:rPr>
            <w:rFonts w:ascii="Cambria" w:eastAsia="Calibri" w:hAnsi="Cambria" w:cs="Times New Roman"/>
            <w:sz w:val="20"/>
            <w:szCs w:val="24"/>
            <w:lang w:val="en-GB" w:eastAsia="zh-CN"/>
          </w:rPr>
          <w:t xml:space="preserve"> shall be present within the </w:t>
        </w:r>
        <w:r w:rsidRPr="00EF795E">
          <w:rPr>
            <w:rFonts w:ascii="Courier" w:eastAsia="Times New Roman" w:hAnsi="Courier" w:cs="Times New Roman"/>
            <w:noProof/>
            <w:sz w:val="20"/>
            <w:szCs w:val="20"/>
            <w:lang w:val="en-GB"/>
          </w:rPr>
          <w:t>ProjectedOmniVideo</w:t>
        </w:r>
        <w:r>
          <w:rPr>
            <w:rFonts w:ascii="Courier" w:eastAsia="Times New Roman" w:hAnsi="Courier" w:cs="Times New Roman"/>
            <w:noProof/>
            <w:sz w:val="20"/>
            <w:szCs w:val="20"/>
            <w:lang w:val="en-GB"/>
          </w:rPr>
          <w:t>WithDynamicRegionWisePacking</w:t>
        </w:r>
        <w:r w:rsidRPr="00EF795E">
          <w:rPr>
            <w:rFonts w:ascii="Courier" w:eastAsia="Times New Roman" w:hAnsi="Courier" w:cs="Times New Roman"/>
            <w:noProof/>
            <w:sz w:val="20"/>
            <w:szCs w:val="20"/>
            <w:lang w:val="en-GB"/>
          </w:rPr>
          <w:t>Box</w:t>
        </w:r>
        <w:r w:rsidRPr="00132697">
          <w:rPr>
            <w:rFonts w:ascii="Cambria" w:eastAsia="Calibri" w:hAnsi="Cambria" w:cs="Times New Roman"/>
            <w:sz w:val="20"/>
            <w:szCs w:val="24"/>
            <w:lang w:val="en-GB" w:eastAsia="zh-CN"/>
          </w:rPr>
          <w:t xml:space="preserve">. </w:t>
        </w:r>
        <w:proofErr w:type="spellStart"/>
        <w:r w:rsidRPr="00132697">
          <w:rPr>
            <w:rFonts w:ascii="Courier" w:eastAsia="Calibri" w:hAnsi="Courier" w:cs="Times New Roman"/>
            <w:sz w:val="20"/>
            <w:szCs w:val="24"/>
            <w:lang w:val="en-GB" w:eastAsia="zh-CN"/>
          </w:rPr>
          <w:t>ProjectionFormatBox</w:t>
        </w:r>
        <w:proofErr w:type="spellEnd"/>
        <w:r w:rsidRPr="00132697">
          <w:rPr>
            <w:rFonts w:ascii="Cambria" w:eastAsia="Calibri" w:hAnsi="Cambria" w:cs="Times New Roman"/>
            <w:sz w:val="20"/>
            <w:szCs w:val="24"/>
            <w:lang w:val="en-GB" w:eastAsia="zh-CN"/>
          </w:rPr>
          <w:t xml:space="preserve"> is not constrained beyond the specification in subclause</w:t>
        </w:r>
      </w:ins>
      <w:ins w:id="35" w:author="Katsumata, Mitsuru (SEC)" w:date="2024-05-09T16:14:00Z">
        <w:r w:rsidR="00F50201">
          <w:rPr>
            <w:rFonts w:ascii="Cambria" w:eastAsia="Calibri" w:hAnsi="Cambria" w:cs="Times New Roman"/>
            <w:sz w:val="20"/>
            <w:szCs w:val="24"/>
            <w:lang w:val="en-GB" w:eastAsia="zh-CN"/>
          </w:rPr>
          <w:t xml:space="preserve"> </w:t>
        </w:r>
        <w:r w:rsidR="001F6D0D">
          <w:rPr>
            <w:rFonts w:ascii="Cambria" w:eastAsia="Calibri" w:hAnsi="Cambria" w:cs="Times New Roman"/>
            <w:sz w:val="20"/>
            <w:szCs w:val="24"/>
            <w:lang w:val="en-GB" w:eastAsia="zh-CN"/>
          </w:rPr>
          <w:t>H.6.2</w:t>
        </w:r>
      </w:ins>
      <w:ins w:id="36" w:author="Katsumata, Mitsuru (SEC)" w:date="2024-05-09T16:08:00Z">
        <w:r w:rsidRPr="00132697">
          <w:rPr>
            <w:rFonts w:ascii="Cambria" w:eastAsia="Calibri" w:hAnsi="Cambria" w:cs="Times New Roman"/>
            <w:sz w:val="20"/>
            <w:szCs w:val="24"/>
            <w:lang w:val="en-GB" w:eastAsia="zh-CN"/>
          </w:rPr>
          <w:t xml:space="preserve">. The </w:t>
        </w:r>
        <w:r w:rsidRPr="00132697">
          <w:rPr>
            <w:rFonts w:ascii="Courier" w:eastAsia="Calibri" w:hAnsi="Courier" w:cs="Times New Roman"/>
            <w:sz w:val="20"/>
            <w:szCs w:val="24"/>
            <w:lang w:val="en-GB" w:eastAsia="zh-CN"/>
          </w:rPr>
          <w:t>'</w:t>
        </w:r>
        <w:proofErr w:type="spellStart"/>
        <w:r w:rsidRPr="00132697">
          <w:rPr>
            <w:rFonts w:ascii="Courier" w:eastAsia="Calibri" w:hAnsi="Courier" w:cs="Times New Roman"/>
            <w:sz w:val="20"/>
            <w:szCs w:val="24"/>
            <w:lang w:val="en-GB" w:eastAsia="zh-CN"/>
          </w:rPr>
          <w:t>pod</w:t>
        </w:r>
        <w:r>
          <w:rPr>
            <w:rFonts w:ascii="Courier" w:eastAsia="Calibri" w:hAnsi="Courier" w:cs="Times New Roman"/>
            <w:sz w:val="20"/>
            <w:szCs w:val="24"/>
            <w:lang w:val="en-GB" w:eastAsia="zh-CN"/>
          </w:rPr>
          <w:t>r</w:t>
        </w:r>
        <w:proofErr w:type="spellEnd"/>
        <w:r w:rsidRPr="00132697">
          <w:rPr>
            <w:rFonts w:ascii="Courier" w:eastAsia="Calibri" w:hAnsi="Courier" w:cs="Times New Roman"/>
            <w:sz w:val="20"/>
            <w:szCs w:val="24"/>
            <w:lang w:val="en-GB" w:eastAsia="zh-CN"/>
          </w:rPr>
          <w:t>'</w:t>
        </w:r>
        <w:r w:rsidRPr="00132697">
          <w:rPr>
            <w:rFonts w:ascii="Cambria" w:eastAsia="Calibri" w:hAnsi="Cambria" w:cs="Times New Roman"/>
            <w:sz w:val="20"/>
            <w:szCs w:val="24"/>
            <w:lang w:val="en-GB" w:eastAsia="zh-CN"/>
          </w:rPr>
          <w:t xml:space="preserve"> scheme type may be used with any </w:t>
        </w:r>
        <w:r w:rsidRPr="00132697">
          <w:rPr>
            <w:rFonts w:ascii="Courier" w:eastAsia="Calibri" w:hAnsi="Courier" w:cs="Times New Roman"/>
            <w:sz w:val="20"/>
            <w:szCs w:val="24"/>
            <w:lang w:val="en-GB" w:eastAsia="zh-CN"/>
          </w:rPr>
          <w:t>version</w:t>
        </w:r>
        <w:r w:rsidRPr="00132697">
          <w:rPr>
            <w:rFonts w:ascii="Cambria" w:eastAsia="Calibri" w:hAnsi="Cambria" w:cs="Times New Roman"/>
            <w:sz w:val="20"/>
            <w:szCs w:val="24"/>
            <w:lang w:val="en-GB" w:eastAsia="zh-CN"/>
          </w:rPr>
          <w:t xml:space="preserve"> value of </w:t>
        </w:r>
        <w:proofErr w:type="spellStart"/>
        <w:r w:rsidRPr="00132697">
          <w:rPr>
            <w:rFonts w:ascii="Courier" w:eastAsia="Calibri" w:hAnsi="Courier" w:cs="Times New Roman"/>
            <w:sz w:val="20"/>
            <w:szCs w:val="24"/>
            <w:lang w:val="en-GB" w:eastAsia="zh-CN"/>
          </w:rPr>
          <w:t>ProjectionFormatBox</w:t>
        </w:r>
        <w:proofErr w:type="spellEnd"/>
        <w:r w:rsidRPr="00132697">
          <w:rPr>
            <w:rFonts w:ascii="Cambria" w:eastAsia="Calibri" w:hAnsi="Cambria" w:cs="Times New Roman"/>
            <w:sz w:val="20"/>
            <w:szCs w:val="24"/>
            <w:lang w:val="en-GB" w:eastAsia="zh-CN"/>
          </w:rPr>
          <w:t xml:space="preserve">. The </w:t>
        </w:r>
        <w:r w:rsidRPr="00132697">
          <w:rPr>
            <w:rFonts w:ascii="Courier" w:eastAsia="Calibri" w:hAnsi="Courier" w:cs="Times New Roman"/>
            <w:sz w:val="20"/>
            <w:szCs w:val="24"/>
            <w:lang w:val="en-GB" w:eastAsia="zh-CN"/>
          </w:rPr>
          <w:t>'</w:t>
        </w:r>
        <w:proofErr w:type="spellStart"/>
        <w:r w:rsidRPr="00132697">
          <w:rPr>
            <w:rFonts w:ascii="Courier" w:eastAsia="Calibri" w:hAnsi="Courier" w:cs="Times New Roman"/>
            <w:sz w:val="20"/>
            <w:szCs w:val="24"/>
            <w:lang w:val="en-GB" w:eastAsia="zh-CN"/>
          </w:rPr>
          <w:t>pod</w:t>
        </w:r>
        <w:r>
          <w:rPr>
            <w:rFonts w:ascii="Courier" w:eastAsia="Calibri" w:hAnsi="Courier" w:cs="Times New Roman"/>
            <w:sz w:val="20"/>
            <w:szCs w:val="24"/>
            <w:lang w:val="en-GB" w:eastAsia="zh-CN"/>
          </w:rPr>
          <w:t>r</w:t>
        </w:r>
        <w:proofErr w:type="spellEnd"/>
        <w:r w:rsidRPr="00132697">
          <w:rPr>
            <w:rFonts w:ascii="Courier" w:eastAsia="Calibri" w:hAnsi="Courier" w:cs="Times New Roman"/>
            <w:sz w:val="20"/>
            <w:szCs w:val="24"/>
            <w:lang w:val="en-GB" w:eastAsia="zh-CN"/>
          </w:rPr>
          <w:t>'</w:t>
        </w:r>
        <w:r w:rsidRPr="00132697">
          <w:rPr>
            <w:rFonts w:ascii="Cambria" w:eastAsia="Calibri" w:hAnsi="Cambria" w:cs="Times New Roman"/>
            <w:sz w:val="20"/>
            <w:szCs w:val="24"/>
            <w:lang w:val="en-GB" w:eastAsia="zh-CN"/>
          </w:rPr>
          <w:t xml:space="preserve"> scheme type may be used with any </w:t>
        </w:r>
        <w:proofErr w:type="spellStart"/>
        <w:r w:rsidRPr="00132697">
          <w:rPr>
            <w:rFonts w:ascii="Courier" w:eastAsia="Calibri" w:hAnsi="Courier" w:cs="Times New Roman"/>
            <w:sz w:val="20"/>
            <w:szCs w:val="24"/>
            <w:lang w:val="en-GB" w:eastAsia="zh-CN"/>
          </w:rPr>
          <w:t>projection_type</w:t>
        </w:r>
        <w:proofErr w:type="spellEnd"/>
        <w:r w:rsidRPr="00132697">
          <w:rPr>
            <w:rFonts w:ascii="Cambria" w:eastAsia="Calibri" w:hAnsi="Cambria" w:cs="Times New Roman"/>
            <w:sz w:val="20"/>
            <w:szCs w:val="24"/>
            <w:lang w:val="en-GB" w:eastAsia="zh-CN"/>
          </w:rPr>
          <w:t xml:space="preserve"> value.</w:t>
        </w:r>
      </w:ins>
    </w:p>
    <w:p w14:paraId="4DD3B7CB" w14:textId="77777777" w:rsidR="00184A99" w:rsidRPr="00132697" w:rsidRDefault="00184A99" w:rsidP="00184A99">
      <w:pPr>
        <w:widowControl/>
        <w:autoSpaceDE/>
        <w:autoSpaceDN/>
        <w:spacing w:after="240"/>
        <w:jc w:val="both"/>
        <w:rPr>
          <w:ins w:id="37" w:author="Katsumata, Mitsuru (SEC)" w:date="2024-05-09T16:08:00Z"/>
          <w:rFonts w:ascii="Cambria" w:eastAsia="Calibri" w:hAnsi="Cambria" w:cs="Times New Roman"/>
          <w:sz w:val="20"/>
          <w:szCs w:val="24"/>
          <w:lang w:val="en-GB"/>
        </w:rPr>
      </w:pPr>
      <w:ins w:id="38" w:author="Katsumata, Mitsuru (SEC)" w:date="2024-05-09T16:08:00Z">
        <w:r w:rsidRPr="00132697">
          <w:rPr>
            <w:rFonts w:ascii="Cambria" w:eastAsia="Calibri" w:hAnsi="Cambria" w:cs="Times New Roman"/>
            <w:sz w:val="20"/>
            <w:szCs w:val="24"/>
            <w:lang w:val="en-GB"/>
          </w:rPr>
          <w:lastRenderedPageBreak/>
          <w:t xml:space="preserve">When the </w:t>
        </w:r>
        <w:r w:rsidRPr="00EF795E">
          <w:rPr>
            <w:rFonts w:ascii="Courier" w:eastAsia="Times New Roman" w:hAnsi="Courier" w:cs="Times New Roman"/>
            <w:noProof/>
            <w:sz w:val="20"/>
            <w:szCs w:val="20"/>
            <w:lang w:val="en-GB"/>
          </w:rPr>
          <w:t>ProjectedOmniVideo</w:t>
        </w:r>
        <w:r>
          <w:rPr>
            <w:rFonts w:ascii="Courier" w:eastAsia="Times New Roman" w:hAnsi="Courier" w:cs="Times New Roman"/>
            <w:noProof/>
            <w:sz w:val="20"/>
            <w:szCs w:val="20"/>
            <w:lang w:val="en-GB"/>
          </w:rPr>
          <w:t>WithDynamicRegionWisePacking</w:t>
        </w:r>
        <w:r w:rsidRPr="00EF795E">
          <w:rPr>
            <w:rFonts w:ascii="Courier" w:eastAsia="Times New Roman" w:hAnsi="Courier" w:cs="Times New Roman"/>
            <w:noProof/>
            <w:sz w:val="20"/>
            <w:szCs w:val="20"/>
            <w:lang w:val="en-GB"/>
          </w:rPr>
          <w:t xml:space="preserve">Box </w:t>
        </w:r>
        <w:r w:rsidRPr="00132697">
          <w:rPr>
            <w:rFonts w:ascii="Cambria" w:eastAsia="Calibri" w:hAnsi="Cambria" w:cs="Times New Roman"/>
            <w:sz w:val="20"/>
            <w:szCs w:val="24"/>
            <w:lang w:val="en-GB"/>
          </w:rPr>
          <w:t xml:space="preserve">is present in the </w:t>
        </w:r>
        <w:proofErr w:type="spellStart"/>
        <w:r w:rsidRPr="00132697">
          <w:rPr>
            <w:rFonts w:ascii="Courier" w:eastAsia="Calibri" w:hAnsi="Courier" w:cs="Times New Roman"/>
            <w:sz w:val="20"/>
            <w:szCs w:val="24"/>
            <w:lang w:val="en-GB"/>
          </w:rPr>
          <w:t>SchemeInformationBox</w:t>
        </w:r>
        <w:proofErr w:type="spellEnd"/>
        <w:r w:rsidRPr="00132697">
          <w:rPr>
            <w:rFonts w:ascii="Cambria" w:eastAsia="Calibri" w:hAnsi="Cambria" w:cs="Times New Roman"/>
            <w:sz w:val="20"/>
            <w:szCs w:val="24"/>
            <w:lang w:val="en-GB"/>
          </w:rPr>
          <w:t xml:space="preserve">, </w:t>
        </w:r>
        <w:proofErr w:type="spellStart"/>
        <w:r w:rsidRPr="00132697">
          <w:rPr>
            <w:rFonts w:ascii="Courier" w:eastAsia="Calibri" w:hAnsi="Courier" w:cs="Times New Roman"/>
            <w:sz w:val="20"/>
            <w:szCs w:val="24"/>
            <w:lang w:val="en-GB"/>
          </w:rPr>
          <w:t>StereoVideoBox</w:t>
        </w:r>
        <w:proofErr w:type="spellEnd"/>
        <w:r w:rsidRPr="00132697">
          <w:rPr>
            <w:rFonts w:ascii="Cambria" w:eastAsia="Calibri" w:hAnsi="Cambria" w:cs="Times New Roman"/>
            <w:sz w:val="20"/>
            <w:szCs w:val="24"/>
            <w:lang w:val="en-GB"/>
          </w:rPr>
          <w:t xml:space="preserve"> may be present in the same </w:t>
        </w:r>
        <w:proofErr w:type="spellStart"/>
        <w:r w:rsidRPr="00132697">
          <w:rPr>
            <w:rFonts w:ascii="Courier" w:eastAsia="Calibri" w:hAnsi="Courier" w:cs="Times New Roman"/>
            <w:sz w:val="20"/>
            <w:szCs w:val="24"/>
            <w:lang w:val="en-GB"/>
          </w:rPr>
          <w:t>SchemeInformationBox</w:t>
        </w:r>
        <w:proofErr w:type="spellEnd"/>
        <w:r w:rsidRPr="00132697">
          <w:rPr>
            <w:rFonts w:ascii="Cambria" w:eastAsia="Calibri" w:hAnsi="Cambria" w:cs="Times New Roman"/>
            <w:sz w:val="20"/>
            <w:szCs w:val="24"/>
            <w:lang w:val="en-GB"/>
          </w:rPr>
          <w:t>.</w:t>
        </w:r>
      </w:ins>
    </w:p>
    <w:p w14:paraId="4E3EBC63" w14:textId="77777777" w:rsidR="00184A99" w:rsidRPr="00132697" w:rsidRDefault="00184A99" w:rsidP="00184A99">
      <w:pPr>
        <w:widowControl/>
        <w:autoSpaceDE/>
        <w:autoSpaceDN/>
        <w:spacing w:after="240"/>
        <w:jc w:val="both"/>
        <w:rPr>
          <w:ins w:id="39" w:author="Katsumata, Mitsuru (SEC)" w:date="2024-05-09T16:08:00Z"/>
          <w:rFonts w:ascii="Cambria" w:eastAsia="Calibri" w:hAnsi="Cambria" w:cs="Times New Roman"/>
          <w:sz w:val="20"/>
          <w:szCs w:val="24"/>
          <w:lang w:val="en-GB"/>
        </w:rPr>
      </w:pPr>
      <w:ins w:id="40" w:author="Katsumata, Mitsuru (SEC)" w:date="2024-05-09T16:08:00Z">
        <w:r w:rsidRPr="00132697">
          <w:rPr>
            <w:rFonts w:ascii="Cambria" w:eastAsia="Calibri" w:hAnsi="Cambria" w:cs="Times New Roman"/>
            <w:sz w:val="20"/>
            <w:szCs w:val="24"/>
            <w:lang w:val="en-GB"/>
          </w:rPr>
          <w:t xml:space="preserve">For stereoscopic video, the frame packing arrangement of the projected left and right pictures is indicated with the </w:t>
        </w:r>
        <w:proofErr w:type="spellStart"/>
        <w:r w:rsidRPr="00132697">
          <w:rPr>
            <w:rFonts w:ascii="Courier" w:eastAsia="Calibri" w:hAnsi="Courier" w:cs="Times New Roman"/>
            <w:sz w:val="20"/>
            <w:szCs w:val="24"/>
            <w:lang w:val="en-GB"/>
          </w:rPr>
          <w:t>StereoVideoBox</w:t>
        </w:r>
        <w:proofErr w:type="spellEnd"/>
        <w:r w:rsidRPr="00132697">
          <w:rPr>
            <w:rFonts w:ascii="Cambria" w:eastAsia="Calibri" w:hAnsi="Cambria" w:cs="Times New Roman"/>
            <w:sz w:val="20"/>
            <w:szCs w:val="24"/>
            <w:lang w:val="en-GB"/>
          </w:rPr>
          <w:t xml:space="preserve"> contained within the </w:t>
        </w:r>
        <w:proofErr w:type="spellStart"/>
        <w:r w:rsidRPr="00132697">
          <w:rPr>
            <w:rFonts w:ascii="Courier" w:eastAsia="Calibri" w:hAnsi="Courier" w:cs="Times New Roman"/>
            <w:sz w:val="20"/>
            <w:szCs w:val="24"/>
            <w:lang w:val="en-GB"/>
          </w:rPr>
          <w:t>SchemeInformationBox</w:t>
        </w:r>
        <w:proofErr w:type="spellEnd"/>
        <w:r w:rsidRPr="00132697">
          <w:rPr>
            <w:rFonts w:ascii="Cambria" w:eastAsia="Calibri" w:hAnsi="Cambria" w:cs="Times New Roman"/>
            <w:sz w:val="20"/>
            <w:szCs w:val="24"/>
            <w:lang w:val="en-GB"/>
          </w:rPr>
          <w:t xml:space="preserve">. The absence of </w:t>
        </w:r>
        <w:proofErr w:type="spellStart"/>
        <w:r w:rsidRPr="00132697">
          <w:rPr>
            <w:rFonts w:ascii="Courier" w:eastAsia="Calibri" w:hAnsi="Courier" w:cs="Times New Roman"/>
            <w:sz w:val="20"/>
            <w:szCs w:val="24"/>
            <w:lang w:val="en-GB"/>
          </w:rPr>
          <w:t>StereoVideoBox</w:t>
        </w:r>
        <w:proofErr w:type="spellEnd"/>
        <w:r w:rsidRPr="00132697">
          <w:rPr>
            <w:rFonts w:ascii="Cambria" w:eastAsia="Calibri" w:hAnsi="Cambria" w:cs="Times New Roman"/>
            <w:sz w:val="20"/>
            <w:szCs w:val="24"/>
            <w:lang w:val="en-GB"/>
          </w:rPr>
          <w:t xml:space="preserve"> indicates that the omnidirectionally projected content of the track is </w:t>
        </w:r>
        <w:proofErr w:type="spellStart"/>
        <w:r w:rsidRPr="00132697">
          <w:rPr>
            <w:rFonts w:ascii="Cambria" w:eastAsia="Calibri" w:hAnsi="Cambria" w:cs="Times New Roman"/>
            <w:sz w:val="20"/>
            <w:szCs w:val="24"/>
            <w:lang w:val="en-GB"/>
          </w:rPr>
          <w:t>monoscopic</w:t>
        </w:r>
        <w:proofErr w:type="spellEnd"/>
        <w:r w:rsidRPr="00132697">
          <w:rPr>
            <w:rFonts w:ascii="Cambria" w:eastAsia="Calibri" w:hAnsi="Cambria" w:cs="Times New Roman"/>
            <w:sz w:val="20"/>
            <w:szCs w:val="24"/>
            <w:lang w:val="en-GB"/>
          </w:rPr>
          <w:t xml:space="preserve">. When </w:t>
        </w:r>
        <w:proofErr w:type="spellStart"/>
        <w:r w:rsidRPr="00132697">
          <w:rPr>
            <w:rFonts w:ascii="Courier" w:eastAsia="Calibri" w:hAnsi="Courier" w:cs="Times New Roman"/>
            <w:sz w:val="20"/>
            <w:szCs w:val="24"/>
            <w:lang w:val="en-GB"/>
          </w:rPr>
          <w:t>StereoVideoBox</w:t>
        </w:r>
        <w:proofErr w:type="spellEnd"/>
        <w:r w:rsidRPr="00132697">
          <w:rPr>
            <w:rFonts w:ascii="Cambria" w:eastAsia="Calibri" w:hAnsi="Cambria" w:cs="Times New Roman"/>
            <w:sz w:val="20"/>
            <w:szCs w:val="24"/>
            <w:lang w:val="en-GB"/>
          </w:rPr>
          <w:t xml:space="preserve"> is present in the </w:t>
        </w:r>
        <w:proofErr w:type="spellStart"/>
        <w:r w:rsidRPr="00132697">
          <w:rPr>
            <w:rFonts w:ascii="Courier" w:eastAsia="Calibri" w:hAnsi="Courier" w:cs="Times New Roman"/>
            <w:sz w:val="20"/>
            <w:szCs w:val="24"/>
            <w:lang w:val="en-GB"/>
          </w:rPr>
          <w:t>SchemeInformationBox</w:t>
        </w:r>
        <w:proofErr w:type="spellEnd"/>
        <w:r w:rsidRPr="00132697">
          <w:rPr>
            <w:rFonts w:ascii="Cambria" w:eastAsia="Calibri" w:hAnsi="Cambria" w:cs="Times New Roman"/>
            <w:sz w:val="20"/>
            <w:szCs w:val="24"/>
            <w:lang w:val="en-GB"/>
          </w:rPr>
          <w:t xml:space="preserve"> for the omnidirectional video scheme, </w:t>
        </w:r>
        <w:r w:rsidRPr="00132697">
          <w:rPr>
            <w:rFonts w:ascii="Courier" w:eastAsia="Calibri" w:hAnsi="Courier" w:cs="Times New Roman"/>
            <w:sz w:val="20"/>
            <w:szCs w:val="24"/>
            <w:lang w:val="en-GB"/>
          </w:rPr>
          <w:t>version</w:t>
        </w:r>
        <w:r w:rsidRPr="00132697">
          <w:rPr>
            <w:rFonts w:ascii="Cambria" w:eastAsia="Calibri" w:hAnsi="Cambria" w:cs="Times New Roman"/>
            <w:sz w:val="20"/>
            <w:szCs w:val="24"/>
            <w:lang w:val="en-GB"/>
          </w:rPr>
          <w:t xml:space="preserve"> shall be equal to 0, </w:t>
        </w:r>
        <w:proofErr w:type="spellStart"/>
        <w:r w:rsidRPr="00132697">
          <w:rPr>
            <w:rFonts w:ascii="Courier" w:eastAsia="Calibri" w:hAnsi="Courier" w:cs="Times New Roman"/>
            <w:sz w:val="20"/>
            <w:szCs w:val="24"/>
            <w:lang w:val="en-GB"/>
          </w:rPr>
          <w:t>stereo_scheme</w:t>
        </w:r>
        <w:proofErr w:type="spellEnd"/>
        <w:r w:rsidRPr="00132697">
          <w:rPr>
            <w:rFonts w:ascii="Cambria" w:eastAsia="Calibri" w:hAnsi="Cambria" w:cs="Times New Roman"/>
            <w:sz w:val="20"/>
            <w:szCs w:val="24"/>
            <w:lang w:val="en-GB"/>
          </w:rPr>
          <w:t xml:space="preserve"> shall be equal to 4 and </w:t>
        </w:r>
        <w:r w:rsidRPr="00132697">
          <w:rPr>
            <w:rFonts w:ascii="Cambria" w:eastAsia="Calibri" w:hAnsi="Cambria" w:cs="Times New Roman"/>
            <w:sz w:val="20"/>
            <w:szCs w:val="24"/>
            <w:lang w:val="en-GB" w:eastAsia="zh-CN"/>
          </w:rPr>
          <w:t xml:space="preserve">the first byte of </w:t>
        </w:r>
        <w:proofErr w:type="spellStart"/>
        <w:r w:rsidRPr="00132697">
          <w:rPr>
            <w:rFonts w:ascii="Courier" w:eastAsia="Calibri" w:hAnsi="Courier" w:cs="Times New Roman"/>
            <w:sz w:val="20"/>
            <w:szCs w:val="24"/>
            <w:lang w:val="en-GB" w:eastAsia="zh-CN"/>
          </w:rPr>
          <w:t>stereo_indication_type</w:t>
        </w:r>
        <w:proofErr w:type="spellEnd"/>
        <w:r w:rsidRPr="00132697">
          <w:rPr>
            <w:rFonts w:ascii="Cambria" w:eastAsia="Calibri" w:hAnsi="Cambria" w:cs="Times New Roman"/>
            <w:sz w:val="20"/>
            <w:szCs w:val="24"/>
            <w:lang w:val="en-GB" w:eastAsia="zh-CN"/>
          </w:rPr>
          <w:t xml:space="preserve"> shall be equal to 3, 4, or 5 indicating that the side-by-side frame packing, the top-bottom frame packing, or the temporal interleaving of alternating first and second constituent frames, respectively, is in use and the second byte of </w:t>
        </w:r>
        <w:proofErr w:type="spellStart"/>
        <w:r w:rsidRPr="00132697">
          <w:rPr>
            <w:rFonts w:ascii="Courier" w:eastAsia="Calibri" w:hAnsi="Courier" w:cs="Times New Roman"/>
            <w:sz w:val="20"/>
            <w:szCs w:val="24"/>
            <w:lang w:val="en-GB" w:eastAsia="zh-CN"/>
          </w:rPr>
          <w:t>stereo_indication_type</w:t>
        </w:r>
        <w:proofErr w:type="spellEnd"/>
        <w:r w:rsidRPr="00132697">
          <w:rPr>
            <w:rFonts w:ascii="Cambria" w:eastAsia="Calibri" w:hAnsi="Cambria" w:cs="Times New Roman"/>
            <w:sz w:val="20"/>
            <w:szCs w:val="24"/>
            <w:lang w:val="en-GB" w:eastAsia="zh-CN"/>
          </w:rPr>
          <w:t xml:space="preserve"> shall be equal to 0 indicating that quincunx sampling is not in use</w:t>
        </w:r>
        <w:r w:rsidRPr="00132697">
          <w:rPr>
            <w:rFonts w:ascii="Cambria" w:eastAsia="Calibri" w:hAnsi="Cambria" w:cs="Times New Roman"/>
            <w:sz w:val="20"/>
            <w:szCs w:val="24"/>
            <w:lang w:val="en-GB"/>
          </w:rPr>
          <w:t>.</w:t>
        </w:r>
      </w:ins>
    </w:p>
    <w:p w14:paraId="57CE1368" w14:textId="77777777" w:rsidR="00184A99" w:rsidRPr="00132697" w:rsidRDefault="00184A99" w:rsidP="00184A99">
      <w:pPr>
        <w:widowControl/>
        <w:tabs>
          <w:tab w:val="left" w:pos="720"/>
        </w:tabs>
        <w:autoSpaceDE/>
        <w:autoSpaceDN/>
        <w:spacing w:after="240"/>
        <w:jc w:val="both"/>
        <w:rPr>
          <w:ins w:id="41" w:author="Katsumata, Mitsuru (SEC)" w:date="2024-05-09T16:08:00Z"/>
          <w:rFonts w:ascii="Cambria" w:eastAsia="Malgun Gothic" w:hAnsi="Cambria" w:cs="Times New Roman"/>
          <w:sz w:val="18"/>
          <w:szCs w:val="18"/>
          <w:lang w:val="en-GB" w:eastAsia="ko-KR"/>
        </w:rPr>
      </w:pPr>
      <w:ins w:id="42" w:author="Katsumata, Mitsuru (SEC)" w:date="2024-05-09T16:08:00Z">
        <w:r w:rsidRPr="00132697">
          <w:rPr>
            <w:rFonts w:ascii="Cambria" w:eastAsia="Malgun Gothic" w:hAnsi="Cambria" w:cs="Times New Roman"/>
            <w:sz w:val="18"/>
            <w:szCs w:val="18"/>
            <w:lang w:val="en-GB" w:eastAsia="ko-KR"/>
          </w:rPr>
          <w:t>NOTE</w:t>
        </w:r>
        <w:r w:rsidRPr="00132697">
          <w:rPr>
            <w:rFonts w:ascii="Cambria" w:eastAsia="Malgun Gothic" w:hAnsi="Cambria" w:cs="Times New Roman"/>
            <w:sz w:val="18"/>
            <w:szCs w:val="18"/>
            <w:lang w:val="en-GB" w:eastAsia="zh-CN"/>
          </w:rPr>
          <w:t xml:space="preserve"> </w:t>
        </w:r>
        <w:r w:rsidRPr="00132697">
          <w:rPr>
            <w:rFonts w:ascii="Cambria" w:eastAsia="Malgun Gothic" w:hAnsi="Cambria" w:cs="Times New Roman"/>
            <w:sz w:val="18"/>
            <w:szCs w:val="18"/>
            <w:lang w:val="en-GB" w:eastAsia="zh-CN"/>
          </w:rPr>
          <w:tab/>
          <w:t>T</w:t>
        </w:r>
        <w:r w:rsidRPr="00132697">
          <w:rPr>
            <w:rFonts w:ascii="Cambria" w:eastAsia="Malgun Gothic" w:hAnsi="Cambria" w:cs="Times New Roman"/>
            <w:sz w:val="18"/>
            <w:szCs w:val="18"/>
            <w:lang w:val="en-GB" w:eastAsia="ko-KR"/>
          </w:rPr>
          <w:t xml:space="preserve">he </w:t>
        </w:r>
        <w:r w:rsidRPr="00132697">
          <w:rPr>
            <w:rFonts w:ascii="Courier" w:eastAsia="Malgun Gothic" w:hAnsi="Courier" w:cs="Times New Roman"/>
            <w:sz w:val="18"/>
            <w:szCs w:val="18"/>
            <w:lang w:val="en-GB" w:eastAsia="ko-KR"/>
          </w:rPr>
          <w:t>'</w:t>
        </w:r>
        <w:proofErr w:type="spellStart"/>
        <w:r w:rsidRPr="00132697">
          <w:rPr>
            <w:rFonts w:ascii="Courier" w:eastAsia="Malgun Gothic" w:hAnsi="Courier" w:cs="Times New Roman"/>
            <w:sz w:val="18"/>
            <w:szCs w:val="18"/>
            <w:lang w:val="en-GB" w:eastAsia="ko-KR"/>
          </w:rPr>
          <w:t>stvi</w:t>
        </w:r>
        <w:proofErr w:type="spellEnd"/>
        <w:r w:rsidRPr="00132697">
          <w:rPr>
            <w:rFonts w:ascii="Courier" w:eastAsia="Malgun Gothic" w:hAnsi="Courier" w:cs="Times New Roman"/>
            <w:sz w:val="18"/>
            <w:szCs w:val="18"/>
            <w:lang w:val="en-GB" w:eastAsia="ko-KR"/>
          </w:rPr>
          <w:t>'</w:t>
        </w:r>
        <w:r w:rsidRPr="00132697">
          <w:rPr>
            <w:rFonts w:ascii="Cambria" w:eastAsia="Malgun Gothic" w:hAnsi="Cambria" w:cs="Times New Roman"/>
            <w:sz w:val="18"/>
            <w:szCs w:val="18"/>
            <w:lang w:val="en-GB" w:eastAsia="ko-KR"/>
          </w:rPr>
          <w:t xml:space="preserve"> scheme type is not expected to be used when the </w:t>
        </w:r>
        <w:r w:rsidRPr="00132697">
          <w:rPr>
            <w:rFonts w:ascii="Courier" w:eastAsia="Malgun Gothic" w:hAnsi="Courier" w:cs="Times New Roman"/>
            <w:sz w:val="18"/>
            <w:szCs w:val="18"/>
            <w:lang w:val="en-GB" w:eastAsia="ko-KR"/>
          </w:rPr>
          <w:t>'</w:t>
        </w:r>
        <w:proofErr w:type="spellStart"/>
        <w:r w:rsidRPr="00132697">
          <w:rPr>
            <w:rFonts w:ascii="Courier" w:eastAsia="Malgun Gothic" w:hAnsi="Courier" w:cs="Times New Roman"/>
            <w:sz w:val="18"/>
            <w:szCs w:val="18"/>
            <w:lang w:val="en-GB" w:eastAsia="ko-KR"/>
          </w:rPr>
          <w:t>pod</w:t>
        </w:r>
        <w:r>
          <w:rPr>
            <w:rFonts w:ascii="Courier" w:eastAsia="Malgun Gothic" w:hAnsi="Courier" w:cs="Times New Roman"/>
            <w:sz w:val="18"/>
            <w:szCs w:val="18"/>
            <w:lang w:val="en-GB" w:eastAsia="ko-KR"/>
          </w:rPr>
          <w:t>r</w:t>
        </w:r>
        <w:proofErr w:type="spellEnd"/>
        <w:r w:rsidRPr="00132697">
          <w:rPr>
            <w:rFonts w:ascii="Courier" w:eastAsia="Malgun Gothic" w:hAnsi="Courier" w:cs="Times New Roman"/>
            <w:sz w:val="18"/>
            <w:szCs w:val="18"/>
            <w:lang w:val="en-GB" w:eastAsia="ko-KR"/>
          </w:rPr>
          <w:t>'</w:t>
        </w:r>
        <w:r w:rsidRPr="00132697">
          <w:rPr>
            <w:rFonts w:ascii="Cambria" w:eastAsia="Malgun Gothic" w:hAnsi="Cambria" w:cs="Times New Roman"/>
            <w:sz w:val="18"/>
            <w:szCs w:val="18"/>
            <w:lang w:val="en-GB" w:eastAsia="ko-KR"/>
          </w:rPr>
          <w:t xml:space="preserve"> scheme type is used.</w:t>
        </w:r>
      </w:ins>
    </w:p>
    <w:p w14:paraId="17CB56C6" w14:textId="77777777" w:rsidR="00184A99" w:rsidRPr="00132697" w:rsidRDefault="00184A99" w:rsidP="00184A99">
      <w:pPr>
        <w:widowControl/>
        <w:autoSpaceDE/>
        <w:autoSpaceDN/>
        <w:spacing w:after="240"/>
        <w:jc w:val="both"/>
        <w:rPr>
          <w:ins w:id="43" w:author="Katsumata, Mitsuru (SEC)" w:date="2024-05-09T16:08:00Z"/>
          <w:rFonts w:ascii="Cambria" w:eastAsia="Calibri" w:hAnsi="Cambria" w:cs="Times New Roman"/>
          <w:sz w:val="20"/>
          <w:szCs w:val="24"/>
          <w:lang w:val="en-GB"/>
        </w:rPr>
      </w:pPr>
      <w:ins w:id="44" w:author="Katsumata, Mitsuru (SEC)" w:date="2024-05-09T16:08:00Z">
        <w:r w:rsidRPr="00132697">
          <w:rPr>
            <w:rFonts w:ascii="Cambria" w:eastAsia="Calibri" w:hAnsi="Cambria" w:cs="Times New Roman"/>
            <w:sz w:val="20"/>
            <w:szCs w:val="24"/>
            <w:lang w:val="en-GB"/>
          </w:rPr>
          <w:t xml:space="preserve">Optional </w:t>
        </w:r>
        <w:r>
          <w:rPr>
            <w:rFonts w:ascii="Cambria" w:eastAsia="Calibri" w:hAnsi="Cambria" w:cs="Times New Roman"/>
            <w:sz w:val="20"/>
            <w:szCs w:val="24"/>
            <w:lang w:val="en-GB"/>
          </w:rPr>
          <w:t xml:space="preserve">dynamic </w:t>
        </w:r>
        <w:r w:rsidRPr="00132697">
          <w:rPr>
            <w:rFonts w:ascii="Cambria" w:eastAsia="Calibri" w:hAnsi="Cambria" w:cs="Times New Roman"/>
            <w:sz w:val="20"/>
            <w:szCs w:val="24"/>
            <w:lang w:val="en-GB"/>
          </w:rPr>
          <w:t xml:space="preserve">region-wise packing is indicated with the </w:t>
        </w:r>
        <w:r w:rsidRPr="009644D4">
          <w:rPr>
            <w:rFonts w:ascii="Courier New" w:eastAsia="Malgun Gothic" w:hAnsi="Courier New" w:cs="Courier New"/>
            <w:sz w:val="20"/>
            <w:szCs w:val="20"/>
            <w:lang w:eastAsia="ja-JP"/>
          </w:rPr>
          <w:t>'</w:t>
        </w:r>
        <w:proofErr w:type="spellStart"/>
        <w:r w:rsidRPr="009644D4">
          <w:rPr>
            <w:rFonts w:ascii="Courier New" w:eastAsia="Malgun Gothic" w:hAnsi="Courier New" w:cs="Courier New"/>
            <w:sz w:val="20"/>
            <w:szCs w:val="20"/>
            <w:lang w:eastAsia="ja-JP"/>
          </w:rPr>
          <w:t>rwpk</w:t>
        </w:r>
        <w:proofErr w:type="spellEnd"/>
        <w:r w:rsidRPr="009644D4">
          <w:rPr>
            <w:rFonts w:ascii="Courier New" w:eastAsia="Malgun Gothic" w:hAnsi="Courier New" w:cs="Courier New"/>
            <w:sz w:val="20"/>
            <w:szCs w:val="20"/>
            <w:lang w:eastAsia="ja-JP"/>
          </w:rPr>
          <w:t>'</w:t>
        </w:r>
        <w:r w:rsidRPr="00681EE1">
          <w:rPr>
            <w:rFonts w:asciiTheme="majorHAnsi" w:eastAsia="Malgun Gothic" w:hAnsiTheme="majorHAnsi" w:cs="Times New Roman"/>
            <w:sz w:val="20"/>
            <w:szCs w:val="20"/>
            <w:lang w:eastAsia="ja-JP"/>
          </w:rPr>
          <w:t xml:space="preserve"> sample group</w:t>
        </w:r>
        <w:r w:rsidRPr="00132697">
          <w:rPr>
            <w:rFonts w:ascii="Cambria" w:eastAsia="Calibri" w:hAnsi="Cambria" w:cs="Times New Roman"/>
            <w:sz w:val="20"/>
            <w:szCs w:val="24"/>
            <w:lang w:val="en-GB"/>
          </w:rPr>
          <w:t xml:space="preserve">. The absence of </w:t>
        </w:r>
        <w:r w:rsidRPr="009644D4">
          <w:rPr>
            <w:rFonts w:ascii="Courier New" w:eastAsia="Malgun Gothic" w:hAnsi="Courier New" w:cs="Courier New"/>
            <w:sz w:val="20"/>
            <w:szCs w:val="20"/>
            <w:lang w:eastAsia="ja-JP"/>
          </w:rPr>
          <w:t>'</w:t>
        </w:r>
        <w:proofErr w:type="spellStart"/>
        <w:r w:rsidRPr="009644D4">
          <w:rPr>
            <w:rFonts w:ascii="Courier New" w:eastAsia="Malgun Gothic" w:hAnsi="Courier New" w:cs="Courier New"/>
            <w:sz w:val="20"/>
            <w:szCs w:val="20"/>
            <w:lang w:eastAsia="ja-JP"/>
          </w:rPr>
          <w:t>rwpk</w:t>
        </w:r>
        <w:proofErr w:type="spellEnd"/>
        <w:r w:rsidRPr="009644D4">
          <w:rPr>
            <w:rFonts w:ascii="Courier New" w:eastAsia="Malgun Gothic" w:hAnsi="Courier New" w:cs="Courier New"/>
            <w:sz w:val="20"/>
            <w:szCs w:val="20"/>
            <w:lang w:eastAsia="ja-JP"/>
          </w:rPr>
          <w:t>'</w:t>
        </w:r>
        <w:r w:rsidRPr="00681EE1">
          <w:rPr>
            <w:rFonts w:asciiTheme="majorHAnsi" w:eastAsia="Malgun Gothic" w:hAnsiTheme="majorHAnsi" w:cs="Times New Roman"/>
            <w:sz w:val="20"/>
            <w:szCs w:val="20"/>
            <w:lang w:eastAsia="ja-JP"/>
          </w:rPr>
          <w:t xml:space="preserve"> sample group</w:t>
        </w:r>
        <w:r w:rsidRPr="00681EE1">
          <w:rPr>
            <w:rFonts w:asciiTheme="majorHAnsi" w:eastAsiaTheme="minorEastAsia" w:hAnsiTheme="majorHAnsi" w:cs="CourierNewPSMT"/>
            <w:sz w:val="20"/>
            <w:szCs w:val="20"/>
          </w:rPr>
          <w:t xml:space="preserve"> </w:t>
        </w:r>
        <w:r w:rsidRPr="00132697">
          <w:rPr>
            <w:rFonts w:ascii="Cambria" w:eastAsia="Calibri" w:hAnsi="Cambria" w:cs="Times New Roman"/>
            <w:sz w:val="20"/>
            <w:szCs w:val="24"/>
            <w:lang w:val="en-GB"/>
          </w:rPr>
          <w:t>indicates that no region-wise packing is applied, i.e. that the packed picture is identical to the projected picture.</w:t>
        </w:r>
      </w:ins>
    </w:p>
    <w:p w14:paraId="6ECCA32C" w14:textId="77777777" w:rsidR="00184A99" w:rsidRPr="00132697" w:rsidRDefault="00184A99" w:rsidP="00184A99">
      <w:pPr>
        <w:widowControl/>
        <w:autoSpaceDE/>
        <w:autoSpaceDN/>
        <w:spacing w:after="240"/>
        <w:jc w:val="both"/>
        <w:rPr>
          <w:ins w:id="45" w:author="Katsumata, Mitsuru (SEC)" w:date="2024-05-09T16:08:00Z"/>
          <w:rFonts w:ascii="Cambria" w:eastAsia="Calibri" w:hAnsi="Cambria" w:cs="Times New Roman"/>
          <w:sz w:val="20"/>
          <w:szCs w:val="24"/>
          <w:lang w:val="en-GB" w:eastAsia="zh-CN"/>
        </w:rPr>
      </w:pPr>
      <w:ins w:id="46" w:author="Katsumata, Mitsuru (SEC)" w:date="2024-05-09T16:08:00Z">
        <w:r w:rsidRPr="009644D4">
          <w:rPr>
            <w:rFonts w:ascii="Courier New" w:eastAsia="Malgun Gothic" w:hAnsi="Courier New" w:cs="Courier New"/>
            <w:sz w:val="20"/>
            <w:szCs w:val="20"/>
            <w:lang w:eastAsia="ja-JP"/>
          </w:rPr>
          <w:t>'</w:t>
        </w:r>
        <w:proofErr w:type="spellStart"/>
        <w:r w:rsidRPr="009644D4">
          <w:rPr>
            <w:rFonts w:ascii="Courier New" w:eastAsia="Malgun Gothic" w:hAnsi="Courier New" w:cs="Courier New"/>
            <w:sz w:val="20"/>
            <w:szCs w:val="20"/>
            <w:lang w:eastAsia="ja-JP"/>
          </w:rPr>
          <w:t>rwpk</w:t>
        </w:r>
        <w:proofErr w:type="spellEnd"/>
        <w:r w:rsidRPr="009644D4">
          <w:rPr>
            <w:rFonts w:ascii="Courier New" w:eastAsia="Malgun Gothic" w:hAnsi="Courier New" w:cs="Courier New"/>
            <w:sz w:val="20"/>
            <w:szCs w:val="20"/>
            <w:lang w:eastAsia="ja-JP"/>
          </w:rPr>
          <w:t>'</w:t>
        </w:r>
        <w:r w:rsidRPr="00681EE1">
          <w:rPr>
            <w:rFonts w:asciiTheme="majorHAnsi" w:eastAsia="Malgun Gothic" w:hAnsiTheme="majorHAnsi" w:cs="Times New Roman"/>
            <w:sz w:val="20"/>
            <w:szCs w:val="20"/>
            <w:lang w:eastAsia="ja-JP"/>
          </w:rPr>
          <w:t xml:space="preserve"> sample group</w:t>
        </w:r>
        <w:r w:rsidRPr="00681EE1">
          <w:rPr>
            <w:rFonts w:asciiTheme="majorHAnsi" w:eastAsiaTheme="minorEastAsia" w:hAnsiTheme="majorHAnsi" w:cs="CourierNewPSMT"/>
            <w:sz w:val="20"/>
            <w:szCs w:val="20"/>
          </w:rPr>
          <w:t xml:space="preserve"> </w:t>
        </w:r>
        <w:r w:rsidRPr="00132697">
          <w:rPr>
            <w:rFonts w:ascii="Cambria" w:eastAsia="Calibri" w:hAnsi="Cambria" w:cs="Times New Roman"/>
            <w:sz w:val="20"/>
            <w:szCs w:val="24"/>
            <w:lang w:val="en-GB" w:eastAsia="zh-CN"/>
          </w:rPr>
          <w:t xml:space="preserve">is not constrained beyond the specification in subclause </w:t>
        </w:r>
        <w:r>
          <w:rPr>
            <w:rFonts w:ascii="Cambria" w:eastAsia="Calibri" w:hAnsi="Cambria" w:cs="Times New Roman"/>
            <w:sz w:val="20"/>
            <w:szCs w:val="24"/>
            <w:lang w:val="en-GB" w:eastAsia="zh-CN"/>
          </w:rPr>
          <w:t>H.4</w:t>
        </w:r>
        <w:r w:rsidRPr="00132697">
          <w:rPr>
            <w:rFonts w:ascii="Cambria" w:eastAsia="Calibri" w:hAnsi="Cambria" w:cs="Times New Roman"/>
            <w:sz w:val="20"/>
            <w:szCs w:val="24"/>
            <w:lang w:val="en-GB" w:eastAsia="zh-CN"/>
          </w:rPr>
          <w:t xml:space="preserve">. The </w:t>
        </w:r>
        <w:r w:rsidRPr="00132697">
          <w:rPr>
            <w:rFonts w:ascii="Courier" w:eastAsia="Calibri" w:hAnsi="Courier" w:cs="Times New Roman"/>
            <w:sz w:val="20"/>
            <w:szCs w:val="24"/>
            <w:lang w:val="en-GB" w:eastAsia="zh-CN"/>
          </w:rPr>
          <w:t>'</w:t>
        </w:r>
        <w:proofErr w:type="spellStart"/>
        <w:r w:rsidRPr="00132697">
          <w:rPr>
            <w:rFonts w:ascii="Courier" w:eastAsia="Calibri" w:hAnsi="Courier" w:cs="Times New Roman"/>
            <w:sz w:val="20"/>
            <w:szCs w:val="24"/>
            <w:lang w:val="en-GB" w:eastAsia="zh-CN"/>
          </w:rPr>
          <w:t>pod</w:t>
        </w:r>
        <w:r>
          <w:rPr>
            <w:rFonts w:ascii="Courier" w:eastAsia="Calibri" w:hAnsi="Courier" w:cs="Times New Roman"/>
            <w:sz w:val="20"/>
            <w:szCs w:val="24"/>
            <w:lang w:val="en-GB" w:eastAsia="zh-CN"/>
          </w:rPr>
          <w:t>r</w:t>
        </w:r>
        <w:proofErr w:type="spellEnd"/>
        <w:r w:rsidRPr="00132697">
          <w:rPr>
            <w:rFonts w:ascii="Courier" w:eastAsia="Calibri" w:hAnsi="Courier" w:cs="Times New Roman"/>
            <w:sz w:val="20"/>
            <w:szCs w:val="24"/>
            <w:lang w:val="en-GB" w:eastAsia="zh-CN"/>
          </w:rPr>
          <w:t>'</w:t>
        </w:r>
        <w:r w:rsidRPr="00132697">
          <w:rPr>
            <w:rFonts w:ascii="Cambria" w:eastAsia="Calibri" w:hAnsi="Cambria" w:cs="Times New Roman"/>
            <w:sz w:val="20"/>
            <w:szCs w:val="24"/>
            <w:lang w:val="en-GB" w:eastAsia="zh-CN"/>
          </w:rPr>
          <w:t xml:space="preserve"> scheme type may be used with any values of the syntax elements of </w:t>
        </w:r>
        <w:r w:rsidRPr="009644D4">
          <w:rPr>
            <w:rFonts w:ascii="Courier New" w:eastAsia="Malgun Gothic" w:hAnsi="Courier New" w:cs="Courier New"/>
            <w:sz w:val="20"/>
            <w:szCs w:val="20"/>
            <w:lang w:eastAsia="ja-JP"/>
          </w:rPr>
          <w:t>'</w:t>
        </w:r>
        <w:proofErr w:type="spellStart"/>
        <w:r w:rsidRPr="009644D4">
          <w:rPr>
            <w:rFonts w:ascii="Courier New" w:eastAsia="Malgun Gothic" w:hAnsi="Courier New" w:cs="Courier New"/>
            <w:sz w:val="20"/>
            <w:szCs w:val="20"/>
            <w:lang w:eastAsia="ja-JP"/>
          </w:rPr>
          <w:t>rwpk</w:t>
        </w:r>
        <w:proofErr w:type="spellEnd"/>
        <w:r w:rsidRPr="009644D4">
          <w:rPr>
            <w:rFonts w:ascii="Courier New" w:eastAsia="Malgun Gothic" w:hAnsi="Courier New" w:cs="Courier New"/>
            <w:sz w:val="20"/>
            <w:szCs w:val="20"/>
            <w:lang w:eastAsia="ja-JP"/>
          </w:rPr>
          <w:t>'</w:t>
        </w:r>
        <w:r w:rsidRPr="00681EE1">
          <w:rPr>
            <w:rFonts w:asciiTheme="majorHAnsi" w:eastAsia="Malgun Gothic" w:hAnsiTheme="majorHAnsi" w:cs="Times New Roman"/>
            <w:sz w:val="20"/>
            <w:szCs w:val="20"/>
            <w:lang w:eastAsia="ja-JP"/>
          </w:rPr>
          <w:t xml:space="preserve"> sample group</w:t>
        </w:r>
        <w:r w:rsidRPr="00132697">
          <w:rPr>
            <w:rFonts w:ascii="Cambria" w:eastAsia="Calibri" w:hAnsi="Cambria" w:cs="Times New Roman"/>
            <w:sz w:val="20"/>
            <w:szCs w:val="24"/>
            <w:lang w:val="en-GB" w:eastAsia="zh-CN"/>
          </w:rPr>
          <w:t>.</w:t>
        </w:r>
      </w:ins>
    </w:p>
    <w:p w14:paraId="3B9CC67F" w14:textId="77777777" w:rsidR="00184A99" w:rsidRPr="00132697" w:rsidRDefault="00184A99" w:rsidP="00184A99">
      <w:pPr>
        <w:widowControl/>
        <w:autoSpaceDE/>
        <w:autoSpaceDN/>
        <w:spacing w:after="240"/>
        <w:jc w:val="both"/>
        <w:rPr>
          <w:ins w:id="47" w:author="Katsumata, Mitsuru (SEC)" w:date="2024-05-09T16:08:00Z"/>
          <w:rFonts w:ascii="Cambria" w:eastAsia="Calibri" w:hAnsi="Cambria" w:cs="Times New Roman"/>
          <w:sz w:val="20"/>
          <w:szCs w:val="24"/>
          <w:lang w:val="en-GB"/>
        </w:rPr>
      </w:pPr>
      <w:ins w:id="48" w:author="Katsumata, Mitsuru (SEC)" w:date="2024-05-09T16:08:00Z">
        <w:r w:rsidRPr="00132697">
          <w:rPr>
            <w:rFonts w:ascii="Cambria" w:eastAsia="Calibri" w:hAnsi="Cambria" w:cs="Times New Roman"/>
            <w:sz w:val="20"/>
            <w:szCs w:val="24"/>
            <w:lang w:val="en-GB" w:eastAsia="zh-CN"/>
          </w:rPr>
          <w:t xml:space="preserve">In addition to the boxes constrained above, </w:t>
        </w:r>
        <w:proofErr w:type="spellStart"/>
        <w:r w:rsidRPr="00132697">
          <w:rPr>
            <w:rFonts w:ascii="Courier" w:eastAsia="Calibri" w:hAnsi="Courier" w:cs="Times New Roman"/>
            <w:sz w:val="20"/>
            <w:szCs w:val="24"/>
            <w:lang w:val="en-GB" w:eastAsia="zh-CN"/>
          </w:rPr>
          <w:t>SchemeInformationBox</w:t>
        </w:r>
        <w:proofErr w:type="spellEnd"/>
        <w:r w:rsidRPr="00132697">
          <w:rPr>
            <w:rFonts w:ascii="Cambria" w:eastAsia="Calibri" w:hAnsi="Cambria" w:cs="Times New Roman"/>
            <w:sz w:val="20"/>
            <w:szCs w:val="24"/>
            <w:lang w:val="en-GB" w:eastAsia="zh-CN"/>
          </w:rPr>
          <w:t xml:space="preserve"> may directly or indirectly contain other boxes. Those boxes are not constrained beyond their definition, syntax, and semantics.</w:t>
        </w:r>
      </w:ins>
    </w:p>
    <w:p w14:paraId="0877C531" w14:textId="77777777" w:rsidR="00184A99" w:rsidRPr="00535041" w:rsidRDefault="00184A99" w:rsidP="00184A99">
      <w:pPr>
        <w:adjustRightInd w:val="0"/>
        <w:spacing w:after="240" w:line="230" w:lineRule="atLeast"/>
        <w:rPr>
          <w:ins w:id="49" w:author="Katsumata, Mitsuru (SEC)" w:date="2024-05-09T16:08:00Z"/>
          <w:rFonts w:ascii="Times New Roman" w:eastAsiaTheme="minorEastAsia" w:hAnsi="Times New Roman" w:cs="Times New Roman"/>
          <w:b/>
          <w:bCs/>
          <w:lang w:val="en-GB"/>
        </w:rPr>
      </w:pPr>
    </w:p>
    <w:p w14:paraId="75D48E1D" w14:textId="77777777" w:rsidR="00184A99" w:rsidRDefault="00184A99" w:rsidP="00184A99">
      <w:pPr>
        <w:adjustRightInd w:val="0"/>
        <w:spacing w:after="240" w:line="230" w:lineRule="atLeast"/>
        <w:rPr>
          <w:ins w:id="50" w:author="Katsumata, Mitsuru (SEC)" w:date="2024-05-09T16:08:00Z"/>
          <w:rFonts w:ascii="Cambria-Bold" w:eastAsiaTheme="minorEastAsia" w:hAnsi="Cambria-Bold" w:cs="Cambria-Bold"/>
          <w:b/>
          <w:bCs/>
          <w:sz w:val="20"/>
          <w:szCs w:val="20"/>
        </w:rPr>
      </w:pPr>
      <w:ins w:id="51" w:author="Katsumata, Mitsuru (SEC)" w:date="2024-05-09T16:08:00Z">
        <w:r w:rsidRPr="00535041">
          <w:rPr>
            <w:rFonts w:asciiTheme="majorHAnsi" w:eastAsiaTheme="minorEastAsia" w:hAnsiTheme="majorHAnsi" w:cs="Times New Roman"/>
            <w:b/>
            <w:bCs/>
          </w:rPr>
          <w:t>H.6.1</w:t>
        </w:r>
        <w:r>
          <w:rPr>
            <w:rFonts w:asciiTheme="majorHAnsi" w:eastAsiaTheme="minorEastAsia" w:hAnsiTheme="majorHAnsi" w:cs="Times New Roman"/>
            <w:b/>
            <w:bCs/>
          </w:rPr>
          <w:t>.2</w:t>
        </w:r>
        <w:r w:rsidRPr="00535041">
          <w:rPr>
            <w:rFonts w:asciiTheme="majorHAnsi" w:eastAsiaTheme="minorEastAsia" w:hAnsiTheme="majorHAnsi" w:cs="Times New Roman"/>
            <w:b/>
            <w:bCs/>
          </w:rPr>
          <w:t xml:space="preserve"> Packed equirectangular or </w:t>
        </w:r>
        <w:proofErr w:type="spellStart"/>
        <w:r w:rsidRPr="00535041">
          <w:rPr>
            <w:rFonts w:asciiTheme="majorHAnsi" w:eastAsiaTheme="minorEastAsia" w:hAnsiTheme="majorHAnsi" w:cs="Times New Roman"/>
            <w:b/>
            <w:bCs/>
          </w:rPr>
          <w:t>cubemap</w:t>
        </w:r>
        <w:proofErr w:type="spellEnd"/>
        <w:r w:rsidRPr="00535041">
          <w:rPr>
            <w:rFonts w:asciiTheme="majorHAnsi" w:eastAsiaTheme="minorEastAsia" w:hAnsiTheme="majorHAnsi" w:cs="Times New Roman"/>
            <w:b/>
            <w:bCs/>
          </w:rPr>
          <w:t xml:space="preserve"> projected video with dynamic region-wise packing</w:t>
        </w:r>
        <w:r w:rsidRPr="00535041">
          <w:rPr>
            <w:rFonts w:asciiTheme="majorHAnsi" w:eastAsiaTheme="minorEastAsia" w:hAnsiTheme="majorHAnsi" w:cs="Cambria-Bold"/>
            <w:b/>
            <w:bCs/>
            <w:sz w:val="20"/>
            <w:szCs w:val="20"/>
          </w:rPr>
          <w:t xml:space="preserve"> </w:t>
        </w:r>
        <w:r>
          <w:rPr>
            <w:rFonts w:ascii="Cambria-Bold" w:eastAsiaTheme="minorEastAsia" w:hAnsi="Cambria-Bold" w:cs="Cambria-Bold"/>
            <w:b/>
            <w:bCs/>
            <w:sz w:val="20"/>
            <w:szCs w:val="20"/>
          </w:rPr>
          <w:t>(</w:t>
        </w:r>
        <w:r>
          <w:rPr>
            <w:rFonts w:ascii="CourierNewPS-BoldMT" w:eastAsiaTheme="minorEastAsia" w:hAnsi="CourierNewPS-BoldMT" w:cs="CourierNewPS-BoldMT"/>
            <w:b/>
            <w:bCs/>
            <w:sz w:val="20"/>
            <w:szCs w:val="20"/>
          </w:rPr>
          <w:t>'</w:t>
        </w:r>
        <w:proofErr w:type="spellStart"/>
        <w:r>
          <w:rPr>
            <w:rFonts w:ascii="CourierNewPS-BoldMT" w:eastAsiaTheme="minorEastAsia" w:hAnsi="CourierNewPS-BoldMT" w:cs="CourierNewPS-BoldMT"/>
            <w:b/>
            <w:bCs/>
            <w:sz w:val="20"/>
            <w:szCs w:val="20"/>
          </w:rPr>
          <w:t>erdp</w:t>
        </w:r>
        <w:proofErr w:type="spellEnd"/>
        <w:r>
          <w:rPr>
            <w:rFonts w:ascii="CourierNewPS-BoldMT" w:eastAsiaTheme="minorEastAsia" w:hAnsi="CourierNewPS-BoldMT" w:cs="CourierNewPS-BoldMT"/>
            <w:b/>
            <w:bCs/>
            <w:sz w:val="20"/>
            <w:szCs w:val="20"/>
          </w:rPr>
          <w:t>'</w:t>
        </w:r>
        <w:r>
          <w:rPr>
            <w:rFonts w:ascii="Cambria-Bold" w:eastAsiaTheme="minorEastAsia" w:hAnsi="Cambria-Bold" w:cs="Cambria-Bold"/>
            <w:b/>
            <w:bCs/>
            <w:sz w:val="20"/>
            <w:szCs w:val="20"/>
          </w:rPr>
          <w:t>)</w:t>
        </w:r>
      </w:ins>
    </w:p>
    <w:p w14:paraId="765CD9E8" w14:textId="77777777" w:rsidR="00184A99" w:rsidRPr="00681EE1" w:rsidRDefault="00184A99" w:rsidP="00184A99">
      <w:pPr>
        <w:adjustRightInd w:val="0"/>
        <w:spacing w:after="240" w:line="230" w:lineRule="atLeast"/>
        <w:jc w:val="both"/>
        <w:rPr>
          <w:ins w:id="52" w:author="Katsumata, Mitsuru (SEC)" w:date="2024-05-09T16:08:00Z"/>
          <w:rFonts w:asciiTheme="majorHAnsi" w:eastAsiaTheme="minorEastAsia" w:hAnsiTheme="majorHAnsi" w:cs="Cambria"/>
          <w:sz w:val="18"/>
          <w:szCs w:val="18"/>
        </w:rPr>
      </w:pPr>
      <w:ins w:id="53" w:author="Katsumata, Mitsuru (SEC)" w:date="2024-05-09T16:08:00Z">
        <w:r w:rsidRPr="00681EE1">
          <w:rPr>
            <w:rFonts w:asciiTheme="majorHAnsi" w:eastAsiaTheme="minorEastAsia" w:hAnsiTheme="majorHAnsi" w:cs="Cambria"/>
            <w:sz w:val="18"/>
            <w:szCs w:val="18"/>
          </w:rPr>
          <w:t>NOTE 1  This scheme type can be used for specifying media profiles.</w:t>
        </w:r>
      </w:ins>
    </w:p>
    <w:p w14:paraId="63207E5C" w14:textId="77777777" w:rsidR="00184A99" w:rsidRPr="00681EE1" w:rsidRDefault="00184A99" w:rsidP="00184A99">
      <w:pPr>
        <w:adjustRightInd w:val="0"/>
        <w:spacing w:after="240" w:line="230" w:lineRule="auto"/>
        <w:jc w:val="both"/>
        <w:rPr>
          <w:ins w:id="54" w:author="Katsumata, Mitsuru (SEC)" w:date="2024-05-09T16:08:00Z"/>
          <w:rFonts w:asciiTheme="majorHAnsi" w:eastAsiaTheme="minorEastAsia" w:hAnsiTheme="majorHAnsi" w:cs="Cambria"/>
          <w:sz w:val="20"/>
          <w:szCs w:val="20"/>
        </w:rPr>
      </w:pPr>
      <w:ins w:id="55" w:author="Katsumata, Mitsuru (SEC)" w:date="2024-05-09T16:08:00Z">
        <w:r w:rsidRPr="00681EE1">
          <w:rPr>
            <w:rFonts w:asciiTheme="majorHAnsi" w:eastAsiaTheme="minorEastAsia" w:hAnsiTheme="majorHAnsi" w:cs="Cambria"/>
            <w:sz w:val="20"/>
            <w:szCs w:val="20"/>
          </w:rPr>
          <w:t xml:space="preserve">The </w:t>
        </w:r>
        <w:r w:rsidRPr="00FC521A">
          <w:rPr>
            <w:rFonts w:ascii="Courier New" w:eastAsiaTheme="minorEastAsia" w:hAnsi="Courier New" w:cs="Courier New"/>
            <w:sz w:val="20"/>
            <w:szCs w:val="20"/>
          </w:rPr>
          <w:t>'</w:t>
        </w:r>
        <w:proofErr w:type="spellStart"/>
        <w:r w:rsidRPr="00FC521A">
          <w:rPr>
            <w:rFonts w:ascii="Courier New" w:eastAsiaTheme="minorEastAsia" w:hAnsi="Courier New" w:cs="Courier New"/>
            <w:sz w:val="20"/>
            <w:szCs w:val="20"/>
          </w:rPr>
          <w:t>erdp</w:t>
        </w:r>
        <w:proofErr w:type="spellEnd"/>
        <w:r w:rsidRPr="00FC521A">
          <w:rPr>
            <w:rFonts w:ascii="Courier New" w:eastAsiaTheme="minorEastAsia" w:hAnsi="Courier New" w:cs="Courier New"/>
            <w:sz w:val="20"/>
            <w:szCs w:val="20"/>
          </w:rPr>
          <w:t>'</w:t>
        </w:r>
        <w:r w:rsidRPr="00681EE1">
          <w:rPr>
            <w:rFonts w:asciiTheme="majorHAnsi" w:eastAsiaTheme="minorEastAsia" w:hAnsiTheme="majorHAnsi" w:cs="CourierNewPSMT"/>
            <w:sz w:val="20"/>
            <w:szCs w:val="20"/>
          </w:rPr>
          <w:t xml:space="preserve"> </w:t>
        </w:r>
        <w:r w:rsidRPr="00681EE1">
          <w:rPr>
            <w:rFonts w:asciiTheme="majorHAnsi" w:eastAsiaTheme="minorEastAsia" w:hAnsiTheme="majorHAnsi" w:cs="Cambria"/>
            <w:sz w:val="20"/>
            <w:szCs w:val="20"/>
          </w:rPr>
          <w:t>scheme type is defined as a closed scheme type for projected omnidirectional video.</w:t>
        </w:r>
      </w:ins>
    </w:p>
    <w:p w14:paraId="709C6A9B" w14:textId="77777777" w:rsidR="00184A99" w:rsidRPr="00681EE1" w:rsidRDefault="00184A99" w:rsidP="00184A99">
      <w:pPr>
        <w:adjustRightInd w:val="0"/>
        <w:spacing w:after="240" w:line="230" w:lineRule="auto"/>
        <w:jc w:val="both"/>
        <w:rPr>
          <w:ins w:id="56" w:author="Katsumata, Mitsuru (SEC)" w:date="2024-05-09T16:08:00Z"/>
          <w:rFonts w:asciiTheme="majorHAnsi" w:eastAsiaTheme="minorEastAsia" w:hAnsiTheme="majorHAnsi" w:cs="Cambria"/>
          <w:sz w:val="20"/>
          <w:szCs w:val="20"/>
        </w:rPr>
      </w:pPr>
      <w:ins w:id="57" w:author="Katsumata, Mitsuru (SEC)" w:date="2024-05-09T16:08:00Z">
        <w:r w:rsidRPr="00681EE1">
          <w:rPr>
            <w:rFonts w:asciiTheme="majorHAnsi" w:eastAsiaTheme="minorEastAsia" w:hAnsiTheme="majorHAnsi" w:cs="Cambria"/>
            <w:sz w:val="20"/>
            <w:szCs w:val="20"/>
          </w:rPr>
          <w:t xml:space="preserve">When </w:t>
        </w:r>
        <w:proofErr w:type="spellStart"/>
        <w:r w:rsidRPr="00FC521A">
          <w:rPr>
            <w:rFonts w:ascii="Courier New" w:eastAsiaTheme="minorEastAsia" w:hAnsi="Courier New" w:cs="Courier New"/>
            <w:sz w:val="20"/>
            <w:szCs w:val="20"/>
          </w:rPr>
          <w:t>scheme_type</w:t>
        </w:r>
        <w:proofErr w:type="spellEnd"/>
        <w:r w:rsidRPr="00681EE1">
          <w:rPr>
            <w:rFonts w:asciiTheme="majorHAnsi" w:eastAsiaTheme="minorEastAsia" w:hAnsiTheme="majorHAnsi" w:cs="CourierNewPSMT"/>
            <w:sz w:val="20"/>
            <w:szCs w:val="20"/>
          </w:rPr>
          <w:t xml:space="preserve"> </w:t>
        </w:r>
        <w:r w:rsidRPr="00681EE1">
          <w:rPr>
            <w:rFonts w:asciiTheme="majorHAnsi" w:eastAsiaTheme="minorEastAsia" w:hAnsiTheme="majorHAnsi" w:cs="Cambria"/>
            <w:sz w:val="20"/>
            <w:szCs w:val="20"/>
          </w:rPr>
          <w:t xml:space="preserve">is equal to </w:t>
        </w:r>
        <w:r w:rsidRPr="00FC521A">
          <w:rPr>
            <w:rFonts w:ascii="Courier New" w:eastAsiaTheme="minorEastAsia" w:hAnsi="Courier New" w:cs="Courier New"/>
            <w:sz w:val="20"/>
            <w:szCs w:val="20"/>
          </w:rPr>
          <w:t>'</w:t>
        </w:r>
        <w:proofErr w:type="spellStart"/>
        <w:r w:rsidRPr="00FC521A">
          <w:rPr>
            <w:rFonts w:ascii="Courier New" w:eastAsiaTheme="minorEastAsia" w:hAnsi="Courier New" w:cs="Courier New"/>
            <w:sz w:val="20"/>
            <w:szCs w:val="20"/>
          </w:rPr>
          <w:t>erdp</w:t>
        </w:r>
        <w:proofErr w:type="spellEnd"/>
        <w:r w:rsidRPr="00FC521A">
          <w:rPr>
            <w:rFonts w:ascii="Courier New" w:eastAsiaTheme="minorEastAsia" w:hAnsi="Courier New" w:cs="Courier New"/>
            <w:sz w:val="20"/>
            <w:szCs w:val="20"/>
          </w:rPr>
          <w:t>'</w:t>
        </w:r>
        <w:r w:rsidRPr="00681EE1">
          <w:rPr>
            <w:rFonts w:asciiTheme="majorHAnsi" w:eastAsiaTheme="minorEastAsia" w:hAnsiTheme="majorHAnsi" w:cs="CourierNewPSMT"/>
            <w:sz w:val="20"/>
            <w:szCs w:val="20"/>
          </w:rPr>
          <w:t xml:space="preserve"> </w:t>
        </w:r>
        <w:r w:rsidRPr="00681EE1">
          <w:rPr>
            <w:rFonts w:asciiTheme="majorHAnsi" w:eastAsiaTheme="minorEastAsia" w:hAnsiTheme="majorHAnsi" w:cs="Cambria"/>
            <w:sz w:val="20"/>
            <w:szCs w:val="20"/>
          </w:rPr>
          <w:t xml:space="preserve">in an instance of </w:t>
        </w:r>
        <w:proofErr w:type="spellStart"/>
        <w:r w:rsidRPr="00FC521A">
          <w:rPr>
            <w:rFonts w:ascii="Courier New" w:eastAsiaTheme="minorEastAsia" w:hAnsi="Courier New" w:cs="Courier New"/>
            <w:sz w:val="20"/>
            <w:szCs w:val="20"/>
          </w:rPr>
          <w:t>CompatibleSchemeTypeBox</w:t>
        </w:r>
        <w:proofErr w:type="spellEnd"/>
        <w:r w:rsidRPr="00FC521A">
          <w:rPr>
            <w:rFonts w:ascii="Courier New" w:eastAsiaTheme="minorEastAsia" w:hAnsi="Courier New" w:cs="Courier New"/>
            <w:sz w:val="20"/>
            <w:szCs w:val="20"/>
          </w:rPr>
          <w:t xml:space="preserve"> </w:t>
        </w:r>
        <w:r w:rsidRPr="00681EE1">
          <w:rPr>
            <w:rFonts w:asciiTheme="majorHAnsi" w:eastAsiaTheme="minorEastAsia" w:hAnsiTheme="majorHAnsi" w:cs="Cambria"/>
            <w:sz w:val="20"/>
            <w:szCs w:val="20"/>
          </w:rPr>
          <w:t>in the</w:t>
        </w:r>
        <w:r>
          <w:rPr>
            <w:rFonts w:asciiTheme="majorHAnsi" w:eastAsiaTheme="minorEastAsia" w:hAnsiTheme="majorHAnsi" w:cs="Cambria" w:hint="eastAsia"/>
            <w:sz w:val="20"/>
            <w:szCs w:val="20"/>
            <w:lang w:eastAsia="ja-JP"/>
          </w:rPr>
          <w:t xml:space="preserve"> </w:t>
        </w:r>
        <w:proofErr w:type="spellStart"/>
        <w:r w:rsidRPr="00FC521A">
          <w:rPr>
            <w:rFonts w:ascii="Courier New" w:eastAsiaTheme="minorEastAsia" w:hAnsi="Courier New" w:cs="Courier New"/>
            <w:sz w:val="20"/>
            <w:szCs w:val="20"/>
          </w:rPr>
          <w:t>RestrictedSchemeInfoBox</w:t>
        </w:r>
        <w:proofErr w:type="spellEnd"/>
        <w:r w:rsidRPr="00681EE1">
          <w:rPr>
            <w:rFonts w:asciiTheme="majorHAnsi" w:eastAsiaTheme="minorEastAsia" w:hAnsiTheme="majorHAnsi" w:cs="Cambria"/>
            <w:sz w:val="20"/>
            <w:szCs w:val="20"/>
          </w:rPr>
          <w:t xml:space="preserve">, the track conforms to the constraints of </w:t>
        </w:r>
        <w:proofErr w:type="spellStart"/>
        <w:r w:rsidRPr="00FC521A">
          <w:rPr>
            <w:rFonts w:ascii="Courier New" w:eastAsiaTheme="minorEastAsia" w:hAnsi="Courier New" w:cs="Courier New"/>
            <w:sz w:val="20"/>
            <w:szCs w:val="20"/>
          </w:rPr>
          <w:t>scheme_type</w:t>
        </w:r>
        <w:proofErr w:type="spellEnd"/>
        <w:r w:rsidRPr="00681EE1">
          <w:rPr>
            <w:rFonts w:asciiTheme="majorHAnsi" w:eastAsiaTheme="minorEastAsia" w:hAnsiTheme="majorHAnsi" w:cs="CourierNewPSMT"/>
            <w:sz w:val="20"/>
            <w:szCs w:val="20"/>
          </w:rPr>
          <w:t xml:space="preserve"> </w:t>
        </w:r>
        <w:r w:rsidRPr="00681EE1">
          <w:rPr>
            <w:rFonts w:asciiTheme="majorHAnsi" w:eastAsiaTheme="minorEastAsia" w:hAnsiTheme="majorHAnsi" w:cs="Cambria"/>
            <w:sz w:val="20"/>
            <w:szCs w:val="20"/>
          </w:rPr>
          <w:t xml:space="preserve">equal to </w:t>
        </w:r>
        <w:r w:rsidRPr="00FC521A">
          <w:rPr>
            <w:rFonts w:ascii="Courier New" w:eastAsiaTheme="minorEastAsia" w:hAnsi="Courier New" w:cs="Courier New"/>
            <w:sz w:val="20"/>
            <w:szCs w:val="20"/>
          </w:rPr>
          <w:t>'</w:t>
        </w:r>
        <w:proofErr w:type="spellStart"/>
        <w:r>
          <w:rPr>
            <w:rFonts w:ascii="Courier New" w:eastAsiaTheme="minorEastAsia" w:hAnsi="Courier New" w:cs="Courier New"/>
            <w:sz w:val="20"/>
            <w:szCs w:val="20"/>
          </w:rPr>
          <w:t>podr</w:t>
        </w:r>
        <w:proofErr w:type="spellEnd"/>
        <w:r w:rsidRPr="00FC521A">
          <w:rPr>
            <w:rFonts w:ascii="Courier New" w:eastAsiaTheme="minorEastAsia" w:hAnsi="Courier New" w:cs="Courier New"/>
            <w:sz w:val="20"/>
            <w:szCs w:val="20"/>
          </w:rPr>
          <w:t>'</w:t>
        </w:r>
        <w:r w:rsidRPr="00681EE1">
          <w:rPr>
            <w:rFonts w:asciiTheme="majorHAnsi" w:eastAsiaTheme="minorEastAsia" w:hAnsiTheme="majorHAnsi" w:cs="Cambria"/>
            <w:sz w:val="20"/>
            <w:szCs w:val="20"/>
          </w:rPr>
          <w:t>,</w:t>
        </w:r>
        <w:r w:rsidRPr="00681EE1">
          <w:rPr>
            <w:rFonts w:asciiTheme="majorHAnsi" w:eastAsiaTheme="minorEastAsia" w:hAnsiTheme="majorHAnsi" w:cs="Cambria"/>
            <w:sz w:val="20"/>
            <w:szCs w:val="20"/>
            <w:lang w:eastAsia="ja-JP"/>
          </w:rPr>
          <w:t xml:space="preserve"> </w:t>
        </w:r>
        <w:proofErr w:type="spellStart"/>
        <w:r w:rsidRPr="00FC521A">
          <w:rPr>
            <w:rFonts w:ascii="Courier New" w:eastAsiaTheme="minorEastAsia" w:hAnsi="Courier New" w:cs="Courier New"/>
            <w:sz w:val="20"/>
            <w:szCs w:val="20"/>
          </w:rPr>
          <w:t>scheme_type</w:t>
        </w:r>
        <w:proofErr w:type="spellEnd"/>
        <w:r w:rsidRPr="00681EE1">
          <w:rPr>
            <w:rFonts w:asciiTheme="majorHAnsi" w:eastAsiaTheme="minorEastAsia" w:hAnsiTheme="majorHAnsi" w:cs="CourierNewPSMT"/>
            <w:sz w:val="20"/>
            <w:szCs w:val="20"/>
          </w:rPr>
          <w:t xml:space="preserve"> </w:t>
        </w:r>
        <w:r w:rsidRPr="00681EE1">
          <w:rPr>
            <w:rFonts w:asciiTheme="majorHAnsi" w:eastAsiaTheme="minorEastAsia" w:hAnsiTheme="majorHAnsi" w:cs="Cambria"/>
            <w:sz w:val="20"/>
            <w:szCs w:val="20"/>
          </w:rPr>
          <w:t xml:space="preserve">equal to </w:t>
        </w:r>
        <w:r w:rsidRPr="00FC521A">
          <w:rPr>
            <w:rFonts w:ascii="Courier New" w:eastAsiaTheme="minorEastAsia" w:hAnsi="Courier New" w:cs="Courier New"/>
            <w:sz w:val="20"/>
            <w:szCs w:val="20"/>
          </w:rPr>
          <w:t>'</w:t>
        </w:r>
        <w:proofErr w:type="spellStart"/>
        <w:r>
          <w:rPr>
            <w:rFonts w:ascii="Courier New" w:eastAsiaTheme="minorEastAsia" w:hAnsi="Courier New" w:cs="Courier New"/>
            <w:sz w:val="20"/>
            <w:szCs w:val="20"/>
          </w:rPr>
          <w:t>podr</w:t>
        </w:r>
        <w:proofErr w:type="spellEnd"/>
        <w:r w:rsidRPr="00FC521A">
          <w:rPr>
            <w:rFonts w:ascii="Courier New" w:eastAsiaTheme="minorEastAsia" w:hAnsi="Courier New" w:cs="Courier New"/>
            <w:sz w:val="20"/>
            <w:szCs w:val="20"/>
          </w:rPr>
          <w:t xml:space="preserve">' </w:t>
        </w:r>
        <w:r w:rsidRPr="00681EE1">
          <w:rPr>
            <w:rFonts w:asciiTheme="majorHAnsi" w:eastAsiaTheme="minorEastAsia" w:hAnsiTheme="majorHAnsi" w:cs="Cambria"/>
            <w:sz w:val="20"/>
            <w:szCs w:val="20"/>
          </w:rPr>
          <w:t>shall be present in</w:t>
        </w:r>
        <w:r w:rsidRPr="009644D4">
          <w:rPr>
            <w:rFonts w:ascii="Courier New" w:eastAsiaTheme="minorEastAsia" w:hAnsi="Courier New" w:cs="Courier New"/>
            <w:sz w:val="20"/>
            <w:szCs w:val="20"/>
          </w:rPr>
          <w:t xml:space="preserve"> </w:t>
        </w:r>
        <w:proofErr w:type="spellStart"/>
        <w:r w:rsidRPr="009644D4">
          <w:rPr>
            <w:rFonts w:ascii="Courier New" w:eastAsiaTheme="minorEastAsia" w:hAnsi="Courier New" w:cs="Courier New"/>
            <w:sz w:val="20"/>
            <w:szCs w:val="20"/>
          </w:rPr>
          <w:t>SchemeTypeBox</w:t>
        </w:r>
        <w:proofErr w:type="spellEnd"/>
        <w:r w:rsidRPr="009644D4">
          <w:rPr>
            <w:rFonts w:ascii="Courier New" w:eastAsiaTheme="minorEastAsia" w:hAnsi="Courier New" w:cs="Courier New"/>
            <w:sz w:val="20"/>
            <w:szCs w:val="20"/>
          </w:rPr>
          <w:t xml:space="preserve"> </w:t>
        </w:r>
        <w:r w:rsidRPr="00681EE1">
          <w:rPr>
            <w:rFonts w:asciiTheme="majorHAnsi" w:eastAsiaTheme="minorEastAsia" w:hAnsiTheme="majorHAnsi" w:cs="Cambria"/>
            <w:sz w:val="20"/>
            <w:szCs w:val="20"/>
          </w:rPr>
          <w:t xml:space="preserve">in the </w:t>
        </w:r>
        <w:proofErr w:type="spellStart"/>
        <w:r w:rsidRPr="009644D4">
          <w:rPr>
            <w:rFonts w:ascii="Courier New" w:eastAsiaTheme="minorEastAsia" w:hAnsi="Courier New" w:cs="Courier New"/>
            <w:sz w:val="20"/>
            <w:szCs w:val="20"/>
          </w:rPr>
          <w:t>RestrictedSchemeInfoBox</w:t>
        </w:r>
        <w:proofErr w:type="spellEnd"/>
        <w:r w:rsidRPr="009644D4">
          <w:rPr>
            <w:rFonts w:ascii="Courier New" w:eastAsiaTheme="minorEastAsia" w:hAnsi="Courier New" w:cs="Courier New"/>
            <w:sz w:val="20"/>
            <w:szCs w:val="20"/>
          </w:rPr>
          <w:t xml:space="preserve">, </w:t>
        </w:r>
        <w:r w:rsidRPr="00681EE1">
          <w:rPr>
            <w:rFonts w:asciiTheme="majorHAnsi" w:eastAsiaTheme="minorEastAsia" w:hAnsiTheme="majorHAnsi" w:cs="Cambria"/>
            <w:sz w:val="20"/>
            <w:szCs w:val="20"/>
          </w:rPr>
          <w:t>and</w:t>
        </w:r>
        <w:r w:rsidRPr="00681EE1">
          <w:rPr>
            <w:rFonts w:asciiTheme="majorHAnsi" w:eastAsiaTheme="minorEastAsia" w:hAnsiTheme="majorHAnsi" w:cs="Cambria"/>
            <w:sz w:val="20"/>
            <w:szCs w:val="20"/>
            <w:lang w:eastAsia="ja-JP"/>
          </w:rPr>
          <w:t xml:space="preserve"> </w:t>
        </w:r>
        <w:r w:rsidRPr="00681EE1">
          <w:rPr>
            <w:rFonts w:asciiTheme="majorHAnsi" w:eastAsiaTheme="minorEastAsia" w:hAnsiTheme="majorHAnsi" w:cs="Cambria"/>
            <w:sz w:val="20"/>
            <w:szCs w:val="20"/>
          </w:rPr>
          <w:t>all of the following additional constraints apply:</w:t>
        </w:r>
      </w:ins>
    </w:p>
    <w:p w14:paraId="3BB2BEAF" w14:textId="77777777" w:rsidR="00184A99" w:rsidRPr="00681EE1" w:rsidRDefault="00184A99" w:rsidP="00184A99">
      <w:pPr>
        <w:pStyle w:val="a7"/>
        <w:numPr>
          <w:ilvl w:val="0"/>
          <w:numId w:val="17"/>
        </w:numPr>
        <w:adjustRightInd w:val="0"/>
        <w:spacing w:after="240" w:line="230" w:lineRule="auto"/>
        <w:jc w:val="both"/>
        <w:rPr>
          <w:ins w:id="58" w:author="Katsumata, Mitsuru (SEC)" w:date="2024-05-09T16:08:00Z"/>
          <w:rFonts w:asciiTheme="majorHAnsi" w:eastAsiaTheme="minorEastAsia" w:hAnsiTheme="majorHAnsi" w:cs="Cambria"/>
          <w:sz w:val="20"/>
          <w:szCs w:val="20"/>
        </w:rPr>
      </w:pPr>
      <w:proofErr w:type="spellStart"/>
      <w:ins w:id="59" w:author="Katsumata, Mitsuru (SEC)" w:date="2024-05-09T16:08:00Z">
        <w:r w:rsidRPr="009644D4">
          <w:rPr>
            <w:rFonts w:ascii="Courier New" w:eastAsiaTheme="minorEastAsia" w:hAnsi="Courier New" w:cs="Courier New"/>
            <w:sz w:val="20"/>
            <w:szCs w:val="20"/>
          </w:rPr>
          <w:t>ProjectionFormatBox</w:t>
        </w:r>
        <w:proofErr w:type="spellEnd"/>
        <w:r w:rsidRPr="009644D4">
          <w:rPr>
            <w:rFonts w:ascii="Courier New" w:eastAsiaTheme="minorEastAsia" w:hAnsi="Courier New" w:cs="Courier New"/>
            <w:sz w:val="20"/>
            <w:szCs w:val="20"/>
          </w:rPr>
          <w:t xml:space="preserve"> </w:t>
        </w:r>
        <w:r w:rsidRPr="00681EE1">
          <w:rPr>
            <w:rFonts w:asciiTheme="majorHAnsi" w:eastAsiaTheme="minorEastAsia" w:hAnsiTheme="majorHAnsi" w:cs="Cambria"/>
            <w:sz w:val="20"/>
            <w:szCs w:val="20"/>
          </w:rPr>
          <w:t>within the</w:t>
        </w:r>
        <w:r w:rsidRPr="009644D4">
          <w:rPr>
            <w:rFonts w:ascii="Courier New" w:eastAsiaTheme="minorEastAsia" w:hAnsi="Courier New" w:cs="Courier New"/>
            <w:sz w:val="20"/>
            <w:szCs w:val="20"/>
          </w:rPr>
          <w:t xml:space="preserve"> </w:t>
        </w:r>
        <w:proofErr w:type="spellStart"/>
        <w:r w:rsidRPr="009644D4">
          <w:rPr>
            <w:rFonts w:ascii="Courier New" w:eastAsiaTheme="minorEastAsia" w:hAnsi="Courier New" w:cs="Courier New"/>
            <w:sz w:val="20"/>
            <w:szCs w:val="20"/>
          </w:rPr>
          <w:t>ProjectedOmniVideoBox</w:t>
        </w:r>
        <w:proofErr w:type="spellEnd"/>
        <w:r w:rsidRPr="009644D4">
          <w:rPr>
            <w:rFonts w:ascii="Courier New" w:eastAsiaTheme="minorEastAsia" w:hAnsi="Courier New" w:cs="Courier New"/>
            <w:sz w:val="20"/>
            <w:szCs w:val="20"/>
          </w:rPr>
          <w:t xml:space="preserve"> </w:t>
        </w:r>
        <w:r w:rsidRPr="00681EE1">
          <w:rPr>
            <w:rFonts w:asciiTheme="majorHAnsi" w:eastAsiaTheme="minorEastAsia" w:hAnsiTheme="majorHAnsi" w:cs="Cambria"/>
            <w:sz w:val="20"/>
            <w:szCs w:val="20"/>
          </w:rPr>
          <w:t xml:space="preserve">shall indicate either the equirectangular projection or the </w:t>
        </w:r>
        <w:proofErr w:type="spellStart"/>
        <w:r w:rsidRPr="00681EE1">
          <w:rPr>
            <w:rFonts w:asciiTheme="majorHAnsi" w:eastAsiaTheme="minorEastAsia" w:hAnsiTheme="majorHAnsi" w:cs="Cambria"/>
            <w:sz w:val="20"/>
            <w:szCs w:val="20"/>
          </w:rPr>
          <w:t>cubemap</w:t>
        </w:r>
        <w:proofErr w:type="spellEnd"/>
        <w:r w:rsidRPr="00681EE1">
          <w:rPr>
            <w:rFonts w:asciiTheme="majorHAnsi" w:eastAsiaTheme="minorEastAsia" w:hAnsiTheme="majorHAnsi" w:cs="Cambria"/>
            <w:sz w:val="20"/>
            <w:szCs w:val="20"/>
          </w:rPr>
          <w:t xml:space="preserve"> projection.</w:t>
        </w:r>
      </w:ins>
    </w:p>
    <w:p w14:paraId="534A1B83" w14:textId="77777777" w:rsidR="00184A99" w:rsidRPr="00681EE1" w:rsidRDefault="00184A99" w:rsidP="00184A99">
      <w:pPr>
        <w:pStyle w:val="a7"/>
        <w:numPr>
          <w:ilvl w:val="0"/>
          <w:numId w:val="17"/>
        </w:numPr>
        <w:adjustRightInd w:val="0"/>
        <w:spacing w:after="240" w:line="230" w:lineRule="auto"/>
        <w:jc w:val="both"/>
        <w:rPr>
          <w:ins w:id="60" w:author="Katsumata, Mitsuru (SEC)" w:date="2024-05-09T16:08:00Z"/>
          <w:rFonts w:asciiTheme="majorHAnsi" w:eastAsiaTheme="minorEastAsia" w:hAnsiTheme="majorHAnsi" w:cs="Cambria"/>
          <w:sz w:val="20"/>
          <w:szCs w:val="20"/>
        </w:rPr>
      </w:pPr>
      <w:ins w:id="61" w:author="Katsumata, Mitsuru (SEC)" w:date="2024-05-09T16:08:00Z">
        <w:r w:rsidRPr="00681EE1">
          <w:rPr>
            <w:rFonts w:asciiTheme="majorHAnsi" w:eastAsiaTheme="minorEastAsia" w:hAnsiTheme="majorHAnsi" w:cs="Cambria"/>
            <w:sz w:val="20"/>
            <w:szCs w:val="20"/>
          </w:rPr>
          <w:t xml:space="preserve">When </w:t>
        </w:r>
        <w:r w:rsidRPr="009644D4">
          <w:rPr>
            <w:rFonts w:ascii="Courier New" w:eastAsia="Malgun Gothic" w:hAnsi="Courier New" w:cs="Courier New"/>
            <w:sz w:val="20"/>
            <w:szCs w:val="20"/>
            <w:lang w:eastAsia="ja-JP"/>
          </w:rPr>
          <w:t>'</w:t>
        </w:r>
        <w:proofErr w:type="spellStart"/>
        <w:r w:rsidRPr="009644D4">
          <w:rPr>
            <w:rFonts w:ascii="Courier New" w:eastAsia="Malgun Gothic" w:hAnsi="Courier New" w:cs="Courier New"/>
            <w:sz w:val="20"/>
            <w:szCs w:val="20"/>
            <w:lang w:eastAsia="ja-JP"/>
          </w:rPr>
          <w:t>rwpk</w:t>
        </w:r>
        <w:proofErr w:type="spellEnd"/>
        <w:r w:rsidRPr="009644D4">
          <w:rPr>
            <w:rFonts w:ascii="Courier New" w:eastAsia="Malgun Gothic" w:hAnsi="Courier New" w:cs="Courier New"/>
            <w:sz w:val="20"/>
            <w:szCs w:val="20"/>
            <w:lang w:eastAsia="ja-JP"/>
          </w:rPr>
          <w:t>'</w:t>
        </w:r>
        <w:r w:rsidRPr="00681EE1">
          <w:rPr>
            <w:rFonts w:asciiTheme="majorHAnsi" w:eastAsia="Malgun Gothic" w:hAnsiTheme="majorHAnsi" w:cs="Times New Roman"/>
            <w:sz w:val="20"/>
            <w:szCs w:val="20"/>
            <w:lang w:eastAsia="ja-JP"/>
          </w:rPr>
          <w:t xml:space="preserve"> sample group</w:t>
        </w:r>
        <w:r w:rsidRPr="00681EE1">
          <w:rPr>
            <w:rFonts w:asciiTheme="majorHAnsi" w:eastAsiaTheme="minorEastAsia" w:hAnsiTheme="majorHAnsi" w:cs="CourierNewPSMT"/>
            <w:sz w:val="20"/>
            <w:szCs w:val="20"/>
          </w:rPr>
          <w:t xml:space="preserve"> </w:t>
        </w:r>
        <w:r w:rsidRPr="00681EE1">
          <w:rPr>
            <w:rFonts w:asciiTheme="majorHAnsi" w:eastAsiaTheme="minorEastAsia" w:hAnsiTheme="majorHAnsi" w:cs="Cambria"/>
            <w:sz w:val="20"/>
            <w:szCs w:val="20"/>
          </w:rPr>
          <w:t xml:space="preserve">is present, the value of </w:t>
        </w:r>
        <w:proofErr w:type="spellStart"/>
        <w:r w:rsidRPr="009644D4">
          <w:rPr>
            <w:rFonts w:ascii="Courier New" w:eastAsiaTheme="minorEastAsia" w:hAnsi="Courier New" w:cs="Courier New"/>
            <w:sz w:val="20"/>
            <w:szCs w:val="20"/>
          </w:rPr>
          <w:t>packing_type</w:t>
        </w:r>
        <w:proofErr w:type="spellEnd"/>
        <w:r w:rsidRPr="009644D4">
          <w:rPr>
            <w:rFonts w:ascii="Courier New" w:eastAsiaTheme="minorEastAsia" w:hAnsi="Courier New" w:cs="Courier New"/>
            <w:sz w:val="20"/>
            <w:szCs w:val="20"/>
          </w:rPr>
          <w:t>[</w:t>
        </w:r>
        <w:proofErr w:type="spellStart"/>
        <w:r w:rsidRPr="009644D4">
          <w:rPr>
            <w:rFonts w:ascii="Courier New" w:eastAsiaTheme="minorEastAsia" w:hAnsi="Courier New" w:cs="Courier New"/>
            <w:sz w:val="20"/>
            <w:szCs w:val="20"/>
          </w:rPr>
          <w:t>i</w:t>
        </w:r>
        <w:proofErr w:type="spellEnd"/>
        <w:r w:rsidRPr="009644D4">
          <w:rPr>
            <w:rFonts w:ascii="Courier New" w:eastAsiaTheme="minorEastAsia" w:hAnsi="Courier New" w:cs="Courier New"/>
            <w:sz w:val="20"/>
            <w:szCs w:val="20"/>
          </w:rPr>
          <w:t>]</w:t>
        </w:r>
        <w:r w:rsidRPr="00681EE1">
          <w:rPr>
            <w:rFonts w:asciiTheme="majorHAnsi" w:eastAsiaTheme="minorEastAsia" w:hAnsiTheme="majorHAnsi" w:cs="CourierNewPSMT"/>
            <w:sz w:val="20"/>
            <w:szCs w:val="20"/>
          </w:rPr>
          <w:t xml:space="preserve"> </w:t>
        </w:r>
        <w:r w:rsidRPr="00681EE1">
          <w:rPr>
            <w:rFonts w:asciiTheme="majorHAnsi" w:eastAsiaTheme="minorEastAsia" w:hAnsiTheme="majorHAnsi" w:cs="Cambria"/>
            <w:sz w:val="20"/>
            <w:szCs w:val="20"/>
          </w:rPr>
          <w:t xml:space="preserve">for each value of </w:t>
        </w:r>
        <w:proofErr w:type="spellStart"/>
        <w:r w:rsidRPr="009644D4">
          <w:rPr>
            <w:rFonts w:ascii="Courier New" w:eastAsiaTheme="minorEastAsia" w:hAnsi="Courier New" w:cs="Courier New"/>
            <w:sz w:val="20"/>
            <w:szCs w:val="20"/>
          </w:rPr>
          <w:t>i</w:t>
        </w:r>
        <w:proofErr w:type="spellEnd"/>
        <w:r w:rsidRPr="00681EE1">
          <w:rPr>
            <w:rFonts w:asciiTheme="majorHAnsi" w:eastAsiaTheme="minorEastAsia" w:hAnsiTheme="majorHAnsi" w:cs="Cambria"/>
            <w:sz w:val="20"/>
            <w:szCs w:val="20"/>
          </w:rPr>
          <w:t xml:space="preserve"> shall be equal to 0.</w:t>
        </w:r>
      </w:ins>
    </w:p>
    <w:p w14:paraId="5D0E458F" w14:textId="77777777" w:rsidR="00184A99" w:rsidRPr="00681EE1" w:rsidRDefault="00184A99" w:rsidP="00184A99">
      <w:pPr>
        <w:pStyle w:val="a7"/>
        <w:numPr>
          <w:ilvl w:val="0"/>
          <w:numId w:val="17"/>
        </w:numPr>
        <w:adjustRightInd w:val="0"/>
        <w:spacing w:after="240" w:line="230" w:lineRule="auto"/>
        <w:jc w:val="both"/>
        <w:rPr>
          <w:ins w:id="62" w:author="Katsumata, Mitsuru (SEC)" w:date="2024-05-09T16:08:00Z"/>
          <w:rFonts w:asciiTheme="majorHAnsi" w:eastAsiaTheme="minorEastAsia" w:hAnsiTheme="majorHAnsi" w:cs="Cambria"/>
          <w:sz w:val="20"/>
          <w:szCs w:val="20"/>
        </w:rPr>
      </w:pPr>
      <w:ins w:id="63" w:author="Katsumata, Mitsuru (SEC)" w:date="2024-05-09T16:08:00Z">
        <w:r w:rsidRPr="00681EE1">
          <w:rPr>
            <w:rFonts w:asciiTheme="majorHAnsi" w:eastAsiaTheme="minorEastAsia" w:hAnsiTheme="majorHAnsi" w:cs="CourierNewPSMT"/>
            <w:sz w:val="20"/>
            <w:szCs w:val="20"/>
          </w:rPr>
          <w:t xml:space="preserve">version </w:t>
        </w:r>
        <w:r w:rsidRPr="00681EE1">
          <w:rPr>
            <w:rFonts w:asciiTheme="majorHAnsi" w:eastAsiaTheme="minorEastAsia" w:hAnsiTheme="majorHAnsi" w:cs="Cambria"/>
            <w:sz w:val="20"/>
            <w:szCs w:val="20"/>
          </w:rPr>
          <w:t xml:space="preserve">of </w:t>
        </w:r>
        <w:proofErr w:type="spellStart"/>
        <w:r w:rsidRPr="009644D4">
          <w:rPr>
            <w:rFonts w:ascii="Courier New" w:eastAsiaTheme="minorEastAsia" w:hAnsi="Courier New" w:cs="Courier New"/>
            <w:sz w:val="20"/>
            <w:szCs w:val="20"/>
          </w:rPr>
          <w:t>ProjectionFormatBox</w:t>
        </w:r>
        <w:proofErr w:type="spellEnd"/>
        <w:r w:rsidRPr="00681EE1">
          <w:rPr>
            <w:rFonts w:asciiTheme="majorHAnsi" w:eastAsiaTheme="minorEastAsia" w:hAnsiTheme="majorHAnsi" w:cs="Cambria"/>
            <w:sz w:val="20"/>
            <w:szCs w:val="20"/>
          </w:rPr>
          <w:t xml:space="preserve">, </w:t>
        </w:r>
        <w:proofErr w:type="spellStart"/>
        <w:r w:rsidRPr="009644D4">
          <w:rPr>
            <w:rFonts w:ascii="Courier New" w:eastAsiaTheme="minorEastAsia" w:hAnsi="Courier New" w:cs="Courier New"/>
            <w:sz w:val="20"/>
            <w:szCs w:val="20"/>
          </w:rPr>
          <w:t>StereoVideoBox</w:t>
        </w:r>
        <w:proofErr w:type="spellEnd"/>
        <w:r w:rsidRPr="00681EE1">
          <w:rPr>
            <w:rFonts w:asciiTheme="majorHAnsi" w:eastAsiaTheme="minorEastAsia" w:hAnsiTheme="majorHAnsi" w:cs="CourierNewPSMT"/>
            <w:sz w:val="20"/>
            <w:szCs w:val="20"/>
          </w:rPr>
          <w:t xml:space="preserve"> </w:t>
        </w:r>
        <w:r w:rsidRPr="00681EE1">
          <w:rPr>
            <w:rFonts w:asciiTheme="majorHAnsi" w:eastAsiaTheme="minorEastAsia" w:hAnsiTheme="majorHAnsi" w:cs="Cambria"/>
            <w:sz w:val="20"/>
            <w:szCs w:val="20"/>
          </w:rPr>
          <w:t xml:space="preserve">(when present), </w:t>
        </w:r>
        <w:proofErr w:type="spellStart"/>
        <w:r w:rsidRPr="007502D6">
          <w:rPr>
            <w:rFonts w:ascii="Courier New" w:eastAsiaTheme="minorEastAsia" w:hAnsi="Courier New" w:cs="Courier New"/>
            <w:sz w:val="20"/>
            <w:szCs w:val="20"/>
          </w:rPr>
          <w:t>RotationBox</w:t>
        </w:r>
        <w:proofErr w:type="spellEnd"/>
        <w:r w:rsidRPr="00681EE1">
          <w:rPr>
            <w:rFonts w:asciiTheme="majorHAnsi" w:eastAsiaTheme="minorEastAsia" w:hAnsiTheme="majorHAnsi" w:cs="CourierNewPSMT"/>
            <w:sz w:val="20"/>
            <w:szCs w:val="20"/>
          </w:rPr>
          <w:t xml:space="preserve"> </w:t>
        </w:r>
        <w:r w:rsidRPr="00681EE1">
          <w:rPr>
            <w:rFonts w:asciiTheme="majorHAnsi" w:eastAsiaTheme="minorEastAsia" w:hAnsiTheme="majorHAnsi" w:cs="Cambria"/>
            <w:sz w:val="20"/>
            <w:szCs w:val="20"/>
          </w:rPr>
          <w:t>(when present),</w:t>
        </w:r>
        <w:r w:rsidRPr="007502D6">
          <w:rPr>
            <w:rFonts w:ascii="Courier New" w:eastAsiaTheme="minorEastAsia" w:hAnsi="Courier New" w:cs="Courier New"/>
            <w:sz w:val="20"/>
            <w:szCs w:val="20"/>
          </w:rPr>
          <w:t xml:space="preserve"> </w:t>
        </w:r>
        <w:proofErr w:type="spellStart"/>
        <w:r w:rsidRPr="007502D6">
          <w:rPr>
            <w:rFonts w:ascii="Courier New" w:eastAsiaTheme="minorEastAsia" w:hAnsi="Courier New" w:cs="Courier New"/>
            <w:sz w:val="20"/>
            <w:szCs w:val="20"/>
          </w:rPr>
          <w:t>CoverageInformationBox</w:t>
        </w:r>
        <w:proofErr w:type="spellEnd"/>
        <w:r w:rsidRPr="00681EE1">
          <w:rPr>
            <w:rFonts w:asciiTheme="majorHAnsi" w:eastAsiaTheme="minorEastAsia" w:hAnsiTheme="majorHAnsi" w:cs="CourierNewPSMT"/>
            <w:sz w:val="20"/>
            <w:szCs w:val="20"/>
          </w:rPr>
          <w:t xml:space="preserve"> </w:t>
        </w:r>
        <w:r w:rsidRPr="00681EE1">
          <w:rPr>
            <w:rFonts w:asciiTheme="majorHAnsi" w:eastAsiaTheme="minorEastAsia" w:hAnsiTheme="majorHAnsi" w:cs="Cambria"/>
            <w:sz w:val="20"/>
            <w:szCs w:val="20"/>
          </w:rPr>
          <w:t xml:space="preserve">(when present), and </w:t>
        </w:r>
        <w:proofErr w:type="spellStart"/>
        <w:r w:rsidRPr="007502D6">
          <w:rPr>
            <w:rFonts w:ascii="Courier New" w:eastAsiaTheme="minorEastAsia" w:hAnsi="Courier New" w:cs="Courier New"/>
            <w:sz w:val="20"/>
            <w:szCs w:val="20"/>
          </w:rPr>
          <w:t>OverlayConfigBox</w:t>
        </w:r>
        <w:proofErr w:type="spellEnd"/>
        <w:r w:rsidRPr="007502D6">
          <w:rPr>
            <w:rFonts w:ascii="Courier New" w:eastAsiaTheme="minorEastAsia" w:hAnsi="Courier New" w:cs="Courier New"/>
            <w:sz w:val="20"/>
            <w:szCs w:val="20"/>
          </w:rPr>
          <w:t xml:space="preserve"> </w:t>
        </w:r>
        <w:r w:rsidRPr="00681EE1">
          <w:rPr>
            <w:rFonts w:asciiTheme="majorHAnsi" w:eastAsiaTheme="minorEastAsia" w:hAnsiTheme="majorHAnsi" w:cs="Cambria"/>
            <w:sz w:val="20"/>
            <w:szCs w:val="20"/>
          </w:rPr>
          <w:t>(when present) shall be equal to 0.</w:t>
        </w:r>
      </w:ins>
    </w:p>
    <w:p w14:paraId="078F580B" w14:textId="77777777" w:rsidR="00184A99" w:rsidRPr="00681EE1" w:rsidRDefault="00184A99" w:rsidP="00184A99">
      <w:pPr>
        <w:pStyle w:val="a7"/>
        <w:numPr>
          <w:ilvl w:val="0"/>
          <w:numId w:val="17"/>
        </w:numPr>
        <w:adjustRightInd w:val="0"/>
        <w:spacing w:after="240" w:line="230" w:lineRule="auto"/>
        <w:jc w:val="both"/>
        <w:rPr>
          <w:ins w:id="64" w:author="Katsumata, Mitsuru (SEC)" w:date="2024-05-09T16:08:00Z"/>
          <w:rFonts w:asciiTheme="majorHAnsi" w:eastAsiaTheme="minorEastAsia" w:hAnsiTheme="majorHAnsi" w:cs="Cambria"/>
          <w:sz w:val="20"/>
          <w:szCs w:val="20"/>
        </w:rPr>
      </w:pPr>
      <w:proofErr w:type="spellStart"/>
      <w:ins w:id="65" w:author="Katsumata, Mitsuru (SEC)" w:date="2024-05-09T16:08:00Z">
        <w:r w:rsidRPr="007502D6">
          <w:rPr>
            <w:rFonts w:ascii="Courier New" w:eastAsiaTheme="minorEastAsia" w:hAnsi="Courier New" w:cs="Courier New"/>
            <w:sz w:val="20"/>
            <w:szCs w:val="20"/>
          </w:rPr>
          <w:t>SchemeInformationBox</w:t>
        </w:r>
        <w:proofErr w:type="spellEnd"/>
        <w:r w:rsidRPr="00681EE1">
          <w:rPr>
            <w:rFonts w:asciiTheme="majorHAnsi" w:eastAsiaTheme="minorEastAsia" w:hAnsiTheme="majorHAnsi" w:cs="CourierNewPSMT"/>
            <w:sz w:val="20"/>
            <w:szCs w:val="20"/>
          </w:rPr>
          <w:t xml:space="preserve"> </w:t>
        </w:r>
        <w:r w:rsidRPr="00681EE1">
          <w:rPr>
            <w:rFonts w:asciiTheme="majorHAnsi" w:eastAsiaTheme="minorEastAsia" w:hAnsiTheme="majorHAnsi" w:cs="Cambria"/>
            <w:sz w:val="20"/>
            <w:szCs w:val="20"/>
          </w:rPr>
          <w:t xml:space="preserve">shall not directly or indirectly contain any boxes other than </w:t>
        </w:r>
        <w:proofErr w:type="spellStart"/>
        <w:r w:rsidRPr="007502D6">
          <w:rPr>
            <w:rFonts w:ascii="Courier New" w:eastAsiaTheme="minorEastAsia" w:hAnsi="Courier New" w:cs="Courier New"/>
            <w:sz w:val="20"/>
            <w:szCs w:val="20"/>
          </w:rPr>
          <w:t>ProjectedOmniVideoBox</w:t>
        </w:r>
        <w:proofErr w:type="spellEnd"/>
        <w:r w:rsidRPr="007502D6">
          <w:rPr>
            <w:rFonts w:asciiTheme="majorHAnsi" w:eastAsiaTheme="minorEastAsia" w:hAnsiTheme="majorHAnsi" w:cs="Courier New"/>
            <w:sz w:val="20"/>
            <w:szCs w:val="20"/>
          </w:rPr>
          <w:t>,</w:t>
        </w:r>
        <w:r w:rsidRPr="007502D6">
          <w:rPr>
            <w:rFonts w:ascii="Courier New" w:eastAsiaTheme="minorEastAsia" w:hAnsi="Courier New" w:cs="Courier New"/>
            <w:sz w:val="20"/>
            <w:szCs w:val="20"/>
          </w:rPr>
          <w:t xml:space="preserve"> </w:t>
        </w:r>
        <w:proofErr w:type="spellStart"/>
        <w:r w:rsidRPr="007502D6">
          <w:rPr>
            <w:rFonts w:ascii="Courier New" w:eastAsiaTheme="minorEastAsia" w:hAnsi="Courier New" w:cs="Courier New"/>
            <w:sz w:val="20"/>
            <w:szCs w:val="20"/>
          </w:rPr>
          <w:t>ProjectionFormatBox</w:t>
        </w:r>
        <w:proofErr w:type="spellEnd"/>
        <w:r w:rsidRPr="007502D6">
          <w:rPr>
            <w:rFonts w:asciiTheme="majorHAnsi" w:eastAsiaTheme="minorEastAsia" w:hAnsiTheme="majorHAnsi" w:cs="Courier New"/>
            <w:sz w:val="20"/>
            <w:szCs w:val="20"/>
          </w:rPr>
          <w:t xml:space="preserve">, </w:t>
        </w:r>
        <w:proofErr w:type="spellStart"/>
        <w:r w:rsidRPr="007502D6">
          <w:rPr>
            <w:rFonts w:ascii="Courier New" w:eastAsiaTheme="minorEastAsia" w:hAnsi="Courier New" w:cs="Courier New"/>
            <w:sz w:val="20"/>
            <w:szCs w:val="20"/>
          </w:rPr>
          <w:t>StereoVideoBox</w:t>
        </w:r>
        <w:proofErr w:type="spellEnd"/>
        <w:r w:rsidRPr="007502D6">
          <w:rPr>
            <w:rFonts w:ascii="Courier New" w:eastAsiaTheme="minorEastAsia" w:hAnsi="Courier New" w:cs="Courier New"/>
            <w:sz w:val="20"/>
            <w:szCs w:val="20"/>
          </w:rPr>
          <w:t xml:space="preserve">, </w:t>
        </w:r>
        <w:proofErr w:type="spellStart"/>
        <w:r w:rsidRPr="007502D6">
          <w:rPr>
            <w:rFonts w:ascii="Courier New" w:eastAsiaTheme="minorEastAsia" w:hAnsi="Courier New" w:cs="Courier New"/>
            <w:sz w:val="20"/>
            <w:szCs w:val="20"/>
          </w:rPr>
          <w:t>RotationBox</w:t>
        </w:r>
        <w:proofErr w:type="spellEnd"/>
        <w:r w:rsidRPr="007502D6">
          <w:rPr>
            <w:rFonts w:asciiTheme="majorHAnsi" w:eastAsiaTheme="minorEastAsia" w:hAnsiTheme="majorHAnsi" w:cs="Courier New"/>
            <w:sz w:val="20"/>
            <w:szCs w:val="20"/>
          </w:rPr>
          <w:t>,</w:t>
        </w:r>
        <w:r w:rsidRPr="007502D6">
          <w:rPr>
            <w:rFonts w:ascii="Courier New" w:eastAsiaTheme="minorEastAsia" w:hAnsi="Courier New" w:cs="Courier New"/>
            <w:sz w:val="20"/>
            <w:szCs w:val="20"/>
          </w:rPr>
          <w:t xml:space="preserve"> </w:t>
        </w:r>
        <w:proofErr w:type="spellStart"/>
        <w:r w:rsidRPr="007502D6">
          <w:rPr>
            <w:rFonts w:ascii="Courier New" w:eastAsiaTheme="minorEastAsia" w:hAnsi="Courier New" w:cs="Courier New"/>
            <w:sz w:val="20"/>
            <w:szCs w:val="20"/>
          </w:rPr>
          <w:t>CoverageInformationBox</w:t>
        </w:r>
        <w:r w:rsidRPr="007502D6">
          <w:rPr>
            <w:rFonts w:asciiTheme="majorHAnsi" w:eastAsiaTheme="minorEastAsia" w:hAnsiTheme="majorHAnsi" w:cs="Courier New"/>
            <w:sz w:val="20"/>
            <w:szCs w:val="20"/>
          </w:rPr>
          <w:t>,and</w:t>
        </w:r>
        <w:proofErr w:type="spellEnd"/>
        <w:r w:rsidRPr="007502D6">
          <w:rPr>
            <w:rFonts w:ascii="Courier New" w:eastAsiaTheme="minorEastAsia" w:hAnsi="Courier New" w:cs="Courier New"/>
            <w:sz w:val="20"/>
            <w:szCs w:val="20"/>
          </w:rPr>
          <w:t xml:space="preserve"> </w:t>
        </w:r>
        <w:proofErr w:type="spellStart"/>
        <w:r w:rsidRPr="007502D6">
          <w:rPr>
            <w:rFonts w:ascii="Courier New" w:eastAsiaTheme="minorEastAsia" w:hAnsi="Courier New" w:cs="Courier New"/>
            <w:sz w:val="20"/>
            <w:szCs w:val="20"/>
          </w:rPr>
          <w:t>OverlayConfigBox</w:t>
        </w:r>
        <w:proofErr w:type="spellEnd"/>
        <w:r w:rsidRPr="00681EE1">
          <w:rPr>
            <w:rFonts w:asciiTheme="majorHAnsi" w:eastAsiaTheme="minorEastAsia" w:hAnsiTheme="majorHAnsi" w:cs="Cambria"/>
            <w:sz w:val="20"/>
            <w:szCs w:val="20"/>
          </w:rPr>
          <w:t>.</w:t>
        </w:r>
      </w:ins>
    </w:p>
    <w:p w14:paraId="2131505A" w14:textId="77777777" w:rsidR="00184A99" w:rsidRDefault="00184A99" w:rsidP="00184A99">
      <w:pPr>
        <w:rPr>
          <w:ins w:id="66" w:author="Katsumata, Mitsuru (SEC)" w:date="2024-05-09T16:08:00Z"/>
          <w:rFonts w:asciiTheme="majorHAnsi" w:eastAsiaTheme="minorEastAsia" w:hAnsiTheme="majorHAnsi" w:cs="Cambria-Bold"/>
          <w:b/>
          <w:bCs/>
          <w:sz w:val="20"/>
          <w:szCs w:val="20"/>
        </w:rPr>
      </w:pPr>
      <w:ins w:id="67" w:author="Katsumata, Mitsuru (SEC)" w:date="2024-05-09T16:08:00Z">
        <w:r w:rsidRPr="00681EE1">
          <w:rPr>
            <w:rFonts w:asciiTheme="majorHAnsi" w:eastAsiaTheme="minorEastAsia" w:hAnsiTheme="majorHAnsi" w:cs="Cambria-Bold"/>
            <w:b/>
            <w:bCs/>
            <w:sz w:val="20"/>
            <w:szCs w:val="20"/>
          </w:rPr>
          <w:t xml:space="preserve"> </w:t>
        </w:r>
      </w:ins>
    </w:p>
    <w:p w14:paraId="7BE44291" w14:textId="77777777" w:rsidR="00184A99" w:rsidRPr="00EF795E" w:rsidRDefault="00184A99" w:rsidP="00184A99">
      <w:pPr>
        <w:keepNext/>
        <w:keepLines/>
        <w:widowControl/>
        <w:numPr>
          <w:ilvl w:val="2"/>
          <w:numId w:val="0"/>
        </w:numPr>
        <w:autoSpaceDE/>
        <w:autoSpaceDN/>
        <w:spacing w:before="120" w:after="240" w:line="240" w:lineRule="atLeast"/>
        <w:ind w:left="862" w:hanging="862"/>
        <w:outlineLvl w:val="2"/>
        <w:rPr>
          <w:ins w:id="68" w:author="Katsumata, Mitsuru (SEC)" w:date="2024-05-09T16:08:00Z"/>
          <w:rFonts w:ascii="Cambria" w:eastAsia="Times New Roman" w:hAnsi="Cambria" w:cs="Times New Roman"/>
          <w:b/>
          <w:kern w:val="20"/>
          <w:sz w:val="20"/>
          <w:szCs w:val="24"/>
          <w:lang w:val="en-GB"/>
        </w:rPr>
      </w:pPr>
      <w:bookmarkStart w:id="69" w:name="_Ref59203197"/>
      <w:bookmarkStart w:id="70" w:name="_Toc112402437"/>
      <w:ins w:id="71" w:author="Katsumata, Mitsuru (SEC)" w:date="2024-05-09T16:08:00Z">
        <w:r w:rsidRPr="00F50201">
          <w:rPr>
            <w:rFonts w:asciiTheme="majorHAnsi" w:eastAsiaTheme="minorEastAsia" w:hAnsiTheme="majorHAnsi" w:cs="Times New Roman"/>
            <w:b/>
            <w:kern w:val="20"/>
            <w:sz w:val="20"/>
            <w:szCs w:val="24"/>
            <w:lang w:val="en-GB" w:eastAsia="ja-JP"/>
          </w:rPr>
          <w:lastRenderedPageBreak/>
          <w:t xml:space="preserve">H.6.2 </w:t>
        </w:r>
        <w:r w:rsidRPr="00EF795E">
          <w:rPr>
            <w:rFonts w:ascii="Cambria" w:eastAsia="Times New Roman" w:hAnsi="Cambria" w:cs="Times New Roman"/>
            <w:b/>
            <w:kern w:val="20"/>
            <w:sz w:val="20"/>
            <w:szCs w:val="24"/>
            <w:lang w:val="en-GB"/>
          </w:rPr>
          <w:t xml:space="preserve">Projected omnidirectional video </w:t>
        </w:r>
        <w:r>
          <w:rPr>
            <w:rFonts w:ascii="Cambria" w:eastAsia="Times New Roman" w:hAnsi="Cambria" w:cs="Times New Roman"/>
            <w:b/>
            <w:kern w:val="20"/>
            <w:sz w:val="20"/>
            <w:szCs w:val="24"/>
            <w:lang w:val="en-GB"/>
          </w:rPr>
          <w:t xml:space="preserve">with dynamic region-wise packing </w:t>
        </w:r>
        <w:r w:rsidRPr="00EF795E">
          <w:rPr>
            <w:rFonts w:ascii="Cambria" w:eastAsia="Times New Roman" w:hAnsi="Cambria" w:cs="Times New Roman"/>
            <w:b/>
            <w:kern w:val="20"/>
            <w:sz w:val="20"/>
            <w:szCs w:val="24"/>
            <w:lang w:val="en-GB"/>
          </w:rPr>
          <w:t>box</w:t>
        </w:r>
        <w:bookmarkEnd w:id="69"/>
        <w:bookmarkEnd w:id="70"/>
      </w:ins>
    </w:p>
    <w:p w14:paraId="7EDAA584" w14:textId="77777777" w:rsidR="00184A99" w:rsidRPr="00EF795E" w:rsidRDefault="00184A99" w:rsidP="00184A99">
      <w:pPr>
        <w:keepNext/>
        <w:keepLines/>
        <w:widowControl/>
        <w:numPr>
          <w:ilvl w:val="3"/>
          <w:numId w:val="0"/>
        </w:numPr>
        <w:autoSpaceDE/>
        <w:autoSpaceDN/>
        <w:spacing w:before="60" w:after="240" w:line="240" w:lineRule="atLeast"/>
        <w:ind w:left="862" w:hanging="862"/>
        <w:outlineLvl w:val="3"/>
        <w:rPr>
          <w:ins w:id="72" w:author="Katsumata, Mitsuru (SEC)" w:date="2024-05-09T16:08:00Z"/>
          <w:rFonts w:ascii="Cambria" w:eastAsia="Times New Roman" w:hAnsi="Cambria" w:cs="Times New Roman"/>
          <w:b/>
          <w:spacing w:val="5"/>
          <w:kern w:val="20"/>
          <w:sz w:val="20"/>
          <w:szCs w:val="24"/>
          <w:lang w:val="en-GB"/>
        </w:rPr>
      </w:pPr>
      <w:ins w:id="73" w:author="Katsumata, Mitsuru (SEC)" w:date="2024-05-09T16:08:00Z">
        <w:r>
          <w:rPr>
            <w:rFonts w:ascii="Cambria" w:eastAsia="Times New Roman" w:hAnsi="Cambria" w:cs="Times New Roman"/>
            <w:b/>
            <w:spacing w:val="5"/>
            <w:kern w:val="20"/>
            <w:sz w:val="20"/>
            <w:szCs w:val="24"/>
            <w:lang w:val="en-GB"/>
          </w:rPr>
          <w:t xml:space="preserve">H.6.2.2 </w:t>
        </w:r>
        <w:r w:rsidRPr="00EF795E">
          <w:rPr>
            <w:rFonts w:ascii="Cambria" w:eastAsia="Times New Roman" w:hAnsi="Cambria" w:cs="Times New Roman"/>
            <w:b/>
            <w:spacing w:val="5"/>
            <w:kern w:val="20"/>
            <w:sz w:val="20"/>
            <w:szCs w:val="24"/>
            <w:lang w:val="en-GB"/>
          </w:rPr>
          <w:t>Definition</w:t>
        </w:r>
      </w:ins>
    </w:p>
    <w:p w14:paraId="250CA813" w14:textId="77777777" w:rsidR="00184A99" w:rsidRPr="00EF795E" w:rsidRDefault="00184A99" w:rsidP="00184A99">
      <w:pPr>
        <w:keepNext/>
        <w:keepLines/>
        <w:widowControl/>
        <w:autoSpaceDE/>
        <w:autoSpaceDN/>
        <w:spacing w:after="240"/>
        <w:rPr>
          <w:ins w:id="74" w:author="Katsumata, Mitsuru (SEC)" w:date="2024-05-09T16:08:00Z"/>
          <w:rFonts w:ascii="Cambria" w:eastAsia="Times New Roman" w:hAnsi="Cambria" w:cs="Times New Roman"/>
          <w:sz w:val="20"/>
          <w:szCs w:val="24"/>
          <w:lang w:val="en-GB"/>
        </w:rPr>
      </w:pPr>
      <w:ins w:id="75" w:author="Katsumata, Mitsuru (SEC)" w:date="2024-05-09T16:08:00Z">
        <w:r w:rsidRPr="00EF795E">
          <w:rPr>
            <w:rFonts w:ascii="Cambria" w:eastAsia="Times New Roman" w:hAnsi="Cambria" w:cs="Times New Roman"/>
            <w:sz w:val="20"/>
            <w:szCs w:val="24"/>
            <w:lang w:val="en-GB"/>
          </w:rPr>
          <w:t>Box Type:</w:t>
        </w:r>
        <w:r w:rsidRPr="00EF795E">
          <w:rPr>
            <w:rFonts w:ascii="Cambria" w:eastAsia="Times New Roman" w:hAnsi="Cambria" w:cs="Times New Roman"/>
            <w:sz w:val="20"/>
            <w:szCs w:val="24"/>
            <w:lang w:val="en-GB"/>
          </w:rPr>
          <w:tab/>
        </w:r>
        <w:r w:rsidRPr="00EF795E">
          <w:rPr>
            <w:rFonts w:ascii="Courier" w:eastAsia="Times New Roman" w:hAnsi="Courier" w:cs="Times New Roman"/>
            <w:sz w:val="20"/>
            <w:szCs w:val="24"/>
            <w:lang w:val="en-GB"/>
          </w:rPr>
          <w:t>'</w:t>
        </w:r>
        <w:proofErr w:type="spellStart"/>
        <w:r w:rsidRPr="00EF795E">
          <w:rPr>
            <w:rFonts w:ascii="Courier" w:eastAsia="Times New Roman" w:hAnsi="Courier" w:cs="Times New Roman"/>
            <w:sz w:val="20"/>
            <w:szCs w:val="24"/>
            <w:lang w:val="en-GB"/>
          </w:rPr>
          <w:t>po</w:t>
        </w:r>
        <w:r>
          <w:rPr>
            <w:rFonts w:ascii="Courier" w:eastAsia="Times New Roman" w:hAnsi="Courier" w:cs="Times New Roman"/>
            <w:sz w:val="20"/>
            <w:szCs w:val="24"/>
            <w:lang w:val="en-GB"/>
          </w:rPr>
          <w:t>r</w:t>
        </w:r>
        <w:r w:rsidRPr="00EF795E">
          <w:rPr>
            <w:rFonts w:ascii="Courier" w:eastAsia="Times New Roman" w:hAnsi="Courier" w:cs="Times New Roman"/>
            <w:sz w:val="20"/>
            <w:szCs w:val="24"/>
            <w:lang w:val="en-GB"/>
          </w:rPr>
          <w:t>d</w:t>
        </w:r>
        <w:proofErr w:type="spellEnd"/>
        <w:r w:rsidRPr="00EF795E">
          <w:rPr>
            <w:rFonts w:ascii="Courier" w:eastAsia="Times New Roman" w:hAnsi="Courier" w:cs="Times New Roman"/>
            <w:sz w:val="20"/>
            <w:szCs w:val="24"/>
            <w:lang w:val="en-GB"/>
          </w:rPr>
          <w:t>'</w:t>
        </w:r>
        <w:r w:rsidRPr="00EF795E">
          <w:rPr>
            <w:rFonts w:ascii="Cambria" w:eastAsia="Times New Roman" w:hAnsi="Cambria" w:cs="Times New Roman"/>
            <w:sz w:val="20"/>
            <w:szCs w:val="24"/>
            <w:lang w:val="en-GB"/>
          </w:rPr>
          <w:br/>
          <w:t>Container:</w:t>
        </w:r>
        <w:r w:rsidRPr="00EF795E">
          <w:rPr>
            <w:rFonts w:ascii="Cambria" w:eastAsia="Times New Roman" w:hAnsi="Cambria" w:cs="Times New Roman"/>
            <w:sz w:val="20"/>
            <w:szCs w:val="24"/>
            <w:lang w:val="en-GB"/>
          </w:rPr>
          <w:tab/>
        </w:r>
        <w:proofErr w:type="spellStart"/>
        <w:r w:rsidRPr="00EF795E">
          <w:rPr>
            <w:rFonts w:ascii="Courier" w:eastAsia="Times New Roman" w:hAnsi="Courier" w:cs="Times New Roman"/>
            <w:sz w:val="20"/>
            <w:szCs w:val="24"/>
            <w:lang w:val="en-GB"/>
          </w:rPr>
          <w:t>SchemeInformationBox</w:t>
        </w:r>
        <w:proofErr w:type="spellEnd"/>
        <w:r w:rsidRPr="00EF795E">
          <w:rPr>
            <w:rFonts w:ascii="Cambria" w:eastAsia="Times New Roman" w:hAnsi="Cambria" w:cs="Times New Roman"/>
            <w:sz w:val="20"/>
            <w:szCs w:val="24"/>
            <w:lang w:val="en-GB"/>
          </w:rPr>
          <w:br/>
          <w:t>Mandatory:</w:t>
        </w:r>
        <w:r w:rsidRPr="00EF795E">
          <w:rPr>
            <w:rFonts w:ascii="Cambria" w:eastAsia="Times New Roman" w:hAnsi="Cambria" w:cs="Times New Roman"/>
            <w:sz w:val="20"/>
            <w:szCs w:val="24"/>
            <w:lang w:val="en-GB"/>
          </w:rPr>
          <w:tab/>
          <w:t xml:space="preserve">Yes, when </w:t>
        </w:r>
        <w:proofErr w:type="spellStart"/>
        <w:r w:rsidRPr="00EF795E">
          <w:rPr>
            <w:rFonts w:ascii="Courier" w:eastAsia="Times New Roman" w:hAnsi="Courier" w:cs="Times New Roman"/>
            <w:sz w:val="20"/>
            <w:szCs w:val="24"/>
            <w:lang w:val="en-GB"/>
          </w:rPr>
          <w:t>scheme_type</w:t>
        </w:r>
        <w:proofErr w:type="spellEnd"/>
        <w:r w:rsidRPr="00EF795E">
          <w:rPr>
            <w:rFonts w:ascii="Cambria" w:eastAsia="Times New Roman" w:hAnsi="Cambria" w:cs="Times New Roman"/>
            <w:sz w:val="20"/>
            <w:szCs w:val="24"/>
            <w:lang w:val="en-GB"/>
          </w:rPr>
          <w:t xml:space="preserve"> is equal to </w:t>
        </w:r>
        <w:r w:rsidRPr="00EF795E">
          <w:rPr>
            <w:rFonts w:ascii="Courier" w:eastAsia="Times New Roman" w:hAnsi="Courier" w:cs="Times New Roman"/>
            <w:sz w:val="20"/>
            <w:szCs w:val="24"/>
            <w:lang w:val="en-GB"/>
          </w:rPr>
          <w:t>'</w:t>
        </w:r>
        <w:proofErr w:type="spellStart"/>
        <w:r w:rsidRPr="00EF795E">
          <w:rPr>
            <w:rFonts w:ascii="Courier" w:eastAsia="Times New Roman" w:hAnsi="Courier" w:cs="Times New Roman"/>
            <w:sz w:val="20"/>
            <w:szCs w:val="24"/>
            <w:lang w:val="en-GB"/>
          </w:rPr>
          <w:t>pod</w:t>
        </w:r>
        <w:r>
          <w:rPr>
            <w:rFonts w:ascii="Courier" w:eastAsia="Times New Roman" w:hAnsi="Courier" w:cs="Times New Roman"/>
            <w:sz w:val="20"/>
            <w:szCs w:val="24"/>
            <w:lang w:val="en-GB"/>
          </w:rPr>
          <w:t>r</w:t>
        </w:r>
        <w:proofErr w:type="spellEnd"/>
        <w:r w:rsidRPr="00EF795E">
          <w:rPr>
            <w:rFonts w:ascii="Courier" w:eastAsia="Times New Roman" w:hAnsi="Courier" w:cs="Times New Roman"/>
            <w:sz w:val="20"/>
            <w:szCs w:val="24"/>
            <w:lang w:val="en-GB"/>
          </w:rPr>
          <w:t>'</w:t>
        </w:r>
        <w:r w:rsidRPr="00EF795E">
          <w:rPr>
            <w:rFonts w:ascii="Cambria" w:eastAsia="Times New Roman" w:hAnsi="Cambria" w:cs="Times New Roman"/>
            <w:sz w:val="20"/>
            <w:szCs w:val="24"/>
            <w:lang w:val="en-GB"/>
          </w:rPr>
          <w:br/>
          <w:t>Quantity:</w:t>
        </w:r>
        <w:r w:rsidRPr="00EF795E">
          <w:rPr>
            <w:rFonts w:ascii="Cambria" w:eastAsia="Times New Roman" w:hAnsi="Cambria" w:cs="Times New Roman"/>
            <w:sz w:val="20"/>
            <w:szCs w:val="24"/>
            <w:lang w:val="en-GB"/>
          </w:rPr>
          <w:tab/>
          <w:t>Zero or one</w:t>
        </w:r>
      </w:ins>
    </w:p>
    <w:p w14:paraId="7198A2C3" w14:textId="77777777" w:rsidR="00184A99" w:rsidRPr="00EF795E" w:rsidRDefault="00184A99" w:rsidP="00184A99">
      <w:pPr>
        <w:widowControl/>
        <w:autoSpaceDE/>
        <w:autoSpaceDN/>
        <w:spacing w:after="240"/>
        <w:jc w:val="both"/>
        <w:rPr>
          <w:ins w:id="76" w:author="Katsumata, Mitsuru (SEC)" w:date="2024-05-09T16:08:00Z"/>
          <w:rFonts w:ascii="Cambria" w:eastAsia="Calibri" w:hAnsi="Cambria" w:cs="Times New Roman"/>
          <w:sz w:val="20"/>
          <w:szCs w:val="24"/>
          <w:lang w:val="en-GB"/>
        </w:rPr>
      </w:pPr>
      <w:ins w:id="77" w:author="Katsumata, Mitsuru (SEC)" w:date="2024-05-09T16:08:00Z">
        <w:r w:rsidRPr="00EF795E">
          <w:rPr>
            <w:rFonts w:ascii="Cambria" w:eastAsia="Calibri" w:hAnsi="Cambria" w:cs="Times New Roman"/>
            <w:sz w:val="20"/>
            <w:szCs w:val="24"/>
            <w:lang w:val="en-GB" w:eastAsia="zh-CN"/>
          </w:rPr>
          <w:t>This box is a container box that contains boxes indicating</w:t>
        </w:r>
        <w:r w:rsidRPr="00EF795E">
          <w:rPr>
            <w:rFonts w:ascii="Cambria" w:eastAsia="Calibri" w:hAnsi="Cambria" w:cs="Times New Roman"/>
            <w:sz w:val="20"/>
            <w:szCs w:val="24"/>
            <w:lang w:val="en-GB"/>
          </w:rPr>
          <w:t xml:space="preserve"> information for the following:</w:t>
        </w:r>
      </w:ins>
    </w:p>
    <w:p w14:paraId="07A90615" w14:textId="77777777" w:rsidR="00184A99" w:rsidRPr="00EF795E" w:rsidRDefault="00184A99" w:rsidP="00184A99">
      <w:pPr>
        <w:widowControl/>
        <w:numPr>
          <w:ilvl w:val="0"/>
          <w:numId w:val="18"/>
        </w:numPr>
        <w:autoSpaceDE/>
        <w:autoSpaceDN/>
        <w:spacing w:after="240"/>
        <w:ind w:left="397" w:hanging="397"/>
        <w:jc w:val="both"/>
        <w:rPr>
          <w:ins w:id="78" w:author="Katsumata, Mitsuru (SEC)" w:date="2024-05-09T16:08:00Z"/>
          <w:rFonts w:ascii="Cambria" w:eastAsia="Calibri" w:hAnsi="Cambria" w:cs="Times New Roman"/>
          <w:sz w:val="20"/>
          <w:szCs w:val="24"/>
          <w:lang w:val="en-GB"/>
        </w:rPr>
      </w:pPr>
      <w:ins w:id="79" w:author="Katsumata, Mitsuru (SEC)" w:date="2024-05-09T16:08:00Z">
        <w:r w:rsidRPr="00EF795E">
          <w:rPr>
            <w:rFonts w:ascii="Cambria" w:eastAsia="Calibri" w:hAnsi="Cambria" w:cs="Times New Roman"/>
            <w:sz w:val="20"/>
            <w:szCs w:val="24"/>
            <w:lang w:val="en-GB"/>
          </w:rPr>
          <w:t xml:space="preserve">the projection format of the projected picture (C for </w:t>
        </w:r>
        <w:proofErr w:type="spellStart"/>
        <w:r w:rsidRPr="00EF795E">
          <w:rPr>
            <w:rFonts w:ascii="Cambria" w:eastAsia="Calibri" w:hAnsi="Cambria" w:cs="Times New Roman"/>
            <w:sz w:val="20"/>
            <w:szCs w:val="24"/>
            <w:lang w:val="en-GB"/>
          </w:rPr>
          <w:t>monoscopic</w:t>
        </w:r>
        <w:proofErr w:type="spellEnd"/>
        <w:r w:rsidRPr="00EF795E">
          <w:rPr>
            <w:rFonts w:ascii="Cambria" w:eastAsia="Calibri" w:hAnsi="Cambria" w:cs="Times New Roman"/>
            <w:sz w:val="20"/>
            <w:szCs w:val="24"/>
            <w:lang w:val="en-GB"/>
          </w:rPr>
          <w:t xml:space="preserve"> video contained in the track, C</w:t>
        </w:r>
        <w:r w:rsidRPr="00EF795E">
          <w:rPr>
            <w:rFonts w:ascii="Cambria" w:eastAsia="Calibri" w:hAnsi="Cambria" w:cs="Times New Roman"/>
            <w:sz w:val="20"/>
            <w:szCs w:val="24"/>
            <w:vertAlign w:val="subscript"/>
            <w:lang w:val="en-GB"/>
          </w:rPr>
          <w:t>L</w:t>
        </w:r>
        <w:r w:rsidRPr="00EF795E">
          <w:rPr>
            <w:rFonts w:ascii="Cambria" w:eastAsia="Calibri" w:hAnsi="Cambria" w:cs="Times New Roman"/>
            <w:sz w:val="20"/>
            <w:szCs w:val="24"/>
            <w:lang w:val="en-GB"/>
          </w:rPr>
          <w:t xml:space="preserve"> and C</w:t>
        </w:r>
        <w:r w:rsidRPr="00EF795E">
          <w:rPr>
            <w:rFonts w:ascii="Cambria" w:eastAsia="Calibri" w:hAnsi="Cambria" w:cs="Times New Roman"/>
            <w:sz w:val="20"/>
            <w:szCs w:val="24"/>
            <w:vertAlign w:val="subscript"/>
            <w:lang w:val="en-GB"/>
          </w:rPr>
          <w:t>R</w:t>
        </w:r>
        <w:r w:rsidRPr="00EF795E">
          <w:rPr>
            <w:rFonts w:ascii="Cambria" w:eastAsia="Calibri" w:hAnsi="Cambria" w:cs="Times New Roman"/>
            <w:sz w:val="20"/>
            <w:szCs w:val="24"/>
            <w:lang w:val="en-GB"/>
          </w:rPr>
          <w:t xml:space="preserve"> for left and right view of stereoscopic video),</w:t>
        </w:r>
      </w:ins>
    </w:p>
    <w:p w14:paraId="7A5B1530" w14:textId="77777777" w:rsidR="00184A99" w:rsidRPr="00EF795E" w:rsidRDefault="00184A99" w:rsidP="00184A99">
      <w:pPr>
        <w:widowControl/>
        <w:numPr>
          <w:ilvl w:val="0"/>
          <w:numId w:val="18"/>
        </w:numPr>
        <w:autoSpaceDE/>
        <w:autoSpaceDN/>
        <w:spacing w:after="240"/>
        <w:ind w:left="397" w:hanging="397"/>
        <w:jc w:val="both"/>
        <w:rPr>
          <w:ins w:id="80" w:author="Katsumata, Mitsuru (SEC)" w:date="2024-05-09T16:08:00Z"/>
          <w:rFonts w:ascii="Cambria" w:eastAsia="Calibri" w:hAnsi="Cambria" w:cs="Times New Roman"/>
          <w:sz w:val="20"/>
          <w:szCs w:val="24"/>
          <w:lang w:val="en-GB"/>
        </w:rPr>
      </w:pPr>
      <w:ins w:id="81" w:author="Katsumata, Mitsuru (SEC)" w:date="2024-05-09T16:08:00Z">
        <w:r>
          <w:rPr>
            <w:rFonts w:ascii="Cambria" w:eastAsia="Calibri" w:hAnsi="Cambria" w:cs="Times New Roman"/>
            <w:sz w:val="20"/>
            <w:szCs w:val="24"/>
            <w:lang w:val="en-GB" w:eastAsia="zh-CN"/>
          </w:rPr>
          <w:t xml:space="preserve">dynamic </w:t>
        </w:r>
        <w:r w:rsidRPr="00EF795E">
          <w:rPr>
            <w:rFonts w:ascii="Cambria" w:eastAsia="Calibri" w:hAnsi="Cambria" w:cs="Times New Roman"/>
            <w:sz w:val="20"/>
            <w:szCs w:val="24"/>
            <w:lang w:val="en-GB" w:eastAsia="zh-CN"/>
          </w:rPr>
          <w:t>region-wise packing, when applicable,</w:t>
        </w:r>
      </w:ins>
    </w:p>
    <w:p w14:paraId="1348D02C" w14:textId="77777777" w:rsidR="00184A99" w:rsidRPr="00EF795E" w:rsidRDefault="00184A99" w:rsidP="00184A99">
      <w:pPr>
        <w:widowControl/>
        <w:numPr>
          <w:ilvl w:val="0"/>
          <w:numId w:val="18"/>
        </w:numPr>
        <w:autoSpaceDE/>
        <w:autoSpaceDN/>
        <w:spacing w:after="240"/>
        <w:ind w:left="397" w:hanging="397"/>
        <w:jc w:val="both"/>
        <w:rPr>
          <w:ins w:id="82" w:author="Katsumata, Mitsuru (SEC)" w:date="2024-05-09T16:08:00Z"/>
          <w:rFonts w:ascii="Cambria" w:eastAsia="Calibri" w:hAnsi="Cambria" w:cs="Times New Roman"/>
          <w:sz w:val="20"/>
          <w:szCs w:val="24"/>
          <w:lang w:val="en-GB"/>
        </w:rPr>
      </w:pPr>
      <w:ins w:id="83" w:author="Katsumata, Mitsuru (SEC)" w:date="2024-05-09T16:08:00Z">
        <w:r w:rsidRPr="00EF795E">
          <w:rPr>
            <w:rFonts w:ascii="Cambria" w:eastAsia="Calibri" w:hAnsi="Cambria" w:cs="Times New Roman"/>
            <w:sz w:val="20"/>
            <w:szCs w:val="24"/>
            <w:lang w:val="en-GB"/>
          </w:rPr>
          <w:t>the rotation for conversion between the local coordinate axes and the global coordinate axes, if applied, and</w:t>
        </w:r>
      </w:ins>
    </w:p>
    <w:p w14:paraId="6B66D3AA" w14:textId="77777777" w:rsidR="00184A99" w:rsidRPr="00EF795E" w:rsidRDefault="00184A99" w:rsidP="00184A99">
      <w:pPr>
        <w:widowControl/>
        <w:numPr>
          <w:ilvl w:val="0"/>
          <w:numId w:val="18"/>
        </w:numPr>
        <w:autoSpaceDE/>
        <w:autoSpaceDN/>
        <w:spacing w:after="240"/>
        <w:ind w:left="397" w:hanging="397"/>
        <w:jc w:val="both"/>
        <w:rPr>
          <w:ins w:id="84" w:author="Katsumata, Mitsuru (SEC)" w:date="2024-05-09T16:08:00Z"/>
          <w:rFonts w:ascii="Cambria" w:eastAsia="Calibri" w:hAnsi="Cambria" w:cs="Times New Roman"/>
          <w:sz w:val="20"/>
          <w:szCs w:val="24"/>
          <w:lang w:val="en-GB"/>
        </w:rPr>
      </w:pPr>
      <w:ins w:id="85" w:author="Katsumata, Mitsuru (SEC)" w:date="2024-05-09T16:08:00Z">
        <w:r w:rsidRPr="00EF795E">
          <w:rPr>
            <w:rFonts w:ascii="Cambria" w:eastAsia="Calibri" w:hAnsi="Cambria" w:cs="Times New Roman"/>
            <w:sz w:val="20"/>
            <w:szCs w:val="24"/>
            <w:lang w:val="en-GB"/>
          </w:rPr>
          <w:t>optionally the content coverage of the track.</w:t>
        </w:r>
      </w:ins>
    </w:p>
    <w:p w14:paraId="62D31CFD" w14:textId="77777777" w:rsidR="00184A99" w:rsidRPr="00EF795E" w:rsidRDefault="00184A99" w:rsidP="00184A99">
      <w:pPr>
        <w:widowControl/>
        <w:autoSpaceDE/>
        <w:autoSpaceDN/>
        <w:spacing w:after="240"/>
        <w:jc w:val="both"/>
        <w:rPr>
          <w:ins w:id="86" w:author="Katsumata, Mitsuru (SEC)" w:date="2024-05-09T16:08:00Z"/>
          <w:rFonts w:ascii="Cambria" w:eastAsia="Calibri" w:hAnsi="Cambria" w:cs="Times New Roman"/>
          <w:sz w:val="20"/>
          <w:szCs w:val="24"/>
          <w:lang w:val="en-GB"/>
        </w:rPr>
      </w:pPr>
      <w:bookmarkStart w:id="87" w:name="_Hlk490739889"/>
      <w:ins w:id="88" w:author="Katsumata, Mitsuru (SEC)" w:date="2024-05-09T16:08:00Z">
        <w:r w:rsidRPr="00EF795E">
          <w:rPr>
            <w:rFonts w:ascii="Cambria" w:eastAsia="Calibri" w:hAnsi="Cambria" w:cs="Times New Roman"/>
            <w:sz w:val="20"/>
            <w:szCs w:val="24"/>
            <w:lang w:val="en-GB"/>
          </w:rPr>
          <w:t xml:space="preserve">The values of the variables </w:t>
        </w:r>
        <w:bookmarkStart w:id="89" w:name="_Hlk494702095"/>
        <w:r w:rsidRPr="00EF795E">
          <w:rPr>
            <w:rFonts w:ascii="Cambria" w:eastAsia="Calibri" w:hAnsi="Cambria" w:cs="Times New Roman"/>
            <w:sz w:val="20"/>
            <w:szCs w:val="24"/>
            <w:lang w:val="en-GB"/>
          </w:rPr>
          <w:t xml:space="preserve">HorDiv1 and VerDiv1 </w:t>
        </w:r>
        <w:bookmarkEnd w:id="89"/>
        <w:r w:rsidRPr="00EF795E">
          <w:rPr>
            <w:rFonts w:ascii="Cambria" w:eastAsia="Calibri" w:hAnsi="Cambria" w:cs="Times New Roman"/>
            <w:sz w:val="20"/>
            <w:szCs w:val="24"/>
            <w:lang w:val="en-GB"/>
          </w:rPr>
          <w:t>are set as follows:</w:t>
        </w:r>
      </w:ins>
    </w:p>
    <w:p w14:paraId="580BF60B" w14:textId="77777777" w:rsidR="00184A99" w:rsidRPr="00EF795E" w:rsidRDefault="00184A99" w:rsidP="00184A99">
      <w:pPr>
        <w:widowControl/>
        <w:numPr>
          <w:ilvl w:val="0"/>
          <w:numId w:val="15"/>
        </w:numPr>
        <w:tabs>
          <w:tab w:val="left" w:pos="851"/>
          <w:tab w:val="left" w:pos="8010"/>
        </w:tabs>
        <w:autoSpaceDE/>
        <w:autoSpaceDN/>
        <w:spacing w:after="240"/>
        <w:ind w:left="397" w:hanging="397"/>
        <w:jc w:val="both"/>
        <w:rPr>
          <w:ins w:id="90" w:author="Katsumata, Mitsuru (SEC)" w:date="2024-05-09T16:08:00Z"/>
          <w:rFonts w:ascii="Cambria" w:eastAsia="Calibri" w:hAnsi="Cambria" w:cs="Times New Roman"/>
          <w:sz w:val="20"/>
          <w:szCs w:val="24"/>
          <w:lang w:val="en-GB"/>
        </w:rPr>
      </w:pPr>
      <w:ins w:id="91" w:author="Katsumata, Mitsuru (SEC)" w:date="2024-05-09T16:08:00Z">
        <w:r w:rsidRPr="00EF795E">
          <w:rPr>
            <w:rFonts w:ascii="Cambria" w:eastAsia="Calibri" w:hAnsi="Cambria" w:cs="Times New Roman"/>
            <w:sz w:val="20"/>
            <w:szCs w:val="24"/>
            <w:lang w:val="en-GB"/>
          </w:rPr>
          <w:t xml:space="preserve">If </w:t>
        </w:r>
        <w:proofErr w:type="spellStart"/>
        <w:r w:rsidRPr="00EF795E">
          <w:rPr>
            <w:rFonts w:ascii="Courier" w:eastAsia="Calibri" w:hAnsi="Courier" w:cs="Times New Roman"/>
            <w:sz w:val="20"/>
            <w:szCs w:val="24"/>
            <w:lang w:val="en-GB"/>
          </w:rPr>
          <w:t>StereoVideoBox</w:t>
        </w:r>
        <w:proofErr w:type="spellEnd"/>
        <w:r w:rsidRPr="00EF795E">
          <w:rPr>
            <w:rFonts w:ascii="Cambria" w:eastAsia="Calibri" w:hAnsi="Cambria" w:cs="Times New Roman"/>
            <w:sz w:val="20"/>
            <w:szCs w:val="24"/>
            <w:lang w:val="en-GB"/>
          </w:rPr>
          <w:t xml:space="preserve"> is not present in </w:t>
        </w:r>
        <w:proofErr w:type="spellStart"/>
        <w:r w:rsidRPr="00EF795E">
          <w:rPr>
            <w:rFonts w:ascii="Courier" w:eastAsia="Calibri" w:hAnsi="Courier" w:cs="Times New Roman"/>
            <w:sz w:val="20"/>
            <w:szCs w:val="24"/>
            <w:lang w:val="en-GB"/>
          </w:rPr>
          <w:t>SchemeInformationBox</w:t>
        </w:r>
        <w:proofErr w:type="spellEnd"/>
        <w:r w:rsidRPr="00EF795E">
          <w:rPr>
            <w:rFonts w:ascii="Cambria" w:eastAsia="Calibri" w:hAnsi="Cambria" w:cs="Times New Roman"/>
            <w:sz w:val="20"/>
            <w:szCs w:val="24"/>
            <w:lang w:val="en-GB"/>
          </w:rPr>
          <w:t xml:space="preserve">, </w:t>
        </w:r>
        <w:bookmarkStart w:id="92" w:name="_Hlk494702128"/>
        <w:r w:rsidRPr="00EF795E">
          <w:rPr>
            <w:rFonts w:ascii="Cambria" w:eastAsia="Calibri" w:hAnsi="Cambria" w:cs="Times New Roman"/>
            <w:sz w:val="20"/>
            <w:szCs w:val="24"/>
            <w:lang w:val="en-GB"/>
          </w:rPr>
          <w:t>HorDiv1 is set equal to 1 and VerDiv1 is set equal to 1</w:t>
        </w:r>
        <w:bookmarkEnd w:id="92"/>
        <w:r w:rsidRPr="00EF795E">
          <w:rPr>
            <w:rFonts w:ascii="Cambria" w:eastAsia="Calibri" w:hAnsi="Cambria" w:cs="Times New Roman"/>
            <w:sz w:val="20"/>
            <w:szCs w:val="24"/>
            <w:lang w:val="en-GB"/>
          </w:rPr>
          <w:t>.</w:t>
        </w:r>
      </w:ins>
    </w:p>
    <w:p w14:paraId="5DEADF8F" w14:textId="77777777" w:rsidR="00184A99" w:rsidRPr="00EF795E" w:rsidRDefault="00184A99" w:rsidP="00184A99">
      <w:pPr>
        <w:widowControl/>
        <w:numPr>
          <w:ilvl w:val="0"/>
          <w:numId w:val="15"/>
        </w:numPr>
        <w:tabs>
          <w:tab w:val="left" w:pos="851"/>
          <w:tab w:val="left" w:pos="8010"/>
        </w:tabs>
        <w:autoSpaceDE/>
        <w:autoSpaceDN/>
        <w:spacing w:after="240"/>
        <w:ind w:left="397" w:hanging="397"/>
        <w:jc w:val="both"/>
        <w:rPr>
          <w:ins w:id="93" w:author="Katsumata, Mitsuru (SEC)" w:date="2024-05-09T16:08:00Z"/>
          <w:rFonts w:ascii="Cambria" w:eastAsia="Calibri" w:hAnsi="Cambria" w:cs="Times New Roman"/>
          <w:sz w:val="20"/>
          <w:szCs w:val="24"/>
          <w:lang w:val="en-GB"/>
        </w:rPr>
      </w:pPr>
      <w:ins w:id="94" w:author="Katsumata, Mitsuru (SEC)" w:date="2024-05-09T16:08:00Z">
        <w:r w:rsidRPr="00EF795E">
          <w:rPr>
            <w:rFonts w:ascii="Cambria" w:eastAsia="Calibri" w:hAnsi="Cambria" w:cs="Times New Roman"/>
            <w:sz w:val="20"/>
            <w:szCs w:val="24"/>
            <w:lang w:val="en-GB"/>
          </w:rPr>
          <w:t>Otherwise (</w:t>
        </w:r>
        <w:proofErr w:type="spellStart"/>
        <w:r w:rsidRPr="00EF795E">
          <w:rPr>
            <w:rFonts w:ascii="Courier" w:eastAsia="Calibri" w:hAnsi="Courier" w:cs="Times New Roman"/>
            <w:sz w:val="20"/>
            <w:szCs w:val="24"/>
            <w:lang w:val="en-GB"/>
          </w:rPr>
          <w:t>StereoVideoBox</w:t>
        </w:r>
        <w:proofErr w:type="spellEnd"/>
        <w:r w:rsidRPr="00EF795E">
          <w:rPr>
            <w:rFonts w:ascii="Cambria" w:eastAsia="Calibri" w:hAnsi="Cambria" w:cs="Times New Roman"/>
            <w:sz w:val="20"/>
            <w:szCs w:val="24"/>
            <w:lang w:val="en-GB"/>
          </w:rPr>
          <w:t xml:space="preserve"> is present in </w:t>
        </w:r>
        <w:proofErr w:type="spellStart"/>
        <w:r w:rsidRPr="00EF795E">
          <w:rPr>
            <w:rFonts w:ascii="Courier" w:eastAsia="Calibri" w:hAnsi="Courier" w:cs="Times New Roman"/>
            <w:sz w:val="20"/>
            <w:szCs w:val="24"/>
            <w:lang w:val="en-GB"/>
          </w:rPr>
          <w:t>SchemeInformationBox</w:t>
        </w:r>
        <w:proofErr w:type="spellEnd"/>
        <w:r w:rsidRPr="00EF795E">
          <w:rPr>
            <w:rFonts w:ascii="Cambria" w:eastAsia="Calibri" w:hAnsi="Cambria" w:cs="Times New Roman"/>
            <w:sz w:val="20"/>
            <w:szCs w:val="24"/>
            <w:lang w:val="en-GB"/>
          </w:rPr>
          <w:t>), the following applies:</w:t>
        </w:r>
      </w:ins>
    </w:p>
    <w:p w14:paraId="168F4971" w14:textId="77777777" w:rsidR="00184A99" w:rsidRPr="00EF795E" w:rsidRDefault="00184A99" w:rsidP="00184A99">
      <w:pPr>
        <w:widowControl/>
        <w:numPr>
          <w:ilvl w:val="1"/>
          <w:numId w:val="15"/>
        </w:numPr>
        <w:tabs>
          <w:tab w:val="left" w:pos="851"/>
          <w:tab w:val="left" w:pos="8010"/>
        </w:tabs>
        <w:autoSpaceDE/>
        <w:autoSpaceDN/>
        <w:spacing w:after="240"/>
        <w:ind w:left="794" w:hanging="397"/>
        <w:jc w:val="both"/>
        <w:rPr>
          <w:ins w:id="95" w:author="Katsumata, Mitsuru (SEC)" w:date="2024-05-09T16:08:00Z"/>
          <w:rFonts w:ascii="Cambria" w:eastAsia="Calibri" w:hAnsi="Cambria" w:cs="Times New Roman"/>
          <w:sz w:val="20"/>
          <w:szCs w:val="24"/>
          <w:lang w:val="en-GB"/>
        </w:rPr>
      </w:pPr>
      <w:ins w:id="96" w:author="Katsumata, Mitsuru (SEC)" w:date="2024-05-09T16:08:00Z">
        <w:r w:rsidRPr="00EF795E">
          <w:rPr>
            <w:rFonts w:ascii="Cambria" w:eastAsia="Calibri" w:hAnsi="Cambria" w:cs="Times New Roman"/>
            <w:sz w:val="20"/>
            <w:szCs w:val="24"/>
            <w:lang w:val="en-GB"/>
          </w:rPr>
          <w:t xml:space="preserve">If side-by-side frame packing is indicated, </w:t>
        </w:r>
        <w:bookmarkStart w:id="97" w:name="_Hlk490740040"/>
        <w:r w:rsidRPr="00EF795E">
          <w:rPr>
            <w:rFonts w:ascii="Cambria" w:eastAsia="Calibri" w:hAnsi="Cambria" w:cs="Times New Roman"/>
            <w:sz w:val="20"/>
            <w:szCs w:val="24"/>
            <w:lang w:val="en-GB"/>
          </w:rPr>
          <w:t>HorDiv1 is set equal to 2 and VerDiv1 is set equal to 1</w:t>
        </w:r>
        <w:bookmarkEnd w:id="97"/>
        <w:r w:rsidRPr="00EF795E">
          <w:rPr>
            <w:rFonts w:ascii="Cambria" w:eastAsia="Calibri" w:hAnsi="Cambria" w:cs="Times New Roman"/>
            <w:sz w:val="20"/>
            <w:szCs w:val="24"/>
            <w:lang w:val="en-GB"/>
          </w:rPr>
          <w:t>.</w:t>
        </w:r>
      </w:ins>
    </w:p>
    <w:p w14:paraId="12013B63" w14:textId="77777777" w:rsidR="00184A99" w:rsidRPr="00EF795E" w:rsidRDefault="00184A99" w:rsidP="00184A99">
      <w:pPr>
        <w:widowControl/>
        <w:numPr>
          <w:ilvl w:val="1"/>
          <w:numId w:val="15"/>
        </w:numPr>
        <w:tabs>
          <w:tab w:val="left" w:pos="851"/>
          <w:tab w:val="left" w:pos="8010"/>
        </w:tabs>
        <w:autoSpaceDE/>
        <w:autoSpaceDN/>
        <w:spacing w:after="240"/>
        <w:ind w:left="794" w:hanging="397"/>
        <w:jc w:val="both"/>
        <w:rPr>
          <w:ins w:id="98" w:author="Katsumata, Mitsuru (SEC)" w:date="2024-05-09T16:08:00Z"/>
          <w:rFonts w:ascii="Cambria" w:eastAsia="Calibri" w:hAnsi="Cambria" w:cs="Times New Roman"/>
          <w:sz w:val="20"/>
          <w:szCs w:val="24"/>
          <w:lang w:val="en-GB"/>
        </w:rPr>
      </w:pPr>
      <w:ins w:id="99" w:author="Katsumata, Mitsuru (SEC)" w:date="2024-05-09T16:08:00Z">
        <w:r w:rsidRPr="00EF795E">
          <w:rPr>
            <w:rFonts w:ascii="Cambria" w:eastAsia="Calibri" w:hAnsi="Cambria" w:cs="Times New Roman"/>
            <w:sz w:val="20"/>
            <w:szCs w:val="24"/>
            <w:lang w:val="en-GB"/>
          </w:rPr>
          <w:t xml:space="preserve">Otherwise if top-bottom frame packing is indicated, </w:t>
        </w:r>
        <w:bookmarkStart w:id="100" w:name="_Hlk490740069"/>
        <w:r w:rsidRPr="00EF795E">
          <w:rPr>
            <w:rFonts w:ascii="Cambria" w:eastAsia="Calibri" w:hAnsi="Cambria" w:cs="Times New Roman"/>
            <w:sz w:val="20"/>
            <w:szCs w:val="24"/>
            <w:lang w:val="en-GB"/>
          </w:rPr>
          <w:t>HorDiv1 is set equal to 1 and VerDiv1 is set equal to 2</w:t>
        </w:r>
        <w:bookmarkEnd w:id="100"/>
        <w:r w:rsidRPr="00EF795E">
          <w:rPr>
            <w:rFonts w:ascii="Cambria" w:eastAsia="Calibri" w:hAnsi="Cambria" w:cs="Times New Roman"/>
            <w:sz w:val="20"/>
            <w:szCs w:val="24"/>
            <w:lang w:val="en-GB"/>
          </w:rPr>
          <w:t>.</w:t>
        </w:r>
      </w:ins>
    </w:p>
    <w:p w14:paraId="544FF571" w14:textId="77777777" w:rsidR="00184A99" w:rsidRPr="00EF795E" w:rsidRDefault="00184A99" w:rsidP="00184A99">
      <w:pPr>
        <w:widowControl/>
        <w:numPr>
          <w:ilvl w:val="1"/>
          <w:numId w:val="15"/>
        </w:numPr>
        <w:tabs>
          <w:tab w:val="left" w:pos="851"/>
          <w:tab w:val="left" w:pos="8010"/>
        </w:tabs>
        <w:autoSpaceDE/>
        <w:autoSpaceDN/>
        <w:spacing w:after="240"/>
        <w:ind w:left="794" w:hanging="397"/>
        <w:jc w:val="both"/>
        <w:rPr>
          <w:ins w:id="101" w:author="Katsumata, Mitsuru (SEC)" w:date="2024-05-09T16:08:00Z"/>
          <w:rFonts w:ascii="Cambria" w:eastAsia="Calibri" w:hAnsi="Cambria" w:cs="Times New Roman"/>
          <w:sz w:val="20"/>
          <w:szCs w:val="24"/>
          <w:lang w:val="en-GB"/>
        </w:rPr>
      </w:pPr>
      <w:ins w:id="102" w:author="Katsumata, Mitsuru (SEC)" w:date="2024-05-09T16:08:00Z">
        <w:r w:rsidRPr="00EF795E">
          <w:rPr>
            <w:rFonts w:ascii="Cambria" w:eastAsia="Calibri" w:hAnsi="Cambria" w:cs="Times New Roman"/>
            <w:sz w:val="20"/>
            <w:szCs w:val="24"/>
            <w:lang w:val="en-GB"/>
          </w:rPr>
          <w:t>Otherwise (temporal interleaving is indicated), HorDiv1 and VerDiv1 are both set equal to 1.</w:t>
        </w:r>
      </w:ins>
    </w:p>
    <w:p w14:paraId="1A87DDE6" w14:textId="77777777" w:rsidR="00184A99" w:rsidRPr="00EF795E" w:rsidRDefault="00184A99" w:rsidP="00184A99">
      <w:pPr>
        <w:widowControl/>
        <w:autoSpaceDE/>
        <w:autoSpaceDN/>
        <w:spacing w:after="240"/>
        <w:jc w:val="both"/>
        <w:rPr>
          <w:ins w:id="103" w:author="Katsumata, Mitsuru (SEC)" w:date="2024-05-09T16:08:00Z"/>
          <w:rFonts w:ascii="Cambria" w:eastAsia="Malgun Gothic" w:hAnsi="Cambria" w:cs="Times New Roman"/>
          <w:sz w:val="20"/>
          <w:szCs w:val="20"/>
          <w:lang w:val="en-GB" w:eastAsia="ko-KR"/>
        </w:rPr>
      </w:pPr>
      <w:bookmarkStart w:id="104" w:name="_Hlk490740304"/>
      <w:bookmarkEnd w:id="87"/>
      <w:ins w:id="105" w:author="Katsumata, Mitsuru (SEC)" w:date="2024-05-09T16:08:00Z">
        <w:r w:rsidRPr="00EF795E">
          <w:rPr>
            <w:rFonts w:ascii="Cambria" w:eastAsia="Malgun Gothic" w:hAnsi="Cambria" w:cs="Times New Roman"/>
            <w:sz w:val="20"/>
            <w:szCs w:val="20"/>
            <w:lang w:val="en-GB" w:eastAsia="ko-KR"/>
          </w:rPr>
          <w:t xml:space="preserve">If </w:t>
        </w:r>
        <w:proofErr w:type="spellStart"/>
        <w:r w:rsidRPr="00EF795E">
          <w:rPr>
            <w:rFonts w:ascii="Courier" w:eastAsia="Calibri" w:hAnsi="Courier" w:cs="Times New Roman"/>
            <w:sz w:val="20"/>
            <w:szCs w:val="24"/>
            <w:lang w:val="en-GB"/>
          </w:rPr>
          <w:t>RotationBox</w:t>
        </w:r>
        <w:proofErr w:type="spellEnd"/>
        <w:r w:rsidRPr="00EF795E">
          <w:rPr>
            <w:rFonts w:ascii="Cambria" w:eastAsia="Calibri" w:hAnsi="Cambria" w:cs="Times New Roman"/>
            <w:sz w:val="20"/>
            <w:szCs w:val="24"/>
            <w:lang w:val="en-GB"/>
          </w:rPr>
          <w:t xml:space="preserve"> is not present in </w:t>
        </w:r>
        <w:r w:rsidRPr="00EF795E">
          <w:rPr>
            <w:rFonts w:ascii="Courier" w:eastAsia="Times New Roman" w:hAnsi="Courier" w:cs="Times New Roman"/>
            <w:noProof/>
            <w:sz w:val="20"/>
            <w:szCs w:val="20"/>
            <w:lang w:val="en-GB"/>
          </w:rPr>
          <w:t>ProjectedOmniVideo</w:t>
        </w:r>
        <w:r>
          <w:rPr>
            <w:rFonts w:ascii="Courier" w:eastAsia="Times New Roman" w:hAnsi="Courier" w:cs="Times New Roman"/>
            <w:noProof/>
            <w:sz w:val="20"/>
            <w:szCs w:val="20"/>
            <w:lang w:val="en-GB"/>
          </w:rPr>
          <w:t>WithDynamicRegionWisePacking</w:t>
        </w:r>
        <w:r w:rsidRPr="00EF795E">
          <w:rPr>
            <w:rFonts w:ascii="Courier" w:eastAsia="Times New Roman" w:hAnsi="Courier" w:cs="Times New Roman"/>
            <w:noProof/>
            <w:sz w:val="20"/>
            <w:szCs w:val="20"/>
            <w:lang w:val="en-GB"/>
          </w:rPr>
          <w:t>Box</w:t>
        </w:r>
        <w:r w:rsidRPr="00EF795E">
          <w:rPr>
            <w:rFonts w:ascii="Cambria" w:eastAsia="Calibri" w:hAnsi="Cambria" w:cs="Times New Roman"/>
            <w:sz w:val="20"/>
            <w:szCs w:val="24"/>
            <w:lang w:val="en-GB"/>
          </w:rPr>
          <w:t xml:space="preserve">, </w:t>
        </w:r>
        <w:proofErr w:type="spellStart"/>
        <w:r w:rsidRPr="00EF795E">
          <w:rPr>
            <w:rFonts w:ascii="Cambria" w:eastAsia="Malgun Gothic" w:hAnsi="Cambria" w:cs="Times New Roman"/>
            <w:sz w:val="20"/>
            <w:szCs w:val="20"/>
            <w:lang w:val="en-GB" w:eastAsia="ko-KR"/>
          </w:rPr>
          <w:t>RotationFlag</w:t>
        </w:r>
        <w:proofErr w:type="spellEnd"/>
        <w:r w:rsidRPr="00EF795E">
          <w:rPr>
            <w:rFonts w:ascii="Cambria" w:eastAsia="Malgun Gothic" w:hAnsi="Cambria" w:cs="Times New Roman"/>
            <w:sz w:val="20"/>
            <w:szCs w:val="20"/>
            <w:lang w:val="en-GB" w:eastAsia="ko-KR"/>
          </w:rPr>
          <w:t xml:space="preserve"> is set equal to 0. Otherwise, </w:t>
        </w:r>
        <w:proofErr w:type="spellStart"/>
        <w:r w:rsidRPr="00EF795E">
          <w:rPr>
            <w:rFonts w:ascii="Cambria" w:eastAsia="Malgun Gothic" w:hAnsi="Cambria" w:cs="Times New Roman"/>
            <w:sz w:val="20"/>
            <w:szCs w:val="20"/>
            <w:lang w:val="en-GB" w:eastAsia="ko-KR"/>
          </w:rPr>
          <w:t>RotationFlag</w:t>
        </w:r>
        <w:proofErr w:type="spellEnd"/>
        <w:r w:rsidRPr="00EF795E">
          <w:rPr>
            <w:rFonts w:ascii="Cambria" w:eastAsia="Malgun Gothic" w:hAnsi="Cambria" w:cs="Times New Roman"/>
            <w:sz w:val="20"/>
            <w:szCs w:val="20"/>
            <w:lang w:val="en-GB" w:eastAsia="ko-KR"/>
          </w:rPr>
          <w:t xml:space="preserve"> is set equal to 1.</w:t>
        </w:r>
      </w:ins>
    </w:p>
    <w:p w14:paraId="69587EF8" w14:textId="77777777" w:rsidR="00184A99" w:rsidRPr="00EF795E" w:rsidRDefault="00184A99" w:rsidP="00184A99">
      <w:pPr>
        <w:widowControl/>
        <w:autoSpaceDE/>
        <w:autoSpaceDN/>
        <w:spacing w:after="240"/>
        <w:jc w:val="both"/>
        <w:rPr>
          <w:ins w:id="106" w:author="Katsumata, Mitsuru (SEC)" w:date="2024-05-09T16:08:00Z"/>
          <w:rFonts w:ascii="Cambria" w:eastAsia="Malgun Gothic" w:hAnsi="Cambria" w:cs="Times New Roman"/>
          <w:sz w:val="20"/>
          <w:szCs w:val="20"/>
          <w:lang w:val="en-GB" w:eastAsia="ko-KR"/>
        </w:rPr>
      </w:pPr>
      <w:bookmarkStart w:id="107" w:name="_Hlk490739323"/>
      <w:bookmarkEnd w:id="104"/>
      <w:ins w:id="108" w:author="Katsumata, Mitsuru (SEC)" w:date="2024-05-09T16:08:00Z">
        <w:r w:rsidRPr="00EF795E">
          <w:rPr>
            <w:rFonts w:ascii="Cambria" w:eastAsia="Malgun Gothic" w:hAnsi="Cambria" w:cs="Times New Roman"/>
            <w:sz w:val="20"/>
            <w:szCs w:val="20"/>
            <w:lang w:val="en-GB" w:eastAsia="ko-KR"/>
          </w:rPr>
          <w:t xml:space="preserve">If </w:t>
        </w:r>
        <w:proofErr w:type="spellStart"/>
        <w:r w:rsidRPr="00EF795E">
          <w:rPr>
            <w:rFonts w:ascii="Courier" w:eastAsia="Calibri" w:hAnsi="Courier" w:cs="Times New Roman"/>
            <w:sz w:val="20"/>
            <w:szCs w:val="24"/>
            <w:lang w:val="en-GB"/>
          </w:rPr>
          <w:t>StereoVideoBox</w:t>
        </w:r>
        <w:proofErr w:type="spellEnd"/>
        <w:r w:rsidRPr="00EF795E">
          <w:rPr>
            <w:rFonts w:ascii="Cambria" w:eastAsia="Calibri" w:hAnsi="Cambria" w:cs="Times New Roman"/>
            <w:sz w:val="20"/>
            <w:szCs w:val="24"/>
            <w:lang w:val="en-GB"/>
          </w:rPr>
          <w:t xml:space="preserve"> is not present in </w:t>
        </w:r>
        <w:proofErr w:type="spellStart"/>
        <w:r w:rsidRPr="00EF795E">
          <w:rPr>
            <w:rFonts w:ascii="Courier" w:eastAsia="Calibri" w:hAnsi="Courier" w:cs="Times New Roman"/>
            <w:sz w:val="20"/>
            <w:szCs w:val="24"/>
            <w:lang w:val="en-GB"/>
          </w:rPr>
          <w:t>SchemeInformationBox</w:t>
        </w:r>
        <w:proofErr w:type="spellEnd"/>
        <w:r w:rsidRPr="00EF795E">
          <w:rPr>
            <w:rFonts w:ascii="Cambria" w:eastAsia="Calibri" w:hAnsi="Cambria" w:cs="Times New Roman"/>
            <w:sz w:val="20"/>
            <w:szCs w:val="24"/>
            <w:lang w:val="en-GB"/>
          </w:rPr>
          <w:t xml:space="preserve">, </w:t>
        </w:r>
        <w:proofErr w:type="spellStart"/>
        <w:r w:rsidRPr="00EF795E">
          <w:rPr>
            <w:rFonts w:ascii="Cambria" w:eastAsia="Calibri" w:hAnsi="Cambria" w:cs="Times New Roman"/>
            <w:sz w:val="20"/>
            <w:szCs w:val="24"/>
            <w:lang w:val="en-GB"/>
          </w:rPr>
          <w:t>SpatiallyPacked</w:t>
        </w:r>
        <w:r w:rsidRPr="00EF795E">
          <w:rPr>
            <w:rFonts w:ascii="Cambria" w:eastAsia="Malgun Gothic" w:hAnsi="Cambria" w:cs="Times New Roman"/>
            <w:sz w:val="20"/>
            <w:szCs w:val="20"/>
            <w:lang w:val="en-GB" w:eastAsia="ko-KR"/>
          </w:rPr>
          <w:t>StereoFlag</w:t>
        </w:r>
        <w:proofErr w:type="spellEnd"/>
        <w:r w:rsidRPr="00EF795E">
          <w:rPr>
            <w:rFonts w:ascii="Cambria" w:eastAsia="Malgun Gothic" w:hAnsi="Cambria" w:cs="Times New Roman"/>
            <w:sz w:val="20"/>
            <w:szCs w:val="20"/>
            <w:lang w:val="en-GB" w:eastAsia="ko-KR"/>
          </w:rPr>
          <w:t xml:space="preserve">, </w:t>
        </w:r>
        <w:proofErr w:type="spellStart"/>
        <w:r w:rsidRPr="00EF795E">
          <w:rPr>
            <w:rFonts w:ascii="Cambria" w:eastAsia="Malgun Gothic" w:hAnsi="Cambria" w:cs="Times New Roman"/>
            <w:sz w:val="20"/>
            <w:szCs w:val="20"/>
            <w:lang w:val="en-GB" w:eastAsia="ko-KR"/>
          </w:rPr>
          <w:t>TopBottomFlag</w:t>
        </w:r>
        <w:proofErr w:type="spellEnd"/>
        <w:r w:rsidRPr="00EF795E">
          <w:rPr>
            <w:rFonts w:ascii="Cambria" w:eastAsia="Malgun Gothic" w:hAnsi="Cambria" w:cs="Times New Roman"/>
            <w:sz w:val="20"/>
            <w:szCs w:val="20"/>
            <w:lang w:val="en-GB" w:eastAsia="ko-KR"/>
          </w:rPr>
          <w:t xml:space="preserve">, and </w:t>
        </w:r>
        <w:proofErr w:type="spellStart"/>
        <w:r w:rsidRPr="00EF795E">
          <w:rPr>
            <w:rFonts w:ascii="Cambria" w:eastAsia="Malgun Gothic" w:hAnsi="Cambria" w:cs="Times New Roman"/>
            <w:sz w:val="20"/>
            <w:szCs w:val="20"/>
            <w:lang w:val="en-GB" w:eastAsia="ko-KR"/>
          </w:rPr>
          <w:t>SideBySideFlag</w:t>
        </w:r>
        <w:proofErr w:type="spellEnd"/>
        <w:r w:rsidRPr="00EF795E">
          <w:rPr>
            <w:rFonts w:ascii="Cambria" w:eastAsia="Malgun Gothic" w:hAnsi="Cambria" w:cs="Times New Roman"/>
            <w:sz w:val="20"/>
            <w:szCs w:val="20"/>
            <w:lang w:val="en-GB" w:eastAsia="ko-KR"/>
          </w:rPr>
          <w:t xml:space="preserve"> are set equal to 0. Otherwise, the following applies:</w:t>
        </w:r>
      </w:ins>
    </w:p>
    <w:p w14:paraId="030BD5B3" w14:textId="77777777" w:rsidR="00184A99" w:rsidRPr="00EF795E" w:rsidRDefault="00184A99" w:rsidP="00184A99">
      <w:pPr>
        <w:widowControl/>
        <w:numPr>
          <w:ilvl w:val="0"/>
          <w:numId w:val="15"/>
        </w:numPr>
        <w:tabs>
          <w:tab w:val="left" w:pos="851"/>
          <w:tab w:val="left" w:pos="8010"/>
        </w:tabs>
        <w:autoSpaceDE/>
        <w:autoSpaceDN/>
        <w:spacing w:after="240"/>
        <w:ind w:left="397" w:hanging="397"/>
        <w:jc w:val="both"/>
        <w:rPr>
          <w:ins w:id="109" w:author="Katsumata, Mitsuru (SEC)" w:date="2024-05-09T16:08:00Z"/>
          <w:rFonts w:ascii="Cambria" w:eastAsia="Malgun Gothic" w:hAnsi="Cambria" w:cs="Times New Roman"/>
          <w:sz w:val="20"/>
          <w:szCs w:val="20"/>
          <w:lang w:val="en-GB" w:eastAsia="ko-KR"/>
        </w:rPr>
      </w:pPr>
      <w:ins w:id="110" w:author="Katsumata, Mitsuru (SEC)" w:date="2024-05-09T16:08:00Z">
        <w:r w:rsidRPr="00EF795E">
          <w:rPr>
            <w:rFonts w:ascii="Cambria" w:eastAsia="Malgun Gothic" w:hAnsi="Cambria" w:cs="Times New Roman"/>
            <w:sz w:val="20"/>
            <w:szCs w:val="20"/>
            <w:lang w:val="en-GB" w:eastAsia="ko-KR"/>
          </w:rPr>
          <w:t xml:space="preserve">When the </w:t>
        </w:r>
        <w:proofErr w:type="spellStart"/>
        <w:r w:rsidRPr="00EF795E">
          <w:rPr>
            <w:rFonts w:ascii="Courier" w:eastAsia="Calibri" w:hAnsi="Courier" w:cs="Times New Roman"/>
            <w:sz w:val="20"/>
            <w:szCs w:val="24"/>
            <w:lang w:val="en-GB"/>
          </w:rPr>
          <w:t>StereoVideoBox</w:t>
        </w:r>
        <w:proofErr w:type="spellEnd"/>
        <w:r w:rsidRPr="00EF795E">
          <w:rPr>
            <w:rFonts w:ascii="Cambria" w:eastAsia="Calibri" w:hAnsi="Cambria" w:cs="Times New Roman"/>
            <w:sz w:val="20"/>
            <w:szCs w:val="24"/>
            <w:lang w:val="en-GB"/>
          </w:rPr>
          <w:t xml:space="preserve"> indicates top-bottom frame packing, </w:t>
        </w:r>
        <w:proofErr w:type="spellStart"/>
        <w:r w:rsidRPr="00EF795E">
          <w:rPr>
            <w:rFonts w:ascii="Cambria" w:eastAsia="Calibri" w:hAnsi="Cambria" w:cs="Times New Roman"/>
            <w:sz w:val="20"/>
            <w:szCs w:val="24"/>
            <w:lang w:val="en-GB"/>
          </w:rPr>
          <w:t>SpatiallyPacked</w:t>
        </w:r>
        <w:r w:rsidRPr="00EF795E">
          <w:rPr>
            <w:rFonts w:ascii="Cambria" w:eastAsia="Malgun Gothic" w:hAnsi="Cambria" w:cs="Times New Roman"/>
            <w:sz w:val="20"/>
            <w:szCs w:val="20"/>
            <w:lang w:val="en-GB" w:eastAsia="ko-KR"/>
          </w:rPr>
          <w:t>StereoFlag</w:t>
        </w:r>
        <w:proofErr w:type="spellEnd"/>
        <w:r w:rsidRPr="00EF795E">
          <w:rPr>
            <w:rFonts w:ascii="Cambria" w:eastAsia="Calibri" w:hAnsi="Cambria" w:cs="Times New Roman"/>
            <w:sz w:val="20"/>
            <w:szCs w:val="24"/>
            <w:lang w:val="en-GB"/>
          </w:rPr>
          <w:t xml:space="preserve"> is set equal to 1, </w:t>
        </w:r>
        <w:proofErr w:type="spellStart"/>
        <w:r w:rsidRPr="00EF795E">
          <w:rPr>
            <w:rFonts w:ascii="Cambria" w:eastAsia="Calibri" w:hAnsi="Cambria" w:cs="Times New Roman"/>
            <w:sz w:val="20"/>
            <w:szCs w:val="24"/>
            <w:lang w:val="en-GB"/>
          </w:rPr>
          <w:t>TopBottomFlag</w:t>
        </w:r>
        <w:proofErr w:type="spellEnd"/>
        <w:r w:rsidRPr="00EF795E">
          <w:rPr>
            <w:rFonts w:ascii="Cambria" w:eastAsia="Calibri" w:hAnsi="Cambria" w:cs="Times New Roman"/>
            <w:sz w:val="20"/>
            <w:szCs w:val="24"/>
            <w:lang w:val="en-GB"/>
          </w:rPr>
          <w:t xml:space="preserve"> is set equal to 1, and </w:t>
        </w:r>
        <w:proofErr w:type="spellStart"/>
        <w:r w:rsidRPr="00EF795E">
          <w:rPr>
            <w:rFonts w:ascii="Cambria" w:eastAsia="Calibri" w:hAnsi="Cambria" w:cs="Times New Roman"/>
            <w:sz w:val="20"/>
            <w:szCs w:val="24"/>
            <w:lang w:val="en-GB"/>
          </w:rPr>
          <w:t>SideBySideFlag</w:t>
        </w:r>
        <w:proofErr w:type="spellEnd"/>
        <w:r w:rsidRPr="00EF795E">
          <w:rPr>
            <w:rFonts w:ascii="Cambria" w:eastAsia="Calibri" w:hAnsi="Cambria" w:cs="Times New Roman"/>
            <w:sz w:val="20"/>
            <w:szCs w:val="24"/>
            <w:lang w:val="en-GB"/>
          </w:rPr>
          <w:t xml:space="preserve"> is set equal to 0.</w:t>
        </w:r>
      </w:ins>
    </w:p>
    <w:p w14:paraId="7811F330" w14:textId="77777777" w:rsidR="00184A99" w:rsidRPr="00EF795E" w:rsidRDefault="00184A99" w:rsidP="00184A99">
      <w:pPr>
        <w:widowControl/>
        <w:numPr>
          <w:ilvl w:val="0"/>
          <w:numId w:val="15"/>
        </w:numPr>
        <w:tabs>
          <w:tab w:val="left" w:pos="851"/>
          <w:tab w:val="left" w:pos="8010"/>
        </w:tabs>
        <w:autoSpaceDE/>
        <w:autoSpaceDN/>
        <w:spacing w:after="240"/>
        <w:ind w:left="397" w:hanging="397"/>
        <w:jc w:val="both"/>
        <w:rPr>
          <w:ins w:id="111" w:author="Katsumata, Mitsuru (SEC)" w:date="2024-05-09T16:08:00Z"/>
          <w:rFonts w:ascii="Cambria" w:eastAsia="Malgun Gothic" w:hAnsi="Cambria" w:cs="Times New Roman"/>
          <w:sz w:val="20"/>
          <w:szCs w:val="20"/>
          <w:lang w:val="en-GB" w:eastAsia="ko-KR"/>
        </w:rPr>
      </w:pPr>
      <w:ins w:id="112" w:author="Katsumata, Mitsuru (SEC)" w:date="2024-05-09T16:08:00Z">
        <w:r w:rsidRPr="00EF795E">
          <w:rPr>
            <w:rFonts w:ascii="Cambria" w:eastAsia="Malgun Gothic" w:hAnsi="Cambria" w:cs="Times New Roman"/>
            <w:sz w:val="20"/>
            <w:szCs w:val="20"/>
            <w:lang w:val="en-GB" w:eastAsia="ko-KR"/>
          </w:rPr>
          <w:t xml:space="preserve">When the </w:t>
        </w:r>
        <w:proofErr w:type="spellStart"/>
        <w:r w:rsidRPr="00EF795E">
          <w:rPr>
            <w:rFonts w:ascii="Courier" w:eastAsia="Calibri" w:hAnsi="Courier" w:cs="Times New Roman"/>
            <w:sz w:val="20"/>
            <w:szCs w:val="24"/>
            <w:lang w:val="en-GB"/>
          </w:rPr>
          <w:t>StereoVideoBox</w:t>
        </w:r>
        <w:proofErr w:type="spellEnd"/>
        <w:r w:rsidRPr="00EF795E">
          <w:rPr>
            <w:rFonts w:ascii="Cambria" w:eastAsia="Calibri" w:hAnsi="Cambria" w:cs="Times New Roman"/>
            <w:sz w:val="20"/>
            <w:szCs w:val="24"/>
            <w:lang w:val="en-GB"/>
          </w:rPr>
          <w:t xml:space="preserve"> indicates side-by-side frame packing, </w:t>
        </w:r>
        <w:proofErr w:type="spellStart"/>
        <w:r w:rsidRPr="00EF795E">
          <w:rPr>
            <w:rFonts w:ascii="Cambria" w:eastAsia="Calibri" w:hAnsi="Cambria" w:cs="Times New Roman"/>
            <w:sz w:val="20"/>
            <w:szCs w:val="24"/>
            <w:lang w:val="en-GB"/>
          </w:rPr>
          <w:t>SpatiallyPacked</w:t>
        </w:r>
        <w:r w:rsidRPr="00EF795E">
          <w:rPr>
            <w:rFonts w:ascii="Cambria" w:eastAsia="Malgun Gothic" w:hAnsi="Cambria" w:cs="Times New Roman"/>
            <w:sz w:val="20"/>
            <w:szCs w:val="20"/>
            <w:lang w:val="en-GB" w:eastAsia="ko-KR"/>
          </w:rPr>
          <w:t>StereoFlag</w:t>
        </w:r>
        <w:proofErr w:type="spellEnd"/>
        <w:r w:rsidRPr="00EF795E">
          <w:rPr>
            <w:rFonts w:ascii="Cambria" w:eastAsia="Calibri" w:hAnsi="Cambria" w:cs="Times New Roman"/>
            <w:sz w:val="20"/>
            <w:szCs w:val="24"/>
            <w:lang w:val="en-GB"/>
          </w:rPr>
          <w:t xml:space="preserve"> is set equal to 1, </w:t>
        </w:r>
        <w:proofErr w:type="spellStart"/>
        <w:r w:rsidRPr="00EF795E">
          <w:rPr>
            <w:rFonts w:ascii="Cambria" w:eastAsia="Calibri" w:hAnsi="Cambria" w:cs="Times New Roman"/>
            <w:sz w:val="20"/>
            <w:szCs w:val="24"/>
            <w:lang w:val="en-GB"/>
          </w:rPr>
          <w:t>TopBottomFlag</w:t>
        </w:r>
        <w:proofErr w:type="spellEnd"/>
        <w:r w:rsidRPr="00EF795E">
          <w:rPr>
            <w:rFonts w:ascii="Cambria" w:eastAsia="Calibri" w:hAnsi="Cambria" w:cs="Times New Roman"/>
            <w:sz w:val="20"/>
            <w:szCs w:val="24"/>
            <w:lang w:val="en-GB"/>
          </w:rPr>
          <w:t xml:space="preserve"> is set equal to 0, and </w:t>
        </w:r>
        <w:proofErr w:type="spellStart"/>
        <w:r w:rsidRPr="00EF795E">
          <w:rPr>
            <w:rFonts w:ascii="Cambria" w:eastAsia="Calibri" w:hAnsi="Cambria" w:cs="Times New Roman"/>
            <w:sz w:val="20"/>
            <w:szCs w:val="24"/>
            <w:lang w:val="en-GB"/>
          </w:rPr>
          <w:t>SideBySideFlag</w:t>
        </w:r>
        <w:proofErr w:type="spellEnd"/>
        <w:r w:rsidRPr="00EF795E">
          <w:rPr>
            <w:rFonts w:ascii="Cambria" w:eastAsia="Calibri" w:hAnsi="Cambria" w:cs="Times New Roman"/>
            <w:sz w:val="20"/>
            <w:szCs w:val="24"/>
            <w:lang w:val="en-GB"/>
          </w:rPr>
          <w:t xml:space="preserve"> is set equal to 1.</w:t>
        </w:r>
      </w:ins>
    </w:p>
    <w:bookmarkEnd w:id="107"/>
    <w:p w14:paraId="63AB7D5C" w14:textId="77777777" w:rsidR="00184A99" w:rsidRPr="00EF795E" w:rsidRDefault="00184A99" w:rsidP="00184A99">
      <w:pPr>
        <w:widowControl/>
        <w:numPr>
          <w:ilvl w:val="0"/>
          <w:numId w:val="15"/>
        </w:numPr>
        <w:tabs>
          <w:tab w:val="left" w:pos="851"/>
          <w:tab w:val="left" w:pos="8010"/>
        </w:tabs>
        <w:autoSpaceDE/>
        <w:autoSpaceDN/>
        <w:spacing w:after="240"/>
        <w:ind w:left="397" w:hanging="397"/>
        <w:jc w:val="both"/>
        <w:rPr>
          <w:ins w:id="113" w:author="Katsumata, Mitsuru (SEC)" w:date="2024-05-09T16:08:00Z"/>
          <w:rFonts w:ascii="Cambria" w:eastAsia="Malgun Gothic" w:hAnsi="Cambria" w:cs="Times New Roman"/>
          <w:sz w:val="20"/>
          <w:szCs w:val="20"/>
          <w:lang w:val="en-GB" w:eastAsia="ko-KR"/>
        </w:rPr>
      </w:pPr>
      <w:ins w:id="114" w:author="Katsumata, Mitsuru (SEC)" w:date="2024-05-09T16:08:00Z">
        <w:r w:rsidRPr="00EF795E">
          <w:rPr>
            <w:rFonts w:ascii="Cambria" w:eastAsia="Calibri" w:hAnsi="Cambria" w:cs="Times New Roman"/>
            <w:sz w:val="20"/>
            <w:szCs w:val="24"/>
            <w:lang w:val="en-GB" w:eastAsia="zh-CN"/>
          </w:rPr>
          <w:t xml:space="preserve">When the </w:t>
        </w:r>
        <w:proofErr w:type="spellStart"/>
        <w:r w:rsidRPr="00EF795E">
          <w:rPr>
            <w:rFonts w:ascii="Courier" w:eastAsia="Calibri" w:hAnsi="Courier" w:cs="Times New Roman"/>
            <w:sz w:val="20"/>
            <w:szCs w:val="24"/>
            <w:lang w:val="en-GB" w:eastAsia="zh-CN"/>
          </w:rPr>
          <w:t>StereoVideoBox</w:t>
        </w:r>
        <w:proofErr w:type="spellEnd"/>
        <w:r w:rsidRPr="00EF795E">
          <w:rPr>
            <w:rFonts w:ascii="Cambria" w:eastAsia="Calibri" w:hAnsi="Cambria" w:cs="Times New Roman"/>
            <w:sz w:val="20"/>
            <w:szCs w:val="24"/>
            <w:lang w:val="en-GB" w:eastAsia="zh-CN"/>
          </w:rPr>
          <w:t xml:space="preserve"> indicates temporal interleaving, </w:t>
        </w:r>
        <w:proofErr w:type="spellStart"/>
        <w:r w:rsidRPr="00EF795E">
          <w:rPr>
            <w:rFonts w:ascii="Cambria" w:eastAsia="Calibri" w:hAnsi="Cambria" w:cs="Times New Roman"/>
            <w:sz w:val="20"/>
            <w:szCs w:val="24"/>
            <w:lang w:val="en-GB" w:eastAsia="zh-CN"/>
          </w:rPr>
          <w:t>SpatiallyPackedStereoFlag</w:t>
        </w:r>
        <w:proofErr w:type="spellEnd"/>
        <w:r w:rsidRPr="00EF795E">
          <w:rPr>
            <w:rFonts w:ascii="Cambria" w:eastAsia="Malgun Gothic" w:hAnsi="Cambria" w:cs="Times New Roman"/>
            <w:sz w:val="20"/>
            <w:szCs w:val="20"/>
            <w:lang w:val="en-GB" w:eastAsia="ko-KR"/>
          </w:rPr>
          <w:t xml:space="preserve">, </w:t>
        </w:r>
        <w:proofErr w:type="spellStart"/>
        <w:r w:rsidRPr="00EF795E">
          <w:rPr>
            <w:rFonts w:ascii="Cambria" w:eastAsia="Malgun Gothic" w:hAnsi="Cambria" w:cs="Times New Roman"/>
            <w:sz w:val="20"/>
            <w:szCs w:val="20"/>
            <w:lang w:val="en-GB" w:eastAsia="ko-KR"/>
          </w:rPr>
          <w:t>TopBottomFlag</w:t>
        </w:r>
        <w:proofErr w:type="spellEnd"/>
        <w:r w:rsidRPr="00EF795E">
          <w:rPr>
            <w:rFonts w:ascii="Cambria" w:eastAsia="Malgun Gothic" w:hAnsi="Cambria" w:cs="Times New Roman"/>
            <w:sz w:val="20"/>
            <w:szCs w:val="20"/>
            <w:lang w:val="en-GB" w:eastAsia="ko-KR"/>
          </w:rPr>
          <w:t xml:space="preserve">, and </w:t>
        </w:r>
        <w:proofErr w:type="spellStart"/>
        <w:r w:rsidRPr="00EF795E">
          <w:rPr>
            <w:rFonts w:ascii="Cambria" w:eastAsia="Malgun Gothic" w:hAnsi="Cambria" w:cs="Times New Roman"/>
            <w:sz w:val="20"/>
            <w:szCs w:val="20"/>
            <w:lang w:val="en-GB" w:eastAsia="ko-KR"/>
          </w:rPr>
          <w:t>SideBySideFlag</w:t>
        </w:r>
        <w:proofErr w:type="spellEnd"/>
        <w:r w:rsidRPr="00EF795E">
          <w:rPr>
            <w:rFonts w:ascii="Cambria" w:eastAsia="Calibri" w:hAnsi="Cambria" w:cs="Times New Roman"/>
            <w:sz w:val="20"/>
            <w:szCs w:val="24"/>
            <w:lang w:val="en-GB" w:eastAsia="zh-CN"/>
          </w:rPr>
          <w:t xml:space="preserve"> are all set equal to 0.</w:t>
        </w:r>
      </w:ins>
    </w:p>
    <w:p w14:paraId="44F52C2E" w14:textId="77777777" w:rsidR="00184A99" w:rsidRPr="00EF795E" w:rsidRDefault="00184A99" w:rsidP="00184A99">
      <w:pPr>
        <w:keepNext/>
        <w:widowControl/>
        <w:autoSpaceDE/>
        <w:autoSpaceDN/>
        <w:spacing w:after="240"/>
        <w:jc w:val="both"/>
        <w:rPr>
          <w:ins w:id="115" w:author="Katsumata, Mitsuru (SEC)" w:date="2024-05-09T16:08:00Z"/>
          <w:rFonts w:ascii="Cambria" w:eastAsia="Malgun Gothic" w:hAnsi="Cambria" w:cs="Times New Roman"/>
          <w:sz w:val="20"/>
          <w:szCs w:val="20"/>
          <w:lang w:val="en-GB" w:eastAsia="ko-KR"/>
        </w:rPr>
      </w:pPr>
      <w:ins w:id="116" w:author="Katsumata, Mitsuru (SEC)" w:date="2024-05-09T16:08:00Z">
        <w:r w:rsidRPr="00EF795E">
          <w:rPr>
            <w:rFonts w:ascii="Cambria" w:eastAsia="Malgun Gothic" w:hAnsi="Cambria" w:cs="Times New Roman"/>
            <w:sz w:val="20"/>
            <w:szCs w:val="20"/>
            <w:lang w:val="en-GB" w:eastAsia="ko-KR"/>
          </w:rPr>
          <w:lastRenderedPageBreak/>
          <w:t>The following applies:</w:t>
        </w:r>
      </w:ins>
    </w:p>
    <w:p w14:paraId="0CACC0EC" w14:textId="77777777" w:rsidR="00184A99" w:rsidRPr="00EF795E" w:rsidRDefault="00184A99" w:rsidP="00184A99">
      <w:pPr>
        <w:keepNext/>
        <w:widowControl/>
        <w:numPr>
          <w:ilvl w:val="0"/>
          <w:numId w:val="15"/>
        </w:numPr>
        <w:tabs>
          <w:tab w:val="left" w:pos="851"/>
          <w:tab w:val="left" w:pos="8010"/>
        </w:tabs>
        <w:autoSpaceDE/>
        <w:autoSpaceDN/>
        <w:spacing w:after="240"/>
        <w:ind w:left="397" w:hanging="397"/>
        <w:jc w:val="both"/>
        <w:rPr>
          <w:ins w:id="117" w:author="Katsumata, Mitsuru (SEC)" w:date="2024-05-09T16:08:00Z"/>
          <w:rFonts w:ascii="Cambria" w:eastAsia="Malgun Gothic" w:hAnsi="Cambria" w:cs="Times New Roman"/>
          <w:sz w:val="20"/>
          <w:szCs w:val="20"/>
          <w:lang w:val="en-GB" w:eastAsia="ko-KR"/>
        </w:rPr>
      </w:pPr>
      <w:ins w:id="118" w:author="Katsumata, Mitsuru (SEC)" w:date="2024-05-09T16:08:00Z">
        <w:r w:rsidRPr="00EF795E">
          <w:rPr>
            <w:rFonts w:ascii="Cambria" w:eastAsia="Malgun Gothic" w:hAnsi="Cambria" w:cs="Times New Roman"/>
            <w:sz w:val="20"/>
            <w:szCs w:val="20"/>
            <w:lang w:val="en-GB" w:eastAsia="ko-KR"/>
          </w:rPr>
          <w:t xml:space="preserve">The width and height of a </w:t>
        </w:r>
        <w:proofErr w:type="spellStart"/>
        <w:r w:rsidRPr="00EF795E">
          <w:rPr>
            <w:rFonts w:ascii="Cambria" w:eastAsia="Malgun Gothic" w:hAnsi="Cambria" w:cs="Times New Roman"/>
            <w:sz w:val="20"/>
            <w:szCs w:val="20"/>
            <w:lang w:val="en-GB" w:eastAsia="ko-KR"/>
          </w:rPr>
          <w:t>monoscopic</w:t>
        </w:r>
        <w:proofErr w:type="spellEnd"/>
        <w:r w:rsidRPr="00EF795E">
          <w:rPr>
            <w:rFonts w:ascii="Cambria" w:eastAsia="Malgun Gothic" w:hAnsi="Cambria" w:cs="Times New Roman"/>
            <w:sz w:val="20"/>
            <w:szCs w:val="20"/>
            <w:lang w:val="en-GB" w:eastAsia="ko-KR"/>
          </w:rPr>
          <w:t xml:space="preserve"> projected luma picture (</w:t>
        </w:r>
        <w:proofErr w:type="spellStart"/>
        <w:r w:rsidRPr="00EF795E">
          <w:rPr>
            <w:rFonts w:ascii="Cambria" w:eastAsia="Malgun Gothic" w:hAnsi="Cambria" w:cs="Times New Roman"/>
            <w:sz w:val="20"/>
            <w:szCs w:val="20"/>
            <w:lang w:val="en-GB" w:eastAsia="ko-KR"/>
          </w:rPr>
          <w:t>ConstituentPicWidth</w:t>
        </w:r>
        <w:proofErr w:type="spellEnd"/>
        <w:r w:rsidRPr="00EF795E">
          <w:rPr>
            <w:rFonts w:ascii="Cambria" w:eastAsia="Malgun Gothic" w:hAnsi="Cambria" w:cs="Times New Roman"/>
            <w:sz w:val="20"/>
            <w:szCs w:val="20"/>
            <w:lang w:val="en-GB" w:eastAsia="ko-KR"/>
          </w:rPr>
          <w:t xml:space="preserve"> and </w:t>
        </w:r>
        <w:proofErr w:type="spellStart"/>
        <w:r w:rsidRPr="00EF795E">
          <w:rPr>
            <w:rFonts w:ascii="Cambria" w:eastAsia="Malgun Gothic" w:hAnsi="Cambria" w:cs="Times New Roman"/>
            <w:sz w:val="20"/>
            <w:szCs w:val="20"/>
            <w:lang w:val="en-GB" w:eastAsia="ko-KR"/>
          </w:rPr>
          <w:t>ConstituentPicHeight</w:t>
        </w:r>
        <w:proofErr w:type="spellEnd"/>
        <w:r w:rsidRPr="00EF795E">
          <w:rPr>
            <w:rFonts w:ascii="Cambria" w:eastAsia="Malgun Gothic" w:hAnsi="Cambria" w:cs="Times New Roman"/>
            <w:sz w:val="20"/>
            <w:szCs w:val="20"/>
            <w:lang w:val="en-GB" w:eastAsia="ko-KR"/>
          </w:rPr>
          <w:t>, respectively) are derived as follows:</w:t>
        </w:r>
      </w:ins>
    </w:p>
    <w:p w14:paraId="5A71D9E7" w14:textId="77777777" w:rsidR="00184A99" w:rsidRPr="00EF795E" w:rsidRDefault="00184A99" w:rsidP="00184A99">
      <w:pPr>
        <w:widowControl/>
        <w:numPr>
          <w:ilvl w:val="1"/>
          <w:numId w:val="15"/>
        </w:numPr>
        <w:tabs>
          <w:tab w:val="left" w:pos="851"/>
          <w:tab w:val="left" w:pos="8010"/>
        </w:tabs>
        <w:autoSpaceDE/>
        <w:autoSpaceDN/>
        <w:spacing w:after="240"/>
        <w:ind w:left="794" w:hanging="397"/>
        <w:jc w:val="both"/>
        <w:rPr>
          <w:ins w:id="119" w:author="Katsumata, Mitsuru (SEC)" w:date="2024-05-09T16:08:00Z"/>
          <w:rFonts w:ascii="Cambria" w:eastAsia="Malgun Gothic" w:hAnsi="Cambria" w:cs="Times New Roman"/>
          <w:sz w:val="20"/>
          <w:szCs w:val="20"/>
          <w:lang w:val="en-GB" w:eastAsia="ko-KR"/>
        </w:rPr>
      </w:pPr>
      <w:bookmarkStart w:id="120" w:name="_Hlk490740587"/>
      <w:ins w:id="121" w:author="Katsumata, Mitsuru (SEC)" w:date="2024-05-09T16:08:00Z">
        <w:r w:rsidRPr="00EF795E">
          <w:rPr>
            <w:rFonts w:ascii="Cambria" w:eastAsia="Malgun Gothic" w:hAnsi="Cambria" w:cs="Times New Roman"/>
            <w:sz w:val="20"/>
            <w:szCs w:val="20"/>
            <w:lang w:val="en-GB" w:eastAsia="ko-KR"/>
          </w:rPr>
          <w:t xml:space="preserve">If </w:t>
        </w:r>
        <w:r w:rsidRPr="009644D4">
          <w:rPr>
            <w:rFonts w:ascii="Courier New" w:eastAsia="Malgun Gothic" w:hAnsi="Courier New" w:cs="Courier New"/>
            <w:sz w:val="20"/>
            <w:szCs w:val="20"/>
            <w:lang w:eastAsia="ja-JP"/>
          </w:rPr>
          <w:t>'</w:t>
        </w:r>
        <w:proofErr w:type="spellStart"/>
        <w:r w:rsidRPr="009644D4">
          <w:rPr>
            <w:rFonts w:ascii="Courier New" w:eastAsia="Malgun Gothic" w:hAnsi="Courier New" w:cs="Courier New"/>
            <w:sz w:val="20"/>
            <w:szCs w:val="20"/>
            <w:lang w:eastAsia="ja-JP"/>
          </w:rPr>
          <w:t>rwpk</w:t>
        </w:r>
        <w:proofErr w:type="spellEnd"/>
        <w:r w:rsidRPr="009644D4">
          <w:rPr>
            <w:rFonts w:ascii="Courier New" w:eastAsia="Malgun Gothic" w:hAnsi="Courier New" w:cs="Courier New"/>
            <w:sz w:val="20"/>
            <w:szCs w:val="20"/>
            <w:lang w:eastAsia="ja-JP"/>
          </w:rPr>
          <w:t>'</w:t>
        </w:r>
        <w:r w:rsidRPr="00681EE1">
          <w:rPr>
            <w:rFonts w:asciiTheme="majorHAnsi" w:eastAsia="Malgun Gothic" w:hAnsiTheme="majorHAnsi" w:cs="Times New Roman"/>
            <w:sz w:val="20"/>
            <w:szCs w:val="20"/>
            <w:lang w:eastAsia="ja-JP"/>
          </w:rPr>
          <w:t xml:space="preserve"> sample group</w:t>
        </w:r>
        <w:r w:rsidRPr="00EF795E">
          <w:rPr>
            <w:rFonts w:ascii="Cambria" w:eastAsia="Malgun Gothic" w:hAnsi="Cambria" w:cs="Times New Roman"/>
            <w:sz w:val="20"/>
            <w:szCs w:val="20"/>
            <w:lang w:val="en-GB" w:eastAsia="ko-KR"/>
          </w:rPr>
          <w:t xml:space="preserve"> is not </w:t>
        </w:r>
        <w:r w:rsidRPr="00EF795E">
          <w:rPr>
            <w:rFonts w:ascii="Cambria" w:eastAsia="Calibri" w:hAnsi="Cambria" w:cs="Times New Roman"/>
            <w:sz w:val="20"/>
            <w:szCs w:val="24"/>
            <w:lang w:val="en-GB"/>
          </w:rPr>
          <w:t>present</w:t>
        </w:r>
        <w:r w:rsidRPr="00EF795E">
          <w:rPr>
            <w:rFonts w:ascii="Cambria" w:eastAsia="Malgun Gothic" w:hAnsi="Cambria" w:cs="Times New Roman"/>
            <w:sz w:val="20"/>
            <w:szCs w:val="20"/>
            <w:lang w:val="en-GB" w:eastAsia="ko-KR"/>
          </w:rPr>
          <w:t xml:space="preserve">, </w:t>
        </w:r>
        <w:proofErr w:type="spellStart"/>
        <w:r w:rsidRPr="00EF795E">
          <w:rPr>
            <w:rFonts w:ascii="Cambria" w:eastAsia="Malgun Gothic" w:hAnsi="Cambria" w:cs="Times New Roman"/>
            <w:sz w:val="20"/>
            <w:szCs w:val="20"/>
            <w:lang w:val="en-GB" w:eastAsia="ko-KR"/>
          </w:rPr>
          <w:t>ConstituentPicWidth</w:t>
        </w:r>
        <w:proofErr w:type="spellEnd"/>
        <w:r w:rsidRPr="00EF795E">
          <w:rPr>
            <w:rFonts w:ascii="Cambria" w:eastAsia="Malgun Gothic" w:hAnsi="Cambria" w:cs="Times New Roman"/>
            <w:sz w:val="20"/>
            <w:szCs w:val="20"/>
            <w:lang w:val="en-GB" w:eastAsia="ko-KR"/>
          </w:rPr>
          <w:t xml:space="preserve"> and </w:t>
        </w:r>
        <w:proofErr w:type="spellStart"/>
        <w:r w:rsidRPr="00EF795E">
          <w:rPr>
            <w:rFonts w:ascii="Cambria" w:eastAsia="Malgun Gothic" w:hAnsi="Cambria" w:cs="Times New Roman"/>
            <w:sz w:val="20"/>
            <w:szCs w:val="20"/>
            <w:lang w:val="en-GB" w:eastAsia="ko-KR"/>
          </w:rPr>
          <w:t>ConstituentPicHeight</w:t>
        </w:r>
        <w:proofErr w:type="spellEnd"/>
        <w:r w:rsidRPr="00EF795E">
          <w:rPr>
            <w:rFonts w:ascii="Cambria" w:eastAsia="Malgun Gothic" w:hAnsi="Cambria" w:cs="Times New Roman"/>
            <w:sz w:val="20"/>
            <w:szCs w:val="20"/>
            <w:lang w:val="en-GB" w:eastAsia="ko-KR"/>
          </w:rPr>
          <w:t xml:space="preserve"> are set to be equal to </w:t>
        </w:r>
        <w:r w:rsidRPr="00EF795E">
          <w:rPr>
            <w:rFonts w:ascii="Courier" w:eastAsia="Malgun Gothic" w:hAnsi="Courier" w:cs="Times New Roman"/>
            <w:sz w:val="20"/>
            <w:szCs w:val="20"/>
            <w:lang w:val="en-GB" w:eastAsia="ko-KR"/>
          </w:rPr>
          <w:t>width </w:t>
        </w:r>
        <w:r w:rsidRPr="00EF795E">
          <w:rPr>
            <w:rFonts w:ascii="Cambria" w:eastAsia="Malgun Gothic" w:hAnsi="Cambria" w:cs="Times New Roman"/>
            <w:sz w:val="20"/>
            <w:szCs w:val="20"/>
            <w:lang w:val="en-GB" w:eastAsia="ko-KR"/>
          </w:rPr>
          <w:t xml:space="preserve">/ HorDiv1 and </w:t>
        </w:r>
        <w:r w:rsidRPr="00EF795E">
          <w:rPr>
            <w:rFonts w:ascii="Courier" w:eastAsia="Malgun Gothic" w:hAnsi="Courier" w:cs="Times New Roman"/>
            <w:sz w:val="20"/>
            <w:szCs w:val="20"/>
            <w:lang w:val="en-GB" w:eastAsia="ko-KR"/>
          </w:rPr>
          <w:t>height </w:t>
        </w:r>
        <w:r w:rsidRPr="00EF795E">
          <w:rPr>
            <w:rFonts w:ascii="Cambria" w:eastAsia="Malgun Gothic" w:hAnsi="Cambria" w:cs="Times New Roman"/>
            <w:sz w:val="20"/>
            <w:szCs w:val="20"/>
            <w:lang w:val="en-GB" w:eastAsia="ko-KR"/>
          </w:rPr>
          <w:t xml:space="preserve">/ VerDiv1, respectively, where </w:t>
        </w:r>
        <w:r w:rsidRPr="00EF795E">
          <w:rPr>
            <w:rFonts w:ascii="Courier" w:eastAsia="Malgun Gothic" w:hAnsi="Courier" w:cs="Times New Roman"/>
            <w:sz w:val="20"/>
            <w:szCs w:val="20"/>
            <w:lang w:val="en-GB" w:eastAsia="ko-KR"/>
          </w:rPr>
          <w:t>width</w:t>
        </w:r>
        <w:r w:rsidRPr="00EF795E">
          <w:rPr>
            <w:rFonts w:ascii="Cambria" w:eastAsia="Malgun Gothic" w:hAnsi="Cambria" w:cs="Times New Roman"/>
            <w:sz w:val="20"/>
            <w:szCs w:val="20"/>
            <w:lang w:val="en-GB" w:eastAsia="ko-KR"/>
          </w:rPr>
          <w:t xml:space="preserve"> and </w:t>
        </w:r>
        <w:r w:rsidRPr="00EF795E">
          <w:rPr>
            <w:rFonts w:ascii="Courier" w:eastAsia="Malgun Gothic" w:hAnsi="Courier" w:cs="Times New Roman"/>
            <w:sz w:val="20"/>
            <w:szCs w:val="20"/>
            <w:lang w:val="en-GB" w:eastAsia="ko-KR"/>
          </w:rPr>
          <w:t>height</w:t>
        </w:r>
        <w:r w:rsidRPr="00EF795E">
          <w:rPr>
            <w:rFonts w:ascii="Cambria" w:eastAsia="Malgun Gothic" w:hAnsi="Cambria" w:cs="Times New Roman"/>
            <w:sz w:val="20"/>
            <w:szCs w:val="20"/>
            <w:lang w:val="en-GB" w:eastAsia="ko-KR"/>
          </w:rPr>
          <w:t xml:space="preserve"> are syntax elements of </w:t>
        </w:r>
        <w:proofErr w:type="spellStart"/>
        <w:r w:rsidRPr="00EF795E">
          <w:rPr>
            <w:rFonts w:ascii="Courier" w:eastAsia="Malgun Gothic" w:hAnsi="Courier" w:cs="Times New Roman"/>
            <w:sz w:val="20"/>
            <w:szCs w:val="20"/>
            <w:lang w:val="en-GB" w:eastAsia="ko-KR"/>
          </w:rPr>
          <w:t>VisualSampleEntry</w:t>
        </w:r>
        <w:proofErr w:type="spellEnd"/>
        <w:r w:rsidRPr="00EF795E">
          <w:rPr>
            <w:rFonts w:ascii="Cambria" w:eastAsia="Malgun Gothic" w:hAnsi="Cambria" w:cs="Times New Roman"/>
            <w:sz w:val="20"/>
            <w:szCs w:val="20"/>
            <w:lang w:val="en-GB" w:eastAsia="ko-KR"/>
          </w:rPr>
          <w:t>.</w:t>
        </w:r>
      </w:ins>
    </w:p>
    <w:p w14:paraId="5CC14749" w14:textId="77777777" w:rsidR="00184A99" w:rsidRPr="00EF795E" w:rsidRDefault="00184A99" w:rsidP="00184A99">
      <w:pPr>
        <w:widowControl/>
        <w:numPr>
          <w:ilvl w:val="1"/>
          <w:numId w:val="19"/>
        </w:numPr>
        <w:autoSpaceDE/>
        <w:autoSpaceDN/>
        <w:spacing w:after="240"/>
        <w:ind w:left="794" w:hanging="397"/>
        <w:jc w:val="both"/>
        <w:rPr>
          <w:ins w:id="122" w:author="Katsumata, Mitsuru (SEC)" w:date="2024-05-09T16:08:00Z"/>
          <w:rFonts w:ascii="Cambria" w:eastAsia="Malgun Gothic" w:hAnsi="Cambria" w:cs="Times New Roman"/>
          <w:sz w:val="20"/>
          <w:szCs w:val="20"/>
          <w:lang w:val="en-GB" w:eastAsia="ko-KR"/>
        </w:rPr>
      </w:pPr>
      <w:ins w:id="123" w:author="Katsumata, Mitsuru (SEC)" w:date="2024-05-09T16:08:00Z">
        <w:r w:rsidRPr="00EF795E">
          <w:rPr>
            <w:rFonts w:ascii="Cambria" w:eastAsia="Malgun Gothic" w:hAnsi="Cambria" w:cs="Times New Roman"/>
            <w:sz w:val="20"/>
            <w:szCs w:val="20"/>
            <w:lang w:val="en-GB" w:eastAsia="ko-KR"/>
          </w:rPr>
          <w:t xml:space="preserve">Otherwise, </w:t>
        </w:r>
        <w:proofErr w:type="spellStart"/>
        <w:r w:rsidRPr="00EF795E">
          <w:rPr>
            <w:rFonts w:ascii="Cambria" w:eastAsia="Malgun Gothic" w:hAnsi="Cambria" w:cs="Times New Roman"/>
            <w:sz w:val="20"/>
            <w:szCs w:val="20"/>
            <w:lang w:val="en-GB" w:eastAsia="ko-KR"/>
          </w:rPr>
          <w:t>ConstituentPicWidth</w:t>
        </w:r>
        <w:proofErr w:type="spellEnd"/>
        <w:r w:rsidRPr="00EF795E">
          <w:rPr>
            <w:rFonts w:ascii="Cambria" w:eastAsia="Malgun Gothic" w:hAnsi="Cambria" w:cs="Times New Roman"/>
            <w:sz w:val="20"/>
            <w:szCs w:val="20"/>
            <w:lang w:val="en-GB" w:eastAsia="ko-KR"/>
          </w:rPr>
          <w:t xml:space="preserve"> and </w:t>
        </w:r>
        <w:proofErr w:type="spellStart"/>
        <w:r w:rsidRPr="00EF795E">
          <w:rPr>
            <w:rFonts w:ascii="Cambria" w:eastAsia="Malgun Gothic" w:hAnsi="Cambria" w:cs="Times New Roman"/>
            <w:sz w:val="20"/>
            <w:szCs w:val="20"/>
            <w:lang w:val="en-GB" w:eastAsia="ko-KR"/>
          </w:rPr>
          <w:t>ConstituentPicHeight</w:t>
        </w:r>
        <w:proofErr w:type="spellEnd"/>
        <w:r w:rsidRPr="00EF795E">
          <w:rPr>
            <w:rFonts w:ascii="Cambria" w:eastAsia="Malgun Gothic" w:hAnsi="Cambria" w:cs="Times New Roman"/>
            <w:sz w:val="20"/>
            <w:szCs w:val="20"/>
            <w:lang w:val="en-GB" w:eastAsia="ko-KR"/>
          </w:rPr>
          <w:t xml:space="preserve"> are set equal to </w:t>
        </w:r>
        <w:proofErr w:type="spellStart"/>
        <w:r w:rsidRPr="00EF795E">
          <w:rPr>
            <w:rFonts w:ascii="Courier" w:eastAsia="Malgun Gothic" w:hAnsi="Courier" w:cs="Times New Roman"/>
            <w:sz w:val="20"/>
            <w:szCs w:val="20"/>
            <w:lang w:val="en-GB" w:eastAsia="ko-KR"/>
          </w:rPr>
          <w:t>proj_picture_width</w:t>
        </w:r>
        <w:proofErr w:type="spellEnd"/>
        <w:r w:rsidRPr="00EF795E">
          <w:rPr>
            <w:rFonts w:ascii="Cambria" w:eastAsia="Malgun Gothic" w:hAnsi="Cambria" w:cs="Times New Roman"/>
            <w:sz w:val="20"/>
            <w:szCs w:val="20"/>
            <w:lang w:val="en-GB" w:eastAsia="ko-KR"/>
          </w:rPr>
          <w:t xml:space="preserve"> / HorDiv1 and </w:t>
        </w:r>
        <w:proofErr w:type="spellStart"/>
        <w:r w:rsidRPr="00EF795E">
          <w:rPr>
            <w:rFonts w:ascii="Courier" w:eastAsia="Malgun Gothic" w:hAnsi="Courier" w:cs="Times New Roman"/>
            <w:sz w:val="20"/>
            <w:szCs w:val="20"/>
            <w:lang w:val="en-GB" w:eastAsia="ko-KR"/>
          </w:rPr>
          <w:t>proj_picture_height</w:t>
        </w:r>
        <w:proofErr w:type="spellEnd"/>
        <w:r w:rsidRPr="00EF795E">
          <w:rPr>
            <w:rFonts w:ascii="Cambria" w:eastAsia="Malgun Gothic" w:hAnsi="Cambria" w:cs="Times New Roman"/>
            <w:sz w:val="20"/>
            <w:szCs w:val="20"/>
            <w:lang w:val="en-GB" w:eastAsia="ko-KR"/>
          </w:rPr>
          <w:t> / VerDiv1, respectively.</w:t>
        </w:r>
      </w:ins>
    </w:p>
    <w:bookmarkEnd w:id="120"/>
    <w:p w14:paraId="7DD8A996" w14:textId="77777777" w:rsidR="00184A99" w:rsidRPr="00EF795E" w:rsidRDefault="00184A99" w:rsidP="00184A99">
      <w:pPr>
        <w:widowControl/>
        <w:numPr>
          <w:ilvl w:val="0"/>
          <w:numId w:val="15"/>
        </w:numPr>
        <w:tabs>
          <w:tab w:val="left" w:pos="851"/>
          <w:tab w:val="left" w:pos="8010"/>
        </w:tabs>
        <w:autoSpaceDE/>
        <w:autoSpaceDN/>
        <w:spacing w:after="240"/>
        <w:ind w:left="397" w:hanging="397"/>
        <w:jc w:val="both"/>
        <w:rPr>
          <w:ins w:id="124" w:author="Katsumata, Mitsuru (SEC)" w:date="2024-05-09T16:08:00Z"/>
          <w:rFonts w:ascii="Cambria" w:eastAsia="Malgun Gothic" w:hAnsi="Cambria" w:cs="Times New Roman"/>
          <w:sz w:val="20"/>
          <w:szCs w:val="20"/>
          <w:lang w:val="en-GB" w:eastAsia="ko-KR"/>
        </w:rPr>
      </w:pPr>
      <w:ins w:id="125" w:author="Katsumata, Mitsuru (SEC)" w:date="2024-05-09T16:08:00Z">
        <w:r w:rsidRPr="00EF795E">
          <w:rPr>
            <w:rFonts w:ascii="Cambria" w:eastAsia="Malgun Gothic" w:hAnsi="Cambria" w:cs="Times New Roman"/>
            <w:sz w:val="20"/>
            <w:szCs w:val="20"/>
            <w:lang w:val="en-GB" w:eastAsia="ko-KR"/>
          </w:rPr>
          <w:t xml:space="preserve">If </w:t>
        </w:r>
        <w:r w:rsidRPr="009644D4">
          <w:rPr>
            <w:rFonts w:ascii="Courier New" w:eastAsia="Malgun Gothic" w:hAnsi="Courier New" w:cs="Courier New"/>
            <w:sz w:val="20"/>
            <w:szCs w:val="20"/>
            <w:lang w:eastAsia="ja-JP"/>
          </w:rPr>
          <w:t>'</w:t>
        </w:r>
        <w:proofErr w:type="spellStart"/>
        <w:r w:rsidRPr="009644D4">
          <w:rPr>
            <w:rFonts w:ascii="Courier New" w:eastAsia="Malgun Gothic" w:hAnsi="Courier New" w:cs="Courier New"/>
            <w:sz w:val="20"/>
            <w:szCs w:val="20"/>
            <w:lang w:eastAsia="ja-JP"/>
          </w:rPr>
          <w:t>rwpk</w:t>
        </w:r>
        <w:proofErr w:type="spellEnd"/>
        <w:r w:rsidRPr="009644D4">
          <w:rPr>
            <w:rFonts w:ascii="Courier New" w:eastAsia="Malgun Gothic" w:hAnsi="Courier New" w:cs="Courier New"/>
            <w:sz w:val="20"/>
            <w:szCs w:val="20"/>
            <w:lang w:eastAsia="ja-JP"/>
          </w:rPr>
          <w:t>'</w:t>
        </w:r>
        <w:r w:rsidRPr="00681EE1">
          <w:rPr>
            <w:rFonts w:asciiTheme="majorHAnsi" w:eastAsia="Malgun Gothic" w:hAnsiTheme="majorHAnsi" w:cs="Times New Roman"/>
            <w:sz w:val="20"/>
            <w:szCs w:val="20"/>
            <w:lang w:eastAsia="ja-JP"/>
          </w:rPr>
          <w:t xml:space="preserve"> sample group</w:t>
        </w:r>
        <w:r w:rsidRPr="00EF795E">
          <w:rPr>
            <w:rFonts w:ascii="Cambria" w:eastAsia="Calibri" w:hAnsi="Cambria" w:cs="Times New Roman"/>
            <w:sz w:val="20"/>
            <w:szCs w:val="24"/>
            <w:lang w:val="en-GB"/>
          </w:rPr>
          <w:t xml:space="preserve"> is not present, </w:t>
        </w:r>
        <w:bookmarkStart w:id="126" w:name="_Hlk490740206"/>
        <w:proofErr w:type="spellStart"/>
        <w:r w:rsidRPr="00EF795E">
          <w:rPr>
            <w:rFonts w:ascii="Cambria" w:eastAsia="Malgun Gothic" w:hAnsi="Cambria" w:cs="Times New Roman"/>
            <w:sz w:val="20"/>
            <w:szCs w:val="20"/>
            <w:lang w:val="en-GB" w:eastAsia="ko-KR"/>
          </w:rPr>
          <w:t>RegionWisePackingFlag</w:t>
        </w:r>
        <w:proofErr w:type="spellEnd"/>
        <w:r w:rsidRPr="00EF795E">
          <w:rPr>
            <w:rFonts w:ascii="Cambria" w:eastAsia="Malgun Gothic" w:hAnsi="Cambria" w:cs="Times New Roman"/>
            <w:sz w:val="20"/>
            <w:szCs w:val="20"/>
            <w:lang w:val="en-GB" w:eastAsia="ko-KR"/>
          </w:rPr>
          <w:t xml:space="preserve"> is set equal to 0. Otherwise, </w:t>
        </w:r>
        <w:proofErr w:type="spellStart"/>
        <w:r w:rsidRPr="00EF795E">
          <w:rPr>
            <w:rFonts w:ascii="Cambria" w:eastAsia="Malgun Gothic" w:hAnsi="Cambria" w:cs="Times New Roman"/>
            <w:sz w:val="20"/>
            <w:szCs w:val="20"/>
            <w:lang w:val="en-GB" w:eastAsia="ko-KR"/>
          </w:rPr>
          <w:t>RegionWisePackingFlag</w:t>
        </w:r>
        <w:proofErr w:type="spellEnd"/>
        <w:r w:rsidRPr="00EF795E">
          <w:rPr>
            <w:rFonts w:ascii="Cambria" w:eastAsia="Malgun Gothic" w:hAnsi="Cambria" w:cs="Times New Roman"/>
            <w:sz w:val="20"/>
            <w:szCs w:val="20"/>
            <w:lang w:val="en-GB" w:eastAsia="ko-KR"/>
          </w:rPr>
          <w:t xml:space="preserve"> is set equal to 1.</w:t>
        </w:r>
        <w:bookmarkEnd w:id="126"/>
      </w:ins>
    </w:p>
    <w:p w14:paraId="7BEED92C" w14:textId="77777777" w:rsidR="00184A99" w:rsidRPr="00EF795E" w:rsidRDefault="00184A99" w:rsidP="00184A99">
      <w:pPr>
        <w:widowControl/>
        <w:numPr>
          <w:ilvl w:val="0"/>
          <w:numId w:val="15"/>
        </w:numPr>
        <w:tabs>
          <w:tab w:val="left" w:pos="851"/>
          <w:tab w:val="left" w:pos="8010"/>
        </w:tabs>
        <w:autoSpaceDE/>
        <w:autoSpaceDN/>
        <w:spacing w:after="240"/>
        <w:ind w:left="397" w:hanging="397"/>
        <w:jc w:val="both"/>
        <w:rPr>
          <w:ins w:id="127" w:author="Katsumata, Mitsuru (SEC)" w:date="2024-05-09T16:08:00Z"/>
          <w:rFonts w:ascii="Cambria" w:eastAsia="Malgun Gothic" w:hAnsi="Cambria" w:cs="Times New Roman"/>
          <w:sz w:val="20"/>
          <w:szCs w:val="20"/>
          <w:lang w:val="en-GB" w:eastAsia="ko-KR"/>
        </w:rPr>
      </w:pPr>
      <w:ins w:id="128" w:author="Katsumata, Mitsuru (SEC)" w:date="2024-05-09T16:08:00Z">
        <w:r w:rsidRPr="00EF795E">
          <w:rPr>
            <w:rFonts w:ascii="Cambria" w:eastAsia="Malgun Gothic" w:hAnsi="Cambria" w:cs="Times New Roman"/>
            <w:sz w:val="20"/>
            <w:szCs w:val="20"/>
            <w:lang w:val="en-GB" w:eastAsia="zh-CN"/>
          </w:rPr>
          <w:t xml:space="preserve">The semantics of the sample locations of each decoded picture resulting by decoding the samples referring to this sample entry are specified in subclause </w:t>
        </w:r>
        <w:r w:rsidRPr="00EF795E">
          <w:rPr>
            <w:rFonts w:ascii="Cambria" w:eastAsia="Malgun Gothic" w:hAnsi="Cambria" w:cs="Times New Roman"/>
            <w:sz w:val="20"/>
            <w:szCs w:val="20"/>
            <w:lang w:val="en-GB" w:eastAsia="zh-CN"/>
          </w:rPr>
          <w:fldChar w:fldCharType="begin" w:fldLock="1"/>
        </w:r>
        <w:r w:rsidRPr="00EF795E">
          <w:rPr>
            <w:rFonts w:ascii="Cambria" w:eastAsia="Malgun Gothic" w:hAnsi="Cambria" w:cs="Times New Roman"/>
            <w:sz w:val="20"/>
            <w:szCs w:val="20"/>
            <w:lang w:val="en-GB" w:eastAsia="zh-CN"/>
          </w:rPr>
          <w:instrText xml:space="preserve"> REF _Ref490738589 \r \h </w:instrText>
        </w:r>
      </w:ins>
      <w:r w:rsidRPr="00EF795E">
        <w:rPr>
          <w:rFonts w:ascii="Cambria" w:eastAsia="Malgun Gothic" w:hAnsi="Cambria" w:cs="Times New Roman"/>
          <w:sz w:val="20"/>
          <w:szCs w:val="20"/>
          <w:lang w:val="en-GB" w:eastAsia="zh-CN"/>
        </w:rPr>
      </w:r>
      <w:ins w:id="129" w:author="Katsumata, Mitsuru (SEC)" w:date="2024-05-09T16:08:00Z">
        <w:r w:rsidRPr="00EF795E">
          <w:rPr>
            <w:rFonts w:ascii="Cambria" w:eastAsia="Malgun Gothic" w:hAnsi="Cambria" w:cs="Times New Roman"/>
            <w:sz w:val="20"/>
            <w:szCs w:val="20"/>
            <w:lang w:val="en-GB" w:eastAsia="zh-CN"/>
          </w:rPr>
          <w:fldChar w:fldCharType="separate"/>
        </w:r>
        <w:r w:rsidRPr="00EF795E">
          <w:rPr>
            <w:rFonts w:ascii="Cambria" w:eastAsia="Malgun Gothic" w:hAnsi="Cambria" w:cs="Times New Roman"/>
            <w:sz w:val="20"/>
            <w:szCs w:val="20"/>
            <w:lang w:val="en-GB" w:eastAsia="zh-CN"/>
          </w:rPr>
          <w:t>7.5.1.2</w:t>
        </w:r>
        <w:r w:rsidRPr="00EF795E">
          <w:rPr>
            <w:rFonts w:ascii="Cambria" w:eastAsia="Malgun Gothic" w:hAnsi="Cambria" w:cs="Times New Roman"/>
            <w:sz w:val="20"/>
            <w:szCs w:val="20"/>
            <w:lang w:val="en-GB" w:eastAsia="zh-CN"/>
          </w:rPr>
          <w:fldChar w:fldCharType="end"/>
        </w:r>
        <w:r w:rsidRPr="00EF795E">
          <w:rPr>
            <w:rFonts w:ascii="Cambria" w:eastAsia="Malgun Gothic" w:hAnsi="Cambria" w:cs="Times New Roman"/>
            <w:sz w:val="20"/>
            <w:szCs w:val="20"/>
            <w:lang w:val="en-GB" w:eastAsia="zh-CN"/>
          </w:rPr>
          <w:t>.</w:t>
        </w:r>
      </w:ins>
    </w:p>
    <w:p w14:paraId="150E6C97" w14:textId="77777777" w:rsidR="00184A99" w:rsidRPr="00EF795E" w:rsidRDefault="00184A99" w:rsidP="00184A99">
      <w:pPr>
        <w:keepNext/>
        <w:keepLines/>
        <w:widowControl/>
        <w:numPr>
          <w:ilvl w:val="3"/>
          <w:numId w:val="0"/>
        </w:numPr>
        <w:autoSpaceDE/>
        <w:autoSpaceDN/>
        <w:spacing w:before="60" w:after="240" w:line="240" w:lineRule="atLeast"/>
        <w:ind w:left="862" w:hanging="862"/>
        <w:outlineLvl w:val="3"/>
        <w:rPr>
          <w:ins w:id="130" w:author="Katsumata, Mitsuru (SEC)" w:date="2024-05-09T16:08:00Z"/>
          <w:rFonts w:ascii="Cambria" w:eastAsia="Times New Roman" w:hAnsi="Cambria" w:cs="Times New Roman"/>
          <w:b/>
          <w:spacing w:val="5"/>
          <w:kern w:val="20"/>
          <w:sz w:val="20"/>
          <w:szCs w:val="24"/>
          <w:lang w:val="en-GB"/>
        </w:rPr>
      </w:pPr>
      <w:ins w:id="131" w:author="Katsumata, Mitsuru (SEC)" w:date="2024-05-09T16:08:00Z">
        <w:r w:rsidRPr="00EF795E">
          <w:rPr>
            <w:rFonts w:ascii="Cambria" w:eastAsia="Times New Roman" w:hAnsi="Cambria" w:cs="Times New Roman"/>
            <w:b/>
            <w:spacing w:val="5"/>
            <w:kern w:val="20"/>
            <w:sz w:val="20"/>
            <w:szCs w:val="24"/>
            <w:lang w:val="en-GB"/>
          </w:rPr>
          <w:t>Syntax</w:t>
        </w:r>
      </w:ins>
    </w:p>
    <w:p w14:paraId="65689D38" w14:textId="77777777" w:rsidR="00184A99" w:rsidRPr="00681EE1" w:rsidRDefault="00184A99" w:rsidP="00184A99">
      <w:pPr>
        <w:rPr>
          <w:ins w:id="132" w:author="Katsumata, Mitsuru (SEC)" w:date="2024-05-09T16:08:00Z"/>
          <w:rFonts w:asciiTheme="majorHAnsi" w:eastAsia="SimSun" w:hAnsiTheme="majorHAnsi"/>
          <w:lang w:val="en-CA" w:eastAsia="zh-CN"/>
        </w:rPr>
      </w:pPr>
      <w:ins w:id="133" w:author="Katsumata, Mitsuru (SEC)" w:date="2024-05-09T16:08:00Z">
        <w:r w:rsidRPr="00EF795E">
          <w:rPr>
            <w:rFonts w:ascii="Courier" w:eastAsia="Times New Roman" w:hAnsi="Courier" w:cs="Times New Roman"/>
            <w:noProof/>
            <w:sz w:val="20"/>
            <w:szCs w:val="20"/>
            <w:lang w:val="en-GB"/>
          </w:rPr>
          <w:t>aligned(8) class ProjectedOmniVideo</w:t>
        </w:r>
        <w:r>
          <w:rPr>
            <w:rFonts w:ascii="Courier" w:eastAsia="Times New Roman" w:hAnsi="Courier" w:cs="Times New Roman"/>
            <w:noProof/>
            <w:sz w:val="20"/>
            <w:szCs w:val="20"/>
            <w:lang w:val="en-GB"/>
          </w:rPr>
          <w:t>WithDynamicRegionWisePacking</w:t>
        </w:r>
        <w:r w:rsidRPr="00EF795E">
          <w:rPr>
            <w:rFonts w:ascii="Courier" w:eastAsia="Times New Roman" w:hAnsi="Courier" w:cs="Times New Roman"/>
            <w:noProof/>
            <w:sz w:val="20"/>
            <w:szCs w:val="20"/>
            <w:lang w:val="en-GB"/>
          </w:rPr>
          <w:t>Box extends Box('po</w:t>
        </w:r>
        <w:r>
          <w:rPr>
            <w:rFonts w:ascii="Courier" w:eastAsia="Times New Roman" w:hAnsi="Courier" w:cs="Times New Roman"/>
            <w:noProof/>
            <w:sz w:val="20"/>
            <w:szCs w:val="20"/>
            <w:lang w:val="en-GB"/>
          </w:rPr>
          <w:t>rd</w:t>
        </w:r>
        <w:r w:rsidRPr="00EF795E">
          <w:rPr>
            <w:rFonts w:ascii="Courier" w:eastAsia="Times New Roman" w:hAnsi="Courier" w:cs="Times New Roman"/>
            <w:noProof/>
            <w:sz w:val="20"/>
            <w:szCs w:val="20"/>
            <w:lang w:val="en-GB"/>
          </w:rPr>
          <w:t>') {</w:t>
        </w:r>
        <w:r w:rsidRPr="00EF795E">
          <w:rPr>
            <w:rFonts w:ascii="Courier" w:eastAsia="Times New Roman" w:hAnsi="Courier" w:cs="Times New Roman"/>
            <w:noProof/>
            <w:sz w:val="20"/>
            <w:szCs w:val="20"/>
            <w:lang w:val="en-GB"/>
          </w:rPr>
          <w:br/>
        </w:r>
        <w:r w:rsidRPr="00EF795E">
          <w:rPr>
            <w:rFonts w:ascii="Courier" w:eastAsia="Times New Roman" w:hAnsi="Courier" w:cs="Times New Roman"/>
            <w:noProof/>
            <w:sz w:val="20"/>
            <w:szCs w:val="20"/>
            <w:lang w:val="en-GB"/>
          </w:rPr>
          <w:tab/>
          <w:t>ProjectionFormatBox() projection_format_box; // mandatory</w:t>
        </w:r>
        <w:r w:rsidRPr="00EF795E">
          <w:rPr>
            <w:rFonts w:ascii="Courier" w:eastAsia="Times New Roman" w:hAnsi="Courier" w:cs="Times New Roman"/>
            <w:noProof/>
            <w:sz w:val="20"/>
            <w:szCs w:val="20"/>
            <w:lang w:val="en-GB"/>
          </w:rPr>
          <w:br/>
        </w:r>
        <w:r w:rsidRPr="00EF795E">
          <w:rPr>
            <w:rFonts w:ascii="Courier" w:eastAsia="Times New Roman" w:hAnsi="Courier" w:cs="Times New Roman"/>
            <w:noProof/>
            <w:sz w:val="20"/>
            <w:szCs w:val="20"/>
            <w:lang w:val="en-GB"/>
          </w:rPr>
          <w:tab/>
          <w:t>// optional boxes but no fields</w:t>
        </w:r>
        <w:r w:rsidRPr="00EF795E">
          <w:rPr>
            <w:rFonts w:ascii="Courier" w:eastAsia="Times New Roman" w:hAnsi="Courier" w:cs="Times New Roman"/>
            <w:noProof/>
            <w:sz w:val="20"/>
            <w:szCs w:val="20"/>
            <w:lang w:val="en-GB"/>
          </w:rPr>
          <w:br/>
          <w:t>}</w:t>
        </w:r>
      </w:ins>
    </w:p>
    <w:p w14:paraId="60D6D638" w14:textId="77777777" w:rsidR="00700213" w:rsidRPr="00184A99" w:rsidRDefault="00700213">
      <w:pPr>
        <w:rPr>
          <w:rFonts w:ascii="Times New Roman" w:hAnsi="Times New Roman" w:cs="Times New Roman"/>
          <w:sz w:val="24"/>
          <w:lang w:val="en-CA"/>
        </w:rPr>
      </w:pPr>
    </w:p>
    <w:sectPr w:rsidR="00700213" w:rsidRPr="00184A99" w:rsidSect="00C042A5">
      <w:headerReference w:type="default" r:id="rId12"/>
      <w:footerReference w:type="default" r:id="rId13"/>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EC7EC" w14:textId="77777777" w:rsidR="00187E6E" w:rsidRDefault="00187E6E" w:rsidP="009E784A">
      <w:r>
        <w:separator/>
      </w:r>
    </w:p>
  </w:endnote>
  <w:endnote w:type="continuationSeparator" w:id="0">
    <w:p w14:paraId="1E5D120B" w14:textId="77777777" w:rsidR="00187E6E" w:rsidRDefault="00187E6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ndara">
    <w:panose1 w:val="020E0502030303020204"/>
    <w:charset w:val="00"/>
    <w:family w:val="swiss"/>
    <w:pitch w:val="variable"/>
    <w:sig w:usb0="A00002EF" w:usb1="4000A44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Bold">
    <w:altName w:val="Cambria"/>
    <w:panose1 w:val="00000000000000000000"/>
    <w:charset w:val="00"/>
    <w:family w:val="roman"/>
    <w:notTrueType/>
    <w:pitch w:val="default"/>
    <w:sig w:usb0="00000003" w:usb1="00000000" w:usb2="00000000" w:usb3="00000000" w:csb0="00000001" w:csb1="00000000"/>
  </w:font>
  <w:font w:name="CourierNewPSMT">
    <w:altName w:val="Courier New"/>
    <w:charset w:val="00"/>
    <w:family w:val="modern"/>
    <w:pitch w:val="fixed"/>
    <w:sig w:usb0="E0002AFF" w:usb1="C0007843"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CourierNewPS-BoldMT">
    <w:altName w:val="Courier New"/>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E0F9E" w:rsidRPr="00E0681D" w:rsidRDefault="00EE0F9E" w:rsidP="00E0681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8FD04" w14:textId="77777777" w:rsidR="00187E6E" w:rsidRDefault="00187E6E" w:rsidP="009E784A">
      <w:r>
        <w:separator/>
      </w:r>
    </w:p>
  </w:footnote>
  <w:footnote w:type="continuationSeparator" w:id="0">
    <w:p w14:paraId="68800AF4" w14:textId="77777777" w:rsidR="00187E6E" w:rsidRDefault="00187E6E"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E0F9E" w:rsidRPr="00E0681D" w:rsidRDefault="00EE0F9E" w:rsidP="00E0681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303F3"/>
    <w:multiLevelType w:val="hybridMultilevel"/>
    <w:tmpl w:val="FE8289DA"/>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7EE8FC56">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6BC015CA">
      <w:numFmt w:val="bullet"/>
      <w:lvlText w:val="−"/>
      <w:lvlJc w:val="left"/>
      <w:pPr>
        <w:ind w:left="3630" w:hanging="390"/>
      </w:pPr>
      <w:rPr>
        <w:rFonts w:ascii="Cambria" w:eastAsia="ＭＳ 明朝" w:hAnsi="Cambria"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F17457"/>
    <w:multiLevelType w:val="hybridMultilevel"/>
    <w:tmpl w:val="5542316C"/>
    <w:lvl w:ilvl="0" w:tplc="2DBAB6DA">
      <w:numFmt w:val="bullet"/>
      <w:lvlText w:val="•"/>
      <w:lvlJc w:val="left"/>
      <w:pPr>
        <w:ind w:left="1080" w:hanging="720"/>
      </w:pPr>
      <w:rPr>
        <w:rFonts w:ascii="Cambria" w:eastAsia="SimSu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3261B3"/>
    <w:multiLevelType w:val="hybridMultilevel"/>
    <w:tmpl w:val="9B7A372A"/>
    <w:lvl w:ilvl="0" w:tplc="7EE8FC56">
      <w:start w:val="1"/>
      <w:numFmt w:val="bullet"/>
      <w:lvlText w:val=""/>
      <w:lvlJc w:val="left"/>
      <w:pPr>
        <w:ind w:left="716" w:hanging="440"/>
      </w:pPr>
      <w:rPr>
        <w:rFonts w:ascii="Symbol" w:hAnsi="Symbol" w:hint="default"/>
      </w:rPr>
    </w:lvl>
    <w:lvl w:ilvl="1" w:tplc="0409000B" w:tentative="1">
      <w:start w:val="1"/>
      <w:numFmt w:val="bullet"/>
      <w:lvlText w:val=""/>
      <w:lvlJc w:val="left"/>
      <w:pPr>
        <w:ind w:left="1156" w:hanging="440"/>
      </w:pPr>
      <w:rPr>
        <w:rFonts w:ascii="Wingdings" w:hAnsi="Wingdings" w:hint="default"/>
      </w:rPr>
    </w:lvl>
    <w:lvl w:ilvl="2" w:tplc="0409000D" w:tentative="1">
      <w:start w:val="1"/>
      <w:numFmt w:val="bullet"/>
      <w:lvlText w:val=""/>
      <w:lvlJc w:val="left"/>
      <w:pPr>
        <w:ind w:left="1596" w:hanging="440"/>
      </w:pPr>
      <w:rPr>
        <w:rFonts w:ascii="Wingdings" w:hAnsi="Wingdings" w:hint="default"/>
      </w:rPr>
    </w:lvl>
    <w:lvl w:ilvl="3" w:tplc="04090001" w:tentative="1">
      <w:start w:val="1"/>
      <w:numFmt w:val="bullet"/>
      <w:lvlText w:val=""/>
      <w:lvlJc w:val="left"/>
      <w:pPr>
        <w:ind w:left="2036" w:hanging="440"/>
      </w:pPr>
      <w:rPr>
        <w:rFonts w:ascii="Wingdings" w:hAnsi="Wingdings" w:hint="default"/>
      </w:rPr>
    </w:lvl>
    <w:lvl w:ilvl="4" w:tplc="0409000B" w:tentative="1">
      <w:start w:val="1"/>
      <w:numFmt w:val="bullet"/>
      <w:lvlText w:val=""/>
      <w:lvlJc w:val="left"/>
      <w:pPr>
        <w:ind w:left="2476" w:hanging="440"/>
      </w:pPr>
      <w:rPr>
        <w:rFonts w:ascii="Wingdings" w:hAnsi="Wingdings" w:hint="default"/>
      </w:rPr>
    </w:lvl>
    <w:lvl w:ilvl="5" w:tplc="0409000D" w:tentative="1">
      <w:start w:val="1"/>
      <w:numFmt w:val="bullet"/>
      <w:lvlText w:val=""/>
      <w:lvlJc w:val="left"/>
      <w:pPr>
        <w:ind w:left="2916" w:hanging="440"/>
      </w:pPr>
      <w:rPr>
        <w:rFonts w:ascii="Wingdings" w:hAnsi="Wingdings" w:hint="default"/>
      </w:rPr>
    </w:lvl>
    <w:lvl w:ilvl="6" w:tplc="04090001" w:tentative="1">
      <w:start w:val="1"/>
      <w:numFmt w:val="bullet"/>
      <w:lvlText w:val=""/>
      <w:lvlJc w:val="left"/>
      <w:pPr>
        <w:ind w:left="3356" w:hanging="440"/>
      </w:pPr>
      <w:rPr>
        <w:rFonts w:ascii="Wingdings" w:hAnsi="Wingdings" w:hint="default"/>
      </w:rPr>
    </w:lvl>
    <w:lvl w:ilvl="7" w:tplc="0409000B" w:tentative="1">
      <w:start w:val="1"/>
      <w:numFmt w:val="bullet"/>
      <w:lvlText w:val=""/>
      <w:lvlJc w:val="left"/>
      <w:pPr>
        <w:ind w:left="3796" w:hanging="440"/>
      </w:pPr>
      <w:rPr>
        <w:rFonts w:ascii="Wingdings" w:hAnsi="Wingdings" w:hint="default"/>
      </w:rPr>
    </w:lvl>
    <w:lvl w:ilvl="8" w:tplc="0409000D" w:tentative="1">
      <w:start w:val="1"/>
      <w:numFmt w:val="bullet"/>
      <w:lvlText w:val=""/>
      <w:lvlJc w:val="left"/>
      <w:pPr>
        <w:ind w:left="4236" w:hanging="440"/>
      </w:pPr>
      <w:rPr>
        <w:rFonts w:ascii="Wingdings" w:hAnsi="Wingdings" w:hint="default"/>
      </w:rPr>
    </w:lvl>
  </w:abstractNum>
  <w:abstractNum w:abstractNumId="4"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start w:val="1"/>
      <w:numFmt w:val="bullet"/>
      <w:lvlText w:val=""/>
      <w:lvlJc w:val="left"/>
      <w:pPr>
        <w:ind w:left="2880" w:hanging="360"/>
      </w:pPr>
      <w:rPr>
        <w:rFonts w:ascii="Symbol" w:hAnsi="Symbol" w:hint="default"/>
      </w:rPr>
    </w:lvl>
    <w:lvl w:ilvl="4" w:tplc="139A7496">
      <w:start w:val="1"/>
      <w:numFmt w:val="bullet"/>
      <w:lvlText w:val="o"/>
      <w:lvlJc w:val="left"/>
      <w:pPr>
        <w:ind w:left="3600" w:hanging="360"/>
      </w:pPr>
      <w:rPr>
        <w:rFonts w:ascii="Courier New" w:hAnsi="Courier New" w:cs="Courier New" w:hint="default"/>
      </w:rPr>
    </w:lvl>
    <w:lvl w:ilvl="5" w:tplc="1DE89558">
      <w:start w:val="1"/>
      <w:numFmt w:val="bullet"/>
      <w:lvlText w:val=""/>
      <w:lvlJc w:val="left"/>
      <w:pPr>
        <w:ind w:left="4320" w:hanging="360"/>
      </w:pPr>
      <w:rPr>
        <w:rFonts w:ascii="Wingdings" w:hAnsi="Wingdings" w:hint="default"/>
      </w:rPr>
    </w:lvl>
    <w:lvl w:ilvl="6" w:tplc="B49E82F4">
      <w:start w:val="1"/>
      <w:numFmt w:val="bullet"/>
      <w:lvlText w:val=""/>
      <w:lvlJc w:val="left"/>
      <w:pPr>
        <w:ind w:left="5040" w:hanging="360"/>
      </w:pPr>
      <w:rPr>
        <w:rFonts w:ascii="Symbol" w:hAnsi="Symbol" w:hint="default"/>
      </w:rPr>
    </w:lvl>
    <w:lvl w:ilvl="7" w:tplc="2E98ED64">
      <w:start w:val="1"/>
      <w:numFmt w:val="bullet"/>
      <w:lvlText w:val="o"/>
      <w:lvlJc w:val="left"/>
      <w:pPr>
        <w:ind w:left="5760" w:hanging="360"/>
      </w:pPr>
      <w:rPr>
        <w:rFonts w:ascii="Courier New" w:hAnsi="Courier New" w:cs="Courier New" w:hint="default"/>
      </w:rPr>
    </w:lvl>
    <w:lvl w:ilvl="8" w:tplc="9D2066EC">
      <w:start w:val="1"/>
      <w:numFmt w:val="bullet"/>
      <w:lvlText w:val=""/>
      <w:lvlJc w:val="left"/>
      <w:pPr>
        <w:ind w:left="6480" w:hanging="360"/>
      </w:pPr>
      <w:rPr>
        <w:rFonts w:ascii="Wingdings" w:hAnsi="Wingdings" w:hint="default"/>
      </w:rPr>
    </w:lvl>
  </w:abstractNum>
  <w:abstractNum w:abstractNumId="5"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start w:val="1"/>
      <w:numFmt w:val="bullet"/>
      <w:lvlText w:val=""/>
      <w:lvlJc w:val="left"/>
      <w:pPr>
        <w:ind w:left="2520" w:hanging="360"/>
      </w:pPr>
      <w:rPr>
        <w:rFonts w:ascii="Symbol" w:hAnsi="Symbol" w:hint="default"/>
      </w:rPr>
    </w:lvl>
    <w:lvl w:ilvl="4" w:tplc="139A7496">
      <w:start w:val="1"/>
      <w:numFmt w:val="bullet"/>
      <w:lvlText w:val="o"/>
      <w:lvlJc w:val="left"/>
      <w:pPr>
        <w:ind w:left="3240" w:hanging="360"/>
      </w:pPr>
      <w:rPr>
        <w:rFonts w:ascii="Courier New" w:hAnsi="Courier New" w:cs="Courier New" w:hint="default"/>
      </w:rPr>
    </w:lvl>
    <w:lvl w:ilvl="5" w:tplc="1DE89558">
      <w:start w:val="1"/>
      <w:numFmt w:val="bullet"/>
      <w:lvlText w:val=""/>
      <w:lvlJc w:val="left"/>
      <w:pPr>
        <w:ind w:left="3960" w:hanging="360"/>
      </w:pPr>
      <w:rPr>
        <w:rFonts w:ascii="Wingdings" w:hAnsi="Wingdings" w:hint="default"/>
      </w:rPr>
    </w:lvl>
    <w:lvl w:ilvl="6" w:tplc="B49E82F4">
      <w:start w:val="1"/>
      <w:numFmt w:val="bullet"/>
      <w:lvlText w:val=""/>
      <w:lvlJc w:val="left"/>
      <w:pPr>
        <w:ind w:left="4680" w:hanging="360"/>
      </w:pPr>
      <w:rPr>
        <w:rFonts w:ascii="Symbol" w:hAnsi="Symbol" w:hint="default"/>
      </w:rPr>
    </w:lvl>
    <w:lvl w:ilvl="7" w:tplc="2E98ED64">
      <w:start w:val="1"/>
      <w:numFmt w:val="bullet"/>
      <w:lvlText w:val="o"/>
      <w:lvlJc w:val="left"/>
      <w:pPr>
        <w:ind w:left="5400" w:hanging="360"/>
      </w:pPr>
      <w:rPr>
        <w:rFonts w:ascii="Courier New" w:hAnsi="Courier New" w:cs="Courier New" w:hint="default"/>
      </w:rPr>
    </w:lvl>
    <w:lvl w:ilvl="8" w:tplc="9D2066EC">
      <w:start w:val="1"/>
      <w:numFmt w:val="bullet"/>
      <w:lvlText w:val=""/>
      <w:lvlJc w:val="left"/>
      <w:pPr>
        <w:ind w:left="6120" w:hanging="360"/>
      </w:pPr>
      <w:rPr>
        <w:rFonts w:ascii="Wingdings" w:hAnsi="Wingdings" w:hint="default"/>
      </w:rPr>
    </w:lvl>
  </w:abstractNum>
  <w:abstractNum w:abstractNumId="6" w15:restartNumberingAfterBreak="0">
    <w:nsid w:val="544637E1"/>
    <w:multiLevelType w:val="hybridMultilevel"/>
    <w:tmpl w:val="010EECB6"/>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F02328"/>
    <w:multiLevelType w:val="hybridMultilevel"/>
    <w:tmpl w:val="DBD2BC44"/>
    <w:lvl w:ilvl="0" w:tplc="55785726">
      <w:start w:val="1"/>
      <w:numFmt w:val="decimal"/>
      <w:pStyle w:val="1"/>
      <w:lvlText w:val="%1."/>
      <w:lvlJc w:val="left"/>
      <w:pPr>
        <w:ind w:left="987"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start w:val="1"/>
      <w:numFmt w:val="bullet"/>
      <w:lvlText w:val=""/>
      <w:lvlJc w:val="left"/>
      <w:pPr>
        <w:ind w:left="2520" w:hanging="360"/>
      </w:pPr>
      <w:rPr>
        <w:rFonts w:ascii="Symbol" w:hAnsi="Symbol" w:hint="default"/>
      </w:rPr>
    </w:lvl>
    <w:lvl w:ilvl="4" w:tplc="139A7496">
      <w:start w:val="1"/>
      <w:numFmt w:val="bullet"/>
      <w:lvlText w:val="o"/>
      <w:lvlJc w:val="left"/>
      <w:pPr>
        <w:ind w:left="3240" w:hanging="360"/>
      </w:pPr>
      <w:rPr>
        <w:rFonts w:ascii="Courier New" w:hAnsi="Courier New" w:cs="Courier New" w:hint="default"/>
      </w:rPr>
    </w:lvl>
    <w:lvl w:ilvl="5" w:tplc="1DE89558">
      <w:start w:val="1"/>
      <w:numFmt w:val="bullet"/>
      <w:lvlText w:val=""/>
      <w:lvlJc w:val="left"/>
      <w:pPr>
        <w:ind w:left="3960" w:hanging="360"/>
      </w:pPr>
      <w:rPr>
        <w:rFonts w:ascii="Wingdings" w:hAnsi="Wingdings" w:hint="default"/>
      </w:rPr>
    </w:lvl>
    <w:lvl w:ilvl="6" w:tplc="B49E82F4">
      <w:start w:val="1"/>
      <w:numFmt w:val="bullet"/>
      <w:lvlText w:val=""/>
      <w:lvlJc w:val="left"/>
      <w:pPr>
        <w:ind w:left="4680" w:hanging="360"/>
      </w:pPr>
      <w:rPr>
        <w:rFonts w:ascii="Symbol" w:hAnsi="Symbol" w:hint="default"/>
      </w:rPr>
    </w:lvl>
    <w:lvl w:ilvl="7" w:tplc="2E98ED64">
      <w:start w:val="1"/>
      <w:numFmt w:val="bullet"/>
      <w:lvlText w:val="o"/>
      <w:lvlJc w:val="left"/>
      <w:pPr>
        <w:ind w:left="5400" w:hanging="360"/>
      </w:pPr>
      <w:rPr>
        <w:rFonts w:ascii="Courier New" w:hAnsi="Courier New" w:cs="Courier New" w:hint="default"/>
      </w:rPr>
    </w:lvl>
    <w:lvl w:ilvl="8" w:tplc="9D2066EC">
      <w:start w:val="1"/>
      <w:numFmt w:val="bullet"/>
      <w:lvlText w:val=""/>
      <w:lvlJc w:val="left"/>
      <w:pPr>
        <w:ind w:left="6120" w:hanging="360"/>
      </w:pPr>
      <w:rPr>
        <w:rFonts w:ascii="Wingdings" w:hAnsi="Wingdings" w:hint="default"/>
      </w:rPr>
    </w:lvl>
  </w:abstractNum>
  <w:abstractNum w:abstractNumId="11"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98572C8"/>
    <w:multiLevelType w:val="hybridMultilevel"/>
    <w:tmpl w:val="40460F10"/>
    <w:lvl w:ilvl="0" w:tplc="7EE8FC5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DB471D0"/>
    <w:multiLevelType w:val="hybridMultilevel"/>
    <w:tmpl w:val="2C2A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77201058">
    <w:abstractNumId w:val="8"/>
  </w:num>
  <w:num w:numId="2" w16cid:durableId="11612585">
    <w:abstractNumId w:val="9"/>
  </w:num>
  <w:num w:numId="3" w16cid:durableId="1744450797">
    <w:abstractNumId w:val="11"/>
  </w:num>
  <w:num w:numId="4" w16cid:durableId="1537279434">
    <w:abstractNumId w:val="15"/>
  </w:num>
  <w:num w:numId="5" w16cid:durableId="345250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5105918">
    <w:abstractNumId w:val="1"/>
  </w:num>
  <w:num w:numId="7" w16cid:durableId="2491934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2314580">
    <w:abstractNumId w:val="10"/>
  </w:num>
  <w:num w:numId="9" w16cid:durableId="490096089">
    <w:abstractNumId w:val="5"/>
  </w:num>
  <w:num w:numId="10" w16cid:durableId="366877861">
    <w:abstractNumId w:val="4"/>
  </w:num>
  <w:num w:numId="11" w16cid:durableId="180163820">
    <w:abstractNumId w:val="1"/>
  </w:num>
  <w:num w:numId="12" w16cid:durableId="2045715282">
    <w:abstractNumId w:val="7"/>
  </w:num>
  <w:num w:numId="13" w16cid:durableId="1956714818">
    <w:abstractNumId w:val="14"/>
  </w:num>
  <w:num w:numId="14" w16cid:durableId="1541478610">
    <w:abstractNumId w:val="2"/>
  </w:num>
  <w:num w:numId="15" w16cid:durableId="19551073">
    <w:abstractNumId w:val="0"/>
  </w:num>
  <w:num w:numId="16" w16cid:durableId="7851234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99871235">
    <w:abstractNumId w:val="3"/>
  </w:num>
  <w:num w:numId="18" w16cid:durableId="1142041138">
    <w:abstractNumId w:val="13"/>
  </w:num>
  <w:num w:numId="19" w16cid:durableId="20043755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sumata, Mitsuru (SEC)">
    <w15:presenceInfo w15:providerId="AD" w15:userId="S::Mitsuru.Katsumata@sony.com::6e442477-52e1-4524-b108-a797b69d4d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trackRevisions/>
  <w:defaultTabStop w:val="720"/>
  <w:drawingGridHorizontalSpacing w:val="110"/>
  <w:displayHorizontalDrawingGridEvery w:val="2"/>
  <w:characterSpacingControl w:val="doNotCompress"/>
  <w:hdrShapeDefaults>
    <o:shapedefaults v:ext="edit" spidmax="205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3329"/>
    <w:rsid w:val="00023B67"/>
    <w:rsid w:val="000323C5"/>
    <w:rsid w:val="000968DA"/>
    <w:rsid w:val="000C78E6"/>
    <w:rsid w:val="000D42A2"/>
    <w:rsid w:val="000E7D99"/>
    <w:rsid w:val="0017051E"/>
    <w:rsid w:val="00184A99"/>
    <w:rsid w:val="0018563E"/>
    <w:rsid w:val="00187E6E"/>
    <w:rsid w:val="00195FF0"/>
    <w:rsid w:val="00196997"/>
    <w:rsid w:val="001E18A9"/>
    <w:rsid w:val="001F6D0D"/>
    <w:rsid w:val="00212E8C"/>
    <w:rsid w:val="002166EB"/>
    <w:rsid w:val="00263789"/>
    <w:rsid w:val="002E0545"/>
    <w:rsid w:val="002F382F"/>
    <w:rsid w:val="003226C8"/>
    <w:rsid w:val="00360D09"/>
    <w:rsid w:val="00385C5D"/>
    <w:rsid w:val="003B0FC6"/>
    <w:rsid w:val="003F4C08"/>
    <w:rsid w:val="00407FDA"/>
    <w:rsid w:val="004C352E"/>
    <w:rsid w:val="004E459B"/>
    <w:rsid w:val="004E45B6"/>
    <w:rsid w:val="004F451B"/>
    <w:rsid w:val="004F5473"/>
    <w:rsid w:val="004F7CC8"/>
    <w:rsid w:val="00540DEA"/>
    <w:rsid w:val="005612C2"/>
    <w:rsid w:val="005C2A51"/>
    <w:rsid w:val="005F1719"/>
    <w:rsid w:val="006035C9"/>
    <w:rsid w:val="006150A8"/>
    <w:rsid w:val="00622C6C"/>
    <w:rsid w:val="0063127E"/>
    <w:rsid w:val="00637345"/>
    <w:rsid w:val="00651912"/>
    <w:rsid w:val="006A0C94"/>
    <w:rsid w:val="006C71C0"/>
    <w:rsid w:val="00700213"/>
    <w:rsid w:val="00712FFD"/>
    <w:rsid w:val="00732F0E"/>
    <w:rsid w:val="00733156"/>
    <w:rsid w:val="007407EF"/>
    <w:rsid w:val="007E37B9"/>
    <w:rsid w:val="007F537F"/>
    <w:rsid w:val="00804D88"/>
    <w:rsid w:val="00805670"/>
    <w:rsid w:val="00827179"/>
    <w:rsid w:val="00881CCB"/>
    <w:rsid w:val="008E4F8E"/>
    <w:rsid w:val="008E7795"/>
    <w:rsid w:val="008F6E5C"/>
    <w:rsid w:val="00911559"/>
    <w:rsid w:val="00913FF2"/>
    <w:rsid w:val="00954B0D"/>
    <w:rsid w:val="0096178B"/>
    <w:rsid w:val="009636E0"/>
    <w:rsid w:val="00980E7B"/>
    <w:rsid w:val="009B09C2"/>
    <w:rsid w:val="009C29CE"/>
    <w:rsid w:val="009C464E"/>
    <w:rsid w:val="009C5AAC"/>
    <w:rsid w:val="009D5D9F"/>
    <w:rsid w:val="009E784A"/>
    <w:rsid w:val="00A14BB1"/>
    <w:rsid w:val="00A82F30"/>
    <w:rsid w:val="00A84E81"/>
    <w:rsid w:val="00AE0D47"/>
    <w:rsid w:val="00B10D58"/>
    <w:rsid w:val="00B12A12"/>
    <w:rsid w:val="00B160B8"/>
    <w:rsid w:val="00B24CCE"/>
    <w:rsid w:val="00B45A4B"/>
    <w:rsid w:val="00B62642"/>
    <w:rsid w:val="00BA60FC"/>
    <w:rsid w:val="00BB20AD"/>
    <w:rsid w:val="00BC1590"/>
    <w:rsid w:val="00C00EE5"/>
    <w:rsid w:val="00C042A5"/>
    <w:rsid w:val="00C41EE6"/>
    <w:rsid w:val="00C955C7"/>
    <w:rsid w:val="00CB798F"/>
    <w:rsid w:val="00CD02E6"/>
    <w:rsid w:val="00CD2B90"/>
    <w:rsid w:val="00CD36BE"/>
    <w:rsid w:val="00CF1629"/>
    <w:rsid w:val="00D33290"/>
    <w:rsid w:val="00D437AA"/>
    <w:rsid w:val="00D46E38"/>
    <w:rsid w:val="00D709E9"/>
    <w:rsid w:val="00D76E56"/>
    <w:rsid w:val="00DA7056"/>
    <w:rsid w:val="00DC2691"/>
    <w:rsid w:val="00DE74AF"/>
    <w:rsid w:val="00E320F0"/>
    <w:rsid w:val="00E338F2"/>
    <w:rsid w:val="00E413B5"/>
    <w:rsid w:val="00E565AB"/>
    <w:rsid w:val="00E843CE"/>
    <w:rsid w:val="00E85DB8"/>
    <w:rsid w:val="00E9507F"/>
    <w:rsid w:val="00E965CC"/>
    <w:rsid w:val="00E97638"/>
    <w:rsid w:val="00EA12EF"/>
    <w:rsid w:val="00EE0F9E"/>
    <w:rsid w:val="00EE2713"/>
    <w:rsid w:val="00EF2D59"/>
    <w:rsid w:val="00F03F9B"/>
    <w:rsid w:val="00F20DEB"/>
    <w:rsid w:val="00F419DA"/>
    <w:rsid w:val="00F432BB"/>
    <w:rsid w:val="00F50201"/>
    <w:rsid w:val="00F73309"/>
    <w:rsid w:val="00F816E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eastAsia="Arial" w:hAnsi="Arial" w:cs="Arial"/>
    </w:rPr>
  </w:style>
  <w:style w:type="paragraph" w:styleId="10">
    <w:name w:val="heading 1"/>
    <w:basedOn w:val="a"/>
    <w:uiPriority w:val="9"/>
    <w:qFormat/>
    <w:pPr>
      <w:ind w:left="104"/>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1"/>
    </w:pPr>
    <w:rPr>
      <w:sz w:val="24"/>
      <w:szCs w:val="24"/>
    </w:rPr>
  </w:style>
  <w:style w:type="paragraph" w:styleId="a5">
    <w:name w:val="Title"/>
    <w:basedOn w:val="a"/>
    <w:link w:val="a6"/>
    <w:uiPriority w:val="10"/>
    <w:qFormat/>
    <w:pPr>
      <w:spacing w:before="90"/>
      <w:ind w:left="1194"/>
    </w:pPr>
    <w:rPr>
      <w:b/>
      <w:bCs/>
      <w:sz w:val="29"/>
      <w:szCs w:val="29"/>
      <w:u w:val="single" w:color="000000"/>
    </w:rPr>
  </w:style>
  <w:style w:type="paragraph" w:styleId="a7">
    <w:name w:val="List Paragraph"/>
    <w:basedOn w:val="a"/>
    <w:link w:val="a8"/>
    <w:uiPriority w:val="34"/>
    <w:qFormat/>
  </w:style>
  <w:style w:type="paragraph" w:customStyle="1" w:styleId="TableParagraph">
    <w:name w:val="Table Paragraph"/>
    <w:basedOn w:val="a"/>
    <w:uiPriority w:val="1"/>
    <w:qFormat/>
  </w:style>
  <w:style w:type="character" w:styleId="a9">
    <w:name w:val="Hyperlink"/>
    <w:uiPriority w:val="99"/>
    <w:rsid w:val="00FF2653"/>
    <w:rPr>
      <w:color w:val="0000FF"/>
      <w:u w:val="single"/>
    </w:rPr>
  </w:style>
  <w:style w:type="paragraph" w:styleId="Web">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a4">
    <w:name w:val="本文 (文字)"/>
    <w:basedOn w:val="a0"/>
    <w:link w:val="a3"/>
    <w:uiPriority w:val="1"/>
    <w:rsid w:val="00FF2653"/>
    <w:rPr>
      <w:rFonts w:ascii="Arial" w:eastAsia="Arial" w:hAnsi="Arial" w:cs="Arial"/>
      <w:sz w:val="24"/>
      <w:szCs w:val="24"/>
    </w:rPr>
  </w:style>
  <w:style w:type="character" w:styleId="aa">
    <w:name w:val="Strong"/>
    <w:basedOn w:val="a0"/>
    <w:uiPriority w:val="22"/>
    <w:qFormat/>
    <w:rsid w:val="00FF2653"/>
    <w:rPr>
      <w:b/>
      <w:bCs/>
    </w:rPr>
  </w:style>
  <w:style w:type="character" w:styleId="ab">
    <w:name w:val="Unresolved Mention"/>
    <w:basedOn w:val="a0"/>
    <w:uiPriority w:val="99"/>
    <w:semiHidden/>
    <w:unhideWhenUsed/>
    <w:rsid w:val="00FF2653"/>
    <w:rPr>
      <w:color w:val="605E5C"/>
      <w:shd w:val="clear" w:color="auto" w:fill="E1DFDD"/>
    </w:rPr>
  </w:style>
  <w:style w:type="paragraph" w:styleId="ac">
    <w:name w:val="header"/>
    <w:basedOn w:val="a"/>
    <w:link w:val="ad"/>
    <w:uiPriority w:val="99"/>
    <w:unhideWhenUsed/>
    <w:rsid w:val="009E784A"/>
    <w:pPr>
      <w:tabs>
        <w:tab w:val="center" w:pos="4680"/>
        <w:tab w:val="right" w:pos="9360"/>
      </w:tabs>
    </w:pPr>
  </w:style>
  <w:style w:type="character" w:customStyle="1" w:styleId="ad">
    <w:name w:val="ヘッダー (文字)"/>
    <w:basedOn w:val="a0"/>
    <w:link w:val="ac"/>
    <w:uiPriority w:val="99"/>
    <w:rsid w:val="009E784A"/>
    <w:rPr>
      <w:rFonts w:ascii="Arial" w:eastAsia="Arial" w:hAnsi="Arial" w:cs="Arial"/>
    </w:rPr>
  </w:style>
  <w:style w:type="paragraph" w:styleId="ae">
    <w:name w:val="footer"/>
    <w:basedOn w:val="a"/>
    <w:link w:val="af"/>
    <w:uiPriority w:val="99"/>
    <w:unhideWhenUsed/>
    <w:rsid w:val="009E784A"/>
    <w:pPr>
      <w:tabs>
        <w:tab w:val="center" w:pos="4680"/>
        <w:tab w:val="right" w:pos="9360"/>
      </w:tabs>
    </w:pPr>
  </w:style>
  <w:style w:type="character" w:customStyle="1" w:styleId="af">
    <w:name w:val="フッター (文字)"/>
    <w:basedOn w:val="a0"/>
    <w:link w:val="ae"/>
    <w:uiPriority w:val="99"/>
    <w:rsid w:val="009E784A"/>
    <w:rPr>
      <w:rFonts w:ascii="Arial" w:eastAsia="Arial" w:hAnsi="Arial" w:cs="Arial"/>
    </w:rPr>
  </w:style>
  <w:style w:type="paragraph" w:customStyle="1" w:styleId="ISOMB">
    <w:name w:val="ISO_MB"/>
    <w:basedOn w:val="a"/>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a"/>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a"/>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a"/>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a"/>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a"/>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a"/>
    <w:rsid w:val="00BA60FC"/>
    <w:pPr>
      <w:widowControl/>
      <w:autoSpaceDE/>
      <w:autoSpaceDN/>
      <w:spacing w:before="210" w:line="210" w:lineRule="exact"/>
    </w:pPr>
    <w:rPr>
      <w:rFonts w:eastAsia="Times New Roman" w:cs="Times New Roman"/>
      <w:sz w:val="18"/>
      <w:szCs w:val="20"/>
      <w:lang w:val="en-GB"/>
    </w:rPr>
  </w:style>
  <w:style w:type="character" w:customStyle="1" w:styleId="a6">
    <w:name w:val="表題 (文字)"/>
    <w:basedOn w:val="a0"/>
    <w:link w:val="a5"/>
    <w:uiPriority w:val="10"/>
    <w:rsid w:val="00B12A12"/>
    <w:rPr>
      <w:rFonts w:ascii="Arial" w:eastAsia="Arial" w:hAnsi="Arial" w:cs="Arial"/>
      <w:b/>
      <w:bCs/>
      <w:sz w:val="29"/>
      <w:szCs w:val="29"/>
      <w:u w:val="single" w:color="000000"/>
    </w:rPr>
  </w:style>
  <w:style w:type="character" w:customStyle="1" w:styleId="a8">
    <w:name w:val="リスト段落 (文字)"/>
    <w:basedOn w:val="a0"/>
    <w:link w:val="a7"/>
    <w:uiPriority w:val="34"/>
    <w:qFormat/>
    <w:locked/>
    <w:rsid w:val="00B12A12"/>
    <w:rPr>
      <w:rFonts w:ascii="Arial" w:eastAsia="Arial" w:hAnsi="Arial" w:cs="Arial"/>
    </w:rPr>
  </w:style>
  <w:style w:type="character" w:customStyle="1" w:styleId="11">
    <w:name w:val="スタイル1 (文字)"/>
    <w:basedOn w:val="a0"/>
    <w:link w:val="1"/>
    <w:locked/>
    <w:rsid w:val="00B12A12"/>
    <w:rPr>
      <w:rFonts w:ascii="Times New Roman" w:eastAsia="游明朝" w:hAnsi="Times New Roman" w:cs="Arial"/>
      <w:b/>
      <w:bCs/>
      <w:kern w:val="32"/>
      <w:sz w:val="32"/>
      <w:szCs w:val="32"/>
      <w:lang w:val="en-CA"/>
    </w:rPr>
  </w:style>
  <w:style w:type="paragraph" w:customStyle="1" w:styleId="1">
    <w:name w:val="スタイル1"/>
    <w:basedOn w:val="a"/>
    <w:link w:val="11"/>
    <w:qFormat/>
    <w:rsid w:val="00B12A12"/>
    <w:pPr>
      <w:keepNext/>
      <w:widowControl/>
      <w:numPr>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outlineLvl w:val="0"/>
    </w:pPr>
    <w:rPr>
      <w:rFonts w:ascii="Times New Roman" w:eastAsia="游明朝" w:hAnsi="Times New Roman"/>
      <w:b/>
      <w:bCs/>
      <w:kern w:val="32"/>
      <w:sz w:val="32"/>
      <w:szCs w:val="32"/>
      <w:lang w:val="en-CA"/>
    </w:rPr>
  </w:style>
  <w:style w:type="table" w:styleId="12">
    <w:name w:val="Grid Table 1 Light"/>
    <w:basedOn w:val="a1"/>
    <w:uiPriority w:val="46"/>
    <w:rsid w:val="00B12A12"/>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0">
    <w:name w:val="caption"/>
    <w:aliases w:val="Figure-caption,CAPTION,Figure Caption,Figure-caption1,CAPTION1,Figure Caption1,Figure-caption2,CAPTION2,Figure Caption2,Figure-caption3,CAPTION3,Figure Caption3,Figure-caption4,CAPTION4,Figure Caption4,Figure-caption5,CAPTION5,Table Captio,cap,c"/>
    <w:basedOn w:val="a"/>
    <w:next w:val="a"/>
    <w:link w:val="af1"/>
    <w:qFormat/>
    <w:rsid w:val="00E413B5"/>
    <w:pPr>
      <w:widowControl/>
      <w:autoSpaceDE/>
      <w:autoSpaceDN/>
      <w:spacing w:after="134"/>
      <w:jc w:val="center"/>
    </w:pPr>
    <w:rPr>
      <w:rFonts w:ascii="Cambria" w:eastAsia="Candara" w:hAnsi="Cambria" w:cs="Times New Roman"/>
      <w:b/>
      <w:iCs/>
      <w:sz w:val="20"/>
      <w:szCs w:val="20"/>
    </w:rPr>
  </w:style>
  <w:style w:type="character" w:customStyle="1" w:styleId="af1">
    <w:name w:val="図表番号 (文字)"/>
    <w:aliases w:val="Figure-caption (文字),CAPTION (文字),Figure Caption (文字),Figure-caption1 (文字),CAPTION1 (文字),Figure Caption1 (文字),Figure-caption2 (文字),CAPTION2 (文字),Figure Caption2 (文字),Figure-caption3 (文字),CAPTION3 (文字),Figure Caption3 (文字),Figure-caption4 (文字)"/>
    <w:link w:val="af0"/>
    <w:locked/>
    <w:rsid w:val="00E413B5"/>
    <w:rPr>
      <w:rFonts w:ascii="Cambria" w:eastAsia="Candara" w:hAnsi="Cambria" w:cs="Times New Roman"/>
      <w:b/>
      <w:iCs/>
      <w:sz w:val="20"/>
      <w:szCs w:val="20"/>
    </w:rPr>
  </w:style>
  <w:style w:type="paragraph" w:styleId="af2">
    <w:name w:val="Revision"/>
    <w:hidden/>
    <w:uiPriority w:val="99"/>
    <w:semiHidden/>
    <w:rsid w:val="00E97638"/>
    <w:pPr>
      <w:widowControl/>
      <w:autoSpaceDE/>
      <w:autoSpaceDN/>
    </w:pPr>
    <w:rPr>
      <w:rFonts w:ascii="Arial" w:eastAsia="Arial" w:hAnsi="Arial" w:cs="Arial"/>
    </w:rPr>
  </w:style>
  <w:style w:type="character" w:styleId="af3">
    <w:name w:val="annotation reference"/>
    <w:basedOn w:val="a0"/>
    <w:uiPriority w:val="99"/>
    <w:semiHidden/>
    <w:unhideWhenUsed/>
    <w:rsid w:val="00733156"/>
    <w:rPr>
      <w:sz w:val="16"/>
      <w:szCs w:val="16"/>
    </w:rPr>
  </w:style>
  <w:style w:type="paragraph" w:styleId="af4">
    <w:name w:val="annotation text"/>
    <w:basedOn w:val="a"/>
    <w:link w:val="af5"/>
    <w:uiPriority w:val="99"/>
    <w:semiHidden/>
    <w:unhideWhenUsed/>
    <w:rsid w:val="00733156"/>
    <w:rPr>
      <w:sz w:val="20"/>
      <w:szCs w:val="20"/>
    </w:rPr>
  </w:style>
  <w:style w:type="character" w:customStyle="1" w:styleId="af5">
    <w:name w:val="コメント文字列 (文字)"/>
    <w:basedOn w:val="a0"/>
    <w:link w:val="af4"/>
    <w:uiPriority w:val="99"/>
    <w:semiHidden/>
    <w:rsid w:val="00733156"/>
    <w:rPr>
      <w:rFonts w:ascii="Arial" w:eastAsia="Arial" w:hAnsi="Arial" w:cs="Arial"/>
      <w:sz w:val="20"/>
      <w:szCs w:val="20"/>
    </w:rPr>
  </w:style>
  <w:style w:type="paragraph" w:styleId="af6">
    <w:name w:val="annotation subject"/>
    <w:basedOn w:val="af4"/>
    <w:next w:val="af4"/>
    <w:link w:val="af7"/>
    <w:uiPriority w:val="99"/>
    <w:semiHidden/>
    <w:unhideWhenUsed/>
    <w:rsid w:val="00733156"/>
    <w:rPr>
      <w:b/>
      <w:bCs/>
    </w:rPr>
  </w:style>
  <w:style w:type="character" w:customStyle="1" w:styleId="af7">
    <w:name w:val="コメント内容 (文字)"/>
    <w:basedOn w:val="af5"/>
    <w:link w:val="af6"/>
    <w:uiPriority w:val="99"/>
    <w:semiHidden/>
    <w:rsid w:val="00733156"/>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641">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449993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96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vsdx"/><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12</TotalTime>
  <Pages>11</Pages>
  <Words>3462</Words>
  <Characters>19736</Characters>
  <Application>Microsoft Office Word</Application>
  <DocSecurity>0</DocSecurity>
  <Lines>164</Lines>
  <Paragraphs>46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Text of ISO/IEC 23090-2 Draft AMD 1 Server-side dynamic adaptation</vt:lpstr>
      <vt:lpstr/>
    </vt:vector>
  </TitlesOfParts>
  <Manager/>
  <Company/>
  <LinksUpToDate>false</LinksUpToDate>
  <CharactersWithSpaces>23152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23090-2 Draft AMD 1 Server-side dynamic adaptation</dc:title>
  <dc:subject/>
  <dc:creator>Xin Wang</dc:creator>
  <cp:keywords/>
  <dc:description/>
  <cp:lastModifiedBy>Katsumata, Mitsuru (SEC)</cp:lastModifiedBy>
  <cp:revision>9</cp:revision>
  <dcterms:created xsi:type="dcterms:W3CDTF">2024-04-26T19:50:00Z</dcterms:created>
  <dcterms:modified xsi:type="dcterms:W3CDTF">2024-05-10T05:03:00Z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1205</vt:lpwstr>
  </property>
  <property fmtid="{D5CDD505-2E9C-101B-9397-08002B2CF9AE}" pid="3" name="MDMSNumber">
    <vt:lpwstr>23815</vt:lpwstr>
  </property>
  <property fmtid="{D5CDD505-2E9C-101B-9397-08002B2CF9AE}" pid="4" name="Date completed">
    <vt:lpwstr>2024-05-17</vt:lpwstr>
  </property>
  <property fmtid="{D5CDD505-2E9C-101B-9397-08002B2CF9AE}" pid="5" name="MSIP_Label_1f8e20e6-048a-4bad-a26b-318dd1cd4d47_Enabled">
    <vt:lpwstr>true</vt:lpwstr>
  </property>
  <property fmtid="{D5CDD505-2E9C-101B-9397-08002B2CF9AE}" pid="6" name="MSIP_Label_1f8e20e6-048a-4bad-a26b-318dd1cd4d47_SetDate">
    <vt:lpwstr>2024-05-09T07:06:38Z</vt:lpwstr>
  </property>
  <property fmtid="{D5CDD505-2E9C-101B-9397-08002B2CF9AE}" pid="7" name="MSIP_Label_1f8e20e6-048a-4bad-a26b-318dd1cd4d47_Method">
    <vt:lpwstr>Privileged</vt:lpwstr>
  </property>
  <property fmtid="{D5CDD505-2E9C-101B-9397-08002B2CF9AE}" pid="8" name="MSIP_Label_1f8e20e6-048a-4bad-a26b-318dd1cd4d47_Name">
    <vt:lpwstr>1f8e20e6-048a-4bad-a26b-318dd1cd4d47</vt:lpwstr>
  </property>
  <property fmtid="{D5CDD505-2E9C-101B-9397-08002B2CF9AE}" pid="9" name="MSIP_Label_1f8e20e6-048a-4bad-a26b-318dd1cd4d47_SiteId">
    <vt:lpwstr>66c65d8a-9158-4521-a2d8-664963db48e4</vt:lpwstr>
  </property>
  <property fmtid="{D5CDD505-2E9C-101B-9397-08002B2CF9AE}" pid="10" name="MSIP_Label_1f8e20e6-048a-4bad-a26b-318dd1cd4d47_ActionId">
    <vt:lpwstr>b5d20770-59d1-4f98-83e2-04990b231678</vt:lpwstr>
  </property>
  <property fmtid="{D5CDD505-2E9C-101B-9397-08002B2CF9AE}" pid="11" name="MSIP_Label_1f8e20e6-048a-4bad-a26b-318dd1cd4d47_ContentBits">
    <vt:lpwstr>0</vt:lpwstr>
  </property>
</Properties>
</file>