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F891E7B" w:rsidR="001A33D0" w:rsidRPr="00AE3765" w:rsidRDefault="001A33D0" w:rsidP="001A33D0">
      <w:pPr>
        <w:jc w:val="right"/>
        <w:rPr>
          <w:b/>
          <w:sz w:val="28"/>
          <w:szCs w:val="28"/>
          <w:lang w:val="en-CA"/>
        </w:rPr>
      </w:pPr>
      <w:r w:rsidRPr="00AE3765">
        <w:rPr>
          <w:b/>
          <w:noProof/>
          <w:sz w:val="28"/>
          <w:szCs w:val="28"/>
          <w:lang w:val="en-CA"/>
        </w:rPr>
        <w:t>ISO</w:t>
      </w:r>
      <w:r w:rsidR="00E148DD" w:rsidRPr="00AE3765">
        <w:rPr>
          <w:b/>
          <w:noProof/>
          <w:sz w:val="28"/>
          <w:szCs w:val="28"/>
          <w:lang w:val="en-CA"/>
        </w:rPr>
        <w:t>/IEC</w:t>
      </w:r>
      <w:r w:rsidRPr="00AE3765">
        <w:rPr>
          <w:b/>
          <w:noProof/>
          <w:sz w:val="28"/>
          <w:szCs w:val="28"/>
          <w:lang w:val="en-CA"/>
        </w:rPr>
        <w:t> </w:t>
      </w:r>
      <w:r w:rsidR="00E148DD" w:rsidRPr="00AE3765">
        <w:rPr>
          <w:b/>
          <w:noProof/>
          <w:sz w:val="28"/>
          <w:szCs w:val="28"/>
          <w:lang w:val="en-CA"/>
        </w:rPr>
        <w:t>23008</w:t>
      </w:r>
      <w:r w:rsidRPr="00AE3765">
        <w:rPr>
          <w:b/>
          <w:noProof/>
          <w:sz w:val="28"/>
          <w:szCs w:val="28"/>
          <w:lang w:val="en-CA"/>
        </w:rPr>
        <w:t>-</w:t>
      </w:r>
      <w:r w:rsidR="00E148DD" w:rsidRPr="00AE3765">
        <w:rPr>
          <w:b/>
          <w:noProof/>
          <w:sz w:val="28"/>
          <w:szCs w:val="28"/>
          <w:lang w:val="en-CA"/>
        </w:rPr>
        <w:t>12</w:t>
      </w:r>
      <w:r w:rsidRPr="00AE3765">
        <w:rPr>
          <w:b/>
          <w:noProof/>
          <w:sz w:val="28"/>
          <w:szCs w:val="28"/>
          <w:lang w:val="en-CA"/>
        </w:rPr>
        <w:t>:</w:t>
      </w:r>
      <w:r w:rsidR="00E56A1E" w:rsidRPr="00AE3765">
        <w:rPr>
          <w:b/>
          <w:noProof/>
          <w:sz w:val="28"/>
          <w:szCs w:val="28"/>
          <w:lang w:val="en-CA"/>
        </w:rPr>
        <w:t>20</w:t>
      </w:r>
      <w:r w:rsidR="00F047D4" w:rsidRPr="00AE3765">
        <w:rPr>
          <w:b/>
          <w:noProof/>
          <w:sz w:val="28"/>
          <w:szCs w:val="28"/>
          <w:lang w:val="en-CA"/>
        </w:rPr>
        <w:t>xx</w:t>
      </w:r>
      <w:r w:rsidR="006E0234" w:rsidRPr="00AE3765">
        <w:rPr>
          <w:b/>
          <w:noProof/>
          <w:sz w:val="28"/>
          <w:szCs w:val="28"/>
          <w:lang w:val="en-CA"/>
        </w:rPr>
        <w:t>/</w:t>
      </w:r>
      <w:r w:rsidR="0042084A" w:rsidRPr="00AE3765">
        <w:rPr>
          <w:b/>
          <w:noProof/>
          <w:sz w:val="28"/>
          <w:szCs w:val="28"/>
          <w:lang w:val="en-CA"/>
        </w:rPr>
        <w:t xml:space="preserve">AMD </w:t>
      </w:r>
      <w:r w:rsidR="00AA72AC" w:rsidRPr="00AE3765">
        <w:rPr>
          <w:b/>
          <w:noProof/>
          <w:sz w:val="28"/>
          <w:szCs w:val="28"/>
          <w:lang w:val="en-CA"/>
        </w:rPr>
        <w:t>2</w:t>
      </w:r>
      <w:r w:rsidR="006E0234" w:rsidRPr="00AE3765">
        <w:rPr>
          <w:b/>
          <w:noProof/>
          <w:sz w:val="28"/>
          <w:szCs w:val="28"/>
          <w:lang w:val="en-CA"/>
        </w:rPr>
        <w:t>:</w:t>
      </w:r>
      <w:r w:rsidR="00E56A1E" w:rsidRPr="00AE3765">
        <w:rPr>
          <w:b/>
          <w:noProof/>
          <w:sz w:val="28"/>
          <w:szCs w:val="28"/>
          <w:lang w:val="en-CA"/>
        </w:rPr>
        <w:t>20</w:t>
      </w:r>
      <w:r w:rsidR="00F047D4" w:rsidRPr="00AE3765">
        <w:rPr>
          <w:b/>
          <w:noProof/>
          <w:sz w:val="28"/>
          <w:szCs w:val="28"/>
          <w:lang w:val="en-CA"/>
        </w:rPr>
        <w:t>xx</w:t>
      </w:r>
      <w:r w:rsidR="006E0234" w:rsidRPr="00AE3765">
        <w:rPr>
          <w:b/>
          <w:noProof/>
          <w:sz w:val="28"/>
          <w:szCs w:val="28"/>
          <w:lang w:val="en-CA"/>
        </w:rPr>
        <w:t>(E)</w:t>
      </w:r>
    </w:p>
    <w:p w14:paraId="0892C326" w14:textId="5DA86220" w:rsidR="001A33D0" w:rsidRPr="00AE3765" w:rsidRDefault="001A33D0" w:rsidP="001A33D0">
      <w:pPr>
        <w:jc w:val="right"/>
        <w:rPr>
          <w:lang w:val="en-CA"/>
        </w:rPr>
      </w:pPr>
      <w:r w:rsidRPr="00AE3765">
        <w:rPr>
          <w:noProof/>
          <w:lang w:val="en-CA"/>
        </w:rPr>
        <w:t>ISO</w:t>
      </w:r>
      <w:r w:rsidR="00E148DD" w:rsidRPr="00AE3765">
        <w:rPr>
          <w:noProof/>
          <w:lang w:val="en-CA"/>
        </w:rPr>
        <w:t>/IEC</w:t>
      </w:r>
      <w:r w:rsidRPr="00AE3765">
        <w:rPr>
          <w:noProof/>
          <w:lang w:val="en-CA"/>
        </w:rPr>
        <w:t> </w:t>
      </w:r>
      <w:r w:rsidR="00E148DD" w:rsidRPr="00AE3765">
        <w:rPr>
          <w:noProof/>
          <w:lang w:val="en-CA"/>
        </w:rPr>
        <w:t>J</w:t>
      </w:r>
      <w:r w:rsidRPr="00AE3765">
        <w:rPr>
          <w:lang w:val="en-CA"/>
        </w:rPr>
        <w:t>TC</w:t>
      </w:r>
      <w:r w:rsidR="00E148DD" w:rsidRPr="00AE3765">
        <w:rPr>
          <w:lang w:val="en-CA"/>
        </w:rPr>
        <w:t>1</w:t>
      </w:r>
      <w:r w:rsidRPr="00AE3765">
        <w:rPr>
          <w:lang w:val="en-CA"/>
        </w:rPr>
        <w:t>/SC </w:t>
      </w:r>
      <w:r w:rsidR="00E148DD" w:rsidRPr="00AE3765">
        <w:rPr>
          <w:noProof/>
          <w:lang w:val="en-CA"/>
        </w:rPr>
        <w:t>29</w:t>
      </w:r>
    </w:p>
    <w:p w14:paraId="01554D38" w14:textId="77777777" w:rsidR="001A33D0" w:rsidRPr="00AE3765" w:rsidRDefault="001A33D0" w:rsidP="001A33D0">
      <w:pPr>
        <w:spacing w:after="2000"/>
        <w:jc w:val="right"/>
        <w:rPr>
          <w:lang w:val="en-CA"/>
        </w:rPr>
      </w:pPr>
      <w:bookmarkStart w:id="0" w:name="CVP_Secretariat_Loca"/>
      <w:r w:rsidRPr="00AE3765">
        <w:rPr>
          <w:lang w:val="en-CA"/>
        </w:rPr>
        <w:t>Secretariat</w:t>
      </w:r>
      <w:bookmarkEnd w:id="0"/>
      <w:r w:rsidRPr="00AE3765">
        <w:rPr>
          <w:lang w:val="en-CA"/>
        </w:rPr>
        <w:t xml:space="preserve">: </w:t>
      </w:r>
      <w:r w:rsidR="00E148DD" w:rsidRPr="00AE3765">
        <w:rPr>
          <w:noProof/>
          <w:lang w:val="en-CA"/>
        </w:rPr>
        <w:t>JISC</w:t>
      </w:r>
    </w:p>
    <w:p w14:paraId="40800A9A" w14:textId="2C02FF8A" w:rsidR="001A33D0" w:rsidRPr="00AE3765" w:rsidRDefault="00E148DD" w:rsidP="001A33D0">
      <w:pPr>
        <w:spacing w:line="360" w:lineRule="atLeast"/>
        <w:jc w:val="left"/>
        <w:rPr>
          <w:b/>
          <w:sz w:val="32"/>
          <w:szCs w:val="32"/>
          <w:lang w:val="en-CA"/>
        </w:rPr>
      </w:pPr>
      <w:r w:rsidRPr="00AE3765">
        <w:rPr>
          <w:b/>
          <w:sz w:val="32"/>
          <w:szCs w:val="32"/>
          <w:lang w:val="en-CA"/>
        </w:rPr>
        <w:t xml:space="preserve">Information technology — High efficiency coding and media delivery in heterogeneous environments — Part 12: Image File Format — Amendment </w:t>
      </w:r>
      <w:r w:rsidR="00AA72AC" w:rsidRPr="00AE3765">
        <w:rPr>
          <w:b/>
          <w:sz w:val="32"/>
          <w:szCs w:val="32"/>
          <w:lang w:val="en-CA"/>
        </w:rPr>
        <w:t>2</w:t>
      </w:r>
      <w:r w:rsidRPr="00AE3765">
        <w:rPr>
          <w:b/>
          <w:sz w:val="32"/>
          <w:szCs w:val="32"/>
          <w:lang w:val="en-CA"/>
        </w:rPr>
        <w:t xml:space="preserve">: </w:t>
      </w:r>
      <w:r w:rsidR="00213CDC" w:rsidRPr="00AE3765">
        <w:rPr>
          <w:b/>
          <w:sz w:val="32"/>
          <w:szCs w:val="32"/>
          <w:lang w:val="en-CA"/>
        </w:rPr>
        <w:t>Support for tone map derived items and other improvements</w:t>
      </w:r>
    </w:p>
    <w:p w14:paraId="0B2384B3" w14:textId="77777777" w:rsidR="001A33D0" w:rsidRPr="00AE3765" w:rsidRDefault="001A33D0" w:rsidP="001A33D0">
      <w:pPr>
        <w:spacing w:before="2000"/>
        <w:rPr>
          <w:lang w:val="en-CA"/>
        </w:rPr>
      </w:pPr>
    </w:p>
    <w:p w14:paraId="6CA6824B" w14:textId="7DC66E9C" w:rsidR="001A33D0" w:rsidRPr="00AE3765" w:rsidRDefault="00F047D4"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AE3765">
        <w:rPr>
          <w:sz w:val="80"/>
          <w:szCs w:val="80"/>
          <w:lang w:val="en-CA"/>
        </w:rPr>
        <w:t xml:space="preserve">Preliminary </w:t>
      </w:r>
      <w:r w:rsidR="00752104" w:rsidRPr="00AE3765">
        <w:rPr>
          <w:sz w:val="80"/>
          <w:szCs w:val="80"/>
          <w:lang w:val="en-CA"/>
        </w:rPr>
        <w:t>WD</w:t>
      </w:r>
      <w:r w:rsidR="00E56A1E" w:rsidRPr="00AE3765">
        <w:rPr>
          <w:sz w:val="80"/>
          <w:szCs w:val="80"/>
          <w:lang w:val="en-CA"/>
        </w:rPr>
        <w:t xml:space="preserve"> </w:t>
      </w:r>
      <w:r w:rsidR="001A33D0" w:rsidRPr="00AE3765">
        <w:rPr>
          <w:sz w:val="80"/>
          <w:szCs w:val="80"/>
          <w:lang w:val="en-CA"/>
        </w:rPr>
        <w:t>stage</w:t>
      </w:r>
    </w:p>
    <w:p w14:paraId="4AE16B16" w14:textId="77777777" w:rsidR="001A33D0" w:rsidRPr="00AE3765" w:rsidRDefault="001A33D0" w:rsidP="001A33D0">
      <w:pPr>
        <w:spacing w:after="120"/>
        <w:rPr>
          <w:lang w:val="en-CA"/>
        </w:rPr>
      </w:pPr>
    </w:p>
    <w:p w14:paraId="2A43E91C" w14:textId="77777777" w:rsidR="001A33D0" w:rsidRPr="00AE3765" w:rsidRDefault="001A33D0" w:rsidP="001A33D0">
      <w:pPr>
        <w:rPr>
          <w:lang w:val="en-CA"/>
        </w:rPr>
      </w:pPr>
    </w:p>
    <w:p w14:paraId="0A528DA6" w14:textId="77777777" w:rsidR="001A33D0" w:rsidRPr="00AE3765" w:rsidRDefault="001A33D0" w:rsidP="001A33D0">
      <w:pPr>
        <w:rPr>
          <w:lang w:val="en-CA"/>
        </w:rPr>
        <w:sectPr w:rsidR="001A33D0" w:rsidRPr="00AE3765" w:rsidSect="00E8043B">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lang w:val="en-CA"/>
        </w:rPr>
      </w:pPr>
      <w:r w:rsidRPr="00AE3765">
        <w:rPr>
          <w:b/>
          <w:szCs w:val="24"/>
          <w:lang w:val="en-CA"/>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AE3765">
        <w:rPr>
          <w:szCs w:val="24"/>
          <w:lang w:val="en-CA"/>
        </w:rPr>
        <w:t>stored</w:t>
      </w:r>
      <w:proofErr w:type="gramEnd"/>
      <w:r w:rsidRPr="00AE3765">
        <w:rPr>
          <w:szCs w:val="24"/>
          <w:lang w:val="en-CA"/>
        </w:rPr>
        <w:t xml:space="preserve">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Case </w:t>
      </w:r>
      <w:proofErr w:type="spellStart"/>
      <w:r w:rsidRPr="00AE3765">
        <w:rPr>
          <w:szCs w:val="24"/>
          <w:lang w:val="en-CA"/>
        </w:rPr>
        <w:t>postale</w:t>
      </w:r>
      <w:proofErr w:type="spellEnd"/>
      <w:r w:rsidRPr="00AE3765">
        <w:rPr>
          <w:szCs w:val="24"/>
          <w:lang w:val="en-CA"/>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Web www.iso.org</w:t>
      </w:r>
    </w:p>
    <w:p w14:paraId="04965F3F"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Violators may be prosecuted.</w:t>
      </w:r>
    </w:p>
    <w:p w14:paraId="3E510047" w14:textId="77777777" w:rsidR="0033616F" w:rsidRPr="00AE3765" w:rsidRDefault="0033616F">
      <w:pPr>
        <w:tabs>
          <w:tab w:val="clear" w:pos="403"/>
        </w:tabs>
        <w:spacing w:after="0" w:line="240" w:lineRule="auto"/>
        <w:jc w:val="left"/>
        <w:rPr>
          <w:b/>
          <w:sz w:val="28"/>
          <w:lang w:val="en-CA"/>
        </w:rPr>
      </w:pPr>
      <w:r w:rsidRPr="00AE3765">
        <w:rPr>
          <w:lang w:val="en-CA"/>
        </w:rPr>
        <w:br w:type="page"/>
      </w:r>
    </w:p>
    <w:p w14:paraId="0EAFA32C" w14:textId="07C8D2F0" w:rsidR="001A33D0" w:rsidRPr="00AE3765" w:rsidRDefault="001A33D0" w:rsidP="001A33D0">
      <w:pPr>
        <w:pStyle w:val="zzContents"/>
        <w:spacing w:before="0"/>
        <w:rPr>
          <w:lang w:val="en-CA"/>
        </w:rPr>
      </w:pPr>
      <w:r w:rsidRPr="00AE3765">
        <w:rPr>
          <w:lang w:val="en-CA"/>
        </w:rPr>
        <w:lastRenderedPageBreak/>
        <w:t>Contents</w:t>
      </w:r>
    </w:p>
    <w:p w14:paraId="5817CFDC" w14:textId="036E37D8" w:rsidR="000F7812" w:rsidRPr="00314835" w:rsidRDefault="00812959">
      <w:pPr>
        <w:pStyle w:val="TOC1"/>
        <w:tabs>
          <w:tab w:val="right" w:leader="dot" w:pos="9741"/>
        </w:tabs>
        <w:rPr>
          <w:ins w:id="3" w:author="Dimitri Podborski" w:date="2024-02-13T17:45:00Z"/>
          <w:rFonts w:eastAsiaTheme="minorEastAsia" w:cstheme="minorBidi"/>
          <w:b w:val="0"/>
          <w:bCs w:val="0"/>
          <w:i w:val="0"/>
          <w:iCs w:val="0"/>
          <w:noProof/>
          <w:kern w:val="2"/>
          <w:lang w:val="en-CA"/>
          <w14:ligatures w14:val="standardContextual"/>
        </w:rPr>
      </w:pPr>
      <w:r w:rsidRPr="00AE3765">
        <w:rPr>
          <w:lang w:val="en-CA"/>
        </w:rPr>
        <w:fldChar w:fldCharType="begin"/>
      </w:r>
      <w:r w:rsidRPr="00AE3765">
        <w:rPr>
          <w:lang w:val="en-CA"/>
        </w:rPr>
        <w:instrText xml:space="preserve"> TOC \o "</w:instrText>
      </w:r>
      <w:r w:rsidR="004B4759" w:rsidRPr="00AE3765">
        <w:rPr>
          <w:lang w:val="en-CA"/>
        </w:rPr>
        <w:instrText>1</w:instrText>
      </w:r>
      <w:r w:rsidRPr="00AE3765">
        <w:rPr>
          <w:lang w:val="en-CA"/>
        </w:rPr>
        <w:instrText xml:space="preserve">-3" \h \z \t "Heading 1;1;a2;2;a3;3;ANNEX;1;Biblio Title;1;Foreword Title;1;Intro Title;1" </w:instrText>
      </w:r>
      <w:r w:rsidRPr="00AE3765">
        <w:rPr>
          <w:lang w:val="en-CA"/>
        </w:rPr>
        <w:fldChar w:fldCharType="separate"/>
      </w:r>
      <w:ins w:id="4" w:author="Dimitri Podborski" w:date="2024-02-13T17:45:00Z">
        <w:r w:rsidR="000F7812" w:rsidRPr="00314835">
          <w:rPr>
            <w:rStyle w:val="Hyperlink"/>
            <w:noProof/>
            <w:lang w:val="en-CA"/>
          </w:rPr>
          <w:fldChar w:fldCharType="begin"/>
        </w:r>
        <w:r w:rsidR="000F7812" w:rsidRPr="00314835">
          <w:rPr>
            <w:rStyle w:val="Hyperlink"/>
            <w:noProof/>
            <w:lang w:val="en-CA"/>
          </w:rPr>
          <w:instrText xml:space="preserve"> </w:instrText>
        </w:r>
        <w:r w:rsidR="000F7812" w:rsidRPr="00314835">
          <w:rPr>
            <w:noProof/>
            <w:lang w:val="en-CA"/>
          </w:rPr>
          <w:instrText>HYPERLINK \l "_Toc158738729"</w:instrText>
        </w:r>
        <w:r w:rsidR="000F7812" w:rsidRPr="00314835">
          <w:rPr>
            <w:rStyle w:val="Hyperlink"/>
            <w:noProof/>
            <w:lang w:val="en-CA"/>
          </w:rPr>
          <w:instrText xml:space="preserve"> </w:instrText>
        </w:r>
        <w:r w:rsidR="000F7812" w:rsidRPr="00314835">
          <w:rPr>
            <w:rStyle w:val="Hyperlink"/>
            <w:noProof/>
            <w:lang w:val="en-CA"/>
          </w:rPr>
        </w:r>
        <w:r w:rsidR="000F7812" w:rsidRPr="00314835">
          <w:rPr>
            <w:rStyle w:val="Hyperlink"/>
            <w:noProof/>
            <w:lang w:val="en-CA"/>
          </w:rPr>
          <w:fldChar w:fldCharType="separate"/>
        </w:r>
        <w:r w:rsidR="000F7812" w:rsidRPr="00AE3765">
          <w:rPr>
            <w:rStyle w:val="Hyperlink"/>
            <w:noProof/>
            <w:lang w:val="en-CA"/>
          </w:rPr>
          <w:t>Foreword</w:t>
        </w:r>
        <w:r w:rsidR="000F7812" w:rsidRPr="00314835">
          <w:rPr>
            <w:noProof/>
            <w:webHidden/>
            <w:lang w:val="en-CA"/>
          </w:rPr>
          <w:tab/>
        </w:r>
        <w:r w:rsidR="000F7812" w:rsidRPr="00314835">
          <w:rPr>
            <w:noProof/>
            <w:webHidden/>
            <w:lang w:val="en-CA"/>
          </w:rPr>
          <w:fldChar w:fldCharType="begin"/>
        </w:r>
        <w:r w:rsidR="000F7812" w:rsidRPr="00314835">
          <w:rPr>
            <w:noProof/>
            <w:webHidden/>
            <w:lang w:val="en-CA"/>
          </w:rPr>
          <w:instrText xml:space="preserve"> PAGEREF _Toc158738729 \h </w:instrText>
        </w:r>
      </w:ins>
      <w:r w:rsidR="000F7812" w:rsidRPr="00314835">
        <w:rPr>
          <w:noProof/>
          <w:webHidden/>
          <w:lang w:val="en-CA"/>
        </w:rPr>
      </w:r>
      <w:r w:rsidR="000F7812" w:rsidRPr="00314835">
        <w:rPr>
          <w:noProof/>
          <w:webHidden/>
          <w:lang w:val="en-CA"/>
        </w:rPr>
        <w:fldChar w:fldCharType="separate"/>
      </w:r>
      <w:ins w:id="5" w:author="Dimitri Podborski" w:date="2024-02-13T17:45:00Z">
        <w:r w:rsidR="000F7812" w:rsidRPr="00314835">
          <w:rPr>
            <w:noProof/>
            <w:webHidden/>
            <w:lang w:val="en-CA"/>
          </w:rPr>
          <w:t>v</w:t>
        </w:r>
        <w:r w:rsidR="000F7812" w:rsidRPr="00314835">
          <w:rPr>
            <w:noProof/>
            <w:webHidden/>
            <w:lang w:val="en-CA"/>
          </w:rPr>
          <w:fldChar w:fldCharType="end"/>
        </w:r>
        <w:r w:rsidR="000F7812" w:rsidRPr="00314835">
          <w:rPr>
            <w:rStyle w:val="Hyperlink"/>
            <w:noProof/>
            <w:lang w:val="en-CA"/>
          </w:rPr>
          <w:fldChar w:fldCharType="end"/>
        </w:r>
      </w:ins>
    </w:p>
    <w:p w14:paraId="248E073C" w14:textId="48955E98" w:rsidR="000F7812" w:rsidRPr="00314835" w:rsidRDefault="000F7812">
      <w:pPr>
        <w:pStyle w:val="TOC1"/>
        <w:tabs>
          <w:tab w:val="left" w:pos="440"/>
          <w:tab w:val="right" w:leader="dot" w:pos="9741"/>
        </w:tabs>
        <w:rPr>
          <w:ins w:id="6" w:author="Dimitri Podborski" w:date="2024-02-13T17:45:00Z"/>
          <w:rFonts w:eastAsiaTheme="minorEastAsia" w:cstheme="minorBidi"/>
          <w:b w:val="0"/>
          <w:bCs w:val="0"/>
          <w:i w:val="0"/>
          <w:iCs w:val="0"/>
          <w:noProof/>
          <w:kern w:val="2"/>
          <w:lang w:val="en-CA"/>
          <w14:ligatures w14:val="standardContextual"/>
        </w:rPr>
      </w:pPr>
      <w:ins w:id="7"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"_Toc158738730"</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1</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Coding Constraints box related changes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_Toc158738730 \h </w:instrText>
        </w:r>
      </w:ins>
      <w:r w:rsidRPr="00314835">
        <w:rPr>
          <w:noProof/>
          <w:webHidden/>
          <w:lang w:val="en-CA"/>
        </w:rPr>
      </w:r>
      <w:r w:rsidRPr="00314835">
        <w:rPr>
          <w:noProof/>
          <w:webHidden/>
          <w:lang w:val="en-CA"/>
        </w:rPr>
        <w:fldChar w:fldCharType="separate"/>
      </w:r>
      <w:ins w:id="8" w:author="Dimitri Podborski" w:date="2024-02-13T17:45:00Z">
        <w:r w:rsidRPr="00314835">
          <w:rPr>
            <w:noProof/>
            <w:webHidden/>
            <w:lang w:val="en-CA"/>
          </w:rPr>
          <w:t>1</w:t>
        </w:r>
        <w:r w:rsidRPr="00314835">
          <w:rPr>
            <w:noProof/>
            <w:webHidden/>
            <w:lang w:val="en-CA"/>
          </w:rPr>
          <w:fldChar w:fldCharType="end"/>
        </w:r>
        <w:r w:rsidRPr="00314835">
          <w:rPr>
            <w:rStyle w:val="Hyperlink"/>
            <w:noProof/>
            <w:lang w:val="en-CA"/>
          </w:rPr>
          <w:fldChar w:fldCharType="end"/>
        </w:r>
      </w:ins>
    </w:p>
    <w:p w14:paraId="77B85A3E" w14:textId="687C5233" w:rsidR="000F7812" w:rsidRPr="00314835" w:rsidRDefault="000F7812">
      <w:pPr>
        <w:pStyle w:val="TOC1"/>
        <w:tabs>
          <w:tab w:val="left" w:pos="440"/>
          <w:tab w:val="right" w:leader="dot" w:pos="9741"/>
        </w:tabs>
        <w:rPr>
          <w:ins w:id="9" w:author="Dimitri Podborski" w:date="2024-02-13T17:45:00Z"/>
          <w:rFonts w:eastAsiaTheme="minorEastAsia" w:cstheme="minorBidi"/>
          <w:b w:val="0"/>
          <w:bCs w:val="0"/>
          <w:i w:val="0"/>
          <w:iCs w:val="0"/>
          <w:noProof/>
          <w:kern w:val="2"/>
          <w:lang w:val="en-CA"/>
          <w14:ligatures w14:val="standardContextual"/>
        </w:rPr>
      </w:pPr>
      <w:ins w:id="10"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"_Toc158738731"</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2</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New tone-map derivation item</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_Toc158738731 \h </w:instrText>
        </w:r>
      </w:ins>
      <w:r w:rsidRPr="00314835">
        <w:rPr>
          <w:noProof/>
          <w:webHidden/>
          <w:lang w:val="en-CA"/>
        </w:rPr>
      </w:r>
      <w:r w:rsidRPr="00314835">
        <w:rPr>
          <w:noProof/>
          <w:webHidden/>
          <w:lang w:val="en-CA"/>
        </w:rPr>
        <w:fldChar w:fldCharType="separate"/>
      </w:r>
      <w:ins w:id="11" w:author="Dimitri Podborski" w:date="2024-02-13T17:45:00Z">
        <w:r w:rsidRPr="00314835">
          <w:rPr>
            <w:noProof/>
            <w:webHidden/>
            <w:lang w:val="en-CA"/>
          </w:rPr>
          <w:t>2</w:t>
        </w:r>
        <w:r w:rsidRPr="00314835">
          <w:rPr>
            <w:noProof/>
            <w:webHidden/>
            <w:lang w:val="en-CA"/>
          </w:rPr>
          <w:fldChar w:fldCharType="end"/>
        </w:r>
        <w:r w:rsidRPr="00314835">
          <w:rPr>
            <w:rStyle w:val="Hyperlink"/>
            <w:noProof/>
            <w:lang w:val="en-CA"/>
          </w:rPr>
          <w:fldChar w:fldCharType="end"/>
        </w:r>
      </w:ins>
    </w:p>
    <w:p w14:paraId="766AE75E" w14:textId="6758AD5F" w:rsidR="000F7812" w:rsidRPr="00314835" w:rsidRDefault="000F7812">
      <w:pPr>
        <w:pStyle w:val="TOC2"/>
        <w:tabs>
          <w:tab w:val="left" w:pos="1320"/>
          <w:tab w:val="right" w:leader="dot" w:pos="9741"/>
        </w:tabs>
        <w:rPr>
          <w:ins w:id="12" w:author="Dimitri Podborski" w:date="2024-02-13T17:45:00Z"/>
          <w:rFonts w:eastAsiaTheme="minorEastAsia" w:cstheme="minorBidi"/>
          <w:b w:val="0"/>
          <w:bCs w:val="0"/>
          <w:noProof/>
          <w:kern w:val="2"/>
          <w:sz w:val="24"/>
          <w:szCs w:val="24"/>
          <w:lang w:val="en-CA"/>
          <w14:ligatures w14:val="standardContextual"/>
        </w:rPr>
      </w:pPr>
      <w:ins w:id="13"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"_Toc158738732"</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6.6.2.4</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Tone-map derivation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_Toc158738732 \h </w:instrText>
        </w:r>
      </w:ins>
      <w:r w:rsidRPr="00314835">
        <w:rPr>
          <w:noProof/>
          <w:webHidden/>
          <w:lang w:val="en-CA"/>
        </w:rPr>
      </w:r>
      <w:r w:rsidRPr="00314835">
        <w:rPr>
          <w:noProof/>
          <w:webHidden/>
          <w:lang w:val="en-CA"/>
        </w:rPr>
        <w:fldChar w:fldCharType="separate"/>
      </w:r>
      <w:ins w:id="14" w:author="Dimitri Podborski" w:date="2024-02-13T17:45:00Z">
        <w:r w:rsidRPr="00314835">
          <w:rPr>
            <w:noProof/>
            <w:webHidden/>
            <w:lang w:val="en-CA"/>
          </w:rPr>
          <w:t>3</w:t>
        </w:r>
        <w:r w:rsidRPr="00314835">
          <w:rPr>
            <w:noProof/>
            <w:webHidden/>
            <w:lang w:val="en-CA"/>
          </w:rPr>
          <w:fldChar w:fldCharType="end"/>
        </w:r>
        <w:r w:rsidRPr="00314835">
          <w:rPr>
            <w:rStyle w:val="Hyperlink"/>
            <w:noProof/>
            <w:lang w:val="en-CA"/>
          </w:rPr>
          <w:fldChar w:fldCharType="end"/>
        </w:r>
      </w:ins>
    </w:p>
    <w:p w14:paraId="7E3B0219" w14:textId="14FCFCD3" w:rsidR="000F7812" w:rsidRPr="00314835" w:rsidRDefault="000F7812">
      <w:pPr>
        <w:pStyle w:val="TOC3"/>
        <w:tabs>
          <w:tab w:val="left" w:pos="1540"/>
          <w:tab w:val="right" w:leader="dot" w:pos="9741"/>
        </w:tabs>
        <w:rPr>
          <w:ins w:id="15" w:author="Dimitri Podborski" w:date="2024-02-13T17:45:00Z"/>
          <w:rFonts w:eastAsiaTheme="minorEastAsia" w:cstheme="minorBidi"/>
          <w:noProof/>
          <w:kern w:val="2"/>
          <w:sz w:val="24"/>
          <w:szCs w:val="24"/>
          <w:lang w:val="en-CA"/>
          <w14:ligatures w14:val="standardContextual"/>
        </w:rPr>
      </w:pPr>
      <w:ins w:id="16"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"_Toc158738733"</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6.6.2.4.1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_Toc158738733 \h </w:instrText>
        </w:r>
      </w:ins>
      <w:r w:rsidRPr="00314835">
        <w:rPr>
          <w:noProof/>
          <w:webHidden/>
          <w:lang w:val="en-CA"/>
        </w:rPr>
      </w:r>
      <w:r w:rsidRPr="00314835">
        <w:rPr>
          <w:noProof/>
          <w:webHidden/>
          <w:lang w:val="en-CA"/>
        </w:rPr>
        <w:fldChar w:fldCharType="separate"/>
      </w:r>
      <w:ins w:id="17" w:author="Dimitri Podborski" w:date="2024-02-13T17:45:00Z">
        <w:r w:rsidRPr="00314835">
          <w:rPr>
            <w:noProof/>
            <w:webHidden/>
            <w:lang w:val="en-CA"/>
          </w:rPr>
          <w:t>3</w:t>
        </w:r>
        <w:r w:rsidRPr="00314835">
          <w:rPr>
            <w:noProof/>
            <w:webHidden/>
            <w:lang w:val="en-CA"/>
          </w:rPr>
          <w:fldChar w:fldCharType="end"/>
        </w:r>
        <w:r w:rsidRPr="00314835">
          <w:rPr>
            <w:rStyle w:val="Hyperlink"/>
            <w:noProof/>
            <w:lang w:val="en-CA"/>
          </w:rPr>
          <w:fldChar w:fldCharType="end"/>
        </w:r>
      </w:ins>
    </w:p>
    <w:p w14:paraId="38CC6A26" w14:textId="07D38626" w:rsidR="000F7812" w:rsidRPr="00314835" w:rsidRDefault="000F7812">
      <w:pPr>
        <w:pStyle w:val="TOC3"/>
        <w:tabs>
          <w:tab w:val="left" w:pos="1540"/>
          <w:tab w:val="right" w:leader="dot" w:pos="9741"/>
        </w:tabs>
        <w:rPr>
          <w:ins w:id="18" w:author="Dimitri Podborski" w:date="2024-02-13T17:45:00Z"/>
          <w:rFonts w:eastAsiaTheme="minorEastAsia" w:cstheme="minorBidi"/>
          <w:noProof/>
          <w:kern w:val="2"/>
          <w:sz w:val="24"/>
          <w:szCs w:val="24"/>
          <w:lang w:val="en-CA"/>
          <w14:ligatures w14:val="standardContextual"/>
        </w:rPr>
      </w:pPr>
      <w:ins w:id="19"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"_Toc158738734"</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6.6.2.4.2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_Toc158738734 \h </w:instrText>
        </w:r>
      </w:ins>
      <w:r w:rsidRPr="00314835">
        <w:rPr>
          <w:noProof/>
          <w:webHidden/>
          <w:lang w:val="en-CA"/>
        </w:rPr>
      </w:r>
      <w:r w:rsidRPr="00314835">
        <w:rPr>
          <w:noProof/>
          <w:webHidden/>
          <w:lang w:val="en-CA"/>
        </w:rPr>
        <w:fldChar w:fldCharType="separate"/>
      </w:r>
      <w:ins w:id="20" w:author="Dimitri Podborski" w:date="2024-02-13T17:45:00Z">
        <w:r w:rsidRPr="00314835">
          <w:rPr>
            <w:noProof/>
            <w:webHidden/>
            <w:lang w:val="en-CA"/>
          </w:rPr>
          <w:t>4</w:t>
        </w:r>
        <w:r w:rsidRPr="00314835">
          <w:rPr>
            <w:noProof/>
            <w:webHidden/>
            <w:lang w:val="en-CA"/>
          </w:rPr>
          <w:fldChar w:fldCharType="end"/>
        </w:r>
        <w:r w:rsidRPr="00314835">
          <w:rPr>
            <w:rStyle w:val="Hyperlink"/>
            <w:noProof/>
            <w:lang w:val="en-CA"/>
          </w:rPr>
          <w:fldChar w:fldCharType="end"/>
        </w:r>
      </w:ins>
    </w:p>
    <w:p w14:paraId="15111165" w14:textId="0894C128" w:rsidR="000F7812" w:rsidRPr="00314835" w:rsidRDefault="000F7812">
      <w:pPr>
        <w:pStyle w:val="TOC3"/>
        <w:tabs>
          <w:tab w:val="left" w:pos="1540"/>
          <w:tab w:val="right" w:leader="dot" w:pos="9741"/>
        </w:tabs>
        <w:rPr>
          <w:ins w:id="21" w:author="Dimitri Podborski" w:date="2024-02-13T17:45:00Z"/>
          <w:rFonts w:eastAsiaTheme="minorEastAsia" w:cstheme="minorBidi"/>
          <w:noProof/>
          <w:kern w:val="2"/>
          <w:sz w:val="24"/>
          <w:szCs w:val="24"/>
          <w:lang w:val="en-CA"/>
          <w14:ligatures w14:val="standardContextual"/>
        </w:rPr>
      </w:pPr>
      <w:ins w:id="22"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"_Toc158738735"</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6.6.2.4.3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_Toc158738735 \h </w:instrText>
        </w:r>
      </w:ins>
      <w:r w:rsidRPr="00314835">
        <w:rPr>
          <w:noProof/>
          <w:webHidden/>
          <w:lang w:val="en-CA"/>
        </w:rPr>
      </w:r>
      <w:r w:rsidRPr="00314835">
        <w:rPr>
          <w:noProof/>
          <w:webHidden/>
          <w:lang w:val="en-CA"/>
        </w:rPr>
        <w:fldChar w:fldCharType="separate"/>
      </w:r>
      <w:ins w:id="23" w:author="Dimitri Podborski" w:date="2024-02-13T17:45:00Z">
        <w:r w:rsidRPr="00314835">
          <w:rPr>
            <w:noProof/>
            <w:webHidden/>
            <w:lang w:val="en-CA"/>
          </w:rPr>
          <w:t>5</w:t>
        </w:r>
        <w:r w:rsidRPr="00314835">
          <w:rPr>
            <w:noProof/>
            <w:webHidden/>
            <w:lang w:val="en-CA"/>
          </w:rPr>
          <w:fldChar w:fldCharType="end"/>
        </w:r>
        <w:r w:rsidRPr="00314835">
          <w:rPr>
            <w:rStyle w:val="Hyperlink"/>
            <w:noProof/>
            <w:lang w:val="en-CA"/>
          </w:rPr>
          <w:fldChar w:fldCharType="end"/>
        </w:r>
      </w:ins>
    </w:p>
    <w:p w14:paraId="4AD4FE26" w14:textId="1B8E300A" w:rsidR="000F7812" w:rsidRPr="00314835" w:rsidRDefault="000F7812">
      <w:pPr>
        <w:pStyle w:val="TOC1"/>
        <w:tabs>
          <w:tab w:val="left" w:pos="440"/>
          <w:tab w:val="right" w:leader="dot" w:pos="9741"/>
        </w:tabs>
        <w:rPr>
          <w:ins w:id="24" w:author="Dimitri Podborski" w:date="2024-02-13T17:45:00Z"/>
          <w:rFonts w:eastAsiaTheme="minorEastAsia" w:cstheme="minorBidi"/>
          <w:b w:val="0"/>
          <w:bCs w:val="0"/>
          <w:i w:val="0"/>
          <w:iCs w:val="0"/>
          <w:noProof/>
          <w:kern w:val="2"/>
          <w:lang w:val="en-CA"/>
          <w14:ligatures w14:val="standardContextual"/>
        </w:rPr>
      </w:pPr>
      <w:ins w:id="25"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"_Toc158738736"</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3</w:t>
        </w:r>
        <w:r w:rsidRPr="00314835">
          <w:rPr>
            <w:rFonts w:eastAsiaTheme="minorEastAsia" w:cstheme="minorBidi"/>
            <w:b w:val="0"/>
            <w:bCs w:val="0"/>
            <w:i w:val="0"/>
            <w:iCs w:val="0"/>
            <w:noProof/>
            <w:kern w:val="2"/>
            <w:lang w:val="en-CA"/>
            <w14:ligatures w14:val="standardContextual"/>
          </w:rPr>
          <w:tab/>
        </w:r>
        <w:r w:rsidRPr="00314835">
          <w:rPr>
            <w:rStyle w:val="Hyperlink"/>
            <w:noProof/>
            <w:lang w:val="en-CA"/>
          </w:rPr>
          <w:t>New colour format enhancement derived item</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_Toc158738736 \h </w:instrText>
        </w:r>
      </w:ins>
      <w:r w:rsidRPr="00314835">
        <w:rPr>
          <w:noProof/>
          <w:webHidden/>
          <w:lang w:val="en-CA"/>
        </w:rPr>
      </w:r>
      <w:r w:rsidRPr="00314835">
        <w:rPr>
          <w:noProof/>
          <w:webHidden/>
          <w:lang w:val="en-CA"/>
        </w:rPr>
        <w:fldChar w:fldCharType="separate"/>
      </w:r>
      <w:ins w:id="26" w:author="Dimitri Podborski" w:date="2024-02-13T17:45:00Z">
        <w:r w:rsidRPr="00314835">
          <w:rPr>
            <w:noProof/>
            <w:webHidden/>
            <w:lang w:val="en-CA"/>
          </w:rPr>
          <w:t>6</w:t>
        </w:r>
        <w:r w:rsidRPr="00314835">
          <w:rPr>
            <w:noProof/>
            <w:webHidden/>
            <w:lang w:val="en-CA"/>
          </w:rPr>
          <w:fldChar w:fldCharType="end"/>
        </w:r>
        <w:r w:rsidRPr="00314835">
          <w:rPr>
            <w:rStyle w:val="Hyperlink"/>
            <w:noProof/>
            <w:lang w:val="en-CA"/>
          </w:rPr>
          <w:fldChar w:fldCharType="end"/>
        </w:r>
      </w:ins>
    </w:p>
    <w:p w14:paraId="6826C2F5" w14:textId="3F5017C9" w:rsidR="000F7812" w:rsidRPr="00314835" w:rsidRDefault="000F7812">
      <w:pPr>
        <w:pStyle w:val="TOC2"/>
        <w:tabs>
          <w:tab w:val="left" w:pos="1320"/>
          <w:tab w:val="right" w:leader="dot" w:pos="9741"/>
        </w:tabs>
        <w:rPr>
          <w:ins w:id="27" w:author="Dimitri Podborski" w:date="2024-02-13T17:45:00Z"/>
          <w:rFonts w:eastAsiaTheme="minorEastAsia" w:cstheme="minorBidi"/>
          <w:b w:val="0"/>
          <w:bCs w:val="0"/>
          <w:noProof/>
          <w:kern w:val="2"/>
          <w:sz w:val="24"/>
          <w:szCs w:val="24"/>
          <w:lang w:val="en-CA"/>
          <w14:ligatures w14:val="standardContextual"/>
        </w:rPr>
      </w:pPr>
      <w:ins w:id="28"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"_Toc158738737"</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6.6.2.5</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Colour format enhancement derivation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_Toc158738737 \h </w:instrText>
        </w:r>
      </w:ins>
      <w:r w:rsidRPr="00314835">
        <w:rPr>
          <w:noProof/>
          <w:webHidden/>
          <w:lang w:val="en-CA"/>
        </w:rPr>
      </w:r>
      <w:r w:rsidRPr="00314835">
        <w:rPr>
          <w:noProof/>
          <w:webHidden/>
          <w:lang w:val="en-CA"/>
        </w:rPr>
        <w:fldChar w:fldCharType="separate"/>
      </w:r>
      <w:ins w:id="29" w:author="Dimitri Podborski" w:date="2024-02-13T17:45:00Z">
        <w:r w:rsidRPr="00314835">
          <w:rPr>
            <w:noProof/>
            <w:webHidden/>
            <w:lang w:val="en-CA"/>
          </w:rPr>
          <w:t>6</w:t>
        </w:r>
        <w:r w:rsidRPr="00314835">
          <w:rPr>
            <w:noProof/>
            <w:webHidden/>
            <w:lang w:val="en-CA"/>
          </w:rPr>
          <w:fldChar w:fldCharType="end"/>
        </w:r>
        <w:r w:rsidRPr="00314835">
          <w:rPr>
            <w:rStyle w:val="Hyperlink"/>
            <w:noProof/>
            <w:lang w:val="en-CA"/>
          </w:rPr>
          <w:fldChar w:fldCharType="end"/>
        </w:r>
      </w:ins>
    </w:p>
    <w:p w14:paraId="321211F6" w14:textId="6AACF12C" w:rsidR="000F7812" w:rsidRPr="00314835" w:rsidRDefault="000F7812">
      <w:pPr>
        <w:pStyle w:val="TOC3"/>
        <w:tabs>
          <w:tab w:val="left" w:pos="1540"/>
          <w:tab w:val="right" w:leader="dot" w:pos="9741"/>
        </w:tabs>
        <w:rPr>
          <w:ins w:id="30" w:author="Dimitri Podborski" w:date="2024-02-13T17:45:00Z"/>
          <w:rFonts w:eastAsiaTheme="minorEastAsia" w:cstheme="minorBidi"/>
          <w:noProof/>
          <w:kern w:val="2"/>
          <w:sz w:val="24"/>
          <w:szCs w:val="24"/>
          <w:lang w:val="en-CA"/>
          <w14:ligatures w14:val="standardContextual"/>
        </w:rPr>
      </w:pPr>
      <w:ins w:id="31"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"_Toc158738738"</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6.6.2.5.1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_Toc158738738 \h </w:instrText>
        </w:r>
      </w:ins>
      <w:r w:rsidRPr="00314835">
        <w:rPr>
          <w:noProof/>
          <w:webHidden/>
          <w:lang w:val="en-CA"/>
        </w:rPr>
      </w:r>
      <w:r w:rsidRPr="00314835">
        <w:rPr>
          <w:noProof/>
          <w:webHidden/>
          <w:lang w:val="en-CA"/>
        </w:rPr>
        <w:fldChar w:fldCharType="separate"/>
      </w:r>
      <w:ins w:id="32" w:author="Dimitri Podborski" w:date="2024-02-13T17:45:00Z">
        <w:r w:rsidRPr="00314835">
          <w:rPr>
            <w:noProof/>
            <w:webHidden/>
            <w:lang w:val="en-CA"/>
          </w:rPr>
          <w:t>6</w:t>
        </w:r>
        <w:r w:rsidRPr="00314835">
          <w:rPr>
            <w:noProof/>
            <w:webHidden/>
            <w:lang w:val="en-CA"/>
          </w:rPr>
          <w:fldChar w:fldCharType="end"/>
        </w:r>
        <w:r w:rsidRPr="00314835">
          <w:rPr>
            <w:rStyle w:val="Hyperlink"/>
            <w:noProof/>
            <w:lang w:val="en-CA"/>
          </w:rPr>
          <w:fldChar w:fldCharType="end"/>
        </w:r>
      </w:ins>
    </w:p>
    <w:p w14:paraId="7A47E5DA" w14:textId="0419ED52" w:rsidR="000F7812" w:rsidRPr="00314835" w:rsidRDefault="000F7812">
      <w:pPr>
        <w:pStyle w:val="TOC3"/>
        <w:tabs>
          <w:tab w:val="left" w:pos="1540"/>
          <w:tab w:val="right" w:leader="dot" w:pos="9741"/>
        </w:tabs>
        <w:rPr>
          <w:ins w:id="33" w:author="Dimitri Podborski" w:date="2024-02-13T17:45:00Z"/>
          <w:rFonts w:eastAsiaTheme="minorEastAsia" w:cstheme="minorBidi"/>
          <w:noProof/>
          <w:kern w:val="2"/>
          <w:sz w:val="24"/>
          <w:szCs w:val="24"/>
          <w:lang w:val="en-CA"/>
          <w14:ligatures w14:val="standardContextual"/>
        </w:rPr>
      </w:pPr>
      <w:ins w:id="34"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"_Toc158738739"</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6.6.2.5.2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_Toc158738739 \h </w:instrText>
        </w:r>
      </w:ins>
      <w:r w:rsidRPr="00314835">
        <w:rPr>
          <w:noProof/>
          <w:webHidden/>
          <w:lang w:val="en-CA"/>
        </w:rPr>
      </w:r>
      <w:r w:rsidRPr="00314835">
        <w:rPr>
          <w:noProof/>
          <w:webHidden/>
          <w:lang w:val="en-CA"/>
        </w:rPr>
        <w:fldChar w:fldCharType="separate"/>
      </w:r>
      <w:ins w:id="35" w:author="Dimitri Podborski" w:date="2024-02-13T17:45:00Z">
        <w:r w:rsidRPr="00314835">
          <w:rPr>
            <w:noProof/>
            <w:webHidden/>
            <w:lang w:val="en-CA"/>
          </w:rPr>
          <w:t>7</w:t>
        </w:r>
        <w:r w:rsidRPr="00314835">
          <w:rPr>
            <w:noProof/>
            <w:webHidden/>
            <w:lang w:val="en-CA"/>
          </w:rPr>
          <w:fldChar w:fldCharType="end"/>
        </w:r>
        <w:r w:rsidRPr="00314835">
          <w:rPr>
            <w:rStyle w:val="Hyperlink"/>
            <w:noProof/>
            <w:lang w:val="en-CA"/>
          </w:rPr>
          <w:fldChar w:fldCharType="end"/>
        </w:r>
      </w:ins>
    </w:p>
    <w:p w14:paraId="3349D415" w14:textId="1BF72C0A" w:rsidR="000F7812" w:rsidRPr="00314835" w:rsidRDefault="000F7812">
      <w:pPr>
        <w:pStyle w:val="TOC3"/>
        <w:tabs>
          <w:tab w:val="left" w:pos="1540"/>
          <w:tab w:val="right" w:leader="dot" w:pos="9741"/>
        </w:tabs>
        <w:rPr>
          <w:ins w:id="36" w:author="Dimitri Podborski" w:date="2024-02-13T17:45:00Z"/>
          <w:rFonts w:eastAsiaTheme="minorEastAsia" w:cstheme="minorBidi"/>
          <w:noProof/>
          <w:kern w:val="2"/>
          <w:sz w:val="24"/>
          <w:szCs w:val="24"/>
          <w:lang w:val="en-CA"/>
          <w14:ligatures w14:val="standardContextual"/>
        </w:rPr>
      </w:pPr>
      <w:ins w:id="37"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"_Toc158738740"</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6.6.2.5.3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_Toc158738740 \h </w:instrText>
        </w:r>
      </w:ins>
      <w:r w:rsidRPr="00314835">
        <w:rPr>
          <w:noProof/>
          <w:webHidden/>
          <w:lang w:val="en-CA"/>
        </w:rPr>
      </w:r>
      <w:r w:rsidRPr="00314835">
        <w:rPr>
          <w:noProof/>
          <w:webHidden/>
          <w:lang w:val="en-CA"/>
        </w:rPr>
        <w:fldChar w:fldCharType="separate"/>
      </w:r>
      <w:ins w:id="38" w:author="Dimitri Podborski" w:date="2024-02-13T17:45:00Z">
        <w:r w:rsidRPr="00314835">
          <w:rPr>
            <w:noProof/>
            <w:webHidden/>
            <w:lang w:val="en-CA"/>
          </w:rPr>
          <w:t>7</w:t>
        </w:r>
        <w:r w:rsidRPr="00314835">
          <w:rPr>
            <w:noProof/>
            <w:webHidden/>
            <w:lang w:val="en-CA"/>
          </w:rPr>
          <w:fldChar w:fldCharType="end"/>
        </w:r>
        <w:r w:rsidRPr="00314835">
          <w:rPr>
            <w:rStyle w:val="Hyperlink"/>
            <w:noProof/>
            <w:lang w:val="en-CA"/>
          </w:rPr>
          <w:fldChar w:fldCharType="end"/>
        </w:r>
      </w:ins>
    </w:p>
    <w:p w14:paraId="3259F515" w14:textId="78561FCB" w:rsidR="000F7812" w:rsidRPr="00314835" w:rsidRDefault="000F7812">
      <w:pPr>
        <w:pStyle w:val="TOC1"/>
        <w:tabs>
          <w:tab w:val="left" w:pos="440"/>
          <w:tab w:val="right" w:leader="dot" w:pos="9741"/>
        </w:tabs>
        <w:rPr>
          <w:ins w:id="39" w:author="Dimitri Podborski" w:date="2024-02-13T17:45:00Z"/>
          <w:rFonts w:eastAsiaTheme="minorEastAsia" w:cstheme="minorBidi"/>
          <w:b w:val="0"/>
          <w:bCs w:val="0"/>
          <w:i w:val="0"/>
          <w:iCs w:val="0"/>
          <w:noProof/>
          <w:kern w:val="2"/>
          <w:lang w:val="en-CA"/>
          <w14:ligatures w14:val="standardContextual"/>
        </w:rPr>
      </w:pPr>
      <w:ins w:id="40"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"_Toc158738741"</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4</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New constrained extents grid property</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_Toc158738741 \h </w:instrText>
        </w:r>
      </w:ins>
      <w:r w:rsidRPr="00314835">
        <w:rPr>
          <w:noProof/>
          <w:webHidden/>
          <w:lang w:val="en-CA"/>
        </w:rPr>
      </w:r>
      <w:r w:rsidRPr="00314835">
        <w:rPr>
          <w:noProof/>
          <w:webHidden/>
          <w:lang w:val="en-CA"/>
        </w:rPr>
        <w:fldChar w:fldCharType="separate"/>
      </w:r>
      <w:ins w:id="41" w:author="Dimitri Podborski" w:date="2024-02-13T17:45:00Z">
        <w:r w:rsidRPr="00314835">
          <w:rPr>
            <w:noProof/>
            <w:webHidden/>
            <w:lang w:val="en-CA"/>
          </w:rPr>
          <w:t>8</w:t>
        </w:r>
        <w:r w:rsidRPr="00314835">
          <w:rPr>
            <w:noProof/>
            <w:webHidden/>
            <w:lang w:val="en-CA"/>
          </w:rPr>
          <w:fldChar w:fldCharType="end"/>
        </w:r>
        <w:r w:rsidRPr="00314835">
          <w:rPr>
            <w:rStyle w:val="Hyperlink"/>
            <w:noProof/>
            <w:lang w:val="en-CA"/>
          </w:rPr>
          <w:fldChar w:fldCharType="end"/>
        </w:r>
      </w:ins>
    </w:p>
    <w:p w14:paraId="401BFD19" w14:textId="029874C0" w:rsidR="000F7812" w:rsidRPr="00314835" w:rsidRDefault="000F7812">
      <w:pPr>
        <w:pStyle w:val="TOC2"/>
        <w:tabs>
          <w:tab w:val="left" w:pos="1100"/>
          <w:tab w:val="right" w:leader="dot" w:pos="9741"/>
        </w:tabs>
        <w:rPr>
          <w:ins w:id="42" w:author="Dimitri Podborski" w:date="2024-02-13T17:45:00Z"/>
          <w:rFonts w:eastAsiaTheme="minorEastAsia" w:cstheme="minorBidi"/>
          <w:b w:val="0"/>
          <w:bCs w:val="0"/>
          <w:noProof/>
          <w:kern w:val="2"/>
          <w:sz w:val="24"/>
          <w:szCs w:val="24"/>
          <w:lang w:val="en-CA"/>
          <w14:ligatures w14:val="standardContextual"/>
        </w:rPr>
      </w:pPr>
      <w:ins w:id="43"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"_Toc158738742"</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6.5.37</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Constrained Extents Grid Property</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_Toc158738742 \h </w:instrText>
        </w:r>
      </w:ins>
      <w:r w:rsidRPr="00314835">
        <w:rPr>
          <w:noProof/>
          <w:webHidden/>
          <w:lang w:val="en-CA"/>
        </w:rPr>
      </w:r>
      <w:r w:rsidRPr="00314835">
        <w:rPr>
          <w:noProof/>
          <w:webHidden/>
          <w:lang w:val="en-CA"/>
        </w:rPr>
        <w:fldChar w:fldCharType="separate"/>
      </w:r>
      <w:ins w:id="44" w:author="Dimitri Podborski" w:date="2024-02-13T17:45:00Z">
        <w:r w:rsidRPr="00314835">
          <w:rPr>
            <w:noProof/>
            <w:webHidden/>
            <w:lang w:val="en-CA"/>
          </w:rPr>
          <w:t>8</w:t>
        </w:r>
        <w:r w:rsidRPr="00314835">
          <w:rPr>
            <w:noProof/>
            <w:webHidden/>
            <w:lang w:val="en-CA"/>
          </w:rPr>
          <w:fldChar w:fldCharType="end"/>
        </w:r>
        <w:r w:rsidRPr="00314835">
          <w:rPr>
            <w:rStyle w:val="Hyperlink"/>
            <w:noProof/>
            <w:lang w:val="en-CA"/>
          </w:rPr>
          <w:fldChar w:fldCharType="end"/>
        </w:r>
      </w:ins>
    </w:p>
    <w:p w14:paraId="0CC97317" w14:textId="6F017FBF" w:rsidR="000F7812" w:rsidRPr="00314835" w:rsidRDefault="000F7812">
      <w:pPr>
        <w:pStyle w:val="TOC3"/>
        <w:tabs>
          <w:tab w:val="left" w:pos="1540"/>
          <w:tab w:val="right" w:leader="dot" w:pos="9741"/>
        </w:tabs>
        <w:rPr>
          <w:ins w:id="45" w:author="Dimitri Podborski" w:date="2024-02-13T17:45:00Z"/>
          <w:rFonts w:eastAsiaTheme="minorEastAsia" w:cstheme="minorBidi"/>
          <w:noProof/>
          <w:kern w:val="2"/>
          <w:sz w:val="24"/>
          <w:szCs w:val="24"/>
          <w:lang w:val="en-CA"/>
          <w14:ligatures w14:val="standardContextual"/>
        </w:rPr>
      </w:pPr>
      <w:ins w:id="46"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"_Toc158738743"</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6.5.37.1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_Toc158738743 \h </w:instrText>
        </w:r>
      </w:ins>
      <w:r w:rsidRPr="00314835">
        <w:rPr>
          <w:noProof/>
          <w:webHidden/>
          <w:lang w:val="en-CA"/>
        </w:rPr>
      </w:r>
      <w:r w:rsidRPr="00314835">
        <w:rPr>
          <w:noProof/>
          <w:webHidden/>
          <w:lang w:val="en-CA"/>
        </w:rPr>
        <w:fldChar w:fldCharType="separate"/>
      </w:r>
      <w:ins w:id="47" w:author="Dimitri Podborski" w:date="2024-02-13T17:45:00Z">
        <w:r w:rsidRPr="00314835">
          <w:rPr>
            <w:noProof/>
            <w:webHidden/>
            <w:lang w:val="en-CA"/>
          </w:rPr>
          <w:t>8</w:t>
        </w:r>
        <w:r w:rsidRPr="00314835">
          <w:rPr>
            <w:noProof/>
            <w:webHidden/>
            <w:lang w:val="en-CA"/>
          </w:rPr>
          <w:fldChar w:fldCharType="end"/>
        </w:r>
        <w:r w:rsidRPr="00314835">
          <w:rPr>
            <w:rStyle w:val="Hyperlink"/>
            <w:noProof/>
            <w:lang w:val="en-CA"/>
          </w:rPr>
          <w:fldChar w:fldCharType="end"/>
        </w:r>
      </w:ins>
    </w:p>
    <w:p w14:paraId="2750E604" w14:textId="3B00D336" w:rsidR="000F7812" w:rsidRPr="00314835" w:rsidRDefault="000F7812">
      <w:pPr>
        <w:pStyle w:val="TOC3"/>
        <w:tabs>
          <w:tab w:val="left" w:pos="1540"/>
          <w:tab w:val="right" w:leader="dot" w:pos="9741"/>
        </w:tabs>
        <w:rPr>
          <w:ins w:id="48" w:author="Dimitri Podborski" w:date="2024-02-13T17:45:00Z"/>
          <w:rFonts w:eastAsiaTheme="minorEastAsia" w:cstheme="minorBidi"/>
          <w:noProof/>
          <w:kern w:val="2"/>
          <w:sz w:val="24"/>
          <w:szCs w:val="24"/>
          <w:lang w:val="en-CA"/>
          <w14:ligatures w14:val="standardContextual"/>
        </w:rPr>
      </w:pPr>
      <w:ins w:id="49"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"_Toc158738744"</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6.5.37.2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_Toc158738744 \h </w:instrText>
        </w:r>
      </w:ins>
      <w:r w:rsidRPr="00314835">
        <w:rPr>
          <w:noProof/>
          <w:webHidden/>
          <w:lang w:val="en-CA"/>
        </w:rPr>
      </w:r>
      <w:r w:rsidRPr="00314835">
        <w:rPr>
          <w:noProof/>
          <w:webHidden/>
          <w:lang w:val="en-CA"/>
        </w:rPr>
        <w:fldChar w:fldCharType="separate"/>
      </w:r>
      <w:ins w:id="50" w:author="Dimitri Podborski" w:date="2024-02-13T17:45:00Z">
        <w:r w:rsidRPr="00314835">
          <w:rPr>
            <w:noProof/>
            <w:webHidden/>
            <w:lang w:val="en-CA"/>
          </w:rPr>
          <w:t>9</w:t>
        </w:r>
        <w:r w:rsidRPr="00314835">
          <w:rPr>
            <w:noProof/>
            <w:webHidden/>
            <w:lang w:val="en-CA"/>
          </w:rPr>
          <w:fldChar w:fldCharType="end"/>
        </w:r>
        <w:r w:rsidRPr="00314835">
          <w:rPr>
            <w:rStyle w:val="Hyperlink"/>
            <w:noProof/>
            <w:lang w:val="en-CA"/>
          </w:rPr>
          <w:fldChar w:fldCharType="end"/>
        </w:r>
      </w:ins>
    </w:p>
    <w:p w14:paraId="6594E4D1" w14:textId="47AE733B" w:rsidR="000F7812" w:rsidRPr="00314835" w:rsidRDefault="000F7812">
      <w:pPr>
        <w:pStyle w:val="TOC3"/>
        <w:tabs>
          <w:tab w:val="left" w:pos="1540"/>
          <w:tab w:val="right" w:leader="dot" w:pos="9741"/>
        </w:tabs>
        <w:rPr>
          <w:ins w:id="51" w:author="Dimitri Podborski" w:date="2024-02-13T17:45:00Z"/>
          <w:rFonts w:eastAsiaTheme="minorEastAsia" w:cstheme="minorBidi"/>
          <w:noProof/>
          <w:kern w:val="2"/>
          <w:sz w:val="24"/>
          <w:szCs w:val="24"/>
          <w:lang w:val="en-CA"/>
          <w14:ligatures w14:val="standardContextual"/>
        </w:rPr>
      </w:pPr>
      <w:ins w:id="52"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"_Toc158738745"</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6.5.37.3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_Toc158738745 \h </w:instrText>
        </w:r>
      </w:ins>
      <w:r w:rsidRPr="00314835">
        <w:rPr>
          <w:noProof/>
          <w:webHidden/>
          <w:lang w:val="en-CA"/>
        </w:rPr>
      </w:r>
      <w:r w:rsidRPr="00314835">
        <w:rPr>
          <w:noProof/>
          <w:webHidden/>
          <w:lang w:val="en-CA"/>
        </w:rPr>
        <w:fldChar w:fldCharType="separate"/>
      </w:r>
      <w:ins w:id="53" w:author="Dimitri Podborski" w:date="2024-02-13T17:45:00Z">
        <w:r w:rsidRPr="00314835">
          <w:rPr>
            <w:noProof/>
            <w:webHidden/>
            <w:lang w:val="en-CA"/>
          </w:rPr>
          <w:t>9</w:t>
        </w:r>
        <w:r w:rsidRPr="00314835">
          <w:rPr>
            <w:noProof/>
            <w:webHidden/>
            <w:lang w:val="en-CA"/>
          </w:rPr>
          <w:fldChar w:fldCharType="end"/>
        </w:r>
        <w:r w:rsidRPr="00314835">
          <w:rPr>
            <w:rStyle w:val="Hyperlink"/>
            <w:noProof/>
            <w:lang w:val="en-CA"/>
          </w:rPr>
          <w:fldChar w:fldCharType="end"/>
        </w:r>
      </w:ins>
    </w:p>
    <w:p w14:paraId="1C1B1D10" w14:textId="7132344A" w:rsidR="000F7812" w:rsidRPr="00314835" w:rsidRDefault="000F7812">
      <w:pPr>
        <w:pStyle w:val="TOC1"/>
        <w:tabs>
          <w:tab w:val="left" w:pos="440"/>
          <w:tab w:val="right" w:leader="dot" w:pos="9741"/>
        </w:tabs>
        <w:rPr>
          <w:ins w:id="54" w:author="Dimitri Podborski" w:date="2024-02-13T17:45:00Z"/>
          <w:rFonts w:eastAsiaTheme="minorEastAsia" w:cstheme="minorBidi"/>
          <w:b w:val="0"/>
          <w:bCs w:val="0"/>
          <w:i w:val="0"/>
          <w:iCs w:val="0"/>
          <w:noProof/>
          <w:kern w:val="2"/>
          <w:lang w:val="en-CA"/>
          <w14:ligatures w14:val="standardContextual"/>
        </w:rPr>
      </w:pPr>
      <w:ins w:id="55"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"_Toc158738746"</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5</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New disparity adjustment information property</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_Toc158738746 \h </w:instrText>
        </w:r>
      </w:ins>
      <w:r w:rsidRPr="00314835">
        <w:rPr>
          <w:noProof/>
          <w:webHidden/>
          <w:lang w:val="en-CA"/>
        </w:rPr>
      </w:r>
      <w:r w:rsidRPr="00314835">
        <w:rPr>
          <w:noProof/>
          <w:webHidden/>
          <w:lang w:val="en-CA"/>
        </w:rPr>
        <w:fldChar w:fldCharType="separate"/>
      </w:r>
      <w:ins w:id="56" w:author="Dimitri Podborski" w:date="2024-02-13T17:45:00Z">
        <w:r w:rsidRPr="00314835">
          <w:rPr>
            <w:noProof/>
            <w:webHidden/>
            <w:lang w:val="en-CA"/>
          </w:rPr>
          <w:t>9</w:t>
        </w:r>
        <w:r w:rsidRPr="00314835">
          <w:rPr>
            <w:noProof/>
            <w:webHidden/>
            <w:lang w:val="en-CA"/>
          </w:rPr>
          <w:fldChar w:fldCharType="end"/>
        </w:r>
        <w:r w:rsidRPr="00314835">
          <w:rPr>
            <w:rStyle w:val="Hyperlink"/>
            <w:noProof/>
            <w:lang w:val="en-CA"/>
          </w:rPr>
          <w:fldChar w:fldCharType="end"/>
        </w:r>
      </w:ins>
    </w:p>
    <w:p w14:paraId="5736C14F" w14:textId="22409E3A" w:rsidR="000F7812" w:rsidRPr="00314835" w:rsidRDefault="000F7812">
      <w:pPr>
        <w:pStyle w:val="TOC2"/>
        <w:tabs>
          <w:tab w:val="left" w:pos="1100"/>
          <w:tab w:val="right" w:leader="dot" w:pos="9741"/>
        </w:tabs>
        <w:rPr>
          <w:ins w:id="57" w:author="Dimitri Podborski" w:date="2024-02-13T17:45:00Z"/>
          <w:rFonts w:eastAsiaTheme="minorEastAsia" w:cstheme="minorBidi"/>
          <w:b w:val="0"/>
          <w:bCs w:val="0"/>
          <w:noProof/>
          <w:kern w:val="2"/>
          <w:sz w:val="24"/>
          <w:szCs w:val="24"/>
          <w:lang w:val="en-CA"/>
          <w14:ligatures w14:val="standardContextual"/>
        </w:rPr>
      </w:pPr>
      <w:ins w:id="58"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"_Toc158738747"</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6.5.38</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Disparity adjustment information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_Toc158738747 \h </w:instrText>
        </w:r>
      </w:ins>
      <w:r w:rsidRPr="00314835">
        <w:rPr>
          <w:noProof/>
          <w:webHidden/>
          <w:lang w:val="en-CA"/>
        </w:rPr>
      </w:r>
      <w:r w:rsidRPr="00314835">
        <w:rPr>
          <w:noProof/>
          <w:webHidden/>
          <w:lang w:val="en-CA"/>
        </w:rPr>
        <w:fldChar w:fldCharType="separate"/>
      </w:r>
      <w:ins w:id="59" w:author="Dimitri Podborski" w:date="2024-02-13T17:45:00Z">
        <w:r w:rsidRPr="00314835">
          <w:rPr>
            <w:noProof/>
            <w:webHidden/>
            <w:lang w:val="en-CA"/>
          </w:rPr>
          <w:t>9</w:t>
        </w:r>
        <w:r w:rsidRPr="00314835">
          <w:rPr>
            <w:noProof/>
            <w:webHidden/>
            <w:lang w:val="en-CA"/>
          </w:rPr>
          <w:fldChar w:fldCharType="end"/>
        </w:r>
        <w:r w:rsidRPr="00314835">
          <w:rPr>
            <w:rStyle w:val="Hyperlink"/>
            <w:noProof/>
            <w:lang w:val="en-CA"/>
          </w:rPr>
          <w:fldChar w:fldCharType="end"/>
        </w:r>
      </w:ins>
    </w:p>
    <w:p w14:paraId="6AA2CD03" w14:textId="3CB93FDE" w:rsidR="000F7812" w:rsidRPr="00314835" w:rsidRDefault="000F7812">
      <w:pPr>
        <w:pStyle w:val="TOC3"/>
        <w:tabs>
          <w:tab w:val="left" w:pos="1540"/>
          <w:tab w:val="right" w:leader="dot" w:pos="9741"/>
        </w:tabs>
        <w:rPr>
          <w:ins w:id="60" w:author="Dimitri Podborski" w:date="2024-02-13T17:45:00Z"/>
          <w:rFonts w:eastAsiaTheme="minorEastAsia" w:cstheme="minorBidi"/>
          <w:noProof/>
          <w:kern w:val="2"/>
          <w:sz w:val="24"/>
          <w:szCs w:val="24"/>
          <w:lang w:val="en-CA"/>
          <w14:ligatures w14:val="standardContextual"/>
        </w:rPr>
      </w:pPr>
      <w:ins w:id="61"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"_Toc158738748"</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6.5.38.1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_Toc158738748 \h </w:instrText>
        </w:r>
      </w:ins>
      <w:r w:rsidRPr="00314835">
        <w:rPr>
          <w:noProof/>
          <w:webHidden/>
          <w:lang w:val="en-CA"/>
        </w:rPr>
      </w:r>
      <w:r w:rsidRPr="00314835">
        <w:rPr>
          <w:noProof/>
          <w:webHidden/>
          <w:lang w:val="en-CA"/>
        </w:rPr>
        <w:fldChar w:fldCharType="separate"/>
      </w:r>
      <w:ins w:id="62" w:author="Dimitri Podborski" w:date="2024-02-13T17:45:00Z">
        <w:r w:rsidRPr="00314835">
          <w:rPr>
            <w:noProof/>
            <w:webHidden/>
            <w:lang w:val="en-CA"/>
          </w:rPr>
          <w:t>9</w:t>
        </w:r>
        <w:r w:rsidRPr="00314835">
          <w:rPr>
            <w:noProof/>
            <w:webHidden/>
            <w:lang w:val="en-CA"/>
          </w:rPr>
          <w:fldChar w:fldCharType="end"/>
        </w:r>
        <w:r w:rsidRPr="00314835">
          <w:rPr>
            <w:rStyle w:val="Hyperlink"/>
            <w:noProof/>
            <w:lang w:val="en-CA"/>
          </w:rPr>
          <w:fldChar w:fldCharType="end"/>
        </w:r>
      </w:ins>
    </w:p>
    <w:p w14:paraId="029FD9B7" w14:textId="72EBDF48" w:rsidR="000F7812" w:rsidRPr="00314835" w:rsidRDefault="000F7812">
      <w:pPr>
        <w:pStyle w:val="TOC3"/>
        <w:tabs>
          <w:tab w:val="left" w:pos="1540"/>
          <w:tab w:val="right" w:leader="dot" w:pos="9741"/>
        </w:tabs>
        <w:rPr>
          <w:ins w:id="63" w:author="Dimitri Podborski" w:date="2024-02-13T17:45:00Z"/>
          <w:rFonts w:eastAsiaTheme="minorEastAsia" w:cstheme="minorBidi"/>
          <w:noProof/>
          <w:kern w:val="2"/>
          <w:sz w:val="24"/>
          <w:szCs w:val="24"/>
          <w:lang w:val="en-CA"/>
          <w14:ligatures w14:val="standardContextual"/>
        </w:rPr>
      </w:pPr>
      <w:ins w:id="64"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"_Toc158738749"</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6.5.38.2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_Toc158738749 \h </w:instrText>
        </w:r>
      </w:ins>
      <w:r w:rsidRPr="00314835">
        <w:rPr>
          <w:noProof/>
          <w:webHidden/>
          <w:lang w:val="en-CA"/>
        </w:rPr>
      </w:r>
      <w:r w:rsidRPr="00314835">
        <w:rPr>
          <w:noProof/>
          <w:webHidden/>
          <w:lang w:val="en-CA"/>
        </w:rPr>
        <w:fldChar w:fldCharType="separate"/>
      </w:r>
      <w:ins w:id="65"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496FEAFE" w14:textId="001DD040" w:rsidR="000F7812" w:rsidRPr="00314835" w:rsidRDefault="000F7812">
      <w:pPr>
        <w:pStyle w:val="TOC3"/>
        <w:tabs>
          <w:tab w:val="left" w:pos="1540"/>
          <w:tab w:val="right" w:leader="dot" w:pos="9741"/>
        </w:tabs>
        <w:rPr>
          <w:ins w:id="66" w:author="Dimitri Podborski" w:date="2024-02-13T17:45:00Z"/>
          <w:rFonts w:eastAsiaTheme="minorEastAsia" w:cstheme="minorBidi"/>
          <w:noProof/>
          <w:kern w:val="2"/>
          <w:sz w:val="24"/>
          <w:szCs w:val="24"/>
          <w:lang w:val="en-CA"/>
          <w14:ligatures w14:val="standardContextual"/>
        </w:rPr>
      </w:pPr>
      <w:ins w:id="67"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"_Toc158738750"</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6.5.38.3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_Toc158738750 \h </w:instrText>
        </w:r>
      </w:ins>
      <w:r w:rsidRPr="00314835">
        <w:rPr>
          <w:noProof/>
          <w:webHidden/>
          <w:lang w:val="en-CA"/>
        </w:rPr>
      </w:r>
      <w:r w:rsidRPr="00314835">
        <w:rPr>
          <w:noProof/>
          <w:webHidden/>
          <w:lang w:val="en-CA"/>
        </w:rPr>
        <w:fldChar w:fldCharType="separate"/>
      </w:r>
      <w:ins w:id="68"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6596DDE0" w14:textId="15900FA9" w:rsidR="000F7812" w:rsidRPr="00314835" w:rsidRDefault="000F7812">
      <w:pPr>
        <w:pStyle w:val="TOC1"/>
        <w:tabs>
          <w:tab w:val="left" w:pos="440"/>
          <w:tab w:val="right" w:leader="dot" w:pos="9741"/>
        </w:tabs>
        <w:rPr>
          <w:ins w:id="69" w:author="Dimitri Podborski" w:date="2024-02-13T17:45:00Z"/>
          <w:rFonts w:eastAsiaTheme="minorEastAsia" w:cstheme="minorBidi"/>
          <w:b w:val="0"/>
          <w:bCs w:val="0"/>
          <w:i w:val="0"/>
          <w:iCs w:val="0"/>
          <w:noProof/>
          <w:kern w:val="2"/>
          <w:lang w:val="en-CA"/>
          <w14:ligatures w14:val="standardContextual"/>
        </w:rPr>
      </w:pPr>
      <w:ins w:id="70"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"_Toc158738751"</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7</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New HDR signaling aligning with ISO 22028-5</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_Toc158738751 \h </w:instrText>
        </w:r>
      </w:ins>
      <w:r w:rsidRPr="00314835">
        <w:rPr>
          <w:noProof/>
          <w:webHidden/>
          <w:lang w:val="en-CA"/>
        </w:rPr>
      </w:r>
      <w:r w:rsidRPr="00314835">
        <w:rPr>
          <w:noProof/>
          <w:webHidden/>
          <w:lang w:val="en-CA"/>
        </w:rPr>
        <w:fldChar w:fldCharType="separate"/>
      </w:r>
      <w:ins w:id="71"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67CAD5C8" w14:textId="5BC51DDD" w:rsidR="000F7812" w:rsidRPr="00314835" w:rsidRDefault="000F7812">
      <w:pPr>
        <w:pStyle w:val="TOC2"/>
        <w:tabs>
          <w:tab w:val="left" w:pos="1100"/>
          <w:tab w:val="right" w:leader="dot" w:pos="9741"/>
        </w:tabs>
        <w:rPr>
          <w:ins w:id="72" w:author="Dimitri Podborski" w:date="2024-02-13T17:45:00Z"/>
          <w:rFonts w:eastAsiaTheme="minorEastAsia" w:cstheme="minorBidi"/>
          <w:b w:val="0"/>
          <w:bCs w:val="0"/>
          <w:noProof/>
          <w:kern w:val="2"/>
          <w:sz w:val="24"/>
          <w:szCs w:val="24"/>
          <w:lang w:val="en-CA"/>
          <w14:ligatures w14:val="standardContextual"/>
        </w:rPr>
      </w:pPr>
      <w:ins w:id="73"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"_Toc158738752"</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6.5.39</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Reference viewing environment</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_Toc158738752 \h </w:instrText>
        </w:r>
      </w:ins>
      <w:r w:rsidRPr="00314835">
        <w:rPr>
          <w:noProof/>
          <w:webHidden/>
          <w:lang w:val="en-CA"/>
        </w:rPr>
      </w:r>
      <w:r w:rsidRPr="00314835">
        <w:rPr>
          <w:noProof/>
          <w:webHidden/>
          <w:lang w:val="en-CA"/>
        </w:rPr>
        <w:fldChar w:fldCharType="separate"/>
      </w:r>
      <w:ins w:id="74"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6B7839B6" w14:textId="2A624347" w:rsidR="000F7812" w:rsidRPr="00314835" w:rsidRDefault="000F7812">
      <w:pPr>
        <w:pStyle w:val="TOC3"/>
        <w:tabs>
          <w:tab w:val="left" w:pos="1540"/>
          <w:tab w:val="right" w:leader="dot" w:pos="9741"/>
        </w:tabs>
        <w:rPr>
          <w:ins w:id="75" w:author="Dimitri Podborski" w:date="2024-02-13T17:45:00Z"/>
          <w:rFonts w:eastAsiaTheme="minorEastAsia" w:cstheme="minorBidi"/>
          <w:noProof/>
          <w:kern w:val="2"/>
          <w:sz w:val="24"/>
          <w:szCs w:val="24"/>
          <w:lang w:val="en-CA"/>
          <w14:ligatures w14:val="standardContextual"/>
        </w:rPr>
      </w:pPr>
      <w:ins w:id="76"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"_Toc158738753"</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6.5.39.1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_Toc158738753 \h </w:instrText>
        </w:r>
      </w:ins>
      <w:r w:rsidRPr="00314835">
        <w:rPr>
          <w:noProof/>
          <w:webHidden/>
          <w:lang w:val="en-CA"/>
        </w:rPr>
      </w:r>
      <w:r w:rsidRPr="00314835">
        <w:rPr>
          <w:noProof/>
          <w:webHidden/>
          <w:lang w:val="en-CA"/>
        </w:rPr>
        <w:fldChar w:fldCharType="separate"/>
      </w:r>
      <w:ins w:id="77"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7E4AF612" w14:textId="4F822A5A" w:rsidR="000F7812" w:rsidRPr="00314835" w:rsidRDefault="000F7812">
      <w:pPr>
        <w:pStyle w:val="TOC3"/>
        <w:tabs>
          <w:tab w:val="left" w:pos="1540"/>
          <w:tab w:val="right" w:leader="dot" w:pos="9741"/>
        </w:tabs>
        <w:rPr>
          <w:ins w:id="78" w:author="Dimitri Podborski" w:date="2024-02-13T17:45:00Z"/>
          <w:rFonts w:eastAsiaTheme="minorEastAsia" w:cstheme="minorBidi"/>
          <w:noProof/>
          <w:kern w:val="2"/>
          <w:sz w:val="24"/>
          <w:szCs w:val="24"/>
          <w:lang w:val="en-CA"/>
          <w14:ligatures w14:val="standardContextual"/>
        </w:rPr>
      </w:pPr>
      <w:ins w:id="79"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"_Toc158738754"</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6.5.39.2</w:t>
        </w:r>
        <w:r w:rsidRPr="00314835">
          <w:rPr>
            <w:rFonts w:eastAsiaTheme="minorEastAsia" w:cstheme="minorBidi"/>
            <w:noProof/>
            <w:kern w:val="2"/>
            <w:sz w:val="24"/>
            <w:szCs w:val="24"/>
            <w:lang w:val="en-CA"/>
            <w14:ligatures w14:val="standardContextual"/>
          </w:rPr>
          <w:tab/>
        </w:r>
        <w:r w:rsidRPr="0031483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_Toc158738754 \h </w:instrText>
        </w:r>
      </w:ins>
      <w:r w:rsidRPr="00314835">
        <w:rPr>
          <w:noProof/>
          <w:webHidden/>
          <w:lang w:val="en-CA"/>
        </w:rPr>
      </w:r>
      <w:r w:rsidRPr="00314835">
        <w:rPr>
          <w:noProof/>
          <w:webHidden/>
          <w:lang w:val="en-CA"/>
        </w:rPr>
        <w:fldChar w:fldCharType="separate"/>
      </w:r>
      <w:ins w:id="80"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1CCF1397" w14:textId="1F17A9CD" w:rsidR="000F7812" w:rsidRPr="00314835" w:rsidRDefault="000F7812">
      <w:pPr>
        <w:pStyle w:val="TOC3"/>
        <w:tabs>
          <w:tab w:val="left" w:pos="1540"/>
          <w:tab w:val="right" w:leader="dot" w:pos="9741"/>
        </w:tabs>
        <w:rPr>
          <w:ins w:id="81" w:author="Dimitri Podborski" w:date="2024-02-13T17:45:00Z"/>
          <w:rFonts w:eastAsiaTheme="minorEastAsia" w:cstheme="minorBidi"/>
          <w:noProof/>
          <w:kern w:val="2"/>
          <w:sz w:val="24"/>
          <w:szCs w:val="24"/>
          <w:lang w:val="en-CA"/>
          <w14:ligatures w14:val="standardContextual"/>
        </w:rPr>
      </w:pPr>
      <w:ins w:id="82"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"_Toc158738755"</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6.5.39.3</w:t>
        </w:r>
        <w:r w:rsidRPr="00314835">
          <w:rPr>
            <w:rFonts w:eastAsiaTheme="minorEastAsia" w:cstheme="minorBidi"/>
            <w:noProof/>
            <w:kern w:val="2"/>
            <w:sz w:val="24"/>
            <w:szCs w:val="24"/>
            <w:lang w:val="en-CA"/>
            <w14:ligatures w14:val="standardContextual"/>
          </w:rPr>
          <w:tab/>
        </w:r>
        <w:r w:rsidRPr="0031483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_Toc158738755 \h </w:instrText>
        </w:r>
      </w:ins>
      <w:r w:rsidRPr="00314835">
        <w:rPr>
          <w:noProof/>
          <w:webHidden/>
          <w:lang w:val="en-CA"/>
        </w:rPr>
      </w:r>
      <w:r w:rsidRPr="00314835">
        <w:rPr>
          <w:noProof/>
          <w:webHidden/>
          <w:lang w:val="en-CA"/>
        </w:rPr>
        <w:fldChar w:fldCharType="separate"/>
      </w:r>
      <w:ins w:id="83" w:author="Dimitri Podborski" w:date="2024-02-13T17:45:00Z">
        <w:r w:rsidRPr="00314835">
          <w:rPr>
            <w:noProof/>
            <w:webHidden/>
            <w:lang w:val="en-CA"/>
          </w:rPr>
          <w:t>10</w:t>
        </w:r>
        <w:r w:rsidRPr="00314835">
          <w:rPr>
            <w:noProof/>
            <w:webHidden/>
            <w:lang w:val="en-CA"/>
          </w:rPr>
          <w:fldChar w:fldCharType="end"/>
        </w:r>
        <w:r w:rsidRPr="00314835">
          <w:rPr>
            <w:rStyle w:val="Hyperlink"/>
            <w:noProof/>
            <w:lang w:val="en-CA"/>
          </w:rPr>
          <w:fldChar w:fldCharType="end"/>
        </w:r>
      </w:ins>
    </w:p>
    <w:p w14:paraId="4F2F55DB" w14:textId="7C3CB36E" w:rsidR="000F7812" w:rsidRPr="00314835" w:rsidRDefault="000F7812">
      <w:pPr>
        <w:pStyle w:val="TOC2"/>
        <w:tabs>
          <w:tab w:val="left" w:pos="1100"/>
          <w:tab w:val="right" w:leader="dot" w:pos="9741"/>
        </w:tabs>
        <w:rPr>
          <w:ins w:id="84" w:author="Dimitri Podborski" w:date="2024-02-13T17:45:00Z"/>
          <w:rFonts w:eastAsiaTheme="minorEastAsia" w:cstheme="minorBidi"/>
          <w:b w:val="0"/>
          <w:bCs w:val="0"/>
          <w:noProof/>
          <w:kern w:val="2"/>
          <w:sz w:val="24"/>
          <w:szCs w:val="24"/>
          <w:lang w:val="en-CA"/>
          <w14:ligatures w14:val="standardContextual"/>
        </w:rPr>
      </w:pPr>
      <w:ins w:id="85"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"_Toc158738756"</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6.5.40</w:t>
        </w:r>
        <w:r w:rsidRPr="00314835">
          <w:rPr>
            <w:rFonts w:eastAsiaTheme="minorEastAsia" w:cstheme="minorBidi"/>
            <w:b w:val="0"/>
            <w:bCs w:val="0"/>
            <w:noProof/>
            <w:kern w:val="2"/>
            <w:sz w:val="24"/>
            <w:szCs w:val="24"/>
            <w:lang w:val="en-CA"/>
            <w14:ligatures w14:val="standardContextual"/>
          </w:rPr>
          <w:tab/>
        </w:r>
        <w:r w:rsidRPr="00314835">
          <w:rPr>
            <w:rStyle w:val="Hyperlink"/>
            <w:noProof/>
            <w:lang w:val="en-CA"/>
          </w:rPr>
          <w:t>Nominal Diffuse White</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_Toc158738756 \h </w:instrText>
        </w:r>
      </w:ins>
      <w:r w:rsidRPr="00314835">
        <w:rPr>
          <w:noProof/>
          <w:webHidden/>
          <w:lang w:val="en-CA"/>
        </w:rPr>
      </w:r>
      <w:r w:rsidRPr="00314835">
        <w:rPr>
          <w:noProof/>
          <w:webHidden/>
          <w:lang w:val="en-CA"/>
        </w:rPr>
        <w:fldChar w:fldCharType="separate"/>
      </w:r>
      <w:ins w:id="86" w:author="Dimitri Podborski" w:date="2024-02-13T17:45:00Z">
        <w:r w:rsidRPr="00314835">
          <w:rPr>
            <w:noProof/>
            <w:webHidden/>
            <w:lang w:val="en-CA"/>
          </w:rPr>
          <w:t>11</w:t>
        </w:r>
        <w:r w:rsidRPr="00314835">
          <w:rPr>
            <w:noProof/>
            <w:webHidden/>
            <w:lang w:val="en-CA"/>
          </w:rPr>
          <w:fldChar w:fldCharType="end"/>
        </w:r>
        <w:r w:rsidRPr="00314835">
          <w:rPr>
            <w:rStyle w:val="Hyperlink"/>
            <w:noProof/>
            <w:lang w:val="en-CA"/>
          </w:rPr>
          <w:fldChar w:fldCharType="end"/>
        </w:r>
      </w:ins>
    </w:p>
    <w:p w14:paraId="65FD8FC4" w14:textId="362FC18E" w:rsidR="000F7812" w:rsidRPr="00314835" w:rsidRDefault="000F7812">
      <w:pPr>
        <w:pStyle w:val="TOC3"/>
        <w:tabs>
          <w:tab w:val="left" w:pos="1540"/>
          <w:tab w:val="right" w:leader="dot" w:pos="9741"/>
        </w:tabs>
        <w:rPr>
          <w:ins w:id="87" w:author="Dimitri Podborski" w:date="2024-02-13T17:45:00Z"/>
          <w:rFonts w:eastAsiaTheme="minorEastAsia" w:cstheme="minorBidi"/>
          <w:noProof/>
          <w:kern w:val="2"/>
          <w:sz w:val="24"/>
          <w:szCs w:val="24"/>
          <w:lang w:val="en-CA"/>
          <w14:ligatures w14:val="standardContextual"/>
        </w:rPr>
      </w:pPr>
      <w:ins w:id="88"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"_Toc158738757"</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6.5.40.1</w:t>
        </w:r>
        <w:r w:rsidRPr="00314835">
          <w:rPr>
            <w:rFonts w:eastAsiaTheme="minorEastAsia" w:cstheme="minorBidi"/>
            <w:noProof/>
            <w:kern w:val="2"/>
            <w:sz w:val="24"/>
            <w:szCs w:val="24"/>
            <w:lang w:val="en-CA"/>
            <w14:ligatures w14:val="standardContextual"/>
          </w:rPr>
          <w:tab/>
        </w:r>
        <w:r w:rsidRPr="0031483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_Toc158738757 \h </w:instrText>
        </w:r>
      </w:ins>
      <w:r w:rsidRPr="00314835">
        <w:rPr>
          <w:noProof/>
          <w:webHidden/>
          <w:lang w:val="en-CA"/>
        </w:rPr>
      </w:r>
      <w:r w:rsidRPr="00314835">
        <w:rPr>
          <w:noProof/>
          <w:webHidden/>
          <w:lang w:val="en-CA"/>
        </w:rPr>
        <w:fldChar w:fldCharType="separate"/>
      </w:r>
      <w:ins w:id="89" w:author="Dimitri Podborski" w:date="2024-02-13T17:45:00Z">
        <w:r w:rsidRPr="00314835">
          <w:rPr>
            <w:noProof/>
            <w:webHidden/>
            <w:lang w:val="en-CA"/>
          </w:rPr>
          <w:t>11</w:t>
        </w:r>
        <w:r w:rsidRPr="00314835">
          <w:rPr>
            <w:noProof/>
            <w:webHidden/>
            <w:lang w:val="en-CA"/>
          </w:rPr>
          <w:fldChar w:fldCharType="end"/>
        </w:r>
        <w:r w:rsidRPr="00314835">
          <w:rPr>
            <w:rStyle w:val="Hyperlink"/>
            <w:noProof/>
            <w:lang w:val="en-CA"/>
          </w:rPr>
          <w:fldChar w:fldCharType="end"/>
        </w:r>
      </w:ins>
    </w:p>
    <w:p w14:paraId="4B8150E8" w14:textId="7692FDE8" w:rsidR="000F7812" w:rsidRPr="00314835" w:rsidRDefault="000F7812">
      <w:pPr>
        <w:pStyle w:val="TOC3"/>
        <w:tabs>
          <w:tab w:val="left" w:pos="1540"/>
          <w:tab w:val="right" w:leader="dot" w:pos="9741"/>
        </w:tabs>
        <w:rPr>
          <w:ins w:id="90" w:author="Dimitri Podborski" w:date="2024-02-13T17:45:00Z"/>
          <w:rFonts w:eastAsiaTheme="minorEastAsia" w:cstheme="minorBidi"/>
          <w:noProof/>
          <w:kern w:val="2"/>
          <w:sz w:val="24"/>
          <w:szCs w:val="24"/>
          <w:lang w:val="en-CA"/>
          <w14:ligatures w14:val="standardContextual"/>
        </w:rPr>
      </w:pPr>
      <w:ins w:id="91"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"_Toc158738758"</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6.5.40.2</w:t>
        </w:r>
        <w:r w:rsidRPr="00314835">
          <w:rPr>
            <w:rFonts w:eastAsiaTheme="minorEastAsia" w:cstheme="minorBidi"/>
            <w:noProof/>
            <w:kern w:val="2"/>
            <w:sz w:val="24"/>
            <w:szCs w:val="24"/>
            <w:lang w:val="en-CA"/>
            <w14:ligatures w14:val="standardContextual"/>
          </w:rPr>
          <w:tab/>
        </w:r>
        <w:r w:rsidRPr="0031483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_Toc158738758 \h </w:instrText>
        </w:r>
      </w:ins>
      <w:r w:rsidRPr="00314835">
        <w:rPr>
          <w:noProof/>
          <w:webHidden/>
          <w:lang w:val="en-CA"/>
        </w:rPr>
      </w:r>
      <w:r w:rsidRPr="00314835">
        <w:rPr>
          <w:noProof/>
          <w:webHidden/>
          <w:lang w:val="en-CA"/>
        </w:rPr>
        <w:fldChar w:fldCharType="separate"/>
      </w:r>
      <w:ins w:id="92" w:author="Dimitri Podborski" w:date="2024-02-13T17:45:00Z">
        <w:r w:rsidRPr="00314835">
          <w:rPr>
            <w:noProof/>
            <w:webHidden/>
            <w:lang w:val="en-CA"/>
          </w:rPr>
          <w:t>11</w:t>
        </w:r>
        <w:r w:rsidRPr="00314835">
          <w:rPr>
            <w:noProof/>
            <w:webHidden/>
            <w:lang w:val="en-CA"/>
          </w:rPr>
          <w:fldChar w:fldCharType="end"/>
        </w:r>
        <w:r w:rsidRPr="00314835">
          <w:rPr>
            <w:rStyle w:val="Hyperlink"/>
            <w:noProof/>
            <w:lang w:val="en-CA"/>
          </w:rPr>
          <w:fldChar w:fldCharType="end"/>
        </w:r>
      </w:ins>
    </w:p>
    <w:p w14:paraId="3B09B40A" w14:textId="2A441889" w:rsidR="000F7812" w:rsidRPr="00314835" w:rsidRDefault="000F7812">
      <w:pPr>
        <w:pStyle w:val="TOC3"/>
        <w:tabs>
          <w:tab w:val="left" w:pos="1540"/>
          <w:tab w:val="right" w:leader="dot" w:pos="9741"/>
        </w:tabs>
        <w:rPr>
          <w:ins w:id="93" w:author="Dimitri Podborski" w:date="2024-02-13T17:45:00Z"/>
          <w:rFonts w:eastAsiaTheme="minorEastAsia" w:cstheme="minorBidi"/>
          <w:noProof/>
          <w:kern w:val="2"/>
          <w:sz w:val="24"/>
          <w:szCs w:val="24"/>
          <w:lang w:val="en-CA"/>
          <w14:ligatures w14:val="standardContextual"/>
        </w:rPr>
      </w:pPr>
      <w:ins w:id="94"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"_Toc158738759"</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6.5.40.3</w:t>
        </w:r>
        <w:r w:rsidRPr="00314835">
          <w:rPr>
            <w:rFonts w:eastAsiaTheme="minorEastAsia" w:cstheme="minorBidi"/>
            <w:noProof/>
            <w:kern w:val="2"/>
            <w:sz w:val="24"/>
            <w:szCs w:val="24"/>
            <w:lang w:val="en-CA"/>
            <w14:ligatures w14:val="standardContextual"/>
          </w:rPr>
          <w:tab/>
        </w:r>
        <w:r w:rsidRPr="0031483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_Toc158738759 \h </w:instrText>
        </w:r>
      </w:ins>
      <w:r w:rsidRPr="00314835">
        <w:rPr>
          <w:noProof/>
          <w:webHidden/>
          <w:lang w:val="en-CA"/>
        </w:rPr>
      </w:r>
      <w:r w:rsidRPr="00314835">
        <w:rPr>
          <w:noProof/>
          <w:webHidden/>
          <w:lang w:val="en-CA"/>
        </w:rPr>
        <w:fldChar w:fldCharType="separate"/>
      </w:r>
      <w:ins w:id="95" w:author="Dimitri Podborski" w:date="2024-02-13T17:45:00Z">
        <w:r w:rsidRPr="00314835">
          <w:rPr>
            <w:noProof/>
            <w:webHidden/>
            <w:lang w:val="en-CA"/>
          </w:rPr>
          <w:t>11</w:t>
        </w:r>
        <w:r w:rsidRPr="00314835">
          <w:rPr>
            <w:noProof/>
            <w:webHidden/>
            <w:lang w:val="en-CA"/>
          </w:rPr>
          <w:fldChar w:fldCharType="end"/>
        </w:r>
        <w:r w:rsidRPr="00314835">
          <w:rPr>
            <w:rStyle w:val="Hyperlink"/>
            <w:noProof/>
            <w:lang w:val="en-CA"/>
          </w:rPr>
          <w:fldChar w:fldCharType="end"/>
        </w:r>
      </w:ins>
    </w:p>
    <w:p w14:paraId="7E4CC2B7" w14:textId="760F48C8" w:rsidR="000F7812" w:rsidRPr="00314835" w:rsidRDefault="000F7812">
      <w:pPr>
        <w:pStyle w:val="TOC1"/>
        <w:tabs>
          <w:tab w:val="left" w:pos="440"/>
          <w:tab w:val="right" w:leader="dot" w:pos="9741"/>
        </w:tabs>
        <w:rPr>
          <w:ins w:id="96" w:author="Dimitri Podborski" w:date="2024-02-13T17:45:00Z"/>
          <w:rFonts w:eastAsiaTheme="minorEastAsia" w:cstheme="minorBidi"/>
          <w:b w:val="0"/>
          <w:bCs w:val="0"/>
          <w:i w:val="0"/>
          <w:iCs w:val="0"/>
          <w:noProof/>
          <w:kern w:val="2"/>
          <w:lang w:val="en-CA"/>
          <w14:ligatures w14:val="standardContextual"/>
        </w:rPr>
      </w:pPr>
      <w:ins w:id="97"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"_Toc158738760"</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7</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Unified identifier handling clarifications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_Toc158738760 \h </w:instrText>
        </w:r>
      </w:ins>
      <w:r w:rsidRPr="00314835">
        <w:rPr>
          <w:noProof/>
          <w:webHidden/>
          <w:lang w:val="en-CA"/>
        </w:rPr>
      </w:r>
      <w:r w:rsidRPr="00314835">
        <w:rPr>
          <w:noProof/>
          <w:webHidden/>
          <w:lang w:val="en-CA"/>
        </w:rPr>
        <w:fldChar w:fldCharType="separate"/>
      </w:r>
      <w:ins w:id="98" w:author="Dimitri Podborski" w:date="2024-02-13T17:45:00Z">
        <w:r w:rsidRPr="00314835">
          <w:rPr>
            <w:noProof/>
            <w:webHidden/>
            <w:lang w:val="en-CA"/>
          </w:rPr>
          <w:t>12</w:t>
        </w:r>
        <w:r w:rsidRPr="00314835">
          <w:rPr>
            <w:noProof/>
            <w:webHidden/>
            <w:lang w:val="en-CA"/>
          </w:rPr>
          <w:fldChar w:fldCharType="end"/>
        </w:r>
        <w:r w:rsidRPr="00314835">
          <w:rPr>
            <w:rStyle w:val="Hyperlink"/>
            <w:noProof/>
            <w:lang w:val="en-CA"/>
          </w:rPr>
          <w:fldChar w:fldCharType="end"/>
        </w:r>
      </w:ins>
    </w:p>
    <w:p w14:paraId="61D6D393" w14:textId="574446C0" w:rsidR="000F7812" w:rsidRPr="00314835" w:rsidRDefault="000F7812">
      <w:pPr>
        <w:pStyle w:val="TOC1"/>
        <w:tabs>
          <w:tab w:val="left" w:pos="440"/>
          <w:tab w:val="right" w:leader="dot" w:pos="9741"/>
        </w:tabs>
        <w:rPr>
          <w:ins w:id="99" w:author="Dimitri Podborski" w:date="2024-02-13T17:45:00Z"/>
          <w:rFonts w:eastAsiaTheme="minorEastAsia" w:cstheme="minorBidi"/>
          <w:b w:val="0"/>
          <w:bCs w:val="0"/>
          <w:i w:val="0"/>
          <w:iCs w:val="0"/>
          <w:noProof/>
          <w:kern w:val="2"/>
          <w:lang w:val="en-CA"/>
          <w14:ligatures w14:val="standardContextual"/>
        </w:rPr>
      </w:pPr>
      <w:ins w:id="100"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"_Toc158738761"</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8</w:t>
        </w:r>
        <w:r w:rsidRPr="00314835">
          <w:rPr>
            <w:rFonts w:eastAsiaTheme="minorEastAsia" w:cstheme="minorBidi"/>
            <w:b w:val="0"/>
            <w:bCs w:val="0"/>
            <w:i w:val="0"/>
            <w:iCs w:val="0"/>
            <w:noProof/>
            <w:kern w:val="2"/>
            <w:lang w:val="en-CA"/>
            <w14:ligatures w14:val="standardContextual"/>
          </w:rPr>
          <w:tab/>
        </w:r>
        <w:r w:rsidRPr="00314835">
          <w:rPr>
            <w:rStyle w:val="Hyperlink"/>
            <w:noProof/>
            <w:lang w:val="en-CA"/>
          </w:rPr>
          <w:t>Overview images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_Toc158738761 \h </w:instrText>
        </w:r>
      </w:ins>
      <w:r w:rsidRPr="00314835">
        <w:rPr>
          <w:noProof/>
          <w:webHidden/>
          <w:lang w:val="en-CA"/>
        </w:rPr>
      </w:r>
      <w:r w:rsidRPr="00314835">
        <w:rPr>
          <w:noProof/>
          <w:webHidden/>
          <w:lang w:val="en-CA"/>
        </w:rPr>
        <w:fldChar w:fldCharType="separate"/>
      </w:r>
      <w:ins w:id="101" w:author="Dimitri Podborski" w:date="2024-02-13T17:45:00Z">
        <w:r w:rsidRPr="00314835">
          <w:rPr>
            <w:noProof/>
            <w:webHidden/>
            <w:lang w:val="en-CA"/>
          </w:rPr>
          <w:t>12</w:t>
        </w:r>
        <w:r w:rsidRPr="00314835">
          <w:rPr>
            <w:noProof/>
            <w:webHidden/>
            <w:lang w:val="en-CA"/>
          </w:rPr>
          <w:fldChar w:fldCharType="end"/>
        </w:r>
        <w:r w:rsidRPr="00314835">
          <w:rPr>
            <w:rStyle w:val="Hyperlink"/>
            <w:noProof/>
            <w:lang w:val="en-CA"/>
          </w:rPr>
          <w:fldChar w:fldCharType="end"/>
        </w:r>
      </w:ins>
    </w:p>
    <w:p w14:paraId="097F9A3A" w14:textId="56C71C19" w:rsidR="000F7812" w:rsidRPr="00314835" w:rsidRDefault="000F7812">
      <w:pPr>
        <w:pStyle w:val="TOC2"/>
        <w:tabs>
          <w:tab w:val="left" w:pos="1100"/>
          <w:tab w:val="right" w:leader="dot" w:pos="9741"/>
        </w:tabs>
        <w:rPr>
          <w:ins w:id="102" w:author="Dimitri Podborski" w:date="2024-02-13T17:45:00Z"/>
          <w:rFonts w:eastAsiaTheme="minorEastAsia" w:cstheme="minorBidi"/>
          <w:b w:val="0"/>
          <w:bCs w:val="0"/>
          <w:noProof/>
          <w:kern w:val="2"/>
          <w:sz w:val="24"/>
          <w:szCs w:val="24"/>
          <w:lang w:val="en-CA"/>
          <w14:ligatures w14:val="standardContextual"/>
        </w:rPr>
      </w:pPr>
      <w:ins w:id="103"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"_Toc158738762"</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6.4.10</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Overview images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_Toc158738762 \h </w:instrText>
        </w:r>
      </w:ins>
      <w:r w:rsidRPr="00314835">
        <w:rPr>
          <w:noProof/>
          <w:webHidden/>
          <w:lang w:val="en-CA"/>
        </w:rPr>
      </w:r>
      <w:r w:rsidRPr="00314835">
        <w:rPr>
          <w:noProof/>
          <w:webHidden/>
          <w:lang w:val="en-CA"/>
        </w:rPr>
        <w:fldChar w:fldCharType="separate"/>
      </w:r>
      <w:ins w:id="104" w:author="Dimitri Podborski" w:date="2024-02-13T17:45:00Z">
        <w:r w:rsidRPr="00314835">
          <w:rPr>
            <w:noProof/>
            <w:webHidden/>
            <w:lang w:val="en-CA"/>
          </w:rPr>
          <w:t>12</w:t>
        </w:r>
        <w:r w:rsidRPr="00314835">
          <w:rPr>
            <w:noProof/>
            <w:webHidden/>
            <w:lang w:val="en-CA"/>
          </w:rPr>
          <w:fldChar w:fldCharType="end"/>
        </w:r>
        <w:r w:rsidRPr="00314835">
          <w:rPr>
            <w:rStyle w:val="Hyperlink"/>
            <w:noProof/>
            <w:lang w:val="en-CA"/>
          </w:rPr>
          <w:fldChar w:fldCharType="end"/>
        </w:r>
      </w:ins>
    </w:p>
    <w:p w14:paraId="7F4C6527" w14:textId="7421C468" w:rsidR="000F7812" w:rsidRPr="00314835" w:rsidRDefault="000F7812">
      <w:pPr>
        <w:pStyle w:val="TOC2"/>
        <w:tabs>
          <w:tab w:val="left" w:pos="1100"/>
          <w:tab w:val="right" w:leader="dot" w:pos="9741"/>
        </w:tabs>
        <w:rPr>
          <w:ins w:id="105" w:author="Dimitri Podborski" w:date="2024-02-13T17:45:00Z"/>
          <w:rFonts w:eastAsiaTheme="minorEastAsia" w:cstheme="minorBidi"/>
          <w:b w:val="0"/>
          <w:bCs w:val="0"/>
          <w:noProof/>
          <w:kern w:val="2"/>
          <w:sz w:val="24"/>
          <w:szCs w:val="24"/>
          <w:lang w:val="en-CA"/>
          <w14:ligatures w14:val="standardContextual"/>
        </w:rPr>
      </w:pPr>
      <w:ins w:id="106"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"_Toc158738763"</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6.8.10</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Image Pyramid Entity Group</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_Toc158738763 \h </w:instrText>
        </w:r>
      </w:ins>
      <w:r w:rsidRPr="00314835">
        <w:rPr>
          <w:noProof/>
          <w:webHidden/>
          <w:lang w:val="en-CA"/>
        </w:rPr>
      </w:r>
      <w:r w:rsidRPr="00314835">
        <w:rPr>
          <w:noProof/>
          <w:webHidden/>
          <w:lang w:val="en-CA"/>
        </w:rPr>
        <w:fldChar w:fldCharType="separate"/>
      </w:r>
      <w:ins w:id="107" w:author="Dimitri Podborski" w:date="2024-02-13T17:45:00Z">
        <w:r w:rsidRPr="00314835">
          <w:rPr>
            <w:noProof/>
            <w:webHidden/>
            <w:lang w:val="en-CA"/>
          </w:rPr>
          <w:t>13</w:t>
        </w:r>
        <w:r w:rsidRPr="00314835">
          <w:rPr>
            <w:noProof/>
            <w:webHidden/>
            <w:lang w:val="en-CA"/>
          </w:rPr>
          <w:fldChar w:fldCharType="end"/>
        </w:r>
        <w:r w:rsidRPr="00314835">
          <w:rPr>
            <w:rStyle w:val="Hyperlink"/>
            <w:noProof/>
            <w:lang w:val="en-CA"/>
          </w:rPr>
          <w:fldChar w:fldCharType="end"/>
        </w:r>
      </w:ins>
    </w:p>
    <w:p w14:paraId="30D19150" w14:textId="590001B7" w:rsidR="000F7812" w:rsidRPr="00314835" w:rsidRDefault="000F7812">
      <w:pPr>
        <w:pStyle w:val="TOC3"/>
        <w:tabs>
          <w:tab w:val="left" w:pos="1540"/>
          <w:tab w:val="right" w:leader="dot" w:pos="9741"/>
        </w:tabs>
        <w:rPr>
          <w:ins w:id="108" w:author="Dimitri Podborski" w:date="2024-02-13T17:45:00Z"/>
          <w:rFonts w:eastAsiaTheme="minorEastAsia" w:cstheme="minorBidi"/>
          <w:noProof/>
          <w:kern w:val="2"/>
          <w:sz w:val="24"/>
          <w:szCs w:val="24"/>
          <w:lang w:val="en-CA"/>
          <w14:ligatures w14:val="standardContextual"/>
        </w:rPr>
      </w:pPr>
      <w:ins w:id="109"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"_Toc158738764"</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6.8.10.1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_Toc158738764 \h </w:instrText>
        </w:r>
      </w:ins>
      <w:r w:rsidRPr="00314835">
        <w:rPr>
          <w:noProof/>
          <w:webHidden/>
          <w:lang w:val="en-CA"/>
        </w:rPr>
      </w:r>
      <w:r w:rsidRPr="00314835">
        <w:rPr>
          <w:noProof/>
          <w:webHidden/>
          <w:lang w:val="en-CA"/>
        </w:rPr>
        <w:fldChar w:fldCharType="separate"/>
      </w:r>
      <w:ins w:id="110" w:author="Dimitri Podborski" w:date="2024-02-13T17:45:00Z">
        <w:r w:rsidRPr="00314835">
          <w:rPr>
            <w:noProof/>
            <w:webHidden/>
            <w:lang w:val="en-CA"/>
          </w:rPr>
          <w:t>13</w:t>
        </w:r>
        <w:r w:rsidRPr="00314835">
          <w:rPr>
            <w:noProof/>
            <w:webHidden/>
            <w:lang w:val="en-CA"/>
          </w:rPr>
          <w:fldChar w:fldCharType="end"/>
        </w:r>
        <w:r w:rsidRPr="00314835">
          <w:rPr>
            <w:rStyle w:val="Hyperlink"/>
            <w:noProof/>
            <w:lang w:val="en-CA"/>
          </w:rPr>
          <w:fldChar w:fldCharType="end"/>
        </w:r>
      </w:ins>
    </w:p>
    <w:p w14:paraId="72C0858C" w14:textId="46CB4FDC" w:rsidR="000F7812" w:rsidRPr="00314835" w:rsidRDefault="000F7812">
      <w:pPr>
        <w:pStyle w:val="TOC3"/>
        <w:tabs>
          <w:tab w:val="left" w:pos="1540"/>
          <w:tab w:val="right" w:leader="dot" w:pos="9741"/>
        </w:tabs>
        <w:rPr>
          <w:ins w:id="111" w:author="Dimitri Podborski" w:date="2024-02-13T17:45:00Z"/>
          <w:rFonts w:eastAsiaTheme="minorEastAsia" w:cstheme="minorBidi"/>
          <w:noProof/>
          <w:kern w:val="2"/>
          <w:sz w:val="24"/>
          <w:szCs w:val="24"/>
          <w:lang w:val="en-CA"/>
          <w14:ligatures w14:val="standardContextual"/>
        </w:rPr>
      </w:pPr>
      <w:ins w:id="112"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"_Toc158738765"</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6.8.10.2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_Toc158738765 \h </w:instrText>
        </w:r>
      </w:ins>
      <w:r w:rsidRPr="00314835">
        <w:rPr>
          <w:noProof/>
          <w:webHidden/>
          <w:lang w:val="en-CA"/>
        </w:rPr>
      </w:r>
      <w:r w:rsidRPr="00314835">
        <w:rPr>
          <w:noProof/>
          <w:webHidden/>
          <w:lang w:val="en-CA"/>
        </w:rPr>
        <w:fldChar w:fldCharType="separate"/>
      </w:r>
      <w:ins w:id="113" w:author="Dimitri Podborski" w:date="2024-02-13T17:45:00Z">
        <w:r w:rsidRPr="00314835">
          <w:rPr>
            <w:noProof/>
            <w:webHidden/>
            <w:lang w:val="en-CA"/>
          </w:rPr>
          <w:t>13</w:t>
        </w:r>
        <w:r w:rsidRPr="00314835">
          <w:rPr>
            <w:noProof/>
            <w:webHidden/>
            <w:lang w:val="en-CA"/>
          </w:rPr>
          <w:fldChar w:fldCharType="end"/>
        </w:r>
        <w:r w:rsidRPr="00314835">
          <w:rPr>
            <w:rStyle w:val="Hyperlink"/>
            <w:noProof/>
            <w:lang w:val="en-CA"/>
          </w:rPr>
          <w:fldChar w:fldCharType="end"/>
        </w:r>
      </w:ins>
    </w:p>
    <w:p w14:paraId="5ED043BE" w14:textId="08E207EA" w:rsidR="000F7812" w:rsidRPr="00314835" w:rsidRDefault="000F7812">
      <w:pPr>
        <w:pStyle w:val="TOC3"/>
        <w:tabs>
          <w:tab w:val="left" w:pos="1540"/>
          <w:tab w:val="right" w:leader="dot" w:pos="9741"/>
        </w:tabs>
        <w:rPr>
          <w:ins w:id="114" w:author="Dimitri Podborski" w:date="2024-02-13T17:45:00Z"/>
          <w:rFonts w:eastAsiaTheme="minorEastAsia" w:cstheme="minorBidi"/>
          <w:noProof/>
          <w:kern w:val="2"/>
          <w:sz w:val="24"/>
          <w:szCs w:val="24"/>
          <w:lang w:val="en-CA"/>
          <w14:ligatures w14:val="standardContextual"/>
        </w:rPr>
      </w:pPr>
      <w:ins w:id="115"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"_Toc158738766"</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6.8.10.3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_Toc158738766 \h </w:instrText>
        </w:r>
      </w:ins>
      <w:r w:rsidRPr="00314835">
        <w:rPr>
          <w:noProof/>
          <w:webHidden/>
          <w:lang w:val="en-CA"/>
        </w:rPr>
      </w:r>
      <w:r w:rsidRPr="00314835">
        <w:rPr>
          <w:noProof/>
          <w:webHidden/>
          <w:lang w:val="en-CA"/>
        </w:rPr>
        <w:fldChar w:fldCharType="separate"/>
      </w:r>
      <w:ins w:id="116" w:author="Dimitri Podborski" w:date="2024-02-13T17:45:00Z">
        <w:r w:rsidRPr="00314835">
          <w:rPr>
            <w:noProof/>
            <w:webHidden/>
            <w:lang w:val="en-CA"/>
          </w:rPr>
          <w:t>14</w:t>
        </w:r>
        <w:r w:rsidRPr="00314835">
          <w:rPr>
            <w:noProof/>
            <w:webHidden/>
            <w:lang w:val="en-CA"/>
          </w:rPr>
          <w:fldChar w:fldCharType="end"/>
        </w:r>
        <w:r w:rsidRPr="00314835">
          <w:rPr>
            <w:rStyle w:val="Hyperlink"/>
            <w:noProof/>
            <w:lang w:val="en-CA"/>
          </w:rPr>
          <w:fldChar w:fldCharType="end"/>
        </w:r>
      </w:ins>
    </w:p>
    <w:p w14:paraId="76C3C1D6" w14:textId="7BC5800F" w:rsidR="000F7812" w:rsidRPr="00314835" w:rsidRDefault="000F7812">
      <w:pPr>
        <w:pStyle w:val="TOC1"/>
        <w:tabs>
          <w:tab w:val="left" w:pos="440"/>
          <w:tab w:val="right" w:leader="dot" w:pos="9741"/>
        </w:tabs>
        <w:rPr>
          <w:ins w:id="117" w:author="Dimitri Podborski" w:date="2024-02-13T17:45:00Z"/>
          <w:rFonts w:eastAsiaTheme="minorEastAsia" w:cstheme="minorBidi"/>
          <w:b w:val="0"/>
          <w:bCs w:val="0"/>
          <w:i w:val="0"/>
          <w:iCs w:val="0"/>
          <w:noProof/>
          <w:kern w:val="2"/>
          <w:lang w:val="en-CA"/>
          <w14:ligatures w14:val="standardContextual"/>
        </w:rPr>
      </w:pPr>
      <w:ins w:id="118"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"_Toc158738767"</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9</w:t>
        </w:r>
        <w:r w:rsidRPr="00314835">
          <w:rPr>
            <w:rFonts w:eastAsiaTheme="minorEastAsia" w:cstheme="minorBidi"/>
            <w:b w:val="0"/>
            <w:bCs w:val="0"/>
            <w:i w:val="0"/>
            <w:iCs w:val="0"/>
            <w:noProof/>
            <w:kern w:val="2"/>
            <w:lang w:val="en-CA"/>
            <w14:ligatures w14:val="standardContextual"/>
          </w:rPr>
          <w:tab/>
        </w:r>
        <w:r w:rsidRPr="00AE3765">
          <w:rPr>
            <w:rStyle w:val="Hyperlink"/>
            <w:noProof/>
            <w:lang w:val="en-CA"/>
          </w:rPr>
          <w:t>Region partition group</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_Toc158738767 \h </w:instrText>
        </w:r>
      </w:ins>
      <w:r w:rsidRPr="00314835">
        <w:rPr>
          <w:noProof/>
          <w:webHidden/>
          <w:lang w:val="en-CA"/>
        </w:rPr>
      </w:r>
      <w:r w:rsidRPr="00314835">
        <w:rPr>
          <w:noProof/>
          <w:webHidden/>
          <w:lang w:val="en-CA"/>
        </w:rPr>
        <w:fldChar w:fldCharType="separate"/>
      </w:r>
      <w:ins w:id="119" w:author="Dimitri Podborski" w:date="2024-02-13T17:45:00Z">
        <w:r w:rsidRPr="00314835">
          <w:rPr>
            <w:noProof/>
            <w:webHidden/>
            <w:lang w:val="en-CA"/>
          </w:rPr>
          <w:t>14</w:t>
        </w:r>
        <w:r w:rsidRPr="00314835">
          <w:rPr>
            <w:noProof/>
            <w:webHidden/>
            <w:lang w:val="en-CA"/>
          </w:rPr>
          <w:fldChar w:fldCharType="end"/>
        </w:r>
        <w:r w:rsidRPr="00314835">
          <w:rPr>
            <w:rStyle w:val="Hyperlink"/>
            <w:noProof/>
            <w:lang w:val="en-CA"/>
          </w:rPr>
          <w:fldChar w:fldCharType="end"/>
        </w:r>
      </w:ins>
    </w:p>
    <w:p w14:paraId="4EF02B92" w14:textId="7F830EF5" w:rsidR="000F7812" w:rsidRPr="00314835" w:rsidRDefault="000F7812">
      <w:pPr>
        <w:pStyle w:val="TOC2"/>
        <w:tabs>
          <w:tab w:val="left" w:pos="1100"/>
          <w:tab w:val="right" w:leader="dot" w:pos="9741"/>
        </w:tabs>
        <w:rPr>
          <w:ins w:id="120" w:author="Dimitri Podborski" w:date="2024-02-13T17:45:00Z"/>
          <w:rFonts w:eastAsiaTheme="minorEastAsia" w:cstheme="minorBidi"/>
          <w:b w:val="0"/>
          <w:bCs w:val="0"/>
          <w:noProof/>
          <w:kern w:val="2"/>
          <w:sz w:val="24"/>
          <w:szCs w:val="24"/>
          <w:lang w:val="en-CA"/>
          <w14:ligatures w14:val="standardContextual"/>
        </w:rPr>
      </w:pPr>
      <w:ins w:id="121"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"_Toc158738768"</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6.8.11</w:t>
        </w:r>
        <w:r w:rsidRPr="00314835">
          <w:rPr>
            <w:rFonts w:eastAsiaTheme="minorEastAsia" w:cstheme="minorBidi"/>
            <w:b w:val="0"/>
            <w:bCs w:val="0"/>
            <w:noProof/>
            <w:kern w:val="2"/>
            <w:sz w:val="24"/>
            <w:szCs w:val="24"/>
            <w:lang w:val="en-CA"/>
            <w14:ligatures w14:val="standardContextual"/>
          </w:rPr>
          <w:tab/>
        </w:r>
        <w:r w:rsidRPr="00AE3765">
          <w:rPr>
            <w:rStyle w:val="Hyperlink"/>
            <w:noProof/>
            <w:lang w:val="en-CA"/>
          </w:rPr>
          <w:t>Region Partition Group</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_Toc158738768 \h </w:instrText>
        </w:r>
      </w:ins>
      <w:r w:rsidRPr="00314835">
        <w:rPr>
          <w:noProof/>
          <w:webHidden/>
          <w:lang w:val="en-CA"/>
        </w:rPr>
      </w:r>
      <w:r w:rsidRPr="00314835">
        <w:rPr>
          <w:noProof/>
          <w:webHidden/>
          <w:lang w:val="en-CA"/>
        </w:rPr>
        <w:fldChar w:fldCharType="separate"/>
      </w:r>
      <w:ins w:id="122" w:author="Dimitri Podborski" w:date="2024-02-13T17:45:00Z">
        <w:r w:rsidRPr="00314835">
          <w:rPr>
            <w:noProof/>
            <w:webHidden/>
            <w:lang w:val="en-CA"/>
          </w:rPr>
          <w:t>14</w:t>
        </w:r>
        <w:r w:rsidRPr="00314835">
          <w:rPr>
            <w:noProof/>
            <w:webHidden/>
            <w:lang w:val="en-CA"/>
          </w:rPr>
          <w:fldChar w:fldCharType="end"/>
        </w:r>
        <w:r w:rsidRPr="00314835">
          <w:rPr>
            <w:rStyle w:val="Hyperlink"/>
            <w:noProof/>
            <w:lang w:val="en-CA"/>
          </w:rPr>
          <w:fldChar w:fldCharType="end"/>
        </w:r>
      </w:ins>
    </w:p>
    <w:p w14:paraId="6EC47167" w14:textId="08A920CA" w:rsidR="000F7812" w:rsidRPr="00314835" w:rsidRDefault="000F7812">
      <w:pPr>
        <w:pStyle w:val="TOC3"/>
        <w:tabs>
          <w:tab w:val="left" w:pos="1540"/>
          <w:tab w:val="right" w:leader="dot" w:pos="9741"/>
        </w:tabs>
        <w:rPr>
          <w:ins w:id="123" w:author="Dimitri Podborski" w:date="2024-02-13T17:45:00Z"/>
          <w:rFonts w:eastAsiaTheme="minorEastAsia" w:cstheme="minorBidi"/>
          <w:noProof/>
          <w:kern w:val="2"/>
          <w:sz w:val="24"/>
          <w:szCs w:val="24"/>
          <w:lang w:val="en-CA"/>
          <w14:ligatures w14:val="standardContextual"/>
        </w:rPr>
      </w:pPr>
      <w:ins w:id="124"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"_Toc158738769"</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6.8.11.1</w:t>
        </w:r>
        <w:r w:rsidRPr="00314835">
          <w:rPr>
            <w:rFonts w:eastAsiaTheme="minorEastAsia" w:cstheme="minorBidi"/>
            <w:noProof/>
            <w:kern w:val="2"/>
            <w:sz w:val="24"/>
            <w:szCs w:val="24"/>
            <w:lang w:val="en-CA"/>
            <w14:ligatures w14:val="standardContextual"/>
          </w:rPr>
          <w:tab/>
        </w:r>
        <w:r w:rsidRPr="00AE3765">
          <w:rPr>
            <w:rStyle w:val="Hyperlink"/>
            <w:noProof/>
            <w:lang w:val="en-CA"/>
          </w:rPr>
          <w:t>Definition</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_Toc158738769 \h </w:instrText>
        </w:r>
      </w:ins>
      <w:r w:rsidRPr="00314835">
        <w:rPr>
          <w:noProof/>
          <w:webHidden/>
          <w:lang w:val="en-CA"/>
        </w:rPr>
      </w:r>
      <w:r w:rsidRPr="00314835">
        <w:rPr>
          <w:noProof/>
          <w:webHidden/>
          <w:lang w:val="en-CA"/>
        </w:rPr>
        <w:fldChar w:fldCharType="separate"/>
      </w:r>
      <w:ins w:id="125" w:author="Dimitri Podborski" w:date="2024-02-13T17:45:00Z">
        <w:r w:rsidRPr="00314835">
          <w:rPr>
            <w:noProof/>
            <w:webHidden/>
            <w:lang w:val="en-CA"/>
          </w:rPr>
          <w:t>14</w:t>
        </w:r>
        <w:r w:rsidRPr="00314835">
          <w:rPr>
            <w:noProof/>
            <w:webHidden/>
            <w:lang w:val="en-CA"/>
          </w:rPr>
          <w:fldChar w:fldCharType="end"/>
        </w:r>
        <w:r w:rsidRPr="00314835">
          <w:rPr>
            <w:rStyle w:val="Hyperlink"/>
            <w:noProof/>
            <w:lang w:val="en-CA"/>
          </w:rPr>
          <w:fldChar w:fldCharType="end"/>
        </w:r>
      </w:ins>
    </w:p>
    <w:p w14:paraId="013F75CE" w14:textId="3BE4BEC4" w:rsidR="000F7812" w:rsidRPr="00314835" w:rsidRDefault="000F7812">
      <w:pPr>
        <w:pStyle w:val="TOC3"/>
        <w:tabs>
          <w:tab w:val="left" w:pos="1540"/>
          <w:tab w:val="right" w:leader="dot" w:pos="9741"/>
        </w:tabs>
        <w:rPr>
          <w:ins w:id="126" w:author="Dimitri Podborski" w:date="2024-02-13T17:45:00Z"/>
          <w:rFonts w:eastAsiaTheme="minorEastAsia" w:cstheme="minorBidi"/>
          <w:noProof/>
          <w:kern w:val="2"/>
          <w:sz w:val="24"/>
          <w:szCs w:val="24"/>
          <w:lang w:val="en-CA"/>
          <w14:ligatures w14:val="standardContextual"/>
        </w:rPr>
      </w:pPr>
      <w:ins w:id="127"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"_Toc158738770"</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6.8.11.2</w:t>
        </w:r>
        <w:r w:rsidRPr="00314835">
          <w:rPr>
            <w:rFonts w:eastAsiaTheme="minorEastAsia" w:cstheme="minorBidi"/>
            <w:noProof/>
            <w:kern w:val="2"/>
            <w:sz w:val="24"/>
            <w:szCs w:val="24"/>
            <w:lang w:val="en-CA"/>
            <w14:ligatures w14:val="standardContextual"/>
          </w:rPr>
          <w:tab/>
        </w:r>
        <w:r w:rsidRPr="00AE3765">
          <w:rPr>
            <w:rStyle w:val="Hyperlink"/>
            <w:noProof/>
            <w:lang w:val="en-CA"/>
          </w:rPr>
          <w:t>Syntax</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_Toc158738770 \h </w:instrText>
        </w:r>
      </w:ins>
      <w:r w:rsidRPr="00314835">
        <w:rPr>
          <w:noProof/>
          <w:webHidden/>
          <w:lang w:val="en-CA"/>
        </w:rPr>
      </w:r>
      <w:r w:rsidRPr="00314835">
        <w:rPr>
          <w:noProof/>
          <w:webHidden/>
          <w:lang w:val="en-CA"/>
        </w:rPr>
        <w:fldChar w:fldCharType="separate"/>
      </w:r>
      <w:ins w:id="128" w:author="Dimitri Podborski" w:date="2024-02-13T17:45:00Z">
        <w:r w:rsidRPr="00314835">
          <w:rPr>
            <w:noProof/>
            <w:webHidden/>
            <w:lang w:val="en-CA"/>
          </w:rPr>
          <w:t>16</w:t>
        </w:r>
        <w:r w:rsidRPr="00314835">
          <w:rPr>
            <w:noProof/>
            <w:webHidden/>
            <w:lang w:val="en-CA"/>
          </w:rPr>
          <w:fldChar w:fldCharType="end"/>
        </w:r>
        <w:r w:rsidRPr="00314835">
          <w:rPr>
            <w:rStyle w:val="Hyperlink"/>
            <w:noProof/>
            <w:lang w:val="en-CA"/>
          </w:rPr>
          <w:fldChar w:fldCharType="end"/>
        </w:r>
      </w:ins>
    </w:p>
    <w:p w14:paraId="7A971D33" w14:textId="5154D43E" w:rsidR="000F7812" w:rsidRPr="00314835" w:rsidRDefault="000F7812">
      <w:pPr>
        <w:pStyle w:val="TOC3"/>
        <w:tabs>
          <w:tab w:val="left" w:pos="1540"/>
          <w:tab w:val="right" w:leader="dot" w:pos="9741"/>
        </w:tabs>
        <w:rPr>
          <w:ins w:id="129" w:author="Dimitri Podborski" w:date="2024-02-13T17:45:00Z"/>
          <w:rFonts w:eastAsiaTheme="minorEastAsia" w:cstheme="minorBidi"/>
          <w:noProof/>
          <w:kern w:val="2"/>
          <w:sz w:val="24"/>
          <w:szCs w:val="24"/>
          <w:lang w:val="en-CA"/>
          <w14:ligatures w14:val="standardContextual"/>
        </w:rPr>
      </w:pPr>
      <w:ins w:id="130" w:author="Dimitri Podborski" w:date="2024-02-13T17:45:00Z">
        <w:r w:rsidRPr="00314835">
          <w:rPr>
            <w:rStyle w:val="Hyperlink"/>
            <w:noProof/>
            <w:lang w:val="en-CA"/>
          </w:rPr>
          <w:lastRenderedPageBreak/>
          <w:fldChar w:fldCharType="begin"/>
        </w:r>
        <w:r w:rsidRPr="00314835">
          <w:rPr>
            <w:rStyle w:val="Hyperlink"/>
            <w:noProof/>
            <w:lang w:val="en-CA"/>
          </w:rPr>
          <w:instrText xml:space="preserve"> </w:instrText>
        </w:r>
        <w:r w:rsidRPr="00314835">
          <w:rPr>
            <w:noProof/>
            <w:lang w:val="en-CA"/>
          </w:rPr>
          <w:instrText>HYPERLINK \l "_Toc158738771"</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AE3765">
          <w:rPr>
            <w:rStyle w:val="Hyperlink"/>
            <w:noProof/>
            <w:lang w:val="en-CA"/>
          </w:rPr>
          <w:t>6.8.11.3</w:t>
        </w:r>
        <w:r w:rsidRPr="00314835">
          <w:rPr>
            <w:rFonts w:eastAsiaTheme="minorEastAsia" w:cstheme="minorBidi"/>
            <w:noProof/>
            <w:kern w:val="2"/>
            <w:sz w:val="24"/>
            <w:szCs w:val="24"/>
            <w:lang w:val="en-CA"/>
            <w14:ligatures w14:val="standardContextual"/>
          </w:rPr>
          <w:tab/>
        </w:r>
        <w:r w:rsidRPr="00AE3765">
          <w:rPr>
            <w:rStyle w:val="Hyperlink"/>
            <w:noProof/>
            <w:lang w:val="en-CA"/>
          </w:rPr>
          <w:t>Semantics</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_Toc158738771 \h </w:instrText>
        </w:r>
      </w:ins>
      <w:r w:rsidRPr="00314835">
        <w:rPr>
          <w:noProof/>
          <w:webHidden/>
          <w:lang w:val="en-CA"/>
        </w:rPr>
      </w:r>
      <w:r w:rsidRPr="00314835">
        <w:rPr>
          <w:noProof/>
          <w:webHidden/>
          <w:lang w:val="en-CA"/>
        </w:rPr>
        <w:fldChar w:fldCharType="separate"/>
      </w:r>
      <w:ins w:id="131" w:author="Dimitri Podborski" w:date="2024-02-13T17:45:00Z">
        <w:r w:rsidRPr="00314835">
          <w:rPr>
            <w:noProof/>
            <w:webHidden/>
            <w:lang w:val="en-CA"/>
          </w:rPr>
          <w:t>16</w:t>
        </w:r>
        <w:r w:rsidRPr="00314835">
          <w:rPr>
            <w:noProof/>
            <w:webHidden/>
            <w:lang w:val="en-CA"/>
          </w:rPr>
          <w:fldChar w:fldCharType="end"/>
        </w:r>
        <w:r w:rsidRPr="00314835">
          <w:rPr>
            <w:rStyle w:val="Hyperlink"/>
            <w:noProof/>
            <w:lang w:val="en-CA"/>
          </w:rPr>
          <w:fldChar w:fldCharType="end"/>
        </w:r>
      </w:ins>
    </w:p>
    <w:p w14:paraId="124824AB" w14:textId="6D8ADD86" w:rsidR="000F7812" w:rsidRPr="00314835" w:rsidRDefault="000F7812">
      <w:pPr>
        <w:pStyle w:val="TOC1"/>
        <w:tabs>
          <w:tab w:val="left" w:pos="660"/>
          <w:tab w:val="right" w:leader="dot" w:pos="9741"/>
        </w:tabs>
        <w:rPr>
          <w:ins w:id="132" w:author="Dimitri Podborski" w:date="2024-02-13T17:45:00Z"/>
          <w:rFonts w:eastAsiaTheme="minorEastAsia" w:cstheme="minorBidi"/>
          <w:b w:val="0"/>
          <w:bCs w:val="0"/>
          <w:i w:val="0"/>
          <w:iCs w:val="0"/>
          <w:noProof/>
          <w:kern w:val="2"/>
          <w:lang w:val="en-CA"/>
          <w14:ligatures w14:val="standardContextual"/>
        </w:rPr>
      </w:pPr>
      <w:ins w:id="133"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"_Toc158738772"</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10</w:t>
        </w:r>
        <w:r w:rsidRPr="00314835">
          <w:rPr>
            <w:rFonts w:eastAsiaTheme="minorEastAsia" w:cstheme="minorBidi"/>
            <w:b w:val="0"/>
            <w:bCs w:val="0"/>
            <w:i w:val="0"/>
            <w:iCs w:val="0"/>
            <w:noProof/>
            <w:kern w:val="2"/>
            <w:lang w:val="en-CA"/>
            <w14:ligatures w14:val="standardContextual"/>
          </w:rPr>
          <w:tab/>
        </w:r>
        <w:r w:rsidRPr="00314835">
          <w:rPr>
            <w:rStyle w:val="Hyperlink"/>
            <w:noProof/>
            <w:lang w:val="en-CA"/>
          </w:rPr>
          <w:t>Change all mention of SingleItemTypeReferenceBox to include SingleItemTypeReferenceBoxLarge</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_Toc158738772 \h </w:instrText>
        </w:r>
      </w:ins>
      <w:r w:rsidRPr="00314835">
        <w:rPr>
          <w:noProof/>
          <w:webHidden/>
          <w:lang w:val="en-CA"/>
        </w:rPr>
      </w:r>
      <w:r w:rsidRPr="00314835">
        <w:rPr>
          <w:noProof/>
          <w:webHidden/>
          <w:lang w:val="en-CA"/>
        </w:rPr>
        <w:fldChar w:fldCharType="separate"/>
      </w:r>
      <w:ins w:id="134" w:author="Dimitri Podborski" w:date="2024-02-13T17:45:00Z">
        <w:r w:rsidRPr="00314835">
          <w:rPr>
            <w:noProof/>
            <w:webHidden/>
            <w:lang w:val="en-CA"/>
          </w:rPr>
          <w:t>17</w:t>
        </w:r>
        <w:r w:rsidRPr="00314835">
          <w:rPr>
            <w:noProof/>
            <w:webHidden/>
            <w:lang w:val="en-CA"/>
          </w:rPr>
          <w:fldChar w:fldCharType="end"/>
        </w:r>
        <w:r w:rsidRPr="00314835">
          <w:rPr>
            <w:rStyle w:val="Hyperlink"/>
            <w:noProof/>
            <w:lang w:val="en-CA"/>
          </w:rPr>
          <w:fldChar w:fldCharType="end"/>
        </w:r>
      </w:ins>
    </w:p>
    <w:p w14:paraId="74B36BCA" w14:textId="25FB4166" w:rsidR="000F7812" w:rsidRPr="00314835" w:rsidRDefault="000F7812">
      <w:pPr>
        <w:pStyle w:val="TOC1"/>
        <w:tabs>
          <w:tab w:val="left" w:pos="660"/>
          <w:tab w:val="right" w:leader="dot" w:pos="9741"/>
        </w:tabs>
        <w:rPr>
          <w:ins w:id="135" w:author="Dimitri Podborski" w:date="2024-02-13T17:45:00Z"/>
          <w:rFonts w:eastAsiaTheme="minorEastAsia" w:cstheme="minorBidi"/>
          <w:b w:val="0"/>
          <w:bCs w:val="0"/>
          <w:i w:val="0"/>
          <w:iCs w:val="0"/>
          <w:noProof/>
          <w:kern w:val="2"/>
          <w:lang w:val="en-CA"/>
          <w14:ligatures w14:val="standardContextual"/>
        </w:rPr>
      </w:pPr>
      <w:ins w:id="136"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"_Toc158738773"</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11</w:t>
        </w:r>
        <w:r w:rsidRPr="00314835">
          <w:rPr>
            <w:rFonts w:eastAsiaTheme="minorEastAsia" w:cstheme="minorBidi"/>
            <w:b w:val="0"/>
            <w:bCs w:val="0"/>
            <w:i w:val="0"/>
            <w:iCs w:val="0"/>
            <w:noProof/>
            <w:kern w:val="2"/>
            <w:lang w:val="en-CA"/>
            <w14:ligatures w14:val="standardContextual"/>
          </w:rPr>
          <w:tab/>
        </w:r>
        <w:r w:rsidRPr="00314835">
          <w:rPr>
            <w:rStyle w:val="Hyperlink"/>
            <w:noProof/>
            <w:lang w:val="en-CA"/>
          </w:rPr>
          <w:t>Add T.35 metadata to Annex A</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_Toc158738773 \h </w:instrText>
        </w:r>
      </w:ins>
      <w:r w:rsidRPr="00314835">
        <w:rPr>
          <w:noProof/>
          <w:webHidden/>
          <w:lang w:val="en-CA"/>
        </w:rPr>
      </w:r>
      <w:r w:rsidRPr="00314835">
        <w:rPr>
          <w:noProof/>
          <w:webHidden/>
          <w:lang w:val="en-CA"/>
        </w:rPr>
        <w:fldChar w:fldCharType="separate"/>
      </w:r>
      <w:ins w:id="137" w:author="Dimitri Podborski" w:date="2024-02-13T17:45:00Z">
        <w:r w:rsidRPr="00314835">
          <w:rPr>
            <w:noProof/>
            <w:webHidden/>
            <w:lang w:val="en-CA"/>
          </w:rPr>
          <w:t>18</w:t>
        </w:r>
        <w:r w:rsidRPr="00314835">
          <w:rPr>
            <w:noProof/>
            <w:webHidden/>
            <w:lang w:val="en-CA"/>
          </w:rPr>
          <w:fldChar w:fldCharType="end"/>
        </w:r>
        <w:r w:rsidRPr="00314835">
          <w:rPr>
            <w:rStyle w:val="Hyperlink"/>
            <w:noProof/>
            <w:lang w:val="en-CA"/>
          </w:rPr>
          <w:fldChar w:fldCharType="end"/>
        </w:r>
      </w:ins>
    </w:p>
    <w:p w14:paraId="223B2304" w14:textId="5176E002" w:rsidR="000F7812" w:rsidRPr="00314835" w:rsidRDefault="000F7812">
      <w:pPr>
        <w:pStyle w:val="TOC2"/>
        <w:tabs>
          <w:tab w:val="right" w:leader="dot" w:pos="9741"/>
        </w:tabs>
        <w:rPr>
          <w:ins w:id="138" w:author="Dimitri Podborski" w:date="2024-02-13T17:45:00Z"/>
          <w:rFonts w:eastAsiaTheme="minorEastAsia" w:cstheme="minorBidi"/>
          <w:b w:val="0"/>
          <w:bCs w:val="0"/>
          <w:noProof/>
          <w:kern w:val="2"/>
          <w:sz w:val="24"/>
          <w:szCs w:val="24"/>
          <w:lang w:val="en-CA"/>
          <w14:ligatures w14:val="standardContextual"/>
        </w:rPr>
      </w:pPr>
      <w:ins w:id="139" w:author="Dimitri Podborski" w:date="2024-02-13T17:45:00Z">
        <w:r w:rsidRPr="00314835">
          <w:rPr>
            <w:rStyle w:val="Hyperlink"/>
            <w:noProof/>
            <w:lang w:val="en-CA"/>
          </w:rPr>
          <w:fldChar w:fldCharType="begin"/>
        </w:r>
        <w:r w:rsidRPr="00314835">
          <w:rPr>
            <w:rStyle w:val="Hyperlink"/>
            <w:noProof/>
            <w:lang w:val="en-CA"/>
          </w:rPr>
          <w:instrText xml:space="preserve"> </w:instrText>
        </w:r>
        <w:r w:rsidRPr="00314835">
          <w:rPr>
            <w:noProof/>
            <w:lang w:val="en-CA"/>
          </w:rPr>
          <w:instrText>HYPERLINK \l "_Toc158738774"</w:instrText>
        </w:r>
        <w:r w:rsidRPr="00314835">
          <w:rPr>
            <w:rStyle w:val="Hyperlink"/>
            <w:noProof/>
            <w:lang w:val="en-CA"/>
          </w:rPr>
          <w:instrText xml:space="preserve"> </w:instrText>
        </w:r>
        <w:r w:rsidRPr="00314835">
          <w:rPr>
            <w:rStyle w:val="Hyperlink"/>
            <w:noProof/>
            <w:lang w:val="en-CA"/>
          </w:rPr>
        </w:r>
        <w:r w:rsidRPr="00314835">
          <w:rPr>
            <w:rStyle w:val="Hyperlink"/>
            <w:noProof/>
            <w:lang w:val="en-CA"/>
          </w:rPr>
          <w:fldChar w:fldCharType="separate"/>
        </w:r>
        <w:r w:rsidRPr="00314835">
          <w:rPr>
            <w:rStyle w:val="Hyperlink"/>
            <w:noProof/>
            <w:lang w:val="en-CA"/>
          </w:rPr>
          <w:t>A.5 T.35 metadata</w:t>
        </w:r>
        <w:r w:rsidRPr="00314835">
          <w:rPr>
            <w:noProof/>
            <w:webHidden/>
            <w:lang w:val="en-CA"/>
          </w:rPr>
          <w:tab/>
        </w:r>
        <w:r w:rsidRPr="00314835">
          <w:rPr>
            <w:noProof/>
            <w:webHidden/>
            <w:lang w:val="en-CA"/>
          </w:rPr>
          <w:fldChar w:fldCharType="begin"/>
        </w:r>
        <w:r w:rsidRPr="00314835">
          <w:rPr>
            <w:noProof/>
            <w:webHidden/>
            <w:lang w:val="en-CA"/>
          </w:rPr>
          <w:instrText xml:space="preserve"> PAGEREF _Toc158738774 \h </w:instrText>
        </w:r>
      </w:ins>
      <w:r w:rsidRPr="00314835">
        <w:rPr>
          <w:noProof/>
          <w:webHidden/>
          <w:lang w:val="en-CA"/>
        </w:rPr>
      </w:r>
      <w:r w:rsidRPr="00314835">
        <w:rPr>
          <w:noProof/>
          <w:webHidden/>
          <w:lang w:val="en-CA"/>
        </w:rPr>
        <w:fldChar w:fldCharType="separate"/>
      </w:r>
      <w:ins w:id="140" w:author="Dimitri Podborski" w:date="2024-02-13T17:45:00Z">
        <w:r w:rsidRPr="00314835">
          <w:rPr>
            <w:noProof/>
            <w:webHidden/>
            <w:lang w:val="en-CA"/>
          </w:rPr>
          <w:t>18</w:t>
        </w:r>
        <w:r w:rsidRPr="00314835">
          <w:rPr>
            <w:noProof/>
            <w:webHidden/>
            <w:lang w:val="en-CA"/>
          </w:rPr>
          <w:fldChar w:fldCharType="end"/>
        </w:r>
        <w:r w:rsidRPr="00314835">
          <w:rPr>
            <w:rStyle w:val="Hyperlink"/>
            <w:noProof/>
            <w:lang w:val="en-CA"/>
          </w:rPr>
          <w:fldChar w:fldCharType="end"/>
        </w:r>
      </w:ins>
    </w:p>
    <w:p w14:paraId="5C445CFA" w14:textId="51BB02E1" w:rsidR="00862E22" w:rsidRPr="00314835" w:rsidDel="00CE65C7" w:rsidRDefault="00862E22">
      <w:pPr>
        <w:pStyle w:val="TOC1"/>
        <w:tabs>
          <w:tab w:val="right" w:leader="dot" w:pos="9741"/>
        </w:tabs>
        <w:rPr>
          <w:ins w:id="141" w:author="Leo Barnes" w:date="2024-02-09T14:51:00Z"/>
          <w:del w:id="142" w:author="Dimitri Podborski" w:date="2024-02-13T17:33:00Z"/>
          <w:rFonts w:eastAsiaTheme="minorEastAsia" w:cstheme="minorBidi"/>
          <w:b w:val="0"/>
          <w:bCs w:val="0"/>
          <w:i w:val="0"/>
          <w:iCs w:val="0"/>
          <w:noProof/>
          <w:kern w:val="2"/>
          <w:lang w:val="en-CA"/>
          <w14:ligatures w14:val="standardContextual"/>
        </w:rPr>
      </w:pPr>
      <w:ins w:id="143" w:author="Leo Barnes" w:date="2024-02-09T14:51:00Z">
        <w:del w:id="144" w:author="Dimitri Podborski" w:date="2024-02-13T17:33:00Z">
          <w:r w:rsidRPr="001A5775" w:rsidDel="00CE65C7">
            <w:rPr>
              <w:rStyle w:val="Hyperlink"/>
              <w:noProof/>
              <w:lang w:val="en-CA"/>
            </w:rPr>
            <w:delText>Foreword</w:delText>
          </w:r>
          <w:r w:rsidRPr="00314835" w:rsidDel="00CE65C7">
            <w:rPr>
              <w:noProof/>
              <w:webHidden/>
              <w:lang w:val="en-CA"/>
            </w:rPr>
            <w:tab/>
            <w:delText>v</w:delText>
          </w:r>
        </w:del>
      </w:ins>
    </w:p>
    <w:p w14:paraId="45AFBE88" w14:textId="30742A95" w:rsidR="00862E22" w:rsidRPr="00314835" w:rsidDel="00CE65C7" w:rsidRDefault="00862E22">
      <w:pPr>
        <w:pStyle w:val="TOC1"/>
        <w:tabs>
          <w:tab w:val="left" w:pos="440"/>
          <w:tab w:val="right" w:leader="dot" w:pos="9741"/>
        </w:tabs>
        <w:rPr>
          <w:ins w:id="145" w:author="Leo Barnes" w:date="2024-02-09T14:51:00Z"/>
          <w:del w:id="146" w:author="Dimitri Podborski" w:date="2024-02-13T17:33:00Z"/>
          <w:rFonts w:eastAsiaTheme="minorEastAsia" w:cstheme="minorBidi"/>
          <w:b w:val="0"/>
          <w:bCs w:val="0"/>
          <w:i w:val="0"/>
          <w:iCs w:val="0"/>
          <w:noProof/>
          <w:kern w:val="2"/>
          <w:lang w:val="en-CA"/>
          <w14:ligatures w14:val="standardContextual"/>
        </w:rPr>
      </w:pPr>
      <w:ins w:id="147" w:author="Leo Barnes" w:date="2024-02-09T14:51:00Z">
        <w:del w:id="148" w:author="Dimitri Podborski" w:date="2024-02-13T17:33:00Z">
          <w:r w:rsidRPr="00AE3765" w:rsidDel="00CE65C7">
            <w:rPr>
              <w:rStyle w:val="Hyperlink"/>
              <w:noProof/>
              <w:lang w:val="en-CA"/>
            </w:rPr>
            <w:delText>1</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Coding Constraints box related changes</w:delText>
          </w:r>
          <w:r w:rsidRPr="00314835" w:rsidDel="00CE65C7">
            <w:rPr>
              <w:noProof/>
              <w:webHidden/>
              <w:lang w:val="en-CA"/>
            </w:rPr>
            <w:tab/>
            <w:delText>1</w:delText>
          </w:r>
        </w:del>
      </w:ins>
    </w:p>
    <w:p w14:paraId="022D4DD6" w14:textId="32E862E5" w:rsidR="00862E22" w:rsidRPr="00314835" w:rsidDel="00CE65C7" w:rsidRDefault="00862E22">
      <w:pPr>
        <w:pStyle w:val="TOC1"/>
        <w:tabs>
          <w:tab w:val="left" w:pos="440"/>
          <w:tab w:val="right" w:leader="dot" w:pos="9741"/>
        </w:tabs>
        <w:rPr>
          <w:ins w:id="149" w:author="Leo Barnes" w:date="2024-02-09T14:51:00Z"/>
          <w:del w:id="150" w:author="Dimitri Podborski" w:date="2024-02-13T17:33:00Z"/>
          <w:rFonts w:eastAsiaTheme="minorEastAsia" w:cstheme="minorBidi"/>
          <w:b w:val="0"/>
          <w:bCs w:val="0"/>
          <w:i w:val="0"/>
          <w:iCs w:val="0"/>
          <w:noProof/>
          <w:kern w:val="2"/>
          <w:lang w:val="en-CA"/>
          <w14:ligatures w14:val="standardContextual"/>
        </w:rPr>
      </w:pPr>
      <w:ins w:id="151" w:author="Leo Barnes" w:date="2024-02-09T14:51:00Z">
        <w:del w:id="152" w:author="Dimitri Podborski" w:date="2024-02-13T17:33:00Z">
          <w:r w:rsidRPr="00314835" w:rsidDel="00CE65C7">
            <w:rPr>
              <w:rStyle w:val="Hyperlink"/>
              <w:noProof/>
              <w:lang w:val="en-CA"/>
            </w:rPr>
            <w:delText>2</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tone-map derivation item</w:delText>
          </w:r>
          <w:r w:rsidRPr="00314835" w:rsidDel="00CE65C7">
            <w:rPr>
              <w:noProof/>
              <w:webHidden/>
              <w:lang w:val="en-CA"/>
            </w:rPr>
            <w:tab/>
            <w:delText>2</w:delText>
          </w:r>
        </w:del>
      </w:ins>
    </w:p>
    <w:p w14:paraId="1F0FC9D6" w14:textId="17C6096D" w:rsidR="00862E22" w:rsidRPr="00314835" w:rsidDel="00CE65C7" w:rsidRDefault="00862E22">
      <w:pPr>
        <w:pStyle w:val="TOC2"/>
        <w:tabs>
          <w:tab w:val="left" w:pos="1320"/>
          <w:tab w:val="right" w:leader="dot" w:pos="9741"/>
        </w:tabs>
        <w:rPr>
          <w:ins w:id="153" w:author="Leo Barnes" w:date="2024-02-09T14:51:00Z"/>
          <w:del w:id="154" w:author="Dimitri Podborski" w:date="2024-02-13T17:33:00Z"/>
          <w:rFonts w:eastAsiaTheme="minorEastAsia" w:cstheme="minorBidi"/>
          <w:b w:val="0"/>
          <w:bCs w:val="0"/>
          <w:noProof/>
          <w:kern w:val="2"/>
          <w:sz w:val="24"/>
          <w:szCs w:val="24"/>
          <w:lang w:val="en-CA"/>
          <w14:ligatures w14:val="standardContextual"/>
        </w:rPr>
      </w:pPr>
      <w:ins w:id="155" w:author="Leo Barnes" w:date="2024-02-09T14:51:00Z">
        <w:del w:id="156" w:author="Dimitri Podborski" w:date="2024-02-13T17:33:00Z">
          <w:r w:rsidRPr="00AE3765" w:rsidDel="00CE65C7">
            <w:rPr>
              <w:rStyle w:val="Hyperlink"/>
              <w:noProof/>
              <w:lang w:val="en-CA"/>
            </w:rPr>
            <w:delText>6.6.2.4</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Tone-map derivation</w:delText>
          </w:r>
          <w:r w:rsidRPr="00314835" w:rsidDel="00CE65C7">
            <w:rPr>
              <w:noProof/>
              <w:webHidden/>
              <w:lang w:val="en-CA"/>
            </w:rPr>
            <w:tab/>
            <w:delText>3</w:delText>
          </w:r>
        </w:del>
      </w:ins>
    </w:p>
    <w:p w14:paraId="3BBEC7F9" w14:textId="50F84239" w:rsidR="00862E22" w:rsidRPr="00314835" w:rsidDel="00CE65C7" w:rsidRDefault="00862E22">
      <w:pPr>
        <w:pStyle w:val="TOC3"/>
        <w:tabs>
          <w:tab w:val="right" w:leader="dot" w:pos="9741"/>
        </w:tabs>
        <w:rPr>
          <w:ins w:id="157" w:author="Leo Barnes" w:date="2024-02-09T14:51:00Z"/>
          <w:del w:id="158" w:author="Dimitri Podborski" w:date="2024-02-13T17:33:00Z"/>
          <w:rFonts w:eastAsiaTheme="minorEastAsia" w:cstheme="minorBidi"/>
          <w:noProof/>
          <w:kern w:val="2"/>
          <w:sz w:val="24"/>
          <w:szCs w:val="24"/>
          <w:lang w:val="en-CA"/>
          <w14:ligatures w14:val="standardContextual"/>
        </w:rPr>
      </w:pPr>
      <w:ins w:id="159" w:author="Leo Barnes" w:date="2024-02-09T14:51:00Z">
        <w:del w:id="160" w:author="Dimitri Podborski" w:date="2024-02-13T17:33:00Z">
          <w:r w:rsidRPr="00AE3765" w:rsidDel="00CE65C7">
            <w:rPr>
              <w:rStyle w:val="Hyperlink"/>
              <w:noProof/>
              <w:lang w:val="en-CA"/>
            </w:rPr>
            <w:delText>6.6.2.4.1 Definition</w:delText>
          </w:r>
          <w:r w:rsidRPr="00314835" w:rsidDel="00CE65C7">
            <w:rPr>
              <w:noProof/>
              <w:webHidden/>
              <w:lang w:val="en-CA"/>
            </w:rPr>
            <w:tab/>
            <w:delText>3</w:delText>
          </w:r>
        </w:del>
      </w:ins>
    </w:p>
    <w:p w14:paraId="210A72E7" w14:textId="2092E052" w:rsidR="00862E22" w:rsidRPr="00314835" w:rsidDel="00CE65C7" w:rsidRDefault="00862E22">
      <w:pPr>
        <w:pStyle w:val="TOC3"/>
        <w:tabs>
          <w:tab w:val="left" w:pos="1540"/>
          <w:tab w:val="right" w:leader="dot" w:pos="9741"/>
        </w:tabs>
        <w:rPr>
          <w:ins w:id="161" w:author="Leo Barnes" w:date="2024-02-09T14:51:00Z"/>
          <w:del w:id="162" w:author="Dimitri Podborski" w:date="2024-02-13T17:33:00Z"/>
          <w:rFonts w:eastAsiaTheme="minorEastAsia" w:cstheme="minorBidi"/>
          <w:noProof/>
          <w:kern w:val="2"/>
          <w:sz w:val="24"/>
          <w:szCs w:val="24"/>
          <w:lang w:val="en-CA"/>
          <w14:ligatures w14:val="standardContextual"/>
        </w:rPr>
      </w:pPr>
      <w:ins w:id="163" w:author="Leo Barnes" w:date="2024-02-09T14:51:00Z">
        <w:del w:id="164" w:author="Dimitri Podborski" w:date="2024-02-13T17:33:00Z">
          <w:r w:rsidRPr="00AE3765" w:rsidDel="00CE65C7">
            <w:rPr>
              <w:rStyle w:val="Hyperlink"/>
              <w:noProof/>
              <w:lang w:val="en-CA"/>
            </w:rPr>
            <w:delText>6.6.2.4.2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4</w:delText>
          </w:r>
        </w:del>
      </w:ins>
    </w:p>
    <w:p w14:paraId="28E6BA6C" w14:textId="719F38F6" w:rsidR="00862E22" w:rsidRPr="00314835" w:rsidDel="00CE65C7" w:rsidRDefault="00862E22">
      <w:pPr>
        <w:pStyle w:val="TOC3"/>
        <w:tabs>
          <w:tab w:val="left" w:pos="1540"/>
          <w:tab w:val="right" w:leader="dot" w:pos="9741"/>
        </w:tabs>
        <w:rPr>
          <w:ins w:id="165" w:author="Leo Barnes" w:date="2024-02-09T14:51:00Z"/>
          <w:del w:id="166" w:author="Dimitri Podborski" w:date="2024-02-13T17:33:00Z"/>
          <w:rFonts w:eastAsiaTheme="minorEastAsia" w:cstheme="minorBidi"/>
          <w:noProof/>
          <w:kern w:val="2"/>
          <w:sz w:val="24"/>
          <w:szCs w:val="24"/>
          <w:lang w:val="en-CA"/>
          <w14:ligatures w14:val="standardContextual"/>
        </w:rPr>
      </w:pPr>
      <w:ins w:id="167" w:author="Leo Barnes" w:date="2024-02-09T14:51:00Z">
        <w:del w:id="168" w:author="Dimitri Podborski" w:date="2024-02-13T17:33:00Z">
          <w:r w:rsidRPr="00AE3765" w:rsidDel="00CE65C7">
            <w:rPr>
              <w:rStyle w:val="Hyperlink"/>
              <w:noProof/>
              <w:lang w:val="en-CA"/>
            </w:rPr>
            <w:delText>6.6.2.4.3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5</w:delText>
          </w:r>
        </w:del>
      </w:ins>
    </w:p>
    <w:p w14:paraId="368A850C" w14:textId="623E4DBF" w:rsidR="00862E22" w:rsidRPr="00314835" w:rsidDel="00CE65C7" w:rsidRDefault="00862E22">
      <w:pPr>
        <w:pStyle w:val="TOC1"/>
        <w:tabs>
          <w:tab w:val="left" w:pos="440"/>
          <w:tab w:val="right" w:leader="dot" w:pos="9741"/>
        </w:tabs>
        <w:rPr>
          <w:ins w:id="169" w:author="Leo Barnes" w:date="2024-02-09T14:51:00Z"/>
          <w:del w:id="170" w:author="Dimitri Podborski" w:date="2024-02-13T17:33:00Z"/>
          <w:rFonts w:eastAsiaTheme="minorEastAsia" w:cstheme="minorBidi"/>
          <w:b w:val="0"/>
          <w:bCs w:val="0"/>
          <w:i w:val="0"/>
          <w:iCs w:val="0"/>
          <w:noProof/>
          <w:kern w:val="2"/>
          <w:lang w:val="en-CA"/>
          <w14:ligatures w14:val="standardContextual"/>
        </w:rPr>
      </w:pPr>
      <w:ins w:id="171" w:author="Leo Barnes" w:date="2024-02-09T14:51:00Z">
        <w:del w:id="172" w:author="Dimitri Podborski" w:date="2024-02-13T17:33:00Z">
          <w:r w:rsidRPr="00314835" w:rsidDel="00CE65C7">
            <w:rPr>
              <w:rStyle w:val="Hyperlink"/>
              <w:noProof/>
              <w:lang w:val="en-CA"/>
            </w:rPr>
            <w:delText>3</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New colour format enhancement derived item</w:delText>
          </w:r>
          <w:r w:rsidRPr="00314835" w:rsidDel="00CE65C7">
            <w:rPr>
              <w:noProof/>
              <w:webHidden/>
              <w:lang w:val="en-CA"/>
            </w:rPr>
            <w:tab/>
            <w:delText>6</w:delText>
          </w:r>
        </w:del>
      </w:ins>
    </w:p>
    <w:p w14:paraId="7B1EDF98" w14:textId="4303E261" w:rsidR="00862E22" w:rsidRPr="00314835" w:rsidDel="00CE65C7" w:rsidRDefault="00862E22">
      <w:pPr>
        <w:pStyle w:val="TOC2"/>
        <w:tabs>
          <w:tab w:val="left" w:pos="1320"/>
          <w:tab w:val="right" w:leader="dot" w:pos="9741"/>
        </w:tabs>
        <w:rPr>
          <w:ins w:id="173" w:author="Leo Barnes" w:date="2024-02-09T14:51:00Z"/>
          <w:del w:id="174" w:author="Dimitri Podborski" w:date="2024-02-13T17:33:00Z"/>
          <w:rFonts w:eastAsiaTheme="minorEastAsia" w:cstheme="minorBidi"/>
          <w:b w:val="0"/>
          <w:bCs w:val="0"/>
          <w:noProof/>
          <w:kern w:val="2"/>
          <w:sz w:val="24"/>
          <w:szCs w:val="24"/>
          <w:lang w:val="en-CA"/>
          <w14:ligatures w14:val="standardContextual"/>
        </w:rPr>
      </w:pPr>
      <w:ins w:id="175" w:author="Leo Barnes" w:date="2024-02-09T14:51:00Z">
        <w:del w:id="176" w:author="Dimitri Podborski" w:date="2024-02-13T17:33:00Z">
          <w:r w:rsidRPr="00AE3765" w:rsidDel="00CE65C7">
            <w:rPr>
              <w:rStyle w:val="Hyperlink"/>
              <w:noProof/>
              <w:lang w:val="en-CA"/>
            </w:rPr>
            <w:delText>6.6.2.5</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Colour format enhancement derivation</w:delText>
          </w:r>
          <w:r w:rsidRPr="00314835" w:rsidDel="00CE65C7">
            <w:rPr>
              <w:noProof/>
              <w:webHidden/>
              <w:lang w:val="en-CA"/>
            </w:rPr>
            <w:tab/>
            <w:delText>6</w:delText>
          </w:r>
        </w:del>
      </w:ins>
    </w:p>
    <w:p w14:paraId="6A74B9EF" w14:textId="424702B1" w:rsidR="00862E22" w:rsidRPr="00314835" w:rsidDel="00CE65C7" w:rsidRDefault="00862E22">
      <w:pPr>
        <w:pStyle w:val="TOC3"/>
        <w:tabs>
          <w:tab w:val="left" w:pos="1540"/>
          <w:tab w:val="right" w:leader="dot" w:pos="9741"/>
        </w:tabs>
        <w:rPr>
          <w:ins w:id="177" w:author="Leo Barnes" w:date="2024-02-09T14:51:00Z"/>
          <w:del w:id="178" w:author="Dimitri Podborski" w:date="2024-02-13T17:33:00Z"/>
          <w:rFonts w:eastAsiaTheme="minorEastAsia" w:cstheme="minorBidi"/>
          <w:noProof/>
          <w:kern w:val="2"/>
          <w:sz w:val="24"/>
          <w:szCs w:val="24"/>
          <w:lang w:val="en-CA"/>
          <w14:ligatures w14:val="standardContextual"/>
        </w:rPr>
      </w:pPr>
      <w:ins w:id="179" w:author="Leo Barnes" w:date="2024-02-09T14:51:00Z">
        <w:del w:id="180" w:author="Dimitri Podborski" w:date="2024-02-13T17:33:00Z">
          <w:r w:rsidRPr="00AE3765" w:rsidDel="00CE65C7">
            <w:rPr>
              <w:rStyle w:val="Hyperlink"/>
              <w:noProof/>
              <w:lang w:val="en-CA"/>
            </w:rPr>
            <w:delText>6.6.2.5.1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6</w:delText>
          </w:r>
        </w:del>
      </w:ins>
    </w:p>
    <w:p w14:paraId="1B0DFF6F" w14:textId="42F1A8A7" w:rsidR="00862E22" w:rsidRPr="00314835" w:rsidDel="00CE65C7" w:rsidRDefault="00862E22">
      <w:pPr>
        <w:pStyle w:val="TOC3"/>
        <w:tabs>
          <w:tab w:val="left" w:pos="1540"/>
          <w:tab w:val="right" w:leader="dot" w:pos="9741"/>
        </w:tabs>
        <w:rPr>
          <w:ins w:id="181" w:author="Leo Barnes" w:date="2024-02-09T14:51:00Z"/>
          <w:del w:id="182" w:author="Dimitri Podborski" w:date="2024-02-13T17:33:00Z"/>
          <w:rFonts w:eastAsiaTheme="minorEastAsia" w:cstheme="minorBidi"/>
          <w:noProof/>
          <w:kern w:val="2"/>
          <w:sz w:val="24"/>
          <w:szCs w:val="24"/>
          <w:lang w:val="en-CA"/>
          <w14:ligatures w14:val="standardContextual"/>
        </w:rPr>
      </w:pPr>
      <w:ins w:id="183" w:author="Leo Barnes" w:date="2024-02-09T14:51:00Z">
        <w:del w:id="184" w:author="Dimitri Podborski" w:date="2024-02-13T17:33:00Z">
          <w:r w:rsidRPr="00AE3765" w:rsidDel="00CE65C7">
            <w:rPr>
              <w:rStyle w:val="Hyperlink"/>
              <w:noProof/>
              <w:lang w:val="en-CA"/>
            </w:rPr>
            <w:delText>6.6.2.5.2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7</w:delText>
          </w:r>
        </w:del>
      </w:ins>
    </w:p>
    <w:p w14:paraId="030D1799" w14:textId="21D76176" w:rsidR="00862E22" w:rsidRPr="00314835" w:rsidDel="00CE65C7" w:rsidRDefault="00862E22">
      <w:pPr>
        <w:pStyle w:val="TOC3"/>
        <w:tabs>
          <w:tab w:val="left" w:pos="1540"/>
          <w:tab w:val="right" w:leader="dot" w:pos="9741"/>
        </w:tabs>
        <w:rPr>
          <w:ins w:id="185" w:author="Leo Barnes" w:date="2024-02-09T14:51:00Z"/>
          <w:del w:id="186" w:author="Dimitri Podborski" w:date="2024-02-13T17:33:00Z"/>
          <w:rFonts w:eastAsiaTheme="minorEastAsia" w:cstheme="minorBidi"/>
          <w:noProof/>
          <w:kern w:val="2"/>
          <w:sz w:val="24"/>
          <w:szCs w:val="24"/>
          <w:lang w:val="en-CA"/>
          <w14:ligatures w14:val="standardContextual"/>
        </w:rPr>
      </w:pPr>
      <w:ins w:id="187" w:author="Leo Barnes" w:date="2024-02-09T14:51:00Z">
        <w:del w:id="188" w:author="Dimitri Podborski" w:date="2024-02-13T17:33:00Z">
          <w:r w:rsidRPr="00AE3765" w:rsidDel="00CE65C7">
            <w:rPr>
              <w:rStyle w:val="Hyperlink"/>
              <w:noProof/>
              <w:lang w:val="en-CA"/>
            </w:rPr>
            <w:delText>6.6.2.5.3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7</w:delText>
          </w:r>
        </w:del>
      </w:ins>
    </w:p>
    <w:p w14:paraId="284F0CFE" w14:textId="05A236B7" w:rsidR="00862E22" w:rsidRPr="00314835" w:rsidDel="00CE65C7" w:rsidRDefault="00862E22">
      <w:pPr>
        <w:pStyle w:val="TOC1"/>
        <w:tabs>
          <w:tab w:val="left" w:pos="440"/>
          <w:tab w:val="right" w:leader="dot" w:pos="9741"/>
        </w:tabs>
        <w:rPr>
          <w:ins w:id="189" w:author="Leo Barnes" w:date="2024-02-09T14:51:00Z"/>
          <w:del w:id="190" w:author="Dimitri Podborski" w:date="2024-02-13T17:33:00Z"/>
          <w:rFonts w:eastAsiaTheme="minorEastAsia" w:cstheme="minorBidi"/>
          <w:b w:val="0"/>
          <w:bCs w:val="0"/>
          <w:i w:val="0"/>
          <w:iCs w:val="0"/>
          <w:noProof/>
          <w:kern w:val="2"/>
          <w:lang w:val="en-CA"/>
          <w14:ligatures w14:val="standardContextual"/>
        </w:rPr>
      </w:pPr>
      <w:ins w:id="191" w:author="Leo Barnes" w:date="2024-02-09T14:51:00Z">
        <w:del w:id="192" w:author="Dimitri Podborski" w:date="2024-02-13T17:33:00Z">
          <w:r w:rsidRPr="00314835" w:rsidDel="00CE65C7">
            <w:rPr>
              <w:rStyle w:val="Hyperlink"/>
              <w:noProof/>
              <w:lang w:val="en-CA"/>
            </w:rPr>
            <w:delText>4</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constrained extents grid property</w:delText>
          </w:r>
          <w:r w:rsidRPr="00314835" w:rsidDel="00CE65C7">
            <w:rPr>
              <w:noProof/>
              <w:webHidden/>
              <w:lang w:val="en-CA"/>
            </w:rPr>
            <w:tab/>
            <w:delText>8</w:delText>
          </w:r>
        </w:del>
      </w:ins>
    </w:p>
    <w:p w14:paraId="7BB23FE4" w14:textId="2AFD4AB3" w:rsidR="00862E22" w:rsidRPr="00314835" w:rsidDel="00CE65C7" w:rsidRDefault="00862E22">
      <w:pPr>
        <w:pStyle w:val="TOC2"/>
        <w:tabs>
          <w:tab w:val="left" w:pos="1100"/>
          <w:tab w:val="right" w:leader="dot" w:pos="9741"/>
        </w:tabs>
        <w:rPr>
          <w:ins w:id="193" w:author="Leo Barnes" w:date="2024-02-09T14:51:00Z"/>
          <w:del w:id="194" w:author="Dimitri Podborski" w:date="2024-02-13T17:33:00Z"/>
          <w:rFonts w:eastAsiaTheme="minorEastAsia" w:cstheme="minorBidi"/>
          <w:b w:val="0"/>
          <w:bCs w:val="0"/>
          <w:noProof/>
          <w:kern w:val="2"/>
          <w:sz w:val="24"/>
          <w:szCs w:val="24"/>
          <w:lang w:val="en-CA"/>
          <w14:ligatures w14:val="standardContextual"/>
        </w:rPr>
      </w:pPr>
      <w:ins w:id="195" w:author="Leo Barnes" w:date="2024-02-09T14:51:00Z">
        <w:del w:id="196" w:author="Dimitri Podborski" w:date="2024-02-13T17:33:00Z">
          <w:r w:rsidRPr="00AE3765" w:rsidDel="00CE65C7">
            <w:rPr>
              <w:rStyle w:val="Hyperlink"/>
              <w:noProof/>
              <w:lang w:val="en-CA"/>
            </w:rPr>
            <w:delText>6.5.37</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Constrained Extents Grid Property</w:delText>
          </w:r>
          <w:r w:rsidRPr="00314835" w:rsidDel="00CE65C7">
            <w:rPr>
              <w:noProof/>
              <w:webHidden/>
              <w:lang w:val="en-CA"/>
            </w:rPr>
            <w:tab/>
            <w:delText>8</w:delText>
          </w:r>
        </w:del>
      </w:ins>
    </w:p>
    <w:p w14:paraId="004A19F3" w14:textId="19A3EF6B" w:rsidR="00862E22" w:rsidRPr="00314835" w:rsidDel="00CE65C7" w:rsidRDefault="00862E22">
      <w:pPr>
        <w:pStyle w:val="TOC3"/>
        <w:tabs>
          <w:tab w:val="left" w:pos="1540"/>
          <w:tab w:val="right" w:leader="dot" w:pos="9741"/>
        </w:tabs>
        <w:rPr>
          <w:ins w:id="197" w:author="Leo Barnes" w:date="2024-02-09T14:51:00Z"/>
          <w:del w:id="198" w:author="Dimitri Podborski" w:date="2024-02-13T17:33:00Z"/>
          <w:rFonts w:eastAsiaTheme="minorEastAsia" w:cstheme="minorBidi"/>
          <w:noProof/>
          <w:kern w:val="2"/>
          <w:sz w:val="24"/>
          <w:szCs w:val="24"/>
          <w:lang w:val="en-CA"/>
          <w14:ligatures w14:val="standardContextual"/>
        </w:rPr>
      </w:pPr>
      <w:ins w:id="199" w:author="Leo Barnes" w:date="2024-02-09T14:51:00Z">
        <w:del w:id="200" w:author="Dimitri Podborski" w:date="2024-02-13T17:33:00Z">
          <w:r w:rsidRPr="00AE3765" w:rsidDel="00CE65C7">
            <w:rPr>
              <w:rStyle w:val="Hyperlink"/>
              <w:noProof/>
              <w:lang w:val="en-CA"/>
            </w:rPr>
            <w:delText>6.5.37.1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8</w:delText>
          </w:r>
        </w:del>
      </w:ins>
    </w:p>
    <w:p w14:paraId="35D22604" w14:textId="055C347B" w:rsidR="00862E22" w:rsidRPr="00314835" w:rsidDel="00CE65C7" w:rsidRDefault="00862E22">
      <w:pPr>
        <w:pStyle w:val="TOC3"/>
        <w:tabs>
          <w:tab w:val="left" w:pos="1540"/>
          <w:tab w:val="right" w:leader="dot" w:pos="9741"/>
        </w:tabs>
        <w:rPr>
          <w:ins w:id="201" w:author="Leo Barnes" w:date="2024-02-09T14:51:00Z"/>
          <w:del w:id="202" w:author="Dimitri Podborski" w:date="2024-02-13T17:33:00Z"/>
          <w:rFonts w:eastAsiaTheme="minorEastAsia" w:cstheme="minorBidi"/>
          <w:noProof/>
          <w:kern w:val="2"/>
          <w:sz w:val="24"/>
          <w:szCs w:val="24"/>
          <w:lang w:val="en-CA"/>
          <w14:ligatures w14:val="standardContextual"/>
        </w:rPr>
      </w:pPr>
      <w:ins w:id="203" w:author="Leo Barnes" w:date="2024-02-09T14:51:00Z">
        <w:del w:id="204" w:author="Dimitri Podborski" w:date="2024-02-13T17:33:00Z">
          <w:r w:rsidRPr="00AE3765" w:rsidDel="00CE65C7">
            <w:rPr>
              <w:rStyle w:val="Hyperlink"/>
              <w:noProof/>
              <w:lang w:val="en-CA"/>
            </w:rPr>
            <w:delText>6.5.37.2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9</w:delText>
          </w:r>
        </w:del>
      </w:ins>
    </w:p>
    <w:p w14:paraId="5A093DC5" w14:textId="4AC9164D" w:rsidR="00862E22" w:rsidRPr="00314835" w:rsidDel="00CE65C7" w:rsidRDefault="00862E22">
      <w:pPr>
        <w:pStyle w:val="TOC3"/>
        <w:tabs>
          <w:tab w:val="left" w:pos="1540"/>
          <w:tab w:val="right" w:leader="dot" w:pos="9741"/>
        </w:tabs>
        <w:rPr>
          <w:ins w:id="205" w:author="Leo Barnes" w:date="2024-02-09T14:51:00Z"/>
          <w:del w:id="206" w:author="Dimitri Podborski" w:date="2024-02-13T17:33:00Z"/>
          <w:rFonts w:eastAsiaTheme="minorEastAsia" w:cstheme="minorBidi"/>
          <w:noProof/>
          <w:kern w:val="2"/>
          <w:sz w:val="24"/>
          <w:szCs w:val="24"/>
          <w:lang w:val="en-CA"/>
          <w14:ligatures w14:val="standardContextual"/>
        </w:rPr>
      </w:pPr>
      <w:ins w:id="207" w:author="Leo Barnes" w:date="2024-02-09T14:51:00Z">
        <w:del w:id="208" w:author="Dimitri Podborski" w:date="2024-02-13T17:33:00Z">
          <w:r w:rsidRPr="00AE3765" w:rsidDel="00CE65C7">
            <w:rPr>
              <w:rStyle w:val="Hyperlink"/>
              <w:noProof/>
              <w:lang w:val="en-CA"/>
            </w:rPr>
            <w:delText>6.5.37.3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9</w:delText>
          </w:r>
        </w:del>
      </w:ins>
    </w:p>
    <w:p w14:paraId="2F93A062" w14:textId="7035DF78" w:rsidR="00862E22" w:rsidRPr="00314835" w:rsidDel="00CE65C7" w:rsidRDefault="00862E22">
      <w:pPr>
        <w:pStyle w:val="TOC1"/>
        <w:tabs>
          <w:tab w:val="left" w:pos="440"/>
          <w:tab w:val="right" w:leader="dot" w:pos="9741"/>
        </w:tabs>
        <w:rPr>
          <w:ins w:id="209" w:author="Leo Barnes" w:date="2024-02-09T14:51:00Z"/>
          <w:del w:id="210" w:author="Dimitri Podborski" w:date="2024-02-13T17:33:00Z"/>
          <w:rFonts w:eastAsiaTheme="minorEastAsia" w:cstheme="minorBidi"/>
          <w:b w:val="0"/>
          <w:bCs w:val="0"/>
          <w:i w:val="0"/>
          <w:iCs w:val="0"/>
          <w:noProof/>
          <w:kern w:val="2"/>
          <w:lang w:val="en-CA"/>
          <w14:ligatures w14:val="standardContextual"/>
        </w:rPr>
      </w:pPr>
      <w:ins w:id="211" w:author="Leo Barnes" w:date="2024-02-09T14:51:00Z">
        <w:del w:id="212" w:author="Dimitri Podborski" w:date="2024-02-13T17:33:00Z">
          <w:r w:rsidRPr="00314835" w:rsidDel="00CE65C7">
            <w:rPr>
              <w:rStyle w:val="Hyperlink"/>
              <w:noProof/>
              <w:lang w:val="en-CA"/>
            </w:rPr>
            <w:delText>5</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disparity adjustment information property</w:delText>
          </w:r>
          <w:r w:rsidRPr="00314835" w:rsidDel="00CE65C7">
            <w:rPr>
              <w:noProof/>
              <w:webHidden/>
              <w:lang w:val="en-CA"/>
            </w:rPr>
            <w:tab/>
            <w:delText>9</w:delText>
          </w:r>
        </w:del>
      </w:ins>
    </w:p>
    <w:p w14:paraId="4D7CA611" w14:textId="51E5063B" w:rsidR="00862E22" w:rsidRPr="00314835" w:rsidDel="00CE65C7" w:rsidRDefault="00862E22">
      <w:pPr>
        <w:pStyle w:val="TOC2"/>
        <w:tabs>
          <w:tab w:val="left" w:pos="1100"/>
          <w:tab w:val="right" w:leader="dot" w:pos="9741"/>
        </w:tabs>
        <w:rPr>
          <w:ins w:id="213" w:author="Leo Barnes" w:date="2024-02-09T14:51:00Z"/>
          <w:del w:id="214" w:author="Dimitri Podborski" w:date="2024-02-13T17:33:00Z"/>
          <w:rFonts w:eastAsiaTheme="minorEastAsia" w:cstheme="minorBidi"/>
          <w:b w:val="0"/>
          <w:bCs w:val="0"/>
          <w:noProof/>
          <w:kern w:val="2"/>
          <w:sz w:val="24"/>
          <w:szCs w:val="24"/>
          <w:lang w:val="en-CA"/>
          <w14:ligatures w14:val="standardContextual"/>
        </w:rPr>
      </w:pPr>
      <w:ins w:id="215" w:author="Leo Barnes" w:date="2024-02-09T14:51:00Z">
        <w:del w:id="216" w:author="Dimitri Podborski" w:date="2024-02-13T17:33:00Z">
          <w:r w:rsidRPr="00AE3765" w:rsidDel="00CE65C7">
            <w:rPr>
              <w:rStyle w:val="Hyperlink"/>
              <w:noProof/>
              <w:lang w:val="en-CA"/>
            </w:rPr>
            <w:delText>6.5.38</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Disparity adjustment information</w:delText>
          </w:r>
          <w:r w:rsidRPr="00314835" w:rsidDel="00CE65C7">
            <w:rPr>
              <w:noProof/>
              <w:webHidden/>
              <w:lang w:val="en-CA"/>
            </w:rPr>
            <w:tab/>
            <w:delText>9</w:delText>
          </w:r>
        </w:del>
      </w:ins>
    </w:p>
    <w:p w14:paraId="41FBCB8B" w14:textId="0CCD993D" w:rsidR="00862E22" w:rsidRPr="00314835" w:rsidDel="00CE65C7" w:rsidRDefault="00862E22">
      <w:pPr>
        <w:pStyle w:val="TOC3"/>
        <w:tabs>
          <w:tab w:val="left" w:pos="1540"/>
          <w:tab w:val="right" w:leader="dot" w:pos="9741"/>
        </w:tabs>
        <w:rPr>
          <w:ins w:id="217" w:author="Leo Barnes" w:date="2024-02-09T14:51:00Z"/>
          <w:del w:id="218" w:author="Dimitri Podborski" w:date="2024-02-13T17:33:00Z"/>
          <w:rFonts w:eastAsiaTheme="minorEastAsia" w:cstheme="minorBidi"/>
          <w:noProof/>
          <w:kern w:val="2"/>
          <w:sz w:val="24"/>
          <w:szCs w:val="24"/>
          <w:lang w:val="en-CA"/>
          <w14:ligatures w14:val="standardContextual"/>
        </w:rPr>
      </w:pPr>
      <w:ins w:id="219" w:author="Leo Barnes" w:date="2024-02-09T14:51:00Z">
        <w:del w:id="220" w:author="Dimitri Podborski" w:date="2024-02-13T17:33:00Z">
          <w:r w:rsidRPr="00AE3765" w:rsidDel="00CE65C7">
            <w:rPr>
              <w:rStyle w:val="Hyperlink"/>
              <w:noProof/>
              <w:lang w:val="en-CA"/>
            </w:rPr>
            <w:delText>6.5.38.1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9</w:delText>
          </w:r>
        </w:del>
      </w:ins>
    </w:p>
    <w:p w14:paraId="73BC6684" w14:textId="6D8329F4" w:rsidR="00862E22" w:rsidRPr="00314835" w:rsidDel="00CE65C7" w:rsidRDefault="00862E22">
      <w:pPr>
        <w:pStyle w:val="TOC3"/>
        <w:tabs>
          <w:tab w:val="left" w:pos="1540"/>
          <w:tab w:val="right" w:leader="dot" w:pos="9741"/>
        </w:tabs>
        <w:rPr>
          <w:ins w:id="221" w:author="Leo Barnes" w:date="2024-02-09T14:51:00Z"/>
          <w:del w:id="222" w:author="Dimitri Podborski" w:date="2024-02-13T17:33:00Z"/>
          <w:rFonts w:eastAsiaTheme="minorEastAsia" w:cstheme="minorBidi"/>
          <w:noProof/>
          <w:kern w:val="2"/>
          <w:sz w:val="24"/>
          <w:szCs w:val="24"/>
          <w:lang w:val="en-CA"/>
          <w14:ligatures w14:val="standardContextual"/>
        </w:rPr>
      </w:pPr>
      <w:ins w:id="223" w:author="Leo Barnes" w:date="2024-02-09T14:51:00Z">
        <w:del w:id="224" w:author="Dimitri Podborski" w:date="2024-02-13T17:33:00Z">
          <w:r w:rsidRPr="00AE3765" w:rsidDel="00CE65C7">
            <w:rPr>
              <w:rStyle w:val="Hyperlink"/>
              <w:noProof/>
              <w:lang w:val="en-CA"/>
            </w:rPr>
            <w:delText>6.5.38.2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10</w:delText>
          </w:r>
        </w:del>
      </w:ins>
    </w:p>
    <w:p w14:paraId="1DB5B9AF" w14:textId="2631F85B" w:rsidR="00862E22" w:rsidRPr="00314835" w:rsidDel="00CE65C7" w:rsidRDefault="00862E22">
      <w:pPr>
        <w:pStyle w:val="TOC3"/>
        <w:tabs>
          <w:tab w:val="left" w:pos="1540"/>
          <w:tab w:val="right" w:leader="dot" w:pos="9741"/>
        </w:tabs>
        <w:rPr>
          <w:ins w:id="225" w:author="Leo Barnes" w:date="2024-02-09T14:51:00Z"/>
          <w:del w:id="226" w:author="Dimitri Podborski" w:date="2024-02-13T17:33:00Z"/>
          <w:rFonts w:eastAsiaTheme="minorEastAsia" w:cstheme="minorBidi"/>
          <w:noProof/>
          <w:kern w:val="2"/>
          <w:sz w:val="24"/>
          <w:szCs w:val="24"/>
          <w:lang w:val="en-CA"/>
          <w14:ligatures w14:val="standardContextual"/>
        </w:rPr>
      </w:pPr>
      <w:ins w:id="227" w:author="Leo Barnes" w:date="2024-02-09T14:51:00Z">
        <w:del w:id="228" w:author="Dimitri Podborski" w:date="2024-02-13T17:33:00Z">
          <w:r w:rsidRPr="00AE3765" w:rsidDel="00CE65C7">
            <w:rPr>
              <w:rStyle w:val="Hyperlink"/>
              <w:noProof/>
              <w:lang w:val="en-CA"/>
            </w:rPr>
            <w:delText>6.5.38.3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10</w:delText>
          </w:r>
        </w:del>
      </w:ins>
    </w:p>
    <w:p w14:paraId="5FA13F6C" w14:textId="1ED80111" w:rsidR="00862E22" w:rsidRPr="00314835" w:rsidDel="00CE65C7" w:rsidRDefault="00862E22">
      <w:pPr>
        <w:pStyle w:val="TOC1"/>
        <w:tabs>
          <w:tab w:val="left" w:pos="440"/>
          <w:tab w:val="right" w:leader="dot" w:pos="9741"/>
        </w:tabs>
        <w:rPr>
          <w:ins w:id="229" w:author="Leo Barnes" w:date="2024-02-09T14:51:00Z"/>
          <w:del w:id="230" w:author="Dimitri Podborski" w:date="2024-02-13T17:33:00Z"/>
          <w:rFonts w:eastAsiaTheme="minorEastAsia" w:cstheme="minorBidi"/>
          <w:b w:val="0"/>
          <w:bCs w:val="0"/>
          <w:i w:val="0"/>
          <w:iCs w:val="0"/>
          <w:noProof/>
          <w:kern w:val="2"/>
          <w:lang w:val="en-CA"/>
          <w14:ligatures w14:val="standardContextual"/>
        </w:rPr>
      </w:pPr>
      <w:ins w:id="231" w:author="Leo Barnes" w:date="2024-02-09T14:51:00Z">
        <w:del w:id="232" w:author="Dimitri Podborski" w:date="2024-02-13T17:33:00Z">
          <w:r w:rsidRPr="00AE3765" w:rsidDel="00CE65C7">
            <w:rPr>
              <w:rStyle w:val="Hyperlink"/>
              <w:noProof/>
              <w:lang w:val="en-CA"/>
            </w:rPr>
            <w:delText>7</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HDR signaling aligning with ISO 22028-5</w:delText>
          </w:r>
          <w:r w:rsidRPr="00314835" w:rsidDel="00CE65C7">
            <w:rPr>
              <w:noProof/>
              <w:webHidden/>
              <w:lang w:val="en-CA"/>
            </w:rPr>
            <w:tab/>
            <w:delText>10</w:delText>
          </w:r>
        </w:del>
      </w:ins>
    </w:p>
    <w:p w14:paraId="480AEBB3" w14:textId="7141750C" w:rsidR="00862E22" w:rsidRPr="00314835" w:rsidDel="00CE65C7" w:rsidRDefault="00862E22">
      <w:pPr>
        <w:pStyle w:val="TOC2"/>
        <w:tabs>
          <w:tab w:val="left" w:pos="1100"/>
          <w:tab w:val="right" w:leader="dot" w:pos="9741"/>
        </w:tabs>
        <w:rPr>
          <w:ins w:id="233" w:author="Leo Barnes" w:date="2024-02-09T14:51:00Z"/>
          <w:del w:id="234" w:author="Dimitri Podborski" w:date="2024-02-13T17:33:00Z"/>
          <w:rFonts w:eastAsiaTheme="minorEastAsia" w:cstheme="minorBidi"/>
          <w:b w:val="0"/>
          <w:bCs w:val="0"/>
          <w:noProof/>
          <w:kern w:val="2"/>
          <w:sz w:val="24"/>
          <w:szCs w:val="24"/>
          <w:lang w:val="en-CA"/>
          <w14:ligatures w14:val="standardContextual"/>
        </w:rPr>
      </w:pPr>
      <w:ins w:id="235" w:author="Leo Barnes" w:date="2024-02-09T14:51:00Z">
        <w:del w:id="236" w:author="Dimitri Podborski" w:date="2024-02-13T17:33:00Z">
          <w:r w:rsidRPr="00AE3765" w:rsidDel="00CE65C7">
            <w:rPr>
              <w:rStyle w:val="Hyperlink"/>
              <w:noProof/>
              <w:lang w:val="en-CA"/>
            </w:rPr>
            <w:delText>6.5.39</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Reference viewing environment</w:delText>
          </w:r>
          <w:r w:rsidRPr="00314835" w:rsidDel="00CE65C7">
            <w:rPr>
              <w:noProof/>
              <w:webHidden/>
              <w:lang w:val="en-CA"/>
            </w:rPr>
            <w:tab/>
            <w:delText>10</w:delText>
          </w:r>
        </w:del>
      </w:ins>
    </w:p>
    <w:p w14:paraId="66010738" w14:textId="485E41B8" w:rsidR="00862E22" w:rsidRPr="00314835" w:rsidDel="00CE65C7" w:rsidRDefault="00862E22">
      <w:pPr>
        <w:pStyle w:val="TOC3"/>
        <w:tabs>
          <w:tab w:val="left" w:pos="1540"/>
          <w:tab w:val="right" w:leader="dot" w:pos="9741"/>
        </w:tabs>
        <w:rPr>
          <w:ins w:id="237" w:author="Leo Barnes" w:date="2024-02-09T14:51:00Z"/>
          <w:del w:id="238" w:author="Dimitri Podborski" w:date="2024-02-13T17:33:00Z"/>
          <w:rFonts w:eastAsiaTheme="minorEastAsia" w:cstheme="minorBidi"/>
          <w:noProof/>
          <w:kern w:val="2"/>
          <w:sz w:val="24"/>
          <w:szCs w:val="24"/>
          <w:lang w:val="en-CA"/>
          <w14:ligatures w14:val="standardContextual"/>
        </w:rPr>
      </w:pPr>
      <w:ins w:id="239" w:author="Leo Barnes" w:date="2024-02-09T14:51:00Z">
        <w:del w:id="240" w:author="Dimitri Podborski" w:date="2024-02-13T17:33:00Z">
          <w:r w:rsidRPr="00AE3765" w:rsidDel="00CE65C7">
            <w:rPr>
              <w:rStyle w:val="Hyperlink"/>
              <w:noProof/>
              <w:lang w:val="en-CA"/>
            </w:rPr>
            <w:delText>6.5.39.1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10</w:delText>
          </w:r>
        </w:del>
      </w:ins>
    </w:p>
    <w:p w14:paraId="507EDD56" w14:textId="187FC9A7" w:rsidR="00862E22" w:rsidRPr="00314835" w:rsidDel="00CE65C7" w:rsidRDefault="00862E22">
      <w:pPr>
        <w:pStyle w:val="TOC3"/>
        <w:tabs>
          <w:tab w:val="left" w:pos="1540"/>
          <w:tab w:val="right" w:leader="dot" w:pos="9741"/>
        </w:tabs>
        <w:rPr>
          <w:ins w:id="241" w:author="Leo Barnes" w:date="2024-02-09T14:51:00Z"/>
          <w:del w:id="242" w:author="Dimitri Podborski" w:date="2024-02-13T17:33:00Z"/>
          <w:rFonts w:eastAsiaTheme="minorEastAsia" w:cstheme="minorBidi"/>
          <w:noProof/>
          <w:kern w:val="2"/>
          <w:sz w:val="24"/>
          <w:szCs w:val="24"/>
          <w:lang w:val="en-CA"/>
          <w14:ligatures w14:val="standardContextual"/>
        </w:rPr>
      </w:pPr>
      <w:ins w:id="243" w:author="Leo Barnes" w:date="2024-02-09T14:51:00Z">
        <w:del w:id="244" w:author="Dimitri Podborski" w:date="2024-02-13T17:33:00Z">
          <w:r w:rsidRPr="00314835" w:rsidDel="00CE65C7">
            <w:rPr>
              <w:rStyle w:val="Hyperlink"/>
              <w:noProof/>
              <w:lang w:val="en-CA"/>
            </w:rPr>
            <w:delText>6.5.39.2</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Syntax</w:delText>
          </w:r>
          <w:r w:rsidRPr="00314835" w:rsidDel="00CE65C7">
            <w:rPr>
              <w:noProof/>
              <w:webHidden/>
              <w:lang w:val="en-CA"/>
            </w:rPr>
            <w:tab/>
            <w:delText>10</w:delText>
          </w:r>
        </w:del>
      </w:ins>
    </w:p>
    <w:p w14:paraId="2DFE1EF5" w14:textId="0F3E4164" w:rsidR="00862E22" w:rsidRPr="00314835" w:rsidDel="00CE65C7" w:rsidRDefault="00862E22">
      <w:pPr>
        <w:pStyle w:val="TOC3"/>
        <w:tabs>
          <w:tab w:val="left" w:pos="1540"/>
          <w:tab w:val="right" w:leader="dot" w:pos="9741"/>
        </w:tabs>
        <w:rPr>
          <w:ins w:id="245" w:author="Leo Barnes" w:date="2024-02-09T14:51:00Z"/>
          <w:del w:id="246" w:author="Dimitri Podborski" w:date="2024-02-13T17:33:00Z"/>
          <w:rFonts w:eastAsiaTheme="minorEastAsia" w:cstheme="minorBidi"/>
          <w:noProof/>
          <w:kern w:val="2"/>
          <w:sz w:val="24"/>
          <w:szCs w:val="24"/>
          <w:lang w:val="en-CA"/>
          <w14:ligatures w14:val="standardContextual"/>
        </w:rPr>
      </w:pPr>
      <w:ins w:id="247" w:author="Leo Barnes" w:date="2024-02-09T14:51:00Z">
        <w:del w:id="248" w:author="Dimitri Podborski" w:date="2024-02-13T17:33:00Z">
          <w:r w:rsidRPr="00314835" w:rsidDel="00CE65C7">
            <w:rPr>
              <w:rStyle w:val="Hyperlink"/>
              <w:noProof/>
              <w:lang w:val="en-CA"/>
            </w:rPr>
            <w:delText>6.5.39.3</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Semantics</w:delText>
          </w:r>
          <w:r w:rsidRPr="00314835" w:rsidDel="00CE65C7">
            <w:rPr>
              <w:noProof/>
              <w:webHidden/>
              <w:lang w:val="en-CA"/>
            </w:rPr>
            <w:tab/>
            <w:delText>10</w:delText>
          </w:r>
        </w:del>
      </w:ins>
    </w:p>
    <w:p w14:paraId="08F67A5E" w14:textId="6771CF05" w:rsidR="00862E22" w:rsidRPr="00314835" w:rsidDel="00CE65C7" w:rsidRDefault="00862E22">
      <w:pPr>
        <w:pStyle w:val="TOC2"/>
        <w:tabs>
          <w:tab w:val="left" w:pos="1100"/>
          <w:tab w:val="right" w:leader="dot" w:pos="9741"/>
        </w:tabs>
        <w:rPr>
          <w:ins w:id="249" w:author="Leo Barnes" w:date="2024-02-09T14:51:00Z"/>
          <w:del w:id="250" w:author="Dimitri Podborski" w:date="2024-02-13T17:33:00Z"/>
          <w:rFonts w:eastAsiaTheme="minorEastAsia" w:cstheme="minorBidi"/>
          <w:b w:val="0"/>
          <w:bCs w:val="0"/>
          <w:noProof/>
          <w:kern w:val="2"/>
          <w:sz w:val="24"/>
          <w:szCs w:val="24"/>
          <w:lang w:val="en-CA"/>
          <w14:ligatures w14:val="standardContextual"/>
        </w:rPr>
      </w:pPr>
      <w:ins w:id="251" w:author="Leo Barnes" w:date="2024-02-09T14:51:00Z">
        <w:del w:id="252" w:author="Dimitri Podborski" w:date="2024-02-13T17:33:00Z">
          <w:r w:rsidRPr="00314835" w:rsidDel="00CE65C7">
            <w:rPr>
              <w:rStyle w:val="Hyperlink"/>
              <w:noProof/>
              <w:lang w:val="en-CA"/>
            </w:rPr>
            <w:delText>6.5.40</w:delText>
          </w:r>
          <w:r w:rsidRPr="00314835" w:rsidDel="00CE65C7">
            <w:rPr>
              <w:rFonts w:eastAsiaTheme="minorEastAsia" w:cstheme="minorBidi"/>
              <w:b w:val="0"/>
              <w:bCs w:val="0"/>
              <w:noProof/>
              <w:kern w:val="2"/>
              <w:sz w:val="24"/>
              <w:szCs w:val="24"/>
              <w:lang w:val="en-CA"/>
              <w14:ligatures w14:val="standardContextual"/>
            </w:rPr>
            <w:tab/>
          </w:r>
          <w:r w:rsidRPr="00314835" w:rsidDel="00CE65C7">
            <w:rPr>
              <w:rStyle w:val="Hyperlink"/>
              <w:noProof/>
              <w:lang w:val="en-CA"/>
            </w:rPr>
            <w:delText>Nominal Diffuse White</w:delText>
          </w:r>
          <w:r w:rsidRPr="00314835" w:rsidDel="00CE65C7">
            <w:rPr>
              <w:noProof/>
              <w:webHidden/>
              <w:lang w:val="en-CA"/>
            </w:rPr>
            <w:tab/>
            <w:delText>11</w:delText>
          </w:r>
        </w:del>
      </w:ins>
    </w:p>
    <w:p w14:paraId="72C1280F" w14:textId="39CB6CA2" w:rsidR="00862E22" w:rsidRPr="00314835" w:rsidDel="00CE65C7" w:rsidRDefault="00862E22">
      <w:pPr>
        <w:pStyle w:val="TOC3"/>
        <w:tabs>
          <w:tab w:val="left" w:pos="1540"/>
          <w:tab w:val="right" w:leader="dot" w:pos="9741"/>
        </w:tabs>
        <w:rPr>
          <w:ins w:id="253" w:author="Leo Barnes" w:date="2024-02-09T14:51:00Z"/>
          <w:del w:id="254" w:author="Dimitri Podborski" w:date="2024-02-13T17:33:00Z"/>
          <w:rFonts w:eastAsiaTheme="minorEastAsia" w:cstheme="minorBidi"/>
          <w:noProof/>
          <w:kern w:val="2"/>
          <w:sz w:val="24"/>
          <w:szCs w:val="24"/>
          <w:lang w:val="en-CA"/>
          <w14:ligatures w14:val="standardContextual"/>
        </w:rPr>
      </w:pPr>
      <w:ins w:id="255" w:author="Leo Barnes" w:date="2024-02-09T14:51:00Z">
        <w:del w:id="256" w:author="Dimitri Podborski" w:date="2024-02-13T17:33:00Z">
          <w:r w:rsidRPr="00314835" w:rsidDel="00CE65C7">
            <w:rPr>
              <w:rStyle w:val="Hyperlink"/>
              <w:noProof/>
              <w:lang w:val="en-CA"/>
            </w:rPr>
            <w:delText>6.5.40.1</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Definition</w:delText>
          </w:r>
          <w:r w:rsidRPr="00314835" w:rsidDel="00CE65C7">
            <w:rPr>
              <w:noProof/>
              <w:webHidden/>
              <w:lang w:val="en-CA"/>
            </w:rPr>
            <w:tab/>
            <w:delText>11</w:delText>
          </w:r>
        </w:del>
      </w:ins>
    </w:p>
    <w:p w14:paraId="772AC553" w14:textId="438DEE70" w:rsidR="00862E22" w:rsidRPr="00314835" w:rsidDel="00CE65C7" w:rsidRDefault="00862E22">
      <w:pPr>
        <w:pStyle w:val="TOC3"/>
        <w:tabs>
          <w:tab w:val="left" w:pos="1540"/>
          <w:tab w:val="right" w:leader="dot" w:pos="9741"/>
        </w:tabs>
        <w:rPr>
          <w:ins w:id="257" w:author="Leo Barnes" w:date="2024-02-09T14:51:00Z"/>
          <w:del w:id="258" w:author="Dimitri Podborski" w:date="2024-02-13T17:33:00Z"/>
          <w:rFonts w:eastAsiaTheme="minorEastAsia" w:cstheme="minorBidi"/>
          <w:noProof/>
          <w:kern w:val="2"/>
          <w:sz w:val="24"/>
          <w:szCs w:val="24"/>
          <w:lang w:val="en-CA"/>
          <w14:ligatures w14:val="standardContextual"/>
        </w:rPr>
      </w:pPr>
      <w:ins w:id="259" w:author="Leo Barnes" w:date="2024-02-09T14:51:00Z">
        <w:del w:id="260" w:author="Dimitri Podborski" w:date="2024-02-13T17:33:00Z">
          <w:r w:rsidRPr="00314835" w:rsidDel="00CE65C7">
            <w:rPr>
              <w:rStyle w:val="Hyperlink"/>
              <w:noProof/>
              <w:lang w:val="en-CA"/>
            </w:rPr>
            <w:delText>6.5.40.2</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Syntax</w:delText>
          </w:r>
          <w:r w:rsidRPr="00314835" w:rsidDel="00CE65C7">
            <w:rPr>
              <w:noProof/>
              <w:webHidden/>
              <w:lang w:val="en-CA"/>
            </w:rPr>
            <w:tab/>
            <w:delText>11</w:delText>
          </w:r>
        </w:del>
      </w:ins>
    </w:p>
    <w:p w14:paraId="3EE10759" w14:textId="732117D6" w:rsidR="00862E22" w:rsidRPr="00314835" w:rsidDel="00CE65C7" w:rsidRDefault="00862E22">
      <w:pPr>
        <w:pStyle w:val="TOC3"/>
        <w:tabs>
          <w:tab w:val="left" w:pos="1540"/>
          <w:tab w:val="right" w:leader="dot" w:pos="9741"/>
        </w:tabs>
        <w:rPr>
          <w:ins w:id="261" w:author="Leo Barnes" w:date="2024-02-09T14:51:00Z"/>
          <w:del w:id="262" w:author="Dimitri Podborski" w:date="2024-02-13T17:33:00Z"/>
          <w:rFonts w:eastAsiaTheme="minorEastAsia" w:cstheme="minorBidi"/>
          <w:noProof/>
          <w:kern w:val="2"/>
          <w:sz w:val="24"/>
          <w:szCs w:val="24"/>
          <w:lang w:val="en-CA"/>
          <w14:ligatures w14:val="standardContextual"/>
        </w:rPr>
      </w:pPr>
      <w:ins w:id="263" w:author="Leo Barnes" w:date="2024-02-09T14:51:00Z">
        <w:del w:id="264" w:author="Dimitri Podborski" w:date="2024-02-13T17:33:00Z">
          <w:r w:rsidRPr="00314835" w:rsidDel="00CE65C7">
            <w:rPr>
              <w:rStyle w:val="Hyperlink"/>
              <w:noProof/>
              <w:lang w:val="en-CA"/>
            </w:rPr>
            <w:delText>6.5.40.3</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Semantics</w:delText>
          </w:r>
          <w:r w:rsidRPr="00314835" w:rsidDel="00CE65C7">
            <w:rPr>
              <w:noProof/>
              <w:webHidden/>
              <w:lang w:val="en-CA"/>
            </w:rPr>
            <w:tab/>
            <w:delText>11</w:delText>
          </w:r>
        </w:del>
      </w:ins>
    </w:p>
    <w:p w14:paraId="59E3C775" w14:textId="73C2D8FF" w:rsidR="00862E22" w:rsidRPr="00314835" w:rsidDel="00CE65C7" w:rsidRDefault="00862E22">
      <w:pPr>
        <w:pStyle w:val="TOC1"/>
        <w:tabs>
          <w:tab w:val="left" w:pos="440"/>
          <w:tab w:val="right" w:leader="dot" w:pos="9741"/>
        </w:tabs>
        <w:rPr>
          <w:ins w:id="265" w:author="Leo Barnes" w:date="2024-02-09T14:51:00Z"/>
          <w:del w:id="266" w:author="Dimitri Podborski" w:date="2024-02-13T17:33:00Z"/>
          <w:rFonts w:eastAsiaTheme="minorEastAsia" w:cstheme="minorBidi"/>
          <w:b w:val="0"/>
          <w:bCs w:val="0"/>
          <w:i w:val="0"/>
          <w:iCs w:val="0"/>
          <w:noProof/>
          <w:kern w:val="2"/>
          <w:lang w:val="en-CA"/>
          <w14:ligatures w14:val="standardContextual"/>
        </w:rPr>
      </w:pPr>
      <w:ins w:id="267" w:author="Leo Barnes" w:date="2024-02-09T14:51:00Z">
        <w:del w:id="268" w:author="Dimitri Podborski" w:date="2024-02-13T17:33:00Z">
          <w:r w:rsidRPr="00AE3765" w:rsidDel="00CE65C7">
            <w:rPr>
              <w:rStyle w:val="Hyperlink"/>
              <w:noProof/>
              <w:lang w:val="en-CA"/>
            </w:rPr>
            <w:delText>7</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Unified identifier handling clarifications</w:delText>
          </w:r>
          <w:r w:rsidRPr="00314835" w:rsidDel="00CE65C7">
            <w:rPr>
              <w:noProof/>
              <w:webHidden/>
              <w:lang w:val="en-CA"/>
            </w:rPr>
            <w:tab/>
            <w:delText>12</w:delText>
          </w:r>
        </w:del>
      </w:ins>
    </w:p>
    <w:p w14:paraId="1267C373" w14:textId="40380126" w:rsidR="00862E22" w:rsidRPr="00314835" w:rsidDel="00CE65C7" w:rsidRDefault="00862E22">
      <w:pPr>
        <w:pStyle w:val="TOC1"/>
        <w:tabs>
          <w:tab w:val="left" w:pos="440"/>
          <w:tab w:val="right" w:leader="dot" w:pos="9741"/>
        </w:tabs>
        <w:rPr>
          <w:ins w:id="269" w:author="Leo Barnes" w:date="2024-02-09T14:51:00Z"/>
          <w:del w:id="270" w:author="Dimitri Podborski" w:date="2024-02-13T17:33:00Z"/>
          <w:rFonts w:eastAsiaTheme="minorEastAsia" w:cstheme="minorBidi"/>
          <w:b w:val="0"/>
          <w:bCs w:val="0"/>
          <w:i w:val="0"/>
          <w:iCs w:val="0"/>
          <w:noProof/>
          <w:kern w:val="2"/>
          <w:lang w:val="en-CA"/>
          <w14:ligatures w14:val="standardContextual"/>
        </w:rPr>
      </w:pPr>
      <w:ins w:id="271" w:author="Leo Barnes" w:date="2024-02-09T14:51:00Z">
        <w:del w:id="272" w:author="Dimitri Podborski" w:date="2024-02-13T17:33:00Z">
          <w:r w:rsidRPr="00314835" w:rsidDel="00CE65C7">
            <w:rPr>
              <w:rStyle w:val="Hyperlink"/>
              <w:noProof/>
              <w:lang w:val="en-CA"/>
            </w:rPr>
            <w:delText>8</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Overview images</w:delText>
          </w:r>
          <w:r w:rsidRPr="00314835" w:rsidDel="00CE65C7">
            <w:rPr>
              <w:noProof/>
              <w:webHidden/>
              <w:lang w:val="en-CA"/>
            </w:rPr>
            <w:tab/>
            <w:delText>12</w:delText>
          </w:r>
        </w:del>
      </w:ins>
    </w:p>
    <w:p w14:paraId="31C1D47E" w14:textId="0248F20B" w:rsidR="00862E22" w:rsidRPr="00314835" w:rsidDel="00CE65C7" w:rsidRDefault="00862E22">
      <w:pPr>
        <w:pStyle w:val="TOC2"/>
        <w:tabs>
          <w:tab w:val="left" w:pos="1100"/>
          <w:tab w:val="right" w:leader="dot" w:pos="9741"/>
        </w:tabs>
        <w:rPr>
          <w:ins w:id="273" w:author="Leo Barnes" w:date="2024-02-09T14:51:00Z"/>
          <w:del w:id="274" w:author="Dimitri Podborski" w:date="2024-02-13T17:33:00Z"/>
          <w:rFonts w:eastAsiaTheme="minorEastAsia" w:cstheme="minorBidi"/>
          <w:b w:val="0"/>
          <w:bCs w:val="0"/>
          <w:noProof/>
          <w:kern w:val="2"/>
          <w:sz w:val="24"/>
          <w:szCs w:val="24"/>
          <w:lang w:val="en-CA"/>
          <w14:ligatures w14:val="standardContextual"/>
        </w:rPr>
      </w:pPr>
      <w:ins w:id="275" w:author="Leo Barnes" w:date="2024-02-09T14:51:00Z">
        <w:del w:id="276" w:author="Dimitri Podborski" w:date="2024-02-13T17:33:00Z">
          <w:r w:rsidRPr="00AE3765" w:rsidDel="00CE65C7">
            <w:rPr>
              <w:rStyle w:val="Hyperlink"/>
              <w:noProof/>
              <w:lang w:val="en-CA"/>
            </w:rPr>
            <w:delText>6.4.10</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Overview images</w:delText>
          </w:r>
          <w:r w:rsidRPr="00314835" w:rsidDel="00CE65C7">
            <w:rPr>
              <w:noProof/>
              <w:webHidden/>
              <w:lang w:val="en-CA"/>
            </w:rPr>
            <w:tab/>
            <w:delText>12</w:delText>
          </w:r>
        </w:del>
      </w:ins>
    </w:p>
    <w:p w14:paraId="7401A4B6" w14:textId="563E230E" w:rsidR="00862E22" w:rsidRPr="00314835" w:rsidDel="00CE65C7" w:rsidRDefault="00862E22">
      <w:pPr>
        <w:pStyle w:val="TOC2"/>
        <w:tabs>
          <w:tab w:val="left" w:pos="1100"/>
          <w:tab w:val="right" w:leader="dot" w:pos="9741"/>
        </w:tabs>
        <w:rPr>
          <w:ins w:id="277" w:author="Leo Barnes" w:date="2024-02-09T14:51:00Z"/>
          <w:del w:id="278" w:author="Dimitri Podborski" w:date="2024-02-13T17:33:00Z"/>
          <w:rFonts w:eastAsiaTheme="minorEastAsia" w:cstheme="minorBidi"/>
          <w:b w:val="0"/>
          <w:bCs w:val="0"/>
          <w:noProof/>
          <w:kern w:val="2"/>
          <w:sz w:val="24"/>
          <w:szCs w:val="24"/>
          <w:lang w:val="en-CA"/>
          <w14:ligatures w14:val="standardContextual"/>
        </w:rPr>
      </w:pPr>
      <w:ins w:id="279" w:author="Leo Barnes" w:date="2024-02-09T14:51:00Z">
        <w:del w:id="280" w:author="Dimitri Podborski" w:date="2024-02-13T17:33:00Z">
          <w:r w:rsidRPr="00AE3765" w:rsidDel="00CE65C7">
            <w:rPr>
              <w:rStyle w:val="Hyperlink"/>
              <w:noProof/>
              <w:lang w:val="en-CA"/>
            </w:rPr>
            <w:delText>6.8.10</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Image Pyramid Entity Group</w:delText>
          </w:r>
          <w:r w:rsidRPr="00314835" w:rsidDel="00CE65C7">
            <w:rPr>
              <w:noProof/>
              <w:webHidden/>
              <w:lang w:val="en-CA"/>
            </w:rPr>
            <w:tab/>
            <w:delText>13</w:delText>
          </w:r>
        </w:del>
      </w:ins>
    </w:p>
    <w:p w14:paraId="7E18CA22" w14:textId="39D111CD" w:rsidR="00862E22" w:rsidRPr="00314835" w:rsidDel="00CE65C7" w:rsidRDefault="00862E22">
      <w:pPr>
        <w:pStyle w:val="TOC3"/>
        <w:tabs>
          <w:tab w:val="left" w:pos="1540"/>
          <w:tab w:val="right" w:leader="dot" w:pos="9741"/>
        </w:tabs>
        <w:rPr>
          <w:ins w:id="281" w:author="Leo Barnes" w:date="2024-02-09T14:51:00Z"/>
          <w:del w:id="282" w:author="Dimitri Podborski" w:date="2024-02-13T17:33:00Z"/>
          <w:rFonts w:eastAsiaTheme="minorEastAsia" w:cstheme="minorBidi"/>
          <w:noProof/>
          <w:kern w:val="2"/>
          <w:sz w:val="24"/>
          <w:szCs w:val="24"/>
          <w:lang w:val="en-CA"/>
          <w14:ligatures w14:val="standardContextual"/>
        </w:rPr>
      </w:pPr>
      <w:ins w:id="283" w:author="Leo Barnes" w:date="2024-02-09T14:51:00Z">
        <w:del w:id="284" w:author="Dimitri Podborski" w:date="2024-02-13T17:33:00Z">
          <w:r w:rsidRPr="00AE3765" w:rsidDel="00CE65C7">
            <w:rPr>
              <w:rStyle w:val="Hyperlink"/>
              <w:noProof/>
              <w:lang w:val="en-CA"/>
            </w:rPr>
            <w:delText>6.8.10.1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13</w:delText>
          </w:r>
        </w:del>
      </w:ins>
    </w:p>
    <w:p w14:paraId="180F6979" w14:textId="73C1A45B" w:rsidR="00862E22" w:rsidRPr="00314835" w:rsidDel="00CE65C7" w:rsidRDefault="00862E22">
      <w:pPr>
        <w:pStyle w:val="TOC3"/>
        <w:tabs>
          <w:tab w:val="left" w:pos="1540"/>
          <w:tab w:val="right" w:leader="dot" w:pos="9741"/>
        </w:tabs>
        <w:rPr>
          <w:ins w:id="285" w:author="Leo Barnes" w:date="2024-02-09T14:51:00Z"/>
          <w:del w:id="286" w:author="Dimitri Podborski" w:date="2024-02-13T17:33:00Z"/>
          <w:rFonts w:eastAsiaTheme="minorEastAsia" w:cstheme="minorBidi"/>
          <w:noProof/>
          <w:kern w:val="2"/>
          <w:sz w:val="24"/>
          <w:szCs w:val="24"/>
          <w:lang w:val="en-CA"/>
          <w14:ligatures w14:val="standardContextual"/>
        </w:rPr>
      </w:pPr>
      <w:ins w:id="287" w:author="Leo Barnes" w:date="2024-02-09T14:51:00Z">
        <w:del w:id="288" w:author="Dimitri Podborski" w:date="2024-02-13T17:33:00Z">
          <w:r w:rsidRPr="00AE3765" w:rsidDel="00CE65C7">
            <w:rPr>
              <w:rStyle w:val="Hyperlink"/>
              <w:noProof/>
              <w:lang w:val="en-CA"/>
            </w:rPr>
            <w:delText>6.8.10.2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13</w:delText>
          </w:r>
        </w:del>
      </w:ins>
    </w:p>
    <w:p w14:paraId="224E08D2" w14:textId="006B77F4" w:rsidR="00862E22" w:rsidRPr="00314835" w:rsidDel="00CE65C7" w:rsidRDefault="00862E22">
      <w:pPr>
        <w:pStyle w:val="TOC3"/>
        <w:tabs>
          <w:tab w:val="left" w:pos="1540"/>
          <w:tab w:val="right" w:leader="dot" w:pos="9741"/>
        </w:tabs>
        <w:rPr>
          <w:ins w:id="289" w:author="Leo Barnes" w:date="2024-02-09T14:51:00Z"/>
          <w:del w:id="290" w:author="Dimitri Podborski" w:date="2024-02-13T17:33:00Z"/>
          <w:rFonts w:eastAsiaTheme="minorEastAsia" w:cstheme="minorBidi"/>
          <w:noProof/>
          <w:kern w:val="2"/>
          <w:sz w:val="24"/>
          <w:szCs w:val="24"/>
          <w:lang w:val="en-CA"/>
          <w14:ligatures w14:val="standardContextual"/>
        </w:rPr>
      </w:pPr>
      <w:ins w:id="291" w:author="Leo Barnes" w:date="2024-02-09T14:51:00Z">
        <w:del w:id="292" w:author="Dimitri Podborski" w:date="2024-02-13T17:33:00Z">
          <w:r w:rsidRPr="00AE3765" w:rsidDel="00CE65C7">
            <w:rPr>
              <w:rStyle w:val="Hyperlink"/>
              <w:noProof/>
              <w:lang w:val="en-CA"/>
            </w:rPr>
            <w:delText>6.8.10.3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14</w:delText>
          </w:r>
        </w:del>
      </w:ins>
    </w:p>
    <w:p w14:paraId="26B52D2B" w14:textId="6F88283B" w:rsidR="00862E22" w:rsidRPr="00314835" w:rsidDel="00CE65C7" w:rsidRDefault="00862E22">
      <w:pPr>
        <w:pStyle w:val="TOC1"/>
        <w:tabs>
          <w:tab w:val="left" w:pos="440"/>
          <w:tab w:val="right" w:leader="dot" w:pos="9741"/>
        </w:tabs>
        <w:rPr>
          <w:ins w:id="293" w:author="Leo Barnes" w:date="2024-02-09T14:51:00Z"/>
          <w:del w:id="294" w:author="Dimitri Podborski" w:date="2024-02-13T17:33:00Z"/>
          <w:rFonts w:eastAsiaTheme="minorEastAsia" w:cstheme="minorBidi"/>
          <w:b w:val="0"/>
          <w:bCs w:val="0"/>
          <w:i w:val="0"/>
          <w:iCs w:val="0"/>
          <w:noProof/>
          <w:kern w:val="2"/>
          <w:lang w:val="en-CA"/>
          <w14:ligatures w14:val="standardContextual"/>
        </w:rPr>
      </w:pPr>
      <w:ins w:id="295" w:author="Leo Barnes" w:date="2024-02-09T14:51:00Z">
        <w:del w:id="296" w:author="Dimitri Podborski" w:date="2024-02-13T17:33:00Z">
          <w:r w:rsidRPr="00AE3765" w:rsidDel="00CE65C7">
            <w:rPr>
              <w:rStyle w:val="Hyperlink"/>
              <w:noProof/>
              <w:lang w:val="en-CA"/>
            </w:rPr>
            <w:delText>9</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Region partition group</w:delText>
          </w:r>
          <w:r w:rsidRPr="00314835" w:rsidDel="00CE65C7">
            <w:rPr>
              <w:noProof/>
              <w:webHidden/>
              <w:lang w:val="en-CA"/>
            </w:rPr>
            <w:tab/>
            <w:delText>14</w:delText>
          </w:r>
        </w:del>
      </w:ins>
    </w:p>
    <w:p w14:paraId="0F928C09" w14:textId="6751FEAB" w:rsidR="00862E22" w:rsidRPr="00314835" w:rsidDel="00CE65C7" w:rsidRDefault="00862E22">
      <w:pPr>
        <w:pStyle w:val="TOC2"/>
        <w:tabs>
          <w:tab w:val="left" w:pos="1100"/>
          <w:tab w:val="right" w:leader="dot" w:pos="9741"/>
        </w:tabs>
        <w:rPr>
          <w:ins w:id="297" w:author="Leo Barnes" w:date="2024-02-09T14:51:00Z"/>
          <w:del w:id="298" w:author="Dimitri Podborski" w:date="2024-02-13T17:33:00Z"/>
          <w:rFonts w:eastAsiaTheme="minorEastAsia" w:cstheme="minorBidi"/>
          <w:b w:val="0"/>
          <w:bCs w:val="0"/>
          <w:noProof/>
          <w:kern w:val="2"/>
          <w:sz w:val="24"/>
          <w:szCs w:val="24"/>
          <w:lang w:val="en-CA"/>
          <w14:ligatures w14:val="standardContextual"/>
        </w:rPr>
      </w:pPr>
      <w:ins w:id="299" w:author="Leo Barnes" w:date="2024-02-09T14:51:00Z">
        <w:del w:id="300" w:author="Dimitri Podborski" w:date="2024-02-13T17:33:00Z">
          <w:r w:rsidRPr="00AE3765" w:rsidDel="00CE65C7">
            <w:rPr>
              <w:rStyle w:val="Hyperlink"/>
              <w:noProof/>
              <w:lang w:val="en-CA"/>
            </w:rPr>
            <w:delText>6.8.11</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Region Partition Group</w:delText>
          </w:r>
          <w:r w:rsidRPr="00314835" w:rsidDel="00CE65C7">
            <w:rPr>
              <w:noProof/>
              <w:webHidden/>
              <w:lang w:val="en-CA"/>
            </w:rPr>
            <w:tab/>
            <w:delText>14</w:delText>
          </w:r>
        </w:del>
      </w:ins>
    </w:p>
    <w:p w14:paraId="0412FEB4" w14:textId="5A363D6A" w:rsidR="00862E22" w:rsidRPr="00314835" w:rsidDel="00CE65C7" w:rsidRDefault="00862E22">
      <w:pPr>
        <w:pStyle w:val="TOC3"/>
        <w:tabs>
          <w:tab w:val="left" w:pos="1540"/>
          <w:tab w:val="right" w:leader="dot" w:pos="9741"/>
        </w:tabs>
        <w:rPr>
          <w:ins w:id="301" w:author="Leo Barnes" w:date="2024-02-09T14:51:00Z"/>
          <w:del w:id="302" w:author="Dimitri Podborski" w:date="2024-02-13T17:33:00Z"/>
          <w:rFonts w:eastAsiaTheme="minorEastAsia" w:cstheme="minorBidi"/>
          <w:noProof/>
          <w:kern w:val="2"/>
          <w:sz w:val="24"/>
          <w:szCs w:val="24"/>
          <w:lang w:val="en-CA"/>
          <w14:ligatures w14:val="standardContextual"/>
        </w:rPr>
      </w:pPr>
      <w:ins w:id="303" w:author="Leo Barnes" w:date="2024-02-09T14:51:00Z">
        <w:del w:id="304" w:author="Dimitri Podborski" w:date="2024-02-13T17:33:00Z">
          <w:r w:rsidRPr="00AE3765" w:rsidDel="00CE65C7">
            <w:rPr>
              <w:rStyle w:val="Hyperlink"/>
              <w:noProof/>
              <w:lang w:val="en-CA"/>
            </w:rPr>
            <w:delText>6.8.11.1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14</w:delText>
          </w:r>
        </w:del>
      </w:ins>
    </w:p>
    <w:p w14:paraId="67C1F32A" w14:textId="48C25743" w:rsidR="00862E22" w:rsidRPr="00314835" w:rsidDel="00CE65C7" w:rsidRDefault="00862E22">
      <w:pPr>
        <w:pStyle w:val="TOC3"/>
        <w:tabs>
          <w:tab w:val="left" w:pos="1540"/>
          <w:tab w:val="right" w:leader="dot" w:pos="9741"/>
        </w:tabs>
        <w:rPr>
          <w:ins w:id="305" w:author="Leo Barnes" w:date="2024-02-09T14:51:00Z"/>
          <w:del w:id="306" w:author="Dimitri Podborski" w:date="2024-02-13T17:33:00Z"/>
          <w:rFonts w:eastAsiaTheme="minorEastAsia" w:cstheme="minorBidi"/>
          <w:noProof/>
          <w:kern w:val="2"/>
          <w:sz w:val="24"/>
          <w:szCs w:val="24"/>
          <w:lang w:val="en-CA"/>
          <w14:ligatures w14:val="standardContextual"/>
        </w:rPr>
      </w:pPr>
      <w:ins w:id="307" w:author="Leo Barnes" w:date="2024-02-09T14:51:00Z">
        <w:del w:id="308" w:author="Dimitri Podborski" w:date="2024-02-13T17:33:00Z">
          <w:r w:rsidRPr="00AE3765" w:rsidDel="00CE65C7">
            <w:rPr>
              <w:rStyle w:val="Hyperlink"/>
              <w:noProof/>
              <w:lang w:val="en-CA"/>
            </w:rPr>
            <w:delText>6.8.11.2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16</w:delText>
          </w:r>
        </w:del>
      </w:ins>
    </w:p>
    <w:p w14:paraId="169A7FCE" w14:textId="64437BAB" w:rsidR="00862E22" w:rsidRPr="00314835" w:rsidDel="00CE65C7" w:rsidRDefault="00862E22">
      <w:pPr>
        <w:pStyle w:val="TOC3"/>
        <w:tabs>
          <w:tab w:val="left" w:pos="1540"/>
          <w:tab w:val="right" w:leader="dot" w:pos="9741"/>
        </w:tabs>
        <w:rPr>
          <w:ins w:id="309" w:author="Leo Barnes" w:date="2024-02-09T14:51:00Z"/>
          <w:del w:id="310" w:author="Dimitri Podborski" w:date="2024-02-13T17:33:00Z"/>
          <w:rFonts w:eastAsiaTheme="minorEastAsia" w:cstheme="minorBidi"/>
          <w:noProof/>
          <w:kern w:val="2"/>
          <w:sz w:val="24"/>
          <w:szCs w:val="24"/>
          <w:lang w:val="en-CA"/>
          <w14:ligatures w14:val="standardContextual"/>
        </w:rPr>
      </w:pPr>
      <w:ins w:id="311" w:author="Leo Barnes" w:date="2024-02-09T14:51:00Z">
        <w:del w:id="312" w:author="Dimitri Podborski" w:date="2024-02-13T17:33:00Z">
          <w:r w:rsidRPr="00AE3765" w:rsidDel="00CE65C7">
            <w:rPr>
              <w:rStyle w:val="Hyperlink"/>
              <w:noProof/>
              <w:lang w:val="en-CA"/>
            </w:rPr>
            <w:delText>6.8.11.3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16</w:delText>
          </w:r>
        </w:del>
      </w:ins>
    </w:p>
    <w:p w14:paraId="4025CABE" w14:textId="0AC4BC5B" w:rsidR="00862E22" w:rsidRPr="00314835" w:rsidDel="00CE65C7" w:rsidRDefault="00862E22">
      <w:pPr>
        <w:pStyle w:val="TOC1"/>
        <w:tabs>
          <w:tab w:val="left" w:pos="660"/>
          <w:tab w:val="right" w:leader="dot" w:pos="9741"/>
        </w:tabs>
        <w:rPr>
          <w:ins w:id="313" w:author="Leo Barnes" w:date="2024-02-09T14:51:00Z"/>
          <w:del w:id="314" w:author="Dimitri Podborski" w:date="2024-02-13T17:33:00Z"/>
          <w:rFonts w:eastAsiaTheme="minorEastAsia" w:cstheme="minorBidi"/>
          <w:b w:val="0"/>
          <w:bCs w:val="0"/>
          <w:i w:val="0"/>
          <w:iCs w:val="0"/>
          <w:noProof/>
          <w:kern w:val="2"/>
          <w:lang w:val="en-CA"/>
          <w14:ligatures w14:val="standardContextual"/>
        </w:rPr>
      </w:pPr>
      <w:ins w:id="315" w:author="Leo Barnes" w:date="2024-02-09T14:51:00Z">
        <w:del w:id="316" w:author="Dimitri Podborski" w:date="2024-02-13T17:33:00Z">
          <w:r w:rsidRPr="00314835" w:rsidDel="00CE65C7">
            <w:rPr>
              <w:rStyle w:val="Hyperlink"/>
              <w:noProof/>
              <w:lang w:val="en-CA"/>
            </w:rPr>
            <w:delText>10</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Change all mention of SingleItemTypeReferenceBox to include SingleItemTypeReferenceBoxLarge</w:delText>
          </w:r>
          <w:r w:rsidRPr="00314835" w:rsidDel="00CE65C7">
            <w:rPr>
              <w:noProof/>
              <w:webHidden/>
              <w:lang w:val="en-CA"/>
            </w:rPr>
            <w:tab/>
            <w:delText>17</w:delText>
          </w:r>
        </w:del>
      </w:ins>
    </w:p>
    <w:p w14:paraId="04DFAAC0" w14:textId="11F56815" w:rsidR="00862E22" w:rsidRPr="00314835" w:rsidDel="00CE65C7" w:rsidRDefault="00862E22">
      <w:pPr>
        <w:pStyle w:val="TOC1"/>
        <w:tabs>
          <w:tab w:val="left" w:pos="660"/>
          <w:tab w:val="right" w:leader="dot" w:pos="9741"/>
        </w:tabs>
        <w:rPr>
          <w:ins w:id="317" w:author="Leo Barnes" w:date="2024-02-09T14:51:00Z"/>
          <w:del w:id="318" w:author="Dimitri Podborski" w:date="2024-02-13T17:33:00Z"/>
          <w:rFonts w:eastAsiaTheme="minorEastAsia" w:cstheme="minorBidi"/>
          <w:b w:val="0"/>
          <w:bCs w:val="0"/>
          <w:i w:val="0"/>
          <w:iCs w:val="0"/>
          <w:noProof/>
          <w:kern w:val="2"/>
          <w:lang w:val="en-CA"/>
          <w14:ligatures w14:val="standardContextual"/>
        </w:rPr>
      </w:pPr>
      <w:ins w:id="319" w:author="Leo Barnes" w:date="2024-02-09T14:51:00Z">
        <w:del w:id="320" w:author="Dimitri Podborski" w:date="2024-02-13T17:33:00Z">
          <w:r w:rsidRPr="00314835" w:rsidDel="00CE65C7">
            <w:rPr>
              <w:rStyle w:val="Hyperlink"/>
              <w:noProof/>
              <w:lang w:val="en-CA"/>
            </w:rPr>
            <w:delText>11</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Add T.35 metadata to Annex A</w:delText>
          </w:r>
          <w:r w:rsidRPr="00314835" w:rsidDel="00CE65C7">
            <w:rPr>
              <w:noProof/>
              <w:webHidden/>
              <w:lang w:val="en-CA"/>
            </w:rPr>
            <w:tab/>
            <w:delText>18</w:delText>
          </w:r>
        </w:del>
      </w:ins>
    </w:p>
    <w:p w14:paraId="13A6456B" w14:textId="781465FA" w:rsidR="00862E22" w:rsidRPr="00314835" w:rsidDel="00CE65C7" w:rsidRDefault="00862E22">
      <w:pPr>
        <w:pStyle w:val="TOC2"/>
        <w:tabs>
          <w:tab w:val="right" w:leader="dot" w:pos="9741"/>
        </w:tabs>
        <w:rPr>
          <w:ins w:id="321" w:author="Leo Barnes" w:date="2024-02-09T14:51:00Z"/>
          <w:del w:id="322" w:author="Dimitri Podborski" w:date="2024-02-13T17:33:00Z"/>
          <w:rFonts w:eastAsiaTheme="minorEastAsia" w:cstheme="minorBidi"/>
          <w:b w:val="0"/>
          <w:bCs w:val="0"/>
          <w:noProof/>
          <w:kern w:val="2"/>
          <w:sz w:val="24"/>
          <w:szCs w:val="24"/>
          <w:lang w:val="en-CA"/>
          <w14:ligatures w14:val="standardContextual"/>
        </w:rPr>
      </w:pPr>
      <w:ins w:id="323" w:author="Leo Barnes" w:date="2024-02-09T14:51:00Z">
        <w:del w:id="324" w:author="Dimitri Podborski" w:date="2024-02-13T17:33:00Z">
          <w:r w:rsidRPr="00314835" w:rsidDel="00CE65C7">
            <w:rPr>
              <w:rStyle w:val="Hyperlink"/>
              <w:noProof/>
              <w:lang w:val="en-CA"/>
            </w:rPr>
            <w:delText>A.5 T.35 metadata</w:delText>
          </w:r>
          <w:r w:rsidRPr="00314835" w:rsidDel="00CE65C7">
            <w:rPr>
              <w:noProof/>
              <w:webHidden/>
              <w:lang w:val="en-CA"/>
            </w:rPr>
            <w:tab/>
            <w:delText>18</w:delText>
          </w:r>
        </w:del>
      </w:ins>
    </w:p>
    <w:p w14:paraId="69CD20A0" w14:textId="6CC1E027" w:rsidR="00EC6C63" w:rsidRPr="00314835" w:rsidDel="00CE65C7" w:rsidRDefault="00EC6C63">
      <w:pPr>
        <w:pStyle w:val="TOC1"/>
        <w:tabs>
          <w:tab w:val="right" w:leader="dot" w:pos="9741"/>
        </w:tabs>
        <w:rPr>
          <w:del w:id="325" w:author="Dimitri Podborski" w:date="2024-02-13T17:33:00Z"/>
          <w:rFonts w:eastAsiaTheme="minorEastAsia" w:cstheme="minorBidi"/>
          <w:b w:val="0"/>
          <w:bCs w:val="0"/>
          <w:i w:val="0"/>
          <w:iCs w:val="0"/>
          <w:noProof/>
          <w:kern w:val="2"/>
          <w:lang w:val="en-CA"/>
          <w14:ligatures w14:val="standardContextual"/>
        </w:rPr>
      </w:pPr>
      <w:del w:id="326" w:author="Dimitri Podborski" w:date="2024-02-13T17:33:00Z">
        <w:r w:rsidRPr="00AE3765" w:rsidDel="00CE65C7">
          <w:rPr>
            <w:rStyle w:val="Hyperlink"/>
            <w:noProof/>
            <w:lang w:val="en-CA"/>
          </w:rPr>
          <w:delText>Foreword</w:delText>
        </w:r>
        <w:r w:rsidRPr="00314835" w:rsidDel="00CE65C7">
          <w:rPr>
            <w:noProof/>
            <w:webHidden/>
            <w:lang w:val="en-CA"/>
          </w:rPr>
          <w:tab/>
          <w:delText>v</w:delText>
        </w:r>
      </w:del>
    </w:p>
    <w:p w14:paraId="7D698558" w14:textId="62548D1D" w:rsidR="00EC6C63" w:rsidRPr="00314835" w:rsidDel="00CE65C7" w:rsidRDefault="00EC6C63">
      <w:pPr>
        <w:pStyle w:val="TOC1"/>
        <w:tabs>
          <w:tab w:val="left" w:pos="440"/>
          <w:tab w:val="right" w:leader="dot" w:pos="9741"/>
        </w:tabs>
        <w:rPr>
          <w:del w:id="327" w:author="Dimitri Podborski" w:date="2024-02-13T17:33:00Z"/>
          <w:rFonts w:eastAsiaTheme="minorEastAsia" w:cstheme="minorBidi"/>
          <w:b w:val="0"/>
          <w:bCs w:val="0"/>
          <w:i w:val="0"/>
          <w:iCs w:val="0"/>
          <w:noProof/>
          <w:kern w:val="2"/>
          <w:lang w:val="en-CA"/>
          <w14:ligatures w14:val="standardContextual"/>
        </w:rPr>
      </w:pPr>
      <w:del w:id="328" w:author="Dimitri Podborski" w:date="2024-02-13T17:33:00Z">
        <w:r w:rsidRPr="00AE3765" w:rsidDel="00CE65C7">
          <w:rPr>
            <w:rStyle w:val="Hyperlink"/>
            <w:noProof/>
            <w:lang w:val="en-CA"/>
          </w:rPr>
          <w:delText>1</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Coding Constraints box related changes</w:delText>
        </w:r>
        <w:r w:rsidRPr="00314835" w:rsidDel="00CE65C7">
          <w:rPr>
            <w:noProof/>
            <w:webHidden/>
            <w:lang w:val="en-CA"/>
          </w:rPr>
          <w:tab/>
          <w:delText>1</w:delText>
        </w:r>
      </w:del>
    </w:p>
    <w:p w14:paraId="542D7E66" w14:textId="29D7414B" w:rsidR="00EC6C63" w:rsidRPr="00314835" w:rsidDel="00CE65C7" w:rsidRDefault="00EC6C63">
      <w:pPr>
        <w:pStyle w:val="TOC1"/>
        <w:tabs>
          <w:tab w:val="left" w:pos="440"/>
          <w:tab w:val="right" w:leader="dot" w:pos="9741"/>
        </w:tabs>
        <w:rPr>
          <w:del w:id="329" w:author="Dimitri Podborski" w:date="2024-02-13T17:33:00Z"/>
          <w:rFonts w:eastAsiaTheme="minorEastAsia" w:cstheme="minorBidi"/>
          <w:b w:val="0"/>
          <w:bCs w:val="0"/>
          <w:i w:val="0"/>
          <w:iCs w:val="0"/>
          <w:noProof/>
          <w:kern w:val="2"/>
          <w:lang w:val="en-CA"/>
          <w14:ligatures w14:val="standardContextual"/>
        </w:rPr>
      </w:pPr>
      <w:del w:id="330" w:author="Dimitri Podborski" w:date="2024-02-13T17:33:00Z">
        <w:r w:rsidRPr="00314835" w:rsidDel="00CE65C7">
          <w:rPr>
            <w:rStyle w:val="Hyperlink"/>
            <w:noProof/>
            <w:lang w:val="en-CA"/>
          </w:rPr>
          <w:delText>2</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tone-map derivation item</w:delText>
        </w:r>
        <w:r w:rsidRPr="00314835" w:rsidDel="00CE65C7">
          <w:rPr>
            <w:noProof/>
            <w:webHidden/>
            <w:lang w:val="en-CA"/>
          </w:rPr>
          <w:tab/>
          <w:delText>2</w:delText>
        </w:r>
      </w:del>
    </w:p>
    <w:p w14:paraId="7056EB70" w14:textId="3BD1169A" w:rsidR="00EC6C63" w:rsidRPr="00314835" w:rsidDel="00CE65C7" w:rsidRDefault="00EC6C63">
      <w:pPr>
        <w:pStyle w:val="TOC2"/>
        <w:tabs>
          <w:tab w:val="left" w:pos="1100"/>
          <w:tab w:val="right" w:leader="dot" w:pos="9741"/>
        </w:tabs>
        <w:rPr>
          <w:del w:id="331" w:author="Dimitri Podborski" w:date="2024-02-13T17:33:00Z"/>
          <w:rFonts w:eastAsiaTheme="minorEastAsia" w:cstheme="minorBidi"/>
          <w:b w:val="0"/>
          <w:bCs w:val="0"/>
          <w:noProof/>
          <w:kern w:val="2"/>
          <w:sz w:val="24"/>
          <w:szCs w:val="24"/>
          <w:lang w:val="en-CA"/>
          <w14:ligatures w14:val="standardContextual"/>
        </w:rPr>
      </w:pPr>
      <w:del w:id="332" w:author="Dimitri Podborski" w:date="2024-02-13T17:33:00Z">
        <w:r w:rsidRPr="00AE3765" w:rsidDel="00CE65C7">
          <w:rPr>
            <w:rStyle w:val="Hyperlink"/>
            <w:noProof/>
            <w:lang w:val="en-CA"/>
          </w:rPr>
          <w:delText>6.6.2.4</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Tone-map derivation</w:delText>
        </w:r>
        <w:r w:rsidRPr="00314835" w:rsidDel="00CE65C7">
          <w:rPr>
            <w:noProof/>
            <w:webHidden/>
            <w:lang w:val="en-CA"/>
          </w:rPr>
          <w:tab/>
          <w:delText>3</w:delText>
        </w:r>
      </w:del>
    </w:p>
    <w:p w14:paraId="51932677" w14:textId="661C1829" w:rsidR="00EC6C63" w:rsidRPr="00314835" w:rsidDel="00CE65C7" w:rsidRDefault="00EC6C63">
      <w:pPr>
        <w:pStyle w:val="TOC3"/>
        <w:tabs>
          <w:tab w:val="right" w:leader="dot" w:pos="9741"/>
        </w:tabs>
        <w:rPr>
          <w:del w:id="333" w:author="Dimitri Podborski" w:date="2024-02-13T17:33:00Z"/>
          <w:rFonts w:eastAsiaTheme="minorEastAsia" w:cstheme="minorBidi"/>
          <w:noProof/>
          <w:kern w:val="2"/>
          <w:sz w:val="24"/>
          <w:szCs w:val="24"/>
          <w:lang w:val="en-CA"/>
          <w14:ligatures w14:val="standardContextual"/>
        </w:rPr>
      </w:pPr>
      <w:del w:id="334" w:author="Dimitri Podborski" w:date="2024-02-13T17:33:00Z">
        <w:r w:rsidRPr="00AE3765" w:rsidDel="00CE65C7">
          <w:rPr>
            <w:rStyle w:val="Hyperlink"/>
            <w:noProof/>
            <w:lang w:val="en-CA"/>
          </w:rPr>
          <w:delText>6.6.2.4.1 Definition</w:delText>
        </w:r>
        <w:r w:rsidRPr="00314835" w:rsidDel="00CE65C7">
          <w:rPr>
            <w:noProof/>
            <w:webHidden/>
            <w:lang w:val="en-CA"/>
          </w:rPr>
          <w:tab/>
          <w:delText>3</w:delText>
        </w:r>
      </w:del>
    </w:p>
    <w:p w14:paraId="153789F6" w14:textId="4C52E4B7" w:rsidR="00EC6C63" w:rsidRPr="00314835" w:rsidDel="00CE65C7" w:rsidRDefault="00EC6C63">
      <w:pPr>
        <w:pStyle w:val="TOC3"/>
        <w:tabs>
          <w:tab w:val="left" w:pos="1540"/>
          <w:tab w:val="right" w:leader="dot" w:pos="9741"/>
        </w:tabs>
        <w:rPr>
          <w:del w:id="335" w:author="Dimitri Podborski" w:date="2024-02-13T17:33:00Z"/>
          <w:rFonts w:eastAsiaTheme="minorEastAsia" w:cstheme="minorBidi"/>
          <w:noProof/>
          <w:kern w:val="2"/>
          <w:sz w:val="24"/>
          <w:szCs w:val="24"/>
          <w:lang w:val="en-CA"/>
          <w14:ligatures w14:val="standardContextual"/>
        </w:rPr>
      </w:pPr>
      <w:del w:id="336" w:author="Dimitri Podborski" w:date="2024-02-13T17:33:00Z">
        <w:r w:rsidRPr="00AE3765" w:rsidDel="00CE65C7">
          <w:rPr>
            <w:rStyle w:val="Hyperlink"/>
            <w:noProof/>
            <w:lang w:val="en-CA"/>
          </w:rPr>
          <w:delText>6.6.2.4.2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4</w:delText>
        </w:r>
      </w:del>
    </w:p>
    <w:p w14:paraId="0EB456F8" w14:textId="4581FCA2" w:rsidR="00EC6C63" w:rsidRPr="00314835" w:rsidDel="00CE65C7" w:rsidRDefault="00EC6C63">
      <w:pPr>
        <w:pStyle w:val="TOC3"/>
        <w:tabs>
          <w:tab w:val="left" w:pos="1540"/>
          <w:tab w:val="right" w:leader="dot" w:pos="9741"/>
        </w:tabs>
        <w:rPr>
          <w:del w:id="337" w:author="Dimitri Podborski" w:date="2024-02-13T17:33:00Z"/>
          <w:rFonts w:eastAsiaTheme="minorEastAsia" w:cstheme="minorBidi"/>
          <w:noProof/>
          <w:kern w:val="2"/>
          <w:sz w:val="24"/>
          <w:szCs w:val="24"/>
          <w:lang w:val="en-CA"/>
          <w14:ligatures w14:val="standardContextual"/>
        </w:rPr>
      </w:pPr>
      <w:del w:id="338" w:author="Dimitri Podborski" w:date="2024-02-13T17:33:00Z">
        <w:r w:rsidRPr="00AE3765" w:rsidDel="00CE65C7">
          <w:rPr>
            <w:rStyle w:val="Hyperlink"/>
            <w:noProof/>
            <w:lang w:val="en-CA"/>
          </w:rPr>
          <w:delText>6.6.2.4.3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5</w:delText>
        </w:r>
      </w:del>
    </w:p>
    <w:p w14:paraId="37792F34" w14:textId="4EC5AFE8" w:rsidR="00EC6C63" w:rsidRPr="00314835" w:rsidDel="00CE65C7" w:rsidRDefault="00EC6C63">
      <w:pPr>
        <w:pStyle w:val="TOC1"/>
        <w:tabs>
          <w:tab w:val="left" w:pos="440"/>
          <w:tab w:val="right" w:leader="dot" w:pos="9741"/>
        </w:tabs>
        <w:rPr>
          <w:del w:id="339" w:author="Dimitri Podborski" w:date="2024-02-13T17:33:00Z"/>
          <w:rFonts w:eastAsiaTheme="minorEastAsia" w:cstheme="minorBidi"/>
          <w:b w:val="0"/>
          <w:bCs w:val="0"/>
          <w:i w:val="0"/>
          <w:iCs w:val="0"/>
          <w:noProof/>
          <w:kern w:val="2"/>
          <w:lang w:val="en-CA"/>
          <w14:ligatures w14:val="standardContextual"/>
        </w:rPr>
      </w:pPr>
      <w:del w:id="340" w:author="Dimitri Podborski" w:date="2024-02-13T17:33:00Z">
        <w:r w:rsidRPr="00314835" w:rsidDel="00CE65C7">
          <w:rPr>
            <w:rStyle w:val="Hyperlink"/>
            <w:noProof/>
            <w:lang w:val="en-CA"/>
          </w:rPr>
          <w:delText>3</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New colour format enhancement derived item</w:delText>
        </w:r>
        <w:r w:rsidRPr="00314835" w:rsidDel="00CE65C7">
          <w:rPr>
            <w:noProof/>
            <w:webHidden/>
            <w:lang w:val="en-CA"/>
          </w:rPr>
          <w:tab/>
          <w:delText>6</w:delText>
        </w:r>
      </w:del>
    </w:p>
    <w:p w14:paraId="3F149FD4" w14:textId="3DD2AC26" w:rsidR="00EC6C63" w:rsidRPr="00314835" w:rsidDel="00CE65C7" w:rsidRDefault="00EC6C63">
      <w:pPr>
        <w:pStyle w:val="TOC2"/>
        <w:tabs>
          <w:tab w:val="left" w:pos="1100"/>
          <w:tab w:val="right" w:leader="dot" w:pos="9741"/>
        </w:tabs>
        <w:rPr>
          <w:del w:id="341" w:author="Dimitri Podborski" w:date="2024-02-13T17:33:00Z"/>
          <w:rFonts w:eastAsiaTheme="minorEastAsia" w:cstheme="minorBidi"/>
          <w:b w:val="0"/>
          <w:bCs w:val="0"/>
          <w:noProof/>
          <w:kern w:val="2"/>
          <w:sz w:val="24"/>
          <w:szCs w:val="24"/>
          <w:lang w:val="en-CA"/>
          <w14:ligatures w14:val="standardContextual"/>
        </w:rPr>
      </w:pPr>
      <w:del w:id="342" w:author="Dimitri Podborski" w:date="2024-02-13T17:33:00Z">
        <w:r w:rsidRPr="00AE3765" w:rsidDel="00CE65C7">
          <w:rPr>
            <w:rStyle w:val="Hyperlink"/>
            <w:noProof/>
            <w:lang w:val="en-CA"/>
          </w:rPr>
          <w:delText>6.6.2.5</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Colour formate enhancement derivation</w:delText>
        </w:r>
        <w:r w:rsidRPr="00314835" w:rsidDel="00CE65C7">
          <w:rPr>
            <w:noProof/>
            <w:webHidden/>
            <w:lang w:val="en-CA"/>
          </w:rPr>
          <w:tab/>
          <w:delText>6</w:delText>
        </w:r>
      </w:del>
    </w:p>
    <w:p w14:paraId="15445BDD" w14:textId="5F86A8F2" w:rsidR="00EC6C63" w:rsidRPr="00314835" w:rsidDel="00CE65C7" w:rsidRDefault="00EC6C63">
      <w:pPr>
        <w:pStyle w:val="TOC3"/>
        <w:tabs>
          <w:tab w:val="left" w:pos="1540"/>
          <w:tab w:val="right" w:leader="dot" w:pos="9741"/>
        </w:tabs>
        <w:rPr>
          <w:del w:id="343" w:author="Dimitri Podborski" w:date="2024-02-13T17:33:00Z"/>
          <w:rFonts w:eastAsiaTheme="minorEastAsia" w:cstheme="minorBidi"/>
          <w:noProof/>
          <w:kern w:val="2"/>
          <w:sz w:val="24"/>
          <w:szCs w:val="24"/>
          <w:lang w:val="en-CA"/>
          <w14:ligatures w14:val="standardContextual"/>
        </w:rPr>
      </w:pPr>
      <w:del w:id="344" w:author="Dimitri Podborski" w:date="2024-02-13T17:33:00Z">
        <w:r w:rsidRPr="00AE3765" w:rsidDel="00CE65C7">
          <w:rPr>
            <w:rStyle w:val="Hyperlink"/>
            <w:noProof/>
            <w:lang w:val="en-CA"/>
          </w:rPr>
          <w:delText>6.6.2.5.1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6</w:delText>
        </w:r>
      </w:del>
    </w:p>
    <w:p w14:paraId="7A84EA93" w14:textId="4E914B1E" w:rsidR="00EC6C63" w:rsidRPr="00314835" w:rsidDel="00CE65C7" w:rsidRDefault="00EC6C63">
      <w:pPr>
        <w:pStyle w:val="TOC3"/>
        <w:tabs>
          <w:tab w:val="left" w:pos="1540"/>
          <w:tab w:val="right" w:leader="dot" w:pos="9741"/>
        </w:tabs>
        <w:rPr>
          <w:del w:id="345" w:author="Dimitri Podborski" w:date="2024-02-13T17:33:00Z"/>
          <w:rFonts w:eastAsiaTheme="minorEastAsia" w:cstheme="minorBidi"/>
          <w:noProof/>
          <w:kern w:val="2"/>
          <w:sz w:val="24"/>
          <w:szCs w:val="24"/>
          <w:lang w:val="en-CA"/>
          <w14:ligatures w14:val="standardContextual"/>
        </w:rPr>
      </w:pPr>
      <w:del w:id="346" w:author="Dimitri Podborski" w:date="2024-02-13T17:33:00Z">
        <w:r w:rsidRPr="00AE3765" w:rsidDel="00CE65C7">
          <w:rPr>
            <w:rStyle w:val="Hyperlink"/>
            <w:noProof/>
            <w:lang w:val="en-CA"/>
          </w:rPr>
          <w:delText>6.6.2.5.2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7</w:delText>
        </w:r>
      </w:del>
    </w:p>
    <w:p w14:paraId="5827F992" w14:textId="65C55ED1" w:rsidR="00EC6C63" w:rsidRPr="00314835" w:rsidDel="00CE65C7" w:rsidRDefault="00EC6C63">
      <w:pPr>
        <w:pStyle w:val="TOC3"/>
        <w:tabs>
          <w:tab w:val="left" w:pos="1540"/>
          <w:tab w:val="right" w:leader="dot" w:pos="9741"/>
        </w:tabs>
        <w:rPr>
          <w:del w:id="347" w:author="Dimitri Podborski" w:date="2024-02-13T17:33:00Z"/>
          <w:rFonts w:eastAsiaTheme="minorEastAsia" w:cstheme="minorBidi"/>
          <w:noProof/>
          <w:kern w:val="2"/>
          <w:sz w:val="24"/>
          <w:szCs w:val="24"/>
          <w:lang w:val="en-CA"/>
          <w14:ligatures w14:val="standardContextual"/>
        </w:rPr>
      </w:pPr>
      <w:del w:id="348" w:author="Dimitri Podborski" w:date="2024-02-13T17:33:00Z">
        <w:r w:rsidRPr="00AE3765" w:rsidDel="00CE65C7">
          <w:rPr>
            <w:rStyle w:val="Hyperlink"/>
            <w:noProof/>
            <w:lang w:val="en-CA"/>
          </w:rPr>
          <w:delText>6.6.2.5.3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7</w:delText>
        </w:r>
      </w:del>
    </w:p>
    <w:p w14:paraId="109E2CBC" w14:textId="4485FD50" w:rsidR="00EC6C63" w:rsidRPr="00314835" w:rsidDel="00CE65C7" w:rsidRDefault="00EC6C63">
      <w:pPr>
        <w:pStyle w:val="TOC1"/>
        <w:tabs>
          <w:tab w:val="left" w:pos="440"/>
          <w:tab w:val="right" w:leader="dot" w:pos="9741"/>
        </w:tabs>
        <w:rPr>
          <w:del w:id="349" w:author="Dimitri Podborski" w:date="2024-02-13T17:33:00Z"/>
          <w:rFonts w:eastAsiaTheme="minorEastAsia" w:cstheme="minorBidi"/>
          <w:b w:val="0"/>
          <w:bCs w:val="0"/>
          <w:i w:val="0"/>
          <w:iCs w:val="0"/>
          <w:noProof/>
          <w:kern w:val="2"/>
          <w:lang w:val="en-CA"/>
          <w14:ligatures w14:val="standardContextual"/>
        </w:rPr>
      </w:pPr>
      <w:del w:id="350" w:author="Dimitri Podborski" w:date="2024-02-13T17:33:00Z">
        <w:r w:rsidRPr="00314835" w:rsidDel="00CE65C7">
          <w:rPr>
            <w:rStyle w:val="Hyperlink"/>
            <w:noProof/>
            <w:lang w:val="en-CA"/>
          </w:rPr>
          <w:delText>4</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constrained extents grid property</w:delText>
        </w:r>
        <w:r w:rsidRPr="00314835" w:rsidDel="00CE65C7">
          <w:rPr>
            <w:noProof/>
            <w:webHidden/>
            <w:lang w:val="en-CA"/>
          </w:rPr>
          <w:tab/>
          <w:delText>8</w:delText>
        </w:r>
      </w:del>
    </w:p>
    <w:p w14:paraId="1F26E1D8" w14:textId="5BAE021E" w:rsidR="00EC6C63" w:rsidRPr="00314835" w:rsidDel="00CE65C7" w:rsidRDefault="00EC6C63">
      <w:pPr>
        <w:pStyle w:val="TOC2"/>
        <w:tabs>
          <w:tab w:val="left" w:pos="1100"/>
          <w:tab w:val="right" w:leader="dot" w:pos="9741"/>
        </w:tabs>
        <w:rPr>
          <w:del w:id="351" w:author="Dimitri Podborski" w:date="2024-02-13T17:33:00Z"/>
          <w:rFonts w:eastAsiaTheme="minorEastAsia" w:cstheme="minorBidi"/>
          <w:b w:val="0"/>
          <w:bCs w:val="0"/>
          <w:noProof/>
          <w:kern w:val="2"/>
          <w:sz w:val="24"/>
          <w:szCs w:val="24"/>
          <w:lang w:val="en-CA"/>
          <w14:ligatures w14:val="standardContextual"/>
        </w:rPr>
      </w:pPr>
      <w:del w:id="352" w:author="Dimitri Podborski" w:date="2024-02-13T17:33:00Z">
        <w:r w:rsidRPr="00AE3765" w:rsidDel="00CE65C7">
          <w:rPr>
            <w:rStyle w:val="Hyperlink"/>
            <w:noProof/>
            <w:lang w:val="en-CA"/>
          </w:rPr>
          <w:delText>6.5.37</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Constrained Extents Grid Property</w:delText>
        </w:r>
        <w:r w:rsidRPr="00314835" w:rsidDel="00CE65C7">
          <w:rPr>
            <w:noProof/>
            <w:webHidden/>
            <w:lang w:val="en-CA"/>
          </w:rPr>
          <w:tab/>
          <w:delText>8</w:delText>
        </w:r>
      </w:del>
    </w:p>
    <w:p w14:paraId="31B2E221" w14:textId="3204C425" w:rsidR="00EC6C63" w:rsidRPr="00314835" w:rsidDel="00CE65C7" w:rsidRDefault="00EC6C63">
      <w:pPr>
        <w:pStyle w:val="TOC3"/>
        <w:tabs>
          <w:tab w:val="left" w:pos="1540"/>
          <w:tab w:val="right" w:leader="dot" w:pos="9741"/>
        </w:tabs>
        <w:rPr>
          <w:del w:id="353" w:author="Dimitri Podborski" w:date="2024-02-13T17:33:00Z"/>
          <w:rFonts w:eastAsiaTheme="minorEastAsia" w:cstheme="minorBidi"/>
          <w:noProof/>
          <w:kern w:val="2"/>
          <w:sz w:val="24"/>
          <w:szCs w:val="24"/>
          <w:lang w:val="en-CA"/>
          <w14:ligatures w14:val="standardContextual"/>
        </w:rPr>
      </w:pPr>
      <w:del w:id="354" w:author="Dimitri Podborski" w:date="2024-02-13T17:33:00Z">
        <w:r w:rsidRPr="00AE3765" w:rsidDel="00CE65C7">
          <w:rPr>
            <w:rStyle w:val="Hyperlink"/>
            <w:noProof/>
            <w:lang w:val="en-CA"/>
          </w:rPr>
          <w:delText>6.5.37.1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8</w:delText>
        </w:r>
      </w:del>
    </w:p>
    <w:p w14:paraId="3699CA7B" w14:textId="673781FF" w:rsidR="00EC6C63" w:rsidRPr="00314835" w:rsidDel="00CE65C7" w:rsidRDefault="00EC6C63">
      <w:pPr>
        <w:pStyle w:val="TOC3"/>
        <w:tabs>
          <w:tab w:val="left" w:pos="1540"/>
          <w:tab w:val="right" w:leader="dot" w:pos="9741"/>
        </w:tabs>
        <w:rPr>
          <w:del w:id="355" w:author="Dimitri Podborski" w:date="2024-02-13T17:33:00Z"/>
          <w:rFonts w:eastAsiaTheme="minorEastAsia" w:cstheme="minorBidi"/>
          <w:noProof/>
          <w:kern w:val="2"/>
          <w:sz w:val="24"/>
          <w:szCs w:val="24"/>
          <w:lang w:val="en-CA"/>
          <w14:ligatures w14:val="standardContextual"/>
        </w:rPr>
      </w:pPr>
      <w:del w:id="356" w:author="Dimitri Podborski" w:date="2024-02-13T17:33:00Z">
        <w:r w:rsidRPr="00AE3765" w:rsidDel="00CE65C7">
          <w:rPr>
            <w:rStyle w:val="Hyperlink"/>
            <w:noProof/>
            <w:lang w:val="en-CA"/>
          </w:rPr>
          <w:delText>6.5.37.2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9</w:delText>
        </w:r>
      </w:del>
    </w:p>
    <w:p w14:paraId="44F996E4" w14:textId="464E48FC" w:rsidR="00EC6C63" w:rsidRPr="00314835" w:rsidDel="00CE65C7" w:rsidRDefault="00EC6C63">
      <w:pPr>
        <w:pStyle w:val="TOC3"/>
        <w:tabs>
          <w:tab w:val="left" w:pos="1540"/>
          <w:tab w:val="right" w:leader="dot" w:pos="9741"/>
        </w:tabs>
        <w:rPr>
          <w:del w:id="357" w:author="Dimitri Podborski" w:date="2024-02-13T17:33:00Z"/>
          <w:rFonts w:eastAsiaTheme="minorEastAsia" w:cstheme="minorBidi"/>
          <w:noProof/>
          <w:kern w:val="2"/>
          <w:sz w:val="24"/>
          <w:szCs w:val="24"/>
          <w:lang w:val="en-CA"/>
          <w14:ligatures w14:val="standardContextual"/>
        </w:rPr>
      </w:pPr>
      <w:del w:id="358" w:author="Dimitri Podborski" w:date="2024-02-13T17:33:00Z">
        <w:r w:rsidRPr="00AE3765" w:rsidDel="00CE65C7">
          <w:rPr>
            <w:rStyle w:val="Hyperlink"/>
            <w:noProof/>
            <w:lang w:val="en-CA"/>
          </w:rPr>
          <w:delText>6.5.37.3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9</w:delText>
        </w:r>
      </w:del>
    </w:p>
    <w:p w14:paraId="361E8A3C" w14:textId="2DF35309" w:rsidR="00EC6C63" w:rsidRPr="00314835" w:rsidDel="00CE65C7" w:rsidRDefault="00EC6C63">
      <w:pPr>
        <w:pStyle w:val="TOC1"/>
        <w:tabs>
          <w:tab w:val="left" w:pos="440"/>
          <w:tab w:val="right" w:leader="dot" w:pos="9741"/>
        </w:tabs>
        <w:rPr>
          <w:del w:id="359" w:author="Dimitri Podborski" w:date="2024-02-13T17:33:00Z"/>
          <w:rFonts w:eastAsiaTheme="minorEastAsia" w:cstheme="minorBidi"/>
          <w:b w:val="0"/>
          <w:bCs w:val="0"/>
          <w:i w:val="0"/>
          <w:iCs w:val="0"/>
          <w:noProof/>
          <w:kern w:val="2"/>
          <w:lang w:val="en-CA"/>
          <w14:ligatures w14:val="standardContextual"/>
        </w:rPr>
      </w:pPr>
      <w:del w:id="360" w:author="Dimitri Podborski" w:date="2024-02-13T17:33:00Z">
        <w:r w:rsidRPr="00314835" w:rsidDel="00CE65C7">
          <w:rPr>
            <w:rStyle w:val="Hyperlink"/>
            <w:noProof/>
            <w:lang w:val="en-CA"/>
          </w:rPr>
          <w:delText>5</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disparity adjustment information property</w:delText>
        </w:r>
        <w:r w:rsidRPr="00314835" w:rsidDel="00CE65C7">
          <w:rPr>
            <w:noProof/>
            <w:webHidden/>
            <w:lang w:val="en-CA"/>
          </w:rPr>
          <w:tab/>
          <w:delText>9</w:delText>
        </w:r>
      </w:del>
    </w:p>
    <w:p w14:paraId="4CA9FEBB" w14:textId="34DA04B2" w:rsidR="00EC6C63" w:rsidRPr="00314835" w:rsidDel="00CE65C7" w:rsidRDefault="00EC6C63">
      <w:pPr>
        <w:pStyle w:val="TOC2"/>
        <w:tabs>
          <w:tab w:val="left" w:pos="1100"/>
          <w:tab w:val="right" w:leader="dot" w:pos="9741"/>
        </w:tabs>
        <w:rPr>
          <w:del w:id="361" w:author="Dimitri Podborski" w:date="2024-02-13T17:33:00Z"/>
          <w:rFonts w:eastAsiaTheme="minorEastAsia" w:cstheme="minorBidi"/>
          <w:b w:val="0"/>
          <w:bCs w:val="0"/>
          <w:noProof/>
          <w:kern w:val="2"/>
          <w:sz w:val="24"/>
          <w:szCs w:val="24"/>
          <w:lang w:val="en-CA"/>
          <w14:ligatures w14:val="standardContextual"/>
        </w:rPr>
      </w:pPr>
      <w:del w:id="362" w:author="Dimitri Podborski" w:date="2024-02-13T17:33:00Z">
        <w:r w:rsidRPr="00AE3765" w:rsidDel="00CE65C7">
          <w:rPr>
            <w:rStyle w:val="Hyperlink"/>
            <w:noProof/>
            <w:lang w:val="en-CA"/>
          </w:rPr>
          <w:delText>6.5.38</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Disparity adjustment information</w:delText>
        </w:r>
        <w:r w:rsidRPr="00314835" w:rsidDel="00CE65C7">
          <w:rPr>
            <w:noProof/>
            <w:webHidden/>
            <w:lang w:val="en-CA"/>
          </w:rPr>
          <w:tab/>
          <w:delText>9</w:delText>
        </w:r>
      </w:del>
    </w:p>
    <w:p w14:paraId="309E2B18" w14:textId="31D38B27" w:rsidR="00EC6C63" w:rsidRPr="00314835" w:rsidDel="00CE65C7" w:rsidRDefault="00EC6C63">
      <w:pPr>
        <w:pStyle w:val="TOC3"/>
        <w:tabs>
          <w:tab w:val="left" w:pos="1540"/>
          <w:tab w:val="right" w:leader="dot" w:pos="9741"/>
        </w:tabs>
        <w:rPr>
          <w:del w:id="363" w:author="Dimitri Podborski" w:date="2024-02-13T17:33:00Z"/>
          <w:rFonts w:eastAsiaTheme="minorEastAsia" w:cstheme="minorBidi"/>
          <w:noProof/>
          <w:kern w:val="2"/>
          <w:sz w:val="24"/>
          <w:szCs w:val="24"/>
          <w:lang w:val="en-CA"/>
          <w14:ligatures w14:val="standardContextual"/>
        </w:rPr>
      </w:pPr>
      <w:del w:id="364" w:author="Dimitri Podborski" w:date="2024-02-13T17:33:00Z">
        <w:r w:rsidRPr="00AE3765" w:rsidDel="00CE65C7">
          <w:rPr>
            <w:rStyle w:val="Hyperlink"/>
            <w:noProof/>
            <w:lang w:val="en-CA"/>
          </w:rPr>
          <w:delText>6.5.38.1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9</w:delText>
        </w:r>
      </w:del>
    </w:p>
    <w:p w14:paraId="3EE8056B" w14:textId="27BF1A36" w:rsidR="00EC6C63" w:rsidRPr="00314835" w:rsidDel="00CE65C7" w:rsidRDefault="00EC6C63">
      <w:pPr>
        <w:pStyle w:val="TOC3"/>
        <w:tabs>
          <w:tab w:val="left" w:pos="1540"/>
          <w:tab w:val="right" w:leader="dot" w:pos="9741"/>
        </w:tabs>
        <w:rPr>
          <w:del w:id="365" w:author="Dimitri Podborski" w:date="2024-02-13T17:33:00Z"/>
          <w:rFonts w:eastAsiaTheme="minorEastAsia" w:cstheme="minorBidi"/>
          <w:noProof/>
          <w:kern w:val="2"/>
          <w:sz w:val="24"/>
          <w:szCs w:val="24"/>
          <w:lang w:val="en-CA"/>
          <w14:ligatures w14:val="standardContextual"/>
        </w:rPr>
      </w:pPr>
      <w:del w:id="366" w:author="Dimitri Podborski" w:date="2024-02-13T17:33:00Z">
        <w:r w:rsidRPr="00AE3765" w:rsidDel="00CE65C7">
          <w:rPr>
            <w:rStyle w:val="Hyperlink"/>
            <w:noProof/>
            <w:lang w:val="en-CA"/>
          </w:rPr>
          <w:delText>6.5.38.2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10</w:delText>
        </w:r>
      </w:del>
    </w:p>
    <w:p w14:paraId="6624C192" w14:textId="2C23CA4D" w:rsidR="00EC6C63" w:rsidRPr="00314835" w:rsidDel="00CE65C7" w:rsidRDefault="00EC6C63">
      <w:pPr>
        <w:pStyle w:val="TOC3"/>
        <w:tabs>
          <w:tab w:val="left" w:pos="1540"/>
          <w:tab w:val="right" w:leader="dot" w:pos="9741"/>
        </w:tabs>
        <w:rPr>
          <w:del w:id="367" w:author="Dimitri Podborski" w:date="2024-02-13T17:33:00Z"/>
          <w:rFonts w:eastAsiaTheme="minorEastAsia" w:cstheme="minorBidi"/>
          <w:noProof/>
          <w:kern w:val="2"/>
          <w:sz w:val="24"/>
          <w:szCs w:val="24"/>
          <w:lang w:val="en-CA"/>
          <w14:ligatures w14:val="standardContextual"/>
        </w:rPr>
      </w:pPr>
      <w:del w:id="368" w:author="Dimitri Podborski" w:date="2024-02-13T17:33:00Z">
        <w:r w:rsidRPr="00AE3765" w:rsidDel="00CE65C7">
          <w:rPr>
            <w:rStyle w:val="Hyperlink"/>
            <w:noProof/>
            <w:lang w:val="en-CA"/>
          </w:rPr>
          <w:delText>6.5.38.3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10</w:delText>
        </w:r>
      </w:del>
    </w:p>
    <w:p w14:paraId="2B22E6DE" w14:textId="53E21678" w:rsidR="00EC6C63" w:rsidRPr="00314835" w:rsidDel="00CE65C7" w:rsidRDefault="00EC6C63">
      <w:pPr>
        <w:pStyle w:val="TOC1"/>
        <w:tabs>
          <w:tab w:val="left" w:pos="440"/>
          <w:tab w:val="right" w:leader="dot" w:pos="9741"/>
        </w:tabs>
        <w:rPr>
          <w:del w:id="369" w:author="Dimitri Podborski" w:date="2024-02-13T17:33:00Z"/>
          <w:rFonts w:eastAsiaTheme="minorEastAsia" w:cstheme="minorBidi"/>
          <w:b w:val="0"/>
          <w:bCs w:val="0"/>
          <w:i w:val="0"/>
          <w:iCs w:val="0"/>
          <w:noProof/>
          <w:kern w:val="2"/>
          <w:lang w:val="en-CA"/>
          <w14:ligatures w14:val="standardContextual"/>
        </w:rPr>
      </w:pPr>
      <w:del w:id="370" w:author="Dimitri Podborski" w:date="2024-02-13T17:33:00Z">
        <w:r w:rsidRPr="00AE3765" w:rsidDel="00CE65C7">
          <w:rPr>
            <w:rStyle w:val="Hyperlink"/>
            <w:noProof/>
            <w:lang w:val="en-CA"/>
          </w:rPr>
          <w:delText>7</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HDR signaling aligning with ISO 22028-5</w:delText>
        </w:r>
        <w:r w:rsidRPr="00314835" w:rsidDel="00CE65C7">
          <w:rPr>
            <w:noProof/>
            <w:webHidden/>
            <w:lang w:val="en-CA"/>
          </w:rPr>
          <w:tab/>
          <w:delText>10</w:delText>
        </w:r>
      </w:del>
    </w:p>
    <w:p w14:paraId="74FF8A8B" w14:textId="240AFA69" w:rsidR="00EC6C63" w:rsidRPr="00314835" w:rsidDel="00CE65C7" w:rsidRDefault="00EC6C63">
      <w:pPr>
        <w:pStyle w:val="TOC2"/>
        <w:tabs>
          <w:tab w:val="left" w:pos="1100"/>
          <w:tab w:val="right" w:leader="dot" w:pos="9741"/>
        </w:tabs>
        <w:rPr>
          <w:del w:id="371" w:author="Dimitri Podborski" w:date="2024-02-13T17:33:00Z"/>
          <w:rFonts w:eastAsiaTheme="minorEastAsia" w:cstheme="minorBidi"/>
          <w:b w:val="0"/>
          <w:bCs w:val="0"/>
          <w:noProof/>
          <w:kern w:val="2"/>
          <w:sz w:val="24"/>
          <w:szCs w:val="24"/>
          <w:lang w:val="en-CA"/>
          <w14:ligatures w14:val="standardContextual"/>
        </w:rPr>
      </w:pPr>
      <w:del w:id="372" w:author="Dimitri Podborski" w:date="2024-02-13T17:33:00Z">
        <w:r w:rsidRPr="00AE3765" w:rsidDel="00CE65C7">
          <w:rPr>
            <w:rStyle w:val="Hyperlink"/>
            <w:noProof/>
            <w:lang w:val="en-CA"/>
          </w:rPr>
          <w:delText>6.5.39</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Reference viewing environment</w:delText>
        </w:r>
        <w:r w:rsidRPr="00314835" w:rsidDel="00CE65C7">
          <w:rPr>
            <w:noProof/>
            <w:webHidden/>
            <w:lang w:val="en-CA"/>
          </w:rPr>
          <w:tab/>
          <w:delText>10</w:delText>
        </w:r>
      </w:del>
    </w:p>
    <w:p w14:paraId="0A72E3AC" w14:textId="158AB06A" w:rsidR="00EC6C63" w:rsidRPr="00314835" w:rsidDel="00CE65C7" w:rsidRDefault="00EC6C63">
      <w:pPr>
        <w:pStyle w:val="TOC3"/>
        <w:tabs>
          <w:tab w:val="left" w:pos="1540"/>
          <w:tab w:val="right" w:leader="dot" w:pos="9741"/>
        </w:tabs>
        <w:rPr>
          <w:del w:id="373" w:author="Dimitri Podborski" w:date="2024-02-13T17:33:00Z"/>
          <w:rFonts w:eastAsiaTheme="minorEastAsia" w:cstheme="minorBidi"/>
          <w:noProof/>
          <w:kern w:val="2"/>
          <w:sz w:val="24"/>
          <w:szCs w:val="24"/>
          <w:lang w:val="en-CA"/>
          <w14:ligatures w14:val="standardContextual"/>
        </w:rPr>
      </w:pPr>
      <w:del w:id="374" w:author="Dimitri Podborski" w:date="2024-02-13T17:33:00Z">
        <w:r w:rsidRPr="00AE3765" w:rsidDel="00CE65C7">
          <w:rPr>
            <w:rStyle w:val="Hyperlink"/>
            <w:noProof/>
            <w:lang w:val="en-CA"/>
          </w:rPr>
          <w:delText>6.5.39.1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10</w:delText>
        </w:r>
      </w:del>
    </w:p>
    <w:p w14:paraId="7494E39F" w14:textId="08F50F6C" w:rsidR="00EC6C63" w:rsidRPr="00314835" w:rsidDel="00CE65C7" w:rsidRDefault="00EC6C63">
      <w:pPr>
        <w:pStyle w:val="TOC3"/>
        <w:tabs>
          <w:tab w:val="left" w:pos="1540"/>
          <w:tab w:val="right" w:leader="dot" w:pos="9741"/>
        </w:tabs>
        <w:rPr>
          <w:del w:id="375" w:author="Dimitri Podborski" w:date="2024-02-13T17:33:00Z"/>
          <w:rFonts w:eastAsiaTheme="minorEastAsia" w:cstheme="minorBidi"/>
          <w:noProof/>
          <w:kern w:val="2"/>
          <w:sz w:val="24"/>
          <w:szCs w:val="24"/>
          <w:lang w:val="en-CA"/>
          <w14:ligatures w14:val="standardContextual"/>
        </w:rPr>
      </w:pPr>
      <w:del w:id="376" w:author="Dimitri Podborski" w:date="2024-02-13T17:33:00Z">
        <w:r w:rsidRPr="00314835" w:rsidDel="00CE65C7">
          <w:rPr>
            <w:rStyle w:val="Hyperlink"/>
            <w:noProof/>
            <w:lang w:val="en-CA"/>
          </w:rPr>
          <w:delText>6.5.39.2</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Syntax</w:delText>
        </w:r>
        <w:r w:rsidRPr="00314835" w:rsidDel="00CE65C7">
          <w:rPr>
            <w:noProof/>
            <w:webHidden/>
            <w:lang w:val="en-CA"/>
          </w:rPr>
          <w:tab/>
          <w:delText>10</w:delText>
        </w:r>
      </w:del>
    </w:p>
    <w:p w14:paraId="0EED3610" w14:textId="78D40A93" w:rsidR="00EC6C63" w:rsidRPr="00314835" w:rsidDel="00CE65C7" w:rsidRDefault="00EC6C63">
      <w:pPr>
        <w:pStyle w:val="TOC3"/>
        <w:tabs>
          <w:tab w:val="left" w:pos="1540"/>
          <w:tab w:val="right" w:leader="dot" w:pos="9741"/>
        </w:tabs>
        <w:rPr>
          <w:del w:id="377" w:author="Dimitri Podborski" w:date="2024-02-13T17:33:00Z"/>
          <w:rFonts w:eastAsiaTheme="minorEastAsia" w:cstheme="minorBidi"/>
          <w:noProof/>
          <w:kern w:val="2"/>
          <w:sz w:val="24"/>
          <w:szCs w:val="24"/>
          <w:lang w:val="en-CA"/>
          <w14:ligatures w14:val="standardContextual"/>
        </w:rPr>
      </w:pPr>
      <w:del w:id="378" w:author="Dimitri Podborski" w:date="2024-02-13T17:33:00Z">
        <w:r w:rsidRPr="00314835" w:rsidDel="00CE65C7">
          <w:rPr>
            <w:rStyle w:val="Hyperlink"/>
            <w:noProof/>
            <w:lang w:val="en-CA"/>
          </w:rPr>
          <w:delText>6.5.39.3</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Semantics</w:delText>
        </w:r>
        <w:r w:rsidRPr="00314835" w:rsidDel="00CE65C7">
          <w:rPr>
            <w:noProof/>
            <w:webHidden/>
            <w:lang w:val="en-CA"/>
          </w:rPr>
          <w:tab/>
          <w:delText>10</w:delText>
        </w:r>
      </w:del>
    </w:p>
    <w:p w14:paraId="3D3FBB7C" w14:textId="10D97AFD" w:rsidR="00EC6C63" w:rsidRPr="00314835" w:rsidDel="00CE65C7" w:rsidRDefault="00EC6C63">
      <w:pPr>
        <w:pStyle w:val="TOC2"/>
        <w:tabs>
          <w:tab w:val="left" w:pos="1100"/>
          <w:tab w:val="right" w:leader="dot" w:pos="9741"/>
        </w:tabs>
        <w:rPr>
          <w:del w:id="379" w:author="Dimitri Podborski" w:date="2024-02-13T17:33:00Z"/>
          <w:rFonts w:eastAsiaTheme="minorEastAsia" w:cstheme="minorBidi"/>
          <w:b w:val="0"/>
          <w:bCs w:val="0"/>
          <w:noProof/>
          <w:kern w:val="2"/>
          <w:sz w:val="24"/>
          <w:szCs w:val="24"/>
          <w:lang w:val="en-CA"/>
          <w14:ligatures w14:val="standardContextual"/>
        </w:rPr>
      </w:pPr>
      <w:del w:id="380" w:author="Dimitri Podborski" w:date="2024-02-13T17:33:00Z">
        <w:r w:rsidRPr="00314835" w:rsidDel="00CE65C7">
          <w:rPr>
            <w:rStyle w:val="Hyperlink"/>
            <w:noProof/>
            <w:lang w:val="en-CA"/>
          </w:rPr>
          <w:delText>6.5.40</w:delText>
        </w:r>
        <w:r w:rsidRPr="00314835" w:rsidDel="00CE65C7">
          <w:rPr>
            <w:rFonts w:eastAsiaTheme="minorEastAsia" w:cstheme="minorBidi"/>
            <w:b w:val="0"/>
            <w:bCs w:val="0"/>
            <w:noProof/>
            <w:kern w:val="2"/>
            <w:sz w:val="24"/>
            <w:szCs w:val="24"/>
            <w:lang w:val="en-CA"/>
            <w14:ligatures w14:val="standardContextual"/>
          </w:rPr>
          <w:tab/>
        </w:r>
        <w:r w:rsidRPr="00314835" w:rsidDel="00CE65C7">
          <w:rPr>
            <w:rStyle w:val="Hyperlink"/>
            <w:noProof/>
            <w:lang w:val="en-CA"/>
          </w:rPr>
          <w:delText>Nominal Diffuse White</w:delText>
        </w:r>
        <w:r w:rsidRPr="00314835" w:rsidDel="00CE65C7">
          <w:rPr>
            <w:noProof/>
            <w:webHidden/>
            <w:lang w:val="en-CA"/>
          </w:rPr>
          <w:tab/>
          <w:delText>11</w:delText>
        </w:r>
      </w:del>
    </w:p>
    <w:p w14:paraId="51085C50" w14:textId="3EC0DEB0" w:rsidR="00EC6C63" w:rsidRPr="00314835" w:rsidDel="00CE65C7" w:rsidRDefault="00EC6C63">
      <w:pPr>
        <w:pStyle w:val="TOC3"/>
        <w:tabs>
          <w:tab w:val="left" w:pos="1540"/>
          <w:tab w:val="right" w:leader="dot" w:pos="9741"/>
        </w:tabs>
        <w:rPr>
          <w:del w:id="381" w:author="Dimitri Podborski" w:date="2024-02-13T17:33:00Z"/>
          <w:rFonts w:eastAsiaTheme="minorEastAsia" w:cstheme="minorBidi"/>
          <w:noProof/>
          <w:kern w:val="2"/>
          <w:sz w:val="24"/>
          <w:szCs w:val="24"/>
          <w:lang w:val="en-CA"/>
          <w14:ligatures w14:val="standardContextual"/>
        </w:rPr>
      </w:pPr>
      <w:del w:id="382" w:author="Dimitri Podborski" w:date="2024-02-13T17:33:00Z">
        <w:r w:rsidRPr="00314835" w:rsidDel="00CE65C7">
          <w:rPr>
            <w:rStyle w:val="Hyperlink"/>
            <w:noProof/>
            <w:lang w:val="en-CA"/>
          </w:rPr>
          <w:delText>6.5.40.1</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Definition</w:delText>
        </w:r>
        <w:r w:rsidRPr="00314835" w:rsidDel="00CE65C7">
          <w:rPr>
            <w:noProof/>
            <w:webHidden/>
            <w:lang w:val="en-CA"/>
          </w:rPr>
          <w:tab/>
          <w:delText>11</w:delText>
        </w:r>
      </w:del>
    </w:p>
    <w:p w14:paraId="48CA41DA" w14:textId="706EA0F5" w:rsidR="00EC6C63" w:rsidRPr="00314835" w:rsidDel="00CE65C7" w:rsidRDefault="00EC6C63">
      <w:pPr>
        <w:pStyle w:val="TOC3"/>
        <w:tabs>
          <w:tab w:val="left" w:pos="1540"/>
          <w:tab w:val="right" w:leader="dot" w:pos="9741"/>
        </w:tabs>
        <w:rPr>
          <w:del w:id="383" w:author="Dimitri Podborski" w:date="2024-02-13T17:33:00Z"/>
          <w:rFonts w:eastAsiaTheme="minorEastAsia" w:cstheme="minorBidi"/>
          <w:noProof/>
          <w:kern w:val="2"/>
          <w:sz w:val="24"/>
          <w:szCs w:val="24"/>
          <w:lang w:val="en-CA"/>
          <w14:ligatures w14:val="standardContextual"/>
        </w:rPr>
      </w:pPr>
      <w:del w:id="384" w:author="Dimitri Podborski" w:date="2024-02-13T17:33:00Z">
        <w:r w:rsidRPr="00314835" w:rsidDel="00CE65C7">
          <w:rPr>
            <w:rStyle w:val="Hyperlink"/>
            <w:noProof/>
            <w:lang w:val="en-CA"/>
          </w:rPr>
          <w:delText>6.5.40.2</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Syntax</w:delText>
        </w:r>
        <w:r w:rsidRPr="00314835" w:rsidDel="00CE65C7">
          <w:rPr>
            <w:noProof/>
            <w:webHidden/>
            <w:lang w:val="en-CA"/>
          </w:rPr>
          <w:tab/>
          <w:delText>11</w:delText>
        </w:r>
      </w:del>
    </w:p>
    <w:p w14:paraId="124D2B67" w14:textId="5CB08D70" w:rsidR="00EC6C63" w:rsidRPr="00314835" w:rsidDel="00CE65C7" w:rsidRDefault="00EC6C63">
      <w:pPr>
        <w:pStyle w:val="TOC3"/>
        <w:tabs>
          <w:tab w:val="left" w:pos="1540"/>
          <w:tab w:val="right" w:leader="dot" w:pos="9741"/>
        </w:tabs>
        <w:rPr>
          <w:del w:id="385" w:author="Dimitri Podborski" w:date="2024-02-13T17:33:00Z"/>
          <w:rFonts w:eastAsiaTheme="minorEastAsia" w:cstheme="minorBidi"/>
          <w:noProof/>
          <w:kern w:val="2"/>
          <w:sz w:val="24"/>
          <w:szCs w:val="24"/>
          <w:lang w:val="en-CA"/>
          <w14:ligatures w14:val="standardContextual"/>
        </w:rPr>
      </w:pPr>
      <w:del w:id="386" w:author="Dimitri Podborski" w:date="2024-02-13T17:33:00Z">
        <w:r w:rsidRPr="00314835" w:rsidDel="00CE65C7">
          <w:rPr>
            <w:rStyle w:val="Hyperlink"/>
            <w:noProof/>
            <w:lang w:val="en-CA"/>
          </w:rPr>
          <w:delText>6.5.40.3</w:delText>
        </w:r>
        <w:r w:rsidRPr="00314835" w:rsidDel="00CE65C7">
          <w:rPr>
            <w:rFonts w:eastAsiaTheme="minorEastAsia" w:cstheme="minorBidi"/>
            <w:noProof/>
            <w:kern w:val="2"/>
            <w:sz w:val="24"/>
            <w:szCs w:val="24"/>
            <w:lang w:val="en-CA"/>
            <w14:ligatures w14:val="standardContextual"/>
          </w:rPr>
          <w:tab/>
        </w:r>
        <w:r w:rsidRPr="00314835" w:rsidDel="00CE65C7">
          <w:rPr>
            <w:rStyle w:val="Hyperlink"/>
            <w:noProof/>
            <w:lang w:val="en-CA"/>
          </w:rPr>
          <w:delText>Semantics</w:delText>
        </w:r>
        <w:r w:rsidRPr="00314835" w:rsidDel="00CE65C7">
          <w:rPr>
            <w:noProof/>
            <w:webHidden/>
            <w:lang w:val="en-CA"/>
          </w:rPr>
          <w:tab/>
          <w:delText>11</w:delText>
        </w:r>
      </w:del>
    </w:p>
    <w:p w14:paraId="3586D4C7" w14:textId="0222C534" w:rsidR="00EC6C63" w:rsidRPr="00314835" w:rsidDel="00CE65C7" w:rsidRDefault="00EC6C63">
      <w:pPr>
        <w:pStyle w:val="TOC1"/>
        <w:tabs>
          <w:tab w:val="left" w:pos="440"/>
          <w:tab w:val="right" w:leader="dot" w:pos="9741"/>
        </w:tabs>
        <w:rPr>
          <w:del w:id="387" w:author="Dimitri Podborski" w:date="2024-02-13T17:33:00Z"/>
          <w:rFonts w:eastAsiaTheme="minorEastAsia" w:cstheme="minorBidi"/>
          <w:b w:val="0"/>
          <w:bCs w:val="0"/>
          <w:i w:val="0"/>
          <w:iCs w:val="0"/>
          <w:noProof/>
          <w:kern w:val="2"/>
          <w:lang w:val="en-CA"/>
          <w14:ligatures w14:val="standardContextual"/>
        </w:rPr>
      </w:pPr>
      <w:del w:id="388" w:author="Dimitri Podborski" w:date="2024-02-13T17:33:00Z">
        <w:r w:rsidRPr="00AE3765" w:rsidDel="00CE65C7">
          <w:rPr>
            <w:rStyle w:val="Hyperlink"/>
            <w:noProof/>
            <w:lang w:val="en-CA"/>
          </w:rPr>
          <w:delText>7</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Unified identifier handling clarifications</w:delText>
        </w:r>
        <w:r w:rsidRPr="00314835" w:rsidDel="00CE65C7">
          <w:rPr>
            <w:noProof/>
            <w:webHidden/>
            <w:lang w:val="en-CA"/>
          </w:rPr>
          <w:tab/>
          <w:delText>12</w:delText>
        </w:r>
      </w:del>
    </w:p>
    <w:p w14:paraId="109D9F47" w14:textId="6ECCB7B8" w:rsidR="00EC6C63" w:rsidRPr="00314835" w:rsidDel="00CE65C7" w:rsidRDefault="00EC6C63">
      <w:pPr>
        <w:pStyle w:val="TOC1"/>
        <w:tabs>
          <w:tab w:val="left" w:pos="440"/>
          <w:tab w:val="right" w:leader="dot" w:pos="9741"/>
        </w:tabs>
        <w:rPr>
          <w:del w:id="389" w:author="Dimitri Podborski" w:date="2024-02-13T17:33:00Z"/>
          <w:rFonts w:eastAsiaTheme="minorEastAsia" w:cstheme="minorBidi"/>
          <w:b w:val="0"/>
          <w:bCs w:val="0"/>
          <w:i w:val="0"/>
          <w:iCs w:val="0"/>
          <w:noProof/>
          <w:kern w:val="2"/>
          <w:lang w:val="en-CA"/>
          <w14:ligatures w14:val="standardContextual"/>
        </w:rPr>
      </w:pPr>
      <w:del w:id="390" w:author="Dimitri Podborski" w:date="2024-02-13T17:33:00Z">
        <w:r w:rsidRPr="00314835" w:rsidDel="00CE65C7">
          <w:rPr>
            <w:rStyle w:val="Hyperlink"/>
            <w:noProof/>
            <w:lang w:val="en-CA"/>
          </w:rPr>
          <w:delText>8</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Overview images</w:delText>
        </w:r>
        <w:r w:rsidRPr="00314835" w:rsidDel="00CE65C7">
          <w:rPr>
            <w:noProof/>
            <w:webHidden/>
            <w:lang w:val="en-CA"/>
          </w:rPr>
          <w:tab/>
          <w:delText>12</w:delText>
        </w:r>
      </w:del>
    </w:p>
    <w:p w14:paraId="09F41720" w14:textId="40D677DB" w:rsidR="00EC6C63" w:rsidRPr="00314835" w:rsidDel="00CE65C7" w:rsidRDefault="00EC6C63">
      <w:pPr>
        <w:pStyle w:val="TOC2"/>
        <w:tabs>
          <w:tab w:val="left" w:pos="1100"/>
          <w:tab w:val="right" w:leader="dot" w:pos="9741"/>
        </w:tabs>
        <w:rPr>
          <w:del w:id="391" w:author="Dimitri Podborski" w:date="2024-02-13T17:33:00Z"/>
          <w:rFonts w:eastAsiaTheme="minorEastAsia" w:cstheme="minorBidi"/>
          <w:b w:val="0"/>
          <w:bCs w:val="0"/>
          <w:noProof/>
          <w:kern w:val="2"/>
          <w:sz w:val="24"/>
          <w:szCs w:val="24"/>
          <w:lang w:val="en-CA"/>
          <w14:ligatures w14:val="standardContextual"/>
        </w:rPr>
      </w:pPr>
      <w:del w:id="392" w:author="Dimitri Podborski" w:date="2024-02-13T17:33:00Z">
        <w:r w:rsidRPr="00AE3765" w:rsidDel="00CE65C7">
          <w:rPr>
            <w:rStyle w:val="Hyperlink"/>
            <w:noProof/>
            <w:lang w:val="en-CA"/>
          </w:rPr>
          <w:delText>6.4.10</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Overview images</w:delText>
        </w:r>
        <w:r w:rsidRPr="00314835" w:rsidDel="00CE65C7">
          <w:rPr>
            <w:noProof/>
            <w:webHidden/>
            <w:lang w:val="en-CA"/>
          </w:rPr>
          <w:tab/>
          <w:delText>12</w:delText>
        </w:r>
      </w:del>
    </w:p>
    <w:p w14:paraId="7427E02B" w14:textId="4CF81BC5" w:rsidR="00EC6C63" w:rsidRPr="00314835" w:rsidDel="00CE65C7" w:rsidRDefault="00EC6C63">
      <w:pPr>
        <w:pStyle w:val="TOC2"/>
        <w:tabs>
          <w:tab w:val="left" w:pos="1100"/>
          <w:tab w:val="right" w:leader="dot" w:pos="9741"/>
        </w:tabs>
        <w:rPr>
          <w:del w:id="393" w:author="Dimitri Podborski" w:date="2024-02-13T17:33:00Z"/>
          <w:rFonts w:eastAsiaTheme="minorEastAsia" w:cstheme="minorBidi"/>
          <w:b w:val="0"/>
          <w:bCs w:val="0"/>
          <w:noProof/>
          <w:kern w:val="2"/>
          <w:sz w:val="24"/>
          <w:szCs w:val="24"/>
          <w:lang w:val="en-CA"/>
          <w14:ligatures w14:val="standardContextual"/>
        </w:rPr>
      </w:pPr>
      <w:del w:id="394" w:author="Dimitri Podborski" w:date="2024-02-13T17:33:00Z">
        <w:r w:rsidRPr="00AE3765" w:rsidDel="00CE65C7">
          <w:rPr>
            <w:rStyle w:val="Hyperlink"/>
            <w:noProof/>
            <w:lang w:val="en-CA"/>
          </w:rPr>
          <w:delText>6.8.10</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Image Pyramid Entity Group</w:delText>
        </w:r>
        <w:r w:rsidRPr="00314835" w:rsidDel="00CE65C7">
          <w:rPr>
            <w:noProof/>
            <w:webHidden/>
            <w:lang w:val="en-CA"/>
          </w:rPr>
          <w:tab/>
          <w:delText>13</w:delText>
        </w:r>
      </w:del>
    </w:p>
    <w:p w14:paraId="38CFBEA4" w14:textId="308B420F" w:rsidR="00EC6C63" w:rsidRPr="00314835" w:rsidDel="00CE65C7" w:rsidRDefault="00EC6C63">
      <w:pPr>
        <w:pStyle w:val="TOC3"/>
        <w:tabs>
          <w:tab w:val="left" w:pos="1540"/>
          <w:tab w:val="right" w:leader="dot" w:pos="9741"/>
        </w:tabs>
        <w:rPr>
          <w:del w:id="395" w:author="Dimitri Podborski" w:date="2024-02-13T17:33:00Z"/>
          <w:rFonts w:eastAsiaTheme="minorEastAsia" w:cstheme="minorBidi"/>
          <w:noProof/>
          <w:kern w:val="2"/>
          <w:sz w:val="24"/>
          <w:szCs w:val="24"/>
          <w:lang w:val="en-CA"/>
          <w14:ligatures w14:val="standardContextual"/>
        </w:rPr>
      </w:pPr>
      <w:del w:id="396" w:author="Dimitri Podborski" w:date="2024-02-13T17:33:00Z">
        <w:r w:rsidRPr="00AE3765" w:rsidDel="00CE65C7">
          <w:rPr>
            <w:rStyle w:val="Hyperlink"/>
            <w:noProof/>
            <w:lang w:val="en-CA"/>
          </w:rPr>
          <w:delText>6.8.10.1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13</w:delText>
        </w:r>
      </w:del>
    </w:p>
    <w:p w14:paraId="14D17E82" w14:textId="4155D5AD" w:rsidR="00EC6C63" w:rsidRPr="00314835" w:rsidDel="00CE65C7" w:rsidRDefault="00EC6C63">
      <w:pPr>
        <w:pStyle w:val="TOC3"/>
        <w:tabs>
          <w:tab w:val="left" w:pos="1540"/>
          <w:tab w:val="right" w:leader="dot" w:pos="9741"/>
        </w:tabs>
        <w:rPr>
          <w:del w:id="397" w:author="Dimitri Podborski" w:date="2024-02-13T17:33:00Z"/>
          <w:rFonts w:eastAsiaTheme="minorEastAsia" w:cstheme="minorBidi"/>
          <w:noProof/>
          <w:kern w:val="2"/>
          <w:sz w:val="24"/>
          <w:szCs w:val="24"/>
          <w:lang w:val="en-CA"/>
          <w14:ligatures w14:val="standardContextual"/>
        </w:rPr>
      </w:pPr>
      <w:del w:id="398" w:author="Dimitri Podborski" w:date="2024-02-13T17:33:00Z">
        <w:r w:rsidRPr="00AE3765" w:rsidDel="00CE65C7">
          <w:rPr>
            <w:rStyle w:val="Hyperlink"/>
            <w:noProof/>
            <w:lang w:val="en-CA"/>
          </w:rPr>
          <w:delText>6.8.10.2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13</w:delText>
        </w:r>
      </w:del>
    </w:p>
    <w:p w14:paraId="43EF0E67" w14:textId="4073A5B7" w:rsidR="00EC6C63" w:rsidRPr="00314835" w:rsidDel="00CE65C7" w:rsidRDefault="00EC6C63">
      <w:pPr>
        <w:pStyle w:val="TOC3"/>
        <w:tabs>
          <w:tab w:val="left" w:pos="1540"/>
          <w:tab w:val="right" w:leader="dot" w:pos="9741"/>
        </w:tabs>
        <w:rPr>
          <w:del w:id="399" w:author="Dimitri Podborski" w:date="2024-02-13T17:33:00Z"/>
          <w:rFonts w:eastAsiaTheme="minorEastAsia" w:cstheme="minorBidi"/>
          <w:noProof/>
          <w:kern w:val="2"/>
          <w:sz w:val="24"/>
          <w:szCs w:val="24"/>
          <w:lang w:val="en-CA"/>
          <w14:ligatures w14:val="standardContextual"/>
        </w:rPr>
      </w:pPr>
      <w:del w:id="400" w:author="Dimitri Podborski" w:date="2024-02-13T17:33:00Z">
        <w:r w:rsidRPr="00AE3765" w:rsidDel="00CE65C7">
          <w:rPr>
            <w:rStyle w:val="Hyperlink"/>
            <w:noProof/>
            <w:lang w:val="en-CA"/>
          </w:rPr>
          <w:delText>6.8.10.3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14</w:delText>
        </w:r>
      </w:del>
    </w:p>
    <w:p w14:paraId="450862B4" w14:textId="73FF4B61" w:rsidR="00EC6C63" w:rsidRPr="00314835" w:rsidDel="00CE65C7" w:rsidRDefault="00EC6C63">
      <w:pPr>
        <w:pStyle w:val="TOC1"/>
        <w:tabs>
          <w:tab w:val="left" w:pos="440"/>
          <w:tab w:val="right" w:leader="dot" w:pos="9741"/>
        </w:tabs>
        <w:rPr>
          <w:del w:id="401" w:author="Dimitri Podborski" w:date="2024-02-13T17:33:00Z"/>
          <w:rFonts w:eastAsiaTheme="minorEastAsia" w:cstheme="minorBidi"/>
          <w:b w:val="0"/>
          <w:bCs w:val="0"/>
          <w:i w:val="0"/>
          <w:iCs w:val="0"/>
          <w:noProof/>
          <w:kern w:val="2"/>
          <w:lang w:val="en-CA"/>
          <w14:ligatures w14:val="standardContextual"/>
        </w:rPr>
      </w:pPr>
      <w:del w:id="402" w:author="Dimitri Podborski" w:date="2024-02-13T17:33:00Z">
        <w:r w:rsidRPr="00AE3765" w:rsidDel="00CE65C7">
          <w:rPr>
            <w:rStyle w:val="Hyperlink"/>
            <w:noProof/>
            <w:lang w:val="en-CA"/>
          </w:rPr>
          <w:delText>9</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Region partition group</w:delText>
        </w:r>
        <w:r w:rsidRPr="00314835" w:rsidDel="00CE65C7">
          <w:rPr>
            <w:noProof/>
            <w:webHidden/>
            <w:lang w:val="en-CA"/>
          </w:rPr>
          <w:tab/>
          <w:delText>14</w:delText>
        </w:r>
      </w:del>
    </w:p>
    <w:p w14:paraId="6DBF72B2" w14:textId="332C3005" w:rsidR="00EC6C63" w:rsidRPr="00314835" w:rsidDel="00CE65C7" w:rsidRDefault="00EC6C63">
      <w:pPr>
        <w:pStyle w:val="TOC2"/>
        <w:tabs>
          <w:tab w:val="left" w:pos="1100"/>
          <w:tab w:val="right" w:leader="dot" w:pos="9741"/>
        </w:tabs>
        <w:rPr>
          <w:del w:id="403" w:author="Dimitri Podborski" w:date="2024-02-13T17:33:00Z"/>
          <w:rFonts w:eastAsiaTheme="minorEastAsia" w:cstheme="minorBidi"/>
          <w:b w:val="0"/>
          <w:bCs w:val="0"/>
          <w:noProof/>
          <w:kern w:val="2"/>
          <w:sz w:val="24"/>
          <w:szCs w:val="24"/>
          <w:lang w:val="en-CA"/>
          <w14:ligatures w14:val="standardContextual"/>
        </w:rPr>
      </w:pPr>
      <w:del w:id="404" w:author="Dimitri Podborski" w:date="2024-02-13T17:33:00Z">
        <w:r w:rsidRPr="00AE3765" w:rsidDel="00CE65C7">
          <w:rPr>
            <w:rStyle w:val="Hyperlink"/>
            <w:noProof/>
            <w:lang w:val="en-CA"/>
          </w:rPr>
          <w:delText>6.8.11</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Region Partition Group</w:delText>
        </w:r>
        <w:r w:rsidRPr="00314835" w:rsidDel="00CE65C7">
          <w:rPr>
            <w:noProof/>
            <w:webHidden/>
            <w:lang w:val="en-CA"/>
          </w:rPr>
          <w:tab/>
          <w:delText>14</w:delText>
        </w:r>
      </w:del>
    </w:p>
    <w:p w14:paraId="64A018AA" w14:textId="0527B315" w:rsidR="00EC6C63" w:rsidRPr="00314835" w:rsidDel="00CE65C7" w:rsidRDefault="00EC6C63">
      <w:pPr>
        <w:pStyle w:val="TOC3"/>
        <w:tabs>
          <w:tab w:val="left" w:pos="1540"/>
          <w:tab w:val="right" w:leader="dot" w:pos="9741"/>
        </w:tabs>
        <w:rPr>
          <w:del w:id="405" w:author="Dimitri Podborski" w:date="2024-02-13T17:33:00Z"/>
          <w:rFonts w:eastAsiaTheme="minorEastAsia" w:cstheme="minorBidi"/>
          <w:noProof/>
          <w:kern w:val="2"/>
          <w:sz w:val="24"/>
          <w:szCs w:val="24"/>
          <w:lang w:val="en-CA"/>
          <w14:ligatures w14:val="standardContextual"/>
        </w:rPr>
      </w:pPr>
      <w:del w:id="406" w:author="Dimitri Podborski" w:date="2024-02-13T17:33:00Z">
        <w:r w:rsidRPr="00AE3765" w:rsidDel="00CE65C7">
          <w:rPr>
            <w:rStyle w:val="Hyperlink"/>
            <w:noProof/>
            <w:lang w:val="en-CA"/>
          </w:rPr>
          <w:delText>6.8.11.1</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Definition</w:delText>
        </w:r>
        <w:r w:rsidRPr="00314835" w:rsidDel="00CE65C7">
          <w:rPr>
            <w:noProof/>
            <w:webHidden/>
            <w:lang w:val="en-CA"/>
          </w:rPr>
          <w:tab/>
          <w:delText>14</w:delText>
        </w:r>
      </w:del>
    </w:p>
    <w:p w14:paraId="6CDF114A" w14:textId="39377026" w:rsidR="00EC6C63" w:rsidRPr="00314835" w:rsidDel="00CE65C7" w:rsidRDefault="00EC6C63">
      <w:pPr>
        <w:pStyle w:val="TOC3"/>
        <w:tabs>
          <w:tab w:val="left" w:pos="1540"/>
          <w:tab w:val="right" w:leader="dot" w:pos="9741"/>
        </w:tabs>
        <w:rPr>
          <w:del w:id="407" w:author="Dimitri Podborski" w:date="2024-02-13T17:33:00Z"/>
          <w:rFonts w:eastAsiaTheme="minorEastAsia" w:cstheme="minorBidi"/>
          <w:noProof/>
          <w:kern w:val="2"/>
          <w:sz w:val="24"/>
          <w:szCs w:val="24"/>
          <w:lang w:val="en-CA"/>
          <w14:ligatures w14:val="standardContextual"/>
        </w:rPr>
      </w:pPr>
      <w:del w:id="408" w:author="Dimitri Podborski" w:date="2024-02-13T17:33:00Z">
        <w:r w:rsidRPr="00AE3765" w:rsidDel="00CE65C7">
          <w:rPr>
            <w:rStyle w:val="Hyperlink"/>
            <w:noProof/>
            <w:lang w:val="en-CA"/>
          </w:rPr>
          <w:delText>6.8.11.2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16</w:delText>
        </w:r>
      </w:del>
    </w:p>
    <w:p w14:paraId="44A7346D" w14:textId="6AAAA4F1" w:rsidR="00EC6C63" w:rsidRPr="00314835" w:rsidDel="00CE65C7" w:rsidRDefault="00EC6C63">
      <w:pPr>
        <w:pStyle w:val="TOC3"/>
        <w:tabs>
          <w:tab w:val="left" w:pos="1540"/>
          <w:tab w:val="right" w:leader="dot" w:pos="9741"/>
        </w:tabs>
        <w:rPr>
          <w:del w:id="409" w:author="Dimitri Podborski" w:date="2024-02-13T17:33:00Z"/>
          <w:rFonts w:eastAsiaTheme="minorEastAsia" w:cstheme="minorBidi"/>
          <w:noProof/>
          <w:kern w:val="2"/>
          <w:sz w:val="24"/>
          <w:szCs w:val="24"/>
          <w:lang w:val="en-CA"/>
          <w14:ligatures w14:val="standardContextual"/>
        </w:rPr>
      </w:pPr>
      <w:del w:id="410" w:author="Dimitri Podborski" w:date="2024-02-13T17:33:00Z">
        <w:r w:rsidRPr="00AE3765" w:rsidDel="00CE65C7">
          <w:rPr>
            <w:rStyle w:val="Hyperlink"/>
            <w:noProof/>
            <w:lang w:val="en-CA"/>
          </w:rPr>
          <w:delText>6.8.11.3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16</w:delText>
        </w:r>
      </w:del>
    </w:p>
    <w:p w14:paraId="5D930CB1" w14:textId="3F0308F4" w:rsidR="00EC6C63" w:rsidRPr="00314835" w:rsidDel="00CE65C7" w:rsidRDefault="00EC6C63">
      <w:pPr>
        <w:pStyle w:val="TOC1"/>
        <w:tabs>
          <w:tab w:val="left" w:pos="660"/>
          <w:tab w:val="right" w:leader="dot" w:pos="9741"/>
        </w:tabs>
        <w:rPr>
          <w:del w:id="411" w:author="Dimitri Podborski" w:date="2024-02-13T17:33:00Z"/>
          <w:rFonts w:eastAsiaTheme="minorEastAsia" w:cstheme="minorBidi"/>
          <w:b w:val="0"/>
          <w:bCs w:val="0"/>
          <w:i w:val="0"/>
          <w:iCs w:val="0"/>
          <w:noProof/>
          <w:kern w:val="2"/>
          <w:lang w:val="en-CA"/>
          <w14:ligatures w14:val="standardContextual"/>
        </w:rPr>
      </w:pPr>
      <w:del w:id="412" w:author="Dimitri Podborski" w:date="2024-02-13T17:33:00Z">
        <w:r w:rsidRPr="00314835" w:rsidDel="00CE65C7">
          <w:rPr>
            <w:rStyle w:val="Hyperlink"/>
            <w:noProof/>
            <w:lang w:val="en-CA"/>
          </w:rPr>
          <w:delText>10</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Change all mention of SingleItemTypeReferenceBox to include SingleItemTypeReferenceBoxLarge</w:delText>
        </w:r>
        <w:r w:rsidRPr="00314835" w:rsidDel="00CE65C7">
          <w:rPr>
            <w:noProof/>
            <w:webHidden/>
            <w:lang w:val="en-CA"/>
          </w:rPr>
          <w:tab/>
          <w:delText>17</w:delText>
        </w:r>
      </w:del>
    </w:p>
    <w:p w14:paraId="09839BBD" w14:textId="6D5ACCFF" w:rsidR="009D77C6" w:rsidRPr="00314835" w:rsidDel="00CE65C7" w:rsidRDefault="009D77C6">
      <w:pPr>
        <w:pStyle w:val="TOC1"/>
        <w:tabs>
          <w:tab w:val="right" w:leader="dot" w:pos="9741"/>
        </w:tabs>
        <w:rPr>
          <w:del w:id="413" w:author="Dimitri Podborski" w:date="2024-02-13T17:33:00Z"/>
          <w:rFonts w:eastAsiaTheme="minorEastAsia" w:cstheme="minorBidi"/>
          <w:b w:val="0"/>
          <w:bCs w:val="0"/>
          <w:i w:val="0"/>
          <w:iCs w:val="0"/>
          <w:noProof/>
          <w:kern w:val="2"/>
          <w:lang w:val="en-CA"/>
          <w14:ligatures w14:val="standardContextual"/>
        </w:rPr>
      </w:pPr>
      <w:del w:id="414" w:author="Dimitri Podborski" w:date="2024-02-13T17:33:00Z">
        <w:r w:rsidRPr="00AE3765" w:rsidDel="00CE65C7">
          <w:rPr>
            <w:rStyle w:val="Hyperlink"/>
            <w:noProof/>
            <w:lang w:val="en-CA"/>
          </w:rPr>
          <w:delText>Foreword</w:delText>
        </w:r>
        <w:r w:rsidRPr="00314835" w:rsidDel="00CE65C7">
          <w:rPr>
            <w:noProof/>
            <w:webHidden/>
            <w:lang w:val="en-CA"/>
          </w:rPr>
          <w:tab/>
          <w:delText>iv</w:delText>
        </w:r>
      </w:del>
    </w:p>
    <w:p w14:paraId="18FA6446" w14:textId="2AF7C3F8" w:rsidR="009D77C6" w:rsidRPr="00314835" w:rsidDel="00CE65C7" w:rsidRDefault="009D77C6">
      <w:pPr>
        <w:pStyle w:val="TOC1"/>
        <w:tabs>
          <w:tab w:val="left" w:pos="440"/>
          <w:tab w:val="right" w:leader="dot" w:pos="9741"/>
        </w:tabs>
        <w:rPr>
          <w:del w:id="415" w:author="Dimitri Podborski" w:date="2024-02-13T17:33:00Z"/>
          <w:rFonts w:eastAsiaTheme="minorEastAsia" w:cstheme="minorBidi"/>
          <w:b w:val="0"/>
          <w:bCs w:val="0"/>
          <w:i w:val="0"/>
          <w:iCs w:val="0"/>
          <w:noProof/>
          <w:kern w:val="2"/>
          <w:lang w:val="en-CA"/>
          <w14:ligatures w14:val="standardContextual"/>
        </w:rPr>
      </w:pPr>
      <w:del w:id="416" w:author="Dimitri Podborski" w:date="2024-02-13T17:33:00Z">
        <w:r w:rsidRPr="00AE3765" w:rsidDel="00CE65C7">
          <w:rPr>
            <w:rStyle w:val="Hyperlink"/>
            <w:noProof/>
            <w:lang w:val="en-CA"/>
          </w:rPr>
          <w:delText>1</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Coding Constraints box related changes</w:delText>
        </w:r>
        <w:r w:rsidRPr="00314835" w:rsidDel="00CE65C7">
          <w:rPr>
            <w:noProof/>
            <w:webHidden/>
            <w:lang w:val="en-CA"/>
          </w:rPr>
          <w:tab/>
          <w:delText>1</w:delText>
        </w:r>
      </w:del>
    </w:p>
    <w:p w14:paraId="58E59743" w14:textId="5F212F1E" w:rsidR="009D77C6" w:rsidRPr="00314835" w:rsidDel="00CE65C7" w:rsidRDefault="009D77C6">
      <w:pPr>
        <w:pStyle w:val="TOC1"/>
        <w:tabs>
          <w:tab w:val="left" w:pos="440"/>
          <w:tab w:val="right" w:leader="dot" w:pos="9741"/>
        </w:tabs>
        <w:rPr>
          <w:del w:id="417" w:author="Dimitri Podborski" w:date="2024-02-13T17:33:00Z"/>
          <w:rFonts w:eastAsiaTheme="minorEastAsia" w:cstheme="minorBidi"/>
          <w:b w:val="0"/>
          <w:bCs w:val="0"/>
          <w:i w:val="0"/>
          <w:iCs w:val="0"/>
          <w:noProof/>
          <w:kern w:val="2"/>
          <w:lang w:val="en-CA"/>
          <w14:ligatures w14:val="standardContextual"/>
        </w:rPr>
      </w:pPr>
      <w:del w:id="418" w:author="Dimitri Podborski" w:date="2024-02-13T17:33:00Z">
        <w:r w:rsidRPr="00AE3765" w:rsidDel="00CE65C7">
          <w:rPr>
            <w:rStyle w:val="Hyperlink"/>
            <w:noProof/>
            <w:lang w:val="en-CA"/>
          </w:rPr>
          <w:delText>2</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tone-map derivation item</w:delText>
        </w:r>
        <w:r w:rsidRPr="00314835" w:rsidDel="00CE65C7">
          <w:rPr>
            <w:noProof/>
            <w:webHidden/>
            <w:lang w:val="en-CA"/>
          </w:rPr>
          <w:tab/>
          <w:delText>2</w:delText>
        </w:r>
      </w:del>
    </w:p>
    <w:p w14:paraId="7AE8CA44" w14:textId="2B65B0C2" w:rsidR="009D77C6" w:rsidRPr="00314835" w:rsidDel="00CE65C7" w:rsidRDefault="009D77C6">
      <w:pPr>
        <w:pStyle w:val="TOC2"/>
        <w:tabs>
          <w:tab w:val="left" w:pos="1100"/>
          <w:tab w:val="right" w:leader="dot" w:pos="9741"/>
        </w:tabs>
        <w:rPr>
          <w:del w:id="419" w:author="Dimitri Podborski" w:date="2024-02-13T17:33:00Z"/>
          <w:rFonts w:eastAsiaTheme="minorEastAsia" w:cstheme="minorBidi"/>
          <w:b w:val="0"/>
          <w:bCs w:val="0"/>
          <w:noProof/>
          <w:kern w:val="2"/>
          <w:sz w:val="24"/>
          <w:szCs w:val="24"/>
          <w:lang w:val="en-CA"/>
          <w14:ligatures w14:val="standardContextual"/>
        </w:rPr>
      </w:pPr>
      <w:del w:id="420" w:author="Dimitri Podborski" w:date="2024-02-13T17:33:00Z">
        <w:r w:rsidRPr="00AE3765" w:rsidDel="00CE65C7">
          <w:rPr>
            <w:rStyle w:val="Hyperlink"/>
            <w:noProof/>
            <w:lang w:val="en-CA"/>
          </w:rPr>
          <w:delText>6.6.2.4</w:delText>
        </w:r>
        <w:r w:rsidRPr="00314835" w:rsidDel="00CE65C7">
          <w:rPr>
            <w:rFonts w:eastAsiaTheme="minorEastAsia" w:cstheme="minorBidi"/>
            <w:b w:val="0"/>
            <w:bCs w:val="0"/>
            <w:noProof/>
            <w:kern w:val="2"/>
            <w:sz w:val="24"/>
            <w:szCs w:val="24"/>
            <w:lang w:val="en-CA"/>
            <w14:ligatures w14:val="standardContextual"/>
          </w:rPr>
          <w:tab/>
        </w:r>
        <w:r w:rsidRPr="00AE3765" w:rsidDel="00CE65C7">
          <w:rPr>
            <w:rStyle w:val="Hyperlink"/>
            <w:noProof/>
            <w:lang w:val="en-CA"/>
          </w:rPr>
          <w:delText>Tone-map derivation</w:delText>
        </w:r>
        <w:r w:rsidRPr="00314835" w:rsidDel="00CE65C7">
          <w:rPr>
            <w:noProof/>
            <w:webHidden/>
            <w:lang w:val="en-CA"/>
          </w:rPr>
          <w:tab/>
          <w:delText>2</w:delText>
        </w:r>
      </w:del>
    </w:p>
    <w:p w14:paraId="4FA4863E" w14:textId="08102012" w:rsidR="009D77C6" w:rsidRPr="00314835" w:rsidDel="00CE65C7" w:rsidRDefault="009D77C6">
      <w:pPr>
        <w:pStyle w:val="TOC3"/>
        <w:tabs>
          <w:tab w:val="right" w:leader="dot" w:pos="9741"/>
        </w:tabs>
        <w:rPr>
          <w:del w:id="421" w:author="Dimitri Podborski" w:date="2024-02-13T17:33:00Z"/>
          <w:rFonts w:eastAsiaTheme="minorEastAsia" w:cstheme="minorBidi"/>
          <w:noProof/>
          <w:kern w:val="2"/>
          <w:sz w:val="24"/>
          <w:szCs w:val="24"/>
          <w:lang w:val="en-CA"/>
          <w14:ligatures w14:val="standardContextual"/>
        </w:rPr>
      </w:pPr>
      <w:del w:id="422" w:author="Dimitri Podborski" w:date="2024-02-13T17:33:00Z">
        <w:r w:rsidRPr="00AE3765" w:rsidDel="00CE65C7">
          <w:rPr>
            <w:rStyle w:val="Hyperlink"/>
            <w:noProof/>
            <w:lang w:val="en-CA"/>
          </w:rPr>
          <w:delText>6.6.2.4.1 Definition</w:delText>
        </w:r>
        <w:r w:rsidRPr="00314835" w:rsidDel="00CE65C7">
          <w:rPr>
            <w:noProof/>
            <w:webHidden/>
            <w:lang w:val="en-CA"/>
          </w:rPr>
          <w:tab/>
          <w:delText>2</w:delText>
        </w:r>
      </w:del>
    </w:p>
    <w:p w14:paraId="75BED5CE" w14:textId="5D133AD9" w:rsidR="009D77C6" w:rsidRPr="00314835" w:rsidDel="00CE65C7" w:rsidRDefault="009D77C6">
      <w:pPr>
        <w:pStyle w:val="TOC3"/>
        <w:tabs>
          <w:tab w:val="left" w:pos="1540"/>
          <w:tab w:val="right" w:leader="dot" w:pos="9741"/>
        </w:tabs>
        <w:rPr>
          <w:del w:id="423" w:author="Dimitri Podborski" w:date="2024-02-13T17:33:00Z"/>
          <w:rFonts w:eastAsiaTheme="minorEastAsia" w:cstheme="minorBidi"/>
          <w:noProof/>
          <w:kern w:val="2"/>
          <w:sz w:val="24"/>
          <w:szCs w:val="24"/>
          <w:lang w:val="en-CA"/>
          <w14:ligatures w14:val="standardContextual"/>
        </w:rPr>
      </w:pPr>
      <w:del w:id="424" w:author="Dimitri Podborski" w:date="2024-02-13T17:33:00Z">
        <w:r w:rsidRPr="00AE3765" w:rsidDel="00CE65C7">
          <w:rPr>
            <w:rStyle w:val="Hyperlink"/>
            <w:noProof/>
            <w:lang w:val="en-CA"/>
          </w:rPr>
          <w:delText>6.6.2.4.2</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Syntax</w:delText>
        </w:r>
        <w:r w:rsidRPr="00314835" w:rsidDel="00CE65C7">
          <w:rPr>
            <w:noProof/>
            <w:webHidden/>
            <w:lang w:val="en-CA"/>
          </w:rPr>
          <w:tab/>
          <w:delText>3</w:delText>
        </w:r>
      </w:del>
    </w:p>
    <w:p w14:paraId="351D4582" w14:textId="655D838A" w:rsidR="009D77C6" w:rsidRPr="00314835" w:rsidDel="00CE65C7" w:rsidRDefault="009D77C6">
      <w:pPr>
        <w:pStyle w:val="TOC3"/>
        <w:tabs>
          <w:tab w:val="left" w:pos="1540"/>
          <w:tab w:val="right" w:leader="dot" w:pos="9741"/>
        </w:tabs>
        <w:rPr>
          <w:del w:id="425" w:author="Dimitri Podborski" w:date="2024-02-13T17:33:00Z"/>
          <w:rFonts w:eastAsiaTheme="minorEastAsia" w:cstheme="minorBidi"/>
          <w:noProof/>
          <w:kern w:val="2"/>
          <w:sz w:val="24"/>
          <w:szCs w:val="24"/>
          <w:lang w:val="en-CA"/>
          <w14:ligatures w14:val="standardContextual"/>
        </w:rPr>
      </w:pPr>
      <w:del w:id="426" w:author="Dimitri Podborski" w:date="2024-02-13T17:33:00Z">
        <w:r w:rsidRPr="00AE3765" w:rsidDel="00CE65C7">
          <w:rPr>
            <w:rStyle w:val="Hyperlink"/>
            <w:noProof/>
            <w:lang w:val="en-CA"/>
          </w:rPr>
          <w:delText>6.6.2.4.3</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Semantics</w:delText>
        </w:r>
        <w:r w:rsidRPr="00314835" w:rsidDel="00CE65C7">
          <w:rPr>
            <w:noProof/>
            <w:webHidden/>
            <w:lang w:val="en-CA"/>
          </w:rPr>
          <w:tab/>
          <w:delText>4</w:delText>
        </w:r>
      </w:del>
    </w:p>
    <w:p w14:paraId="3F0067DD" w14:textId="5524BF30" w:rsidR="009D77C6" w:rsidRPr="00314835" w:rsidDel="00CE65C7" w:rsidRDefault="009D77C6">
      <w:pPr>
        <w:pStyle w:val="TOC1"/>
        <w:tabs>
          <w:tab w:val="left" w:pos="440"/>
          <w:tab w:val="right" w:leader="dot" w:pos="9741"/>
        </w:tabs>
        <w:rPr>
          <w:del w:id="427" w:author="Dimitri Podborski" w:date="2024-02-13T17:33:00Z"/>
          <w:rFonts w:eastAsiaTheme="minorEastAsia" w:cstheme="minorBidi"/>
          <w:b w:val="0"/>
          <w:bCs w:val="0"/>
          <w:i w:val="0"/>
          <w:iCs w:val="0"/>
          <w:noProof/>
          <w:kern w:val="2"/>
          <w:lang w:val="en-CA"/>
          <w14:ligatures w14:val="standardContextual"/>
        </w:rPr>
      </w:pPr>
      <w:del w:id="428" w:author="Dimitri Podborski" w:date="2024-02-13T17:33:00Z">
        <w:r w:rsidRPr="00AE3765" w:rsidDel="00CE65C7">
          <w:rPr>
            <w:rStyle w:val="Hyperlink"/>
            <w:noProof/>
            <w:lang w:val="en-CA"/>
          </w:rPr>
          <w:delText>3</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constrained extents grid property</w:delText>
        </w:r>
        <w:r w:rsidRPr="00314835" w:rsidDel="00CE65C7">
          <w:rPr>
            <w:noProof/>
            <w:webHidden/>
            <w:lang w:val="en-CA"/>
          </w:rPr>
          <w:tab/>
          <w:delText>6</w:delText>
        </w:r>
      </w:del>
    </w:p>
    <w:p w14:paraId="0D9D68BF" w14:textId="20C870F0" w:rsidR="009D77C6" w:rsidRPr="00314835" w:rsidDel="00CE65C7" w:rsidRDefault="009D77C6">
      <w:pPr>
        <w:pStyle w:val="TOC3"/>
        <w:tabs>
          <w:tab w:val="left" w:pos="1320"/>
          <w:tab w:val="right" w:leader="dot" w:pos="9741"/>
        </w:tabs>
        <w:rPr>
          <w:del w:id="429" w:author="Dimitri Podborski" w:date="2024-02-13T17:33:00Z"/>
          <w:rFonts w:eastAsiaTheme="minorEastAsia" w:cstheme="minorBidi"/>
          <w:noProof/>
          <w:kern w:val="2"/>
          <w:sz w:val="24"/>
          <w:szCs w:val="24"/>
          <w:lang w:val="en-CA"/>
          <w14:ligatures w14:val="standardContextual"/>
        </w:rPr>
      </w:pPr>
      <w:del w:id="430" w:author="Dimitri Podborski" w:date="2024-02-13T17:33:00Z">
        <w:r w:rsidRPr="00AE3765" w:rsidDel="00CE65C7">
          <w:rPr>
            <w:rStyle w:val="Hyperlink"/>
            <w:noProof/>
            <w:lang w:val="en-CA"/>
          </w:rPr>
          <w:delText>6.5.37</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Constrained Extents Grid Property</w:delText>
        </w:r>
        <w:r w:rsidRPr="00314835" w:rsidDel="00CE65C7">
          <w:rPr>
            <w:noProof/>
            <w:webHidden/>
            <w:lang w:val="en-CA"/>
          </w:rPr>
          <w:tab/>
          <w:delText>6</w:delText>
        </w:r>
      </w:del>
    </w:p>
    <w:p w14:paraId="6AC82A98" w14:textId="7C1A3DD3" w:rsidR="009D77C6" w:rsidRPr="00314835" w:rsidDel="00CE65C7" w:rsidRDefault="009D77C6">
      <w:pPr>
        <w:pStyle w:val="TOC1"/>
        <w:tabs>
          <w:tab w:val="left" w:pos="440"/>
          <w:tab w:val="right" w:leader="dot" w:pos="9741"/>
        </w:tabs>
        <w:rPr>
          <w:del w:id="431" w:author="Dimitri Podborski" w:date="2024-02-13T17:33:00Z"/>
          <w:rFonts w:eastAsiaTheme="minorEastAsia" w:cstheme="minorBidi"/>
          <w:b w:val="0"/>
          <w:bCs w:val="0"/>
          <w:i w:val="0"/>
          <w:iCs w:val="0"/>
          <w:noProof/>
          <w:kern w:val="2"/>
          <w:lang w:val="en-CA"/>
          <w14:ligatures w14:val="standardContextual"/>
        </w:rPr>
      </w:pPr>
      <w:del w:id="432" w:author="Dimitri Podborski" w:date="2024-02-13T17:33:00Z">
        <w:r w:rsidRPr="00AE3765" w:rsidDel="00CE65C7">
          <w:rPr>
            <w:rStyle w:val="Hyperlink"/>
            <w:noProof/>
            <w:lang w:val="en-CA"/>
          </w:rPr>
          <w:delText>4</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New disparity adjustment information property</w:delText>
        </w:r>
        <w:r w:rsidRPr="00314835" w:rsidDel="00CE65C7">
          <w:rPr>
            <w:noProof/>
            <w:webHidden/>
            <w:lang w:val="en-CA"/>
          </w:rPr>
          <w:tab/>
          <w:delText>7</w:delText>
        </w:r>
      </w:del>
    </w:p>
    <w:p w14:paraId="1C1706CD" w14:textId="0A6ACB03" w:rsidR="009D77C6" w:rsidRPr="00314835" w:rsidDel="00CE65C7" w:rsidRDefault="009D77C6">
      <w:pPr>
        <w:pStyle w:val="TOC3"/>
        <w:tabs>
          <w:tab w:val="left" w:pos="1320"/>
          <w:tab w:val="right" w:leader="dot" w:pos="9741"/>
        </w:tabs>
        <w:rPr>
          <w:del w:id="433" w:author="Dimitri Podborski" w:date="2024-02-13T17:33:00Z"/>
          <w:rFonts w:eastAsiaTheme="minorEastAsia" w:cstheme="minorBidi"/>
          <w:noProof/>
          <w:kern w:val="2"/>
          <w:sz w:val="24"/>
          <w:szCs w:val="24"/>
          <w:lang w:val="en-CA"/>
          <w14:ligatures w14:val="standardContextual"/>
        </w:rPr>
      </w:pPr>
      <w:del w:id="434" w:author="Dimitri Podborski" w:date="2024-02-13T17:33:00Z">
        <w:r w:rsidRPr="00AE3765" w:rsidDel="00CE65C7">
          <w:rPr>
            <w:rStyle w:val="Hyperlink"/>
            <w:noProof/>
            <w:lang w:val="en-CA"/>
          </w:rPr>
          <w:delText>6.5.37</w:delText>
        </w:r>
        <w:r w:rsidRPr="00314835" w:rsidDel="00CE65C7">
          <w:rPr>
            <w:rFonts w:eastAsiaTheme="minorEastAsia" w:cstheme="minorBidi"/>
            <w:noProof/>
            <w:kern w:val="2"/>
            <w:sz w:val="24"/>
            <w:szCs w:val="24"/>
            <w:lang w:val="en-CA"/>
            <w14:ligatures w14:val="standardContextual"/>
          </w:rPr>
          <w:tab/>
        </w:r>
        <w:r w:rsidRPr="00AE3765" w:rsidDel="00CE65C7">
          <w:rPr>
            <w:rStyle w:val="Hyperlink"/>
            <w:noProof/>
            <w:lang w:val="en-CA"/>
          </w:rPr>
          <w:delText>Disparity adjustment information</w:delText>
        </w:r>
        <w:r w:rsidRPr="00314835" w:rsidDel="00CE65C7">
          <w:rPr>
            <w:noProof/>
            <w:webHidden/>
            <w:lang w:val="en-CA"/>
          </w:rPr>
          <w:tab/>
          <w:delText>7</w:delText>
        </w:r>
      </w:del>
    </w:p>
    <w:p w14:paraId="3A6CAA6F" w14:textId="7695D36F" w:rsidR="009D77C6" w:rsidRPr="00314835" w:rsidDel="00CE65C7" w:rsidRDefault="009D77C6">
      <w:pPr>
        <w:pStyle w:val="TOC1"/>
        <w:tabs>
          <w:tab w:val="left" w:pos="440"/>
          <w:tab w:val="right" w:leader="dot" w:pos="9741"/>
        </w:tabs>
        <w:rPr>
          <w:del w:id="435" w:author="Dimitri Podborski" w:date="2024-02-13T17:33:00Z"/>
          <w:rFonts w:eastAsiaTheme="minorEastAsia" w:cstheme="minorBidi"/>
          <w:b w:val="0"/>
          <w:bCs w:val="0"/>
          <w:i w:val="0"/>
          <w:iCs w:val="0"/>
          <w:noProof/>
          <w:kern w:val="2"/>
          <w:lang w:val="en-CA"/>
          <w14:ligatures w14:val="standardContextual"/>
        </w:rPr>
      </w:pPr>
      <w:del w:id="436" w:author="Dimitri Podborski" w:date="2024-02-13T17:33:00Z">
        <w:r w:rsidRPr="00AE3765" w:rsidDel="00CE65C7">
          <w:rPr>
            <w:rStyle w:val="Hyperlink"/>
            <w:noProof/>
            <w:lang w:val="en-CA"/>
          </w:rPr>
          <w:delText>5</w:delText>
        </w:r>
        <w:r w:rsidRPr="00314835" w:rsidDel="00CE65C7">
          <w:rPr>
            <w:rFonts w:eastAsiaTheme="minorEastAsia" w:cstheme="minorBidi"/>
            <w:b w:val="0"/>
            <w:bCs w:val="0"/>
            <w:i w:val="0"/>
            <w:iCs w:val="0"/>
            <w:noProof/>
            <w:kern w:val="2"/>
            <w:lang w:val="en-CA"/>
            <w14:ligatures w14:val="standardContextual"/>
          </w:rPr>
          <w:tab/>
        </w:r>
        <w:r w:rsidRPr="00AE3765" w:rsidDel="00CE65C7">
          <w:rPr>
            <w:rStyle w:val="Hyperlink"/>
            <w:noProof/>
            <w:lang w:val="en-CA"/>
          </w:rPr>
          <w:delText>Unified identifier handling clarifications</w:delText>
        </w:r>
        <w:r w:rsidRPr="00314835" w:rsidDel="00CE65C7">
          <w:rPr>
            <w:noProof/>
            <w:webHidden/>
            <w:lang w:val="en-CA"/>
          </w:rPr>
          <w:tab/>
          <w:delText>7</w:delText>
        </w:r>
      </w:del>
    </w:p>
    <w:p w14:paraId="75D3347F" w14:textId="3D49D15F" w:rsidR="009D77C6" w:rsidRPr="00314835" w:rsidDel="00CE65C7" w:rsidRDefault="009D77C6">
      <w:pPr>
        <w:pStyle w:val="TOC1"/>
        <w:tabs>
          <w:tab w:val="left" w:pos="440"/>
          <w:tab w:val="right" w:leader="dot" w:pos="9741"/>
        </w:tabs>
        <w:rPr>
          <w:del w:id="437" w:author="Dimitri Podborski" w:date="2024-02-13T17:33:00Z"/>
          <w:rFonts w:eastAsiaTheme="minorEastAsia" w:cstheme="minorBidi"/>
          <w:b w:val="0"/>
          <w:bCs w:val="0"/>
          <w:i w:val="0"/>
          <w:iCs w:val="0"/>
          <w:noProof/>
          <w:kern w:val="2"/>
          <w:lang w:val="en-CA"/>
          <w14:ligatures w14:val="standardContextual"/>
        </w:rPr>
      </w:pPr>
      <w:del w:id="438" w:author="Dimitri Podborski" w:date="2024-02-13T17:33:00Z">
        <w:r w:rsidRPr="00314835" w:rsidDel="00CE65C7">
          <w:rPr>
            <w:rStyle w:val="Hyperlink"/>
            <w:noProof/>
            <w:lang w:val="en-CA"/>
          </w:rPr>
          <w:delText>6</w:delText>
        </w:r>
        <w:r w:rsidRPr="00314835" w:rsidDel="00CE65C7">
          <w:rPr>
            <w:rFonts w:eastAsiaTheme="minorEastAsia" w:cstheme="minorBidi"/>
            <w:b w:val="0"/>
            <w:bCs w:val="0"/>
            <w:i w:val="0"/>
            <w:iCs w:val="0"/>
            <w:noProof/>
            <w:kern w:val="2"/>
            <w:lang w:val="en-CA"/>
            <w14:ligatures w14:val="standardContextual"/>
          </w:rPr>
          <w:tab/>
        </w:r>
        <w:r w:rsidRPr="00314835" w:rsidDel="00CE65C7">
          <w:rPr>
            <w:rStyle w:val="Hyperlink"/>
            <w:noProof/>
            <w:lang w:val="en-CA"/>
          </w:rPr>
          <w:delText>Overview images</w:delText>
        </w:r>
        <w:r w:rsidRPr="00314835" w:rsidDel="00CE65C7">
          <w:rPr>
            <w:noProof/>
            <w:webHidden/>
            <w:lang w:val="en-CA"/>
          </w:rPr>
          <w:tab/>
          <w:delText>8</w:delText>
        </w:r>
      </w:del>
    </w:p>
    <w:p w14:paraId="76036389" w14:textId="46322F45" w:rsidR="005166EC" w:rsidRPr="00AE3765" w:rsidRDefault="00812959" w:rsidP="00260458">
      <w:pPr>
        <w:pStyle w:val="TOC1"/>
        <w:rPr>
          <w:lang w:val="en-CA"/>
        </w:rPr>
      </w:pPr>
      <w:r w:rsidRPr="00AE3765">
        <w:rPr>
          <w:b w:val="0"/>
          <w:bCs w:val="0"/>
          <w:i w:val="0"/>
          <w:iCs w:val="0"/>
          <w:lang w:val="en-CA"/>
        </w:rPr>
        <w:fldChar w:fldCharType="end"/>
      </w:r>
    </w:p>
    <w:p w14:paraId="01455352" w14:textId="77777777" w:rsidR="001A33D0" w:rsidRPr="00AE3765" w:rsidRDefault="001A33D0" w:rsidP="001A33D0">
      <w:pPr>
        <w:pStyle w:val="ForewordTitle"/>
        <w:rPr>
          <w:lang w:val="en-CA"/>
        </w:rPr>
      </w:pPr>
      <w:bookmarkStart w:id="439" w:name="_Toc353342667"/>
      <w:bookmarkStart w:id="440" w:name="_Toc158738729"/>
      <w:r w:rsidRPr="00AE3765">
        <w:rPr>
          <w:lang w:val="en-CA"/>
        </w:rPr>
        <w:lastRenderedPageBreak/>
        <w:t>Foreword</w:t>
      </w:r>
      <w:bookmarkEnd w:id="439"/>
      <w:bookmarkEnd w:id="440"/>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5" w:history="1">
        <w:r w:rsidRPr="00AE3765">
          <w:rPr>
            <w:rStyle w:val="Hyperlink"/>
            <w:szCs w:val="24"/>
            <w:lang w:val="en-CA"/>
          </w:rPr>
          <w:t>www.iso.org/directives</w:t>
        </w:r>
      </w:hyperlink>
      <w:r w:rsidRPr="00AE3765">
        <w:rPr>
          <w:szCs w:val="24"/>
          <w:lang w:val="en-CA"/>
        </w:rPr>
        <w:t xml:space="preserve"> or </w:t>
      </w:r>
      <w:hyperlink r:id="rId16"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18"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19"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0"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 xml:space="preserve">Coding of audio, picture, </w:t>
      </w:r>
      <w:proofErr w:type="gramStart"/>
      <w:r w:rsidRPr="00AE3765">
        <w:rPr>
          <w:i/>
          <w:szCs w:val="24"/>
          <w:lang w:val="en-CA"/>
        </w:rPr>
        <w:t>multimedia</w:t>
      </w:r>
      <w:proofErr w:type="gramEnd"/>
      <w:r w:rsidRPr="00AE3765">
        <w:rPr>
          <w:i/>
          <w:szCs w:val="24"/>
          <w:lang w:val="en-CA"/>
        </w:rPr>
        <w:t xml:space="preserve"> and hypermedia information</w:t>
      </w:r>
      <w:r w:rsidRPr="00AE3765">
        <w:rPr>
          <w:szCs w:val="24"/>
          <w:lang w:val="en-CA"/>
        </w:rPr>
        <w:t>.</w:t>
      </w:r>
    </w:p>
    <w:p w14:paraId="308A1B99" w14:textId="77777777"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Pr="00AE3765">
        <w:rPr>
          <w:rStyle w:val="stddocNumber"/>
          <w:szCs w:val="24"/>
          <w:lang w:val="en-CA"/>
        </w:rPr>
        <w:t>23008</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lang w:val="en-CA"/>
        </w:rPr>
      </w:pPr>
      <w:r w:rsidRPr="00AE3765">
        <w:rPr>
          <w:iCs/>
          <w:lang w:val="en-CA"/>
        </w:rPr>
        <w:t xml:space="preserve">Any feedback or questions on this document should be directed to the user’s national standards body. A complete listing of these bodies can be found at </w:t>
      </w:r>
      <w:hyperlink r:id="rId21" w:history="1">
        <w:r w:rsidRPr="00AE3765">
          <w:rPr>
            <w:rStyle w:val="Hyperlink"/>
            <w:iCs/>
            <w:lang w:val="en-CA"/>
          </w:rPr>
          <w:t>www.iso.org/members.html</w:t>
        </w:r>
      </w:hyperlink>
      <w:r w:rsidRPr="00AE3765">
        <w:rPr>
          <w:iCs/>
          <w:lang w:val="en-CA"/>
        </w:rPr>
        <w:t xml:space="preserve"> </w:t>
      </w:r>
      <w:r w:rsidRPr="00AE3765">
        <w:rPr>
          <w:szCs w:val="24"/>
          <w:lang w:val="en-CA"/>
        </w:rPr>
        <w:t xml:space="preserve">and </w:t>
      </w:r>
      <w:hyperlink r:id="rId22" w:history="1">
        <w:r w:rsidRPr="00AE3765">
          <w:rPr>
            <w:rStyle w:val="Hyperlink"/>
            <w:szCs w:val="24"/>
            <w:lang w:val="en-CA"/>
          </w:rPr>
          <w:t>www.iec.ch/national-committees</w:t>
        </w:r>
      </w:hyperlink>
      <w:r w:rsidRPr="00AE3765">
        <w:rPr>
          <w:szCs w:val="24"/>
          <w:lang w:val="en-CA"/>
        </w:rPr>
        <w:t>.</w:t>
      </w:r>
    </w:p>
    <w:p w14:paraId="3DBDE3E7" w14:textId="77777777" w:rsidR="002F4CA0" w:rsidRPr="00AE3765" w:rsidRDefault="002F4CA0" w:rsidP="002F4CA0">
      <w:pPr>
        <w:rPr>
          <w:lang w:val="en-CA"/>
        </w:rPr>
      </w:pPr>
    </w:p>
    <w:p w14:paraId="7D9FDCFD" w14:textId="38E6FC95" w:rsidR="001A33D0" w:rsidRPr="00AE3765" w:rsidRDefault="001A33D0" w:rsidP="00E8292B">
      <w:pPr>
        <w:rPr>
          <w:b/>
          <w:sz w:val="32"/>
          <w:szCs w:val="32"/>
          <w:lang w:val="en-CA"/>
        </w:rPr>
        <w:sectPr w:rsidR="001A33D0" w:rsidRPr="00AE3765" w:rsidSect="00E8043B">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530E4CA7" w:rsidR="001A33D0" w:rsidRPr="00AE3765" w:rsidRDefault="00475E53" w:rsidP="001A33D0">
      <w:pPr>
        <w:pStyle w:val="zzSTDTitle"/>
        <w:spacing w:before="0" w:after="360"/>
        <w:rPr>
          <w:color w:val="auto"/>
          <w:szCs w:val="32"/>
          <w:lang w:val="en-CA"/>
        </w:rPr>
      </w:pPr>
      <w:r w:rsidRPr="00AE3765">
        <w:rPr>
          <w:color w:val="auto"/>
          <w:szCs w:val="32"/>
          <w:lang w:val="en-CA"/>
        </w:rPr>
        <w:lastRenderedPageBreak/>
        <w:t xml:space="preserve">Information technology — High efficiency coding and media delivery in heterogeneous environments — Part 12: Image File Format — Amendment </w:t>
      </w:r>
      <w:r w:rsidR="00F713B8" w:rsidRPr="00AE3765">
        <w:rPr>
          <w:color w:val="auto"/>
          <w:szCs w:val="32"/>
          <w:lang w:val="en-CA"/>
        </w:rPr>
        <w:t>2</w:t>
      </w:r>
      <w:r w:rsidRPr="00AE3765">
        <w:rPr>
          <w:color w:val="auto"/>
          <w:szCs w:val="32"/>
          <w:lang w:val="en-CA"/>
        </w:rPr>
        <w:t xml:space="preserve">: </w:t>
      </w:r>
      <w:r w:rsidR="00752104" w:rsidRPr="00AE3765">
        <w:rPr>
          <w:color w:val="auto"/>
          <w:szCs w:val="32"/>
          <w:lang w:val="en-CA"/>
        </w:rPr>
        <w:t>Support for t</w:t>
      </w:r>
      <w:r w:rsidR="00E56A1E" w:rsidRPr="00AE3765">
        <w:rPr>
          <w:color w:val="auto"/>
          <w:szCs w:val="32"/>
          <w:lang w:val="en-CA"/>
        </w:rPr>
        <w:t>one</w:t>
      </w:r>
      <w:r w:rsidR="00752104" w:rsidRPr="00AE3765">
        <w:rPr>
          <w:color w:val="auto"/>
          <w:szCs w:val="32"/>
          <w:lang w:val="en-CA"/>
        </w:rPr>
        <w:t xml:space="preserve"> </w:t>
      </w:r>
      <w:r w:rsidR="00E56A1E" w:rsidRPr="00AE3765">
        <w:rPr>
          <w:color w:val="auto"/>
          <w:szCs w:val="32"/>
          <w:lang w:val="en-CA"/>
        </w:rPr>
        <w:t>map derived</w:t>
      </w:r>
      <w:r w:rsidR="00BA0093" w:rsidRPr="00AE3765">
        <w:rPr>
          <w:color w:val="auto"/>
          <w:szCs w:val="32"/>
          <w:lang w:val="en-CA"/>
        </w:rPr>
        <w:t xml:space="preserve"> </w:t>
      </w:r>
      <w:r w:rsidR="00515CD9" w:rsidRPr="00AE3765">
        <w:rPr>
          <w:color w:val="auto"/>
          <w:szCs w:val="32"/>
          <w:lang w:val="en-CA"/>
        </w:rPr>
        <w:t>i</w:t>
      </w:r>
      <w:r w:rsidR="00BF357D" w:rsidRPr="00AE3765">
        <w:rPr>
          <w:color w:val="auto"/>
          <w:szCs w:val="32"/>
          <w:lang w:val="en-CA"/>
        </w:rPr>
        <w:t>tems</w:t>
      </w:r>
      <w:r w:rsidR="00BA0093" w:rsidRPr="00AE3765">
        <w:rPr>
          <w:color w:val="auto"/>
          <w:szCs w:val="32"/>
          <w:lang w:val="en-CA"/>
        </w:rPr>
        <w:t xml:space="preserve"> and other improvements</w:t>
      </w:r>
    </w:p>
    <w:p w14:paraId="680D9D19" w14:textId="3BE9DD54" w:rsidR="008F3BA7" w:rsidRPr="00AE3765" w:rsidRDefault="008F3BA7" w:rsidP="00E2660F">
      <w:pPr>
        <w:pStyle w:val="Heading1"/>
        <w:numPr>
          <w:ilvl w:val="0"/>
          <w:numId w:val="46"/>
        </w:numPr>
        <w:rPr>
          <w:lang w:val="en-CA"/>
        </w:rPr>
      </w:pPr>
      <w:bookmarkStart w:id="447" w:name="_Ref431905885"/>
      <w:bookmarkStart w:id="448" w:name="_Toc117782982"/>
      <w:bookmarkStart w:id="449" w:name="_Toc158738730"/>
      <w:r w:rsidRPr="00AE3765">
        <w:rPr>
          <w:lang w:val="en-CA"/>
        </w:rPr>
        <w:t>Coding Constraints box</w:t>
      </w:r>
      <w:bookmarkEnd w:id="447"/>
      <w:bookmarkEnd w:id="448"/>
      <w:r w:rsidR="004B4759" w:rsidRPr="00AE3765">
        <w:rPr>
          <w:lang w:val="en-CA"/>
        </w:rPr>
        <w:t xml:space="preserve"> related changes</w:t>
      </w:r>
      <w:bookmarkEnd w:id="449"/>
    </w:p>
    <w:p w14:paraId="29D315B0" w14:textId="201923D8" w:rsidR="003F0348" w:rsidRPr="00AE3765" w:rsidRDefault="003F0348" w:rsidP="00260458">
      <w:pPr>
        <w:pStyle w:val="AMDInstruction"/>
      </w:pPr>
      <w:r w:rsidRPr="00AE3765">
        <w:t xml:space="preserve">In </w:t>
      </w:r>
      <w:r w:rsidR="00750258" w:rsidRPr="00AE3765">
        <w:t>clause</w:t>
      </w:r>
      <w:r w:rsidRPr="00AE3765">
        <w:t xml:space="preserve"> 7.2.3.4, renumber NOTE2 to NOTE3.</w:t>
      </w:r>
    </w:p>
    <w:p w14:paraId="27989BBE" w14:textId="7A250C4E" w:rsidR="003F0348" w:rsidRPr="00AE3765" w:rsidRDefault="003F0348" w:rsidP="00260458">
      <w:pPr>
        <w:pStyle w:val="AMDInstruction"/>
      </w:pPr>
      <w:r w:rsidRPr="00AE3765">
        <w:t xml:space="preserve">In </w:t>
      </w:r>
      <w:r w:rsidR="00750258" w:rsidRPr="00AE3765">
        <w:t>clause</w:t>
      </w:r>
      <w:r w:rsidRPr="00AE3765">
        <w:t xml:space="preserve"> 7.2.3.4, add the following text after NOTE1:</w:t>
      </w:r>
    </w:p>
    <w:p w14:paraId="348C8A33" w14:textId="1CDB907B" w:rsidR="003F0348" w:rsidRPr="00AE3765" w:rsidRDefault="003F0348" w:rsidP="00260458">
      <w:pPr>
        <w:pStyle w:val="Note"/>
        <w:rPr>
          <w:lang w:val="en-CA"/>
        </w:rPr>
      </w:pPr>
      <w:r w:rsidRPr="00AE3765">
        <w:rPr>
          <w:lang w:val="en-CA"/>
        </w:rPr>
        <w:t>NOTE</w:t>
      </w:r>
      <w:r w:rsidR="00F047D4" w:rsidRPr="00AE3765">
        <w:rPr>
          <w:lang w:val="en-CA"/>
        </w:rPr>
        <w:t> </w:t>
      </w:r>
      <w:r w:rsidRPr="00AE3765">
        <w:rPr>
          <w:lang w:val="en-CA"/>
        </w:rPr>
        <w:t>2</w:t>
      </w:r>
      <w:r w:rsidRPr="00AE3765">
        <w:rPr>
          <w:lang w:val="en-CA"/>
        </w:rPr>
        <w:tab/>
        <w:t xml:space="preserve">When a track contains inter-predicted images and the value of </w:t>
      </w:r>
      <w:r w:rsidRPr="00AE3765">
        <w:rPr>
          <w:rStyle w:val="codeZchn"/>
          <w:szCs w:val="20"/>
        </w:rPr>
        <w:t>all_ref_pics_intra</w:t>
      </w:r>
      <w:r w:rsidRPr="00AE3765">
        <w:rPr>
          <w:lang w:val="en-CA"/>
        </w:rPr>
        <w:t xml:space="preserve"> is equal to 0, it is possible for inter-predicted images to be derived from non-intra coded images. In such cases, derived specifications </w:t>
      </w:r>
      <w:r w:rsidR="00F047D4" w:rsidRPr="00AE3765">
        <w:rPr>
          <w:lang w:val="en-CA"/>
        </w:rPr>
        <w:t>can</w:t>
      </w:r>
      <w:r w:rsidRPr="00AE3765">
        <w:rPr>
          <w:lang w:val="en-CA"/>
        </w:rPr>
        <w:t xml:space="preserve"> suggest guidelines for the frequency of sync samples.</w:t>
      </w:r>
    </w:p>
    <w:p w14:paraId="4B8DA1C7" w14:textId="05B28583" w:rsidR="003F0348" w:rsidRPr="00AE3765" w:rsidRDefault="003F0348" w:rsidP="00260458">
      <w:pPr>
        <w:pStyle w:val="AMDInstruction"/>
      </w:pPr>
      <w:r w:rsidRPr="00AE3765">
        <w:t>Add the following text as a new sub</w:t>
      </w:r>
      <w:r w:rsidR="00750258" w:rsidRPr="00AE3765">
        <w:t xml:space="preserve">clause </w:t>
      </w:r>
      <w:r w:rsidRPr="00AE3765">
        <w:t xml:space="preserve">after </w:t>
      </w:r>
      <w:r w:rsidR="00750258" w:rsidRPr="00AE3765">
        <w:t xml:space="preserve">subclause </w:t>
      </w:r>
      <w:r w:rsidRPr="00AE3765">
        <w:t>7.2.3.4:</w:t>
      </w:r>
    </w:p>
    <w:p w14:paraId="2D47A29C" w14:textId="2E4286C4" w:rsidR="003F0348" w:rsidRPr="00AE3765" w:rsidRDefault="003F0348" w:rsidP="003F0348">
      <w:pPr>
        <w:rPr>
          <w:rFonts w:eastAsia="Times New Roman"/>
          <w:lang w:val="en-CA"/>
        </w:rPr>
      </w:pPr>
      <w:r w:rsidRPr="00AE3765">
        <w:rPr>
          <w:rFonts w:eastAsia="Times New Roman"/>
          <w:i/>
          <w:iCs/>
          <w:lang w:val="en-CA"/>
        </w:rPr>
        <w:tab/>
      </w:r>
      <w:r w:rsidRPr="00AE3765">
        <w:rPr>
          <w:rFonts w:eastAsia="Times New Roman"/>
          <w:lang w:val="en-CA"/>
        </w:rPr>
        <w:t xml:space="preserve">7.2.3.5 Recommendations for </w:t>
      </w:r>
      <w:proofErr w:type="spellStart"/>
      <w:r w:rsidR="000A1D19" w:rsidRPr="00AE3765">
        <w:rPr>
          <w:rFonts w:ascii="Courier New" w:eastAsia="Times New Roman" w:hAnsi="Courier New" w:cs="Courier New"/>
          <w:lang w:val="en-CA"/>
        </w:rPr>
        <w:t>CodingConstraintsBox</w:t>
      </w:r>
      <w:proofErr w:type="spellEnd"/>
    </w:p>
    <w:p w14:paraId="72C5917C" w14:textId="4938DD00" w:rsidR="003F0348" w:rsidRPr="00AE3765" w:rsidRDefault="003F0348" w:rsidP="003F0348">
      <w:pPr>
        <w:ind w:left="403"/>
        <w:rPr>
          <w:rFonts w:eastAsia="Times New Roman"/>
          <w:lang w:val="en-CA"/>
        </w:rPr>
      </w:pPr>
      <w:r w:rsidRPr="00AE3765">
        <w:rPr>
          <w:rFonts w:eastAsia="Times New Roman"/>
          <w:lang w:val="en-CA"/>
        </w:rPr>
        <w:t xml:space="preserve">Encoding image sequences complying with the constraint that either all samples are sync samples or </w:t>
      </w:r>
      <w:proofErr w:type="gramStart"/>
      <w:r w:rsidRPr="00AE3765">
        <w:rPr>
          <w:rFonts w:eastAsia="Times New Roman"/>
          <w:lang w:val="en-CA"/>
        </w:rPr>
        <w:t xml:space="preserve">the </w:t>
      </w:r>
      <w:proofErr w:type="spellStart"/>
      <w:r w:rsidRPr="00AE3765">
        <w:rPr>
          <w:rFonts w:ascii="Courier New" w:eastAsia="Times New Roman" w:hAnsi="Courier New" w:cs="Courier New"/>
          <w:lang w:val="en-CA"/>
        </w:rPr>
        <w:t>all</w:t>
      </w:r>
      <w:proofErr w:type="gramEnd"/>
      <w:r w:rsidRPr="00AE3765">
        <w:rPr>
          <w:rFonts w:ascii="Courier New" w:eastAsia="Times New Roman" w:hAnsi="Courier New" w:cs="Courier New"/>
          <w:lang w:val="en-CA"/>
        </w:rPr>
        <w:t>_ref_pics_intra</w:t>
      </w:r>
      <w:proofErr w:type="spellEnd"/>
      <w:r w:rsidRPr="00AE3765">
        <w:rPr>
          <w:rFonts w:eastAsia="Times New Roman"/>
          <w:lang w:val="en-CA"/>
        </w:rPr>
        <w:t xml:space="preserve"> field in the </w:t>
      </w:r>
      <w:proofErr w:type="spellStart"/>
      <w:r w:rsidRPr="00AE3765">
        <w:rPr>
          <w:rFonts w:ascii="Courier New" w:eastAsia="Times New Roman" w:hAnsi="Courier New" w:cs="Courier New"/>
          <w:lang w:val="en-CA"/>
        </w:rPr>
        <w:t>CodingConstraintsBox</w:t>
      </w:r>
      <w:proofErr w:type="spellEnd"/>
      <w:r w:rsidRPr="00AE3765">
        <w:rPr>
          <w:rFonts w:eastAsia="Times New Roman"/>
          <w:lang w:val="en-CA"/>
        </w:rPr>
        <w:t xml:space="preserve"> can be set to one is suggested in the following cases: </w:t>
      </w:r>
    </w:p>
    <w:p w14:paraId="2E229E6C" w14:textId="74E02921" w:rsidR="003F0348" w:rsidRPr="00AE3765" w:rsidRDefault="003F0348" w:rsidP="00260458">
      <w:pPr>
        <w:pStyle w:val="ListParagraph"/>
        <w:numPr>
          <w:ilvl w:val="0"/>
          <w:numId w:val="24"/>
        </w:numPr>
        <w:rPr>
          <w:rFonts w:eastAsia="Times New Roman"/>
          <w:lang w:val="en-CA"/>
        </w:rPr>
      </w:pPr>
      <w:r w:rsidRPr="00AE3765">
        <w:rPr>
          <w:rFonts w:eastAsia="Times New Roman"/>
          <w:lang w:val="en-CA"/>
        </w:rPr>
        <w:t xml:space="preserve">For ensuring compatibility with players implementing </w:t>
      </w:r>
      <w:r w:rsidR="000B0743" w:rsidRPr="00AE3765">
        <w:rPr>
          <w:rFonts w:eastAsia="Times New Roman"/>
          <w:lang w:val="en-CA"/>
        </w:rPr>
        <w:t xml:space="preserve">codec brands in annexes B, E, L and M specified in </w:t>
      </w:r>
      <w:r w:rsidRPr="00AE3765">
        <w:rPr>
          <w:rFonts w:eastAsia="Times New Roman"/>
          <w:lang w:val="en-CA"/>
        </w:rPr>
        <w:t xml:space="preserve">an earlier edition of this document, which required all samples to be sync samples or to have </w:t>
      </w:r>
      <w:proofErr w:type="gramStart"/>
      <w:r w:rsidRPr="00AE3765">
        <w:rPr>
          <w:rFonts w:eastAsia="Times New Roman"/>
          <w:lang w:val="en-CA"/>
        </w:rPr>
        <w:t xml:space="preserve">the </w:t>
      </w:r>
      <w:proofErr w:type="spellStart"/>
      <w:r w:rsidRPr="00AE3765">
        <w:rPr>
          <w:rFonts w:ascii="Courier New" w:eastAsia="Times New Roman" w:hAnsi="Courier New" w:cs="Courier New"/>
          <w:lang w:val="en-CA"/>
        </w:rPr>
        <w:t>all</w:t>
      </w:r>
      <w:proofErr w:type="gramEnd"/>
      <w:r w:rsidRPr="00AE3765">
        <w:rPr>
          <w:rFonts w:ascii="Courier New" w:eastAsia="Times New Roman" w:hAnsi="Courier New" w:cs="Courier New"/>
          <w:lang w:val="en-CA"/>
        </w:rPr>
        <w:t>_ref_pics_intra</w:t>
      </w:r>
      <w:proofErr w:type="spellEnd"/>
      <w:r w:rsidRPr="00AE3765">
        <w:rPr>
          <w:rFonts w:eastAsia="Times New Roman"/>
          <w:lang w:val="en-CA"/>
        </w:rPr>
        <w:t xml:space="preserve"> field in the </w:t>
      </w:r>
      <w:proofErr w:type="spellStart"/>
      <w:r w:rsidRPr="00AE3765">
        <w:rPr>
          <w:rFonts w:ascii="Courier New" w:eastAsia="Times New Roman" w:hAnsi="Courier New" w:cs="Courier New"/>
          <w:lang w:val="en-CA"/>
        </w:rPr>
        <w:t>CodingConstraintsBox</w:t>
      </w:r>
      <w:proofErr w:type="spellEnd"/>
      <w:r w:rsidRPr="00AE3765">
        <w:rPr>
          <w:rFonts w:eastAsia="Times New Roman"/>
          <w:lang w:val="en-CA"/>
        </w:rPr>
        <w:t xml:space="preserve"> to be equal to 1. </w:t>
      </w:r>
    </w:p>
    <w:p w14:paraId="51C4124B" w14:textId="77777777" w:rsidR="003F0348" w:rsidRPr="00AE3765" w:rsidRDefault="003F0348" w:rsidP="003F0348">
      <w:pPr>
        <w:pStyle w:val="ListParagraph"/>
        <w:numPr>
          <w:ilvl w:val="0"/>
          <w:numId w:val="24"/>
        </w:numPr>
        <w:rPr>
          <w:rFonts w:eastAsia="Times New Roman"/>
          <w:lang w:val="en-CA"/>
        </w:rPr>
      </w:pPr>
      <w:r w:rsidRPr="00AE3765">
        <w:rPr>
          <w:rFonts w:eastAsia="Times New Roman"/>
          <w:lang w:val="en-CA"/>
        </w:rPr>
        <w:t xml:space="preserve">In applications and usages where fast random access is essential, the constraint ensures random access to any image in the image sequence by decoding at most up to two images. </w:t>
      </w:r>
    </w:p>
    <w:p w14:paraId="2F8D0ADC" w14:textId="58E52494" w:rsidR="003F0348" w:rsidRPr="00AE3765" w:rsidRDefault="003F0348" w:rsidP="00260458">
      <w:pPr>
        <w:pStyle w:val="ListParagraph"/>
        <w:numPr>
          <w:ilvl w:val="0"/>
          <w:numId w:val="24"/>
        </w:numPr>
        <w:rPr>
          <w:rFonts w:eastAsia="Times New Roman"/>
          <w:lang w:val="en-CA"/>
        </w:rPr>
      </w:pPr>
      <w:r w:rsidRPr="00AE3765">
        <w:rPr>
          <w:rFonts w:eastAsia="Times New Roman"/>
          <w:lang w:val="en-CA"/>
        </w:rPr>
        <w:t>In image sequences that have an edit list causing backward playback, the constraint makes backward playback possible with an approach that each displayed image is obtained by decoding a compliant bitstream of up to two images.</w:t>
      </w:r>
    </w:p>
    <w:p w14:paraId="7E33CC04" w14:textId="160A7264" w:rsidR="00E56A1E" w:rsidRPr="00AE3765" w:rsidRDefault="00E56A1E" w:rsidP="00260458">
      <w:pPr>
        <w:pStyle w:val="AMDInstruction"/>
      </w:pPr>
      <w:r w:rsidRPr="00AE3765">
        <w:t>In clause B.3.2, replace the following paragraph</w:t>
      </w:r>
    </w:p>
    <w:p w14:paraId="36727ED5" w14:textId="356EA62A" w:rsidR="00E56A1E" w:rsidRPr="00AE3765" w:rsidRDefault="00E56A1E" w:rsidP="00260458">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rFonts w:eastAsia="Times New Roman"/>
          <w:i/>
          <w:iCs/>
          <w:lang w:val="en-CA"/>
        </w:rPr>
      </w:pPr>
      <w:r w:rsidRPr="00AE3765">
        <w:rPr>
          <w:rFonts w:cs="Helvetica"/>
          <w:color w:val="000000"/>
          <w:lang w:val="en-CA"/>
        </w:rPr>
        <w:t xml:space="preserve">For a track containing an HEVC image sequence, either all samples shall be </w:t>
      </w:r>
      <w:proofErr w:type="gramStart"/>
      <w:r w:rsidRPr="00AE3765">
        <w:rPr>
          <w:rFonts w:cs="Helvetica"/>
          <w:color w:val="000000"/>
          <w:lang w:val="en-CA"/>
        </w:rPr>
        <w:t>sync</w:t>
      </w:r>
      <w:proofErr w:type="gramEnd"/>
      <w:r w:rsidRPr="00AE3765">
        <w:rPr>
          <w:rFonts w:cs="Helvetica"/>
          <w:color w:val="000000"/>
          <w:lang w:val="en-CA"/>
        </w:rPr>
        <w:t xml:space="preserve"> samples or the </w:t>
      </w:r>
      <w:proofErr w:type="spellStart"/>
      <w:r w:rsidRPr="00AE3765">
        <w:rPr>
          <w:rFonts w:ascii="Courier New" w:hAnsi="Courier New" w:cs="Courier New"/>
          <w:color w:val="000000"/>
          <w:lang w:val="en-CA"/>
        </w:rPr>
        <w:t>all_ref_pics_intra</w:t>
      </w:r>
      <w:proofErr w:type="spellEnd"/>
      <w:r w:rsidRPr="00AE3765">
        <w:rPr>
          <w:rFonts w:cs="Helvetica"/>
          <w:color w:val="000000"/>
          <w:lang w:val="en-CA"/>
        </w:rPr>
        <w:t xml:space="preserve"> field in the </w:t>
      </w:r>
      <w:proofErr w:type="spellStart"/>
      <w:r w:rsidRPr="00AE3765">
        <w:rPr>
          <w:rFonts w:ascii="Courier New" w:hAnsi="Courier New" w:cs="Courier New"/>
          <w:color w:val="000000"/>
          <w:lang w:val="en-CA"/>
        </w:rPr>
        <w:t>CodingConstraintsBox</w:t>
      </w:r>
      <w:proofErr w:type="spellEnd"/>
      <w:r w:rsidRPr="00AE3765">
        <w:rPr>
          <w:rFonts w:cs="Helvetica"/>
          <w:color w:val="000000"/>
          <w:lang w:val="en-CA"/>
        </w:rPr>
        <w:t xml:space="preserve"> specified in 7.2.3 shall be set to one.</w:t>
      </w:r>
    </w:p>
    <w:p w14:paraId="4E93F949" w14:textId="353DC517" w:rsidR="00E56A1E" w:rsidRPr="00AE3765" w:rsidRDefault="00E56A1E" w:rsidP="00260458">
      <w:pPr>
        <w:pStyle w:val="AMDInstruction"/>
        <w:spacing w:before="240"/>
      </w:pPr>
      <w:r w:rsidRPr="00AE3765">
        <w:t>with the following text</w:t>
      </w:r>
    </w:p>
    <w:p w14:paraId="40F20851" w14:textId="7D5CA88E" w:rsidR="00E56A1E" w:rsidRPr="00AE3765" w:rsidRDefault="00E56A1E" w:rsidP="00260458">
      <w:pPr>
        <w:rPr>
          <w:lang w:val="en-CA"/>
        </w:rPr>
      </w:pPr>
      <w:r w:rsidRPr="00AE3765">
        <w:rPr>
          <w:lang w:val="en-CA"/>
        </w:rPr>
        <w:t xml:space="preserve">For a track containing an HEVC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w:t>
      </w:r>
      <w:r w:rsidR="00744A2A" w:rsidRPr="00AE3765">
        <w:rPr>
          <w:lang w:val="en-CA"/>
        </w:rPr>
        <w:t>should</w:t>
      </w:r>
      <w:r w:rsidRPr="00AE3765">
        <w:rPr>
          <w:lang w:val="en-CA"/>
        </w:rPr>
        <w:t xml:space="preserve"> be set to one.</w:t>
      </w:r>
    </w:p>
    <w:p w14:paraId="21CE4AC3" w14:textId="5FA8E8CC" w:rsidR="00E56A1E" w:rsidRPr="00AE3765" w:rsidRDefault="00F4069D"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1DFF8A0C" w14:textId="3B51DDC4" w:rsidR="00744A2A" w:rsidRPr="00AE3765" w:rsidRDefault="00744A2A" w:rsidP="00260458">
      <w:pPr>
        <w:pStyle w:val="AMDInstruction"/>
      </w:pPr>
      <w:r w:rsidRPr="00AE3765">
        <w:t>In clause E.3.2, replace the following paragraph</w:t>
      </w:r>
    </w:p>
    <w:p w14:paraId="21774A74" w14:textId="6D7790DF" w:rsidR="00744A2A" w:rsidRPr="00AE3765" w:rsidRDefault="001B7DCB" w:rsidP="001B7DCB">
      <w:pPr>
        <w:rPr>
          <w:lang w:val="en-CA"/>
        </w:rPr>
      </w:pPr>
      <w:r w:rsidRPr="00AE3765">
        <w:rPr>
          <w:lang w:val="en-CA"/>
        </w:rPr>
        <w:lastRenderedPageBreak/>
        <w:t xml:space="preserve">For a track containing an AVC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lang w:val="en-CA"/>
        </w:rPr>
        <w:t>all_ref_pics_intra</w:t>
      </w:r>
      <w:proofErr w:type="spellEnd"/>
      <w:r w:rsidRPr="00AE3765">
        <w:rPr>
          <w:lang w:val="en-CA"/>
        </w:rPr>
        <w:t xml:space="preserve"> field in the </w:t>
      </w:r>
      <w:proofErr w:type="spellStart"/>
      <w:r w:rsidRPr="00AE3765">
        <w:rP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CE15CE"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38340E75" w14:textId="47B5B897" w:rsidR="00744A2A" w:rsidRPr="00AE3765" w:rsidRDefault="00744A2A" w:rsidP="00260458">
      <w:pPr>
        <w:pStyle w:val="AMDInstruction"/>
      </w:pPr>
      <w:r w:rsidRPr="00AE3765">
        <w:t>with the following text</w:t>
      </w:r>
    </w:p>
    <w:p w14:paraId="401B63BD" w14:textId="5EBE79FB" w:rsidR="00744A2A" w:rsidRPr="00AE3765" w:rsidRDefault="00744A2A" w:rsidP="00260458">
      <w:pPr>
        <w:rPr>
          <w:lang w:val="en-CA"/>
        </w:rPr>
      </w:pPr>
      <w:r w:rsidRPr="00AE3765">
        <w:rPr>
          <w:lang w:val="en-CA"/>
        </w:rPr>
        <w:t xml:space="preserve">For a track containing an AVC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sh</w:t>
      </w:r>
      <w:r w:rsidR="00750258" w:rsidRPr="00AE3765">
        <w:rPr>
          <w:lang w:val="en-CA"/>
        </w:rPr>
        <w:t>ould</w:t>
      </w:r>
      <w:r w:rsidRPr="00AE3765">
        <w:rPr>
          <w:lang w:val="en-CA"/>
        </w:rPr>
        <w:t xml:space="preserve"> be set to one.</w:t>
      </w:r>
    </w:p>
    <w:p w14:paraId="36898FC7" w14:textId="3424E7C2" w:rsidR="00E56A1E" w:rsidRPr="00AE3765" w:rsidRDefault="00F4069D"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4EF6AED6" w14:textId="6F599DD5" w:rsidR="00744A2A" w:rsidRPr="00AE3765" w:rsidRDefault="00744A2A" w:rsidP="00260458">
      <w:pPr>
        <w:pStyle w:val="AMDInstruction"/>
      </w:pPr>
      <w:r w:rsidRPr="00AE3765">
        <w:t>In clause L.3.2, replace the following paragraph</w:t>
      </w:r>
    </w:p>
    <w:p w14:paraId="184402BB" w14:textId="1116472C" w:rsidR="00744A2A" w:rsidRPr="00AE3765" w:rsidRDefault="001B7DCB" w:rsidP="00744A2A">
      <w:pPr>
        <w:rPr>
          <w:rFonts w:eastAsia="Times New Roman"/>
          <w:i/>
          <w:iCs/>
          <w:lang w:val="en-CA"/>
        </w:rPr>
      </w:pPr>
      <w:r w:rsidRPr="00AE3765">
        <w:rPr>
          <w:lang w:val="en-CA"/>
        </w:rPr>
        <w:t xml:space="preserve">For a track containing an VVC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rStyle w:val="Courier"/>
          <w:lang w:val="en-CA"/>
        </w:rPr>
        <w:t>all_ref_pics_intra</w:t>
      </w:r>
      <w:proofErr w:type="spellEnd"/>
      <w:r w:rsidRPr="00AE3765">
        <w:rPr>
          <w:lang w:val="en-CA"/>
        </w:rPr>
        <w:t xml:space="preserve"> field in the </w:t>
      </w:r>
      <w:proofErr w:type="spellStart"/>
      <w:r w:rsidRPr="00AE3765">
        <w:rPr>
          <w:rStyle w:val="Courie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CE15CE"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042980C0" w14:textId="77777777" w:rsidR="00744A2A" w:rsidRPr="00AE3765" w:rsidRDefault="00744A2A" w:rsidP="00260458">
      <w:pPr>
        <w:pStyle w:val="AMDInstruction"/>
      </w:pPr>
      <w:r w:rsidRPr="00AE3765">
        <w:t>with the following text</w:t>
      </w:r>
    </w:p>
    <w:p w14:paraId="473CFDCC" w14:textId="689F760A" w:rsidR="00744A2A" w:rsidRPr="00AE3765" w:rsidRDefault="00744A2A" w:rsidP="00260458">
      <w:pPr>
        <w:rPr>
          <w:lang w:val="en-CA"/>
        </w:rPr>
      </w:pPr>
      <w:r w:rsidRPr="00AE3765">
        <w:rPr>
          <w:lang w:val="en-CA"/>
        </w:rPr>
        <w:t xml:space="preserve">For a track containing an VVC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sh</w:t>
      </w:r>
      <w:r w:rsidR="00750258" w:rsidRPr="00AE3765">
        <w:rPr>
          <w:lang w:val="en-CA"/>
        </w:rPr>
        <w:t>ould</w:t>
      </w:r>
      <w:r w:rsidRPr="00AE3765">
        <w:rPr>
          <w:lang w:val="en-CA"/>
        </w:rPr>
        <w:t xml:space="preserve"> be set to one.</w:t>
      </w:r>
    </w:p>
    <w:p w14:paraId="371DF442" w14:textId="311FD7ED" w:rsidR="00750258" w:rsidRPr="00AE3765" w:rsidRDefault="00F4069D" w:rsidP="00260458">
      <w:pPr>
        <w:pStyle w:val="Note"/>
        <w:rPr>
          <w:rFonts w:cs="Helvetica"/>
          <w:color w:val="000000"/>
          <w:sz w:val="22"/>
          <w:lang w:val="en-CA"/>
        </w:rPr>
      </w:pPr>
      <w:r w:rsidRPr="00AE3765">
        <w:rPr>
          <w:lang w:val="en-CA"/>
        </w:rPr>
        <w:t xml:space="preserve">NOTE: </w:t>
      </w:r>
      <w:r w:rsidRPr="00AE3765">
        <w:rPr>
          <w:lang w:val="en-CA"/>
        </w:rPr>
        <w:tab/>
        <w:t>Clause 7.2.3.5 contains recommendations that are important for backwards compatibility.</w:t>
      </w:r>
    </w:p>
    <w:p w14:paraId="67339197" w14:textId="48BB8B24" w:rsidR="00750258" w:rsidRPr="00AE3765" w:rsidRDefault="00750258" w:rsidP="00260458">
      <w:pPr>
        <w:pStyle w:val="AMDInstruction"/>
        <w:spacing w:before="240"/>
      </w:pPr>
      <w:r w:rsidRPr="00AE3765">
        <w:t>In clause M.3.2, replace the following paragraph</w:t>
      </w:r>
    </w:p>
    <w:p w14:paraId="08DAEDDA" w14:textId="22C6E049" w:rsidR="00750258" w:rsidRPr="00AE3765" w:rsidRDefault="001B7DCB" w:rsidP="00750258">
      <w:pPr>
        <w:rPr>
          <w:rFonts w:eastAsia="Times New Roman"/>
          <w:i/>
          <w:iCs/>
          <w:lang w:val="en-CA"/>
        </w:rPr>
      </w:pPr>
      <w:r w:rsidRPr="00AE3765">
        <w:rPr>
          <w:lang w:val="en-CA"/>
        </w:rPr>
        <w:t xml:space="preserve">For a track containing an EVC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rStyle w:val="Courier"/>
          <w:lang w:val="en-CA"/>
        </w:rPr>
        <w:t>all_ref_pics_intra</w:t>
      </w:r>
      <w:proofErr w:type="spellEnd"/>
      <w:r w:rsidRPr="00AE3765">
        <w:rPr>
          <w:lang w:val="en-CA"/>
        </w:rPr>
        <w:t xml:space="preserve"> field in the </w:t>
      </w:r>
      <w:proofErr w:type="spellStart"/>
      <w:r w:rsidRPr="00AE3765">
        <w:rPr>
          <w:rStyle w:val="Courie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FB283D"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51E36756" w14:textId="77777777" w:rsidR="00750258" w:rsidRPr="00AE3765" w:rsidRDefault="00750258" w:rsidP="00260458">
      <w:pPr>
        <w:pStyle w:val="AMDInstruction"/>
      </w:pPr>
      <w:r w:rsidRPr="00AE3765">
        <w:t>with the following text</w:t>
      </w:r>
    </w:p>
    <w:p w14:paraId="1C002F5A" w14:textId="76ABA713" w:rsidR="00750258" w:rsidRPr="00AE3765" w:rsidRDefault="00750258" w:rsidP="00260458">
      <w:pPr>
        <w:rPr>
          <w:lang w:val="en-CA"/>
        </w:rPr>
      </w:pPr>
      <w:r w:rsidRPr="00AE3765">
        <w:rPr>
          <w:lang w:val="en-CA"/>
        </w:rPr>
        <w:t xml:space="preserve">For a track containing an EVC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 xml:space="preserve">all_ref_pics_intra </w:t>
      </w:r>
      <w:r w:rsidR="00F4069D" w:rsidRPr="00AE3765">
        <w:rPr>
          <w:lang w:val="en-CA"/>
        </w:rPr>
        <w:t xml:space="preserve">field in the </w:t>
      </w:r>
      <w:r w:rsidR="00F4069D" w:rsidRPr="00AE3765">
        <w:rPr>
          <w:rStyle w:val="codeZchn"/>
        </w:rPr>
        <w:t>CodingConstraintsBox</w:t>
      </w:r>
      <w:r w:rsidRPr="00AE3765">
        <w:rPr>
          <w:lang w:val="en-CA"/>
        </w:rPr>
        <w:t xml:space="preserve"> specified in 7.2.3 should be set to one.</w:t>
      </w:r>
    </w:p>
    <w:p w14:paraId="7A443281" w14:textId="0A63D14D" w:rsidR="00744A2A" w:rsidRPr="00AE3765" w:rsidRDefault="00750258"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3AA86048" w14:textId="7E2B7F14" w:rsidR="001B7DCB" w:rsidRPr="00314835" w:rsidRDefault="0039765A" w:rsidP="00E2660F">
      <w:pPr>
        <w:pStyle w:val="Heading1"/>
        <w:numPr>
          <w:ilvl w:val="0"/>
          <w:numId w:val="46"/>
        </w:numPr>
        <w:rPr>
          <w:lang w:val="en-CA"/>
        </w:rPr>
      </w:pPr>
      <w:bookmarkStart w:id="450" w:name="_Toc158738731"/>
      <w:r w:rsidRPr="00AE3765">
        <w:rPr>
          <w:lang w:val="en-CA"/>
        </w:rPr>
        <w:t>New t</w:t>
      </w:r>
      <w:r w:rsidR="001B7DCB" w:rsidRPr="00AE3765">
        <w:rPr>
          <w:lang w:val="en-CA"/>
        </w:rPr>
        <w:t>o</w:t>
      </w:r>
      <w:r w:rsidRPr="00AE3765">
        <w:rPr>
          <w:lang w:val="en-CA"/>
        </w:rPr>
        <w:t>n</w:t>
      </w:r>
      <w:r w:rsidR="001B7DCB" w:rsidRPr="00AE3765">
        <w:rPr>
          <w:lang w:val="en-CA"/>
        </w:rPr>
        <w:t>e-map derivation item</w:t>
      </w:r>
      <w:bookmarkEnd w:id="450"/>
    </w:p>
    <w:p w14:paraId="5C8B7066" w14:textId="2233DCBF" w:rsidR="00750258" w:rsidRPr="00AE3765" w:rsidRDefault="00750258" w:rsidP="00260458">
      <w:pPr>
        <w:pStyle w:val="AMDInstruction"/>
        <w:rPr>
          <w:ins w:id="451" w:author="Leo Barnes" w:date="2024-02-08T09:25:00Z"/>
        </w:rPr>
      </w:pPr>
      <w:r w:rsidRPr="00AE3765">
        <w:t>Add the following new subclause after subclause 6.6.2.3:</w:t>
      </w:r>
    </w:p>
    <w:p w14:paraId="633094BB" w14:textId="443C23C3" w:rsidR="00A47D6F" w:rsidRPr="00314835" w:rsidRDefault="00A47D6F" w:rsidP="00314835">
      <w:pPr>
        <w:pStyle w:val="Note"/>
        <w:rPr>
          <w:ins w:id="452" w:author="Leo Barnes" w:date="2024-02-08T10:42:00Z"/>
          <w:i/>
          <w:iCs/>
          <w:lang w:val="en-CA"/>
        </w:rPr>
      </w:pPr>
      <w:ins w:id="453" w:author="Leo Barnes" w:date="2024-02-08T09:25:00Z">
        <w:r w:rsidRPr="00314835">
          <w:rPr>
            <w:highlight w:val="yellow"/>
            <w:lang w:val="en-CA"/>
          </w:rPr>
          <w:t>EDITORS NOTE:</w:t>
        </w:r>
      </w:ins>
      <w:ins w:id="454" w:author="Dimitri Podborski" w:date="2024-02-13T17:36:00Z">
        <w:r w:rsidR="00CE65C7" w:rsidRPr="00314835">
          <w:rPr>
            <w:i/>
            <w:iCs/>
            <w:highlight w:val="yellow"/>
            <w:lang w:val="en-CA"/>
          </w:rPr>
          <w:t xml:space="preserve"> </w:t>
        </w:r>
      </w:ins>
      <w:ins w:id="455" w:author="Leo Barnes" w:date="2024-02-08T09:25:00Z">
        <w:del w:id="456" w:author="Dimitri Podborski" w:date="2024-02-13T17:36:00Z">
          <w:r w:rsidRPr="00314835" w:rsidDel="00CE65C7">
            <w:rPr>
              <w:highlight w:val="yellow"/>
              <w:lang w:val="en-CA"/>
            </w:rPr>
            <w:br/>
          </w:r>
        </w:del>
      </w:ins>
      <w:ins w:id="457" w:author="Leo Barnes" w:date="2024-02-08T09:26:00Z">
        <w:r w:rsidRPr="00314835">
          <w:rPr>
            <w:highlight w:val="yellow"/>
            <w:lang w:val="en-CA"/>
          </w:rPr>
          <w:t xml:space="preserve">The 21496-1 document is under active development and </w:t>
        </w:r>
      </w:ins>
      <w:ins w:id="458" w:author="Leo Barnes" w:date="2024-02-08T09:28:00Z">
        <w:r w:rsidRPr="00314835">
          <w:rPr>
            <w:highlight w:val="yellow"/>
            <w:lang w:val="en-CA"/>
          </w:rPr>
          <w:t xml:space="preserve">a </w:t>
        </w:r>
      </w:ins>
      <w:ins w:id="459" w:author="Leo Barnes" w:date="2024-02-08T09:26:00Z">
        <w:r w:rsidRPr="00314835">
          <w:rPr>
            <w:highlight w:val="yellow"/>
            <w:lang w:val="en-CA"/>
          </w:rPr>
          <w:t xml:space="preserve">recent </w:t>
        </w:r>
      </w:ins>
      <w:ins w:id="460" w:author="Leo Barnes" w:date="2024-02-08T09:27:00Z">
        <w:r w:rsidRPr="00314835">
          <w:rPr>
            <w:highlight w:val="yellow"/>
            <w:lang w:val="en-CA"/>
          </w:rPr>
          <w:t xml:space="preserve">21496-1 </w:t>
        </w:r>
      </w:ins>
      <w:ins w:id="461" w:author="Leo Barnes" w:date="2024-02-08T09:26:00Z">
        <w:r w:rsidRPr="00314835">
          <w:rPr>
            <w:highlight w:val="yellow"/>
            <w:lang w:val="en-CA"/>
          </w:rPr>
          <w:t>draft proposal suggest that the</w:t>
        </w:r>
      </w:ins>
      <w:ins w:id="462" w:author="Leo Barnes" w:date="2024-02-08T09:27:00Z">
        <w:r w:rsidRPr="00314835">
          <w:rPr>
            <w:highlight w:val="yellow"/>
            <w:lang w:val="en-CA"/>
          </w:rPr>
          <w:t xml:space="preserve"> text below is outdated. It will be updated once the outcome of the Tokyo TC42 meeting in February is kn</w:t>
        </w:r>
      </w:ins>
      <w:ins w:id="463" w:author="Leo Barnes" w:date="2024-02-08T09:28:00Z">
        <w:r w:rsidRPr="00314835">
          <w:rPr>
            <w:highlight w:val="yellow"/>
            <w:lang w:val="en-CA"/>
          </w:rPr>
          <w:t>own</w:t>
        </w:r>
        <w:r w:rsidRPr="00314835">
          <w:rPr>
            <w:lang w:val="en-CA"/>
          </w:rPr>
          <w:t>.</w:t>
        </w:r>
      </w:ins>
    </w:p>
    <w:p w14:paraId="2D5B69DB" w14:textId="3BE30E20" w:rsidR="00391750" w:rsidRPr="00314835" w:rsidRDefault="00391750" w:rsidP="00314835">
      <w:pPr>
        <w:pStyle w:val="Note"/>
        <w:rPr>
          <w:lang w:val="en-CA"/>
        </w:rPr>
      </w:pPr>
      <w:ins w:id="464" w:author="Leo Barnes" w:date="2024-02-08T10:42:00Z">
        <w:r w:rsidRPr="00314835">
          <w:rPr>
            <w:highlight w:val="yellow"/>
            <w:lang w:val="en-CA"/>
          </w:rPr>
          <w:t>EDITORS NOTE</w:t>
        </w:r>
      </w:ins>
      <w:ins w:id="465" w:author="Leo Barnes" w:date="2024-02-08T11:10:00Z">
        <w:r w:rsidR="00A102A3" w:rsidRPr="00314835">
          <w:rPr>
            <w:highlight w:val="yellow"/>
            <w:lang w:val="en-CA"/>
          </w:rPr>
          <w:t>2</w:t>
        </w:r>
      </w:ins>
      <w:ins w:id="466" w:author="Leo Barnes" w:date="2024-02-08T10:42:00Z">
        <w:r w:rsidRPr="00314835">
          <w:rPr>
            <w:highlight w:val="yellow"/>
            <w:lang w:val="en-CA"/>
          </w:rPr>
          <w:t>:</w:t>
        </w:r>
      </w:ins>
      <w:ins w:id="467" w:author="Dimitri Podborski" w:date="2024-02-13T17:36:00Z">
        <w:r w:rsidR="00CE65C7" w:rsidRPr="00314835">
          <w:rPr>
            <w:highlight w:val="yellow"/>
            <w:lang w:val="en-CA"/>
          </w:rPr>
          <w:t xml:space="preserve"> </w:t>
        </w:r>
      </w:ins>
      <w:ins w:id="468" w:author="Leo Barnes" w:date="2024-02-08T10:42:00Z">
        <w:del w:id="469" w:author="Dimitri Podborski" w:date="2024-02-13T17:36:00Z">
          <w:r w:rsidRPr="00314835" w:rsidDel="00CE65C7">
            <w:rPr>
              <w:highlight w:val="yellow"/>
              <w:lang w:val="en-CA"/>
            </w:rPr>
            <w:br/>
          </w:r>
        </w:del>
        <w:r w:rsidRPr="00314835">
          <w:rPr>
            <w:highlight w:val="yellow"/>
            <w:lang w:val="en-CA"/>
          </w:rPr>
          <w:t>There was agreement during MPEG 145 to add an example</w:t>
        </w:r>
      </w:ins>
      <w:ins w:id="470" w:author="Leo Barnes" w:date="2024-02-08T11:09:00Z">
        <w:r w:rsidR="00A102A3" w:rsidRPr="00314835">
          <w:rPr>
            <w:highlight w:val="yellow"/>
            <w:lang w:val="en-CA"/>
          </w:rPr>
          <w:t xml:space="preserve"> file outline</w:t>
        </w:r>
      </w:ins>
      <w:ins w:id="471" w:author="Leo Barnes" w:date="2024-02-08T11:06:00Z">
        <w:r w:rsidR="00A102A3" w:rsidRPr="00314835">
          <w:rPr>
            <w:highlight w:val="yellow"/>
            <w:lang w:val="en-CA"/>
          </w:rPr>
          <w:t xml:space="preserve"> to Annex J. </w:t>
        </w:r>
      </w:ins>
      <w:ins w:id="472" w:author="Leo Barnes" w:date="2024-02-08T11:09:00Z">
        <w:r w:rsidR="00A102A3" w:rsidRPr="00314835">
          <w:rPr>
            <w:highlight w:val="yellow"/>
            <w:lang w:val="en-CA"/>
          </w:rPr>
          <w:t xml:space="preserve">This is probably best </w:t>
        </w:r>
      </w:ins>
      <w:ins w:id="473" w:author="Leo Barnes" w:date="2024-02-08T11:10:00Z">
        <w:r w:rsidR="00A102A3" w:rsidRPr="00314835">
          <w:rPr>
            <w:highlight w:val="yellow"/>
            <w:lang w:val="en-CA"/>
          </w:rPr>
          <w:t>done after the Tokyo TC42 meeting, when we know how the '</w:t>
        </w:r>
        <w:proofErr w:type="spellStart"/>
        <w:r w:rsidR="00A102A3" w:rsidRPr="00314835">
          <w:rPr>
            <w:highlight w:val="yellow"/>
            <w:lang w:val="en-CA"/>
          </w:rPr>
          <w:t>tmap</w:t>
        </w:r>
        <w:proofErr w:type="spellEnd"/>
        <w:r w:rsidR="00A102A3" w:rsidRPr="00314835">
          <w:rPr>
            <w:highlight w:val="yellow"/>
            <w:lang w:val="en-CA"/>
          </w:rPr>
          <w:t xml:space="preserve">' box will change. There was also agreement that we should add a brand to indicate that a file contains a </w:t>
        </w:r>
      </w:ins>
      <w:ins w:id="474" w:author="Leo Barnes" w:date="2024-02-08T11:11:00Z">
        <w:r w:rsidR="00A102A3" w:rsidRPr="00314835">
          <w:rPr>
            <w:highlight w:val="yellow"/>
            <w:lang w:val="en-CA"/>
          </w:rPr>
          <w:t>'</w:t>
        </w:r>
        <w:proofErr w:type="spellStart"/>
        <w:r w:rsidR="00A102A3" w:rsidRPr="00314835">
          <w:rPr>
            <w:highlight w:val="yellow"/>
            <w:lang w:val="en-CA"/>
          </w:rPr>
          <w:t>tmap</w:t>
        </w:r>
        <w:proofErr w:type="spellEnd"/>
        <w:r w:rsidR="00A102A3" w:rsidRPr="00314835">
          <w:rPr>
            <w:highlight w:val="yellow"/>
            <w:lang w:val="en-CA"/>
          </w:rPr>
          <w:t xml:space="preserve">' item, but </w:t>
        </w:r>
      </w:ins>
      <w:ins w:id="475" w:author="Leo Barnes" w:date="2024-02-08T11:15:00Z">
        <w:r w:rsidR="00A102A3" w:rsidRPr="00314835">
          <w:rPr>
            <w:highlight w:val="yellow"/>
            <w:lang w:val="en-CA"/>
          </w:rPr>
          <w:t xml:space="preserve">no </w:t>
        </w:r>
      </w:ins>
      <w:ins w:id="476" w:author="Leo Barnes" w:date="2024-02-08T11:16:00Z">
        <w:r w:rsidR="002419B2" w:rsidRPr="00314835">
          <w:rPr>
            <w:highlight w:val="yellow"/>
            <w:lang w:val="en-CA"/>
          </w:rPr>
          <w:t xml:space="preserve">concrete </w:t>
        </w:r>
      </w:ins>
      <w:ins w:id="477" w:author="Leo Barnes" w:date="2024-02-08T11:17:00Z">
        <w:r w:rsidR="002419B2" w:rsidRPr="00314835">
          <w:rPr>
            <w:highlight w:val="yellow"/>
            <w:lang w:val="en-CA"/>
          </w:rPr>
          <w:t xml:space="preserve">proposal on where to place it or what it should look like. </w:t>
        </w:r>
      </w:ins>
      <w:proofErr w:type="gramStart"/>
      <w:ins w:id="478" w:author="Leo Barnes" w:date="2024-02-08T11:18:00Z">
        <w:r w:rsidR="002419B2" w:rsidRPr="00314835">
          <w:rPr>
            <w:highlight w:val="yellow"/>
            <w:lang w:val="en-CA"/>
          </w:rPr>
          <w:t>Both of these</w:t>
        </w:r>
        <w:proofErr w:type="gramEnd"/>
        <w:r w:rsidR="002419B2" w:rsidRPr="00314835">
          <w:rPr>
            <w:highlight w:val="yellow"/>
            <w:lang w:val="en-CA"/>
          </w:rPr>
          <w:t xml:space="preserve"> should be addressed in a future update to this text.</w:t>
        </w:r>
      </w:ins>
    </w:p>
    <w:p w14:paraId="55CA33B5" w14:textId="3CF8C470" w:rsidR="00750258" w:rsidRPr="00AE3765" w:rsidRDefault="00750258" w:rsidP="00260458">
      <w:pPr>
        <w:pStyle w:val="Heading2"/>
        <w:numPr>
          <w:ilvl w:val="3"/>
          <w:numId w:val="26"/>
        </w:numPr>
        <w:rPr>
          <w:lang w:val="en-CA"/>
        </w:rPr>
      </w:pPr>
      <w:bookmarkStart w:id="479" w:name="_Toc149827135"/>
      <w:bookmarkStart w:id="480" w:name="_Toc158738732"/>
      <w:r w:rsidRPr="00AE3765">
        <w:rPr>
          <w:lang w:val="en-CA"/>
        </w:rPr>
        <w:lastRenderedPageBreak/>
        <w:t>Tone-map derivation</w:t>
      </w:r>
      <w:bookmarkEnd w:id="479"/>
      <w:bookmarkEnd w:id="480"/>
    </w:p>
    <w:p w14:paraId="492E7AC0" w14:textId="727B1DAA" w:rsidR="00750258" w:rsidRPr="00AE3765" w:rsidRDefault="00750258" w:rsidP="00260458">
      <w:pPr>
        <w:pStyle w:val="Heading3"/>
        <w:numPr>
          <w:ilvl w:val="0"/>
          <w:numId w:val="0"/>
        </w:numPr>
        <w:rPr>
          <w:lang w:val="en-CA"/>
        </w:rPr>
      </w:pPr>
      <w:bookmarkStart w:id="481" w:name="_Toc149827136"/>
      <w:bookmarkStart w:id="482" w:name="_Toc158738733"/>
      <w:r w:rsidRPr="00AE3765">
        <w:rPr>
          <w:lang w:val="en-CA"/>
        </w:rPr>
        <w:t>6.6.2.4.1</w:t>
      </w:r>
      <w:ins w:id="483" w:author="Dimitri Podborski" w:date="2024-02-13T17:45:00Z">
        <w:r w:rsidR="000F7812" w:rsidRPr="00AE3765">
          <w:rPr>
            <w:lang w:val="en-CA"/>
          </w:rPr>
          <w:tab/>
        </w:r>
      </w:ins>
      <w:del w:id="484" w:author="Dimitri Podborski" w:date="2024-02-13T17:45:00Z">
        <w:r w:rsidRPr="00AE3765" w:rsidDel="000F7812">
          <w:rPr>
            <w:lang w:val="en-CA"/>
          </w:rPr>
          <w:delText xml:space="preserve"> </w:delText>
        </w:r>
      </w:del>
      <w:r w:rsidRPr="00AE3765">
        <w:rPr>
          <w:lang w:val="en-CA"/>
        </w:rPr>
        <w:t>Definition</w:t>
      </w:r>
      <w:bookmarkEnd w:id="481"/>
      <w:bookmarkEnd w:id="482"/>
    </w:p>
    <w:p w14:paraId="1727E2FB" w14:textId="77777777" w:rsidR="00750258" w:rsidRPr="00AE3765" w:rsidRDefault="00750258" w:rsidP="00750258">
      <w:pPr>
        <w:rPr>
          <w:lang w:val="en-CA"/>
        </w:rPr>
      </w:pPr>
      <w:r w:rsidRPr="00AE3765">
        <w:rPr>
          <w:lang w:val="en-CA"/>
        </w:rPr>
        <w:t xml:space="preserve">An item with an </w:t>
      </w:r>
      <w:r w:rsidRPr="00AE3765">
        <w:rPr>
          <w:rStyle w:val="codeZchn"/>
        </w:rPr>
        <w:t>item_type</w:t>
      </w:r>
      <w:r w:rsidRPr="00AE3765">
        <w:rPr>
          <w:lang w:val="en-CA"/>
        </w:rPr>
        <w:t xml:space="preserve"> value of </w:t>
      </w:r>
      <w:r w:rsidRPr="00AE3765">
        <w:rPr>
          <w:rStyle w:val="codeZchn"/>
        </w:rPr>
        <w:t>'tmap'</w:t>
      </w:r>
      <w:r w:rsidRPr="00AE3765">
        <w:rPr>
          <w:lang w:val="en-CA"/>
        </w:rPr>
        <w:t xml:space="preserve"> defines a derived image item whose reconstructed image is formed from one base input image and a secondary input image that will be referred to as a gain map input image.</w:t>
      </w:r>
    </w:p>
    <w:p w14:paraId="703B78BE" w14:textId="2509C0E7" w:rsidR="00750258" w:rsidRPr="00AE3765" w:rsidRDefault="00750258" w:rsidP="00750258">
      <w:pPr>
        <w:rPr>
          <w:lang w:val="en-CA"/>
        </w:rPr>
      </w:pPr>
      <w:r w:rsidRPr="00AE3765">
        <w:rPr>
          <w:lang w:val="en-CA"/>
        </w:rPr>
        <w:t xml:space="preserve">The input images are given by the </w:t>
      </w:r>
      <w:r w:rsidRPr="00AE3765">
        <w:rPr>
          <w:rStyle w:val="codeZchn"/>
        </w:rPr>
        <w:t>SingleItemTypeReferenceBox</w:t>
      </w:r>
      <w:ins w:id="485" w:author="Leo Barnes" w:date="2024-02-08T12:01:00Z">
        <w:r w:rsidR="00EC6C63" w:rsidRPr="00AE3765">
          <w:rPr>
            <w:rStyle w:val="codeZchn"/>
          </w:rPr>
          <w:t>/ SingleItemTypeReferenceBoxLarge</w:t>
        </w:r>
      </w:ins>
      <w:r w:rsidRPr="00AE3765">
        <w:rPr>
          <w:lang w:val="en-CA"/>
        </w:rPr>
        <w:t xml:space="preserve"> of type </w:t>
      </w:r>
      <w:r w:rsidR="00FB283D" w:rsidRPr="00AE3765">
        <w:rPr>
          <w:rStyle w:val="codeZchn"/>
        </w:rPr>
        <w:t>'</w:t>
      </w:r>
      <w:r w:rsidRPr="00AE3765">
        <w:rPr>
          <w:rStyle w:val="codeZchn"/>
        </w:rPr>
        <w:t>dimg</w:t>
      </w:r>
      <w:r w:rsidR="00FB283D" w:rsidRPr="00AE3765">
        <w:rPr>
          <w:rStyle w:val="codeZchn"/>
        </w:rPr>
        <w:t>'</w:t>
      </w:r>
      <w:r w:rsidRPr="00AE3765">
        <w:rPr>
          <w:lang w:val="en-CA"/>
        </w:rPr>
        <w:t xml:space="preserve"> for this derived image item within the </w:t>
      </w:r>
      <w:r w:rsidRPr="00AE3765">
        <w:rPr>
          <w:rStyle w:val="codeZchn"/>
        </w:rPr>
        <w:t>ItemReferenceBox</w:t>
      </w:r>
      <w:r w:rsidRPr="00AE3765">
        <w:rPr>
          <w:lang w:val="en-CA"/>
        </w:rPr>
        <w:t xml:space="preserve">. In the </w:t>
      </w:r>
      <w:r w:rsidRPr="00AE3765">
        <w:rPr>
          <w:rStyle w:val="codeZchn"/>
        </w:rPr>
        <w:t>SingleItemTypeReferenceBox</w:t>
      </w:r>
      <w:ins w:id="486" w:author="Leo Barnes" w:date="2024-02-08T12:02:00Z">
        <w:r w:rsidR="00EC6C63" w:rsidRPr="00AE3765">
          <w:rPr>
            <w:rStyle w:val="codeZchn"/>
          </w:rPr>
          <w:t>/ SingleItemTypeReferenceBoxLarge</w:t>
        </w:r>
      </w:ins>
      <w:r w:rsidRPr="00AE3765">
        <w:rPr>
          <w:lang w:val="en-CA"/>
        </w:rPr>
        <w:t xml:space="preserve"> of type </w:t>
      </w:r>
      <w:r w:rsidR="00FB283D" w:rsidRPr="00AE3765">
        <w:rPr>
          <w:rStyle w:val="codeZchn"/>
        </w:rPr>
        <w:t>'</w:t>
      </w:r>
      <w:r w:rsidRPr="00AE3765">
        <w:rPr>
          <w:rStyle w:val="codeZchn"/>
        </w:rPr>
        <w:t>dimg</w:t>
      </w:r>
      <w:r w:rsidR="00FB283D" w:rsidRPr="00AE3765">
        <w:rPr>
          <w:rStyle w:val="codeZchn"/>
        </w:rPr>
        <w:t>'</w:t>
      </w:r>
      <w:r w:rsidRPr="00AE3765">
        <w:rPr>
          <w:lang w:val="en-CA"/>
        </w:rPr>
        <w:t xml:space="preserve">, the value of </w:t>
      </w:r>
      <w:r w:rsidRPr="00AE3765">
        <w:rPr>
          <w:rStyle w:val="codeZchn"/>
        </w:rPr>
        <w:t>from_item_ID</w:t>
      </w:r>
      <w:r w:rsidRPr="00AE3765">
        <w:rPr>
          <w:lang w:val="en-CA"/>
        </w:rPr>
        <w:t xml:space="preserve"> identifies the derived image item of type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the value of </w:t>
      </w:r>
      <w:r w:rsidRPr="00AE3765">
        <w:rPr>
          <w:rStyle w:val="codeZchn"/>
        </w:rPr>
        <w:t>reference_count</w:t>
      </w:r>
      <w:r w:rsidRPr="00AE3765">
        <w:rPr>
          <w:lang w:val="en-CA"/>
        </w:rPr>
        <w:t xml:space="preserve"> shall be equal to 2, and the values of </w:t>
      </w:r>
      <w:r w:rsidRPr="00AE3765">
        <w:rPr>
          <w:rStyle w:val="codeZchn"/>
        </w:rPr>
        <w:t>to_item_ID</w:t>
      </w:r>
      <w:r w:rsidRPr="00AE3765">
        <w:rPr>
          <w:lang w:val="en-CA"/>
        </w:rPr>
        <w:t xml:space="preserve"> identify the input images, of which the first </w:t>
      </w:r>
      <w:del w:id="487" w:author="Leo Barnes" w:date="2024-02-08T09:29:00Z">
        <w:r w:rsidRPr="00AE3765" w:rsidDel="00A47D6F">
          <w:rPr>
            <w:lang w:val="en-CA"/>
          </w:rPr>
          <w:delText>is considered as</w:delText>
        </w:r>
      </w:del>
      <w:ins w:id="488" w:author="Leo Barnes" w:date="2024-02-08T09:29:00Z">
        <w:r w:rsidR="00A47D6F" w:rsidRPr="00AE3765">
          <w:rPr>
            <w:lang w:val="en-CA"/>
          </w:rPr>
          <w:t>shall be</w:t>
        </w:r>
      </w:ins>
      <w:r w:rsidRPr="00AE3765">
        <w:rPr>
          <w:lang w:val="en-CA"/>
        </w:rPr>
        <w:t xml:space="preserve"> the base input image and the second </w:t>
      </w:r>
      <w:del w:id="489" w:author="Leo Barnes" w:date="2024-02-08T09:30:00Z">
        <w:r w:rsidRPr="00AE3765" w:rsidDel="00A47D6F">
          <w:rPr>
            <w:lang w:val="en-CA"/>
          </w:rPr>
          <w:delText xml:space="preserve">as the </w:delText>
        </w:r>
      </w:del>
      <w:ins w:id="490" w:author="Leo Barnes" w:date="2024-02-08T09:30:00Z">
        <w:r w:rsidR="00A47D6F" w:rsidRPr="00AE3765">
          <w:rPr>
            <w:lang w:val="en-CA"/>
          </w:rPr>
          <w:t xml:space="preserve">shall be the </w:t>
        </w:r>
      </w:ins>
      <w:r w:rsidRPr="00AE3765">
        <w:rPr>
          <w:lang w:val="en-CA"/>
        </w:rPr>
        <w:t>gain map input image. The gain map input image may have different dimensions than the base as documented in ISO 21496-1 section 4.2.</w:t>
      </w:r>
    </w:p>
    <w:p w14:paraId="34940EC1" w14:textId="66017313" w:rsidR="00750258" w:rsidRPr="00AE3765" w:rsidRDefault="00750258" w:rsidP="00750258">
      <w:pPr>
        <w:rPr>
          <w:lang w:val="en-CA"/>
        </w:rPr>
      </w:pPr>
      <w:bookmarkStart w:id="491" w:name="OLE_LINK9"/>
      <w:bookmarkStart w:id="492" w:name="OLE_LINK10"/>
      <w:r w:rsidRPr="00AE3765">
        <w:rPr>
          <w:lang w:val="en-CA"/>
        </w:rPr>
        <w:t>Reconstruction is done by applying the gain map to the base image according to ISO 21496-1 section 6. As described in ISO 21496-1 section 6.</w:t>
      </w:r>
      <w:ins w:id="493" w:author="Leo Barnes" w:date="2024-02-08T09:25:00Z">
        <w:r w:rsidR="00A47D6F" w:rsidRPr="00AE3765">
          <w:rPr>
            <w:lang w:val="en-CA"/>
          </w:rPr>
          <w:t>3</w:t>
        </w:r>
      </w:ins>
      <w:del w:id="494" w:author="Leo Barnes" w:date="2024-02-08T09:25:00Z">
        <w:r w:rsidRPr="00AE3765" w:rsidDel="00A47D6F">
          <w:rPr>
            <w:lang w:val="en-CA"/>
          </w:rPr>
          <w:delText>5</w:delText>
        </w:r>
      </w:del>
      <w:r w:rsidRPr="00AE3765">
        <w:rPr>
          <w:lang w:val="en-CA"/>
        </w:rPr>
        <w:t>, the gain map may be scaled by a weight during application to adjust for local viewing conditions</w:t>
      </w:r>
      <w:bookmarkEnd w:id="491"/>
      <w:bookmarkEnd w:id="492"/>
      <w:r w:rsidRPr="00AE3765">
        <w:rPr>
          <w:lang w:val="en-CA"/>
        </w:rPr>
        <w:t>.</w:t>
      </w:r>
    </w:p>
    <w:p w14:paraId="2F06D403" w14:textId="19F4C609" w:rsidR="00750258" w:rsidRPr="00AE3765" w:rsidRDefault="00750258" w:rsidP="00750258">
      <w:pPr>
        <w:rPr>
          <w:lang w:val="en-CA"/>
        </w:rPr>
      </w:pPr>
      <w:r w:rsidRPr="00AE3765">
        <w:rPr>
          <w:lang w:val="en-CA"/>
        </w:rPr>
        <w:t xml:space="preserve">The base input image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This corresponds to the colorimetry metadata described in ISO 21496-1 section 5.3.1. </w:t>
      </w:r>
    </w:p>
    <w:p w14:paraId="34003F06" w14:textId="560D81EC" w:rsidR="00750258" w:rsidRPr="00AE3765" w:rsidRDefault="00750258" w:rsidP="00750258">
      <w:pPr>
        <w:rPr>
          <w:ins w:id="495" w:author="Leo Barnes" w:date="2024-02-08T09:30:00Z"/>
          <w:lang w:val="en-CA"/>
        </w:rPr>
      </w:pPr>
      <w:r w:rsidRPr="00AE3765">
        <w:rPr>
          <w:lang w:val="en-CA"/>
        </w:rPr>
        <w:t xml:space="preserve">The gain map input image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of type </w:t>
      </w:r>
      <w:r w:rsidR="00FB283D" w:rsidRPr="00AE3765">
        <w:rPr>
          <w:rStyle w:val="codeZchn"/>
        </w:rPr>
        <w:t>'</w:t>
      </w:r>
      <w:r w:rsidRPr="00AE3765">
        <w:rPr>
          <w:rStyle w:val="codeZchn"/>
        </w:rPr>
        <w:t>nclx</w:t>
      </w:r>
      <w:r w:rsidR="00FB283D" w:rsidRPr="00AE3765">
        <w:rPr>
          <w:rStyle w:val="codeZchn"/>
        </w:rPr>
        <w:t>'</w:t>
      </w:r>
      <w:r w:rsidRPr="00AE3765">
        <w:rPr>
          <w:lang w:val="en-CA"/>
        </w:rPr>
        <w:t xml:space="preserve"> which indicates any transformations that the encoder has done to improve compression. In this item </w:t>
      </w:r>
      <w:proofErr w:type="gramStart"/>
      <w:r w:rsidRPr="00AE3765">
        <w:rPr>
          <w:lang w:val="en-CA"/>
        </w:rPr>
        <w:t xml:space="preserve">property,  </w:t>
      </w:r>
      <w:r w:rsidRPr="00AE3765">
        <w:rPr>
          <w:rStyle w:val="codeZchn"/>
        </w:rPr>
        <w:t>colour</w:t>
      </w:r>
      <w:proofErr w:type="gramEnd"/>
      <w:r w:rsidRPr="00AE3765">
        <w:rPr>
          <w:rStyle w:val="codeZchn"/>
        </w:rPr>
        <w:t>_primaries</w:t>
      </w:r>
      <w:r w:rsidRPr="00AE3765">
        <w:rPr>
          <w:lang w:val="en-CA"/>
        </w:rPr>
        <w:t xml:space="preserve"> and </w:t>
      </w:r>
      <w:r w:rsidRPr="00AE3765">
        <w:rPr>
          <w:rStyle w:val="codeZchn"/>
        </w:rPr>
        <w:t>transfer_characteristics</w:t>
      </w:r>
      <w:r w:rsidRPr="00AE3765">
        <w:rPr>
          <w:lang w:val="en-CA"/>
        </w:rPr>
        <w:t xml:space="preserve"> shall be set to 2.</w:t>
      </w:r>
    </w:p>
    <w:p w14:paraId="28F71DED" w14:textId="2D6BD820" w:rsidR="00D010ED" w:rsidRPr="00314835" w:rsidRDefault="00BE498A" w:rsidP="00314835">
      <w:pPr>
        <w:pStyle w:val="Note"/>
        <w:rPr>
          <w:lang w:val="en-CA"/>
        </w:rPr>
      </w:pPr>
      <w:ins w:id="496" w:author="Leo Barnes" w:date="2024-02-08T09:30:00Z">
        <w:r w:rsidRPr="00AE3765">
          <w:rPr>
            <w:highlight w:val="yellow"/>
            <w:lang w:val="en-CA"/>
          </w:rPr>
          <w:t>EDITORS NOTE:</w:t>
        </w:r>
      </w:ins>
      <w:ins w:id="497" w:author="Dimitri Podborski" w:date="2024-02-13T17:37:00Z">
        <w:r w:rsidR="00CE65C7" w:rsidRPr="00AE3765">
          <w:rPr>
            <w:highlight w:val="yellow"/>
            <w:lang w:val="en-CA"/>
          </w:rPr>
          <w:t xml:space="preserve"> </w:t>
        </w:r>
      </w:ins>
      <w:ins w:id="498" w:author="Leo Barnes" w:date="2024-02-08T09:30:00Z">
        <w:del w:id="499" w:author="Dimitri Podborski" w:date="2024-02-13T17:37:00Z">
          <w:r w:rsidRPr="00AE3765" w:rsidDel="00CE65C7">
            <w:rPr>
              <w:highlight w:val="yellow"/>
              <w:lang w:val="en-CA"/>
            </w:rPr>
            <w:br/>
          </w:r>
        </w:del>
      </w:ins>
      <w:ins w:id="500" w:author="Leo Barnes" w:date="2024-02-08T09:31:00Z">
        <w:r w:rsidRPr="00AE3765">
          <w:rPr>
            <w:highlight w:val="yellow"/>
            <w:lang w:val="en-CA"/>
          </w:rPr>
          <w:t xml:space="preserve">A question has been raised on whether </w:t>
        </w:r>
        <w:proofErr w:type="spellStart"/>
        <w:r w:rsidRPr="00AE3765">
          <w:rPr>
            <w:highlight w:val="yellow"/>
            <w:lang w:val="en-CA"/>
          </w:rPr>
          <w:t>transfer_characteristics</w:t>
        </w:r>
        <w:proofErr w:type="spellEnd"/>
        <w:r w:rsidRPr="00AE3765">
          <w:rPr>
            <w:highlight w:val="yellow"/>
            <w:lang w:val="en-CA"/>
          </w:rPr>
          <w:t xml:space="preserve"> should be set to 2, 2 or 8, or 8.</w:t>
        </w:r>
      </w:ins>
      <w:ins w:id="501" w:author="Leo Barnes" w:date="2024-02-08T09:33:00Z">
        <w:r w:rsidRPr="00AE3765">
          <w:rPr>
            <w:highlight w:val="yellow"/>
            <w:lang w:val="en-CA"/>
          </w:rPr>
          <w:t xml:space="preserve"> Input contributions on this are welcome</w:t>
        </w:r>
      </w:ins>
      <w:ins w:id="502" w:author="Leo Barnes" w:date="2024-02-08T10:37:00Z">
        <w:r w:rsidR="00D010ED" w:rsidRPr="00AE3765">
          <w:rPr>
            <w:highlight w:val="yellow"/>
            <w:lang w:val="en-CA"/>
          </w:rPr>
          <w:t>. The justification</w:t>
        </w:r>
      </w:ins>
      <w:ins w:id="503" w:author="Leo Barnes" w:date="2024-02-08T10:38:00Z">
        <w:r w:rsidR="00D010ED" w:rsidRPr="00AE3765">
          <w:rPr>
            <w:highlight w:val="yellow"/>
            <w:lang w:val="en-CA"/>
          </w:rPr>
          <w:t>s for mandating a value of 2 was:</w:t>
        </w:r>
        <w:r w:rsidR="00D010ED" w:rsidRPr="00AE3765">
          <w:rPr>
            <w:highlight w:val="yellow"/>
            <w:lang w:val="en-CA"/>
          </w:rPr>
          <w:br/>
          <w:t xml:space="preserve">1. </w:t>
        </w:r>
        <w:r w:rsidR="00D010ED" w:rsidRPr="00314835">
          <w:rPr>
            <w:highlight w:val="yellow"/>
            <w:lang w:val="en-CA"/>
          </w:rPr>
          <w:t>A value of 8 could be confusing since that might give the impression that the 21496-1 gamma field is also 1.0, whereas a value of 2 more clearly communicates that "gamma is handled elsewhere, do nothing".</w:t>
        </w:r>
        <w:r w:rsidR="00D010ED" w:rsidRPr="00314835">
          <w:rPr>
            <w:highlight w:val="yellow"/>
            <w:lang w:val="en-CA"/>
          </w:rPr>
          <w:br/>
          <w:t xml:space="preserve">2. It would be confusing to have the color primaries be 2 but transfer characteristics </w:t>
        </w:r>
        <w:proofErr w:type="gramStart"/>
        <w:r w:rsidR="00D010ED" w:rsidRPr="00314835">
          <w:rPr>
            <w:highlight w:val="yellow"/>
            <w:lang w:val="en-CA"/>
          </w:rPr>
          <w:t>not be</w:t>
        </w:r>
        <w:proofErr w:type="gramEnd"/>
        <w:r w:rsidR="00D010ED" w:rsidRPr="00314835">
          <w:rPr>
            <w:highlight w:val="yellow"/>
            <w:lang w:val="en-CA"/>
          </w:rPr>
          <w:t xml:space="preserve"> 2.</w:t>
        </w:r>
      </w:ins>
    </w:p>
    <w:p w14:paraId="087E8B0C" w14:textId="0672828C" w:rsidR="00750258" w:rsidRPr="00AE3765" w:rsidRDefault="00750258" w:rsidP="00750258">
      <w:pPr>
        <w:rPr>
          <w:lang w:val="en-CA"/>
        </w:rPr>
      </w:pPr>
      <w:r w:rsidRPr="00AE3765">
        <w:rPr>
          <w:lang w:val="en-CA"/>
        </w:rPr>
        <w:t xml:space="preserve">A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derived item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79A8F1DF" w14:textId="47601D1E" w:rsidR="00750258" w:rsidRPr="00AE3765" w:rsidRDefault="00750258" w:rsidP="00750258">
      <w:pPr>
        <w:rPr>
          <w:lang w:val="en-CA"/>
        </w:rPr>
      </w:pPr>
      <w:r w:rsidRPr="00AE3765">
        <w:rPr>
          <w:lang w:val="en-CA"/>
        </w:rPr>
        <w:t xml:space="preserve">When a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derived item is the input to another derived item, that derived item shall treat the reconstructed image </w:t>
      </w:r>
      <w:r w:rsidR="005D23EE" w:rsidRPr="00AE3765">
        <w:rPr>
          <w:lang w:val="en-CA"/>
        </w:rPr>
        <w:t xml:space="preserve">of the </w:t>
      </w:r>
      <w:r w:rsidR="005D23EE" w:rsidRPr="00AE3765">
        <w:rPr>
          <w:rStyle w:val="codeZchn"/>
        </w:rPr>
        <w:t>'tmap'</w:t>
      </w:r>
      <w:r w:rsidR="005D23EE" w:rsidRPr="00AE3765">
        <w:rPr>
          <w:lang w:val="en-CA"/>
        </w:rPr>
        <w:t xml:space="preserve"> derived item </w:t>
      </w:r>
      <w:r w:rsidRPr="00AE3765">
        <w:rPr>
          <w:lang w:val="en-CA"/>
        </w:rPr>
        <w:t xml:space="preserve">as if the gain map has been fully applied and has the colour properties of the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w:t>
      </w:r>
      <w:r w:rsidR="00FB283D" w:rsidRPr="00AE3765">
        <w:rPr>
          <w:lang w:val="en-CA"/>
        </w:rPr>
        <w:t>item property</w:t>
      </w:r>
      <w:r w:rsidRPr="00AE3765">
        <w:rPr>
          <w:lang w:val="en-CA"/>
        </w:rPr>
        <w:t xml:space="preserve"> associated with the </w:t>
      </w:r>
      <w:r w:rsidR="005D23EE" w:rsidRPr="00AE3765">
        <w:rPr>
          <w:rStyle w:val="codeZchn"/>
        </w:rPr>
        <w:t>'</w:t>
      </w:r>
      <w:r w:rsidRPr="00AE3765">
        <w:rPr>
          <w:rStyle w:val="codeZchn"/>
        </w:rPr>
        <w:t>tmap</w:t>
      </w:r>
      <w:r w:rsidR="005D23EE" w:rsidRPr="00AE3765">
        <w:rPr>
          <w:rStyle w:val="codeZchn"/>
        </w:rPr>
        <w:t>'</w:t>
      </w:r>
      <w:r w:rsidRPr="00AE3765">
        <w:rPr>
          <w:lang w:val="en-CA"/>
        </w:rPr>
        <w:t xml:space="preserve"> </w:t>
      </w:r>
      <w:r w:rsidR="005D23EE" w:rsidRPr="00AE3765">
        <w:rPr>
          <w:lang w:val="en-CA"/>
        </w:rPr>
        <w:t xml:space="preserve">derived </w:t>
      </w:r>
      <w:r w:rsidRPr="00AE3765">
        <w:rPr>
          <w:lang w:val="en-CA"/>
        </w:rPr>
        <w:t>item.</w:t>
      </w:r>
    </w:p>
    <w:p w14:paraId="6153DFC9" w14:textId="4C3B353A" w:rsidR="00750258" w:rsidRPr="00AE3765" w:rsidRDefault="00750258" w:rsidP="00750258">
      <w:pPr>
        <w:rPr>
          <w:lang w:val="en-CA"/>
        </w:rPr>
      </w:pPr>
      <w:r w:rsidRPr="00AE3765">
        <w:rPr>
          <w:lang w:val="en-CA"/>
        </w:rPr>
        <w:t xml:space="preserve">The base input image and the </w:t>
      </w:r>
      <w:r w:rsidR="005D23EE" w:rsidRPr="00AE3765">
        <w:rPr>
          <w:rStyle w:val="codeZchn"/>
        </w:rPr>
        <w:t>'</w:t>
      </w:r>
      <w:r w:rsidRPr="00AE3765">
        <w:rPr>
          <w:rStyle w:val="codeZchn"/>
        </w:rPr>
        <w:t>tmap</w:t>
      </w:r>
      <w:r w:rsidR="005D23EE" w:rsidRPr="00AE3765">
        <w:rPr>
          <w:rStyle w:val="codeZchn"/>
        </w:rPr>
        <w:t>'</w:t>
      </w:r>
      <w:r w:rsidRPr="00AE3765">
        <w:rPr>
          <w:lang w:val="en-CA"/>
        </w:rPr>
        <w:t xml:space="preserve"> derived item should be associated with </w:t>
      </w:r>
      <w:r w:rsidR="005D23EE" w:rsidRPr="00AE3765">
        <w:rPr>
          <w:rStyle w:val="codeZchn"/>
        </w:rPr>
        <w:t>'</w:t>
      </w:r>
      <w:r w:rsidRPr="00AE3765">
        <w:rPr>
          <w:rStyle w:val="codeZchn"/>
        </w:rPr>
        <w:t>clli</w:t>
      </w:r>
      <w:r w:rsidR="005D23EE" w:rsidRPr="00AE3765">
        <w:rPr>
          <w:rStyle w:val="codeZchn"/>
        </w:rPr>
        <w:t>'</w:t>
      </w:r>
      <w:r w:rsidRPr="00AE3765">
        <w:rPr>
          <w:lang w:val="en-CA"/>
        </w:rPr>
        <w:t xml:space="preserve"> item properties as appropriate to further document the optimal viewing conditions of each representation.</w:t>
      </w:r>
    </w:p>
    <w:p w14:paraId="69BD11E3" w14:textId="3F112758" w:rsidR="00750258" w:rsidRPr="00AE3765" w:rsidRDefault="00750258" w:rsidP="00750258">
      <w:pPr>
        <w:rPr>
          <w:lang w:val="en-CA" w:eastAsia="ja-JP"/>
        </w:rPr>
      </w:pPr>
      <w:r w:rsidRPr="00AE3765">
        <w:rPr>
          <w:lang w:val="en-CA" w:eastAsia="ja-JP"/>
        </w:rPr>
        <w:t xml:space="preserve">A </w:t>
      </w:r>
      <w:r w:rsidR="005D23EE" w:rsidRPr="00AE3765">
        <w:rPr>
          <w:rStyle w:val="codeZchn"/>
        </w:rPr>
        <w:t>'</w:t>
      </w:r>
      <w:r w:rsidRPr="00AE3765">
        <w:rPr>
          <w:rStyle w:val="codeZchn"/>
        </w:rPr>
        <w:t>tmap</w:t>
      </w:r>
      <w:r w:rsidR="005D23EE" w:rsidRPr="00AE3765">
        <w:rPr>
          <w:rStyle w:val="codeZchn"/>
        </w:rPr>
        <w:t>'</w:t>
      </w:r>
      <w:r w:rsidRPr="00AE3765">
        <w:rPr>
          <w:lang w:val="en-CA" w:eastAsia="ja-JP"/>
        </w:rPr>
        <w:t xml:space="preserve"> derived item should be associated with a </w:t>
      </w:r>
      <w:r w:rsidRPr="00AE3765">
        <w:rPr>
          <w:rStyle w:val="codeZchn"/>
        </w:rPr>
        <w:t>PixelInformationProperty</w:t>
      </w:r>
      <w:r w:rsidRPr="00AE3765">
        <w:rPr>
          <w:lang w:val="en-CA" w:eastAsia="ja-JP"/>
        </w:rPr>
        <w:t xml:space="preserve"> item property. This property provides a hint to decoders on the approximate amount of colour resolution available after fully applying the gain map.</w:t>
      </w:r>
    </w:p>
    <w:p w14:paraId="15641293" w14:textId="276E5570" w:rsidR="00750258" w:rsidRPr="00AE3765" w:rsidRDefault="00750258" w:rsidP="00750258">
      <w:pPr>
        <w:rPr>
          <w:ins w:id="504" w:author="Leo Barnes" w:date="2024-02-08T09:23:00Z"/>
          <w:lang w:val="en-CA" w:eastAsia="ja-JP"/>
        </w:rPr>
      </w:pPr>
      <w:r w:rsidRPr="00AE3765">
        <w:rPr>
          <w:lang w:val="en-CA" w:eastAsia="ja-JP"/>
        </w:rPr>
        <w:t xml:space="preserve">The number of channels in the gain map input item may be different than the number of channels in the </w:t>
      </w:r>
      <w:r w:rsidRPr="00AE3765">
        <w:rPr>
          <w:rStyle w:val="codeZchn"/>
        </w:rPr>
        <w:t>channels</w:t>
      </w:r>
      <w:r w:rsidRPr="00AE3765">
        <w:rPr>
          <w:lang w:val="en-CA" w:eastAsia="ja-JP"/>
        </w:rPr>
        <w:t xml:space="preserve"> field in the body</w:t>
      </w:r>
      <w:r w:rsidR="005D23EE" w:rsidRPr="00AE3765">
        <w:rPr>
          <w:lang w:val="en-CA" w:eastAsia="ja-JP"/>
        </w:rPr>
        <w:t xml:space="preserve"> of the </w:t>
      </w:r>
      <w:r w:rsidR="005D23EE" w:rsidRPr="00AE3765">
        <w:rPr>
          <w:rStyle w:val="codeZchn"/>
        </w:rPr>
        <w:t>'tmap'</w:t>
      </w:r>
      <w:r w:rsidR="005D23EE" w:rsidRPr="00AE3765">
        <w:rPr>
          <w:lang w:val="en-CA"/>
        </w:rPr>
        <w:t xml:space="preserve"> derived item</w:t>
      </w:r>
      <w:r w:rsidRPr="00AE3765">
        <w:rPr>
          <w:lang w:val="en-CA" w:eastAsia="ja-JP"/>
        </w:rPr>
        <w:t xml:space="preserve">. If the gain map input item is single channel while the </w:t>
      </w:r>
      <w:r w:rsidRPr="00AE3765">
        <w:rPr>
          <w:rStyle w:val="codeZchn"/>
        </w:rPr>
        <w:t>channels</w:t>
      </w:r>
      <w:r w:rsidRPr="00AE3765">
        <w:rPr>
          <w:lang w:val="en-CA" w:eastAsia="ja-JP"/>
        </w:rPr>
        <w:t xml:space="preserve"> field is multi-channel, the gain map input item shall be treated as if it has three </w:t>
      </w:r>
      <w:r w:rsidRPr="00AE3765">
        <w:rPr>
          <w:lang w:val="en-CA" w:eastAsia="ja-JP"/>
        </w:rPr>
        <w:lastRenderedPageBreak/>
        <w:t xml:space="preserve">identical colour channels. If the gain map input item is multi-channel while the </w:t>
      </w:r>
      <w:r w:rsidRPr="00AE3765">
        <w:rPr>
          <w:rStyle w:val="codeZchn"/>
        </w:rPr>
        <w:t>channels</w:t>
      </w:r>
      <w:r w:rsidRPr="00AE3765">
        <w:rPr>
          <w:lang w:val="en-CA" w:eastAsia="ja-JP"/>
        </w:rPr>
        <w:t xml:space="preserve"> field is single channel, the </w:t>
      </w:r>
      <w:r w:rsidRPr="00AE3765">
        <w:rPr>
          <w:rStyle w:val="codeZchn"/>
        </w:rPr>
        <w:t>channels</w:t>
      </w:r>
      <w:r w:rsidRPr="00AE3765">
        <w:rPr>
          <w:lang w:val="en-CA" w:eastAsia="ja-JP"/>
        </w:rPr>
        <w:t xml:space="preserve"> field shall be treated as if it is multi-channel with identical values for all channels.</w:t>
      </w:r>
    </w:p>
    <w:p w14:paraId="45D10CD3" w14:textId="77777777" w:rsidR="00A47D6F" w:rsidRPr="00AE3765" w:rsidRDefault="00A47D6F" w:rsidP="00A47D6F">
      <w:pPr>
        <w:rPr>
          <w:ins w:id="505" w:author="Leo Barnes" w:date="2024-02-08T09:23:00Z"/>
          <w:lang w:val="en-CA"/>
        </w:rPr>
      </w:pPr>
      <w:ins w:id="506" w:author="Leo Barnes" w:date="2024-02-08T09:23:00Z">
        <w:r w:rsidRPr="00AE3765">
          <w:rPr>
            <w:lang w:val="en-CA"/>
          </w:rPr>
          <w:t xml:space="preserve">The gain map input image should be marked as hidden by setting (flags &amp; 1) equal to 0 in its </w:t>
        </w:r>
        <w:r w:rsidRPr="00AE3765">
          <w:rPr>
            <w:rStyle w:val="codeZchn"/>
          </w:rPr>
          <w:t>infe</w:t>
        </w:r>
        <w:r w:rsidRPr="00AE3765">
          <w:rPr>
            <w:lang w:val="en-CA"/>
          </w:rPr>
          <w:t xml:space="preserve"> entry.</w:t>
        </w:r>
      </w:ins>
    </w:p>
    <w:p w14:paraId="43E15A9A" w14:textId="0A2D8592" w:rsidR="00A47D6F" w:rsidRPr="00AE3765" w:rsidDel="00A47D6F" w:rsidRDefault="00A47D6F" w:rsidP="00750258">
      <w:pPr>
        <w:rPr>
          <w:del w:id="507" w:author="Leo Barnes" w:date="2024-02-08T09:23:00Z"/>
          <w:lang w:val="en-CA"/>
        </w:rPr>
      </w:pPr>
    </w:p>
    <w:p w14:paraId="3B295477" w14:textId="7D4A2C2A" w:rsidR="00750258" w:rsidRPr="00AE3765" w:rsidDel="00A47D6F" w:rsidRDefault="00750258" w:rsidP="00750258">
      <w:pPr>
        <w:pStyle w:val="Note"/>
        <w:rPr>
          <w:del w:id="508" w:author="Leo Barnes" w:date="2024-02-08T09:23:00Z"/>
          <w:lang w:val="en-CA"/>
        </w:rPr>
      </w:pPr>
      <w:del w:id="509" w:author="Leo Barnes" w:date="2024-02-08T09:23:00Z">
        <w:r w:rsidRPr="00AE3765" w:rsidDel="00A47D6F">
          <w:rPr>
            <w:lang w:val="en-CA"/>
          </w:rPr>
          <w:delText xml:space="preserve">NOTE 1: The gain map input image should be marked as hidden by setting (flags &amp; 1) equal to 0 in its </w:delText>
        </w:r>
        <w:r w:rsidRPr="00AE3765" w:rsidDel="00A47D6F">
          <w:rPr>
            <w:rStyle w:val="codeZchn"/>
          </w:rPr>
          <w:delText>infe</w:delText>
        </w:r>
        <w:r w:rsidRPr="00AE3765" w:rsidDel="00A47D6F">
          <w:rPr>
            <w:lang w:val="en-CA"/>
          </w:rPr>
          <w:delText xml:space="preserve"> entry.</w:delText>
        </w:r>
      </w:del>
    </w:p>
    <w:p w14:paraId="3B9A2283" w14:textId="23660AF3" w:rsidR="00750258" w:rsidRPr="00AE3765" w:rsidRDefault="00750258" w:rsidP="00750258">
      <w:pPr>
        <w:pStyle w:val="Note"/>
        <w:rPr>
          <w:lang w:val="en-CA"/>
        </w:rPr>
      </w:pPr>
      <w:r w:rsidRPr="00AE3765">
        <w:rPr>
          <w:lang w:val="en-CA"/>
        </w:rPr>
        <w:t>NOTE</w:t>
      </w:r>
      <w:del w:id="510" w:author="Leo Barnes" w:date="2024-02-08T09:23:00Z">
        <w:r w:rsidRPr="00AE3765" w:rsidDel="00A47D6F">
          <w:rPr>
            <w:lang w:val="en-CA"/>
          </w:rPr>
          <w:delText xml:space="preserve"> 2</w:delText>
        </w:r>
      </w:del>
      <w:r w:rsidRPr="00AE3765">
        <w:rPr>
          <w:lang w:val="en-CA"/>
        </w:rPr>
        <w:t xml:space="preserve">: Backwards compatibility with parsers that do not support the </w:t>
      </w:r>
      <w:r w:rsidR="00801F13" w:rsidRPr="00314835">
        <w:rPr>
          <w:lang w:val="en-CA"/>
        </w:rPr>
        <w:t>tone-map</w:t>
      </w:r>
      <w:r w:rsidRPr="00AE3765">
        <w:rPr>
          <w:lang w:val="en-CA"/>
        </w:rPr>
        <w:t xml:space="preserve"> derivation </w:t>
      </w:r>
      <w:r w:rsidR="00801F13" w:rsidRPr="00AE3765">
        <w:rPr>
          <w:lang w:val="en-CA"/>
        </w:rPr>
        <w:t>can</w:t>
      </w:r>
      <w:r w:rsidRPr="00AE3765">
        <w:rPr>
          <w:lang w:val="en-CA"/>
        </w:rPr>
        <w:t xml:space="preserve"> be achieved by placing the base input image item and the </w:t>
      </w:r>
      <w:r w:rsidR="00801F13" w:rsidRPr="00AE3765">
        <w:rPr>
          <w:rStyle w:val="codeZchn"/>
        </w:rPr>
        <w:t>'</w:t>
      </w:r>
      <w:r w:rsidRPr="00AE3765">
        <w:rPr>
          <w:rStyle w:val="codeZchn"/>
        </w:rPr>
        <w:t>tmap</w:t>
      </w:r>
      <w:r w:rsidR="00801F13" w:rsidRPr="00AE3765">
        <w:rPr>
          <w:rStyle w:val="codeZchn"/>
        </w:rPr>
        <w:t>'</w:t>
      </w:r>
      <w:r w:rsidRPr="00AE3765">
        <w:rPr>
          <w:lang w:val="en-CA"/>
        </w:rPr>
        <w:t xml:space="preserve"> </w:t>
      </w:r>
      <w:r w:rsidR="00801F13" w:rsidRPr="00AE3765">
        <w:rPr>
          <w:lang w:val="en-CA"/>
        </w:rPr>
        <w:t>derived</w:t>
      </w:r>
      <w:r w:rsidRPr="00AE3765">
        <w:rPr>
          <w:lang w:val="en-CA"/>
        </w:rPr>
        <w:t xml:space="preserve"> item in an </w:t>
      </w:r>
      <w:r w:rsidR="00801F13" w:rsidRPr="00AE3765">
        <w:rPr>
          <w:rStyle w:val="codeZchn"/>
        </w:rPr>
        <w:t>'</w:t>
      </w:r>
      <w:r w:rsidRPr="00AE3765">
        <w:rPr>
          <w:rStyle w:val="codeZchn"/>
        </w:rPr>
        <w:t>altr</w:t>
      </w:r>
      <w:r w:rsidR="00801F13" w:rsidRPr="00AE3765">
        <w:rPr>
          <w:rStyle w:val="codeZchn"/>
        </w:rPr>
        <w:t>'</w:t>
      </w:r>
      <w:r w:rsidRPr="00AE3765">
        <w:rPr>
          <w:lang w:val="en-CA"/>
        </w:rPr>
        <w:t xml:space="preserve"> entity group.</w:t>
      </w:r>
    </w:p>
    <w:p w14:paraId="232AC7CB" w14:textId="70DE845D" w:rsidR="00750258" w:rsidRPr="00AE3765" w:rsidRDefault="00750258" w:rsidP="00260458">
      <w:pPr>
        <w:pStyle w:val="Heading3"/>
        <w:numPr>
          <w:ilvl w:val="4"/>
          <w:numId w:val="27"/>
        </w:numPr>
        <w:spacing w:after="0"/>
        <w:rPr>
          <w:lang w:val="en-CA"/>
        </w:rPr>
      </w:pPr>
      <w:bookmarkStart w:id="511" w:name="_Toc149827137"/>
      <w:bookmarkStart w:id="512" w:name="_Toc158738734"/>
      <w:r w:rsidRPr="00AE3765">
        <w:rPr>
          <w:lang w:val="en-CA"/>
        </w:rPr>
        <w:t>Syntax</w:t>
      </w:r>
      <w:bookmarkEnd w:id="511"/>
      <w:bookmarkEnd w:id="512"/>
    </w:p>
    <w:p w14:paraId="3B3F862C" w14:textId="77777777" w:rsidR="00750258" w:rsidRPr="00AE3765" w:rsidRDefault="00750258" w:rsidP="002C0C4A">
      <w:pPr>
        <w:pStyle w:val="code0"/>
      </w:pPr>
      <w:r w:rsidRPr="00AE3765">
        <w:t>struct SignedRational {</w:t>
      </w:r>
      <w:r w:rsidRPr="00AE3765">
        <w:br/>
      </w:r>
      <w:r w:rsidRPr="00AE3765">
        <w:tab/>
        <w:t>signed int(32) numerator;</w:t>
      </w:r>
      <w:r w:rsidRPr="00AE3765">
        <w:br/>
      </w:r>
      <w:r w:rsidRPr="00AE3765">
        <w:tab/>
        <w:t>unsigned int(32) denominator;</w:t>
      </w:r>
      <w:r w:rsidRPr="00AE3765">
        <w:br/>
        <w:t>}</w:t>
      </w:r>
    </w:p>
    <w:p w14:paraId="0F0B0E25" w14:textId="77777777" w:rsidR="00750258" w:rsidRPr="00AE3765" w:rsidRDefault="00750258" w:rsidP="002C0C4A">
      <w:pPr>
        <w:pStyle w:val="code0"/>
      </w:pPr>
      <w:r w:rsidRPr="00AE3765">
        <w:t>struct UnsignedRational {</w:t>
      </w:r>
      <w:r w:rsidRPr="00AE3765">
        <w:br/>
      </w:r>
      <w:r w:rsidRPr="00AE3765">
        <w:tab/>
        <w:t>unsigned int(32) numerator;</w:t>
      </w:r>
      <w:r w:rsidRPr="00AE3765">
        <w:br/>
      </w:r>
      <w:r w:rsidRPr="00AE3765">
        <w:tab/>
        <w:t>unsigned int(32) denominator;</w:t>
      </w:r>
      <w:r w:rsidRPr="00AE3765">
        <w:br/>
        <w:t>}</w:t>
      </w:r>
    </w:p>
    <w:p w14:paraId="362A51D9" w14:textId="77777777" w:rsidR="00750258" w:rsidRPr="00AE3765" w:rsidRDefault="00750258" w:rsidP="002C0C4A">
      <w:pPr>
        <w:pStyle w:val="code0"/>
      </w:pPr>
      <w:r w:rsidRPr="00AE3765">
        <w:t>struct ToneMapChannelCommonDenominator {</w:t>
      </w:r>
      <w:r w:rsidRPr="00AE3765">
        <w:br/>
      </w:r>
      <w:r w:rsidRPr="00AE3765">
        <w:tab/>
        <w:t>int(32) gain_map_min_numerator;</w:t>
      </w:r>
      <w:r w:rsidRPr="00AE3765">
        <w:br/>
      </w:r>
      <w:r w:rsidRPr="00AE3765">
        <w:tab/>
        <w:t>int(32) gain_map_max_numerator;</w:t>
      </w:r>
      <w:r w:rsidRPr="00AE3765">
        <w:br/>
      </w:r>
      <w:r w:rsidRPr="00AE3765">
        <w:tab/>
        <w:t>unsigned int(32) gamma_numerator;</w:t>
      </w:r>
      <w:r w:rsidRPr="00AE3765">
        <w:br/>
      </w:r>
      <w:r w:rsidRPr="00AE3765">
        <w:tab/>
        <w:t>int(32) base_offset_numerator;</w:t>
      </w:r>
      <w:r w:rsidRPr="00AE3765">
        <w:br/>
      </w:r>
      <w:r w:rsidRPr="00AE3765">
        <w:tab/>
        <w:t>int(32) alternate_offset_numerator;</w:t>
      </w:r>
      <w:r w:rsidRPr="00AE3765">
        <w:br/>
        <w:t>}</w:t>
      </w:r>
    </w:p>
    <w:p w14:paraId="1092B259" w14:textId="77777777" w:rsidR="00750258" w:rsidRPr="00AE3765" w:rsidRDefault="00750258" w:rsidP="002C0C4A">
      <w:pPr>
        <w:pStyle w:val="code0"/>
      </w:pPr>
      <w:r w:rsidRPr="00AE3765">
        <w:t>struct ToneMapChannel {</w:t>
      </w:r>
      <w:r w:rsidRPr="00AE3765">
        <w:br/>
      </w:r>
      <w:r w:rsidRPr="00AE3765">
        <w:tab/>
        <w:t>SignedRational gain_map_min;</w:t>
      </w:r>
      <w:r w:rsidRPr="00AE3765">
        <w:br/>
      </w:r>
      <w:r w:rsidRPr="00AE3765">
        <w:tab/>
        <w:t>SignedRational gain_map_max;</w:t>
      </w:r>
      <w:r w:rsidRPr="00AE3765">
        <w:br/>
      </w:r>
      <w:r w:rsidRPr="00AE3765">
        <w:tab/>
        <w:t>UnsignedRational gamma;</w:t>
      </w:r>
      <w:r w:rsidRPr="00AE3765">
        <w:br/>
      </w:r>
      <w:r w:rsidRPr="00AE3765">
        <w:tab/>
        <w:t>SignedRational base_offset;</w:t>
      </w:r>
      <w:r w:rsidRPr="00AE3765">
        <w:br/>
      </w:r>
      <w:r w:rsidRPr="00AE3765">
        <w:tab/>
        <w:t>SignedRational alternate_offset;</w:t>
      </w:r>
      <w:r w:rsidRPr="00AE3765">
        <w:br/>
        <w:t>}</w:t>
      </w:r>
    </w:p>
    <w:p w14:paraId="66D0C2DE" w14:textId="4982674A" w:rsidR="00750258" w:rsidRPr="00AE3765" w:rsidRDefault="00750258" w:rsidP="002C0C4A">
      <w:pPr>
        <w:pStyle w:val="code0"/>
      </w:pPr>
      <w:r w:rsidRPr="00AE3765">
        <w:t>aligned(8) class ToneMapImage {</w:t>
      </w:r>
      <w:r w:rsidRPr="00AE3765">
        <w:br/>
      </w:r>
      <w:r w:rsidRPr="00AE3765">
        <w:tab/>
        <w:t>unsigned int(8) version = 0;</w:t>
      </w:r>
      <w:r w:rsidRPr="00AE3765">
        <w:br/>
      </w:r>
      <w:r w:rsidRPr="00AE3765">
        <w:tab/>
        <w:t>if(version == 0) {</w:t>
      </w:r>
      <w:r w:rsidRPr="00AE3765">
        <w:br/>
      </w:r>
      <w:r w:rsidRPr="00AE3765">
        <w:tab/>
      </w:r>
      <w:r w:rsidRPr="00AE3765">
        <w:tab/>
        <w:t>unsigned int(8) flags;</w:t>
      </w:r>
      <w:r w:rsidRPr="00AE3765">
        <w:br/>
      </w:r>
      <w:r w:rsidRPr="00AE3765">
        <w:tab/>
      </w:r>
      <w:r w:rsidRPr="00AE3765">
        <w:tab/>
        <w:t>// temp/nonparsable variable</w:t>
      </w:r>
      <w:r w:rsidRPr="00AE3765">
        <w:br/>
      </w:r>
      <w:r w:rsidRPr="00AE3765">
        <w:tab/>
      </w:r>
      <w:r w:rsidRPr="00AE3765">
        <w:tab/>
        <w:t>int channel_count = (flags &amp; 1)*2 + 1;</w:t>
      </w:r>
      <w:r w:rsidRPr="00AE3765">
        <w:br/>
      </w:r>
      <w:r w:rsidRPr="00AE3765">
        <w:tab/>
      </w:r>
      <w:r w:rsidRPr="00AE3765">
        <w:tab/>
        <w:t>Boolean use_base_colour_space = (flags &amp; 2) != 0;</w:t>
      </w:r>
      <w:del w:id="513" w:author="Leo Barnes" w:date="2024-02-08T09:24:00Z">
        <w:r w:rsidRPr="00AE3765" w:rsidDel="00A47D6F">
          <w:br/>
        </w:r>
        <w:r w:rsidRPr="00AE3765" w:rsidDel="00A47D6F">
          <w:tab/>
        </w:r>
        <w:r w:rsidRPr="00AE3765" w:rsidDel="00A47D6F">
          <w:tab/>
          <w:delText>Boolean backward_direction = (flags &amp; 4) != 0;</w:delText>
        </w:r>
      </w:del>
      <w:r w:rsidRPr="00AE3765">
        <w:br/>
      </w:r>
      <w:r w:rsidRPr="00AE3765">
        <w:tab/>
      </w:r>
      <w:r w:rsidRPr="00AE3765">
        <w:tab/>
        <w:t xml:space="preserve">Boolean use_common_denominator = (flags &amp; </w:t>
      </w:r>
      <w:ins w:id="514" w:author="Leo Barnes" w:date="2024-02-08T09:24:00Z">
        <w:r w:rsidR="00A47D6F" w:rsidRPr="00AE3765">
          <w:t>4</w:t>
        </w:r>
      </w:ins>
      <w:del w:id="515" w:author="Leo Barnes" w:date="2024-02-08T09:24:00Z">
        <w:r w:rsidRPr="00AE3765" w:rsidDel="00A47D6F">
          <w:delText>8</w:delText>
        </w:r>
      </w:del>
      <w:r w:rsidRPr="00AE3765">
        <w:t>) != 0;</w:t>
      </w:r>
      <w:r w:rsidRPr="00AE3765">
        <w:br/>
      </w:r>
      <w:r w:rsidRPr="00AE3765">
        <w:tab/>
      </w:r>
      <w:r w:rsidRPr="00AE3765">
        <w:tab/>
        <w:t>if (use_common_denominator) {</w:t>
      </w:r>
      <w:r w:rsidRPr="00AE3765">
        <w:br/>
      </w:r>
      <w:r w:rsidRPr="00AE3765">
        <w:tab/>
      </w:r>
      <w:r w:rsidRPr="00AE3765">
        <w:tab/>
      </w:r>
      <w:r w:rsidRPr="00AE3765">
        <w:tab/>
        <w:t>unsigned int(32) common_denominator;</w:t>
      </w:r>
      <w:r w:rsidRPr="00AE3765">
        <w:br/>
      </w:r>
      <w:r w:rsidRPr="00AE3765">
        <w:tab/>
      </w:r>
      <w:r w:rsidRPr="00AE3765">
        <w:tab/>
      </w:r>
      <w:r w:rsidRPr="00AE3765">
        <w:tab/>
        <w:t>unsigned int(32) base_hdr_headroom_numerator;</w:t>
      </w:r>
      <w:r w:rsidRPr="00AE3765">
        <w:br/>
      </w:r>
      <w:r w:rsidRPr="00AE3765">
        <w:tab/>
      </w:r>
      <w:r w:rsidRPr="00AE3765">
        <w:tab/>
      </w:r>
      <w:r w:rsidRPr="00AE3765">
        <w:tab/>
        <w:t>unsigned int(32) alternate_hdr_headroom_numerator;</w:t>
      </w:r>
      <w:r w:rsidRPr="00AE3765">
        <w:br/>
      </w:r>
      <w:r w:rsidRPr="00AE3765">
        <w:tab/>
      </w:r>
      <w:r w:rsidRPr="00AE3765">
        <w:tab/>
      </w:r>
      <w:r w:rsidRPr="00AE3765">
        <w:tab/>
        <w:t>ToneMapChannelCommonDenominator channels[channel_count];</w:t>
      </w:r>
      <w:r w:rsidRPr="00AE3765">
        <w:br/>
      </w:r>
      <w:r w:rsidRPr="00AE3765">
        <w:tab/>
      </w:r>
      <w:r w:rsidRPr="00AE3765">
        <w:tab/>
        <w:t>}</w:t>
      </w:r>
      <w:r w:rsidRPr="00AE3765">
        <w:br/>
      </w:r>
      <w:r w:rsidRPr="00AE3765">
        <w:tab/>
      </w:r>
      <w:r w:rsidRPr="00AE3765">
        <w:tab/>
        <w:t>else {</w:t>
      </w:r>
      <w:r w:rsidRPr="00AE3765">
        <w:br/>
      </w:r>
      <w:r w:rsidRPr="00AE3765">
        <w:tab/>
      </w:r>
      <w:r w:rsidRPr="00AE3765">
        <w:tab/>
      </w:r>
      <w:r w:rsidRPr="00AE3765">
        <w:tab/>
        <w:t>UnsignedRational base_hdr_headroom;</w:t>
      </w:r>
      <w:r w:rsidRPr="00AE3765">
        <w:br/>
      </w:r>
      <w:r w:rsidRPr="00AE3765">
        <w:tab/>
      </w:r>
      <w:r w:rsidRPr="00AE3765">
        <w:tab/>
      </w:r>
      <w:r w:rsidRPr="00AE3765">
        <w:tab/>
        <w:t>UnsignedRational alternate_hdr_headroom;</w:t>
      </w:r>
      <w:r w:rsidRPr="00AE3765">
        <w:br/>
      </w:r>
      <w:r w:rsidRPr="00AE3765">
        <w:tab/>
      </w:r>
      <w:r w:rsidRPr="00AE3765">
        <w:tab/>
      </w:r>
      <w:r w:rsidRPr="00AE3765">
        <w:tab/>
        <w:t>ToneMapChannel channels[channel_count];</w:t>
      </w:r>
      <w:r w:rsidRPr="00AE3765">
        <w:br/>
      </w:r>
      <w:r w:rsidRPr="00AE3765">
        <w:tab/>
      </w:r>
      <w:r w:rsidRPr="00AE3765">
        <w:tab/>
        <w:t>}</w:t>
      </w:r>
      <w:r w:rsidRPr="00AE3765">
        <w:br/>
      </w:r>
      <w:r w:rsidRPr="00AE3765">
        <w:tab/>
        <w:t>}</w:t>
      </w:r>
      <w:r w:rsidRPr="00AE3765">
        <w:br/>
        <w:t>}</w:t>
      </w:r>
    </w:p>
    <w:p w14:paraId="71D0A3E0" w14:textId="5D69FC0A" w:rsidR="00750258" w:rsidRPr="00AE3765" w:rsidRDefault="00750258" w:rsidP="00260458">
      <w:pPr>
        <w:pStyle w:val="Heading3"/>
        <w:numPr>
          <w:ilvl w:val="4"/>
          <w:numId w:val="27"/>
        </w:numPr>
        <w:rPr>
          <w:lang w:val="en-CA"/>
        </w:rPr>
      </w:pPr>
      <w:bookmarkStart w:id="516" w:name="_Toc149827138"/>
      <w:bookmarkStart w:id="517" w:name="_Toc158738735"/>
      <w:r w:rsidRPr="00AE3765">
        <w:rPr>
          <w:lang w:val="en-CA"/>
        </w:rPr>
        <w:lastRenderedPageBreak/>
        <w:t>Semantics</w:t>
      </w:r>
      <w:bookmarkEnd w:id="516"/>
      <w:bookmarkEnd w:id="517"/>
    </w:p>
    <w:p w14:paraId="6C2BB16C" w14:textId="77777777" w:rsidR="00750258" w:rsidRPr="00AE3765" w:rsidRDefault="00750258" w:rsidP="00750258">
      <w:pPr>
        <w:jc w:val="left"/>
        <w:rPr>
          <w:lang w:val="en-CA"/>
        </w:rPr>
      </w:pPr>
      <w:r w:rsidRPr="00AE3765">
        <w:rPr>
          <w:rStyle w:val="codeZchn"/>
        </w:rPr>
        <w:t>version</w:t>
      </w:r>
      <w:r w:rsidRPr="00AE3765">
        <w:rPr>
          <w:lang w:val="en-CA"/>
        </w:rPr>
        <w:t xml:space="preserve"> shall be equal to 0. Readers shall not process a </w:t>
      </w:r>
      <w:r w:rsidRPr="00AE3765">
        <w:rPr>
          <w:rStyle w:val="codeZchn"/>
        </w:rPr>
        <w:t>ToneMapImage</w:t>
      </w:r>
      <w:r w:rsidRPr="00AE3765">
        <w:rPr>
          <w:lang w:val="en-CA"/>
        </w:rPr>
        <w:t xml:space="preserve"> with an unrecognized version number.</w:t>
      </w:r>
    </w:p>
    <w:p w14:paraId="63426F66" w14:textId="77777777" w:rsidR="00750258" w:rsidRPr="00AE3765" w:rsidRDefault="00750258" w:rsidP="00750258">
      <w:pPr>
        <w:jc w:val="left"/>
        <w:rPr>
          <w:lang w:val="en-CA"/>
        </w:rPr>
      </w:pPr>
      <w:r w:rsidRPr="00AE3765">
        <w:rPr>
          <w:rStyle w:val="codeZchn"/>
        </w:rPr>
        <w:t>(flags &amp; 1)</w:t>
      </w:r>
      <w:r w:rsidRPr="00AE3765">
        <w:rPr>
          <w:lang w:val="en-CA"/>
        </w:rPr>
        <w:t xml:space="preserve"> equal to 1 specifies that the channel count of the gain map per-channel metadata is 3, while a value of 0 specifies that the channel count is 1. </w:t>
      </w:r>
    </w:p>
    <w:p w14:paraId="06B87CF1" w14:textId="77777777" w:rsidR="00750258" w:rsidRPr="00AE3765" w:rsidDel="00A47D6F" w:rsidRDefault="00750258" w:rsidP="00750258">
      <w:pPr>
        <w:jc w:val="left"/>
        <w:rPr>
          <w:del w:id="518" w:author="Leo Barnes" w:date="2024-02-08T09:24:00Z"/>
          <w:lang w:val="en-CA"/>
        </w:rPr>
      </w:pPr>
      <w:r w:rsidRPr="00AE3765">
        <w:rPr>
          <w:rStyle w:val="codeZchn"/>
        </w:rPr>
        <w:t>(flags &amp; 2)</w:t>
      </w:r>
      <w:r w:rsidRPr="00AE3765">
        <w:rPr>
          <w:lang w:val="en-CA"/>
        </w:rPr>
        <w:t xml:space="preserve"> equal to 2 specifies that the colour space of the base input shall be used as the gain map application space as described in ISO 21496-1 section 5.3.3. If not equal to 2, the colour space of the </w:t>
      </w:r>
      <w:r w:rsidRPr="00AE3765">
        <w:rPr>
          <w:rStyle w:val="codeZchn"/>
        </w:rPr>
        <w:t>'tmap'</w:t>
      </w:r>
      <w:r w:rsidRPr="00AE3765">
        <w:rPr>
          <w:lang w:val="en-CA"/>
        </w:rPr>
        <w:t xml:space="preserve"> derived item is used as the gain map application space instead.</w:t>
      </w:r>
    </w:p>
    <w:p w14:paraId="6E9DD7B4" w14:textId="5843BFDF" w:rsidR="00750258" w:rsidRPr="00AE3765" w:rsidRDefault="00750258" w:rsidP="00750258">
      <w:pPr>
        <w:jc w:val="left"/>
        <w:rPr>
          <w:lang w:val="en-CA"/>
        </w:rPr>
      </w:pPr>
      <w:del w:id="519" w:author="Leo Barnes" w:date="2024-02-08T09:24:00Z">
        <w:r w:rsidRPr="00AE3765" w:rsidDel="00A47D6F">
          <w:rPr>
            <w:rStyle w:val="codeZchn"/>
          </w:rPr>
          <w:delText>(flags &amp; 4)</w:delText>
        </w:r>
        <w:r w:rsidRPr="00AE3765" w:rsidDel="00A47D6F">
          <w:rPr>
            <w:lang w:val="en-CA"/>
          </w:rPr>
          <w:delText xml:space="preserve"> equal to 0 specifies that the gain map is an inverted gain map and shall be applied with a weighting factor of -1 as expressed in ISO 21496-1 Annex B.</w:delText>
        </w:r>
      </w:del>
    </w:p>
    <w:p w14:paraId="38691066" w14:textId="410F09FC" w:rsidR="00750258" w:rsidRPr="00AE3765" w:rsidRDefault="00750258" w:rsidP="00750258">
      <w:pPr>
        <w:jc w:val="left"/>
        <w:rPr>
          <w:lang w:val="en-CA"/>
        </w:rPr>
      </w:pPr>
      <w:r w:rsidRPr="00AE3765">
        <w:rPr>
          <w:rStyle w:val="codeZchn"/>
        </w:rPr>
        <w:t xml:space="preserve">(flags &amp; </w:t>
      </w:r>
      <w:ins w:id="520" w:author="Leo Barnes" w:date="2024-02-08T09:24:00Z">
        <w:r w:rsidR="00A47D6F" w:rsidRPr="00AE3765">
          <w:rPr>
            <w:rStyle w:val="codeZchn"/>
          </w:rPr>
          <w:t>4</w:t>
        </w:r>
      </w:ins>
      <w:del w:id="521" w:author="Leo Barnes" w:date="2024-02-08T09:24:00Z">
        <w:r w:rsidRPr="00AE3765" w:rsidDel="00A47D6F">
          <w:rPr>
            <w:rStyle w:val="codeZchn"/>
          </w:rPr>
          <w:delText>8</w:delText>
        </w:r>
      </w:del>
      <w:r w:rsidRPr="00AE3765">
        <w:rPr>
          <w:rStyle w:val="codeZchn"/>
        </w:rPr>
        <w:t>)</w:t>
      </w:r>
      <w:r w:rsidRPr="00AE3765">
        <w:rPr>
          <w:lang w:val="en-CA"/>
        </w:rPr>
        <w:t xml:space="preserve"> equal to </w:t>
      </w:r>
      <w:ins w:id="522" w:author="Leo Barnes" w:date="2024-02-08T09:24:00Z">
        <w:r w:rsidR="00A47D6F" w:rsidRPr="00AE3765">
          <w:rPr>
            <w:lang w:val="en-CA"/>
          </w:rPr>
          <w:t>4</w:t>
        </w:r>
      </w:ins>
      <w:del w:id="523" w:author="Leo Barnes" w:date="2024-02-08T09:24:00Z">
        <w:r w:rsidRPr="00AE3765" w:rsidDel="00A47D6F">
          <w:rPr>
            <w:lang w:val="en-CA"/>
          </w:rPr>
          <w:delText>8</w:delText>
        </w:r>
      </w:del>
      <w:r w:rsidRPr="00AE3765">
        <w:rPr>
          <w:lang w:val="en-CA"/>
        </w:rPr>
        <w:t xml:space="preserve"> specifies that all rational fields in the </w:t>
      </w:r>
      <w:r w:rsidRPr="00AE3765">
        <w:rPr>
          <w:rStyle w:val="codeZchn"/>
        </w:rPr>
        <w:t>'tmap'</w:t>
      </w:r>
      <w:r w:rsidRPr="00AE3765">
        <w:rPr>
          <w:lang w:val="en-CA"/>
        </w:rPr>
        <w:t xml:space="preserve"> metadata share a common denominator.</w:t>
      </w:r>
    </w:p>
    <w:p w14:paraId="31A6E435" w14:textId="77777777" w:rsidR="00750258" w:rsidRPr="00AE3765" w:rsidRDefault="00750258" w:rsidP="00750258">
      <w:pPr>
        <w:jc w:val="left"/>
        <w:rPr>
          <w:lang w:val="en-CA"/>
        </w:rPr>
      </w:pPr>
      <w:r w:rsidRPr="00AE3765">
        <w:rPr>
          <w:rStyle w:val="codeZchn"/>
        </w:rPr>
        <w:t>common_denominator</w:t>
      </w:r>
      <w:r w:rsidRPr="00AE3765">
        <w:rPr>
          <w:lang w:val="en-CA"/>
        </w:rPr>
        <w:t xml:space="preserve"> expresses a common denominator shared by all metadata fields. </w:t>
      </w:r>
      <w:r w:rsidRPr="00AE3765">
        <w:rPr>
          <w:rStyle w:val="codeZchn"/>
        </w:rPr>
        <w:t>common_denominator</w:t>
      </w:r>
      <w:r w:rsidRPr="00AE3765">
        <w:rPr>
          <w:lang w:val="en-CA"/>
        </w:rPr>
        <w:t xml:space="preserve"> shall not be 0.</w:t>
      </w:r>
    </w:p>
    <w:p w14:paraId="6A8DA635" w14:textId="77777777" w:rsidR="00750258" w:rsidRPr="00AE3765" w:rsidRDefault="00750258" w:rsidP="00750258">
      <w:pPr>
        <w:jc w:val="left"/>
        <w:rPr>
          <w:lang w:val="en-CA"/>
        </w:rPr>
      </w:pPr>
      <w:r w:rsidRPr="00AE3765">
        <w:rPr>
          <w:rStyle w:val="codeZchn"/>
        </w:rPr>
        <w:t>channels</w:t>
      </w:r>
      <w:r w:rsidRPr="00AE3765">
        <w:rPr>
          <w:lang w:val="en-CA"/>
        </w:rPr>
        <w:t xml:space="preserve"> </w:t>
      </w:r>
      <w:proofErr w:type="gramStart"/>
      <w:r w:rsidRPr="00AE3765">
        <w:rPr>
          <w:lang w:val="en-CA"/>
        </w:rPr>
        <w:t>specifies</w:t>
      </w:r>
      <w:proofErr w:type="gramEnd"/>
      <w:r w:rsidRPr="00AE3765">
        <w:rPr>
          <w:lang w:val="en-CA"/>
        </w:rPr>
        <w:t xml:space="preserve"> the per-channel metadata. If multi-channel, the order of the channels is R, G, B. </w:t>
      </w:r>
    </w:p>
    <w:p w14:paraId="572E411B" w14:textId="77777777" w:rsidR="00750258" w:rsidRPr="00AE3765" w:rsidRDefault="00750258" w:rsidP="00750258">
      <w:pPr>
        <w:rPr>
          <w:lang w:val="en-CA"/>
        </w:rPr>
      </w:pPr>
      <w:r w:rsidRPr="00AE3765">
        <w:rPr>
          <w:rStyle w:val="codeZchn"/>
        </w:rPr>
        <w:t>base_hdr_headroom_numerator</w:t>
      </w:r>
      <w:r w:rsidRPr="00AE3765">
        <w:rPr>
          <w:lang w:val="en-CA"/>
        </w:rPr>
        <w:t xml:space="preserve"> specifies the numerator of the Baseline HDR headroom (ISO 21496-1 section 5.2.9) when </w:t>
      </w:r>
      <w:r w:rsidRPr="00AE3765">
        <w:rPr>
          <w:rStyle w:val="codeZchn"/>
        </w:rPr>
        <w:t>common_denominator</w:t>
      </w:r>
      <w:r w:rsidRPr="00AE3765">
        <w:rPr>
          <w:lang w:val="en-CA"/>
        </w:rPr>
        <w:t xml:space="preserve"> is used.</w:t>
      </w:r>
    </w:p>
    <w:p w14:paraId="24847A55" w14:textId="77777777" w:rsidR="00750258" w:rsidRPr="00AE3765" w:rsidRDefault="00750258" w:rsidP="00750258">
      <w:pPr>
        <w:rPr>
          <w:lang w:val="en-CA"/>
        </w:rPr>
      </w:pPr>
      <w:r w:rsidRPr="00AE3765">
        <w:rPr>
          <w:rStyle w:val="codeZchn"/>
        </w:rPr>
        <w:t>base_hdr_headroom</w:t>
      </w:r>
      <w:r w:rsidRPr="00AE3765">
        <w:rPr>
          <w:lang w:val="en-CA"/>
        </w:rPr>
        <w:t xml:space="preserve"> specifies the numerator and denominator of the Baseline HDR headroom (ISO 21496-1 section 5.2.9) when </w:t>
      </w:r>
      <w:r w:rsidRPr="00AE3765">
        <w:rPr>
          <w:rStyle w:val="codeZchn"/>
        </w:rPr>
        <w:t>common_denominator</w:t>
      </w:r>
      <w:r w:rsidRPr="00AE3765">
        <w:rPr>
          <w:lang w:val="en-CA"/>
        </w:rPr>
        <w:t xml:space="preserve"> is not used. </w:t>
      </w:r>
      <w:r w:rsidRPr="00AE3765">
        <w:rPr>
          <w:rStyle w:val="codeZchn"/>
        </w:rPr>
        <w:t>base_hdr_headroom.denominator</w:t>
      </w:r>
      <w:r w:rsidRPr="00AE3765">
        <w:rPr>
          <w:lang w:val="en-CA"/>
        </w:rPr>
        <w:t xml:space="preserve"> shall not be 0.</w:t>
      </w:r>
    </w:p>
    <w:p w14:paraId="0955DA56" w14:textId="77777777" w:rsidR="00750258" w:rsidRPr="00AE3765" w:rsidRDefault="00750258" w:rsidP="00750258">
      <w:pPr>
        <w:rPr>
          <w:lang w:val="en-CA"/>
        </w:rPr>
      </w:pPr>
      <w:r w:rsidRPr="00AE3765">
        <w:rPr>
          <w:rStyle w:val="codeZchn"/>
        </w:rPr>
        <w:t>alternate_hdr_headroom_numerator</w:t>
      </w:r>
      <w:r w:rsidRPr="00AE3765">
        <w:rPr>
          <w:lang w:val="en-CA"/>
        </w:rPr>
        <w:t xml:space="preserve"> specifies the numerator of the Alternate HDR headroom (ISO 21496-1 section 5.2.10) when </w:t>
      </w:r>
      <w:r w:rsidRPr="00AE3765">
        <w:rPr>
          <w:rStyle w:val="codeZchn"/>
        </w:rPr>
        <w:t>common_denominator</w:t>
      </w:r>
      <w:r w:rsidRPr="00AE3765">
        <w:rPr>
          <w:lang w:val="en-CA"/>
        </w:rPr>
        <w:t xml:space="preserve"> is used.</w:t>
      </w:r>
    </w:p>
    <w:p w14:paraId="3DA5C559" w14:textId="77777777" w:rsidR="00750258" w:rsidRPr="00AE3765" w:rsidRDefault="00750258" w:rsidP="00750258">
      <w:pPr>
        <w:rPr>
          <w:lang w:val="en-CA"/>
        </w:rPr>
      </w:pPr>
      <w:r w:rsidRPr="00AE3765">
        <w:rPr>
          <w:rStyle w:val="codeZchn"/>
        </w:rPr>
        <w:t>alternate_hdr_headroom</w:t>
      </w:r>
      <w:r w:rsidRPr="00AE3765">
        <w:rPr>
          <w:lang w:val="en-CA"/>
        </w:rPr>
        <w:t xml:space="preserve"> specifies the numerator and denominator of the Alternate HDR headroom (ISO 21496-1 section 5.2.10) when </w:t>
      </w:r>
      <w:r w:rsidRPr="00AE3765">
        <w:rPr>
          <w:rStyle w:val="codeZchn"/>
        </w:rPr>
        <w:t>common_denominator</w:t>
      </w:r>
      <w:r w:rsidRPr="00AE3765">
        <w:rPr>
          <w:lang w:val="en-CA"/>
        </w:rPr>
        <w:t xml:space="preserve"> is not used.</w:t>
      </w:r>
      <w:r w:rsidRPr="00AE3765">
        <w:rPr>
          <w:rStyle w:val="codeZchn"/>
        </w:rPr>
        <w:t xml:space="preserve"> alternate_hdr_headroom.denominator</w:t>
      </w:r>
      <w:r w:rsidRPr="00AE3765">
        <w:rPr>
          <w:lang w:val="en-CA"/>
        </w:rPr>
        <w:t xml:space="preserve"> shall not be 0.</w:t>
      </w:r>
    </w:p>
    <w:p w14:paraId="1B90B256" w14:textId="77777777" w:rsidR="00750258" w:rsidRPr="00AE3765" w:rsidRDefault="00750258" w:rsidP="00750258">
      <w:pPr>
        <w:rPr>
          <w:lang w:val="en-CA"/>
        </w:rPr>
      </w:pPr>
      <w:r w:rsidRPr="00AE3765">
        <w:rPr>
          <w:rStyle w:val="codeZchn"/>
        </w:rPr>
        <w:t>gain_map_min_numerator</w:t>
      </w:r>
      <w:r w:rsidRPr="00AE3765">
        <w:rPr>
          <w:lang w:val="en-CA"/>
        </w:rPr>
        <w:t xml:space="preserve"> specifies the numerator of the Per component gain map min value (ISO 21496-1 section 5.2.4) when </w:t>
      </w:r>
      <w:r w:rsidRPr="00AE3765">
        <w:rPr>
          <w:rStyle w:val="codeZchn"/>
        </w:rPr>
        <w:t>common_denominator</w:t>
      </w:r>
      <w:r w:rsidRPr="00AE3765">
        <w:rPr>
          <w:lang w:val="en-CA"/>
        </w:rPr>
        <w:t xml:space="preserve"> is used.</w:t>
      </w:r>
    </w:p>
    <w:p w14:paraId="19166044" w14:textId="77777777" w:rsidR="00750258" w:rsidRPr="00AE3765" w:rsidRDefault="00750258" w:rsidP="00750258">
      <w:pPr>
        <w:rPr>
          <w:rStyle w:val="codeZchn"/>
        </w:rPr>
      </w:pPr>
      <w:r w:rsidRPr="00AE3765">
        <w:rPr>
          <w:rStyle w:val="codeZchn"/>
        </w:rPr>
        <w:t>gain_map_min</w:t>
      </w:r>
      <w:r w:rsidRPr="00AE3765">
        <w:rPr>
          <w:lang w:val="en-CA"/>
        </w:rPr>
        <w:t xml:space="preserve"> specifies the numerator and denominator of the Per component gain map min value (ISO 21496-1 section 5.2.4) when </w:t>
      </w:r>
      <w:r w:rsidRPr="00AE3765">
        <w:rPr>
          <w:rStyle w:val="codeZchn"/>
        </w:rPr>
        <w:t>common_denominator</w:t>
      </w:r>
      <w:r w:rsidRPr="00AE3765">
        <w:rPr>
          <w:lang w:val="en-CA"/>
        </w:rPr>
        <w:t xml:space="preserve"> is not used. </w:t>
      </w:r>
      <w:r w:rsidRPr="00AE3765">
        <w:rPr>
          <w:rStyle w:val="codeZchn"/>
        </w:rPr>
        <w:t>gain_map_min.denominator</w:t>
      </w:r>
      <w:r w:rsidRPr="00AE3765">
        <w:rPr>
          <w:lang w:val="en-CA"/>
        </w:rPr>
        <w:t xml:space="preserve"> shall not be 0.</w:t>
      </w:r>
    </w:p>
    <w:p w14:paraId="0A77CE13" w14:textId="77777777" w:rsidR="00750258" w:rsidRPr="00AE3765" w:rsidRDefault="00750258" w:rsidP="00750258">
      <w:pPr>
        <w:rPr>
          <w:lang w:val="en-CA"/>
        </w:rPr>
      </w:pPr>
      <w:r w:rsidRPr="00AE3765">
        <w:rPr>
          <w:rStyle w:val="codeZchn"/>
        </w:rPr>
        <w:t>gain_map_max_numerator</w:t>
      </w:r>
      <w:r w:rsidRPr="00AE3765">
        <w:rPr>
          <w:lang w:val="en-CA"/>
        </w:rPr>
        <w:t xml:space="preserve"> specifies the numerator of the Per component gain map max value (ISO 21496-1 section 5.2.5) when </w:t>
      </w:r>
      <w:r w:rsidRPr="00AE3765">
        <w:rPr>
          <w:rStyle w:val="codeZchn"/>
        </w:rPr>
        <w:t>common_denominator</w:t>
      </w:r>
      <w:r w:rsidRPr="00AE3765">
        <w:rPr>
          <w:lang w:val="en-CA"/>
        </w:rPr>
        <w:t xml:space="preserve"> is used.</w:t>
      </w:r>
    </w:p>
    <w:p w14:paraId="31295950" w14:textId="77777777" w:rsidR="00750258" w:rsidRPr="00AE3765" w:rsidRDefault="00750258" w:rsidP="00750258">
      <w:pPr>
        <w:jc w:val="left"/>
        <w:rPr>
          <w:lang w:val="en-CA"/>
        </w:rPr>
      </w:pPr>
      <w:r w:rsidRPr="00AE3765">
        <w:rPr>
          <w:rStyle w:val="codeZchn"/>
        </w:rPr>
        <w:t>gain_map_max</w:t>
      </w:r>
      <w:r w:rsidRPr="00AE3765">
        <w:rPr>
          <w:lang w:val="en-CA"/>
        </w:rPr>
        <w:t xml:space="preserve"> specifies the numerator and denominator of the Per component gain map max value (ISO 21496-1 section 5.2.5) when </w:t>
      </w:r>
      <w:r w:rsidRPr="00AE3765">
        <w:rPr>
          <w:rStyle w:val="codeZchn"/>
        </w:rPr>
        <w:t>common_denominator</w:t>
      </w:r>
      <w:r w:rsidRPr="00AE3765">
        <w:rPr>
          <w:lang w:val="en-CA"/>
        </w:rPr>
        <w:t xml:space="preserve"> is not used. </w:t>
      </w:r>
      <w:r w:rsidRPr="00AE3765">
        <w:rPr>
          <w:rStyle w:val="codeZchn"/>
        </w:rPr>
        <w:t>gain_map_max.denominator</w:t>
      </w:r>
      <w:r w:rsidRPr="00AE3765">
        <w:rPr>
          <w:lang w:val="en-CA"/>
        </w:rPr>
        <w:t xml:space="preserve"> shall not be 0.</w:t>
      </w:r>
    </w:p>
    <w:p w14:paraId="1A542490" w14:textId="77777777" w:rsidR="00750258" w:rsidRPr="00AE3765" w:rsidRDefault="00750258" w:rsidP="00750258">
      <w:pPr>
        <w:rPr>
          <w:lang w:val="en-CA"/>
        </w:rPr>
      </w:pPr>
      <w:r w:rsidRPr="00AE3765">
        <w:rPr>
          <w:rStyle w:val="codeZchn"/>
        </w:rPr>
        <w:t>gamma_numerator</w:t>
      </w:r>
      <w:r w:rsidRPr="00AE3765">
        <w:rPr>
          <w:lang w:val="en-CA"/>
        </w:rPr>
        <w:t xml:space="preserve"> specifies the numerator of the Per component gamma value (ISO 21496-1 section 5.2.8) when </w:t>
      </w:r>
      <w:r w:rsidRPr="00AE3765">
        <w:rPr>
          <w:rStyle w:val="codeZchn"/>
        </w:rPr>
        <w:t>common_denominator</w:t>
      </w:r>
      <w:r w:rsidRPr="00AE3765">
        <w:rPr>
          <w:lang w:val="en-CA"/>
        </w:rPr>
        <w:t xml:space="preserve"> is used.</w:t>
      </w:r>
    </w:p>
    <w:p w14:paraId="290B5B44" w14:textId="77777777" w:rsidR="00750258" w:rsidRPr="00AE3765" w:rsidRDefault="00750258" w:rsidP="00750258">
      <w:pPr>
        <w:jc w:val="left"/>
        <w:rPr>
          <w:lang w:val="en-CA"/>
        </w:rPr>
      </w:pPr>
      <w:r w:rsidRPr="00AE3765">
        <w:rPr>
          <w:rStyle w:val="codeZchn"/>
        </w:rPr>
        <w:t>gamma</w:t>
      </w:r>
      <w:r w:rsidRPr="00AE3765">
        <w:rPr>
          <w:lang w:val="en-CA"/>
        </w:rPr>
        <w:t xml:space="preserve"> specifies the numerator and denominator of the Per component gamma value (ISO 21496-1 section 5.2.8) when </w:t>
      </w:r>
      <w:r w:rsidRPr="00AE3765">
        <w:rPr>
          <w:rStyle w:val="codeZchn"/>
        </w:rPr>
        <w:t>common_denominator</w:t>
      </w:r>
      <w:r w:rsidRPr="00AE3765">
        <w:rPr>
          <w:lang w:val="en-CA"/>
        </w:rPr>
        <w:t xml:space="preserve"> is not used. </w:t>
      </w:r>
      <w:r w:rsidRPr="00AE3765">
        <w:rPr>
          <w:rStyle w:val="codeZchn"/>
        </w:rPr>
        <w:t>gamma.denominator</w:t>
      </w:r>
      <w:r w:rsidRPr="00AE3765">
        <w:rPr>
          <w:lang w:val="en-CA"/>
        </w:rPr>
        <w:t xml:space="preserve"> shall not be 0.</w:t>
      </w:r>
    </w:p>
    <w:p w14:paraId="33B906F6" w14:textId="77777777" w:rsidR="00750258" w:rsidRPr="00AE3765" w:rsidRDefault="00750258" w:rsidP="00750258">
      <w:pPr>
        <w:rPr>
          <w:lang w:val="en-CA"/>
        </w:rPr>
      </w:pPr>
      <w:r w:rsidRPr="00AE3765">
        <w:rPr>
          <w:rStyle w:val="codeZchn"/>
        </w:rPr>
        <w:lastRenderedPageBreak/>
        <w:t>base_offset_numerator</w:t>
      </w:r>
      <w:r w:rsidRPr="00AE3765">
        <w:rPr>
          <w:lang w:val="en-CA"/>
        </w:rPr>
        <w:t xml:space="preserve"> specifies the numerator of the Per component baseline offset (ISO 21496-1 section 5.2.6) when </w:t>
      </w:r>
      <w:r w:rsidRPr="00AE3765">
        <w:rPr>
          <w:rStyle w:val="codeZchn"/>
        </w:rPr>
        <w:t>common_denominator</w:t>
      </w:r>
      <w:r w:rsidRPr="00AE3765">
        <w:rPr>
          <w:lang w:val="en-CA"/>
        </w:rPr>
        <w:t xml:space="preserve"> is used.</w:t>
      </w:r>
    </w:p>
    <w:p w14:paraId="5C4CDB3D" w14:textId="77777777" w:rsidR="00750258" w:rsidRPr="00AE3765" w:rsidRDefault="00750258" w:rsidP="00750258">
      <w:pPr>
        <w:jc w:val="left"/>
        <w:rPr>
          <w:lang w:val="en-CA"/>
        </w:rPr>
      </w:pPr>
      <w:r w:rsidRPr="00AE3765">
        <w:rPr>
          <w:rStyle w:val="codeZchn"/>
        </w:rPr>
        <w:t>base_offset</w:t>
      </w:r>
      <w:r w:rsidRPr="00AE3765">
        <w:rPr>
          <w:lang w:val="en-CA"/>
        </w:rPr>
        <w:t xml:space="preserve"> specifies the numerator and denominator of the Per component baseline offset (ISO 21496-1 section 5.2.6) when </w:t>
      </w:r>
      <w:r w:rsidRPr="00AE3765">
        <w:rPr>
          <w:rStyle w:val="codeZchn"/>
        </w:rPr>
        <w:t>common_denominator</w:t>
      </w:r>
      <w:r w:rsidRPr="00AE3765">
        <w:rPr>
          <w:lang w:val="en-CA"/>
        </w:rPr>
        <w:t xml:space="preserve"> is not used. </w:t>
      </w:r>
      <w:r w:rsidRPr="00AE3765">
        <w:rPr>
          <w:rStyle w:val="codeZchn"/>
        </w:rPr>
        <w:t>base_offset.denominator</w:t>
      </w:r>
      <w:r w:rsidRPr="00AE3765">
        <w:rPr>
          <w:lang w:val="en-CA"/>
        </w:rPr>
        <w:t xml:space="preserve"> shall not be 0.</w:t>
      </w:r>
    </w:p>
    <w:p w14:paraId="0B83A521" w14:textId="77777777" w:rsidR="00750258" w:rsidRPr="00AE3765" w:rsidRDefault="00750258" w:rsidP="00750258">
      <w:pPr>
        <w:rPr>
          <w:lang w:val="en-CA"/>
        </w:rPr>
      </w:pPr>
      <w:r w:rsidRPr="00AE3765">
        <w:rPr>
          <w:rStyle w:val="codeZchn"/>
        </w:rPr>
        <w:t>alternate_offset_numerator</w:t>
      </w:r>
      <w:r w:rsidRPr="00AE3765">
        <w:rPr>
          <w:lang w:val="en-CA"/>
        </w:rPr>
        <w:t xml:space="preserve"> specifies the numerator of the Per component alternate offset (ISO 21496-1 section 5.2.7) when </w:t>
      </w:r>
      <w:r w:rsidRPr="00AE3765">
        <w:rPr>
          <w:rStyle w:val="codeZchn"/>
        </w:rPr>
        <w:t>common_denominator</w:t>
      </w:r>
      <w:r w:rsidRPr="00AE3765">
        <w:rPr>
          <w:lang w:val="en-CA"/>
        </w:rPr>
        <w:t xml:space="preserve"> is used.</w:t>
      </w:r>
    </w:p>
    <w:p w14:paraId="5462A107" w14:textId="77777777" w:rsidR="00750258" w:rsidRPr="00AE3765" w:rsidRDefault="00750258" w:rsidP="00750258">
      <w:pPr>
        <w:jc w:val="left"/>
        <w:rPr>
          <w:lang w:val="en-CA"/>
        </w:rPr>
      </w:pPr>
      <w:r w:rsidRPr="00AE3765">
        <w:rPr>
          <w:rStyle w:val="codeZchn"/>
        </w:rPr>
        <w:t>alternate_offset</w:t>
      </w:r>
      <w:r w:rsidRPr="00AE3765">
        <w:rPr>
          <w:lang w:val="en-CA"/>
        </w:rPr>
        <w:t xml:space="preserve"> specifies the numerator and denominator of the Per component alternate offset (ISO 21496-1 section 5.2.7) when </w:t>
      </w:r>
      <w:r w:rsidRPr="00AE3765">
        <w:rPr>
          <w:rStyle w:val="codeZchn"/>
        </w:rPr>
        <w:t>common_denominator</w:t>
      </w:r>
      <w:r w:rsidRPr="00AE3765">
        <w:rPr>
          <w:lang w:val="en-CA"/>
        </w:rPr>
        <w:t xml:space="preserve"> is not used. </w:t>
      </w:r>
      <w:r w:rsidRPr="00AE3765">
        <w:rPr>
          <w:rStyle w:val="codeZchn"/>
        </w:rPr>
        <w:t>alternate_offset.denominator</w:t>
      </w:r>
      <w:r w:rsidRPr="00AE3765">
        <w:rPr>
          <w:lang w:val="en-CA"/>
        </w:rPr>
        <w:t xml:space="preserve"> shall not be 0.</w:t>
      </w:r>
    </w:p>
    <w:p w14:paraId="61C38BAE" w14:textId="2E7DB1C3" w:rsidR="00611698" w:rsidRPr="00314835" w:rsidRDefault="00611698" w:rsidP="003F4EB2">
      <w:pPr>
        <w:pStyle w:val="Heading1"/>
        <w:numPr>
          <w:ilvl w:val="0"/>
          <w:numId w:val="46"/>
        </w:numPr>
        <w:rPr>
          <w:ins w:id="524" w:author="Leo Barnes" w:date="2024-02-08T10:25:00Z"/>
          <w:lang w:val="en-CA"/>
        </w:rPr>
      </w:pPr>
      <w:bookmarkStart w:id="525" w:name="_Toc158738736"/>
      <w:ins w:id="526" w:author="Leo Barnes" w:date="2024-02-08T10:24:00Z">
        <w:r w:rsidRPr="00314835">
          <w:rPr>
            <w:lang w:val="en-CA"/>
          </w:rPr>
          <w:t xml:space="preserve">New </w:t>
        </w:r>
      </w:ins>
      <w:ins w:id="527" w:author="Leo Barnes" w:date="2024-02-08T10:25:00Z">
        <w:r w:rsidRPr="00314835">
          <w:rPr>
            <w:lang w:val="en-CA"/>
          </w:rPr>
          <w:t>colour format enhancement derived item</w:t>
        </w:r>
        <w:bookmarkEnd w:id="525"/>
      </w:ins>
    </w:p>
    <w:p w14:paraId="101D76E1" w14:textId="14EDAB26" w:rsidR="00611698" w:rsidRPr="00AE3765" w:rsidRDefault="00611698" w:rsidP="00611698">
      <w:pPr>
        <w:pStyle w:val="AMDInstruction"/>
        <w:rPr>
          <w:ins w:id="528" w:author="Leo Barnes" w:date="2024-02-08T10:26:00Z"/>
        </w:rPr>
      </w:pPr>
      <w:ins w:id="529" w:author="Leo Barnes" w:date="2024-02-08T10:26:00Z">
        <w:r w:rsidRPr="00AE3765">
          <w:t>Add the following new subclause after subclause 6.6.2.4:</w:t>
        </w:r>
      </w:ins>
    </w:p>
    <w:p w14:paraId="0CADD1C9" w14:textId="2A78184B" w:rsidR="00611698" w:rsidRPr="00AE3765" w:rsidRDefault="00611698" w:rsidP="00611698">
      <w:pPr>
        <w:pStyle w:val="Heading2"/>
        <w:numPr>
          <w:ilvl w:val="3"/>
          <w:numId w:val="26"/>
        </w:numPr>
        <w:rPr>
          <w:ins w:id="530" w:author="Leo Barnes" w:date="2024-02-08T10:26:00Z"/>
          <w:lang w:val="en-CA"/>
        </w:rPr>
      </w:pPr>
      <w:ins w:id="531" w:author="Leo Barnes" w:date="2024-02-08T10:27:00Z">
        <w:r w:rsidRPr="00AE3765">
          <w:rPr>
            <w:lang w:val="en-CA"/>
          </w:rPr>
          <w:t xml:space="preserve"> </w:t>
        </w:r>
      </w:ins>
      <w:bookmarkStart w:id="532" w:name="_Toc158738737"/>
      <w:ins w:id="533" w:author="Leo Barnes" w:date="2024-02-08T10:26:00Z">
        <w:r w:rsidRPr="00AE3765">
          <w:rPr>
            <w:lang w:val="en-CA"/>
          </w:rPr>
          <w:t>Colour format</w:t>
        </w:r>
        <w:del w:id="534" w:author="Miska Hannuksela 02" w:date="2024-02-08T15:41:00Z">
          <w:r w:rsidRPr="00AE3765" w:rsidDel="00F30A51">
            <w:rPr>
              <w:lang w:val="en-CA"/>
            </w:rPr>
            <w:delText>e</w:delText>
          </w:r>
        </w:del>
        <w:r w:rsidRPr="00AE3765">
          <w:rPr>
            <w:lang w:val="en-CA"/>
          </w:rPr>
          <w:t xml:space="preserve"> enhancement derivation</w:t>
        </w:r>
        <w:bookmarkEnd w:id="532"/>
      </w:ins>
    </w:p>
    <w:p w14:paraId="556A0C94" w14:textId="79E4005E" w:rsidR="00611698" w:rsidRPr="00AE3765" w:rsidRDefault="00611698" w:rsidP="00611698">
      <w:pPr>
        <w:pStyle w:val="Heading3"/>
        <w:numPr>
          <w:ilvl w:val="4"/>
          <w:numId w:val="26"/>
        </w:numPr>
        <w:rPr>
          <w:ins w:id="535" w:author="Leo Barnes" w:date="2024-02-08T10:27:00Z"/>
          <w:lang w:val="en-CA"/>
        </w:rPr>
      </w:pPr>
      <w:bookmarkStart w:id="536" w:name="_Toc158738738"/>
      <w:ins w:id="537" w:author="Leo Barnes" w:date="2024-02-08T10:27:00Z">
        <w:r w:rsidRPr="00AE3765">
          <w:rPr>
            <w:lang w:val="en-CA"/>
          </w:rPr>
          <w:t>Definition</w:t>
        </w:r>
        <w:bookmarkEnd w:id="536"/>
      </w:ins>
    </w:p>
    <w:p w14:paraId="27929EFC" w14:textId="77777777" w:rsidR="00611698" w:rsidRPr="00AE3765" w:rsidRDefault="00611698" w:rsidP="00611698">
      <w:pPr>
        <w:rPr>
          <w:ins w:id="538" w:author="Leo Barnes" w:date="2024-02-08T10:27:00Z"/>
          <w:lang w:val="en-CA"/>
        </w:rPr>
      </w:pPr>
      <w:ins w:id="539" w:author="Leo Barnes" w:date="2024-02-08T10:27:00Z">
        <w:r w:rsidRPr="00AE3765">
          <w:rPr>
            <w:lang w:val="en-CA"/>
          </w:rPr>
          <w:t xml:space="preserve">An item with an </w:t>
        </w:r>
        <w:r w:rsidRPr="00AE3765">
          <w:rPr>
            <w:rStyle w:val="codeZchn"/>
          </w:rPr>
          <w:t>item_type</w:t>
        </w:r>
        <w:r w:rsidRPr="00AE3765">
          <w:rPr>
            <w:lang w:val="en-CA"/>
          </w:rPr>
          <w:t xml:space="preserve"> value of </w:t>
        </w:r>
        <w:r w:rsidRPr="00AE3765">
          <w:rPr>
            <w:rStyle w:val="codeZchn"/>
          </w:rPr>
          <w:t>'cfen'</w:t>
        </w:r>
        <w:r w:rsidRPr="00AE3765">
          <w:rPr>
            <w:lang w:val="en-CA"/>
          </w:rPr>
          <w:t xml:space="preserve"> is a colour format enhancement derived image item whose reconstructed image is formed from one or more input images that carry components in the luma plane that are used to reconstruct a picture with an enhanced colour format.</w:t>
        </w:r>
      </w:ins>
    </w:p>
    <w:p w14:paraId="3EE9FD78" w14:textId="77777777" w:rsidR="00611698" w:rsidRPr="00AE3765" w:rsidRDefault="00611698" w:rsidP="00611698">
      <w:pPr>
        <w:rPr>
          <w:ins w:id="540" w:author="Leo Barnes" w:date="2024-02-08T10:27:00Z"/>
          <w:lang w:val="en-CA"/>
        </w:rPr>
      </w:pPr>
      <w:ins w:id="541" w:author="Leo Barnes" w:date="2024-02-08T10:27:00Z">
        <w:r w:rsidRPr="00AE3765">
          <w:rPr>
            <w:lang w:val="en-CA"/>
          </w:rPr>
          <w:t xml:space="preserve">The input images are ordered using the reference type </w:t>
        </w:r>
        <w:r w:rsidRPr="00AE3765">
          <w:rPr>
            <w:rStyle w:val="codeZchn"/>
          </w:rPr>
          <w:t>'dimg'</w:t>
        </w:r>
        <w:r w:rsidRPr="00AE3765">
          <w:rPr>
            <w:lang w:val="en-CA"/>
          </w:rPr>
          <w:t xml:space="preserve"> for this colour format enhancement derived image item within the </w:t>
        </w:r>
        <w:r w:rsidRPr="00AE3765">
          <w:rPr>
            <w:rStyle w:val="codeZchn"/>
          </w:rPr>
          <w:t>ItemReferenceBox</w:t>
        </w:r>
        <w:r w:rsidRPr="00AE3765">
          <w:rPr>
            <w:lang w:val="en-CA"/>
          </w:rPr>
          <w:t xml:space="preserve">, where the value of </w:t>
        </w:r>
        <w:r w:rsidRPr="00AE3765">
          <w:rPr>
            <w:rStyle w:val="codeZchn"/>
          </w:rPr>
          <w:t>from_item_ID</w:t>
        </w:r>
        <w:r w:rsidRPr="00AE3765">
          <w:rPr>
            <w:lang w:val="en-CA"/>
          </w:rPr>
          <w:t xml:space="preserve"> identifies the colour format enhancement derived image item, and the values of </w:t>
        </w:r>
        <w:r w:rsidRPr="00AE3765">
          <w:rPr>
            <w:rStyle w:val="codeZchn"/>
          </w:rPr>
          <w:t>to_item_ID</w:t>
        </w:r>
        <w:r w:rsidRPr="00AE3765">
          <w:rPr>
            <w:lang w:val="en-CA"/>
          </w:rPr>
          <w:t xml:space="preserve"> identify the input images. The </w:t>
        </w:r>
        <w:r w:rsidRPr="00AE3765">
          <w:rPr>
            <w:rStyle w:val="codeZchn"/>
          </w:rPr>
          <w:t>reference_count</w:t>
        </w:r>
        <w:r w:rsidRPr="00AE3765">
          <w:rPr>
            <w:lang w:val="en-CA"/>
          </w:rPr>
          <w:t xml:space="preserve"> gives the number of input image items and shall be greater or equal to one.</w:t>
        </w:r>
      </w:ins>
    </w:p>
    <w:p w14:paraId="31ADA8DB" w14:textId="77777777" w:rsidR="00611698" w:rsidRPr="00AE3765" w:rsidRDefault="00611698" w:rsidP="00E27946">
      <w:pPr>
        <w:spacing w:after="0"/>
        <w:rPr>
          <w:ins w:id="542" w:author="Leo Barnes" w:date="2024-02-08T10:27:00Z"/>
          <w:lang w:val="en-CA"/>
        </w:rPr>
      </w:pPr>
      <w:ins w:id="543" w:author="Leo Barnes" w:date="2024-02-08T10:27:00Z">
        <w:r w:rsidRPr="00AE3765">
          <w:rPr>
            <w:lang w:val="en-CA"/>
          </w:rPr>
          <w:t>The colour format enhancement derived image item shall:</w:t>
        </w:r>
      </w:ins>
    </w:p>
    <w:p w14:paraId="6E339F3D" w14:textId="3DEC8932" w:rsidR="00611698" w:rsidRDefault="00611698" w:rsidP="00611698">
      <w:pPr>
        <w:pStyle w:val="ListParagraph"/>
        <w:numPr>
          <w:ilvl w:val="0"/>
          <w:numId w:val="65"/>
        </w:numPr>
        <w:tabs>
          <w:tab w:val="clear" w:pos="403"/>
        </w:tabs>
        <w:spacing w:before="120" w:after="120" w:line="240" w:lineRule="auto"/>
        <w:contextualSpacing/>
        <w:rPr>
          <w:ins w:id="544" w:author="Dimitri Podborski" w:date="2024-02-13T22:03:00Z"/>
          <w:lang w:val="en-CA"/>
        </w:rPr>
      </w:pPr>
      <w:ins w:id="545" w:author="Leo Barnes" w:date="2024-02-08T10:27:00Z">
        <w:r w:rsidRPr="00AE3765">
          <w:rPr>
            <w:lang w:val="en-CA"/>
          </w:rPr>
          <w:t>have a Pixel Information property, an Image Spatial Extents property, and a Colour Information property</w:t>
        </w:r>
      </w:ins>
      <w:ins w:id="546" w:author="Dimitri Podborski" w:date="2024-02-13T22:08:00Z">
        <w:r w:rsidR="00AB44BD">
          <w:rPr>
            <w:lang w:val="en-CA"/>
          </w:rPr>
          <w:t xml:space="preserve"> with </w:t>
        </w:r>
        <w:r w:rsidR="00AB44BD" w:rsidRPr="00E27946">
          <w:rPr>
            <w:rStyle w:val="codeZchn"/>
          </w:rPr>
          <w:t>colour_type</w:t>
        </w:r>
        <w:r w:rsidR="00AB44BD">
          <w:rPr>
            <w:lang w:val="en-CA"/>
          </w:rPr>
          <w:t xml:space="preserve"> set to </w:t>
        </w:r>
        <w:r w:rsidR="00AB44BD" w:rsidRPr="00E27946">
          <w:rPr>
            <w:rStyle w:val="codeZchn"/>
          </w:rPr>
          <w:t>'nclx'</w:t>
        </w:r>
      </w:ins>
      <w:ins w:id="547" w:author="Leo Barnes" w:date="2024-02-08T10:27:00Z">
        <w:r w:rsidRPr="00AE3765">
          <w:rPr>
            <w:lang w:val="en-CA"/>
          </w:rPr>
          <w:t>.</w:t>
        </w:r>
      </w:ins>
    </w:p>
    <w:p w14:paraId="4494EB71" w14:textId="44065E5B" w:rsidR="00433FEC" w:rsidRPr="00AE3765" w:rsidRDefault="00433FEC" w:rsidP="00E27946">
      <w:pPr>
        <w:pStyle w:val="Note"/>
        <w:rPr>
          <w:ins w:id="548" w:author="Leo Barnes" w:date="2024-02-08T10:27:00Z"/>
          <w:lang w:val="en-CA"/>
        </w:rPr>
      </w:pPr>
      <w:ins w:id="549" w:author="Dimitri Podborski" w:date="2024-02-13T22:03:00Z">
        <w:r w:rsidRPr="00433FEC">
          <w:rPr>
            <w:highlight w:val="yellow"/>
            <w:lang w:val="en-CA"/>
          </w:rPr>
          <w:t xml:space="preserve">EDITORS NOTE: </w:t>
        </w:r>
      </w:ins>
      <w:ins w:id="550" w:author="Dimitri Podborski" w:date="2024-02-13T22:04:00Z">
        <w:r w:rsidRPr="00E27946">
          <w:rPr>
            <w:highlight w:val="yellow"/>
            <w:lang w:val="en-CA"/>
          </w:rPr>
          <w:t xml:space="preserve">Version 1 of </w:t>
        </w:r>
      </w:ins>
      <w:ins w:id="551" w:author="Dimitri Podborski" w:date="2024-02-13T22:13:00Z">
        <w:r w:rsidR="00AB44BD">
          <w:rPr>
            <w:highlight w:val="yellow"/>
            <w:lang w:val="en-CA"/>
          </w:rPr>
          <w:t>'</w:t>
        </w:r>
      </w:ins>
      <w:proofErr w:type="spellStart"/>
      <w:ins w:id="552" w:author="Dimitri Podborski" w:date="2024-02-13T22:04:00Z">
        <w:r w:rsidRPr="00E27946">
          <w:rPr>
            <w:highlight w:val="yellow"/>
            <w:lang w:val="en-CA"/>
          </w:rPr>
          <w:t>pixi</w:t>
        </w:r>
      </w:ins>
      <w:proofErr w:type="spellEnd"/>
      <w:ins w:id="553" w:author="Dimitri Podborski" w:date="2024-02-13T22:13:00Z">
        <w:r w:rsidR="00AB44BD">
          <w:rPr>
            <w:highlight w:val="yellow"/>
            <w:lang w:val="en-CA"/>
          </w:rPr>
          <w:t>'</w:t>
        </w:r>
      </w:ins>
      <w:ins w:id="554" w:author="Dimitri Podborski" w:date="2024-02-13T22:04:00Z">
        <w:r w:rsidRPr="00E27946">
          <w:rPr>
            <w:highlight w:val="yellow"/>
            <w:lang w:val="en-CA"/>
          </w:rPr>
          <w:t xml:space="preserve"> property could be mandated for </w:t>
        </w:r>
      </w:ins>
      <w:ins w:id="555" w:author="Dimitri Podborski" w:date="2024-02-13T22:05:00Z">
        <w:r w:rsidRPr="00E27946">
          <w:rPr>
            <w:highlight w:val="yellow"/>
            <w:lang w:val="en-CA"/>
          </w:rPr>
          <w:t>the use</w:t>
        </w:r>
      </w:ins>
      <w:ins w:id="556" w:author="Dimitri Podborski" w:date="2024-02-13T22:06:00Z">
        <w:r w:rsidRPr="00E27946">
          <w:rPr>
            <w:highlight w:val="yellow"/>
            <w:lang w:val="en-CA"/>
          </w:rPr>
          <w:t xml:space="preserve"> with '</w:t>
        </w:r>
        <w:proofErr w:type="spellStart"/>
        <w:r w:rsidRPr="00E27946">
          <w:rPr>
            <w:highlight w:val="yellow"/>
            <w:lang w:val="en-CA"/>
          </w:rPr>
          <w:t>cfen</w:t>
        </w:r>
        <w:proofErr w:type="spellEnd"/>
        <w:r w:rsidRPr="00E27946">
          <w:rPr>
            <w:highlight w:val="yellow"/>
            <w:lang w:val="en-CA"/>
          </w:rPr>
          <w:t>'.</w:t>
        </w:r>
      </w:ins>
    </w:p>
    <w:p w14:paraId="4D70E484" w14:textId="77777777" w:rsidR="00611698" w:rsidRPr="00AE3765" w:rsidRDefault="00611698" w:rsidP="00E27946">
      <w:pPr>
        <w:spacing w:after="0"/>
        <w:rPr>
          <w:ins w:id="557" w:author="Leo Barnes" w:date="2024-02-08T10:27:00Z"/>
          <w:lang w:val="en-CA"/>
        </w:rPr>
      </w:pPr>
      <w:ins w:id="558" w:author="Leo Barnes" w:date="2024-02-08T10:27:00Z">
        <w:r w:rsidRPr="00AE3765">
          <w:rPr>
            <w:lang w:val="en-CA"/>
          </w:rPr>
          <w:t>The input image item(s)</w:t>
        </w:r>
        <w:bookmarkStart w:id="559" w:name="OLE_LINK1"/>
        <w:bookmarkStart w:id="560" w:name="OLE_LINK2"/>
        <w:r w:rsidRPr="00AE3765">
          <w:rPr>
            <w:lang w:val="en-CA"/>
          </w:rPr>
          <w:t>:</w:t>
        </w:r>
        <w:bookmarkEnd w:id="559"/>
        <w:bookmarkEnd w:id="560"/>
      </w:ins>
    </w:p>
    <w:p w14:paraId="7EFB7171" w14:textId="77777777" w:rsidR="00611698" w:rsidRPr="00AE3765" w:rsidRDefault="00611698" w:rsidP="00611698">
      <w:pPr>
        <w:pStyle w:val="ListParagraph"/>
        <w:numPr>
          <w:ilvl w:val="0"/>
          <w:numId w:val="64"/>
        </w:numPr>
        <w:tabs>
          <w:tab w:val="clear" w:pos="403"/>
        </w:tabs>
        <w:spacing w:before="120" w:after="120" w:line="240" w:lineRule="auto"/>
        <w:contextualSpacing/>
        <w:rPr>
          <w:ins w:id="561" w:author="Leo Barnes" w:date="2024-02-08T10:27:00Z"/>
          <w:lang w:val="en-CA"/>
        </w:rPr>
      </w:pPr>
      <w:ins w:id="562" w:author="Leo Barnes" w:date="2024-02-08T10:27:00Z">
        <w:r w:rsidRPr="00AE3765">
          <w:rPr>
            <w:lang w:val="en-CA"/>
          </w:rPr>
          <w:t xml:space="preserve">shall not signal duplicate entries for </w:t>
        </w:r>
        <w:r w:rsidRPr="00314835">
          <w:rPr>
            <w:rStyle w:val="codeZchn"/>
          </w:rPr>
          <w:t>channel_id</w:t>
        </w:r>
        <w:r w:rsidRPr="00AE3765">
          <w:rPr>
            <w:lang w:val="en-CA"/>
          </w:rPr>
          <w:t xml:space="preserve"> greater than 1.</w:t>
        </w:r>
      </w:ins>
    </w:p>
    <w:p w14:paraId="0F3C05EC" w14:textId="77777777" w:rsidR="00611698" w:rsidRDefault="00611698" w:rsidP="00611698">
      <w:pPr>
        <w:pStyle w:val="ListParagraph"/>
        <w:numPr>
          <w:ilvl w:val="0"/>
          <w:numId w:val="64"/>
        </w:numPr>
        <w:tabs>
          <w:tab w:val="clear" w:pos="403"/>
        </w:tabs>
        <w:spacing w:before="120" w:after="120" w:line="240" w:lineRule="auto"/>
        <w:contextualSpacing/>
        <w:rPr>
          <w:ins w:id="563" w:author="Dimitri Podborski" w:date="2024-02-13T22:43:00Z"/>
          <w:lang w:val="en-CA"/>
        </w:rPr>
      </w:pPr>
      <w:ins w:id="564" w:author="Leo Barnes" w:date="2024-02-08T10:27:00Z">
        <w:r w:rsidRPr="00AE3765">
          <w:rPr>
            <w:lang w:val="en-CA"/>
          </w:rPr>
          <w:t>shall each have a Pixel Information property and an Image Spatial Extents property.</w:t>
        </w:r>
      </w:ins>
    </w:p>
    <w:p w14:paraId="726A0FD3" w14:textId="7650D1BE" w:rsidR="00930C8F" w:rsidRDefault="00930C8F" w:rsidP="00611698">
      <w:pPr>
        <w:pStyle w:val="ListParagraph"/>
        <w:numPr>
          <w:ilvl w:val="0"/>
          <w:numId w:val="64"/>
        </w:numPr>
        <w:tabs>
          <w:tab w:val="clear" w:pos="403"/>
        </w:tabs>
        <w:spacing w:before="120" w:after="120" w:line="240" w:lineRule="auto"/>
        <w:contextualSpacing/>
        <w:rPr>
          <w:ins w:id="565" w:author="Dimitri Podborski" w:date="2024-02-13T22:47:00Z"/>
          <w:lang w:val="en-CA"/>
        </w:rPr>
      </w:pPr>
      <w:ins w:id="566" w:author="Dimitri Podborski" w:date="2024-02-13T22:45:00Z">
        <w:r>
          <w:rPr>
            <w:lang w:val="en-CA"/>
          </w:rPr>
          <w:t>can</w:t>
        </w:r>
      </w:ins>
      <w:ins w:id="567" w:author="Dimitri Podborski" w:date="2024-02-13T22:43:00Z">
        <w:r>
          <w:rPr>
            <w:lang w:val="en-CA"/>
          </w:rPr>
          <w:t xml:space="preserve"> </w:t>
        </w:r>
      </w:ins>
      <w:ins w:id="568" w:author="Dimitri Podborski" w:date="2024-02-13T22:44:00Z">
        <w:r>
          <w:rPr>
            <w:lang w:val="en-CA"/>
          </w:rPr>
          <w:t xml:space="preserve">have a Colour Information property </w:t>
        </w:r>
      </w:ins>
      <w:ins w:id="569" w:author="Dimitri Podborski" w:date="2024-02-13T22:45:00Z">
        <w:r>
          <w:rPr>
            <w:lang w:val="en-CA"/>
          </w:rPr>
          <w:t xml:space="preserve">that shall </w:t>
        </w:r>
      </w:ins>
      <w:ins w:id="570" w:author="Dimitri Podborski" w:date="2024-02-13T22:46:00Z">
        <w:r>
          <w:rPr>
            <w:lang w:val="en-CA"/>
          </w:rPr>
          <w:t>match the signaling from the Colour Information property of the colour formant enhancement derived image item</w:t>
        </w:r>
      </w:ins>
      <w:ins w:id="571" w:author="Dimitri Podborski" w:date="2024-02-13T22:47:00Z">
        <w:r>
          <w:rPr>
            <w:lang w:val="en-CA"/>
          </w:rPr>
          <w:t>.</w:t>
        </w:r>
      </w:ins>
    </w:p>
    <w:p w14:paraId="105A7858" w14:textId="64ABFA2E" w:rsidR="00930C8F" w:rsidRPr="00E27946" w:rsidRDefault="00930C8F" w:rsidP="00E27946">
      <w:pPr>
        <w:pStyle w:val="Note"/>
        <w:rPr>
          <w:ins w:id="572" w:author="Leo Barnes" w:date="2024-02-08T10:27:00Z"/>
        </w:rPr>
      </w:pPr>
      <w:ins w:id="573" w:author="Dimitri Podborski" w:date="2024-02-13T22:47:00Z">
        <w:r w:rsidRPr="00E27946">
          <w:rPr>
            <w:highlight w:val="yellow"/>
          </w:rPr>
          <w:t xml:space="preserve">EDITORS NOTE: It should be investigated if this restriction should only apply </w:t>
        </w:r>
      </w:ins>
      <w:ins w:id="574" w:author="Dimitri Podborski" w:date="2024-02-13T22:48:00Z">
        <w:r w:rsidRPr="00E27946">
          <w:rPr>
            <w:highlight w:val="yellow"/>
          </w:rPr>
          <w:t>for version 0 of '</w:t>
        </w:r>
        <w:proofErr w:type="spellStart"/>
        <w:r w:rsidRPr="00E27946">
          <w:rPr>
            <w:highlight w:val="yellow"/>
          </w:rPr>
          <w:t>cfen</w:t>
        </w:r>
        <w:proofErr w:type="spellEnd"/>
        <w:r w:rsidRPr="00E27946">
          <w:rPr>
            <w:highlight w:val="yellow"/>
          </w:rPr>
          <w:t>'</w:t>
        </w:r>
      </w:ins>
    </w:p>
    <w:p w14:paraId="0CBBEA9B" w14:textId="62EA84B3" w:rsidR="00611698" w:rsidRPr="00AE3765" w:rsidDel="00930C8F" w:rsidRDefault="00611698" w:rsidP="00611698">
      <w:pPr>
        <w:rPr>
          <w:ins w:id="575" w:author="Leo Barnes" w:date="2024-02-08T10:27:00Z"/>
          <w:del w:id="576" w:author="Dimitri Podborski" w:date="2024-02-13T22:49:00Z"/>
          <w:lang w:val="en-CA"/>
        </w:rPr>
      </w:pPr>
      <w:ins w:id="577" w:author="Leo Barnes" w:date="2024-02-08T10:27:00Z">
        <w:del w:id="578" w:author="Dimitri Podborski" w:date="2024-02-13T22:49:00Z">
          <w:r w:rsidRPr="00AE3765" w:rsidDel="00930C8F">
            <w:rPr>
              <w:lang w:val="en-CA"/>
            </w:rPr>
            <w:delText xml:space="preserve">Readers shall ignore reserved values of </w:delText>
          </w:r>
          <w:r w:rsidRPr="00314835" w:rsidDel="00930C8F">
            <w:rPr>
              <w:rStyle w:val="codeZchn"/>
            </w:rPr>
            <w:delText>channel_id</w:delText>
          </w:r>
          <w:r w:rsidRPr="00AE3765" w:rsidDel="00930C8F">
            <w:rPr>
              <w:lang w:val="en-CA"/>
            </w:rPr>
            <w:delText>.</w:delText>
          </w:r>
        </w:del>
      </w:ins>
    </w:p>
    <w:p w14:paraId="2023F4CF" w14:textId="6116EE76" w:rsidR="00611698" w:rsidRPr="00AE3765" w:rsidRDefault="00611698" w:rsidP="00611698">
      <w:pPr>
        <w:rPr>
          <w:ins w:id="579" w:author="Leo Barnes" w:date="2024-02-08T10:27:00Z"/>
          <w:lang w:val="en-CA"/>
        </w:rPr>
      </w:pPr>
      <w:ins w:id="580" w:author="Leo Barnes" w:date="2024-02-08T10:27:00Z">
        <w:r w:rsidRPr="00AE3765">
          <w:rPr>
            <w:lang w:val="en-CA"/>
          </w:rPr>
          <w:t xml:space="preserve">The colour format enhancement derived image item should be signaled as a </w:t>
        </w:r>
      </w:ins>
      <w:ins w:id="581" w:author="Leo Barnes" w:date="2024-02-08T10:31:00Z">
        <w:r w:rsidRPr="00AE3765">
          <w:rPr>
            <w:lang w:val="en-CA"/>
          </w:rPr>
          <w:t>displayable item</w:t>
        </w:r>
      </w:ins>
      <w:ins w:id="582" w:author="Leo Barnes" w:date="2024-02-08T10:27:00Z">
        <w:r w:rsidRPr="00AE3765">
          <w:rPr>
            <w:lang w:val="en-CA"/>
          </w:rPr>
          <w:t xml:space="preserve">. The first entry signaled by the </w:t>
        </w:r>
        <w:r w:rsidRPr="00AE3765">
          <w:rPr>
            <w:rStyle w:val="codeZchn"/>
          </w:rPr>
          <w:t>reference_count</w:t>
        </w:r>
        <w:r w:rsidRPr="00AE3765">
          <w:rPr>
            <w:lang w:val="en-CA"/>
          </w:rPr>
          <w:t xml:space="preserve"> array may be signaled as a </w:t>
        </w:r>
      </w:ins>
      <w:ins w:id="583" w:author="Leo Barnes" w:date="2024-02-08T10:31:00Z">
        <w:r w:rsidRPr="00AE3765">
          <w:rPr>
            <w:lang w:val="en-CA"/>
          </w:rPr>
          <w:t>displayable item</w:t>
        </w:r>
      </w:ins>
      <w:ins w:id="584" w:author="Leo Barnes" w:date="2024-02-08T10:27:00Z">
        <w:r w:rsidRPr="00AE3765">
          <w:rPr>
            <w:lang w:val="en-CA"/>
          </w:rPr>
          <w:t xml:space="preserve">. All remaining items signaled by the </w:t>
        </w:r>
        <w:r w:rsidRPr="00AE3765">
          <w:rPr>
            <w:rStyle w:val="codeZchn"/>
          </w:rPr>
          <w:t>reference_count</w:t>
        </w:r>
        <w:r w:rsidRPr="00AE3765">
          <w:rPr>
            <w:lang w:val="en-CA"/>
          </w:rPr>
          <w:t xml:space="preserve"> array shall be hidden.</w:t>
        </w:r>
      </w:ins>
    </w:p>
    <w:p w14:paraId="225FCD64" w14:textId="3AEB29FA" w:rsidR="00611698" w:rsidRPr="00AE3765" w:rsidRDefault="00611698" w:rsidP="00611698">
      <w:pPr>
        <w:pStyle w:val="Note"/>
        <w:rPr>
          <w:ins w:id="585" w:author="Leo Barnes" w:date="2024-02-08T10:28:00Z"/>
          <w:lang w:val="en-CA"/>
        </w:rPr>
      </w:pPr>
      <w:ins w:id="586" w:author="Leo Barnes" w:date="2024-02-08T10:27:00Z">
        <w:r w:rsidRPr="00AE3765">
          <w:rPr>
            <w:lang w:val="en-CA"/>
          </w:rPr>
          <w:t xml:space="preserve">NOTE: Both, the colour format enhancement derived image item and the first entry signaled by the </w:t>
        </w:r>
        <w:r w:rsidRPr="00AE3765">
          <w:rPr>
            <w:rStyle w:val="codeZchn"/>
          </w:rPr>
          <w:t>reference_count</w:t>
        </w:r>
        <w:r w:rsidRPr="00AE3765">
          <w:rPr>
            <w:lang w:val="en-CA"/>
          </w:rPr>
          <w:t xml:space="preserve"> array can be incorporated into an </w:t>
        </w:r>
        <w:r w:rsidRPr="00AE3765">
          <w:rPr>
            <w:rStyle w:val="codeZchn"/>
          </w:rPr>
          <w:t>'altr'</w:t>
        </w:r>
        <w:r w:rsidRPr="00AE3765">
          <w:rPr>
            <w:lang w:val="en-CA"/>
          </w:rPr>
          <w:t xml:space="preserve"> alternative group to signify that </w:t>
        </w:r>
        <w:r w:rsidRPr="00AE3765">
          <w:rPr>
            <w:lang w:val="en-CA"/>
          </w:rPr>
          <w:lastRenderedPageBreak/>
          <w:t xml:space="preserve">both image items are interlinked alternatives of each other. The colour format enhancement derived image item can be signaled as the first item in the </w:t>
        </w:r>
        <w:r w:rsidRPr="00AE3765">
          <w:rPr>
            <w:rStyle w:val="codeZchn"/>
          </w:rPr>
          <w:t>'altr'</w:t>
        </w:r>
        <w:r w:rsidRPr="00AE3765">
          <w:rPr>
            <w:lang w:val="en-CA"/>
          </w:rPr>
          <w:t xml:space="preserve"> alternative group to allow backwards compatibility, while the second item in the group can store a 4:2:0 coded image.</w:t>
        </w:r>
      </w:ins>
    </w:p>
    <w:p w14:paraId="5F9BC5D4" w14:textId="4336A755" w:rsidR="00611698" w:rsidRPr="00AE3765" w:rsidRDefault="00611698" w:rsidP="00611698">
      <w:pPr>
        <w:pStyle w:val="Heading3"/>
        <w:numPr>
          <w:ilvl w:val="4"/>
          <w:numId w:val="26"/>
        </w:numPr>
        <w:rPr>
          <w:ins w:id="587" w:author="Leo Barnes" w:date="2024-02-08T10:28:00Z"/>
          <w:lang w:val="en-CA"/>
        </w:rPr>
      </w:pPr>
      <w:bookmarkStart w:id="588" w:name="_Toc158738739"/>
      <w:ins w:id="589" w:author="Leo Barnes" w:date="2024-02-08T10:28:00Z">
        <w:r w:rsidRPr="00AE3765">
          <w:rPr>
            <w:lang w:val="en-CA"/>
          </w:rPr>
          <w:t>Syntax</w:t>
        </w:r>
        <w:bookmarkEnd w:id="588"/>
      </w:ins>
    </w:p>
    <w:p w14:paraId="1EA1D6B0" w14:textId="47007490" w:rsidR="00611698" w:rsidRPr="00AB44BD" w:rsidDel="00AB44BD" w:rsidRDefault="00611698" w:rsidP="00E27946">
      <w:pPr>
        <w:pStyle w:val="Code"/>
        <w:rPr>
          <w:ins w:id="590" w:author="Leo Barnes" w:date="2024-02-08T10:28:00Z"/>
          <w:del w:id="591" w:author="Dimitri Podborski" w:date="2024-02-13T22:11:00Z"/>
        </w:rPr>
      </w:pPr>
      <w:ins w:id="592" w:author="Leo Barnes" w:date="2024-02-08T10:28:00Z">
        <w:r w:rsidRPr="00AB44BD">
          <w:t xml:space="preserve">aligned(8) class </w:t>
        </w:r>
        <w:proofErr w:type="spellStart"/>
        <w:r w:rsidRPr="00AB44BD">
          <w:t>ColourFormatEnhancement</w:t>
        </w:r>
        <w:proofErr w:type="spellEnd"/>
        <w:r w:rsidRPr="00AB44BD">
          <w:t xml:space="preserve"> {</w:t>
        </w:r>
        <w:r w:rsidRPr="00AB44BD">
          <w:br/>
        </w:r>
        <w:r w:rsidRPr="00AB44BD">
          <w:tab/>
          <w:t>unsigned int(8) version = 0;</w:t>
        </w:r>
        <w:r w:rsidRPr="00AB44BD">
          <w:br/>
        </w:r>
        <w:r w:rsidRPr="00AB44BD">
          <w:tab/>
          <w:t>for (</w:t>
        </w:r>
        <w:proofErr w:type="spellStart"/>
        <w:r w:rsidRPr="00AB44BD">
          <w:t>i</w:t>
        </w:r>
        <w:proofErr w:type="spellEnd"/>
        <w:r w:rsidRPr="00AB44BD">
          <w:t xml:space="preserve">=0; </w:t>
        </w:r>
        <w:proofErr w:type="spellStart"/>
        <w:r w:rsidRPr="00AB44BD">
          <w:t>i</w:t>
        </w:r>
        <w:proofErr w:type="spellEnd"/>
        <w:r w:rsidRPr="00AB44BD">
          <w:t>&lt;</w:t>
        </w:r>
        <w:proofErr w:type="spellStart"/>
        <w:r w:rsidRPr="00AB44BD">
          <w:t>reference_count</w:t>
        </w:r>
        <w:proofErr w:type="spellEnd"/>
        <w:r w:rsidRPr="00AB44BD">
          <w:t xml:space="preserve">; </w:t>
        </w:r>
        <w:proofErr w:type="spellStart"/>
        <w:r w:rsidRPr="00AB44BD">
          <w:t>i</w:t>
        </w:r>
        <w:proofErr w:type="spellEnd"/>
        <w:r w:rsidRPr="00AB44BD">
          <w:t>++) {</w:t>
        </w:r>
        <w:r w:rsidRPr="00AB44BD">
          <w:br/>
        </w:r>
        <w:r w:rsidRPr="00AB44BD">
          <w:tab/>
        </w:r>
        <w:r w:rsidRPr="00AB44BD">
          <w:tab/>
          <w:t>bit(7) reserved = 0;</w:t>
        </w:r>
        <w:r w:rsidRPr="00AB44BD">
          <w:br/>
        </w:r>
        <w:r w:rsidRPr="00AB44BD">
          <w:tab/>
        </w:r>
        <w:r w:rsidRPr="00AB44BD">
          <w:tab/>
          <w:t xml:space="preserve">unsigned int(1) </w:t>
        </w:r>
        <w:proofErr w:type="spellStart"/>
        <w:r w:rsidRPr="00AB44BD">
          <w:t>is_packed_flag</w:t>
        </w:r>
        <w:proofErr w:type="spellEnd"/>
        <w:r w:rsidRPr="00AB44BD">
          <w:t>;</w:t>
        </w:r>
        <w:r w:rsidRPr="00AB44BD">
          <w:br/>
        </w:r>
        <w:r w:rsidRPr="00AB44BD">
          <w:tab/>
        </w:r>
        <w:r w:rsidRPr="00AB44BD">
          <w:tab/>
          <w:t>if(</w:t>
        </w:r>
        <w:proofErr w:type="spellStart"/>
        <w:r w:rsidRPr="00AB44BD">
          <w:t>is_packed_flag</w:t>
        </w:r>
        <w:proofErr w:type="spellEnd"/>
        <w:r w:rsidRPr="00AB44BD">
          <w:t xml:space="preserve"> == 1) {</w:t>
        </w:r>
        <w:r w:rsidRPr="00AB44BD">
          <w:br/>
        </w:r>
        <w:r w:rsidRPr="00AB44BD">
          <w:tab/>
        </w:r>
        <w:r w:rsidRPr="00AB44BD">
          <w:tab/>
        </w:r>
        <w:r w:rsidRPr="00AB44BD">
          <w:tab/>
          <w:t>// packed replacement of components</w:t>
        </w:r>
        <w:r w:rsidRPr="00AB44BD">
          <w:br/>
        </w:r>
        <w:r w:rsidRPr="00AB44BD">
          <w:tab/>
        </w:r>
        <w:r w:rsidRPr="00AB44BD">
          <w:tab/>
        </w:r>
        <w:r w:rsidRPr="00AB44BD">
          <w:tab/>
          <w:t>unsigned int(3) num_cols_minus1;</w:t>
        </w:r>
        <w:r w:rsidRPr="00AB44BD">
          <w:br/>
        </w:r>
        <w:r w:rsidRPr="00AB44BD">
          <w:tab/>
        </w:r>
        <w:r w:rsidRPr="00AB44BD">
          <w:tab/>
        </w:r>
        <w:r w:rsidRPr="00AB44BD">
          <w:tab/>
          <w:t>unsigned int(3) num_rows_minus1;</w:t>
        </w:r>
        <w:r w:rsidRPr="00AB44BD">
          <w:br/>
        </w:r>
        <w:r w:rsidRPr="00AB44BD">
          <w:tab/>
        </w:r>
        <w:r w:rsidRPr="00AB44BD">
          <w:tab/>
        </w:r>
        <w:r w:rsidRPr="00AB44BD">
          <w:tab/>
          <w:t>unsigned int(5) hor_guard_band_log2;</w:t>
        </w:r>
        <w:r w:rsidRPr="00AB44BD">
          <w:br/>
        </w:r>
        <w:r w:rsidRPr="00AB44BD">
          <w:tab/>
        </w:r>
        <w:r w:rsidRPr="00AB44BD">
          <w:tab/>
        </w:r>
        <w:r w:rsidRPr="00AB44BD">
          <w:tab/>
          <w:t>unsigned int(5) ver_guard_band_log2;</w:t>
        </w:r>
        <w:r w:rsidRPr="00AB44BD">
          <w:br/>
        </w:r>
        <w:r w:rsidRPr="00AB44BD">
          <w:tab/>
        </w:r>
        <w:r w:rsidRPr="00AB44BD">
          <w:tab/>
        </w:r>
        <w:r w:rsidRPr="00AB44BD">
          <w:tab/>
          <w:t>for(</w:t>
        </w:r>
        <w:proofErr w:type="spellStart"/>
        <w:r w:rsidRPr="00AB44BD">
          <w:t>i</w:t>
        </w:r>
        <w:proofErr w:type="spellEnd"/>
        <w:r w:rsidRPr="00AB44BD">
          <w:t xml:space="preserve">=0; </w:t>
        </w:r>
        <w:proofErr w:type="spellStart"/>
        <w:r w:rsidRPr="00AB44BD">
          <w:t>i</w:t>
        </w:r>
        <w:proofErr w:type="spellEnd"/>
        <w:r w:rsidRPr="00AB44BD">
          <w:t xml:space="preserve">&lt;num_cols_minus1+num_rows_minus1+2; </w:t>
        </w:r>
        <w:proofErr w:type="spellStart"/>
        <w:r w:rsidRPr="00AB44BD">
          <w:t>i</w:t>
        </w:r>
        <w:proofErr w:type="spellEnd"/>
        <w:r w:rsidRPr="00AB44BD">
          <w:t>++) {</w:t>
        </w:r>
        <w:r w:rsidRPr="00AB44BD">
          <w:br/>
        </w:r>
        <w:r w:rsidRPr="00AB44BD">
          <w:tab/>
        </w:r>
        <w:r w:rsidRPr="00AB44BD">
          <w:tab/>
        </w:r>
        <w:r w:rsidRPr="00AB44BD">
          <w:tab/>
        </w:r>
        <w:r w:rsidRPr="00AB44BD">
          <w:tab/>
          <w:t xml:space="preserve">unsigned int(8) </w:t>
        </w:r>
        <w:proofErr w:type="spellStart"/>
        <w:r w:rsidRPr="00AB44BD">
          <w:t>channel_id</w:t>
        </w:r>
        <w:proofErr w:type="spellEnd"/>
        <w:r w:rsidRPr="00AB44BD">
          <w:t>;</w:t>
        </w:r>
        <w:r w:rsidRPr="00AB44BD">
          <w:br/>
        </w:r>
        <w:r w:rsidRPr="00AB44BD">
          <w:tab/>
        </w:r>
        <w:r w:rsidRPr="00AB44BD">
          <w:tab/>
        </w:r>
        <w:r w:rsidRPr="00AB44BD">
          <w:tab/>
          <w:t>}</w:t>
        </w:r>
        <w:r w:rsidRPr="00AB44BD">
          <w:br/>
        </w:r>
        <w:r w:rsidRPr="00AB44BD">
          <w:tab/>
        </w:r>
        <w:r w:rsidRPr="00AB44BD">
          <w:tab/>
          <w:t>}</w:t>
        </w:r>
        <w:r w:rsidRPr="00AB44BD">
          <w:br/>
        </w:r>
        <w:r w:rsidRPr="00AB44BD">
          <w:tab/>
        </w:r>
        <w:r w:rsidRPr="00AB44BD">
          <w:tab/>
          <w:t>else {</w:t>
        </w:r>
        <w:r w:rsidRPr="00AB44BD">
          <w:br/>
        </w:r>
        <w:r w:rsidRPr="00AB44BD">
          <w:tab/>
        </w:r>
        <w:r w:rsidRPr="00AB44BD">
          <w:tab/>
        </w:r>
        <w:r w:rsidRPr="00AB44BD">
          <w:tab/>
          <w:t xml:space="preserve">unsigned int(8) </w:t>
        </w:r>
        <w:proofErr w:type="spellStart"/>
        <w:r w:rsidRPr="00AB44BD">
          <w:t>channel_id</w:t>
        </w:r>
        <w:proofErr w:type="spellEnd"/>
        <w:r w:rsidRPr="00AB44BD">
          <w:t>;</w:t>
        </w:r>
        <w:r w:rsidRPr="00AB44BD">
          <w:br/>
        </w:r>
        <w:r w:rsidRPr="00AB44BD">
          <w:tab/>
        </w:r>
        <w:r w:rsidRPr="00AB44BD">
          <w:tab/>
          <w:t>}</w:t>
        </w:r>
        <w:r w:rsidRPr="00AB44BD">
          <w:br/>
        </w:r>
        <w:r w:rsidRPr="00AB44BD">
          <w:tab/>
          <w:t>}</w:t>
        </w:r>
        <w:r w:rsidRPr="00AB44BD">
          <w:br/>
          <w:t>}</w:t>
        </w:r>
      </w:ins>
    </w:p>
    <w:p w14:paraId="21EBCB28" w14:textId="77777777" w:rsidR="00611698" w:rsidRPr="00AE3765" w:rsidRDefault="00611698" w:rsidP="00E27946">
      <w:pPr>
        <w:pStyle w:val="Code"/>
        <w:rPr>
          <w:ins w:id="593" w:author="Leo Barnes" w:date="2024-02-08T10:28:00Z"/>
        </w:rPr>
      </w:pPr>
    </w:p>
    <w:p w14:paraId="02172BB3" w14:textId="7125F53B" w:rsidR="00611698" w:rsidRPr="00AE3765" w:rsidRDefault="00611698" w:rsidP="00611698">
      <w:pPr>
        <w:pStyle w:val="Heading3"/>
        <w:numPr>
          <w:ilvl w:val="4"/>
          <w:numId w:val="26"/>
        </w:numPr>
        <w:rPr>
          <w:ins w:id="594" w:author="Leo Barnes" w:date="2024-02-08T10:29:00Z"/>
          <w:lang w:val="en-CA"/>
        </w:rPr>
      </w:pPr>
      <w:bookmarkStart w:id="595" w:name="_Toc158738740"/>
      <w:ins w:id="596" w:author="Leo Barnes" w:date="2024-02-08T10:28:00Z">
        <w:r w:rsidRPr="00AE3765">
          <w:rPr>
            <w:lang w:val="en-CA"/>
          </w:rPr>
          <w:t>Semantics</w:t>
        </w:r>
      </w:ins>
      <w:bookmarkEnd w:id="595"/>
    </w:p>
    <w:p w14:paraId="03001324" w14:textId="77777777" w:rsidR="00611698" w:rsidRPr="00AE3765" w:rsidRDefault="00611698" w:rsidP="00E2660F">
      <w:pPr>
        <w:rPr>
          <w:ins w:id="597" w:author="Leo Barnes" w:date="2024-02-08T10:29:00Z"/>
          <w:lang w:val="en-CA"/>
        </w:rPr>
      </w:pPr>
      <w:ins w:id="598" w:author="Leo Barnes" w:date="2024-02-08T10:29:00Z">
        <w:r w:rsidRPr="00AE3765">
          <w:rPr>
            <w:rFonts w:ascii="Courier New" w:hAnsi="Courier New"/>
            <w:lang w:val="en-CA"/>
          </w:rPr>
          <w:t>version</w:t>
        </w:r>
        <w:r w:rsidRPr="00AE3765">
          <w:rPr>
            <w:sz w:val="21"/>
            <w:lang w:val="en-CA"/>
          </w:rPr>
          <w:t xml:space="preserve"> </w:t>
        </w:r>
        <w:r w:rsidRPr="00AE3765">
          <w:rPr>
            <w:lang w:val="en-CA"/>
          </w:rPr>
          <w:t>shall be equal to 0.</w:t>
        </w:r>
      </w:ins>
    </w:p>
    <w:p w14:paraId="34EAFCEF" w14:textId="77777777" w:rsidR="00611698" w:rsidRPr="00AE3765" w:rsidRDefault="00611698" w:rsidP="00E2660F">
      <w:pPr>
        <w:rPr>
          <w:ins w:id="599" w:author="Leo Barnes" w:date="2024-02-08T10:29:00Z"/>
          <w:lang w:val="en-CA"/>
        </w:rPr>
      </w:pPr>
      <w:ins w:id="600" w:author="Leo Barnes" w:date="2024-02-08T10:29:00Z">
        <w:r w:rsidRPr="00314835">
          <w:rPr>
            <w:rStyle w:val="codeZchn"/>
          </w:rPr>
          <w:t>is_packed_flag</w:t>
        </w:r>
        <w:r w:rsidRPr="00AE3765">
          <w:rPr>
            <w:sz w:val="21"/>
            <w:lang w:val="en-CA"/>
          </w:rPr>
          <w:t xml:space="preserve"> </w:t>
        </w:r>
        <w:r w:rsidRPr="00AE3765">
          <w:rPr>
            <w:lang w:val="en-CA"/>
          </w:rPr>
          <w:t>this flag determines if the picture channels are packed in the referenced image item. When set to 1 the picture channels are packed into the first channel, i.e. the luma channel, using a packing method based on a matrix. When set to 0 the picture channels are stored in separate image items.</w:t>
        </w:r>
      </w:ins>
    </w:p>
    <w:p w14:paraId="35F620CA" w14:textId="77777777" w:rsidR="00611698" w:rsidRPr="00314835" w:rsidRDefault="00611698" w:rsidP="00E2660F">
      <w:pPr>
        <w:rPr>
          <w:ins w:id="601" w:author="Leo Barnes" w:date="2024-02-08T10:29:00Z"/>
          <w:lang w:val="en-CA"/>
        </w:rPr>
      </w:pPr>
      <w:ins w:id="602" w:author="Leo Barnes" w:date="2024-02-08T10:29:00Z">
        <w:r w:rsidRPr="00AE3765">
          <w:rPr>
            <w:rFonts w:ascii="Courier New" w:hAnsi="Courier New"/>
            <w:lang w:val="en-CA"/>
          </w:rPr>
          <w:t>num_cols_minus1</w:t>
        </w:r>
        <w:r w:rsidRPr="00AE3765">
          <w:rPr>
            <w:sz w:val="21"/>
            <w:lang w:val="en-CA"/>
          </w:rPr>
          <w:t xml:space="preserve"> </w:t>
        </w:r>
        <w:r w:rsidRPr="00314835">
          <w:rPr>
            <w:lang w:val="en-CA"/>
          </w:rPr>
          <w:t>plus 1 specifies the number of columns partitioning the picture.</w:t>
        </w:r>
      </w:ins>
    </w:p>
    <w:p w14:paraId="3E54A632" w14:textId="77777777" w:rsidR="00611698" w:rsidRPr="00314835" w:rsidRDefault="00611698" w:rsidP="00E2660F">
      <w:pPr>
        <w:rPr>
          <w:ins w:id="603" w:author="Leo Barnes" w:date="2024-02-08T10:29:00Z"/>
          <w:lang w:val="en-CA"/>
        </w:rPr>
      </w:pPr>
      <w:ins w:id="604" w:author="Leo Barnes" w:date="2024-02-08T10:29:00Z">
        <w:r w:rsidRPr="00AE3765">
          <w:rPr>
            <w:rFonts w:ascii="Courier New" w:hAnsi="Courier New"/>
            <w:lang w:val="en-CA"/>
          </w:rPr>
          <w:t>num_rows_minus1</w:t>
        </w:r>
        <w:r w:rsidRPr="00AE3765">
          <w:rPr>
            <w:sz w:val="21"/>
            <w:lang w:val="en-CA"/>
          </w:rPr>
          <w:t xml:space="preserve"> </w:t>
        </w:r>
        <w:r w:rsidRPr="00314835">
          <w:rPr>
            <w:lang w:val="en-CA"/>
          </w:rPr>
          <w:t>plus 1 specifies the number of rows partitioning the picture.</w:t>
        </w:r>
      </w:ins>
    </w:p>
    <w:p w14:paraId="5078AA93" w14:textId="77777777" w:rsidR="00611698" w:rsidRPr="00314835" w:rsidRDefault="00611698" w:rsidP="00E2660F">
      <w:pPr>
        <w:rPr>
          <w:ins w:id="605" w:author="Leo Barnes" w:date="2024-02-08T10:29:00Z"/>
          <w:lang w:val="en-CA"/>
        </w:rPr>
      </w:pPr>
      <w:ins w:id="606" w:author="Leo Barnes" w:date="2024-02-08T10:29:00Z">
        <w:r w:rsidRPr="00AE3765">
          <w:rPr>
            <w:rFonts w:ascii="Courier New" w:hAnsi="Courier New"/>
            <w:lang w:val="en-CA"/>
          </w:rPr>
          <w:t xml:space="preserve">hor_guard_band_log2 </w:t>
        </w:r>
        <w:r w:rsidRPr="00AE3765">
          <w:rPr>
            <w:lang w:val="en-CA"/>
          </w:rPr>
          <w:t>specifies if a horizontal guard band region is present between two picture channels and, if present, its size. If</w:t>
        </w:r>
        <w:r w:rsidRPr="00AE3765">
          <w:rPr>
            <w:rFonts w:ascii="Courier New" w:hAnsi="Courier New"/>
            <w:lang w:val="en-CA"/>
          </w:rPr>
          <w:t xml:space="preserve"> hor_guard_band_log2 </w:t>
        </w:r>
        <w:r w:rsidRPr="00AE3765">
          <w:rPr>
            <w:lang w:val="en-CA"/>
          </w:rPr>
          <w:t>is equal to 0, then no horizontal guard band is present. If</w:t>
        </w:r>
        <w:r w:rsidRPr="00AE3765">
          <w:rPr>
            <w:rFonts w:ascii="Courier New" w:hAnsi="Courier New"/>
            <w:lang w:val="en-CA"/>
          </w:rPr>
          <w:t xml:space="preserve"> hor_guard_band_log2 </w:t>
        </w:r>
        <w:r w:rsidRPr="00AE3765">
          <w:rPr>
            <w:lang w:val="en-CA"/>
          </w:rPr>
          <w:t>is larger than 0, then the horizontal guard band between two picture channels is equal to</w:t>
        </w:r>
        <w:r w:rsidRPr="00AE3765">
          <w:rPr>
            <w:rFonts w:ascii="Courier New" w:hAnsi="Courier New"/>
            <w:lang w:val="en-CA"/>
          </w:rPr>
          <w:t xml:space="preserve"> (1 &lt;&lt; hor_guard_band_log2). </w:t>
        </w:r>
      </w:ins>
    </w:p>
    <w:p w14:paraId="40349E26" w14:textId="77777777" w:rsidR="00611698" w:rsidRPr="00314835" w:rsidRDefault="00611698" w:rsidP="00E2660F">
      <w:pPr>
        <w:rPr>
          <w:ins w:id="607" w:author="Leo Barnes" w:date="2024-02-08T10:29:00Z"/>
          <w:lang w:val="en-CA"/>
        </w:rPr>
      </w:pPr>
      <w:ins w:id="608" w:author="Leo Barnes" w:date="2024-02-08T10:29:00Z">
        <w:r w:rsidRPr="00AE3765">
          <w:rPr>
            <w:rFonts w:ascii="Courier New" w:hAnsi="Courier New"/>
            <w:lang w:val="en-CA"/>
          </w:rPr>
          <w:t xml:space="preserve">ver_guard_band_log2 </w:t>
        </w:r>
        <w:r w:rsidRPr="00AE3765">
          <w:rPr>
            <w:lang w:val="en-CA"/>
          </w:rPr>
          <w:t>specifies if a vertical guard band region is present between two picture channels and, if present, its size. If</w:t>
        </w:r>
        <w:r w:rsidRPr="00AE3765">
          <w:rPr>
            <w:rFonts w:ascii="Courier New" w:hAnsi="Courier New"/>
            <w:lang w:val="en-CA"/>
          </w:rPr>
          <w:t xml:space="preserve"> ver_guard_band_log2 </w:t>
        </w:r>
        <w:r w:rsidRPr="00AE3765">
          <w:rPr>
            <w:lang w:val="en-CA"/>
          </w:rPr>
          <w:t>is equal to 0, then no vertical guard band is present. If</w:t>
        </w:r>
        <w:r w:rsidRPr="00AE3765">
          <w:rPr>
            <w:rFonts w:ascii="Courier New" w:hAnsi="Courier New"/>
            <w:lang w:val="en-CA"/>
          </w:rPr>
          <w:t xml:space="preserve"> ver_guard_band_log2 </w:t>
        </w:r>
        <w:r w:rsidRPr="00AE3765">
          <w:rPr>
            <w:lang w:val="en-CA"/>
          </w:rPr>
          <w:t>is larger than 0, then the vertical guard band between two picture channels is equal to</w:t>
        </w:r>
        <w:r w:rsidRPr="00AE3765">
          <w:rPr>
            <w:rFonts w:ascii="Courier New" w:hAnsi="Courier New"/>
            <w:lang w:val="en-CA"/>
          </w:rPr>
          <w:t xml:space="preserve"> (1 &lt;&lt; ver_guard_band_log2). </w:t>
        </w:r>
      </w:ins>
    </w:p>
    <w:p w14:paraId="3DA3DBFD" w14:textId="77777777" w:rsidR="00611698" w:rsidRPr="00AE3765" w:rsidRDefault="00611698" w:rsidP="00E2660F">
      <w:pPr>
        <w:rPr>
          <w:ins w:id="609" w:author="Leo Barnes" w:date="2024-02-08T10:29:00Z"/>
          <w:lang w:val="en-CA"/>
        </w:rPr>
      </w:pPr>
      <w:proofErr w:type="spellStart"/>
      <w:ins w:id="610" w:author="Leo Barnes" w:date="2024-02-08T10:29:00Z">
        <w:r w:rsidRPr="00AE3765">
          <w:rPr>
            <w:rFonts w:ascii="Courier New" w:hAnsi="Courier New"/>
            <w:lang w:val="en-CA"/>
          </w:rPr>
          <w:t>channel_id</w:t>
        </w:r>
        <w:proofErr w:type="spellEnd"/>
        <w:r w:rsidRPr="00AE3765">
          <w:rPr>
            <w:sz w:val="21"/>
            <w:lang w:val="en-CA"/>
          </w:rPr>
          <w:t xml:space="preserve"> </w:t>
        </w:r>
        <w:r w:rsidRPr="00AE3765">
          <w:rPr>
            <w:lang w:val="en-CA"/>
          </w:rPr>
          <w:t>provides the identifier for the channel for the referenced items.</w:t>
        </w:r>
      </w:ins>
    </w:p>
    <w:tbl>
      <w:tblPr>
        <w:tblStyle w:val="TableGrid"/>
        <w:tblW w:w="0" w:type="auto"/>
        <w:tblLook w:val="04A0" w:firstRow="1" w:lastRow="0" w:firstColumn="1" w:lastColumn="0" w:noHBand="0" w:noVBand="1"/>
      </w:tblPr>
      <w:tblGrid>
        <w:gridCol w:w="1705"/>
        <w:gridCol w:w="3870"/>
        <w:gridCol w:w="3770"/>
      </w:tblGrid>
      <w:tr w:rsidR="00E27946" w:rsidRPr="00314835" w14:paraId="277A805C" w14:textId="77777777" w:rsidTr="0047696D">
        <w:trPr>
          <w:ins w:id="611" w:author="Leo Barnes" w:date="2024-02-08T10:29:00Z"/>
        </w:trPr>
        <w:tc>
          <w:tcPr>
            <w:tcW w:w="1705" w:type="dxa"/>
          </w:tcPr>
          <w:p w14:paraId="523B5DFD" w14:textId="77777777" w:rsidR="00611698" w:rsidRPr="00AE3765" w:rsidRDefault="00611698" w:rsidP="0047696D">
            <w:pPr>
              <w:jc w:val="center"/>
              <w:rPr>
                <w:ins w:id="612" w:author="Leo Barnes" w:date="2024-02-08T10:29:00Z"/>
                <w:lang w:val="en-CA"/>
              </w:rPr>
            </w:pPr>
            <w:proofErr w:type="spellStart"/>
            <w:ins w:id="613" w:author="Leo Barnes" w:date="2024-02-08T10:29:00Z">
              <w:r w:rsidRPr="00AE3765">
                <w:rPr>
                  <w:rFonts w:ascii="Courier New" w:hAnsi="Courier New"/>
                  <w:lang w:val="en-CA"/>
                </w:rPr>
                <w:t>channel_id</w:t>
              </w:r>
              <w:proofErr w:type="spellEnd"/>
            </w:ins>
          </w:p>
        </w:tc>
        <w:tc>
          <w:tcPr>
            <w:tcW w:w="7640" w:type="dxa"/>
            <w:gridSpan w:val="2"/>
          </w:tcPr>
          <w:p w14:paraId="4A918E06" w14:textId="4EC44256" w:rsidR="00611698" w:rsidRPr="00AE3765" w:rsidRDefault="00611698" w:rsidP="0047696D">
            <w:pPr>
              <w:jc w:val="center"/>
              <w:rPr>
                <w:ins w:id="614" w:author="Leo Barnes" w:date="2024-02-08T10:29:00Z"/>
                <w:lang w:val="en-CA"/>
              </w:rPr>
            </w:pPr>
            <w:ins w:id="615" w:author="Leo Barnes" w:date="2024-02-08T10:29:00Z">
              <w:r w:rsidRPr="00AE3765">
                <w:rPr>
                  <w:lang w:val="en-CA"/>
                </w:rPr>
                <w:t xml:space="preserve">Mapping (depending on </w:t>
              </w:r>
            </w:ins>
            <w:ins w:id="616" w:author="Miska Hannuksela 02" w:date="2024-02-08T15:44:00Z">
              <w:r w:rsidR="00F30A51" w:rsidRPr="00AE3765">
                <w:rPr>
                  <w:lang w:val="en-CA"/>
                </w:rPr>
                <w:t xml:space="preserve">the </w:t>
              </w:r>
              <w:r w:rsidR="00F30A51" w:rsidRPr="00AE3765">
                <w:rPr>
                  <w:rFonts w:ascii="Courier New" w:hAnsi="Courier New" w:cs="Courier New"/>
                  <w:lang w:val="en-CA"/>
                </w:rPr>
                <w:t>'</w:t>
              </w:r>
            </w:ins>
            <w:proofErr w:type="spellStart"/>
            <w:ins w:id="617" w:author="Leo Barnes" w:date="2024-02-08T10:29:00Z">
              <w:r w:rsidRPr="00AE3765">
                <w:rPr>
                  <w:rFonts w:ascii="Courier New" w:hAnsi="Courier New" w:cs="Courier New"/>
                  <w:lang w:val="en-CA"/>
                </w:rPr>
                <w:t>colr</w:t>
              </w:r>
            </w:ins>
            <w:proofErr w:type="spellEnd"/>
            <w:ins w:id="618" w:author="Miska Hannuksela 02" w:date="2024-02-08T15:44:00Z">
              <w:r w:rsidR="00F30A51" w:rsidRPr="00AE3765">
                <w:rPr>
                  <w:rFonts w:ascii="Courier New" w:hAnsi="Courier New" w:cs="Courier New"/>
                  <w:lang w:val="en-CA"/>
                </w:rPr>
                <w:t>'</w:t>
              </w:r>
            </w:ins>
            <w:ins w:id="619" w:author="Leo Barnes" w:date="2024-02-08T10:29:00Z">
              <w:r w:rsidRPr="00AE3765">
                <w:rPr>
                  <w:lang w:val="en-CA"/>
                </w:rPr>
                <w:t xml:space="preserve"> box)</w:t>
              </w:r>
            </w:ins>
          </w:p>
        </w:tc>
      </w:tr>
      <w:tr w:rsidR="00E27946" w:rsidRPr="00314835" w14:paraId="75EAC05B" w14:textId="77777777" w:rsidTr="0047696D">
        <w:trPr>
          <w:ins w:id="620" w:author="Leo Barnes" w:date="2024-02-08T10:29:00Z"/>
        </w:trPr>
        <w:tc>
          <w:tcPr>
            <w:tcW w:w="1705" w:type="dxa"/>
          </w:tcPr>
          <w:p w14:paraId="6CF2D7C3" w14:textId="77777777" w:rsidR="00611698" w:rsidRPr="00AE3765" w:rsidRDefault="00611698" w:rsidP="0047696D">
            <w:pPr>
              <w:jc w:val="center"/>
              <w:rPr>
                <w:ins w:id="621" w:author="Leo Barnes" w:date="2024-02-08T10:29:00Z"/>
                <w:lang w:val="en-CA"/>
              </w:rPr>
            </w:pPr>
            <w:ins w:id="622" w:author="Leo Barnes" w:date="2024-02-08T10:29:00Z">
              <w:r w:rsidRPr="00AE3765">
                <w:rPr>
                  <w:lang w:val="en-CA"/>
                </w:rPr>
                <w:t>0</w:t>
              </w:r>
            </w:ins>
          </w:p>
        </w:tc>
        <w:tc>
          <w:tcPr>
            <w:tcW w:w="7640" w:type="dxa"/>
            <w:gridSpan w:val="2"/>
          </w:tcPr>
          <w:p w14:paraId="3B4C4ECC" w14:textId="77777777" w:rsidR="00611698" w:rsidRPr="00AE3765" w:rsidRDefault="00611698" w:rsidP="0047696D">
            <w:pPr>
              <w:jc w:val="center"/>
              <w:rPr>
                <w:ins w:id="623" w:author="Leo Barnes" w:date="2024-02-08T10:29:00Z"/>
                <w:lang w:val="en-CA"/>
              </w:rPr>
            </w:pPr>
            <w:ins w:id="624" w:author="Leo Barnes" w:date="2024-02-08T10:29:00Z">
              <w:r w:rsidRPr="00AE3765">
                <w:rPr>
                  <w:lang w:val="en-CA"/>
                </w:rPr>
                <w:t>Unused</w:t>
              </w:r>
            </w:ins>
          </w:p>
        </w:tc>
      </w:tr>
      <w:tr w:rsidR="00E27946" w:rsidRPr="00314835" w14:paraId="2B004EC0" w14:textId="77777777" w:rsidTr="0047696D">
        <w:trPr>
          <w:ins w:id="625" w:author="Leo Barnes" w:date="2024-02-08T10:29:00Z"/>
        </w:trPr>
        <w:tc>
          <w:tcPr>
            <w:tcW w:w="1705" w:type="dxa"/>
          </w:tcPr>
          <w:p w14:paraId="02C5940A" w14:textId="77777777" w:rsidR="00611698" w:rsidRPr="00AE3765" w:rsidRDefault="00611698" w:rsidP="0047696D">
            <w:pPr>
              <w:jc w:val="center"/>
              <w:rPr>
                <w:ins w:id="626" w:author="Leo Barnes" w:date="2024-02-08T10:29:00Z"/>
                <w:lang w:val="en-CA"/>
              </w:rPr>
            </w:pPr>
            <w:ins w:id="627" w:author="Leo Barnes" w:date="2024-02-08T10:29:00Z">
              <w:r w:rsidRPr="00AE3765">
                <w:rPr>
                  <w:lang w:val="en-CA"/>
                </w:rPr>
                <w:t>1</w:t>
              </w:r>
            </w:ins>
          </w:p>
        </w:tc>
        <w:tc>
          <w:tcPr>
            <w:tcW w:w="7640" w:type="dxa"/>
            <w:gridSpan w:val="2"/>
          </w:tcPr>
          <w:p w14:paraId="70CCF382" w14:textId="77777777" w:rsidR="00611698" w:rsidRPr="00AE3765" w:rsidRDefault="00611698" w:rsidP="0047696D">
            <w:pPr>
              <w:jc w:val="center"/>
              <w:rPr>
                <w:ins w:id="628" w:author="Leo Barnes" w:date="2024-02-08T10:29:00Z"/>
                <w:lang w:val="en-CA"/>
              </w:rPr>
            </w:pPr>
            <w:ins w:id="629" w:author="Leo Barnes" w:date="2024-02-08T10:29:00Z">
              <w:r w:rsidRPr="00AE3765">
                <w:rPr>
                  <w:lang w:val="en-CA"/>
                </w:rPr>
                <w:t>Unspecified</w:t>
              </w:r>
            </w:ins>
          </w:p>
        </w:tc>
      </w:tr>
      <w:tr w:rsidR="00E27946" w:rsidRPr="00314835" w14:paraId="4A5F6C81" w14:textId="77777777" w:rsidTr="0047696D">
        <w:trPr>
          <w:ins w:id="630" w:author="Leo Barnes" w:date="2024-02-08T10:29:00Z"/>
        </w:trPr>
        <w:tc>
          <w:tcPr>
            <w:tcW w:w="1705" w:type="dxa"/>
          </w:tcPr>
          <w:p w14:paraId="75E27A08" w14:textId="77777777" w:rsidR="00611698" w:rsidRPr="00AE3765" w:rsidRDefault="00611698" w:rsidP="0047696D">
            <w:pPr>
              <w:jc w:val="center"/>
              <w:rPr>
                <w:ins w:id="631" w:author="Leo Barnes" w:date="2024-02-08T10:29:00Z"/>
                <w:lang w:val="en-CA"/>
              </w:rPr>
            </w:pPr>
            <w:ins w:id="632" w:author="Leo Barnes" w:date="2024-02-08T10:29:00Z">
              <w:r w:rsidRPr="00AE3765">
                <w:rPr>
                  <w:lang w:val="en-CA"/>
                </w:rPr>
                <w:lastRenderedPageBreak/>
                <w:t>2</w:t>
              </w:r>
            </w:ins>
          </w:p>
        </w:tc>
        <w:tc>
          <w:tcPr>
            <w:tcW w:w="3870" w:type="dxa"/>
          </w:tcPr>
          <w:p w14:paraId="0C707DD8" w14:textId="77777777" w:rsidR="00611698" w:rsidRPr="00AE3765" w:rsidRDefault="00611698" w:rsidP="0047696D">
            <w:pPr>
              <w:jc w:val="center"/>
              <w:rPr>
                <w:ins w:id="633" w:author="Leo Barnes" w:date="2024-02-08T10:29:00Z"/>
                <w:lang w:val="en-CA"/>
              </w:rPr>
            </w:pPr>
            <w:ins w:id="634" w:author="Leo Barnes" w:date="2024-02-08T10:29:00Z">
              <w:r w:rsidRPr="00AE3765">
                <w:rPr>
                  <w:lang w:val="en-CA"/>
                </w:rPr>
                <w:t>Y</w:t>
              </w:r>
            </w:ins>
          </w:p>
        </w:tc>
        <w:tc>
          <w:tcPr>
            <w:tcW w:w="3770" w:type="dxa"/>
          </w:tcPr>
          <w:p w14:paraId="52988CED" w14:textId="77777777" w:rsidR="00611698" w:rsidRPr="00AE3765" w:rsidRDefault="00611698" w:rsidP="0047696D">
            <w:pPr>
              <w:jc w:val="center"/>
              <w:rPr>
                <w:ins w:id="635" w:author="Leo Barnes" w:date="2024-02-08T10:29:00Z"/>
                <w:lang w:val="en-CA"/>
              </w:rPr>
            </w:pPr>
            <w:ins w:id="636" w:author="Leo Barnes" w:date="2024-02-08T10:29:00Z">
              <w:r w:rsidRPr="00AE3765">
                <w:rPr>
                  <w:lang w:val="en-CA"/>
                </w:rPr>
                <w:t>R</w:t>
              </w:r>
            </w:ins>
          </w:p>
        </w:tc>
      </w:tr>
      <w:tr w:rsidR="00E27946" w:rsidRPr="00314835" w14:paraId="0D2D29C8" w14:textId="77777777" w:rsidTr="0047696D">
        <w:trPr>
          <w:ins w:id="637" w:author="Leo Barnes" w:date="2024-02-08T10:29:00Z"/>
        </w:trPr>
        <w:tc>
          <w:tcPr>
            <w:tcW w:w="1705" w:type="dxa"/>
          </w:tcPr>
          <w:p w14:paraId="18E304A5" w14:textId="77777777" w:rsidR="00611698" w:rsidRPr="00AE3765" w:rsidRDefault="00611698" w:rsidP="0047696D">
            <w:pPr>
              <w:jc w:val="center"/>
              <w:rPr>
                <w:ins w:id="638" w:author="Leo Barnes" w:date="2024-02-08T10:29:00Z"/>
                <w:lang w:val="en-CA"/>
              </w:rPr>
            </w:pPr>
            <w:ins w:id="639" w:author="Leo Barnes" w:date="2024-02-08T10:29:00Z">
              <w:r w:rsidRPr="00AE3765">
                <w:rPr>
                  <w:lang w:val="en-CA"/>
                </w:rPr>
                <w:t>3</w:t>
              </w:r>
            </w:ins>
          </w:p>
        </w:tc>
        <w:tc>
          <w:tcPr>
            <w:tcW w:w="3870" w:type="dxa"/>
          </w:tcPr>
          <w:p w14:paraId="5835E2FD" w14:textId="77777777" w:rsidR="00611698" w:rsidRPr="00AE3765" w:rsidRDefault="00611698" w:rsidP="0047696D">
            <w:pPr>
              <w:jc w:val="center"/>
              <w:rPr>
                <w:ins w:id="640" w:author="Leo Barnes" w:date="2024-02-08T10:29:00Z"/>
                <w:lang w:val="en-CA"/>
              </w:rPr>
            </w:pPr>
            <w:proofErr w:type="spellStart"/>
            <w:ins w:id="641" w:author="Leo Barnes" w:date="2024-02-08T10:29:00Z">
              <w:r w:rsidRPr="00AE3765">
                <w:rPr>
                  <w:lang w:val="en-CA"/>
                </w:rPr>
                <w:t>Cb</w:t>
              </w:r>
              <w:proofErr w:type="spellEnd"/>
            </w:ins>
          </w:p>
        </w:tc>
        <w:tc>
          <w:tcPr>
            <w:tcW w:w="3770" w:type="dxa"/>
          </w:tcPr>
          <w:p w14:paraId="2651F4D4" w14:textId="77777777" w:rsidR="00611698" w:rsidRPr="00AE3765" w:rsidRDefault="00611698" w:rsidP="0047696D">
            <w:pPr>
              <w:jc w:val="center"/>
              <w:rPr>
                <w:ins w:id="642" w:author="Leo Barnes" w:date="2024-02-08T10:29:00Z"/>
                <w:lang w:val="en-CA"/>
              </w:rPr>
            </w:pPr>
            <w:ins w:id="643" w:author="Leo Barnes" w:date="2024-02-08T10:29:00Z">
              <w:r w:rsidRPr="00AE3765">
                <w:rPr>
                  <w:lang w:val="en-CA"/>
                </w:rPr>
                <w:t>G</w:t>
              </w:r>
            </w:ins>
          </w:p>
        </w:tc>
      </w:tr>
      <w:tr w:rsidR="00E27946" w:rsidRPr="00314835" w14:paraId="233F6F17" w14:textId="77777777" w:rsidTr="0047696D">
        <w:trPr>
          <w:ins w:id="644" w:author="Leo Barnes" w:date="2024-02-08T10:29:00Z"/>
        </w:trPr>
        <w:tc>
          <w:tcPr>
            <w:tcW w:w="1705" w:type="dxa"/>
          </w:tcPr>
          <w:p w14:paraId="3BC9CEF3" w14:textId="77777777" w:rsidR="00611698" w:rsidRPr="00AE3765" w:rsidRDefault="00611698" w:rsidP="0047696D">
            <w:pPr>
              <w:jc w:val="center"/>
              <w:rPr>
                <w:ins w:id="645" w:author="Leo Barnes" w:date="2024-02-08T10:29:00Z"/>
                <w:lang w:val="en-CA"/>
              </w:rPr>
            </w:pPr>
            <w:ins w:id="646" w:author="Leo Barnes" w:date="2024-02-08T10:29:00Z">
              <w:r w:rsidRPr="00AE3765">
                <w:rPr>
                  <w:lang w:val="en-CA"/>
                </w:rPr>
                <w:t>4</w:t>
              </w:r>
            </w:ins>
          </w:p>
        </w:tc>
        <w:tc>
          <w:tcPr>
            <w:tcW w:w="3870" w:type="dxa"/>
          </w:tcPr>
          <w:p w14:paraId="48150ECD" w14:textId="77777777" w:rsidR="00611698" w:rsidRPr="00AE3765" w:rsidRDefault="00611698" w:rsidP="0047696D">
            <w:pPr>
              <w:jc w:val="center"/>
              <w:rPr>
                <w:ins w:id="647" w:author="Leo Barnes" w:date="2024-02-08T10:29:00Z"/>
                <w:lang w:val="en-CA"/>
              </w:rPr>
            </w:pPr>
            <w:ins w:id="648" w:author="Leo Barnes" w:date="2024-02-08T10:29:00Z">
              <w:r w:rsidRPr="00AE3765">
                <w:rPr>
                  <w:lang w:val="en-CA"/>
                </w:rPr>
                <w:t>Cr</w:t>
              </w:r>
            </w:ins>
          </w:p>
        </w:tc>
        <w:tc>
          <w:tcPr>
            <w:tcW w:w="3770" w:type="dxa"/>
          </w:tcPr>
          <w:p w14:paraId="6AE5B619" w14:textId="77777777" w:rsidR="00611698" w:rsidRPr="00AE3765" w:rsidRDefault="00611698" w:rsidP="0047696D">
            <w:pPr>
              <w:jc w:val="center"/>
              <w:rPr>
                <w:ins w:id="649" w:author="Leo Barnes" w:date="2024-02-08T10:29:00Z"/>
                <w:lang w:val="en-CA"/>
              </w:rPr>
            </w:pPr>
            <w:ins w:id="650" w:author="Leo Barnes" w:date="2024-02-08T10:29:00Z">
              <w:r w:rsidRPr="00AE3765">
                <w:rPr>
                  <w:lang w:val="en-CA"/>
                </w:rPr>
                <w:t>B</w:t>
              </w:r>
            </w:ins>
          </w:p>
        </w:tc>
      </w:tr>
      <w:tr w:rsidR="00E27946" w:rsidRPr="00314835" w14:paraId="1CFAE158" w14:textId="77777777" w:rsidTr="0047696D">
        <w:trPr>
          <w:ins w:id="651" w:author="Leo Barnes" w:date="2024-02-08T10:29:00Z"/>
        </w:trPr>
        <w:tc>
          <w:tcPr>
            <w:tcW w:w="1705" w:type="dxa"/>
          </w:tcPr>
          <w:p w14:paraId="37B4DF92" w14:textId="77777777" w:rsidR="00611698" w:rsidRPr="00AE3765" w:rsidRDefault="00611698" w:rsidP="0047696D">
            <w:pPr>
              <w:jc w:val="center"/>
              <w:rPr>
                <w:ins w:id="652" w:author="Leo Barnes" w:date="2024-02-08T10:29:00Z"/>
                <w:lang w:val="en-CA"/>
              </w:rPr>
            </w:pPr>
            <w:ins w:id="653" w:author="Leo Barnes" w:date="2024-02-08T10:29:00Z">
              <w:r w:rsidRPr="00AE3765">
                <w:rPr>
                  <w:lang w:val="en-CA"/>
                </w:rPr>
                <w:t>5</w:t>
              </w:r>
            </w:ins>
          </w:p>
        </w:tc>
        <w:tc>
          <w:tcPr>
            <w:tcW w:w="7640" w:type="dxa"/>
            <w:gridSpan w:val="2"/>
          </w:tcPr>
          <w:p w14:paraId="30F1AA79" w14:textId="77777777" w:rsidR="00611698" w:rsidRPr="00AE3765" w:rsidRDefault="00611698" w:rsidP="0047696D">
            <w:pPr>
              <w:jc w:val="center"/>
              <w:rPr>
                <w:ins w:id="654" w:author="Leo Barnes" w:date="2024-02-08T10:29:00Z"/>
                <w:lang w:val="en-CA"/>
              </w:rPr>
            </w:pPr>
            <w:ins w:id="655" w:author="Leo Barnes" w:date="2024-02-08T10:29:00Z">
              <w:r w:rsidRPr="00AE3765">
                <w:rPr>
                  <w:lang w:val="en-CA"/>
                </w:rPr>
                <w:t>Alpha</w:t>
              </w:r>
            </w:ins>
          </w:p>
        </w:tc>
      </w:tr>
      <w:tr w:rsidR="00E27946" w:rsidRPr="00314835" w14:paraId="40E09B5D" w14:textId="77777777" w:rsidTr="0047696D">
        <w:trPr>
          <w:ins w:id="656" w:author="Leo Barnes" w:date="2024-02-08T10:29:00Z"/>
        </w:trPr>
        <w:tc>
          <w:tcPr>
            <w:tcW w:w="1705" w:type="dxa"/>
          </w:tcPr>
          <w:p w14:paraId="3B739DDA" w14:textId="77777777" w:rsidR="00611698" w:rsidRPr="00AE3765" w:rsidRDefault="00611698" w:rsidP="0047696D">
            <w:pPr>
              <w:jc w:val="center"/>
              <w:rPr>
                <w:ins w:id="657" w:author="Leo Barnes" w:date="2024-02-08T10:29:00Z"/>
                <w:lang w:val="en-CA"/>
              </w:rPr>
            </w:pPr>
            <w:ins w:id="658" w:author="Leo Barnes" w:date="2024-02-08T10:29:00Z">
              <w:r w:rsidRPr="00AE3765">
                <w:rPr>
                  <w:lang w:val="en-CA"/>
                </w:rPr>
                <w:t>6</w:t>
              </w:r>
            </w:ins>
          </w:p>
        </w:tc>
        <w:tc>
          <w:tcPr>
            <w:tcW w:w="7640" w:type="dxa"/>
            <w:gridSpan w:val="2"/>
          </w:tcPr>
          <w:p w14:paraId="5D7B947A" w14:textId="77777777" w:rsidR="00611698" w:rsidRPr="00AE3765" w:rsidRDefault="00611698" w:rsidP="0047696D">
            <w:pPr>
              <w:jc w:val="center"/>
              <w:rPr>
                <w:ins w:id="659" w:author="Leo Barnes" w:date="2024-02-08T10:29:00Z"/>
                <w:lang w:val="en-CA"/>
              </w:rPr>
            </w:pPr>
            <w:ins w:id="660" w:author="Leo Barnes" w:date="2024-02-08T10:29:00Z">
              <w:r w:rsidRPr="00AE3765">
                <w:rPr>
                  <w:lang w:val="en-CA"/>
                </w:rPr>
                <w:t>Depth</w:t>
              </w:r>
            </w:ins>
          </w:p>
        </w:tc>
      </w:tr>
      <w:tr w:rsidR="00E27946" w:rsidRPr="00314835" w14:paraId="79CA2449" w14:textId="77777777" w:rsidTr="0047696D">
        <w:trPr>
          <w:ins w:id="661" w:author="Leo Barnes" w:date="2024-02-08T10:29:00Z"/>
        </w:trPr>
        <w:tc>
          <w:tcPr>
            <w:tcW w:w="1705" w:type="dxa"/>
          </w:tcPr>
          <w:p w14:paraId="2512498A" w14:textId="77777777" w:rsidR="00611698" w:rsidRPr="00AE3765" w:rsidRDefault="00611698" w:rsidP="0047696D">
            <w:pPr>
              <w:jc w:val="center"/>
              <w:rPr>
                <w:ins w:id="662" w:author="Leo Barnes" w:date="2024-02-08T10:29:00Z"/>
                <w:lang w:val="en-CA"/>
              </w:rPr>
            </w:pPr>
            <w:ins w:id="663" w:author="Leo Barnes" w:date="2024-02-08T10:29:00Z">
              <w:r w:rsidRPr="00AE3765">
                <w:rPr>
                  <w:lang w:val="en-CA"/>
                </w:rPr>
                <w:t>7-255</w:t>
              </w:r>
            </w:ins>
          </w:p>
        </w:tc>
        <w:tc>
          <w:tcPr>
            <w:tcW w:w="7640" w:type="dxa"/>
            <w:gridSpan w:val="2"/>
          </w:tcPr>
          <w:p w14:paraId="499BFB37" w14:textId="77777777" w:rsidR="00611698" w:rsidRPr="00AE3765" w:rsidRDefault="00611698" w:rsidP="0047696D">
            <w:pPr>
              <w:jc w:val="center"/>
              <w:rPr>
                <w:ins w:id="664" w:author="Leo Barnes" w:date="2024-02-08T10:29:00Z"/>
                <w:lang w:val="en-CA"/>
              </w:rPr>
            </w:pPr>
            <w:ins w:id="665" w:author="Leo Barnes" w:date="2024-02-08T10:29:00Z">
              <w:r w:rsidRPr="00AE3765">
                <w:rPr>
                  <w:lang w:val="en-CA"/>
                </w:rPr>
                <w:t>Reserved for future use.</w:t>
              </w:r>
            </w:ins>
          </w:p>
        </w:tc>
      </w:tr>
    </w:tbl>
    <w:p w14:paraId="064E3B2E" w14:textId="77777777" w:rsidR="00611698" w:rsidRPr="00314835" w:rsidRDefault="00611698" w:rsidP="00E2660F">
      <w:pPr>
        <w:rPr>
          <w:ins w:id="666" w:author="Leo Barnes" w:date="2024-02-08T10:26:00Z"/>
          <w:lang w:val="en-CA" w:eastAsia="ja-JP"/>
        </w:rPr>
      </w:pPr>
    </w:p>
    <w:p w14:paraId="1FC906AD" w14:textId="0E62076D" w:rsidR="0039765A" w:rsidRPr="00314835" w:rsidRDefault="005E2F33" w:rsidP="00E2660F">
      <w:pPr>
        <w:pStyle w:val="Heading1"/>
        <w:numPr>
          <w:ilvl w:val="0"/>
          <w:numId w:val="46"/>
        </w:numPr>
        <w:rPr>
          <w:lang w:val="en-CA"/>
        </w:rPr>
      </w:pPr>
      <w:bookmarkStart w:id="667" w:name="_Toc158738741"/>
      <w:r w:rsidRPr="00AE3765">
        <w:rPr>
          <w:lang w:val="en-CA"/>
        </w:rPr>
        <w:t>New c</w:t>
      </w:r>
      <w:r w:rsidR="0039765A" w:rsidRPr="00AE3765">
        <w:rPr>
          <w:lang w:val="en-CA"/>
        </w:rPr>
        <w:t>onstrained extents grid property</w:t>
      </w:r>
      <w:bookmarkEnd w:id="667"/>
    </w:p>
    <w:p w14:paraId="31D50F88" w14:textId="2A1FC4AE" w:rsidR="00750258" w:rsidRPr="00AE3765" w:rsidRDefault="00F6419F" w:rsidP="00260458">
      <w:pPr>
        <w:pStyle w:val="AMDInstruction"/>
      </w:pPr>
      <w:r w:rsidRPr="00AE3765">
        <w:t>Add the following new subclause after subclause 6.5.36:</w:t>
      </w:r>
    </w:p>
    <w:p w14:paraId="035BDC66" w14:textId="11932569" w:rsidR="001776C7" w:rsidRPr="00AE3765" w:rsidRDefault="001776C7" w:rsidP="00E2660F">
      <w:pPr>
        <w:pStyle w:val="Heading2"/>
        <w:numPr>
          <w:ilvl w:val="2"/>
          <w:numId w:val="67"/>
        </w:numPr>
        <w:rPr>
          <w:lang w:val="en-CA"/>
        </w:rPr>
      </w:pPr>
      <w:bookmarkStart w:id="668" w:name="_Toc149827139"/>
      <w:bookmarkStart w:id="669" w:name="_Toc158738742"/>
      <w:r w:rsidRPr="00AE3765">
        <w:rPr>
          <w:lang w:val="en-CA"/>
        </w:rPr>
        <w:t>Constrained</w:t>
      </w:r>
      <w:r w:rsidR="0039765A" w:rsidRPr="00AE3765">
        <w:rPr>
          <w:lang w:val="en-CA"/>
        </w:rPr>
        <w:t xml:space="preserve"> </w:t>
      </w:r>
      <w:r w:rsidRPr="00AE3765">
        <w:rPr>
          <w:lang w:val="en-CA"/>
        </w:rPr>
        <w:t>Extents</w:t>
      </w:r>
      <w:r w:rsidR="0039765A" w:rsidRPr="00AE3765">
        <w:rPr>
          <w:lang w:val="en-CA"/>
        </w:rPr>
        <w:t xml:space="preserve"> </w:t>
      </w:r>
      <w:r w:rsidRPr="00AE3765">
        <w:rPr>
          <w:lang w:val="en-CA"/>
        </w:rPr>
        <w:t>Grid</w:t>
      </w:r>
      <w:r w:rsidR="0039765A" w:rsidRPr="00AE3765">
        <w:rPr>
          <w:lang w:val="en-CA"/>
        </w:rPr>
        <w:t xml:space="preserve"> </w:t>
      </w:r>
      <w:r w:rsidRPr="00AE3765">
        <w:rPr>
          <w:lang w:val="en-CA"/>
        </w:rPr>
        <w:t>Property</w:t>
      </w:r>
      <w:bookmarkEnd w:id="668"/>
      <w:bookmarkEnd w:id="669"/>
    </w:p>
    <w:p w14:paraId="7622F5A4" w14:textId="2A4273BD" w:rsidR="001776C7" w:rsidRPr="00AE3765" w:rsidRDefault="001776C7" w:rsidP="00E2660F">
      <w:pPr>
        <w:pStyle w:val="Heading3"/>
        <w:numPr>
          <w:ilvl w:val="3"/>
          <w:numId w:val="67"/>
        </w:numPr>
        <w:rPr>
          <w:lang w:val="en-CA"/>
        </w:rPr>
      </w:pPr>
      <w:bookmarkStart w:id="670" w:name="_Toc158738743"/>
      <w:r w:rsidRPr="00AE3765">
        <w:rPr>
          <w:lang w:val="en-CA"/>
        </w:rPr>
        <w:t>Definition</w:t>
      </w:r>
      <w:bookmarkEnd w:id="670"/>
    </w:p>
    <w:p w14:paraId="36368472"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 xml:space="preserve">Box type: </w:t>
      </w:r>
      <w:r w:rsidRPr="00AE3765">
        <w:rPr>
          <w:rFonts w:ascii="Courier New" w:hAnsi="Courier New" w:cs="Courier New"/>
          <w:color w:val="000000"/>
          <w:lang w:val="en-CA"/>
        </w:rPr>
        <w:t>'</w:t>
      </w:r>
      <w:proofErr w:type="spellStart"/>
      <w:r w:rsidRPr="00AE3765">
        <w:rPr>
          <w:rFonts w:ascii="Courier New" w:hAnsi="Courier New" w:cs="Courier New"/>
          <w:color w:val="000000"/>
          <w:lang w:val="en-CA"/>
        </w:rPr>
        <w:t>cexg</w:t>
      </w:r>
      <w:proofErr w:type="spellEnd"/>
      <w:r w:rsidRPr="00AE3765">
        <w:rPr>
          <w:rFonts w:ascii="Courier New" w:hAnsi="Courier New" w:cs="Courier New"/>
          <w:color w:val="000000"/>
          <w:lang w:val="en-CA"/>
        </w:rPr>
        <w:t>'</w:t>
      </w:r>
    </w:p>
    <w:p w14:paraId="6483EA98"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Property type: Descriptive item property</w:t>
      </w:r>
    </w:p>
    <w:p w14:paraId="33CBB99D"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 xml:space="preserve">Container: </w:t>
      </w:r>
      <w:proofErr w:type="spellStart"/>
      <w:r w:rsidRPr="00AE3765">
        <w:rPr>
          <w:rFonts w:ascii="Courier New" w:hAnsi="Courier New" w:cs="Courier New"/>
          <w:color w:val="000000"/>
          <w:lang w:val="en-CA"/>
        </w:rPr>
        <w:t>ItemPropertyContainerBox</w:t>
      </w:r>
      <w:proofErr w:type="spellEnd"/>
    </w:p>
    <w:p w14:paraId="299C8132"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Mandatory (per item): No</w:t>
      </w:r>
    </w:p>
    <w:p w14:paraId="741527BD" w14:textId="77777777" w:rsidR="001776C7" w:rsidRPr="00AE3765" w:rsidRDefault="001776C7" w:rsidP="001776C7">
      <w:pPr>
        <w:adjustRightInd w:val="0"/>
        <w:rPr>
          <w:rFonts w:cs="Cambria"/>
          <w:color w:val="000000"/>
          <w:lang w:val="en-CA"/>
        </w:rPr>
      </w:pPr>
      <w:r w:rsidRPr="00AE3765">
        <w:rPr>
          <w:rFonts w:cs="Cambria"/>
          <w:color w:val="000000"/>
          <w:lang w:val="en-CA"/>
        </w:rPr>
        <w:t>Quantity (per item): At most one</w:t>
      </w:r>
    </w:p>
    <w:p w14:paraId="6AA26FEC" w14:textId="77777777" w:rsidR="001776C7" w:rsidRPr="00AE3765" w:rsidRDefault="001776C7" w:rsidP="001776C7">
      <w:pPr>
        <w:rPr>
          <w:rFonts w:cs="Cambria"/>
          <w:lang w:val="en-CA"/>
        </w:rPr>
      </w:pPr>
      <w:r w:rsidRPr="00AE3765">
        <w:rPr>
          <w:rFonts w:cs="Cambria"/>
          <w:lang w:val="en-CA"/>
        </w:rPr>
        <w:t xml:space="preserve">The </w:t>
      </w:r>
      <w:r w:rsidRPr="00AE3765">
        <w:rPr>
          <w:rStyle w:val="codeZchn"/>
        </w:rPr>
        <w:t>ConstrainedExtentsGridProperty</w:t>
      </w:r>
      <w:r w:rsidRPr="00AE3765">
        <w:rPr>
          <w:rFonts w:ascii="Courier New" w:hAnsi="Courier New" w:cs="Courier New"/>
          <w:color w:val="000000"/>
          <w:lang w:val="en-CA"/>
        </w:rPr>
        <w:t xml:space="preserve"> </w:t>
      </w:r>
      <w:r w:rsidRPr="00AE3765">
        <w:rPr>
          <w:rFonts w:cs="Cambria"/>
          <w:lang w:val="en-CA"/>
        </w:rPr>
        <w:t xml:space="preserve">descriptive item property indicates that each extent of the associated image item in the </w:t>
      </w:r>
      <w:r w:rsidRPr="00AE3765">
        <w:rPr>
          <w:rStyle w:val="codeZchn"/>
        </w:rPr>
        <w:t>itemLocationBox</w:t>
      </w:r>
      <w:r w:rsidRPr="00AE3765">
        <w:rPr>
          <w:rFonts w:cs="Cambria"/>
          <w:lang w:val="en-CA"/>
        </w:rPr>
        <w:t xml:space="preserve"> is constrained to enclose data units of the item that are extractable as a contiguous byte range and are independently decodable and </w:t>
      </w:r>
      <w:proofErr w:type="spellStart"/>
      <w:r w:rsidRPr="00AE3765">
        <w:rPr>
          <w:rFonts w:cs="Cambria"/>
          <w:lang w:val="en-CA"/>
        </w:rPr>
        <w:t>renderable</w:t>
      </w:r>
      <w:proofErr w:type="spellEnd"/>
      <w:r w:rsidRPr="00AE3765">
        <w:rPr>
          <w:rFonts w:cs="Cambria"/>
          <w:lang w:val="en-CA"/>
        </w:rPr>
        <w:t xml:space="preserve"> as image tiles.</w:t>
      </w:r>
    </w:p>
    <w:p w14:paraId="74ACB115" w14:textId="77777777" w:rsidR="001776C7" w:rsidRPr="00AE3765" w:rsidRDefault="001776C7" w:rsidP="001776C7">
      <w:pPr>
        <w:rPr>
          <w:rFonts w:cs="Cambria"/>
          <w:lang w:val="en-CA"/>
        </w:rPr>
      </w:pPr>
      <w:r w:rsidRPr="00AE3765">
        <w:rPr>
          <w:rFonts w:cs="Cambria"/>
          <w:lang w:val="en-CA"/>
        </w:rPr>
        <w:t>All data units or properties required to configure the decoder and decode an image tile shall be declared in the decoder configuration and initialization properties associated with the image item.</w:t>
      </w:r>
    </w:p>
    <w:p w14:paraId="2012789A" w14:textId="77777777" w:rsidR="001776C7" w:rsidRPr="00AE3765" w:rsidRDefault="001776C7" w:rsidP="001776C7">
      <w:pPr>
        <w:rPr>
          <w:rFonts w:cs="Cambria"/>
          <w:lang w:val="en-CA"/>
        </w:rPr>
      </w:pPr>
      <w:r w:rsidRPr="00AE3765">
        <w:rPr>
          <w:rFonts w:cs="Cambria"/>
          <w:lang w:val="en-CA"/>
        </w:rPr>
        <w:t xml:space="preserve">The reconstructed image of the associated image item is formed from one or more image tiles </w:t>
      </w:r>
      <w:proofErr w:type="gramStart"/>
      <w:r w:rsidRPr="00AE3765">
        <w:rPr>
          <w:rFonts w:cs="Cambria"/>
          <w:lang w:val="en-CA"/>
        </w:rPr>
        <w:t>in a given</w:t>
      </w:r>
      <w:proofErr w:type="gramEnd"/>
      <w:r w:rsidRPr="00AE3765">
        <w:rPr>
          <w:rFonts w:cs="Cambria"/>
          <w:lang w:val="en-CA"/>
        </w:rPr>
        <w:t xml:space="preserve"> grid order within a larger canvas. </w:t>
      </w:r>
    </w:p>
    <w:p w14:paraId="7FA97D17" w14:textId="77777777" w:rsidR="001776C7" w:rsidRPr="00AE3765" w:rsidRDefault="001776C7" w:rsidP="001776C7">
      <w:pPr>
        <w:rPr>
          <w:rFonts w:cs="Cambria"/>
          <w:lang w:val="en-CA"/>
        </w:rPr>
      </w:pPr>
      <w:r w:rsidRPr="00AE3765">
        <w:rPr>
          <w:rFonts w:cs="Cambria"/>
          <w:lang w:val="en-CA"/>
        </w:rPr>
        <w:t xml:space="preserve">The image tiles corresponding to the extents are inserted in row-major order, top-row first, left to right, in the order of the extents for the associated image item within the </w:t>
      </w:r>
      <w:r w:rsidRPr="00AE3765">
        <w:rPr>
          <w:rStyle w:val="codeZchn"/>
        </w:rPr>
        <w:t>ItemLocationBox</w:t>
      </w:r>
      <w:r w:rsidRPr="00AE3765">
        <w:rPr>
          <w:rFonts w:cs="Cambria"/>
          <w:lang w:val="en-CA"/>
        </w:rPr>
        <w:t xml:space="preserve">. The value of </w:t>
      </w:r>
      <w:r w:rsidRPr="00AE3765">
        <w:rPr>
          <w:rStyle w:val="codeZchn"/>
        </w:rPr>
        <w:t>extent_count</w:t>
      </w:r>
      <w:r w:rsidRPr="00AE3765">
        <w:rPr>
          <w:rFonts w:cs="Cambria"/>
          <w:lang w:val="en-CA"/>
        </w:rPr>
        <w:t xml:space="preserve"> within the </w:t>
      </w:r>
      <w:r w:rsidRPr="00AE3765">
        <w:rPr>
          <w:rStyle w:val="codeZchn"/>
        </w:rPr>
        <w:t>ItemLocationBox</w:t>
      </w:r>
      <w:r w:rsidRPr="00AE3765">
        <w:rPr>
          <w:rFonts w:cs="Cambria"/>
          <w:lang w:val="en-CA"/>
        </w:rPr>
        <w:t xml:space="preserve"> shall be equal to (1+</w:t>
      </w:r>
      <w:r w:rsidRPr="00AE3765">
        <w:rPr>
          <w:rStyle w:val="codeZchn"/>
        </w:rPr>
        <w:t>rows_minus_</w:t>
      </w:r>
      <w:proofErr w:type="gramStart"/>
      <w:r w:rsidRPr="00AE3765">
        <w:rPr>
          <w:rStyle w:val="codeZchn"/>
        </w:rPr>
        <w:t>one)</w:t>
      </w:r>
      <w:r w:rsidRPr="00AE3765">
        <w:rPr>
          <w:rFonts w:cs="Cambria"/>
          <w:lang w:val="en-CA"/>
        </w:rPr>
        <w:t>*</w:t>
      </w:r>
      <w:proofErr w:type="gramEnd"/>
      <w:r w:rsidRPr="00AE3765">
        <w:rPr>
          <w:rFonts w:cs="Cambria"/>
          <w:lang w:val="en-CA"/>
        </w:rPr>
        <w:t>(1+</w:t>
      </w:r>
      <w:r w:rsidRPr="00AE3765">
        <w:rPr>
          <w:rStyle w:val="codeZchn"/>
        </w:rPr>
        <w:t>columns_minus_one)</w:t>
      </w:r>
      <w:r w:rsidRPr="00AE3765">
        <w:rPr>
          <w:rFonts w:cs="Cambria"/>
          <w:lang w:val="en-CA"/>
        </w:rPr>
        <w:t xml:space="preserve">. All image tiles shall have </w:t>
      </w:r>
      <w:proofErr w:type="gramStart"/>
      <w:r w:rsidRPr="00AE3765">
        <w:rPr>
          <w:rFonts w:cs="Cambria"/>
          <w:lang w:val="en-CA"/>
        </w:rPr>
        <w:t>exactly the same</w:t>
      </w:r>
      <w:proofErr w:type="gramEnd"/>
      <w:r w:rsidRPr="00AE3765">
        <w:rPr>
          <w:rFonts w:cs="Cambria"/>
          <w:lang w:val="en-CA"/>
        </w:rPr>
        <w:t xml:space="preserve"> width and height, </w:t>
      </w:r>
      <w:r w:rsidRPr="00AE3765">
        <w:rPr>
          <w:rStyle w:val="codeZchn"/>
        </w:rPr>
        <w:t>image_tile_width</w:t>
      </w:r>
      <w:r w:rsidRPr="00AE3765">
        <w:rPr>
          <w:rFonts w:cs="Cambria"/>
          <w:lang w:val="en-CA"/>
        </w:rPr>
        <w:t xml:space="preserve"> and </w:t>
      </w:r>
      <w:r w:rsidRPr="00AE3765">
        <w:rPr>
          <w:rStyle w:val="codeZchn"/>
        </w:rPr>
        <w:t>image_tile_height</w:t>
      </w:r>
      <w:r w:rsidRPr="00AE3765">
        <w:rPr>
          <w:rFonts w:cs="Cambria"/>
          <w:lang w:val="en-CA"/>
        </w:rPr>
        <w:t xml:space="preserve">. The reconstructed image is formed by tiling the image tiles into a grid with a column width equal to </w:t>
      </w:r>
      <w:r w:rsidRPr="00AE3765">
        <w:rPr>
          <w:rStyle w:val="codeZchn"/>
        </w:rPr>
        <w:t>image_tile_width</w:t>
      </w:r>
      <w:r w:rsidRPr="00AE3765">
        <w:rPr>
          <w:rFonts w:cs="Cambria"/>
          <w:lang w:val="en-CA"/>
        </w:rPr>
        <w:t xml:space="preserve"> and a row height equal to </w:t>
      </w:r>
      <w:r w:rsidRPr="00AE3765">
        <w:rPr>
          <w:rStyle w:val="codeZchn"/>
        </w:rPr>
        <w:t>image_tile_height</w:t>
      </w:r>
      <w:r w:rsidRPr="00AE3765">
        <w:rPr>
          <w:rFonts w:cs="Cambria"/>
          <w:lang w:val="en-CA"/>
        </w:rPr>
        <w:t xml:space="preserve">, without gap or overlap. The grid of image tiles shall completely “cover” the reconstructed image of the associated image item, where </w:t>
      </w:r>
      <w:r w:rsidRPr="00AE3765">
        <w:rPr>
          <w:rStyle w:val="codeZchn"/>
        </w:rPr>
        <w:t>image_tile_width</w:t>
      </w:r>
      <w:r w:rsidRPr="00AE3765">
        <w:rPr>
          <w:rFonts w:cs="Cambria"/>
          <w:lang w:val="en-CA"/>
        </w:rPr>
        <w:t>*</w:t>
      </w:r>
      <w:r w:rsidRPr="00AE3765">
        <w:rPr>
          <w:rStyle w:val="codeZchn"/>
        </w:rPr>
        <w:t>columns</w:t>
      </w:r>
      <w:r w:rsidRPr="00AE3765">
        <w:rPr>
          <w:rFonts w:cs="Cambria"/>
          <w:lang w:val="en-CA"/>
        </w:rPr>
        <w:t xml:space="preserve"> is greater than or equal to </w:t>
      </w:r>
      <w:bookmarkStart w:id="671" w:name="_Hlk147741495"/>
      <w:r w:rsidRPr="00AE3765">
        <w:rPr>
          <w:rStyle w:val="codeZchn"/>
        </w:rPr>
        <w:t>image_width</w:t>
      </w:r>
      <w:r w:rsidRPr="00AE3765" w:rsidDel="001F4631">
        <w:rPr>
          <w:rFonts w:cs="Cambria"/>
          <w:lang w:val="en-CA"/>
        </w:rPr>
        <w:t xml:space="preserve"> </w:t>
      </w:r>
      <w:r w:rsidRPr="00AE3765">
        <w:rPr>
          <w:rFonts w:cs="Cambria"/>
          <w:lang w:val="en-CA"/>
        </w:rPr>
        <w:t>and</w:t>
      </w:r>
      <w:bookmarkEnd w:id="671"/>
      <w:r w:rsidRPr="00AE3765">
        <w:rPr>
          <w:rFonts w:cs="Cambria"/>
          <w:lang w:val="en-CA"/>
        </w:rPr>
        <w:t xml:space="preserve"> </w:t>
      </w:r>
      <w:r w:rsidRPr="00AE3765">
        <w:rPr>
          <w:rStyle w:val="codeZchn"/>
        </w:rPr>
        <w:t>image_tile_height</w:t>
      </w:r>
      <w:r w:rsidRPr="00AE3765">
        <w:rPr>
          <w:rFonts w:cs="Cambria"/>
          <w:lang w:val="en-CA"/>
        </w:rPr>
        <w:t>*</w:t>
      </w:r>
      <w:r w:rsidRPr="00AE3765">
        <w:rPr>
          <w:rStyle w:val="codeZchn"/>
        </w:rPr>
        <w:t>rows</w:t>
      </w:r>
      <w:r w:rsidRPr="00AE3765">
        <w:rPr>
          <w:rFonts w:cs="Cambria"/>
          <w:lang w:val="en-CA"/>
        </w:rPr>
        <w:t xml:space="preserve"> is greater than or equal to </w:t>
      </w:r>
      <w:r w:rsidRPr="00AE3765">
        <w:rPr>
          <w:rStyle w:val="codeZchn"/>
        </w:rPr>
        <w:t>image_height</w:t>
      </w:r>
      <w:r w:rsidRPr="00AE3765">
        <w:rPr>
          <w:rFonts w:cs="Cambria"/>
          <w:lang w:val="en-CA"/>
        </w:rPr>
        <w:t xml:space="preserve">, where </w:t>
      </w:r>
      <w:r w:rsidRPr="00AE3765">
        <w:rPr>
          <w:rStyle w:val="codeZchn"/>
        </w:rPr>
        <w:t>image_width</w:t>
      </w:r>
      <w:r w:rsidRPr="00AE3765" w:rsidDel="001F4631">
        <w:rPr>
          <w:rFonts w:cs="Cambria"/>
          <w:lang w:val="en-CA"/>
        </w:rPr>
        <w:t xml:space="preserve"> </w:t>
      </w:r>
      <w:r w:rsidRPr="00AE3765">
        <w:rPr>
          <w:rFonts w:cs="Cambria"/>
          <w:lang w:val="en-CA"/>
        </w:rPr>
        <w:t xml:space="preserve">and </w:t>
      </w:r>
      <w:r w:rsidRPr="00AE3765">
        <w:rPr>
          <w:rStyle w:val="codeZchn"/>
        </w:rPr>
        <w:t>image_height</w:t>
      </w:r>
      <w:r w:rsidRPr="00AE3765">
        <w:rPr>
          <w:rFonts w:cs="Cambria"/>
          <w:lang w:val="en-CA"/>
        </w:rPr>
        <w:t xml:space="preserve"> </w:t>
      </w:r>
      <w:proofErr w:type="gramStart"/>
      <w:r w:rsidRPr="00AE3765">
        <w:rPr>
          <w:rFonts w:cs="Cambria"/>
          <w:lang w:val="en-CA"/>
        </w:rPr>
        <w:t>are</w:t>
      </w:r>
      <w:proofErr w:type="gramEnd"/>
      <w:r w:rsidRPr="00AE3765">
        <w:rPr>
          <w:rFonts w:cs="Cambria"/>
          <w:lang w:val="en-CA"/>
        </w:rPr>
        <w:t xml:space="preserve"> signalled in the </w:t>
      </w:r>
      <w:r w:rsidRPr="00AE3765">
        <w:rPr>
          <w:rStyle w:val="codeZchn"/>
        </w:rPr>
        <w:t xml:space="preserve">ImageSpatialExtentsProperty </w:t>
      </w:r>
      <w:r w:rsidRPr="00AE3765">
        <w:rPr>
          <w:rFonts w:cs="Cambria"/>
          <w:lang w:val="en-CA"/>
        </w:rPr>
        <w:t>associated with the image item.</w:t>
      </w:r>
    </w:p>
    <w:p w14:paraId="7FC3015F" w14:textId="7A02588E" w:rsidR="001776C7" w:rsidRPr="00AE3765" w:rsidRDefault="001776C7" w:rsidP="00E2660F">
      <w:pPr>
        <w:pStyle w:val="Heading3"/>
        <w:numPr>
          <w:ilvl w:val="3"/>
          <w:numId w:val="67"/>
        </w:numPr>
        <w:rPr>
          <w:lang w:val="en-CA"/>
        </w:rPr>
      </w:pPr>
      <w:bookmarkStart w:id="672" w:name="_Toc158738744"/>
      <w:r w:rsidRPr="00AE3765">
        <w:rPr>
          <w:lang w:val="en-CA"/>
        </w:rPr>
        <w:lastRenderedPageBreak/>
        <w:t>Syntax</w:t>
      </w:r>
      <w:bookmarkEnd w:id="672"/>
    </w:p>
    <w:p w14:paraId="64DFB208" w14:textId="2F246DC5" w:rsidR="001776C7" w:rsidRPr="00AE3765" w:rsidRDefault="001776C7" w:rsidP="002C0C4A">
      <w:pPr>
        <w:pStyle w:val="code0"/>
      </w:pPr>
      <w:r w:rsidRPr="00AE3765">
        <w:t>aligned(8) class ConstrainedExtentsGridProperty</w:t>
      </w:r>
      <w:r w:rsidR="0039765A" w:rsidRPr="00AE3765">
        <w:br/>
      </w:r>
      <w:r w:rsidRPr="00AE3765">
        <w:t>extends ItemFullProperty('cexg', version = 0, flags)</w:t>
      </w:r>
      <w:r w:rsidR="0039765A" w:rsidRPr="00AE3765">
        <w:t xml:space="preserve"> </w:t>
      </w:r>
      <w:r w:rsidRPr="00AE3765">
        <w:t>{</w:t>
      </w:r>
      <w:r w:rsidR="0033616F" w:rsidRPr="00AE3765">
        <w:br/>
      </w:r>
      <w:r w:rsidR="0033616F" w:rsidRPr="00AE3765">
        <w:tab/>
        <w:t>// this is a temporary,non-parsable variable</w:t>
      </w:r>
      <w:r w:rsidR="00752104" w:rsidRPr="00AE3765">
        <w:br/>
      </w:r>
      <w:r w:rsidR="00752104" w:rsidRPr="00AE3765">
        <w:tab/>
      </w:r>
      <w:r w:rsidRPr="00AE3765">
        <w:t>unsigned int FieldLength = ((flags &amp; 1) + 1) * 16;</w:t>
      </w:r>
      <w:r w:rsidR="00752104" w:rsidRPr="00AE3765">
        <w:br/>
      </w:r>
      <w:r w:rsidR="00752104" w:rsidRPr="00AE3765">
        <w:tab/>
      </w:r>
      <w:r w:rsidRPr="00AE3765">
        <w:t>unsigned int(16) rows_minus_one;</w:t>
      </w:r>
      <w:r w:rsidR="00752104" w:rsidRPr="00AE3765">
        <w:br/>
      </w:r>
      <w:r w:rsidR="00752104" w:rsidRPr="00AE3765">
        <w:tab/>
      </w:r>
      <w:r w:rsidRPr="00AE3765">
        <w:t>unsigned int(16) columns_minus_one;</w:t>
      </w:r>
      <w:r w:rsidR="00752104" w:rsidRPr="00AE3765">
        <w:br/>
      </w:r>
      <w:r w:rsidR="00752104" w:rsidRPr="00AE3765">
        <w:tab/>
      </w:r>
      <w:r w:rsidRPr="00AE3765">
        <w:t>unsigned int(FieldLength</w:t>
      </w:r>
      <w:r w:rsidRPr="00AE3765" w:rsidDel="00473C47">
        <w:t xml:space="preserve"> </w:t>
      </w:r>
      <w:r w:rsidRPr="00AE3765">
        <w:t>) image_tile_width;</w:t>
      </w:r>
      <w:r w:rsidR="00752104" w:rsidRPr="00AE3765">
        <w:br/>
      </w:r>
      <w:r w:rsidR="00752104" w:rsidRPr="00AE3765">
        <w:tab/>
      </w:r>
      <w:r w:rsidRPr="00AE3765">
        <w:t>unsigned int(FieldLength</w:t>
      </w:r>
      <w:r w:rsidRPr="00AE3765" w:rsidDel="00473C47">
        <w:t xml:space="preserve"> </w:t>
      </w:r>
      <w:r w:rsidRPr="00AE3765">
        <w:t>) image_tile_height;</w:t>
      </w:r>
      <w:r w:rsidR="00752104" w:rsidRPr="00AE3765">
        <w:br/>
      </w:r>
      <w:r w:rsidRPr="00AE3765">
        <w:t>}</w:t>
      </w:r>
    </w:p>
    <w:p w14:paraId="74BDD636" w14:textId="4C28131B" w:rsidR="001776C7" w:rsidRPr="00AE3765" w:rsidRDefault="001776C7" w:rsidP="00E2660F">
      <w:pPr>
        <w:pStyle w:val="Heading3"/>
        <w:numPr>
          <w:ilvl w:val="3"/>
          <w:numId w:val="67"/>
        </w:numPr>
        <w:rPr>
          <w:lang w:val="en-CA"/>
        </w:rPr>
      </w:pPr>
      <w:bookmarkStart w:id="673" w:name="_Toc158738745"/>
      <w:r w:rsidRPr="00AE3765">
        <w:rPr>
          <w:lang w:val="en-CA"/>
        </w:rPr>
        <w:t>Semantics</w:t>
      </w:r>
      <w:bookmarkEnd w:id="673"/>
    </w:p>
    <w:p w14:paraId="31CFD8BE" w14:textId="77777777" w:rsidR="001776C7" w:rsidRPr="00AE3765" w:rsidRDefault="001776C7" w:rsidP="001776C7">
      <w:pPr>
        <w:pStyle w:val="fields"/>
        <w:rPr>
          <w:lang w:val="en-CA"/>
        </w:rPr>
      </w:pPr>
      <w:r w:rsidRPr="00AE3765">
        <w:rPr>
          <w:rStyle w:val="codeZchn"/>
        </w:rPr>
        <w:t>(flags &amp; 1)</w:t>
      </w:r>
      <w:r w:rsidRPr="00AE3765">
        <w:rPr>
          <w:lang w:val="en-CA"/>
        </w:rPr>
        <w:t xml:space="preserve"> equals to 0 specifies that the length of the fields </w:t>
      </w:r>
      <w:r w:rsidRPr="00AE3765">
        <w:rPr>
          <w:rStyle w:val="codeZchn"/>
        </w:rPr>
        <w:t>image_tile_width</w:t>
      </w:r>
      <w:r w:rsidRPr="00AE3765">
        <w:rPr>
          <w:lang w:val="en-CA"/>
        </w:rPr>
        <w:t xml:space="preserve"> and </w:t>
      </w:r>
      <w:r w:rsidRPr="00AE3765">
        <w:rPr>
          <w:rStyle w:val="codeZchn"/>
        </w:rPr>
        <w:t>image_tile_height</w:t>
      </w:r>
      <w:r w:rsidRPr="00AE3765">
        <w:rPr>
          <w:lang w:val="en-CA"/>
        </w:rPr>
        <w:t xml:space="preserve"> is 16 bits. (flags &amp; 1) equals to 1 specifies that the length of the fields </w:t>
      </w:r>
      <w:r w:rsidRPr="00AE3765">
        <w:rPr>
          <w:rStyle w:val="codeZchn"/>
        </w:rPr>
        <w:t>image_tile_width</w:t>
      </w:r>
      <w:r w:rsidRPr="00AE3765">
        <w:rPr>
          <w:lang w:val="en-CA"/>
        </w:rPr>
        <w:t xml:space="preserve"> and </w:t>
      </w:r>
      <w:r w:rsidRPr="00AE3765">
        <w:rPr>
          <w:rStyle w:val="codeZchn"/>
        </w:rPr>
        <w:t>image_tile_height</w:t>
      </w:r>
      <w:r w:rsidRPr="00AE3765">
        <w:rPr>
          <w:lang w:val="en-CA"/>
        </w:rPr>
        <w:t xml:space="preserve"> is 32 bits. The values of flags greater than 1 are reserved.</w:t>
      </w:r>
    </w:p>
    <w:p w14:paraId="0DBAC5EC" w14:textId="77777777" w:rsidR="001776C7" w:rsidRPr="00AE3765" w:rsidRDefault="001776C7" w:rsidP="001776C7">
      <w:pPr>
        <w:pStyle w:val="fields"/>
        <w:rPr>
          <w:lang w:val="en-CA"/>
        </w:rPr>
      </w:pPr>
      <w:r w:rsidRPr="00AE3765">
        <w:rPr>
          <w:rStyle w:val="codeZchn"/>
        </w:rPr>
        <w:t>image_tile_width</w:t>
      </w:r>
      <w:r w:rsidRPr="00AE3765">
        <w:rPr>
          <w:lang w:val="en-CA"/>
        </w:rPr>
        <w:t xml:space="preserve">, </w:t>
      </w:r>
      <w:r w:rsidRPr="00AE3765">
        <w:rPr>
          <w:rStyle w:val="codeZchn"/>
        </w:rPr>
        <w:t>image_tile_height</w:t>
      </w:r>
      <w:r w:rsidRPr="00AE3765">
        <w:rPr>
          <w:lang w:val="en-CA"/>
        </w:rPr>
        <w:t>: specify respectively the width and height in pixels of the image tiles.</w:t>
      </w:r>
    </w:p>
    <w:p w14:paraId="51479A7E" w14:textId="77777777" w:rsidR="001776C7" w:rsidRPr="00AE3765" w:rsidRDefault="001776C7" w:rsidP="001776C7">
      <w:pPr>
        <w:pStyle w:val="fields"/>
        <w:rPr>
          <w:lang w:val="en-CA"/>
        </w:rPr>
      </w:pPr>
      <w:r w:rsidRPr="00AE3765">
        <w:rPr>
          <w:rStyle w:val="codeZchn"/>
        </w:rPr>
        <w:t>rows_minus_one</w:t>
      </w:r>
      <w:r w:rsidRPr="00AE3765">
        <w:rPr>
          <w:lang w:val="en-CA"/>
        </w:rPr>
        <w:t xml:space="preserve">, </w:t>
      </w:r>
      <w:r w:rsidRPr="00AE3765">
        <w:rPr>
          <w:rStyle w:val="codeZchn"/>
        </w:rPr>
        <w:t>columns_minus_one</w:t>
      </w:r>
      <w:r w:rsidRPr="00AE3765">
        <w:rPr>
          <w:lang w:val="en-CA"/>
        </w:rP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7C76E4B7" w14:textId="0D051FEB" w:rsidR="0077500F" w:rsidRPr="00314835" w:rsidRDefault="005E2F33" w:rsidP="00E2660F">
      <w:pPr>
        <w:pStyle w:val="Heading1"/>
        <w:numPr>
          <w:ilvl w:val="0"/>
          <w:numId w:val="46"/>
        </w:numPr>
        <w:rPr>
          <w:lang w:val="en-CA"/>
        </w:rPr>
      </w:pPr>
      <w:bookmarkStart w:id="674" w:name="_Toc158738746"/>
      <w:r w:rsidRPr="00AE3765">
        <w:rPr>
          <w:lang w:val="en-CA"/>
        </w:rPr>
        <w:t>New d</w:t>
      </w:r>
      <w:r w:rsidR="0077500F" w:rsidRPr="00AE3765">
        <w:rPr>
          <w:lang w:val="en-CA"/>
        </w:rPr>
        <w:t>isparity adjustment information</w:t>
      </w:r>
      <w:r w:rsidRPr="00AE3765">
        <w:rPr>
          <w:lang w:val="en-CA"/>
        </w:rPr>
        <w:t xml:space="preserve"> property</w:t>
      </w:r>
      <w:bookmarkEnd w:id="674"/>
    </w:p>
    <w:p w14:paraId="31B87767" w14:textId="1774F20F" w:rsidR="001776C7" w:rsidRPr="00AE3765" w:rsidRDefault="001776C7" w:rsidP="00260458">
      <w:pPr>
        <w:pStyle w:val="AMDInstruction"/>
      </w:pPr>
      <w:r w:rsidRPr="00AE3765">
        <w:t>Add the following new subclause after subclause 6.5.37:</w:t>
      </w:r>
    </w:p>
    <w:p w14:paraId="4B5BFE8E" w14:textId="31F78D98" w:rsidR="00F6419F" w:rsidRPr="00AE3765" w:rsidRDefault="00F6419F" w:rsidP="00E2660F">
      <w:pPr>
        <w:pStyle w:val="Heading2"/>
        <w:numPr>
          <w:ilvl w:val="2"/>
          <w:numId w:val="67"/>
        </w:numPr>
        <w:rPr>
          <w:lang w:val="en-CA"/>
        </w:rPr>
      </w:pPr>
      <w:bookmarkStart w:id="675" w:name="_Toc149827140"/>
      <w:bookmarkStart w:id="676" w:name="_Toc158738747"/>
      <w:r w:rsidRPr="00AE3765">
        <w:rPr>
          <w:lang w:val="en-CA"/>
        </w:rPr>
        <w:t>Disparity adjustment information</w:t>
      </w:r>
      <w:bookmarkEnd w:id="675"/>
      <w:bookmarkEnd w:id="676"/>
    </w:p>
    <w:p w14:paraId="23417703" w14:textId="62E01A9B" w:rsidR="00F6419F" w:rsidRPr="00AE3765" w:rsidRDefault="00F6419F" w:rsidP="00E2660F">
      <w:pPr>
        <w:pStyle w:val="Heading3"/>
        <w:numPr>
          <w:ilvl w:val="3"/>
          <w:numId w:val="67"/>
        </w:numPr>
        <w:rPr>
          <w:lang w:val="en-CA"/>
        </w:rPr>
      </w:pPr>
      <w:bookmarkStart w:id="677" w:name="_Toc158738748"/>
      <w:r w:rsidRPr="00AE3765">
        <w:rPr>
          <w:lang w:val="en-CA"/>
        </w:rPr>
        <w:t>Definition</w:t>
      </w:r>
      <w:bookmarkEnd w:id="677"/>
    </w:p>
    <w:tbl>
      <w:tblPr>
        <w:tblpPr w:leftFromText="180" w:rightFromText="180" w:vertAnchor="text" w:horzAnchor="margin" w:tblpXSpec="right" w:tblpY="191"/>
        <w:tblW w:w="9752" w:type="dxa"/>
        <w:tblLayout w:type="fixed"/>
        <w:tblCellMar>
          <w:left w:w="0" w:type="dxa"/>
          <w:right w:w="0" w:type="dxa"/>
        </w:tblCellMar>
        <w:tblLook w:val="04A0" w:firstRow="1" w:lastRow="0" w:firstColumn="1" w:lastColumn="0" w:noHBand="0" w:noVBand="1"/>
      </w:tblPr>
      <w:tblGrid>
        <w:gridCol w:w="4320"/>
        <w:gridCol w:w="5432"/>
      </w:tblGrid>
      <w:tr w:rsidR="000A2273" w:rsidRPr="00314835" w14:paraId="449746E6" w14:textId="77777777" w:rsidTr="000A2273">
        <w:tc>
          <w:tcPr>
            <w:tcW w:w="4320" w:type="dxa"/>
          </w:tcPr>
          <w:p w14:paraId="48CDA8E3" w14:textId="77777777" w:rsidR="000A2273" w:rsidRPr="00AE3765" w:rsidRDefault="000A2273" w:rsidP="000A2273">
            <w:pPr>
              <w:pStyle w:val="BoxTable"/>
              <w:rPr>
                <w:lang w:val="en-CA"/>
              </w:rPr>
            </w:pPr>
            <w:r w:rsidRPr="00AE3765">
              <w:rPr>
                <w:lang w:val="en-CA"/>
              </w:rPr>
              <w:t>Box type:</w:t>
            </w:r>
          </w:p>
        </w:tc>
        <w:tc>
          <w:tcPr>
            <w:tcW w:w="5432" w:type="dxa"/>
          </w:tcPr>
          <w:p w14:paraId="14D4D90B" w14:textId="77777777" w:rsidR="000A2273" w:rsidRPr="00AE3765" w:rsidRDefault="000A2273" w:rsidP="000A2273">
            <w:pPr>
              <w:pStyle w:val="BoxTable"/>
              <w:rPr>
                <w:rStyle w:val="Courier"/>
                <w:lang w:val="en-CA"/>
              </w:rPr>
            </w:pPr>
            <w:r w:rsidRPr="00AE3765">
              <w:rPr>
                <w:rStyle w:val="Courier"/>
                <w:lang w:val="en-CA"/>
              </w:rPr>
              <w:t>'</w:t>
            </w:r>
            <w:proofErr w:type="spellStart"/>
            <w:r w:rsidRPr="00AE3765">
              <w:rPr>
                <w:rStyle w:val="Courier"/>
                <w:lang w:val="en-CA"/>
              </w:rPr>
              <w:t>dadj</w:t>
            </w:r>
            <w:proofErr w:type="spellEnd"/>
            <w:r w:rsidRPr="00AE3765">
              <w:rPr>
                <w:rStyle w:val="Courier"/>
                <w:lang w:val="en-CA"/>
              </w:rPr>
              <w:t>'</w:t>
            </w:r>
          </w:p>
        </w:tc>
      </w:tr>
      <w:tr w:rsidR="000A2273" w:rsidRPr="00314835" w14:paraId="7658CE23" w14:textId="77777777" w:rsidTr="000A2273">
        <w:tc>
          <w:tcPr>
            <w:tcW w:w="4320" w:type="dxa"/>
          </w:tcPr>
          <w:p w14:paraId="7A87BF77" w14:textId="77777777" w:rsidR="000A2273" w:rsidRPr="00AE3765" w:rsidRDefault="000A2273" w:rsidP="000A2273">
            <w:pPr>
              <w:pStyle w:val="BoxTable"/>
              <w:rPr>
                <w:lang w:val="en-CA"/>
              </w:rPr>
            </w:pPr>
            <w:r w:rsidRPr="00AE3765">
              <w:rPr>
                <w:lang w:val="en-CA"/>
              </w:rPr>
              <w:t>Property type:</w:t>
            </w:r>
          </w:p>
        </w:tc>
        <w:tc>
          <w:tcPr>
            <w:tcW w:w="5432" w:type="dxa"/>
          </w:tcPr>
          <w:p w14:paraId="44C9373C" w14:textId="77777777" w:rsidR="000A2273" w:rsidRPr="00AE3765" w:rsidRDefault="000A2273" w:rsidP="000A2273">
            <w:pPr>
              <w:pStyle w:val="BoxTable"/>
              <w:rPr>
                <w:lang w:val="en-CA"/>
              </w:rPr>
            </w:pPr>
            <w:r w:rsidRPr="00AE3765">
              <w:rPr>
                <w:lang w:val="en-CA"/>
              </w:rPr>
              <w:t>Descriptive item property</w:t>
            </w:r>
          </w:p>
        </w:tc>
      </w:tr>
      <w:tr w:rsidR="000A2273" w:rsidRPr="00314835" w14:paraId="04EEE49F" w14:textId="77777777" w:rsidTr="000A2273">
        <w:tc>
          <w:tcPr>
            <w:tcW w:w="4320" w:type="dxa"/>
          </w:tcPr>
          <w:p w14:paraId="47E910A5" w14:textId="77777777" w:rsidR="000A2273" w:rsidRPr="00AE3765" w:rsidRDefault="000A2273" w:rsidP="000A2273">
            <w:pPr>
              <w:pStyle w:val="BoxTable"/>
              <w:rPr>
                <w:lang w:val="en-CA"/>
              </w:rPr>
            </w:pPr>
            <w:r w:rsidRPr="00AE3765">
              <w:rPr>
                <w:lang w:val="en-CA"/>
              </w:rPr>
              <w:t xml:space="preserve">Container: </w:t>
            </w:r>
          </w:p>
        </w:tc>
        <w:tc>
          <w:tcPr>
            <w:tcW w:w="5432" w:type="dxa"/>
          </w:tcPr>
          <w:p w14:paraId="5330746A" w14:textId="77777777" w:rsidR="000A2273" w:rsidRPr="00AE3765" w:rsidRDefault="000A2273" w:rsidP="000A2273">
            <w:pPr>
              <w:pStyle w:val="BoxTable"/>
              <w:rPr>
                <w:lang w:val="en-CA"/>
              </w:rPr>
            </w:pPr>
            <w:proofErr w:type="spellStart"/>
            <w:r w:rsidRPr="00AE3765">
              <w:rPr>
                <w:rStyle w:val="Courier"/>
                <w:lang w:val="en-CA"/>
              </w:rPr>
              <w:t>ItemPropertyContainerBox</w:t>
            </w:r>
            <w:proofErr w:type="spellEnd"/>
          </w:p>
        </w:tc>
      </w:tr>
      <w:tr w:rsidR="000A2273" w:rsidRPr="00314835" w14:paraId="5F7600E5" w14:textId="77777777" w:rsidTr="000A2273">
        <w:tc>
          <w:tcPr>
            <w:tcW w:w="4320" w:type="dxa"/>
          </w:tcPr>
          <w:p w14:paraId="5BC560A2" w14:textId="77777777" w:rsidR="000A2273" w:rsidRPr="00AE3765" w:rsidRDefault="000A2273" w:rsidP="000A2273">
            <w:pPr>
              <w:pStyle w:val="BoxTable"/>
              <w:rPr>
                <w:lang w:val="en-CA"/>
              </w:rPr>
            </w:pPr>
            <w:r w:rsidRPr="00AE3765">
              <w:rPr>
                <w:lang w:val="en-CA"/>
              </w:rPr>
              <w:t xml:space="preserve">Mandatory (per </w:t>
            </w:r>
            <w:r w:rsidRPr="00AE3765">
              <w:rPr>
                <w:szCs w:val="22"/>
                <w:lang w:val="en-CA"/>
              </w:rPr>
              <w:t>associated identifier value</w:t>
            </w:r>
            <w:r w:rsidRPr="00AE3765">
              <w:rPr>
                <w:lang w:val="en-CA"/>
              </w:rPr>
              <w:t xml:space="preserve">): </w:t>
            </w:r>
          </w:p>
        </w:tc>
        <w:tc>
          <w:tcPr>
            <w:tcW w:w="5432" w:type="dxa"/>
          </w:tcPr>
          <w:p w14:paraId="3E18FB85" w14:textId="77777777" w:rsidR="000A2273" w:rsidRPr="00AE3765" w:rsidRDefault="000A2273" w:rsidP="000A2273">
            <w:pPr>
              <w:pStyle w:val="BoxTable"/>
              <w:rPr>
                <w:lang w:val="en-CA"/>
              </w:rPr>
            </w:pPr>
            <w:r w:rsidRPr="00AE3765">
              <w:rPr>
                <w:rFonts w:cs="Arial"/>
                <w:lang w:val="en-CA"/>
              </w:rPr>
              <w:t>No</w:t>
            </w:r>
          </w:p>
        </w:tc>
      </w:tr>
      <w:tr w:rsidR="000A2273" w:rsidRPr="00314835" w14:paraId="1F4B09BE" w14:textId="77777777" w:rsidTr="000A2273">
        <w:tc>
          <w:tcPr>
            <w:tcW w:w="4320" w:type="dxa"/>
          </w:tcPr>
          <w:p w14:paraId="4D0D3A64" w14:textId="77777777" w:rsidR="000A2273" w:rsidRPr="00AE3765" w:rsidRDefault="000A2273" w:rsidP="000A2273">
            <w:pPr>
              <w:pStyle w:val="BoxTable"/>
              <w:rPr>
                <w:lang w:val="en-CA"/>
              </w:rPr>
            </w:pPr>
            <w:r w:rsidRPr="00AE3765">
              <w:rPr>
                <w:lang w:val="en-CA"/>
              </w:rPr>
              <w:t xml:space="preserve">Quantity (per </w:t>
            </w:r>
            <w:r w:rsidRPr="00AE3765">
              <w:rPr>
                <w:szCs w:val="22"/>
                <w:lang w:val="en-CA"/>
              </w:rPr>
              <w:t>associated identifier value</w:t>
            </w:r>
            <w:r w:rsidRPr="00AE3765">
              <w:rPr>
                <w:lang w:val="en-CA"/>
              </w:rPr>
              <w:t>):</w:t>
            </w:r>
          </w:p>
        </w:tc>
        <w:tc>
          <w:tcPr>
            <w:tcW w:w="5432" w:type="dxa"/>
          </w:tcPr>
          <w:p w14:paraId="0F85E912" w14:textId="77777777" w:rsidR="000A2273" w:rsidRPr="00AE3765" w:rsidRDefault="000A2273" w:rsidP="000A2273">
            <w:pPr>
              <w:pStyle w:val="BoxTable"/>
              <w:rPr>
                <w:lang w:val="en-CA"/>
              </w:rPr>
            </w:pPr>
            <w:r w:rsidRPr="00AE3765">
              <w:rPr>
                <w:rFonts w:cs="Arial"/>
                <w:lang w:val="en-CA"/>
              </w:rPr>
              <w:t>At most one</w:t>
            </w:r>
          </w:p>
        </w:tc>
      </w:tr>
      <w:tr w:rsidR="000A2273" w:rsidRPr="00314835" w14:paraId="1F7A3F3C" w14:textId="77777777" w:rsidTr="000A2273">
        <w:tc>
          <w:tcPr>
            <w:tcW w:w="4320" w:type="dxa"/>
          </w:tcPr>
          <w:p w14:paraId="1CC18C53" w14:textId="77777777" w:rsidR="000A2273" w:rsidRPr="00AE3765" w:rsidRDefault="000A2273" w:rsidP="000A2273">
            <w:pPr>
              <w:pStyle w:val="BoxTable"/>
              <w:rPr>
                <w:lang w:val="en-CA"/>
              </w:rPr>
            </w:pPr>
          </w:p>
        </w:tc>
        <w:tc>
          <w:tcPr>
            <w:tcW w:w="5432" w:type="dxa"/>
          </w:tcPr>
          <w:p w14:paraId="48311EDF" w14:textId="77777777" w:rsidR="000A2273" w:rsidRPr="00AE3765" w:rsidRDefault="000A2273" w:rsidP="000A2273">
            <w:pPr>
              <w:pStyle w:val="BoxTable"/>
              <w:rPr>
                <w:lang w:val="en-CA"/>
              </w:rPr>
            </w:pPr>
          </w:p>
        </w:tc>
      </w:tr>
    </w:tbl>
    <w:p w14:paraId="1574CC5B" w14:textId="77777777" w:rsidR="00F6419F" w:rsidRPr="00AE3765" w:rsidRDefault="00F6419F" w:rsidP="00E2660F">
      <w:pPr>
        <w:rPr>
          <w:lang w:val="en-CA"/>
        </w:rPr>
      </w:pPr>
      <w:r w:rsidRPr="00AE3765">
        <w:rPr>
          <w:lang w:val="en-CA"/>
        </w:rPr>
        <w:t>The disparity adjustment descriptive item property defines the suggested global disparity adjustment amount for a stereo pair.</w:t>
      </w:r>
    </w:p>
    <w:p w14:paraId="3CD07DED" w14:textId="6B0E6B32" w:rsidR="00F6419F" w:rsidRPr="00314835" w:rsidDel="00F30A51" w:rsidRDefault="00F6419F" w:rsidP="00E2660F">
      <w:pPr>
        <w:rPr>
          <w:del w:id="678" w:author="Miska Hannuksela 02" w:date="2024-02-08T15:46:00Z"/>
          <w:lang w:val="en-CA"/>
        </w:rPr>
      </w:pPr>
    </w:p>
    <w:p w14:paraId="257BAFC9" w14:textId="59F6DE8A" w:rsidR="00F6419F" w:rsidRPr="00314835" w:rsidRDefault="00F6419F" w:rsidP="00E2660F">
      <w:pPr>
        <w:rPr>
          <w:lang w:val="en-CA"/>
        </w:rPr>
      </w:pPr>
      <w:r w:rsidRPr="00314835">
        <w:rPr>
          <w:lang w:val="en-CA"/>
        </w:rPr>
        <w:t xml:space="preserve">This item property should only be associated with an item or entity group that describes a stereo pair. </w:t>
      </w:r>
      <w:r w:rsidR="008E760A" w:rsidRPr="00314835">
        <w:rPr>
          <w:lang w:val="en-CA"/>
        </w:rPr>
        <w:t xml:space="preserve">If associated with a stereo pair entity group, the </w:t>
      </w:r>
      <w:proofErr w:type="spellStart"/>
      <w:r w:rsidR="008E760A" w:rsidRPr="00314835">
        <w:rPr>
          <w:rFonts w:ascii="Courier New" w:hAnsi="Courier New" w:cs="Courier New"/>
          <w:lang w:val="en-CA"/>
        </w:rPr>
        <w:t>FileTypeBox</w:t>
      </w:r>
      <w:proofErr w:type="spellEnd"/>
      <w:r w:rsidR="008E760A" w:rsidRPr="00314835">
        <w:rPr>
          <w:lang w:val="en-CA"/>
        </w:rPr>
        <w:t xml:space="preserve"> or the </w:t>
      </w:r>
      <w:proofErr w:type="spellStart"/>
      <w:r w:rsidR="008E760A" w:rsidRPr="00314835">
        <w:rPr>
          <w:rFonts w:ascii="Courier New" w:hAnsi="Courier New" w:cs="Courier New"/>
          <w:lang w:val="en-CA"/>
        </w:rPr>
        <w:t>ExtendedTypeBox</w:t>
      </w:r>
      <w:proofErr w:type="spellEnd"/>
      <w:r w:rsidR="008E760A" w:rsidRPr="00314835">
        <w:rPr>
          <w:lang w:val="en-CA"/>
        </w:rPr>
        <w:t xml:space="preserve"> associated with the </w:t>
      </w:r>
      <w:proofErr w:type="spellStart"/>
      <w:r w:rsidR="008E760A" w:rsidRPr="00314835">
        <w:rPr>
          <w:rFonts w:ascii="Courier New" w:hAnsi="Courier New" w:cs="Courier New"/>
          <w:lang w:val="en-CA"/>
        </w:rPr>
        <w:t>FileTypeBox</w:t>
      </w:r>
      <w:proofErr w:type="spellEnd"/>
      <w:r w:rsidR="008E760A" w:rsidRPr="00314835">
        <w:rPr>
          <w:lang w:val="en-CA"/>
        </w:rPr>
        <w:t xml:space="preserve"> shall indicate that the requirements of the </w:t>
      </w:r>
      <w:r w:rsidR="008E760A" w:rsidRPr="00314835">
        <w:rPr>
          <w:rFonts w:ascii="Courier New" w:hAnsi="Courier New" w:cs="Courier New"/>
          <w:lang w:val="en-CA"/>
        </w:rPr>
        <w:t>'</w:t>
      </w:r>
      <w:proofErr w:type="spellStart"/>
      <w:r w:rsidR="008E760A" w:rsidRPr="00314835">
        <w:rPr>
          <w:rFonts w:ascii="Courier New" w:hAnsi="Courier New" w:cs="Courier New"/>
          <w:lang w:val="en-CA"/>
        </w:rPr>
        <w:t>unif</w:t>
      </w:r>
      <w:proofErr w:type="spellEnd"/>
      <w:r w:rsidR="008E760A" w:rsidRPr="00314835">
        <w:rPr>
          <w:rFonts w:ascii="Courier New" w:hAnsi="Courier New" w:cs="Courier New"/>
          <w:lang w:val="en-CA"/>
        </w:rPr>
        <w:t>'</w:t>
      </w:r>
      <w:r w:rsidR="008E760A" w:rsidRPr="00314835">
        <w:rPr>
          <w:lang w:val="en-CA"/>
        </w:rPr>
        <w:t xml:space="preserve"> brand apply in the file.</w:t>
      </w:r>
    </w:p>
    <w:p w14:paraId="6490729C" w14:textId="6EC43131" w:rsidR="00F6419F" w:rsidRPr="00AE3765" w:rsidRDefault="00F6419F" w:rsidP="00260458">
      <w:pPr>
        <w:pStyle w:val="Note"/>
        <w:rPr>
          <w:lang w:val="en-CA"/>
        </w:rPr>
      </w:pPr>
      <w:r w:rsidRPr="00AE3765">
        <w:rPr>
          <w:highlight w:val="yellow"/>
          <w:lang w:val="en-CA"/>
        </w:rPr>
        <w:t xml:space="preserve">EDITORS NOTE: See </w:t>
      </w:r>
      <w:proofErr w:type="spellStart"/>
      <w:r w:rsidRPr="00AE3765">
        <w:rPr>
          <w:highlight w:val="yellow"/>
          <w:lang w:val="en-CA"/>
        </w:rPr>
        <w:t>TuC</w:t>
      </w:r>
      <w:proofErr w:type="spellEnd"/>
      <w:r w:rsidRPr="00AE3765">
        <w:rPr>
          <w:highlight w:val="yellow"/>
          <w:lang w:val="en-CA"/>
        </w:rPr>
        <w:t xml:space="preserve"> on frame-packed stereo items</w:t>
      </w:r>
    </w:p>
    <w:p w14:paraId="15137ED3" w14:textId="33764470" w:rsidR="00F6419F" w:rsidRPr="00AE3765" w:rsidRDefault="00F6419F" w:rsidP="00E2660F">
      <w:pPr>
        <w:pStyle w:val="Heading3"/>
        <w:numPr>
          <w:ilvl w:val="3"/>
          <w:numId w:val="67"/>
        </w:numPr>
        <w:rPr>
          <w:lang w:val="en-CA"/>
        </w:rPr>
      </w:pPr>
      <w:bookmarkStart w:id="679" w:name="_Toc158738749"/>
      <w:r w:rsidRPr="00AE3765">
        <w:rPr>
          <w:lang w:val="en-CA"/>
        </w:rPr>
        <w:lastRenderedPageBreak/>
        <w:t>Syntax</w:t>
      </w:r>
      <w:bookmarkEnd w:id="679"/>
    </w:p>
    <w:p w14:paraId="27F51F19" w14:textId="77777777" w:rsidR="00F6419F" w:rsidRPr="00AE3765" w:rsidRDefault="00F6419F" w:rsidP="002C0C4A">
      <w:pPr>
        <w:pStyle w:val="code0"/>
      </w:pPr>
      <w:r w:rsidRPr="00AE3765">
        <w:t>aligned(8) class DisparityAdjustmentProperty</w:t>
      </w:r>
      <w:r w:rsidRPr="00AE3765">
        <w:br/>
        <w:t>extends ItemFullProperty('dadj', version = 0, flags = 0) {</w:t>
      </w:r>
      <w:r w:rsidRPr="00AE3765">
        <w:br/>
      </w:r>
      <w:r w:rsidRPr="00AE3765">
        <w:tab/>
        <w:t>signed int(32) disparity_adjustment;</w:t>
      </w:r>
      <w:r w:rsidRPr="00AE3765">
        <w:br/>
        <w:t>}</w:t>
      </w:r>
    </w:p>
    <w:p w14:paraId="01B6CFA3" w14:textId="3C1763CA" w:rsidR="00F6419F" w:rsidRPr="00AE3765" w:rsidRDefault="00F6419F" w:rsidP="00E2660F">
      <w:pPr>
        <w:pStyle w:val="Heading3"/>
        <w:numPr>
          <w:ilvl w:val="3"/>
          <w:numId w:val="67"/>
        </w:numPr>
        <w:rPr>
          <w:lang w:val="en-CA"/>
        </w:rPr>
      </w:pPr>
      <w:bookmarkStart w:id="680" w:name="_Toc158738750"/>
      <w:r w:rsidRPr="00AE3765">
        <w:rPr>
          <w:lang w:val="en-CA"/>
        </w:rPr>
        <w:t>Semantics</w:t>
      </w:r>
      <w:bookmarkEnd w:id="680"/>
    </w:p>
    <w:p w14:paraId="5D48539D" w14:textId="77777777" w:rsidR="00F6419F" w:rsidRPr="00AE3765" w:rsidRDefault="00F6419F" w:rsidP="00F6419F">
      <w:pPr>
        <w:rPr>
          <w:ins w:id="681" w:author="Leo Barnes" w:date="2024-02-08T09:51:00Z"/>
          <w:lang w:val="en-CA"/>
        </w:rPr>
      </w:pPr>
      <w:r w:rsidRPr="00AE3765">
        <w:rPr>
          <w:rStyle w:val="codeZchn"/>
        </w:rPr>
        <w:t>disparity_adjustment</w:t>
      </w:r>
      <w:r w:rsidRPr="00AE3765">
        <w:rPr>
          <w:lang w:val="en-CA"/>
        </w:rPr>
        <w:t xml:space="preserve"> in units of 1/10000 image widths. Positive values denote increased disparity with respect to parallel view direction.</w:t>
      </w:r>
    </w:p>
    <w:p w14:paraId="143F80B5" w14:textId="17A29BD2" w:rsidR="009D5A90" w:rsidRPr="00AE3765" w:rsidRDefault="003F4EB2" w:rsidP="00E2660F">
      <w:pPr>
        <w:pStyle w:val="Heading1"/>
        <w:numPr>
          <w:ilvl w:val="0"/>
          <w:numId w:val="67"/>
        </w:numPr>
        <w:rPr>
          <w:ins w:id="682" w:author="Leo Barnes" w:date="2024-02-08T09:51:00Z"/>
          <w:lang w:val="en-CA"/>
        </w:rPr>
      </w:pPr>
      <w:bookmarkStart w:id="683" w:name="_Toc158738751"/>
      <w:ins w:id="684" w:author="Leo Barnes" w:date="2024-02-08T09:51:00Z">
        <w:r w:rsidRPr="00AE3765">
          <w:rPr>
            <w:lang w:val="en-CA"/>
          </w:rPr>
          <w:t>New HDR signaling aligning with ISO 22028-5</w:t>
        </w:r>
        <w:bookmarkEnd w:id="683"/>
      </w:ins>
    </w:p>
    <w:p w14:paraId="6136DD7F" w14:textId="2FF3F5C1" w:rsidR="003F4EB2" w:rsidRPr="00AE3765" w:rsidRDefault="003F4EB2" w:rsidP="003F4EB2">
      <w:pPr>
        <w:pStyle w:val="AMDInstruction"/>
        <w:rPr>
          <w:ins w:id="685" w:author="Leo Barnes" w:date="2024-02-08T10:03:00Z"/>
        </w:rPr>
      </w:pPr>
      <w:ins w:id="686" w:author="Leo Barnes" w:date="2024-02-08T09:52:00Z">
        <w:r w:rsidRPr="00AE3765">
          <w:t>Add the following new subclause</w:t>
        </w:r>
      </w:ins>
      <w:ins w:id="687" w:author="Leo Barnes" w:date="2024-02-08T09:59:00Z">
        <w:r w:rsidRPr="00AE3765">
          <w:t>s</w:t>
        </w:r>
      </w:ins>
      <w:ins w:id="688" w:author="Leo Barnes" w:date="2024-02-08T09:52:00Z">
        <w:r w:rsidRPr="00AE3765">
          <w:t xml:space="preserve"> after subclause 6.5.38:</w:t>
        </w:r>
      </w:ins>
    </w:p>
    <w:p w14:paraId="769A89A8" w14:textId="2E74A7AE" w:rsidR="00D51486" w:rsidRPr="00314835" w:rsidRDefault="00D51486" w:rsidP="00314835">
      <w:pPr>
        <w:pStyle w:val="Note"/>
        <w:rPr>
          <w:ins w:id="689" w:author="Leo Barnes" w:date="2024-02-08T09:52:00Z"/>
          <w:lang w:val="en-CA"/>
        </w:rPr>
      </w:pPr>
      <w:ins w:id="690" w:author="Leo Barnes" w:date="2024-02-08T10:03:00Z">
        <w:r w:rsidRPr="00314835">
          <w:rPr>
            <w:highlight w:val="yellow"/>
            <w:lang w:val="en-CA"/>
          </w:rPr>
          <w:t xml:space="preserve">EDITORS NOTE: Do we need </w:t>
        </w:r>
      </w:ins>
      <w:ins w:id="691" w:author="Leo Barnes" w:date="2024-02-08T10:04:00Z">
        <w:r w:rsidRPr="00314835">
          <w:rPr>
            <w:highlight w:val="yellow"/>
            <w:lang w:val="en-CA"/>
          </w:rPr>
          <w:t>these properties for video as well?</w:t>
        </w:r>
      </w:ins>
    </w:p>
    <w:p w14:paraId="3C5F3C62" w14:textId="0478D25B" w:rsidR="003F4EB2" w:rsidRPr="00AE3765" w:rsidRDefault="003F4EB2" w:rsidP="00E2660F">
      <w:pPr>
        <w:pStyle w:val="Heading2"/>
        <w:numPr>
          <w:ilvl w:val="2"/>
          <w:numId w:val="68"/>
        </w:numPr>
        <w:rPr>
          <w:ins w:id="692" w:author="Leo Barnes" w:date="2024-02-08T09:52:00Z"/>
          <w:lang w:val="en-CA"/>
        </w:rPr>
      </w:pPr>
      <w:bookmarkStart w:id="693" w:name="_Toc158738752"/>
      <w:ins w:id="694" w:author="Leo Barnes" w:date="2024-02-08T09:52:00Z">
        <w:r w:rsidRPr="00AE3765">
          <w:rPr>
            <w:lang w:val="en-CA"/>
          </w:rPr>
          <w:t>Reference viewing environment</w:t>
        </w:r>
        <w:bookmarkEnd w:id="693"/>
      </w:ins>
    </w:p>
    <w:p w14:paraId="04ADF370" w14:textId="214E0001" w:rsidR="003F4EB2" w:rsidRPr="00AE3765" w:rsidRDefault="003F4EB2" w:rsidP="00E2660F">
      <w:pPr>
        <w:pStyle w:val="Heading3"/>
        <w:numPr>
          <w:ilvl w:val="3"/>
          <w:numId w:val="68"/>
        </w:numPr>
        <w:rPr>
          <w:ins w:id="695" w:author="Leo Barnes" w:date="2024-02-08T09:55:00Z"/>
          <w:lang w:val="en-CA"/>
        </w:rPr>
      </w:pPr>
      <w:bookmarkStart w:id="696" w:name="_Toc158738753"/>
      <w:ins w:id="697" w:author="Leo Barnes" w:date="2024-02-08T09:55:00Z">
        <w:r w:rsidRPr="00AE3765">
          <w:rPr>
            <w:lang w:val="en-CA"/>
          </w:rPr>
          <w:t>Definition</w:t>
        </w:r>
        <w:bookmarkEnd w:id="696"/>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3F4EB2" w:rsidRPr="00314835" w14:paraId="4C00D289" w14:textId="77777777" w:rsidTr="003F4EB2">
        <w:trPr>
          <w:ins w:id="698" w:author="Leo Barnes" w:date="2024-02-08T09:56:00Z"/>
        </w:trPr>
        <w:tc>
          <w:tcPr>
            <w:tcW w:w="2789" w:type="dxa"/>
            <w:hideMark/>
          </w:tcPr>
          <w:p w14:paraId="503FAEE4" w14:textId="77777777" w:rsidR="003F4EB2" w:rsidRPr="00314835" w:rsidRDefault="003F4EB2" w:rsidP="0047696D">
            <w:pPr>
              <w:pStyle w:val="BoxTable"/>
              <w:rPr>
                <w:ins w:id="699" w:author="Leo Barnes" w:date="2024-02-08T09:56:00Z"/>
                <w:lang w:val="en-CA"/>
              </w:rPr>
            </w:pPr>
            <w:ins w:id="700" w:author="Leo Barnes" w:date="2024-02-08T09:56:00Z">
              <w:r w:rsidRPr="00314835">
                <w:rPr>
                  <w:lang w:val="en-CA"/>
                </w:rPr>
                <w:t xml:space="preserve">Box type: </w:t>
              </w:r>
            </w:ins>
          </w:p>
        </w:tc>
        <w:tc>
          <w:tcPr>
            <w:tcW w:w="6961" w:type="dxa"/>
            <w:hideMark/>
          </w:tcPr>
          <w:p w14:paraId="36253220" w14:textId="77777777" w:rsidR="003F4EB2" w:rsidRPr="00314835" w:rsidRDefault="003F4EB2" w:rsidP="0047696D">
            <w:pPr>
              <w:pStyle w:val="BoxTable"/>
              <w:rPr>
                <w:ins w:id="701" w:author="Leo Barnes" w:date="2024-02-08T09:56:00Z"/>
                <w:rStyle w:val="CodeChar0"/>
                <w:lang w:val="en-CA"/>
              </w:rPr>
            </w:pPr>
            <w:ins w:id="702" w:author="Leo Barnes" w:date="2024-02-08T09:56:00Z">
              <w:r w:rsidRPr="00314835">
                <w:rPr>
                  <w:rStyle w:val="CodeChar0"/>
                  <w:lang w:val="en-CA"/>
                </w:rPr>
                <w:t>'</w:t>
              </w:r>
              <w:proofErr w:type="spellStart"/>
              <w:r w:rsidRPr="00314835">
                <w:rPr>
                  <w:rStyle w:val="CodeChar0"/>
                  <w:lang w:val="en-CA"/>
                </w:rPr>
                <w:t>reve</w:t>
              </w:r>
              <w:proofErr w:type="spellEnd"/>
              <w:r w:rsidRPr="00314835">
                <w:rPr>
                  <w:rStyle w:val="CodeChar0"/>
                  <w:lang w:val="en-CA"/>
                </w:rPr>
                <w:t>'</w:t>
              </w:r>
            </w:ins>
          </w:p>
        </w:tc>
      </w:tr>
      <w:tr w:rsidR="003F4EB2" w:rsidRPr="00314835" w14:paraId="0E94193E" w14:textId="77777777" w:rsidTr="003F4EB2">
        <w:trPr>
          <w:ins w:id="703" w:author="Leo Barnes" w:date="2024-02-08T09:56:00Z"/>
        </w:trPr>
        <w:tc>
          <w:tcPr>
            <w:tcW w:w="2789" w:type="dxa"/>
            <w:hideMark/>
          </w:tcPr>
          <w:p w14:paraId="5699B499" w14:textId="77777777" w:rsidR="003F4EB2" w:rsidRPr="00314835" w:rsidRDefault="003F4EB2" w:rsidP="0047696D">
            <w:pPr>
              <w:pStyle w:val="BoxTable"/>
              <w:rPr>
                <w:ins w:id="704" w:author="Leo Barnes" w:date="2024-02-08T09:56:00Z"/>
                <w:lang w:val="en-CA"/>
              </w:rPr>
            </w:pPr>
            <w:ins w:id="705" w:author="Leo Barnes" w:date="2024-02-08T09:56:00Z">
              <w:r w:rsidRPr="00314835">
                <w:rPr>
                  <w:lang w:val="en-CA"/>
                </w:rPr>
                <w:t>Property type:</w:t>
              </w:r>
            </w:ins>
          </w:p>
        </w:tc>
        <w:tc>
          <w:tcPr>
            <w:tcW w:w="6961" w:type="dxa"/>
            <w:hideMark/>
          </w:tcPr>
          <w:p w14:paraId="61B241D3" w14:textId="77777777" w:rsidR="003F4EB2" w:rsidRPr="00314835" w:rsidRDefault="003F4EB2" w:rsidP="0047696D">
            <w:pPr>
              <w:pStyle w:val="BoxTable"/>
              <w:rPr>
                <w:ins w:id="706" w:author="Leo Barnes" w:date="2024-02-08T09:56:00Z"/>
                <w:lang w:val="en-CA"/>
              </w:rPr>
            </w:pPr>
            <w:ins w:id="707" w:author="Leo Barnes" w:date="2024-02-08T09:56:00Z">
              <w:r w:rsidRPr="00314835">
                <w:rPr>
                  <w:lang w:val="en-CA"/>
                </w:rPr>
                <w:t>Descriptive item property</w:t>
              </w:r>
            </w:ins>
          </w:p>
        </w:tc>
      </w:tr>
      <w:tr w:rsidR="003F4EB2" w:rsidRPr="00314835" w14:paraId="139DC134" w14:textId="77777777" w:rsidTr="003F4EB2">
        <w:trPr>
          <w:ins w:id="708" w:author="Leo Barnes" w:date="2024-02-08T09:56:00Z"/>
        </w:trPr>
        <w:tc>
          <w:tcPr>
            <w:tcW w:w="2789" w:type="dxa"/>
            <w:hideMark/>
          </w:tcPr>
          <w:p w14:paraId="62990DFA" w14:textId="77777777" w:rsidR="003F4EB2" w:rsidRPr="00314835" w:rsidRDefault="003F4EB2" w:rsidP="0047696D">
            <w:pPr>
              <w:pStyle w:val="BoxTable"/>
              <w:rPr>
                <w:ins w:id="709" w:author="Leo Barnes" w:date="2024-02-08T09:56:00Z"/>
                <w:lang w:val="en-CA"/>
              </w:rPr>
            </w:pPr>
            <w:ins w:id="710" w:author="Leo Barnes" w:date="2024-02-08T09:56:00Z">
              <w:r w:rsidRPr="00314835">
                <w:rPr>
                  <w:lang w:val="en-CA"/>
                </w:rPr>
                <w:t xml:space="preserve">Container: </w:t>
              </w:r>
            </w:ins>
          </w:p>
        </w:tc>
        <w:tc>
          <w:tcPr>
            <w:tcW w:w="6961" w:type="dxa"/>
            <w:hideMark/>
          </w:tcPr>
          <w:p w14:paraId="24BA2157" w14:textId="77777777" w:rsidR="003F4EB2" w:rsidRPr="00314835" w:rsidRDefault="003F4EB2" w:rsidP="0047696D">
            <w:pPr>
              <w:pStyle w:val="BoxTable"/>
              <w:rPr>
                <w:ins w:id="711" w:author="Leo Barnes" w:date="2024-02-08T09:56:00Z"/>
                <w:rStyle w:val="CodeChar0"/>
                <w:lang w:val="en-CA"/>
              </w:rPr>
            </w:pPr>
            <w:proofErr w:type="spellStart"/>
            <w:ins w:id="712" w:author="Leo Barnes" w:date="2024-02-08T09:56:00Z">
              <w:r w:rsidRPr="00314835">
                <w:rPr>
                  <w:rStyle w:val="CodeChar0"/>
                  <w:lang w:val="en-CA"/>
                </w:rPr>
                <w:t>ItemPropertyContainerBox</w:t>
              </w:r>
              <w:proofErr w:type="spellEnd"/>
            </w:ins>
          </w:p>
        </w:tc>
      </w:tr>
      <w:tr w:rsidR="003F4EB2" w:rsidRPr="00314835" w14:paraId="06430947" w14:textId="77777777" w:rsidTr="003F4EB2">
        <w:trPr>
          <w:ins w:id="713" w:author="Leo Barnes" w:date="2024-02-08T09:56:00Z"/>
        </w:trPr>
        <w:tc>
          <w:tcPr>
            <w:tcW w:w="2789" w:type="dxa"/>
            <w:hideMark/>
          </w:tcPr>
          <w:p w14:paraId="26099D04" w14:textId="77777777" w:rsidR="003F4EB2" w:rsidRPr="00314835" w:rsidRDefault="003F4EB2" w:rsidP="0047696D">
            <w:pPr>
              <w:pStyle w:val="BoxTable"/>
              <w:rPr>
                <w:ins w:id="714" w:author="Leo Barnes" w:date="2024-02-08T09:56:00Z"/>
                <w:lang w:val="en-CA"/>
              </w:rPr>
            </w:pPr>
            <w:ins w:id="715" w:author="Leo Barnes" w:date="2024-02-08T09:56:00Z">
              <w:r w:rsidRPr="00314835">
                <w:rPr>
                  <w:lang w:val="en-CA"/>
                </w:rPr>
                <w:t xml:space="preserve">Mandatory (per item): </w:t>
              </w:r>
            </w:ins>
          </w:p>
        </w:tc>
        <w:tc>
          <w:tcPr>
            <w:tcW w:w="6961" w:type="dxa"/>
            <w:hideMark/>
          </w:tcPr>
          <w:p w14:paraId="59D973F9" w14:textId="77777777" w:rsidR="003F4EB2" w:rsidRPr="00314835" w:rsidRDefault="003F4EB2" w:rsidP="0047696D">
            <w:pPr>
              <w:pStyle w:val="BoxTable"/>
              <w:rPr>
                <w:ins w:id="716" w:author="Leo Barnes" w:date="2024-02-08T09:56:00Z"/>
                <w:lang w:val="en-CA"/>
              </w:rPr>
            </w:pPr>
            <w:ins w:id="717" w:author="Leo Barnes" w:date="2024-02-08T09:56:00Z">
              <w:r w:rsidRPr="00314835">
                <w:rPr>
                  <w:lang w:val="en-CA"/>
                </w:rPr>
                <w:t>No</w:t>
              </w:r>
            </w:ins>
          </w:p>
        </w:tc>
      </w:tr>
      <w:tr w:rsidR="003F4EB2" w:rsidRPr="00314835" w14:paraId="530792F8" w14:textId="77777777" w:rsidTr="003F4EB2">
        <w:trPr>
          <w:ins w:id="718" w:author="Leo Barnes" w:date="2024-02-08T09:56:00Z"/>
        </w:trPr>
        <w:tc>
          <w:tcPr>
            <w:tcW w:w="2789" w:type="dxa"/>
            <w:hideMark/>
          </w:tcPr>
          <w:p w14:paraId="54C798E5" w14:textId="77777777" w:rsidR="003F4EB2" w:rsidRPr="00314835" w:rsidRDefault="003F4EB2" w:rsidP="0047696D">
            <w:pPr>
              <w:pStyle w:val="BoxTable"/>
              <w:rPr>
                <w:ins w:id="719" w:author="Leo Barnes" w:date="2024-02-08T09:56:00Z"/>
                <w:lang w:val="en-CA"/>
              </w:rPr>
            </w:pPr>
            <w:ins w:id="720" w:author="Leo Barnes" w:date="2024-02-08T09:56:00Z">
              <w:r w:rsidRPr="00314835">
                <w:rPr>
                  <w:lang w:val="en-CA"/>
                </w:rPr>
                <w:t>Quantity (per item):</w:t>
              </w:r>
            </w:ins>
          </w:p>
        </w:tc>
        <w:tc>
          <w:tcPr>
            <w:tcW w:w="6961" w:type="dxa"/>
            <w:hideMark/>
          </w:tcPr>
          <w:p w14:paraId="597D1FE1" w14:textId="77777777" w:rsidR="003F4EB2" w:rsidRPr="00314835" w:rsidRDefault="003F4EB2" w:rsidP="0047696D">
            <w:pPr>
              <w:pStyle w:val="BoxTable"/>
              <w:rPr>
                <w:ins w:id="721" w:author="Leo Barnes" w:date="2024-02-08T09:57:00Z"/>
                <w:lang w:val="en-CA"/>
              </w:rPr>
            </w:pPr>
            <w:ins w:id="722" w:author="Leo Barnes" w:date="2024-02-08T09:56:00Z">
              <w:r w:rsidRPr="00314835">
                <w:rPr>
                  <w:lang w:val="en-CA"/>
                </w:rPr>
                <w:t>At most one</w:t>
              </w:r>
            </w:ins>
          </w:p>
          <w:p w14:paraId="08417A90" w14:textId="77777777" w:rsidR="003F4EB2" w:rsidRPr="00314835" w:rsidRDefault="003F4EB2" w:rsidP="0047696D">
            <w:pPr>
              <w:pStyle w:val="BoxTable"/>
              <w:rPr>
                <w:ins w:id="723" w:author="Leo Barnes" w:date="2024-02-08T09:56:00Z"/>
                <w:lang w:val="en-CA"/>
              </w:rPr>
            </w:pPr>
          </w:p>
        </w:tc>
      </w:tr>
    </w:tbl>
    <w:p w14:paraId="6FFC5779" w14:textId="3B13D6F2" w:rsidR="003F4EB2" w:rsidRPr="00314835" w:rsidRDefault="003F4EB2" w:rsidP="003F4EB2">
      <w:pPr>
        <w:rPr>
          <w:ins w:id="724" w:author="Leo Barnes" w:date="2024-02-08T09:56:00Z"/>
          <w:lang w:val="en-CA"/>
        </w:rPr>
      </w:pPr>
      <w:ins w:id="725" w:author="Leo Barnes" w:date="2024-02-08T09:56:00Z">
        <w:r w:rsidRPr="00314835">
          <w:rPr>
            <w:lang w:val="en-CA"/>
          </w:rP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ins>
    </w:p>
    <w:p w14:paraId="5F226FE1" w14:textId="413EED87" w:rsidR="003F4EB2" w:rsidRPr="00314835" w:rsidRDefault="003F4EB2" w:rsidP="00E2660F">
      <w:pPr>
        <w:pStyle w:val="Heading3"/>
        <w:numPr>
          <w:ilvl w:val="3"/>
          <w:numId w:val="68"/>
        </w:numPr>
        <w:rPr>
          <w:ins w:id="726" w:author="Leo Barnes" w:date="2024-02-08T09:57:00Z"/>
          <w:lang w:val="en-CA"/>
        </w:rPr>
      </w:pPr>
      <w:bookmarkStart w:id="727" w:name="_Toc158738754"/>
      <w:ins w:id="728" w:author="Leo Barnes" w:date="2024-02-08T09:57:00Z">
        <w:r w:rsidRPr="00314835">
          <w:rPr>
            <w:lang w:val="en-CA"/>
          </w:rPr>
          <w:t>Syntax</w:t>
        </w:r>
        <w:bookmarkEnd w:id="727"/>
      </w:ins>
    </w:p>
    <w:p w14:paraId="1B7CA0D4" w14:textId="047F05F2" w:rsidR="003F4EB2" w:rsidRPr="00314835" w:rsidRDefault="003F4EB2" w:rsidP="003F4EB2">
      <w:pPr>
        <w:pStyle w:val="Code"/>
        <w:rPr>
          <w:ins w:id="729" w:author="Leo Barnes" w:date="2024-02-08T09:57:00Z"/>
          <w:lang w:val="en-CA"/>
        </w:rPr>
      </w:pPr>
      <w:ins w:id="730" w:author="Leo Barnes" w:date="2024-02-08T09:57:00Z">
        <w:r w:rsidRPr="00314835">
          <w:rPr>
            <w:lang w:val="en-CA"/>
          </w:rPr>
          <w:t xml:space="preserve">class </w:t>
        </w:r>
        <w:proofErr w:type="spellStart"/>
        <w:r w:rsidRPr="00314835">
          <w:rPr>
            <w:lang w:val="en-CA"/>
          </w:rPr>
          <w:t>ReferenceViewingEnvironmentBox</w:t>
        </w:r>
        <w:proofErr w:type="spellEnd"/>
        <w:r w:rsidRPr="00314835">
          <w:rPr>
            <w:lang w:val="en-CA"/>
          </w:rPr>
          <w:t xml:space="preserve"> extends </w:t>
        </w:r>
        <w:proofErr w:type="spellStart"/>
        <w:proofErr w:type="gramStart"/>
        <w:r w:rsidRPr="00314835">
          <w:rPr>
            <w:lang w:val="en-CA"/>
          </w:rPr>
          <w:t>ItemFullProperty</w:t>
        </w:r>
        <w:proofErr w:type="spellEnd"/>
        <w:r w:rsidRPr="00314835">
          <w:rPr>
            <w:lang w:val="en-CA"/>
          </w:rPr>
          <w:t>(</w:t>
        </w:r>
        <w:proofErr w:type="gramEnd"/>
        <w:r w:rsidRPr="00314835">
          <w:rPr>
            <w:lang w:val="en-CA"/>
          </w:rPr>
          <w:t>'</w:t>
        </w:r>
        <w:proofErr w:type="spellStart"/>
        <w:r w:rsidRPr="00314835">
          <w:rPr>
            <w:lang w:val="en-CA"/>
          </w:rPr>
          <w:t>reve</w:t>
        </w:r>
        <w:proofErr w:type="spellEnd"/>
        <w:r w:rsidRPr="00314835">
          <w:rPr>
            <w:lang w:val="en-CA"/>
          </w:rPr>
          <w:t>', 0, 0){</w:t>
        </w:r>
        <w:r w:rsidRPr="00314835">
          <w:rPr>
            <w:lang w:val="en-CA"/>
          </w:rPr>
          <w:br/>
        </w:r>
        <w:r w:rsidRPr="00314835">
          <w:rPr>
            <w:lang w:val="en-CA"/>
          </w:rPr>
          <w:tab/>
          <w:t xml:space="preserve">unsigned int(32) </w:t>
        </w:r>
        <w:proofErr w:type="spellStart"/>
        <w:r w:rsidRPr="00314835">
          <w:rPr>
            <w:lang w:val="en-CA"/>
          </w:rPr>
          <w:t>surround_luminance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surround_light_x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surround_light_y</w:t>
        </w:r>
        <w:proofErr w:type="spellEnd"/>
        <w:r w:rsidRPr="00314835">
          <w:rPr>
            <w:lang w:val="en-CA"/>
          </w:rPr>
          <w:t>;</w:t>
        </w:r>
        <w:r w:rsidRPr="00314835">
          <w:rPr>
            <w:lang w:val="en-CA"/>
          </w:rPr>
          <w:br/>
        </w:r>
        <w:r w:rsidRPr="00314835">
          <w:rPr>
            <w:lang w:val="en-CA"/>
          </w:rPr>
          <w:tab/>
          <w:t xml:space="preserve">unsigned int(32) </w:t>
        </w:r>
        <w:proofErr w:type="spellStart"/>
        <w:r w:rsidRPr="00314835">
          <w:rPr>
            <w:lang w:val="en-CA"/>
          </w:rPr>
          <w:t>periphery_luminance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periphery_light_x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periphery_light_y</w:t>
        </w:r>
        <w:proofErr w:type="spellEnd"/>
        <w:r w:rsidRPr="00314835">
          <w:rPr>
            <w:lang w:val="en-CA"/>
          </w:rPr>
          <w:t>;</w:t>
        </w:r>
        <w:r w:rsidRPr="00314835">
          <w:rPr>
            <w:lang w:val="en-CA"/>
          </w:rPr>
          <w:br/>
          <w:t>}</w:t>
        </w:r>
      </w:ins>
    </w:p>
    <w:p w14:paraId="191F5CA1" w14:textId="77777777" w:rsidR="003F4EB2" w:rsidRPr="00314835" w:rsidRDefault="003F4EB2" w:rsidP="003F4EB2">
      <w:pPr>
        <w:pStyle w:val="Code"/>
        <w:rPr>
          <w:ins w:id="731" w:author="Leo Barnes" w:date="2024-02-08T09:57:00Z"/>
          <w:lang w:val="en-CA"/>
        </w:rPr>
      </w:pPr>
    </w:p>
    <w:p w14:paraId="644CF0D0" w14:textId="50EC282B" w:rsidR="003F4EB2" w:rsidRPr="00314835" w:rsidRDefault="003F4EB2" w:rsidP="00E2660F">
      <w:pPr>
        <w:pStyle w:val="Heading3"/>
        <w:numPr>
          <w:ilvl w:val="3"/>
          <w:numId w:val="68"/>
        </w:numPr>
        <w:rPr>
          <w:ins w:id="732" w:author="Leo Barnes" w:date="2024-02-08T09:57:00Z"/>
          <w:lang w:val="en-CA"/>
        </w:rPr>
      </w:pPr>
      <w:bookmarkStart w:id="733" w:name="_Toc158738755"/>
      <w:ins w:id="734" w:author="Leo Barnes" w:date="2024-02-08T09:57:00Z">
        <w:r w:rsidRPr="00314835">
          <w:rPr>
            <w:lang w:val="en-CA"/>
          </w:rPr>
          <w:t>Semantics</w:t>
        </w:r>
        <w:bookmarkEnd w:id="733"/>
      </w:ins>
    </w:p>
    <w:p w14:paraId="57314658" w14:textId="77777777" w:rsidR="003F4EB2" w:rsidRPr="00314835" w:rsidRDefault="003F4EB2" w:rsidP="003F4EB2">
      <w:pPr>
        <w:pStyle w:val="Fields0"/>
        <w:rPr>
          <w:ins w:id="735" w:author="Leo Barnes" w:date="2024-02-08T09:58:00Z"/>
          <w:lang w:val="en-CA"/>
        </w:rPr>
      </w:pPr>
      <w:proofErr w:type="spellStart"/>
      <w:ins w:id="736" w:author="Leo Barnes" w:date="2024-02-08T09:58:00Z">
        <w:r w:rsidRPr="00314835">
          <w:rPr>
            <w:rStyle w:val="CodeChar0"/>
            <w:lang w:val="en-CA"/>
          </w:rPr>
          <w:t>surround_luminance</w:t>
        </w:r>
        <w:proofErr w:type="spellEnd"/>
        <w:r w:rsidRPr="00314835">
          <w:rPr>
            <w:lang w:val="en-CA"/>
          </w:rPr>
          <w:t xml:space="preserve"> specifies the luminance of the surround in units of 0.0001 candelas per square metre.</w:t>
        </w:r>
      </w:ins>
    </w:p>
    <w:p w14:paraId="18647BDB" w14:textId="77777777" w:rsidR="003F4EB2" w:rsidRPr="00314835" w:rsidRDefault="003F4EB2" w:rsidP="003F4EB2">
      <w:pPr>
        <w:pStyle w:val="Note"/>
        <w:rPr>
          <w:ins w:id="737" w:author="Leo Barnes" w:date="2024-02-08T09:58:00Z"/>
          <w:lang w:val="en-CA"/>
        </w:rPr>
      </w:pPr>
      <w:ins w:id="738" w:author="Leo Barnes" w:date="2024-02-08T09:58:00Z">
        <w:r w:rsidRPr="00314835">
          <w:rPr>
            <w:highlight w:val="yellow"/>
            <w:lang w:val="en-CA"/>
          </w:rPr>
          <w:t>[Ed. note]: disallowing 0 could be considered.</w:t>
        </w:r>
      </w:ins>
    </w:p>
    <w:p w14:paraId="61F04AE3" w14:textId="77777777" w:rsidR="003F4EB2" w:rsidRPr="00314835" w:rsidRDefault="003F4EB2" w:rsidP="003F4EB2">
      <w:pPr>
        <w:pStyle w:val="Fields0"/>
        <w:rPr>
          <w:ins w:id="739" w:author="Leo Barnes" w:date="2024-02-08T09:58:00Z"/>
          <w:rFonts w:eastAsia="MS Mincho"/>
          <w:highlight w:val="yellow"/>
          <w:lang w:val="en-CA"/>
        </w:rPr>
      </w:pPr>
      <w:proofErr w:type="spellStart"/>
      <w:ins w:id="740" w:author="Leo Barnes" w:date="2024-02-08T09:58:00Z">
        <w:r w:rsidRPr="00314835">
          <w:rPr>
            <w:rStyle w:val="CodeChar0"/>
            <w:lang w:val="en-CA"/>
          </w:rPr>
          <w:t>surround_light_x</w:t>
        </w:r>
        <w:proofErr w:type="spellEnd"/>
        <w:r w:rsidRPr="00314835">
          <w:rPr>
            <w:lang w:val="en-CA"/>
          </w:rPr>
          <w:t xml:space="preserve"> and </w:t>
        </w:r>
        <w:proofErr w:type="spellStart"/>
        <w:r w:rsidRPr="00314835">
          <w:rPr>
            <w:rStyle w:val="CodeChar0"/>
            <w:lang w:val="en-CA"/>
          </w:rPr>
          <w:t>surround_light_y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surround light in the nominal viewing environment. These parameters are according to the CIE 1931 definition of x and y as specified </w:t>
        </w:r>
        <w:r w:rsidRPr="00314835">
          <w:rPr>
            <w:lang w:val="en-CA"/>
          </w:rPr>
          <w:lastRenderedPageBreak/>
          <w:t xml:space="preserve">in ISO 11664-1 (see also ISO 11664-3 and CIE 15) and are in normalized increments of 0.0001. The values of </w:t>
        </w:r>
        <w:proofErr w:type="spellStart"/>
        <w:r w:rsidRPr="00314835">
          <w:rPr>
            <w:rStyle w:val="CodeChar0"/>
            <w:lang w:val="en-CA"/>
          </w:rPr>
          <w:t>surround_light_x</w:t>
        </w:r>
        <w:proofErr w:type="spellEnd"/>
        <w:r w:rsidRPr="00314835">
          <w:rPr>
            <w:lang w:val="en-CA"/>
          </w:rPr>
          <w:t xml:space="preserve"> and </w:t>
        </w:r>
        <w:proofErr w:type="spellStart"/>
        <w:r w:rsidRPr="00314835">
          <w:rPr>
            <w:rStyle w:val="CodeChar0"/>
            <w:lang w:val="en-CA"/>
          </w:rPr>
          <w:t>surround_light_y</w:t>
        </w:r>
        <w:proofErr w:type="spellEnd"/>
        <w:r w:rsidRPr="00314835">
          <w:rPr>
            <w:lang w:val="en-CA"/>
          </w:rPr>
          <w:t xml:space="preserve"> shall be in the range of 0 to 10 000, inclusive.</w:t>
        </w:r>
      </w:ins>
    </w:p>
    <w:p w14:paraId="5A75C77F" w14:textId="77777777" w:rsidR="003F4EB2" w:rsidRPr="00314835" w:rsidRDefault="003F4EB2" w:rsidP="003F4EB2">
      <w:pPr>
        <w:pStyle w:val="Fields0"/>
        <w:rPr>
          <w:ins w:id="741" w:author="Leo Barnes" w:date="2024-02-08T09:58:00Z"/>
          <w:lang w:val="en-CA"/>
        </w:rPr>
      </w:pPr>
      <w:proofErr w:type="spellStart"/>
      <w:ins w:id="742" w:author="Leo Barnes" w:date="2024-02-08T09:58:00Z">
        <w:r w:rsidRPr="00314835">
          <w:rPr>
            <w:rStyle w:val="CodeChar0"/>
            <w:lang w:val="en-CA"/>
          </w:rPr>
          <w:t>periphery_luminance</w:t>
        </w:r>
        <w:proofErr w:type="spellEnd"/>
        <w:r w:rsidRPr="00314835">
          <w:rPr>
            <w:lang w:val="en-CA"/>
          </w:rPr>
          <w:t xml:space="preserve"> specifies the luminance of the periphery in units of 0.0001 candelas per square metre.</w:t>
        </w:r>
      </w:ins>
    </w:p>
    <w:p w14:paraId="73733597" w14:textId="77777777" w:rsidR="003F4EB2" w:rsidRPr="00314835" w:rsidRDefault="003F4EB2" w:rsidP="003F4EB2">
      <w:pPr>
        <w:pStyle w:val="Note"/>
        <w:rPr>
          <w:ins w:id="743" w:author="Leo Barnes" w:date="2024-02-08T09:58:00Z"/>
          <w:lang w:val="en-CA"/>
        </w:rPr>
      </w:pPr>
      <w:ins w:id="744" w:author="Leo Barnes" w:date="2024-02-08T09:58:00Z">
        <w:r w:rsidRPr="00314835">
          <w:rPr>
            <w:highlight w:val="yellow"/>
            <w:lang w:val="en-CA"/>
          </w:rPr>
          <w:t>[Ed. note]: disallowing 0 could be considered.</w:t>
        </w:r>
      </w:ins>
    </w:p>
    <w:p w14:paraId="10C8B613" w14:textId="25DBD59F" w:rsidR="003F4EB2" w:rsidRPr="00314835" w:rsidRDefault="003F4EB2" w:rsidP="003F4EB2">
      <w:pPr>
        <w:rPr>
          <w:ins w:id="745" w:author="Leo Barnes" w:date="2024-02-08T09:58:00Z"/>
          <w:lang w:val="en-CA"/>
        </w:rPr>
      </w:pPr>
      <w:proofErr w:type="spellStart"/>
      <w:ins w:id="746" w:author="Leo Barnes" w:date="2024-02-08T09:58:00Z">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shall be in the range of 0 to 10 000, inclusive.</w:t>
        </w:r>
      </w:ins>
    </w:p>
    <w:p w14:paraId="1D5F9D42" w14:textId="5A5C411D" w:rsidR="003F4EB2" w:rsidRPr="00314835" w:rsidRDefault="003F4EB2" w:rsidP="00E2660F">
      <w:pPr>
        <w:pStyle w:val="Heading2"/>
        <w:numPr>
          <w:ilvl w:val="2"/>
          <w:numId w:val="68"/>
        </w:numPr>
        <w:rPr>
          <w:ins w:id="747" w:author="Leo Barnes" w:date="2024-02-08T09:59:00Z"/>
          <w:lang w:val="en-CA"/>
        </w:rPr>
      </w:pPr>
      <w:bookmarkStart w:id="748" w:name="_Toc158738756"/>
      <w:ins w:id="749" w:author="Leo Barnes" w:date="2024-02-08T09:59:00Z">
        <w:r w:rsidRPr="00314835">
          <w:rPr>
            <w:lang w:val="en-CA"/>
          </w:rPr>
          <w:t>Nominal Diffuse White</w:t>
        </w:r>
        <w:bookmarkEnd w:id="748"/>
      </w:ins>
    </w:p>
    <w:p w14:paraId="10CFDAE7" w14:textId="56726412" w:rsidR="003F4EB2" w:rsidRPr="00314835" w:rsidRDefault="003F4EB2" w:rsidP="00E2660F">
      <w:pPr>
        <w:pStyle w:val="Heading3"/>
        <w:numPr>
          <w:ilvl w:val="3"/>
          <w:numId w:val="68"/>
        </w:numPr>
        <w:rPr>
          <w:ins w:id="750" w:author="Leo Barnes" w:date="2024-02-08T09:59:00Z"/>
          <w:lang w:val="en-CA"/>
        </w:rPr>
      </w:pPr>
      <w:bookmarkStart w:id="751" w:name="_Toc158738757"/>
      <w:ins w:id="752" w:author="Leo Barnes" w:date="2024-02-08T09:59:00Z">
        <w:r w:rsidRPr="00314835">
          <w:rPr>
            <w:lang w:val="en-CA"/>
          </w:rPr>
          <w:t>Definition</w:t>
        </w:r>
        <w:bookmarkEnd w:id="751"/>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3F4EB2" w:rsidRPr="00314835" w14:paraId="2FAFC723" w14:textId="77777777" w:rsidTr="0047696D">
        <w:trPr>
          <w:ins w:id="753" w:author="Leo Barnes" w:date="2024-02-08T09:59:00Z"/>
        </w:trPr>
        <w:tc>
          <w:tcPr>
            <w:tcW w:w="2790" w:type="dxa"/>
            <w:hideMark/>
          </w:tcPr>
          <w:p w14:paraId="1D945C41" w14:textId="77777777" w:rsidR="003F4EB2" w:rsidRPr="00314835" w:rsidRDefault="003F4EB2" w:rsidP="0047696D">
            <w:pPr>
              <w:pStyle w:val="BoxTable"/>
              <w:rPr>
                <w:ins w:id="754" w:author="Leo Barnes" w:date="2024-02-08T09:59:00Z"/>
                <w:lang w:val="en-CA"/>
              </w:rPr>
            </w:pPr>
            <w:ins w:id="755" w:author="Leo Barnes" w:date="2024-02-08T09:59:00Z">
              <w:r w:rsidRPr="00314835">
                <w:rPr>
                  <w:lang w:val="en-CA"/>
                </w:rPr>
                <w:t xml:space="preserve">Box type: </w:t>
              </w:r>
            </w:ins>
          </w:p>
        </w:tc>
        <w:tc>
          <w:tcPr>
            <w:tcW w:w="6962" w:type="dxa"/>
            <w:hideMark/>
          </w:tcPr>
          <w:p w14:paraId="5FA3F30B" w14:textId="77777777" w:rsidR="003F4EB2" w:rsidRPr="00314835" w:rsidRDefault="003F4EB2" w:rsidP="0047696D">
            <w:pPr>
              <w:pStyle w:val="BoxTable"/>
              <w:rPr>
                <w:ins w:id="756" w:author="Leo Barnes" w:date="2024-02-08T09:59:00Z"/>
                <w:rStyle w:val="CodeChar0"/>
                <w:lang w:val="en-CA"/>
              </w:rPr>
            </w:pPr>
            <w:ins w:id="757" w:author="Leo Barnes" w:date="2024-02-08T09:59:00Z">
              <w:r w:rsidRPr="00314835">
                <w:rPr>
                  <w:rStyle w:val="CodeChar0"/>
                  <w:lang w:val="en-CA"/>
                </w:rPr>
                <w:t>'</w:t>
              </w:r>
              <w:proofErr w:type="spellStart"/>
              <w:r w:rsidRPr="00314835">
                <w:rPr>
                  <w:rStyle w:val="CodeChar0"/>
                  <w:lang w:val="en-CA"/>
                </w:rPr>
                <w:t>ndwt</w:t>
              </w:r>
              <w:proofErr w:type="spellEnd"/>
              <w:r w:rsidRPr="00314835">
                <w:rPr>
                  <w:rStyle w:val="CodeChar0"/>
                  <w:lang w:val="en-CA"/>
                </w:rPr>
                <w:t>'</w:t>
              </w:r>
            </w:ins>
          </w:p>
        </w:tc>
      </w:tr>
      <w:tr w:rsidR="003F4EB2" w:rsidRPr="00314835" w14:paraId="0F868E98" w14:textId="77777777" w:rsidTr="0047696D">
        <w:trPr>
          <w:ins w:id="758" w:author="Leo Barnes" w:date="2024-02-08T09:59:00Z"/>
        </w:trPr>
        <w:tc>
          <w:tcPr>
            <w:tcW w:w="2790" w:type="dxa"/>
            <w:hideMark/>
          </w:tcPr>
          <w:p w14:paraId="057750E7" w14:textId="77777777" w:rsidR="003F4EB2" w:rsidRPr="00314835" w:rsidRDefault="003F4EB2" w:rsidP="0047696D">
            <w:pPr>
              <w:pStyle w:val="BoxTable"/>
              <w:rPr>
                <w:ins w:id="759" w:author="Leo Barnes" w:date="2024-02-08T09:59:00Z"/>
                <w:lang w:val="en-CA"/>
              </w:rPr>
            </w:pPr>
            <w:ins w:id="760" w:author="Leo Barnes" w:date="2024-02-08T09:59:00Z">
              <w:r w:rsidRPr="00314835">
                <w:rPr>
                  <w:lang w:val="en-CA"/>
                </w:rPr>
                <w:t>Property type:</w:t>
              </w:r>
            </w:ins>
          </w:p>
        </w:tc>
        <w:tc>
          <w:tcPr>
            <w:tcW w:w="6962" w:type="dxa"/>
            <w:hideMark/>
          </w:tcPr>
          <w:p w14:paraId="4D675076" w14:textId="77777777" w:rsidR="003F4EB2" w:rsidRPr="00314835" w:rsidRDefault="003F4EB2" w:rsidP="0047696D">
            <w:pPr>
              <w:pStyle w:val="BoxTable"/>
              <w:rPr>
                <w:ins w:id="761" w:author="Leo Barnes" w:date="2024-02-08T09:59:00Z"/>
                <w:lang w:val="en-CA"/>
              </w:rPr>
            </w:pPr>
            <w:ins w:id="762" w:author="Leo Barnes" w:date="2024-02-08T09:59:00Z">
              <w:r w:rsidRPr="00314835">
                <w:rPr>
                  <w:lang w:val="en-CA"/>
                </w:rPr>
                <w:t>Descriptive item property</w:t>
              </w:r>
            </w:ins>
          </w:p>
        </w:tc>
      </w:tr>
      <w:tr w:rsidR="003F4EB2" w:rsidRPr="00314835" w14:paraId="670C53C3" w14:textId="77777777" w:rsidTr="0047696D">
        <w:trPr>
          <w:ins w:id="763" w:author="Leo Barnes" w:date="2024-02-08T09:59:00Z"/>
        </w:trPr>
        <w:tc>
          <w:tcPr>
            <w:tcW w:w="2790" w:type="dxa"/>
            <w:hideMark/>
          </w:tcPr>
          <w:p w14:paraId="38191AE3" w14:textId="77777777" w:rsidR="003F4EB2" w:rsidRPr="00314835" w:rsidRDefault="003F4EB2" w:rsidP="0047696D">
            <w:pPr>
              <w:pStyle w:val="BoxTable"/>
              <w:rPr>
                <w:ins w:id="764" w:author="Leo Barnes" w:date="2024-02-08T09:59:00Z"/>
                <w:lang w:val="en-CA"/>
              </w:rPr>
            </w:pPr>
            <w:ins w:id="765" w:author="Leo Barnes" w:date="2024-02-08T09:59:00Z">
              <w:r w:rsidRPr="00314835">
                <w:rPr>
                  <w:lang w:val="en-CA"/>
                </w:rPr>
                <w:t xml:space="preserve">Container: </w:t>
              </w:r>
            </w:ins>
          </w:p>
        </w:tc>
        <w:tc>
          <w:tcPr>
            <w:tcW w:w="6962" w:type="dxa"/>
            <w:hideMark/>
          </w:tcPr>
          <w:p w14:paraId="36293CC0" w14:textId="77777777" w:rsidR="003F4EB2" w:rsidRPr="00314835" w:rsidRDefault="003F4EB2" w:rsidP="0047696D">
            <w:pPr>
              <w:pStyle w:val="BoxTable"/>
              <w:rPr>
                <w:ins w:id="766" w:author="Leo Barnes" w:date="2024-02-08T09:59:00Z"/>
                <w:rStyle w:val="CodeChar0"/>
                <w:lang w:val="en-CA"/>
              </w:rPr>
            </w:pPr>
            <w:proofErr w:type="spellStart"/>
            <w:ins w:id="767" w:author="Leo Barnes" w:date="2024-02-08T09:59:00Z">
              <w:r w:rsidRPr="00314835">
                <w:rPr>
                  <w:rStyle w:val="CodeChar0"/>
                  <w:lang w:val="en-CA"/>
                </w:rPr>
                <w:t>ItemPropertyContainerBox</w:t>
              </w:r>
              <w:proofErr w:type="spellEnd"/>
            </w:ins>
          </w:p>
        </w:tc>
      </w:tr>
      <w:tr w:rsidR="003F4EB2" w:rsidRPr="00314835" w14:paraId="3622AD12" w14:textId="77777777" w:rsidTr="0047696D">
        <w:trPr>
          <w:ins w:id="768" w:author="Leo Barnes" w:date="2024-02-08T09:59:00Z"/>
        </w:trPr>
        <w:tc>
          <w:tcPr>
            <w:tcW w:w="2790" w:type="dxa"/>
            <w:hideMark/>
          </w:tcPr>
          <w:p w14:paraId="5EF63AA7" w14:textId="77777777" w:rsidR="003F4EB2" w:rsidRPr="00314835" w:rsidRDefault="003F4EB2" w:rsidP="0047696D">
            <w:pPr>
              <w:pStyle w:val="BoxTable"/>
              <w:rPr>
                <w:ins w:id="769" w:author="Leo Barnes" w:date="2024-02-08T09:59:00Z"/>
                <w:lang w:val="en-CA"/>
              </w:rPr>
            </w:pPr>
            <w:ins w:id="770" w:author="Leo Barnes" w:date="2024-02-08T09:59:00Z">
              <w:r w:rsidRPr="00314835">
                <w:rPr>
                  <w:lang w:val="en-CA"/>
                </w:rPr>
                <w:t xml:space="preserve">Mandatory (per item): </w:t>
              </w:r>
            </w:ins>
          </w:p>
        </w:tc>
        <w:tc>
          <w:tcPr>
            <w:tcW w:w="6962" w:type="dxa"/>
            <w:hideMark/>
          </w:tcPr>
          <w:p w14:paraId="2734F834" w14:textId="77777777" w:rsidR="003F4EB2" w:rsidRPr="00314835" w:rsidRDefault="003F4EB2" w:rsidP="0047696D">
            <w:pPr>
              <w:pStyle w:val="BoxTable"/>
              <w:rPr>
                <w:ins w:id="771" w:author="Leo Barnes" w:date="2024-02-08T09:59:00Z"/>
                <w:lang w:val="en-CA"/>
              </w:rPr>
            </w:pPr>
            <w:ins w:id="772" w:author="Leo Barnes" w:date="2024-02-08T09:59:00Z">
              <w:r w:rsidRPr="00314835">
                <w:rPr>
                  <w:lang w:val="en-CA"/>
                </w:rPr>
                <w:t>No</w:t>
              </w:r>
            </w:ins>
          </w:p>
        </w:tc>
      </w:tr>
      <w:tr w:rsidR="003F4EB2" w:rsidRPr="00314835" w14:paraId="292088E0" w14:textId="77777777" w:rsidTr="0047696D">
        <w:trPr>
          <w:ins w:id="773" w:author="Leo Barnes" w:date="2024-02-08T09:59:00Z"/>
        </w:trPr>
        <w:tc>
          <w:tcPr>
            <w:tcW w:w="2790" w:type="dxa"/>
            <w:hideMark/>
          </w:tcPr>
          <w:p w14:paraId="6B565EA2" w14:textId="77777777" w:rsidR="003F4EB2" w:rsidRPr="00314835" w:rsidRDefault="003F4EB2" w:rsidP="0047696D">
            <w:pPr>
              <w:pStyle w:val="BoxTable"/>
              <w:rPr>
                <w:ins w:id="774" w:author="Leo Barnes" w:date="2024-02-08T09:59:00Z"/>
                <w:lang w:val="en-CA"/>
              </w:rPr>
            </w:pPr>
            <w:ins w:id="775" w:author="Leo Barnes" w:date="2024-02-08T09:59:00Z">
              <w:r w:rsidRPr="00314835">
                <w:rPr>
                  <w:lang w:val="en-CA"/>
                </w:rPr>
                <w:t>Quantity (per item):</w:t>
              </w:r>
            </w:ins>
          </w:p>
        </w:tc>
        <w:tc>
          <w:tcPr>
            <w:tcW w:w="6962" w:type="dxa"/>
            <w:hideMark/>
          </w:tcPr>
          <w:p w14:paraId="6B79578C" w14:textId="77777777" w:rsidR="003F4EB2" w:rsidRPr="00314835" w:rsidRDefault="003F4EB2" w:rsidP="0047696D">
            <w:pPr>
              <w:pStyle w:val="BoxTable"/>
              <w:rPr>
                <w:ins w:id="776" w:author="Leo Barnes" w:date="2024-02-08T09:59:00Z"/>
                <w:lang w:val="en-CA"/>
              </w:rPr>
            </w:pPr>
            <w:ins w:id="777" w:author="Leo Barnes" w:date="2024-02-08T09:59:00Z">
              <w:r w:rsidRPr="00314835">
                <w:rPr>
                  <w:lang w:val="en-CA"/>
                </w:rPr>
                <w:t>At most one</w:t>
              </w:r>
            </w:ins>
          </w:p>
        </w:tc>
      </w:tr>
    </w:tbl>
    <w:p w14:paraId="26EBADBA" w14:textId="77777777" w:rsidR="003F4EB2" w:rsidRPr="00314835" w:rsidRDefault="003F4EB2" w:rsidP="003F4EB2">
      <w:pPr>
        <w:rPr>
          <w:ins w:id="778" w:author="Leo Barnes" w:date="2024-02-08T09:59:00Z"/>
          <w:lang w:val="en-CA" w:eastAsia="ja-JP"/>
        </w:rPr>
      </w:pPr>
    </w:p>
    <w:p w14:paraId="29F6DC81" w14:textId="7F632B22" w:rsidR="003F4EB2" w:rsidRPr="00314835" w:rsidRDefault="003F4EB2" w:rsidP="00E2660F">
      <w:pPr>
        <w:pStyle w:val="Heading3"/>
        <w:numPr>
          <w:ilvl w:val="3"/>
          <w:numId w:val="68"/>
        </w:numPr>
        <w:rPr>
          <w:ins w:id="779" w:author="Leo Barnes" w:date="2024-02-08T10:00:00Z"/>
          <w:lang w:val="en-CA"/>
        </w:rPr>
      </w:pPr>
      <w:bookmarkStart w:id="780" w:name="_Toc158738758"/>
      <w:ins w:id="781" w:author="Leo Barnes" w:date="2024-02-08T09:59:00Z">
        <w:r w:rsidRPr="00314835">
          <w:rPr>
            <w:lang w:val="en-CA"/>
          </w:rPr>
          <w:t>S</w:t>
        </w:r>
      </w:ins>
      <w:ins w:id="782" w:author="Leo Barnes" w:date="2024-02-08T10:00:00Z">
        <w:r w:rsidRPr="00314835">
          <w:rPr>
            <w:lang w:val="en-CA"/>
          </w:rPr>
          <w:t>yntax</w:t>
        </w:r>
        <w:bookmarkEnd w:id="780"/>
      </w:ins>
    </w:p>
    <w:p w14:paraId="67D7E07E" w14:textId="4AEE44E5" w:rsidR="003F4EB2" w:rsidRPr="00314835" w:rsidRDefault="003F4EB2" w:rsidP="003F4EB2">
      <w:pPr>
        <w:pStyle w:val="Code"/>
        <w:rPr>
          <w:ins w:id="783" w:author="Leo Barnes" w:date="2024-02-08T10:00:00Z"/>
          <w:lang w:val="en-CA"/>
        </w:rPr>
      </w:pPr>
      <w:ins w:id="784" w:author="Leo Barnes" w:date="2024-02-08T10:00:00Z">
        <w:r w:rsidRPr="00314835">
          <w:rPr>
            <w:lang w:val="en-CA"/>
          </w:rPr>
          <w:t xml:space="preserve">class </w:t>
        </w:r>
        <w:proofErr w:type="spellStart"/>
        <w:r w:rsidRPr="00314835">
          <w:rPr>
            <w:lang w:val="en-CA"/>
          </w:rPr>
          <w:t>NominalDiffuseWhiteBox</w:t>
        </w:r>
        <w:proofErr w:type="spellEnd"/>
        <w:r w:rsidRPr="00314835">
          <w:rPr>
            <w:lang w:val="en-CA"/>
          </w:rPr>
          <w:t xml:space="preserve"> extends </w:t>
        </w:r>
        <w:proofErr w:type="spellStart"/>
        <w:proofErr w:type="gramStart"/>
        <w:r w:rsidRPr="00314835">
          <w:rPr>
            <w:lang w:val="en-CA"/>
          </w:rPr>
          <w:t>ItemFullProperty</w:t>
        </w:r>
        <w:proofErr w:type="spellEnd"/>
        <w:r w:rsidRPr="00314835">
          <w:rPr>
            <w:lang w:val="en-CA"/>
          </w:rPr>
          <w:t>(</w:t>
        </w:r>
        <w:proofErr w:type="gramEnd"/>
        <w:r w:rsidRPr="00314835">
          <w:rPr>
            <w:lang w:val="en-CA"/>
          </w:rPr>
          <w:t>'</w:t>
        </w:r>
        <w:proofErr w:type="spellStart"/>
        <w:r w:rsidRPr="00314835">
          <w:rPr>
            <w:lang w:val="en-CA"/>
          </w:rPr>
          <w:t>ndwt</w:t>
        </w:r>
        <w:proofErr w:type="spellEnd"/>
        <w:r w:rsidRPr="00314835">
          <w:rPr>
            <w:lang w:val="en-CA"/>
          </w:rPr>
          <w:t>', 0, 0){</w:t>
        </w:r>
        <w:r w:rsidRPr="00314835">
          <w:rPr>
            <w:lang w:val="en-CA"/>
          </w:rPr>
          <w:br/>
        </w:r>
        <w:r w:rsidRPr="00314835">
          <w:rPr>
            <w:lang w:val="en-CA"/>
          </w:rPr>
          <w:tab/>
          <w:t xml:space="preserve">unsigned int(32) </w:t>
        </w:r>
        <w:proofErr w:type="spellStart"/>
        <w:r w:rsidRPr="00314835">
          <w:rPr>
            <w:lang w:val="en-CA"/>
          </w:rPr>
          <w:t>diffuse_white_luminance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diffuse_white_light_x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diffuse_white_light_y</w:t>
        </w:r>
        <w:proofErr w:type="spellEnd"/>
        <w:r w:rsidRPr="00314835">
          <w:rPr>
            <w:lang w:val="en-CA"/>
          </w:rPr>
          <w:t>;</w:t>
        </w:r>
        <w:r w:rsidRPr="00314835">
          <w:rPr>
            <w:lang w:val="en-CA"/>
          </w:rPr>
          <w:br/>
          <w:t>}</w:t>
        </w:r>
      </w:ins>
    </w:p>
    <w:p w14:paraId="7892A5A0" w14:textId="77777777" w:rsidR="003F4EB2" w:rsidRPr="00314835" w:rsidRDefault="003F4EB2" w:rsidP="003F4EB2">
      <w:pPr>
        <w:pStyle w:val="Code"/>
        <w:rPr>
          <w:ins w:id="785" w:author="Leo Barnes" w:date="2024-02-08T10:00:00Z"/>
          <w:lang w:val="en-CA"/>
        </w:rPr>
      </w:pPr>
    </w:p>
    <w:p w14:paraId="79C43A55" w14:textId="3B41A9B6" w:rsidR="003F4EB2" w:rsidRPr="00314835" w:rsidRDefault="003F4EB2" w:rsidP="00E2660F">
      <w:pPr>
        <w:pStyle w:val="Heading3"/>
        <w:numPr>
          <w:ilvl w:val="3"/>
          <w:numId w:val="68"/>
        </w:numPr>
        <w:rPr>
          <w:ins w:id="786" w:author="Leo Barnes" w:date="2024-02-08T10:00:00Z"/>
          <w:lang w:val="en-CA"/>
        </w:rPr>
      </w:pPr>
      <w:bookmarkStart w:id="787" w:name="_Toc158738759"/>
      <w:ins w:id="788" w:author="Leo Barnes" w:date="2024-02-08T10:00:00Z">
        <w:r w:rsidRPr="00314835">
          <w:rPr>
            <w:lang w:val="en-CA"/>
          </w:rPr>
          <w:t>Semantics</w:t>
        </w:r>
        <w:bookmarkEnd w:id="787"/>
      </w:ins>
    </w:p>
    <w:p w14:paraId="189D6166" w14:textId="77777777" w:rsidR="003F4EB2" w:rsidRPr="00314835" w:rsidRDefault="003F4EB2" w:rsidP="003F4EB2">
      <w:pPr>
        <w:pStyle w:val="Fields0"/>
        <w:rPr>
          <w:ins w:id="789" w:author="Leo Barnes" w:date="2024-02-08T10:01:00Z"/>
          <w:lang w:val="en-CA"/>
        </w:rPr>
      </w:pPr>
      <w:proofErr w:type="spellStart"/>
      <w:ins w:id="790" w:author="Leo Barnes" w:date="2024-02-08T10:01:00Z">
        <w:r w:rsidRPr="00314835">
          <w:rPr>
            <w:rStyle w:val="CodeChar0"/>
            <w:lang w:val="en-CA"/>
          </w:rPr>
          <w:t>diffuse_white_luminance</w:t>
        </w:r>
        <w:proofErr w:type="spellEnd"/>
        <w:r w:rsidRPr="00314835">
          <w:rPr>
            <w:lang w:val="en-CA"/>
          </w:rPr>
          <w:t xml:space="preserve"> indicates the default nominal diffuse white luminance in units of 0.0001 candelas per square metre.</w:t>
        </w:r>
      </w:ins>
    </w:p>
    <w:p w14:paraId="68AE42D2" w14:textId="77777777" w:rsidR="003F4EB2" w:rsidRPr="00314835" w:rsidRDefault="003F4EB2" w:rsidP="003F4EB2">
      <w:pPr>
        <w:pStyle w:val="Note"/>
        <w:rPr>
          <w:ins w:id="791" w:author="Leo Barnes" w:date="2024-02-08T10:01:00Z"/>
          <w:lang w:val="en-CA"/>
        </w:rPr>
      </w:pPr>
      <w:ins w:id="792" w:author="Leo Barnes" w:date="2024-02-08T10:01:00Z">
        <w:r w:rsidRPr="00314835">
          <w:rPr>
            <w:highlight w:val="yellow"/>
            <w:lang w:val="en-CA"/>
          </w:rPr>
          <w:t>[Ed. note]: disallowing 0 could be considered.</w:t>
        </w:r>
      </w:ins>
    </w:p>
    <w:p w14:paraId="0046580C" w14:textId="77777777" w:rsidR="003F4EB2" w:rsidRPr="00314835" w:rsidRDefault="003F4EB2" w:rsidP="003F4EB2">
      <w:pPr>
        <w:pStyle w:val="Fields0"/>
        <w:rPr>
          <w:ins w:id="793" w:author="Leo Barnes" w:date="2024-02-08T10:01:00Z"/>
          <w:rFonts w:eastAsia="MS Mincho"/>
          <w:highlight w:val="yellow"/>
          <w:lang w:val="en-CA"/>
        </w:rPr>
      </w:pPr>
      <w:proofErr w:type="spellStart"/>
      <w:ins w:id="794" w:author="Leo Barnes" w:date="2024-02-08T10:01:00Z">
        <w:r w:rsidRPr="00314835">
          <w:rPr>
            <w:rStyle w:val="CodeChar0"/>
            <w:lang w:val="en-CA"/>
          </w:rPr>
          <w:t>diffuse_white_light_x</w:t>
        </w:r>
        <w:proofErr w:type="spellEnd"/>
        <w:r w:rsidRPr="00314835">
          <w:rPr>
            <w:lang w:val="en-CA"/>
          </w:rPr>
          <w:t xml:space="preserve"> and </w:t>
        </w:r>
        <w:proofErr w:type="spellStart"/>
        <w:r w:rsidRPr="00314835">
          <w:rPr>
            <w:rStyle w:val="CodeChar0"/>
            <w:lang w:val="en-CA"/>
          </w:rPr>
          <w:t>diffuse_white_light_y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shall be in the range of 0 to 10 000, inclusive and should be the same as the chromaticity coordinates of the white point of the content.</w:t>
        </w:r>
      </w:ins>
    </w:p>
    <w:p w14:paraId="40E65805" w14:textId="71EB32C4" w:rsidR="003F4EB2" w:rsidRPr="00314835" w:rsidRDefault="003F4EB2" w:rsidP="00E2660F">
      <w:pPr>
        <w:pStyle w:val="Note"/>
        <w:rPr>
          <w:lang w:val="en-CA"/>
        </w:rPr>
      </w:pPr>
      <w:ins w:id="795" w:author="Leo Barnes" w:date="2024-02-08T10:01:00Z">
        <w:r w:rsidRPr="00314835">
          <w:rPr>
            <w:highlight w:val="yellow"/>
            <w:lang w:val="en-CA"/>
          </w:rPr>
          <w:t xml:space="preserve">[Ed. note]: We could also add a note mentioning that values </w:t>
        </w:r>
        <w:proofErr w:type="spellStart"/>
        <w:r w:rsidRPr="00314835">
          <w:rPr>
            <w:rStyle w:val="CodeChar0"/>
            <w:highlight w:val="yellow"/>
            <w:lang w:val="en-CA"/>
          </w:rPr>
          <w:t>diffuse_white_light_x</w:t>
        </w:r>
        <w:proofErr w:type="spellEnd"/>
        <w:r w:rsidRPr="00314835">
          <w:rPr>
            <w:highlight w:val="yellow"/>
            <w:lang w:val="en-CA"/>
          </w:rPr>
          <w:t xml:space="preserve"> = 3 127 and </w:t>
        </w:r>
        <w:proofErr w:type="spellStart"/>
        <w:r w:rsidRPr="00314835">
          <w:rPr>
            <w:rStyle w:val="CodeChar0"/>
            <w:highlight w:val="yellow"/>
            <w:lang w:val="en-CA"/>
          </w:rPr>
          <w:t>diffuse_white_light_y</w:t>
        </w:r>
        <w:proofErr w:type="spellEnd"/>
        <w:r w:rsidRPr="00314835">
          <w:rPr>
            <w:highlight w:val="yellow"/>
            <w:lang w:val="en-CA"/>
          </w:rPr>
          <w:t xml:space="preserve"> = 3 290 could be used to signal D65.</w:t>
        </w:r>
      </w:ins>
    </w:p>
    <w:p w14:paraId="3D0CC362" w14:textId="731B04A1" w:rsidR="00F90DDB" w:rsidRPr="00AE3765" w:rsidRDefault="00F90DDB" w:rsidP="00E2660F">
      <w:pPr>
        <w:pStyle w:val="Heading1"/>
        <w:numPr>
          <w:ilvl w:val="0"/>
          <w:numId w:val="68"/>
        </w:numPr>
        <w:rPr>
          <w:lang w:val="en-CA"/>
        </w:rPr>
      </w:pPr>
      <w:bookmarkStart w:id="796" w:name="_Toc158738760"/>
      <w:r w:rsidRPr="00AE3765">
        <w:rPr>
          <w:lang w:val="en-CA"/>
        </w:rPr>
        <w:lastRenderedPageBreak/>
        <w:t>Unified identifier handling clarifications</w:t>
      </w:r>
      <w:bookmarkEnd w:id="796"/>
    </w:p>
    <w:p w14:paraId="333F458F" w14:textId="211D1857" w:rsidR="00F6419F" w:rsidRPr="00AE3765" w:rsidRDefault="00F6419F" w:rsidP="00260458">
      <w:pPr>
        <w:pStyle w:val="AMDInstruction"/>
      </w:pPr>
      <w:r w:rsidRPr="00AE3765">
        <w:t xml:space="preserve">Replace the </w:t>
      </w:r>
      <w:r w:rsidR="00B91EA1" w:rsidRPr="00AE3765">
        <w:t>word "</w:t>
      </w:r>
      <w:proofErr w:type="spellStart"/>
      <w:r w:rsidR="00B91EA1" w:rsidRPr="00AE3765">
        <w:t>item_ID</w:t>
      </w:r>
      <w:proofErr w:type="spellEnd"/>
      <w:r w:rsidR="00B91EA1" w:rsidRPr="00AE3765">
        <w:t xml:space="preserve">" </w:t>
      </w:r>
      <w:r w:rsidRPr="00AE3765">
        <w:t>in clause</w:t>
      </w:r>
      <w:r w:rsidR="00B91EA1" w:rsidRPr="00AE3765">
        <w:t>s</w:t>
      </w:r>
      <w:r w:rsidRPr="00AE3765">
        <w:t xml:space="preserve"> 6.5.27.1</w:t>
      </w:r>
      <w:r w:rsidR="00B91EA1" w:rsidRPr="00AE3765">
        <w:t>, 6.5.18.1, 6.5.19.1, 6.5.35.1 with the phrase "identifier value"</w:t>
      </w:r>
    </w:p>
    <w:p w14:paraId="1CCCB0CF" w14:textId="0746BC5E" w:rsidR="00B91EA1" w:rsidRPr="00AE3765" w:rsidRDefault="00B91EA1" w:rsidP="00260458">
      <w:pPr>
        <w:pStyle w:val="AMDInstruction"/>
      </w:pPr>
      <w:r w:rsidRPr="00AE3765">
        <w:t>Append the following text as a new paragraph in clauses 6.5.27.1, 6.5.18.1, 6.5.19.1, 6.5.35.1:</w:t>
      </w:r>
    </w:p>
    <w:p w14:paraId="388CAE47" w14:textId="671C43C6" w:rsidR="00B91EA1" w:rsidRPr="00314835" w:rsidRDefault="00B91EA1" w:rsidP="00F90DDB">
      <w:pPr>
        <w:rPr>
          <w:lang w:val="en-CA"/>
        </w:rPr>
      </w:pPr>
      <w:r w:rsidRPr="00314835">
        <w:rPr>
          <w:lang w:val="en-CA"/>
        </w:rPr>
        <w:t xml:space="preserve">If this property is associated with an entity group, </w:t>
      </w:r>
      <w:r w:rsidR="008E760A" w:rsidRPr="00314835">
        <w:rPr>
          <w:lang w:val="en-CA"/>
        </w:rPr>
        <w:t xml:space="preserve">the </w:t>
      </w:r>
      <w:proofErr w:type="spellStart"/>
      <w:r w:rsidR="008E760A" w:rsidRPr="00314835">
        <w:rPr>
          <w:rFonts w:ascii="Courier New" w:hAnsi="Courier New" w:cs="Courier New"/>
          <w:lang w:val="en-CA"/>
        </w:rPr>
        <w:t>FileTypeBox</w:t>
      </w:r>
      <w:proofErr w:type="spellEnd"/>
      <w:r w:rsidR="008E760A" w:rsidRPr="00314835">
        <w:rPr>
          <w:lang w:val="en-CA"/>
        </w:rPr>
        <w:t xml:space="preserve"> or the </w:t>
      </w:r>
      <w:proofErr w:type="spellStart"/>
      <w:r w:rsidR="008E760A" w:rsidRPr="00314835">
        <w:rPr>
          <w:rFonts w:ascii="Courier New" w:hAnsi="Courier New" w:cs="Courier New"/>
          <w:lang w:val="en-CA"/>
        </w:rPr>
        <w:t>ExtendedTypeBox</w:t>
      </w:r>
      <w:proofErr w:type="spellEnd"/>
      <w:r w:rsidR="008E760A" w:rsidRPr="00314835">
        <w:rPr>
          <w:lang w:val="en-CA"/>
        </w:rPr>
        <w:t xml:space="preserve"> associated with the </w:t>
      </w:r>
      <w:proofErr w:type="spellStart"/>
      <w:r w:rsidR="008E760A" w:rsidRPr="00314835">
        <w:rPr>
          <w:rFonts w:ascii="Courier New" w:hAnsi="Courier New" w:cs="Courier New"/>
          <w:lang w:val="en-CA"/>
        </w:rPr>
        <w:t>FileTypeBox</w:t>
      </w:r>
      <w:proofErr w:type="spellEnd"/>
      <w:r w:rsidR="008E760A" w:rsidRPr="00314835">
        <w:rPr>
          <w:lang w:val="en-CA"/>
        </w:rPr>
        <w:t xml:space="preserve"> shall indicate that the requirements of the </w:t>
      </w:r>
      <w:r w:rsidR="008E760A" w:rsidRPr="00314835">
        <w:rPr>
          <w:rFonts w:ascii="Courier New" w:hAnsi="Courier New" w:cs="Courier New"/>
          <w:lang w:val="en-CA"/>
        </w:rPr>
        <w:t>'</w:t>
      </w:r>
      <w:proofErr w:type="spellStart"/>
      <w:r w:rsidR="008E760A" w:rsidRPr="00314835">
        <w:rPr>
          <w:rFonts w:ascii="Courier New" w:hAnsi="Courier New" w:cs="Courier New"/>
          <w:lang w:val="en-CA"/>
        </w:rPr>
        <w:t>unif</w:t>
      </w:r>
      <w:proofErr w:type="spellEnd"/>
      <w:r w:rsidR="008E760A" w:rsidRPr="00314835">
        <w:rPr>
          <w:rFonts w:ascii="Courier New" w:hAnsi="Courier New" w:cs="Courier New"/>
          <w:lang w:val="en-CA"/>
        </w:rPr>
        <w:t>'</w:t>
      </w:r>
      <w:r w:rsidR="008E760A" w:rsidRPr="00314835">
        <w:rPr>
          <w:lang w:val="en-CA"/>
        </w:rPr>
        <w:t xml:space="preserve"> brand apply in the file.</w:t>
      </w:r>
    </w:p>
    <w:p w14:paraId="48309238" w14:textId="35D88404" w:rsidR="00F90DDB" w:rsidRPr="00314835" w:rsidRDefault="00F90DDB" w:rsidP="00E2660F">
      <w:pPr>
        <w:pStyle w:val="Heading1"/>
        <w:numPr>
          <w:ilvl w:val="0"/>
          <w:numId w:val="68"/>
        </w:numPr>
        <w:rPr>
          <w:lang w:val="en-CA"/>
        </w:rPr>
      </w:pPr>
      <w:bookmarkStart w:id="797" w:name="_Toc158738761"/>
      <w:r w:rsidRPr="00314835">
        <w:rPr>
          <w:lang w:val="en-CA"/>
        </w:rPr>
        <w:t>Overview images</w:t>
      </w:r>
      <w:bookmarkEnd w:id="797"/>
    </w:p>
    <w:p w14:paraId="6067EA4A" w14:textId="60BE97F2" w:rsidR="00B91EA1" w:rsidRPr="00AE3765" w:rsidRDefault="008B3738" w:rsidP="00260458">
      <w:pPr>
        <w:pStyle w:val="AMDInstruction"/>
      </w:pPr>
      <w:r w:rsidRPr="00AE3765">
        <w:t>Add the following new subclause after subclause 6.4.9:</w:t>
      </w:r>
    </w:p>
    <w:p w14:paraId="326F5DCB" w14:textId="1697F6AB" w:rsidR="008B3738" w:rsidRPr="00AE3765" w:rsidRDefault="008B3738" w:rsidP="00E2660F">
      <w:pPr>
        <w:pStyle w:val="Heading2"/>
        <w:numPr>
          <w:ilvl w:val="2"/>
          <w:numId w:val="70"/>
        </w:numPr>
        <w:rPr>
          <w:lang w:val="en-CA"/>
        </w:rPr>
      </w:pPr>
      <w:del w:id="798" w:author="Leo Barnes" w:date="2024-02-08T11:33:00Z">
        <w:r w:rsidRPr="00AE3765" w:rsidDel="002C0C4A">
          <w:rPr>
            <w:lang w:val="en-CA"/>
          </w:rPr>
          <w:delText xml:space="preserve">6.4.10 </w:delText>
        </w:r>
      </w:del>
      <w:bookmarkStart w:id="799" w:name="_Toc158738762"/>
      <w:r w:rsidRPr="00AE3765">
        <w:rPr>
          <w:lang w:val="en-CA"/>
        </w:rPr>
        <w:t>Overview images</w:t>
      </w:r>
      <w:bookmarkEnd w:id="799"/>
    </w:p>
    <w:p w14:paraId="756E07FD"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An overview image is a grid derived image item or a tiled pre-derived coded image item whose reconstructed image is formed from generating a lower resolution, ‘binned’ version of a base image item. The base image item is also a tiled image item. The tiling may be implemented using a feature of a specific codec, or by using a grid derived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800" w:name="_Hlk147439491"/>
      <w:r w:rsidRPr="00AE3765">
        <w:rPr>
          <w:rFonts w:ascii="Cambria" w:hAnsi="Cambria"/>
          <w:sz w:val="22"/>
          <w:szCs w:val="22"/>
          <w:lang w:val="en-CA"/>
        </w:rPr>
        <w:t>contiguously in memory</w:t>
      </w:r>
      <w:bookmarkEnd w:id="800"/>
      <w:r w:rsidRPr="00AE3765">
        <w:rPr>
          <w:rFonts w:ascii="Cambria" w:hAnsi="Cambria"/>
          <w:sz w:val="22"/>
          <w:szCs w:val="22"/>
          <w:lang w:val="en-CA"/>
        </w:rPr>
        <w:t xml:space="preserve">, thereby allowing access with a single read or write action. </w:t>
      </w:r>
    </w:p>
    <w:p w14:paraId="19356D8C" w14:textId="77777777" w:rsidR="008B3738" w:rsidRPr="00AE3765" w:rsidRDefault="008B3738" w:rsidP="008B3738">
      <w:pPr>
        <w:pStyle w:val="Default"/>
        <w:spacing w:after="240"/>
        <w:jc w:val="both"/>
        <w:rPr>
          <w:rFonts w:ascii="Cambria" w:eastAsia="Times New Roman" w:hAnsi="Cambria" w:cs="Times New Roman"/>
          <w:color w:val="auto"/>
          <w:sz w:val="22"/>
          <w:szCs w:val="22"/>
          <w:lang w:val="en-CA" w:eastAsia="en-US"/>
        </w:rPr>
      </w:pPr>
      <w:r w:rsidRPr="00AE3765">
        <w:rPr>
          <w:rFonts w:ascii="Cambria" w:hAnsi="Cambria"/>
          <w:sz w:val="22"/>
          <w:szCs w:val="22"/>
          <w:lang w:val="en-CA"/>
        </w:rPr>
        <w:t xml:space="preserve">A pre-defined coded image representing an overview image or an image item representing the base image that are tiled using a feature of a specific codec shall be stored in such a way that each extent identifies that data range corresponding to a </w:t>
      </w:r>
      <w:proofErr w:type="gramStart"/>
      <w:r w:rsidRPr="00AE3765">
        <w:rPr>
          <w:rFonts w:ascii="Cambria" w:hAnsi="Cambria"/>
          <w:sz w:val="22"/>
          <w:szCs w:val="22"/>
          <w:lang w:val="en-CA"/>
        </w:rPr>
        <w:t>tile, and</w:t>
      </w:r>
      <w:proofErr w:type="gramEnd"/>
      <w:r w:rsidRPr="00AE3765">
        <w:rPr>
          <w:rFonts w:ascii="Cambria" w:hAnsi="Cambria"/>
          <w:sz w:val="22"/>
          <w:szCs w:val="22"/>
          <w:lang w:val="en-CA"/>
        </w:rPr>
        <w:t xml:space="preserve"> shall be associated with a</w:t>
      </w:r>
      <w:r w:rsidRPr="00AE3765">
        <w:rPr>
          <w:rFonts w:asciiTheme="majorHAnsi" w:hAnsiTheme="majorHAnsi"/>
          <w:sz w:val="22"/>
          <w:szCs w:val="22"/>
          <w:lang w:val="en-CA"/>
        </w:rPr>
        <w:t xml:space="preserve"> </w:t>
      </w:r>
      <w:r w:rsidRPr="00AE3765">
        <w:rPr>
          <w:rStyle w:val="codeZchn"/>
          <w:sz w:val="22"/>
        </w:rPr>
        <w:t>ConstrainedExtentsGridProperty</w:t>
      </w:r>
      <w:r w:rsidRPr="00AE3765">
        <w:rPr>
          <w:rStyle w:val="codeZchn"/>
          <w:rFonts w:ascii="Cambria" w:hAnsi="Cambria"/>
          <w:sz w:val="22"/>
        </w:rPr>
        <w:t xml:space="preserve"> </w:t>
      </w:r>
      <w:r w:rsidRPr="00AE3765">
        <w:rPr>
          <w:rFonts w:ascii="Cambria" w:eastAsia="Times New Roman" w:hAnsi="Cambria" w:cs="Times New Roman"/>
          <w:color w:val="auto"/>
          <w:sz w:val="22"/>
          <w:szCs w:val="22"/>
          <w:lang w:val="en-CA"/>
        </w:rPr>
        <w:t xml:space="preserve">indicating the constraint on the extents and </w:t>
      </w:r>
      <w:r w:rsidRPr="00AE3765">
        <w:rPr>
          <w:rFonts w:ascii="Cambria" w:eastAsia="Times New Roman" w:hAnsi="Cambria" w:cs="Times New Roman"/>
          <w:color w:val="auto"/>
          <w:sz w:val="22"/>
          <w:szCs w:val="22"/>
          <w:lang w:val="en-CA" w:eastAsia="en-US"/>
        </w:rPr>
        <w:t>describing the tiling grid.</w:t>
      </w:r>
    </w:p>
    <w:p w14:paraId="31B85845"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An overview image shall be tiled using the same tiling scheme as the base image, i.e. if tiles in the base image are X by Y pixels, they are X by Y pixels in the overview image. 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sidRPr="00AE3765">
        <w:rPr>
          <w:rStyle w:val="codeZchn"/>
          <w:rFonts w:ascii="Courier New" w:hAnsi="Courier New" w:cs="Courier New"/>
          <w:sz w:val="22"/>
        </w:rPr>
        <w:t>'clap'</w:t>
      </w:r>
      <w:r w:rsidRPr="00AE3765">
        <w:rPr>
          <w:rFonts w:ascii="Cambria" w:hAnsi="Cambria"/>
          <w:sz w:val="22"/>
          <w:szCs w:val="22"/>
          <w:lang w:val="en-CA"/>
        </w:rPr>
        <w:t>) may be applied to crop padded rows and/or columns. The number of tiles in a row (column) of tiles is determined by dividing the width (height) of the overview image by the tile size in X (tile size in Y) and rounding up.</w:t>
      </w:r>
    </w:p>
    <w:p w14:paraId="081F22B1"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An image pyramid is generated by stacking a series of progressively binned overview images and creating an </w:t>
      </w:r>
      <w:proofErr w:type="spellStart"/>
      <w:r w:rsidRPr="00AE3765">
        <w:rPr>
          <w:rFonts w:ascii="Courier New" w:hAnsi="Courier New" w:cs="Courier New"/>
          <w:sz w:val="22"/>
          <w:szCs w:val="22"/>
          <w:lang w:val="en-CA"/>
        </w:rPr>
        <w:t>ImagePyramidEntityGroup</w:t>
      </w:r>
      <w:proofErr w:type="spellEnd"/>
      <w:r w:rsidRPr="00AE3765">
        <w:rPr>
          <w:rFonts w:asciiTheme="majorHAnsi" w:hAnsiTheme="majorHAnsi"/>
          <w:sz w:val="22"/>
          <w:szCs w:val="22"/>
          <w:lang w:val="en-CA"/>
        </w:rPr>
        <w:t xml:space="preserve">. </w:t>
      </w:r>
      <w:r w:rsidRPr="00AE3765">
        <w:rPr>
          <w:rFonts w:ascii="Cambria" w:hAnsi="Cambria"/>
          <w:sz w:val="22"/>
          <w:szCs w:val="22"/>
          <w:lang w:val="en-CA"/>
        </w:rPr>
        <w:t xml:space="preserve">Each overview image is associated with the original full resolution base image, using a reference of type </w:t>
      </w:r>
      <w:r w:rsidRPr="00AE3765">
        <w:rPr>
          <w:rStyle w:val="codeZchn"/>
          <w:sz w:val="22"/>
        </w:rPr>
        <w:t>'base'</w:t>
      </w:r>
      <w:r w:rsidRPr="00AE3765">
        <w:rPr>
          <w:rStyle w:val="codeZchn"/>
          <w:rFonts w:ascii="Cambria" w:hAnsi="Cambria"/>
          <w:sz w:val="22"/>
        </w:rPr>
        <w:t>.</w:t>
      </w:r>
      <w:r w:rsidRPr="00AE3765">
        <w:rPr>
          <w:rFonts w:ascii="Cambria" w:hAnsi="Cambria"/>
          <w:sz w:val="22"/>
          <w:szCs w:val="22"/>
          <w:lang w:val="en-CA"/>
        </w:rPr>
        <w:t xml:space="preserve"> The amount of binning of each overview image is indicated in the</w:t>
      </w:r>
      <w:r w:rsidRPr="00AE3765">
        <w:rPr>
          <w:rFonts w:asciiTheme="majorHAnsi" w:hAnsiTheme="majorHAnsi"/>
          <w:sz w:val="22"/>
          <w:szCs w:val="22"/>
          <w:lang w:val="en-CA"/>
        </w:rPr>
        <w:t xml:space="preserve"> </w:t>
      </w:r>
      <w:proofErr w:type="spellStart"/>
      <w:r w:rsidRPr="00AE3765">
        <w:rPr>
          <w:rFonts w:ascii="Courier New" w:hAnsi="Courier New" w:cs="Courier New"/>
          <w:sz w:val="22"/>
          <w:szCs w:val="22"/>
          <w:lang w:val="en-CA"/>
        </w:rPr>
        <w:t>ImagePyramidEntityGroup</w:t>
      </w:r>
      <w:proofErr w:type="spellEnd"/>
      <w:r w:rsidRPr="00AE3765">
        <w:rPr>
          <w:rFonts w:ascii="Cambria" w:hAnsi="Cambria"/>
          <w:sz w:val="22"/>
          <w:szCs w:val="22"/>
          <w:lang w:val="en-CA"/>
        </w:rPr>
        <w:t>. The image format of the overviews is the same as the base image item. i.e. number of bands, bit depth, color format, etc.</w:t>
      </w:r>
    </w:p>
    <w:p w14:paraId="2D8288B0"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Region items associated with the base image may be replicated for individual overviews using an appropriate scaling associated with the level of binning for a particular overview and referenced to the specific overview.</w:t>
      </w:r>
    </w:p>
    <w:p w14:paraId="03C29E1C" w14:textId="02F46B08" w:rsidR="008B3738" w:rsidRPr="00AE3765" w:rsidRDefault="008B3738" w:rsidP="00260458">
      <w:pPr>
        <w:pStyle w:val="Default"/>
        <w:ind w:left="720"/>
        <w:jc w:val="both"/>
        <w:rPr>
          <w:rFonts w:ascii="Cambria" w:hAnsi="Cambria"/>
          <w:sz w:val="20"/>
          <w:szCs w:val="20"/>
          <w:lang w:val="en-CA"/>
        </w:rPr>
      </w:pPr>
      <w:bookmarkStart w:id="801" w:name="_Hlk147758139"/>
      <w:r w:rsidRPr="00AE3765">
        <w:rPr>
          <w:rFonts w:ascii="Cambria" w:hAnsi="Cambria"/>
          <w:sz w:val="20"/>
          <w:szCs w:val="20"/>
          <w:lang w:val="en-CA"/>
        </w:rPr>
        <w:t>NOTE 1</w:t>
      </w:r>
      <w:r w:rsidR="0071675F" w:rsidRPr="00AE3765">
        <w:rPr>
          <w:rFonts w:ascii="Cambria" w:hAnsi="Cambria"/>
          <w:sz w:val="20"/>
          <w:szCs w:val="20"/>
          <w:lang w:val="en-CA"/>
        </w:rPr>
        <w:t>:</w:t>
      </w:r>
      <w:r w:rsidRPr="00AE3765">
        <w:rPr>
          <w:rFonts w:ascii="Cambria" w:hAnsi="Cambria"/>
          <w:sz w:val="20"/>
          <w:szCs w:val="20"/>
          <w:lang w:val="en-CA"/>
        </w:rPr>
        <w:t xml:space="preserve"> </w:t>
      </w:r>
      <w:r w:rsidR="0071675F" w:rsidRPr="00AE3765">
        <w:rPr>
          <w:rFonts w:ascii="Cambria" w:hAnsi="Cambria"/>
          <w:sz w:val="20"/>
          <w:szCs w:val="20"/>
          <w:lang w:val="en-CA"/>
        </w:rPr>
        <w:tab/>
      </w:r>
      <w:r w:rsidRPr="00AE3765">
        <w:rPr>
          <w:rFonts w:ascii="Cambria" w:hAnsi="Cambria"/>
          <w:sz w:val="20"/>
          <w:szCs w:val="20"/>
          <w:lang w:val="en-CA"/>
        </w:rPr>
        <w:t>In this version of the document, the exact derivation process (approaches such as the sum, average, median, minimum, or maximum value of a binned region) used to produce an overview from the base image is left to the implementer.</w:t>
      </w:r>
    </w:p>
    <w:p w14:paraId="5C38474D" w14:textId="50F17E41" w:rsidR="008B3738" w:rsidRPr="00AE3765" w:rsidRDefault="008B3738" w:rsidP="00260458">
      <w:pPr>
        <w:pStyle w:val="Default"/>
        <w:ind w:left="720"/>
        <w:jc w:val="both"/>
        <w:rPr>
          <w:rFonts w:asciiTheme="majorHAnsi" w:hAnsiTheme="majorHAnsi"/>
          <w:sz w:val="20"/>
          <w:szCs w:val="20"/>
          <w:lang w:val="en-CA"/>
        </w:rPr>
      </w:pPr>
      <w:r w:rsidRPr="00AE3765">
        <w:rPr>
          <w:rFonts w:ascii="Cambria" w:hAnsi="Cambria"/>
          <w:sz w:val="20"/>
          <w:szCs w:val="20"/>
          <w:lang w:val="en-CA"/>
        </w:rPr>
        <w:lastRenderedPageBreak/>
        <w:t>NOTE 2</w:t>
      </w:r>
      <w:r w:rsidR="0071675F" w:rsidRPr="00AE3765">
        <w:rPr>
          <w:rFonts w:ascii="Cambria" w:hAnsi="Cambria"/>
          <w:sz w:val="20"/>
          <w:szCs w:val="20"/>
          <w:lang w:val="en-CA"/>
        </w:rPr>
        <w:t>:</w:t>
      </w:r>
      <w:r w:rsidRPr="00AE3765">
        <w:rPr>
          <w:rFonts w:ascii="Cambria" w:hAnsi="Cambria"/>
          <w:sz w:val="20"/>
          <w:szCs w:val="20"/>
          <w:lang w:val="en-CA"/>
        </w:rPr>
        <w:t xml:space="preserve"> </w:t>
      </w:r>
      <w:r w:rsidR="0071675F" w:rsidRPr="00AE3765">
        <w:rPr>
          <w:rFonts w:ascii="Cambria" w:hAnsi="Cambria"/>
          <w:sz w:val="20"/>
          <w:szCs w:val="20"/>
          <w:lang w:val="en-CA"/>
        </w:rPr>
        <w:tab/>
      </w:r>
      <w:r w:rsidRPr="00AE3765">
        <w:rPr>
          <w:rFonts w:ascii="Cambria" w:hAnsi="Cambria"/>
          <w:sz w:val="20"/>
          <w:szCs w:val="20"/>
          <w:lang w:val="en-CA"/>
        </w:rPr>
        <w:t>When removing (or modifying) an item that is marked as the base image of an overview image, the content of associated image overview items might need to be removed (or rewritten).</w:t>
      </w:r>
    </w:p>
    <w:bookmarkEnd w:id="801"/>
    <w:p w14:paraId="6E0EFD6B" w14:textId="2914A0E3" w:rsidR="008B3738" w:rsidRPr="00AE3765" w:rsidRDefault="008B3738" w:rsidP="00260458">
      <w:pPr>
        <w:pStyle w:val="AMDInstruction"/>
        <w:spacing w:before="240"/>
      </w:pPr>
      <w:r w:rsidRPr="00AE3765">
        <w:t>Add the following new subclause after subclause 6.8.9:</w:t>
      </w:r>
    </w:p>
    <w:p w14:paraId="5BAADAF3" w14:textId="5727EAC3" w:rsidR="008B3738" w:rsidRPr="00AE3765" w:rsidRDefault="008B3738" w:rsidP="00E2660F">
      <w:pPr>
        <w:pStyle w:val="Heading2"/>
        <w:numPr>
          <w:ilvl w:val="2"/>
          <w:numId w:val="71"/>
        </w:numPr>
        <w:rPr>
          <w:lang w:val="en-CA"/>
        </w:rPr>
      </w:pPr>
      <w:del w:id="802" w:author="Leo Barnes" w:date="2024-02-08T11:34:00Z">
        <w:r w:rsidRPr="00AE3765" w:rsidDel="002C0C4A">
          <w:rPr>
            <w:lang w:val="en-CA"/>
          </w:rPr>
          <w:delText xml:space="preserve">6.8.10 </w:delText>
        </w:r>
      </w:del>
      <w:bookmarkStart w:id="803" w:name="_Toc158738763"/>
      <w:r w:rsidRPr="00AE3765">
        <w:rPr>
          <w:lang w:val="en-CA"/>
        </w:rPr>
        <w:t>Image Pyramid Entity Group</w:t>
      </w:r>
      <w:bookmarkEnd w:id="803"/>
    </w:p>
    <w:p w14:paraId="449E70DF" w14:textId="3F5F028B" w:rsidR="008B3738" w:rsidRPr="00AE3765" w:rsidRDefault="008B3738" w:rsidP="00E2660F">
      <w:pPr>
        <w:pStyle w:val="Heading3"/>
        <w:numPr>
          <w:ilvl w:val="3"/>
          <w:numId w:val="71"/>
        </w:numPr>
        <w:rPr>
          <w:lang w:val="en-CA"/>
        </w:rPr>
      </w:pPr>
      <w:del w:id="804" w:author="Leo Barnes" w:date="2024-02-08T11:34:00Z">
        <w:r w:rsidRPr="00AE3765" w:rsidDel="002C0C4A">
          <w:rPr>
            <w:lang w:val="en-CA"/>
          </w:rPr>
          <w:delText xml:space="preserve">6.8.10.1 </w:delText>
        </w:r>
      </w:del>
      <w:bookmarkStart w:id="805" w:name="_Toc158738764"/>
      <w:r w:rsidRPr="00AE3765">
        <w:rPr>
          <w:lang w:val="en-CA"/>
        </w:rPr>
        <w:t>Definition</w:t>
      </w:r>
      <w:bookmarkEnd w:id="805"/>
    </w:p>
    <w:p w14:paraId="0D5CF7A0" w14:textId="77777777" w:rsidR="008B3738" w:rsidRPr="00AE3765" w:rsidRDefault="008B3738" w:rsidP="008B3738">
      <w:pPr>
        <w:pStyle w:val="Default"/>
        <w:rPr>
          <w:rFonts w:ascii="Cambria" w:hAnsi="Cambria"/>
          <w:sz w:val="22"/>
          <w:szCs w:val="22"/>
          <w:lang w:val="en-CA"/>
        </w:rPr>
      </w:pPr>
      <w:bookmarkStart w:id="806" w:name="_Hlk147758481"/>
      <w:r w:rsidRPr="00AE3765">
        <w:rPr>
          <w:rFonts w:ascii="Cambria" w:hAnsi="Cambria"/>
          <w:sz w:val="22"/>
          <w:szCs w:val="22"/>
          <w:lang w:val="en-CA"/>
        </w:rPr>
        <w:t xml:space="preserve">Box Type: </w:t>
      </w:r>
      <w:r w:rsidRPr="00AE3765">
        <w:rPr>
          <w:rFonts w:ascii="Courier New" w:hAnsi="Courier New" w:cs="Courier New"/>
          <w:sz w:val="22"/>
          <w:szCs w:val="22"/>
          <w:lang w:val="en-CA"/>
        </w:rPr>
        <w:t>'</w:t>
      </w:r>
      <w:proofErr w:type="spellStart"/>
      <w:r w:rsidRPr="00AE3765">
        <w:rPr>
          <w:rFonts w:ascii="Courier New" w:hAnsi="Courier New" w:cs="Courier New"/>
          <w:sz w:val="22"/>
          <w:szCs w:val="22"/>
          <w:lang w:val="en-CA"/>
        </w:rPr>
        <w:t>pymd</w:t>
      </w:r>
      <w:proofErr w:type="spellEnd"/>
      <w:r w:rsidRPr="00AE3765">
        <w:rPr>
          <w:rFonts w:ascii="Courier New" w:hAnsi="Courier New" w:cs="Courier New"/>
          <w:sz w:val="22"/>
          <w:szCs w:val="22"/>
          <w:lang w:val="en-CA"/>
        </w:rPr>
        <w:t>'</w:t>
      </w:r>
    </w:p>
    <w:p w14:paraId="42947C15" w14:textId="760902F7" w:rsidR="008B3738" w:rsidRPr="00AE3765" w:rsidRDefault="008B3738" w:rsidP="008B3738">
      <w:pPr>
        <w:pStyle w:val="Default"/>
        <w:rPr>
          <w:rFonts w:ascii="Cambria" w:hAnsi="Cambria"/>
          <w:sz w:val="22"/>
          <w:szCs w:val="22"/>
          <w:lang w:val="en-CA"/>
        </w:rPr>
      </w:pPr>
      <w:r w:rsidRPr="00AE3765">
        <w:rPr>
          <w:rFonts w:ascii="Cambria" w:hAnsi="Cambria"/>
          <w:sz w:val="22"/>
          <w:szCs w:val="22"/>
          <w:lang w:val="en-CA"/>
        </w:rPr>
        <w:t xml:space="preserve">Container: </w:t>
      </w:r>
      <w:proofErr w:type="spellStart"/>
      <w:r w:rsidRPr="00AE3765">
        <w:rPr>
          <w:rFonts w:ascii="Courier New" w:hAnsi="Courier New" w:cs="Courier New"/>
          <w:sz w:val="22"/>
          <w:szCs w:val="22"/>
          <w:lang w:val="en-CA"/>
        </w:rPr>
        <w:t>Group</w:t>
      </w:r>
      <w:ins w:id="807" w:author="Leo Barnes" w:date="2024-02-08T11:41:00Z">
        <w:r w:rsidR="00C02DDF" w:rsidRPr="00AE3765">
          <w:rPr>
            <w:rFonts w:ascii="Courier New" w:hAnsi="Courier New" w:cs="Courier New"/>
            <w:sz w:val="22"/>
            <w:szCs w:val="22"/>
            <w:lang w:val="en-CA"/>
          </w:rPr>
          <w:t>s</w:t>
        </w:r>
      </w:ins>
      <w:r w:rsidRPr="00AE3765">
        <w:rPr>
          <w:rFonts w:ascii="Courier New" w:hAnsi="Courier New" w:cs="Courier New"/>
          <w:sz w:val="22"/>
          <w:szCs w:val="22"/>
          <w:lang w:val="en-CA"/>
        </w:rPr>
        <w:t>ListBox</w:t>
      </w:r>
      <w:proofErr w:type="spellEnd"/>
      <w:r w:rsidRPr="00AE3765">
        <w:rPr>
          <w:rFonts w:ascii="Cambria" w:hAnsi="Cambria"/>
          <w:sz w:val="22"/>
          <w:szCs w:val="22"/>
          <w:lang w:val="en-CA"/>
        </w:rPr>
        <w:t xml:space="preserve"> in a </w:t>
      </w:r>
      <w:proofErr w:type="spellStart"/>
      <w:r w:rsidRPr="00AE3765">
        <w:rPr>
          <w:rFonts w:ascii="Courier New" w:hAnsi="Courier New" w:cs="Courier New"/>
          <w:sz w:val="22"/>
          <w:szCs w:val="22"/>
          <w:lang w:val="en-CA"/>
        </w:rPr>
        <w:t>MetaBox</w:t>
      </w:r>
      <w:proofErr w:type="spellEnd"/>
      <w:r w:rsidRPr="00AE3765">
        <w:rPr>
          <w:rFonts w:ascii="Cambria" w:hAnsi="Cambria"/>
          <w:sz w:val="22"/>
          <w:szCs w:val="22"/>
          <w:lang w:val="en-CA"/>
        </w:rPr>
        <w:t xml:space="preserve"> at file level</w:t>
      </w:r>
    </w:p>
    <w:p w14:paraId="55690BFE" w14:textId="77777777" w:rsidR="008B3738" w:rsidRPr="00AE3765" w:rsidRDefault="008B3738" w:rsidP="008B3738">
      <w:pPr>
        <w:pStyle w:val="Default"/>
        <w:rPr>
          <w:rFonts w:ascii="Cambria" w:hAnsi="Cambria"/>
          <w:sz w:val="22"/>
          <w:szCs w:val="22"/>
          <w:lang w:val="en-CA"/>
        </w:rPr>
      </w:pPr>
      <w:r w:rsidRPr="00AE3765">
        <w:rPr>
          <w:rFonts w:ascii="Cambria" w:hAnsi="Cambria"/>
          <w:sz w:val="22"/>
          <w:szCs w:val="22"/>
          <w:lang w:val="en-CA"/>
        </w:rPr>
        <w:t>Mandatory: No</w:t>
      </w:r>
    </w:p>
    <w:p w14:paraId="39FDEB5C"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Quantity: Zero or more</w:t>
      </w:r>
    </w:p>
    <w:p w14:paraId="5D3B0B53"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The </w:t>
      </w:r>
      <w:proofErr w:type="spellStart"/>
      <w:r w:rsidRPr="00AE3765">
        <w:rPr>
          <w:rFonts w:ascii="Courier New" w:hAnsi="Courier New" w:cs="Courier New"/>
          <w:sz w:val="22"/>
          <w:szCs w:val="22"/>
          <w:lang w:val="en-CA"/>
        </w:rPr>
        <w:t>ImagePyramidEntityGroup</w:t>
      </w:r>
      <w:proofErr w:type="spellEnd"/>
      <w:r w:rsidRPr="00AE3765" w:rsidDel="000C66A1">
        <w:rPr>
          <w:rFonts w:ascii="Cambria" w:hAnsi="Cambria"/>
          <w:sz w:val="22"/>
          <w:szCs w:val="22"/>
          <w:lang w:val="en-CA"/>
        </w:rPr>
        <w:t xml:space="preserve"> </w:t>
      </w:r>
      <w:r w:rsidRPr="00AE3765">
        <w:rPr>
          <w:rFonts w:ascii="Cambria" w:hAnsi="Cambria"/>
          <w:sz w:val="22"/>
          <w:szCs w:val="22"/>
          <w:lang w:val="en-CA"/>
        </w:rPr>
        <w:t xml:space="preserve">indicates a set of image items, formed as a base image item and a series of progressively binned overview image items, which together form an image pyramid. </w:t>
      </w:r>
    </w:p>
    <w:p w14:paraId="3D2E665D"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Each overview image item has a reference to the original full resolution base image item, using a reference of type </w:t>
      </w:r>
      <w:r w:rsidRPr="00AE3765">
        <w:rPr>
          <w:rStyle w:val="codeZchn"/>
          <w:rFonts w:ascii="Courier New" w:hAnsi="Courier New" w:cs="Courier New"/>
          <w:sz w:val="22"/>
        </w:rPr>
        <w:t>'base'</w:t>
      </w:r>
      <w:r w:rsidRPr="00AE3765">
        <w:rPr>
          <w:rFonts w:ascii="Cambria" w:hAnsi="Cambria"/>
          <w:sz w:val="22"/>
          <w:szCs w:val="22"/>
          <w:lang w:val="en-CA"/>
        </w:rPr>
        <w:t>.</w:t>
      </w:r>
    </w:p>
    <w:p w14:paraId="3819D740"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The </w:t>
      </w:r>
      <w:proofErr w:type="spellStart"/>
      <w:r w:rsidRPr="00AE3765">
        <w:rPr>
          <w:rFonts w:ascii="Courier New" w:hAnsi="Courier New" w:cs="Courier New"/>
          <w:sz w:val="22"/>
          <w:szCs w:val="22"/>
          <w:lang w:val="en-CA"/>
        </w:rPr>
        <w:t>ImagePyramidEntityGroup</w:t>
      </w:r>
      <w:proofErr w:type="spellEnd"/>
      <w:r w:rsidRPr="00AE3765">
        <w:rPr>
          <w:rFonts w:ascii="Cambria" w:hAnsi="Cambria" w:cs="Courier New"/>
          <w:sz w:val="22"/>
          <w:szCs w:val="22"/>
          <w:lang w:val="en-CA"/>
        </w:rPr>
        <w:t xml:space="preserve"> </w:t>
      </w:r>
      <w:r w:rsidRPr="00AE3765">
        <w:rPr>
          <w:rFonts w:ascii="Cambria" w:hAnsi="Cambria"/>
          <w:sz w:val="22"/>
          <w:szCs w:val="22"/>
          <w:lang w:val="en-CA"/>
        </w:rPr>
        <w:t xml:space="preserve">also provides overall information for the individual tiles inside the overview image items and base image item of the image pyramid. </w:t>
      </w:r>
    </w:p>
    <w:p w14:paraId="52638771" w14:textId="77777777" w:rsidR="008B3738" w:rsidRPr="00AE3765" w:rsidRDefault="008B3738" w:rsidP="008B3738">
      <w:pPr>
        <w:pStyle w:val="Default"/>
        <w:jc w:val="both"/>
        <w:rPr>
          <w:rFonts w:ascii="Cambria" w:hAnsi="Cambria"/>
          <w:sz w:val="22"/>
          <w:szCs w:val="22"/>
          <w:lang w:val="en-CA"/>
        </w:rPr>
      </w:pPr>
    </w:p>
    <w:p w14:paraId="4F4FE80B"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The image format of the overview images shall be the same as the base image (i.e. number of bands, bit depth, color format, </w:t>
      </w:r>
      <w:proofErr w:type="spellStart"/>
      <w:r w:rsidRPr="00AE3765">
        <w:rPr>
          <w:rFonts w:ascii="Cambria" w:hAnsi="Cambria"/>
          <w:sz w:val="22"/>
          <w:szCs w:val="22"/>
          <w:lang w:val="en-CA"/>
        </w:rPr>
        <w:t>etc</w:t>
      </w:r>
      <w:proofErr w:type="spellEnd"/>
      <w:r w:rsidRPr="00AE3765">
        <w:rPr>
          <w:rFonts w:ascii="Cambria" w:hAnsi="Cambria"/>
          <w:sz w:val="22"/>
          <w:szCs w:val="22"/>
          <w:lang w:val="en-CA"/>
        </w:rPr>
        <w:t>).</w:t>
      </w:r>
    </w:p>
    <w:p w14:paraId="4785E0B6"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This entity group shall contain </w:t>
      </w:r>
      <w:r w:rsidRPr="00AE3765">
        <w:rPr>
          <w:rStyle w:val="codeZchn"/>
          <w:rFonts w:ascii="Cambria" w:hAnsi="Cambria"/>
          <w:sz w:val="22"/>
        </w:rPr>
        <w:t>entity_id</w:t>
      </w:r>
      <w:r w:rsidRPr="00AE3765">
        <w:rPr>
          <w:rFonts w:ascii="Cambria" w:hAnsi="Cambria"/>
          <w:sz w:val="22"/>
          <w:szCs w:val="22"/>
          <w:lang w:val="en-CA"/>
        </w:rPr>
        <w:t xml:space="preserve"> values that point to a base image item and a set of overview image items and shall contain no </w:t>
      </w:r>
      <w:r w:rsidRPr="00AE3765">
        <w:rPr>
          <w:rStyle w:val="codeZchn"/>
          <w:rFonts w:ascii="Cambria" w:hAnsi="Cambria"/>
          <w:sz w:val="22"/>
        </w:rPr>
        <w:t>entity_id</w:t>
      </w:r>
      <w:r w:rsidRPr="00AE3765">
        <w:rPr>
          <w:rFonts w:ascii="Cambria" w:hAnsi="Cambria"/>
          <w:sz w:val="22"/>
          <w:szCs w:val="22"/>
          <w:lang w:val="en-CA"/>
        </w:rPr>
        <w:t xml:space="preserve"> values that point to tracks. The entities shall be listed in the order of lowest resolution overview image item to the highest resolution overview image item, followed finally by the base image item of the image pyramid.</w:t>
      </w:r>
    </w:p>
    <w:p w14:paraId="760A837A" w14:textId="77777777" w:rsidR="008B3738" w:rsidRPr="00AE3765" w:rsidRDefault="008B3738" w:rsidP="008B3738">
      <w:pPr>
        <w:pStyle w:val="Default"/>
        <w:jc w:val="both"/>
        <w:rPr>
          <w:rFonts w:ascii="Cambria" w:hAnsi="Cambria"/>
          <w:sz w:val="22"/>
          <w:szCs w:val="22"/>
          <w:lang w:val="en-CA"/>
        </w:rPr>
      </w:pPr>
    </w:p>
    <w:p w14:paraId="0C62C59A"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There may be multiple </w:t>
      </w:r>
      <w:proofErr w:type="spellStart"/>
      <w:r w:rsidRPr="00AE3765">
        <w:rPr>
          <w:rFonts w:ascii="Courier New" w:hAnsi="Courier New" w:cs="Courier New"/>
          <w:sz w:val="22"/>
          <w:szCs w:val="22"/>
          <w:lang w:val="en-CA"/>
        </w:rPr>
        <w:t>ImagePyramidEntityGroups</w:t>
      </w:r>
      <w:proofErr w:type="spellEnd"/>
      <w:r w:rsidRPr="00AE3765" w:rsidDel="000C66A1">
        <w:rPr>
          <w:rFonts w:ascii="Cambria" w:hAnsi="Cambria"/>
          <w:sz w:val="22"/>
          <w:szCs w:val="22"/>
          <w:lang w:val="en-CA"/>
        </w:rPr>
        <w:t xml:space="preserve"> </w:t>
      </w:r>
      <w:r w:rsidRPr="00AE3765">
        <w:rPr>
          <w:rFonts w:ascii="Cambria" w:hAnsi="Cambria"/>
          <w:sz w:val="22"/>
          <w:szCs w:val="22"/>
          <w:lang w:val="en-CA"/>
        </w:rPr>
        <w:t xml:space="preserve">in the same file with different </w:t>
      </w:r>
      <w:r w:rsidRPr="00AE3765">
        <w:rPr>
          <w:rStyle w:val="codeZchn"/>
          <w:rFonts w:ascii="Cambria" w:hAnsi="Cambria"/>
          <w:sz w:val="22"/>
        </w:rPr>
        <w:t>group_id</w:t>
      </w:r>
      <w:r w:rsidRPr="00AE3765">
        <w:rPr>
          <w:rFonts w:ascii="Cambria" w:hAnsi="Cambria"/>
          <w:sz w:val="22"/>
          <w:szCs w:val="22"/>
          <w:lang w:val="en-CA"/>
        </w:rPr>
        <w:t xml:space="preserve"> values. </w:t>
      </w:r>
    </w:p>
    <w:bookmarkEnd w:id="806"/>
    <w:p w14:paraId="4443562C" w14:textId="77777777" w:rsidR="008B3738" w:rsidRPr="00AE3765" w:rsidRDefault="008B3738" w:rsidP="008B3738">
      <w:pPr>
        <w:pStyle w:val="Default"/>
        <w:jc w:val="both"/>
        <w:rPr>
          <w:rFonts w:ascii="Cambria" w:hAnsi="Cambria"/>
          <w:sz w:val="22"/>
          <w:szCs w:val="22"/>
          <w:lang w:val="en-CA"/>
        </w:rPr>
      </w:pPr>
    </w:p>
    <w:p w14:paraId="664DBCC9" w14:textId="77777777" w:rsidR="008B3738" w:rsidRPr="00AE3765" w:rsidRDefault="008B3738" w:rsidP="008B3738">
      <w:pPr>
        <w:pStyle w:val="Note"/>
        <w:rPr>
          <w:szCs w:val="20"/>
          <w:lang w:val="en-CA"/>
        </w:rPr>
      </w:pPr>
      <w:r w:rsidRPr="00AE3765">
        <w:rPr>
          <w:szCs w:val="20"/>
          <w:lang w:val="en-CA"/>
        </w:rPr>
        <w:t xml:space="preserve">NOTE   All the entities of a same </w:t>
      </w:r>
      <w:proofErr w:type="spellStart"/>
      <w:r w:rsidRPr="00AE3765">
        <w:rPr>
          <w:rFonts w:ascii="Courier New" w:hAnsi="Courier New" w:cs="Courier New"/>
          <w:szCs w:val="20"/>
          <w:lang w:val="en-CA"/>
        </w:rPr>
        <w:t>ImagePyramidEntityGroup</w:t>
      </w:r>
      <w:proofErr w:type="spellEnd"/>
      <w:r w:rsidRPr="00AE3765">
        <w:rPr>
          <w:szCs w:val="20"/>
          <w:lang w:val="en-CA"/>
        </w:rPr>
        <w:t xml:space="preserve">, or only some of them, can also be members of a same entity group of type </w:t>
      </w:r>
      <w:r w:rsidRPr="00AE3765">
        <w:rPr>
          <w:rStyle w:val="codeZchn"/>
          <w:rFonts w:ascii="Courier New" w:eastAsia="Calibri" w:hAnsi="Courier New" w:cs="Courier New"/>
          <w:szCs w:val="20"/>
        </w:rPr>
        <w:t>'prgr'</w:t>
      </w:r>
      <w:r w:rsidRPr="00AE3765">
        <w:rPr>
          <w:szCs w:val="20"/>
          <w:lang w:val="en-CA"/>
        </w:rPr>
        <w:t xml:space="preserve"> if they are stored in the file for allowing a progressive refinement. They can also be members of a same entity group of type </w:t>
      </w:r>
      <w:r w:rsidRPr="00AE3765">
        <w:rPr>
          <w:rStyle w:val="codeZchn"/>
          <w:rFonts w:ascii="Courier New" w:eastAsia="Calibri" w:hAnsi="Courier New" w:cs="Courier New"/>
          <w:szCs w:val="20"/>
        </w:rPr>
        <w:t>'altr'</w:t>
      </w:r>
      <w:r w:rsidRPr="00AE3765">
        <w:rPr>
          <w:szCs w:val="20"/>
          <w:lang w:val="en-CA"/>
        </w:rPr>
        <w:t xml:space="preserve"> if they are proposed by the content creator as alternatives to be displayed for players not supporting the </w:t>
      </w:r>
      <w:proofErr w:type="spellStart"/>
      <w:r w:rsidRPr="00AE3765">
        <w:rPr>
          <w:rFonts w:ascii="Courier New" w:hAnsi="Courier New" w:cs="Courier New"/>
          <w:szCs w:val="20"/>
          <w:lang w:val="en-CA"/>
        </w:rPr>
        <w:t>ImagePyramidEntityGroup</w:t>
      </w:r>
      <w:proofErr w:type="spellEnd"/>
      <w:r w:rsidRPr="00AE3765">
        <w:rPr>
          <w:szCs w:val="20"/>
          <w:lang w:val="en-CA"/>
        </w:rPr>
        <w:t>.</w:t>
      </w:r>
    </w:p>
    <w:p w14:paraId="4F504CF3" w14:textId="5C6F9336" w:rsidR="008B3738" w:rsidRPr="00AE3765" w:rsidRDefault="008B3738" w:rsidP="00E2660F">
      <w:pPr>
        <w:pStyle w:val="Heading3"/>
        <w:numPr>
          <w:ilvl w:val="3"/>
          <w:numId w:val="71"/>
        </w:numPr>
        <w:rPr>
          <w:lang w:val="en-CA"/>
        </w:rPr>
      </w:pPr>
      <w:del w:id="808" w:author="Leo Barnes" w:date="2024-02-08T11:35:00Z">
        <w:r w:rsidRPr="00AE3765" w:rsidDel="002C0C4A">
          <w:rPr>
            <w:lang w:val="en-CA"/>
          </w:rPr>
          <w:delText xml:space="preserve">6.8.10.2 </w:delText>
        </w:r>
      </w:del>
      <w:bookmarkStart w:id="809" w:name="_Toc158738765"/>
      <w:r w:rsidRPr="00AE3765">
        <w:rPr>
          <w:lang w:val="en-CA"/>
        </w:rPr>
        <w:t>Syntax</w:t>
      </w:r>
      <w:bookmarkEnd w:id="809"/>
    </w:p>
    <w:p w14:paraId="498239F0" w14:textId="76809721" w:rsidR="008B3738" w:rsidRPr="00AE3765" w:rsidRDefault="008B3738" w:rsidP="002C0C4A">
      <w:pPr>
        <w:pStyle w:val="code0"/>
      </w:pPr>
      <w:r w:rsidRPr="00AE3765">
        <w:t>aligned(8) class ImagePyramidEntityGroup</w:t>
      </w:r>
      <w:r w:rsidR="00F90DDB" w:rsidRPr="00AE3765">
        <w:br/>
      </w:r>
      <w:r w:rsidRPr="00AE3765">
        <w:t>extends EntityToGroupBox ('pymd', version = 0, flags = 0)</w:t>
      </w:r>
      <w:r w:rsidR="00F90DDB" w:rsidRPr="00AE3765">
        <w:t xml:space="preserve"> </w:t>
      </w:r>
      <w:r w:rsidRPr="00AE3765">
        <w:t>{</w:t>
      </w:r>
      <w:r w:rsidR="00F90DDB" w:rsidRPr="00AE3765">
        <w:br/>
      </w:r>
      <w:r w:rsidR="00F90DDB" w:rsidRPr="00AE3765">
        <w:tab/>
      </w:r>
      <w:r w:rsidRPr="00AE3765">
        <w:t>unsigned int(16) tile_size_x;</w:t>
      </w:r>
      <w:r w:rsidR="00F90DDB" w:rsidRPr="00AE3765">
        <w:br/>
      </w:r>
      <w:r w:rsidR="00F90DDB" w:rsidRPr="00AE3765">
        <w:tab/>
      </w:r>
      <w:r w:rsidRPr="00AE3765">
        <w:t>unsigned int(16) tile_size_y;</w:t>
      </w:r>
      <w:r w:rsidR="00F90DDB" w:rsidRPr="00AE3765">
        <w:br/>
      </w:r>
      <w:r w:rsidR="00F90DDB" w:rsidRPr="00AE3765">
        <w:tab/>
      </w:r>
      <w:r w:rsidRPr="00AE3765">
        <w:t>for(i=0; i&lt;num_entities_in_group;i++)</w:t>
      </w:r>
      <w:r w:rsidR="005E2F33" w:rsidRPr="00AE3765">
        <w:t xml:space="preserve"> </w:t>
      </w:r>
      <w:r w:rsidRPr="00AE3765">
        <w:t>{</w:t>
      </w:r>
      <w:r w:rsidR="005E2F33" w:rsidRPr="00AE3765">
        <w:br/>
      </w:r>
      <w:r w:rsidRPr="00AE3765">
        <w:tab/>
      </w:r>
      <w:r w:rsidR="005E2F33" w:rsidRPr="00AE3765">
        <w:tab/>
      </w:r>
      <w:r w:rsidRPr="00AE3765">
        <w:t>unsigned int(</w:t>
      </w:r>
      <w:del w:id="810" w:author="Leo Barnes" w:date="2024-02-08T11:41:00Z">
        <w:r w:rsidRPr="00AE3765" w:rsidDel="00C02DDF">
          <w:delText>8</w:delText>
        </w:r>
      </w:del>
      <w:ins w:id="811" w:author="Leo Barnes" w:date="2024-02-08T11:41:00Z">
        <w:r w:rsidR="00C02DDF" w:rsidRPr="00AE3765">
          <w:t>16</w:t>
        </w:r>
      </w:ins>
      <w:r w:rsidRPr="00AE3765">
        <w:t>) layer_binning;</w:t>
      </w:r>
      <w:r w:rsidR="005E2F33" w:rsidRPr="00AE3765">
        <w:br/>
      </w:r>
      <w:r w:rsidR="005E2F33" w:rsidRPr="00AE3765">
        <w:tab/>
      </w:r>
      <w:r w:rsidRPr="00AE3765">
        <w:tab/>
        <w:t>unsigned int(16) tiles_in_layer_row_minus1;</w:t>
      </w:r>
      <w:r w:rsidR="005E2F33" w:rsidRPr="00AE3765">
        <w:br/>
      </w:r>
      <w:r w:rsidR="005E2F33" w:rsidRPr="00AE3765">
        <w:tab/>
      </w:r>
      <w:r w:rsidRPr="00AE3765">
        <w:tab/>
        <w:t>unsigned int(16) tiles_in_layer_column_minus1;</w:t>
      </w:r>
      <w:r w:rsidR="005E2F33" w:rsidRPr="00AE3765">
        <w:br/>
      </w:r>
      <w:r w:rsidR="005E2F33" w:rsidRPr="00AE3765">
        <w:tab/>
      </w:r>
      <w:r w:rsidRPr="00AE3765">
        <w:t>}</w:t>
      </w:r>
      <w:r w:rsidR="005E2F33" w:rsidRPr="00AE3765">
        <w:br/>
      </w:r>
      <w:r w:rsidRPr="00AE3765">
        <w:t>}</w:t>
      </w:r>
    </w:p>
    <w:p w14:paraId="1C5A5545" w14:textId="152B215D" w:rsidR="008B3738" w:rsidRPr="00AE3765" w:rsidRDefault="008B3738" w:rsidP="00E2660F">
      <w:pPr>
        <w:pStyle w:val="Heading3"/>
        <w:numPr>
          <w:ilvl w:val="3"/>
          <w:numId w:val="71"/>
        </w:numPr>
        <w:rPr>
          <w:lang w:val="en-CA"/>
        </w:rPr>
      </w:pPr>
      <w:del w:id="812" w:author="Leo Barnes" w:date="2024-02-08T11:35:00Z">
        <w:r w:rsidRPr="00AE3765" w:rsidDel="002C0C4A">
          <w:rPr>
            <w:lang w:val="en-CA"/>
          </w:rPr>
          <w:lastRenderedPageBreak/>
          <w:delText xml:space="preserve">6.8.10.2 </w:delText>
        </w:r>
      </w:del>
      <w:bookmarkStart w:id="813" w:name="_Toc158738766"/>
      <w:r w:rsidRPr="00AE3765">
        <w:rPr>
          <w:lang w:val="en-CA"/>
        </w:rPr>
        <w:t>Semantics</w:t>
      </w:r>
      <w:bookmarkEnd w:id="813"/>
    </w:p>
    <w:p w14:paraId="5085FF06" w14:textId="77777777" w:rsidR="008B3738" w:rsidRPr="00AE3765" w:rsidRDefault="008B3738" w:rsidP="008B3738">
      <w:pPr>
        <w:pStyle w:val="fields"/>
        <w:rPr>
          <w:rStyle w:val="codeZchn"/>
          <w:rFonts w:ascii="Cambria" w:hAnsi="Cambria"/>
        </w:rPr>
      </w:pPr>
      <w:r w:rsidRPr="00AE3765">
        <w:rPr>
          <w:rStyle w:val="codeZchn"/>
          <w:rFonts w:ascii="Courier New" w:hAnsi="Courier New" w:cs="Courier New"/>
        </w:rPr>
        <w:t>num_entities_in_group</w:t>
      </w:r>
      <w:r w:rsidRPr="00AE3765">
        <w:rPr>
          <w:rStyle w:val="codeZchn"/>
          <w:rFonts w:ascii="Cambria" w:hAnsi="Cambria"/>
        </w:rPr>
        <w:t xml:space="preserve">: as defined for </w:t>
      </w:r>
      <w:proofErr w:type="spellStart"/>
      <w:r w:rsidRPr="00AE3765">
        <w:rPr>
          <w:rFonts w:ascii="Courier New" w:hAnsi="Courier New" w:cs="Courier New"/>
          <w:szCs w:val="22"/>
          <w:lang w:val="en-CA"/>
        </w:rPr>
        <w:t>EntityToGroupBox</w:t>
      </w:r>
      <w:proofErr w:type="spellEnd"/>
      <w:r w:rsidRPr="00AE3765">
        <w:rPr>
          <w:rFonts w:cs="Courier New"/>
          <w:szCs w:val="22"/>
          <w:lang w:val="en-CA"/>
        </w:rPr>
        <w:t>.</w:t>
      </w:r>
      <w:r w:rsidRPr="00AE3765">
        <w:rPr>
          <w:rStyle w:val="codeZchn"/>
          <w:rFonts w:ascii="Cambria" w:hAnsi="Cambria"/>
        </w:rPr>
        <w:t xml:space="preserve"> In addition, it also </w:t>
      </w:r>
      <w:r w:rsidRPr="00AE3765">
        <w:rPr>
          <w:szCs w:val="22"/>
          <w:lang w:val="en-CA"/>
        </w:rPr>
        <w:t>specifies the number of layers of the image pyramid.</w:t>
      </w:r>
    </w:p>
    <w:p w14:paraId="3F95638B" w14:textId="77777777" w:rsidR="008B3738" w:rsidRPr="00AE3765" w:rsidRDefault="008B3738" w:rsidP="008B3738">
      <w:pPr>
        <w:pStyle w:val="fields"/>
        <w:rPr>
          <w:szCs w:val="22"/>
          <w:lang w:val="en-CA"/>
        </w:rPr>
      </w:pPr>
      <w:r w:rsidRPr="00AE3765">
        <w:rPr>
          <w:rStyle w:val="codeZchn"/>
          <w:rFonts w:ascii="Courier New" w:hAnsi="Courier New" w:cs="Courier New"/>
        </w:rPr>
        <w:t>tile_size_x</w:t>
      </w:r>
      <w:r w:rsidRPr="00AE3765">
        <w:rPr>
          <w:rFonts w:ascii="Courier New" w:hAnsi="Courier New" w:cs="Courier New"/>
          <w:szCs w:val="22"/>
          <w:lang w:val="en-CA"/>
        </w:rPr>
        <w:t xml:space="preserve">, </w:t>
      </w:r>
      <w:r w:rsidRPr="00AE3765">
        <w:rPr>
          <w:rStyle w:val="codeZchn"/>
          <w:rFonts w:ascii="Courier New" w:hAnsi="Courier New" w:cs="Courier New"/>
        </w:rPr>
        <w:t>tile_size_y</w:t>
      </w:r>
      <w:r w:rsidRPr="00AE3765">
        <w:rPr>
          <w:rFonts w:cs="Courier New"/>
          <w:szCs w:val="22"/>
          <w:lang w:val="en-CA"/>
        </w:rPr>
        <w:t>:</w:t>
      </w:r>
      <w:r w:rsidRPr="00AE3765">
        <w:rPr>
          <w:szCs w:val="22"/>
          <w:lang w:val="en-CA"/>
        </w:rPr>
        <w:t xml:space="preserve"> indicate the size in pixels of a tile in the width and height dimension, respectively, for all layers of the image pyramid.</w:t>
      </w:r>
    </w:p>
    <w:p w14:paraId="37ABD885" w14:textId="7F66A877" w:rsidR="0018640E" w:rsidDel="0018640E" w:rsidRDefault="008B3738" w:rsidP="0018640E">
      <w:pPr>
        <w:pStyle w:val="fields"/>
        <w:rPr>
          <w:del w:id="814" w:author="Leo Barnes" w:date="2024-02-14T15:30:00Z"/>
          <w:szCs w:val="22"/>
          <w:lang w:val="en-CA"/>
        </w:rPr>
      </w:pPr>
      <w:r w:rsidRPr="00AE3765">
        <w:rPr>
          <w:rStyle w:val="codeZchn"/>
          <w:rFonts w:ascii="Courier New" w:hAnsi="Courier New" w:cs="Courier New"/>
        </w:rPr>
        <w:t>layer_binning</w:t>
      </w:r>
      <w:r w:rsidRPr="00AE3765">
        <w:rPr>
          <w:szCs w:val="22"/>
          <w:lang w:val="en-CA"/>
        </w:rPr>
        <w:t xml:space="preserve">: Indicates for each layer of the pyramid the level of binning between the base image and the overview image.  A 2x2 binning is defined to be a </w:t>
      </w:r>
      <w:r w:rsidRPr="00AE3765">
        <w:rPr>
          <w:rStyle w:val="codeZchn"/>
          <w:rFonts w:ascii="Courier New" w:hAnsi="Courier New" w:cs="Courier New"/>
        </w:rPr>
        <w:t>layer_binning</w:t>
      </w:r>
      <w:r w:rsidRPr="00AE3765">
        <w:rPr>
          <w:szCs w:val="22"/>
          <w:lang w:val="en-CA"/>
        </w:rPr>
        <w:t xml:space="preserve"> of 2, a 4x4 binning is defined to be 4, etc. The width and height for an overview image with </w:t>
      </w:r>
      <w:r w:rsidRPr="00AE3765">
        <w:rPr>
          <w:rStyle w:val="codeZchn"/>
          <w:rFonts w:ascii="Courier New" w:hAnsi="Courier New" w:cs="Courier New"/>
        </w:rPr>
        <w:t>layer_binning</w:t>
      </w:r>
      <w:r w:rsidRPr="00AE3765">
        <w:rPr>
          <w:szCs w:val="22"/>
          <w:lang w:val="en-CA"/>
        </w:rPr>
        <w:t xml:space="preserve"> of 2 is half the width and half the height of the base image, etc.  A base image has a </w:t>
      </w:r>
      <w:proofErr w:type="spellStart"/>
      <w:r w:rsidRPr="00AE3765">
        <w:rPr>
          <w:rFonts w:ascii="Courier New" w:hAnsi="Courier New" w:cs="Courier New"/>
          <w:szCs w:val="22"/>
          <w:lang w:val="en-CA"/>
        </w:rPr>
        <w:t>layer_binning</w:t>
      </w:r>
      <w:proofErr w:type="spellEnd"/>
      <w:r w:rsidRPr="00AE3765">
        <w:rPr>
          <w:szCs w:val="22"/>
          <w:lang w:val="en-CA"/>
        </w:rPr>
        <w:t xml:space="preserve"> of 1.</w:t>
      </w:r>
    </w:p>
    <w:p w14:paraId="59781C19" w14:textId="77777777" w:rsidR="0018640E" w:rsidRPr="0018640E" w:rsidRDefault="0018640E" w:rsidP="0018640E">
      <w:pPr>
        <w:pStyle w:val="fields"/>
        <w:rPr>
          <w:ins w:id="815" w:author="Leo Barnes" w:date="2024-02-14T15:30:00Z"/>
          <w:szCs w:val="22"/>
          <w:lang w:val="en-CA"/>
        </w:rPr>
      </w:pPr>
    </w:p>
    <w:p w14:paraId="72C2E296" w14:textId="3020405E" w:rsidR="00C02DDF" w:rsidRPr="00AE3765" w:rsidRDefault="008B3738" w:rsidP="0018640E">
      <w:pPr>
        <w:pStyle w:val="fields"/>
        <w:rPr>
          <w:lang w:val="en-CA"/>
        </w:rPr>
        <w:pPrChange w:id="816" w:author="Leo Barnes" w:date="2024-02-14T15:30:00Z">
          <w:pPr/>
        </w:pPrChange>
      </w:pPr>
      <w:r w:rsidRPr="00AE3765">
        <w:rPr>
          <w:rStyle w:val="codeZchn"/>
        </w:rPr>
        <w:t>tiles_in_layer_row_minus1</w:t>
      </w:r>
      <w:r w:rsidRPr="00AE3765">
        <w:rPr>
          <w:lang w:val="en-CA"/>
        </w:rPr>
        <w:t xml:space="preserve">, </w:t>
      </w:r>
      <w:r w:rsidRPr="00AE3765">
        <w:rPr>
          <w:rStyle w:val="codeZchn"/>
        </w:rPr>
        <w:t>tiles_in_layer_column_minus1</w:t>
      </w:r>
      <w:r w:rsidRPr="00AE3765">
        <w:rPr>
          <w:rFonts w:cs="Cambria"/>
          <w:lang w:val="en-CA"/>
        </w:rPr>
        <w:t xml:space="preserve">: Indicate the number of tiles minus one in a row and a column, respectively, of a specific layer. If the layer is represented by a grid derived image item, </w:t>
      </w:r>
      <w:r w:rsidRPr="00AE3765">
        <w:rPr>
          <w:rStyle w:val="codeZchn"/>
        </w:rPr>
        <w:t xml:space="preserve">tiles_in_layer_row_minus1 </w:t>
      </w:r>
      <w:r w:rsidRPr="00AE3765">
        <w:rPr>
          <w:lang w:val="en-CA"/>
        </w:rPr>
        <w:t>is equal to</w:t>
      </w:r>
      <w:r w:rsidRPr="00AE3765">
        <w:rPr>
          <w:rStyle w:val="codeZchn"/>
        </w:rPr>
        <w:t xml:space="preserve"> rows_minus_one </w:t>
      </w:r>
      <w:r w:rsidRPr="00AE3765">
        <w:rPr>
          <w:lang w:val="en-CA"/>
        </w:rPr>
        <w:t xml:space="preserve">and </w:t>
      </w:r>
      <w:r w:rsidRPr="00AE3765">
        <w:rPr>
          <w:rStyle w:val="codeZchn"/>
        </w:rPr>
        <w:t xml:space="preserve">tiles_in_layer_column_minus1 </w:t>
      </w:r>
      <w:r w:rsidRPr="00AE3765">
        <w:rPr>
          <w:lang w:val="en-CA"/>
        </w:rPr>
        <w:t>is equal to</w:t>
      </w:r>
      <w:r w:rsidRPr="00AE3765">
        <w:rPr>
          <w:rStyle w:val="codeZchn"/>
        </w:rPr>
        <w:t xml:space="preserve"> columns_minus_one</w:t>
      </w:r>
      <w:r w:rsidRPr="00AE3765">
        <w:rPr>
          <w:rFonts w:cs="Cambria"/>
          <w:lang w:val="en-CA"/>
        </w:rPr>
        <w:t>. If the layer is represented by a tiled pre-derived coded image item with a</w:t>
      </w:r>
      <w:del w:id="817" w:author="Leo Barnes" w:date="2024-02-08T11:47:00Z">
        <w:r w:rsidRPr="00AE3765" w:rsidDel="00C02DDF">
          <w:rPr>
            <w:rFonts w:cs="Cambria"/>
            <w:lang w:val="en-CA"/>
          </w:rPr>
          <w:delText>n</w:delText>
        </w:r>
      </w:del>
      <w:r w:rsidRPr="00AE3765">
        <w:rPr>
          <w:rFonts w:cs="Cambria"/>
          <w:lang w:val="en-CA"/>
        </w:rPr>
        <w:t xml:space="preserve"> </w:t>
      </w:r>
      <w:r w:rsidRPr="00AE3765">
        <w:rPr>
          <w:rStyle w:val="codeZchn"/>
        </w:rPr>
        <w:t>ConstrainedExtentsGridProperty</w:t>
      </w:r>
      <w:r w:rsidRPr="00AE3765">
        <w:rPr>
          <w:lang w:val="en-CA"/>
        </w:rPr>
        <w:t xml:space="preserve">, then </w:t>
      </w:r>
      <w:r w:rsidRPr="00AE3765">
        <w:rPr>
          <w:rStyle w:val="codeZchn"/>
        </w:rPr>
        <w:t xml:space="preserve">tiles_in_layer_row_minus1 </w:t>
      </w:r>
      <w:r w:rsidRPr="00AE3765">
        <w:rPr>
          <w:lang w:val="en-CA"/>
        </w:rPr>
        <w:t>is equal to</w:t>
      </w:r>
      <w:r w:rsidRPr="00AE3765">
        <w:rPr>
          <w:rStyle w:val="codeZchn"/>
        </w:rPr>
        <w:t xml:space="preserve"> rows_minus_one </w:t>
      </w:r>
      <w:r w:rsidRPr="00AE3765">
        <w:rPr>
          <w:lang w:val="en-CA"/>
        </w:rPr>
        <w:t xml:space="preserve">and </w:t>
      </w:r>
      <w:r w:rsidRPr="00AE3765">
        <w:rPr>
          <w:rStyle w:val="codeZchn"/>
        </w:rPr>
        <w:t xml:space="preserve">tiles_in_layer_column_minus1 </w:t>
      </w:r>
      <w:r w:rsidRPr="00AE3765">
        <w:rPr>
          <w:lang w:val="en-CA"/>
        </w:rPr>
        <w:t>is equal to</w:t>
      </w:r>
      <w:r w:rsidRPr="00AE3765">
        <w:rPr>
          <w:rStyle w:val="codeZchn"/>
        </w:rPr>
        <w:t xml:space="preserve"> columns_minus_one</w:t>
      </w:r>
      <w:r w:rsidRPr="00AE3765">
        <w:rPr>
          <w:lang w:val="en-CA"/>
        </w:rPr>
        <w:t>.</w:t>
      </w:r>
    </w:p>
    <w:p w14:paraId="6717856C" w14:textId="56ECE9B8" w:rsidR="00EA71BB" w:rsidRPr="00AE3765" w:rsidRDefault="002C1783" w:rsidP="00E2660F">
      <w:pPr>
        <w:pStyle w:val="Heading1"/>
        <w:numPr>
          <w:ilvl w:val="0"/>
          <w:numId w:val="74"/>
        </w:numPr>
        <w:rPr>
          <w:ins w:id="818" w:author="Leo Barnes" w:date="2024-02-08T10:17:00Z"/>
          <w:lang w:val="en-CA"/>
        </w:rPr>
      </w:pPr>
      <w:bookmarkStart w:id="819" w:name="_Toc22659095"/>
      <w:bookmarkStart w:id="820" w:name="_Toc22659959"/>
      <w:bookmarkStart w:id="821" w:name="_Toc22659096"/>
      <w:bookmarkStart w:id="822" w:name="_Toc22659960"/>
      <w:bookmarkStart w:id="823" w:name="_Toc22659097"/>
      <w:bookmarkStart w:id="824" w:name="_Toc22659961"/>
      <w:bookmarkStart w:id="825" w:name="_Toc22659098"/>
      <w:bookmarkStart w:id="826" w:name="_Toc22659962"/>
      <w:bookmarkStart w:id="827" w:name="_Toc22659099"/>
      <w:bookmarkStart w:id="828" w:name="_Toc22659963"/>
      <w:bookmarkStart w:id="829" w:name="_Toc22659100"/>
      <w:bookmarkStart w:id="830" w:name="_Toc22659964"/>
      <w:bookmarkStart w:id="831" w:name="_Toc22659101"/>
      <w:bookmarkStart w:id="832" w:name="_Toc22659965"/>
      <w:bookmarkStart w:id="833" w:name="_Toc22659102"/>
      <w:bookmarkStart w:id="834" w:name="_Toc22659966"/>
      <w:bookmarkStart w:id="835" w:name="_Toc22659103"/>
      <w:bookmarkStart w:id="836" w:name="_Toc22659967"/>
      <w:bookmarkStart w:id="837" w:name="_Toc22659104"/>
      <w:bookmarkStart w:id="838" w:name="_Toc22659968"/>
      <w:bookmarkStart w:id="839" w:name="_Toc22659105"/>
      <w:bookmarkStart w:id="840" w:name="_Toc22659969"/>
      <w:bookmarkStart w:id="841" w:name="_Toc22659106"/>
      <w:bookmarkStart w:id="842" w:name="_Toc22659970"/>
      <w:bookmarkStart w:id="843" w:name="_Toc22659107"/>
      <w:bookmarkStart w:id="844" w:name="_Toc22659971"/>
      <w:bookmarkStart w:id="845" w:name="_Toc22659108"/>
      <w:bookmarkStart w:id="846" w:name="_Toc22659972"/>
      <w:bookmarkStart w:id="847" w:name="_Toc22659109"/>
      <w:bookmarkStart w:id="848" w:name="_Toc22659973"/>
      <w:bookmarkStart w:id="849" w:name="_Toc22659110"/>
      <w:bookmarkStart w:id="850" w:name="_Toc22659974"/>
      <w:bookmarkStart w:id="851" w:name="_Toc22659111"/>
      <w:bookmarkStart w:id="852" w:name="_Toc22659975"/>
      <w:bookmarkStart w:id="853" w:name="_Toc22659112"/>
      <w:bookmarkStart w:id="854" w:name="_Toc22659976"/>
      <w:bookmarkStart w:id="855" w:name="_Toc22659113"/>
      <w:bookmarkStart w:id="856" w:name="_Toc22659977"/>
      <w:bookmarkStart w:id="857" w:name="_Toc22659114"/>
      <w:bookmarkStart w:id="858" w:name="_Toc22659978"/>
      <w:bookmarkStart w:id="859" w:name="_Toc22659115"/>
      <w:bookmarkStart w:id="860" w:name="_Toc22659979"/>
      <w:bookmarkStart w:id="861" w:name="_Toc22659116"/>
      <w:bookmarkStart w:id="862" w:name="_Toc22659980"/>
      <w:bookmarkStart w:id="863" w:name="_Toc22659117"/>
      <w:bookmarkStart w:id="864" w:name="_Toc22659981"/>
      <w:bookmarkStart w:id="865" w:name="_Toc22659118"/>
      <w:bookmarkStart w:id="866" w:name="_Toc22659982"/>
      <w:bookmarkStart w:id="867" w:name="_Toc22659119"/>
      <w:bookmarkStart w:id="868" w:name="_Toc22659983"/>
      <w:bookmarkStart w:id="869" w:name="_Toc22659120"/>
      <w:bookmarkStart w:id="870" w:name="_Toc22659984"/>
      <w:bookmarkStart w:id="871" w:name="_Toc22659121"/>
      <w:bookmarkStart w:id="872" w:name="_Toc22659985"/>
      <w:bookmarkStart w:id="873" w:name="_Toc22659122"/>
      <w:bookmarkStart w:id="874" w:name="_Toc22659986"/>
      <w:bookmarkStart w:id="875" w:name="_Toc22659123"/>
      <w:bookmarkStart w:id="876" w:name="_Toc22659987"/>
      <w:bookmarkStart w:id="877" w:name="_Toc22659124"/>
      <w:bookmarkStart w:id="878" w:name="_Toc22659988"/>
      <w:bookmarkStart w:id="879" w:name="_Toc22659125"/>
      <w:bookmarkStart w:id="880" w:name="_Toc22659989"/>
      <w:bookmarkStart w:id="881" w:name="_Toc22659126"/>
      <w:bookmarkStart w:id="882" w:name="_Toc22659990"/>
      <w:bookmarkStart w:id="883" w:name="_Toc22659127"/>
      <w:bookmarkStart w:id="884" w:name="_Toc22659991"/>
      <w:bookmarkStart w:id="885" w:name="_Toc22659128"/>
      <w:bookmarkStart w:id="886" w:name="_Toc22659992"/>
      <w:bookmarkStart w:id="887" w:name="_Toc22659129"/>
      <w:bookmarkStart w:id="888" w:name="_Toc22659993"/>
      <w:bookmarkStart w:id="889" w:name="_Toc22659130"/>
      <w:bookmarkStart w:id="890" w:name="_Toc22659994"/>
      <w:bookmarkStart w:id="891" w:name="_Toc22659131"/>
      <w:bookmarkStart w:id="892" w:name="_Toc22659995"/>
      <w:bookmarkStart w:id="893" w:name="_Toc22659132"/>
      <w:bookmarkStart w:id="894" w:name="_Toc22659996"/>
      <w:bookmarkStart w:id="895" w:name="_Toc22659133"/>
      <w:bookmarkStart w:id="896" w:name="_Toc22659997"/>
      <w:bookmarkStart w:id="897" w:name="_Toc22659134"/>
      <w:bookmarkStart w:id="898" w:name="_Toc22659998"/>
      <w:bookmarkStart w:id="899" w:name="_Toc22659135"/>
      <w:bookmarkStart w:id="900" w:name="_Toc22659999"/>
      <w:bookmarkStart w:id="901" w:name="_Toc22659136"/>
      <w:bookmarkStart w:id="902" w:name="_Toc22660000"/>
      <w:bookmarkStart w:id="903" w:name="_Toc22659137"/>
      <w:bookmarkStart w:id="904" w:name="_Toc22660001"/>
      <w:bookmarkStart w:id="905" w:name="_Toc22659138"/>
      <w:bookmarkStart w:id="906" w:name="_Toc22660002"/>
      <w:bookmarkStart w:id="907" w:name="_Toc22659139"/>
      <w:bookmarkStart w:id="908" w:name="_Toc22660003"/>
      <w:bookmarkStart w:id="909" w:name="_Toc22659140"/>
      <w:bookmarkStart w:id="910" w:name="_Toc22660004"/>
      <w:bookmarkStart w:id="911" w:name="_Toc22659141"/>
      <w:bookmarkStart w:id="912" w:name="_Toc22660005"/>
      <w:bookmarkStart w:id="913" w:name="_Toc22659142"/>
      <w:bookmarkStart w:id="914" w:name="_Toc22660006"/>
      <w:bookmarkStart w:id="915" w:name="_Toc22659158"/>
      <w:bookmarkStart w:id="916" w:name="_Toc22660022"/>
      <w:bookmarkStart w:id="917" w:name="_Toc22659161"/>
      <w:bookmarkStart w:id="918" w:name="_Toc22660025"/>
      <w:bookmarkStart w:id="919" w:name="_Toc22659162"/>
      <w:bookmarkStart w:id="920" w:name="_Toc22660026"/>
      <w:bookmarkStart w:id="921" w:name="_Toc22659163"/>
      <w:bookmarkStart w:id="922" w:name="_Toc22660027"/>
      <w:bookmarkStart w:id="923" w:name="_Toc22659164"/>
      <w:bookmarkStart w:id="924" w:name="_Toc22660028"/>
      <w:bookmarkStart w:id="925" w:name="_Toc22659165"/>
      <w:bookmarkStart w:id="926" w:name="_Toc22660029"/>
      <w:bookmarkStart w:id="927" w:name="_Toc22659166"/>
      <w:bookmarkStart w:id="928" w:name="_Toc22660030"/>
      <w:bookmarkStart w:id="929" w:name="_Toc22659167"/>
      <w:bookmarkStart w:id="930" w:name="_Toc22660031"/>
      <w:bookmarkStart w:id="931" w:name="_Toc22659168"/>
      <w:bookmarkStart w:id="932" w:name="_Toc22660032"/>
      <w:bookmarkStart w:id="933" w:name="_Toc22659169"/>
      <w:bookmarkStart w:id="934" w:name="_Toc22660033"/>
      <w:bookmarkStart w:id="935" w:name="_Toc22659185"/>
      <w:bookmarkStart w:id="936" w:name="_Toc22660049"/>
      <w:bookmarkStart w:id="937" w:name="_Toc22659188"/>
      <w:bookmarkStart w:id="938" w:name="_Toc22660052"/>
      <w:bookmarkStart w:id="939" w:name="_Toc22659189"/>
      <w:bookmarkStart w:id="940" w:name="_Toc22660053"/>
      <w:bookmarkStart w:id="941" w:name="_Toc22659190"/>
      <w:bookmarkStart w:id="942" w:name="_Toc22660054"/>
      <w:bookmarkStart w:id="943" w:name="_Toc22659191"/>
      <w:bookmarkStart w:id="944" w:name="_Toc22660055"/>
      <w:bookmarkStart w:id="945" w:name="_Toc22659192"/>
      <w:bookmarkStart w:id="946" w:name="_Toc22660056"/>
      <w:bookmarkStart w:id="947" w:name="_Toc22659193"/>
      <w:bookmarkStart w:id="948" w:name="_Toc22660057"/>
      <w:bookmarkStart w:id="949" w:name="_Toc22659194"/>
      <w:bookmarkStart w:id="950" w:name="_Toc22660058"/>
      <w:bookmarkStart w:id="951" w:name="_Toc22659195"/>
      <w:bookmarkStart w:id="952" w:name="_Toc22660059"/>
      <w:bookmarkStart w:id="953" w:name="_Toc22659196"/>
      <w:bookmarkStart w:id="954" w:name="_Toc22660060"/>
      <w:bookmarkStart w:id="955" w:name="_Toc22659197"/>
      <w:bookmarkStart w:id="956" w:name="_Toc22660061"/>
      <w:bookmarkStart w:id="957" w:name="_Toc22659198"/>
      <w:bookmarkStart w:id="958" w:name="_Toc22660062"/>
      <w:bookmarkStart w:id="959" w:name="_Toc22659199"/>
      <w:bookmarkStart w:id="960" w:name="_Toc22660063"/>
      <w:bookmarkStart w:id="961" w:name="_Toc22659200"/>
      <w:bookmarkStart w:id="962" w:name="_Toc22660064"/>
      <w:bookmarkStart w:id="963" w:name="_Toc22659201"/>
      <w:bookmarkStart w:id="964" w:name="_Toc22660065"/>
      <w:bookmarkStart w:id="965" w:name="_Toc22659217"/>
      <w:bookmarkStart w:id="966" w:name="_Toc22660081"/>
      <w:bookmarkStart w:id="967" w:name="_Toc63150747"/>
      <w:bookmarkStart w:id="968" w:name="_Toc63150763"/>
      <w:bookmarkStart w:id="969" w:name="_Toc63150766"/>
      <w:bookmarkStart w:id="970" w:name="_Toc63150767"/>
      <w:bookmarkStart w:id="971" w:name="_Toc158738767"/>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ins w:id="972" w:author="Leo Barnes" w:date="2024-02-08T10:17:00Z">
        <w:r w:rsidRPr="00AE3765">
          <w:rPr>
            <w:lang w:val="en-CA"/>
          </w:rPr>
          <w:t>Region partition group</w:t>
        </w:r>
        <w:bookmarkEnd w:id="971"/>
      </w:ins>
    </w:p>
    <w:p w14:paraId="43DACED2" w14:textId="09B8FAF3" w:rsidR="002C1783" w:rsidRPr="00AE3765" w:rsidRDefault="002C1783" w:rsidP="002C1783">
      <w:pPr>
        <w:pStyle w:val="AMDInstruction"/>
        <w:spacing w:before="240"/>
        <w:rPr>
          <w:ins w:id="973" w:author="Leo Barnes" w:date="2024-02-08T10:17:00Z"/>
        </w:rPr>
      </w:pPr>
      <w:ins w:id="974" w:author="Leo Barnes" w:date="2024-02-08T10:17:00Z">
        <w:r w:rsidRPr="00AE3765">
          <w:t>Add the following new subclause after subclause 6.8.10:</w:t>
        </w:r>
      </w:ins>
    </w:p>
    <w:p w14:paraId="5E05B02B" w14:textId="3A7432BC" w:rsidR="00611698" w:rsidRPr="00AE3765" w:rsidRDefault="00611698" w:rsidP="00314835">
      <w:pPr>
        <w:pStyle w:val="Note"/>
        <w:rPr>
          <w:ins w:id="975" w:author="Leo Barnes" w:date="2024-02-08T10:22:00Z"/>
          <w:lang w:val="en-CA"/>
        </w:rPr>
      </w:pPr>
      <w:ins w:id="976" w:author="Leo Barnes" w:date="2024-02-08T10:22:00Z">
        <w:r w:rsidRPr="00AE3765">
          <w:rPr>
            <w:highlight w:val="yellow"/>
            <w:lang w:val="en-CA"/>
          </w:rPr>
          <w:t>EDITORS NOTE: How do partitions and pyramids interact?</w:t>
        </w:r>
      </w:ins>
    </w:p>
    <w:p w14:paraId="4CEC8002" w14:textId="54376A14" w:rsidR="002C1783" w:rsidRPr="00AE3765" w:rsidRDefault="002C0C4A" w:rsidP="00E2660F">
      <w:pPr>
        <w:pStyle w:val="Heading2"/>
        <w:numPr>
          <w:ilvl w:val="2"/>
          <w:numId w:val="71"/>
        </w:numPr>
        <w:rPr>
          <w:ins w:id="977" w:author="Leo Barnes" w:date="2024-02-08T10:19:00Z"/>
          <w:lang w:val="en-CA"/>
        </w:rPr>
      </w:pPr>
      <w:ins w:id="978" w:author="Leo Barnes" w:date="2024-02-08T11:35:00Z">
        <w:r w:rsidRPr="00AE3765">
          <w:rPr>
            <w:lang w:val="en-CA"/>
          </w:rPr>
          <w:t xml:space="preserve"> </w:t>
        </w:r>
      </w:ins>
      <w:bookmarkStart w:id="979" w:name="_Toc158738768"/>
      <w:ins w:id="980" w:author="Leo Barnes" w:date="2024-02-08T10:19:00Z">
        <w:r w:rsidR="002C1783" w:rsidRPr="00AE3765">
          <w:rPr>
            <w:lang w:val="en-CA"/>
          </w:rPr>
          <w:t>Region Partition Group</w:t>
        </w:r>
        <w:bookmarkEnd w:id="979"/>
      </w:ins>
    </w:p>
    <w:p w14:paraId="27F79CAD" w14:textId="26BCB5A7" w:rsidR="002C1783" w:rsidRPr="00AE3765" w:rsidRDefault="002C1783" w:rsidP="00E2660F">
      <w:pPr>
        <w:pStyle w:val="Heading3"/>
        <w:numPr>
          <w:ilvl w:val="3"/>
          <w:numId w:val="71"/>
        </w:numPr>
        <w:rPr>
          <w:ins w:id="981" w:author="Leo Barnes" w:date="2024-02-08T10:19:00Z"/>
          <w:lang w:val="en-CA"/>
        </w:rPr>
      </w:pPr>
      <w:bookmarkStart w:id="982" w:name="_Toc158738769"/>
      <w:ins w:id="983" w:author="Leo Barnes" w:date="2024-02-08T10:19:00Z">
        <w:r w:rsidRPr="00AE3765">
          <w:rPr>
            <w:lang w:val="en-CA"/>
          </w:rPr>
          <w:t>Definition</w:t>
        </w:r>
        <w:bookmarkEnd w:id="982"/>
      </w:ins>
    </w:p>
    <w:p w14:paraId="61426B6B" w14:textId="7FF48B02" w:rsidR="002C1783" w:rsidRPr="00AE3765" w:rsidRDefault="002C1783" w:rsidP="002C1783">
      <w:pPr>
        <w:pStyle w:val="Default"/>
        <w:rPr>
          <w:ins w:id="984" w:author="Leo Barnes" w:date="2024-02-08T10:19:00Z"/>
          <w:rFonts w:ascii="Cambria" w:hAnsi="Cambria"/>
          <w:sz w:val="22"/>
          <w:szCs w:val="22"/>
          <w:lang w:val="en-CA"/>
        </w:rPr>
      </w:pPr>
      <w:ins w:id="985" w:author="Leo Barnes" w:date="2024-02-08T10:19:00Z">
        <w:r w:rsidRPr="00AE3765">
          <w:rPr>
            <w:rFonts w:ascii="Cambria" w:hAnsi="Cambria"/>
            <w:sz w:val="22"/>
            <w:szCs w:val="22"/>
            <w:lang w:val="en-CA"/>
          </w:rPr>
          <w:t xml:space="preserve">Box Type: </w:t>
        </w:r>
        <w:r w:rsidRPr="00AE3765">
          <w:rPr>
            <w:rFonts w:ascii="Courier New" w:hAnsi="Courier New" w:cs="Courier New"/>
            <w:sz w:val="22"/>
            <w:szCs w:val="22"/>
            <w:lang w:val="en-CA"/>
          </w:rPr>
          <w:t>'</w:t>
        </w:r>
        <w:proofErr w:type="spellStart"/>
        <w:r w:rsidRPr="00AE3765">
          <w:rPr>
            <w:rFonts w:ascii="Courier New" w:hAnsi="Courier New" w:cs="Courier New"/>
            <w:sz w:val="22"/>
            <w:szCs w:val="22"/>
            <w:lang w:val="en-CA"/>
          </w:rPr>
          <w:t>rgpa</w:t>
        </w:r>
        <w:proofErr w:type="spellEnd"/>
        <w:r w:rsidRPr="00AE3765">
          <w:rPr>
            <w:rFonts w:ascii="Courier New" w:hAnsi="Courier New" w:cs="Courier New"/>
            <w:sz w:val="22"/>
            <w:szCs w:val="22"/>
            <w:lang w:val="en-CA"/>
          </w:rPr>
          <w:t>'</w:t>
        </w:r>
      </w:ins>
    </w:p>
    <w:p w14:paraId="4C1FC827" w14:textId="7AECCA36" w:rsidR="002C1783" w:rsidRPr="00AE3765" w:rsidRDefault="002C1783" w:rsidP="002C1783">
      <w:pPr>
        <w:pStyle w:val="Default"/>
        <w:rPr>
          <w:ins w:id="986" w:author="Leo Barnes" w:date="2024-02-08T10:19:00Z"/>
          <w:rFonts w:ascii="Cambria" w:hAnsi="Cambria"/>
          <w:sz w:val="22"/>
          <w:szCs w:val="22"/>
          <w:lang w:val="en-CA"/>
        </w:rPr>
      </w:pPr>
      <w:ins w:id="987" w:author="Leo Barnes" w:date="2024-02-08T10:19:00Z">
        <w:r w:rsidRPr="00AE3765">
          <w:rPr>
            <w:rFonts w:ascii="Cambria" w:hAnsi="Cambria"/>
            <w:sz w:val="22"/>
            <w:szCs w:val="22"/>
            <w:lang w:val="en-CA"/>
          </w:rPr>
          <w:t xml:space="preserve">Container: </w:t>
        </w:r>
        <w:proofErr w:type="spellStart"/>
        <w:r w:rsidRPr="00AE3765">
          <w:rPr>
            <w:rFonts w:ascii="Courier New" w:hAnsi="Courier New" w:cs="Courier New"/>
            <w:sz w:val="22"/>
            <w:szCs w:val="22"/>
            <w:lang w:val="en-CA"/>
          </w:rPr>
          <w:t>Group</w:t>
        </w:r>
      </w:ins>
      <w:ins w:id="988" w:author="Frederic Maze" w:date="2024-02-08T17:49:00Z">
        <w:r w:rsidR="003B4541" w:rsidRPr="00AE3765">
          <w:rPr>
            <w:rFonts w:ascii="Courier New" w:hAnsi="Courier New" w:cs="Courier New"/>
            <w:sz w:val="22"/>
            <w:szCs w:val="22"/>
            <w:lang w:val="en-CA"/>
          </w:rPr>
          <w:t>s</w:t>
        </w:r>
      </w:ins>
      <w:ins w:id="989" w:author="Leo Barnes" w:date="2024-02-08T10:19:00Z">
        <w:r w:rsidRPr="00AE3765">
          <w:rPr>
            <w:rFonts w:ascii="Courier New" w:hAnsi="Courier New" w:cs="Courier New"/>
            <w:sz w:val="22"/>
            <w:szCs w:val="22"/>
            <w:lang w:val="en-CA"/>
          </w:rPr>
          <w:t>ListBox</w:t>
        </w:r>
        <w:proofErr w:type="spellEnd"/>
        <w:r w:rsidRPr="00AE3765">
          <w:rPr>
            <w:rFonts w:ascii="Cambria" w:hAnsi="Cambria"/>
            <w:sz w:val="22"/>
            <w:szCs w:val="22"/>
            <w:lang w:val="en-CA"/>
          </w:rPr>
          <w:t xml:space="preserve"> in a </w:t>
        </w:r>
        <w:proofErr w:type="spellStart"/>
        <w:r w:rsidRPr="00AE3765">
          <w:rPr>
            <w:rFonts w:ascii="Courier New" w:hAnsi="Courier New" w:cs="Courier New"/>
            <w:sz w:val="22"/>
            <w:szCs w:val="22"/>
            <w:lang w:val="en-CA"/>
          </w:rPr>
          <w:t>MetaBox</w:t>
        </w:r>
        <w:proofErr w:type="spellEnd"/>
        <w:r w:rsidRPr="00AE3765">
          <w:rPr>
            <w:rFonts w:ascii="Cambria" w:hAnsi="Cambria"/>
            <w:sz w:val="22"/>
            <w:szCs w:val="22"/>
            <w:lang w:val="en-CA"/>
          </w:rPr>
          <w:t xml:space="preserve"> at file level</w:t>
        </w:r>
      </w:ins>
    </w:p>
    <w:p w14:paraId="0DB16BDA" w14:textId="4DDA58B9" w:rsidR="002C1783" w:rsidRPr="00AE3765" w:rsidRDefault="002C1783" w:rsidP="002C1783">
      <w:pPr>
        <w:pStyle w:val="Default"/>
        <w:rPr>
          <w:ins w:id="990" w:author="Leo Barnes" w:date="2024-02-08T10:20:00Z"/>
          <w:rFonts w:ascii="Cambria" w:hAnsi="Cambria"/>
          <w:sz w:val="22"/>
          <w:szCs w:val="22"/>
          <w:lang w:val="en-CA"/>
        </w:rPr>
      </w:pPr>
      <w:ins w:id="991" w:author="Leo Barnes" w:date="2024-02-08T10:19:00Z">
        <w:r w:rsidRPr="00AE3765">
          <w:rPr>
            <w:rFonts w:ascii="Cambria" w:hAnsi="Cambria"/>
            <w:sz w:val="22"/>
            <w:szCs w:val="22"/>
            <w:lang w:val="en-CA"/>
          </w:rPr>
          <w:t>Mandatory: No</w:t>
        </w:r>
        <w:r w:rsidRPr="00AE3765">
          <w:rPr>
            <w:rFonts w:ascii="Cambria" w:hAnsi="Cambria"/>
            <w:sz w:val="22"/>
            <w:szCs w:val="22"/>
            <w:lang w:val="en-CA"/>
          </w:rPr>
          <w:br/>
          <w:t>Quantity: Zero or more</w:t>
        </w:r>
      </w:ins>
    </w:p>
    <w:p w14:paraId="2604DD0C" w14:textId="77777777" w:rsidR="002C1783" w:rsidRPr="00314835" w:rsidRDefault="002C1783" w:rsidP="00E2660F">
      <w:pPr>
        <w:pStyle w:val="Default"/>
        <w:rPr>
          <w:ins w:id="992" w:author="Leo Barnes" w:date="2024-02-08T10:19:00Z"/>
          <w:lang w:val="en-CA"/>
        </w:rPr>
      </w:pPr>
    </w:p>
    <w:p w14:paraId="26997FE3" w14:textId="77777777" w:rsidR="002C1783" w:rsidRPr="00314835" w:rsidRDefault="002C1783" w:rsidP="002C1783">
      <w:pPr>
        <w:rPr>
          <w:ins w:id="993" w:author="Leo Barnes" w:date="2024-02-08T10:20:00Z"/>
          <w:lang w:val="en-CA"/>
        </w:rPr>
      </w:pPr>
      <w:ins w:id="994" w:author="Leo Barnes" w:date="2024-02-08T10:20:00Z">
        <w:r w:rsidRPr="00314835">
          <w:rPr>
            <w:lang w:val="en-CA"/>
          </w:rPr>
          <w:t>A region partition group lists region items that are contained inside an area of an image. This area is the area covered by the region partition group and is defined as a rectangle in the image.</w:t>
        </w:r>
      </w:ins>
    </w:p>
    <w:p w14:paraId="69CBE115" w14:textId="760D682C" w:rsidR="002C1783" w:rsidRPr="00314835" w:rsidRDefault="002C1783" w:rsidP="002C1783">
      <w:pPr>
        <w:rPr>
          <w:ins w:id="995" w:author="Leo Barnes" w:date="2024-02-08T10:20:00Z"/>
          <w:lang w:val="en-CA"/>
        </w:rPr>
      </w:pPr>
      <w:ins w:id="996" w:author="Leo Barnes" w:date="2024-02-08T10:20:00Z">
        <w:r w:rsidRPr="00314835">
          <w:rPr>
            <w:lang w:val="en-CA"/>
          </w:rPr>
          <w:t xml:space="preserve">The region partition group is associated with the image item containing the region items it groups through an item reference of type </w:t>
        </w:r>
      </w:ins>
      <w:ins w:id="997" w:author="Frederic Maze" w:date="2024-02-08T17:50:00Z">
        <w:r w:rsidR="00FE2A4E" w:rsidRPr="00AE3765">
          <w:rPr>
            <w:rFonts w:ascii="Courier New" w:hAnsi="Courier New" w:cs="Courier New"/>
            <w:lang w:val="en-CA"/>
          </w:rPr>
          <w:t>'</w:t>
        </w:r>
      </w:ins>
      <w:proofErr w:type="spellStart"/>
      <w:ins w:id="998" w:author="Leo Barnes" w:date="2024-02-08T10:20:00Z">
        <w:del w:id="999" w:author="Frederic Maze" w:date="2024-02-08T17:50:00Z">
          <w:r w:rsidRPr="00314835" w:rsidDel="00FE2A4E">
            <w:rPr>
              <w:lang w:val="en-CA"/>
            </w:rPr>
            <w:delText>‘</w:delText>
          </w:r>
        </w:del>
        <w:r w:rsidRPr="00314835">
          <w:rPr>
            <w:rFonts w:ascii="Courier New" w:hAnsi="Courier New" w:cs="Courier New"/>
            <w:lang w:val="en-CA"/>
          </w:rPr>
          <w:t>rpds</w:t>
        </w:r>
      </w:ins>
      <w:proofErr w:type="spellEnd"/>
      <w:ins w:id="1000" w:author="Frederic Maze" w:date="2024-02-08T17:50:00Z">
        <w:r w:rsidR="00FE2A4E" w:rsidRPr="00AE3765">
          <w:rPr>
            <w:rFonts w:ascii="Courier New" w:hAnsi="Courier New" w:cs="Courier New"/>
            <w:lang w:val="en-CA"/>
          </w:rPr>
          <w:t>'</w:t>
        </w:r>
      </w:ins>
      <w:ins w:id="1001" w:author="Leo Barnes" w:date="2024-02-08T10:20:00Z">
        <w:del w:id="1002" w:author="Frederic Maze" w:date="2024-02-08T17:50:00Z">
          <w:r w:rsidRPr="00314835" w:rsidDel="00FE2A4E">
            <w:rPr>
              <w:lang w:val="en-CA"/>
            </w:rPr>
            <w:delText>’</w:delText>
          </w:r>
        </w:del>
        <w:r w:rsidRPr="00314835">
          <w:rPr>
            <w:lang w:val="en-CA"/>
          </w:rPr>
          <w:t xml:space="preserve"> from the image item to the region partition group.</w:t>
        </w:r>
      </w:ins>
    </w:p>
    <w:p w14:paraId="4D86D69E" w14:textId="181C2F30" w:rsidR="002C1783" w:rsidRPr="00314835" w:rsidRDefault="002C1783" w:rsidP="002C1783">
      <w:pPr>
        <w:rPr>
          <w:ins w:id="1003" w:author="Leo Barnes" w:date="2024-02-08T10:20:00Z"/>
          <w:lang w:val="en-CA"/>
        </w:rPr>
      </w:pPr>
      <w:ins w:id="1004" w:author="Leo Barnes" w:date="2024-02-08T10:20:00Z">
        <w:r w:rsidRPr="00314835">
          <w:rPr>
            <w:lang w:val="en-CA"/>
          </w:rPr>
          <w:t xml:space="preserve">The area covered by a region partition group is either defined in the region partition group structure itself or is the area of the image item the region partition group is associated with through an item reference of type </w:t>
        </w:r>
      </w:ins>
      <w:ins w:id="1005" w:author="Frederic Maze" w:date="2024-02-08T17:50:00Z">
        <w:r w:rsidR="00FE2A4E" w:rsidRPr="00AE3765">
          <w:rPr>
            <w:rFonts w:ascii="Courier New" w:hAnsi="Courier New" w:cs="Courier New"/>
            <w:lang w:val="en-CA"/>
          </w:rPr>
          <w:t>'</w:t>
        </w:r>
      </w:ins>
      <w:proofErr w:type="spellStart"/>
      <w:ins w:id="1006" w:author="Leo Barnes" w:date="2024-02-08T10:20:00Z">
        <w:del w:id="1007" w:author="Frederic Maze" w:date="2024-02-08T17:50:00Z">
          <w:r w:rsidRPr="00314835" w:rsidDel="00FE2A4E">
            <w:rPr>
              <w:lang w:val="en-CA"/>
            </w:rPr>
            <w:delText>‘</w:delText>
          </w:r>
        </w:del>
        <w:r w:rsidRPr="00314835">
          <w:rPr>
            <w:rFonts w:ascii="Courier New" w:hAnsi="Courier New" w:cs="Courier New"/>
            <w:lang w:val="en-CA"/>
          </w:rPr>
          <w:t>rpds</w:t>
        </w:r>
      </w:ins>
      <w:proofErr w:type="spellEnd"/>
      <w:ins w:id="1008" w:author="Frederic Maze" w:date="2024-02-08T17:50:00Z">
        <w:r w:rsidR="00FE2A4E" w:rsidRPr="00AE3765">
          <w:rPr>
            <w:rFonts w:ascii="Courier New" w:hAnsi="Courier New" w:cs="Courier New"/>
            <w:lang w:val="en-CA"/>
          </w:rPr>
          <w:t>'</w:t>
        </w:r>
      </w:ins>
      <w:ins w:id="1009" w:author="Leo Barnes" w:date="2024-02-08T10:20:00Z">
        <w:del w:id="1010" w:author="Frederic Maze" w:date="2024-02-08T17:50:00Z">
          <w:r w:rsidRPr="00314835" w:rsidDel="00FE2A4E">
            <w:rPr>
              <w:lang w:val="en-CA"/>
            </w:rPr>
            <w:delText>’</w:delText>
          </w:r>
        </w:del>
        <w:r w:rsidRPr="00314835">
          <w:rPr>
            <w:lang w:val="en-CA"/>
          </w:rPr>
          <w:t xml:space="preserve">. </w:t>
        </w:r>
      </w:ins>
    </w:p>
    <w:p w14:paraId="48E44C21" w14:textId="77777777" w:rsidR="002C1783" w:rsidRPr="00314835" w:rsidRDefault="002C1783" w:rsidP="002C1783">
      <w:pPr>
        <w:jc w:val="center"/>
        <w:rPr>
          <w:ins w:id="1011" w:author="Leo Barnes" w:date="2024-02-08T10:20:00Z"/>
          <w:lang w:val="en-CA"/>
        </w:rPr>
      </w:pPr>
      <w:ins w:id="1012" w:author="Leo Barnes" w:date="2024-02-08T10:20:00Z">
        <w:r w:rsidRPr="00314835">
          <w:rPr>
            <w:noProof/>
            <w:lang w:val="en-CA"/>
          </w:rPr>
          <w:lastRenderedPageBreak/>
          <w:drawing>
            <wp:inline distT="0" distB="0" distL="0" distR="0" wp14:anchorId="2921975B" wp14:editId="08B84159">
              <wp:extent cx="3736975" cy="2286000"/>
              <wp:effectExtent l="0" t="0" r="0" b="0"/>
              <wp:docPr id="5"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of a diagram&#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36975" cy="2286000"/>
                      </a:xfrm>
                      <a:prstGeom prst="rect">
                        <a:avLst/>
                      </a:prstGeom>
                      <a:noFill/>
                    </pic:spPr>
                  </pic:pic>
                </a:graphicData>
              </a:graphic>
            </wp:inline>
          </w:drawing>
        </w:r>
      </w:ins>
    </w:p>
    <w:p w14:paraId="79497AEE" w14:textId="0572D71E" w:rsidR="002C1783" w:rsidRPr="00314835" w:rsidRDefault="002C1783" w:rsidP="002C1783">
      <w:pPr>
        <w:pStyle w:val="Caption"/>
        <w:rPr>
          <w:ins w:id="1013" w:author="Leo Barnes" w:date="2024-02-08T10:20:00Z"/>
          <w:lang w:val="en-CA"/>
        </w:rPr>
      </w:pPr>
      <w:ins w:id="1014" w:author="Leo Barnes" w:date="2024-02-08T10:20:00Z">
        <w:r w:rsidRPr="00314835">
          <w:rPr>
            <w:lang w:val="en-CA"/>
          </w:rPr>
          <w:t xml:space="preserve">Figure </w:t>
        </w:r>
        <w:r w:rsidRPr="00314835">
          <w:rPr>
            <w:lang w:val="en-CA"/>
          </w:rPr>
          <w:fldChar w:fldCharType="begin"/>
        </w:r>
        <w:r w:rsidRPr="00314835">
          <w:rPr>
            <w:lang w:val="en-CA"/>
          </w:rPr>
          <w:instrText xml:space="preserve"> SEQ Figure \* ARABIC </w:instrText>
        </w:r>
        <w:r w:rsidRPr="00314835">
          <w:rPr>
            <w:lang w:val="en-CA"/>
          </w:rPr>
          <w:fldChar w:fldCharType="separate"/>
        </w:r>
        <w:r w:rsidRPr="00314835">
          <w:rPr>
            <w:noProof/>
            <w:lang w:val="en-CA"/>
          </w:rPr>
          <w:t>1</w:t>
        </w:r>
        <w:r w:rsidRPr="00314835">
          <w:rPr>
            <w:lang w:val="en-CA"/>
          </w:rPr>
          <w:fldChar w:fldCharType="end"/>
        </w:r>
        <w:r w:rsidRPr="00314835">
          <w:rPr>
            <w:lang w:val="en-CA"/>
          </w:rPr>
          <w:t>: Example of two region partition groups (</w:t>
        </w:r>
      </w:ins>
      <w:ins w:id="1015" w:author="Frederic Maze" w:date="2024-02-08T17:50:00Z">
        <w:r w:rsidR="00FE2A4E" w:rsidRPr="00314835">
          <w:rPr>
            <w:rStyle w:val="codeZchn"/>
          </w:rPr>
          <w:t>'</w:t>
        </w:r>
      </w:ins>
      <w:proofErr w:type="spellStart"/>
      <w:ins w:id="1016" w:author="Leo Barnes" w:date="2024-02-08T10:20:00Z">
        <w:del w:id="1017" w:author="Frederic Maze" w:date="2024-02-08T17:50:00Z">
          <w:r w:rsidRPr="00314835" w:rsidDel="00FE2A4E">
            <w:rPr>
              <w:rStyle w:val="codeZchn"/>
            </w:rPr>
            <w:delText>‘</w:delText>
          </w:r>
        </w:del>
        <w:r w:rsidRPr="00314835">
          <w:rPr>
            <w:rStyle w:val="codeZchn"/>
          </w:rPr>
          <w:t>rgpa</w:t>
        </w:r>
      </w:ins>
      <w:proofErr w:type="spellEnd"/>
      <w:ins w:id="1018" w:author="Frederic Maze" w:date="2024-02-08T17:50:00Z">
        <w:r w:rsidR="00FE2A4E" w:rsidRPr="00314835">
          <w:rPr>
            <w:rStyle w:val="codeZchn"/>
          </w:rPr>
          <w:t>'</w:t>
        </w:r>
      </w:ins>
      <w:ins w:id="1019" w:author="Leo Barnes" w:date="2024-02-08T10:20:00Z">
        <w:del w:id="1020" w:author="Frederic Maze" w:date="2024-02-08T17:50:00Z">
          <w:r w:rsidRPr="00314835" w:rsidDel="00FE2A4E">
            <w:rPr>
              <w:rStyle w:val="codeZchn"/>
            </w:rPr>
            <w:delText>’</w:delText>
          </w:r>
        </w:del>
        <w:r w:rsidRPr="00314835">
          <w:rPr>
            <w:lang w:val="en-CA"/>
          </w:rPr>
          <w:t>) associated with an image, the area of the top group is the whole image, while the area of the bottom group is the bottom-center part of the image</w:t>
        </w:r>
      </w:ins>
    </w:p>
    <w:p w14:paraId="12FE00B6" w14:textId="77777777" w:rsidR="002C1783" w:rsidRPr="00314835" w:rsidRDefault="002C1783" w:rsidP="002C1783">
      <w:pPr>
        <w:rPr>
          <w:ins w:id="1021" w:author="Leo Barnes" w:date="2024-02-08T10:20:00Z"/>
          <w:lang w:val="en-CA"/>
        </w:rPr>
      </w:pPr>
      <w:ins w:id="1022" w:author="Leo Barnes" w:date="2024-02-08T10:20:00Z">
        <w:r w:rsidRPr="00314835">
          <w:rPr>
            <w:lang w:val="en-CA"/>
          </w:rPr>
          <w:t>A region partition group associated with an image item should only contain region items associated with the image item or with another image item that this image item is a part of.</w:t>
        </w:r>
      </w:ins>
    </w:p>
    <w:p w14:paraId="356E1086" w14:textId="77777777" w:rsidR="002C1783" w:rsidRPr="00314835" w:rsidRDefault="002C1783" w:rsidP="002C1783">
      <w:pPr>
        <w:jc w:val="center"/>
        <w:rPr>
          <w:ins w:id="1023" w:author="Leo Barnes" w:date="2024-02-08T10:20:00Z"/>
          <w:lang w:val="en-CA"/>
        </w:rPr>
      </w:pPr>
      <w:ins w:id="1024" w:author="Leo Barnes" w:date="2024-02-08T10:20:00Z">
        <w:r w:rsidRPr="00314835">
          <w:rPr>
            <w:noProof/>
            <w:lang w:val="en-CA"/>
          </w:rPr>
          <w:drawing>
            <wp:inline distT="0" distB="0" distL="0" distR="0" wp14:anchorId="1FAFAB28" wp14:editId="3145DD5F">
              <wp:extent cx="3377565" cy="2920365"/>
              <wp:effectExtent l="0" t="0" r="0" b="0"/>
              <wp:docPr id="7"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grid&#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77565" cy="2920365"/>
                      </a:xfrm>
                      <a:prstGeom prst="rect">
                        <a:avLst/>
                      </a:prstGeom>
                      <a:noFill/>
                    </pic:spPr>
                  </pic:pic>
                </a:graphicData>
              </a:graphic>
            </wp:inline>
          </w:drawing>
        </w:r>
      </w:ins>
    </w:p>
    <w:p w14:paraId="5A7CA651" w14:textId="4F78E472" w:rsidR="002C1783" w:rsidRPr="00314835" w:rsidRDefault="002C1783" w:rsidP="002C1783">
      <w:pPr>
        <w:pStyle w:val="Caption"/>
        <w:rPr>
          <w:ins w:id="1025" w:author="Leo Barnes" w:date="2024-02-08T10:20:00Z"/>
          <w:lang w:val="en-CA"/>
        </w:rPr>
      </w:pPr>
      <w:ins w:id="1026" w:author="Leo Barnes" w:date="2024-02-08T10:20:00Z">
        <w:r w:rsidRPr="00314835">
          <w:rPr>
            <w:lang w:val="en-CA"/>
          </w:rPr>
          <w:t xml:space="preserve">Figure </w:t>
        </w:r>
        <w:r w:rsidRPr="00314835">
          <w:rPr>
            <w:lang w:val="en-CA"/>
          </w:rPr>
          <w:fldChar w:fldCharType="begin"/>
        </w:r>
        <w:r w:rsidRPr="00314835">
          <w:rPr>
            <w:lang w:val="en-CA"/>
          </w:rPr>
          <w:instrText xml:space="preserve"> SEQ Figure \* ARABIC </w:instrText>
        </w:r>
        <w:r w:rsidRPr="00314835">
          <w:rPr>
            <w:lang w:val="en-CA"/>
          </w:rPr>
          <w:fldChar w:fldCharType="separate"/>
        </w:r>
        <w:r w:rsidRPr="00314835">
          <w:rPr>
            <w:noProof/>
            <w:lang w:val="en-CA"/>
          </w:rPr>
          <w:t>2</w:t>
        </w:r>
        <w:r w:rsidRPr="00314835">
          <w:rPr>
            <w:lang w:val="en-CA"/>
          </w:rPr>
          <w:fldChar w:fldCharType="end"/>
        </w:r>
        <w:r w:rsidRPr="00314835">
          <w:rPr>
            <w:lang w:val="en-CA"/>
          </w:rPr>
          <w:t>: Example of two region partition groups (</w:t>
        </w:r>
      </w:ins>
      <w:ins w:id="1027" w:author="Frederic Maze" w:date="2024-02-08T17:51:00Z">
        <w:r w:rsidR="00FE2A4E" w:rsidRPr="00314835">
          <w:rPr>
            <w:rStyle w:val="codeZchn"/>
          </w:rPr>
          <w:t>'</w:t>
        </w:r>
      </w:ins>
      <w:proofErr w:type="spellStart"/>
      <w:ins w:id="1028" w:author="Leo Barnes" w:date="2024-02-08T10:20:00Z">
        <w:del w:id="1029" w:author="Frederic Maze" w:date="2024-02-08T17:51:00Z">
          <w:r w:rsidRPr="00314835" w:rsidDel="00FE2A4E">
            <w:rPr>
              <w:rStyle w:val="codeZchn"/>
            </w:rPr>
            <w:delText>‘</w:delText>
          </w:r>
        </w:del>
        <w:r w:rsidRPr="00314835">
          <w:rPr>
            <w:rStyle w:val="codeZchn"/>
          </w:rPr>
          <w:t>rgpa</w:t>
        </w:r>
      </w:ins>
      <w:proofErr w:type="spellEnd"/>
      <w:ins w:id="1030" w:author="Frederic Maze" w:date="2024-02-08T17:51:00Z">
        <w:r w:rsidR="00FE2A4E" w:rsidRPr="00314835">
          <w:rPr>
            <w:rStyle w:val="codeZchn"/>
          </w:rPr>
          <w:t>'</w:t>
        </w:r>
      </w:ins>
      <w:ins w:id="1031" w:author="Leo Barnes" w:date="2024-02-08T10:20:00Z">
        <w:del w:id="1032" w:author="Frederic Maze" w:date="2024-02-08T17:51:00Z">
          <w:r w:rsidRPr="00314835" w:rsidDel="00FE2A4E">
            <w:rPr>
              <w:rStyle w:val="codeZchn"/>
            </w:rPr>
            <w:delText>’</w:delText>
          </w:r>
        </w:del>
        <w:r w:rsidRPr="00314835">
          <w:rPr>
            <w:lang w:val="en-CA"/>
          </w:rPr>
          <w:t>) related to a grid, the top group is associated with the grid and its area is the whole image, the bottom group is associated with an input item of the grid and its area is the whole input item</w:t>
        </w:r>
      </w:ins>
    </w:p>
    <w:p w14:paraId="7B054FC2" w14:textId="77777777" w:rsidR="002C1783" w:rsidRPr="00314835" w:rsidRDefault="002C1783" w:rsidP="002C1783">
      <w:pPr>
        <w:rPr>
          <w:ins w:id="1033" w:author="Leo Barnes" w:date="2024-02-08T10:20:00Z"/>
          <w:lang w:val="en-CA"/>
        </w:rPr>
      </w:pPr>
      <w:ins w:id="1034" w:author="Leo Barnes" w:date="2024-02-08T10:20:00Z">
        <w:r w:rsidRPr="00314835">
          <w:rPr>
            <w:lang w:val="en-CA"/>
          </w:rPr>
          <w:t>When a region item is contained in a region partition group, at least one of its regions shall intersects the area covered by the region partition group.</w:t>
        </w:r>
      </w:ins>
    </w:p>
    <w:p w14:paraId="15D1B99E" w14:textId="77777777" w:rsidR="002C1783" w:rsidRPr="00314835" w:rsidRDefault="002C1783" w:rsidP="002C1783">
      <w:pPr>
        <w:rPr>
          <w:ins w:id="1035" w:author="Leo Barnes" w:date="2024-02-08T10:20:00Z"/>
          <w:lang w:val="en-CA"/>
        </w:rPr>
      </w:pPr>
      <w:ins w:id="1036" w:author="Leo Barnes" w:date="2024-02-08T10:20:00Z">
        <w:r w:rsidRPr="00314835">
          <w:rPr>
            <w:lang w:val="en-CA"/>
          </w:rP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1037" w:name="_Hlk147306393"/>
        <w:r w:rsidRPr="00314835">
          <w:rPr>
            <w:lang w:val="en-CA"/>
          </w:rPr>
          <w:t>when the rendered size of the area covered by the region partition group is greater than or equal to the display area</w:t>
        </w:r>
        <w:bookmarkEnd w:id="1037"/>
        <w:r w:rsidRPr="00314835">
          <w:rPr>
            <w:lang w:val="en-CA"/>
          </w:rPr>
          <w:t>.</w:t>
        </w:r>
      </w:ins>
    </w:p>
    <w:p w14:paraId="29CAAAB5" w14:textId="77777777" w:rsidR="002C1783" w:rsidRPr="00314835" w:rsidRDefault="002C1783" w:rsidP="002C1783">
      <w:pPr>
        <w:rPr>
          <w:ins w:id="1038" w:author="Leo Barnes" w:date="2024-02-08T10:20:00Z"/>
          <w:lang w:val="en-CA"/>
        </w:rPr>
      </w:pPr>
      <w:ins w:id="1039" w:author="Leo Barnes" w:date="2024-02-08T10:20:00Z">
        <w:r w:rsidRPr="00314835">
          <w:rPr>
            <w:lang w:val="en-CA"/>
          </w:rPr>
          <w:t xml:space="preserve">When rendering a part of an image item, a renderer may use region partition groups to select which region items to parse and render. The renderer may use region partition groups matching the area to display. When several region partition groups correspond to the area to render, the renderer may use those matching the scale of the rendered area. The renderer may use region partition groups associated </w:t>
        </w:r>
        <w:r w:rsidRPr="00314835">
          <w:rPr>
            <w:lang w:val="en-CA"/>
          </w:rPr>
          <w:lastRenderedPageBreak/>
          <w:t>with the image item to render or associated with items corresponding to parts of the image item to render.</w:t>
        </w:r>
      </w:ins>
    </w:p>
    <w:p w14:paraId="5F03A018" w14:textId="77777777" w:rsidR="002C1783" w:rsidRPr="00314835" w:rsidRDefault="002C1783" w:rsidP="002C1783">
      <w:pPr>
        <w:rPr>
          <w:ins w:id="1040" w:author="Leo Barnes" w:date="2024-02-08T10:20:00Z"/>
          <w:lang w:val="en-CA"/>
        </w:rPr>
      </w:pPr>
      <w:ins w:id="1041" w:author="Leo Barnes" w:date="2024-02-08T10:20:00Z">
        <w:r w:rsidRPr="00314835">
          <w:rPr>
            <w:lang w:val="en-CA"/>
          </w:rPr>
          <w:t>When using region partition groups jointly with an image pyramid, the area covered by a region partition group should correspond to the area of a tile of the image pyramid.</w:t>
        </w:r>
      </w:ins>
    </w:p>
    <w:p w14:paraId="1435274F" w14:textId="112E3B26" w:rsidR="002C1783" w:rsidRPr="00AE3765" w:rsidRDefault="002C1783" w:rsidP="00E2660F">
      <w:pPr>
        <w:pStyle w:val="Heading3"/>
        <w:numPr>
          <w:ilvl w:val="3"/>
          <w:numId w:val="71"/>
        </w:numPr>
        <w:rPr>
          <w:ins w:id="1042" w:author="Leo Barnes" w:date="2024-02-08T10:20:00Z"/>
          <w:lang w:val="en-CA"/>
        </w:rPr>
      </w:pPr>
      <w:bookmarkStart w:id="1043" w:name="_Toc158738770"/>
      <w:ins w:id="1044" w:author="Leo Barnes" w:date="2024-02-08T10:20:00Z">
        <w:r w:rsidRPr="00AE3765">
          <w:rPr>
            <w:lang w:val="en-CA"/>
          </w:rPr>
          <w:t>Syntax</w:t>
        </w:r>
        <w:bookmarkEnd w:id="1043"/>
      </w:ins>
    </w:p>
    <w:p w14:paraId="72289F21" w14:textId="0B2072DA" w:rsidR="002C1783" w:rsidRPr="00314835" w:rsidDel="00433FEC" w:rsidRDefault="002C1783" w:rsidP="00E2660F">
      <w:pPr>
        <w:pStyle w:val="Code"/>
        <w:rPr>
          <w:ins w:id="1045" w:author="Leo Barnes" w:date="2024-02-08T10:21:00Z"/>
          <w:del w:id="1046" w:author="Dimitri Podborski" w:date="2024-02-13T21:57:00Z"/>
          <w:lang w:val="en-CA"/>
        </w:rPr>
      </w:pPr>
      <w:proofErr w:type="gramStart"/>
      <w:ins w:id="1047" w:author="Leo Barnes" w:date="2024-02-08T10:21:00Z">
        <w:r w:rsidRPr="00314835">
          <w:rPr>
            <w:lang w:val="en-CA"/>
          </w:rPr>
          <w:t>aligned(</w:t>
        </w:r>
        <w:proofErr w:type="gramEnd"/>
        <w:r w:rsidRPr="00314835">
          <w:rPr>
            <w:lang w:val="en-CA"/>
          </w:rPr>
          <w:t xml:space="preserve">8) class </w:t>
        </w:r>
        <w:proofErr w:type="spellStart"/>
        <w:r w:rsidRPr="00314835">
          <w:rPr>
            <w:lang w:val="en-CA"/>
          </w:rPr>
          <w:t>RegionPartitionGroupBox</w:t>
        </w:r>
        <w:proofErr w:type="spellEnd"/>
      </w:ins>
    </w:p>
    <w:p w14:paraId="1B6DA096" w14:textId="375CA737" w:rsidR="002C1783" w:rsidRPr="00314835" w:rsidDel="00433FEC" w:rsidRDefault="00433FEC" w:rsidP="00E2660F">
      <w:pPr>
        <w:pStyle w:val="Code"/>
        <w:rPr>
          <w:ins w:id="1048" w:author="Leo Barnes" w:date="2024-02-08T10:21:00Z"/>
          <w:del w:id="1049" w:author="Dimitri Podborski" w:date="2024-02-13T21:58:00Z"/>
          <w:lang w:val="en-CA"/>
        </w:rPr>
      </w:pPr>
      <w:ins w:id="1050" w:author="Dimitri Podborski" w:date="2024-02-13T21:57:00Z">
        <w:r>
          <w:rPr>
            <w:lang w:val="en-CA"/>
          </w:rPr>
          <w:br/>
        </w:r>
      </w:ins>
      <w:ins w:id="1051" w:author="Leo Barnes" w:date="2024-02-08T10:21:00Z">
        <w:del w:id="1052" w:author="Dimitri Podborski" w:date="2024-02-13T21:57:00Z">
          <w:r w:rsidR="002C1783" w:rsidRPr="00314835" w:rsidDel="00433FEC">
            <w:rPr>
              <w:lang w:val="en-CA"/>
            </w:rPr>
            <w:delText xml:space="preserve">        </w:delText>
          </w:r>
        </w:del>
        <w:r w:rsidR="002C1783" w:rsidRPr="00314835">
          <w:rPr>
            <w:lang w:val="en-CA"/>
          </w:rPr>
          <w:t xml:space="preserve">extends </w:t>
        </w:r>
        <w:proofErr w:type="spellStart"/>
        <w:proofErr w:type="gramStart"/>
        <w:r w:rsidR="002C1783" w:rsidRPr="00314835">
          <w:rPr>
            <w:lang w:val="en-CA"/>
          </w:rPr>
          <w:t>EntityToGroupBox</w:t>
        </w:r>
        <w:proofErr w:type="spellEnd"/>
        <w:r w:rsidR="002C1783" w:rsidRPr="00314835">
          <w:rPr>
            <w:lang w:val="en-CA"/>
          </w:rPr>
          <w:t>(</w:t>
        </w:r>
      </w:ins>
      <w:proofErr w:type="gramEnd"/>
      <w:ins w:id="1053" w:author="Frederic Maze" w:date="2024-02-08T17:49:00Z">
        <w:r w:rsidR="00FE2A4E" w:rsidRPr="00AE3765">
          <w:rPr>
            <w:rFonts w:cs="Courier New"/>
            <w:sz w:val="22"/>
            <w:lang w:val="en-CA"/>
          </w:rPr>
          <w:t>'</w:t>
        </w:r>
      </w:ins>
      <w:proofErr w:type="spellStart"/>
      <w:ins w:id="1054" w:author="Leo Barnes" w:date="2024-02-08T10:21:00Z">
        <w:del w:id="1055" w:author="Frederic Maze" w:date="2024-02-08T17:49:00Z">
          <w:r w:rsidR="002C1783" w:rsidRPr="00314835" w:rsidDel="00FE2A4E">
            <w:rPr>
              <w:lang w:val="en-CA"/>
            </w:rPr>
            <w:delText>‘</w:delText>
          </w:r>
        </w:del>
        <w:r w:rsidR="002C1783" w:rsidRPr="00314835">
          <w:rPr>
            <w:lang w:val="en-CA"/>
          </w:rPr>
          <w:t>rgpa</w:t>
        </w:r>
      </w:ins>
      <w:proofErr w:type="spellEnd"/>
      <w:ins w:id="1056" w:author="Frederic Maze" w:date="2024-02-08T17:49:00Z">
        <w:r w:rsidR="00FE2A4E" w:rsidRPr="00AE3765">
          <w:rPr>
            <w:rFonts w:cs="Courier New"/>
            <w:sz w:val="22"/>
            <w:lang w:val="en-CA"/>
          </w:rPr>
          <w:t>'</w:t>
        </w:r>
      </w:ins>
      <w:ins w:id="1057" w:author="Leo Barnes" w:date="2024-02-08T10:21:00Z">
        <w:del w:id="1058" w:author="Frederic Maze" w:date="2024-02-08T17:49:00Z">
          <w:r w:rsidR="002C1783" w:rsidRPr="00314835" w:rsidDel="00FE2A4E">
            <w:rPr>
              <w:lang w:val="en-CA"/>
            </w:rPr>
            <w:delText>’</w:delText>
          </w:r>
        </w:del>
        <w:r w:rsidR="002C1783" w:rsidRPr="00314835">
          <w:rPr>
            <w:lang w:val="en-CA"/>
          </w:rPr>
          <w:t>, version, flags) {</w:t>
        </w:r>
      </w:ins>
    </w:p>
    <w:p w14:paraId="57B66E09" w14:textId="10EA7C78" w:rsidR="002C1783" w:rsidRPr="00314835" w:rsidDel="00433FEC" w:rsidRDefault="00433FEC" w:rsidP="00E2660F">
      <w:pPr>
        <w:pStyle w:val="Code"/>
        <w:rPr>
          <w:ins w:id="1059" w:author="Leo Barnes" w:date="2024-02-08T10:21:00Z"/>
          <w:del w:id="1060" w:author="Dimitri Podborski" w:date="2024-02-13T21:58:00Z"/>
          <w:lang w:val="en-CA"/>
        </w:rPr>
      </w:pPr>
      <w:ins w:id="1061" w:author="Dimitri Podborski" w:date="2024-02-13T21:58:00Z">
        <w:r>
          <w:rPr>
            <w:lang w:val="en-CA"/>
          </w:rPr>
          <w:br/>
        </w:r>
        <w:r>
          <w:rPr>
            <w:lang w:val="en-CA"/>
          </w:rPr>
          <w:tab/>
        </w:r>
      </w:ins>
      <w:ins w:id="1062" w:author="Leo Barnes" w:date="2024-02-08T10:21:00Z">
        <w:del w:id="1063" w:author="Dimitri Podborski" w:date="2024-02-13T21:58:00Z">
          <w:r w:rsidR="002C1783" w:rsidRPr="00314835" w:rsidDel="00433FEC">
            <w:rPr>
              <w:lang w:val="en-CA"/>
            </w:rPr>
            <w:delText xml:space="preserve">    </w:delText>
          </w:r>
        </w:del>
        <w:r w:rsidR="002C1783" w:rsidRPr="00314835">
          <w:rPr>
            <w:lang w:val="en-CA"/>
          </w:rPr>
          <w:t xml:space="preserve">unsigned int </w:t>
        </w:r>
        <w:proofErr w:type="spellStart"/>
        <w:r w:rsidR="002C1783" w:rsidRPr="00314835">
          <w:rPr>
            <w:lang w:val="en-CA"/>
          </w:rPr>
          <w:t>field_size</w:t>
        </w:r>
        <w:proofErr w:type="spellEnd"/>
        <w:r w:rsidR="002C1783" w:rsidRPr="00314835">
          <w:rPr>
            <w:lang w:val="en-CA"/>
          </w:rPr>
          <w:t xml:space="preserve"> = ((flags &amp; 1) + 1) * 16;</w:t>
        </w:r>
      </w:ins>
    </w:p>
    <w:p w14:paraId="0CA83D6B" w14:textId="33E70785" w:rsidR="002C1783" w:rsidRPr="00314835" w:rsidDel="00433FEC" w:rsidRDefault="00433FEC" w:rsidP="00E2660F">
      <w:pPr>
        <w:pStyle w:val="Code"/>
        <w:rPr>
          <w:ins w:id="1064" w:author="Leo Barnes" w:date="2024-02-08T10:21:00Z"/>
          <w:del w:id="1065" w:author="Dimitri Podborski" w:date="2024-02-13T21:58:00Z"/>
          <w:lang w:val="en-CA"/>
        </w:rPr>
      </w:pPr>
      <w:ins w:id="1066" w:author="Dimitri Podborski" w:date="2024-02-13T21:58:00Z">
        <w:r>
          <w:rPr>
            <w:lang w:val="en-CA"/>
          </w:rPr>
          <w:br/>
        </w:r>
        <w:r>
          <w:rPr>
            <w:lang w:val="en-CA"/>
          </w:rPr>
          <w:tab/>
        </w:r>
      </w:ins>
      <w:ins w:id="1067" w:author="Leo Barnes" w:date="2024-02-08T10:21:00Z">
        <w:del w:id="1068" w:author="Dimitri Podborski" w:date="2024-02-13T21:58:00Z">
          <w:r w:rsidR="002C1783" w:rsidRPr="00314835" w:rsidDel="00433FEC">
            <w:rPr>
              <w:lang w:val="en-CA"/>
            </w:rPr>
            <w:delText xml:space="preserve">    </w:delText>
          </w:r>
        </w:del>
        <w:r w:rsidR="002C1783" w:rsidRPr="00314835">
          <w:rPr>
            <w:lang w:val="en-CA"/>
          </w:rPr>
          <w:t>if (flags &amp; 2 == 2) {</w:t>
        </w:r>
      </w:ins>
    </w:p>
    <w:p w14:paraId="2D48E5CC" w14:textId="7BA8F690" w:rsidR="002C1783" w:rsidRPr="00314835" w:rsidDel="00433FEC" w:rsidRDefault="00433FEC" w:rsidP="00E2660F">
      <w:pPr>
        <w:pStyle w:val="Code"/>
        <w:rPr>
          <w:ins w:id="1069" w:author="Leo Barnes" w:date="2024-02-08T10:21:00Z"/>
          <w:del w:id="1070" w:author="Dimitri Podborski" w:date="2024-02-13T21:58:00Z"/>
          <w:lang w:val="en-CA"/>
        </w:rPr>
      </w:pPr>
      <w:ins w:id="1071" w:author="Dimitri Podborski" w:date="2024-02-13T21:58:00Z">
        <w:r>
          <w:rPr>
            <w:lang w:val="en-CA"/>
          </w:rPr>
          <w:br/>
        </w:r>
        <w:r>
          <w:rPr>
            <w:lang w:val="en-CA"/>
          </w:rPr>
          <w:tab/>
        </w:r>
        <w:r>
          <w:rPr>
            <w:lang w:val="en-CA"/>
          </w:rPr>
          <w:tab/>
        </w:r>
      </w:ins>
      <w:ins w:id="1072" w:author="Leo Barnes" w:date="2024-02-08T10:21:00Z">
        <w:del w:id="1073" w:author="Dimitri Podborski" w:date="2024-02-13T21:58: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xml:space="preserve">) </w:t>
        </w:r>
        <w:proofErr w:type="spellStart"/>
        <w:r w:rsidR="002C1783" w:rsidRPr="00314835">
          <w:rPr>
            <w:lang w:val="en-CA"/>
          </w:rPr>
          <w:t>reference_width</w:t>
        </w:r>
        <w:proofErr w:type="spellEnd"/>
        <w:r w:rsidR="002C1783" w:rsidRPr="00314835">
          <w:rPr>
            <w:lang w:val="en-CA"/>
          </w:rPr>
          <w:t>;</w:t>
        </w:r>
      </w:ins>
    </w:p>
    <w:p w14:paraId="60A4983A" w14:textId="1160C595" w:rsidR="002C1783" w:rsidRPr="00314835" w:rsidDel="00433FEC" w:rsidRDefault="00433FEC" w:rsidP="00E2660F">
      <w:pPr>
        <w:pStyle w:val="Code"/>
        <w:rPr>
          <w:ins w:id="1074" w:author="Leo Barnes" w:date="2024-02-08T10:21:00Z"/>
          <w:del w:id="1075" w:author="Dimitri Podborski" w:date="2024-02-13T21:58:00Z"/>
          <w:lang w:val="en-CA"/>
        </w:rPr>
      </w:pPr>
      <w:ins w:id="1076" w:author="Dimitri Podborski" w:date="2024-02-13T21:58:00Z">
        <w:r>
          <w:rPr>
            <w:lang w:val="en-CA"/>
          </w:rPr>
          <w:br/>
        </w:r>
        <w:r>
          <w:rPr>
            <w:lang w:val="en-CA"/>
          </w:rPr>
          <w:tab/>
        </w:r>
        <w:r>
          <w:rPr>
            <w:lang w:val="en-CA"/>
          </w:rPr>
          <w:tab/>
        </w:r>
      </w:ins>
      <w:ins w:id="1077" w:author="Leo Barnes" w:date="2024-02-08T10:21:00Z">
        <w:del w:id="1078" w:author="Dimitri Podborski" w:date="2024-02-13T21:58: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xml:space="preserve">) </w:t>
        </w:r>
        <w:proofErr w:type="spellStart"/>
        <w:r w:rsidR="002C1783" w:rsidRPr="00314835">
          <w:rPr>
            <w:lang w:val="en-CA"/>
          </w:rPr>
          <w:t>reference_height</w:t>
        </w:r>
        <w:proofErr w:type="spellEnd"/>
        <w:r w:rsidR="002C1783" w:rsidRPr="00314835">
          <w:rPr>
            <w:lang w:val="en-CA"/>
          </w:rPr>
          <w:t>;</w:t>
        </w:r>
      </w:ins>
    </w:p>
    <w:p w14:paraId="2570D019" w14:textId="2D82C075" w:rsidR="002C1783" w:rsidRPr="00314835" w:rsidDel="00433FEC" w:rsidRDefault="00433FEC" w:rsidP="00E2660F">
      <w:pPr>
        <w:pStyle w:val="Code"/>
        <w:rPr>
          <w:ins w:id="1079" w:author="Leo Barnes" w:date="2024-02-08T10:21:00Z"/>
          <w:del w:id="1080" w:author="Dimitri Podborski" w:date="2024-02-13T21:58:00Z"/>
          <w:lang w:val="en-CA"/>
        </w:rPr>
      </w:pPr>
      <w:ins w:id="1081" w:author="Dimitri Podborski" w:date="2024-02-13T21:58:00Z">
        <w:r>
          <w:rPr>
            <w:lang w:val="en-CA"/>
          </w:rPr>
          <w:br/>
        </w:r>
      </w:ins>
      <w:ins w:id="1082" w:author="Dimitri Podborski" w:date="2024-02-13T21:59:00Z">
        <w:r>
          <w:rPr>
            <w:lang w:val="en-CA"/>
          </w:rPr>
          <w:tab/>
        </w:r>
        <w:r>
          <w:rPr>
            <w:lang w:val="en-CA"/>
          </w:rPr>
          <w:tab/>
        </w:r>
      </w:ins>
      <w:ins w:id="1083" w:author="Leo Barnes" w:date="2024-02-08T10:21:00Z">
        <w:del w:id="1084" w:author="Dimitri Podborski" w:date="2024-02-13T21:59: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top;</w:t>
        </w:r>
      </w:ins>
    </w:p>
    <w:p w14:paraId="73EC1F8D" w14:textId="12856BDD" w:rsidR="002C1783" w:rsidRPr="00314835" w:rsidDel="00433FEC" w:rsidRDefault="00433FEC" w:rsidP="00E2660F">
      <w:pPr>
        <w:pStyle w:val="Code"/>
        <w:rPr>
          <w:ins w:id="1085" w:author="Leo Barnes" w:date="2024-02-08T10:21:00Z"/>
          <w:del w:id="1086" w:author="Dimitri Podborski" w:date="2024-02-13T21:58:00Z"/>
          <w:lang w:val="en-CA"/>
        </w:rPr>
      </w:pPr>
      <w:ins w:id="1087" w:author="Dimitri Podborski" w:date="2024-02-13T21:58:00Z">
        <w:r>
          <w:rPr>
            <w:lang w:val="en-CA"/>
          </w:rPr>
          <w:br/>
        </w:r>
      </w:ins>
      <w:ins w:id="1088" w:author="Dimitri Podborski" w:date="2024-02-13T21:59:00Z">
        <w:r>
          <w:rPr>
            <w:lang w:val="en-CA"/>
          </w:rPr>
          <w:tab/>
        </w:r>
        <w:r>
          <w:rPr>
            <w:lang w:val="en-CA"/>
          </w:rPr>
          <w:tab/>
        </w:r>
      </w:ins>
      <w:ins w:id="1089" w:author="Leo Barnes" w:date="2024-02-08T10:21:00Z">
        <w:del w:id="1090" w:author="Dimitri Podborski" w:date="2024-02-13T21:59: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left;</w:t>
        </w:r>
      </w:ins>
    </w:p>
    <w:p w14:paraId="44836792" w14:textId="151E8E77" w:rsidR="002C1783" w:rsidRPr="00314835" w:rsidDel="00433FEC" w:rsidRDefault="00433FEC" w:rsidP="00E2660F">
      <w:pPr>
        <w:pStyle w:val="Code"/>
        <w:rPr>
          <w:ins w:id="1091" w:author="Leo Barnes" w:date="2024-02-08T10:21:00Z"/>
          <w:del w:id="1092" w:author="Dimitri Podborski" w:date="2024-02-13T21:58:00Z"/>
          <w:lang w:val="en-CA"/>
        </w:rPr>
      </w:pPr>
      <w:ins w:id="1093" w:author="Dimitri Podborski" w:date="2024-02-13T21:58:00Z">
        <w:r>
          <w:rPr>
            <w:lang w:val="en-CA"/>
          </w:rPr>
          <w:br/>
        </w:r>
      </w:ins>
      <w:ins w:id="1094" w:author="Dimitri Podborski" w:date="2024-02-13T21:59:00Z">
        <w:r>
          <w:rPr>
            <w:lang w:val="en-CA"/>
          </w:rPr>
          <w:tab/>
        </w:r>
        <w:r>
          <w:rPr>
            <w:lang w:val="en-CA"/>
          </w:rPr>
          <w:tab/>
        </w:r>
      </w:ins>
      <w:ins w:id="1095" w:author="Leo Barnes" w:date="2024-02-08T10:21:00Z">
        <w:del w:id="1096" w:author="Dimitri Podborski" w:date="2024-02-13T21:59: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width;</w:t>
        </w:r>
      </w:ins>
    </w:p>
    <w:p w14:paraId="002935EB" w14:textId="0610E4FD" w:rsidR="002C1783" w:rsidRPr="00314835" w:rsidDel="00433FEC" w:rsidRDefault="00433FEC" w:rsidP="00E2660F">
      <w:pPr>
        <w:pStyle w:val="Code"/>
        <w:rPr>
          <w:ins w:id="1097" w:author="Leo Barnes" w:date="2024-02-08T10:21:00Z"/>
          <w:del w:id="1098" w:author="Dimitri Podborski" w:date="2024-02-13T21:58:00Z"/>
          <w:lang w:val="en-CA"/>
        </w:rPr>
      </w:pPr>
      <w:ins w:id="1099" w:author="Dimitri Podborski" w:date="2024-02-13T21:58:00Z">
        <w:r>
          <w:rPr>
            <w:lang w:val="en-CA"/>
          </w:rPr>
          <w:br/>
        </w:r>
      </w:ins>
      <w:ins w:id="1100" w:author="Dimitri Podborski" w:date="2024-02-13T21:59:00Z">
        <w:r>
          <w:rPr>
            <w:lang w:val="en-CA"/>
          </w:rPr>
          <w:tab/>
        </w:r>
        <w:r>
          <w:rPr>
            <w:lang w:val="en-CA"/>
          </w:rPr>
          <w:tab/>
        </w:r>
      </w:ins>
      <w:ins w:id="1101" w:author="Leo Barnes" w:date="2024-02-08T10:21:00Z">
        <w:del w:id="1102" w:author="Dimitri Podborski" w:date="2024-02-13T21:59:00Z">
          <w:r w:rsidR="002C1783" w:rsidRPr="00314835" w:rsidDel="00433FEC">
            <w:rPr>
              <w:lang w:val="en-CA"/>
            </w:rPr>
            <w:delText xml:space="preserve">        </w:delText>
          </w:r>
        </w:del>
        <w:r w:rsidR="002C1783" w:rsidRPr="00314835">
          <w:rPr>
            <w:lang w:val="en-CA"/>
          </w:rPr>
          <w:t>unsigned int(</w:t>
        </w:r>
        <w:proofErr w:type="spellStart"/>
        <w:r w:rsidR="002C1783" w:rsidRPr="00314835">
          <w:rPr>
            <w:lang w:val="en-CA"/>
          </w:rPr>
          <w:t>field_size</w:t>
        </w:r>
        <w:proofErr w:type="spellEnd"/>
        <w:r w:rsidR="002C1783" w:rsidRPr="00314835">
          <w:rPr>
            <w:lang w:val="en-CA"/>
          </w:rPr>
          <w:t>) height;</w:t>
        </w:r>
      </w:ins>
    </w:p>
    <w:p w14:paraId="48061EBC" w14:textId="7805ADA2" w:rsidR="002C1783" w:rsidRPr="00314835" w:rsidDel="00433FEC" w:rsidRDefault="00433FEC" w:rsidP="00E2660F">
      <w:pPr>
        <w:pStyle w:val="Code"/>
        <w:rPr>
          <w:ins w:id="1103" w:author="Leo Barnes" w:date="2024-02-08T10:21:00Z"/>
          <w:del w:id="1104" w:author="Dimitri Podborski" w:date="2024-02-13T21:58:00Z"/>
          <w:lang w:val="en-CA"/>
        </w:rPr>
      </w:pPr>
      <w:ins w:id="1105" w:author="Dimitri Podborski" w:date="2024-02-13T21:58:00Z">
        <w:r>
          <w:rPr>
            <w:lang w:val="en-CA"/>
          </w:rPr>
          <w:br/>
        </w:r>
      </w:ins>
      <w:ins w:id="1106" w:author="Dimitri Podborski" w:date="2024-02-13T21:59:00Z">
        <w:r>
          <w:rPr>
            <w:lang w:val="en-CA"/>
          </w:rPr>
          <w:tab/>
        </w:r>
      </w:ins>
      <w:ins w:id="1107" w:author="Leo Barnes" w:date="2024-02-08T10:21:00Z">
        <w:del w:id="1108" w:author="Dimitri Podborski" w:date="2024-02-13T21:59:00Z">
          <w:r w:rsidR="002C1783" w:rsidRPr="00314835" w:rsidDel="00433FEC">
            <w:rPr>
              <w:lang w:val="en-CA"/>
            </w:rPr>
            <w:delText xml:space="preserve">    </w:delText>
          </w:r>
        </w:del>
        <w:r w:rsidR="002C1783" w:rsidRPr="00314835">
          <w:rPr>
            <w:lang w:val="en-CA"/>
          </w:rPr>
          <w:t>}</w:t>
        </w:r>
      </w:ins>
    </w:p>
    <w:p w14:paraId="12C7BF8A" w14:textId="644FE3D3" w:rsidR="002C1783" w:rsidRPr="00AE3765" w:rsidDel="00433FEC" w:rsidRDefault="00433FEC" w:rsidP="00E2660F">
      <w:pPr>
        <w:pStyle w:val="Code"/>
        <w:rPr>
          <w:ins w:id="1109" w:author="Leo Barnes" w:date="2024-02-08T10:20:00Z"/>
          <w:del w:id="1110" w:author="Dimitri Podborski" w:date="2024-02-13T21:59:00Z"/>
          <w:rFonts w:ascii="Cambria" w:hAnsi="Cambria"/>
          <w:b/>
          <w:bCs/>
          <w:sz w:val="22"/>
          <w:lang w:val="en-CA"/>
        </w:rPr>
      </w:pPr>
      <w:ins w:id="1111" w:author="Dimitri Podborski" w:date="2024-02-13T21:58:00Z">
        <w:r>
          <w:rPr>
            <w:lang w:val="en-CA"/>
          </w:rPr>
          <w:br/>
        </w:r>
      </w:ins>
      <w:ins w:id="1112" w:author="Leo Barnes" w:date="2024-02-08T10:21:00Z">
        <w:r w:rsidR="002C1783" w:rsidRPr="00314835">
          <w:rPr>
            <w:lang w:val="en-CA"/>
          </w:rPr>
          <w:t>}</w:t>
        </w:r>
      </w:ins>
    </w:p>
    <w:p w14:paraId="6DF92991" w14:textId="77777777" w:rsidR="002C1783" w:rsidRPr="00314835" w:rsidRDefault="002C1783" w:rsidP="00E27946">
      <w:pPr>
        <w:pStyle w:val="Code"/>
        <w:rPr>
          <w:ins w:id="1113" w:author="Leo Barnes" w:date="2024-02-08T10:20:00Z"/>
          <w:lang w:val="en-CA"/>
        </w:rPr>
      </w:pPr>
    </w:p>
    <w:p w14:paraId="0AFC62A2" w14:textId="35DF9203" w:rsidR="002C1783" w:rsidRPr="00AE3765" w:rsidRDefault="002C1783" w:rsidP="00E2660F">
      <w:pPr>
        <w:pStyle w:val="Heading3"/>
        <w:numPr>
          <w:ilvl w:val="3"/>
          <w:numId w:val="71"/>
        </w:numPr>
        <w:rPr>
          <w:ins w:id="1114" w:author="Leo Barnes" w:date="2024-02-08T10:21:00Z"/>
          <w:lang w:val="en-CA"/>
        </w:rPr>
      </w:pPr>
      <w:bookmarkStart w:id="1115" w:name="_Toc158738771"/>
      <w:ins w:id="1116" w:author="Leo Barnes" w:date="2024-02-08T10:21:00Z">
        <w:r w:rsidRPr="00AE3765">
          <w:rPr>
            <w:lang w:val="en-CA"/>
          </w:rPr>
          <w:t>Semantics</w:t>
        </w:r>
        <w:bookmarkEnd w:id="1115"/>
      </w:ins>
    </w:p>
    <w:p w14:paraId="3CC911C3" w14:textId="77777777" w:rsidR="002C1783" w:rsidRPr="00314835" w:rsidRDefault="002C1783" w:rsidP="002C1783">
      <w:pPr>
        <w:rPr>
          <w:ins w:id="1117" w:author="Leo Barnes" w:date="2024-02-08T10:21:00Z"/>
          <w:lang w:val="en-CA"/>
        </w:rPr>
      </w:pPr>
      <w:bookmarkStart w:id="1118" w:name="_Hlk147423887"/>
      <w:ins w:id="1119" w:author="Leo Barnes" w:date="2024-02-08T10:21:00Z">
        <w:r w:rsidRPr="00314835">
          <w:rPr>
            <w:lang w:val="en-CA"/>
          </w:rPr>
          <w:t xml:space="preserve">The following </w:t>
        </w:r>
        <w:r w:rsidRPr="00314835">
          <w:rPr>
            <w:rStyle w:val="codeZchn"/>
          </w:rPr>
          <w:t>flags</w:t>
        </w:r>
        <w:r w:rsidRPr="00314835">
          <w:rPr>
            <w:lang w:val="en-CA"/>
          </w:rPr>
          <w:t xml:space="preserve"> values are defined to describe the area covered by a group of region annotation items contained in a region partition group:</w:t>
        </w:r>
      </w:ins>
    </w:p>
    <w:p w14:paraId="08BB2755" w14:textId="77777777" w:rsidR="002C1783" w:rsidRPr="00314835" w:rsidRDefault="002C1783" w:rsidP="00E2660F">
      <w:pPr>
        <w:pStyle w:val="ListParagraph"/>
        <w:numPr>
          <w:ilvl w:val="0"/>
          <w:numId w:val="75"/>
        </w:numPr>
        <w:rPr>
          <w:ins w:id="1120" w:author="Leo Barnes" w:date="2024-02-08T10:21:00Z"/>
          <w:lang w:val="en-CA"/>
        </w:rPr>
      </w:pPr>
      <w:ins w:id="1121" w:author="Leo Barnes" w:date="2024-02-08T10:21:00Z">
        <w:r w:rsidRPr="00314835">
          <w:rPr>
            <w:rFonts w:cs="Courier New"/>
            <w:lang w:val="en-CA"/>
          </w:rPr>
          <w:t>Value 0x000001,</w:t>
        </w:r>
        <w:r w:rsidRPr="00314835">
          <w:rPr>
            <w:lang w:val="en-CA"/>
          </w:rPr>
          <w:t xml:space="preserve"> when set specifies that the length of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 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is 32 bits. When not set, it specifies that the length of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is 16 bits.</w:t>
        </w:r>
      </w:ins>
    </w:p>
    <w:p w14:paraId="0EE091EB" w14:textId="77777777" w:rsidR="002C1783" w:rsidRPr="00314835" w:rsidRDefault="002C1783" w:rsidP="00E2660F">
      <w:pPr>
        <w:pStyle w:val="ListParagraph"/>
        <w:numPr>
          <w:ilvl w:val="0"/>
          <w:numId w:val="75"/>
        </w:numPr>
        <w:rPr>
          <w:ins w:id="1122" w:author="Leo Barnes" w:date="2024-02-08T10:21:00Z"/>
          <w:lang w:val="en-CA"/>
        </w:rPr>
      </w:pPr>
      <w:ins w:id="1123" w:author="Leo Barnes" w:date="2024-02-08T10:21:00Z">
        <w:r w:rsidRPr="00314835">
          <w:rPr>
            <w:rFonts w:cs="Courier New"/>
            <w:lang w:val="en-CA"/>
          </w:rPr>
          <w:t>Value 0x000002,</w:t>
        </w:r>
        <w:r w:rsidRPr="00314835">
          <w:rPr>
            <w:rFonts w:ascii="Courier New" w:hAnsi="Courier New" w:cs="Courier New"/>
            <w:lang w:val="en-CA"/>
          </w:rPr>
          <w:t xml:space="preserve"> </w:t>
        </w:r>
        <w:r w:rsidRPr="00314835">
          <w:rPr>
            <w:lang w:val="en-CA"/>
          </w:rPr>
          <w:t xml:space="preserve">when set, specifies that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are present. When not set</w:t>
        </w:r>
        <w:r w:rsidRPr="00314835">
          <w:rPr>
            <w:rStyle w:val="Courier"/>
            <w:lang w:val="en-CA"/>
          </w:rPr>
          <w:t>,</w:t>
        </w:r>
        <w:r w:rsidRPr="00314835">
          <w:rPr>
            <w:lang w:val="en-CA"/>
          </w:rPr>
          <w:t xml:space="preserve"> it specifies that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are not present. In this case, the area covered by the region partition group is the area of the image it is associated with. </w:t>
        </w:r>
      </w:ins>
    </w:p>
    <w:p w14:paraId="584A9406" w14:textId="77777777" w:rsidR="002C1783" w:rsidRPr="00314835" w:rsidRDefault="002C1783" w:rsidP="002C1783">
      <w:pPr>
        <w:rPr>
          <w:ins w:id="1124" w:author="Leo Barnes" w:date="2024-02-08T10:21:00Z"/>
          <w:lang w:val="en-CA"/>
        </w:rPr>
      </w:pPr>
      <w:proofErr w:type="spellStart"/>
      <w:ins w:id="1125" w:author="Leo Barnes" w:date="2024-02-08T10:21:00Z">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specify, in pixel units, the width and height, respectively, of the reference space in which the region partition group is specified.</w:t>
        </w:r>
      </w:ins>
    </w:p>
    <w:p w14:paraId="401D981A" w14:textId="77777777" w:rsidR="002C1783" w:rsidRPr="00314835" w:rsidRDefault="002C1783" w:rsidP="002C1783">
      <w:pPr>
        <w:rPr>
          <w:ins w:id="1126" w:author="Leo Barnes" w:date="2024-02-08T10:21:00Z"/>
          <w:lang w:val="en-CA"/>
        </w:rPr>
      </w:pPr>
      <w:ins w:id="1127" w:author="Leo Barnes" w:date="2024-02-08T10:21:00Z">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specify the coordinates of the top-left corner of the area covered by the region partition group relatively to the reference space.</w:t>
        </w:r>
      </w:ins>
    </w:p>
    <w:p w14:paraId="5471F90C" w14:textId="39481B80" w:rsidR="002C1783" w:rsidRPr="00314835" w:rsidRDefault="002C1783" w:rsidP="00E2660F">
      <w:pPr>
        <w:rPr>
          <w:ins w:id="1128" w:author="Leo Barnes" w:date="2024-02-08T11:49:00Z"/>
          <w:lang w:val="en-CA"/>
        </w:rPr>
      </w:pPr>
      <w:ins w:id="1129" w:author="Leo Barnes" w:date="2024-02-08T10:21:00Z">
        <w:r w:rsidRPr="00314835">
          <w:rPr>
            <w:rFonts w:ascii="Courier New" w:hAnsi="Courier New" w:cs="Courier New"/>
            <w:lang w:val="en-CA"/>
          </w:rPr>
          <w:t>width</w:t>
        </w:r>
        <w:r w:rsidRPr="00314835">
          <w:rPr>
            <w:lang w:val="en-CA"/>
          </w:rPr>
          <w:t xml:space="preserve">, </w:t>
        </w:r>
        <w:r w:rsidRPr="00314835">
          <w:rPr>
            <w:rFonts w:ascii="Courier New" w:hAnsi="Courier New" w:cs="Courier New"/>
            <w:lang w:val="en-CA"/>
          </w:rPr>
          <w:t>height</w:t>
        </w:r>
        <w:r w:rsidRPr="00314835">
          <w:rPr>
            <w:lang w:val="en-CA"/>
          </w:rPr>
          <w:t xml:space="preserve"> specify the coordinates of the width and the height of the area covered by the region partition group relatively to the reference space.</w:t>
        </w:r>
      </w:ins>
      <w:bookmarkEnd w:id="1118"/>
    </w:p>
    <w:p w14:paraId="0F777954" w14:textId="1A2E1C93" w:rsidR="00C02DDF" w:rsidRPr="00314835" w:rsidRDefault="003E6271" w:rsidP="00C02DDF">
      <w:pPr>
        <w:pStyle w:val="Heading1"/>
        <w:rPr>
          <w:ins w:id="1130" w:author="Leo Barnes" w:date="2024-02-08T11:49:00Z"/>
          <w:lang w:val="en-CA"/>
        </w:rPr>
      </w:pPr>
      <w:bookmarkStart w:id="1131" w:name="_Toc158738772"/>
      <w:ins w:id="1132" w:author="Leo Barnes" w:date="2024-02-08T11:49:00Z">
        <w:r w:rsidRPr="00314835">
          <w:rPr>
            <w:lang w:val="en-CA"/>
          </w:rPr>
          <w:t xml:space="preserve">Change all mention of </w:t>
        </w:r>
        <w:proofErr w:type="spellStart"/>
        <w:r w:rsidRPr="00314835">
          <w:rPr>
            <w:lang w:val="en-CA"/>
          </w:rPr>
          <w:t>SingleItemTypeReferenceBox</w:t>
        </w:r>
        <w:proofErr w:type="spellEnd"/>
        <w:r w:rsidRPr="00314835">
          <w:rPr>
            <w:lang w:val="en-CA"/>
          </w:rPr>
          <w:t xml:space="preserve"> to include </w:t>
        </w:r>
        <w:proofErr w:type="spellStart"/>
        <w:r w:rsidRPr="00314835">
          <w:rPr>
            <w:lang w:val="en-CA"/>
          </w:rPr>
          <w:t>SingleItemTypeReferenceBoxLarge</w:t>
        </w:r>
        <w:bookmarkEnd w:id="1131"/>
        <w:proofErr w:type="spellEnd"/>
      </w:ins>
    </w:p>
    <w:p w14:paraId="78AD125B" w14:textId="0B9C693B" w:rsidR="00EC6C63" w:rsidRPr="00314835" w:rsidRDefault="00EC6C63" w:rsidP="00314835">
      <w:pPr>
        <w:pStyle w:val="Note"/>
        <w:rPr>
          <w:ins w:id="1133" w:author="Leo Barnes" w:date="2024-02-08T12:00:00Z"/>
          <w:lang w:val="en-CA"/>
        </w:rPr>
      </w:pPr>
      <w:ins w:id="1134" w:author="Leo Barnes" w:date="2024-02-08T12:00:00Z">
        <w:r w:rsidRPr="00314835">
          <w:rPr>
            <w:highlight w:val="yellow"/>
            <w:lang w:val="en-CA"/>
          </w:rPr>
          <w:t xml:space="preserve">EDITORS NOTE: Once we have the text for HEIF 3ed, make sure that we have not missed any mention of </w:t>
        </w:r>
        <w:proofErr w:type="spellStart"/>
        <w:r w:rsidRPr="00314835">
          <w:rPr>
            <w:highlight w:val="yellow"/>
            <w:lang w:val="en-CA"/>
          </w:rPr>
          <w:t>SingleItemTypeReferenceBox</w:t>
        </w:r>
        <w:proofErr w:type="spellEnd"/>
        <w:r w:rsidRPr="00314835">
          <w:rPr>
            <w:highlight w:val="yellow"/>
            <w:lang w:val="en-CA"/>
          </w:rPr>
          <w:t>.</w:t>
        </w:r>
      </w:ins>
    </w:p>
    <w:p w14:paraId="2A4E02E5" w14:textId="39EA9D9B" w:rsidR="003E6271" w:rsidRPr="00AE3765" w:rsidRDefault="003E6271" w:rsidP="003E6271">
      <w:pPr>
        <w:pStyle w:val="AMDInstruction"/>
        <w:spacing w:before="240"/>
        <w:rPr>
          <w:ins w:id="1135" w:author="Leo Barnes" w:date="2024-02-08T11:51:00Z"/>
        </w:rPr>
      </w:pPr>
      <w:ins w:id="1136" w:author="Leo Barnes" w:date="2024-02-08T11:51:00Z">
        <w:r w:rsidRPr="00AE3765">
          <w:t xml:space="preserve">In subclause 6.6.1 </w:t>
        </w:r>
      </w:ins>
      <w:ins w:id="1137" w:author="Leo Barnes" w:date="2024-02-08T11:52:00Z">
        <w:r w:rsidRPr="00AE3765">
          <w:t>replace</w:t>
        </w:r>
      </w:ins>
      <w:ins w:id="1138" w:author="Leo Barnes" w:date="2024-02-08T11:51:00Z">
        <w:r w:rsidRPr="00AE3765">
          <w:t>:</w:t>
        </w:r>
      </w:ins>
    </w:p>
    <w:p w14:paraId="2591D7AC" w14:textId="5D1B9BE4" w:rsidR="003E6271" w:rsidRPr="00314835" w:rsidRDefault="003E6271" w:rsidP="00E2660F">
      <w:pPr>
        <w:ind w:left="403"/>
        <w:rPr>
          <w:ins w:id="1139" w:author="Leo Barnes" w:date="2024-02-08T11:51:00Z"/>
          <w:lang w:val="en-CA"/>
        </w:rPr>
      </w:pPr>
      <w:ins w:id="1140" w:author="Leo Barnes" w:date="2024-02-08T11:51:00Z">
        <w:r w:rsidRPr="00314835">
          <w:rPr>
            <w:lang w:val="en-CA"/>
          </w:rPr>
          <w:lastRenderedPageBreak/>
          <w:t xml:space="preserve">The number of </w:t>
        </w:r>
      </w:ins>
      <w:ins w:id="1141" w:author="Leo Barnes" w:date="2024-02-08T12:01:00Z">
        <w:r w:rsidR="00EC6C63" w:rsidRPr="00314835">
          <w:rPr>
            <w:rStyle w:val="codeZchn"/>
          </w:rPr>
          <w:t>SingleItemTypeReferenceBoxes</w:t>
        </w:r>
        <w:r w:rsidR="00EC6C63" w:rsidRPr="00314835">
          <w:rPr>
            <w:lang w:val="en-CA"/>
          </w:rPr>
          <w:t xml:space="preserve"> </w:t>
        </w:r>
      </w:ins>
      <w:ins w:id="1142" w:author="Leo Barnes" w:date="2024-02-08T11:51:00Z">
        <w:r w:rsidRPr="00314835">
          <w:rPr>
            <w:lang w:val="en-CA"/>
          </w:rPr>
          <w:t xml:space="preserve">with the box type </w:t>
        </w:r>
        <w:r w:rsidRPr="00314835">
          <w:rPr>
            <w:rStyle w:val="codeZchn"/>
          </w:rPr>
          <w:t>'dimg'</w:t>
        </w:r>
        <w:r w:rsidRPr="00314835">
          <w:rPr>
            <w:lang w:val="en-CA"/>
          </w:rPr>
          <w:t xml:space="preserve"> and with the same value of</w:t>
        </w:r>
      </w:ins>
      <w:ins w:id="1143" w:author="Leo Barnes" w:date="2024-02-08T11:52:00Z">
        <w:r w:rsidRPr="00314835">
          <w:rPr>
            <w:lang w:val="en-CA"/>
          </w:rPr>
          <w:t xml:space="preserve"> </w:t>
        </w:r>
      </w:ins>
      <w:ins w:id="1144" w:author="Leo Barnes" w:date="2024-02-08T11:51:00Z">
        <w:r w:rsidRPr="00314835">
          <w:rPr>
            <w:rStyle w:val="codeZchn"/>
          </w:rPr>
          <w:t>from_item_ID</w:t>
        </w:r>
        <w:r w:rsidRPr="00314835">
          <w:rPr>
            <w:lang w:val="en-CA"/>
          </w:rPr>
          <w:t xml:space="preserve"> shall not be greater than 1.</w:t>
        </w:r>
      </w:ins>
    </w:p>
    <w:p w14:paraId="6B3235CA" w14:textId="74E6D8DE" w:rsidR="003E6271" w:rsidRPr="00314835" w:rsidRDefault="003E6271" w:rsidP="003E6271">
      <w:pPr>
        <w:rPr>
          <w:ins w:id="1145" w:author="Leo Barnes" w:date="2024-02-08T11:51:00Z"/>
          <w:i/>
          <w:iCs/>
          <w:lang w:val="en-CA"/>
        </w:rPr>
      </w:pPr>
      <w:ins w:id="1146" w:author="Leo Barnes" w:date="2024-02-08T11:52:00Z">
        <w:r w:rsidRPr="00314835">
          <w:rPr>
            <w:i/>
            <w:iCs/>
            <w:lang w:val="en-CA"/>
          </w:rPr>
          <w:t>With:</w:t>
        </w:r>
      </w:ins>
    </w:p>
    <w:p w14:paraId="17FDC9F0" w14:textId="3ABFA187" w:rsidR="003E6271" w:rsidRPr="00314835" w:rsidRDefault="003E6271" w:rsidP="003E6271">
      <w:pPr>
        <w:ind w:left="403"/>
        <w:rPr>
          <w:ins w:id="1147" w:author="Leo Barnes" w:date="2024-02-08T11:53:00Z"/>
          <w:lang w:val="en-CA"/>
        </w:rPr>
      </w:pPr>
      <w:ins w:id="1148" w:author="Leo Barnes" w:date="2024-02-08T11:52:00Z">
        <w:r w:rsidRPr="00314835">
          <w:rPr>
            <w:lang w:val="en-CA"/>
          </w:rPr>
          <w:t xml:space="preserve">The number of </w:t>
        </w:r>
        <w:r w:rsidRPr="00E27946">
          <w:rPr>
            <w:rStyle w:val="codeZchn"/>
          </w:rPr>
          <w:t>SingleItemTypeReferenceBox</w:t>
        </w:r>
      </w:ins>
      <w:ins w:id="1149" w:author="Leo Barnes" w:date="2024-02-08T11:53:00Z">
        <w:del w:id="1150" w:author="Miska Hannuksela 02" w:date="2024-02-08T15:49:00Z">
          <w:r w:rsidRPr="00E27946" w:rsidDel="00F30A51">
            <w:rPr>
              <w:rStyle w:val="codeZchn"/>
            </w:rPr>
            <w:delText>/</w:delText>
          </w:r>
        </w:del>
      </w:ins>
      <w:ins w:id="1151" w:author="Miska Hannuksela 02" w:date="2024-02-08T15:48:00Z">
        <w:r w:rsidR="00F30A51" w:rsidRPr="00314835">
          <w:rPr>
            <w:lang w:val="en-CA"/>
          </w:rPr>
          <w:t xml:space="preserve"> </w:t>
        </w:r>
      </w:ins>
      <w:ins w:id="1152" w:author="Miska Hannuksela 02" w:date="2024-02-08T15:51:00Z">
        <w:r w:rsidR="00627113" w:rsidRPr="00314835">
          <w:rPr>
            <w:lang w:val="en-CA"/>
          </w:rPr>
          <w:t>or</w:t>
        </w:r>
      </w:ins>
      <w:ins w:id="1153" w:author="Miska Hannuksela 02" w:date="2024-02-08T15:48:00Z">
        <w:r w:rsidR="00F30A51" w:rsidRPr="00314835">
          <w:rPr>
            <w:lang w:val="en-CA"/>
          </w:rPr>
          <w:t xml:space="preserve"> </w:t>
        </w:r>
      </w:ins>
      <w:ins w:id="1154" w:author="Leo Barnes" w:date="2024-02-08T11:53:00Z">
        <w:r w:rsidRPr="00E27946">
          <w:rPr>
            <w:rStyle w:val="codeZchn"/>
          </w:rPr>
          <w:t>SingleItemTypeReferenceBoxLarge</w:t>
        </w:r>
        <w:r w:rsidRPr="00314835">
          <w:rPr>
            <w:lang w:val="en-CA"/>
          </w:rPr>
          <w:t xml:space="preserve"> entries</w:t>
        </w:r>
      </w:ins>
      <w:ins w:id="1155" w:author="Leo Barnes" w:date="2024-02-08T11:52:00Z">
        <w:r w:rsidRPr="00314835">
          <w:rPr>
            <w:lang w:val="en-CA"/>
          </w:rPr>
          <w:t xml:space="preserve"> with the box type </w:t>
        </w:r>
        <w:r w:rsidRPr="00E27946">
          <w:rPr>
            <w:rStyle w:val="codeZchn"/>
          </w:rPr>
          <w:t>'dimg'</w:t>
        </w:r>
        <w:r w:rsidRPr="00314835">
          <w:rPr>
            <w:lang w:val="en-CA"/>
          </w:rPr>
          <w:t xml:space="preserve"> and with the same value of </w:t>
        </w:r>
        <w:r w:rsidRPr="00E27946">
          <w:rPr>
            <w:rStyle w:val="codeZchn"/>
          </w:rPr>
          <w:t>from_item_ID</w:t>
        </w:r>
        <w:r w:rsidRPr="00314835">
          <w:rPr>
            <w:lang w:val="en-CA"/>
          </w:rPr>
          <w:t xml:space="preserve"> shall not be greater than 1.</w:t>
        </w:r>
      </w:ins>
    </w:p>
    <w:p w14:paraId="48759B30" w14:textId="3A53D4DB" w:rsidR="003E6271" w:rsidRPr="00AE3765" w:rsidRDefault="003E6271" w:rsidP="003E6271">
      <w:pPr>
        <w:pStyle w:val="AMDInstruction"/>
        <w:spacing w:before="240"/>
        <w:rPr>
          <w:ins w:id="1156" w:author="Leo Barnes" w:date="2024-02-08T11:54:00Z"/>
        </w:rPr>
      </w:pPr>
      <w:ins w:id="1157" w:author="Leo Barnes" w:date="2024-02-08T11:54:00Z">
        <w:r w:rsidRPr="00AE3765">
          <w:t xml:space="preserve">In subclause </w:t>
        </w:r>
      </w:ins>
      <w:ins w:id="1158" w:author="Leo Barnes" w:date="2024-02-08T11:55:00Z">
        <w:r w:rsidRPr="00AE3765">
          <w:t>6.6.2.2.1</w:t>
        </w:r>
      </w:ins>
      <w:ins w:id="1159" w:author="Leo Barnes" w:date="2024-02-08T11:54:00Z">
        <w:r w:rsidRPr="00AE3765">
          <w:t xml:space="preserve"> replace</w:t>
        </w:r>
      </w:ins>
      <w:ins w:id="1160" w:author="Leo Barnes" w:date="2024-02-08T11:57:00Z">
        <w:del w:id="1161" w:author="Dimitri Podborski" w:date="2024-02-13T21:51:00Z">
          <w:r w:rsidRPr="00AE3765" w:rsidDel="00AE3765">
            <w:delText xml:space="preserve"> </w:delText>
          </w:r>
        </w:del>
      </w:ins>
      <w:ins w:id="1162" w:author="Leo Barnes" w:date="2024-02-08T11:54:00Z">
        <w:r w:rsidRPr="00AE3765">
          <w:t>:</w:t>
        </w:r>
      </w:ins>
    </w:p>
    <w:p w14:paraId="1A035348" w14:textId="64DE809C" w:rsidR="003E6271" w:rsidRPr="00314835" w:rsidRDefault="003E6271" w:rsidP="003E6271">
      <w:pPr>
        <w:ind w:left="403"/>
        <w:rPr>
          <w:ins w:id="1163" w:author="Leo Barnes" w:date="2024-02-08T11:55:00Z"/>
          <w:lang w:val="en-CA"/>
        </w:rPr>
      </w:pPr>
      <w:ins w:id="1164" w:author="Leo Barnes" w:date="2024-02-08T11:55:00Z">
        <w:r w:rsidRPr="00314835">
          <w:rPr>
            <w:lang w:val="en-CA"/>
          </w:rPr>
          <w:t xml:space="preserve">The input images are listed in the order they are layered, i.e. the bottom-most input image first and the top-most input image last, in the </w:t>
        </w:r>
        <w:r w:rsidRPr="00314835">
          <w:rPr>
            <w:rStyle w:val="codeZchn"/>
          </w:rPr>
          <w:t>SingleItemTypeReferenceBox</w:t>
        </w:r>
        <w:r w:rsidRPr="00314835">
          <w:rPr>
            <w:lang w:val="en-CA"/>
          </w:rPr>
          <w:t xml:space="preserve"> of type </w:t>
        </w:r>
        <w:r w:rsidRPr="00314835">
          <w:rPr>
            <w:rStyle w:val="codeZchn"/>
          </w:rPr>
          <w:t>'dimg'</w:t>
        </w:r>
        <w:r w:rsidRPr="00314835">
          <w:rPr>
            <w:lang w:val="en-CA"/>
          </w:rPr>
          <w:t xml:space="preserve"> for this derived image item within the </w:t>
        </w:r>
        <w:r w:rsidRPr="00314835">
          <w:rPr>
            <w:rStyle w:val="codeZchn"/>
          </w:rPr>
          <w:t>ItemReferenceBox</w:t>
        </w:r>
        <w:r w:rsidRPr="00314835">
          <w:rPr>
            <w:lang w:val="en-CA"/>
          </w:rPr>
          <w:t>.</w:t>
        </w:r>
      </w:ins>
    </w:p>
    <w:p w14:paraId="15EC7978" w14:textId="77777777" w:rsidR="003E6271" w:rsidRPr="00AE3765" w:rsidRDefault="003E6271" w:rsidP="00314835">
      <w:pPr>
        <w:pStyle w:val="AMDInstruction"/>
        <w:rPr>
          <w:ins w:id="1165" w:author="Leo Barnes" w:date="2024-02-08T11:55:00Z"/>
        </w:rPr>
      </w:pPr>
      <w:ins w:id="1166" w:author="Leo Barnes" w:date="2024-02-08T11:55:00Z">
        <w:r w:rsidRPr="00AE3765">
          <w:t>With:</w:t>
        </w:r>
      </w:ins>
    </w:p>
    <w:p w14:paraId="509A52D0" w14:textId="52EA6E7B" w:rsidR="003E6271" w:rsidRPr="00314835" w:rsidRDefault="003E6271" w:rsidP="003E6271">
      <w:pPr>
        <w:ind w:left="403"/>
        <w:rPr>
          <w:ins w:id="1167" w:author="Leo Barnes" w:date="2024-02-08T11:56:00Z"/>
          <w:lang w:val="en-CA"/>
        </w:rPr>
      </w:pPr>
      <w:ins w:id="1168" w:author="Leo Barnes" w:date="2024-02-08T11:55:00Z">
        <w:r w:rsidRPr="00314835">
          <w:rPr>
            <w:lang w:val="en-CA"/>
          </w:rPr>
          <w:t xml:space="preserve">The input images are listed in the order they are layered, i.e. the bottom-most input image first and the top-most input image last, in the </w:t>
        </w:r>
        <w:r w:rsidRPr="00314835">
          <w:rPr>
            <w:rStyle w:val="codeZchn"/>
          </w:rPr>
          <w:t>SingleItemTypeReferenceBox</w:t>
        </w:r>
      </w:ins>
      <w:ins w:id="1169" w:author="Leo Barnes" w:date="2024-02-08T11:56:00Z">
        <w:del w:id="1170" w:author="Miska Hannuksela 02" w:date="2024-02-08T15:50:00Z">
          <w:r w:rsidRPr="00314835" w:rsidDel="00F30A51">
            <w:rPr>
              <w:rStyle w:val="codeZchn"/>
            </w:rPr>
            <w:delText>/</w:delText>
          </w:r>
        </w:del>
      </w:ins>
      <w:ins w:id="1171" w:author="Miska Hannuksela 02" w:date="2024-02-08T15:50:00Z">
        <w:r w:rsidR="00F30A51" w:rsidRPr="00314835">
          <w:rPr>
            <w:lang w:val="en-CA"/>
          </w:rPr>
          <w:t xml:space="preserve"> or</w:t>
        </w:r>
      </w:ins>
      <w:ins w:id="1172" w:author="Leo Barnes" w:date="2024-02-08T11:56:00Z">
        <w:r w:rsidRPr="00314835">
          <w:rPr>
            <w:lang w:val="en-CA"/>
          </w:rPr>
          <w:t xml:space="preserve"> </w:t>
        </w:r>
        <w:r w:rsidRPr="00314835">
          <w:rPr>
            <w:rStyle w:val="codeZchn"/>
          </w:rPr>
          <w:t>SingleItemTypeReferenceBoxLarge</w:t>
        </w:r>
      </w:ins>
      <w:ins w:id="1173" w:author="Leo Barnes" w:date="2024-02-08T11:55:00Z">
        <w:r w:rsidRPr="00314835">
          <w:rPr>
            <w:lang w:val="en-CA"/>
          </w:rPr>
          <w:t xml:space="preserve"> of type </w:t>
        </w:r>
        <w:r w:rsidRPr="00314835">
          <w:rPr>
            <w:rStyle w:val="codeZchn"/>
          </w:rPr>
          <w:t>'dimg'</w:t>
        </w:r>
        <w:r w:rsidRPr="00314835">
          <w:rPr>
            <w:lang w:val="en-CA"/>
          </w:rPr>
          <w:t xml:space="preserve"> for this derived image item within the </w:t>
        </w:r>
        <w:r w:rsidRPr="00314835">
          <w:rPr>
            <w:rStyle w:val="codeZchn"/>
          </w:rPr>
          <w:t>ItemReferenceBox</w:t>
        </w:r>
        <w:r w:rsidRPr="00314835">
          <w:rPr>
            <w:lang w:val="en-CA"/>
          </w:rPr>
          <w:t>.</w:t>
        </w:r>
      </w:ins>
    </w:p>
    <w:p w14:paraId="41F69C43" w14:textId="6FE3E62F" w:rsidR="002D7D30" w:rsidRPr="00AE3765" w:rsidRDefault="002D7D30" w:rsidP="002D7D30">
      <w:pPr>
        <w:pStyle w:val="AMDInstruction"/>
        <w:spacing w:before="240"/>
        <w:rPr>
          <w:ins w:id="1174" w:author="Frederic Maze" w:date="2024-02-08T18:02:00Z"/>
        </w:rPr>
      </w:pPr>
      <w:ins w:id="1175" w:author="Frederic Maze" w:date="2024-02-08T18:02:00Z">
        <w:r w:rsidRPr="00AE3765">
          <w:t>In subclause 6.6.2.2.3 replace:</w:t>
        </w:r>
      </w:ins>
    </w:p>
    <w:p w14:paraId="2CD5853E" w14:textId="7C86D085" w:rsidR="002D7D30" w:rsidRPr="00314835" w:rsidRDefault="002D7D30" w:rsidP="00E2660F">
      <w:pPr>
        <w:pStyle w:val="Fields0"/>
        <w:rPr>
          <w:ins w:id="1176" w:author="Frederic Maze" w:date="2024-02-08T18:02:00Z"/>
          <w:lang w:val="en-CA"/>
        </w:rPr>
      </w:pPr>
      <w:proofErr w:type="spellStart"/>
      <w:ins w:id="1177" w:author="Frederic Maze" w:date="2024-02-08T18:03:00Z">
        <w:r w:rsidRPr="00314835">
          <w:rPr>
            <w:rStyle w:val="CodeChar"/>
            <w:lang w:val="en-CA"/>
          </w:rPr>
          <w:t>reference_count</w:t>
        </w:r>
        <w:proofErr w:type="spellEnd"/>
        <w:r w:rsidRPr="00314835">
          <w:rPr>
            <w:lang w:val="en-CA"/>
          </w:rPr>
          <w:t xml:space="preserve"> is obtained from the </w:t>
        </w:r>
        <w:proofErr w:type="spellStart"/>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where this item is identified by the </w:t>
        </w:r>
        <w:proofErr w:type="spellStart"/>
        <w:r w:rsidRPr="00314835">
          <w:rPr>
            <w:rStyle w:val="CodeChar"/>
            <w:lang w:val="en-CA"/>
          </w:rPr>
          <w:t>from_item_ID</w:t>
        </w:r>
        <w:proofErr w:type="spellEnd"/>
        <w:r w:rsidRPr="00314835">
          <w:rPr>
            <w:lang w:val="en-CA"/>
          </w:rPr>
          <w:t xml:space="preserve"> field.</w:t>
        </w:r>
      </w:ins>
    </w:p>
    <w:p w14:paraId="16655944" w14:textId="77777777" w:rsidR="002D7D30" w:rsidRPr="00AE3765" w:rsidRDefault="002D7D30" w:rsidP="00314835">
      <w:pPr>
        <w:pStyle w:val="AMDInstruction"/>
        <w:rPr>
          <w:ins w:id="1178" w:author="Frederic Maze" w:date="2024-02-08T18:02:00Z"/>
        </w:rPr>
      </w:pPr>
      <w:ins w:id="1179" w:author="Frederic Maze" w:date="2024-02-08T18:02:00Z">
        <w:r w:rsidRPr="00AE3765">
          <w:t>With:</w:t>
        </w:r>
      </w:ins>
    </w:p>
    <w:p w14:paraId="491E52F4" w14:textId="7ED67CD1" w:rsidR="002D7D30" w:rsidRPr="00314835" w:rsidRDefault="002D7D30" w:rsidP="00E2660F">
      <w:pPr>
        <w:pStyle w:val="Fields0"/>
        <w:rPr>
          <w:ins w:id="1180" w:author="Frederic Maze" w:date="2024-02-08T18:02:00Z"/>
          <w:lang w:val="en-CA"/>
        </w:rPr>
      </w:pPr>
      <w:proofErr w:type="spellStart"/>
      <w:ins w:id="1181" w:author="Frederic Maze" w:date="2024-02-08T18:04:00Z">
        <w:r w:rsidRPr="00314835">
          <w:rPr>
            <w:rStyle w:val="CodeChar"/>
            <w:lang w:val="en-CA"/>
          </w:rPr>
          <w:t>reference_count</w:t>
        </w:r>
        <w:proofErr w:type="spellEnd"/>
        <w:r w:rsidRPr="00314835">
          <w:rPr>
            <w:lang w:val="en-CA"/>
          </w:rPr>
          <w:t xml:space="preserve"> is obtained from the </w:t>
        </w:r>
        <w:proofErr w:type="spellStart"/>
        <w:r w:rsidRPr="00314835">
          <w:rPr>
            <w:rStyle w:val="CodeChar"/>
            <w:lang w:val="en-CA"/>
          </w:rPr>
          <w:t>SingleItemTypeReferenceBox</w:t>
        </w:r>
        <w:proofErr w:type="spellEnd"/>
        <w:r w:rsidRPr="00314835">
          <w:rPr>
            <w:lang w:val="en-CA"/>
          </w:rPr>
          <w:t xml:space="preserve"> or </w:t>
        </w:r>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where this item is identified by the </w:t>
        </w:r>
        <w:proofErr w:type="spellStart"/>
        <w:r w:rsidRPr="00314835">
          <w:rPr>
            <w:rStyle w:val="CodeChar"/>
            <w:lang w:val="en-CA"/>
          </w:rPr>
          <w:t>from_item_ID</w:t>
        </w:r>
        <w:proofErr w:type="spellEnd"/>
        <w:r w:rsidRPr="00314835">
          <w:rPr>
            <w:lang w:val="en-CA"/>
          </w:rPr>
          <w:t xml:space="preserve"> field.</w:t>
        </w:r>
      </w:ins>
    </w:p>
    <w:p w14:paraId="3347F970" w14:textId="62D682F2" w:rsidR="003E6271" w:rsidRPr="00AE3765" w:rsidRDefault="003E6271" w:rsidP="003E6271">
      <w:pPr>
        <w:pStyle w:val="AMDInstruction"/>
        <w:spacing w:before="240"/>
        <w:rPr>
          <w:ins w:id="1182" w:author="Leo Barnes" w:date="2024-02-08T11:56:00Z"/>
        </w:rPr>
      </w:pPr>
      <w:ins w:id="1183" w:author="Leo Barnes" w:date="2024-02-08T11:56:00Z">
        <w:r w:rsidRPr="00AE3765">
          <w:t>In subclause 6.6.2.3.1 replace:</w:t>
        </w:r>
      </w:ins>
    </w:p>
    <w:p w14:paraId="09BEB536" w14:textId="7C19E058" w:rsidR="003E6271" w:rsidRPr="00314835" w:rsidRDefault="003E6271" w:rsidP="00E2660F">
      <w:pPr>
        <w:ind w:left="403"/>
        <w:rPr>
          <w:ins w:id="1184" w:author="Leo Barnes" w:date="2024-02-08T11:58:00Z"/>
          <w:lang w:val="en-CA"/>
        </w:rPr>
      </w:pPr>
      <w:ins w:id="1185" w:author="Leo Barnes" w:date="2024-02-08T11:56:00Z">
        <w:r w:rsidRPr="00314835">
          <w:rPr>
            <w:lang w:val="en-CA"/>
          </w:rPr>
          <w:t>The input images are inserted in row-major order, top-row first, left to right, in the order of</w:t>
        </w:r>
      </w:ins>
      <w:ins w:id="1186" w:author="Leo Barnes" w:date="2024-02-08T11:57:00Z">
        <w:r w:rsidRPr="00314835">
          <w:rPr>
            <w:lang w:val="en-CA"/>
          </w:rPr>
          <w:t xml:space="preserve"> </w:t>
        </w:r>
      </w:ins>
      <w:proofErr w:type="spellStart"/>
      <w:ins w:id="1187" w:author="Leo Barnes" w:date="2024-02-08T11:56:00Z">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for this derived image item within the</w:t>
        </w:r>
      </w:ins>
      <w:ins w:id="1188" w:author="Leo Barnes" w:date="2024-02-08T11:57:00Z">
        <w:r w:rsidRPr="00314835">
          <w:rPr>
            <w:lang w:val="en-CA"/>
          </w:rPr>
          <w:t xml:space="preserve"> </w:t>
        </w:r>
      </w:ins>
      <w:proofErr w:type="spellStart"/>
      <w:ins w:id="1189" w:author="Leo Barnes" w:date="2024-02-08T11:56:00Z">
        <w:r w:rsidRPr="00314835">
          <w:rPr>
            <w:lang w:val="en-CA"/>
          </w:rPr>
          <w:t>ItemReferenceBox</w:t>
        </w:r>
        <w:proofErr w:type="spellEnd"/>
        <w:r w:rsidRPr="00314835">
          <w:rPr>
            <w:lang w:val="en-CA"/>
          </w:rPr>
          <w:t xml:space="preserve">. In the </w:t>
        </w:r>
        <w:proofErr w:type="spellStart"/>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the value of</w:t>
        </w:r>
      </w:ins>
      <w:ins w:id="1190" w:author="Leo Barnes" w:date="2024-02-08T11:57:00Z">
        <w:r w:rsidRPr="00314835">
          <w:rPr>
            <w:lang w:val="en-CA"/>
          </w:rPr>
          <w:t xml:space="preserve"> </w:t>
        </w:r>
      </w:ins>
      <w:proofErr w:type="spellStart"/>
      <w:ins w:id="1191" w:author="Leo Barnes" w:date="2024-02-08T11:56:00Z">
        <w:r w:rsidRPr="00314835">
          <w:rPr>
            <w:rStyle w:val="CodeChar"/>
            <w:lang w:val="en-CA"/>
          </w:rPr>
          <w:t>from_item_ID</w:t>
        </w:r>
        <w:proofErr w:type="spellEnd"/>
        <w:r w:rsidRPr="00314835">
          <w:rPr>
            <w:lang w:val="en-CA"/>
          </w:rPr>
          <w:t xml:space="preserve"> identifies the derived image item of type </w:t>
        </w:r>
        <w:r w:rsidRPr="00314835">
          <w:rPr>
            <w:rStyle w:val="CodeChar"/>
            <w:lang w:val="en-CA"/>
          </w:rPr>
          <w:t>'grid'</w:t>
        </w:r>
        <w:r w:rsidRPr="00314835">
          <w:rPr>
            <w:lang w:val="en-CA"/>
          </w:rPr>
          <w:t>, the value of</w:t>
        </w:r>
      </w:ins>
      <w:ins w:id="1192" w:author="Leo Barnes" w:date="2024-02-08T11:57:00Z">
        <w:r w:rsidRPr="00314835">
          <w:rPr>
            <w:lang w:val="en-CA"/>
          </w:rPr>
          <w:t xml:space="preserve"> </w:t>
        </w:r>
      </w:ins>
      <w:proofErr w:type="spellStart"/>
      <w:ins w:id="1193" w:author="Leo Barnes" w:date="2024-02-08T11:56:00Z">
        <w:r w:rsidRPr="00314835">
          <w:rPr>
            <w:rStyle w:val="CodeChar"/>
            <w:lang w:val="en-CA"/>
          </w:rPr>
          <w:t>reference_count</w:t>
        </w:r>
        <w:proofErr w:type="spellEnd"/>
        <w:r w:rsidRPr="00314835">
          <w:rPr>
            <w:lang w:val="en-CA"/>
          </w:rPr>
          <w:t xml:space="preserve"> shall be equal to </w:t>
        </w:r>
        <w:r w:rsidRPr="00314835">
          <w:rPr>
            <w:rStyle w:val="CodeChar"/>
            <w:lang w:val="en-CA"/>
          </w:rPr>
          <w:t>rows</w:t>
        </w:r>
        <w:r w:rsidRPr="00314835">
          <w:rPr>
            <w:lang w:val="en-CA"/>
          </w:rPr>
          <w:t>*</w:t>
        </w:r>
        <w:r w:rsidRPr="00314835">
          <w:rPr>
            <w:rStyle w:val="CodeChar"/>
            <w:lang w:val="en-CA"/>
          </w:rPr>
          <w:t>columns</w:t>
        </w:r>
        <w:r w:rsidRPr="00314835">
          <w:rPr>
            <w:lang w:val="en-CA"/>
          </w:rPr>
          <w:t xml:space="preserve">, and the values of </w:t>
        </w:r>
        <w:proofErr w:type="spellStart"/>
        <w:r w:rsidRPr="00314835">
          <w:rPr>
            <w:rStyle w:val="CodeChar"/>
            <w:lang w:val="en-CA"/>
          </w:rPr>
          <w:t>to_item_ID</w:t>
        </w:r>
        <w:proofErr w:type="spellEnd"/>
        <w:r w:rsidRPr="00314835">
          <w:rPr>
            <w:lang w:val="en-CA"/>
          </w:rPr>
          <w:t xml:space="preserve"> identify the</w:t>
        </w:r>
      </w:ins>
      <w:ins w:id="1194" w:author="Leo Barnes" w:date="2024-02-08T11:57:00Z">
        <w:r w:rsidRPr="00314835">
          <w:rPr>
            <w:lang w:val="en-CA"/>
          </w:rPr>
          <w:t xml:space="preserve"> </w:t>
        </w:r>
      </w:ins>
      <w:ins w:id="1195" w:author="Leo Barnes" w:date="2024-02-08T11:56:00Z">
        <w:r w:rsidRPr="00314835">
          <w:rPr>
            <w:lang w:val="en-CA"/>
          </w:rPr>
          <w:t>input images.</w:t>
        </w:r>
      </w:ins>
    </w:p>
    <w:p w14:paraId="653C5062" w14:textId="77777777" w:rsidR="003E6271" w:rsidRPr="00AE3765" w:rsidRDefault="003E6271" w:rsidP="00314835">
      <w:pPr>
        <w:pStyle w:val="AMDInstruction"/>
        <w:rPr>
          <w:ins w:id="1196" w:author="Leo Barnes" w:date="2024-02-08T11:58:00Z"/>
        </w:rPr>
      </w:pPr>
      <w:ins w:id="1197" w:author="Leo Barnes" w:date="2024-02-08T11:58:00Z">
        <w:r w:rsidRPr="00AE3765">
          <w:t>With:</w:t>
        </w:r>
      </w:ins>
    </w:p>
    <w:p w14:paraId="37FD8FA4" w14:textId="27C46DDE" w:rsidR="003E6271" w:rsidRPr="00314835" w:rsidRDefault="003E6271" w:rsidP="003E6271">
      <w:pPr>
        <w:ind w:left="403"/>
        <w:rPr>
          <w:ins w:id="1198" w:author="Leo Barnes" w:date="2024-02-08T11:58:00Z"/>
          <w:lang w:val="en-CA"/>
        </w:rPr>
      </w:pPr>
      <w:ins w:id="1199" w:author="Leo Barnes" w:date="2024-02-08T11:58:00Z">
        <w:r w:rsidRPr="00314835">
          <w:rPr>
            <w:lang w:val="en-CA"/>
          </w:rPr>
          <w:t xml:space="preserve">The input images are inserted in row-major order, top-row first, left to right, in the order of </w:t>
        </w:r>
        <w:proofErr w:type="spellStart"/>
        <w:r w:rsidRPr="00314835">
          <w:rPr>
            <w:rFonts w:ascii="Courier New" w:hAnsi="Courier New" w:cs="Courier New"/>
            <w:lang w:val="en-CA"/>
          </w:rPr>
          <w:t>SingleItemTypeReferenceBox</w:t>
        </w:r>
      </w:ins>
      <w:proofErr w:type="spellEnd"/>
      <w:ins w:id="1200" w:author="Miska Hannuksela 02" w:date="2024-02-08T15:50:00Z">
        <w:r w:rsidR="00F30A51" w:rsidRPr="00314835">
          <w:rPr>
            <w:lang w:val="en-CA"/>
          </w:rPr>
          <w:t xml:space="preserve"> or </w:t>
        </w:r>
      </w:ins>
      <w:ins w:id="1201" w:author="Leo Barnes" w:date="2024-02-08T11:58:00Z">
        <w:del w:id="1202" w:author="Miska Hannuksela 02" w:date="2024-02-08T15:50:00Z">
          <w:r w:rsidRPr="00314835" w:rsidDel="00F30A51">
            <w:rPr>
              <w:rFonts w:ascii="Courier New" w:hAnsi="Courier New" w:cs="Courier New"/>
              <w:lang w:val="en-CA"/>
            </w:rPr>
            <w:delText>/</w:delText>
          </w:r>
        </w:del>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Fonts w:ascii="Courier New" w:hAnsi="Courier New" w:cs="Courier New"/>
            <w:lang w:val="en-CA"/>
          </w:rPr>
          <w:t>'</w:t>
        </w:r>
        <w:proofErr w:type="spellStart"/>
        <w:r w:rsidRPr="00314835">
          <w:rPr>
            <w:rFonts w:ascii="Courier New" w:hAnsi="Courier New" w:cs="Courier New"/>
            <w:lang w:val="en-CA"/>
          </w:rPr>
          <w:t>dimg</w:t>
        </w:r>
        <w:proofErr w:type="spellEnd"/>
        <w:r w:rsidRPr="00314835">
          <w:rPr>
            <w:rFonts w:ascii="Courier New" w:hAnsi="Courier New" w:cs="Courier New"/>
            <w:lang w:val="en-CA"/>
          </w:rPr>
          <w:t>'</w:t>
        </w:r>
        <w:r w:rsidRPr="00314835">
          <w:rPr>
            <w:lang w:val="en-CA"/>
          </w:rPr>
          <w:t xml:space="preserve"> for this derived image item within the </w:t>
        </w:r>
        <w:proofErr w:type="spellStart"/>
        <w:r w:rsidRPr="00314835">
          <w:rPr>
            <w:rFonts w:ascii="Courier New" w:hAnsi="Courier New" w:cs="Courier New"/>
            <w:lang w:val="en-CA"/>
          </w:rPr>
          <w:t>ItemReferenceBox</w:t>
        </w:r>
        <w:proofErr w:type="spellEnd"/>
        <w:r w:rsidRPr="00314835">
          <w:rPr>
            <w:lang w:val="en-CA"/>
          </w:rPr>
          <w:t xml:space="preserve">. In the </w:t>
        </w:r>
        <w:proofErr w:type="spellStart"/>
        <w:r w:rsidRPr="00314835">
          <w:rPr>
            <w:rFonts w:ascii="Courier New" w:hAnsi="Courier New" w:cs="Courier New"/>
            <w:lang w:val="en-CA"/>
          </w:rPr>
          <w:t>SingleItemTypeReferenceBox</w:t>
        </w:r>
        <w:proofErr w:type="spellEnd"/>
        <w:del w:id="1203" w:author="Miska Hannuksela 02" w:date="2024-02-08T15:52:00Z">
          <w:r w:rsidRPr="00314835" w:rsidDel="00627113">
            <w:rPr>
              <w:lang w:val="en-CA"/>
            </w:rPr>
            <w:delText>/</w:delText>
          </w:r>
        </w:del>
      </w:ins>
      <w:ins w:id="1204" w:author="Miska Hannuksela 02" w:date="2024-02-08T15:52:00Z">
        <w:r w:rsidR="00627113" w:rsidRPr="00314835">
          <w:rPr>
            <w:lang w:val="en-CA"/>
          </w:rPr>
          <w:t xml:space="preserve"> or</w:t>
        </w:r>
      </w:ins>
      <w:ins w:id="1205" w:author="Leo Barnes" w:date="2024-02-08T11:58:00Z">
        <w:r w:rsidRPr="00314835">
          <w:rPr>
            <w:lang w:val="en-CA"/>
          </w:rPr>
          <w:t xml:space="preserve"> </w:t>
        </w:r>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Fonts w:ascii="Courier New" w:hAnsi="Courier New" w:cs="Courier New"/>
            <w:lang w:val="en-CA"/>
          </w:rPr>
          <w:t>'</w:t>
        </w:r>
        <w:proofErr w:type="spellStart"/>
        <w:r w:rsidRPr="00314835">
          <w:rPr>
            <w:rFonts w:ascii="Courier New" w:hAnsi="Courier New" w:cs="Courier New"/>
            <w:lang w:val="en-CA"/>
          </w:rPr>
          <w:t>dimg</w:t>
        </w:r>
        <w:proofErr w:type="spellEnd"/>
        <w:r w:rsidRPr="00314835">
          <w:rPr>
            <w:rFonts w:ascii="Courier New" w:hAnsi="Courier New" w:cs="Courier New"/>
            <w:lang w:val="en-CA"/>
          </w:rPr>
          <w:t>'</w:t>
        </w:r>
        <w:r w:rsidRPr="00314835">
          <w:rPr>
            <w:lang w:val="en-CA"/>
          </w:rPr>
          <w:t xml:space="preserve">, the value of </w:t>
        </w:r>
        <w:proofErr w:type="spellStart"/>
        <w:r w:rsidRPr="00314835">
          <w:rPr>
            <w:rFonts w:ascii="Courier New" w:hAnsi="Courier New" w:cs="Courier New"/>
            <w:lang w:val="en-CA"/>
          </w:rPr>
          <w:t>from_item_ID</w:t>
        </w:r>
        <w:proofErr w:type="spellEnd"/>
        <w:r w:rsidRPr="00314835">
          <w:rPr>
            <w:lang w:val="en-CA"/>
          </w:rPr>
          <w:t xml:space="preserve"> identifies the derived image item of type </w:t>
        </w:r>
        <w:r w:rsidRPr="00314835">
          <w:rPr>
            <w:rFonts w:ascii="Courier New" w:hAnsi="Courier New" w:cs="Courier New"/>
            <w:lang w:val="en-CA"/>
          </w:rPr>
          <w:t>'grid'</w:t>
        </w:r>
        <w:r w:rsidRPr="00314835">
          <w:rPr>
            <w:lang w:val="en-CA"/>
          </w:rPr>
          <w:t xml:space="preserve">, the value of </w:t>
        </w:r>
        <w:proofErr w:type="spellStart"/>
        <w:r w:rsidRPr="00314835">
          <w:rPr>
            <w:rFonts w:ascii="Courier New" w:hAnsi="Courier New" w:cs="Courier New"/>
            <w:lang w:val="en-CA"/>
          </w:rPr>
          <w:t>reference_count</w:t>
        </w:r>
        <w:proofErr w:type="spellEnd"/>
        <w:r w:rsidRPr="00314835">
          <w:rPr>
            <w:lang w:val="en-CA"/>
          </w:rPr>
          <w:t xml:space="preserve"> shall be equal to </w:t>
        </w:r>
        <w:r w:rsidRPr="00314835">
          <w:rPr>
            <w:rFonts w:ascii="Courier New" w:hAnsi="Courier New" w:cs="Courier New"/>
            <w:lang w:val="en-CA"/>
          </w:rPr>
          <w:t>rows</w:t>
        </w:r>
        <w:r w:rsidRPr="00314835">
          <w:rPr>
            <w:lang w:val="en-CA"/>
          </w:rPr>
          <w:t>*</w:t>
        </w:r>
        <w:r w:rsidRPr="00314835">
          <w:rPr>
            <w:rFonts w:ascii="Courier New" w:hAnsi="Courier New" w:cs="Courier New"/>
            <w:lang w:val="en-CA"/>
          </w:rPr>
          <w:t>columns</w:t>
        </w:r>
        <w:r w:rsidRPr="00314835">
          <w:rPr>
            <w:lang w:val="en-CA"/>
          </w:rPr>
          <w:t xml:space="preserve">, and the values of </w:t>
        </w:r>
        <w:proofErr w:type="spellStart"/>
        <w:r w:rsidRPr="00314835">
          <w:rPr>
            <w:rFonts w:ascii="Courier New" w:hAnsi="Courier New" w:cs="Courier New"/>
            <w:lang w:val="en-CA"/>
          </w:rPr>
          <w:t>to_item_ID</w:t>
        </w:r>
        <w:proofErr w:type="spellEnd"/>
        <w:r w:rsidRPr="00314835">
          <w:rPr>
            <w:lang w:val="en-CA"/>
          </w:rPr>
          <w:t xml:space="preserve"> identify the input images.</w:t>
        </w:r>
      </w:ins>
    </w:p>
    <w:p w14:paraId="2CC554BF" w14:textId="3F6AADB4" w:rsidR="003E6271" w:rsidRPr="00AE3765" w:rsidRDefault="003E6271" w:rsidP="003E6271">
      <w:pPr>
        <w:pStyle w:val="AMDInstruction"/>
        <w:spacing w:before="240"/>
        <w:rPr>
          <w:ins w:id="1206" w:author="Leo Barnes" w:date="2024-02-08T11:59:00Z"/>
        </w:rPr>
      </w:pPr>
      <w:ins w:id="1207" w:author="Leo Barnes" w:date="2024-02-08T11:58:00Z">
        <w:r w:rsidRPr="00AE3765">
          <w:lastRenderedPageBreak/>
          <w:t>In subclause 6.11.1 replace:</w:t>
        </w:r>
      </w:ins>
    </w:p>
    <w:p w14:paraId="71C2908C" w14:textId="0D2D7653" w:rsidR="003E6271" w:rsidRPr="00314835" w:rsidRDefault="003E6271" w:rsidP="00E2660F">
      <w:pPr>
        <w:ind w:left="403"/>
        <w:rPr>
          <w:ins w:id="1208" w:author="Leo Barnes" w:date="2024-02-08T11:58:00Z"/>
          <w:lang w:val="en-CA"/>
        </w:rPr>
      </w:pPr>
      <w:ins w:id="1209" w:author="Leo Barnes" w:date="2024-02-08T11:59:00Z">
        <w:r w:rsidRPr="00314835">
          <w:rPr>
            <w:lang w:val="en-CA"/>
          </w:rPr>
          <w:t xml:space="preserve">The number of </w:t>
        </w:r>
        <w:proofErr w:type="spellStart"/>
        <w:r w:rsidRPr="00314835">
          <w:rPr>
            <w:rStyle w:val="CodeChar"/>
            <w:lang w:val="en-CA"/>
          </w:rPr>
          <w:t>SingleItemTypeReferenceBoxes</w:t>
        </w:r>
        <w:proofErr w:type="spellEnd"/>
        <w:r w:rsidRPr="00314835">
          <w:rPr>
            <w:lang w:val="en-CA"/>
          </w:rPr>
          <w:t xml:space="preserve"> with the box type </w:t>
        </w:r>
        <w:r w:rsidRPr="00314835">
          <w:rPr>
            <w:rStyle w:val="CodeChar"/>
            <w:lang w:val="en-CA"/>
          </w:rPr>
          <w:t>'</w:t>
        </w:r>
        <w:proofErr w:type="spellStart"/>
        <w:r w:rsidRPr="00314835">
          <w:rPr>
            <w:rStyle w:val="CodeChar"/>
            <w:lang w:val="en-CA"/>
          </w:rPr>
          <w:t>drgn</w:t>
        </w:r>
        <w:proofErr w:type="spellEnd"/>
        <w:r w:rsidRPr="00314835">
          <w:rPr>
            <w:rStyle w:val="CodeChar"/>
            <w:lang w:val="en-CA"/>
          </w:rPr>
          <w:t>'</w:t>
        </w:r>
        <w:r w:rsidRPr="00314835">
          <w:rPr>
            <w:lang w:val="en-CA"/>
          </w:rPr>
          <w:t xml:space="preserve"> and with the same value of </w:t>
        </w:r>
        <w:proofErr w:type="spellStart"/>
        <w:r w:rsidRPr="00314835">
          <w:rPr>
            <w:rStyle w:val="CodeChar"/>
            <w:lang w:val="en-CA"/>
          </w:rPr>
          <w:t>from_item_ID</w:t>
        </w:r>
        <w:proofErr w:type="spellEnd"/>
        <w:r w:rsidRPr="00314835">
          <w:rPr>
            <w:lang w:val="en-CA"/>
          </w:rPr>
          <w:t xml:space="preserve"> shall not be greater than 1.</w:t>
        </w:r>
      </w:ins>
    </w:p>
    <w:p w14:paraId="7FFCF3F1" w14:textId="77777777" w:rsidR="003E6271" w:rsidRPr="00AE3765" w:rsidRDefault="003E6271" w:rsidP="00314835">
      <w:pPr>
        <w:pStyle w:val="AMDInstruction"/>
        <w:rPr>
          <w:ins w:id="1210" w:author="Leo Barnes" w:date="2024-02-08T11:59:00Z"/>
        </w:rPr>
      </w:pPr>
      <w:ins w:id="1211" w:author="Leo Barnes" w:date="2024-02-08T11:59:00Z">
        <w:r w:rsidRPr="00AE3765">
          <w:t>With:</w:t>
        </w:r>
      </w:ins>
    </w:p>
    <w:p w14:paraId="06834861" w14:textId="565BC317" w:rsidR="003E6271" w:rsidRPr="00314835" w:rsidRDefault="003E6271">
      <w:pPr>
        <w:ind w:left="403"/>
        <w:rPr>
          <w:ins w:id="1212" w:author="Leo Barnes" w:date="2024-02-09T09:36:00Z"/>
          <w:lang w:val="en-CA"/>
        </w:rPr>
      </w:pPr>
      <w:ins w:id="1213" w:author="Leo Barnes" w:date="2024-02-08T11:59:00Z">
        <w:r w:rsidRPr="00314835">
          <w:rPr>
            <w:lang w:val="en-CA"/>
          </w:rPr>
          <w:t xml:space="preserve">The number of </w:t>
        </w:r>
        <w:proofErr w:type="spellStart"/>
        <w:r w:rsidRPr="00314835">
          <w:rPr>
            <w:rFonts w:ascii="Courier New" w:hAnsi="Courier New" w:cs="Courier New"/>
            <w:lang w:val="en-CA"/>
          </w:rPr>
          <w:t>SingleItemTypeReferenceBox</w:t>
        </w:r>
      </w:ins>
      <w:proofErr w:type="spellEnd"/>
      <w:ins w:id="1214" w:author="Miska Hannuksela 02" w:date="2024-02-08T15:53:00Z">
        <w:r w:rsidR="00627113" w:rsidRPr="00314835">
          <w:rPr>
            <w:lang w:val="en-CA"/>
          </w:rPr>
          <w:t xml:space="preserve"> or </w:t>
        </w:r>
      </w:ins>
      <w:ins w:id="1215" w:author="Leo Barnes" w:date="2024-02-08T11:59:00Z">
        <w:del w:id="1216" w:author="Miska Hannuksela 02" w:date="2024-02-08T15:53:00Z">
          <w:r w:rsidRPr="00314835" w:rsidDel="00627113">
            <w:rPr>
              <w:rFonts w:ascii="Courier New" w:hAnsi="Courier New" w:cs="Courier New"/>
              <w:lang w:val="en-CA"/>
            </w:rPr>
            <w:delText>/</w:delText>
          </w:r>
        </w:del>
        <w:proofErr w:type="spellStart"/>
        <w:r w:rsidR="00EC6C63" w:rsidRPr="00314835">
          <w:rPr>
            <w:rFonts w:ascii="Courier New" w:hAnsi="Courier New" w:cs="Courier New"/>
            <w:lang w:val="en-CA"/>
          </w:rPr>
          <w:t>SingleItemTypeReferenceBoxLarge</w:t>
        </w:r>
      </w:ins>
      <w:proofErr w:type="spellEnd"/>
      <w:ins w:id="1217" w:author="Leo Barnes" w:date="2024-02-08T12:01:00Z">
        <w:r w:rsidR="00EC6C63" w:rsidRPr="00314835">
          <w:rPr>
            <w:lang w:val="en-CA"/>
          </w:rPr>
          <w:t xml:space="preserve"> entries</w:t>
        </w:r>
      </w:ins>
      <w:ins w:id="1218" w:author="Leo Barnes" w:date="2024-02-08T11:59:00Z">
        <w:r w:rsidRPr="00314835">
          <w:rPr>
            <w:lang w:val="en-CA"/>
          </w:rPr>
          <w:t xml:space="preserve"> with the box type </w:t>
        </w:r>
        <w:r w:rsidRPr="00314835">
          <w:rPr>
            <w:rFonts w:ascii="Courier New" w:hAnsi="Courier New" w:cs="Courier New"/>
            <w:lang w:val="en-CA"/>
          </w:rPr>
          <w:t>'</w:t>
        </w:r>
        <w:proofErr w:type="spellStart"/>
        <w:r w:rsidRPr="00314835">
          <w:rPr>
            <w:rFonts w:ascii="Courier New" w:hAnsi="Courier New" w:cs="Courier New"/>
            <w:lang w:val="en-CA"/>
          </w:rPr>
          <w:t>drgn</w:t>
        </w:r>
        <w:proofErr w:type="spellEnd"/>
        <w:r w:rsidRPr="00314835">
          <w:rPr>
            <w:rFonts w:ascii="Courier New" w:hAnsi="Courier New" w:cs="Courier New"/>
            <w:lang w:val="en-CA"/>
          </w:rPr>
          <w:t>'</w:t>
        </w:r>
        <w:r w:rsidRPr="00314835">
          <w:rPr>
            <w:lang w:val="en-CA"/>
          </w:rPr>
          <w:t xml:space="preserve"> and with the same value of </w:t>
        </w:r>
        <w:proofErr w:type="spellStart"/>
        <w:r w:rsidRPr="00314835">
          <w:rPr>
            <w:rFonts w:ascii="Courier New" w:hAnsi="Courier New" w:cs="Courier New"/>
            <w:lang w:val="en-CA"/>
          </w:rPr>
          <w:t>from_item_ID</w:t>
        </w:r>
        <w:proofErr w:type="spellEnd"/>
        <w:r w:rsidRPr="00314835">
          <w:rPr>
            <w:lang w:val="en-CA"/>
          </w:rPr>
          <w:t xml:space="preserve"> shall not be greater than 1.</w:t>
        </w:r>
      </w:ins>
    </w:p>
    <w:p w14:paraId="31C8CA56" w14:textId="38140944" w:rsidR="00C00BBF" w:rsidRPr="00314835" w:rsidRDefault="00C00BBF" w:rsidP="00C00BBF">
      <w:pPr>
        <w:pStyle w:val="Heading1"/>
        <w:rPr>
          <w:ins w:id="1219" w:author="Leo Barnes" w:date="2024-02-09T09:38:00Z"/>
          <w:lang w:val="en-CA"/>
        </w:rPr>
      </w:pPr>
      <w:bookmarkStart w:id="1220" w:name="_Toc158738773"/>
      <w:ins w:id="1221" w:author="Leo Barnes" w:date="2024-02-09T09:36:00Z">
        <w:r w:rsidRPr="00314835">
          <w:rPr>
            <w:lang w:val="en-CA"/>
          </w:rPr>
          <w:t xml:space="preserve">Add T.35 metadata to </w:t>
        </w:r>
      </w:ins>
      <w:ins w:id="1222" w:author="Leo Barnes" w:date="2024-02-09T09:37:00Z">
        <w:r w:rsidRPr="00314835">
          <w:rPr>
            <w:lang w:val="en-CA"/>
          </w:rPr>
          <w:t>Annex A</w:t>
        </w:r>
      </w:ins>
      <w:bookmarkEnd w:id="1220"/>
    </w:p>
    <w:p w14:paraId="5DBD1D4A" w14:textId="3EF96B43" w:rsidR="00C00BBF" w:rsidRPr="00AE3765" w:rsidRDefault="00C00BBF" w:rsidP="00C00BBF">
      <w:pPr>
        <w:pStyle w:val="AMDInstruction"/>
        <w:spacing w:before="240"/>
        <w:rPr>
          <w:ins w:id="1223" w:author="Leo Barnes" w:date="2024-02-09T09:38:00Z"/>
        </w:rPr>
      </w:pPr>
      <w:ins w:id="1224" w:author="Leo Barnes" w:date="2024-02-09T09:38:00Z">
        <w:r w:rsidRPr="00AE3765">
          <w:t>In subclause A.1 replace:</w:t>
        </w:r>
      </w:ins>
    </w:p>
    <w:p w14:paraId="09EE1A8D" w14:textId="533F5BCC" w:rsidR="00C00BBF" w:rsidRPr="00314835" w:rsidRDefault="00C00BBF" w:rsidP="00C00BBF">
      <w:pPr>
        <w:ind w:left="403"/>
        <w:rPr>
          <w:ins w:id="1225" w:author="Leo Barnes" w:date="2024-02-09T14:33:00Z"/>
          <w:lang w:val="en-CA" w:eastAsia="ja-JP"/>
        </w:rPr>
      </w:pPr>
      <w:ins w:id="1226" w:author="Leo Barnes" w:date="2024-02-09T09:38:00Z">
        <w:r w:rsidRPr="00314835">
          <w:rPr>
            <w:lang w:val="en-CA" w:eastAsia="ja-JP"/>
          </w:rPr>
          <w:t>This annex specifies the format to store metadata complying with Exif (JEITA CP-3451E), XMP (ISO 16684-1), or MPEG-7 (ISO/IEC 15938-3) in files conforming to the Image File Format. When Exif, XMP, or MPEG-7 metadata is associated with items or tracks conforming to the Image File Format, the metadata shall follow the specifications of this annex. However, it is not required for a reader conforming to this document to understand Exif, XMP, or MPEG-7 metadata.</w:t>
        </w:r>
      </w:ins>
    </w:p>
    <w:p w14:paraId="53E2140C" w14:textId="0B4A63CF" w:rsidR="00852C80" w:rsidRPr="00AE3765" w:rsidRDefault="00852C80" w:rsidP="00852C80">
      <w:pPr>
        <w:pStyle w:val="AMDInstruction"/>
        <w:spacing w:before="240"/>
        <w:rPr>
          <w:ins w:id="1227" w:author="Leo Barnes" w:date="2024-02-09T14:34:00Z"/>
        </w:rPr>
      </w:pPr>
      <w:ins w:id="1228" w:author="Leo Barnes" w:date="2024-02-09T14:34:00Z">
        <w:r w:rsidRPr="00AE3765">
          <w:t>With:</w:t>
        </w:r>
      </w:ins>
    </w:p>
    <w:p w14:paraId="7766FFC9" w14:textId="5AE9FD84" w:rsidR="00852C80" w:rsidRPr="00314835" w:rsidRDefault="00852C80" w:rsidP="00852C80">
      <w:pPr>
        <w:ind w:left="403"/>
        <w:rPr>
          <w:ins w:id="1229" w:author="Leo Barnes" w:date="2024-02-09T14:36:00Z"/>
          <w:lang w:val="en-CA" w:eastAsia="ja-JP"/>
        </w:rPr>
      </w:pPr>
      <w:ins w:id="1230" w:author="Leo Barnes" w:date="2024-02-09T14:34:00Z">
        <w:r w:rsidRPr="00314835">
          <w:rPr>
            <w:lang w:val="en-CA" w:eastAsia="ja-JP"/>
          </w:rPr>
          <w:t>This annex specifies the format to store metadata complying with Exif (JEITA CP-3451E), XMP (ISO 16684-1)</w:t>
        </w:r>
      </w:ins>
      <w:ins w:id="1231" w:author="Leo Barnes" w:date="2024-02-09T14:35:00Z">
        <w:r w:rsidRPr="00314835">
          <w:rPr>
            <w:lang w:val="en-CA" w:eastAsia="ja-JP"/>
          </w:rPr>
          <w:t xml:space="preserve">, </w:t>
        </w:r>
      </w:ins>
      <w:ins w:id="1232" w:author="Dimitri Podborski" w:date="2024-02-13T21:48:00Z">
        <w:r w:rsidR="00B11B75" w:rsidRPr="00314835">
          <w:rPr>
            <w:lang w:val="en-CA" w:eastAsia="ja-JP"/>
          </w:rPr>
          <w:t xml:space="preserve">ITU-T </w:t>
        </w:r>
      </w:ins>
      <w:ins w:id="1233" w:author="Leo Barnes" w:date="2024-02-09T14:35:00Z">
        <w:r w:rsidRPr="00314835">
          <w:rPr>
            <w:lang w:val="en-CA" w:eastAsia="ja-JP"/>
          </w:rPr>
          <w:t>T.35</w:t>
        </w:r>
        <w:del w:id="1234" w:author="Dimitri Podborski" w:date="2024-02-13T21:48:00Z">
          <w:r w:rsidRPr="00314835" w:rsidDel="00B11B75">
            <w:rPr>
              <w:lang w:val="en-CA" w:eastAsia="ja-JP"/>
            </w:rPr>
            <w:delText xml:space="preserve"> (ITU-T T.35)</w:delText>
          </w:r>
        </w:del>
      </w:ins>
      <w:ins w:id="1235" w:author="Leo Barnes" w:date="2024-02-09T14:34:00Z">
        <w:r w:rsidRPr="00314835">
          <w:rPr>
            <w:lang w:val="en-CA" w:eastAsia="ja-JP"/>
          </w:rPr>
          <w:t>, or MPEG-7 (ISO/IEC 15938-3) in files conforming to the Image File Format. When Exif, XMP</w:t>
        </w:r>
      </w:ins>
      <w:ins w:id="1236" w:author="Leo Barnes" w:date="2024-02-09T14:35:00Z">
        <w:r w:rsidRPr="00314835">
          <w:rPr>
            <w:lang w:val="en-CA" w:eastAsia="ja-JP"/>
          </w:rPr>
          <w:t xml:space="preserve">, </w:t>
        </w:r>
      </w:ins>
      <w:ins w:id="1237" w:author="Dimitri Podborski" w:date="2024-02-13T21:19:00Z">
        <w:r w:rsidR="00013D45" w:rsidRPr="00314835">
          <w:rPr>
            <w:lang w:val="en-CA" w:eastAsia="ja-JP"/>
          </w:rPr>
          <w:t xml:space="preserve">ITU-T </w:t>
        </w:r>
      </w:ins>
      <w:ins w:id="1238" w:author="Leo Barnes" w:date="2024-02-09T14:35:00Z">
        <w:r w:rsidRPr="00314835">
          <w:rPr>
            <w:lang w:val="en-CA" w:eastAsia="ja-JP"/>
          </w:rPr>
          <w:t>T.35</w:t>
        </w:r>
      </w:ins>
      <w:ins w:id="1239" w:author="Leo Barnes" w:date="2024-02-09T14:34:00Z">
        <w:r w:rsidRPr="00314835">
          <w:rPr>
            <w:lang w:val="en-CA" w:eastAsia="ja-JP"/>
          </w:rPr>
          <w:t>, or MPEG-7 metadata is associated with items or tracks conforming to the Image File Format, the metadata shall follow the specifications of this annex. However, it is not required for a reader conforming to this document to understand Exif, XMP</w:t>
        </w:r>
      </w:ins>
      <w:ins w:id="1240" w:author="Leo Barnes" w:date="2024-02-09T14:35:00Z">
        <w:r w:rsidRPr="00314835">
          <w:rPr>
            <w:lang w:val="en-CA" w:eastAsia="ja-JP"/>
          </w:rPr>
          <w:t xml:space="preserve">, </w:t>
        </w:r>
      </w:ins>
      <w:ins w:id="1241" w:author="Dimitri Podborski" w:date="2024-02-13T21:49:00Z">
        <w:r w:rsidR="00AE3765" w:rsidRPr="00314835">
          <w:rPr>
            <w:lang w:val="en-CA" w:eastAsia="ja-JP"/>
          </w:rPr>
          <w:t xml:space="preserve">ITU-T </w:t>
        </w:r>
      </w:ins>
      <w:ins w:id="1242" w:author="Leo Barnes" w:date="2024-02-09T14:35:00Z">
        <w:r w:rsidRPr="00314835">
          <w:rPr>
            <w:lang w:val="en-CA" w:eastAsia="ja-JP"/>
          </w:rPr>
          <w:t>T.35</w:t>
        </w:r>
      </w:ins>
      <w:ins w:id="1243" w:author="Leo Barnes" w:date="2024-02-09T14:34:00Z">
        <w:r w:rsidRPr="00314835">
          <w:rPr>
            <w:lang w:val="en-CA" w:eastAsia="ja-JP"/>
          </w:rPr>
          <w:t>, or MPEG-7 metadata.</w:t>
        </w:r>
      </w:ins>
    </w:p>
    <w:p w14:paraId="5DF2C34D" w14:textId="5E7E2753" w:rsidR="00852C80" w:rsidRPr="00AE3765" w:rsidRDefault="00852C80" w:rsidP="00852C80">
      <w:pPr>
        <w:pStyle w:val="AMDInstruction"/>
        <w:spacing w:before="240"/>
        <w:rPr>
          <w:ins w:id="1244" w:author="Leo Barnes" w:date="2024-02-09T14:37:00Z"/>
        </w:rPr>
      </w:pPr>
      <w:ins w:id="1245" w:author="Leo Barnes" w:date="2024-02-09T14:37:00Z">
        <w:r w:rsidRPr="00AE3765">
          <w:t>Add the following after subclause A.4:</w:t>
        </w:r>
      </w:ins>
    </w:p>
    <w:p w14:paraId="4AE31AD9" w14:textId="41F2B065" w:rsidR="00852C80" w:rsidRPr="00314835" w:rsidRDefault="00852C80" w:rsidP="00852C80">
      <w:pPr>
        <w:pStyle w:val="Heading2"/>
        <w:numPr>
          <w:ilvl w:val="0"/>
          <w:numId w:val="0"/>
        </w:numPr>
        <w:rPr>
          <w:ins w:id="1246" w:author="Leo Barnes" w:date="2024-02-09T14:38:00Z"/>
          <w:lang w:val="en-CA"/>
        </w:rPr>
      </w:pPr>
      <w:bookmarkStart w:id="1247" w:name="_Toc158738774"/>
      <w:ins w:id="1248" w:author="Leo Barnes" w:date="2024-02-09T14:37:00Z">
        <w:r w:rsidRPr="00314835">
          <w:rPr>
            <w:lang w:val="en-CA"/>
          </w:rPr>
          <w:t xml:space="preserve">A.5 </w:t>
        </w:r>
      </w:ins>
      <w:ins w:id="1249" w:author="Dimitri Podborski" w:date="2024-02-13T21:22:00Z">
        <w:r w:rsidR="00013D45" w:rsidRPr="00314835">
          <w:rPr>
            <w:lang w:val="en-CA"/>
          </w:rPr>
          <w:t xml:space="preserve">ITU-T </w:t>
        </w:r>
      </w:ins>
      <w:ins w:id="1250" w:author="Leo Barnes" w:date="2024-02-09T14:38:00Z">
        <w:r w:rsidRPr="00314835">
          <w:rPr>
            <w:lang w:val="en-CA"/>
          </w:rPr>
          <w:t>T.35 metadata</w:t>
        </w:r>
        <w:bookmarkEnd w:id="1247"/>
      </w:ins>
    </w:p>
    <w:p w14:paraId="184BCCBD" w14:textId="131AD446" w:rsidR="00852C80" w:rsidRPr="00314835" w:rsidRDefault="00862E22" w:rsidP="00852C80">
      <w:pPr>
        <w:rPr>
          <w:ins w:id="1251" w:author="Leo Barnes" w:date="2024-02-09T14:49:00Z"/>
          <w:lang w:val="en-CA" w:eastAsia="ja-JP"/>
        </w:rPr>
      </w:pPr>
      <w:ins w:id="1252" w:author="Leo Barnes" w:date="2024-02-09T14:48:00Z">
        <w:r w:rsidRPr="00314835">
          <w:rPr>
            <w:lang w:val="en-CA" w:eastAsia="ja-JP"/>
          </w:rPr>
          <w:t>ITU</w:t>
        </w:r>
      </w:ins>
      <w:ins w:id="1253" w:author="Leo Barnes" w:date="2024-02-09T14:49:00Z">
        <w:r w:rsidRPr="00314835">
          <w:rPr>
            <w:lang w:val="en-CA" w:eastAsia="ja-JP"/>
          </w:rPr>
          <w:t>-T T.35 metadata</w:t>
        </w:r>
      </w:ins>
      <w:ins w:id="1254" w:author="Dimitri Podborski" w:date="2024-02-13T21:38:00Z">
        <w:r w:rsidR="00B11B75" w:rsidRPr="00314835">
          <w:rPr>
            <w:lang w:val="en-CA" w:eastAsia="ja-JP"/>
          </w:rPr>
          <w:t xml:space="preserve"> as specified</w:t>
        </w:r>
      </w:ins>
      <w:ins w:id="1255" w:author="Leo Barnes" w:date="2024-02-09T14:49:00Z">
        <w:r w:rsidRPr="00314835">
          <w:rPr>
            <w:lang w:val="en-CA" w:eastAsia="ja-JP"/>
          </w:rPr>
          <w:t xml:space="preserve"> may be associated with image items using an item type of</w:t>
        </w:r>
      </w:ins>
      <w:ins w:id="1256" w:author="Leo Barnes" w:date="2024-02-09T14:46:00Z">
        <w:r w:rsidRPr="00314835">
          <w:rPr>
            <w:lang w:val="en-CA" w:eastAsia="ja-JP"/>
          </w:rPr>
          <w:t xml:space="preserve"> </w:t>
        </w:r>
      </w:ins>
      <w:ins w:id="1257" w:author="Leo Barnes" w:date="2024-02-09T14:47:00Z">
        <w:r w:rsidRPr="00314835">
          <w:rPr>
            <w:rStyle w:val="codeZchn"/>
          </w:rPr>
          <w:t>'</w:t>
        </w:r>
      </w:ins>
      <w:ins w:id="1258" w:author="Leo Barnes" w:date="2024-02-09T14:46:00Z">
        <w:r w:rsidRPr="00314835">
          <w:rPr>
            <w:rStyle w:val="codeZchn"/>
          </w:rPr>
          <w:t>it35</w:t>
        </w:r>
      </w:ins>
      <w:ins w:id="1259" w:author="Leo Barnes" w:date="2024-02-09T14:47:00Z">
        <w:r w:rsidRPr="00314835">
          <w:rPr>
            <w:rStyle w:val="codeZchn"/>
          </w:rPr>
          <w:t>'</w:t>
        </w:r>
      </w:ins>
      <w:ins w:id="1260" w:author="Leo Barnes" w:date="2024-02-09T14:46:00Z">
        <w:r w:rsidRPr="00314835">
          <w:rPr>
            <w:lang w:val="en-CA" w:eastAsia="ja-JP"/>
          </w:rPr>
          <w:t xml:space="preserve"> as defined in ISO/IEC 14496-12</w:t>
        </w:r>
      </w:ins>
      <w:ins w:id="1261" w:author="Leo Barnes" w:date="2024-02-09T14:49:00Z">
        <w:r w:rsidRPr="00314835">
          <w:rPr>
            <w:lang w:val="en-CA" w:eastAsia="ja-JP"/>
          </w:rPr>
          <w:t>.</w:t>
        </w:r>
      </w:ins>
    </w:p>
    <w:p w14:paraId="5D6F9147" w14:textId="072DF5EF" w:rsidR="00852C80" w:rsidRPr="00314835" w:rsidRDefault="00862E22" w:rsidP="00852C80">
      <w:pPr>
        <w:rPr>
          <w:ins w:id="1262" w:author="Frederic Maze" w:date="2024-02-09T15:41:00Z"/>
          <w:lang w:val="en-CA" w:eastAsia="ja-JP"/>
        </w:rPr>
      </w:pPr>
      <w:ins w:id="1263" w:author="Leo Barnes" w:date="2024-02-09T14:49:00Z">
        <w:r w:rsidRPr="00314835">
          <w:rPr>
            <w:lang w:val="en-CA" w:eastAsia="ja-JP"/>
          </w:rPr>
          <w:t>For image sequences</w:t>
        </w:r>
      </w:ins>
      <w:ins w:id="1264" w:author="Leo Barnes" w:date="2024-02-09T14:51:00Z">
        <w:r w:rsidRPr="00314835">
          <w:rPr>
            <w:lang w:val="en-CA" w:eastAsia="ja-JP"/>
          </w:rPr>
          <w:t>,</w:t>
        </w:r>
      </w:ins>
      <w:ins w:id="1265" w:author="Leo Barnes" w:date="2024-02-09T14:50:00Z">
        <w:r w:rsidRPr="00314835">
          <w:rPr>
            <w:lang w:val="en-CA" w:eastAsia="ja-JP"/>
          </w:rPr>
          <w:t xml:space="preserve"> </w:t>
        </w:r>
      </w:ins>
      <w:ins w:id="1266" w:author="Dimitri Podborski" w:date="2024-02-13T21:36:00Z">
        <w:r w:rsidR="00B11B75" w:rsidRPr="00314835">
          <w:rPr>
            <w:lang w:val="en-CA" w:eastAsia="ja-JP"/>
          </w:rPr>
          <w:t xml:space="preserve">ITU-T </w:t>
        </w:r>
      </w:ins>
      <w:ins w:id="1267" w:author="Leo Barnes" w:date="2024-02-09T14:50:00Z">
        <w:r w:rsidRPr="00314835">
          <w:rPr>
            <w:lang w:val="en-CA" w:eastAsia="ja-JP"/>
          </w:rPr>
          <w:t xml:space="preserve">T.35 metadata may be </w:t>
        </w:r>
      </w:ins>
      <w:ins w:id="1268" w:author="Frederic Maze" w:date="2024-02-09T15:46:00Z">
        <w:r w:rsidR="00370F3B" w:rsidRPr="00314835">
          <w:rPr>
            <w:lang w:val="en-CA"/>
          </w:rPr>
          <w:t>embedded within samples</w:t>
        </w:r>
        <w:r w:rsidR="00370F3B" w:rsidRPr="00314835">
          <w:rPr>
            <w:lang w:val="en-CA" w:eastAsia="ja-JP"/>
          </w:rPr>
          <w:t xml:space="preserve"> and </w:t>
        </w:r>
      </w:ins>
      <w:ins w:id="1269" w:author="Frederic Maze" w:date="2024-02-09T15:47:00Z">
        <w:r w:rsidR="00370F3B" w:rsidRPr="00314835">
          <w:rPr>
            <w:lang w:val="en-CA" w:eastAsia="ja-JP"/>
          </w:rPr>
          <w:t xml:space="preserve">signalled using </w:t>
        </w:r>
      </w:ins>
      <w:ins w:id="1270" w:author="Frederic Maze" w:date="2024-02-09T15:48:00Z">
        <w:r w:rsidR="00370F3B" w:rsidRPr="00314835">
          <w:rPr>
            <w:lang w:val="en-CA" w:eastAsia="ja-JP"/>
          </w:rPr>
          <w:t>a</w:t>
        </w:r>
      </w:ins>
      <w:ins w:id="1271" w:author="Dimitri Podborski" w:date="2024-02-13T21:49:00Z">
        <w:r w:rsidR="00AE3765" w:rsidRPr="00314835">
          <w:rPr>
            <w:lang w:val="en-CA" w:eastAsia="ja-JP"/>
          </w:rPr>
          <w:t>n</w:t>
        </w:r>
      </w:ins>
      <w:ins w:id="1272" w:author="Frederic Maze" w:date="2024-02-09T15:47:00Z">
        <w:r w:rsidR="00370F3B" w:rsidRPr="00314835">
          <w:rPr>
            <w:lang w:val="en-CA" w:eastAsia="ja-JP"/>
          </w:rPr>
          <w:t xml:space="preserve"> </w:t>
        </w:r>
      </w:ins>
      <w:ins w:id="1273" w:author="Dimitri Podborski" w:date="2024-02-13T21:37:00Z">
        <w:r w:rsidR="00B11B75" w:rsidRPr="00314835">
          <w:rPr>
            <w:lang w:val="en-CA" w:eastAsia="ja-JP"/>
          </w:rPr>
          <w:t xml:space="preserve">ITU-T </w:t>
        </w:r>
      </w:ins>
      <w:ins w:id="1274" w:author="Frederic Maze" w:date="2024-02-09T15:47:00Z">
        <w:r w:rsidR="00370F3B" w:rsidRPr="00314835">
          <w:rPr>
            <w:lang w:val="en-CA" w:eastAsia="ja-JP"/>
          </w:rPr>
          <w:t>T.35 sample group</w:t>
        </w:r>
        <w:del w:id="1275" w:author="Dimitri Podborski" w:date="2024-02-13T21:50:00Z">
          <w:r w:rsidR="00370F3B" w:rsidRPr="00314835" w:rsidDel="00AE3765">
            <w:rPr>
              <w:lang w:val="en-CA" w:eastAsia="ja-JP"/>
            </w:rPr>
            <w:delText>,</w:delText>
          </w:r>
        </w:del>
        <w:r w:rsidR="00370F3B" w:rsidRPr="00314835">
          <w:rPr>
            <w:lang w:val="en-CA" w:eastAsia="ja-JP"/>
          </w:rPr>
          <w:t xml:space="preserve"> or may be </w:t>
        </w:r>
      </w:ins>
      <w:ins w:id="1276" w:author="Leo Barnes" w:date="2024-02-09T14:50:00Z">
        <w:r w:rsidRPr="00314835">
          <w:rPr>
            <w:lang w:val="en-CA" w:eastAsia="ja-JP"/>
          </w:rPr>
          <w:t xml:space="preserve">stored </w:t>
        </w:r>
        <w:del w:id="1277" w:author="Frederic Maze" w:date="2024-02-09T15:48:00Z">
          <w:r w:rsidRPr="00314835" w:rsidDel="00370F3B">
            <w:rPr>
              <w:lang w:val="en-CA" w:eastAsia="ja-JP"/>
            </w:rPr>
            <w:delText>using</w:delText>
          </w:r>
        </w:del>
      </w:ins>
      <w:ins w:id="1278" w:author="Frederic Maze" w:date="2024-02-09T15:48:00Z">
        <w:r w:rsidR="00370F3B" w:rsidRPr="00314835">
          <w:rPr>
            <w:lang w:val="en-CA" w:eastAsia="ja-JP"/>
          </w:rPr>
          <w:t>in</w:t>
        </w:r>
      </w:ins>
      <w:ins w:id="1279" w:author="Leo Barnes" w:date="2024-02-09T14:50:00Z">
        <w:r w:rsidRPr="00314835">
          <w:rPr>
            <w:lang w:val="en-CA" w:eastAsia="ja-JP"/>
          </w:rPr>
          <w:t xml:space="preserve"> </w:t>
        </w:r>
      </w:ins>
      <w:ins w:id="1280" w:author="Leo Barnes" w:date="2024-02-09T14:49:00Z">
        <w:del w:id="1281" w:author="Frederic Maze" w:date="2024-02-09T15:48:00Z">
          <w:r w:rsidRPr="00314835" w:rsidDel="00370F3B">
            <w:rPr>
              <w:lang w:val="en-CA" w:eastAsia="ja-JP"/>
            </w:rPr>
            <w:delText>the</w:delText>
          </w:r>
        </w:del>
      </w:ins>
      <w:ins w:id="1282" w:author="Frederic Maze" w:date="2024-02-09T15:48:00Z">
        <w:r w:rsidR="00370F3B" w:rsidRPr="00314835">
          <w:rPr>
            <w:lang w:val="en-CA" w:eastAsia="ja-JP"/>
          </w:rPr>
          <w:t>a</w:t>
        </w:r>
      </w:ins>
      <w:ins w:id="1283" w:author="Dimitri Podborski" w:date="2024-02-13T21:50:00Z">
        <w:r w:rsidR="00AE3765" w:rsidRPr="00314835">
          <w:rPr>
            <w:lang w:val="en-CA" w:eastAsia="ja-JP"/>
          </w:rPr>
          <w:t>n</w:t>
        </w:r>
      </w:ins>
      <w:ins w:id="1284" w:author="Leo Barnes" w:date="2024-02-09T14:49:00Z">
        <w:r w:rsidRPr="00314835">
          <w:rPr>
            <w:lang w:val="en-CA" w:eastAsia="ja-JP"/>
          </w:rPr>
          <w:t xml:space="preserve"> </w:t>
        </w:r>
      </w:ins>
      <w:ins w:id="1285" w:author="Dimitri Podborski" w:date="2024-02-13T21:36:00Z">
        <w:r w:rsidR="00B11B75" w:rsidRPr="00314835">
          <w:rPr>
            <w:lang w:val="en-CA" w:eastAsia="ja-JP"/>
          </w:rPr>
          <w:t xml:space="preserve">ITU-T </w:t>
        </w:r>
      </w:ins>
      <w:ins w:id="1286" w:author="Leo Barnes" w:date="2024-02-09T14:49:00Z">
        <w:r w:rsidRPr="00314835">
          <w:rPr>
            <w:lang w:val="en-CA" w:eastAsia="ja-JP"/>
          </w:rPr>
          <w:t xml:space="preserve">T.35 sample group </w:t>
        </w:r>
      </w:ins>
      <w:ins w:id="1287" w:author="Leo Barnes" w:date="2024-02-09T14:50:00Z">
        <w:r w:rsidRPr="00314835">
          <w:rPr>
            <w:lang w:val="en-CA" w:eastAsia="ja-JP"/>
          </w:rPr>
          <w:t>as defined in ISO/IEC 14496-12.</w:t>
        </w:r>
      </w:ins>
    </w:p>
    <w:p w14:paraId="3D9E7624" w14:textId="7C03D0D0" w:rsidR="00370F3B" w:rsidRPr="00AE3765" w:rsidRDefault="00370F3B" w:rsidP="00314835">
      <w:pPr>
        <w:pStyle w:val="AMDInstruction"/>
        <w:rPr>
          <w:ins w:id="1288" w:author="Frederic Maze" w:date="2024-02-09T15:42:00Z"/>
          <w:lang w:eastAsia="ja-JP"/>
        </w:rPr>
      </w:pPr>
      <w:ins w:id="1289" w:author="Frederic Maze" w:date="2024-02-09T15:41:00Z">
        <w:r w:rsidRPr="00AE3765">
          <w:rPr>
            <w:lang w:eastAsia="ja-JP"/>
          </w:rPr>
          <w:t>Add the following in the Bibliography:</w:t>
        </w:r>
      </w:ins>
    </w:p>
    <w:p w14:paraId="396EB805" w14:textId="6668F5CA" w:rsidR="00370F3B" w:rsidRPr="00314835" w:rsidRDefault="00370F3B" w:rsidP="00852C80">
      <w:pPr>
        <w:rPr>
          <w:i/>
          <w:iCs/>
          <w:lang w:val="en-CA" w:eastAsia="ja-JP"/>
        </w:rPr>
      </w:pPr>
      <w:ins w:id="1290" w:author="Frederic Maze" w:date="2024-02-09T15:42:00Z">
        <w:r w:rsidRPr="00314835">
          <w:rPr>
            <w:i/>
            <w:iCs/>
            <w:highlight w:val="yellow"/>
            <w:lang w:val="en-CA" w:eastAsia="ja-JP"/>
          </w:rPr>
          <w:t>[xx]</w:t>
        </w:r>
        <w:r w:rsidRPr="00314835">
          <w:rPr>
            <w:i/>
            <w:iCs/>
            <w:lang w:val="en-CA" w:eastAsia="ja-JP"/>
          </w:rPr>
          <w:t xml:space="preserve"> </w:t>
        </w:r>
        <w:r w:rsidRPr="00314835">
          <w:rPr>
            <w:lang w:val="en-CA" w:eastAsia="ja-JP"/>
          </w:rPr>
          <w:t>Rec</w:t>
        </w:r>
      </w:ins>
      <w:ins w:id="1291" w:author="Dimitri Podborski" w:date="2024-02-13T21:26:00Z">
        <w:r w:rsidR="00013D45" w:rsidRPr="00314835">
          <w:rPr>
            <w:lang w:val="en-CA" w:eastAsia="ja-JP"/>
          </w:rPr>
          <w:t>ommendation</w:t>
        </w:r>
      </w:ins>
      <w:ins w:id="1292" w:author="Frederic Maze" w:date="2024-02-09T15:42:00Z">
        <w:del w:id="1293" w:author="Dimitri Podborski" w:date="2024-02-13T21:26:00Z">
          <w:r w:rsidRPr="00314835" w:rsidDel="00013D45">
            <w:rPr>
              <w:lang w:val="en-CA" w:eastAsia="ja-JP"/>
            </w:rPr>
            <w:delText>.</w:delText>
          </w:r>
        </w:del>
        <w:r w:rsidRPr="00314835">
          <w:rPr>
            <w:lang w:val="en-CA" w:eastAsia="ja-JP"/>
          </w:rPr>
          <w:t xml:space="preserve"> ITU-T T.35</w:t>
        </w:r>
        <w:del w:id="1294" w:author="Dimitri Podborski" w:date="2024-02-13T21:27:00Z">
          <w:r w:rsidRPr="00314835" w:rsidDel="00013D45">
            <w:rPr>
              <w:i/>
              <w:iCs/>
              <w:lang w:val="en-CA" w:eastAsia="ja-JP"/>
            </w:rPr>
            <w:delText xml:space="preserve"> (02/2000)</w:delText>
          </w:r>
        </w:del>
        <w:r w:rsidRPr="00314835">
          <w:rPr>
            <w:i/>
            <w:iCs/>
            <w:lang w:val="en-CA" w:eastAsia="ja-JP"/>
          </w:rPr>
          <w:t>, Procedure for the allocation of ITU-T defined codes for non-standard facilities</w:t>
        </w:r>
      </w:ins>
    </w:p>
    <w:sectPr w:rsidR="00370F3B" w:rsidRPr="00314835" w:rsidSect="00E8043B">
      <w:footerReference w:type="even" r:id="rId29"/>
      <w:footerReference w:type="default" r:id="rId3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E951D" w14:textId="77777777" w:rsidR="00E8043B" w:rsidRDefault="00E8043B">
      <w:pPr>
        <w:spacing w:after="0" w:line="240" w:lineRule="auto"/>
      </w:pPr>
      <w:r>
        <w:separator/>
      </w:r>
    </w:p>
  </w:endnote>
  <w:endnote w:type="continuationSeparator" w:id="0">
    <w:p w14:paraId="035F3130" w14:textId="77777777" w:rsidR="00E8043B" w:rsidRDefault="00E80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AA6A072"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2023</w:t>
    </w:r>
    <w:r w:rsidR="00E56A1E" w:rsidRPr="00096387">
      <w:rPr>
        <w:sz w:val="18"/>
        <w:szCs w:val="18"/>
      </w:rPr>
      <w:t> </w:t>
    </w:r>
    <w:r w:rsidRPr="00096387">
      <w:rPr>
        <w:sz w:val="18"/>
        <w:szCs w:val="18"/>
      </w:rPr>
      <w:t>–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639CD367"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del w:id="445" w:author="Dimitri Podborski" w:date="2024-02-13T17:41:00Z">
      <w:r w:rsidR="00E56A1E" w:rsidDel="00CE65C7">
        <w:rPr>
          <w:sz w:val="18"/>
          <w:szCs w:val="18"/>
        </w:rPr>
        <w:delText>2023</w:delText>
      </w:r>
      <w:r w:rsidR="00E56A1E" w:rsidRPr="00596E93" w:rsidDel="00CE65C7">
        <w:rPr>
          <w:sz w:val="18"/>
          <w:szCs w:val="18"/>
        </w:rPr>
        <w:delText> </w:delText>
      </w:r>
    </w:del>
    <w:ins w:id="446" w:author="Dimitri Podborski" w:date="2024-02-13T17:41:00Z">
      <w:r w:rsidR="00CE65C7">
        <w:rPr>
          <w:sz w:val="18"/>
          <w:szCs w:val="18"/>
        </w:rPr>
        <w:t>2024</w:t>
      </w:r>
      <w:r w:rsidR="00CE65C7" w:rsidRPr="00596E93">
        <w:rPr>
          <w:sz w:val="18"/>
          <w:szCs w:val="18"/>
        </w:rPr>
        <w:t> </w:t>
      </w:r>
    </w:ins>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5FC9A269"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2023</w:t>
    </w:r>
    <w:r w:rsidR="00E56A1E" w:rsidRPr="008A6D64">
      <w:rPr>
        <w:sz w:val="18"/>
        <w:szCs w:val="18"/>
      </w:rPr>
      <w:t> </w:t>
    </w:r>
    <w:r w:rsidRPr="008A6D64">
      <w:rPr>
        <w:sz w:val="18"/>
        <w:szCs w:val="18"/>
      </w:rPr>
      <w:t>–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2315D3AF"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del w:id="1295" w:author="Dimitri Podborski" w:date="2024-02-13T17:40:00Z">
      <w:r w:rsidR="00E56A1E" w:rsidDel="00CE65C7">
        <w:rPr>
          <w:sz w:val="18"/>
          <w:szCs w:val="18"/>
        </w:rPr>
        <w:delText>2023</w:delText>
      </w:r>
      <w:r w:rsidR="00E56A1E" w:rsidRPr="00864D32" w:rsidDel="00CE65C7">
        <w:rPr>
          <w:sz w:val="18"/>
          <w:szCs w:val="18"/>
        </w:rPr>
        <w:delText> </w:delText>
      </w:r>
    </w:del>
    <w:ins w:id="1296" w:author="Dimitri Podborski" w:date="2024-02-13T17:40:00Z">
      <w:r w:rsidR="00CE65C7">
        <w:rPr>
          <w:sz w:val="18"/>
          <w:szCs w:val="18"/>
        </w:rPr>
        <w:t>2024</w:t>
      </w:r>
      <w:r w:rsidR="00CE65C7" w:rsidRPr="00864D32">
        <w:rPr>
          <w:sz w:val="18"/>
          <w:szCs w:val="18"/>
        </w:rPr>
        <w:t> </w:t>
      </w:r>
    </w:ins>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3FFDF" w14:textId="77777777" w:rsidR="00E8043B" w:rsidRDefault="00E8043B">
      <w:pPr>
        <w:spacing w:after="0" w:line="240" w:lineRule="auto"/>
      </w:pPr>
      <w:r>
        <w:separator/>
      </w:r>
    </w:p>
  </w:footnote>
  <w:footnote w:type="continuationSeparator" w:id="0">
    <w:p w14:paraId="57C983FD" w14:textId="77777777" w:rsidR="00E8043B" w:rsidRDefault="00E80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7F7A6A49"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del w:id="1" w:author="Dimitri Podborski" w:date="2024-02-13T17:40:00Z">
      <w:r w:rsidR="00E56A1E" w:rsidDel="00CE65C7">
        <w:rPr>
          <w:b w:val="0"/>
          <w:sz w:val="24"/>
          <w:szCs w:val="24"/>
        </w:rPr>
        <w:delText>2023</w:delText>
      </w:r>
      <w:r w:rsidR="00E56A1E" w:rsidRPr="004D16C0" w:rsidDel="00CE65C7">
        <w:rPr>
          <w:b w:val="0"/>
          <w:sz w:val="24"/>
          <w:szCs w:val="24"/>
        </w:rPr>
        <w:delText> </w:delText>
      </w:r>
    </w:del>
    <w:ins w:id="2" w:author="Dimitri Podborski" w:date="2024-02-13T17:40:00Z">
      <w:r w:rsidR="00CE65C7">
        <w:rPr>
          <w:b w:val="0"/>
          <w:sz w:val="24"/>
          <w:szCs w:val="24"/>
        </w:rPr>
        <w:t>2024</w:t>
      </w:r>
      <w:r w:rsidR="00CE65C7" w:rsidRPr="004D16C0">
        <w:rPr>
          <w:b w:val="0"/>
          <w:sz w:val="24"/>
          <w:szCs w:val="24"/>
        </w:rPr>
        <w:t> </w:t>
      </w:r>
    </w:ins>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7EECD577"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w:t>
    </w:r>
    <w:del w:id="441" w:author="Dimitri Podborski" w:date="2024-02-13T17:40:00Z">
      <w:r w:rsidR="00E56A1E" w:rsidRPr="0042084A" w:rsidDel="00CE65C7">
        <w:rPr>
          <w:sz w:val="24"/>
          <w:szCs w:val="24"/>
        </w:rPr>
        <w:delText>202</w:delText>
      </w:r>
      <w:r w:rsidR="00E56A1E" w:rsidDel="00CE65C7">
        <w:rPr>
          <w:sz w:val="24"/>
          <w:szCs w:val="24"/>
        </w:rPr>
        <w:delText>3</w:delText>
      </w:r>
    </w:del>
    <w:ins w:id="442" w:author="Dimitri Podborski" w:date="2024-02-13T17:40:00Z">
      <w:r w:rsidR="00CE65C7" w:rsidRPr="0042084A">
        <w:rPr>
          <w:sz w:val="24"/>
          <w:szCs w:val="24"/>
        </w:rPr>
        <w:t>202</w:t>
      </w:r>
      <w:r w:rsidR="00CE65C7">
        <w:rPr>
          <w:sz w:val="24"/>
          <w:szCs w:val="24"/>
        </w:rPr>
        <w:t>4</w:t>
      </w:r>
    </w:ins>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E56A1E">
      <w:rPr>
        <w:sz w:val="24"/>
        <w:szCs w:val="24"/>
      </w:rPr>
      <w:t>3</w:t>
    </w:r>
    <w:r w:rsidRPr="0042084A">
      <w:rPr>
        <w:sz w:val="24"/>
        <w:szCs w:val="24"/>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7B087C4D"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del w:id="443" w:author="Dimitri Podborski" w:date="2024-02-13T17:41:00Z">
      <w:r w:rsidR="00E56A1E" w:rsidDel="00CE65C7">
        <w:rPr>
          <w:sz w:val="24"/>
          <w:szCs w:val="24"/>
        </w:rPr>
        <w:delText>2023</w:delText>
      </w:r>
    </w:del>
    <w:ins w:id="444" w:author="Dimitri Podborski" w:date="2024-02-13T17:41:00Z">
      <w:r w:rsidR="00CE65C7">
        <w:rPr>
          <w:sz w:val="24"/>
          <w:szCs w:val="24"/>
        </w:rPr>
        <w:t>2024</w:t>
      </w:r>
    </w:ins>
    <w:r>
      <w:rPr>
        <w:sz w:val="24"/>
        <w:szCs w:val="24"/>
      </w:rPr>
      <w:t xml:space="preserve">/AMD </w:t>
    </w:r>
    <w:r w:rsidR="00AA72AC">
      <w:rPr>
        <w:sz w:val="24"/>
        <w:szCs w:val="24"/>
      </w:rPr>
      <w:t>2</w:t>
    </w:r>
    <w:r>
      <w:rPr>
        <w:sz w:val="24"/>
        <w:szCs w:val="24"/>
      </w:rPr>
      <w:t>:</w:t>
    </w:r>
    <w:r w:rsidR="00E56A1E">
      <w:rPr>
        <w:sz w:val="24"/>
        <w:szCs w:val="24"/>
      </w:rPr>
      <w:t>2023</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5"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6575BD6"/>
    <w:multiLevelType w:val="multilevel"/>
    <w:tmpl w:val="F2647398"/>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9"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A04270"/>
    <w:multiLevelType w:val="multilevel"/>
    <w:tmpl w:val="1442894E"/>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396C30FE"/>
    <w:multiLevelType w:val="multilevel"/>
    <w:tmpl w:val="9A5437D4"/>
    <w:lvl w:ilvl="0">
      <w:start w:val="6"/>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3E766D96"/>
    <w:multiLevelType w:val="multilevel"/>
    <w:tmpl w:val="BF76A534"/>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0"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1"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2"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33"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4"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C25D64"/>
    <w:multiLevelType w:val="multilevel"/>
    <w:tmpl w:val="8BA6C5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6" w15:restartNumberingAfterBreak="0">
    <w:nsid w:val="59374DC2"/>
    <w:multiLevelType w:val="hybridMultilevel"/>
    <w:tmpl w:val="9D98412A"/>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9" w15:restartNumberingAfterBreak="0">
    <w:nsid w:val="5D7E6394"/>
    <w:multiLevelType w:val="multilevel"/>
    <w:tmpl w:val="8506B586"/>
    <w:lvl w:ilvl="0">
      <w:start w:val="1"/>
      <w:numFmt w:val="decimal"/>
      <w:pStyle w:val="Heading1"/>
      <w:lvlText w:val="%1"/>
      <w:lvlJc w:val="left"/>
      <w:pPr>
        <w:ind w:left="432" w:hanging="432"/>
      </w:pPr>
      <w:rPr>
        <w:rFonts w:cs="Times New Roman" w:hint="default"/>
        <w:b/>
        <w:i w:val="0"/>
      </w:rPr>
    </w:lvl>
    <w:lvl w:ilvl="1">
      <w:start w:val="5"/>
      <w:numFmt w:val="decimal"/>
      <w:pStyle w:val="Heading2"/>
      <w:lvlText w:val="%1.%2"/>
      <w:lvlJc w:val="left"/>
      <w:pPr>
        <w:ind w:left="0" w:firstLine="0"/>
      </w:pPr>
      <w:rPr>
        <w:rFonts w:cs="Times New Roman" w:hint="default"/>
        <w:b/>
        <w:i w:val="0"/>
      </w:rPr>
    </w:lvl>
    <w:lvl w:ilvl="2">
      <w:start w:val="37"/>
      <w:numFmt w:val="decimal"/>
      <w:lvlRestart w:val="1"/>
      <w:pStyle w:val="Heading3"/>
      <w:lvlText w:val="6.%2.%3"/>
      <w:lvlJc w:val="left"/>
      <w:pPr>
        <w:ind w:left="0" w:firstLine="0"/>
      </w:pPr>
      <w:rPr>
        <w:rFonts w:cs="Times New Roman" w:hint="default"/>
        <w:b/>
        <w:i w:val="0"/>
      </w:rPr>
    </w:lvl>
    <w:lvl w:ilvl="3">
      <w:start w:val="4"/>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0"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1"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82F0F0C"/>
    <w:multiLevelType w:val="hybridMultilevel"/>
    <w:tmpl w:val="9288FD1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5" w15:restartNumberingAfterBreak="0">
    <w:nsid w:val="69150AC5"/>
    <w:multiLevelType w:val="hybridMultilevel"/>
    <w:tmpl w:val="9D66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7"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8"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9"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0" w15:restartNumberingAfterBreak="0">
    <w:nsid w:val="78CC0F9B"/>
    <w:multiLevelType w:val="multilevel"/>
    <w:tmpl w:val="CE0C2278"/>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2"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516232968">
    <w:abstractNumId w:val="20"/>
  </w:num>
  <w:num w:numId="2" w16cid:durableId="820778699">
    <w:abstractNumId w:val="8"/>
  </w:num>
  <w:num w:numId="3" w16cid:durableId="807624638">
    <w:abstractNumId w:val="39"/>
  </w:num>
  <w:num w:numId="4" w16cid:durableId="1022166672">
    <w:abstractNumId w:val="53"/>
  </w:num>
  <w:num w:numId="5" w16cid:durableId="962418716">
    <w:abstractNumId w:val="18"/>
  </w:num>
  <w:num w:numId="6" w16cid:durableId="2051108285">
    <w:abstractNumId w:val="37"/>
  </w:num>
  <w:num w:numId="7" w16cid:durableId="437288010">
    <w:abstractNumId w:val="14"/>
  </w:num>
  <w:num w:numId="8" w16cid:durableId="1145701776">
    <w:abstractNumId w:val="23"/>
  </w:num>
  <w:num w:numId="9" w16cid:durableId="641233861">
    <w:abstractNumId w:val="39"/>
  </w:num>
  <w:num w:numId="10" w16cid:durableId="1047291251">
    <w:abstractNumId w:val="39"/>
  </w:num>
  <w:num w:numId="11" w16cid:durableId="1112819392">
    <w:abstractNumId w:val="39"/>
  </w:num>
  <w:num w:numId="12" w16cid:durableId="263267970">
    <w:abstractNumId w:val="39"/>
  </w:num>
  <w:num w:numId="13" w16cid:durableId="2074310963">
    <w:abstractNumId w:val="39"/>
  </w:num>
  <w:num w:numId="14" w16cid:durableId="347609176">
    <w:abstractNumId w:val="39"/>
  </w:num>
  <w:num w:numId="15" w16cid:durableId="224412823">
    <w:abstractNumId w:val="39"/>
  </w:num>
  <w:num w:numId="16" w16cid:durableId="723410236">
    <w:abstractNumId w:val="33"/>
  </w:num>
  <w:num w:numId="17" w16cid:durableId="1824421753">
    <w:abstractNumId w:val="52"/>
  </w:num>
  <w:num w:numId="18" w16cid:durableId="1162114711">
    <w:abstractNumId w:val="34"/>
  </w:num>
  <w:num w:numId="19" w16cid:durableId="368652224">
    <w:abstractNumId w:val="16"/>
  </w:num>
  <w:num w:numId="20" w16cid:durableId="1213689829">
    <w:abstractNumId w:val="4"/>
  </w:num>
  <w:num w:numId="21" w16cid:durableId="1446845946">
    <w:abstractNumId w:val="55"/>
  </w:num>
  <w:num w:numId="22" w16cid:durableId="542594017">
    <w:abstractNumId w:val="31"/>
  </w:num>
  <w:num w:numId="23" w16cid:durableId="1020667227">
    <w:abstractNumId w:val="5"/>
  </w:num>
  <w:num w:numId="24" w16cid:durableId="1174104610">
    <w:abstractNumId w:val="32"/>
  </w:num>
  <w:num w:numId="25" w16cid:durableId="1414005840">
    <w:abstractNumId w:val="19"/>
  </w:num>
  <w:num w:numId="26" w16cid:durableId="452021107">
    <w:abstractNumId w:val="2"/>
  </w:num>
  <w:num w:numId="27" w16cid:durableId="2119175534">
    <w:abstractNumId w:val="10"/>
  </w:num>
  <w:num w:numId="28" w16cid:durableId="1885099729">
    <w:abstractNumId w:val="42"/>
  </w:num>
  <w:num w:numId="29" w16cid:durableId="98070718">
    <w:abstractNumId w:val="41"/>
  </w:num>
  <w:num w:numId="30" w16cid:durableId="1208881413">
    <w:abstractNumId w:val="54"/>
  </w:num>
  <w:num w:numId="31" w16cid:durableId="21908381">
    <w:abstractNumId w:val="49"/>
  </w:num>
  <w:num w:numId="32" w16cid:durableId="1995718543">
    <w:abstractNumId w:val="47"/>
  </w:num>
  <w:num w:numId="33" w16cid:durableId="34083787">
    <w:abstractNumId w:val="29"/>
  </w:num>
  <w:num w:numId="34" w16cid:durableId="1714619769">
    <w:abstractNumId w:val="0"/>
  </w:num>
  <w:num w:numId="35" w16cid:durableId="324868748">
    <w:abstractNumId w:val="39"/>
  </w:num>
  <w:num w:numId="36" w16cid:durableId="456336455">
    <w:abstractNumId w:val="9"/>
  </w:num>
  <w:num w:numId="37" w16cid:durableId="246160241">
    <w:abstractNumId w:val="39"/>
  </w:num>
  <w:num w:numId="38" w16cid:durableId="15930005">
    <w:abstractNumId w:val="28"/>
  </w:num>
  <w:num w:numId="39" w16cid:durableId="1366565320">
    <w:abstractNumId w:val="39"/>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4220612">
    <w:abstractNumId w:val="1"/>
  </w:num>
  <w:num w:numId="41" w16cid:durableId="2024671148">
    <w:abstractNumId w:val="48"/>
  </w:num>
  <w:num w:numId="42" w16cid:durableId="1317956804">
    <w:abstractNumId w:val="39"/>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0472801">
    <w:abstractNumId w:val="39"/>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9314144">
    <w:abstractNumId w:val="39"/>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1054027">
    <w:abstractNumId w:val="39"/>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588403">
    <w:abstractNumId w:val="39"/>
  </w:num>
  <w:num w:numId="47" w16cid:durableId="1412435349">
    <w:abstractNumId w:val="17"/>
  </w:num>
  <w:num w:numId="48" w16cid:durableId="871653192">
    <w:abstractNumId w:val="39"/>
  </w:num>
  <w:num w:numId="49" w16cid:durableId="1920556169">
    <w:abstractNumId w:val="12"/>
  </w:num>
  <w:num w:numId="50" w16cid:durableId="1255822020">
    <w:abstractNumId w:val="38"/>
  </w:num>
  <w:num w:numId="51" w16cid:durableId="177357575">
    <w:abstractNumId w:val="15"/>
  </w:num>
  <w:num w:numId="52" w16cid:durableId="1928532845">
    <w:abstractNumId w:val="7"/>
  </w:num>
  <w:num w:numId="53" w16cid:durableId="1474643827">
    <w:abstractNumId w:val="30"/>
  </w:num>
  <w:num w:numId="54" w16cid:durableId="694234655">
    <w:abstractNumId w:val="40"/>
  </w:num>
  <w:num w:numId="55" w16cid:durableId="1981616569">
    <w:abstractNumId w:val="13"/>
  </w:num>
  <w:num w:numId="56" w16cid:durableId="1675960816">
    <w:abstractNumId w:val="39"/>
    <w:lvlOverride w:ilvl="0">
      <w:startOverride w:val="4"/>
    </w:lvlOverride>
    <w:lvlOverride w:ilvl="1">
      <w:startOverride w:val="5"/>
    </w:lvlOverride>
    <w:lvlOverride w:ilvl="2">
      <w:startOverride w:val="3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29794">
    <w:abstractNumId w:val="39"/>
    <w:lvlOverride w:ilvl="0">
      <w:startOverride w:val="1"/>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97706836">
    <w:abstractNumId w:val="46"/>
  </w:num>
  <w:num w:numId="59" w16cid:durableId="2034647890">
    <w:abstractNumId w:val="35"/>
  </w:num>
  <w:num w:numId="60" w16cid:durableId="7757257">
    <w:abstractNumId w:val="44"/>
  </w:num>
  <w:num w:numId="61" w16cid:durableId="1606184909">
    <w:abstractNumId w:val="26"/>
  </w:num>
  <w:num w:numId="62" w16cid:durableId="558592664">
    <w:abstractNumId w:val="51"/>
  </w:num>
  <w:num w:numId="63" w16cid:durableId="25107236">
    <w:abstractNumId w:val="24"/>
  </w:num>
  <w:num w:numId="64" w16cid:durableId="1669164330">
    <w:abstractNumId w:val="27"/>
  </w:num>
  <w:num w:numId="65" w16cid:durableId="351344575">
    <w:abstractNumId w:val="45"/>
  </w:num>
  <w:num w:numId="66" w16cid:durableId="1859543622">
    <w:abstractNumId w:val="3"/>
  </w:num>
  <w:num w:numId="67" w16cid:durableId="953755917">
    <w:abstractNumId w:val="50"/>
  </w:num>
  <w:num w:numId="68" w16cid:durableId="333146025">
    <w:abstractNumId w:val="11"/>
  </w:num>
  <w:num w:numId="69" w16cid:durableId="681469421">
    <w:abstractNumId w:val="25"/>
  </w:num>
  <w:num w:numId="70" w16cid:durableId="726495116">
    <w:abstractNumId w:val="6"/>
  </w:num>
  <w:num w:numId="71" w16cid:durableId="1936550667">
    <w:abstractNumId w:val="22"/>
  </w:num>
  <w:num w:numId="72" w16cid:durableId="132336890">
    <w:abstractNumId w:val="43"/>
  </w:num>
  <w:num w:numId="73" w16cid:durableId="30108519">
    <w:abstractNumId w:val="21"/>
  </w:num>
  <w:num w:numId="74" w16cid:durableId="305941993">
    <w:abstractNumId w:val="39"/>
    <w:lvlOverride w:ilvl="0">
      <w:startOverride w:val="9"/>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2528449">
    <w:abstractNumId w:val="36"/>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rson w15:author="Leo Barnes">
    <w15:presenceInfo w15:providerId="AD" w15:userId="S::lbarnes@apple.com::a309106a-4c57-4e7e-b194-8938cda3c02f"/>
  </w15:person>
  <w15:person w15:author="Miska Hannuksela 02">
    <w15:presenceInfo w15:providerId="None" w15:userId="Miska Hannuksela 02"/>
  </w15:person>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1429"/>
    <w:rsid w:val="000135EA"/>
    <w:rsid w:val="0001399D"/>
    <w:rsid w:val="00013D45"/>
    <w:rsid w:val="00015320"/>
    <w:rsid w:val="00020E27"/>
    <w:rsid w:val="0002515A"/>
    <w:rsid w:val="000261BF"/>
    <w:rsid w:val="000314E7"/>
    <w:rsid w:val="00034C67"/>
    <w:rsid w:val="000404B0"/>
    <w:rsid w:val="00040623"/>
    <w:rsid w:val="00042ACD"/>
    <w:rsid w:val="00042F59"/>
    <w:rsid w:val="00044445"/>
    <w:rsid w:val="00044C8B"/>
    <w:rsid w:val="0004648E"/>
    <w:rsid w:val="000466BC"/>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1D19"/>
    <w:rsid w:val="000A2273"/>
    <w:rsid w:val="000A29EB"/>
    <w:rsid w:val="000A3CBE"/>
    <w:rsid w:val="000A698C"/>
    <w:rsid w:val="000A6D8E"/>
    <w:rsid w:val="000A706D"/>
    <w:rsid w:val="000B0743"/>
    <w:rsid w:val="000B21E2"/>
    <w:rsid w:val="000B26A7"/>
    <w:rsid w:val="000B3D64"/>
    <w:rsid w:val="000B6BC2"/>
    <w:rsid w:val="000C033F"/>
    <w:rsid w:val="000C1D0B"/>
    <w:rsid w:val="000C25B0"/>
    <w:rsid w:val="000C3E16"/>
    <w:rsid w:val="000D09EB"/>
    <w:rsid w:val="000D148D"/>
    <w:rsid w:val="000D41C4"/>
    <w:rsid w:val="000D485B"/>
    <w:rsid w:val="000D6B21"/>
    <w:rsid w:val="000E2FBC"/>
    <w:rsid w:val="000E3862"/>
    <w:rsid w:val="000E3F71"/>
    <w:rsid w:val="000E5F53"/>
    <w:rsid w:val="000F48A4"/>
    <w:rsid w:val="000F7812"/>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3AEB"/>
    <w:rsid w:val="0016409C"/>
    <w:rsid w:val="00166F8A"/>
    <w:rsid w:val="00167F41"/>
    <w:rsid w:val="00171257"/>
    <w:rsid w:val="001776C7"/>
    <w:rsid w:val="001801E9"/>
    <w:rsid w:val="00182CEB"/>
    <w:rsid w:val="0018640E"/>
    <w:rsid w:val="001864F0"/>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A4FF6"/>
    <w:rsid w:val="001B1884"/>
    <w:rsid w:val="001B2619"/>
    <w:rsid w:val="001B51CD"/>
    <w:rsid w:val="001B5400"/>
    <w:rsid w:val="001B6C3E"/>
    <w:rsid w:val="001B7DCB"/>
    <w:rsid w:val="001B7E24"/>
    <w:rsid w:val="001C330F"/>
    <w:rsid w:val="001C58F3"/>
    <w:rsid w:val="001C6575"/>
    <w:rsid w:val="001C7903"/>
    <w:rsid w:val="001D04B2"/>
    <w:rsid w:val="001D2971"/>
    <w:rsid w:val="001D59C2"/>
    <w:rsid w:val="001D5C4F"/>
    <w:rsid w:val="001D6073"/>
    <w:rsid w:val="001D6480"/>
    <w:rsid w:val="001D7C53"/>
    <w:rsid w:val="001E09C2"/>
    <w:rsid w:val="001E595F"/>
    <w:rsid w:val="001E702D"/>
    <w:rsid w:val="001F05B4"/>
    <w:rsid w:val="001F1581"/>
    <w:rsid w:val="001F69D9"/>
    <w:rsid w:val="001F72BD"/>
    <w:rsid w:val="001F7968"/>
    <w:rsid w:val="0020352D"/>
    <w:rsid w:val="002038D1"/>
    <w:rsid w:val="002040B4"/>
    <w:rsid w:val="002052ED"/>
    <w:rsid w:val="00205426"/>
    <w:rsid w:val="00206394"/>
    <w:rsid w:val="002113DB"/>
    <w:rsid w:val="00211566"/>
    <w:rsid w:val="00213CDC"/>
    <w:rsid w:val="002142D3"/>
    <w:rsid w:val="00214F94"/>
    <w:rsid w:val="0021721F"/>
    <w:rsid w:val="002177EB"/>
    <w:rsid w:val="00220046"/>
    <w:rsid w:val="00220A8A"/>
    <w:rsid w:val="002228CC"/>
    <w:rsid w:val="002246AC"/>
    <w:rsid w:val="00231776"/>
    <w:rsid w:val="002339B5"/>
    <w:rsid w:val="00233FBF"/>
    <w:rsid w:val="002340E0"/>
    <w:rsid w:val="0023474D"/>
    <w:rsid w:val="00236FEC"/>
    <w:rsid w:val="00237618"/>
    <w:rsid w:val="00237A4F"/>
    <w:rsid w:val="00240506"/>
    <w:rsid w:val="002419B2"/>
    <w:rsid w:val="002426A3"/>
    <w:rsid w:val="002442F8"/>
    <w:rsid w:val="00255DFA"/>
    <w:rsid w:val="002569BA"/>
    <w:rsid w:val="00260458"/>
    <w:rsid w:val="002621E8"/>
    <w:rsid w:val="00262232"/>
    <w:rsid w:val="00262561"/>
    <w:rsid w:val="00262A5A"/>
    <w:rsid w:val="00264095"/>
    <w:rsid w:val="002655A2"/>
    <w:rsid w:val="002661CA"/>
    <w:rsid w:val="00266719"/>
    <w:rsid w:val="00266CFD"/>
    <w:rsid w:val="00266FF8"/>
    <w:rsid w:val="00267D9D"/>
    <w:rsid w:val="00270EFC"/>
    <w:rsid w:val="00272564"/>
    <w:rsid w:val="00274199"/>
    <w:rsid w:val="0027614B"/>
    <w:rsid w:val="0028448D"/>
    <w:rsid w:val="002868FE"/>
    <w:rsid w:val="002879D1"/>
    <w:rsid w:val="00291AF3"/>
    <w:rsid w:val="0029243C"/>
    <w:rsid w:val="00292F19"/>
    <w:rsid w:val="002930D3"/>
    <w:rsid w:val="002942AC"/>
    <w:rsid w:val="00294CF1"/>
    <w:rsid w:val="00294FB0"/>
    <w:rsid w:val="002958D8"/>
    <w:rsid w:val="00297153"/>
    <w:rsid w:val="0029724F"/>
    <w:rsid w:val="002977FF"/>
    <w:rsid w:val="002978A9"/>
    <w:rsid w:val="002A10EE"/>
    <w:rsid w:val="002A21B5"/>
    <w:rsid w:val="002A3D30"/>
    <w:rsid w:val="002A48DE"/>
    <w:rsid w:val="002A4D1B"/>
    <w:rsid w:val="002A50DC"/>
    <w:rsid w:val="002A5242"/>
    <w:rsid w:val="002A6FE1"/>
    <w:rsid w:val="002A7CE7"/>
    <w:rsid w:val="002A7F93"/>
    <w:rsid w:val="002B0AD0"/>
    <w:rsid w:val="002B2937"/>
    <w:rsid w:val="002B3BDD"/>
    <w:rsid w:val="002B7C5B"/>
    <w:rsid w:val="002B7F6F"/>
    <w:rsid w:val="002C08A7"/>
    <w:rsid w:val="002C0C4A"/>
    <w:rsid w:val="002C1783"/>
    <w:rsid w:val="002C1AE5"/>
    <w:rsid w:val="002C453D"/>
    <w:rsid w:val="002C49AE"/>
    <w:rsid w:val="002C6081"/>
    <w:rsid w:val="002C7C59"/>
    <w:rsid w:val="002D11FC"/>
    <w:rsid w:val="002D26B1"/>
    <w:rsid w:val="002D285D"/>
    <w:rsid w:val="002D2CB4"/>
    <w:rsid w:val="002D4703"/>
    <w:rsid w:val="002D5667"/>
    <w:rsid w:val="002D7D30"/>
    <w:rsid w:val="002E0796"/>
    <w:rsid w:val="002E0D33"/>
    <w:rsid w:val="002E10B8"/>
    <w:rsid w:val="002E24EE"/>
    <w:rsid w:val="002E374C"/>
    <w:rsid w:val="002E4847"/>
    <w:rsid w:val="002E4FF0"/>
    <w:rsid w:val="002E59EE"/>
    <w:rsid w:val="002E5AA0"/>
    <w:rsid w:val="002E7795"/>
    <w:rsid w:val="002F0FA5"/>
    <w:rsid w:val="002F4CA0"/>
    <w:rsid w:val="002F4E01"/>
    <w:rsid w:val="002F5AD6"/>
    <w:rsid w:val="002F5DD5"/>
    <w:rsid w:val="002F6596"/>
    <w:rsid w:val="0030023E"/>
    <w:rsid w:val="00302B55"/>
    <w:rsid w:val="0030364A"/>
    <w:rsid w:val="00303759"/>
    <w:rsid w:val="00304597"/>
    <w:rsid w:val="00305732"/>
    <w:rsid w:val="00306603"/>
    <w:rsid w:val="00312BA8"/>
    <w:rsid w:val="0031350C"/>
    <w:rsid w:val="00313543"/>
    <w:rsid w:val="00314414"/>
    <w:rsid w:val="00314835"/>
    <w:rsid w:val="003150BE"/>
    <w:rsid w:val="003178D9"/>
    <w:rsid w:val="0031798A"/>
    <w:rsid w:val="00320BC7"/>
    <w:rsid w:val="0032158E"/>
    <w:rsid w:val="003225D0"/>
    <w:rsid w:val="003270E3"/>
    <w:rsid w:val="00327568"/>
    <w:rsid w:val="003275E1"/>
    <w:rsid w:val="00327FC1"/>
    <w:rsid w:val="00333718"/>
    <w:rsid w:val="003343C1"/>
    <w:rsid w:val="00334469"/>
    <w:rsid w:val="0033608F"/>
    <w:rsid w:val="0033616F"/>
    <w:rsid w:val="0034209B"/>
    <w:rsid w:val="003449D6"/>
    <w:rsid w:val="003469EA"/>
    <w:rsid w:val="00346ECA"/>
    <w:rsid w:val="00347FB5"/>
    <w:rsid w:val="0035551F"/>
    <w:rsid w:val="003558BF"/>
    <w:rsid w:val="00360077"/>
    <w:rsid w:val="003600A0"/>
    <w:rsid w:val="00362EE8"/>
    <w:rsid w:val="003643AA"/>
    <w:rsid w:val="0036491B"/>
    <w:rsid w:val="00364B6A"/>
    <w:rsid w:val="00370F3B"/>
    <w:rsid w:val="00371151"/>
    <w:rsid w:val="00372298"/>
    <w:rsid w:val="00373501"/>
    <w:rsid w:val="00375A87"/>
    <w:rsid w:val="00380713"/>
    <w:rsid w:val="00380D9B"/>
    <w:rsid w:val="003848A1"/>
    <w:rsid w:val="00386472"/>
    <w:rsid w:val="003904B7"/>
    <w:rsid w:val="00391750"/>
    <w:rsid w:val="00391C20"/>
    <w:rsid w:val="00392157"/>
    <w:rsid w:val="00392A78"/>
    <w:rsid w:val="00394EF3"/>
    <w:rsid w:val="003950FD"/>
    <w:rsid w:val="003955E5"/>
    <w:rsid w:val="00395A64"/>
    <w:rsid w:val="00395E39"/>
    <w:rsid w:val="0039765A"/>
    <w:rsid w:val="003A0890"/>
    <w:rsid w:val="003A19C6"/>
    <w:rsid w:val="003A2816"/>
    <w:rsid w:val="003A3140"/>
    <w:rsid w:val="003A31AE"/>
    <w:rsid w:val="003A5F12"/>
    <w:rsid w:val="003A7556"/>
    <w:rsid w:val="003B0F83"/>
    <w:rsid w:val="003B153F"/>
    <w:rsid w:val="003B24F7"/>
    <w:rsid w:val="003B3DA7"/>
    <w:rsid w:val="003B3E5E"/>
    <w:rsid w:val="003B4541"/>
    <w:rsid w:val="003C1707"/>
    <w:rsid w:val="003C7270"/>
    <w:rsid w:val="003D04B1"/>
    <w:rsid w:val="003D169A"/>
    <w:rsid w:val="003D485B"/>
    <w:rsid w:val="003D49F7"/>
    <w:rsid w:val="003D4C43"/>
    <w:rsid w:val="003D4DC4"/>
    <w:rsid w:val="003D5199"/>
    <w:rsid w:val="003D6386"/>
    <w:rsid w:val="003E184C"/>
    <w:rsid w:val="003E3CAB"/>
    <w:rsid w:val="003E47D0"/>
    <w:rsid w:val="003E6271"/>
    <w:rsid w:val="003F0348"/>
    <w:rsid w:val="003F101B"/>
    <w:rsid w:val="003F142D"/>
    <w:rsid w:val="003F3954"/>
    <w:rsid w:val="003F4670"/>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203AD"/>
    <w:rsid w:val="0042084A"/>
    <w:rsid w:val="00422AE2"/>
    <w:rsid w:val="00427D6E"/>
    <w:rsid w:val="004306BE"/>
    <w:rsid w:val="00432B95"/>
    <w:rsid w:val="00433FEC"/>
    <w:rsid w:val="0043434A"/>
    <w:rsid w:val="00434E51"/>
    <w:rsid w:val="00435F4E"/>
    <w:rsid w:val="0043619E"/>
    <w:rsid w:val="004421EF"/>
    <w:rsid w:val="00443376"/>
    <w:rsid w:val="004438A1"/>
    <w:rsid w:val="00444193"/>
    <w:rsid w:val="00446B8C"/>
    <w:rsid w:val="00446F9B"/>
    <w:rsid w:val="00450927"/>
    <w:rsid w:val="004543EA"/>
    <w:rsid w:val="0045442F"/>
    <w:rsid w:val="00456BEF"/>
    <w:rsid w:val="0045744A"/>
    <w:rsid w:val="00457E73"/>
    <w:rsid w:val="00461CCC"/>
    <w:rsid w:val="0046565D"/>
    <w:rsid w:val="004662B4"/>
    <w:rsid w:val="00471FF2"/>
    <w:rsid w:val="00475BFC"/>
    <w:rsid w:val="00475E53"/>
    <w:rsid w:val="00477CE7"/>
    <w:rsid w:val="0048081D"/>
    <w:rsid w:val="00481387"/>
    <w:rsid w:val="00484583"/>
    <w:rsid w:val="00484FA3"/>
    <w:rsid w:val="00486996"/>
    <w:rsid w:val="0049009B"/>
    <w:rsid w:val="004907B0"/>
    <w:rsid w:val="00490CBC"/>
    <w:rsid w:val="00490CCB"/>
    <w:rsid w:val="00494A99"/>
    <w:rsid w:val="00495D39"/>
    <w:rsid w:val="004A0984"/>
    <w:rsid w:val="004A0F5A"/>
    <w:rsid w:val="004A25D1"/>
    <w:rsid w:val="004A2DC1"/>
    <w:rsid w:val="004A5928"/>
    <w:rsid w:val="004B0C85"/>
    <w:rsid w:val="004B405B"/>
    <w:rsid w:val="004B4759"/>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3C8B"/>
    <w:rsid w:val="004F46CC"/>
    <w:rsid w:val="004F5D8B"/>
    <w:rsid w:val="004F5E87"/>
    <w:rsid w:val="00500792"/>
    <w:rsid w:val="00503A93"/>
    <w:rsid w:val="00503E3F"/>
    <w:rsid w:val="0050488C"/>
    <w:rsid w:val="0050651F"/>
    <w:rsid w:val="0050725F"/>
    <w:rsid w:val="00510524"/>
    <w:rsid w:val="005139E6"/>
    <w:rsid w:val="005143E9"/>
    <w:rsid w:val="00515641"/>
    <w:rsid w:val="00515BDB"/>
    <w:rsid w:val="00515CD9"/>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733A"/>
    <w:rsid w:val="00550C21"/>
    <w:rsid w:val="00552492"/>
    <w:rsid w:val="00552EE7"/>
    <w:rsid w:val="0055468C"/>
    <w:rsid w:val="00554693"/>
    <w:rsid w:val="005572C6"/>
    <w:rsid w:val="005578A1"/>
    <w:rsid w:val="00561594"/>
    <w:rsid w:val="00565533"/>
    <w:rsid w:val="00565BB5"/>
    <w:rsid w:val="00566AA0"/>
    <w:rsid w:val="00567797"/>
    <w:rsid w:val="00567A09"/>
    <w:rsid w:val="00567F5F"/>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2761"/>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E48"/>
    <w:rsid w:val="005D207B"/>
    <w:rsid w:val="005D23EE"/>
    <w:rsid w:val="005D2D3B"/>
    <w:rsid w:val="005D6017"/>
    <w:rsid w:val="005D79AC"/>
    <w:rsid w:val="005E1A92"/>
    <w:rsid w:val="005E2F33"/>
    <w:rsid w:val="005E35A1"/>
    <w:rsid w:val="005F4951"/>
    <w:rsid w:val="005F67A4"/>
    <w:rsid w:val="00601B7D"/>
    <w:rsid w:val="006058CD"/>
    <w:rsid w:val="00610B11"/>
    <w:rsid w:val="00610D56"/>
    <w:rsid w:val="00611698"/>
    <w:rsid w:val="006116F6"/>
    <w:rsid w:val="00612B60"/>
    <w:rsid w:val="00612CBC"/>
    <w:rsid w:val="00613738"/>
    <w:rsid w:val="00614987"/>
    <w:rsid w:val="00614BB5"/>
    <w:rsid w:val="00620BA2"/>
    <w:rsid w:val="006220FA"/>
    <w:rsid w:val="006246EF"/>
    <w:rsid w:val="006254FE"/>
    <w:rsid w:val="006265A0"/>
    <w:rsid w:val="00627113"/>
    <w:rsid w:val="006300AF"/>
    <w:rsid w:val="006317D8"/>
    <w:rsid w:val="00631E53"/>
    <w:rsid w:val="006320D8"/>
    <w:rsid w:val="00635425"/>
    <w:rsid w:val="00635C6C"/>
    <w:rsid w:val="00637959"/>
    <w:rsid w:val="00637D59"/>
    <w:rsid w:val="00641B96"/>
    <w:rsid w:val="00641ECA"/>
    <w:rsid w:val="0064491C"/>
    <w:rsid w:val="006467CE"/>
    <w:rsid w:val="0065290E"/>
    <w:rsid w:val="00652AD8"/>
    <w:rsid w:val="0065351D"/>
    <w:rsid w:val="00654999"/>
    <w:rsid w:val="006557EE"/>
    <w:rsid w:val="00656266"/>
    <w:rsid w:val="00656B0A"/>
    <w:rsid w:val="006612D4"/>
    <w:rsid w:val="006626B0"/>
    <w:rsid w:val="00662C9A"/>
    <w:rsid w:val="006651E1"/>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1909"/>
    <w:rsid w:val="00693532"/>
    <w:rsid w:val="006955C6"/>
    <w:rsid w:val="00695ED4"/>
    <w:rsid w:val="0069629B"/>
    <w:rsid w:val="006A1069"/>
    <w:rsid w:val="006A7A0F"/>
    <w:rsid w:val="006B0050"/>
    <w:rsid w:val="006B3AE5"/>
    <w:rsid w:val="006B75B6"/>
    <w:rsid w:val="006C155A"/>
    <w:rsid w:val="006C1EAB"/>
    <w:rsid w:val="006C4961"/>
    <w:rsid w:val="006C4F8F"/>
    <w:rsid w:val="006C50A2"/>
    <w:rsid w:val="006C5E40"/>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A2A"/>
    <w:rsid w:val="00744F7A"/>
    <w:rsid w:val="00750258"/>
    <w:rsid w:val="00750A28"/>
    <w:rsid w:val="0075110C"/>
    <w:rsid w:val="00751884"/>
    <w:rsid w:val="00752104"/>
    <w:rsid w:val="00752294"/>
    <w:rsid w:val="007577A0"/>
    <w:rsid w:val="00760A5A"/>
    <w:rsid w:val="00761592"/>
    <w:rsid w:val="00761657"/>
    <w:rsid w:val="00761827"/>
    <w:rsid w:val="0076182C"/>
    <w:rsid w:val="00762AED"/>
    <w:rsid w:val="0076306F"/>
    <w:rsid w:val="0076731B"/>
    <w:rsid w:val="0077004A"/>
    <w:rsid w:val="007704C2"/>
    <w:rsid w:val="007739E6"/>
    <w:rsid w:val="00774EE8"/>
    <w:rsid w:val="0077500F"/>
    <w:rsid w:val="007766DF"/>
    <w:rsid w:val="00777A72"/>
    <w:rsid w:val="00780C85"/>
    <w:rsid w:val="007812F0"/>
    <w:rsid w:val="007833BA"/>
    <w:rsid w:val="00783555"/>
    <w:rsid w:val="00784147"/>
    <w:rsid w:val="00791E40"/>
    <w:rsid w:val="00792498"/>
    <w:rsid w:val="00792BD4"/>
    <w:rsid w:val="00793407"/>
    <w:rsid w:val="0079380F"/>
    <w:rsid w:val="00793C3D"/>
    <w:rsid w:val="007A3273"/>
    <w:rsid w:val="007A640F"/>
    <w:rsid w:val="007A7F2A"/>
    <w:rsid w:val="007B21F0"/>
    <w:rsid w:val="007B2AE4"/>
    <w:rsid w:val="007B5AB3"/>
    <w:rsid w:val="007B7680"/>
    <w:rsid w:val="007C3028"/>
    <w:rsid w:val="007C400D"/>
    <w:rsid w:val="007C62FB"/>
    <w:rsid w:val="007C79A5"/>
    <w:rsid w:val="007D2384"/>
    <w:rsid w:val="007D51BC"/>
    <w:rsid w:val="007D5C81"/>
    <w:rsid w:val="007D65EC"/>
    <w:rsid w:val="007D6F3E"/>
    <w:rsid w:val="007D7AB0"/>
    <w:rsid w:val="007E1842"/>
    <w:rsid w:val="007E4ADE"/>
    <w:rsid w:val="007E4FEF"/>
    <w:rsid w:val="007E5D05"/>
    <w:rsid w:val="007F1A19"/>
    <w:rsid w:val="007F3B91"/>
    <w:rsid w:val="007F4E21"/>
    <w:rsid w:val="007F5633"/>
    <w:rsid w:val="007F5A1D"/>
    <w:rsid w:val="007F5E06"/>
    <w:rsid w:val="007F66E4"/>
    <w:rsid w:val="007F7F35"/>
    <w:rsid w:val="00801F13"/>
    <w:rsid w:val="00803CF5"/>
    <w:rsid w:val="008049FD"/>
    <w:rsid w:val="0080533C"/>
    <w:rsid w:val="00805A8F"/>
    <w:rsid w:val="00807CC7"/>
    <w:rsid w:val="0081125C"/>
    <w:rsid w:val="00812959"/>
    <w:rsid w:val="008154DD"/>
    <w:rsid w:val="008157BE"/>
    <w:rsid w:val="008174D6"/>
    <w:rsid w:val="00820EBA"/>
    <w:rsid w:val="0082178B"/>
    <w:rsid w:val="008225D1"/>
    <w:rsid w:val="00824E2B"/>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2C80"/>
    <w:rsid w:val="00854051"/>
    <w:rsid w:val="008559EE"/>
    <w:rsid w:val="00857668"/>
    <w:rsid w:val="00862418"/>
    <w:rsid w:val="00862E22"/>
    <w:rsid w:val="00864D32"/>
    <w:rsid w:val="008700F9"/>
    <w:rsid w:val="00870CA0"/>
    <w:rsid w:val="008713ED"/>
    <w:rsid w:val="0087280F"/>
    <w:rsid w:val="00872BF3"/>
    <w:rsid w:val="00872C7C"/>
    <w:rsid w:val="008745B1"/>
    <w:rsid w:val="00874E47"/>
    <w:rsid w:val="0087649C"/>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6F2D"/>
    <w:rsid w:val="008E760A"/>
    <w:rsid w:val="008E798B"/>
    <w:rsid w:val="008F26FA"/>
    <w:rsid w:val="008F3BA7"/>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8FD"/>
    <w:rsid w:val="009135D7"/>
    <w:rsid w:val="00913F5D"/>
    <w:rsid w:val="00914837"/>
    <w:rsid w:val="00921A8E"/>
    <w:rsid w:val="009243DE"/>
    <w:rsid w:val="00925CE6"/>
    <w:rsid w:val="00930C8F"/>
    <w:rsid w:val="00936575"/>
    <w:rsid w:val="00936E30"/>
    <w:rsid w:val="00937461"/>
    <w:rsid w:val="00943519"/>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C4"/>
    <w:rsid w:val="009775DE"/>
    <w:rsid w:val="00981A6F"/>
    <w:rsid w:val="00984573"/>
    <w:rsid w:val="00985266"/>
    <w:rsid w:val="00985D9D"/>
    <w:rsid w:val="00986E52"/>
    <w:rsid w:val="00987E3B"/>
    <w:rsid w:val="009901AF"/>
    <w:rsid w:val="00990353"/>
    <w:rsid w:val="00990365"/>
    <w:rsid w:val="00993B91"/>
    <w:rsid w:val="0099400A"/>
    <w:rsid w:val="009945AD"/>
    <w:rsid w:val="0099509E"/>
    <w:rsid w:val="009A2ED6"/>
    <w:rsid w:val="009A3CBD"/>
    <w:rsid w:val="009A5B97"/>
    <w:rsid w:val="009A7100"/>
    <w:rsid w:val="009B1E9D"/>
    <w:rsid w:val="009B31ED"/>
    <w:rsid w:val="009B320D"/>
    <w:rsid w:val="009B554B"/>
    <w:rsid w:val="009B5ABE"/>
    <w:rsid w:val="009C39FD"/>
    <w:rsid w:val="009C3A55"/>
    <w:rsid w:val="009C468B"/>
    <w:rsid w:val="009C652D"/>
    <w:rsid w:val="009C66A6"/>
    <w:rsid w:val="009D04D4"/>
    <w:rsid w:val="009D1751"/>
    <w:rsid w:val="009D2CEF"/>
    <w:rsid w:val="009D3FF8"/>
    <w:rsid w:val="009D4D75"/>
    <w:rsid w:val="009D5A90"/>
    <w:rsid w:val="009D6CEE"/>
    <w:rsid w:val="009D77C6"/>
    <w:rsid w:val="009E10A7"/>
    <w:rsid w:val="009E3FEE"/>
    <w:rsid w:val="009E49C5"/>
    <w:rsid w:val="009E5DC9"/>
    <w:rsid w:val="009E6775"/>
    <w:rsid w:val="009E68BA"/>
    <w:rsid w:val="009F05A3"/>
    <w:rsid w:val="009F0B2F"/>
    <w:rsid w:val="009F1DF5"/>
    <w:rsid w:val="009F202E"/>
    <w:rsid w:val="009F445E"/>
    <w:rsid w:val="009F6D94"/>
    <w:rsid w:val="009F7E02"/>
    <w:rsid w:val="00A00035"/>
    <w:rsid w:val="00A006B1"/>
    <w:rsid w:val="00A00AC9"/>
    <w:rsid w:val="00A00CA2"/>
    <w:rsid w:val="00A019F8"/>
    <w:rsid w:val="00A02945"/>
    <w:rsid w:val="00A03986"/>
    <w:rsid w:val="00A05CF3"/>
    <w:rsid w:val="00A06566"/>
    <w:rsid w:val="00A07F35"/>
    <w:rsid w:val="00A102A3"/>
    <w:rsid w:val="00A10A1F"/>
    <w:rsid w:val="00A10C28"/>
    <w:rsid w:val="00A15854"/>
    <w:rsid w:val="00A169A5"/>
    <w:rsid w:val="00A16A4A"/>
    <w:rsid w:val="00A20733"/>
    <w:rsid w:val="00A207C3"/>
    <w:rsid w:val="00A21507"/>
    <w:rsid w:val="00A218E7"/>
    <w:rsid w:val="00A21F97"/>
    <w:rsid w:val="00A221C4"/>
    <w:rsid w:val="00A22C5C"/>
    <w:rsid w:val="00A250BD"/>
    <w:rsid w:val="00A265E8"/>
    <w:rsid w:val="00A279CE"/>
    <w:rsid w:val="00A30564"/>
    <w:rsid w:val="00A30E39"/>
    <w:rsid w:val="00A36C31"/>
    <w:rsid w:val="00A45AE0"/>
    <w:rsid w:val="00A46FB7"/>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44B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3765"/>
    <w:rsid w:val="00AE707B"/>
    <w:rsid w:val="00AE7A1F"/>
    <w:rsid w:val="00AF4176"/>
    <w:rsid w:val="00AF426A"/>
    <w:rsid w:val="00AF5426"/>
    <w:rsid w:val="00AF5707"/>
    <w:rsid w:val="00AF68E6"/>
    <w:rsid w:val="00AF6A0B"/>
    <w:rsid w:val="00B008CB"/>
    <w:rsid w:val="00B040C4"/>
    <w:rsid w:val="00B05241"/>
    <w:rsid w:val="00B06245"/>
    <w:rsid w:val="00B07C54"/>
    <w:rsid w:val="00B11B75"/>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91B"/>
    <w:rsid w:val="00B3456C"/>
    <w:rsid w:val="00B35F42"/>
    <w:rsid w:val="00B35F8E"/>
    <w:rsid w:val="00B372CB"/>
    <w:rsid w:val="00B376F9"/>
    <w:rsid w:val="00B41A21"/>
    <w:rsid w:val="00B4321E"/>
    <w:rsid w:val="00B43307"/>
    <w:rsid w:val="00B444BC"/>
    <w:rsid w:val="00B464E4"/>
    <w:rsid w:val="00B50EC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3602"/>
    <w:rsid w:val="00B744FD"/>
    <w:rsid w:val="00B77025"/>
    <w:rsid w:val="00B7765E"/>
    <w:rsid w:val="00B80F08"/>
    <w:rsid w:val="00B8178F"/>
    <w:rsid w:val="00B83404"/>
    <w:rsid w:val="00B849AC"/>
    <w:rsid w:val="00B87B2F"/>
    <w:rsid w:val="00B9118A"/>
    <w:rsid w:val="00B91EA1"/>
    <w:rsid w:val="00B93D91"/>
    <w:rsid w:val="00B94C20"/>
    <w:rsid w:val="00B967DA"/>
    <w:rsid w:val="00BA0093"/>
    <w:rsid w:val="00BA064E"/>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E1F6E"/>
    <w:rsid w:val="00BE2AC3"/>
    <w:rsid w:val="00BE38CF"/>
    <w:rsid w:val="00BE3C24"/>
    <w:rsid w:val="00BE498A"/>
    <w:rsid w:val="00BE49FA"/>
    <w:rsid w:val="00BE4AD8"/>
    <w:rsid w:val="00BE4EC5"/>
    <w:rsid w:val="00BE574E"/>
    <w:rsid w:val="00BE5844"/>
    <w:rsid w:val="00BE7D0C"/>
    <w:rsid w:val="00BE7E4E"/>
    <w:rsid w:val="00BF05C5"/>
    <w:rsid w:val="00BF33DD"/>
    <w:rsid w:val="00BF357D"/>
    <w:rsid w:val="00BF696E"/>
    <w:rsid w:val="00BF6D7C"/>
    <w:rsid w:val="00BF7921"/>
    <w:rsid w:val="00C00BBF"/>
    <w:rsid w:val="00C00D1C"/>
    <w:rsid w:val="00C0207C"/>
    <w:rsid w:val="00C02DDF"/>
    <w:rsid w:val="00C033CC"/>
    <w:rsid w:val="00C1044C"/>
    <w:rsid w:val="00C1335B"/>
    <w:rsid w:val="00C14B90"/>
    <w:rsid w:val="00C17966"/>
    <w:rsid w:val="00C17C6B"/>
    <w:rsid w:val="00C20A2D"/>
    <w:rsid w:val="00C21ED5"/>
    <w:rsid w:val="00C2378D"/>
    <w:rsid w:val="00C23E1F"/>
    <w:rsid w:val="00C24760"/>
    <w:rsid w:val="00C24A3C"/>
    <w:rsid w:val="00C25A6E"/>
    <w:rsid w:val="00C26B59"/>
    <w:rsid w:val="00C272F8"/>
    <w:rsid w:val="00C331EE"/>
    <w:rsid w:val="00C33932"/>
    <w:rsid w:val="00C3424F"/>
    <w:rsid w:val="00C34E31"/>
    <w:rsid w:val="00C428FA"/>
    <w:rsid w:val="00C52220"/>
    <w:rsid w:val="00C5276F"/>
    <w:rsid w:val="00C52929"/>
    <w:rsid w:val="00C5388B"/>
    <w:rsid w:val="00C5481B"/>
    <w:rsid w:val="00C56649"/>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38C7"/>
    <w:rsid w:val="00CC4189"/>
    <w:rsid w:val="00CC720A"/>
    <w:rsid w:val="00CD1249"/>
    <w:rsid w:val="00CD251F"/>
    <w:rsid w:val="00CD662A"/>
    <w:rsid w:val="00CE15CE"/>
    <w:rsid w:val="00CE2166"/>
    <w:rsid w:val="00CE283B"/>
    <w:rsid w:val="00CE39F9"/>
    <w:rsid w:val="00CE65C7"/>
    <w:rsid w:val="00CE7C71"/>
    <w:rsid w:val="00CF0CC2"/>
    <w:rsid w:val="00CF1165"/>
    <w:rsid w:val="00CF1F2A"/>
    <w:rsid w:val="00CF1FF7"/>
    <w:rsid w:val="00CF54AC"/>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486"/>
    <w:rsid w:val="00D51D23"/>
    <w:rsid w:val="00D52E15"/>
    <w:rsid w:val="00D55E3E"/>
    <w:rsid w:val="00D71138"/>
    <w:rsid w:val="00D71A2E"/>
    <w:rsid w:val="00D7435D"/>
    <w:rsid w:val="00D83BC0"/>
    <w:rsid w:val="00D854E7"/>
    <w:rsid w:val="00D8688F"/>
    <w:rsid w:val="00D86F32"/>
    <w:rsid w:val="00D915FE"/>
    <w:rsid w:val="00D97077"/>
    <w:rsid w:val="00DA17CB"/>
    <w:rsid w:val="00DA464A"/>
    <w:rsid w:val="00DA55A2"/>
    <w:rsid w:val="00DB020A"/>
    <w:rsid w:val="00DB07A6"/>
    <w:rsid w:val="00DB2571"/>
    <w:rsid w:val="00DB2AAB"/>
    <w:rsid w:val="00DB519D"/>
    <w:rsid w:val="00DB51CE"/>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2660F"/>
    <w:rsid w:val="00E27946"/>
    <w:rsid w:val="00E31BC7"/>
    <w:rsid w:val="00E32B97"/>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5D0"/>
    <w:rsid w:val="00E63BC8"/>
    <w:rsid w:val="00E656FF"/>
    <w:rsid w:val="00E66E01"/>
    <w:rsid w:val="00E674C2"/>
    <w:rsid w:val="00E72AC5"/>
    <w:rsid w:val="00E75D92"/>
    <w:rsid w:val="00E766A8"/>
    <w:rsid w:val="00E77B4F"/>
    <w:rsid w:val="00E8043B"/>
    <w:rsid w:val="00E80558"/>
    <w:rsid w:val="00E8222D"/>
    <w:rsid w:val="00E8292B"/>
    <w:rsid w:val="00E82C9F"/>
    <w:rsid w:val="00E82D1A"/>
    <w:rsid w:val="00E83982"/>
    <w:rsid w:val="00E846F4"/>
    <w:rsid w:val="00E86940"/>
    <w:rsid w:val="00E87AC4"/>
    <w:rsid w:val="00E917CC"/>
    <w:rsid w:val="00E96294"/>
    <w:rsid w:val="00EA1810"/>
    <w:rsid w:val="00EA1D52"/>
    <w:rsid w:val="00EA36AF"/>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C6C63"/>
    <w:rsid w:val="00ED2699"/>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47D4"/>
    <w:rsid w:val="00F06031"/>
    <w:rsid w:val="00F067EC"/>
    <w:rsid w:val="00F07FC0"/>
    <w:rsid w:val="00F10420"/>
    <w:rsid w:val="00F122D1"/>
    <w:rsid w:val="00F130C7"/>
    <w:rsid w:val="00F200CC"/>
    <w:rsid w:val="00F20767"/>
    <w:rsid w:val="00F20D70"/>
    <w:rsid w:val="00F2440E"/>
    <w:rsid w:val="00F30A51"/>
    <w:rsid w:val="00F34C40"/>
    <w:rsid w:val="00F3520C"/>
    <w:rsid w:val="00F361B0"/>
    <w:rsid w:val="00F36743"/>
    <w:rsid w:val="00F37AAD"/>
    <w:rsid w:val="00F4069D"/>
    <w:rsid w:val="00F407AD"/>
    <w:rsid w:val="00F41FA7"/>
    <w:rsid w:val="00F44352"/>
    <w:rsid w:val="00F46CA2"/>
    <w:rsid w:val="00F477BA"/>
    <w:rsid w:val="00F5069B"/>
    <w:rsid w:val="00F52AD4"/>
    <w:rsid w:val="00F53EF8"/>
    <w:rsid w:val="00F54C06"/>
    <w:rsid w:val="00F55CD4"/>
    <w:rsid w:val="00F56D71"/>
    <w:rsid w:val="00F6419F"/>
    <w:rsid w:val="00F70447"/>
    <w:rsid w:val="00F70F9A"/>
    <w:rsid w:val="00F713B8"/>
    <w:rsid w:val="00F73B51"/>
    <w:rsid w:val="00F740DA"/>
    <w:rsid w:val="00F744F9"/>
    <w:rsid w:val="00F766C7"/>
    <w:rsid w:val="00F77826"/>
    <w:rsid w:val="00F77E4F"/>
    <w:rsid w:val="00F808DB"/>
    <w:rsid w:val="00F81ACE"/>
    <w:rsid w:val="00F828CA"/>
    <w:rsid w:val="00F83DC9"/>
    <w:rsid w:val="00F85048"/>
    <w:rsid w:val="00F855C1"/>
    <w:rsid w:val="00F8577D"/>
    <w:rsid w:val="00F86A13"/>
    <w:rsid w:val="00F86D31"/>
    <w:rsid w:val="00F8768F"/>
    <w:rsid w:val="00F90DDB"/>
    <w:rsid w:val="00F9180D"/>
    <w:rsid w:val="00F940C5"/>
    <w:rsid w:val="00F9454F"/>
    <w:rsid w:val="00F95E81"/>
    <w:rsid w:val="00F96623"/>
    <w:rsid w:val="00FA0AB3"/>
    <w:rsid w:val="00FA5B69"/>
    <w:rsid w:val="00FA6A61"/>
    <w:rsid w:val="00FA6F3D"/>
    <w:rsid w:val="00FA7512"/>
    <w:rsid w:val="00FB283D"/>
    <w:rsid w:val="00FB4F0A"/>
    <w:rsid w:val="00FB4F8C"/>
    <w:rsid w:val="00FC1FDA"/>
    <w:rsid w:val="00FC2EEA"/>
    <w:rsid w:val="00FC5164"/>
    <w:rsid w:val="00FC6BB0"/>
    <w:rsid w:val="00FD1474"/>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C80"/>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4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AB44BD"/>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ind w:left="360"/>
      <w:jc w:val="left"/>
    </w:pPr>
    <w:rPr>
      <w:rFonts w:ascii="Courier" w:hAnsi="Courier"/>
      <w:noProof/>
      <w:sz w:val="20"/>
      <w:lang w:val="en-CA"/>
    </w:rPr>
  </w:style>
  <w:style w:type="character" w:customStyle="1" w:styleId="codeZchn">
    <w:name w:val="code Zchn"/>
    <w:link w:val="code0"/>
    <w:rsid w:val="00AB44BD"/>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 w:type="numbering" w:customStyle="1" w:styleId="CurrentList16">
    <w:name w:val="Current List16"/>
    <w:uiPriority w:val="99"/>
    <w:rsid w:val="009D5A90"/>
    <w:pPr>
      <w:numPr>
        <w:numId w:val="55"/>
      </w:numPr>
    </w:pPr>
  </w:style>
  <w:style w:type="numbering" w:customStyle="1" w:styleId="CurrentList17">
    <w:name w:val="Current List17"/>
    <w:uiPriority w:val="99"/>
    <w:rsid w:val="003F4EB2"/>
    <w:pPr>
      <w:numPr>
        <w:numId w:val="58"/>
      </w:numPr>
    </w:pPr>
  </w:style>
  <w:style w:type="numbering" w:customStyle="1" w:styleId="CurrentList18">
    <w:name w:val="Current List18"/>
    <w:uiPriority w:val="99"/>
    <w:rsid w:val="003F4EB2"/>
    <w:pPr>
      <w:numPr>
        <w:numId w:val="60"/>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61"/>
      </w:numPr>
    </w:pPr>
  </w:style>
  <w:style w:type="numbering" w:customStyle="1" w:styleId="CurrentList20">
    <w:name w:val="Current List20"/>
    <w:uiPriority w:val="99"/>
    <w:rsid w:val="002C1783"/>
    <w:pPr>
      <w:numPr>
        <w:numId w:val="62"/>
      </w:numPr>
    </w:pPr>
  </w:style>
  <w:style w:type="numbering" w:customStyle="1" w:styleId="CurrentList21">
    <w:name w:val="Current List21"/>
    <w:uiPriority w:val="99"/>
    <w:rsid w:val="002C1783"/>
    <w:pPr>
      <w:numPr>
        <w:numId w:val="63"/>
      </w:numPr>
    </w:pPr>
  </w:style>
  <w:style w:type="numbering" w:customStyle="1" w:styleId="CurrentList22">
    <w:name w:val="Current List22"/>
    <w:uiPriority w:val="99"/>
    <w:rsid w:val="00611698"/>
    <w:pPr>
      <w:numPr>
        <w:numId w:val="66"/>
      </w:numPr>
    </w:pPr>
  </w:style>
  <w:style w:type="numbering" w:customStyle="1" w:styleId="CurrentList23">
    <w:name w:val="Current List23"/>
    <w:uiPriority w:val="99"/>
    <w:rsid w:val="00C02DDF"/>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oter" Target="footer6.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1</TotalTime>
  <Pages>24</Pages>
  <Words>7871</Words>
  <Characters>44866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Manager/>
  <Company/>
  <LinksUpToDate>false</LinksUpToDate>
  <CharactersWithSpaces>52632</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Leo Barnes</cp:lastModifiedBy>
  <cp:revision>3</cp:revision>
  <cp:lastPrinted>2021-02-03T09:07:00Z</cp:lastPrinted>
  <dcterms:created xsi:type="dcterms:W3CDTF">2024-02-14T07:54:00Z</dcterms:created>
  <dcterms:modified xsi:type="dcterms:W3CDTF">2024-02-14T14:30:00Z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