
<file path=[Content_Types].xml><?xml version="1.0" encoding="utf-8"?>
<Types xmlns="http://schemas.openxmlformats.org/package/2006/content-types">
  <Default Extension="bin" ContentType="application/vnd.ms-office.activeX"/>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B8EFE84"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57216"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BE6AF9" w:rsidRPr="00A539C6">
        <w:rPr>
          <w:w w:val="115"/>
          <w:u w:val="thick"/>
        </w:rPr>
        <w:t>N0</w:t>
      </w:r>
      <w:r w:rsidR="00DF6270">
        <w:rPr>
          <w:w w:val="115"/>
          <w:u w:val="thick"/>
        </w:rPr>
        <w:t>1049</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8F494C0" w:rsidR="00CB798F" w:rsidRPr="004F5473" w:rsidRDefault="00C569D6">
      <w:pPr>
        <w:spacing w:before="3"/>
        <w:rPr>
          <w:b/>
          <w:sz w:val="23"/>
        </w:rPr>
      </w:pPr>
      <w:r>
        <w:rPr>
          <w:noProof/>
        </w:rPr>
        <mc:AlternateContent>
          <mc:Choice Requires="wps">
            <w:drawing>
              <wp:anchor distT="0" distB="0" distL="0" distR="0" simplePos="0" relativeHeight="251658240" behindDoc="1" locked="0" layoutInCell="1" allowOverlap="1" wp14:anchorId="7F04B14F" wp14:editId="5B495FFF">
                <wp:simplePos x="0" y="0"/>
                <wp:positionH relativeFrom="page">
                  <wp:posOffset>706120</wp:posOffset>
                </wp:positionH>
                <wp:positionV relativeFrom="paragraph">
                  <wp:posOffset>199390</wp:posOffset>
                </wp:positionV>
                <wp:extent cx="6155055" cy="829310"/>
                <wp:effectExtent l="0" t="0" r="0" b="8890"/>
                <wp:wrapTopAndBottom/>
                <wp:docPr id="115725140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4B14F" id="_x0000_t202" coordsize="21600,21600" o:spt="202" path="m,l,21600r21600,l21600,xe">
                <v:stroke joinstyle="miter"/>
                <v:path gradientshapeok="t" o:connecttype="rect"/>
              </v:shapetype>
              <v:shape id="Text Box 1"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sidR="00385C5D">
        <w:rPr>
          <w:w w:val="120"/>
        </w:rPr>
        <w:t>Output Document</w:t>
      </w:r>
    </w:p>
    <w:p w14:paraId="5F8F5C9B" w14:textId="77777777" w:rsidR="00CB798F" w:rsidRPr="004F5473" w:rsidRDefault="00CB798F">
      <w:pPr>
        <w:spacing w:before="1"/>
        <w:rPr>
          <w:sz w:val="36"/>
        </w:rPr>
      </w:pPr>
    </w:p>
    <w:p w14:paraId="19E086F8" w14:textId="47835B90"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bookmarkStart w:id="1" w:name="_Hlk53701293"/>
      <w:r w:rsidR="00622BB1" w:rsidRPr="005602E6">
        <w:rPr>
          <w:rFonts w:eastAsia="Times New Roman"/>
          <w:b/>
          <w:bCs/>
        </w:rPr>
        <w:t>Procedures for standard development</w:t>
      </w:r>
      <w:r w:rsidR="00622BB1">
        <w:rPr>
          <w:rFonts w:eastAsia="Times New Roman"/>
          <w:b/>
          <w:bCs/>
        </w:rPr>
        <w:t>, test scenarios</w:t>
      </w:r>
      <w:r w:rsidR="00622BB1" w:rsidRPr="005602E6">
        <w:rPr>
          <w:rFonts w:eastAsia="Times New Roman"/>
          <w:b/>
          <w:bCs/>
        </w:rPr>
        <w:t xml:space="preserve"> and reference software</w:t>
      </w:r>
      <w:r w:rsidR="00622BB1">
        <w:rPr>
          <w:rFonts w:eastAsia="Times New Roman"/>
          <w:b/>
          <w:bCs/>
        </w:rPr>
        <w:t xml:space="preserve"> for</w:t>
      </w:r>
      <w:r w:rsidR="00622BB1" w:rsidRPr="005602E6">
        <w:rPr>
          <w:rFonts w:eastAsia="Times New Roman"/>
          <w:b/>
          <w:bCs/>
        </w:rPr>
        <w:t xml:space="preserve"> ISO/IEC 23090-14</w:t>
      </w:r>
      <w:r w:rsidR="00622BB1">
        <w:rPr>
          <w:rFonts w:eastAsia="Times New Roman"/>
          <w:b/>
          <w:bCs/>
        </w:rPr>
        <w:t xml:space="preserve"> (MPEG-I Scene Description)</w:t>
      </w:r>
    </w:p>
    <w:bookmarkEnd w:id="1"/>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rPr>
      </w:pPr>
    </w:p>
    <w:p w14:paraId="1718C661" w14:textId="62E09885" w:rsidR="00CB798F" w:rsidRPr="004F5473" w:rsidRDefault="004E45B6">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sidR="00224075">
        <w:rPr>
          <w:w w:val="125"/>
        </w:rPr>
        <w:t>3</w:t>
      </w:r>
      <w:r w:rsidRPr="004F5473">
        <w:rPr>
          <w:w w:val="125"/>
        </w:rPr>
        <w:t>-</w:t>
      </w:r>
      <w:r w:rsidR="00DF6270">
        <w:rPr>
          <w:w w:val="125"/>
        </w:rPr>
        <w:t>12</w:t>
      </w:r>
      <w:r w:rsidRPr="004F5473">
        <w:rPr>
          <w:w w:val="125"/>
        </w:rPr>
        <w:t>-</w:t>
      </w:r>
      <w:r w:rsidR="00DF6270">
        <w:rPr>
          <w:w w:val="125"/>
        </w:rPr>
        <w:t>15</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pPr>
      <w:r w:rsidRPr="004F5473">
        <w:rPr>
          <w:b/>
          <w:w w:val="110"/>
        </w:rPr>
        <w:t>Source:</w:t>
      </w:r>
      <w:r w:rsidRPr="004F5473">
        <w:rPr>
          <w:b/>
          <w:w w:val="110"/>
        </w:rPr>
        <w:tab/>
      </w:r>
      <w:r w:rsidRPr="004F5473">
        <w:rPr>
          <w:w w:val="110"/>
        </w:rPr>
        <w:t>ISO/IEC JTC 1/SC 29/WG</w:t>
      </w:r>
      <w:r w:rsidRPr="004F5473">
        <w:rPr>
          <w:spacing w:val="4"/>
          <w:w w:val="110"/>
        </w:rPr>
        <w:t xml:space="preserve"> </w:t>
      </w:r>
      <w:r w:rsidR="000C78E6" w:rsidRPr="004F5473">
        <w:rPr>
          <w:w w:val="110"/>
        </w:rPr>
        <w:t>3</w:t>
      </w:r>
    </w:p>
    <w:p w14:paraId="1BC532BB" w14:textId="77777777" w:rsidR="00CB798F" w:rsidRPr="004F5473" w:rsidRDefault="00CB798F">
      <w:pPr>
        <w:spacing w:before="1"/>
        <w:rPr>
          <w:sz w:val="36"/>
        </w:rPr>
      </w:pPr>
    </w:p>
    <w:p w14:paraId="7737F34B" w14:textId="77777777" w:rsidR="00CB798F" w:rsidRPr="00634ECB" w:rsidRDefault="004E45B6" w:rsidP="00634ECB">
      <w:pPr>
        <w:tabs>
          <w:tab w:val="left" w:pos="3099"/>
        </w:tabs>
        <w:ind w:left="104"/>
        <w:rPr>
          <w:b/>
          <w:w w:val="110"/>
        </w:rPr>
      </w:pPr>
      <w:r w:rsidRPr="00634ECB">
        <w:rPr>
          <w:b/>
          <w:w w:val="110"/>
        </w:rPr>
        <w:t>Expected action:</w:t>
      </w:r>
      <w:r w:rsidRPr="00634ECB">
        <w:rPr>
          <w:b/>
          <w:w w:val="110"/>
        </w:rPr>
        <w:tab/>
      </w:r>
      <w:r w:rsidRPr="00634ECB">
        <w:rPr>
          <w:bCs/>
          <w:w w:val="110"/>
        </w:rPr>
        <w:t>ACT</w:t>
      </w:r>
    </w:p>
    <w:p w14:paraId="387D6966" w14:textId="3C91D9EE" w:rsidR="00CB798F" w:rsidRPr="004F5473" w:rsidRDefault="004E45B6">
      <w:pPr>
        <w:tabs>
          <w:tab w:val="right" w:pos="4526"/>
        </w:tabs>
        <w:spacing w:before="416"/>
        <w:ind w:left="104"/>
      </w:pPr>
      <w:r w:rsidRPr="004F5473">
        <w:rPr>
          <w:b/>
          <w:w w:val="120"/>
        </w:rPr>
        <w:t>Action</w:t>
      </w:r>
      <w:r w:rsidRPr="004F5473">
        <w:rPr>
          <w:b/>
          <w:spacing w:val="1"/>
          <w:w w:val="120"/>
        </w:rPr>
        <w:t xml:space="preserve"> </w:t>
      </w:r>
      <w:r w:rsidRPr="004F5473">
        <w:rPr>
          <w:b/>
          <w:w w:val="120"/>
        </w:rPr>
        <w:t>due</w:t>
      </w:r>
      <w:r w:rsidRPr="004F5473">
        <w:rPr>
          <w:b/>
          <w:spacing w:val="2"/>
          <w:w w:val="120"/>
        </w:rPr>
        <w:t xml:space="preserve"> </w:t>
      </w:r>
      <w:r w:rsidRPr="004F5473">
        <w:rPr>
          <w:b/>
          <w:w w:val="120"/>
        </w:rPr>
        <w:t>date:</w:t>
      </w:r>
      <w:r w:rsidRPr="004F5473">
        <w:rPr>
          <w:b/>
          <w:w w:val="120"/>
        </w:rPr>
        <w:tab/>
      </w:r>
      <w:r w:rsidRPr="004F5473">
        <w:rPr>
          <w:w w:val="120"/>
        </w:rPr>
        <w:t>202</w:t>
      </w:r>
      <w:r w:rsidR="00224075">
        <w:rPr>
          <w:w w:val="120"/>
        </w:rPr>
        <w:t>3</w:t>
      </w:r>
      <w:r w:rsidRPr="004F5473">
        <w:rPr>
          <w:w w:val="120"/>
        </w:rPr>
        <w:t>-</w:t>
      </w:r>
      <w:r w:rsidR="00DF6270">
        <w:rPr>
          <w:w w:val="120"/>
        </w:rPr>
        <w:t>12</w:t>
      </w:r>
      <w:r w:rsidRPr="004F5473">
        <w:rPr>
          <w:w w:val="120"/>
        </w:rPr>
        <w:t>-</w:t>
      </w:r>
      <w:r w:rsidR="00DF6270">
        <w:rPr>
          <w:w w:val="120"/>
        </w:rPr>
        <w:t>15</w:t>
      </w:r>
    </w:p>
    <w:p w14:paraId="3E415049" w14:textId="77777777" w:rsidR="00CB798F" w:rsidRPr="004F5473" w:rsidRDefault="00CB798F">
      <w:pPr>
        <w:spacing w:before="1"/>
        <w:rPr>
          <w:sz w:val="36"/>
        </w:rPr>
      </w:pPr>
    </w:p>
    <w:p w14:paraId="6AB1DF60" w14:textId="45CB35A0" w:rsidR="00CB798F" w:rsidRPr="004F5473" w:rsidRDefault="004E45B6">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385C5D" w:rsidRPr="00385C5D">
        <w:rPr>
          <w:w w:val="120"/>
        </w:rPr>
        <w:fldChar w:fldCharType="begin"/>
      </w:r>
      <w:r w:rsidR="00385C5D" w:rsidRPr="00385C5D">
        <w:rPr>
          <w:w w:val="120"/>
        </w:rPr>
        <w:instrText xml:space="preserve"> NUMPAGES  \* Arabic  \* MERGEFORMAT </w:instrText>
      </w:r>
      <w:r w:rsidR="00385C5D" w:rsidRPr="00385C5D">
        <w:rPr>
          <w:w w:val="120"/>
        </w:rPr>
        <w:fldChar w:fldCharType="separate"/>
      </w:r>
      <w:r w:rsidR="00C60830">
        <w:rPr>
          <w:noProof/>
          <w:w w:val="120"/>
        </w:rPr>
        <w:t>17</w:t>
      </w:r>
      <w:r w:rsidR="00385C5D" w:rsidRPr="00385C5D">
        <w:rPr>
          <w:w w:val="120"/>
        </w:rPr>
        <w:fldChar w:fldCharType="end"/>
      </w:r>
      <w:r w:rsidRPr="004F5473">
        <w:rPr>
          <w:w w:val="120"/>
        </w:rPr>
        <w:t xml:space="preserve"> (with cover</w:t>
      </w:r>
      <w:r w:rsidRPr="004F5473">
        <w:rPr>
          <w:spacing w:val="-10"/>
          <w:w w:val="120"/>
        </w:rPr>
        <w:t xml:space="preserve"> </w:t>
      </w:r>
      <w:r w:rsidRPr="004F5473">
        <w:rPr>
          <w:w w:val="120"/>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000C78E6" w:rsidRPr="004F5473">
        <w:rPr>
          <w:w w:val="120"/>
        </w:rPr>
        <w:t>young.L</w:t>
      </w:r>
      <w:r w:rsidRPr="004F5473">
        <w:rPr>
          <w:w w:val="120"/>
        </w:rPr>
        <w:t>@</w:t>
      </w:r>
      <w:r w:rsidR="000C78E6" w:rsidRPr="004F5473">
        <w:rPr>
          <w:w w:val="120"/>
        </w:rPr>
        <w:t>samsung.com</w:t>
      </w:r>
    </w:p>
    <w:p w14:paraId="050B5CFC" w14:textId="77777777" w:rsidR="00CB798F" w:rsidRPr="004F5473" w:rsidRDefault="00CB798F">
      <w:pPr>
        <w:spacing w:before="1"/>
        <w:rPr>
          <w:b/>
          <w:sz w:val="36"/>
        </w:rPr>
      </w:pPr>
    </w:p>
    <w:p w14:paraId="1FFAF59B" w14:textId="4D7DCECC" w:rsidR="00CB798F" w:rsidRPr="004F5473" w:rsidRDefault="004E45B6">
      <w:pPr>
        <w:tabs>
          <w:tab w:val="left" w:pos="3099"/>
        </w:tabs>
        <w:ind w:left="104"/>
        <w:rPr>
          <w:color w:val="0000EE"/>
          <w:w w:val="120"/>
          <w:u w:val="single" w:color="0000EE"/>
        </w:rPr>
      </w:pPr>
      <w:r w:rsidRPr="004F5473">
        <w:rPr>
          <w:b/>
          <w:w w:val="120"/>
        </w:rPr>
        <w:t>Committee</w:t>
      </w:r>
      <w:r w:rsidRPr="004F5473">
        <w:rPr>
          <w:b/>
          <w:spacing w:val="-6"/>
          <w:w w:val="120"/>
        </w:rPr>
        <w:t xml:space="preserve"> </w:t>
      </w:r>
      <w:r w:rsidRPr="004F5473">
        <w:rPr>
          <w:b/>
          <w:w w:val="120"/>
        </w:rPr>
        <w:t>URL:</w:t>
      </w:r>
      <w:r w:rsidRPr="004F5473">
        <w:rPr>
          <w:b/>
          <w:w w:val="120"/>
        </w:rPr>
        <w:tab/>
      </w:r>
      <w:hyperlink r:id="rId12" w:history="1">
        <w:r w:rsidR="000C78E6" w:rsidRPr="004F5473">
          <w:rPr>
            <w:rStyle w:val="Hyperlink"/>
            <w:w w:val="120"/>
          </w:rPr>
          <w:t>https://isotc.iso.org/livelink/livelink/open/jtc1sc29wg3</w:t>
        </w:r>
      </w:hyperlink>
    </w:p>
    <w:p w14:paraId="2FB50602" w14:textId="4EB45278" w:rsidR="00F03F9B" w:rsidRPr="004F5473" w:rsidRDefault="00F03F9B">
      <w:pPr>
        <w:tabs>
          <w:tab w:val="left" w:pos="3099"/>
        </w:tabs>
        <w:ind w:left="104"/>
        <w:rPr>
          <w:color w:val="0000EE"/>
          <w:w w:val="120"/>
          <w:u w:val="single" w:color="0000EE"/>
        </w:rPr>
      </w:pPr>
    </w:p>
    <w:p w14:paraId="64EE64D4" w14:textId="289F019E" w:rsidR="00F03F9B" w:rsidRPr="004F5473" w:rsidRDefault="00F03F9B">
      <w:pPr>
        <w:tabs>
          <w:tab w:val="left" w:pos="3099"/>
        </w:tabs>
        <w:ind w:left="104"/>
        <w:rPr>
          <w:color w:val="0000EE"/>
          <w:w w:val="120"/>
          <w:u w:val="single" w:color="0000EE"/>
        </w:rPr>
      </w:pPr>
    </w:p>
    <w:p w14:paraId="770DD3C0" w14:textId="68816648" w:rsidR="00F03F9B" w:rsidRPr="004F5473" w:rsidRDefault="00F03F9B">
      <w:pPr>
        <w:tabs>
          <w:tab w:val="left" w:pos="3099"/>
        </w:tabs>
        <w:ind w:left="104"/>
        <w:rPr>
          <w:color w:val="0000EE"/>
          <w:w w:val="120"/>
          <w:u w:val="single" w:color="0000EE"/>
        </w:rPr>
      </w:pPr>
    </w:p>
    <w:p w14:paraId="71F3EE19" w14:textId="77777777" w:rsidR="00F03F9B" w:rsidRPr="004F5473" w:rsidRDefault="00F03F9B">
      <w:pPr>
        <w:tabs>
          <w:tab w:val="left" w:pos="3099"/>
        </w:tabs>
        <w:ind w:left="104"/>
        <w:rPr>
          <w:color w:val="0000EE"/>
          <w:w w:val="120"/>
          <w:u w:val="single" w:color="0000EE"/>
        </w:rPr>
        <w:sectPr w:rsidR="00F03F9B" w:rsidRPr="004F5473">
          <w:headerReference w:type="even" r:id="rId13"/>
          <w:headerReference w:type="default" r:id="rId14"/>
          <w:footerReference w:type="even" r:id="rId15"/>
          <w:footerReference w:type="default" r:id="rId16"/>
          <w:headerReference w:type="first" r:id="rId17"/>
          <w:footerReference w:type="first" r:id="rId18"/>
          <w:type w:val="continuous"/>
          <w:pgSz w:w="11900" w:h="16840"/>
          <w:pgMar w:top="540" w:right="980" w:bottom="280" w:left="1000" w:header="720" w:footer="720" w:gutter="0"/>
          <w:cols w:space="720"/>
        </w:sectPr>
      </w:pPr>
    </w:p>
    <w:p w14:paraId="5D542300"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lastRenderedPageBreak/>
        <w:t>INTERNATIONAL ORGANISATION FOR STANDARDISATION</w:t>
      </w:r>
    </w:p>
    <w:p w14:paraId="7FCF95DB"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ORGANISATION INTERNATIONALE DE NORMALISATION</w:t>
      </w:r>
    </w:p>
    <w:p w14:paraId="59B4F11C" w14:textId="5AB6F93A"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ISO/IEC JTC 1/SC 29/WG 3</w:t>
      </w:r>
    </w:p>
    <w:p w14:paraId="0D92B76F"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3C3749FD" w:rsidR="00385C5D" w:rsidRPr="003226C8" w:rsidRDefault="00385C5D" w:rsidP="00385C5D">
      <w:pPr>
        <w:jc w:val="right"/>
        <w:rPr>
          <w:rFonts w:ascii="Times New Roman" w:eastAsia="SimSun" w:hAnsi="Times New Roman" w:cs="Times New Roman"/>
          <w:b/>
          <w:sz w:val="48"/>
          <w:lang w:val="en-GB" w:eastAsia="zh-CN"/>
        </w:rPr>
      </w:pPr>
      <w:r w:rsidRPr="003226C8">
        <w:rPr>
          <w:rFonts w:ascii="Times New Roman" w:eastAsia="SimSun" w:hAnsi="Times New Roman" w:cs="Times New Roman"/>
          <w:b/>
          <w:sz w:val="28"/>
          <w:lang w:val="en-GB" w:eastAsia="zh-CN"/>
        </w:rPr>
        <w:t xml:space="preserve">ISO/IEC JTC 1/SC 29/WG 3 </w:t>
      </w:r>
      <w:r w:rsidRPr="003226C8">
        <w:rPr>
          <w:rFonts w:ascii="Times New Roman" w:eastAsia="SimSun" w:hAnsi="Times New Roman" w:cs="Times New Roman"/>
          <w:b/>
          <w:sz w:val="48"/>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lang w:val="en-GB" w:eastAsia="zh-CN"/>
        </w:rPr>
        <w:t>0</w:t>
      </w:r>
      <w:r w:rsidR="00DF6270">
        <w:rPr>
          <w:rFonts w:ascii="Times New Roman" w:eastAsia="SimSun" w:hAnsi="Times New Roman" w:cs="Times New Roman"/>
          <w:b/>
          <w:sz w:val="48"/>
          <w:lang w:val="en-GB" w:eastAsia="zh-CN"/>
        </w:rPr>
        <w:t>1049</w:t>
      </w:r>
    </w:p>
    <w:p w14:paraId="1E14C2FC" w14:textId="218950A0" w:rsidR="00385C5D" w:rsidRPr="003226C8" w:rsidRDefault="00DF6270" w:rsidP="00385C5D">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Hannover</w:t>
      </w:r>
      <w:r w:rsidR="004D5A86">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DE</w:t>
      </w:r>
      <w:r w:rsidR="00385C5D" w:rsidRPr="003226C8">
        <w:rPr>
          <w:rFonts w:ascii="Times New Roman" w:eastAsia="SimSun" w:hAnsi="Times New Roman" w:cs="Times New Roman"/>
          <w:b/>
          <w:sz w:val="28"/>
          <w:lang w:val="en-GB" w:eastAsia="zh-CN"/>
        </w:rPr>
        <w:t xml:space="preserve"> – </w:t>
      </w:r>
      <w:r>
        <w:rPr>
          <w:rFonts w:ascii="Times New Roman" w:eastAsia="SimSun" w:hAnsi="Times New Roman" w:cs="Times New Roman"/>
          <w:b/>
          <w:sz w:val="28"/>
          <w:lang w:val="en-GB" w:eastAsia="zh-CN"/>
        </w:rPr>
        <w:t>November</w:t>
      </w:r>
      <w:r w:rsidR="00385C5D" w:rsidRPr="003226C8">
        <w:rPr>
          <w:rFonts w:ascii="Times New Roman" w:eastAsia="SimSun" w:hAnsi="Times New Roman" w:cs="Times New Roman"/>
          <w:b/>
          <w:sz w:val="28"/>
          <w:lang w:val="en-GB" w:eastAsia="zh-CN"/>
        </w:rPr>
        <w:t xml:space="preserve"> 202</w:t>
      </w:r>
      <w:r w:rsidR="00224075">
        <w:rPr>
          <w:rFonts w:ascii="Times New Roman" w:eastAsia="SimSun" w:hAnsi="Times New Roman" w:cs="Times New Roman"/>
          <w:b/>
          <w:sz w:val="28"/>
          <w:lang w:val="en-GB" w:eastAsia="zh-CN"/>
        </w:rPr>
        <w:t>3</w:t>
      </w: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6EC1A2B6" w14:textId="77777777" w:rsidR="00634ECB" w:rsidRPr="005B06D2" w:rsidRDefault="00634ECB" w:rsidP="00634ECB">
      <w:pPr>
        <w:spacing w:line="240" w:lineRule="exact"/>
      </w:pPr>
    </w:p>
    <w:tbl>
      <w:tblPr>
        <w:tblW w:w="0" w:type="auto"/>
        <w:tblLook w:val="01E0" w:firstRow="1" w:lastRow="1" w:firstColumn="1" w:lastColumn="1" w:noHBand="0" w:noVBand="0"/>
      </w:tblPr>
      <w:tblGrid>
        <w:gridCol w:w="1710"/>
        <w:gridCol w:w="7310"/>
      </w:tblGrid>
      <w:tr w:rsidR="00634ECB" w14:paraId="3B07B13A" w14:textId="77777777" w:rsidTr="004D5A86">
        <w:tc>
          <w:tcPr>
            <w:tcW w:w="1710" w:type="dxa"/>
          </w:tcPr>
          <w:p w14:paraId="158C1276" w14:textId="77777777" w:rsidR="00634ECB" w:rsidRDefault="00634ECB" w:rsidP="00826CDB">
            <w:pPr>
              <w:suppressAutoHyphens/>
              <w:rPr>
                <w:b/>
              </w:rPr>
            </w:pPr>
            <w:r>
              <w:rPr>
                <w:b/>
              </w:rPr>
              <w:t>Source</w:t>
            </w:r>
          </w:p>
        </w:tc>
        <w:tc>
          <w:tcPr>
            <w:tcW w:w="7310" w:type="dxa"/>
          </w:tcPr>
          <w:p w14:paraId="39ACF389" w14:textId="2C56197E" w:rsidR="00634ECB" w:rsidRDefault="004D5A86" w:rsidP="00826CDB">
            <w:pPr>
              <w:suppressAutoHyphens/>
              <w:rPr>
                <w:b/>
              </w:rPr>
            </w:pPr>
            <w:r>
              <w:rPr>
                <w:b/>
              </w:rPr>
              <w:t xml:space="preserve">WG03 (MPEG </w:t>
            </w:r>
            <w:r w:rsidR="00634ECB">
              <w:rPr>
                <w:b/>
              </w:rPr>
              <w:t>Systems</w:t>
            </w:r>
            <w:r>
              <w:rPr>
                <w:b/>
              </w:rPr>
              <w:t>)</w:t>
            </w:r>
          </w:p>
        </w:tc>
      </w:tr>
      <w:tr w:rsidR="00634ECB" w14:paraId="3CE96DF7" w14:textId="77777777" w:rsidTr="004D5A86">
        <w:tc>
          <w:tcPr>
            <w:tcW w:w="1710" w:type="dxa"/>
          </w:tcPr>
          <w:p w14:paraId="3126CB79" w14:textId="77777777" w:rsidR="00634ECB" w:rsidRDefault="00634ECB" w:rsidP="00826CDB">
            <w:pPr>
              <w:suppressAutoHyphens/>
              <w:rPr>
                <w:b/>
              </w:rPr>
            </w:pPr>
            <w:r>
              <w:rPr>
                <w:b/>
              </w:rPr>
              <w:t>Title</w:t>
            </w:r>
          </w:p>
        </w:tc>
        <w:tc>
          <w:tcPr>
            <w:tcW w:w="7310" w:type="dxa"/>
          </w:tcPr>
          <w:p w14:paraId="3858ACC9" w14:textId="1765C1BF" w:rsidR="00634ECB" w:rsidRPr="00574A43" w:rsidRDefault="00622BB1" w:rsidP="00826CDB">
            <w:pPr>
              <w:tabs>
                <w:tab w:val="left" w:pos="2880"/>
              </w:tabs>
              <w:ind w:right="-20"/>
              <w:rPr>
                <w:rFonts w:eastAsia="Times New Roman"/>
                <w:b/>
                <w:bCs/>
              </w:rPr>
            </w:pPr>
            <w:r w:rsidRPr="00622BB1">
              <w:rPr>
                <w:rFonts w:eastAsia="Times New Roman"/>
                <w:b/>
                <w:bCs/>
              </w:rPr>
              <w:t>Procedures for standard development, test scenarios and reference software for ISO/IEC 23090-14 (MPEG-I Scene Description)</w:t>
            </w:r>
          </w:p>
        </w:tc>
      </w:tr>
      <w:tr w:rsidR="00634ECB" w14:paraId="5BEF913E" w14:textId="77777777" w:rsidTr="004D5A86">
        <w:tc>
          <w:tcPr>
            <w:tcW w:w="1710" w:type="dxa"/>
          </w:tcPr>
          <w:p w14:paraId="622C797D" w14:textId="77777777" w:rsidR="00634ECB" w:rsidRDefault="00634ECB" w:rsidP="00826CDB">
            <w:pPr>
              <w:suppressAutoHyphens/>
              <w:rPr>
                <w:b/>
              </w:rPr>
            </w:pPr>
            <w:r>
              <w:rPr>
                <w:b/>
              </w:rPr>
              <w:t>Editor</w:t>
            </w:r>
          </w:p>
        </w:tc>
        <w:tc>
          <w:tcPr>
            <w:tcW w:w="7310" w:type="dxa"/>
          </w:tcPr>
          <w:p w14:paraId="5F3DABAA" w14:textId="77777777" w:rsidR="00634ECB" w:rsidRPr="005602E6" w:rsidRDefault="00634ECB" w:rsidP="00826CDB">
            <w:pPr>
              <w:tabs>
                <w:tab w:val="left" w:pos="2880"/>
              </w:tabs>
              <w:ind w:right="-20"/>
              <w:rPr>
                <w:rFonts w:eastAsia="Times New Roman"/>
                <w:b/>
                <w:bCs/>
              </w:rPr>
            </w:pPr>
            <w:r>
              <w:rPr>
                <w:rFonts w:eastAsia="Times New Roman"/>
                <w:b/>
                <w:bCs/>
              </w:rPr>
              <w:t>Thomas Stockhammer</w:t>
            </w:r>
          </w:p>
        </w:tc>
      </w:tr>
      <w:tr w:rsidR="004D5A86" w14:paraId="11BAD365" w14:textId="77777777" w:rsidTr="004D5A86">
        <w:tc>
          <w:tcPr>
            <w:tcW w:w="1710" w:type="dxa"/>
          </w:tcPr>
          <w:p w14:paraId="49318CE9" w14:textId="4DE4D7F3" w:rsidR="004D5A86" w:rsidRDefault="004D5A86" w:rsidP="00826CDB">
            <w:pPr>
              <w:suppressAutoHyphens/>
              <w:rPr>
                <w:b/>
              </w:rPr>
            </w:pPr>
            <w:r>
              <w:rPr>
                <w:b/>
              </w:rPr>
              <w:t>MPEG number</w:t>
            </w:r>
          </w:p>
        </w:tc>
        <w:tc>
          <w:tcPr>
            <w:tcW w:w="7310" w:type="dxa"/>
          </w:tcPr>
          <w:p w14:paraId="0CF79925" w14:textId="52815983" w:rsidR="004D5A86" w:rsidRDefault="00DF6270" w:rsidP="00826CDB">
            <w:pPr>
              <w:tabs>
                <w:tab w:val="left" w:pos="2880"/>
              </w:tabs>
              <w:ind w:right="-20"/>
              <w:rPr>
                <w:rFonts w:eastAsia="Times New Roman"/>
                <w:b/>
                <w:bCs/>
              </w:rPr>
            </w:pPr>
            <w:r>
              <w:rPr>
                <w:rFonts w:eastAsia="Times New Roman"/>
                <w:b/>
                <w:bCs/>
              </w:rPr>
              <w:t>23202</w:t>
            </w:r>
          </w:p>
        </w:tc>
      </w:tr>
    </w:tbl>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Theme="minorHAnsi" w:eastAsiaTheme="minorHAnsi" w:hAnsiTheme="minorHAnsi" w:cstheme="minorBidi"/>
          <w:b/>
          <w:bCs/>
          <w:noProof/>
        </w:rPr>
      </w:sdtEndPr>
      <w:sdtContent>
        <w:p w14:paraId="7816A948" w14:textId="77777777" w:rsidR="00634ECB" w:rsidRDefault="00634ECB" w:rsidP="00634ECB">
          <w:pPr>
            <w:pStyle w:val="TOCHeading"/>
          </w:pPr>
          <w:r>
            <w:t>Contents</w:t>
          </w:r>
        </w:p>
        <w:p w14:paraId="446F88DB" w14:textId="59F91413" w:rsidR="002B4300" w:rsidRDefault="00634ECB">
          <w:pPr>
            <w:pStyle w:val="TOC1"/>
            <w:rPr>
              <w:ins w:id="2" w:author="Thomas Stockhammer" w:date="2024-04-29T19:28:00Z"/>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ins w:id="3" w:author="Thomas Stockhammer" w:date="2024-04-29T19:28:00Z">
            <w:r w:rsidR="002B4300" w:rsidRPr="00D75809">
              <w:rPr>
                <w:rStyle w:val="Hyperlink"/>
                <w:noProof/>
              </w:rPr>
              <w:fldChar w:fldCharType="begin"/>
            </w:r>
            <w:r w:rsidR="002B4300" w:rsidRPr="00D75809">
              <w:rPr>
                <w:rStyle w:val="Hyperlink"/>
                <w:noProof/>
              </w:rPr>
              <w:instrText xml:space="preserve"> </w:instrText>
            </w:r>
            <w:r w:rsidR="002B4300">
              <w:rPr>
                <w:noProof/>
              </w:rPr>
              <w:instrText>HYPERLINK \l "_Toc165311385"</w:instrText>
            </w:r>
            <w:r w:rsidR="002B4300" w:rsidRPr="00D75809">
              <w:rPr>
                <w:rStyle w:val="Hyperlink"/>
                <w:noProof/>
              </w:rPr>
              <w:instrText xml:space="preserve"> </w:instrText>
            </w:r>
            <w:r w:rsidR="002B4300" w:rsidRPr="00D75809">
              <w:rPr>
                <w:rStyle w:val="Hyperlink"/>
                <w:noProof/>
              </w:rPr>
            </w:r>
            <w:r w:rsidR="002B4300" w:rsidRPr="00D75809">
              <w:rPr>
                <w:rStyle w:val="Hyperlink"/>
                <w:noProof/>
              </w:rPr>
              <w:fldChar w:fldCharType="separate"/>
            </w:r>
            <w:r w:rsidR="002B4300" w:rsidRPr="00D75809">
              <w:rPr>
                <w:rStyle w:val="Hyperlink"/>
                <w:noProof/>
              </w:rPr>
              <w:t>1</w:t>
            </w:r>
            <w:r w:rsidR="002B4300">
              <w:rPr>
                <w:rFonts w:asciiTheme="minorHAnsi" w:eastAsiaTheme="minorEastAsia" w:hAnsiTheme="minorHAnsi" w:cstheme="minorBidi"/>
                <w:noProof/>
                <w:kern w:val="2"/>
                <w:sz w:val="22"/>
                <w:szCs w:val="22"/>
                <w14:ligatures w14:val="standardContextual"/>
              </w:rPr>
              <w:tab/>
            </w:r>
            <w:r w:rsidR="002B4300" w:rsidRPr="00D75809">
              <w:rPr>
                <w:rStyle w:val="Hyperlink"/>
                <w:noProof/>
              </w:rPr>
              <w:t>Scope</w:t>
            </w:r>
            <w:r w:rsidR="002B4300">
              <w:rPr>
                <w:noProof/>
                <w:webHidden/>
              </w:rPr>
              <w:tab/>
            </w:r>
            <w:r w:rsidR="002B4300">
              <w:rPr>
                <w:noProof/>
                <w:webHidden/>
              </w:rPr>
              <w:fldChar w:fldCharType="begin"/>
            </w:r>
            <w:r w:rsidR="002B4300">
              <w:rPr>
                <w:noProof/>
                <w:webHidden/>
              </w:rPr>
              <w:instrText xml:space="preserve"> PAGEREF _Toc165311385 \h </w:instrText>
            </w:r>
            <w:r w:rsidR="002B4300">
              <w:rPr>
                <w:noProof/>
                <w:webHidden/>
              </w:rPr>
            </w:r>
          </w:ins>
          <w:r w:rsidR="002B4300">
            <w:rPr>
              <w:noProof/>
              <w:webHidden/>
            </w:rPr>
            <w:fldChar w:fldCharType="separate"/>
          </w:r>
          <w:ins w:id="4" w:author="Thomas Stockhammer" w:date="2024-04-29T19:28:00Z">
            <w:r w:rsidR="002B4300">
              <w:rPr>
                <w:noProof/>
                <w:webHidden/>
              </w:rPr>
              <w:t>3</w:t>
            </w:r>
            <w:r w:rsidR="002B4300">
              <w:rPr>
                <w:noProof/>
                <w:webHidden/>
              </w:rPr>
              <w:fldChar w:fldCharType="end"/>
            </w:r>
            <w:r w:rsidR="002B4300" w:rsidRPr="00D75809">
              <w:rPr>
                <w:rStyle w:val="Hyperlink"/>
                <w:noProof/>
              </w:rPr>
              <w:fldChar w:fldCharType="end"/>
            </w:r>
          </w:ins>
        </w:p>
        <w:p w14:paraId="05E22203" w14:textId="2A4F5BEE" w:rsidR="002B4300" w:rsidRDefault="002B4300">
          <w:pPr>
            <w:pStyle w:val="TOC1"/>
            <w:rPr>
              <w:ins w:id="5" w:author="Thomas Stockhammer" w:date="2024-04-29T19:28:00Z"/>
              <w:rFonts w:asciiTheme="minorHAnsi" w:eastAsiaTheme="minorEastAsia" w:hAnsiTheme="minorHAnsi" w:cstheme="minorBidi"/>
              <w:noProof/>
              <w:kern w:val="2"/>
              <w:sz w:val="22"/>
              <w:szCs w:val="22"/>
              <w14:ligatures w14:val="standardContextual"/>
            </w:rPr>
          </w:pPr>
          <w:ins w:id="6"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"_Toc165311386"</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2</w:t>
            </w:r>
            <w:r>
              <w:rPr>
                <w:rFonts w:asciiTheme="minorHAnsi" w:eastAsiaTheme="minorEastAsia" w:hAnsiTheme="minorHAnsi" w:cstheme="minorBidi"/>
                <w:noProof/>
                <w:kern w:val="2"/>
                <w:sz w:val="22"/>
                <w:szCs w:val="22"/>
                <w14:ligatures w14:val="standardContextual"/>
              </w:rPr>
              <w:tab/>
            </w:r>
            <w:r w:rsidRPr="00D75809">
              <w:rPr>
                <w:rStyle w:val="Hyperlink"/>
                <w:noProof/>
              </w:rPr>
              <w:t>Time Plans and Projects</w:t>
            </w:r>
            <w:r>
              <w:rPr>
                <w:noProof/>
                <w:webHidden/>
              </w:rPr>
              <w:tab/>
            </w:r>
            <w:r>
              <w:rPr>
                <w:noProof/>
                <w:webHidden/>
              </w:rPr>
              <w:fldChar w:fldCharType="begin"/>
            </w:r>
            <w:r>
              <w:rPr>
                <w:noProof/>
                <w:webHidden/>
              </w:rPr>
              <w:instrText xml:space="preserve"> PAGEREF _Toc165311386 \h </w:instrText>
            </w:r>
            <w:r>
              <w:rPr>
                <w:noProof/>
                <w:webHidden/>
              </w:rPr>
            </w:r>
          </w:ins>
          <w:r>
            <w:rPr>
              <w:noProof/>
              <w:webHidden/>
            </w:rPr>
            <w:fldChar w:fldCharType="separate"/>
          </w:r>
          <w:ins w:id="7" w:author="Thomas Stockhammer" w:date="2024-04-29T19:28:00Z">
            <w:r>
              <w:rPr>
                <w:noProof/>
                <w:webHidden/>
              </w:rPr>
              <w:t>3</w:t>
            </w:r>
            <w:r>
              <w:rPr>
                <w:noProof/>
                <w:webHidden/>
              </w:rPr>
              <w:fldChar w:fldCharType="end"/>
            </w:r>
            <w:r w:rsidRPr="00D75809">
              <w:rPr>
                <w:rStyle w:val="Hyperlink"/>
                <w:noProof/>
              </w:rPr>
              <w:fldChar w:fldCharType="end"/>
            </w:r>
          </w:ins>
        </w:p>
        <w:p w14:paraId="4F3F8882" w14:textId="0578D592" w:rsidR="002B4300" w:rsidRDefault="002B4300">
          <w:pPr>
            <w:pStyle w:val="TOC1"/>
            <w:rPr>
              <w:ins w:id="8" w:author="Thomas Stockhammer" w:date="2024-04-29T19:28:00Z"/>
              <w:rFonts w:asciiTheme="minorHAnsi" w:eastAsiaTheme="minorEastAsia" w:hAnsiTheme="minorHAnsi" w:cstheme="minorBidi"/>
              <w:noProof/>
              <w:kern w:val="2"/>
              <w:sz w:val="22"/>
              <w:szCs w:val="22"/>
              <w14:ligatures w14:val="standardContextual"/>
            </w:rPr>
          </w:pPr>
          <w:ins w:id="9"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"_Toc165311406"</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3</w:t>
            </w:r>
            <w:r>
              <w:rPr>
                <w:rFonts w:asciiTheme="minorHAnsi" w:eastAsiaTheme="minorEastAsia" w:hAnsiTheme="minorHAnsi" w:cstheme="minorBidi"/>
                <w:noProof/>
                <w:kern w:val="2"/>
                <w:sz w:val="22"/>
                <w:szCs w:val="22"/>
                <w14:ligatures w14:val="standardContextual"/>
              </w:rPr>
              <w:tab/>
            </w:r>
            <w:r w:rsidRPr="00D75809">
              <w:rPr>
                <w:rStyle w:val="Hyperlink"/>
                <w:noProof/>
              </w:rPr>
              <w:t>Extending Khronos glTF2.0</w:t>
            </w:r>
            <w:r>
              <w:rPr>
                <w:noProof/>
                <w:webHidden/>
              </w:rPr>
              <w:tab/>
            </w:r>
            <w:r>
              <w:rPr>
                <w:noProof/>
                <w:webHidden/>
              </w:rPr>
              <w:fldChar w:fldCharType="begin"/>
            </w:r>
            <w:r>
              <w:rPr>
                <w:noProof/>
                <w:webHidden/>
              </w:rPr>
              <w:instrText xml:space="preserve"> PAGEREF _Toc165311406 \h </w:instrText>
            </w:r>
            <w:r>
              <w:rPr>
                <w:noProof/>
                <w:webHidden/>
              </w:rPr>
            </w:r>
          </w:ins>
          <w:r>
            <w:rPr>
              <w:noProof/>
              <w:webHidden/>
            </w:rPr>
            <w:fldChar w:fldCharType="separate"/>
          </w:r>
          <w:ins w:id="10" w:author="Thomas Stockhammer" w:date="2024-04-29T19:28:00Z">
            <w:r>
              <w:rPr>
                <w:noProof/>
                <w:webHidden/>
              </w:rPr>
              <w:t>5</w:t>
            </w:r>
            <w:r>
              <w:rPr>
                <w:noProof/>
                <w:webHidden/>
              </w:rPr>
              <w:fldChar w:fldCharType="end"/>
            </w:r>
            <w:r w:rsidRPr="00D75809">
              <w:rPr>
                <w:rStyle w:val="Hyperlink"/>
                <w:noProof/>
              </w:rPr>
              <w:fldChar w:fldCharType="end"/>
            </w:r>
          </w:ins>
        </w:p>
        <w:p w14:paraId="5364BEA3" w14:textId="7374B1B7" w:rsidR="002B4300" w:rsidRDefault="002B4300">
          <w:pPr>
            <w:pStyle w:val="TOC2"/>
            <w:tabs>
              <w:tab w:val="left" w:pos="880"/>
              <w:tab w:val="right" w:leader="dot" w:pos="9010"/>
            </w:tabs>
            <w:rPr>
              <w:ins w:id="11" w:author="Thomas Stockhammer" w:date="2024-04-29T19:28:00Z"/>
              <w:rFonts w:asciiTheme="minorHAnsi" w:eastAsiaTheme="minorEastAsia" w:hAnsiTheme="minorHAnsi" w:cstheme="minorBidi"/>
              <w:noProof/>
              <w:kern w:val="2"/>
              <w:sz w:val="22"/>
              <w:szCs w:val="22"/>
              <w14:ligatures w14:val="standardContextual"/>
            </w:rPr>
          </w:pPr>
          <w:ins w:id="12"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"_Toc165311407"</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3.1</w:t>
            </w:r>
            <w:r>
              <w:rPr>
                <w:rFonts w:asciiTheme="minorHAnsi" w:eastAsiaTheme="minorEastAsia" w:hAnsiTheme="minorHAnsi" w:cstheme="minorBidi"/>
                <w:noProof/>
                <w:kern w:val="2"/>
                <w:sz w:val="22"/>
                <w:szCs w:val="22"/>
                <w14:ligatures w14:val="standardContextual"/>
              </w:rPr>
              <w:tab/>
            </w:r>
            <w:r w:rsidRPr="00D75809">
              <w:rPr>
                <w:rStyle w:val="Hyperlink"/>
                <w:noProof/>
              </w:rPr>
              <w:t>General</w:t>
            </w:r>
            <w:r>
              <w:rPr>
                <w:noProof/>
                <w:webHidden/>
              </w:rPr>
              <w:tab/>
            </w:r>
            <w:r>
              <w:rPr>
                <w:noProof/>
                <w:webHidden/>
              </w:rPr>
              <w:fldChar w:fldCharType="begin"/>
            </w:r>
            <w:r>
              <w:rPr>
                <w:noProof/>
                <w:webHidden/>
              </w:rPr>
              <w:instrText xml:space="preserve"> PAGEREF _Toc165311407 \h </w:instrText>
            </w:r>
            <w:r>
              <w:rPr>
                <w:noProof/>
                <w:webHidden/>
              </w:rPr>
            </w:r>
          </w:ins>
          <w:r>
            <w:rPr>
              <w:noProof/>
              <w:webHidden/>
            </w:rPr>
            <w:fldChar w:fldCharType="separate"/>
          </w:r>
          <w:ins w:id="13" w:author="Thomas Stockhammer" w:date="2024-04-29T19:28:00Z">
            <w:r>
              <w:rPr>
                <w:noProof/>
                <w:webHidden/>
              </w:rPr>
              <w:t>5</w:t>
            </w:r>
            <w:r>
              <w:rPr>
                <w:noProof/>
                <w:webHidden/>
              </w:rPr>
              <w:fldChar w:fldCharType="end"/>
            </w:r>
            <w:r w:rsidRPr="00D75809">
              <w:rPr>
                <w:rStyle w:val="Hyperlink"/>
                <w:noProof/>
              </w:rPr>
              <w:fldChar w:fldCharType="end"/>
            </w:r>
          </w:ins>
        </w:p>
        <w:p w14:paraId="5AF26421" w14:textId="3333EA1F" w:rsidR="002B4300" w:rsidRDefault="002B4300">
          <w:pPr>
            <w:pStyle w:val="TOC2"/>
            <w:tabs>
              <w:tab w:val="left" w:pos="880"/>
              <w:tab w:val="right" w:leader="dot" w:pos="9010"/>
            </w:tabs>
            <w:rPr>
              <w:ins w:id="14" w:author="Thomas Stockhammer" w:date="2024-04-29T19:28:00Z"/>
              <w:rFonts w:asciiTheme="minorHAnsi" w:eastAsiaTheme="minorEastAsia" w:hAnsiTheme="minorHAnsi" w:cstheme="minorBidi"/>
              <w:noProof/>
              <w:kern w:val="2"/>
              <w:sz w:val="22"/>
              <w:szCs w:val="22"/>
              <w14:ligatures w14:val="standardContextual"/>
            </w:rPr>
          </w:pPr>
          <w:ins w:id="15"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"_Toc165311408"</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3.2</w:t>
            </w:r>
            <w:r>
              <w:rPr>
                <w:rFonts w:asciiTheme="minorHAnsi" w:eastAsiaTheme="minorEastAsia" w:hAnsiTheme="minorHAnsi" w:cstheme="minorBidi"/>
                <w:noProof/>
                <w:kern w:val="2"/>
                <w:sz w:val="22"/>
                <w:szCs w:val="22"/>
                <w14:ligatures w14:val="standardContextual"/>
              </w:rPr>
              <w:tab/>
            </w:r>
            <w:r w:rsidRPr="00D75809">
              <w:rPr>
                <w:rStyle w:val="Hyperlink"/>
                <w:noProof/>
              </w:rPr>
              <w:t>Template for MPEG Extensions submitted to Khronos</w:t>
            </w:r>
            <w:r>
              <w:rPr>
                <w:noProof/>
                <w:webHidden/>
              </w:rPr>
              <w:tab/>
            </w:r>
            <w:r>
              <w:rPr>
                <w:noProof/>
                <w:webHidden/>
              </w:rPr>
              <w:fldChar w:fldCharType="begin"/>
            </w:r>
            <w:r>
              <w:rPr>
                <w:noProof/>
                <w:webHidden/>
              </w:rPr>
              <w:instrText xml:space="preserve"> PAGEREF _Toc165311408 \h </w:instrText>
            </w:r>
            <w:r>
              <w:rPr>
                <w:noProof/>
                <w:webHidden/>
              </w:rPr>
            </w:r>
          </w:ins>
          <w:r>
            <w:rPr>
              <w:noProof/>
              <w:webHidden/>
            </w:rPr>
            <w:fldChar w:fldCharType="separate"/>
          </w:r>
          <w:ins w:id="16" w:author="Thomas Stockhammer" w:date="2024-04-29T19:28:00Z">
            <w:r>
              <w:rPr>
                <w:noProof/>
                <w:webHidden/>
              </w:rPr>
              <w:t>6</w:t>
            </w:r>
            <w:r>
              <w:rPr>
                <w:noProof/>
                <w:webHidden/>
              </w:rPr>
              <w:fldChar w:fldCharType="end"/>
            </w:r>
            <w:r w:rsidRPr="00D75809">
              <w:rPr>
                <w:rStyle w:val="Hyperlink"/>
                <w:noProof/>
              </w:rPr>
              <w:fldChar w:fldCharType="end"/>
            </w:r>
          </w:ins>
        </w:p>
        <w:p w14:paraId="1FF83BED" w14:textId="2D51F718" w:rsidR="002B4300" w:rsidRDefault="002B4300">
          <w:pPr>
            <w:pStyle w:val="TOC2"/>
            <w:tabs>
              <w:tab w:val="left" w:pos="880"/>
              <w:tab w:val="right" w:leader="dot" w:pos="9010"/>
            </w:tabs>
            <w:rPr>
              <w:ins w:id="17" w:author="Thomas Stockhammer" w:date="2024-04-29T19:28:00Z"/>
              <w:rFonts w:asciiTheme="minorHAnsi" w:eastAsiaTheme="minorEastAsia" w:hAnsiTheme="minorHAnsi" w:cstheme="minorBidi"/>
              <w:noProof/>
              <w:kern w:val="2"/>
              <w:sz w:val="22"/>
              <w:szCs w:val="22"/>
              <w14:ligatures w14:val="standardContextual"/>
            </w:rPr>
          </w:pPr>
          <w:ins w:id="18"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"_Toc165311409"</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3.3</w:t>
            </w:r>
            <w:r>
              <w:rPr>
                <w:rFonts w:asciiTheme="minorHAnsi" w:eastAsiaTheme="minorEastAsia" w:hAnsiTheme="minorHAnsi" w:cstheme="minorBidi"/>
                <w:noProof/>
                <w:kern w:val="2"/>
                <w:sz w:val="22"/>
                <w:szCs w:val="22"/>
                <w14:ligatures w14:val="standardContextual"/>
              </w:rPr>
              <w:tab/>
            </w:r>
            <w:r w:rsidRPr="00D75809">
              <w:rPr>
                <w:rStyle w:val="Hyperlink"/>
                <w:noProof/>
              </w:rPr>
              <w:t>Status Extension Submission for first Edition</w:t>
            </w:r>
            <w:r>
              <w:rPr>
                <w:noProof/>
                <w:webHidden/>
              </w:rPr>
              <w:tab/>
            </w:r>
            <w:r>
              <w:rPr>
                <w:noProof/>
                <w:webHidden/>
              </w:rPr>
              <w:fldChar w:fldCharType="begin"/>
            </w:r>
            <w:r>
              <w:rPr>
                <w:noProof/>
                <w:webHidden/>
              </w:rPr>
              <w:instrText xml:space="preserve"> PAGEREF _Toc165311409 \h </w:instrText>
            </w:r>
            <w:r>
              <w:rPr>
                <w:noProof/>
                <w:webHidden/>
              </w:rPr>
            </w:r>
          </w:ins>
          <w:r>
            <w:rPr>
              <w:noProof/>
              <w:webHidden/>
            </w:rPr>
            <w:fldChar w:fldCharType="separate"/>
          </w:r>
          <w:ins w:id="19" w:author="Thomas Stockhammer" w:date="2024-04-29T19:28:00Z">
            <w:r>
              <w:rPr>
                <w:noProof/>
                <w:webHidden/>
              </w:rPr>
              <w:t>7</w:t>
            </w:r>
            <w:r>
              <w:rPr>
                <w:noProof/>
                <w:webHidden/>
              </w:rPr>
              <w:fldChar w:fldCharType="end"/>
            </w:r>
            <w:r w:rsidRPr="00D75809">
              <w:rPr>
                <w:rStyle w:val="Hyperlink"/>
                <w:noProof/>
              </w:rPr>
              <w:fldChar w:fldCharType="end"/>
            </w:r>
          </w:ins>
        </w:p>
        <w:p w14:paraId="111FC932" w14:textId="5F0E9E2A" w:rsidR="002B4300" w:rsidRDefault="002B4300">
          <w:pPr>
            <w:pStyle w:val="TOC2"/>
            <w:tabs>
              <w:tab w:val="left" w:pos="880"/>
              <w:tab w:val="right" w:leader="dot" w:pos="9010"/>
            </w:tabs>
            <w:rPr>
              <w:ins w:id="20" w:author="Thomas Stockhammer" w:date="2024-04-29T19:28:00Z"/>
              <w:rFonts w:asciiTheme="minorHAnsi" w:eastAsiaTheme="minorEastAsia" w:hAnsiTheme="minorHAnsi" w:cstheme="minorBidi"/>
              <w:noProof/>
              <w:kern w:val="2"/>
              <w:sz w:val="22"/>
              <w:szCs w:val="22"/>
              <w14:ligatures w14:val="standardContextual"/>
            </w:rPr>
          </w:pPr>
          <w:ins w:id="21"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"_Toc165311410"</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3.4</w:t>
            </w:r>
            <w:r>
              <w:rPr>
                <w:rFonts w:asciiTheme="minorHAnsi" w:eastAsiaTheme="minorEastAsia" w:hAnsiTheme="minorHAnsi" w:cstheme="minorBidi"/>
                <w:noProof/>
                <w:kern w:val="2"/>
                <w:sz w:val="22"/>
                <w:szCs w:val="22"/>
                <w14:ligatures w14:val="standardContextual"/>
              </w:rPr>
              <w:tab/>
            </w:r>
            <w:r w:rsidRPr="00D75809">
              <w:rPr>
                <w:rStyle w:val="Hyperlink"/>
                <w:noProof/>
              </w:rPr>
              <w:t>Status Extension Submission for second Edition</w:t>
            </w:r>
            <w:r>
              <w:rPr>
                <w:noProof/>
                <w:webHidden/>
              </w:rPr>
              <w:tab/>
            </w:r>
            <w:r>
              <w:rPr>
                <w:noProof/>
                <w:webHidden/>
              </w:rPr>
              <w:fldChar w:fldCharType="begin"/>
            </w:r>
            <w:r>
              <w:rPr>
                <w:noProof/>
                <w:webHidden/>
              </w:rPr>
              <w:instrText xml:space="preserve"> PAGEREF _Toc165311410 \h </w:instrText>
            </w:r>
            <w:r>
              <w:rPr>
                <w:noProof/>
                <w:webHidden/>
              </w:rPr>
            </w:r>
          </w:ins>
          <w:r>
            <w:rPr>
              <w:noProof/>
              <w:webHidden/>
            </w:rPr>
            <w:fldChar w:fldCharType="separate"/>
          </w:r>
          <w:ins w:id="22" w:author="Thomas Stockhammer" w:date="2024-04-29T19:28:00Z">
            <w:r>
              <w:rPr>
                <w:noProof/>
                <w:webHidden/>
              </w:rPr>
              <w:t>8</w:t>
            </w:r>
            <w:r>
              <w:rPr>
                <w:noProof/>
                <w:webHidden/>
              </w:rPr>
              <w:fldChar w:fldCharType="end"/>
            </w:r>
            <w:r w:rsidRPr="00D75809">
              <w:rPr>
                <w:rStyle w:val="Hyperlink"/>
                <w:noProof/>
              </w:rPr>
              <w:fldChar w:fldCharType="end"/>
            </w:r>
          </w:ins>
        </w:p>
        <w:p w14:paraId="0B762B54" w14:textId="1032808D" w:rsidR="002B4300" w:rsidRDefault="002B4300">
          <w:pPr>
            <w:pStyle w:val="TOC2"/>
            <w:tabs>
              <w:tab w:val="left" w:pos="880"/>
              <w:tab w:val="right" w:leader="dot" w:pos="9010"/>
            </w:tabs>
            <w:rPr>
              <w:ins w:id="23" w:author="Thomas Stockhammer" w:date="2024-04-29T19:28:00Z"/>
              <w:rFonts w:asciiTheme="minorHAnsi" w:eastAsiaTheme="minorEastAsia" w:hAnsiTheme="minorHAnsi" w:cstheme="minorBidi"/>
              <w:noProof/>
              <w:kern w:val="2"/>
              <w:sz w:val="22"/>
              <w:szCs w:val="22"/>
              <w14:ligatures w14:val="standardContextual"/>
            </w:rPr>
          </w:pPr>
          <w:ins w:id="24"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"_Toc165311411"</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3.5</w:t>
            </w:r>
            <w:r>
              <w:rPr>
                <w:rFonts w:asciiTheme="minorHAnsi" w:eastAsiaTheme="minorEastAsia" w:hAnsiTheme="minorHAnsi" w:cstheme="minorBidi"/>
                <w:noProof/>
                <w:kern w:val="2"/>
                <w:sz w:val="22"/>
                <w:szCs w:val="22"/>
                <w14:ligatures w14:val="standardContextual"/>
              </w:rPr>
              <w:tab/>
            </w:r>
            <w:r w:rsidRPr="00D75809">
              <w:rPr>
                <w:rStyle w:val="Hyperlink"/>
                <w:noProof/>
              </w:rPr>
              <w:t>Process and Workflow</w:t>
            </w:r>
            <w:r>
              <w:rPr>
                <w:noProof/>
                <w:webHidden/>
              </w:rPr>
              <w:tab/>
            </w:r>
            <w:r>
              <w:rPr>
                <w:noProof/>
                <w:webHidden/>
              </w:rPr>
              <w:fldChar w:fldCharType="begin"/>
            </w:r>
            <w:r>
              <w:rPr>
                <w:noProof/>
                <w:webHidden/>
              </w:rPr>
              <w:instrText xml:space="preserve"> PAGEREF _Toc165311411 \h </w:instrText>
            </w:r>
            <w:r>
              <w:rPr>
                <w:noProof/>
                <w:webHidden/>
              </w:rPr>
            </w:r>
          </w:ins>
          <w:r>
            <w:rPr>
              <w:noProof/>
              <w:webHidden/>
            </w:rPr>
            <w:fldChar w:fldCharType="separate"/>
          </w:r>
          <w:ins w:id="25" w:author="Thomas Stockhammer" w:date="2024-04-29T19:28:00Z">
            <w:r>
              <w:rPr>
                <w:noProof/>
                <w:webHidden/>
              </w:rPr>
              <w:t>8</w:t>
            </w:r>
            <w:r>
              <w:rPr>
                <w:noProof/>
                <w:webHidden/>
              </w:rPr>
              <w:fldChar w:fldCharType="end"/>
            </w:r>
            <w:r w:rsidRPr="00D75809">
              <w:rPr>
                <w:rStyle w:val="Hyperlink"/>
                <w:noProof/>
              </w:rPr>
              <w:fldChar w:fldCharType="end"/>
            </w:r>
          </w:ins>
        </w:p>
        <w:p w14:paraId="4F68F6C7" w14:textId="7CB4279C" w:rsidR="002B4300" w:rsidRDefault="002B4300">
          <w:pPr>
            <w:pStyle w:val="TOC1"/>
            <w:rPr>
              <w:ins w:id="26" w:author="Thomas Stockhammer" w:date="2024-04-29T19:28:00Z"/>
              <w:rFonts w:asciiTheme="minorHAnsi" w:eastAsiaTheme="minorEastAsia" w:hAnsiTheme="minorHAnsi" w:cstheme="minorBidi"/>
              <w:noProof/>
              <w:kern w:val="2"/>
              <w:sz w:val="22"/>
              <w:szCs w:val="22"/>
              <w14:ligatures w14:val="standardContextual"/>
            </w:rPr>
          </w:pPr>
          <w:ins w:id="27"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"_Toc165311412"</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4</w:t>
            </w:r>
            <w:r>
              <w:rPr>
                <w:rFonts w:asciiTheme="minorHAnsi" w:eastAsiaTheme="minorEastAsia" w:hAnsiTheme="minorHAnsi" w:cstheme="minorBidi"/>
                <w:noProof/>
                <w:kern w:val="2"/>
                <w:sz w:val="22"/>
                <w:szCs w:val="22"/>
                <w14:ligatures w14:val="standardContextual"/>
              </w:rPr>
              <w:tab/>
            </w:r>
            <w:r w:rsidRPr="00D75809">
              <w:rPr>
                <w:rStyle w:val="Hyperlink"/>
                <w:noProof/>
              </w:rPr>
              <w:t>Communication with Khronos</w:t>
            </w:r>
            <w:r>
              <w:rPr>
                <w:noProof/>
                <w:webHidden/>
              </w:rPr>
              <w:tab/>
            </w:r>
            <w:r>
              <w:rPr>
                <w:noProof/>
                <w:webHidden/>
              </w:rPr>
              <w:fldChar w:fldCharType="begin"/>
            </w:r>
            <w:r>
              <w:rPr>
                <w:noProof/>
                <w:webHidden/>
              </w:rPr>
              <w:instrText xml:space="preserve"> PAGEREF _Toc165311412 \h </w:instrText>
            </w:r>
            <w:r>
              <w:rPr>
                <w:noProof/>
                <w:webHidden/>
              </w:rPr>
            </w:r>
          </w:ins>
          <w:r>
            <w:rPr>
              <w:noProof/>
              <w:webHidden/>
            </w:rPr>
            <w:fldChar w:fldCharType="separate"/>
          </w:r>
          <w:ins w:id="28" w:author="Thomas Stockhammer" w:date="2024-04-29T19:28:00Z">
            <w:r>
              <w:rPr>
                <w:noProof/>
                <w:webHidden/>
              </w:rPr>
              <w:t>10</w:t>
            </w:r>
            <w:r>
              <w:rPr>
                <w:noProof/>
                <w:webHidden/>
              </w:rPr>
              <w:fldChar w:fldCharType="end"/>
            </w:r>
            <w:r w:rsidRPr="00D75809">
              <w:rPr>
                <w:rStyle w:val="Hyperlink"/>
                <w:noProof/>
              </w:rPr>
              <w:fldChar w:fldCharType="end"/>
            </w:r>
          </w:ins>
        </w:p>
        <w:p w14:paraId="08D01227" w14:textId="1E7CCBD7" w:rsidR="002B4300" w:rsidRDefault="002B4300">
          <w:pPr>
            <w:pStyle w:val="TOC2"/>
            <w:tabs>
              <w:tab w:val="left" w:pos="880"/>
              <w:tab w:val="right" w:leader="dot" w:pos="9010"/>
            </w:tabs>
            <w:rPr>
              <w:ins w:id="29" w:author="Thomas Stockhammer" w:date="2024-04-29T19:28:00Z"/>
              <w:rFonts w:asciiTheme="minorHAnsi" w:eastAsiaTheme="minorEastAsia" w:hAnsiTheme="minorHAnsi" w:cstheme="minorBidi"/>
              <w:noProof/>
              <w:kern w:val="2"/>
              <w:sz w:val="22"/>
              <w:szCs w:val="22"/>
              <w14:ligatures w14:val="standardContextual"/>
            </w:rPr>
          </w:pPr>
          <w:ins w:id="30"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"_Toc165311413"</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4.1</w:t>
            </w:r>
            <w:r>
              <w:rPr>
                <w:rFonts w:asciiTheme="minorHAnsi" w:eastAsiaTheme="minorEastAsia" w:hAnsiTheme="minorHAnsi" w:cstheme="minorBidi"/>
                <w:noProof/>
                <w:kern w:val="2"/>
                <w:sz w:val="22"/>
                <w:szCs w:val="22"/>
                <w14:ligatures w14:val="standardContextual"/>
              </w:rPr>
              <w:tab/>
            </w:r>
            <w:r w:rsidRPr="00D75809">
              <w:rPr>
                <w:rStyle w:val="Hyperlink"/>
                <w:noProof/>
              </w:rPr>
              <w:t>Overview</w:t>
            </w:r>
            <w:r>
              <w:rPr>
                <w:noProof/>
                <w:webHidden/>
              </w:rPr>
              <w:tab/>
            </w:r>
            <w:r>
              <w:rPr>
                <w:noProof/>
                <w:webHidden/>
              </w:rPr>
              <w:fldChar w:fldCharType="begin"/>
            </w:r>
            <w:r>
              <w:rPr>
                <w:noProof/>
                <w:webHidden/>
              </w:rPr>
              <w:instrText xml:space="preserve"> PAGEREF _Toc165311413 \h </w:instrText>
            </w:r>
            <w:r>
              <w:rPr>
                <w:noProof/>
                <w:webHidden/>
              </w:rPr>
            </w:r>
          </w:ins>
          <w:r>
            <w:rPr>
              <w:noProof/>
              <w:webHidden/>
            </w:rPr>
            <w:fldChar w:fldCharType="separate"/>
          </w:r>
          <w:ins w:id="31" w:author="Thomas Stockhammer" w:date="2024-04-29T19:28:00Z">
            <w:r>
              <w:rPr>
                <w:noProof/>
                <w:webHidden/>
              </w:rPr>
              <w:t>10</w:t>
            </w:r>
            <w:r>
              <w:rPr>
                <w:noProof/>
                <w:webHidden/>
              </w:rPr>
              <w:fldChar w:fldCharType="end"/>
            </w:r>
            <w:r w:rsidRPr="00D75809">
              <w:rPr>
                <w:rStyle w:val="Hyperlink"/>
                <w:noProof/>
              </w:rPr>
              <w:fldChar w:fldCharType="end"/>
            </w:r>
          </w:ins>
        </w:p>
        <w:p w14:paraId="31551E30" w14:textId="338A44F0" w:rsidR="002B4300" w:rsidRDefault="002B4300">
          <w:pPr>
            <w:pStyle w:val="TOC2"/>
            <w:tabs>
              <w:tab w:val="left" w:pos="880"/>
              <w:tab w:val="right" w:leader="dot" w:pos="9010"/>
            </w:tabs>
            <w:rPr>
              <w:ins w:id="32" w:author="Thomas Stockhammer" w:date="2024-04-29T19:28:00Z"/>
              <w:rFonts w:asciiTheme="minorHAnsi" w:eastAsiaTheme="minorEastAsia" w:hAnsiTheme="minorHAnsi" w:cstheme="minorBidi"/>
              <w:noProof/>
              <w:kern w:val="2"/>
              <w:sz w:val="22"/>
              <w:szCs w:val="22"/>
              <w14:ligatures w14:val="standardContextual"/>
            </w:rPr>
          </w:pPr>
          <w:ins w:id="33"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"_Toc165311414"</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4.2</w:t>
            </w:r>
            <w:r>
              <w:rPr>
                <w:rFonts w:asciiTheme="minorHAnsi" w:eastAsiaTheme="minorEastAsia" w:hAnsiTheme="minorHAnsi" w:cstheme="minorBidi"/>
                <w:noProof/>
                <w:kern w:val="2"/>
                <w:sz w:val="22"/>
                <w:szCs w:val="22"/>
                <w14:ligatures w14:val="standardContextual"/>
              </w:rPr>
              <w:tab/>
            </w:r>
            <w:r w:rsidRPr="00D75809">
              <w:rPr>
                <w:rStyle w:val="Hyperlink"/>
                <w:noProof/>
              </w:rPr>
              <w:t>Communication prior to MPEG#141</w:t>
            </w:r>
            <w:r>
              <w:rPr>
                <w:noProof/>
                <w:webHidden/>
              </w:rPr>
              <w:tab/>
            </w:r>
            <w:r>
              <w:rPr>
                <w:noProof/>
                <w:webHidden/>
              </w:rPr>
              <w:fldChar w:fldCharType="begin"/>
            </w:r>
            <w:r>
              <w:rPr>
                <w:noProof/>
                <w:webHidden/>
              </w:rPr>
              <w:instrText xml:space="preserve"> PAGEREF _Toc165311414 \h </w:instrText>
            </w:r>
            <w:r>
              <w:rPr>
                <w:noProof/>
                <w:webHidden/>
              </w:rPr>
            </w:r>
          </w:ins>
          <w:r>
            <w:rPr>
              <w:noProof/>
              <w:webHidden/>
            </w:rPr>
            <w:fldChar w:fldCharType="separate"/>
          </w:r>
          <w:ins w:id="34" w:author="Thomas Stockhammer" w:date="2024-04-29T19:28:00Z">
            <w:r>
              <w:rPr>
                <w:noProof/>
                <w:webHidden/>
              </w:rPr>
              <w:t>11</w:t>
            </w:r>
            <w:r>
              <w:rPr>
                <w:noProof/>
                <w:webHidden/>
              </w:rPr>
              <w:fldChar w:fldCharType="end"/>
            </w:r>
            <w:r w:rsidRPr="00D75809">
              <w:rPr>
                <w:rStyle w:val="Hyperlink"/>
                <w:noProof/>
              </w:rPr>
              <w:fldChar w:fldCharType="end"/>
            </w:r>
          </w:ins>
        </w:p>
        <w:p w14:paraId="2973DDDF" w14:textId="61FD9DA0" w:rsidR="002B4300" w:rsidRDefault="002B4300">
          <w:pPr>
            <w:pStyle w:val="TOC3"/>
            <w:tabs>
              <w:tab w:val="right" w:leader="dot" w:pos="9010"/>
            </w:tabs>
            <w:rPr>
              <w:ins w:id="35" w:author="Thomas Stockhammer" w:date="2024-04-29T19:28:00Z"/>
              <w:rFonts w:asciiTheme="minorHAnsi" w:eastAsiaTheme="minorEastAsia" w:hAnsiTheme="minorHAnsi" w:cstheme="minorBidi"/>
              <w:noProof/>
              <w:kern w:val="2"/>
              <w:sz w:val="22"/>
              <w:szCs w:val="22"/>
              <w14:ligatures w14:val="standardContextual"/>
            </w:rPr>
          </w:pPr>
          <w:ins w:id="36"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"_Toc165311415"</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MPEG#133</w:t>
            </w:r>
            <w:r>
              <w:rPr>
                <w:noProof/>
                <w:webHidden/>
              </w:rPr>
              <w:tab/>
            </w:r>
            <w:r>
              <w:rPr>
                <w:noProof/>
                <w:webHidden/>
              </w:rPr>
              <w:fldChar w:fldCharType="begin"/>
            </w:r>
            <w:r>
              <w:rPr>
                <w:noProof/>
                <w:webHidden/>
              </w:rPr>
              <w:instrText xml:space="preserve"> PAGEREF _Toc165311415 \h </w:instrText>
            </w:r>
            <w:r>
              <w:rPr>
                <w:noProof/>
                <w:webHidden/>
              </w:rPr>
            </w:r>
          </w:ins>
          <w:r>
            <w:rPr>
              <w:noProof/>
              <w:webHidden/>
            </w:rPr>
            <w:fldChar w:fldCharType="separate"/>
          </w:r>
          <w:ins w:id="37" w:author="Thomas Stockhammer" w:date="2024-04-29T19:28:00Z">
            <w:r>
              <w:rPr>
                <w:noProof/>
                <w:webHidden/>
              </w:rPr>
              <w:t>11</w:t>
            </w:r>
            <w:r>
              <w:rPr>
                <w:noProof/>
                <w:webHidden/>
              </w:rPr>
              <w:fldChar w:fldCharType="end"/>
            </w:r>
            <w:r w:rsidRPr="00D75809">
              <w:rPr>
                <w:rStyle w:val="Hyperlink"/>
                <w:noProof/>
              </w:rPr>
              <w:fldChar w:fldCharType="end"/>
            </w:r>
          </w:ins>
        </w:p>
        <w:p w14:paraId="5D1383F5" w14:textId="78D7B4E0" w:rsidR="002B4300" w:rsidRDefault="002B4300">
          <w:pPr>
            <w:pStyle w:val="TOC3"/>
            <w:tabs>
              <w:tab w:val="right" w:leader="dot" w:pos="9010"/>
            </w:tabs>
            <w:rPr>
              <w:ins w:id="38" w:author="Thomas Stockhammer" w:date="2024-04-29T19:28:00Z"/>
              <w:rFonts w:asciiTheme="minorHAnsi" w:eastAsiaTheme="minorEastAsia" w:hAnsiTheme="minorHAnsi" w:cstheme="minorBidi"/>
              <w:noProof/>
              <w:kern w:val="2"/>
              <w:sz w:val="22"/>
              <w:szCs w:val="22"/>
              <w14:ligatures w14:val="standardContextual"/>
            </w:rPr>
          </w:pPr>
          <w:ins w:id="39"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"_Toc165311416"</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MPEG#135</w:t>
            </w:r>
            <w:r>
              <w:rPr>
                <w:noProof/>
                <w:webHidden/>
              </w:rPr>
              <w:tab/>
            </w:r>
            <w:r>
              <w:rPr>
                <w:noProof/>
                <w:webHidden/>
              </w:rPr>
              <w:fldChar w:fldCharType="begin"/>
            </w:r>
            <w:r>
              <w:rPr>
                <w:noProof/>
                <w:webHidden/>
              </w:rPr>
              <w:instrText xml:space="preserve"> PAGEREF _Toc165311416 \h </w:instrText>
            </w:r>
            <w:r>
              <w:rPr>
                <w:noProof/>
                <w:webHidden/>
              </w:rPr>
            </w:r>
          </w:ins>
          <w:r>
            <w:rPr>
              <w:noProof/>
              <w:webHidden/>
            </w:rPr>
            <w:fldChar w:fldCharType="separate"/>
          </w:r>
          <w:ins w:id="40" w:author="Thomas Stockhammer" w:date="2024-04-29T19:28:00Z">
            <w:r>
              <w:rPr>
                <w:noProof/>
                <w:webHidden/>
              </w:rPr>
              <w:t>11</w:t>
            </w:r>
            <w:r>
              <w:rPr>
                <w:noProof/>
                <w:webHidden/>
              </w:rPr>
              <w:fldChar w:fldCharType="end"/>
            </w:r>
            <w:r w:rsidRPr="00D75809">
              <w:rPr>
                <w:rStyle w:val="Hyperlink"/>
                <w:noProof/>
              </w:rPr>
              <w:fldChar w:fldCharType="end"/>
            </w:r>
          </w:ins>
        </w:p>
        <w:p w14:paraId="50BA46F0" w14:textId="00678058" w:rsidR="002B4300" w:rsidRDefault="002B4300">
          <w:pPr>
            <w:pStyle w:val="TOC3"/>
            <w:tabs>
              <w:tab w:val="right" w:leader="dot" w:pos="9010"/>
            </w:tabs>
            <w:rPr>
              <w:ins w:id="41" w:author="Thomas Stockhammer" w:date="2024-04-29T19:28:00Z"/>
              <w:rFonts w:asciiTheme="minorHAnsi" w:eastAsiaTheme="minorEastAsia" w:hAnsiTheme="minorHAnsi" w:cstheme="minorBidi"/>
              <w:noProof/>
              <w:kern w:val="2"/>
              <w:sz w:val="22"/>
              <w:szCs w:val="22"/>
              <w14:ligatures w14:val="standardContextual"/>
            </w:rPr>
          </w:pPr>
          <w:ins w:id="42"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"_Toc165311417"</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MPEG#136</w:t>
            </w:r>
            <w:r>
              <w:rPr>
                <w:noProof/>
                <w:webHidden/>
              </w:rPr>
              <w:tab/>
            </w:r>
            <w:r>
              <w:rPr>
                <w:noProof/>
                <w:webHidden/>
              </w:rPr>
              <w:fldChar w:fldCharType="begin"/>
            </w:r>
            <w:r>
              <w:rPr>
                <w:noProof/>
                <w:webHidden/>
              </w:rPr>
              <w:instrText xml:space="preserve"> PAGEREF _Toc165311417 \h </w:instrText>
            </w:r>
            <w:r>
              <w:rPr>
                <w:noProof/>
                <w:webHidden/>
              </w:rPr>
            </w:r>
          </w:ins>
          <w:r>
            <w:rPr>
              <w:noProof/>
              <w:webHidden/>
            </w:rPr>
            <w:fldChar w:fldCharType="separate"/>
          </w:r>
          <w:ins w:id="43" w:author="Thomas Stockhammer" w:date="2024-04-29T19:28:00Z">
            <w:r>
              <w:rPr>
                <w:noProof/>
                <w:webHidden/>
              </w:rPr>
              <w:t>11</w:t>
            </w:r>
            <w:r>
              <w:rPr>
                <w:noProof/>
                <w:webHidden/>
              </w:rPr>
              <w:fldChar w:fldCharType="end"/>
            </w:r>
            <w:r w:rsidRPr="00D75809">
              <w:rPr>
                <w:rStyle w:val="Hyperlink"/>
                <w:noProof/>
              </w:rPr>
              <w:fldChar w:fldCharType="end"/>
            </w:r>
          </w:ins>
        </w:p>
        <w:p w14:paraId="15404579" w14:textId="4CB5DC0E" w:rsidR="002B4300" w:rsidRDefault="002B4300">
          <w:pPr>
            <w:pStyle w:val="TOC3"/>
            <w:tabs>
              <w:tab w:val="right" w:leader="dot" w:pos="9010"/>
            </w:tabs>
            <w:rPr>
              <w:ins w:id="44" w:author="Thomas Stockhammer" w:date="2024-04-29T19:28:00Z"/>
              <w:rFonts w:asciiTheme="minorHAnsi" w:eastAsiaTheme="minorEastAsia" w:hAnsiTheme="minorHAnsi" w:cstheme="minorBidi"/>
              <w:noProof/>
              <w:kern w:val="2"/>
              <w:sz w:val="22"/>
              <w:szCs w:val="22"/>
              <w14:ligatures w14:val="standardContextual"/>
            </w:rPr>
          </w:pPr>
          <w:ins w:id="45"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"_Toc165311418"</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MPEG#137</w:t>
            </w:r>
            <w:r>
              <w:rPr>
                <w:noProof/>
                <w:webHidden/>
              </w:rPr>
              <w:tab/>
            </w:r>
            <w:r>
              <w:rPr>
                <w:noProof/>
                <w:webHidden/>
              </w:rPr>
              <w:fldChar w:fldCharType="begin"/>
            </w:r>
            <w:r>
              <w:rPr>
                <w:noProof/>
                <w:webHidden/>
              </w:rPr>
              <w:instrText xml:space="preserve"> PAGEREF _Toc165311418 \h </w:instrText>
            </w:r>
            <w:r>
              <w:rPr>
                <w:noProof/>
                <w:webHidden/>
              </w:rPr>
            </w:r>
          </w:ins>
          <w:r>
            <w:rPr>
              <w:noProof/>
              <w:webHidden/>
            </w:rPr>
            <w:fldChar w:fldCharType="separate"/>
          </w:r>
          <w:ins w:id="46" w:author="Thomas Stockhammer" w:date="2024-04-29T19:28:00Z">
            <w:r>
              <w:rPr>
                <w:noProof/>
                <w:webHidden/>
              </w:rPr>
              <w:t>11</w:t>
            </w:r>
            <w:r>
              <w:rPr>
                <w:noProof/>
                <w:webHidden/>
              </w:rPr>
              <w:fldChar w:fldCharType="end"/>
            </w:r>
            <w:r w:rsidRPr="00D75809">
              <w:rPr>
                <w:rStyle w:val="Hyperlink"/>
                <w:noProof/>
              </w:rPr>
              <w:fldChar w:fldCharType="end"/>
            </w:r>
          </w:ins>
        </w:p>
        <w:p w14:paraId="5DB5F617" w14:textId="6CE53B64" w:rsidR="002B4300" w:rsidRDefault="002B4300">
          <w:pPr>
            <w:pStyle w:val="TOC3"/>
            <w:tabs>
              <w:tab w:val="right" w:leader="dot" w:pos="9010"/>
            </w:tabs>
            <w:rPr>
              <w:ins w:id="47" w:author="Thomas Stockhammer" w:date="2024-04-29T19:28:00Z"/>
              <w:rFonts w:asciiTheme="minorHAnsi" w:eastAsiaTheme="minorEastAsia" w:hAnsiTheme="minorHAnsi" w:cstheme="minorBidi"/>
              <w:noProof/>
              <w:kern w:val="2"/>
              <w:sz w:val="22"/>
              <w:szCs w:val="22"/>
              <w14:ligatures w14:val="standardContextual"/>
            </w:rPr>
          </w:pPr>
          <w:ins w:id="48"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"_Toc165311419"</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MPEG#138</w:t>
            </w:r>
            <w:r>
              <w:rPr>
                <w:noProof/>
                <w:webHidden/>
              </w:rPr>
              <w:tab/>
            </w:r>
            <w:r>
              <w:rPr>
                <w:noProof/>
                <w:webHidden/>
              </w:rPr>
              <w:fldChar w:fldCharType="begin"/>
            </w:r>
            <w:r>
              <w:rPr>
                <w:noProof/>
                <w:webHidden/>
              </w:rPr>
              <w:instrText xml:space="preserve"> PAGEREF _Toc165311419 \h </w:instrText>
            </w:r>
            <w:r>
              <w:rPr>
                <w:noProof/>
                <w:webHidden/>
              </w:rPr>
            </w:r>
          </w:ins>
          <w:r>
            <w:rPr>
              <w:noProof/>
              <w:webHidden/>
            </w:rPr>
            <w:fldChar w:fldCharType="separate"/>
          </w:r>
          <w:ins w:id="49" w:author="Thomas Stockhammer" w:date="2024-04-29T19:28:00Z">
            <w:r>
              <w:rPr>
                <w:noProof/>
                <w:webHidden/>
              </w:rPr>
              <w:t>11</w:t>
            </w:r>
            <w:r>
              <w:rPr>
                <w:noProof/>
                <w:webHidden/>
              </w:rPr>
              <w:fldChar w:fldCharType="end"/>
            </w:r>
            <w:r w:rsidRPr="00D75809">
              <w:rPr>
                <w:rStyle w:val="Hyperlink"/>
                <w:noProof/>
              </w:rPr>
              <w:fldChar w:fldCharType="end"/>
            </w:r>
          </w:ins>
        </w:p>
        <w:p w14:paraId="28AEC6F8" w14:textId="160C583B" w:rsidR="002B4300" w:rsidRDefault="002B4300">
          <w:pPr>
            <w:pStyle w:val="TOC3"/>
            <w:tabs>
              <w:tab w:val="right" w:leader="dot" w:pos="9010"/>
            </w:tabs>
            <w:rPr>
              <w:ins w:id="50" w:author="Thomas Stockhammer" w:date="2024-04-29T19:28:00Z"/>
              <w:rFonts w:asciiTheme="minorHAnsi" w:eastAsiaTheme="minorEastAsia" w:hAnsiTheme="minorHAnsi" w:cstheme="minorBidi"/>
              <w:noProof/>
              <w:kern w:val="2"/>
              <w:sz w:val="22"/>
              <w:szCs w:val="22"/>
              <w14:ligatures w14:val="standardContextual"/>
            </w:rPr>
          </w:pPr>
          <w:ins w:id="51"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"_Toc165311420"</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MPEG#139</w:t>
            </w:r>
            <w:r>
              <w:rPr>
                <w:noProof/>
                <w:webHidden/>
              </w:rPr>
              <w:tab/>
            </w:r>
            <w:r>
              <w:rPr>
                <w:noProof/>
                <w:webHidden/>
              </w:rPr>
              <w:fldChar w:fldCharType="begin"/>
            </w:r>
            <w:r>
              <w:rPr>
                <w:noProof/>
                <w:webHidden/>
              </w:rPr>
              <w:instrText xml:space="preserve"> PAGEREF _Toc165311420 \h </w:instrText>
            </w:r>
            <w:r>
              <w:rPr>
                <w:noProof/>
                <w:webHidden/>
              </w:rPr>
            </w:r>
          </w:ins>
          <w:r>
            <w:rPr>
              <w:noProof/>
              <w:webHidden/>
            </w:rPr>
            <w:fldChar w:fldCharType="separate"/>
          </w:r>
          <w:ins w:id="52" w:author="Thomas Stockhammer" w:date="2024-04-29T19:28:00Z">
            <w:r>
              <w:rPr>
                <w:noProof/>
                <w:webHidden/>
              </w:rPr>
              <w:t>11</w:t>
            </w:r>
            <w:r>
              <w:rPr>
                <w:noProof/>
                <w:webHidden/>
              </w:rPr>
              <w:fldChar w:fldCharType="end"/>
            </w:r>
            <w:r w:rsidRPr="00D75809">
              <w:rPr>
                <w:rStyle w:val="Hyperlink"/>
                <w:noProof/>
              </w:rPr>
              <w:fldChar w:fldCharType="end"/>
            </w:r>
          </w:ins>
        </w:p>
        <w:p w14:paraId="5413E02D" w14:textId="19FA99A9" w:rsidR="002B4300" w:rsidRDefault="002B4300">
          <w:pPr>
            <w:pStyle w:val="TOC3"/>
            <w:tabs>
              <w:tab w:val="right" w:leader="dot" w:pos="9010"/>
            </w:tabs>
            <w:rPr>
              <w:ins w:id="53" w:author="Thomas Stockhammer" w:date="2024-04-29T19:28:00Z"/>
              <w:rFonts w:asciiTheme="minorHAnsi" w:eastAsiaTheme="minorEastAsia" w:hAnsiTheme="minorHAnsi" w:cstheme="minorBidi"/>
              <w:noProof/>
              <w:kern w:val="2"/>
              <w:sz w:val="22"/>
              <w:szCs w:val="22"/>
              <w14:ligatures w14:val="standardContextual"/>
            </w:rPr>
          </w:pPr>
          <w:ins w:id="54"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"_Toc165311421"</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MPEG#140</w:t>
            </w:r>
            <w:r>
              <w:rPr>
                <w:noProof/>
                <w:webHidden/>
              </w:rPr>
              <w:tab/>
            </w:r>
            <w:r>
              <w:rPr>
                <w:noProof/>
                <w:webHidden/>
              </w:rPr>
              <w:fldChar w:fldCharType="begin"/>
            </w:r>
            <w:r>
              <w:rPr>
                <w:noProof/>
                <w:webHidden/>
              </w:rPr>
              <w:instrText xml:space="preserve"> PAGEREF _Toc165311421 \h </w:instrText>
            </w:r>
            <w:r>
              <w:rPr>
                <w:noProof/>
                <w:webHidden/>
              </w:rPr>
            </w:r>
          </w:ins>
          <w:r>
            <w:rPr>
              <w:noProof/>
              <w:webHidden/>
            </w:rPr>
            <w:fldChar w:fldCharType="separate"/>
          </w:r>
          <w:ins w:id="55" w:author="Thomas Stockhammer" w:date="2024-04-29T19:28:00Z">
            <w:r>
              <w:rPr>
                <w:noProof/>
                <w:webHidden/>
              </w:rPr>
              <w:t>12</w:t>
            </w:r>
            <w:r>
              <w:rPr>
                <w:noProof/>
                <w:webHidden/>
              </w:rPr>
              <w:fldChar w:fldCharType="end"/>
            </w:r>
            <w:r w:rsidRPr="00D75809">
              <w:rPr>
                <w:rStyle w:val="Hyperlink"/>
                <w:noProof/>
              </w:rPr>
              <w:fldChar w:fldCharType="end"/>
            </w:r>
          </w:ins>
        </w:p>
        <w:p w14:paraId="198BEE26" w14:textId="62007724" w:rsidR="002B4300" w:rsidRDefault="002B4300">
          <w:pPr>
            <w:pStyle w:val="TOC3"/>
            <w:tabs>
              <w:tab w:val="right" w:leader="dot" w:pos="9010"/>
            </w:tabs>
            <w:rPr>
              <w:ins w:id="56" w:author="Thomas Stockhammer" w:date="2024-04-29T19:28:00Z"/>
              <w:rFonts w:asciiTheme="minorHAnsi" w:eastAsiaTheme="minorEastAsia" w:hAnsiTheme="minorHAnsi" w:cstheme="minorBidi"/>
              <w:noProof/>
              <w:kern w:val="2"/>
              <w:sz w:val="22"/>
              <w:szCs w:val="22"/>
              <w14:ligatures w14:val="standardContextual"/>
            </w:rPr>
          </w:pPr>
          <w:ins w:id="57"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"_Toc165311422"</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MPEG#141</w:t>
            </w:r>
            <w:r>
              <w:rPr>
                <w:noProof/>
                <w:webHidden/>
              </w:rPr>
              <w:tab/>
            </w:r>
            <w:r>
              <w:rPr>
                <w:noProof/>
                <w:webHidden/>
              </w:rPr>
              <w:fldChar w:fldCharType="begin"/>
            </w:r>
            <w:r>
              <w:rPr>
                <w:noProof/>
                <w:webHidden/>
              </w:rPr>
              <w:instrText xml:space="preserve"> PAGEREF _Toc165311422 \h </w:instrText>
            </w:r>
            <w:r>
              <w:rPr>
                <w:noProof/>
                <w:webHidden/>
              </w:rPr>
            </w:r>
          </w:ins>
          <w:r>
            <w:rPr>
              <w:noProof/>
              <w:webHidden/>
            </w:rPr>
            <w:fldChar w:fldCharType="separate"/>
          </w:r>
          <w:ins w:id="58" w:author="Thomas Stockhammer" w:date="2024-04-29T19:28:00Z">
            <w:r>
              <w:rPr>
                <w:noProof/>
                <w:webHidden/>
              </w:rPr>
              <w:t>12</w:t>
            </w:r>
            <w:r>
              <w:rPr>
                <w:noProof/>
                <w:webHidden/>
              </w:rPr>
              <w:fldChar w:fldCharType="end"/>
            </w:r>
            <w:r w:rsidRPr="00D75809">
              <w:rPr>
                <w:rStyle w:val="Hyperlink"/>
                <w:noProof/>
              </w:rPr>
              <w:fldChar w:fldCharType="end"/>
            </w:r>
          </w:ins>
        </w:p>
        <w:p w14:paraId="283BEC71" w14:textId="0CA45A38" w:rsidR="002B4300" w:rsidRDefault="002B4300">
          <w:pPr>
            <w:pStyle w:val="TOC2"/>
            <w:tabs>
              <w:tab w:val="left" w:pos="880"/>
              <w:tab w:val="right" w:leader="dot" w:pos="9010"/>
            </w:tabs>
            <w:rPr>
              <w:ins w:id="59" w:author="Thomas Stockhammer" w:date="2024-04-29T19:28:00Z"/>
              <w:rFonts w:asciiTheme="minorHAnsi" w:eastAsiaTheme="minorEastAsia" w:hAnsiTheme="minorHAnsi" w:cstheme="minorBidi"/>
              <w:noProof/>
              <w:kern w:val="2"/>
              <w:sz w:val="22"/>
              <w:szCs w:val="22"/>
              <w14:ligatures w14:val="standardContextual"/>
            </w:rPr>
          </w:pPr>
          <w:ins w:id="60"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"_Toc165311423"</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4.3</w:t>
            </w:r>
            <w:r>
              <w:rPr>
                <w:rFonts w:asciiTheme="minorHAnsi" w:eastAsiaTheme="minorEastAsia" w:hAnsiTheme="minorHAnsi" w:cstheme="minorBidi"/>
                <w:noProof/>
                <w:kern w:val="2"/>
                <w:sz w:val="22"/>
                <w:szCs w:val="22"/>
                <w14:ligatures w14:val="standardContextual"/>
              </w:rPr>
              <w:tab/>
            </w:r>
            <w:r w:rsidRPr="00D75809">
              <w:rPr>
                <w:rStyle w:val="Hyperlink"/>
                <w:noProof/>
              </w:rPr>
              <w:t>Communication at MPEG#142</w:t>
            </w:r>
            <w:r>
              <w:rPr>
                <w:noProof/>
                <w:webHidden/>
              </w:rPr>
              <w:tab/>
            </w:r>
            <w:r>
              <w:rPr>
                <w:noProof/>
                <w:webHidden/>
              </w:rPr>
              <w:fldChar w:fldCharType="begin"/>
            </w:r>
            <w:r>
              <w:rPr>
                <w:noProof/>
                <w:webHidden/>
              </w:rPr>
              <w:instrText xml:space="preserve"> PAGEREF _Toc165311423 \h </w:instrText>
            </w:r>
            <w:r>
              <w:rPr>
                <w:noProof/>
                <w:webHidden/>
              </w:rPr>
            </w:r>
          </w:ins>
          <w:r>
            <w:rPr>
              <w:noProof/>
              <w:webHidden/>
            </w:rPr>
            <w:fldChar w:fldCharType="separate"/>
          </w:r>
          <w:ins w:id="61" w:author="Thomas Stockhammer" w:date="2024-04-29T19:28:00Z">
            <w:r>
              <w:rPr>
                <w:noProof/>
                <w:webHidden/>
              </w:rPr>
              <w:t>12</w:t>
            </w:r>
            <w:r>
              <w:rPr>
                <w:noProof/>
                <w:webHidden/>
              </w:rPr>
              <w:fldChar w:fldCharType="end"/>
            </w:r>
            <w:r w:rsidRPr="00D75809">
              <w:rPr>
                <w:rStyle w:val="Hyperlink"/>
                <w:noProof/>
              </w:rPr>
              <w:fldChar w:fldCharType="end"/>
            </w:r>
          </w:ins>
        </w:p>
        <w:p w14:paraId="1DEA6D37" w14:textId="62DCB7C7" w:rsidR="002B4300" w:rsidRDefault="002B4300">
          <w:pPr>
            <w:pStyle w:val="TOC2"/>
            <w:tabs>
              <w:tab w:val="left" w:pos="880"/>
              <w:tab w:val="right" w:leader="dot" w:pos="9010"/>
            </w:tabs>
            <w:rPr>
              <w:ins w:id="62" w:author="Thomas Stockhammer" w:date="2024-04-29T19:28:00Z"/>
              <w:rFonts w:asciiTheme="minorHAnsi" w:eastAsiaTheme="minorEastAsia" w:hAnsiTheme="minorHAnsi" w:cstheme="minorBidi"/>
              <w:noProof/>
              <w:kern w:val="2"/>
              <w:sz w:val="22"/>
              <w:szCs w:val="22"/>
              <w14:ligatures w14:val="standardContextual"/>
            </w:rPr>
          </w:pPr>
          <w:ins w:id="63"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"_Toc165311424"</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4.4</w:t>
            </w:r>
            <w:r>
              <w:rPr>
                <w:rFonts w:asciiTheme="minorHAnsi" w:eastAsiaTheme="minorEastAsia" w:hAnsiTheme="minorHAnsi" w:cstheme="minorBidi"/>
                <w:noProof/>
                <w:kern w:val="2"/>
                <w:sz w:val="22"/>
                <w:szCs w:val="22"/>
                <w14:ligatures w14:val="standardContextual"/>
              </w:rPr>
              <w:tab/>
            </w:r>
            <w:r w:rsidRPr="00D75809">
              <w:rPr>
                <w:rStyle w:val="Hyperlink"/>
                <w:noProof/>
              </w:rPr>
              <w:t>Communication from MPEG#143</w:t>
            </w:r>
            <w:r>
              <w:rPr>
                <w:noProof/>
                <w:webHidden/>
              </w:rPr>
              <w:tab/>
            </w:r>
            <w:r>
              <w:rPr>
                <w:noProof/>
                <w:webHidden/>
              </w:rPr>
              <w:fldChar w:fldCharType="begin"/>
            </w:r>
            <w:r>
              <w:rPr>
                <w:noProof/>
                <w:webHidden/>
              </w:rPr>
              <w:instrText xml:space="preserve"> PAGEREF _Toc165311424 \h </w:instrText>
            </w:r>
            <w:r>
              <w:rPr>
                <w:noProof/>
                <w:webHidden/>
              </w:rPr>
            </w:r>
          </w:ins>
          <w:r>
            <w:rPr>
              <w:noProof/>
              <w:webHidden/>
            </w:rPr>
            <w:fldChar w:fldCharType="separate"/>
          </w:r>
          <w:ins w:id="64" w:author="Thomas Stockhammer" w:date="2024-04-29T19:28:00Z">
            <w:r>
              <w:rPr>
                <w:noProof/>
                <w:webHidden/>
              </w:rPr>
              <w:t>13</w:t>
            </w:r>
            <w:r>
              <w:rPr>
                <w:noProof/>
                <w:webHidden/>
              </w:rPr>
              <w:fldChar w:fldCharType="end"/>
            </w:r>
            <w:r w:rsidRPr="00D75809">
              <w:rPr>
                <w:rStyle w:val="Hyperlink"/>
                <w:noProof/>
              </w:rPr>
              <w:fldChar w:fldCharType="end"/>
            </w:r>
          </w:ins>
        </w:p>
        <w:p w14:paraId="456C995E" w14:textId="1290A663" w:rsidR="002B4300" w:rsidRDefault="002B4300">
          <w:pPr>
            <w:pStyle w:val="TOC1"/>
            <w:rPr>
              <w:ins w:id="65" w:author="Thomas Stockhammer" w:date="2024-04-29T19:28:00Z"/>
              <w:rFonts w:asciiTheme="minorHAnsi" w:eastAsiaTheme="minorEastAsia" w:hAnsiTheme="minorHAnsi" w:cstheme="minorBidi"/>
              <w:noProof/>
              <w:kern w:val="2"/>
              <w:sz w:val="22"/>
              <w:szCs w:val="22"/>
              <w14:ligatures w14:val="standardContextual"/>
            </w:rPr>
          </w:pPr>
          <w:ins w:id="66"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"_Toc165311425"</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5</w:t>
            </w:r>
            <w:r>
              <w:rPr>
                <w:rFonts w:asciiTheme="minorHAnsi" w:eastAsiaTheme="minorEastAsia" w:hAnsiTheme="minorHAnsi" w:cstheme="minorBidi"/>
                <w:noProof/>
                <w:kern w:val="2"/>
                <w:sz w:val="22"/>
                <w:szCs w:val="22"/>
                <w14:ligatures w14:val="standardContextual"/>
              </w:rPr>
              <w:tab/>
            </w:r>
            <w:r w:rsidRPr="00D75809">
              <w:rPr>
                <w:rStyle w:val="Hyperlink"/>
                <w:noProof/>
              </w:rPr>
              <w:t>Requirements, Scenarios and Test Assets</w:t>
            </w:r>
            <w:r>
              <w:rPr>
                <w:noProof/>
                <w:webHidden/>
              </w:rPr>
              <w:tab/>
            </w:r>
            <w:r>
              <w:rPr>
                <w:noProof/>
                <w:webHidden/>
              </w:rPr>
              <w:fldChar w:fldCharType="begin"/>
            </w:r>
            <w:r>
              <w:rPr>
                <w:noProof/>
                <w:webHidden/>
              </w:rPr>
              <w:instrText xml:space="preserve"> PAGEREF _Toc165311425 \h </w:instrText>
            </w:r>
            <w:r>
              <w:rPr>
                <w:noProof/>
                <w:webHidden/>
              </w:rPr>
            </w:r>
          </w:ins>
          <w:r>
            <w:rPr>
              <w:noProof/>
              <w:webHidden/>
            </w:rPr>
            <w:fldChar w:fldCharType="separate"/>
          </w:r>
          <w:ins w:id="67" w:author="Thomas Stockhammer" w:date="2024-04-29T19:28:00Z">
            <w:r>
              <w:rPr>
                <w:noProof/>
                <w:webHidden/>
              </w:rPr>
              <w:t>13</w:t>
            </w:r>
            <w:r>
              <w:rPr>
                <w:noProof/>
                <w:webHidden/>
              </w:rPr>
              <w:fldChar w:fldCharType="end"/>
            </w:r>
            <w:r w:rsidRPr="00D75809">
              <w:rPr>
                <w:rStyle w:val="Hyperlink"/>
                <w:noProof/>
              </w:rPr>
              <w:fldChar w:fldCharType="end"/>
            </w:r>
          </w:ins>
        </w:p>
        <w:p w14:paraId="72448270" w14:textId="329D619C" w:rsidR="002B4300" w:rsidRDefault="002B4300">
          <w:pPr>
            <w:pStyle w:val="TOC2"/>
            <w:tabs>
              <w:tab w:val="left" w:pos="880"/>
              <w:tab w:val="right" w:leader="dot" w:pos="9010"/>
            </w:tabs>
            <w:rPr>
              <w:ins w:id="68" w:author="Thomas Stockhammer" w:date="2024-04-29T19:28:00Z"/>
              <w:rFonts w:asciiTheme="minorHAnsi" w:eastAsiaTheme="minorEastAsia" w:hAnsiTheme="minorHAnsi" w:cstheme="minorBidi"/>
              <w:noProof/>
              <w:kern w:val="2"/>
              <w:sz w:val="22"/>
              <w:szCs w:val="22"/>
              <w14:ligatures w14:val="standardContextual"/>
            </w:rPr>
          </w:pPr>
          <w:ins w:id="69"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"_Toc165311426"</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5.1</w:t>
            </w:r>
            <w:r>
              <w:rPr>
                <w:rFonts w:asciiTheme="minorHAnsi" w:eastAsiaTheme="minorEastAsia" w:hAnsiTheme="minorHAnsi" w:cstheme="minorBidi"/>
                <w:noProof/>
                <w:kern w:val="2"/>
                <w:sz w:val="22"/>
                <w:szCs w:val="22"/>
                <w14:ligatures w14:val="standardContextual"/>
              </w:rPr>
              <w:tab/>
            </w:r>
            <w:r w:rsidRPr="00D75809">
              <w:rPr>
                <w:rStyle w:val="Hyperlink"/>
                <w:noProof/>
              </w:rPr>
              <w:t>Requirements</w:t>
            </w:r>
            <w:r>
              <w:rPr>
                <w:noProof/>
                <w:webHidden/>
              </w:rPr>
              <w:tab/>
            </w:r>
            <w:r>
              <w:rPr>
                <w:noProof/>
                <w:webHidden/>
              </w:rPr>
              <w:fldChar w:fldCharType="begin"/>
            </w:r>
            <w:r>
              <w:rPr>
                <w:noProof/>
                <w:webHidden/>
              </w:rPr>
              <w:instrText xml:space="preserve"> PAGEREF _Toc165311426 \h </w:instrText>
            </w:r>
            <w:r>
              <w:rPr>
                <w:noProof/>
                <w:webHidden/>
              </w:rPr>
            </w:r>
          </w:ins>
          <w:r>
            <w:rPr>
              <w:noProof/>
              <w:webHidden/>
            </w:rPr>
            <w:fldChar w:fldCharType="separate"/>
          </w:r>
          <w:ins w:id="70" w:author="Thomas Stockhammer" w:date="2024-04-29T19:28:00Z">
            <w:r>
              <w:rPr>
                <w:noProof/>
                <w:webHidden/>
              </w:rPr>
              <w:t>13</w:t>
            </w:r>
            <w:r>
              <w:rPr>
                <w:noProof/>
                <w:webHidden/>
              </w:rPr>
              <w:fldChar w:fldCharType="end"/>
            </w:r>
            <w:r w:rsidRPr="00D75809">
              <w:rPr>
                <w:rStyle w:val="Hyperlink"/>
                <w:noProof/>
              </w:rPr>
              <w:fldChar w:fldCharType="end"/>
            </w:r>
          </w:ins>
        </w:p>
        <w:p w14:paraId="494CF3FB" w14:textId="519F04C3" w:rsidR="002B4300" w:rsidRDefault="002B4300">
          <w:pPr>
            <w:pStyle w:val="TOC2"/>
            <w:tabs>
              <w:tab w:val="left" w:pos="880"/>
              <w:tab w:val="right" w:leader="dot" w:pos="9010"/>
            </w:tabs>
            <w:rPr>
              <w:ins w:id="71" w:author="Thomas Stockhammer" w:date="2024-04-29T19:28:00Z"/>
              <w:rFonts w:asciiTheme="minorHAnsi" w:eastAsiaTheme="minorEastAsia" w:hAnsiTheme="minorHAnsi" w:cstheme="minorBidi"/>
              <w:noProof/>
              <w:kern w:val="2"/>
              <w:sz w:val="22"/>
              <w:szCs w:val="22"/>
              <w14:ligatures w14:val="standardContextual"/>
            </w:rPr>
          </w:pPr>
          <w:ins w:id="72"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"_Toc165311427"</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5.2</w:t>
            </w:r>
            <w:r>
              <w:rPr>
                <w:rFonts w:asciiTheme="minorHAnsi" w:eastAsiaTheme="minorEastAsia" w:hAnsiTheme="minorHAnsi" w:cstheme="minorBidi"/>
                <w:noProof/>
                <w:kern w:val="2"/>
                <w:sz w:val="22"/>
                <w:szCs w:val="22"/>
                <w14:ligatures w14:val="standardContextual"/>
              </w:rPr>
              <w:tab/>
            </w:r>
            <w:r w:rsidRPr="00D75809">
              <w:rPr>
                <w:rStyle w:val="Hyperlink"/>
                <w:noProof/>
              </w:rPr>
              <w:t>Scenarios</w:t>
            </w:r>
            <w:r>
              <w:rPr>
                <w:noProof/>
                <w:webHidden/>
              </w:rPr>
              <w:tab/>
            </w:r>
            <w:r>
              <w:rPr>
                <w:noProof/>
                <w:webHidden/>
              </w:rPr>
              <w:fldChar w:fldCharType="begin"/>
            </w:r>
            <w:r>
              <w:rPr>
                <w:noProof/>
                <w:webHidden/>
              </w:rPr>
              <w:instrText xml:space="preserve"> PAGEREF _Toc165311427 \h </w:instrText>
            </w:r>
            <w:r>
              <w:rPr>
                <w:noProof/>
                <w:webHidden/>
              </w:rPr>
            </w:r>
          </w:ins>
          <w:r>
            <w:rPr>
              <w:noProof/>
              <w:webHidden/>
            </w:rPr>
            <w:fldChar w:fldCharType="separate"/>
          </w:r>
          <w:ins w:id="73" w:author="Thomas Stockhammer" w:date="2024-04-29T19:28:00Z">
            <w:r>
              <w:rPr>
                <w:noProof/>
                <w:webHidden/>
              </w:rPr>
              <w:t>13</w:t>
            </w:r>
            <w:r>
              <w:rPr>
                <w:noProof/>
                <w:webHidden/>
              </w:rPr>
              <w:fldChar w:fldCharType="end"/>
            </w:r>
            <w:r w:rsidRPr="00D75809">
              <w:rPr>
                <w:rStyle w:val="Hyperlink"/>
                <w:noProof/>
              </w:rPr>
              <w:fldChar w:fldCharType="end"/>
            </w:r>
          </w:ins>
        </w:p>
        <w:p w14:paraId="2838B03D" w14:textId="06D83B9D" w:rsidR="002B4300" w:rsidRDefault="002B4300">
          <w:pPr>
            <w:pStyle w:val="TOC2"/>
            <w:tabs>
              <w:tab w:val="left" w:pos="880"/>
              <w:tab w:val="right" w:leader="dot" w:pos="9010"/>
            </w:tabs>
            <w:rPr>
              <w:ins w:id="74" w:author="Thomas Stockhammer" w:date="2024-04-29T19:28:00Z"/>
              <w:rFonts w:asciiTheme="minorHAnsi" w:eastAsiaTheme="minorEastAsia" w:hAnsiTheme="minorHAnsi" w:cstheme="minorBidi"/>
              <w:noProof/>
              <w:kern w:val="2"/>
              <w:sz w:val="22"/>
              <w:szCs w:val="22"/>
              <w14:ligatures w14:val="standardContextual"/>
            </w:rPr>
          </w:pPr>
          <w:ins w:id="75"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"_Toc165311428"</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5.3</w:t>
            </w:r>
            <w:r>
              <w:rPr>
                <w:rFonts w:asciiTheme="minorHAnsi" w:eastAsiaTheme="minorEastAsia" w:hAnsiTheme="minorHAnsi" w:cstheme="minorBidi"/>
                <w:noProof/>
                <w:kern w:val="2"/>
                <w:sz w:val="22"/>
                <w:szCs w:val="22"/>
                <w14:ligatures w14:val="standardContextual"/>
              </w:rPr>
              <w:tab/>
            </w:r>
            <w:r w:rsidRPr="00D75809">
              <w:rPr>
                <w:rStyle w:val="Hyperlink"/>
                <w:noProof/>
              </w:rPr>
              <w:t>Template for Test Scenario</w:t>
            </w:r>
            <w:r>
              <w:rPr>
                <w:noProof/>
                <w:webHidden/>
              </w:rPr>
              <w:tab/>
            </w:r>
            <w:r>
              <w:rPr>
                <w:noProof/>
                <w:webHidden/>
              </w:rPr>
              <w:fldChar w:fldCharType="begin"/>
            </w:r>
            <w:r>
              <w:rPr>
                <w:noProof/>
                <w:webHidden/>
              </w:rPr>
              <w:instrText xml:space="preserve"> PAGEREF _Toc165311428 \h </w:instrText>
            </w:r>
            <w:r>
              <w:rPr>
                <w:noProof/>
                <w:webHidden/>
              </w:rPr>
            </w:r>
          </w:ins>
          <w:r>
            <w:rPr>
              <w:noProof/>
              <w:webHidden/>
            </w:rPr>
            <w:fldChar w:fldCharType="separate"/>
          </w:r>
          <w:ins w:id="76" w:author="Thomas Stockhammer" w:date="2024-04-29T19:28:00Z">
            <w:r>
              <w:rPr>
                <w:noProof/>
                <w:webHidden/>
              </w:rPr>
              <w:t>14</w:t>
            </w:r>
            <w:r>
              <w:rPr>
                <w:noProof/>
                <w:webHidden/>
              </w:rPr>
              <w:fldChar w:fldCharType="end"/>
            </w:r>
            <w:r w:rsidRPr="00D75809">
              <w:rPr>
                <w:rStyle w:val="Hyperlink"/>
                <w:noProof/>
              </w:rPr>
              <w:fldChar w:fldCharType="end"/>
            </w:r>
          </w:ins>
        </w:p>
        <w:p w14:paraId="21CDD5A6" w14:textId="26EF113C" w:rsidR="002B4300" w:rsidRDefault="002B4300">
          <w:pPr>
            <w:pStyle w:val="TOC2"/>
            <w:tabs>
              <w:tab w:val="left" w:pos="880"/>
              <w:tab w:val="right" w:leader="dot" w:pos="9010"/>
            </w:tabs>
            <w:rPr>
              <w:ins w:id="77" w:author="Thomas Stockhammer" w:date="2024-04-29T19:28:00Z"/>
              <w:rFonts w:asciiTheme="minorHAnsi" w:eastAsiaTheme="minorEastAsia" w:hAnsiTheme="minorHAnsi" w:cstheme="minorBidi"/>
              <w:noProof/>
              <w:kern w:val="2"/>
              <w:sz w:val="22"/>
              <w:szCs w:val="22"/>
              <w14:ligatures w14:val="standardContextual"/>
            </w:rPr>
          </w:pPr>
          <w:ins w:id="78"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"_Toc165311429"</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5.4</w:t>
            </w:r>
            <w:r>
              <w:rPr>
                <w:rFonts w:asciiTheme="minorHAnsi" w:eastAsiaTheme="minorEastAsia" w:hAnsiTheme="minorHAnsi" w:cstheme="minorBidi"/>
                <w:noProof/>
                <w:kern w:val="2"/>
                <w:sz w:val="22"/>
                <w:szCs w:val="22"/>
                <w14:ligatures w14:val="standardContextual"/>
              </w:rPr>
              <w:tab/>
            </w:r>
            <w:r w:rsidRPr="00D75809">
              <w:rPr>
                <w:rStyle w:val="Hyperlink"/>
                <w:noProof/>
              </w:rPr>
              <w:t>Continuous Call for Test Data</w:t>
            </w:r>
            <w:r>
              <w:rPr>
                <w:noProof/>
                <w:webHidden/>
              </w:rPr>
              <w:tab/>
            </w:r>
            <w:r>
              <w:rPr>
                <w:noProof/>
                <w:webHidden/>
              </w:rPr>
              <w:fldChar w:fldCharType="begin"/>
            </w:r>
            <w:r>
              <w:rPr>
                <w:noProof/>
                <w:webHidden/>
              </w:rPr>
              <w:instrText xml:space="preserve"> PAGEREF _Toc165311429 \h </w:instrText>
            </w:r>
            <w:r>
              <w:rPr>
                <w:noProof/>
                <w:webHidden/>
              </w:rPr>
            </w:r>
          </w:ins>
          <w:r>
            <w:rPr>
              <w:noProof/>
              <w:webHidden/>
            </w:rPr>
            <w:fldChar w:fldCharType="separate"/>
          </w:r>
          <w:ins w:id="79" w:author="Thomas Stockhammer" w:date="2024-04-29T19:28:00Z">
            <w:r>
              <w:rPr>
                <w:noProof/>
                <w:webHidden/>
              </w:rPr>
              <w:t>14</w:t>
            </w:r>
            <w:r>
              <w:rPr>
                <w:noProof/>
                <w:webHidden/>
              </w:rPr>
              <w:fldChar w:fldCharType="end"/>
            </w:r>
            <w:r w:rsidRPr="00D75809">
              <w:rPr>
                <w:rStyle w:val="Hyperlink"/>
                <w:noProof/>
              </w:rPr>
              <w:fldChar w:fldCharType="end"/>
            </w:r>
          </w:ins>
        </w:p>
        <w:p w14:paraId="708A11B3" w14:textId="494F2E4D" w:rsidR="002B4300" w:rsidRDefault="002B4300">
          <w:pPr>
            <w:pStyle w:val="TOC2"/>
            <w:tabs>
              <w:tab w:val="left" w:pos="880"/>
              <w:tab w:val="right" w:leader="dot" w:pos="9010"/>
            </w:tabs>
            <w:rPr>
              <w:ins w:id="80" w:author="Thomas Stockhammer" w:date="2024-04-29T19:28:00Z"/>
              <w:rFonts w:asciiTheme="minorHAnsi" w:eastAsiaTheme="minorEastAsia" w:hAnsiTheme="minorHAnsi" w:cstheme="minorBidi"/>
              <w:noProof/>
              <w:kern w:val="2"/>
              <w:sz w:val="22"/>
              <w:szCs w:val="22"/>
              <w14:ligatures w14:val="standardContextual"/>
            </w:rPr>
          </w:pPr>
          <w:ins w:id="81"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"_Toc165311430"</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5.5</w:t>
            </w:r>
            <w:r>
              <w:rPr>
                <w:rFonts w:asciiTheme="minorHAnsi" w:eastAsiaTheme="minorEastAsia" w:hAnsiTheme="minorHAnsi" w:cstheme="minorBidi"/>
                <w:noProof/>
                <w:kern w:val="2"/>
                <w:sz w:val="22"/>
                <w:szCs w:val="22"/>
                <w14:ligatures w14:val="standardContextual"/>
              </w:rPr>
              <w:tab/>
            </w:r>
            <w:r w:rsidRPr="00D75809">
              <w:rPr>
                <w:rStyle w:val="Hyperlink"/>
                <w:noProof/>
              </w:rPr>
              <w:t>Timeline</w:t>
            </w:r>
            <w:r>
              <w:rPr>
                <w:noProof/>
                <w:webHidden/>
              </w:rPr>
              <w:tab/>
            </w:r>
            <w:r>
              <w:rPr>
                <w:noProof/>
                <w:webHidden/>
              </w:rPr>
              <w:fldChar w:fldCharType="begin"/>
            </w:r>
            <w:r>
              <w:rPr>
                <w:noProof/>
                <w:webHidden/>
              </w:rPr>
              <w:instrText xml:space="preserve"> PAGEREF _Toc165311430 \h </w:instrText>
            </w:r>
            <w:r>
              <w:rPr>
                <w:noProof/>
                <w:webHidden/>
              </w:rPr>
            </w:r>
          </w:ins>
          <w:r>
            <w:rPr>
              <w:noProof/>
              <w:webHidden/>
            </w:rPr>
            <w:fldChar w:fldCharType="separate"/>
          </w:r>
          <w:ins w:id="82" w:author="Thomas Stockhammer" w:date="2024-04-29T19:28:00Z">
            <w:r>
              <w:rPr>
                <w:noProof/>
                <w:webHidden/>
              </w:rPr>
              <w:t>14</w:t>
            </w:r>
            <w:r>
              <w:rPr>
                <w:noProof/>
                <w:webHidden/>
              </w:rPr>
              <w:fldChar w:fldCharType="end"/>
            </w:r>
            <w:r w:rsidRPr="00D75809">
              <w:rPr>
                <w:rStyle w:val="Hyperlink"/>
                <w:noProof/>
              </w:rPr>
              <w:fldChar w:fldCharType="end"/>
            </w:r>
          </w:ins>
        </w:p>
        <w:p w14:paraId="7BD5FC68" w14:textId="48BCE855" w:rsidR="002B4300" w:rsidRDefault="002B4300">
          <w:pPr>
            <w:pStyle w:val="TOC2"/>
            <w:tabs>
              <w:tab w:val="left" w:pos="880"/>
              <w:tab w:val="right" w:leader="dot" w:pos="9010"/>
            </w:tabs>
            <w:rPr>
              <w:ins w:id="83" w:author="Thomas Stockhammer" w:date="2024-04-29T19:28:00Z"/>
              <w:rFonts w:asciiTheme="minorHAnsi" w:eastAsiaTheme="minorEastAsia" w:hAnsiTheme="minorHAnsi" w:cstheme="minorBidi"/>
              <w:noProof/>
              <w:kern w:val="2"/>
              <w:sz w:val="22"/>
              <w:szCs w:val="22"/>
              <w14:ligatures w14:val="standardContextual"/>
            </w:rPr>
          </w:pPr>
          <w:ins w:id="84"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"_Toc165311431"</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5.6</w:t>
            </w:r>
            <w:r>
              <w:rPr>
                <w:rFonts w:asciiTheme="minorHAnsi" w:eastAsiaTheme="minorEastAsia" w:hAnsiTheme="minorHAnsi" w:cstheme="minorBidi"/>
                <w:noProof/>
                <w:kern w:val="2"/>
                <w:sz w:val="22"/>
                <w:szCs w:val="22"/>
                <w14:ligatures w14:val="standardContextual"/>
              </w:rPr>
              <w:tab/>
            </w:r>
            <w:r w:rsidRPr="00D75809">
              <w:rPr>
                <w:rStyle w:val="Hyperlink"/>
                <w:noProof/>
              </w:rPr>
              <w:t>Available Test Assets</w:t>
            </w:r>
            <w:r>
              <w:rPr>
                <w:noProof/>
                <w:webHidden/>
              </w:rPr>
              <w:tab/>
            </w:r>
            <w:r>
              <w:rPr>
                <w:noProof/>
                <w:webHidden/>
              </w:rPr>
              <w:fldChar w:fldCharType="begin"/>
            </w:r>
            <w:r>
              <w:rPr>
                <w:noProof/>
                <w:webHidden/>
              </w:rPr>
              <w:instrText xml:space="preserve"> PAGEREF _Toc165311431 \h </w:instrText>
            </w:r>
            <w:r>
              <w:rPr>
                <w:noProof/>
                <w:webHidden/>
              </w:rPr>
            </w:r>
          </w:ins>
          <w:r>
            <w:rPr>
              <w:noProof/>
              <w:webHidden/>
            </w:rPr>
            <w:fldChar w:fldCharType="separate"/>
          </w:r>
          <w:ins w:id="85" w:author="Thomas Stockhammer" w:date="2024-04-29T19:28:00Z">
            <w:r>
              <w:rPr>
                <w:noProof/>
                <w:webHidden/>
              </w:rPr>
              <w:t>14</w:t>
            </w:r>
            <w:r>
              <w:rPr>
                <w:noProof/>
                <w:webHidden/>
              </w:rPr>
              <w:fldChar w:fldCharType="end"/>
            </w:r>
            <w:r w:rsidRPr="00D75809">
              <w:rPr>
                <w:rStyle w:val="Hyperlink"/>
                <w:noProof/>
              </w:rPr>
              <w:fldChar w:fldCharType="end"/>
            </w:r>
          </w:ins>
        </w:p>
        <w:p w14:paraId="5B410FB3" w14:textId="54C080F6" w:rsidR="002B4300" w:rsidRDefault="002B4300">
          <w:pPr>
            <w:pStyle w:val="TOC1"/>
            <w:rPr>
              <w:ins w:id="86" w:author="Thomas Stockhammer" w:date="2024-04-29T19:28:00Z"/>
              <w:rFonts w:asciiTheme="minorHAnsi" w:eastAsiaTheme="minorEastAsia" w:hAnsiTheme="minorHAnsi" w:cstheme="minorBidi"/>
              <w:noProof/>
              <w:kern w:val="2"/>
              <w:sz w:val="22"/>
              <w:szCs w:val="22"/>
              <w14:ligatures w14:val="standardContextual"/>
            </w:rPr>
          </w:pPr>
          <w:ins w:id="87"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"_Toc165311432"</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6</w:t>
            </w:r>
            <w:r>
              <w:rPr>
                <w:rFonts w:asciiTheme="minorHAnsi" w:eastAsiaTheme="minorEastAsia" w:hAnsiTheme="minorHAnsi" w:cstheme="minorBidi"/>
                <w:noProof/>
                <w:kern w:val="2"/>
                <w:sz w:val="22"/>
                <w:szCs w:val="22"/>
                <w14:ligatures w14:val="standardContextual"/>
              </w:rPr>
              <w:tab/>
            </w:r>
            <w:r w:rsidRPr="00D75809">
              <w:rPr>
                <w:rStyle w:val="Hyperlink"/>
                <w:noProof/>
              </w:rPr>
              <w:t>Contributions for Extensions</w:t>
            </w:r>
            <w:r>
              <w:rPr>
                <w:noProof/>
                <w:webHidden/>
              </w:rPr>
              <w:tab/>
            </w:r>
            <w:r>
              <w:rPr>
                <w:noProof/>
                <w:webHidden/>
              </w:rPr>
              <w:fldChar w:fldCharType="begin"/>
            </w:r>
            <w:r>
              <w:rPr>
                <w:noProof/>
                <w:webHidden/>
              </w:rPr>
              <w:instrText xml:space="preserve"> PAGEREF _Toc165311432 \h </w:instrText>
            </w:r>
            <w:r>
              <w:rPr>
                <w:noProof/>
                <w:webHidden/>
              </w:rPr>
            </w:r>
          </w:ins>
          <w:r>
            <w:rPr>
              <w:noProof/>
              <w:webHidden/>
            </w:rPr>
            <w:fldChar w:fldCharType="separate"/>
          </w:r>
          <w:ins w:id="88" w:author="Thomas Stockhammer" w:date="2024-04-29T19:28:00Z">
            <w:r>
              <w:rPr>
                <w:noProof/>
                <w:webHidden/>
              </w:rPr>
              <w:t>14</w:t>
            </w:r>
            <w:r>
              <w:rPr>
                <w:noProof/>
                <w:webHidden/>
              </w:rPr>
              <w:fldChar w:fldCharType="end"/>
            </w:r>
            <w:r w:rsidRPr="00D75809">
              <w:rPr>
                <w:rStyle w:val="Hyperlink"/>
                <w:noProof/>
              </w:rPr>
              <w:fldChar w:fldCharType="end"/>
            </w:r>
          </w:ins>
        </w:p>
        <w:p w14:paraId="6A0431D9" w14:textId="17D28DA3" w:rsidR="002B4300" w:rsidRDefault="002B4300">
          <w:pPr>
            <w:pStyle w:val="TOC2"/>
            <w:tabs>
              <w:tab w:val="left" w:pos="880"/>
              <w:tab w:val="right" w:leader="dot" w:pos="9010"/>
            </w:tabs>
            <w:rPr>
              <w:ins w:id="89" w:author="Thomas Stockhammer" w:date="2024-04-29T19:28:00Z"/>
              <w:rFonts w:asciiTheme="minorHAnsi" w:eastAsiaTheme="minorEastAsia" w:hAnsiTheme="minorHAnsi" w:cstheme="minorBidi"/>
              <w:noProof/>
              <w:kern w:val="2"/>
              <w:sz w:val="22"/>
              <w:szCs w:val="22"/>
              <w14:ligatures w14:val="standardContextual"/>
            </w:rPr>
          </w:pPr>
          <w:ins w:id="90"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"_Toc165311433"</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6.1</w:t>
            </w:r>
            <w:r>
              <w:rPr>
                <w:rFonts w:asciiTheme="minorHAnsi" w:eastAsiaTheme="minorEastAsia" w:hAnsiTheme="minorHAnsi" w:cstheme="minorBidi"/>
                <w:noProof/>
                <w:kern w:val="2"/>
                <w:sz w:val="22"/>
                <w:szCs w:val="22"/>
                <w14:ligatures w14:val="standardContextual"/>
              </w:rPr>
              <w:tab/>
            </w:r>
            <w:r w:rsidRPr="00D75809">
              <w:rPr>
                <w:rStyle w:val="Hyperlink"/>
                <w:noProof/>
              </w:rPr>
              <w:t>General</w:t>
            </w:r>
            <w:r>
              <w:rPr>
                <w:noProof/>
                <w:webHidden/>
              </w:rPr>
              <w:tab/>
            </w:r>
            <w:r>
              <w:rPr>
                <w:noProof/>
                <w:webHidden/>
              </w:rPr>
              <w:fldChar w:fldCharType="begin"/>
            </w:r>
            <w:r>
              <w:rPr>
                <w:noProof/>
                <w:webHidden/>
              </w:rPr>
              <w:instrText xml:space="preserve"> PAGEREF _Toc165311433 \h </w:instrText>
            </w:r>
            <w:r>
              <w:rPr>
                <w:noProof/>
                <w:webHidden/>
              </w:rPr>
            </w:r>
          </w:ins>
          <w:r>
            <w:rPr>
              <w:noProof/>
              <w:webHidden/>
            </w:rPr>
            <w:fldChar w:fldCharType="separate"/>
          </w:r>
          <w:ins w:id="91" w:author="Thomas Stockhammer" w:date="2024-04-29T19:28:00Z">
            <w:r>
              <w:rPr>
                <w:noProof/>
                <w:webHidden/>
              </w:rPr>
              <w:t>14</w:t>
            </w:r>
            <w:r>
              <w:rPr>
                <w:noProof/>
                <w:webHidden/>
              </w:rPr>
              <w:fldChar w:fldCharType="end"/>
            </w:r>
            <w:r w:rsidRPr="00D75809">
              <w:rPr>
                <w:rStyle w:val="Hyperlink"/>
                <w:noProof/>
              </w:rPr>
              <w:fldChar w:fldCharType="end"/>
            </w:r>
          </w:ins>
        </w:p>
        <w:p w14:paraId="3DF93A48" w14:textId="23C7E377" w:rsidR="002B4300" w:rsidRDefault="002B4300">
          <w:pPr>
            <w:pStyle w:val="TOC2"/>
            <w:tabs>
              <w:tab w:val="left" w:pos="880"/>
              <w:tab w:val="right" w:leader="dot" w:pos="9010"/>
            </w:tabs>
            <w:rPr>
              <w:ins w:id="92" w:author="Thomas Stockhammer" w:date="2024-04-29T19:28:00Z"/>
              <w:rFonts w:asciiTheme="minorHAnsi" w:eastAsiaTheme="minorEastAsia" w:hAnsiTheme="minorHAnsi" w:cstheme="minorBidi"/>
              <w:noProof/>
              <w:kern w:val="2"/>
              <w:sz w:val="22"/>
              <w:szCs w:val="22"/>
              <w14:ligatures w14:val="standardContextual"/>
            </w:rPr>
          </w:pPr>
          <w:ins w:id="93"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"_Toc165311434"</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6.2</w:t>
            </w:r>
            <w:r>
              <w:rPr>
                <w:rFonts w:asciiTheme="minorHAnsi" w:eastAsiaTheme="minorEastAsia" w:hAnsiTheme="minorHAnsi" w:cstheme="minorBidi"/>
                <w:noProof/>
                <w:kern w:val="2"/>
                <w:sz w:val="22"/>
                <w:szCs w:val="22"/>
                <w14:ligatures w14:val="standardContextual"/>
              </w:rPr>
              <w:tab/>
            </w:r>
            <w:r w:rsidRPr="00D75809">
              <w:rPr>
                <w:rStyle w:val="Hyperlink"/>
                <w:noProof/>
              </w:rPr>
              <w:t>Extension Principles</w:t>
            </w:r>
            <w:r>
              <w:rPr>
                <w:noProof/>
                <w:webHidden/>
              </w:rPr>
              <w:tab/>
            </w:r>
            <w:r>
              <w:rPr>
                <w:noProof/>
                <w:webHidden/>
              </w:rPr>
              <w:fldChar w:fldCharType="begin"/>
            </w:r>
            <w:r>
              <w:rPr>
                <w:noProof/>
                <w:webHidden/>
              </w:rPr>
              <w:instrText xml:space="preserve"> PAGEREF _Toc165311434 \h </w:instrText>
            </w:r>
            <w:r>
              <w:rPr>
                <w:noProof/>
                <w:webHidden/>
              </w:rPr>
            </w:r>
          </w:ins>
          <w:r>
            <w:rPr>
              <w:noProof/>
              <w:webHidden/>
            </w:rPr>
            <w:fldChar w:fldCharType="separate"/>
          </w:r>
          <w:ins w:id="94" w:author="Thomas Stockhammer" w:date="2024-04-29T19:28:00Z">
            <w:r>
              <w:rPr>
                <w:noProof/>
                <w:webHidden/>
              </w:rPr>
              <w:t>15</w:t>
            </w:r>
            <w:r>
              <w:rPr>
                <w:noProof/>
                <w:webHidden/>
              </w:rPr>
              <w:fldChar w:fldCharType="end"/>
            </w:r>
            <w:r w:rsidRPr="00D75809">
              <w:rPr>
                <w:rStyle w:val="Hyperlink"/>
                <w:noProof/>
              </w:rPr>
              <w:fldChar w:fldCharType="end"/>
            </w:r>
          </w:ins>
        </w:p>
        <w:p w14:paraId="1D3DBDF1" w14:textId="243F4202" w:rsidR="002B4300" w:rsidRDefault="002B4300">
          <w:pPr>
            <w:pStyle w:val="TOC1"/>
            <w:rPr>
              <w:ins w:id="95" w:author="Thomas Stockhammer" w:date="2024-04-29T19:28:00Z"/>
              <w:rFonts w:asciiTheme="minorHAnsi" w:eastAsiaTheme="minorEastAsia" w:hAnsiTheme="minorHAnsi" w:cstheme="minorBidi"/>
              <w:noProof/>
              <w:kern w:val="2"/>
              <w:sz w:val="22"/>
              <w:szCs w:val="22"/>
              <w14:ligatures w14:val="standardContextual"/>
            </w:rPr>
          </w:pPr>
          <w:ins w:id="96"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"_Toc165311435"</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7</w:t>
            </w:r>
            <w:r>
              <w:rPr>
                <w:rFonts w:asciiTheme="minorHAnsi" w:eastAsiaTheme="minorEastAsia" w:hAnsiTheme="minorHAnsi" w:cstheme="minorBidi"/>
                <w:noProof/>
                <w:kern w:val="2"/>
                <w:sz w:val="22"/>
                <w:szCs w:val="22"/>
                <w14:ligatures w14:val="standardContextual"/>
              </w:rPr>
              <w:tab/>
            </w:r>
            <w:r w:rsidRPr="00D75809">
              <w:rPr>
                <w:rStyle w:val="Hyperlink"/>
                <w:noProof/>
              </w:rPr>
              <w:t>Reference Software</w:t>
            </w:r>
            <w:r>
              <w:rPr>
                <w:noProof/>
                <w:webHidden/>
              </w:rPr>
              <w:tab/>
            </w:r>
            <w:r>
              <w:rPr>
                <w:noProof/>
                <w:webHidden/>
              </w:rPr>
              <w:fldChar w:fldCharType="begin"/>
            </w:r>
            <w:r>
              <w:rPr>
                <w:noProof/>
                <w:webHidden/>
              </w:rPr>
              <w:instrText xml:space="preserve"> PAGEREF _Toc165311435 \h </w:instrText>
            </w:r>
            <w:r>
              <w:rPr>
                <w:noProof/>
                <w:webHidden/>
              </w:rPr>
            </w:r>
          </w:ins>
          <w:r>
            <w:rPr>
              <w:noProof/>
              <w:webHidden/>
            </w:rPr>
            <w:fldChar w:fldCharType="separate"/>
          </w:r>
          <w:ins w:id="97" w:author="Thomas Stockhammer" w:date="2024-04-29T19:28:00Z">
            <w:r>
              <w:rPr>
                <w:noProof/>
                <w:webHidden/>
              </w:rPr>
              <w:t>16</w:t>
            </w:r>
            <w:r>
              <w:rPr>
                <w:noProof/>
                <w:webHidden/>
              </w:rPr>
              <w:fldChar w:fldCharType="end"/>
            </w:r>
            <w:r w:rsidRPr="00D75809">
              <w:rPr>
                <w:rStyle w:val="Hyperlink"/>
                <w:noProof/>
              </w:rPr>
              <w:fldChar w:fldCharType="end"/>
            </w:r>
          </w:ins>
        </w:p>
        <w:p w14:paraId="64AC7B99" w14:textId="4DF5B1A8" w:rsidR="002B4300" w:rsidRDefault="002B4300">
          <w:pPr>
            <w:pStyle w:val="TOC1"/>
            <w:rPr>
              <w:ins w:id="98" w:author="Thomas Stockhammer" w:date="2024-04-29T19:28:00Z"/>
              <w:rFonts w:asciiTheme="minorHAnsi" w:eastAsiaTheme="minorEastAsia" w:hAnsiTheme="minorHAnsi" w:cstheme="minorBidi"/>
              <w:noProof/>
              <w:kern w:val="2"/>
              <w:sz w:val="22"/>
              <w:szCs w:val="22"/>
              <w14:ligatures w14:val="standardContextual"/>
            </w:rPr>
          </w:pPr>
          <w:ins w:id="99"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"_Toc165311436"</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8</w:t>
            </w:r>
            <w:r>
              <w:rPr>
                <w:rFonts w:asciiTheme="minorHAnsi" w:eastAsiaTheme="minorEastAsia" w:hAnsiTheme="minorHAnsi" w:cstheme="minorBidi"/>
                <w:noProof/>
                <w:kern w:val="2"/>
                <w:sz w:val="22"/>
                <w:szCs w:val="22"/>
                <w14:ligatures w14:val="standardContextual"/>
              </w:rPr>
              <w:tab/>
            </w:r>
            <w:r w:rsidRPr="00D75809">
              <w:rPr>
                <w:rStyle w:val="Hyperlink"/>
                <w:noProof/>
              </w:rPr>
              <w:t>Gitlab Management</w:t>
            </w:r>
            <w:r>
              <w:rPr>
                <w:noProof/>
                <w:webHidden/>
              </w:rPr>
              <w:tab/>
            </w:r>
            <w:r>
              <w:rPr>
                <w:noProof/>
                <w:webHidden/>
              </w:rPr>
              <w:fldChar w:fldCharType="begin"/>
            </w:r>
            <w:r>
              <w:rPr>
                <w:noProof/>
                <w:webHidden/>
              </w:rPr>
              <w:instrText xml:space="preserve"> PAGEREF _Toc165311436 \h </w:instrText>
            </w:r>
            <w:r>
              <w:rPr>
                <w:noProof/>
                <w:webHidden/>
              </w:rPr>
            </w:r>
          </w:ins>
          <w:r>
            <w:rPr>
              <w:noProof/>
              <w:webHidden/>
            </w:rPr>
            <w:fldChar w:fldCharType="separate"/>
          </w:r>
          <w:ins w:id="100" w:author="Thomas Stockhammer" w:date="2024-04-29T19:28:00Z">
            <w:r>
              <w:rPr>
                <w:noProof/>
                <w:webHidden/>
              </w:rPr>
              <w:t>16</w:t>
            </w:r>
            <w:r>
              <w:rPr>
                <w:noProof/>
                <w:webHidden/>
              </w:rPr>
              <w:fldChar w:fldCharType="end"/>
            </w:r>
            <w:r w:rsidRPr="00D75809">
              <w:rPr>
                <w:rStyle w:val="Hyperlink"/>
                <w:noProof/>
              </w:rPr>
              <w:fldChar w:fldCharType="end"/>
            </w:r>
          </w:ins>
        </w:p>
        <w:p w14:paraId="480E8D80" w14:textId="7C7872AE" w:rsidR="002B4300" w:rsidRDefault="002B4300">
          <w:pPr>
            <w:pStyle w:val="TOC1"/>
            <w:rPr>
              <w:ins w:id="101" w:author="Thomas Stockhammer" w:date="2024-04-29T19:28:00Z"/>
              <w:rFonts w:asciiTheme="minorHAnsi" w:eastAsiaTheme="minorEastAsia" w:hAnsiTheme="minorHAnsi" w:cstheme="minorBidi"/>
              <w:noProof/>
              <w:kern w:val="2"/>
              <w:sz w:val="22"/>
              <w:szCs w:val="22"/>
              <w14:ligatures w14:val="standardContextual"/>
            </w:rPr>
          </w:pPr>
          <w:ins w:id="102"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"_Toc165311437"</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9</w:t>
            </w:r>
            <w:r>
              <w:rPr>
                <w:rFonts w:asciiTheme="minorHAnsi" w:eastAsiaTheme="minorEastAsia" w:hAnsiTheme="minorHAnsi" w:cstheme="minorBidi"/>
                <w:noProof/>
                <w:kern w:val="2"/>
                <w:sz w:val="22"/>
                <w:szCs w:val="22"/>
                <w14:ligatures w14:val="standardContextual"/>
              </w:rPr>
              <w:tab/>
            </w:r>
            <w:r w:rsidRPr="00D75809">
              <w:rPr>
                <w:rStyle w:val="Hyperlink"/>
                <w:noProof/>
              </w:rPr>
              <w:t>Coordinators for Efforts until MPEG#142</w:t>
            </w:r>
            <w:r>
              <w:rPr>
                <w:noProof/>
                <w:webHidden/>
              </w:rPr>
              <w:tab/>
            </w:r>
            <w:r>
              <w:rPr>
                <w:noProof/>
                <w:webHidden/>
              </w:rPr>
              <w:fldChar w:fldCharType="begin"/>
            </w:r>
            <w:r>
              <w:rPr>
                <w:noProof/>
                <w:webHidden/>
              </w:rPr>
              <w:instrText xml:space="preserve"> PAGEREF _Toc165311437 \h </w:instrText>
            </w:r>
            <w:r>
              <w:rPr>
                <w:noProof/>
                <w:webHidden/>
              </w:rPr>
            </w:r>
          </w:ins>
          <w:r>
            <w:rPr>
              <w:noProof/>
              <w:webHidden/>
            </w:rPr>
            <w:fldChar w:fldCharType="separate"/>
          </w:r>
          <w:ins w:id="103" w:author="Thomas Stockhammer" w:date="2024-04-29T19:28:00Z">
            <w:r>
              <w:rPr>
                <w:noProof/>
                <w:webHidden/>
              </w:rPr>
              <w:t>17</w:t>
            </w:r>
            <w:r>
              <w:rPr>
                <w:noProof/>
                <w:webHidden/>
              </w:rPr>
              <w:fldChar w:fldCharType="end"/>
            </w:r>
            <w:r w:rsidRPr="00D75809">
              <w:rPr>
                <w:rStyle w:val="Hyperlink"/>
                <w:noProof/>
              </w:rPr>
              <w:fldChar w:fldCharType="end"/>
            </w:r>
          </w:ins>
        </w:p>
        <w:p w14:paraId="2DB52A2F" w14:textId="71573712" w:rsidR="00BE6AF9" w:rsidDel="002B4300" w:rsidRDefault="00BE6AF9">
          <w:pPr>
            <w:pStyle w:val="TOC1"/>
            <w:rPr>
              <w:del w:id="104" w:author="Thomas Stockhammer" w:date="2024-04-29T19:27:00Z"/>
              <w:rFonts w:asciiTheme="minorHAnsi" w:eastAsiaTheme="minorEastAsia" w:hAnsiTheme="minorHAnsi" w:cstheme="minorBidi"/>
              <w:noProof/>
              <w:sz w:val="22"/>
              <w:szCs w:val="22"/>
            </w:rPr>
          </w:pPr>
          <w:del w:id="105" w:author="Thomas Stockhammer" w:date="2024-04-29T19:27:00Z">
            <w:r w:rsidRPr="002B4300" w:rsidDel="002B4300">
              <w:rPr>
                <w:noProof/>
                <w:rPrChange w:id="106" w:author="Thomas Stockhammer" w:date="2024-04-29T19:27:00Z">
                  <w:rPr>
                    <w:rStyle w:val="Hyperlink"/>
                    <w:noProof/>
                  </w:rPr>
                </w:rPrChange>
              </w:rPr>
              <w:delText>1</w:delText>
            </w:r>
            <w:r w:rsidDel="002B4300">
              <w:rPr>
                <w:rFonts w:asciiTheme="minorHAnsi" w:eastAsiaTheme="minorEastAsia" w:hAnsiTheme="minorHAnsi" w:cstheme="minorBidi"/>
                <w:noProof/>
                <w:sz w:val="22"/>
                <w:szCs w:val="22"/>
              </w:rPr>
              <w:tab/>
            </w:r>
            <w:r w:rsidRPr="002B4300" w:rsidDel="002B4300">
              <w:rPr>
                <w:noProof/>
                <w:rPrChange w:id="107" w:author="Thomas Stockhammer" w:date="2024-04-29T19:27:00Z">
                  <w:rPr>
                    <w:rStyle w:val="Hyperlink"/>
                    <w:noProof/>
                  </w:rPr>
                </w:rPrChange>
              </w:rPr>
              <w:delText>Scope</w:delText>
            </w:r>
            <w:r w:rsidDel="002B4300">
              <w:rPr>
                <w:noProof/>
                <w:webHidden/>
              </w:rPr>
              <w:tab/>
            </w:r>
            <w:r w:rsidR="00C60830" w:rsidDel="002B4300">
              <w:rPr>
                <w:noProof/>
                <w:webHidden/>
              </w:rPr>
              <w:delText>3</w:delText>
            </w:r>
          </w:del>
        </w:p>
        <w:p w14:paraId="1A200ABE" w14:textId="22313B65" w:rsidR="00BE6AF9" w:rsidDel="002B4300" w:rsidRDefault="00BE6AF9">
          <w:pPr>
            <w:pStyle w:val="TOC1"/>
            <w:rPr>
              <w:del w:id="108" w:author="Thomas Stockhammer" w:date="2024-04-29T19:27:00Z"/>
              <w:rFonts w:asciiTheme="minorHAnsi" w:eastAsiaTheme="minorEastAsia" w:hAnsiTheme="minorHAnsi" w:cstheme="minorBidi"/>
              <w:noProof/>
              <w:sz w:val="22"/>
              <w:szCs w:val="22"/>
            </w:rPr>
          </w:pPr>
          <w:del w:id="109" w:author="Thomas Stockhammer" w:date="2024-04-29T19:27:00Z">
            <w:r w:rsidRPr="002B4300" w:rsidDel="002B4300">
              <w:rPr>
                <w:noProof/>
                <w:rPrChange w:id="110" w:author="Thomas Stockhammer" w:date="2024-04-29T19:27:00Z">
                  <w:rPr>
                    <w:rStyle w:val="Hyperlink"/>
                    <w:noProof/>
                  </w:rPr>
                </w:rPrChange>
              </w:rPr>
              <w:delText>2</w:delText>
            </w:r>
            <w:r w:rsidDel="002B4300">
              <w:rPr>
                <w:rFonts w:asciiTheme="minorHAnsi" w:eastAsiaTheme="minorEastAsia" w:hAnsiTheme="minorHAnsi" w:cstheme="minorBidi"/>
                <w:noProof/>
                <w:sz w:val="22"/>
                <w:szCs w:val="22"/>
              </w:rPr>
              <w:tab/>
            </w:r>
            <w:r w:rsidRPr="002B4300" w:rsidDel="002B4300">
              <w:rPr>
                <w:noProof/>
                <w:rPrChange w:id="111" w:author="Thomas Stockhammer" w:date="2024-04-29T19:27:00Z">
                  <w:rPr>
                    <w:rStyle w:val="Hyperlink"/>
                    <w:noProof/>
                  </w:rPr>
                </w:rPrChange>
              </w:rPr>
              <w:delText>Time Plans and Projects</w:delText>
            </w:r>
            <w:r w:rsidDel="002B4300">
              <w:rPr>
                <w:noProof/>
                <w:webHidden/>
              </w:rPr>
              <w:tab/>
            </w:r>
            <w:r w:rsidR="00C60830" w:rsidDel="002B4300">
              <w:rPr>
                <w:noProof/>
                <w:webHidden/>
              </w:rPr>
              <w:delText>3</w:delText>
            </w:r>
          </w:del>
        </w:p>
        <w:p w14:paraId="5A48E14E" w14:textId="000927DC" w:rsidR="00BE6AF9" w:rsidDel="002B4300" w:rsidRDefault="00BE6AF9">
          <w:pPr>
            <w:pStyle w:val="TOC1"/>
            <w:rPr>
              <w:del w:id="112" w:author="Thomas Stockhammer" w:date="2024-04-29T19:27:00Z"/>
              <w:rFonts w:asciiTheme="minorHAnsi" w:eastAsiaTheme="minorEastAsia" w:hAnsiTheme="minorHAnsi" w:cstheme="minorBidi"/>
              <w:noProof/>
              <w:sz w:val="22"/>
              <w:szCs w:val="22"/>
            </w:rPr>
          </w:pPr>
          <w:del w:id="113" w:author="Thomas Stockhammer" w:date="2024-04-29T19:27:00Z">
            <w:r w:rsidRPr="002B4300" w:rsidDel="002B4300">
              <w:rPr>
                <w:noProof/>
                <w:rPrChange w:id="114" w:author="Thomas Stockhammer" w:date="2024-04-29T19:27:00Z">
                  <w:rPr>
                    <w:rStyle w:val="Hyperlink"/>
                    <w:noProof/>
                  </w:rPr>
                </w:rPrChange>
              </w:rPr>
              <w:delText>3</w:delText>
            </w:r>
            <w:r w:rsidDel="002B4300">
              <w:rPr>
                <w:rFonts w:asciiTheme="minorHAnsi" w:eastAsiaTheme="minorEastAsia" w:hAnsiTheme="minorHAnsi" w:cstheme="minorBidi"/>
                <w:noProof/>
                <w:sz w:val="22"/>
                <w:szCs w:val="22"/>
              </w:rPr>
              <w:tab/>
            </w:r>
            <w:r w:rsidRPr="002B4300" w:rsidDel="002B4300">
              <w:rPr>
                <w:noProof/>
                <w:rPrChange w:id="115" w:author="Thomas Stockhammer" w:date="2024-04-29T19:27:00Z">
                  <w:rPr>
                    <w:rStyle w:val="Hyperlink"/>
                    <w:noProof/>
                  </w:rPr>
                </w:rPrChange>
              </w:rPr>
              <w:delText>Extending Khronos glTF2.0</w:delText>
            </w:r>
            <w:r w:rsidDel="002B4300">
              <w:rPr>
                <w:noProof/>
                <w:webHidden/>
              </w:rPr>
              <w:tab/>
            </w:r>
            <w:r w:rsidR="00C60830" w:rsidDel="002B4300">
              <w:rPr>
                <w:noProof/>
                <w:webHidden/>
              </w:rPr>
              <w:delText>5</w:delText>
            </w:r>
          </w:del>
        </w:p>
        <w:p w14:paraId="38F855B6" w14:textId="5DEBA2CE" w:rsidR="00BE6AF9" w:rsidDel="002B4300" w:rsidRDefault="00BE6AF9">
          <w:pPr>
            <w:pStyle w:val="TOC2"/>
            <w:tabs>
              <w:tab w:val="left" w:pos="880"/>
              <w:tab w:val="right" w:leader="dot" w:pos="9010"/>
            </w:tabs>
            <w:rPr>
              <w:del w:id="116" w:author="Thomas Stockhammer" w:date="2024-04-29T19:27:00Z"/>
              <w:rFonts w:asciiTheme="minorHAnsi" w:eastAsiaTheme="minorEastAsia" w:hAnsiTheme="minorHAnsi" w:cstheme="minorBidi"/>
              <w:noProof/>
              <w:sz w:val="22"/>
              <w:szCs w:val="22"/>
            </w:rPr>
          </w:pPr>
          <w:del w:id="117" w:author="Thomas Stockhammer" w:date="2024-04-29T19:27:00Z">
            <w:r w:rsidRPr="002B4300" w:rsidDel="002B4300">
              <w:rPr>
                <w:noProof/>
                <w:rPrChange w:id="118" w:author="Thomas Stockhammer" w:date="2024-04-29T19:27:00Z">
                  <w:rPr>
                    <w:rStyle w:val="Hyperlink"/>
                    <w:noProof/>
                  </w:rPr>
                </w:rPrChange>
              </w:rPr>
              <w:delText>3.1</w:delText>
            </w:r>
            <w:r w:rsidDel="002B4300">
              <w:rPr>
                <w:rFonts w:asciiTheme="minorHAnsi" w:eastAsiaTheme="minorEastAsia" w:hAnsiTheme="minorHAnsi" w:cstheme="minorBidi"/>
                <w:noProof/>
                <w:sz w:val="22"/>
                <w:szCs w:val="22"/>
              </w:rPr>
              <w:tab/>
            </w:r>
            <w:r w:rsidRPr="002B4300" w:rsidDel="002B4300">
              <w:rPr>
                <w:noProof/>
                <w:rPrChange w:id="119" w:author="Thomas Stockhammer" w:date="2024-04-29T19:27:00Z">
                  <w:rPr>
                    <w:rStyle w:val="Hyperlink"/>
                    <w:noProof/>
                  </w:rPr>
                </w:rPrChange>
              </w:rPr>
              <w:delText>General</w:delText>
            </w:r>
            <w:r w:rsidDel="002B4300">
              <w:rPr>
                <w:noProof/>
                <w:webHidden/>
              </w:rPr>
              <w:tab/>
            </w:r>
            <w:r w:rsidR="00C60830" w:rsidDel="002B4300">
              <w:rPr>
                <w:noProof/>
                <w:webHidden/>
              </w:rPr>
              <w:delText>5</w:delText>
            </w:r>
          </w:del>
        </w:p>
        <w:p w14:paraId="29FD01EF" w14:textId="192B8C5F" w:rsidR="00BE6AF9" w:rsidDel="002B4300" w:rsidRDefault="00BE6AF9">
          <w:pPr>
            <w:pStyle w:val="TOC2"/>
            <w:tabs>
              <w:tab w:val="left" w:pos="880"/>
              <w:tab w:val="right" w:leader="dot" w:pos="9010"/>
            </w:tabs>
            <w:rPr>
              <w:del w:id="120" w:author="Thomas Stockhammer" w:date="2024-04-29T19:27:00Z"/>
              <w:rFonts w:asciiTheme="minorHAnsi" w:eastAsiaTheme="minorEastAsia" w:hAnsiTheme="minorHAnsi" w:cstheme="minorBidi"/>
              <w:noProof/>
              <w:sz w:val="22"/>
              <w:szCs w:val="22"/>
            </w:rPr>
          </w:pPr>
          <w:del w:id="121" w:author="Thomas Stockhammer" w:date="2024-04-29T19:27:00Z">
            <w:r w:rsidRPr="002B4300" w:rsidDel="002B4300">
              <w:rPr>
                <w:noProof/>
                <w:rPrChange w:id="122" w:author="Thomas Stockhammer" w:date="2024-04-29T19:27:00Z">
                  <w:rPr>
                    <w:rStyle w:val="Hyperlink"/>
                    <w:noProof/>
                  </w:rPr>
                </w:rPrChange>
              </w:rPr>
              <w:delText>3.2</w:delText>
            </w:r>
            <w:r w:rsidDel="002B4300">
              <w:rPr>
                <w:rFonts w:asciiTheme="minorHAnsi" w:eastAsiaTheme="minorEastAsia" w:hAnsiTheme="minorHAnsi" w:cstheme="minorBidi"/>
                <w:noProof/>
                <w:sz w:val="22"/>
                <w:szCs w:val="22"/>
              </w:rPr>
              <w:tab/>
            </w:r>
            <w:r w:rsidRPr="002B4300" w:rsidDel="002B4300">
              <w:rPr>
                <w:noProof/>
                <w:rPrChange w:id="123" w:author="Thomas Stockhammer" w:date="2024-04-29T19:27:00Z">
                  <w:rPr>
                    <w:rStyle w:val="Hyperlink"/>
                    <w:noProof/>
                  </w:rPr>
                </w:rPrChange>
              </w:rPr>
              <w:delText>Template for MPEG Extensions submitted to Khronos</w:delText>
            </w:r>
            <w:r w:rsidDel="002B4300">
              <w:rPr>
                <w:noProof/>
                <w:webHidden/>
              </w:rPr>
              <w:tab/>
            </w:r>
            <w:r w:rsidR="00C60830" w:rsidDel="002B4300">
              <w:rPr>
                <w:noProof/>
                <w:webHidden/>
              </w:rPr>
              <w:delText>5</w:delText>
            </w:r>
          </w:del>
        </w:p>
        <w:p w14:paraId="6A3FE6FE" w14:textId="4C44B921" w:rsidR="00BE6AF9" w:rsidDel="002B4300" w:rsidRDefault="00BE6AF9">
          <w:pPr>
            <w:pStyle w:val="TOC2"/>
            <w:tabs>
              <w:tab w:val="left" w:pos="880"/>
              <w:tab w:val="right" w:leader="dot" w:pos="9010"/>
            </w:tabs>
            <w:rPr>
              <w:del w:id="124" w:author="Thomas Stockhammer" w:date="2024-04-29T19:27:00Z"/>
              <w:rFonts w:asciiTheme="minorHAnsi" w:eastAsiaTheme="minorEastAsia" w:hAnsiTheme="minorHAnsi" w:cstheme="minorBidi"/>
              <w:noProof/>
              <w:sz w:val="22"/>
              <w:szCs w:val="22"/>
            </w:rPr>
          </w:pPr>
          <w:del w:id="125" w:author="Thomas Stockhammer" w:date="2024-04-29T19:27:00Z">
            <w:r w:rsidRPr="002B4300" w:rsidDel="002B4300">
              <w:rPr>
                <w:noProof/>
                <w:rPrChange w:id="126" w:author="Thomas Stockhammer" w:date="2024-04-29T19:27:00Z">
                  <w:rPr>
                    <w:rStyle w:val="Hyperlink"/>
                    <w:noProof/>
                  </w:rPr>
                </w:rPrChange>
              </w:rPr>
              <w:delText>3.3</w:delText>
            </w:r>
            <w:r w:rsidDel="002B4300">
              <w:rPr>
                <w:rFonts w:asciiTheme="minorHAnsi" w:eastAsiaTheme="minorEastAsia" w:hAnsiTheme="minorHAnsi" w:cstheme="minorBidi"/>
                <w:noProof/>
                <w:sz w:val="22"/>
                <w:szCs w:val="22"/>
              </w:rPr>
              <w:tab/>
            </w:r>
            <w:r w:rsidRPr="002B4300" w:rsidDel="002B4300">
              <w:rPr>
                <w:noProof/>
                <w:rPrChange w:id="127" w:author="Thomas Stockhammer" w:date="2024-04-29T19:27:00Z">
                  <w:rPr>
                    <w:rStyle w:val="Hyperlink"/>
                    <w:noProof/>
                  </w:rPr>
                </w:rPrChange>
              </w:rPr>
              <w:delText>Status Extension Submission for first Edition</w:delText>
            </w:r>
            <w:r w:rsidDel="002B4300">
              <w:rPr>
                <w:noProof/>
                <w:webHidden/>
              </w:rPr>
              <w:tab/>
            </w:r>
            <w:r w:rsidR="00C60830" w:rsidDel="002B4300">
              <w:rPr>
                <w:noProof/>
                <w:webHidden/>
              </w:rPr>
              <w:delText>6</w:delText>
            </w:r>
          </w:del>
        </w:p>
        <w:p w14:paraId="308D8ED1" w14:textId="00463722" w:rsidR="00BE6AF9" w:rsidDel="002B4300" w:rsidRDefault="00BE6AF9">
          <w:pPr>
            <w:pStyle w:val="TOC2"/>
            <w:tabs>
              <w:tab w:val="left" w:pos="880"/>
              <w:tab w:val="right" w:leader="dot" w:pos="9010"/>
            </w:tabs>
            <w:rPr>
              <w:del w:id="128" w:author="Thomas Stockhammer" w:date="2024-04-29T19:27:00Z"/>
              <w:rFonts w:asciiTheme="minorHAnsi" w:eastAsiaTheme="minorEastAsia" w:hAnsiTheme="minorHAnsi" w:cstheme="minorBidi"/>
              <w:noProof/>
              <w:sz w:val="22"/>
              <w:szCs w:val="22"/>
            </w:rPr>
          </w:pPr>
          <w:del w:id="129" w:author="Thomas Stockhammer" w:date="2024-04-29T19:27:00Z">
            <w:r w:rsidRPr="002B4300" w:rsidDel="002B4300">
              <w:rPr>
                <w:noProof/>
                <w:rPrChange w:id="130" w:author="Thomas Stockhammer" w:date="2024-04-29T19:27:00Z">
                  <w:rPr>
                    <w:rStyle w:val="Hyperlink"/>
                    <w:noProof/>
                  </w:rPr>
                </w:rPrChange>
              </w:rPr>
              <w:delText>3.4</w:delText>
            </w:r>
            <w:r w:rsidDel="002B4300">
              <w:rPr>
                <w:rFonts w:asciiTheme="minorHAnsi" w:eastAsiaTheme="minorEastAsia" w:hAnsiTheme="minorHAnsi" w:cstheme="minorBidi"/>
                <w:noProof/>
                <w:sz w:val="22"/>
                <w:szCs w:val="22"/>
              </w:rPr>
              <w:tab/>
            </w:r>
            <w:r w:rsidRPr="002B4300" w:rsidDel="002B4300">
              <w:rPr>
                <w:noProof/>
                <w:rPrChange w:id="131" w:author="Thomas Stockhammer" w:date="2024-04-29T19:27:00Z">
                  <w:rPr>
                    <w:rStyle w:val="Hyperlink"/>
                    <w:noProof/>
                  </w:rPr>
                </w:rPrChange>
              </w:rPr>
              <w:delText>Status Extension Submission for second Edition</w:delText>
            </w:r>
            <w:r w:rsidDel="002B4300">
              <w:rPr>
                <w:noProof/>
                <w:webHidden/>
              </w:rPr>
              <w:tab/>
            </w:r>
            <w:r w:rsidR="00C60830" w:rsidDel="002B4300">
              <w:rPr>
                <w:noProof/>
                <w:webHidden/>
              </w:rPr>
              <w:delText>7</w:delText>
            </w:r>
          </w:del>
        </w:p>
        <w:p w14:paraId="41ACBB05" w14:textId="673A9AAA" w:rsidR="00BE6AF9" w:rsidDel="002B4300" w:rsidRDefault="00BE6AF9">
          <w:pPr>
            <w:pStyle w:val="TOC1"/>
            <w:rPr>
              <w:del w:id="132" w:author="Thomas Stockhammer" w:date="2024-04-29T19:27:00Z"/>
              <w:rFonts w:asciiTheme="minorHAnsi" w:eastAsiaTheme="minorEastAsia" w:hAnsiTheme="minorHAnsi" w:cstheme="minorBidi"/>
              <w:noProof/>
              <w:sz w:val="22"/>
              <w:szCs w:val="22"/>
            </w:rPr>
          </w:pPr>
          <w:del w:id="133" w:author="Thomas Stockhammer" w:date="2024-04-29T19:27:00Z">
            <w:r w:rsidRPr="002B4300" w:rsidDel="002B4300">
              <w:rPr>
                <w:noProof/>
                <w:rPrChange w:id="134" w:author="Thomas Stockhammer" w:date="2024-04-29T19:27:00Z">
                  <w:rPr>
                    <w:rStyle w:val="Hyperlink"/>
                    <w:noProof/>
                  </w:rPr>
                </w:rPrChange>
              </w:rPr>
              <w:delText>4</w:delText>
            </w:r>
            <w:r w:rsidDel="002B4300">
              <w:rPr>
                <w:rFonts w:asciiTheme="minorHAnsi" w:eastAsiaTheme="minorEastAsia" w:hAnsiTheme="minorHAnsi" w:cstheme="minorBidi"/>
                <w:noProof/>
                <w:sz w:val="22"/>
                <w:szCs w:val="22"/>
              </w:rPr>
              <w:tab/>
            </w:r>
            <w:r w:rsidRPr="002B4300" w:rsidDel="002B4300">
              <w:rPr>
                <w:noProof/>
                <w:rPrChange w:id="135" w:author="Thomas Stockhammer" w:date="2024-04-29T19:27:00Z">
                  <w:rPr>
                    <w:rStyle w:val="Hyperlink"/>
                    <w:noProof/>
                  </w:rPr>
                </w:rPrChange>
              </w:rPr>
              <w:delText>Communication with Khronos</w:delText>
            </w:r>
            <w:r w:rsidDel="002B4300">
              <w:rPr>
                <w:noProof/>
                <w:webHidden/>
              </w:rPr>
              <w:tab/>
            </w:r>
            <w:r w:rsidR="00C60830" w:rsidDel="002B4300">
              <w:rPr>
                <w:noProof/>
                <w:webHidden/>
              </w:rPr>
              <w:delText>10</w:delText>
            </w:r>
          </w:del>
        </w:p>
        <w:p w14:paraId="1A8F9984" w14:textId="59C32789" w:rsidR="00BE6AF9" w:rsidDel="002B4300" w:rsidRDefault="00BE6AF9">
          <w:pPr>
            <w:pStyle w:val="TOC2"/>
            <w:tabs>
              <w:tab w:val="left" w:pos="880"/>
              <w:tab w:val="right" w:leader="dot" w:pos="9010"/>
            </w:tabs>
            <w:rPr>
              <w:del w:id="136" w:author="Thomas Stockhammer" w:date="2024-04-29T19:27:00Z"/>
              <w:rFonts w:asciiTheme="minorHAnsi" w:eastAsiaTheme="minorEastAsia" w:hAnsiTheme="minorHAnsi" w:cstheme="minorBidi"/>
              <w:noProof/>
              <w:sz w:val="22"/>
              <w:szCs w:val="22"/>
            </w:rPr>
          </w:pPr>
          <w:del w:id="137" w:author="Thomas Stockhammer" w:date="2024-04-29T19:27:00Z">
            <w:r w:rsidRPr="002B4300" w:rsidDel="002B4300">
              <w:rPr>
                <w:noProof/>
                <w:rPrChange w:id="138" w:author="Thomas Stockhammer" w:date="2024-04-29T19:27:00Z">
                  <w:rPr>
                    <w:rStyle w:val="Hyperlink"/>
                    <w:noProof/>
                  </w:rPr>
                </w:rPrChange>
              </w:rPr>
              <w:delText>4.1</w:delText>
            </w:r>
            <w:r w:rsidDel="002B4300">
              <w:rPr>
                <w:rFonts w:asciiTheme="minorHAnsi" w:eastAsiaTheme="minorEastAsia" w:hAnsiTheme="minorHAnsi" w:cstheme="minorBidi"/>
                <w:noProof/>
                <w:sz w:val="22"/>
                <w:szCs w:val="22"/>
              </w:rPr>
              <w:tab/>
            </w:r>
            <w:r w:rsidRPr="002B4300" w:rsidDel="002B4300">
              <w:rPr>
                <w:noProof/>
                <w:rPrChange w:id="139" w:author="Thomas Stockhammer" w:date="2024-04-29T19:27:00Z">
                  <w:rPr>
                    <w:rStyle w:val="Hyperlink"/>
                    <w:noProof/>
                  </w:rPr>
                </w:rPrChange>
              </w:rPr>
              <w:delText>Overview</w:delText>
            </w:r>
            <w:r w:rsidDel="002B4300">
              <w:rPr>
                <w:noProof/>
                <w:webHidden/>
              </w:rPr>
              <w:tab/>
            </w:r>
            <w:r w:rsidR="00C60830" w:rsidDel="002B4300">
              <w:rPr>
                <w:noProof/>
                <w:webHidden/>
              </w:rPr>
              <w:delText>10</w:delText>
            </w:r>
          </w:del>
        </w:p>
        <w:p w14:paraId="1201299C" w14:textId="59FEAB0E" w:rsidR="00BE6AF9" w:rsidDel="002B4300" w:rsidRDefault="00BE6AF9">
          <w:pPr>
            <w:pStyle w:val="TOC2"/>
            <w:tabs>
              <w:tab w:val="left" w:pos="880"/>
              <w:tab w:val="right" w:leader="dot" w:pos="9010"/>
            </w:tabs>
            <w:rPr>
              <w:del w:id="140" w:author="Thomas Stockhammer" w:date="2024-04-29T19:27:00Z"/>
              <w:rFonts w:asciiTheme="minorHAnsi" w:eastAsiaTheme="minorEastAsia" w:hAnsiTheme="minorHAnsi" w:cstheme="minorBidi"/>
              <w:noProof/>
              <w:sz w:val="22"/>
              <w:szCs w:val="22"/>
            </w:rPr>
          </w:pPr>
          <w:del w:id="141" w:author="Thomas Stockhammer" w:date="2024-04-29T19:27:00Z">
            <w:r w:rsidRPr="002B4300" w:rsidDel="002B4300">
              <w:rPr>
                <w:noProof/>
                <w:rPrChange w:id="142" w:author="Thomas Stockhammer" w:date="2024-04-29T19:27:00Z">
                  <w:rPr>
                    <w:rStyle w:val="Hyperlink"/>
                    <w:noProof/>
                  </w:rPr>
                </w:rPrChange>
              </w:rPr>
              <w:delText>4.2</w:delText>
            </w:r>
            <w:r w:rsidDel="002B4300">
              <w:rPr>
                <w:rFonts w:asciiTheme="minorHAnsi" w:eastAsiaTheme="minorEastAsia" w:hAnsiTheme="minorHAnsi" w:cstheme="minorBidi"/>
                <w:noProof/>
                <w:sz w:val="22"/>
                <w:szCs w:val="22"/>
              </w:rPr>
              <w:tab/>
            </w:r>
            <w:r w:rsidRPr="002B4300" w:rsidDel="002B4300">
              <w:rPr>
                <w:noProof/>
                <w:rPrChange w:id="143" w:author="Thomas Stockhammer" w:date="2024-04-29T19:27:00Z">
                  <w:rPr>
                    <w:rStyle w:val="Hyperlink"/>
                    <w:noProof/>
                  </w:rPr>
                </w:rPrChange>
              </w:rPr>
              <w:delText>Communication prior to MPEG#141</w:delText>
            </w:r>
            <w:r w:rsidDel="002B4300">
              <w:rPr>
                <w:noProof/>
                <w:webHidden/>
              </w:rPr>
              <w:tab/>
            </w:r>
            <w:r w:rsidR="00C60830" w:rsidDel="002B4300">
              <w:rPr>
                <w:noProof/>
                <w:webHidden/>
              </w:rPr>
              <w:delText>10</w:delText>
            </w:r>
          </w:del>
        </w:p>
        <w:p w14:paraId="51A5F22E" w14:textId="76848135" w:rsidR="00BE6AF9" w:rsidDel="002B4300" w:rsidRDefault="00BE6AF9">
          <w:pPr>
            <w:pStyle w:val="TOC3"/>
            <w:tabs>
              <w:tab w:val="right" w:leader="dot" w:pos="9010"/>
            </w:tabs>
            <w:rPr>
              <w:del w:id="144" w:author="Thomas Stockhammer" w:date="2024-04-29T19:27:00Z"/>
              <w:rFonts w:asciiTheme="minorHAnsi" w:eastAsiaTheme="minorEastAsia" w:hAnsiTheme="minorHAnsi" w:cstheme="minorBidi"/>
              <w:noProof/>
              <w:sz w:val="22"/>
              <w:szCs w:val="22"/>
            </w:rPr>
          </w:pPr>
          <w:del w:id="145" w:author="Thomas Stockhammer" w:date="2024-04-29T19:27:00Z">
            <w:r w:rsidRPr="002B4300" w:rsidDel="002B4300">
              <w:rPr>
                <w:noProof/>
                <w:rPrChange w:id="146" w:author="Thomas Stockhammer" w:date="2024-04-29T19:27:00Z">
                  <w:rPr>
                    <w:rStyle w:val="Hyperlink"/>
                    <w:noProof/>
                  </w:rPr>
                </w:rPrChange>
              </w:rPr>
              <w:delText>MPEG#133</w:delText>
            </w:r>
            <w:r w:rsidDel="002B4300">
              <w:rPr>
                <w:noProof/>
                <w:webHidden/>
              </w:rPr>
              <w:tab/>
            </w:r>
            <w:r w:rsidR="00C60830" w:rsidDel="002B4300">
              <w:rPr>
                <w:noProof/>
                <w:webHidden/>
              </w:rPr>
              <w:delText>10</w:delText>
            </w:r>
          </w:del>
        </w:p>
        <w:p w14:paraId="6648A480" w14:textId="14F1C740" w:rsidR="00BE6AF9" w:rsidDel="002B4300" w:rsidRDefault="00BE6AF9">
          <w:pPr>
            <w:pStyle w:val="TOC3"/>
            <w:tabs>
              <w:tab w:val="right" w:leader="dot" w:pos="9010"/>
            </w:tabs>
            <w:rPr>
              <w:del w:id="147" w:author="Thomas Stockhammer" w:date="2024-04-29T19:27:00Z"/>
              <w:rFonts w:asciiTheme="minorHAnsi" w:eastAsiaTheme="minorEastAsia" w:hAnsiTheme="minorHAnsi" w:cstheme="minorBidi"/>
              <w:noProof/>
              <w:sz w:val="22"/>
              <w:szCs w:val="22"/>
            </w:rPr>
          </w:pPr>
          <w:del w:id="148" w:author="Thomas Stockhammer" w:date="2024-04-29T19:27:00Z">
            <w:r w:rsidRPr="002B4300" w:rsidDel="002B4300">
              <w:rPr>
                <w:noProof/>
                <w:rPrChange w:id="149" w:author="Thomas Stockhammer" w:date="2024-04-29T19:27:00Z">
                  <w:rPr>
                    <w:rStyle w:val="Hyperlink"/>
                    <w:noProof/>
                  </w:rPr>
                </w:rPrChange>
              </w:rPr>
              <w:delText>MPEG#135</w:delText>
            </w:r>
            <w:r w:rsidDel="002B4300">
              <w:rPr>
                <w:noProof/>
                <w:webHidden/>
              </w:rPr>
              <w:tab/>
            </w:r>
            <w:r w:rsidR="00C60830" w:rsidDel="002B4300">
              <w:rPr>
                <w:noProof/>
                <w:webHidden/>
              </w:rPr>
              <w:delText>10</w:delText>
            </w:r>
          </w:del>
        </w:p>
        <w:p w14:paraId="0BDBC1E2" w14:textId="79AE72C2" w:rsidR="00BE6AF9" w:rsidDel="002B4300" w:rsidRDefault="00BE6AF9">
          <w:pPr>
            <w:pStyle w:val="TOC3"/>
            <w:tabs>
              <w:tab w:val="right" w:leader="dot" w:pos="9010"/>
            </w:tabs>
            <w:rPr>
              <w:del w:id="150" w:author="Thomas Stockhammer" w:date="2024-04-29T19:27:00Z"/>
              <w:rFonts w:asciiTheme="minorHAnsi" w:eastAsiaTheme="minorEastAsia" w:hAnsiTheme="minorHAnsi" w:cstheme="minorBidi"/>
              <w:noProof/>
              <w:sz w:val="22"/>
              <w:szCs w:val="22"/>
            </w:rPr>
          </w:pPr>
          <w:del w:id="151" w:author="Thomas Stockhammer" w:date="2024-04-29T19:27:00Z">
            <w:r w:rsidRPr="002B4300" w:rsidDel="002B4300">
              <w:rPr>
                <w:noProof/>
                <w:rPrChange w:id="152" w:author="Thomas Stockhammer" w:date="2024-04-29T19:27:00Z">
                  <w:rPr>
                    <w:rStyle w:val="Hyperlink"/>
                    <w:noProof/>
                  </w:rPr>
                </w:rPrChange>
              </w:rPr>
              <w:delText>MPEG#136</w:delText>
            </w:r>
            <w:r w:rsidDel="002B4300">
              <w:rPr>
                <w:noProof/>
                <w:webHidden/>
              </w:rPr>
              <w:tab/>
            </w:r>
            <w:r w:rsidR="00C60830" w:rsidDel="002B4300">
              <w:rPr>
                <w:noProof/>
                <w:webHidden/>
              </w:rPr>
              <w:delText>10</w:delText>
            </w:r>
          </w:del>
        </w:p>
        <w:p w14:paraId="08A9A67D" w14:textId="531CAE5F" w:rsidR="00BE6AF9" w:rsidDel="002B4300" w:rsidRDefault="00BE6AF9">
          <w:pPr>
            <w:pStyle w:val="TOC3"/>
            <w:tabs>
              <w:tab w:val="right" w:leader="dot" w:pos="9010"/>
            </w:tabs>
            <w:rPr>
              <w:del w:id="153" w:author="Thomas Stockhammer" w:date="2024-04-29T19:27:00Z"/>
              <w:rFonts w:asciiTheme="minorHAnsi" w:eastAsiaTheme="minorEastAsia" w:hAnsiTheme="minorHAnsi" w:cstheme="minorBidi"/>
              <w:noProof/>
              <w:sz w:val="22"/>
              <w:szCs w:val="22"/>
            </w:rPr>
          </w:pPr>
          <w:del w:id="154" w:author="Thomas Stockhammer" w:date="2024-04-29T19:27:00Z">
            <w:r w:rsidRPr="002B4300" w:rsidDel="002B4300">
              <w:rPr>
                <w:noProof/>
                <w:rPrChange w:id="155" w:author="Thomas Stockhammer" w:date="2024-04-29T19:27:00Z">
                  <w:rPr>
                    <w:rStyle w:val="Hyperlink"/>
                    <w:noProof/>
                  </w:rPr>
                </w:rPrChange>
              </w:rPr>
              <w:delText>MPEG#137</w:delText>
            </w:r>
            <w:r w:rsidDel="002B4300">
              <w:rPr>
                <w:noProof/>
                <w:webHidden/>
              </w:rPr>
              <w:tab/>
            </w:r>
            <w:r w:rsidR="00C60830" w:rsidDel="002B4300">
              <w:rPr>
                <w:noProof/>
                <w:webHidden/>
              </w:rPr>
              <w:delText>10</w:delText>
            </w:r>
          </w:del>
        </w:p>
        <w:p w14:paraId="6F64C367" w14:textId="4038C72A" w:rsidR="00BE6AF9" w:rsidDel="002B4300" w:rsidRDefault="00BE6AF9">
          <w:pPr>
            <w:pStyle w:val="TOC3"/>
            <w:tabs>
              <w:tab w:val="right" w:leader="dot" w:pos="9010"/>
            </w:tabs>
            <w:rPr>
              <w:del w:id="156" w:author="Thomas Stockhammer" w:date="2024-04-29T19:27:00Z"/>
              <w:rFonts w:asciiTheme="minorHAnsi" w:eastAsiaTheme="minorEastAsia" w:hAnsiTheme="minorHAnsi" w:cstheme="minorBidi"/>
              <w:noProof/>
              <w:sz w:val="22"/>
              <w:szCs w:val="22"/>
            </w:rPr>
          </w:pPr>
          <w:del w:id="157" w:author="Thomas Stockhammer" w:date="2024-04-29T19:27:00Z">
            <w:r w:rsidRPr="002B4300" w:rsidDel="002B4300">
              <w:rPr>
                <w:noProof/>
                <w:rPrChange w:id="158" w:author="Thomas Stockhammer" w:date="2024-04-29T19:27:00Z">
                  <w:rPr>
                    <w:rStyle w:val="Hyperlink"/>
                    <w:noProof/>
                  </w:rPr>
                </w:rPrChange>
              </w:rPr>
              <w:delText>MPEG#138</w:delText>
            </w:r>
            <w:r w:rsidDel="002B4300">
              <w:rPr>
                <w:noProof/>
                <w:webHidden/>
              </w:rPr>
              <w:tab/>
            </w:r>
            <w:r w:rsidR="00C60830" w:rsidDel="002B4300">
              <w:rPr>
                <w:noProof/>
                <w:webHidden/>
              </w:rPr>
              <w:delText>11</w:delText>
            </w:r>
          </w:del>
        </w:p>
        <w:p w14:paraId="07A936E4" w14:textId="54AC354A" w:rsidR="00BE6AF9" w:rsidDel="002B4300" w:rsidRDefault="00BE6AF9">
          <w:pPr>
            <w:pStyle w:val="TOC3"/>
            <w:tabs>
              <w:tab w:val="right" w:leader="dot" w:pos="9010"/>
            </w:tabs>
            <w:rPr>
              <w:del w:id="159" w:author="Thomas Stockhammer" w:date="2024-04-29T19:27:00Z"/>
              <w:rFonts w:asciiTheme="minorHAnsi" w:eastAsiaTheme="minorEastAsia" w:hAnsiTheme="minorHAnsi" w:cstheme="minorBidi"/>
              <w:noProof/>
              <w:sz w:val="22"/>
              <w:szCs w:val="22"/>
            </w:rPr>
          </w:pPr>
          <w:del w:id="160" w:author="Thomas Stockhammer" w:date="2024-04-29T19:27:00Z">
            <w:r w:rsidRPr="002B4300" w:rsidDel="002B4300">
              <w:rPr>
                <w:noProof/>
                <w:rPrChange w:id="161" w:author="Thomas Stockhammer" w:date="2024-04-29T19:27:00Z">
                  <w:rPr>
                    <w:rStyle w:val="Hyperlink"/>
                    <w:noProof/>
                  </w:rPr>
                </w:rPrChange>
              </w:rPr>
              <w:delText>MPEG#139</w:delText>
            </w:r>
            <w:r w:rsidDel="002B4300">
              <w:rPr>
                <w:noProof/>
                <w:webHidden/>
              </w:rPr>
              <w:tab/>
            </w:r>
            <w:r w:rsidR="00C60830" w:rsidDel="002B4300">
              <w:rPr>
                <w:noProof/>
                <w:webHidden/>
              </w:rPr>
              <w:delText>11</w:delText>
            </w:r>
          </w:del>
        </w:p>
        <w:p w14:paraId="01AB6EAC" w14:textId="5F67B317" w:rsidR="00BE6AF9" w:rsidDel="002B4300" w:rsidRDefault="00BE6AF9">
          <w:pPr>
            <w:pStyle w:val="TOC3"/>
            <w:tabs>
              <w:tab w:val="right" w:leader="dot" w:pos="9010"/>
            </w:tabs>
            <w:rPr>
              <w:del w:id="162" w:author="Thomas Stockhammer" w:date="2024-04-29T19:27:00Z"/>
              <w:rFonts w:asciiTheme="minorHAnsi" w:eastAsiaTheme="minorEastAsia" w:hAnsiTheme="minorHAnsi" w:cstheme="minorBidi"/>
              <w:noProof/>
              <w:sz w:val="22"/>
              <w:szCs w:val="22"/>
            </w:rPr>
          </w:pPr>
          <w:del w:id="163" w:author="Thomas Stockhammer" w:date="2024-04-29T19:27:00Z">
            <w:r w:rsidRPr="002B4300" w:rsidDel="002B4300">
              <w:rPr>
                <w:noProof/>
                <w:rPrChange w:id="164" w:author="Thomas Stockhammer" w:date="2024-04-29T19:27:00Z">
                  <w:rPr>
                    <w:rStyle w:val="Hyperlink"/>
                    <w:noProof/>
                  </w:rPr>
                </w:rPrChange>
              </w:rPr>
              <w:delText>MPEG#140</w:delText>
            </w:r>
            <w:r w:rsidDel="002B4300">
              <w:rPr>
                <w:noProof/>
                <w:webHidden/>
              </w:rPr>
              <w:tab/>
            </w:r>
            <w:r w:rsidR="00C60830" w:rsidDel="002B4300">
              <w:rPr>
                <w:noProof/>
                <w:webHidden/>
              </w:rPr>
              <w:delText>11</w:delText>
            </w:r>
          </w:del>
        </w:p>
        <w:p w14:paraId="28C1658C" w14:textId="62B9CB16" w:rsidR="00BE6AF9" w:rsidDel="002B4300" w:rsidRDefault="00BE6AF9">
          <w:pPr>
            <w:pStyle w:val="TOC2"/>
            <w:tabs>
              <w:tab w:val="left" w:pos="880"/>
              <w:tab w:val="right" w:leader="dot" w:pos="9010"/>
            </w:tabs>
            <w:rPr>
              <w:del w:id="165" w:author="Thomas Stockhammer" w:date="2024-04-29T19:27:00Z"/>
              <w:rFonts w:asciiTheme="minorHAnsi" w:eastAsiaTheme="minorEastAsia" w:hAnsiTheme="minorHAnsi" w:cstheme="minorBidi"/>
              <w:noProof/>
              <w:sz w:val="22"/>
              <w:szCs w:val="22"/>
            </w:rPr>
          </w:pPr>
          <w:del w:id="166" w:author="Thomas Stockhammer" w:date="2024-04-29T19:27:00Z">
            <w:r w:rsidRPr="002B4300" w:rsidDel="002B4300">
              <w:rPr>
                <w:noProof/>
                <w:rPrChange w:id="167" w:author="Thomas Stockhammer" w:date="2024-04-29T19:27:00Z">
                  <w:rPr>
                    <w:rStyle w:val="Hyperlink"/>
                    <w:noProof/>
                  </w:rPr>
                </w:rPrChange>
              </w:rPr>
              <w:delText>4.3</w:delText>
            </w:r>
            <w:r w:rsidDel="002B4300">
              <w:rPr>
                <w:rFonts w:asciiTheme="minorHAnsi" w:eastAsiaTheme="minorEastAsia" w:hAnsiTheme="minorHAnsi" w:cstheme="minorBidi"/>
                <w:noProof/>
                <w:sz w:val="22"/>
                <w:szCs w:val="22"/>
              </w:rPr>
              <w:tab/>
            </w:r>
            <w:r w:rsidRPr="002B4300" w:rsidDel="002B4300">
              <w:rPr>
                <w:noProof/>
                <w:rPrChange w:id="168" w:author="Thomas Stockhammer" w:date="2024-04-29T19:27:00Z">
                  <w:rPr>
                    <w:rStyle w:val="Hyperlink"/>
                    <w:noProof/>
                  </w:rPr>
                </w:rPrChange>
              </w:rPr>
              <w:delText>Proposed Communication at MPEG#141</w:delText>
            </w:r>
            <w:r w:rsidDel="002B4300">
              <w:rPr>
                <w:noProof/>
                <w:webHidden/>
              </w:rPr>
              <w:tab/>
            </w:r>
            <w:r w:rsidR="00C60830" w:rsidDel="002B4300">
              <w:rPr>
                <w:noProof/>
                <w:webHidden/>
              </w:rPr>
              <w:delText>12</w:delText>
            </w:r>
          </w:del>
        </w:p>
        <w:p w14:paraId="1E617405" w14:textId="2E95883D" w:rsidR="00BE6AF9" w:rsidDel="002B4300" w:rsidRDefault="00BE6AF9">
          <w:pPr>
            <w:pStyle w:val="TOC1"/>
            <w:rPr>
              <w:del w:id="169" w:author="Thomas Stockhammer" w:date="2024-04-29T19:27:00Z"/>
              <w:rFonts w:asciiTheme="minorHAnsi" w:eastAsiaTheme="minorEastAsia" w:hAnsiTheme="minorHAnsi" w:cstheme="minorBidi"/>
              <w:noProof/>
              <w:sz w:val="22"/>
              <w:szCs w:val="22"/>
            </w:rPr>
          </w:pPr>
          <w:del w:id="170" w:author="Thomas Stockhammer" w:date="2024-04-29T19:27:00Z">
            <w:r w:rsidRPr="002B4300" w:rsidDel="002B4300">
              <w:rPr>
                <w:noProof/>
                <w:rPrChange w:id="171" w:author="Thomas Stockhammer" w:date="2024-04-29T19:27:00Z">
                  <w:rPr>
                    <w:rStyle w:val="Hyperlink"/>
                    <w:noProof/>
                  </w:rPr>
                </w:rPrChange>
              </w:rPr>
              <w:delText>5</w:delText>
            </w:r>
            <w:r w:rsidDel="002B4300">
              <w:rPr>
                <w:rFonts w:asciiTheme="minorHAnsi" w:eastAsiaTheme="minorEastAsia" w:hAnsiTheme="minorHAnsi" w:cstheme="minorBidi"/>
                <w:noProof/>
                <w:sz w:val="22"/>
                <w:szCs w:val="22"/>
              </w:rPr>
              <w:tab/>
            </w:r>
            <w:r w:rsidRPr="002B4300" w:rsidDel="002B4300">
              <w:rPr>
                <w:noProof/>
                <w:rPrChange w:id="172" w:author="Thomas Stockhammer" w:date="2024-04-29T19:27:00Z">
                  <w:rPr>
                    <w:rStyle w:val="Hyperlink"/>
                    <w:noProof/>
                  </w:rPr>
                </w:rPrChange>
              </w:rPr>
              <w:delText>Requirements, Scenarios and Test Assets</w:delText>
            </w:r>
            <w:r w:rsidDel="002B4300">
              <w:rPr>
                <w:noProof/>
                <w:webHidden/>
              </w:rPr>
              <w:tab/>
            </w:r>
            <w:r w:rsidR="00C60830" w:rsidDel="002B4300">
              <w:rPr>
                <w:noProof/>
                <w:webHidden/>
              </w:rPr>
              <w:delText>12</w:delText>
            </w:r>
          </w:del>
        </w:p>
        <w:p w14:paraId="1BACAB3A" w14:textId="4DE474BB" w:rsidR="00BE6AF9" w:rsidDel="002B4300" w:rsidRDefault="00BE6AF9">
          <w:pPr>
            <w:pStyle w:val="TOC2"/>
            <w:tabs>
              <w:tab w:val="left" w:pos="880"/>
              <w:tab w:val="right" w:leader="dot" w:pos="9010"/>
            </w:tabs>
            <w:rPr>
              <w:del w:id="173" w:author="Thomas Stockhammer" w:date="2024-04-29T19:27:00Z"/>
              <w:rFonts w:asciiTheme="minorHAnsi" w:eastAsiaTheme="minorEastAsia" w:hAnsiTheme="minorHAnsi" w:cstheme="minorBidi"/>
              <w:noProof/>
              <w:sz w:val="22"/>
              <w:szCs w:val="22"/>
            </w:rPr>
          </w:pPr>
          <w:del w:id="174" w:author="Thomas Stockhammer" w:date="2024-04-29T19:27:00Z">
            <w:r w:rsidRPr="002B4300" w:rsidDel="002B4300">
              <w:rPr>
                <w:noProof/>
                <w:rPrChange w:id="175" w:author="Thomas Stockhammer" w:date="2024-04-29T19:27:00Z">
                  <w:rPr>
                    <w:rStyle w:val="Hyperlink"/>
                    <w:noProof/>
                  </w:rPr>
                </w:rPrChange>
              </w:rPr>
              <w:delText>5.1</w:delText>
            </w:r>
            <w:r w:rsidDel="002B4300">
              <w:rPr>
                <w:rFonts w:asciiTheme="minorHAnsi" w:eastAsiaTheme="minorEastAsia" w:hAnsiTheme="minorHAnsi" w:cstheme="minorBidi"/>
                <w:noProof/>
                <w:sz w:val="22"/>
                <w:szCs w:val="22"/>
              </w:rPr>
              <w:tab/>
            </w:r>
            <w:r w:rsidRPr="002B4300" w:rsidDel="002B4300">
              <w:rPr>
                <w:noProof/>
                <w:rPrChange w:id="176" w:author="Thomas Stockhammer" w:date="2024-04-29T19:27:00Z">
                  <w:rPr>
                    <w:rStyle w:val="Hyperlink"/>
                    <w:noProof/>
                  </w:rPr>
                </w:rPrChange>
              </w:rPr>
              <w:delText>Requirements</w:delText>
            </w:r>
            <w:r w:rsidDel="002B4300">
              <w:rPr>
                <w:noProof/>
                <w:webHidden/>
              </w:rPr>
              <w:tab/>
            </w:r>
            <w:r w:rsidR="00C60830" w:rsidDel="002B4300">
              <w:rPr>
                <w:noProof/>
                <w:webHidden/>
              </w:rPr>
              <w:delText>12</w:delText>
            </w:r>
          </w:del>
        </w:p>
        <w:p w14:paraId="4A318784" w14:textId="06FDD80A" w:rsidR="00BE6AF9" w:rsidDel="002B4300" w:rsidRDefault="00BE6AF9">
          <w:pPr>
            <w:pStyle w:val="TOC2"/>
            <w:tabs>
              <w:tab w:val="left" w:pos="880"/>
              <w:tab w:val="right" w:leader="dot" w:pos="9010"/>
            </w:tabs>
            <w:rPr>
              <w:del w:id="177" w:author="Thomas Stockhammer" w:date="2024-04-29T19:27:00Z"/>
              <w:rFonts w:asciiTheme="minorHAnsi" w:eastAsiaTheme="minorEastAsia" w:hAnsiTheme="minorHAnsi" w:cstheme="minorBidi"/>
              <w:noProof/>
              <w:sz w:val="22"/>
              <w:szCs w:val="22"/>
            </w:rPr>
          </w:pPr>
          <w:del w:id="178" w:author="Thomas Stockhammer" w:date="2024-04-29T19:27:00Z">
            <w:r w:rsidRPr="002B4300" w:rsidDel="002B4300">
              <w:rPr>
                <w:noProof/>
                <w:rPrChange w:id="179" w:author="Thomas Stockhammer" w:date="2024-04-29T19:27:00Z">
                  <w:rPr>
                    <w:rStyle w:val="Hyperlink"/>
                    <w:noProof/>
                  </w:rPr>
                </w:rPrChange>
              </w:rPr>
              <w:delText>5.2</w:delText>
            </w:r>
            <w:r w:rsidDel="002B4300">
              <w:rPr>
                <w:rFonts w:asciiTheme="minorHAnsi" w:eastAsiaTheme="minorEastAsia" w:hAnsiTheme="minorHAnsi" w:cstheme="minorBidi"/>
                <w:noProof/>
                <w:sz w:val="22"/>
                <w:szCs w:val="22"/>
              </w:rPr>
              <w:tab/>
            </w:r>
            <w:r w:rsidRPr="002B4300" w:rsidDel="002B4300">
              <w:rPr>
                <w:noProof/>
                <w:rPrChange w:id="180" w:author="Thomas Stockhammer" w:date="2024-04-29T19:27:00Z">
                  <w:rPr>
                    <w:rStyle w:val="Hyperlink"/>
                    <w:noProof/>
                  </w:rPr>
                </w:rPrChange>
              </w:rPr>
              <w:delText>Scenarios</w:delText>
            </w:r>
            <w:r w:rsidDel="002B4300">
              <w:rPr>
                <w:noProof/>
                <w:webHidden/>
              </w:rPr>
              <w:tab/>
            </w:r>
            <w:r w:rsidR="00C60830" w:rsidDel="002B4300">
              <w:rPr>
                <w:noProof/>
                <w:webHidden/>
              </w:rPr>
              <w:delText>13</w:delText>
            </w:r>
          </w:del>
        </w:p>
        <w:p w14:paraId="6928BCAD" w14:textId="127B3983" w:rsidR="00BE6AF9" w:rsidDel="002B4300" w:rsidRDefault="00BE6AF9">
          <w:pPr>
            <w:pStyle w:val="TOC2"/>
            <w:tabs>
              <w:tab w:val="left" w:pos="880"/>
              <w:tab w:val="right" w:leader="dot" w:pos="9010"/>
            </w:tabs>
            <w:rPr>
              <w:del w:id="181" w:author="Thomas Stockhammer" w:date="2024-04-29T19:27:00Z"/>
              <w:rFonts w:asciiTheme="minorHAnsi" w:eastAsiaTheme="minorEastAsia" w:hAnsiTheme="minorHAnsi" w:cstheme="minorBidi"/>
              <w:noProof/>
              <w:sz w:val="22"/>
              <w:szCs w:val="22"/>
            </w:rPr>
          </w:pPr>
          <w:del w:id="182" w:author="Thomas Stockhammer" w:date="2024-04-29T19:27:00Z">
            <w:r w:rsidRPr="002B4300" w:rsidDel="002B4300">
              <w:rPr>
                <w:noProof/>
                <w:rPrChange w:id="183" w:author="Thomas Stockhammer" w:date="2024-04-29T19:27:00Z">
                  <w:rPr>
                    <w:rStyle w:val="Hyperlink"/>
                    <w:noProof/>
                  </w:rPr>
                </w:rPrChange>
              </w:rPr>
              <w:lastRenderedPageBreak/>
              <w:delText>5.3</w:delText>
            </w:r>
            <w:r w:rsidDel="002B4300">
              <w:rPr>
                <w:rFonts w:asciiTheme="minorHAnsi" w:eastAsiaTheme="minorEastAsia" w:hAnsiTheme="minorHAnsi" w:cstheme="minorBidi"/>
                <w:noProof/>
                <w:sz w:val="22"/>
                <w:szCs w:val="22"/>
              </w:rPr>
              <w:tab/>
            </w:r>
            <w:r w:rsidRPr="002B4300" w:rsidDel="002B4300">
              <w:rPr>
                <w:noProof/>
                <w:rPrChange w:id="184" w:author="Thomas Stockhammer" w:date="2024-04-29T19:27:00Z">
                  <w:rPr>
                    <w:rStyle w:val="Hyperlink"/>
                    <w:noProof/>
                  </w:rPr>
                </w:rPrChange>
              </w:rPr>
              <w:delText>Template for Test Scenario</w:delText>
            </w:r>
            <w:r w:rsidDel="002B4300">
              <w:rPr>
                <w:noProof/>
                <w:webHidden/>
              </w:rPr>
              <w:tab/>
            </w:r>
            <w:r w:rsidR="00C60830" w:rsidDel="002B4300">
              <w:rPr>
                <w:noProof/>
                <w:webHidden/>
              </w:rPr>
              <w:delText>13</w:delText>
            </w:r>
          </w:del>
        </w:p>
        <w:p w14:paraId="5ADB1E00" w14:textId="499D4153" w:rsidR="00BE6AF9" w:rsidDel="002B4300" w:rsidRDefault="00BE6AF9">
          <w:pPr>
            <w:pStyle w:val="TOC2"/>
            <w:tabs>
              <w:tab w:val="left" w:pos="880"/>
              <w:tab w:val="right" w:leader="dot" w:pos="9010"/>
            </w:tabs>
            <w:rPr>
              <w:del w:id="185" w:author="Thomas Stockhammer" w:date="2024-04-29T19:27:00Z"/>
              <w:rFonts w:asciiTheme="minorHAnsi" w:eastAsiaTheme="minorEastAsia" w:hAnsiTheme="minorHAnsi" w:cstheme="minorBidi"/>
              <w:noProof/>
              <w:sz w:val="22"/>
              <w:szCs w:val="22"/>
            </w:rPr>
          </w:pPr>
          <w:del w:id="186" w:author="Thomas Stockhammer" w:date="2024-04-29T19:27:00Z">
            <w:r w:rsidRPr="002B4300" w:rsidDel="002B4300">
              <w:rPr>
                <w:noProof/>
                <w:rPrChange w:id="187" w:author="Thomas Stockhammer" w:date="2024-04-29T19:27:00Z">
                  <w:rPr>
                    <w:rStyle w:val="Hyperlink"/>
                    <w:noProof/>
                  </w:rPr>
                </w:rPrChange>
              </w:rPr>
              <w:delText>5.4</w:delText>
            </w:r>
            <w:r w:rsidDel="002B4300">
              <w:rPr>
                <w:rFonts w:asciiTheme="minorHAnsi" w:eastAsiaTheme="minorEastAsia" w:hAnsiTheme="minorHAnsi" w:cstheme="minorBidi"/>
                <w:noProof/>
                <w:sz w:val="22"/>
                <w:szCs w:val="22"/>
              </w:rPr>
              <w:tab/>
            </w:r>
            <w:r w:rsidRPr="002B4300" w:rsidDel="002B4300">
              <w:rPr>
                <w:noProof/>
                <w:rPrChange w:id="188" w:author="Thomas Stockhammer" w:date="2024-04-29T19:27:00Z">
                  <w:rPr>
                    <w:rStyle w:val="Hyperlink"/>
                    <w:noProof/>
                  </w:rPr>
                </w:rPrChange>
              </w:rPr>
              <w:delText>Continuous Call for Test Data</w:delText>
            </w:r>
            <w:r w:rsidDel="002B4300">
              <w:rPr>
                <w:noProof/>
                <w:webHidden/>
              </w:rPr>
              <w:tab/>
            </w:r>
            <w:r w:rsidR="00C60830" w:rsidDel="002B4300">
              <w:rPr>
                <w:noProof/>
                <w:webHidden/>
              </w:rPr>
              <w:delText>13</w:delText>
            </w:r>
          </w:del>
        </w:p>
        <w:p w14:paraId="231AC815" w14:textId="6D20F7F1" w:rsidR="00BE6AF9" w:rsidDel="002B4300" w:rsidRDefault="00BE6AF9">
          <w:pPr>
            <w:pStyle w:val="TOC2"/>
            <w:tabs>
              <w:tab w:val="left" w:pos="880"/>
              <w:tab w:val="right" w:leader="dot" w:pos="9010"/>
            </w:tabs>
            <w:rPr>
              <w:del w:id="189" w:author="Thomas Stockhammer" w:date="2024-04-29T19:27:00Z"/>
              <w:rFonts w:asciiTheme="minorHAnsi" w:eastAsiaTheme="minorEastAsia" w:hAnsiTheme="minorHAnsi" w:cstheme="minorBidi"/>
              <w:noProof/>
              <w:sz w:val="22"/>
              <w:szCs w:val="22"/>
            </w:rPr>
          </w:pPr>
          <w:del w:id="190" w:author="Thomas Stockhammer" w:date="2024-04-29T19:27:00Z">
            <w:r w:rsidRPr="002B4300" w:rsidDel="002B4300">
              <w:rPr>
                <w:noProof/>
                <w:rPrChange w:id="191" w:author="Thomas Stockhammer" w:date="2024-04-29T19:27:00Z">
                  <w:rPr>
                    <w:rStyle w:val="Hyperlink"/>
                    <w:noProof/>
                  </w:rPr>
                </w:rPrChange>
              </w:rPr>
              <w:delText>5.5</w:delText>
            </w:r>
            <w:r w:rsidDel="002B4300">
              <w:rPr>
                <w:rFonts w:asciiTheme="minorHAnsi" w:eastAsiaTheme="minorEastAsia" w:hAnsiTheme="minorHAnsi" w:cstheme="minorBidi"/>
                <w:noProof/>
                <w:sz w:val="22"/>
                <w:szCs w:val="22"/>
              </w:rPr>
              <w:tab/>
            </w:r>
            <w:r w:rsidRPr="002B4300" w:rsidDel="002B4300">
              <w:rPr>
                <w:noProof/>
                <w:rPrChange w:id="192" w:author="Thomas Stockhammer" w:date="2024-04-29T19:27:00Z">
                  <w:rPr>
                    <w:rStyle w:val="Hyperlink"/>
                    <w:noProof/>
                  </w:rPr>
                </w:rPrChange>
              </w:rPr>
              <w:delText>Timeline</w:delText>
            </w:r>
            <w:r w:rsidDel="002B4300">
              <w:rPr>
                <w:noProof/>
                <w:webHidden/>
              </w:rPr>
              <w:tab/>
            </w:r>
            <w:r w:rsidR="00C60830" w:rsidDel="002B4300">
              <w:rPr>
                <w:noProof/>
                <w:webHidden/>
              </w:rPr>
              <w:delText>14</w:delText>
            </w:r>
          </w:del>
        </w:p>
        <w:p w14:paraId="557A9E8D" w14:textId="4BF33633" w:rsidR="00BE6AF9" w:rsidDel="002B4300" w:rsidRDefault="00BE6AF9">
          <w:pPr>
            <w:pStyle w:val="TOC2"/>
            <w:tabs>
              <w:tab w:val="left" w:pos="880"/>
              <w:tab w:val="right" w:leader="dot" w:pos="9010"/>
            </w:tabs>
            <w:rPr>
              <w:del w:id="193" w:author="Thomas Stockhammer" w:date="2024-04-29T19:27:00Z"/>
              <w:rFonts w:asciiTheme="minorHAnsi" w:eastAsiaTheme="minorEastAsia" w:hAnsiTheme="minorHAnsi" w:cstheme="minorBidi"/>
              <w:noProof/>
              <w:sz w:val="22"/>
              <w:szCs w:val="22"/>
            </w:rPr>
          </w:pPr>
          <w:del w:id="194" w:author="Thomas Stockhammer" w:date="2024-04-29T19:27:00Z">
            <w:r w:rsidRPr="002B4300" w:rsidDel="002B4300">
              <w:rPr>
                <w:noProof/>
                <w:rPrChange w:id="195" w:author="Thomas Stockhammer" w:date="2024-04-29T19:27:00Z">
                  <w:rPr>
                    <w:rStyle w:val="Hyperlink"/>
                    <w:noProof/>
                  </w:rPr>
                </w:rPrChange>
              </w:rPr>
              <w:delText>5.6</w:delText>
            </w:r>
            <w:r w:rsidDel="002B4300">
              <w:rPr>
                <w:rFonts w:asciiTheme="minorHAnsi" w:eastAsiaTheme="minorEastAsia" w:hAnsiTheme="minorHAnsi" w:cstheme="minorBidi"/>
                <w:noProof/>
                <w:sz w:val="22"/>
                <w:szCs w:val="22"/>
              </w:rPr>
              <w:tab/>
            </w:r>
            <w:r w:rsidRPr="002B4300" w:rsidDel="002B4300">
              <w:rPr>
                <w:noProof/>
                <w:rPrChange w:id="196" w:author="Thomas Stockhammer" w:date="2024-04-29T19:27:00Z">
                  <w:rPr>
                    <w:rStyle w:val="Hyperlink"/>
                    <w:noProof/>
                  </w:rPr>
                </w:rPrChange>
              </w:rPr>
              <w:delText>Available Test Assets</w:delText>
            </w:r>
            <w:r w:rsidDel="002B4300">
              <w:rPr>
                <w:noProof/>
                <w:webHidden/>
              </w:rPr>
              <w:tab/>
            </w:r>
            <w:r w:rsidR="00C60830" w:rsidDel="002B4300">
              <w:rPr>
                <w:noProof/>
                <w:webHidden/>
              </w:rPr>
              <w:delText>14</w:delText>
            </w:r>
          </w:del>
        </w:p>
        <w:p w14:paraId="5C2167A7" w14:textId="605B720A" w:rsidR="00BE6AF9" w:rsidDel="002B4300" w:rsidRDefault="00BE6AF9">
          <w:pPr>
            <w:pStyle w:val="TOC1"/>
            <w:rPr>
              <w:del w:id="197" w:author="Thomas Stockhammer" w:date="2024-04-29T19:27:00Z"/>
              <w:rFonts w:asciiTheme="minorHAnsi" w:eastAsiaTheme="minorEastAsia" w:hAnsiTheme="minorHAnsi" w:cstheme="minorBidi"/>
              <w:noProof/>
              <w:sz w:val="22"/>
              <w:szCs w:val="22"/>
            </w:rPr>
          </w:pPr>
          <w:del w:id="198" w:author="Thomas Stockhammer" w:date="2024-04-29T19:27:00Z">
            <w:r w:rsidRPr="002B4300" w:rsidDel="002B4300">
              <w:rPr>
                <w:noProof/>
                <w:rPrChange w:id="199" w:author="Thomas Stockhammer" w:date="2024-04-29T19:27:00Z">
                  <w:rPr>
                    <w:rStyle w:val="Hyperlink"/>
                    <w:noProof/>
                  </w:rPr>
                </w:rPrChange>
              </w:rPr>
              <w:delText>6</w:delText>
            </w:r>
            <w:r w:rsidDel="002B4300">
              <w:rPr>
                <w:rFonts w:asciiTheme="minorHAnsi" w:eastAsiaTheme="minorEastAsia" w:hAnsiTheme="minorHAnsi" w:cstheme="minorBidi"/>
                <w:noProof/>
                <w:sz w:val="22"/>
                <w:szCs w:val="22"/>
              </w:rPr>
              <w:tab/>
            </w:r>
            <w:r w:rsidRPr="002B4300" w:rsidDel="002B4300">
              <w:rPr>
                <w:noProof/>
                <w:rPrChange w:id="200" w:author="Thomas Stockhammer" w:date="2024-04-29T19:27:00Z">
                  <w:rPr>
                    <w:rStyle w:val="Hyperlink"/>
                    <w:noProof/>
                  </w:rPr>
                </w:rPrChange>
              </w:rPr>
              <w:delText>Contributions for Extensions</w:delText>
            </w:r>
            <w:r w:rsidDel="002B4300">
              <w:rPr>
                <w:noProof/>
                <w:webHidden/>
              </w:rPr>
              <w:tab/>
            </w:r>
            <w:r w:rsidR="00C60830" w:rsidDel="002B4300">
              <w:rPr>
                <w:noProof/>
                <w:webHidden/>
              </w:rPr>
              <w:delText>14</w:delText>
            </w:r>
          </w:del>
        </w:p>
        <w:p w14:paraId="0892691B" w14:textId="341A0A78" w:rsidR="00BE6AF9" w:rsidDel="002B4300" w:rsidRDefault="00BE6AF9">
          <w:pPr>
            <w:pStyle w:val="TOC2"/>
            <w:tabs>
              <w:tab w:val="left" w:pos="880"/>
              <w:tab w:val="right" w:leader="dot" w:pos="9010"/>
            </w:tabs>
            <w:rPr>
              <w:del w:id="201" w:author="Thomas Stockhammer" w:date="2024-04-29T19:27:00Z"/>
              <w:rFonts w:asciiTheme="minorHAnsi" w:eastAsiaTheme="minorEastAsia" w:hAnsiTheme="minorHAnsi" w:cstheme="minorBidi"/>
              <w:noProof/>
              <w:sz w:val="22"/>
              <w:szCs w:val="22"/>
            </w:rPr>
          </w:pPr>
          <w:del w:id="202" w:author="Thomas Stockhammer" w:date="2024-04-29T19:27:00Z">
            <w:r w:rsidRPr="002B4300" w:rsidDel="002B4300">
              <w:rPr>
                <w:noProof/>
                <w:rPrChange w:id="203" w:author="Thomas Stockhammer" w:date="2024-04-29T19:27:00Z">
                  <w:rPr>
                    <w:rStyle w:val="Hyperlink"/>
                    <w:noProof/>
                  </w:rPr>
                </w:rPrChange>
              </w:rPr>
              <w:delText>6.1</w:delText>
            </w:r>
            <w:r w:rsidDel="002B4300">
              <w:rPr>
                <w:rFonts w:asciiTheme="minorHAnsi" w:eastAsiaTheme="minorEastAsia" w:hAnsiTheme="minorHAnsi" w:cstheme="minorBidi"/>
                <w:noProof/>
                <w:sz w:val="22"/>
                <w:szCs w:val="22"/>
              </w:rPr>
              <w:tab/>
            </w:r>
            <w:r w:rsidRPr="002B4300" w:rsidDel="002B4300">
              <w:rPr>
                <w:noProof/>
                <w:rPrChange w:id="204" w:author="Thomas Stockhammer" w:date="2024-04-29T19:27:00Z">
                  <w:rPr>
                    <w:rStyle w:val="Hyperlink"/>
                    <w:noProof/>
                  </w:rPr>
                </w:rPrChange>
              </w:rPr>
              <w:delText>General</w:delText>
            </w:r>
            <w:r w:rsidDel="002B4300">
              <w:rPr>
                <w:noProof/>
                <w:webHidden/>
              </w:rPr>
              <w:tab/>
            </w:r>
            <w:r w:rsidR="00C60830" w:rsidDel="002B4300">
              <w:rPr>
                <w:noProof/>
                <w:webHidden/>
              </w:rPr>
              <w:delText>14</w:delText>
            </w:r>
          </w:del>
        </w:p>
        <w:p w14:paraId="73D6F8D0" w14:textId="468E3BC1" w:rsidR="00BE6AF9" w:rsidDel="002B4300" w:rsidRDefault="00BE6AF9">
          <w:pPr>
            <w:pStyle w:val="TOC2"/>
            <w:tabs>
              <w:tab w:val="left" w:pos="880"/>
              <w:tab w:val="right" w:leader="dot" w:pos="9010"/>
            </w:tabs>
            <w:rPr>
              <w:del w:id="205" w:author="Thomas Stockhammer" w:date="2024-04-29T19:27:00Z"/>
              <w:rFonts w:asciiTheme="minorHAnsi" w:eastAsiaTheme="minorEastAsia" w:hAnsiTheme="minorHAnsi" w:cstheme="minorBidi"/>
              <w:noProof/>
              <w:sz w:val="22"/>
              <w:szCs w:val="22"/>
            </w:rPr>
          </w:pPr>
          <w:del w:id="206" w:author="Thomas Stockhammer" w:date="2024-04-29T19:27:00Z">
            <w:r w:rsidRPr="002B4300" w:rsidDel="002B4300">
              <w:rPr>
                <w:noProof/>
                <w:rPrChange w:id="207" w:author="Thomas Stockhammer" w:date="2024-04-29T19:27:00Z">
                  <w:rPr>
                    <w:rStyle w:val="Hyperlink"/>
                    <w:noProof/>
                  </w:rPr>
                </w:rPrChange>
              </w:rPr>
              <w:delText>6.2</w:delText>
            </w:r>
            <w:r w:rsidDel="002B4300">
              <w:rPr>
                <w:rFonts w:asciiTheme="minorHAnsi" w:eastAsiaTheme="minorEastAsia" w:hAnsiTheme="minorHAnsi" w:cstheme="minorBidi"/>
                <w:noProof/>
                <w:sz w:val="22"/>
                <w:szCs w:val="22"/>
              </w:rPr>
              <w:tab/>
            </w:r>
            <w:r w:rsidRPr="002B4300" w:rsidDel="002B4300">
              <w:rPr>
                <w:noProof/>
                <w:rPrChange w:id="208" w:author="Thomas Stockhammer" w:date="2024-04-29T19:27:00Z">
                  <w:rPr>
                    <w:rStyle w:val="Hyperlink"/>
                    <w:noProof/>
                  </w:rPr>
                </w:rPrChange>
              </w:rPr>
              <w:delText>Extension Principles</w:delText>
            </w:r>
            <w:r w:rsidDel="002B4300">
              <w:rPr>
                <w:noProof/>
                <w:webHidden/>
              </w:rPr>
              <w:tab/>
            </w:r>
            <w:r w:rsidR="00C60830" w:rsidDel="002B4300">
              <w:rPr>
                <w:noProof/>
                <w:webHidden/>
              </w:rPr>
              <w:delText>15</w:delText>
            </w:r>
          </w:del>
        </w:p>
        <w:p w14:paraId="191432C2" w14:textId="15D6B54E" w:rsidR="00BE6AF9" w:rsidDel="002B4300" w:rsidRDefault="00BE6AF9">
          <w:pPr>
            <w:pStyle w:val="TOC1"/>
            <w:rPr>
              <w:del w:id="209" w:author="Thomas Stockhammer" w:date="2024-04-29T19:27:00Z"/>
              <w:rFonts w:asciiTheme="minorHAnsi" w:eastAsiaTheme="minorEastAsia" w:hAnsiTheme="minorHAnsi" w:cstheme="minorBidi"/>
              <w:noProof/>
              <w:sz w:val="22"/>
              <w:szCs w:val="22"/>
            </w:rPr>
          </w:pPr>
          <w:del w:id="210" w:author="Thomas Stockhammer" w:date="2024-04-29T19:27:00Z">
            <w:r w:rsidRPr="002B4300" w:rsidDel="002B4300">
              <w:rPr>
                <w:noProof/>
                <w:rPrChange w:id="211" w:author="Thomas Stockhammer" w:date="2024-04-29T19:27:00Z">
                  <w:rPr>
                    <w:rStyle w:val="Hyperlink"/>
                    <w:noProof/>
                  </w:rPr>
                </w:rPrChange>
              </w:rPr>
              <w:delText>7</w:delText>
            </w:r>
            <w:r w:rsidDel="002B4300">
              <w:rPr>
                <w:rFonts w:asciiTheme="minorHAnsi" w:eastAsiaTheme="minorEastAsia" w:hAnsiTheme="minorHAnsi" w:cstheme="minorBidi"/>
                <w:noProof/>
                <w:sz w:val="22"/>
                <w:szCs w:val="22"/>
              </w:rPr>
              <w:tab/>
            </w:r>
            <w:r w:rsidRPr="002B4300" w:rsidDel="002B4300">
              <w:rPr>
                <w:noProof/>
                <w:rPrChange w:id="212" w:author="Thomas Stockhammer" w:date="2024-04-29T19:27:00Z">
                  <w:rPr>
                    <w:rStyle w:val="Hyperlink"/>
                    <w:noProof/>
                  </w:rPr>
                </w:rPrChange>
              </w:rPr>
              <w:delText>Reference Software</w:delText>
            </w:r>
            <w:r w:rsidDel="002B4300">
              <w:rPr>
                <w:noProof/>
                <w:webHidden/>
              </w:rPr>
              <w:tab/>
            </w:r>
            <w:r w:rsidR="00C60830" w:rsidDel="002B4300">
              <w:rPr>
                <w:noProof/>
                <w:webHidden/>
              </w:rPr>
              <w:delText>15</w:delText>
            </w:r>
          </w:del>
        </w:p>
        <w:p w14:paraId="36EC053C" w14:textId="6F844FA0" w:rsidR="00BE6AF9" w:rsidDel="002B4300" w:rsidRDefault="00BE6AF9">
          <w:pPr>
            <w:pStyle w:val="TOC1"/>
            <w:rPr>
              <w:del w:id="213" w:author="Thomas Stockhammer" w:date="2024-04-29T19:27:00Z"/>
              <w:rFonts w:asciiTheme="minorHAnsi" w:eastAsiaTheme="minorEastAsia" w:hAnsiTheme="minorHAnsi" w:cstheme="minorBidi"/>
              <w:noProof/>
              <w:sz w:val="22"/>
              <w:szCs w:val="22"/>
            </w:rPr>
          </w:pPr>
          <w:del w:id="214" w:author="Thomas Stockhammer" w:date="2024-04-29T19:27:00Z">
            <w:r w:rsidRPr="002B4300" w:rsidDel="002B4300">
              <w:rPr>
                <w:noProof/>
                <w:rPrChange w:id="215" w:author="Thomas Stockhammer" w:date="2024-04-29T19:27:00Z">
                  <w:rPr>
                    <w:rStyle w:val="Hyperlink"/>
                    <w:noProof/>
                  </w:rPr>
                </w:rPrChange>
              </w:rPr>
              <w:delText>8</w:delText>
            </w:r>
            <w:r w:rsidDel="002B4300">
              <w:rPr>
                <w:rFonts w:asciiTheme="minorHAnsi" w:eastAsiaTheme="minorEastAsia" w:hAnsiTheme="minorHAnsi" w:cstheme="minorBidi"/>
                <w:noProof/>
                <w:sz w:val="22"/>
                <w:szCs w:val="22"/>
              </w:rPr>
              <w:tab/>
            </w:r>
            <w:r w:rsidRPr="002B4300" w:rsidDel="002B4300">
              <w:rPr>
                <w:noProof/>
                <w:rPrChange w:id="216" w:author="Thomas Stockhammer" w:date="2024-04-29T19:27:00Z">
                  <w:rPr>
                    <w:rStyle w:val="Hyperlink"/>
                    <w:noProof/>
                  </w:rPr>
                </w:rPrChange>
              </w:rPr>
              <w:delText>Gitlab Management</w:delText>
            </w:r>
            <w:r w:rsidDel="002B4300">
              <w:rPr>
                <w:noProof/>
                <w:webHidden/>
              </w:rPr>
              <w:tab/>
            </w:r>
            <w:r w:rsidR="00C60830" w:rsidDel="002B4300">
              <w:rPr>
                <w:noProof/>
                <w:webHidden/>
              </w:rPr>
              <w:delText>16</w:delText>
            </w:r>
          </w:del>
        </w:p>
        <w:p w14:paraId="17919096" w14:textId="6D3AF173" w:rsidR="00BE6AF9" w:rsidDel="002B4300" w:rsidRDefault="00BE6AF9">
          <w:pPr>
            <w:pStyle w:val="TOC1"/>
            <w:rPr>
              <w:del w:id="217" w:author="Thomas Stockhammer" w:date="2024-04-29T19:27:00Z"/>
              <w:rFonts w:asciiTheme="minorHAnsi" w:eastAsiaTheme="minorEastAsia" w:hAnsiTheme="minorHAnsi" w:cstheme="minorBidi"/>
              <w:noProof/>
              <w:sz w:val="22"/>
              <w:szCs w:val="22"/>
            </w:rPr>
          </w:pPr>
          <w:del w:id="218" w:author="Thomas Stockhammer" w:date="2024-04-29T19:27:00Z">
            <w:r w:rsidRPr="002B4300" w:rsidDel="002B4300">
              <w:rPr>
                <w:noProof/>
                <w:rPrChange w:id="219" w:author="Thomas Stockhammer" w:date="2024-04-29T19:27:00Z">
                  <w:rPr>
                    <w:rStyle w:val="Hyperlink"/>
                    <w:noProof/>
                  </w:rPr>
                </w:rPrChange>
              </w:rPr>
              <w:delText>9</w:delText>
            </w:r>
            <w:r w:rsidDel="002B4300">
              <w:rPr>
                <w:rFonts w:asciiTheme="minorHAnsi" w:eastAsiaTheme="minorEastAsia" w:hAnsiTheme="minorHAnsi" w:cstheme="minorBidi"/>
                <w:noProof/>
                <w:sz w:val="22"/>
                <w:szCs w:val="22"/>
              </w:rPr>
              <w:tab/>
            </w:r>
            <w:r w:rsidRPr="002B4300" w:rsidDel="002B4300">
              <w:rPr>
                <w:noProof/>
                <w:rPrChange w:id="220" w:author="Thomas Stockhammer" w:date="2024-04-29T19:27:00Z">
                  <w:rPr>
                    <w:rStyle w:val="Hyperlink"/>
                    <w:noProof/>
                  </w:rPr>
                </w:rPrChange>
              </w:rPr>
              <w:delText>Coordinators for Efforts until MPEG#142</w:delText>
            </w:r>
            <w:r w:rsidDel="002B4300">
              <w:rPr>
                <w:noProof/>
                <w:webHidden/>
              </w:rPr>
              <w:tab/>
            </w:r>
            <w:r w:rsidR="00C60830" w:rsidDel="002B4300">
              <w:rPr>
                <w:noProof/>
                <w:webHidden/>
              </w:rPr>
              <w:delText>16</w:delText>
            </w:r>
          </w:del>
        </w:p>
        <w:p w14:paraId="16E456A9" w14:textId="79987D3E"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pPr>
        <w:pStyle w:val="Heading1"/>
        <w:keepNext/>
        <w:widowControl/>
        <w:numPr>
          <w:ilvl w:val="0"/>
          <w:numId w:val="1"/>
        </w:numPr>
        <w:autoSpaceDE/>
        <w:autoSpaceDN/>
        <w:spacing w:before="240" w:after="60"/>
        <w:jc w:val="both"/>
      </w:pPr>
      <w:bookmarkStart w:id="221" w:name="_Toc165311385"/>
      <w:r>
        <w:t>Scope</w:t>
      </w:r>
      <w:bookmarkEnd w:id="221"/>
    </w:p>
    <w:p w14:paraId="7464D337" w14:textId="46DB47DA"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proofErr w:type="gramStart"/>
      <w:r>
        <w:rPr>
          <w:rFonts w:eastAsia="Times New Roman" w:cstheme="minorHAnsi"/>
          <w:lang w:val="en-GB" w:eastAsia="de-DE"/>
        </w:rPr>
        <w:t xml:space="preserve">in order </w:t>
      </w:r>
      <w:r w:rsidRPr="00CE14E7">
        <w:rPr>
          <w:rFonts w:eastAsia="Times New Roman" w:cstheme="minorHAnsi"/>
          <w:lang w:val="en-GB" w:eastAsia="de-DE"/>
        </w:rPr>
        <w:t>to</w:t>
      </w:r>
      <w:proofErr w:type="gramEnd"/>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MPEG</w:t>
      </w:r>
      <w:r w:rsidR="00B00728">
        <w:rPr>
          <w:rFonts w:eastAsia="Times New Roman" w:cstheme="minorHAnsi"/>
          <w:lang w:val="en-GB" w:eastAsia="de-DE"/>
        </w:rPr>
        <w:t>-I Scene Description</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5B07E927" w14:textId="435BE842" w:rsidR="00634ECB" w:rsidRDefault="00634ECB">
      <w:pPr>
        <w:pStyle w:val="Heading1"/>
        <w:keepNext/>
        <w:widowControl/>
        <w:numPr>
          <w:ilvl w:val="0"/>
          <w:numId w:val="1"/>
        </w:numPr>
        <w:autoSpaceDE/>
        <w:autoSpaceDN/>
        <w:spacing w:before="240" w:after="60"/>
        <w:jc w:val="both"/>
        <w:rPr>
          <w:ins w:id="222" w:author="Thomas Stockhammer" w:date="2024-04-29T19:23:00Z"/>
        </w:rPr>
      </w:pPr>
      <w:bookmarkStart w:id="223" w:name="_Toc165311386"/>
      <w:r>
        <w:t>Time Plan</w:t>
      </w:r>
      <w:r w:rsidR="00B00728">
        <w:t>s and Projects</w:t>
      </w:r>
      <w:bookmarkEnd w:id="223"/>
    </w:p>
    <w:p w14:paraId="22883A16" w14:textId="77777777" w:rsidR="00DF6270" w:rsidRDefault="00DF6270" w:rsidP="00DF6270">
      <w:pPr>
        <w:pStyle w:val="ListParagraph"/>
        <w:widowControl/>
        <w:numPr>
          <w:ilvl w:val="0"/>
          <w:numId w:val="13"/>
        </w:numPr>
        <w:autoSpaceDE/>
        <w:autoSpaceDN/>
        <w:rPr>
          <w:ins w:id="224" w:author="Thomas Stockhammer" w:date="2024-04-29T19:23:00Z"/>
        </w:rPr>
      </w:pPr>
      <w:ins w:id="225" w:author="Thomas Stockhammer" w:date="2024-04-29T19:23:00Z">
        <w:r>
          <w:t>ISO/IEC FDIS 23090-14 Information technology — Coded representation of immersive media — Part 14: Scene Description for MPEG Media</w:t>
        </w:r>
      </w:ins>
    </w:p>
    <w:p w14:paraId="5F29337C" w14:textId="77777777" w:rsidR="00DF6270" w:rsidRPr="006604E0" w:rsidRDefault="00DF6270" w:rsidP="00DF6270">
      <w:pPr>
        <w:pStyle w:val="ListParagraph"/>
        <w:widowControl/>
        <w:numPr>
          <w:ilvl w:val="1"/>
          <w:numId w:val="13"/>
        </w:numPr>
        <w:autoSpaceDE/>
        <w:autoSpaceDN/>
        <w:rPr>
          <w:ins w:id="226" w:author="Thomas Stockhammer" w:date="2024-04-29T19:23:00Z"/>
          <w:rStyle w:val="Hyperlink"/>
        </w:rPr>
      </w:pPr>
      <w:ins w:id="227" w:author="Thomas Stockhammer" w:date="2024-04-29T19:23:00Z">
        <w:r>
          <w:fldChar w:fldCharType="begin"/>
        </w:r>
        <w:r>
          <w:instrText>HYPERLINK "https://www.iso.org/standard/80900.html"</w:instrText>
        </w:r>
        <w:r>
          <w:fldChar w:fldCharType="separate"/>
        </w:r>
        <w:r w:rsidRPr="0025500D">
          <w:rPr>
            <w:rStyle w:val="Hyperlink"/>
          </w:rPr>
          <w:t>https://www.iso.org/standard/80900.html</w:t>
        </w:r>
        <w:r>
          <w:rPr>
            <w:rStyle w:val="Hyperlink"/>
          </w:rPr>
          <w:fldChar w:fldCharType="end"/>
        </w:r>
      </w:ins>
    </w:p>
    <w:p w14:paraId="4AA8FF8D" w14:textId="77777777" w:rsidR="00DF6270" w:rsidRDefault="00DF6270" w:rsidP="00DF6270">
      <w:pPr>
        <w:pStyle w:val="ListParagraph"/>
        <w:widowControl/>
        <w:numPr>
          <w:ilvl w:val="1"/>
          <w:numId w:val="13"/>
        </w:numPr>
        <w:autoSpaceDE/>
        <w:autoSpaceDN/>
        <w:rPr>
          <w:ins w:id="228" w:author="Thomas Stockhammer" w:date="2024-04-29T19:23:00Z"/>
        </w:rPr>
      </w:pPr>
      <w:ins w:id="229" w:author="Thomas Stockhammer" w:date="2024-04-29T19:23:00Z">
        <w:r>
          <w:fldChar w:fldCharType="begin"/>
        </w:r>
        <w:r>
          <w:instrText>HYPERLINK "https://sd.iso.org/projects/project/80900/overview"</w:instrText>
        </w:r>
        <w:r>
          <w:fldChar w:fldCharType="separate"/>
        </w:r>
        <w:r w:rsidRPr="005107A1">
          <w:rPr>
            <w:rStyle w:val="Hyperlink"/>
          </w:rPr>
          <w:t>https://sd.iso.org/projects/project/</w:t>
        </w:r>
        <w:r w:rsidRPr="005107A1">
          <w:rPr>
            <w:rStyle w:val="Hyperlink"/>
          </w:rPr>
          <w:t>8</w:t>
        </w:r>
        <w:r w:rsidRPr="005107A1">
          <w:rPr>
            <w:rStyle w:val="Hyperlink"/>
          </w:rPr>
          <w:t>0900/overview</w:t>
        </w:r>
        <w:r>
          <w:rPr>
            <w:rStyle w:val="Hyperlink"/>
          </w:rPr>
          <w:fldChar w:fldCharType="end"/>
        </w:r>
      </w:ins>
    </w:p>
    <w:p w14:paraId="5060A674" w14:textId="5EEE66FD" w:rsidR="00DF6270" w:rsidRDefault="00DF6270" w:rsidP="00DF6270">
      <w:pPr>
        <w:pStyle w:val="ListParagraph"/>
        <w:rPr>
          <w:ins w:id="230" w:author="Thomas Stockhammer" w:date="2024-04-29T19:23:00Z"/>
        </w:rPr>
      </w:pPr>
      <w:ins w:id="231" w:author="Thomas Stockhammer" w:date="2024-04-29T19:23:00Z">
        <w:r>
          <w:rPr>
            <w:noProof/>
          </w:rPr>
          <w:drawing>
            <wp:inline distT="0" distB="0" distL="0" distR="0" wp14:anchorId="446E9CFE" wp14:editId="14CB865D">
              <wp:extent cx="5590540" cy="3132455"/>
              <wp:effectExtent l="0" t="0" r="0" b="0"/>
              <wp:docPr id="115506028" name="Picture 6"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06028" name="Picture 6" descr="A screenshot of a computer&#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90540" cy="3132455"/>
                      </a:xfrm>
                      <a:prstGeom prst="rect">
                        <a:avLst/>
                      </a:prstGeom>
                      <a:noFill/>
                      <a:ln>
                        <a:noFill/>
                      </a:ln>
                    </pic:spPr>
                  </pic:pic>
                </a:graphicData>
              </a:graphic>
            </wp:inline>
          </w:drawing>
        </w:r>
      </w:ins>
    </w:p>
    <w:p w14:paraId="26DE8F00" w14:textId="77777777" w:rsidR="00DF6270" w:rsidRDefault="00DF6270" w:rsidP="00DF6270">
      <w:pPr>
        <w:pStyle w:val="ListParagraph"/>
        <w:widowControl/>
        <w:numPr>
          <w:ilvl w:val="0"/>
          <w:numId w:val="13"/>
        </w:numPr>
        <w:autoSpaceDE/>
        <w:autoSpaceDN/>
        <w:rPr>
          <w:ins w:id="232" w:author="Thomas Stockhammer" w:date="2024-04-29T19:23:00Z"/>
        </w:rPr>
      </w:pPr>
      <w:ins w:id="233" w:author="Thomas Stockhammer" w:date="2024-04-29T19:23:00Z">
        <w:r>
          <w:t xml:space="preserve">ISO/IEC 23090-24 Information technology — Coded representation of immersive media — Part 24: </w:t>
        </w:r>
        <w:r w:rsidRPr="00A402B3">
          <w:t>Conformance and Reference Software for Scene Description for MPEG Media</w:t>
        </w:r>
        <w:r>
          <w:t xml:space="preserve"> </w:t>
        </w:r>
      </w:ins>
    </w:p>
    <w:p w14:paraId="4320CB31" w14:textId="77777777" w:rsidR="00DF6270" w:rsidRDefault="00DF6270" w:rsidP="00DF6270">
      <w:pPr>
        <w:pStyle w:val="ListParagraph"/>
        <w:widowControl/>
        <w:numPr>
          <w:ilvl w:val="1"/>
          <w:numId w:val="13"/>
        </w:numPr>
        <w:autoSpaceDE/>
        <w:autoSpaceDN/>
        <w:rPr>
          <w:ins w:id="234" w:author="Thomas Stockhammer" w:date="2024-04-29T19:23:00Z"/>
        </w:rPr>
      </w:pPr>
      <w:ins w:id="235" w:author="Thomas Stockhammer" w:date="2024-04-29T19:23:00Z">
        <w:r>
          <w:t xml:space="preserve">Editors: </w:t>
        </w:r>
        <w:r w:rsidRPr="00A51E00">
          <w:t xml:space="preserve">Gurdeep Singh Bhullar </w:t>
        </w:r>
      </w:ins>
    </w:p>
    <w:p w14:paraId="5C1FE89F" w14:textId="77777777" w:rsidR="00DF6270" w:rsidRDefault="00DF6270" w:rsidP="00DF6270">
      <w:pPr>
        <w:pStyle w:val="ListParagraph"/>
        <w:widowControl/>
        <w:numPr>
          <w:ilvl w:val="1"/>
          <w:numId w:val="13"/>
        </w:numPr>
        <w:autoSpaceDE/>
        <w:autoSpaceDN/>
        <w:rPr>
          <w:ins w:id="236" w:author="Thomas Stockhammer" w:date="2024-04-29T19:23:00Z"/>
        </w:rPr>
      </w:pPr>
      <w:ins w:id="237" w:author="Thomas Stockhammer" w:date="2024-04-29T19:23:00Z">
        <w:r>
          <w:fldChar w:fldCharType="begin"/>
        </w:r>
        <w:r>
          <w:instrText>HYPERLINK "https://www.iso.org/standard/83696.html"</w:instrText>
        </w:r>
        <w:r>
          <w:fldChar w:fldCharType="separate"/>
        </w:r>
        <w:r w:rsidRPr="00F20720">
          <w:rPr>
            <w:rStyle w:val="Hyperlink"/>
          </w:rPr>
          <w:t>https://www.iso.org/standard/83696.html</w:t>
        </w:r>
        <w:r>
          <w:rPr>
            <w:rStyle w:val="Hyperlink"/>
          </w:rPr>
          <w:fldChar w:fldCharType="end"/>
        </w:r>
      </w:ins>
    </w:p>
    <w:p w14:paraId="4F2C0316" w14:textId="77777777" w:rsidR="00DF6270" w:rsidRDefault="00DF6270" w:rsidP="00DF6270">
      <w:pPr>
        <w:pStyle w:val="ListParagraph"/>
        <w:widowControl/>
        <w:numPr>
          <w:ilvl w:val="1"/>
          <w:numId w:val="13"/>
        </w:numPr>
        <w:autoSpaceDE/>
        <w:autoSpaceDN/>
        <w:rPr>
          <w:ins w:id="238" w:author="Thomas Stockhammer" w:date="2024-04-29T19:23:00Z"/>
        </w:rPr>
      </w:pPr>
      <w:ins w:id="239" w:author="Thomas Stockhammer" w:date="2024-04-29T19:23:00Z">
        <w:r>
          <w:fldChar w:fldCharType="begin"/>
        </w:r>
        <w:r>
          <w:instrText>HYPERLINK "https://sd.iso.org/projects/project/83696/overview"</w:instrText>
        </w:r>
        <w:r>
          <w:fldChar w:fldCharType="separate"/>
        </w:r>
        <w:r w:rsidRPr="003B1E89">
          <w:rPr>
            <w:rStyle w:val="Hyperlink"/>
          </w:rPr>
          <w:t>https://sd.iso.org/project</w:t>
        </w:r>
        <w:r w:rsidRPr="003B1E89">
          <w:rPr>
            <w:rStyle w:val="Hyperlink"/>
          </w:rPr>
          <w:t>s</w:t>
        </w:r>
        <w:r w:rsidRPr="003B1E89">
          <w:rPr>
            <w:rStyle w:val="Hyperlink"/>
          </w:rPr>
          <w:t>/project/83696/overview</w:t>
        </w:r>
        <w:r>
          <w:rPr>
            <w:rStyle w:val="Hyperlink"/>
          </w:rPr>
          <w:fldChar w:fldCharType="end"/>
        </w:r>
      </w:ins>
    </w:p>
    <w:p w14:paraId="667F4F56" w14:textId="25D9B42C" w:rsidR="00DF6270" w:rsidRDefault="00DF6270" w:rsidP="00DF6270">
      <w:pPr>
        <w:pStyle w:val="ListParagraph"/>
        <w:rPr>
          <w:ins w:id="240" w:author="Thomas Stockhammer" w:date="2024-04-29T19:23:00Z"/>
        </w:rPr>
      </w:pPr>
      <w:ins w:id="241" w:author="Thomas Stockhammer" w:date="2024-04-29T19:23:00Z">
        <w:r>
          <w:rPr>
            <w:noProof/>
          </w:rPr>
          <w:drawing>
            <wp:inline distT="0" distB="0" distL="0" distR="0" wp14:anchorId="62898F84" wp14:editId="3FCC90BF">
              <wp:extent cx="5727700" cy="2538730"/>
              <wp:effectExtent l="0" t="0" r="6350" b="0"/>
              <wp:docPr id="1955493106" name="Picture 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493106" name="Picture 5" descr="A screenshot of a computer&#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27700" cy="2538730"/>
                      </a:xfrm>
                      <a:prstGeom prst="rect">
                        <a:avLst/>
                      </a:prstGeom>
                      <a:noFill/>
                      <a:ln>
                        <a:noFill/>
                      </a:ln>
                    </pic:spPr>
                  </pic:pic>
                </a:graphicData>
              </a:graphic>
            </wp:inline>
          </w:drawing>
        </w:r>
      </w:ins>
    </w:p>
    <w:p w14:paraId="3D13891C" w14:textId="77777777" w:rsidR="00DF6270" w:rsidRDefault="00DF6270" w:rsidP="00DF6270">
      <w:pPr>
        <w:pStyle w:val="ListParagraph"/>
        <w:widowControl/>
        <w:numPr>
          <w:ilvl w:val="0"/>
          <w:numId w:val="13"/>
        </w:numPr>
        <w:autoSpaceDE/>
        <w:autoSpaceDN/>
        <w:rPr>
          <w:ins w:id="242" w:author="Thomas Stockhammer" w:date="2024-04-29T19:23:00Z"/>
        </w:rPr>
      </w:pPr>
      <w:ins w:id="243" w:author="Thomas Stockhammer" w:date="2024-04-29T19:23:00Z">
        <w:r>
          <w:t xml:space="preserve">ISO/IEC DIS 23090-14/AMD 1 Information technology — Coded representation of immersive media — Part 14: Scene description — Amendment 1: Support for immersive media codecs in scene </w:t>
        </w:r>
        <w:proofErr w:type="gramStart"/>
        <w:r>
          <w:t>description</w:t>
        </w:r>
        <w:proofErr w:type="gramEnd"/>
      </w:ins>
    </w:p>
    <w:p w14:paraId="317FBC1B" w14:textId="77777777" w:rsidR="00DF6270" w:rsidRDefault="00DF6270" w:rsidP="00DF6270">
      <w:pPr>
        <w:pStyle w:val="ListParagraph"/>
        <w:widowControl/>
        <w:numPr>
          <w:ilvl w:val="1"/>
          <w:numId w:val="13"/>
        </w:numPr>
        <w:autoSpaceDE/>
        <w:autoSpaceDN/>
        <w:rPr>
          <w:ins w:id="244" w:author="Thomas Stockhammer" w:date="2024-04-29T19:23:00Z"/>
        </w:rPr>
      </w:pPr>
      <w:ins w:id="245" w:author="Thomas Stockhammer" w:date="2024-04-29T19:23:00Z">
        <w:r>
          <w:fldChar w:fldCharType="begin"/>
        </w:r>
        <w:r>
          <w:instrText>HYPERLINK "https://www.iso.org/standard/84769.html"</w:instrText>
        </w:r>
        <w:r>
          <w:fldChar w:fldCharType="separate"/>
        </w:r>
        <w:r w:rsidRPr="0025500D">
          <w:rPr>
            <w:rStyle w:val="Hyperlink"/>
          </w:rPr>
          <w:t>https://www.iso.org/standard/84769.html</w:t>
        </w:r>
        <w:r>
          <w:rPr>
            <w:rStyle w:val="Hyperlink"/>
          </w:rPr>
          <w:fldChar w:fldCharType="end"/>
        </w:r>
      </w:ins>
    </w:p>
    <w:p w14:paraId="0C6035D9" w14:textId="77777777" w:rsidR="00DF6270" w:rsidRDefault="00DF6270" w:rsidP="00DF6270">
      <w:pPr>
        <w:pStyle w:val="ListParagraph"/>
        <w:widowControl/>
        <w:numPr>
          <w:ilvl w:val="1"/>
          <w:numId w:val="13"/>
        </w:numPr>
        <w:autoSpaceDE/>
        <w:autoSpaceDN/>
        <w:rPr>
          <w:ins w:id="246" w:author="Thomas Stockhammer" w:date="2024-04-29T19:23:00Z"/>
        </w:rPr>
      </w:pPr>
      <w:ins w:id="247" w:author="Thomas Stockhammer" w:date="2024-04-29T19:23:00Z">
        <w:r>
          <w:fldChar w:fldCharType="begin"/>
        </w:r>
        <w:r>
          <w:instrText>HYPERLINK "https://sd.iso.org/projects/project/84769/overview"</w:instrText>
        </w:r>
        <w:r>
          <w:fldChar w:fldCharType="separate"/>
        </w:r>
        <w:r w:rsidRPr="003B1E89">
          <w:rPr>
            <w:rStyle w:val="Hyperlink"/>
          </w:rPr>
          <w:t>https://sd.iso.org/p</w:t>
        </w:r>
        <w:r w:rsidRPr="003B1E89">
          <w:rPr>
            <w:rStyle w:val="Hyperlink"/>
          </w:rPr>
          <w:t>r</w:t>
        </w:r>
        <w:r w:rsidRPr="003B1E89">
          <w:rPr>
            <w:rStyle w:val="Hyperlink"/>
          </w:rPr>
          <w:t>ojects/project/84769/overview</w:t>
        </w:r>
        <w:r>
          <w:rPr>
            <w:rStyle w:val="Hyperlink"/>
          </w:rPr>
          <w:fldChar w:fldCharType="end"/>
        </w:r>
      </w:ins>
    </w:p>
    <w:p w14:paraId="61FE77BC" w14:textId="34DDD113" w:rsidR="00DF6270" w:rsidRDefault="00DF6270" w:rsidP="00DF6270">
      <w:pPr>
        <w:pStyle w:val="ListParagraph"/>
        <w:rPr>
          <w:ins w:id="248" w:author="Thomas Stockhammer" w:date="2024-04-29T19:23:00Z"/>
        </w:rPr>
      </w:pPr>
      <w:ins w:id="249" w:author="Thomas Stockhammer" w:date="2024-04-29T19:23:00Z">
        <w:r>
          <w:rPr>
            <w:noProof/>
          </w:rPr>
          <w:drawing>
            <wp:inline distT="0" distB="0" distL="0" distR="0" wp14:anchorId="5253B396" wp14:editId="2A6D0ECE">
              <wp:extent cx="5727700" cy="3100070"/>
              <wp:effectExtent l="0" t="0" r="6350" b="5080"/>
              <wp:docPr id="419720173"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720173" name="Picture 4" descr="A screenshot of a computer&#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7700" cy="3100070"/>
                      </a:xfrm>
                      <a:prstGeom prst="rect">
                        <a:avLst/>
                      </a:prstGeom>
                      <a:noFill/>
                      <a:ln>
                        <a:noFill/>
                      </a:ln>
                    </pic:spPr>
                  </pic:pic>
                </a:graphicData>
              </a:graphic>
            </wp:inline>
          </w:drawing>
        </w:r>
      </w:ins>
    </w:p>
    <w:p w14:paraId="7A444015" w14:textId="77777777" w:rsidR="00DF6270" w:rsidRPr="00C152BB" w:rsidRDefault="00DF6270" w:rsidP="00DF6270">
      <w:pPr>
        <w:pStyle w:val="ListParagraph"/>
        <w:widowControl/>
        <w:numPr>
          <w:ilvl w:val="0"/>
          <w:numId w:val="13"/>
        </w:numPr>
        <w:autoSpaceDE/>
        <w:autoSpaceDN/>
        <w:rPr>
          <w:ins w:id="250" w:author="Thomas Stockhammer" w:date="2024-04-29T19:23:00Z"/>
        </w:rPr>
      </w:pPr>
      <w:ins w:id="251" w:author="Thomas Stockhammer" w:date="2024-04-29T19:23:00Z">
        <w:r w:rsidRPr="00C152BB">
          <w:t>ISO/IEC DIS 23090-14/AMD 2 Information technology — Coded representation of immersive media — Part 14: Scene description — Amendment 2: Support for Haptics, Augmented Reality, Avatars, Interactivity, MPEG-I Audio and Lighting</w:t>
        </w:r>
      </w:ins>
    </w:p>
    <w:p w14:paraId="275B6F33" w14:textId="77777777" w:rsidR="00DF6270" w:rsidRDefault="00DF6270" w:rsidP="00DF6270">
      <w:pPr>
        <w:pStyle w:val="ListParagraph"/>
        <w:widowControl/>
        <w:numPr>
          <w:ilvl w:val="1"/>
          <w:numId w:val="13"/>
        </w:numPr>
        <w:autoSpaceDE/>
        <w:autoSpaceDN/>
        <w:rPr>
          <w:ins w:id="252" w:author="Thomas Stockhammer" w:date="2024-04-29T19:23:00Z"/>
        </w:rPr>
      </w:pPr>
      <w:ins w:id="253" w:author="Thomas Stockhammer" w:date="2024-04-29T19:23:00Z">
        <w:r w:rsidRPr="008B2397">
          <w:t>https://www.iso.org/standard/8</w:t>
        </w:r>
        <w:r>
          <w:t>6439</w:t>
        </w:r>
        <w:r w:rsidRPr="008B2397">
          <w:t>.html</w:t>
        </w:r>
      </w:ins>
    </w:p>
    <w:p w14:paraId="79C5BDE2" w14:textId="77777777" w:rsidR="00DF6270" w:rsidRDefault="00DF6270" w:rsidP="00DF6270">
      <w:pPr>
        <w:pStyle w:val="ListParagraph"/>
        <w:widowControl/>
        <w:numPr>
          <w:ilvl w:val="1"/>
          <w:numId w:val="13"/>
        </w:numPr>
        <w:autoSpaceDE/>
        <w:autoSpaceDN/>
        <w:rPr>
          <w:ins w:id="254" w:author="Thomas Stockhammer" w:date="2024-04-29T19:23:00Z"/>
        </w:rPr>
      </w:pPr>
      <w:ins w:id="255" w:author="Thomas Stockhammer" w:date="2024-04-29T19:23:00Z">
        <w:r>
          <w:fldChar w:fldCharType="begin"/>
        </w:r>
        <w:r>
          <w:instrText>HYPERLINK "https://sd.iso.org/projects/project/86439/overview"</w:instrText>
        </w:r>
        <w:r>
          <w:fldChar w:fldCharType="separate"/>
        </w:r>
        <w:r w:rsidRPr="00F20720">
          <w:rPr>
            <w:rStyle w:val="Hyperlink"/>
          </w:rPr>
          <w:t>https://sd.iso.org/projects/project/86439/overview</w:t>
        </w:r>
        <w:r>
          <w:rPr>
            <w:rStyle w:val="Hyperlink"/>
          </w:rPr>
          <w:fldChar w:fldCharType="end"/>
        </w:r>
      </w:ins>
    </w:p>
    <w:p w14:paraId="32127672" w14:textId="77777777" w:rsidR="00DF6270" w:rsidRDefault="00DF6270" w:rsidP="00DF6270">
      <w:pPr>
        <w:pStyle w:val="ListParagraph"/>
        <w:widowControl/>
        <w:numPr>
          <w:ilvl w:val="1"/>
          <w:numId w:val="13"/>
        </w:numPr>
        <w:autoSpaceDE/>
        <w:autoSpaceDN/>
        <w:rPr>
          <w:ins w:id="256" w:author="Thomas Stockhammer" w:date="2024-04-29T19:23:00Z"/>
        </w:rPr>
      </w:pPr>
      <w:ins w:id="257" w:author="Thomas Stockhammer" w:date="2024-04-29T19:23:00Z">
        <w:r w:rsidRPr="00C152BB">
          <w:t>Editors: Imed Bouazizi, Emmanuel Thomas, Patrice Hirtzlin</w:t>
        </w:r>
      </w:ins>
    </w:p>
    <w:p w14:paraId="0956CA42" w14:textId="17C43815" w:rsidR="00DF6270" w:rsidRDefault="00DF6270" w:rsidP="00DF6270">
      <w:pPr>
        <w:pStyle w:val="ListParagraph"/>
        <w:rPr>
          <w:ins w:id="258" w:author="Thomas Stockhammer" w:date="2024-04-29T19:23:00Z"/>
          <w:noProof/>
        </w:rPr>
      </w:pPr>
      <w:ins w:id="259" w:author="Thomas Stockhammer" w:date="2024-04-29T19:23:00Z">
        <w:r>
          <w:rPr>
            <w:noProof/>
          </w:rPr>
          <w:drawing>
            <wp:inline distT="0" distB="0" distL="0" distR="0" wp14:anchorId="701D6C43" wp14:editId="70BCD855">
              <wp:extent cx="5727700" cy="2108200"/>
              <wp:effectExtent l="0" t="0" r="6350" b="6350"/>
              <wp:docPr id="427403303"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403303" name="Picture 3" descr="A screenshot of a computer&#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7700" cy="2108200"/>
                      </a:xfrm>
                      <a:prstGeom prst="rect">
                        <a:avLst/>
                      </a:prstGeom>
                      <a:noFill/>
                      <a:ln>
                        <a:noFill/>
                      </a:ln>
                    </pic:spPr>
                  </pic:pic>
                </a:graphicData>
              </a:graphic>
            </wp:inline>
          </w:drawing>
        </w:r>
      </w:ins>
    </w:p>
    <w:p w14:paraId="619A0D75" w14:textId="77777777" w:rsidR="00DF6270" w:rsidRDefault="00DF6270" w:rsidP="00DF6270">
      <w:pPr>
        <w:pStyle w:val="ListParagraph"/>
        <w:widowControl/>
        <w:numPr>
          <w:ilvl w:val="0"/>
          <w:numId w:val="13"/>
        </w:numPr>
        <w:autoSpaceDE/>
        <w:autoSpaceDN/>
        <w:rPr>
          <w:ins w:id="260" w:author="Thomas Stockhammer" w:date="2024-04-29T19:23:00Z"/>
        </w:rPr>
      </w:pPr>
      <w:ins w:id="261" w:author="Thomas Stockhammer" w:date="2024-04-29T19:23:00Z">
        <w:r>
          <w:t xml:space="preserve">ISO/IEC 23090-24 Information technology — Coded representation of immersive media — Part 24: </w:t>
        </w:r>
        <w:r w:rsidRPr="007E0EA9">
          <w:t xml:space="preserve">Conformance and reference software for scene description — Amendment 1: Conformance and reference software for scene description on haptics, augmented reality, avatars, </w:t>
        </w:r>
        <w:proofErr w:type="gramStart"/>
        <w:r w:rsidRPr="007E0EA9">
          <w:t>interactivity</w:t>
        </w:r>
        <w:proofErr w:type="gramEnd"/>
        <w:r w:rsidRPr="007E0EA9">
          <w:t xml:space="preserve"> and lighting</w:t>
        </w:r>
      </w:ins>
    </w:p>
    <w:p w14:paraId="6E032648" w14:textId="77777777" w:rsidR="00DF6270" w:rsidRDefault="00DF6270" w:rsidP="00DF6270">
      <w:pPr>
        <w:pStyle w:val="ListParagraph"/>
        <w:widowControl/>
        <w:numPr>
          <w:ilvl w:val="1"/>
          <w:numId w:val="13"/>
        </w:numPr>
        <w:autoSpaceDE/>
        <w:autoSpaceDN/>
        <w:rPr>
          <w:ins w:id="262" w:author="Thomas Stockhammer" w:date="2024-04-29T19:23:00Z"/>
        </w:rPr>
      </w:pPr>
      <w:ins w:id="263" w:author="Thomas Stockhammer" w:date="2024-04-29T19:23:00Z">
        <w:r>
          <w:t xml:space="preserve">Editors: Imed Bouazizi, </w:t>
        </w:r>
        <w:r w:rsidRPr="00A51E00">
          <w:t xml:space="preserve">Gurdeep Singh Bhullar </w:t>
        </w:r>
      </w:ins>
    </w:p>
    <w:p w14:paraId="09E07DC3" w14:textId="77777777" w:rsidR="00DF6270" w:rsidRDefault="00DF6270" w:rsidP="00DF6270">
      <w:pPr>
        <w:pStyle w:val="ListParagraph"/>
        <w:widowControl/>
        <w:numPr>
          <w:ilvl w:val="1"/>
          <w:numId w:val="13"/>
        </w:numPr>
        <w:autoSpaceDE/>
        <w:autoSpaceDN/>
        <w:rPr>
          <w:ins w:id="264" w:author="Thomas Stockhammer" w:date="2024-04-29T19:23:00Z"/>
        </w:rPr>
      </w:pPr>
      <w:ins w:id="265" w:author="Thomas Stockhammer" w:date="2024-04-29T19:23:00Z">
        <w:r w:rsidRPr="00A51E00">
          <w:t>https://www.iso.org/standard/87584.html</w:t>
        </w:r>
      </w:ins>
    </w:p>
    <w:p w14:paraId="04456102" w14:textId="77777777" w:rsidR="00DF6270" w:rsidRDefault="00DF6270" w:rsidP="00DF6270">
      <w:pPr>
        <w:pStyle w:val="ListParagraph"/>
        <w:widowControl/>
        <w:numPr>
          <w:ilvl w:val="1"/>
          <w:numId w:val="13"/>
        </w:numPr>
        <w:autoSpaceDE/>
        <w:autoSpaceDN/>
        <w:rPr>
          <w:ins w:id="266" w:author="Thomas Stockhammer" w:date="2024-04-29T19:23:00Z"/>
        </w:rPr>
      </w:pPr>
      <w:ins w:id="267" w:author="Thomas Stockhammer" w:date="2024-04-29T19:23:00Z">
        <w:r w:rsidRPr="00A51E00">
          <w:t>https://sd.iso.org/projects/project/87584/overview</w:t>
        </w:r>
      </w:ins>
    </w:p>
    <w:p w14:paraId="74A741EB" w14:textId="3B68DD10" w:rsidR="00DF6270" w:rsidRDefault="00DF6270" w:rsidP="00DF6270">
      <w:pPr>
        <w:pStyle w:val="ListParagraph"/>
        <w:rPr>
          <w:ins w:id="268" w:author="Thomas Stockhammer" w:date="2024-04-29T19:23:00Z"/>
        </w:rPr>
      </w:pPr>
      <w:ins w:id="269" w:author="Thomas Stockhammer" w:date="2024-04-29T19:23:00Z">
        <w:r>
          <w:rPr>
            <w:noProof/>
          </w:rPr>
          <w:drawing>
            <wp:inline distT="0" distB="0" distL="0" distR="0" wp14:anchorId="33CF4053" wp14:editId="73811E00">
              <wp:extent cx="5727700" cy="2538730"/>
              <wp:effectExtent l="0" t="0" r="6350" b="0"/>
              <wp:docPr id="1952399929"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399929" name="Picture 2" descr="A screenshot of a computer&#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27700" cy="2538730"/>
                      </a:xfrm>
                      <a:prstGeom prst="rect">
                        <a:avLst/>
                      </a:prstGeom>
                      <a:noFill/>
                      <a:ln>
                        <a:noFill/>
                      </a:ln>
                    </pic:spPr>
                  </pic:pic>
                </a:graphicData>
              </a:graphic>
            </wp:inline>
          </w:drawing>
        </w:r>
      </w:ins>
    </w:p>
    <w:p w14:paraId="5ED33D26" w14:textId="77777777" w:rsidR="00DF6270" w:rsidRDefault="00DF6270" w:rsidP="00DF6270">
      <w:pPr>
        <w:pPrChange w:id="270" w:author="Thomas Stockhammer" w:date="2024-04-29T19:23:00Z">
          <w:pPr>
            <w:pStyle w:val="Heading1"/>
            <w:keepNext/>
            <w:widowControl/>
            <w:numPr>
              <w:numId w:val="1"/>
            </w:numPr>
            <w:autoSpaceDE/>
            <w:autoSpaceDN/>
            <w:spacing w:before="240" w:after="60"/>
            <w:ind w:left="432" w:hanging="432"/>
            <w:jc w:val="both"/>
          </w:pPr>
        </w:pPrChange>
      </w:pPr>
    </w:p>
    <w:p w14:paraId="42B14C5C" w14:textId="3A5887A7" w:rsidR="00224075" w:rsidDel="00DF6270" w:rsidRDefault="00B00728" w:rsidP="00634ECB">
      <w:pPr>
        <w:textAlignment w:val="center"/>
        <w:rPr>
          <w:del w:id="271" w:author="Thomas Stockhammer" w:date="2024-04-29T19:23:00Z"/>
          <w:rFonts w:eastAsia="Times New Roman" w:cstheme="minorHAnsi"/>
          <w:lang w:val="en-GB" w:eastAsia="de-DE"/>
        </w:rPr>
      </w:pPr>
      <w:del w:id="272" w:author="Thomas Stockhammer" w:date="2024-04-29T19:23:00Z">
        <w:r w:rsidDel="00DF6270">
          <w:rPr>
            <w:rFonts w:eastAsia="Times New Roman" w:cstheme="minorHAnsi"/>
            <w:lang w:val="en-GB" w:eastAsia="de-DE"/>
          </w:rPr>
          <w:delText>Time Plans and Projects for MPEG-I scene description can be checked here:</w:delText>
        </w:r>
        <w:bookmarkStart w:id="273" w:name="_Toc165311277"/>
        <w:bookmarkStart w:id="274" w:name="_Toc165311331"/>
        <w:bookmarkStart w:id="275" w:name="_Toc165311387"/>
        <w:bookmarkEnd w:id="273"/>
        <w:bookmarkEnd w:id="274"/>
        <w:bookmarkEnd w:id="275"/>
      </w:del>
    </w:p>
    <w:p w14:paraId="5B52F4B7" w14:textId="13BDF007" w:rsidR="003F7762" w:rsidDel="00DF6270" w:rsidRDefault="003F7762" w:rsidP="003F7762">
      <w:pPr>
        <w:pStyle w:val="ListParagraph"/>
        <w:widowControl/>
        <w:numPr>
          <w:ilvl w:val="0"/>
          <w:numId w:val="13"/>
        </w:numPr>
        <w:autoSpaceDE/>
        <w:autoSpaceDN/>
        <w:rPr>
          <w:del w:id="276" w:author="Thomas Stockhammer" w:date="2024-04-29T19:23:00Z"/>
        </w:rPr>
      </w:pPr>
      <w:bookmarkStart w:id="277" w:name="_Hlk38394820"/>
      <w:del w:id="278" w:author="Thomas Stockhammer" w:date="2024-04-29T19:23:00Z">
        <w:r w:rsidDel="00DF6270">
          <w:delText>ISO/IEC FDIS 23090-14 Information technology — Coded representation of immersive media — Part 14: Scene Description for MPEG Media</w:delText>
        </w:r>
        <w:bookmarkStart w:id="279" w:name="_Toc165311278"/>
        <w:bookmarkStart w:id="280" w:name="_Toc165311332"/>
        <w:bookmarkStart w:id="281" w:name="_Toc165311388"/>
        <w:bookmarkEnd w:id="279"/>
        <w:bookmarkEnd w:id="280"/>
        <w:bookmarkEnd w:id="281"/>
      </w:del>
    </w:p>
    <w:p w14:paraId="1882F064" w14:textId="53755D29" w:rsidR="003F7762" w:rsidRPr="006604E0" w:rsidDel="00DF6270" w:rsidRDefault="00FD4ED6" w:rsidP="003F7762">
      <w:pPr>
        <w:pStyle w:val="ListParagraph"/>
        <w:widowControl/>
        <w:numPr>
          <w:ilvl w:val="1"/>
          <w:numId w:val="13"/>
        </w:numPr>
        <w:autoSpaceDE/>
        <w:autoSpaceDN/>
        <w:rPr>
          <w:del w:id="282" w:author="Thomas Stockhammer" w:date="2024-04-29T19:23:00Z"/>
          <w:rStyle w:val="Hyperlink"/>
        </w:rPr>
      </w:pPr>
      <w:del w:id="283" w:author="Thomas Stockhammer" w:date="2024-04-29T19:23:00Z">
        <w:r w:rsidDel="00DF6270">
          <w:fldChar w:fldCharType="begin"/>
        </w:r>
        <w:r w:rsidDel="00DF6270">
          <w:delInstrText>HYPERLINK "https://www.iso.org/standard/80900.html"</w:delInstrText>
        </w:r>
        <w:r w:rsidDel="00DF6270">
          <w:fldChar w:fldCharType="separate"/>
        </w:r>
        <w:r w:rsidR="003F7762" w:rsidRPr="0025500D" w:rsidDel="00DF6270">
          <w:rPr>
            <w:rStyle w:val="Hyperlink"/>
          </w:rPr>
          <w:delText>https://www.iso.org/standard/80900.html</w:delText>
        </w:r>
        <w:r w:rsidDel="00DF6270">
          <w:rPr>
            <w:rStyle w:val="Hyperlink"/>
          </w:rPr>
          <w:fldChar w:fldCharType="end"/>
        </w:r>
        <w:bookmarkStart w:id="284" w:name="_Toc165311279"/>
        <w:bookmarkStart w:id="285" w:name="_Toc165311333"/>
        <w:bookmarkStart w:id="286" w:name="_Toc165311389"/>
        <w:bookmarkEnd w:id="284"/>
        <w:bookmarkEnd w:id="285"/>
        <w:bookmarkEnd w:id="286"/>
      </w:del>
    </w:p>
    <w:p w14:paraId="724CF2FC" w14:textId="7C237962" w:rsidR="003F7762" w:rsidDel="00DF6270" w:rsidRDefault="00FD4ED6" w:rsidP="003F7762">
      <w:pPr>
        <w:pStyle w:val="ListParagraph"/>
        <w:widowControl/>
        <w:numPr>
          <w:ilvl w:val="1"/>
          <w:numId w:val="13"/>
        </w:numPr>
        <w:autoSpaceDE/>
        <w:autoSpaceDN/>
        <w:rPr>
          <w:del w:id="287" w:author="Thomas Stockhammer" w:date="2024-04-29T19:23:00Z"/>
        </w:rPr>
      </w:pPr>
      <w:del w:id="288" w:author="Thomas Stockhammer" w:date="2024-04-29T19:23:00Z">
        <w:r w:rsidDel="00DF6270">
          <w:fldChar w:fldCharType="begin"/>
        </w:r>
        <w:r w:rsidDel="00DF6270">
          <w:delInstrText>HYPERLINK "https://sd.iso.org/projects/project/80900/overview"</w:delInstrText>
        </w:r>
        <w:r w:rsidDel="00DF6270">
          <w:fldChar w:fldCharType="separate"/>
        </w:r>
        <w:r w:rsidR="003F7762" w:rsidRPr="005107A1" w:rsidDel="00DF6270">
          <w:rPr>
            <w:rStyle w:val="Hyperlink"/>
          </w:rPr>
          <w:delText>https://sd.iso.org/projects/project/80900/overview</w:delText>
        </w:r>
        <w:r w:rsidDel="00DF6270">
          <w:rPr>
            <w:rStyle w:val="Hyperlink"/>
          </w:rPr>
          <w:fldChar w:fldCharType="end"/>
        </w:r>
        <w:bookmarkStart w:id="289" w:name="_Toc165311280"/>
        <w:bookmarkStart w:id="290" w:name="_Toc165311334"/>
        <w:bookmarkStart w:id="291" w:name="_Toc165311390"/>
        <w:bookmarkEnd w:id="289"/>
        <w:bookmarkEnd w:id="290"/>
        <w:bookmarkEnd w:id="291"/>
      </w:del>
    </w:p>
    <w:p w14:paraId="0D129267" w14:textId="7FB3C0F5" w:rsidR="003F7762" w:rsidDel="00DF6270" w:rsidRDefault="003F7762" w:rsidP="003F7762">
      <w:pPr>
        <w:pStyle w:val="ListParagraph"/>
        <w:rPr>
          <w:del w:id="292" w:author="Thomas Stockhammer" w:date="2024-04-29T19:23:00Z"/>
        </w:rPr>
      </w:pPr>
      <w:bookmarkStart w:id="293" w:name="_Hlk140261834"/>
      <w:del w:id="294" w:author="Thomas Stockhammer" w:date="2024-04-29T19:23:00Z">
        <w:r w:rsidRPr="00357972" w:rsidDel="00DF6270">
          <w:rPr>
            <w:noProof/>
          </w:rPr>
          <w:drawing>
            <wp:inline distT="0" distB="0" distL="0" distR="0" wp14:anchorId="10D7C3F3" wp14:editId="212D8F28">
              <wp:extent cx="5577840" cy="3108960"/>
              <wp:effectExtent l="0" t="0" r="3810" b="0"/>
              <wp:docPr id="5" name="Picture 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computer&#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77840" cy="3108960"/>
                      </a:xfrm>
                      <a:prstGeom prst="rect">
                        <a:avLst/>
                      </a:prstGeom>
                      <a:noFill/>
                      <a:ln>
                        <a:noFill/>
                      </a:ln>
                    </pic:spPr>
                  </pic:pic>
                </a:graphicData>
              </a:graphic>
            </wp:inline>
          </w:drawing>
        </w:r>
        <w:bookmarkStart w:id="295" w:name="_Toc165311281"/>
        <w:bookmarkStart w:id="296" w:name="_Toc165311335"/>
        <w:bookmarkStart w:id="297" w:name="_Toc165311391"/>
        <w:bookmarkEnd w:id="293"/>
        <w:bookmarkEnd w:id="295"/>
        <w:bookmarkEnd w:id="296"/>
        <w:bookmarkEnd w:id="297"/>
      </w:del>
    </w:p>
    <w:p w14:paraId="1C873FC7" w14:textId="4946B28F" w:rsidR="003F7762" w:rsidDel="00DF6270" w:rsidRDefault="003F7762" w:rsidP="003F7762">
      <w:pPr>
        <w:pStyle w:val="ListParagraph"/>
        <w:widowControl/>
        <w:numPr>
          <w:ilvl w:val="0"/>
          <w:numId w:val="13"/>
        </w:numPr>
        <w:autoSpaceDE/>
        <w:autoSpaceDN/>
        <w:rPr>
          <w:del w:id="298" w:author="Thomas Stockhammer" w:date="2024-04-29T19:23:00Z"/>
        </w:rPr>
      </w:pPr>
      <w:del w:id="299" w:author="Thomas Stockhammer" w:date="2024-04-29T19:23:00Z">
        <w:r w:rsidDel="00DF6270">
          <w:delText xml:space="preserve">ISO/IEC 23090-24 Information technology — Coded representation of immersive media — Part 24: </w:delText>
        </w:r>
        <w:r w:rsidRPr="00A402B3" w:rsidDel="00DF6270">
          <w:delText>Conformance and Reference Software for Scene Description for MPEG Media</w:delText>
        </w:r>
        <w:r w:rsidDel="00DF6270">
          <w:delText xml:space="preserve"> </w:delText>
        </w:r>
        <w:bookmarkStart w:id="300" w:name="_Toc165311282"/>
        <w:bookmarkStart w:id="301" w:name="_Toc165311336"/>
        <w:bookmarkStart w:id="302" w:name="_Toc165311392"/>
        <w:bookmarkEnd w:id="300"/>
        <w:bookmarkEnd w:id="301"/>
        <w:bookmarkEnd w:id="302"/>
      </w:del>
    </w:p>
    <w:p w14:paraId="0BA67E47" w14:textId="14B2E874" w:rsidR="003F7762" w:rsidDel="00DF6270" w:rsidRDefault="003F7762" w:rsidP="003F7762">
      <w:pPr>
        <w:pStyle w:val="ListParagraph"/>
        <w:widowControl/>
        <w:numPr>
          <w:ilvl w:val="1"/>
          <w:numId w:val="13"/>
        </w:numPr>
        <w:autoSpaceDE/>
        <w:autoSpaceDN/>
        <w:rPr>
          <w:del w:id="303" w:author="Thomas Stockhammer" w:date="2024-04-29T19:23:00Z"/>
        </w:rPr>
      </w:pPr>
      <w:del w:id="304" w:author="Thomas Stockhammer" w:date="2024-04-29T19:23:00Z">
        <w:r w:rsidDel="00DF6270">
          <w:delText xml:space="preserve">Editors: </w:delText>
        </w:r>
        <w:bookmarkStart w:id="305" w:name="_Toc165311283"/>
        <w:bookmarkStart w:id="306" w:name="_Toc165311337"/>
        <w:bookmarkStart w:id="307" w:name="_Toc165311393"/>
        <w:bookmarkEnd w:id="305"/>
        <w:bookmarkEnd w:id="306"/>
        <w:bookmarkEnd w:id="307"/>
      </w:del>
    </w:p>
    <w:p w14:paraId="0D471A20" w14:textId="0144BF7E" w:rsidR="003F7762" w:rsidDel="00DF6270" w:rsidRDefault="00FD4ED6" w:rsidP="003F7762">
      <w:pPr>
        <w:pStyle w:val="ListParagraph"/>
        <w:widowControl/>
        <w:numPr>
          <w:ilvl w:val="1"/>
          <w:numId w:val="13"/>
        </w:numPr>
        <w:autoSpaceDE/>
        <w:autoSpaceDN/>
        <w:rPr>
          <w:del w:id="308" w:author="Thomas Stockhammer" w:date="2024-04-29T19:23:00Z"/>
        </w:rPr>
      </w:pPr>
      <w:del w:id="309" w:author="Thomas Stockhammer" w:date="2024-04-29T19:23:00Z">
        <w:r w:rsidDel="00DF6270">
          <w:lastRenderedPageBreak/>
          <w:fldChar w:fldCharType="begin"/>
        </w:r>
        <w:r w:rsidDel="00DF6270">
          <w:delInstrText>HYPERLINK "https://www.iso.org/standard/83696.html"</w:delInstrText>
        </w:r>
        <w:r w:rsidDel="00DF6270">
          <w:fldChar w:fldCharType="separate"/>
        </w:r>
        <w:r w:rsidR="003F7762" w:rsidRPr="00F20720" w:rsidDel="00DF6270">
          <w:rPr>
            <w:rStyle w:val="Hyperlink"/>
          </w:rPr>
          <w:delText>https://www.iso.org/standard/83696.html</w:delText>
        </w:r>
        <w:r w:rsidDel="00DF6270">
          <w:rPr>
            <w:rStyle w:val="Hyperlink"/>
          </w:rPr>
          <w:fldChar w:fldCharType="end"/>
        </w:r>
        <w:bookmarkStart w:id="310" w:name="_Toc165311284"/>
        <w:bookmarkStart w:id="311" w:name="_Toc165311338"/>
        <w:bookmarkStart w:id="312" w:name="_Toc165311394"/>
        <w:bookmarkEnd w:id="310"/>
        <w:bookmarkEnd w:id="311"/>
        <w:bookmarkEnd w:id="312"/>
      </w:del>
    </w:p>
    <w:p w14:paraId="7BC1F72B" w14:textId="78C22FED" w:rsidR="003F7762" w:rsidDel="00DF6270" w:rsidRDefault="00FD4ED6" w:rsidP="003F7762">
      <w:pPr>
        <w:pStyle w:val="ListParagraph"/>
        <w:widowControl/>
        <w:numPr>
          <w:ilvl w:val="1"/>
          <w:numId w:val="13"/>
        </w:numPr>
        <w:autoSpaceDE/>
        <w:autoSpaceDN/>
        <w:rPr>
          <w:del w:id="313" w:author="Thomas Stockhammer" w:date="2024-04-29T19:23:00Z"/>
        </w:rPr>
      </w:pPr>
      <w:del w:id="314" w:author="Thomas Stockhammer" w:date="2024-04-29T19:23:00Z">
        <w:r w:rsidDel="00DF6270">
          <w:fldChar w:fldCharType="begin"/>
        </w:r>
        <w:r w:rsidDel="00DF6270">
          <w:delInstrText>HYPERLINK "https://sd.iso.org/projects/project/83696/overview"</w:delInstrText>
        </w:r>
        <w:r w:rsidDel="00DF6270">
          <w:fldChar w:fldCharType="separate"/>
        </w:r>
        <w:r w:rsidR="003F7762" w:rsidRPr="003B1E89" w:rsidDel="00DF6270">
          <w:rPr>
            <w:rStyle w:val="Hyperlink"/>
          </w:rPr>
          <w:delText>https://sd.iso.org/projects/project/83696/overview</w:delText>
        </w:r>
        <w:r w:rsidDel="00DF6270">
          <w:rPr>
            <w:rStyle w:val="Hyperlink"/>
          </w:rPr>
          <w:fldChar w:fldCharType="end"/>
        </w:r>
        <w:bookmarkStart w:id="315" w:name="_Toc165311285"/>
        <w:bookmarkStart w:id="316" w:name="_Toc165311339"/>
        <w:bookmarkStart w:id="317" w:name="_Toc165311395"/>
        <w:bookmarkEnd w:id="315"/>
        <w:bookmarkEnd w:id="316"/>
        <w:bookmarkEnd w:id="317"/>
      </w:del>
    </w:p>
    <w:p w14:paraId="5B3419A4" w14:textId="6EAAE902" w:rsidR="003F7762" w:rsidDel="00DF6270" w:rsidRDefault="003F7762" w:rsidP="003F7762">
      <w:pPr>
        <w:pStyle w:val="ListParagraph"/>
        <w:rPr>
          <w:del w:id="318" w:author="Thomas Stockhammer" w:date="2024-04-29T19:23:00Z"/>
        </w:rPr>
      </w:pPr>
      <w:del w:id="319" w:author="Thomas Stockhammer" w:date="2024-04-29T19:23:00Z">
        <w:r w:rsidRPr="00357972" w:rsidDel="00DF6270">
          <w:rPr>
            <w:noProof/>
          </w:rPr>
          <w:drawing>
            <wp:inline distT="0" distB="0" distL="0" distR="0" wp14:anchorId="4084FE1F" wp14:editId="76F79130">
              <wp:extent cx="5727700" cy="2291080"/>
              <wp:effectExtent l="0" t="0" r="6350" b="0"/>
              <wp:docPr id="4"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screenshot of a computer&#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7700" cy="2291080"/>
                      </a:xfrm>
                      <a:prstGeom prst="rect">
                        <a:avLst/>
                      </a:prstGeom>
                      <a:noFill/>
                      <a:ln>
                        <a:noFill/>
                      </a:ln>
                    </pic:spPr>
                  </pic:pic>
                </a:graphicData>
              </a:graphic>
            </wp:inline>
          </w:drawing>
        </w:r>
        <w:bookmarkStart w:id="320" w:name="_Toc165311286"/>
        <w:bookmarkStart w:id="321" w:name="_Toc165311340"/>
        <w:bookmarkStart w:id="322" w:name="_Toc165311396"/>
        <w:bookmarkEnd w:id="320"/>
        <w:bookmarkEnd w:id="321"/>
        <w:bookmarkEnd w:id="322"/>
      </w:del>
    </w:p>
    <w:p w14:paraId="78C88D81" w14:textId="5043F77D" w:rsidR="003F7762" w:rsidDel="00DF6270" w:rsidRDefault="003F7762" w:rsidP="003F7762">
      <w:pPr>
        <w:pStyle w:val="ListParagraph"/>
        <w:widowControl/>
        <w:numPr>
          <w:ilvl w:val="0"/>
          <w:numId w:val="13"/>
        </w:numPr>
        <w:autoSpaceDE/>
        <w:autoSpaceDN/>
        <w:rPr>
          <w:del w:id="323" w:author="Thomas Stockhammer" w:date="2024-04-29T19:23:00Z"/>
        </w:rPr>
      </w:pPr>
      <w:del w:id="324" w:author="Thomas Stockhammer" w:date="2024-04-29T19:23:00Z">
        <w:r w:rsidDel="00DF6270">
          <w:delText>ISO/IEC DIS 23090-14/AMD 1 Information technology — Coded representation of immersive media — Part 14: Scene description — Amendment 1: Support for immersive media codecs in scene description</w:delText>
        </w:r>
        <w:bookmarkStart w:id="325" w:name="_Toc165311287"/>
        <w:bookmarkStart w:id="326" w:name="_Toc165311341"/>
        <w:bookmarkStart w:id="327" w:name="_Toc165311397"/>
        <w:bookmarkEnd w:id="325"/>
        <w:bookmarkEnd w:id="326"/>
        <w:bookmarkEnd w:id="327"/>
      </w:del>
    </w:p>
    <w:p w14:paraId="40E98167" w14:textId="7193178B" w:rsidR="003F7762" w:rsidDel="00DF6270" w:rsidRDefault="00FD4ED6" w:rsidP="003F7762">
      <w:pPr>
        <w:pStyle w:val="ListParagraph"/>
        <w:widowControl/>
        <w:numPr>
          <w:ilvl w:val="1"/>
          <w:numId w:val="13"/>
        </w:numPr>
        <w:autoSpaceDE/>
        <w:autoSpaceDN/>
        <w:rPr>
          <w:del w:id="328" w:author="Thomas Stockhammer" w:date="2024-04-29T19:23:00Z"/>
        </w:rPr>
      </w:pPr>
      <w:del w:id="329" w:author="Thomas Stockhammer" w:date="2024-04-29T19:23:00Z">
        <w:r w:rsidDel="00DF6270">
          <w:fldChar w:fldCharType="begin"/>
        </w:r>
        <w:r w:rsidDel="00DF6270">
          <w:delInstrText>HYPERLINK "https://www.iso.org/standard/84769.html"</w:delInstrText>
        </w:r>
        <w:r w:rsidDel="00DF6270">
          <w:fldChar w:fldCharType="separate"/>
        </w:r>
        <w:r w:rsidR="003F7762" w:rsidRPr="0025500D" w:rsidDel="00DF6270">
          <w:rPr>
            <w:rStyle w:val="Hyperlink"/>
          </w:rPr>
          <w:delText>https://www.iso.org/standard/84769.html</w:delText>
        </w:r>
        <w:r w:rsidDel="00DF6270">
          <w:rPr>
            <w:rStyle w:val="Hyperlink"/>
          </w:rPr>
          <w:fldChar w:fldCharType="end"/>
        </w:r>
        <w:bookmarkStart w:id="330" w:name="_Toc165311288"/>
        <w:bookmarkStart w:id="331" w:name="_Toc165311342"/>
        <w:bookmarkStart w:id="332" w:name="_Toc165311398"/>
        <w:bookmarkEnd w:id="330"/>
        <w:bookmarkEnd w:id="331"/>
        <w:bookmarkEnd w:id="332"/>
      </w:del>
    </w:p>
    <w:p w14:paraId="591629DA" w14:textId="35675455" w:rsidR="003F7762" w:rsidDel="00DF6270" w:rsidRDefault="00FD4ED6" w:rsidP="003F7762">
      <w:pPr>
        <w:pStyle w:val="ListParagraph"/>
        <w:widowControl/>
        <w:numPr>
          <w:ilvl w:val="1"/>
          <w:numId w:val="13"/>
        </w:numPr>
        <w:autoSpaceDE/>
        <w:autoSpaceDN/>
        <w:rPr>
          <w:del w:id="333" w:author="Thomas Stockhammer" w:date="2024-04-29T19:23:00Z"/>
        </w:rPr>
      </w:pPr>
      <w:del w:id="334" w:author="Thomas Stockhammer" w:date="2024-04-29T19:23:00Z">
        <w:r w:rsidDel="00DF6270">
          <w:fldChar w:fldCharType="begin"/>
        </w:r>
        <w:r w:rsidDel="00DF6270">
          <w:delInstrText>HYPERLINK "https://sd.iso.org/projects/project/84769/overview"</w:delInstrText>
        </w:r>
        <w:r w:rsidDel="00DF6270">
          <w:fldChar w:fldCharType="separate"/>
        </w:r>
        <w:r w:rsidR="003F7762" w:rsidRPr="003B1E89" w:rsidDel="00DF6270">
          <w:rPr>
            <w:rStyle w:val="Hyperlink"/>
          </w:rPr>
          <w:delText>https://sd.iso.org/projects/project/84769/overview</w:delText>
        </w:r>
        <w:r w:rsidDel="00DF6270">
          <w:rPr>
            <w:rStyle w:val="Hyperlink"/>
          </w:rPr>
          <w:fldChar w:fldCharType="end"/>
        </w:r>
        <w:bookmarkStart w:id="335" w:name="_Toc165311289"/>
        <w:bookmarkStart w:id="336" w:name="_Toc165311343"/>
        <w:bookmarkStart w:id="337" w:name="_Toc165311399"/>
        <w:bookmarkEnd w:id="335"/>
        <w:bookmarkEnd w:id="336"/>
        <w:bookmarkEnd w:id="337"/>
      </w:del>
    </w:p>
    <w:p w14:paraId="42507D71" w14:textId="1FFFD77F" w:rsidR="003F7762" w:rsidDel="00DF6270" w:rsidRDefault="003F7762" w:rsidP="003F7762">
      <w:pPr>
        <w:pStyle w:val="ListParagraph"/>
        <w:rPr>
          <w:del w:id="338" w:author="Thomas Stockhammer" w:date="2024-04-29T19:23:00Z"/>
        </w:rPr>
      </w:pPr>
      <w:del w:id="339" w:author="Thomas Stockhammer" w:date="2024-04-29T19:23:00Z">
        <w:r w:rsidRPr="00357972" w:rsidDel="00DF6270">
          <w:rPr>
            <w:noProof/>
          </w:rPr>
          <w:drawing>
            <wp:inline distT="0" distB="0" distL="0" distR="0" wp14:anchorId="4915B19F" wp14:editId="3A5A2C98">
              <wp:extent cx="5727700" cy="2995930"/>
              <wp:effectExtent l="0" t="0" r="6350" b="0"/>
              <wp:docPr id="3"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computer&#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27700" cy="2995930"/>
                      </a:xfrm>
                      <a:prstGeom prst="rect">
                        <a:avLst/>
                      </a:prstGeom>
                      <a:noFill/>
                      <a:ln>
                        <a:noFill/>
                      </a:ln>
                    </pic:spPr>
                  </pic:pic>
                </a:graphicData>
              </a:graphic>
            </wp:inline>
          </w:drawing>
        </w:r>
        <w:bookmarkStart w:id="340" w:name="_Toc165311290"/>
        <w:bookmarkStart w:id="341" w:name="_Toc165311344"/>
        <w:bookmarkStart w:id="342" w:name="_Toc165311400"/>
        <w:bookmarkEnd w:id="340"/>
        <w:bookmarkEnd w:id="341"/>
        <w:bookmarkEnd w:id="342"/>
      </w:del>
    </w:p>
    <w:p w14:paraId="24E92B73" w14:textId="18389D7E" w:rsidR="003F7762" w:rsidRPr="00C152BB" w:rsidDel="00DF6270" w:rsidRDefault="003F7762" w:rsidP="003F7762">
      <w:pPr>
        <w:pStyle w:val="ListParagraph"/>
        <w:widowControl/>
        <w:numPr>
          <w:ilvl w:val="0"/>
          <w:numId w:val="13"/>
        </w:numPr>
        <w:autoSpaceDE/>
        <w:autoSpaceDN/>
        <w:rPr>
          <w:del w:id="343" w:author="Thomas Stockhammer" w:date="2024-04-29T19:23:00Z"/>
        </w:rPr>
      </w:pPr>
      <w:del w:id="344" w:author="Thomas Stockhammer" w:date="2024-04-29T19:23:00Z">
        <w:r w:rsidRPr="00C152BB" w:rsidDel="00DF6270">
          <w:delText>ISO/IEC DIS 23090-14/AMD 2 Information technology — Coded representation of immersive media — Part 14: Scene description — Amendment 2: Support for Haptics, Augmented Reality, Avatars, Interactivity, MPEG-I Audio and Lighting</w:delText>
        </w:r>
        <w:bookmarkStart w:id="345" w:name="_Toc165311291"/>
        <w:bookmarkStart w:id="346" w:name="_Toc165311345"/>
        <w:bookmarkStart w:id="347" w:name="_Toc165311401"/>
        <w:bookmarkEnd w:id="345"/>
        <w:bookmarkEnd w:id="346"/>
        <w:bookmarkEnd w:id="347"/>
      </w:del>
    </w:p>
    <w:p w14:paraId="203494A0" w14:textId="00CAE71D" w:rsidR="003F7762" w:rsidDel="00DF6270" w:rsidRDefault="003F7762" w:rsidP="003F7762">
      <w:pPr>
        <w:pStyle w:val="ListParagraph"/>
        <w:widowControl/>
        <w:numPr>
          <w:ilvl w:val="1"/>
          <w:numId w:val="13"/>
        </w:numPr>
        <w:autoSpaceDE/>
        <w:autoSpaceDN/>
        <w:rPr>
          <w:del w:id="348" w:author="Thomas Stockhammer" w:date="2024-04-29T19:23:00Z"/>
        </w:rPr>
      </w:pPr>
      <w:del w:id="349" w:author="Thomas Stockhammer" w:date="2024-04-29T19:23:00Z">
        <w:r w:rsidRPr="008B2397" w:rsidDel="00DF6270">
          <w:delText>https://www.iso.org/standard/8</w:delText>
        </w:r>
        <w:r w:rsidDel="00DF6270">
          <w:delText>6439</w:delText>
        </w:r>
        <w:r w:rsidRPr="008B2397" w:rsidDel="00DF6270">
          <w:delText>.html</w:delText>
        </w:r>
        <w:bookmarkStart w:id="350" w:name="_Toc165311292"/>
        <w:bookmarkStart w:id="351" w:name="_Toc165311346"/>
        <w:bookmarkStart w:id="352" w:name="_Toc165311402"/>
        <w:bookmarkEnd w:id="350"/>
        <w:bookmarkEnd w:id="351"/>
        <w:bookmarkEnd w:id="352"/>
      </w:del>
    </w:p>
    <w:p w14:paraId="1C367A4C" w14:textId="27153D15" w:rsidR="003F7762" w:rsidDel="00DF6270" w:rsidRDefault="00FD4ED6" w:rsidP="003F7762">
      <w:pPr>
        <w:pStyle w:val="ListParagraph"/>
        <w:widowControl/>
        <w:numPr>
          <w:ilvl w:val="1"/>
          <w:numId w:val="13"/>
        </w:numPr>
        <w:autoSpaceDE/>
        <w:autoSpaceDN/>
        <w:rPr>
          <w:del w:id="353" w:author="Thomas Stockhammer" w:date="2024-04-29T19:23:00Z"/>
        </w:rPr>
      </w:pPr>
      <w:del w:id="354" w:author="Thomas Stockhammer" w:date="2024-04-29T19:23:00Z">
        <w:r w:rsidDel="00DF6270">
          <w:fldChar w:fldCharType="begin"/>
        </w:r>
        <w:r w:rsidDel="00DF6270">
          <w:delInstrText>HYPERLINK "https://sd.iso.org/projects/project/86439/overview"</w:delInstrText>
        </w:r>
        <w:r w:rsidDel="00DF6270">
          <w:fldChar w:fldCharType="separate"/>
        </w:r>
        <w:r w:rsidR="003F7762" w:rsidRPr="00F20720" w:rsidDel="00DF6270">
          <w:rPr>
            <w:rStyle w:val="Hyperlink"/>
          </w:rPr>
          <w:delText>https://sd.iso.org/projects/project/86439/overview</w:delText>
        </w:r>
        <w:r w:rsidDel="00DF6270">
          <w:rPr>
            <w:rStyle w:val="Hyperlink"/>
          </w:rPr>
          <w:fldChar w:fldCharType="end"/>
        </w:r>
        <w:bookmarkStart w:id="355" w:name="_Toc165311293"/>
        <w:bookmarkStart w:id="356" w:name="_Toc165311347"/>
        <w:bookmarkStart w:id="357" w:name="_Toc165311403"/>
        <w:bookmarkEnd w:id="355"/>
        <w:bookmarkEnd w:id="356"/>
        <w:bookmarkEnd w:id="357"/>
      </w:del>
    </w:p>
    <w:p w14:paraId="70FE639D" w14:textId="2C2E86EE" w:rsidR="003F7762" w:rsidDel="00DF6270" w:rsidRDefault="003F7762" w:rsidP="003F7762">
      <w:pPr>
        <w:pStyle w:val="ListParagraph"/>
        <w:widowControl/>
        <w:numPr>
          <w:ilvl w:val="1"/>
          <w:numId w:val="13"/>
        </w:numPr>
        <w:autoSpaceDE/>
        <w:autoSpaceDN/>
        <w:rPr>
          <w:del w:id="358" w:author="Thomas Stockhammer" w:date="2024-04-29T19:23:00Z"/>
        </w:rPr>
      </w:pPr>
      <w:del w:id="359" w:author="Thomas Stockhammer" w:date="2024-04-29T19:23:00Z">
        <w:r w:rsidRPr="00C152BB" w:rsidDel="00DF6270">
          <w:delText>Editors: Imed Bouazizi, Emmanuel Thomas, Patrice Hirtzlin</w:delText>
        </w:r>
        <w:bookmarkStart w:id="360" w:name="_Toc165311294"/>
        <w:bookmarkStart w:id="361" w:name="_Toc165311348"/>
        <w:bookmarkStart w:id="362" w:name="_Toc165311404"/>
        <w:bookmarkEnd w:id="360"/>
        <w:bookmarkEnd w:id="361"/>
        <w:bookmarkEnd w:id="362"/>
      </w:del>
    </w:p>
    <w:p w14:paraId="6A406C1A" w14:textId="2E6A37D3" w:rsidR="003F7762" w:rsidRPr="00433705" w:rsidDel="00DF6270" w:rsidRDefault="003F7762" w:rsidP="003F7762">
      <w:pPr>
        <w:pStyle w:val="ListParagraph"/>
        <w:rPr>
          <w:del w:id="363" w:author="Thomas Stockhammer" w:date="2024-04-29T19:23:00Z"/>
        </w:rPr>
      </w:pPr>
      <w:del w:id="364" w:author="Thomas Stockhammer" w:date="2024-04-29T19:23:00Z">
        <w:r w:rsidRPr="00357972" w:rsidDel="00DF6270">
          <w:rPr>
            <w:noProof/>
          </w:rPr>
          <w:lastRenderedPageBreak/>
          <w:drawing>
            <wp:inline distT="0" distB="0" distL="0" distR="0" wp14:anchorId="604BE9BD" wp14:editId="1ECE9134">
              <wp:extent cx="5727700" cy="2026920"/>
              <wp:effectExtent l="0" t="0" r="635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27700" cy="2026920"/>
                      </a:xfrm>
                      <a:prstGeom prst="rect">
                        <a:avLst/>
                      </a:prstGeom>
                      <a:noFill/>
                      <a:ln>
                        <a:noFill/>
                      </a:ln>
                    </pic:spPr>
                  </pic:pic>
                </a:graphicData>
              </a:graphic>
            </wp:inline>
          </w:drawing>
        </w:r>
        <w:bookmarkStart w:id="365" w:name="_Toc165311295"/>
        <w:bookmarkStart w:id="366" w:name="_Toc165311349"/>
        <w:bookmarkStart w:id="367" w:name="_Toc165311405"/>
        <w:bookmarkEnd w:id="365"/>
        <w:bookmarkEnd w:id="366"/>
        <w:bookmarkEnd w:id="367"/>
      </w:del>
    </w:p>
    <w:p w14:paraId="302ACE06" w14:textId="7BCA87E0" w:rsidR="00634ECB" w:rsidRDefault="00634ECB">
      <w:pPr>
        <w:pStyle w:val="Heading1"/>
        <w:keepNext/>
        <w:widowControl/>
        <w:numPr>
          <w:ilvl w:val="0"/>
          <w:numId w:val="1"/>
        </w:numPr>
        <w:autoSpaceDE/>
        <w:autoSpaceDN/>
        <w:spacing w:before="240" w:after="60"/>
        <w:jc w:val="both"/>
      </w:pPr>
      <w:bookmarkStart w:id="368" w:name="_Toc125348021"/>
      <w:bookmarkStart w:id="369" w:name="_Toc125348022"/>
      <w:bookmarkStart w:id="370" w:name="_Toc125348023"/>
      <w:bookmarkStart w:id="371" w:name="_Toc125348024"/>
      <w:bookmarkStart w:id="372" w:name="_Toc125348025"/>
      <w:bookmarkStart w:id="373" w:name="_Toc125348026"/>
      <w:bookmarkStart w:id="374" w:name="_Toc125348027"/>
      <w:bookmarkStart w:id="375" w:name="_Toc125348028"/>
      <w:bookmarkStart w:id="376" w:name="_Toc125348029"/>
      <w:bookmarkStart w:id="377" w:name="_Toc165311406"/>
      <w:bookmarkEnd w:id="277"/>
      <w:bookmarkEnd w:id="368"/>
      <w:bookmarkEnd w:id="369"/>
      <w:bookmarkEnd w:id="370"/>
      <w:bookmarkEnd w:id="371"/>
      <w:bookmarkEnd w:id="372"/>
      <w:bookmarkEnd w:id="373"/>
      <w:bookmarkEnd w:id="374"/>
      <w:bookmarkEnd w:id="375"/>
      <w:bookmarkEnd w:id="376"/>
      <w:r>
        <w:t>Extending Khronos glTF2.0</w:t>
      </w:r>
      <w:bookmarkEnd w:id="377"/>
    </w:p>
    <w:p w14:paraId="752E860E" w14:textId="77777777" w:rsidR="00634ECB" w:rsidRPr="00EC3B8C" w:rsidRDefault="00634ECB">
      <w:pPr>
        <w:pStyle w:val="Heading2"/>
        <w:keepLines w:val="0"/>
        <w:widowControl/>
        <w:numPr>
          <w:ilvl w:val="1"/>
          <w:numId w:val="1"/>
        </w:numPr>
        <w:autoSpaceDE/>
        <w:autoSpaceDN/>
        <w:spacing w:before="240" w:after="60"/>
        <w:jc w:val="both"/>
      </w:pPr>
      <w:bookmarkStart w:id="378" w:name="_Toc165311407"/>
      <w:r w:rsidRPr="00EC3B8C">
        <w:t>General</w:t>
      </w:r>
      <w:bookmarkEnd w:id="378"/>
    </w:p>
    <w:p w14:paraId="14D9CB0A" w14:textId="250F58F8"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Based on the agreement during MPEG#128, MPEG-I Scene Description is developed as an extension to Khronos' glTF2.0 specification. This specification can be accessed here: </w:t>
      </w:r>
      <w:hyperlink r:id="rId26" w:history="1">
        <w:r w:rsidRPr="00A45DDD">
          <w:rPr>
            <w:rStyle w:val="Hyperlink"/>
            <w:rFonts w:cstheme="minorHAnsi"/>
          </w:rPr>
          <w:t>https://github.com/KhronosGroup/glTF/blob/master/specification/2.0/README.md</w:t>
        </w:r>
      </w:hyperlink>
    </w:p>
    <w:p w14:paraId="024EED2B" w14:textId="5B3608B0"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According to the specification, glTF defines an extension mechanism that allows the base format to be extended with new capabilities. Any glTF object can have an optional extensions property. For details see</w:t>
      </w:r>
      <w:r>
        <w:rPr>
          <w:rFonts w:eastAsia="Times New Roman" w:cstheme="minorHAnsi"/>
          <w:lang w:val="en-GB" w:eastAsia="de-DE"/>
        </w:rPr>
        <w:t xml:space="preserve"> </w:t>
      </w:r>
      <w:hyperlink r:id="rId27" w:anchor="specifying-extensions" w:history="1">
        <w:r w:rsidRPr="00A45DDD">
          <w:rPr>
            <w:rStyle w:val="Hyperlink"/>
            <w:rFonts w:eastAsia="Times New Roman" w:cstheme="minorHAnsi"/>
            <w:lang w:val="en-GB" w:eastAsia="de-DE"/>
          </w:rPr>
          <w:t>https://github.com/KhronosGroup/glTF/blob/master/specification/2.0/README.md#specifying-extensions</w:t>
        </w:r>
      </w:hyperlink>
      <w:r>
        <w:rPr>
          <w:rFonts w:eastAsia="Times New Roman" w:cstheme="minorHAnsi"/>
          <w:lang w:val="en-GB" w:eastAsia="de-DE"/>
        </w:rPr>
        <w:t xml:space="preserve">. </w:t>
      </w:r>
      <w:r w:rsidRPr="00762BD2">
        <w:rPr>
          <w:rFonts w:cstheme="minorHAnsi"/>
          <w:color w:val="24292E"/>
          <w:shd w:val="clear" w:color="auto" w:fill="FFFFFF"/>
        </w:rPr>
        <w:t>For more information on glTF extensions, consult the </w:t>
      </w:r>
      <w:hyperlink r:id="rId28" w:history="1">
        <w:r w:rsidRPr="00762BD2">
          <w:rPr>
            <w:rStyle w:val="Hyperlink"/>
            <w:rFonts w:cstheme="minorHAnsi"/>
            <w:color w:val="0366D6"/>
            <w:shd w:val="clear" w:color="auto" w:fill="FFFFFF"/>
          </w:rPr>
          <w:t>extensions registry specification</w:t>
        </w:r>
      </w:hyperlink>
      <w:r w:rsidRPr="00762BD2">
        <w:rPr>
          <w:rFonts w:cstheme="minorHAnsi"/>
          <w:color w:val="24292E"/>
          <w:shd w:val="clear" w:color="auto" w:fill="FFFFFF"/>
        </w:rPr>
        <w:t>.</w:t>
      </w:r>
    </w:p>
    <w:p w14:paraId="28ED3662" w14:textId="77777777" w:rsidR="00634ECB" w:rsidRPr="00762BD2" w:rsidRDefault="00634ECB" w:rsidP="00634ECB">
      <w:pPr>
        <w:textAlignment w:val="center"/>
        <w:rPr>
          <w:rFonts w:eastAsia="Times New Roman" w:cstheme="minorHAnsi"/>
          <w:lang w:val="en-GB" w:eastAsia="de-DE"/>
        </w:rPr>
      </w:pPr>
    </w:p>
    <w:p w14:paraId="2F4C0414" w14:textId="473F9DEB"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glTF supports different ways on extending the specification as documented here: </w:t>
      </w:r>
      <w:hyperlink r:id="rId29" w:anchor="promoting-extensions" w:history="1">
        <w:r w:rsidRPr="00A45DDD">
          <w:rPr>
            <w:rStyle w:val="Hyperlink"/>
            <w:rFonts w:eastAsia="Times New Roman" w:cstheme="minorHAnsi"/>
            <w:lang w:val="en-GB" w:eastAsia="de-DE"/>
          </w:rPr>
          <w:t>https://github.com/KhronosGroup/glTF/blob/master/extensions/README.md#promoting-extensions</w:t>
        </w:r>
      </w:hyperlink>
    </w:p>
    <w:p w14:paraId="12453FC5" w14:textId="77777777" w:rsidR="00634ECB" w:rsidRPr="00762BD2" w:rsidRDefault="00634ECB" w:rsidP="00634ECB">
      <w:pPr>
        <w:textAlignment w:val="center"/>
        <w:rPr>
          <w:rFonts w:eastAsia="Times New Roman" w:cstheme="minorHAnsi"/>
          <w:lang w:val="en-GB" w:eastAsia="de-DE"/>
        </w:rPr>
      </w:pPr>
    </w:p>
    <w:p w14:paraId="05AC2D81"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The following principles are agreed:</w:t>
      </w:r>
    </w:p>
    <w:p w14:paraId="395A6589" w14:textId="77777777"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develops extensions to Khronos glTF2.0 under the </w:t>
      </w:r>
      <w:r w:rsidRPr="00762BD2">
        <w:rPr>
          <w:rFonts w:asciiTheme="minorHAnsi" w:eastAsia="Times New Roman" w:hAnsiTheme="minorHAnsi" w:cstheme="minorHAnsi"/>
          <w:i/>
          <w:iCs/>
          <w:lang w:val="en-GB" w:eastAsia="de-DE"/>
        </w:rPr>
        <w:t>Vendor Extensions framework</w:t>
      </w:r>
      <w:r w:rsidRPr="00762BD2">
        <w:rPr>
          <w:rFonts w:asciiTheme="minorHAnsi" w:eastAsia="Times New Roman" w:hAnsiTheme="minorHAnsi" w:cstheme="minorHAnsi"/>
          <w:lang w:val="en-GB" w:eastAsia="de-DE"/>
        </w:rPr>
        <w:t>. Contributing companies should be aware of this. If contributions do not provide a statement that says otherwise, it is expected that the proponents agree to this.</w:t>
      </w:r>
    </w:p>
    <w:p w14:paraId="5BF61109" w14:textId="28374370"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w:t>
      </w:r>
      <w:r>
        <w:rPr>
          <w:rFonts w:asciiTheme="minorHAnsi" w:eastAsia="Times New Roman" w:hAnsiTheme="minorHAnsi" w:cstheme="minorHAnsi"/>
          <w:lang w:val="en-GB" w:eastAsia="de-DE"/>
        </w:rPr>
        <w:t xml:space="preserve">has </w:t>
      </w:r>
      <w:r w:rsidR="00224075">
        <w:rPr>
          <w:rFonts w:asciiTheme="minorHAnsi" w:eastAsia="Times New Roman" w:hAnsiTheme="minorHAnsi" w:cstheme="minorHAnsi"/>
          <w:lang w:val="en-GB" w:eastAsia="de-DE"/>
        </w:rPr>
        <w:t>been assigned</w:t>
      </w:r>
      <w:r w:rsidR="00224075" w:rsidRPr="00762BD2">
        <w:rPr>
          <w:rFonts w:asciiTheme="minorHAnsi" w:eastAsia="Times New Roman" w:hAnsiTheme="minorHAnsi" w:cstheme="minorHAnsi"/>
          <w:lang w:val="en-GB" w:eastAsia="de-DE"/>
        </w:rPr>
        <w:t xml:space="preserve"> </w:t>
      </w:r>
      <w:r w:rsidRPr="00762BD2">
        <w:rPr>
          <w:rFonts w:asciiTheme="minorHAnsi" w:eastAsia="Times New Roman" w:hAnsiTheme="minorHAnsi" w:cstheme="minorHAnsi"/>
          <w:lang w:val="en-GB" w:eastAsia="de-DE"/>
        </w:rPr>
        <w:t xml:space="preserve">an extension with the prefix </w:t>
      </w:r>
      <w:r w:rsidRPr="00226002">
        <w:rPr>
          <w:rFonts w:ascii="Courier New" w:eastAsia="Times New Roman" w:hAnsi="Courier New" w:cs="Courier New"/>
          <w:lang w:val="en-GB" w:eastAsia="de-DE"/>
        </w:rPr>
        <w:t>MPEG</w:t>
      </w:r>
      <w:r w:rsidRPr="00762BD2">
        <w:rPr>
          <w:rFonts w:asciiTheme="minorHAnsi" w:eastAsia="Times New Roman" w:hAnsiTheme="minorHAnsi" w:cstheme="minorHAnsi"/>
          <w:lang w:val="en-GB" w:eastAsia="de-DE"/>
        </w:rPr>
        <w:t xml:space="preserve"> </w:t>
      </w:r>
      <w:hyperlink r:id="rId30" w:history="1">
        <w:r w:rsidRPr="00A45DDD">
          <w:rPr>
            <w:rStyle w:val="Hyperlink"/>
            <w:rFonts w:asciiTheme="minorHAnsi" w:eastAsia="Times New Roman" w:hAnsiTheme="minorHAnsi" w:cstheme="minorHAnsi"/>
            <w:lang w:val="en-GB" w:eastAsia="de-DE"/>
          </w:rPr>
          <w:t>https://github.com/KhronosGroup/glTF/blob/master/extensions/Prefixes.md</w:t>
        </w:r>
      </w:hyperlink>
      <w:r w:rsidRPr="00762BD2">
        <w:rPr>
          <w:rFonts w:asciiTheme="minorHAnsi" w:eastAsia="Times New Roman" w:hAnsiTheme="minorHAnsi" w:cstheme="minorHAnsi"/>
          <w:lang w:val="en-GB" w:eastAsia="de-DE"/>
        </w:rPr>
        <w:t xml:space="preserve">. Contact person is the </w:t>
      </w:r>
      <w:r>
        <w:rPr>
          <w:rFonts w:asciiTheme="minorHAnsi" w:eastAsia="Times New Roman" w:hAnsiTheme="minorHAnsi" w:cstheme="minorHAnsi"/>
          <w:lang w:val="en-GB" w:eastAsia="de-DE"/>
        </w:rPr>
        <w:t xml:space="preserve">MPEG </w:t>
      </w:r>
      <w:r w:rsidRPr="00762BD2">
        <w:rPr>
          <w:rFonts w:asciiTheme="minorHAnsi" w:eastAsia="Times New Roman" w:hAnsiTheme="minorHAnsi" w:cstheme="minorHAnsi"/>
          <w:lang w:val="en-GB" w:eastAsia="de-DE"/>
        </w:rPr>
        <w:t xml:space="preserve">convenor, the </w:t>
      </w:r>
      <w:r>
        <w:rPr>
          <w:rFonts w:asciiTheme="minorHAnsi" w:eastAsia="Times New Roman" w:hAnsiTheme="minorHAnsi" w:cstheme="minorHAnsi"/>
          <w:lang w:val="en-GB" w:eastAsia="de-DE"/>
        </w:rPr>
        <w:t>JTC1 SC29 WG3 MPEG S</w:t>
      </w:r>
      <w:r w:rsidRPr="00762BD2">
        <w:rPr>
          <w:rFonts w:asciiTheme="minorHAnsi" w:eastAsia="Times New Roman" w:hAnsiTheme="minorHAnsi" w:cstheme="minorHAnsi"/>
          <w:lang w:val="en-GB" w:eastAsia="de-DE"/>
        </w:rPr>
        <w:t xml:space="preserve">ystems chair as well as the chair of the </w:t>
      </w:r>
      <w:r>
        <w:rPr>
          <w:rFonts w:asciiTheme="minorHAnsi" w:eastAsia="Times New Roman" w:hAnsiTheme="minorHAnsi" w:cstheme="minorHAnsi"/>
          <w:lang w:val="en-GB" w:eastAsia="de-DE"/>
        </w:rPr>
        <w:t xml:space="preserve">MPEG-I Scene Description </w:t>
      </w:r>
      <w:r w:rsidRPr="00762BD2">
        <w:rPr>
          <w:rFonts w:asciiTheme="minorHAnsi" w:eastAsia="Times New Roman" w:hAnsiTheme="minorHAnsi" w:cstheme="minorHAnsi"/>
          <w:lang w:val="en-GB" w:eastAsia="de-DE"/>
        </w:rPr>
        <w:t>BOG.</w:t>
      </w:r>
      <w:r w:rsidR="00172393">
        <w:rPr>
          <w:rFonts w:asciiTheme="minorHAnsi" w:eastAsia="Times New Roman" w:hAnsiTheme="minorHAnsi" w:cstheme="minorHAnsi"/>
          <w:lang w:val="en-GB" w:eastAsia="de-DE"/>
        </w:rPr>
        <w:t xml:space="preserve"> An update request has been submitted here: </w:t>
      </w:r>
      <w:proofErr w:type="gramStart"/>
      <w:r w:rsidR="00172393" w:rsidRPr="00172393">
        <w:rPr>
          <w:rFonts w:asciiTheme="minorHAnsi" w:eastAsia="Times New Roman" w:hAnsiTheme="minorHAnsi" w:cstheme="minorHAnsi"/>
          <w:lang w:val="en-GB" w:eastAsia="de-DE"/>
        </w:rPr>
        <w:t>https://github.com/KhronosGroup/glTF/issues/2247</w:t>
      </w:r>
      <w:proofErr w:type="gramEnd"/>
    </w:p>
    <w:p w14:paraId="09F85F10"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If MPEG contributors are generally interested that their proposal may be considered as a </w:t>
      </w:r>
      <w:r w:rsidRPr="00CE14E7">
        <w:rPr>
          <w:rFonts w:ascii="Courier New" w:eastAsia="Times New Roman" w:hAnsi="Courier New" w:cs="Courier New"/>
          <w:lang w:val="en-GB" w:eastAsia="de-DE"/>
        </w:rPr>
        <w:t>KHR</w:t>
      </w:r>
      <w:r w:rsidRPr="00762BD2">
        <w:rPr>
          <w:rFonts w:asciiTheme="minorHAnsi" w:eastAsia="Times New Roman" w:hAnsiTheme="minorHAnsi" w:cstheme="minorHAnsi"/>
          <w:lang w:val="en-GB" w:eastAsia="de-DE"/>
        </w:rPr>
        <w:t xml:space="preserve"> extension without any binding commitment, input contributions may state so. However, such a statement or the absence of such a statement does not impact the processing of a contribution in the context of the MPEG-I scene description work.</w:t>
      </w:r>
    </w:p>
    <w:p w14:paraId="1863A5A8" w14:textId="15A546B0" w:rsidR="00634ECB" w:rsidRDefault="006D75D3">
      <w:pPr>
        <w:pStyle w:val="Heading2"/>
        <w:keepLines w:val="0"/>
        <w:widowControl/>
        <w:numPr>
          <w:ilvl w:val="1"/>
          <w:numId w:val="1"/>
        </w:numPr>
        <w:autoSpaceDE/>
        <w:autoSpaceDN/>
        <w:spacing w:before="240" w:after="60"/>
        <w:jc w:val="both"/>
      </w:pPr>
      <w:bookmarkStart w:id="379" w:name="_Toc165311408"/>
      <w:r>
        <w:t xml:space="preserve">Template for </w:t>
      </w:r>
      <w:r w:rsidR="00634ECB" w:rsidRPr="00EC3B8C">
        <w:t xml:space="preserve">MPEG Extensions submitted to </w:t>
      </w:r>
      <w:proofErr w:type="gramStart"/>
      <w:r w:rsidR="00634ECB" w:rsidRPr="00EC3B8C">
        <w:t>Khronos</w:t>
      </w:r>
      <w:bookmarkEnd w:id="379"/>
      <w:proofErr w:type="gramEnd"/>
    </w:p>
    <w:p w14:paraId="41D6E464" w14:textId="5D76F927" w:rsidR="00634ECB" w:rsidRPr="00EC3B8C" w:rsidRDefault="00634ECB" w:rsidP="00634ECB">
      <w:pPr>
        <w:textAlignment w:val="center"/>
        <w:rPr>
          <w:rFonts w:eastAsia="Times New Roman" w:cstheme="minorHAnsi"/>
          <w:lang w:val="en-GB" w:eastAsia="de-DE"/>
        </w:rPr>
      </w:pPr>
      <w:r w:rsidRPr="00EC3B8C">
        <w:rPr>
          <w:rFonts w:eastAsia="Times New Roman" w:cstheme="minorHAnsi"/>
          <w:lang w:val="en-GB" w:eastAsia="de-DE"/>
        </w:rPr>
        <w:t>It is proposed that all MPEG agreed extensions after DIS</w:t>
      </w:r>
      <w:r>
        <w:rPr>
          <w:rFonts w:eastAsia="Times New Roman" w:cstheme="minorHAnsi"/>
          <w:lang w:val="en-GB" w:eastAsia="de-DE"/>
        </w:rPr>
        <w:t xml:space="preserve"> and FDIS</w:t>
      </w:r>
      <w:r w:rsidRPr="00EC3B8C">
        <w:rPr>
          <w:rFonts w:eastAsia="Times New Roman" w:cstheme="minorHAnsi"/>
          <w:lang w:val="en-GB" w:eastAsia="de-DE"/>
        </w:rPr>
        <w:t xml:space="preserve"> has been issued, are added to the Khronos repository as </w:t>
      </w:r>
      <w:proofErr w:type="gramStart"/>
      <w:r w:rsidRPr="00EC3B8C">
        <w:rPr>
          <w:rFonts w:eastAsia="Times New Roman" w:cstheme="minorHAnsi"/>
          <w:lang w:val="en-GB" w:eastAsia="de-DE"/>
        </w:rPr>
        <w:t>follows</w:t>
      </w:r>
      <w:proofErr w:type="gramEnd"/>
      <w:r w:rsidRPr="00EC3B8C">
        <w:rPr>
          <w:rFonts w:eastAsia="Times New Roman" w:cstheme="minorHAnsi"/>
          <w:lang w:val="en-GB" w:eastAsia="de-DE"/>
        </w:rPr>
        <w:t xml:space="preserve"> </w:t>
      </w:r>
    </w:p>
    <w:p w14:paraId="6C04994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Contributors</w:t>
      </w:r>
    </w:p>
    <w:p w14:paraId="7645BCA4" w14:textId="77777777" w:rsidR="006D75D3" w:rsidRPr="006D75D3" w:rsidRDefault="006D75D3" w:rsidP="005529B1">
      <w:pPr>
        <w:pStyle w:val="ListParagraph"/>
        <w:numPr>
          <w:ilvl w:val="1"/>
          <w:numId w:val="3"/>
        </w:numPr>
        <w:contextualSpacing/>
        <w:textAlignment w:val="center"/>
        <w:rPr>
          <w:rFonts w:asciiTheme="minorHAnsi" w:eastAsia="Times New Roman" w:hAnsiTheme="minorHAnsi" w:cstheme="minorHAnsi"/>
          <w:lang w:val="en-GB" w:eastAsia="de-DE"/>
        </w:rPr>
      </w:pPr>
      <w:r w:rsidRPr="006D75D3">
        <w:rPr>
          <w:rFonts w:asciiTheme="minorHAnsi" w:eastAsia="Times New Roman" w:hAnsiTheme="minorHAnsi" w:cstheme="minorHAnsi"/>
          <w:lang w:val="en-GB" w:eastAsia="de-DE"/>
        </w:rPr>
        <w:t>ISO/IEC SC29 WG3 (MPEG Systems) - Scene Description Breakout Group</w:t>
      </w:r>
    </w:p>
    <w:p w14:paraId="7851D64F" w14:textId="1C6DD879" w:rsidR="00634ECB" w:rsidRPr="005529B1" w:rsidRDefault="006D75D3" w:rsidP="005529B1">
      <w:pPr>
        <w:pStyle w:val="ListParagraph"/>
        <w:numPr>
          <w:ilvl w:val="1"/>
          <w:numId w:val="3"/>
        </w:numPr>
        <w:contextualSpacing/>
        <w:textAlignment w:val="center"/>
        <w:rPr>
          <w:rFonts w:asciiTheme="minorHAnsi" w:eastAsia="Times New Roman" w:hAnsiTheme="minorHAnsi" w:cstheme="minorHAnsi"/>
          <w:lang w:val="en-GB" w:eastAsia="de-DE"/>
        </w:rPr>
      </w:pPr>
      <w:r w:rsidRPr="006D75D3">
        <w:rPr>
          <w:rFonts w:asciiTheme="minorHAnsi" w:eastAsia="Times New Roman" w:hAnsiTheme="minorHAnsi" w:cstheme="minorHAnsi"/>
          <w:lang w:val="en-GB" w:eastAsia="de-DE"/>
        </w:rPr>
        <w:lastRenderedPageBreak/>
        <w:t>Contacts</w:t>
      </w:r>
      <w:r>
        <w:rPr>
          <w:rFonts w:asciiTheme="minorHAnsi" w:eastAsia="Times New Roman" w:hAnsiTheme="minorHAnsi" w:cstheme="minorHAnsi"/>
          <w:lang w:val="en-GB" w:eastAsia="de-DE"/>
        </w:rPr>
        <w:t xml:space="preserve">: </w:t>
      </w:r>
      <w:r w:rsidRPr="005529B1">
        <w:rPr>
          <w:rFonts w:asciiTheme="minorHAnsi" w:eastAsia="Times New Roman" w:hAnsiTheme="minorHAnsi" w:cstheme="minorHAnsi"/>
          <w:lang w:val="en-GB" w:eastAsia="de-DE"/>
        </w:rPr>
        <w:t>Thomas Stockhammer (MPEG-I Scene Description BoG Chair, tsto@qti.qualcomm.com)</w:t>
      </w:r>
    </w:p>
    <w:p w14:paraId="769788A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Status</w:t>
      </w:r>
    </w:p>
    <w:p w14:paraId="2E63A8A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Draft at DIS</w:t>
      </w:r>
    </w:p>
    <w:p w14:paraId="404A9524" w14:textId="046D74ED" w:rsidR="00634ECB"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Stable at FDIS</w:t>
      </w:r>
    </w:p>
    <w:p w14:paraId="762B53B4" w14:textId="366711C1" w:rsidR="006D75D3"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apple-system" w:hAnsi="-apple-system"/>
          <w:color w:val="24292F"/>
        </w:rPr>
        <w:t>Based on </w:t>
      </w:r>
      <w:hyperlink r:id="rId31" w:history="1">
        <w:r>
          <w:rPr>
            <w:rStyle w:val="Hyperlink"/>
            <w:rFonts w:ascii="-apple-system" w:hAnsi="-apple-system"/>
          </w:rPr>
          <w:t>ISO/IEC FDIS 23090-14</w:t>
        </w:r>
      </w:hyperlink>
    </w:p>
    <w:p w14:paraId="08486AE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Dependencies</w:t>
      </w:r>
    </w:p>
    <w:p w14:paraId="5D3B190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 xml:space="preserve">Written against the glTF 2.0 </w:t>
      </w:r>
      <w:proofErr w:type="gramStart"/>
      <w:r w:rsidRPr="00EC3B8C">
        <w:rPr>
          <w:rFonts w:asciiTheme="minorHAnsi" w:eastAsia="Times New Roman" w:hAnsiTheme="minorHAnsi" w:cstheme="minorHAnsi"/>
          <w:lang w:val="en-GB" w:eastAsia="de-DE"/>
        </w:rPr>
        <w:t>spec</w:t>
      </w:r>
      <w:proofErr w:type="gramEnd"/>
    </w:p>
    <w:p w14:paraId="3F3C2950"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Overview:</w:t>
      </w:r>
    </w:p>
    <w:p w14:paraId="0209C100" w14:textId="3D16615D" w:rsidR="00634ECB"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Introduction</w:t>
      </w:r>
      <w:r w:rsidR="00634ECB">
        <w:rPr>
          <w:rFonts w:asciiTheme="minorHAnsi" w:eastAsia="Times New Roman" w:hAnsiTheme="minorHAnsi" w:cstheme="minorHAnsi"/>
          <w:lang w:val="en-GB" w:eastAsia="de-DE"/>
        </w:rPr>
        <w:t xml:space="preserve"> should be provided on the </w:t>
      </w:r>
      <w:proofErr w:type="gramStart"/>
      <w:r w:rsidR="00634ECB">
        <w:rPr>
          <w:rFonts w:asciiTheme="minorHAnsi" w:eastAsia="Times New Roman" w:hAnsiTheme="minorHAnsi" w:cstheme="minorHAnsi"/>
          <w:lang w:val="en-GB" w:eastAsia="de-DE"/>
        </w:rPr>
        <w:t>extension</w:t>
      </w:r>
      <w:proofErr w:type="gramEnd"/>
      <w:r w:rsidR="00634ECB">
        <w:rPr>
          <w:rFonts w:asciiTheme="minorHAnsi" w:eastAsia="Times New Roman" w:hAnsiTheme="minorHAnsi" w:cstheme="minorHAnsi"/>
          <w:lang w:val="en-GB" w:eastAsia="de-DE"/>
        </w:rPr>
        <w:t xml:space="preserve"> </w:t>
      </w:r>
    </w:p>
    <w:p w14:paraId="4B3DD5C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 xml:space="preserve">Pointer to ISO/IEC 23090-14 where the extension is </w:t>
      </w:r>
      <w:proofErr w:type="gramStart"/>
      <w:r w:rsidRPr="00EC3B8C">
        <w:rPr>
          <w:rFonts w:asciiTheme="minorHAnsi" w:eastAsia="Times New Roman" w:hAnsiTheme="minorHAnsi" w:cstheme="minorHAnsi"/>
          <w:lang w:val="en-GB" w:eastAsia="de-DE"/>
        </w:rPr>
        <w:t>defined</w:t>
      </w:r>
      <w:proofErr w:type="gramEnd"/>
    </w:p>
    <w:p w14:paraId="1E3FC0D1"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glTF Schema Updates</w:t>
      </w:r>
    </w:p>
    <w:p w14:paraId="0ED4C3E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MPEG schema updates</w:t>
      </w:r>
    </w:p>
    <w:p w14:paraId="136C54A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JSON Schema</w:t>
      </w:r>
    </w:p>
    <w:p w14:paraId="3DF94FEF"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 xml:space="preserve">Link to </w:t>
      </w:r>
      <w:proofErr w:type="gramStart"/>
      <w:r w:rsidRPr="00EC3B8C">
        <w:rPr>
          <w:rFonts w:asciiTheme="minorHAnsi" w:eastAsia="Times New Roman" w:hAnsiTheme="minorHAnsi" w:cstheme="minorHAnsi"/>
          <w:lang w:val="en-GB" w:eastAsia="de-DE"/>
        </w:rPr>
        <w:t>schema</w:t>
      </w:r>
      <w:proofErr w:type="gramEnd"/>
    </w:p>
    <w:p w14:paraId="207C4A8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Known Implementation</w:t>
      </w:r>
    </w:p>
    <w:p w14:paraId="5B451568" w14:textId="262179D6"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reference software</w:t>
      </w:r>
      <w:r w:rsidR="006D75D3">
        <w:rPr>
          <w:rFonts w:asciiTheme="minorHAnsi" w:eastAsia="Times New Roman" w:hAnsiTheme="minorHAnsi" w:cstheme="minorHAnsi"/>
          <w:lang w:val="en-GB" w:eastAsia="de-DE"/>
        </w:rPr>
        <w:t xml:space="preserve">: </w:t>
      </w:r>
      <w:hyperlink r:id="rId32" w:history="1">
        <w:r w:rsidR="006D75D3">
          <w:rPr>
            <w:rStyle w:val="Hyperlink"/>
            <w:rFonts w:ascii="-apple-system" w:hAnsi="-apple-system"/>
          </w:rPr>
          <w:t>ISO/IEC 23090-24</w:t>
        </w:r>
      </w:hyperlink>
    </w:p>
    <w:p w14:paraId="04531F3C"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Resources:</w:t>
      </w:r>
    </w:p>
    <w:p w14:paraId="7E055135" w14:textId="11CE52FF" w:rsidR="006D75D3" w:rsidRPr="005529B1" w:rsidRDefault="00FD4ED6" w:rsidP="005529B1">
      <w:pPr>
        <w:numPr>
          <w:ilvl w:val="1"/>
          <w:numId w:val="3"/>
        </w:numPr>
        <w:shd w:val="clear" w:color="auto" w:fill="FFFFFF"/>
        <w:rPr>
          <w:rFonts w:cstheme="minorHAnsi"/>
          <w:color w:val="24292F"/>
          <w:sz w:val="22"/>
          <w:szCs w:val="22"/>
        </w:rPr>
      </w:pPr>
      <w:hyperlink r:id="rId33" w:history="1">
        <w:r w:rsidR="006D75D3" w:rsidRPr="005529B1">
          <w:rPr>
            <w:rStyle w:val="Hyperlink"/>
            <w:rFonts w:cstheme="minorHAnsi"/>
            <w:sz w:val="22"/>
            <w:szCs w:val="22"/>
          </w:rPr>
          <w:t>ISO/IEC FDIS 23090-14</w:t>
        </w:r>
      </w:hyperlink>
      <w:r w:rsidR="006D75D3" w:rsidRPr="005529B1">
        <w:rPr>
          <w:rFonts w:cstheme="minorHAnsi"/>
          <w:color w:val="24292F"/>
          <w:sz w:val="22"/>
          <w:szCs w:val="22"/>
        </w:rPr>
        <w:t xml:space="preserve">, Information technology </w:t>
      </w:r>
      <w:r w:rsidR="006D75D3" w:rsidRPr="005529B1">
        <w:rPr>
          <w:rFonts w:cstheme="minorHAnsi" w:hint="eastAsia"/>
          <w:color w:val="24292F"/>
          <w:sz w:val="22"/>
          <w:szCs w:val="22"/>
        </w:rPr>
        <w:t>—</w:t>
      </w:r>
      <w:r w:rsidR="006D75D3" w:rsidRPr="005529B1">
        <w:rPr>
          <w:rFonts w:cstheme="minorHAnsi"/>
          <w:color w:val="24292F"/>
          <w:sz w:val="22"/>
          <w:szCs w:val="22"/>
        </w:rPr>
        <w:t xml:space="preserve"> Coded representation of immersive media </w:t>
      </w:r>
      <w:r w:rsidR="006D75D3" w:rsidRPr="005529B1">
        <w:rPr>
          <w:rFonts w:cstheme="minorHAnsi" w:hint="eastAsia"/>
          <w:color w:val="24292F"/>
          <w:sz w:val="22"/>
          <w:szCs w:val="22"/>
        </w:rPr>
        <w:t>—</w:t>
      </w:r>
      <w:r w:rsidR="006D75D3" w:rsidRPr="005529B1">
        <w:rPr>
          <w:rFonts w:cstheme="minorHAnsi"/>
          <w:color w:val="24292F"/>
          <w:sz w:val="22"/>
          <w:szCs w:val="22"/>
        </w:rPr>
        <w:t xml:space="preserve"> Part 14: Scene Description</w:t>
      </w:r>
    </w:p>
    <w:p w14:paraId="2D09608E" w14:textId="068411D5" w:rsidR="006D75D3" w:rsidRDefault="00FD4ED6" w:rsidP="006D75D3">
      <w:pPr>
        <w:numPr>
          <w:ilvl w:val="1"/>
          <w:numId w:val="3"/>
        </w:numPr>
        <w:shd w:val="clear" w:color="auto" w:fill="FFFFFF"/>
        <w:rPr>
          <w:rFonts w:cstheme="minorHAnsi"/>
          <w:color w:val="24292F"/>
          <w:sz w:val="22"/>
          <w:szCs w:val="22"/>
        </w:rPr>
      </w:pPr>
      <w:hyperlink r:id="rId34" w:history="1">
        <w:r w:rsidR="006D75D3" w:rsidRPr="005529B1">
          <w:rPr>
            <w:rStyle w:val="Hyperlink"/>
            <w:rFonts w:cstheme="minorHAnsi"/>
            <w:sz w:val="22"/>
            <w:szCs w:val="22"/>
          </w:rPr>
          <w:t>ISO/IEC WD 23090-24</w:t>
        </w:r>
      </w:hyperlink>
      <w:r w:rsidR="006D75D3" w:rsidRPr="005529B1">
        <w:rPr>
          <w:rFonts w:cstheme="minorHAnsi"/>
          <w:color w:val="24292F"/>
          <w:sz w:val="22"/>
          <w:szCs w:val="22"/>
        </w:rPr>
        <w:t xml:space="preserve">, Information technology </w:t>
      </w:r>
      <w:r w:rsidR="006D75D3" w:rsidRPr="005529B1">
        <w:rPr>
          <w:rFonts w:cstheme="minorHAnsi" w:hint="eastAsia"/>
          <w:color w:val="24292F"/>
          <w:sz w:val="22"/>
          <w:szCs w:val="22"/>
        </w:rPr>
        <w:t>—</w:t>
      </w:r>
      <w:r w:rsidR="006D75D3" w:rsidRPr="005529B1">
        <w:rPr>
          <w:rFonts w:cstheme="minorHAnsi"/>
          <w:color w:val="24292F"/>
          <w:sz w:val="22"/>
          <w:szCs w:val="22"/>
        </w:rPr>
        <w:t xml:space="preserve"> Coded representation of immersive media </w:t>
      </w:r>
      <w:r w:rsidR="006D75D3" w:rsidRPr="005529B1">
        <w:rPr>
          <w:rFonts w:cstheme="minorHAnsi" w:hint="eastAsia"/>
          <w:color w:val="24292F"/>
          <w:sz w:val="22"/>
          <w:szCs w:val="22"/>
        </w:rPr>
        <w:t>—</w:t>
      </w:r>
      <w:r w:rsidR="006D75D3" w:rsidRPr="005529B1">
        <w:rPr>
          <w:rFonts w:cstheme="minorHAnsi"/>
          <w:color w:val="24292F"/>
          <w:sz w:val="22"/>
          <w:szCs w:val="22"/>
        </w:rPr>
        <w:t xml:space="preserve"> Part 24: Conformance and Reference Software for Scene Description for MPEG Media</w:t>
      </w:r>
    </w:p>
    <w:p w14:paraId="6B2340AC" w14:textId="670FA27D" w:rsidR="000132CE" w:rsidRPr="005529B1" w:rsidRDefault="000132CE" w:rsidP="005529B1">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 xml:space="preserve">Comments may be submitted here: </w:t>
      </w:r>
      <w:hyperlink r:id="rId35" w:history="1">
        <w:r w:rsidRPr="005529B1">
          <w:rPr>
            <w:rFonts w:eastAsia="Times New Roman" w:cstheme="minorHAnsi"/>
            <w:lang w:eastAsia="de-DE"/>
          </w:rPr>
          <w:t>https://github.com/MPEGGroup/Scene-Description</w:t>
        </w:r>
      </w:hyperlink>
    </w:p>
    <w:p w14:paraId="0F95A565"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Best Practices:</w:t>
      </w:r>
    </w:p>
    <w:p w14:paraId="1D41B6E6" w14:textId="257C5036" w:rsidR="0058464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Implementation Guidelines, Fallback mechanisms, etc.</w:t>
      </w:r>
    </w:p>
    <w:p w14:paraId="2D1DE955" w14:textId="09918817" w:rsidR="006D75D3" w:rsidRDefault="006D75D3" w:rsidP="006D75D3">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License:</w:t>
      </w:r>
    </w:p>
    <w:p w14:paraId="1170B2FD" w14:textId="77777777" w:rsidR="000132CE" w:rsidRPr="005529B1" w:rsidRDefault="000132CE" w:rsidP="005529B1">
      <w:pPr>
        <w:pStyle w:val="ListParagraph"/>
        <w:widowControl/>
        <w:numPr>
          <w:ilvl w:val="1"/>
          <w:numId w:val="3"/>
        </w:numPr>
        <w:autoSpaceDE/>
        <w:autoSpaceDN/>
        <w:contextualSpacing/>
        <w:textAlignment w:val="center"/>
        <w:rPr>
          <w:rFonts w:asciiTheme="minorHAnsi" w:hAnsiTheme="minorHAnsi" w:cstheme="minorHAnsi"/>
          <w:lang w:val="en-GB" w:eastAsia="de-DE"/>
        </w:rPr>
      </w:pPr>
      <w:r w:rsidRPr="005529B1">
        <w:rPr>
          <w:rFonts w:asciiTheme="minorHAnsi" w:eastAsia="Times New Roman" w:hAnsiTheme="minorHAnsi" w:cstheme="minorHAnsi"/>
          <w:lang w:val="en-GB" w:eastAsia="de-DE"/>
        </w:rPr>
        <w:t>Copyright (c), ISO/IEC</w:t>
      </w:r>
    </w:p>
    <w:p w14:paraId="6BB8E675" w14:textId="1316FD04" w:rsidR="00634ECB" w:rsidRDefault="000132CE" w:rsidP="005529B1">
      <w:pPr>
        <w:pStyle w:val="ListParagraph"/>
        <w:widowControl/>
        <w:numPr>
          <w:ilvl w:val="1"/>
          <w:numId w:val="3"/>
        </w:numPr>
        <w:autoSpaceDE/>
        <w:autoSpaceDN/>
        <w:contextualSpacing/>
        <w:textAlignment w:val="center"/>
      </w:pPr>
      <w:r w:rsidRPr="005529B1">
        <w:rPr>
          <w:rFonts w:asciiTheme="minorHAnsi" w:eastAsia="Times New Roman" w:hAnsiTheme="minorHAnsi" w:cstheme="minorHAnsi"/>
          <w:lang w:val="en-GB" w:eastAsia="de-DE"/>
        </w:rPr>
        <w:t>The use of the "MPEG scene description extensions" is subject to the license as accessible here:</w:t>
      </w:r>
      <w:r w:rsidRPr="005529B1">
        <w:rPr>
          <w:rFonts w:asciiTheme="minorHAnsi" w:eastAsia="Times New Roman" w:hAnsiTheme="minorHAnsi" w:cstheme="minorHAnsi" w:hint="eastAsia"/>
          <w:lang w:val="en-GB" w:eastAsia="de-DE"/>
        </w:rPr>
        <w:t> </w:t>
      </w:r>
      <w:hyperlink r:id="rId36" w:history="1">
        <w:r w:rsidRPr="005529B1">
          <w:rPr>
            <w:rFonts w:asciiTheme="minorHAnsi" w:eastAsia="Times New Roman" w:hAnsiTheme="minorHAnsi" w:cstheme="minorHAnsi"/>
            <w:lang w:val="en-GB" w:eastAsia="de-DE"/>
          </w:rPr>
          <w:t>https://standards.iso.org/</w:t>
        </w:r>
      </w:hyperlink>
      <w:r w:rsidRPr="005529B1">
        <w:rPr>
          <w:rFonts w:asciiTheme="minorHAnsi" w:eastAsia="Times New Roman" w:hAnsiTheme="minorHAnsi" w:cstheme="minorHAnsi" w:hint="eastAsia"/>
          <w:lang w:val="en-GB" w:eastAsia="de-DE"/>
        </w:rPr>
        <w:t> </w:t>
      </w:r>
      <w:r w:rsidRPr="005529B1">
        <w:rPr>
          <w:rFonts w:asciiTheme="minorHAnsi" w:eastAsia="Times New Roman" w:hAnsiTheme="minorHAnsi" w:cstheme="minorHAnsi"/>
          <w:lang w:val="en-GB" w:eastAsia="de-DE"/>
        </w:rPr>
        <w:t>and is subject to the IPR policy as accessible here:</w:t>
      </w:r>
      <w:r w:rsidRPr="005529B1">
        <w:rPr>
          <w:rFonts w:asciiTheme="minorHAnsi" w:eastAsia="Times New Roman" w:hAnsiTheme="minorHAnsi" w:cstheme="minorHAnsi" w:hint="eastAsia"/>
          <w:lang w:val="en-GB" w:eastAsia="de-DE"/>
        </w:rPr>
        <w:t> </w:t>
      </w:r>
      <w:hyperlink r:id="rId37" w:history="1">
        <w:r w:rsidRPr="005529B1">
          <w:rPr>
            <w:rFonts w:asciiTheme="minorHAnsi" w:eastAsia="Times New Roman" w:hAnsiTheme="minorHAnsi" w:cstheme="minorHAnsi"/>
            <w:lang w:val="en-GB" w:eastAsia="de-DE"/>
          </w:rPr>
          <w:t>https://www.iso.org/iso-standards-and-patents.html</w:t>
        </w:r>
      </w:hyperlink>
      <w:r w:rsidRPr="005529B1">
        <w:rPr>
          <w:rFonts w:asciiTheme="minorHAnsi" w:eastAsia="Times New Roman" w:hAnsiTheme="minorHAnsi" w:cstheme="minorHAnsi"/>
          <w:lang w:val="en-GB" w:eastAsia="de-DE"/>
        </w:rPr>
        <w:t>.</w:t>
      </w:r>
    </w:p>
    <w:p w14:paraId="1559AF85" w14:textId="77777777" w:rsidR="005F4B08" w:rsidRDefault="005F4B08" w:rsidP="005F4B08">
      <w:pPr>
        <w:rPr>
          <w:lang w:val="en-GB"/>
        </w:rPr>
      </w:pPr>
    </w:p>
    <w:p w14:paraId="78700FD2" w14:textId="22AC8B6B" w:rsidR="005F4B08" w:rsidRPr="005529B1" w:rsidRDefault="005F4B08" w:rsidP="005529B1">
      <w:pPr>
        <w:rPr>
          <w:lang w:val="en-GB"/>
        </w:rPr>
      </w:pPr>
      <w:r w:rsidRPr="005F4B08">
        <w:rPr>
          <w:lang w:val="en-GB"/>
        </w:rPr>
        <w:t xml:space="preserve">The extensions are also collected in the internal github here: </w:t>
      </w:r>
      <w:r w:rsidRPr="005F4B08">
        <w:rPr>
          <w:lang w:eastAsia="zh-CN"/>
        </w:rPr>
        <w:t xml:space="preserve">here </w:t>
      </w:r>
      <w:hyperlink r:id="rId38" w:history="1">
        <w:r w:rsidRPr="005F4B08">
          <w:rPr>
            <w:rStyle w:val="Hyperlink"/>
            <w:sz w:val="22"/>
            <w:szCs w:val="22"/>
            <w:lang w:eastAsia="zh-CN"/>
          </w:rPr>
          <w:t>http://mpegx.int-evry.fr/software/MPEG/Systems/SceneDescription/Specification/23090-14/-/tree/master/Extensions</w:t>
        </w:r>
      </w:hyperlink>
      <w:r w:rsidRPr="005F4B08">
        <w:rPr>
          <w:rStyle w:val="Hyperlink"/>
          <w:sz w:val="22"/>
          <w:szCs w:val="22"/>
          <w:lang w:eastAsia="zh-CN"/>
        </w:rPr>
        <w:t>.</w:t>
      </w:r>
    </w:p>
    <w:p w14:paraId="1FEA3982" w14:textId="12E864CF" w:rsidR="000132CE" w:rsidRDefault="000132CE" w:rsidP="000132CE">
      <w:pPr>
        <w:pStyle w:val="Heading2"/>
        <w:keepLines w:val="0"/>
        <w:widowControl/>
        <w:numPr>
          <w:ilvl w:val="1"/>
          <w:numId w:val="1"/>
        </w:numPr>
        <w:autoSpaceDE/>
        <w:autoSpaceDN/>
        <w:spacing w:before="240" w:after="60"/>
        <w:jc w:val="both"/>
      </w:pPr>
      <w:bookmarkStart w:id="380" w:name="_Toc165311409"/>
      <w:r>
        <w:t>Status Extension Submission for first Edition</w:t>
      </w:r>
      <w:bookmarkEnd w:id="380"/>
    </w:p>
    <w:p w14:paraId="53D6E4E3" w14:textId="77777777" w:rsidR="005529B1" w:rsidRDefault="005529B1" w:rsidP="005529B1">
      <w:pPr>
        <w:shd w:val="clear" w:color="auto" w:fill="FFFFFF"/>
        <w:spacing w:before="60" w:after="100" w:afterAutospacing="1"/>
        <w:rPr>
          <w:lang w:eastAsia="zh-CN"/>
        </w:rPr>
      </w:pPr>
      <w:r>
        <w:rPr>
          <w:lang w:eastAsia="zh-CN"/>
        </w:rPr>
        <w:t>The pull request was finally merged on Feb 28, 2023</w:t>
      </w:r>
    </w:p>
    <w:p w14:paraId="7617BA2B" w14:textId="6B01277B" w:rsidR="005529B1" w:rsidRDefault="005529B1" w:rsidP="005529B1">
      <w:pPr>
        <w:shd w:val="clear" w:color="auto" w:fill="FFFFFF"/>
        <w:spacing w:before="60" w:after="100" w:afterAutospacing="1"/>
        <w:rPr>
          <w:lang w:eastAsia="zh-CN"/>
        </w:rPr>
      </w:pPr>
      <w:r w:rsidRPr="005529B1">
        <w:rPr>
          <w:rFonts w:ascii="-apple-system" w:hAnsi="-apple-system"/>
          <w:sz w:val="21"/>
          <w:szCs w:val="21"/>
          <w:shd w:val="clear" w:color="auto" w:fill="FFFFFF"/>
        </w:rPr>
        <w:t>Khronos adds MPEG-I Scene Description Extensions to glTF2.0</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As chairman of the MPEG-I Scene Description group, it is my great pleasure to announce a milestone that we achieved in course of the collaboration with </w:t>
      </w:r>
      <w:hyperlink r:id="rId39" w:history="1">
        <w:r w:rsidRPr="005529B1">
          <w:rPr>
            <w:rStyle w:val="Hyperlink"/>
            <w:rFonts w:ascii="-apple-system" w:hAnsi="-apple-system"/>
            <w:sz w:val="21"/>
            <w:szCs w:val="21"/>
            <w:shd w:val="clear" w:color="auto" w:fill="FFFFFF"/>
          </w:rPr>
          <w:t>The Khronos Group</w:t>
        </w:r>
      </w:hyperlink>
      <w:r w:rsidRPr="005529B1">
        <w:rPr>
          <w:rFonts w:ascii="-apple-system" w:hAnsi="-apple-system"/>
          <w:sz w:val="21"/>
          <w:szCs w:val="21"/>
          <w:shd w:val="clear" w:color="auto" w:fill="FFFFFF"/>
        </w:rPr>
        <w:t>, in particular the 3D Formats working group: Khronos adopts the MPEG-I Scene Description extensions as defined in ISO/IEC 23090-14 as extensions to glTF2.0.</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This work happened within a long-lasting collaboration and dedication of many individuals, in particular to mention </w:t>
      </w:r>
      <w:hyperlink r:id="rId40" w:history="1">
        <w:r w:rsidRPr="005529B1">
          <w:rPr>
            <w:rStyle w:val="Hyperlink"/>
            <w:rFonts w:ascii="-apple-system" w:hAnsi="-apple-system"/>
            <w:sz w:val="21"/>
            <w:szCs w:val="21"/>
            <w:shd w:val="clear" w:color="auto" w:fill="FFFFFF"/>
          </w:rPr>
          <w:t>Imed Bouazizi</w:t>
        </w:r>
      </w:hyperlink>
      <w:r w:rsidRPr="005529B1">
        <w:rPr>
          <w:rFonts w:ascii="-apple-system" w:hAnsi="-apple-system"/>
          <w:sz w:val="21"/>
          <w:szCs w:val="21"/>
          <w:shd w:val="clear" w:color="auto" w:fill="FFFFFF"/>
        </w:rPr>
        <w:t>, </w:t>
      </w:r>
      <w:hyperlink r:id="rId41" w:history="1">
        <w:r w:rsidRPr="005529B1">
          <w:rPr>
            <w:rStyle w:val="Hyperlink"/>
            <w:rFonts w:ascii="-apple-system" w:hAnsi="-apple-system"/>
            <w:sz w:val="21"/>
            <w:szCs w:val="21"/>
            <w:shd w:val="clear" w:color="auto" w:fill="FFFFFF"/>
          </w:rPr>
          <w:t>Lukasz Kondrad</w:t>
        </w:r>
      </w:hyperlink>
      <w:r w:rsidRPr="005529B1">
        <w:rPr>
          <w:rFonts w:ascii="-apple-system" w:hAnsi="-apple-system"/>
          <w:sz w:val="21"/>
          <w:szCs w:val="21"/>
          <w:shd w:val="clear" w:color="auto" w:fill="FFFFFF"/>
        </w:rPr>
        <w:t> </w:t>
      </w:r>
      <w:hyperlink r:id="rId42" w:history="1">
        <w:r w:rsidRPr="005529B1">
          <w:rPr>
            <w:rStyle w:val="Hyperlink"/>
            <w:rFonts w:ascii="-apple-system" w:hAnsi="-apple-system"/>
            <w:sz w:val="21"/>
            <w:szCs w:val="21"/>
            <w:shd w:val="clear" w:color="auto" w:fill="FFFFFF"/>
          </w:rPr>
          <w:t>Yago Sanchez de la Fuente</w:t>
        </w:r>
      </w:hyperlink>
      <w:r w:rsidRPr="005529B1">
        <w:rPr>
          <w:rFonts w:ascii="-apple-system" w:hAnsi="-apple-system"/>
          <w:sz w:val="21"/>
          <w:szCs w:val="21"/>
          <w:shd w:val="clear" w:color="auto" w:fill="FFFFFF"/>
        </w:rPr>
        <w:t> </w:t>
      </w:r>
      <w:hyperlink r:id="rId43" w:history="1">
        <w:r w:rsidRPr="005529B1">
          <w:rPr>
            <w:rStyle w:val="Hyperlink"/>
            <w:rFonts w:ascii="-apple-system" w:hAnsi="-apple-system"/>
            <w:sz w:val="21"/>
            <w:szCs w:val="21"/>
            <w:shd w:val="clear" w:color="auto" w:fill="FFFFFF"/>
          </w:rPr>
          <w:t>Ozgur Oyman</w:t>
        </w:r>
      </w:hyperlink>
      <w:r w:rsidRPr="005529B1">
        <w:rPr>
          <w:rFonts w:ascii="-apple-system" w:hAnsi="-apple-system"/>
          <w:sz w:val="21"/>
          <w:szCs w:val="21"/>
          <w:shd w:val="clear" w:color="auto" w:fill="FFFFFF"/>
        </w:rPr>
        <w:t> </w:t>
      </w:r>
      <w:hyperlink r:id="rId44" w:history="1">
        <w:r w:rsidRPr="005529B1">
          <w:rPr>
            <w:rStyle w:val="Hyperlink"/>
            <w:rFonts w:ascii="-apple-system" w:hAnsi="-apple-system"/>
            <w:sz w:val="21"/>
            <w:szCs w:val="21"/>
            <w:shd w:val="clear" w:color="auto" w:fill="FFFFFF"/>
          </w:rPr>
          <w:t>Mary-Luc Champel</w:t>
        </w:r>
      </w:hyperlink>
      <w:r w:rsidRPr="005529B1">
        <w:rPr>
          <w:rFonts w:ascii="-apple-system" w:hAnsi="-apple-system"/>
          <w:sz w:val="21"/>
          <w:szCs w:val="21"/>
          <w:shd w:val="clear" w:color="auto" w:fill="FFFFFF"/>
        </w:rPr>
        <w:t> Gurdeep Singh </w:t>
      </w:r>
      <w:hyperlink r:id="rId45" w:history="1">
        <w:r w:rsidRPr="005529B1">
          <w:rPr>
            <w:rStyle w:val="Hyperlink"/>
            <w:rFonts w:ascii="-apple-system" w:hAnsi="-apple-system"/>
            <w:sz w:val="21"/>
            <w:szCs w:val="21"/>
            <w:shd w:val="clear" w:color="auto" w:fill="FFFFFF"/>
          </w:rPr>
          <w:t>Gaëlle Martin-Cocher</w:t>
        </w:r>
      </w:hyperlink>
      <w:r w:rsidRPr="005529B1">
        <w:rPr>
          <w:rFonts w:ascii="-apple-system" w:hAnsi="-apple-system"/>
          <w:sz w:val="21"/>
          <w:szCs w:val="21"/>
          <w:shd w:val="clear" w:color="auto" w:fill="FFFFFF"/>
        </w:rPr>
        <w:t> </w:t>
      </w:r>
      <w:hyperlink r:id="rId46" w:history="1">
        <w:r w:rsidRPr="005529B1">
          <w:rPr>
            <w:rStyle w:val="Hyperlink"/>
            <w:rFonts w:ascii="-apple-system" w:hAnsi="-apple-system"/>
            <w:sz w:val="21"/>
            <w:szCs w:val="21"/>
            <w:shd w:val="clear" w:color="auto" w:fill="FFFFFF"/>
          </w:rPr>
          <w:t>Emmanuel Thomas</w:t>
        </w:r>
      </w:hyperlink>
      <w:r w:rsidRPr="005529B1">
        <w:rPr>
          <w:rFonts w:ascii="-apple-system" w:hAnsi="-apple-system"/>
          <w:sz w:val="21"/>
          <w:szCs w:val="21"/>
          <w:shd w:val="clear" w:color="auto" w:fill="FFFFFF"/>
        </w:rPr>
        <w:t> </w:t>
      </w:r>
      <w:hyperlink r:id="rId47" w:history="1">
        <w:r w:rsidRPr="005529B1">
          <w:rPr>
            <w:rStyle w:val="Hyperlink"/>
            <w:rFonts w:ascii="-apple-system" w:hAnsi="-apple-system"/>
            <w:sz w:val="21"/>
            <w:szCs w:val="21"/>
            <w:shd w:val="clear" w:color="auto" w:fill="FFFFFF"/>
          </w:rPr>
          <w:t>Neil Trevett</w:t>
        </w:r>
      </w:hyperlink>
      <w:r w:rsidRPr="005529B1">
        <w:rPr>
          <w:rFonts w:ascii="-apple-system" w:hAnsi="-apple-system"/>
          <w:sz w:val="21"/>
          <w:szCs w:val="21"/>
          <w:shd w:val="clear" w:color="auto" w:fill="FFFFFF"/>
        </w:rPr>
        <w:t> </w:t>
      </w:r>
      <w:hyperlink r:id="rId48" w:history="1">
        <w:r w:rsidRPr="005529B1">
          <w:rPr>
            <w:rStyle w:val="Hyperlink"/>
            <w:rFonts w:ascii="-apple-system" w:hAnsi="-apple-system"/>
            <w:sz w:val="21"/>
            <w:szCs w:val="21"/>
            <w:shd w:val="clear" w:color="auto" w:fill="FFFFFF"/>
          </w:rPr>
          <w:t>Youngkwon Lim</w:t>
        </w:r>
      </w:hyperlink>
      <w:r w:rsidRPr="005529B1">
        <w:rPr>
          <w:rFonts w:ascii="-apple-system" w:hAnsi="-apple-system"/>
          <w:sz w:val="21"/>
          <w:szCs w:val="21"/>
          <w:shd w:val="clear" w:color="auto" w:fill="FFFFFF"/>
        </w:rPr>
        <w:t> </w:t>
      </w:r>
      <w:hyperlink r:id="rId49" w:history="1">
        <w:r w:rsidRPr="005529B1">
          <w:rPr>
            <w:rStyle w:val="Hyperlink"/>
            <w:rFonts w:ascii="-apple-system" w:hAnsi="-apple-system"/>
            <w:sz w:val="21"/>
            <w:szCs w:val="21"/>
            <w:shd w:val="clear" w:color="auto" w:fill="FFFFFF"/>
          </w:rPr>
          <w:t xml:space="preserve">Alexey </w:t>
        </w:r>
        <w:r w:rsidRPr="005529B1">
          <w:rPr>
            <w:rStyle w:val="Hyperlink"/>
            <w:rFonts w:ascii="-apple-system" w:hAnsi="-apple-system"/>
            <w:sz w:val="21"/>
            <w:szCs w:val="21"/>
            <w:shd w:val="clear" w:color="auto" w:fill="FFFFFF"/>
          </w:rPr>
          <w:lastRenderedPageBreak/>
          <w:t>Medvedev</w:t>
        </w:r>
      </w:hyperlink>
      <w:r w:rsidRPr="005529B1">
        <w:rPr>
          <w:rFonts w:ascii="-apple-system" w:hAnsi="-apple-system"/>
          <w:sz w:val="21"/>
          <w:szCs w:val="21"/>
          <w:shd w:val="clear" w:color="auto" w:fill="FFFFFF"/>
        </w:rPr>
        <w:t> </w:t>
      </w:r>
      <w:hyperlink r:id="rId50" w:history="1">
        <w:r w:rsidRPr="005529B1">
          <w:rPr>
            <w:rStyle w:val="Hyperlink"/>
            <w:rFonts w:ascii="-apple-system" w:hAnsi="-apple-system"/>
            <w:sz w:val="21"/>
            <w:szCs w:val="21"/>
            <w:shd w:val="clear" w:color="auto" w:fill="FFFFFF"/>
          </w:rPr>
          <w:t>Alexey Knyazev</w:t>
        </w:r>
      </w:hyperlink>
      <w:r w:rsidRPr="005529B1">
        <w:rPr>
          <w:rFonts w:ascii="-apple-system" w:hAnsi="-apple-system"/>
          <w:sz w:val="21"/>
          <w:szCs w:val="21"/>
          <w:shd w:val="clear" w:color="auto" w:fill="FFFFFF"/>
        </w:rPr>
        <w:t> </w:t>
      </w:r>
      <w:hyperlink r:id="rId51" w:history="1">
        <w:r w:rsidRPr="005529B1">
          <w:rPr>
            <w:rStyle w:val="Hyperlink"/>
            <w:rFonts w:ascii="-apple-system" w:hAnsi="-apple-system"/>
            <w:sz w:val="21"/>
            <w:szCs w:val="21"/>
            <w:shd w:val="clear" w:color="auto" w:fill="FFFFFF"/>
          </w:rPr>
          <w:t>Leonardo Chiariglione</w:t>
        </w:r>
      </w:hyperlink>
      <w:r w:rsidRPr="005529B1">
        <w:rPr>
          <w:rFonts w:ascii="-apple-system" w:hAnsi="-apple-system"/>
          <w:sz w:val="21"/>
          <w:szCs w:val="21"/>
          <w:shd w:val="clear" w:color="auto" w:fill="FFFFFF"/>
        </w:rPr>
        <w:t>. The extensions are documented here: https://github.com/KhronosGroup/glTF/blob/main/extensions/README.md</w:t>
      </w:r>
      <w:r w:rsidRPr="005529B1">
        <w:rPr>
          <w:rFonts w:ascii="-apple-system" w:hAnsi="-apple-system"/>
          <w:sz w:val="21"/>
          <w:szCs w:val="21"/>
        </w:rPr>
        <w:t xml:space="preserve"> </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These efforts are the foundation work in the </w:t>
      </w:r>
      <w:hyperlink r:id="rId52" w:history="1">
        <w:r w:rsidRPr="005529B1">
          <w:rPr>
            <w:rStyle w:val="Hyperlink"/>
            <w:rFonts w:ascii="-apple-system" w:hAnsi="-apple-system"/>
            <w:sz w:val="21"/>
            <w:szCs w:val="21"/>
            <w:shd w:val="clear" w:color="auto" w:fill="FFFFFF"/>
          </w:rPr>
          <w:t>Metaverse Standards Forum</w:t>
        </w:r>
      </w:hyperlink>
      <w:r w:rsidRPr="005529B1">
        <w:rPr>
          <w:rFonts w:ascii="-apple-system" w:hAnsi="-apple-system"/>
          <w:sz w:val="21"/>
          <w:szCs w:val="21"/>
          <w:shd w:val="clear" w:color="auto" w:fill="FFFFFF"/>
        </w:rPr>
        <w:t> and </w:t>
      </w:r>
      <w:hyperlink r:id="rId53" w:history="1">
        <w:r w:rsidRPr="005529B1">
          <w:rPr>
            <w:rStyle w:val="Hyperlink"/>
            <w:rFonts w:ascii="-apple-system" w:hAnsi="-apple-system"/>
            <w:sz w:val="21"/>
            <w:szCs w:val="21"/>
            <w:shd w:val="clear" w:color="auto" w:fill="FFFFFF"/>
          </w:rPr>
          <w:t>3GPP</w:t>
        </w:r>
      </w:hyperlink>
      <w:r w:rsidRPr="005529B1">
        <w:rPr>
          <w:rFonts w:ascii="-apple-system" w:hAnsi="-apple-system"/>
          <w:sz w:val="21"/>
          <w:szCs w:val="21"/>
          <w:shd w:val="clear" w:color="auto" w:fill="FFFFFF"/>
        </w:rPr>
        <w:t xml:space="preserve">, and are only the starting point. More extensions to be expected. For details on the extensions and MPEG-I scene description, refer to our white paper </w:t>
      </w:r>
      <w:hyperlink r:id="rId54" w:history="1">
        <w:r w:rsidRPr="005529B1">
          <w:rPr>
            <w:rStyle w:val="Hyperlink"/>
            <w:rFonts w:ascii="-apple-system" w:hAnsi="-apple-system"/>
            <w:sz w:val="21"/>
            <w:szCs w:val="21"/>
            <w:shd w:val="clear" w:color="auto" w:fill="FFFFFF"/>
          </w:rPr>
          <w:t>here</w:t>
        </w:r>
      </w:hyperlink>
      <w:r w:rsidRPr="005529B1">
        <w:rPr>
          <w:rFonts w:ascii="-apple-system" w:hAnsi="-apple-system"/>
          <w:sz w:val="21"/>
          <w:szCs w:val="21"/>
          <w:shd w:val="clear" w:color="auto" w:fill="FFFFFF"/>
        </w:rPr>
        <w:t>.</w:t>
      </w:r>
      <w:r>
        <w:rPr>
          <w:lang w:eastAsia="zh-CN"/>
        </w:rPr>
        <w:t xml:space="preserve"> </w:t>
      </w:r>
    </w:p>
    <w:p w14:paraId="074DFE6F" w14:textId="77777777" w:rsidR="005529B1" w:rsidRDefault="005529B1" w:rsidP="005529B1">
      <w:pPr>
        <w:shd w:val="clear" w:color="auto" w:fill="FFFFFF"/>
        <w:spacing w:before="60" w:after="100" w:afterAutospacing="1"/>
        <w:rPr>
          <w:lang w:eastAsia="zh-CN"/>
        </w:rPr>
      </w:pPr>
      <w:r>
        <w:rPr>
          <w:noProof/>
        </w:rPr>
        <w:drawing>
          <wp:inline distT="0" distB="0" distL="0" distR="0" wp14:anchorId="79690202" wp14:editId="4C7F1098">
            <wp:extent cx="5727700" cy="3221990"/>
            <wp:effectExtent l="0" t="0" r="6350" b="0"/>
            <wp:docPr id="7" name="Picture 7" descr="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ext"/>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27700" cy="3221990"/>
                    </a:xfrm>
                    <a:prstGeom prst="rect">
                      <a:avLst/>
                    </a:prstGeom>
                    <a:noFill/>
                    <a:ln>
                      <a:noFill/>
                    </a:ln>
                  </pic:spPr>
                </pic:pic>
              </a:graphicData>
            </a:graphic>
          </wp:inline>
        </w:drawing>
      </w:r>
    </w:p>
    <w:p w14:paraId="562690B6" w14:textId="15D45452" w:rsidR="005529B1" w:rsidRDefault="005529B1" w:rsidP="005529B1">
      <w:pPr>
        <w:shd w:val="clear" w:color="auto" w:fill="FFFFFF"/>
        <w:spacing w:before="60" w:after="100" w:afterAutospacing="1"/>
        <w:rPr>
          <w:rStyle w:val="Hyperlink"/>
          <w:lang w:eastAsia="zh-CN"/>
        </w:rPr>
      </w:pPr>
      <w:r>
        <w:rPr>
          <w:lang w:eastAsia="zh-CN"/>
        </w:rPr>
        <w:t xml:space="preserve">In addition, the extensions are added to the main extension page: </w:t>
      </w:r>
      <w:hyperlink r:id="rId56" w:history="1">
        <w:r w:rsidRPr="003B1E89">
          <w:rPr>
            <w:rStyle w:val="Hyperlink"/>
            <w:lang w:eastAsia="zh-CN"/>
          </w:rPr>
          <w:t>https://github.com/haudiobe/glTF/blob/main/extensions/README.md</w:t>
        </w:r>
      </w:hyperlink>
    </w:p>
    <w:p w14:paraId="6604C71C" w14:textId="6CA4DA3E" w:rsidR="00916B34" w:rsidRDefault="00916B34" w:rsidP="00916B34">
      <w:pPr>
        <w:pStyle w:val="Heading2"/>
        <w:keepLines w:val="0"/>
        <w:widowControl/>
        <w:numPr>
          <w:ilvl w:val="1"/>
          <w:numId w:val="1"/>
        </w:numPr>
        <w:autoSpaceDE/>
        <w:autoSpaceDN/>
        <w:spacing w:before="240" w:after="60"/>
        <w:jc w:val="both"/>
      </w:pPr>
      <w:bookmarkStart w:id="381" w:name="_Toc165311410"/>
      <w:r>
        <w:t>Status Extension Submission for second Edition</w:t>
      </w:r>
      <w:bookmarkEnd w:id="381"/>
    </w:p>
    <w:p w14:paraId="1A76613C" w14:textId="77777777" w:rsidR="00FE10F4" w:rsidRDefault="00FE10F4" w:rsidP="00FE10F4">
      <w:r>
        <w:t xml:space="preserve">A first set of extensions was created as output from MPEG#141 in </w:t>
      </w:r>
    </w:p>
    <w:p w14:paraId="4A7CF611" w14:textId="77777777" w:rsidR="00FE10F4" w:rsidRDefault="00FE10F4" w:rsidP="00FE10F4"/>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530"/>
        <w:gridCol w:w="4834"/>
        <w:gridCol w:w="2656"/>
      </w:tblGrid>
      <w:tr w:rsidR="00FE10F4" w14:paraId="066B3D26" w14:textId="77777777" w:rsidTr="0052026A">
        <w:trPr>
          <w:tblCellSpacing w:w="15" w:type="dxa"/>
          <w:jc w:val="center"/>
        </w:trPr>
        <w:tc>
          <w:tcPr>
            <w:tcW w:w="823" w:type="pct"/>
            <w:vAlign w:val="center"/>
          </w:tcPr>
          <w:p w14:paraId="36F8B7A7" w14:textId="3DFC56A3" w:rsidR="00FE10F4" w:rsidRDefault="00FD4ED6" w:rsidP="0052026A">
            <w:pPr>
              <w:jc w:val="center"/>
              <w:rPr>
                <w:rFonts w:eastAsia="Times New Roman"/>
                <w:sz w:val="20"/>
                <w:szCs w:val="20"/>
              </w:rPr>
            </w:pPr>
            <w:hyperlink r:id="rId57" w:history="1">
              <w:r w:rsidR="00FE10F4">
                <w:rPr>
                  <w:rStyle w:val="Hyperlink"/>
                  <w:sz w:val="20"/>
                  <w:szCs w:val="20"/>
                </w:rPr>
                <w:t>MDS22339</w:t>
              </w:r>
            </w:hyperlink>
          </w:p>
        </w:tc>
        <w:tc>
          <w:tcPr>
            <w:tcW w:w="2663" w:type="pct"/>
            <w:vAlign w:val="center"/>
          </w:tcPr>
          <w:p w14:paraId="7EAA5476" w14:textId="77777777" w:rsidR="00FE10F4" w:rsidRDefault="00FE10F4" w:rsidP="0052026A">
            <w:pPr>
              <w:rPr>
                <w:sz w:val="20"/>
                <w:szCs w:val="20"/>
              </w:rPr>
            </w:pPr>
            <w:r>
              <w:rPr>
                <w:sz w:val="20"/>
                <w:szCs w:val="20"/>
              </w:rPr>
              <w:t>Draft registration of Khronos extensions 2nd edition</w:t>
            </w:r>
          </w:p>
        </w:tc>
        <w:tc>
          <w:tcPr>
            <w:tcW w:w="1447" w:type="pct"/>
            <w:vAlign w:val="center"/>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44"/>
            </w:tblGrid>
            <w:tr w:rsidR="00FE10F4" w14:paraId="61487E38" w14:textId="77777777" w:rsidTr="0052026A">
              <w:trPr>
                <w:tblCellSpacing w:w="15" w:type="dxa"/>
                <w:jc w:val="center"/>
              </w:trPr>
              <w:tc>
                <w:tcPr>
                  <w:tcW w:w="4750" w:type="pct"/>
                  <w:vAlign w:val="center"/>
                </w:tcPr>
                <w:p w14:paraId="6777280E" w14:textId="219E91CD" w:rsidR="00FE10F4" w:rsidRDefault="00FD4ED6" w:rsidP="0052026A">
                  <w:pPr>
                    <w:rPr>
                      <w:sz w:val="20"/>
                      <w:szCs w:val="20"/>
                    </w:rPr>
                  </w:pPr>
                  <w:hyperlink r:id="rId58" w:history="1">
                    <w:r w:rsidR="00FE10F4">
                      <w:rPr>
                        <w:rStyle w:val="Hyperlink"/>
                        <w:sz w:val="20"/>
                        <w:szCs w:val="20"/>
                      </w:rPr>
                      <w:t>MDS22339_WG03_N00815</w:t>
                    </w:r>
                  </w:hyperlink>
                </w:p>
              </w:tc>
            </w:tr>
          </w:tbl>
          <w:p w14:paraId="351F2215" w14:textId="77777777" w:rsidR="00FE10F4" w:rsidRDefault="00FE10F4" w:rsidP="0052026A">
            <w:pPr>
              <w:jc w:val="center"/>
              <w:rPr>
                <w:sz w:val="20"/>
                <w:szCs w:val="20"/>
              </w:rPr>
            </w:pPr>
          </w:p>
        </w:tc>
      </w:tr>
    </w:tbl>
    <w:p w14:paraId="5B159326" w14:textId="77777777" w:rsidR="00FE10F4" w:rsidRDefault="00FE10F4" w:rsidP="00FE10F4"/>
    <w:p w14:paraId="65BB096C" w14:textId="77777777" w:rsidR="00FE10F4" w:rsidRDefault="00FE10F4" w:rsidP="00FE10F4">
      <w:r>
        <w:t>First amendment (</w:t>
      </w:r>
      <w:proofErr w:type="gramStart"/>
      <w:r>
        <w:t>2  branches</w:t>
      </w:r>
      <w:proofErr w:type="gramEnd"/>
      <w:r>
        <w:t>, 2 extensions)</w:t>
      </w:r>
    </w:p>
    <w:p w14:paraId="53654E4C" w14:textId="1584E47D" w:rsidR="00FE10F4" w:rsidRDefault="00FD4ED6"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59" w:tooltip="MPEG_primitive_V3C" w:history="1">
        <w:r w:rsidR="00FE10F4">
          <w:rPr>
            <w:rStyle w:val="Hyperlink"/>
            <w:rFonts w:ascii="-apple-system" w:eastAsia="Times New Roman" w:hAnsi="-apple-system"/>
            <w:sz w:val="21"/>
            <w:szCs w:val="21"/>
            <w:shd w:val="clear" w:color="auto" w:fill="F6F8FA"/>
          </w:rPr>
          <w:t>MPEG_primitive_V3C</w:t>
        </w:r>
      </w:hyperlink>
    </w:p>
    <w:p w14:paraId="7079A02F" w14:textId="40D78AC3" w:rsidR="00FE10F4" w:rsidRDefault="00FD4ED6"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0" w:tooltip="MPEG_sampler_YCbCr" w:history="1">
        <w:r w:rsidR="00FE10F4">
          <w:rPr>
            <w:rStyle w:val="Hyperlink"/>
            <w:rFonts w:ascii="-apple-system" w:eastAsia="Times New Roman" w:hAnsi="-apple-system"/>
            <w:sz w:val="21"/>
            <w:szCs w:val="21"/>
            <w:shd w:val="clear" w:color="auto" w:fill="F6F8FA"/>
          </w:rPr>
          <w:t>MPEG_sampler_YCbCr</w:t>
        </w:r>
      </w:hyperlink>
    </w:p>
    <w:p w14:paraId="05031E78" w14:textId="77777777" w:rsidR="00FE10F4" w:rsidRDefault="00FE10F4" w:rsidP="00FE10F4">
      <w:pPr>
        <w:rPr>
          <w:rFonts w:eastAsia="Calibri"/>
        </w:rPr>
      </w:pPr>
    </w:p>
    <w:p w14:paraId="63B48A94" w14:textId="77777777" w:rsidR="00FE10F4" w:rsidRDefault="00FE10F4" w:rsidP="00FE10F4">
      <w:r>
        <w:t>Second amendment (</w:t>
      </w:r>
      <w:proofErr w:type="gramStart"/>
      <w:r>
        <w:t>5  branches</w:t>
      </w:r>
      <w:proofErr w:type="gramEnd"/>
      <w:r>
        <w:t>, 7 extensions)</w:t>
      </w:r>
    </w:p>
    <w:p w14:paraId="20353752" w14:textId="37E56CA2" w:rsidR="00FE10F4" w:rsidRDefault="00FD4ED6"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1" w:tooltip="MPEG_node_avatar" w:history="1">
        <w:r w:rsidR="00FE10F4">
          <w:rPr>
            <w:rStyle w:val="Hyperlink"/>
            <w:rFonts w:ascii="-apple-system" w:eastAsia="Times New Roman" w:hAnsi="-apple-system"/>
            <w:sz w:val="21"/>
            <w:szCs w:val="21"/>
            <w:shd w:val="clear" w:color="auto" w:fill="F6F8FA"/>
          </w:rPr>
          <w:t>MPEG_node_avatar</w:t>
        </w:r>
      </w:hyperlink>
    </w:p>
    <w:p w14:paraId="3497F951" w14:textId="52DA1D1E" w:rsidR="00FE10F4" w:rsidRDefault="00FD4ED6"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2" w:history="1">
        <w:r w:rsidR="00FE10F4">
          <w:rPr>
            <w:rStyle w:val="Hyperlink"/>
            <w:rFonts w:eastAsia="Times New Roman"/>
          </w:rPr>
          <w:t>https://github.com/haudiobe/glTF/tree/MPEG_haptic/extensions/2.0/Vendor</w:t>
        </w:r>
      </w:hyperlink>
    </w:p>
    <w:p w14:paraId="45445890" w14:textId="3CE4CDAD" w:rsidR="00FE10F4" w:rsidRDefault="00FD4ED6"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3" w:tooltip="MPEG_haptic" w:history="1">
        <w:r w:rsidR="00FE10F4">
          <w:rPr>
            <w:rStyle w:val="Hyperlink"/>
            <w:rFonts w:ascii="-apple-system" w:eastAsia="Times New Roman" w:hAnsi="-apple-system"/>
            <w:sz w:val="21"/>
            <w:szCs w:val="21"/>
            <w:shd w:val="clear" w:color="auto" w:fill="FFFFFF"/>
          </w:rPr>
          <w:t>MPEG_haptic</w:t>
        </w:r>
      </w:hyperlink>
    </w:p>
    <w:p w14:paraId="6A0678BB" w14:textId="65AAEB1C" w:rsidR="00FE10F4" w:rsidRDefault="00FD4ED6"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4" w:tooltip="MPEG_material_haptic" w:history="1">
        <w:r w:rsidR="00FE10F4">
          <w:rPr>
            <w:rStyle w:val="Hyperlink"/>
            <w:rFonts w:ascii="-apple-system" w:eastAsia="Times New Roman" w:hAnsi="-apple-system"/>
            <w:sz w:val="21"/>
            <w:szCs w:val="21"/>
            <w:shd w:val="clear" w:color="auto" w:fill="F6F8FA"/>
          </w:rPr>
          <w:t>MPEG_material_haptic</w:t>
        </w:r>
      </w:hyperlink>
    </w:p>
    <w:p w14:paraId="155297C5" w14:textId="53A076C1" w:rsidR="00FE10F4" w:rsidRDefault="00FD4ED6"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5" w:tooltip="MPEG_lights_texture_based" w:history="1">
        <w:r w:rsidR="00FE10F4">
          <w:rPr>
            <w:rStyle w:val="Hyperlink"/>
            <w:rFonts w:ascii="-apple-system" w:eastAsia="Times New Roman" w:hAnsi="-apple-system"/>
            <w:sz w:val="21"/>
            <w:szCs w:val="21"/>
            <w:shd w:val="clear" w:color="auto" w:fill="F6F8FA"/>
          </w:rPr>
          <w:t>MPEG_lights_texture_based</w:t>
        </w:r>
      </w:hyperlink>
    </w:p>
    <w:p w14:paraId="1C952162" w14:textId="5A31B138" w:rsidR="00FE10F4" w:rsidRDefault="00FD4ED6"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6" w:history="1">
        <w:r w:rsidR="00FE10F4">
          <w:rPr>
            <w:rStyle w:val="Hyperlink"/>
            <w:rFonts w:eastAsia="Times New Roman"/>
          </w:rPr>
          <w:t>https://github.com/haudiobe/glTF/tree/MPEG_interactivity/extensions/2.0/Vendor</w:t>
        </w:r>
      </w:hyperlink>
    </w:p>
    <w:p w14:paraId="202E64A6" w14:textId="2CA42E3A" w:rsidR="00FE10F4" w:rsidRDefault="00FD4ED6"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7" w:tooltip="MPEG_scene_interactivity" w:history="1">
        <w:r w:rsidR="00FE10F4">
          <w:rPr>
            <w:rStyle w:val="Hyperlink"/>
            <w:rFonts w:ascii="-apple-system" w:eastAsia="Times New Roman" w:hAnsi="-apple-system"/>
            <w:sz w:val="21"/>
            <w:szCs w:val="21"/>
            <w:shd w:val="clear" w:color="auto" w:fill="FFFFFF"/>
          </w:rPr>
          <w:t>MPEG_scene_interactivity</w:t>
        </w:r>
      </w:hyperlink>
    </w:p>
    <w:p w14:paraId="2ED8090D" w14:textId="349FF2E5" w:rsidR="00FE10F4" w:rsidRDefault="00FD4ED6"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8" w:tooltip="MPEG_node_interactivity" w:history="1">
        <w:r w:rsidR="00FE10F4">
          <w:rPr>
            <w:rStyle w:val="Hyperlink"/>
            <w:rFonts w:ascii="-apple-system" w:eastAsia="Times New Roman" w:hAnsi="-apple-system"/>
            <w:sz w:val="21"/>
            <w:szCs w:val="21"/>
            <w:shd w:val="clear" w:color="auto" w:fill="FFFFFF"/>
          </w:rPr>
          <w:t>MPEG_node_interactivity</w:t>
        </w:r>
      </w:hyperlink>
    </w:p>
    <w:p w14:paraId="30DFFBE9" w14:textId="6CE95295" w:rsidR="00FE10F4" w:rsidRDefault="00FD4ED6"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9" w:history="1">
        <w:r w:rsidR="00FE10F4">
          <w:rPr>
            <w:rStyle w:val="Hyperlink"/>
            <w:rFonts w:eastAsia="Times New Roman"/>
          </w:rPr>
          <w:t>https://github.com/haudiobe/glTF/tree/MPEG_anchor/extensions/2.0/Vendor</w:t>
        </w:r>
      </w:hyperlink>
    </w:p>
    <w:p w14:paraId="1BCFD85D" w14:textId="248A9E03" w:rsidR="00FE10F4" w:rsidRDefault="00FD4ED6"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0" w:tooltip="MPEG_scene_anchor" w:history="1">
        <w:r w:rsidR="00FE10F4">
          <w:rPr>
            <w:rStyle w:val="Hyperlink"/>
            <w:rFonts w:ascii="-apple-system" w:eastAsia="Times New Roman" w:hAnsi="-apple-system"/>
            <w:sz w:val="21"/>
            <w:szCs w:val="21"/>
            <w:shd w:val="clear" w:color="auto" w:fill="F6F8FA"/>
          </w:rPr>
          <w:t>MPEG_scene_anchor</w:t>
        </w:r>
      </w:hyperlink>
    </w:p>
    <w:p w14:paraId="0FAC1C8A" w14:textId="4F2B6444" w:rsidR="00FE10F4" w:rsidRDefault="00FD4ED6"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1" w:tooltip="MPEG_node_anchor" w:history="1">
        <w:r w:rsidR="00FE10F4">
          <w:rPr>
            <w:rStyle w:val="Hyperlink"/>
            <w:rFonts w:ascii="-apple-system" w:eastAsia="Times New Roman" w:hAnsi="-apple-system"/>
            <w:sz w:val="21"/>
            <w:szCs w:val="21"/>
            <w:shd w:val="clear" w:color="auto" w:fill="FFFFFF"/>
          </w:rPr>
          <w:t>MPEG_node_anchor</w:t>
        </w:r>
      </w:hyperlink>
    </w:p>
    <w:p w14:paraId="58CF88D0" w14:textId="77777777" w:rsidR="00FE10F4" w:rsidRDefault="00FE10F4" w:rsidP="00FE10F4">
      <w:pPr>
        <w:rPr>
          <w:rFonts w:eastAsia="Calibri"/>
        </w:rPr>
      </w:pPr>
    </w:p>
    <w:p w14:paraId="3C1BF779" w14:textId="3A2359AB" w:rsidR="003F7762" w:rsidRPr="003F7762" w:rsidRDefault="00FE10F4" w:rsidP="003F7762">
      <w:r>
        <w:t>However, we identified, that a workflow through a non-private GitHub repository and an internal approval process is preferable in acting towards Khronos.</w:t>
      </w:r>
    </w:p>
    <w:p w14:paraId="630794BB" w14:textId="53F349DA" w:rsidR="003F7762" w:rsidRDefault="003F7762" w:rsidP="003F7762">
      <w:pPr>
        <w:pStyle w:val="Heading2"/>
        <w:keepLines w:val="0"/>
        <w:widowControl/>
        <w:numPr>
          <w:ilvl w:val="1"/>
          <w:numId w:val="1"/>
        </w:numPr>
        <w:autoSpaceDE/>
        <w:autoSpaceDN/>
        <w:spacing w:before="240" w:after="60"/>
        <w:jc w:val="both"/>
      </w:pPr>
      <w:bookmarkStart w:id="382" w:name="_Toc165311411"/>
      <w:r>
        <w:t>Process and Workflow</w:t>
      </w:r>
      <w:bookmarkEnd w:id="382"/>
    </w:p>
    <w:p w14:paraId="3D0E62BA" w14:textId="77777777" w:rsidR="00FE10F4" w:rsidRDefault="00FE10F4" w:rsidP="00FE10F4">
      <w:r>
        <w:t>For the workflow, the following aspects should be considered:</w:t>
      </w:r>
    </w:p>
    <w:p w14:paraId="6BEE5462"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Every feature in MPEG-I SD creates its own pull </w:t>
      </w:r>
      <w:proofErr w:type="gramStart"/>
      <w:r>
        <w:t>request</w:t>
      </w:r>
      <w:proofErr w:type="gramEnd"/>
    </w:p>
    <w:p w14:paraId="31281323"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A feature may consist of multiple </w:t>
      </w:r>
      <w:proofErr w:type="gramStart"/>
      <w:r>
        <w:t>extensions</w:t>
      </w:r>
      <w:proofErr w:type="gramEnd"/>
    </w:p>
    <w:p w14:paraId="6972EFF7"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The extensions should be submitted as part of addition of the technology to the standard to MPEG </w:t>
      </w:r>
      <w:proofErr w:type="gramStart"/>
      <w:r>
        <w:t>systems</w:t>
      </w:r>
      <w:proofErr w:type="gramEnd"/>
    </w:p>
    <w:p w14:paraId="796CD728"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A public repository in MPEG is used to host the mirror, but also some extensions that are not yet approved by Khronos. This GitHub repository can also be used by the public to provide </w:t>
      </w:r>
      <w:proofErr w:type="gramStart"/>
      <w:r>
        <w:t>comments</w:t>
      </w:r>
      <w:proofErr w:type="gramEnd"/>
      <w:r>
        <w:t xml:space="preserve"> </w:t>
      </w:r>
    </w:p>
    <w:p w14:paraId="5F87001B"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Care should be taken on keeping consistency with what is added to the standard and also to preliminary drafts sent for </w:t>
      </w:r>
      <w:proofErr w:type="gramStart"/>
      <w:r>
        <w:t>ballot</w:t>
      </w:r>
      <w:proofErr w:type="gramEnd"/>
    </w:p>
    <w:p w14:paraId="591BFF46"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We also maintain a repository internally that needs to be taken care of</w:t>
      </w:r>
    </w:p>
    <w:p w14:paraId="221CF6C0"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A timely visibility of the extensions to Khronos and </w:t>
      </w:r>
      <w:proofErr w:type="gramStart"/>
      <w:r>
        <w:t>general public</w:t>
      </w:r>
      <w:proofErr w:type="gramEnd"/>
      <w:r>
        <w:t xml:space="preserve"> is important.</w:t>
      </w:r>
    </w:p>
    <w:p w14:paraId="4C32E0D1"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It should not contradict ISO rules and policies.</w:t>
      </w:r>
    </w:p>
    <w:p w14:paraId="56E78D30" w14:textId="77777777" w:rsidR="00FE10F4" w:rsidRDefault="00FE10F4" w:rsidP="00FE10F4"/>
    <w:p w14:paraId="0C204D6C" w14:textId="5F2289EA" w:rsidR="00FE10F4" w:rsidRDefault="00FE10F4" w:rsidP="00FE10F4">
      <w:r>
        <w:t xml:space="preserve">A high-level workflow is shown in </w:t>
      </w:r>
      <w:r>
        <w:fldChar w:fldCharType="begin"/>
      </w:r>
      <w:r>
        <w:instrText xml:space="preserve"> REF _Ref133474522 \h </w:instrText>
      </w:r>
      <w:r>
        <w:fldChar w:fldCharType="separate"/>
      </w:r>
      <w:r w:rsidR="00C60830">
        <w:t>Figure 1</w:t>
      </w:r>
      <w:r>
        <w:fldChar w:fldCharType="end"/>
      </w:r>
      <w:r>
        <w:t>.</w:t>
      </w:r>
    </w:p>
    <w:p w14:paraId="4E46D9B0" w14:textId="77777777" w:rsidR="00FE10F4" w:rsidRDefault="00FE10F4" w:rsidP="002B4300">
      <w:pPr>
        <w:pPrChange w:id="383" w:author="Thomas Stockhammer" w:date="2024-04-29T19:28:00Z">
          <w:pPr>
            <w:pStyle w:val="Heading1"/>
            <w:keepNext/>
            <w:ind w:left="0"/>
            <w:jc w:val="center"/>
          </w:pPr>
        </w:pPrChange>
      </w:pPr>
      <w:r>
        <w:rPr>
          <w:noProof/>
        </w:rPr>
        <w:drawing>
          <wp:inline distT="0" distB="0" distL="0" distR="0" wp14:anchorId="64EEBD80" wp14:editId="35E8CAD1">
            <wp:extent cx="6098427" cy="3430365"/>
            <wp:effectExtent l="0" t="0" r="0" b="0"/>
            <wp:docPr id="8" name="Picture 8"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diagram&#10;&#10;Description automatically generated"/>
                    <pic:cNvPicPr>
                      <a:picLocks noChangeAspect="1"/>
                    </pic:cNvPicPr>
                  </pic:nvPicPr>
                  <pic:blipFill>
                    <a:blip r:embed="rId72"/>
                    <a:stretch/>
                  </pic:blipFill>
                  <pic:spPr bwMode="auto">
                    <a:xfrm>
                      <a:off x="0" y="0"/>
                      <a:ext cx="6098426" cy="3430364"/>
                    </a:xfrm>
                    <a:prstGeom prst="rect">
                      <a:avLst/>
                    </a:prstGeom>
                  </pic:spPr>
                </pic:pic>
              </a:graphicData>
            </a:graphic>
          </wp:inline>
        </w:drawing>
      </w:r>
    </w:p>
    <w:p w14:paraId="0F1A0A49" w14:textId="77777777" w:rsidR="00FE10F4" w:rsidRDefault="00FE10F4" w:rsidP="00FE10F4">
      <w:pPr>
        <w:pStyle w:val="Caption"/>
        <w:jc w:val="center"/>
        <w:rPr>
          <w:lang w:eastAsia="zh-CN"/>
        </w:rPr>
      </w:pPr>
      <w:bookmarkStart w:id="384" w:name="_Ref133474522"/>
      <w:r>
        <w:t>Figure 1</w:t>
      </w:r>
      <w:bookmarkEnd w:id="384"/>
      <w:r>
        <w:t xml:space="preserve"> High-level workflow</w:t>
      </w:r>
    </w:p>
    <w:p w14:paraId="750941B9" w14:textId="77777777" w:rsidR="00FE10F4" w:rsidRDefault="00FE10F4" w:rsidP="00FE10F4">
      <w:r>
        <w:t xml:space="preserve">The following detailed workflow implementation was </w:t>
      </w:r>
      <w:proofErr w:type="gramStart"/>
      <w:r>
        <w:t>proposed</w:t>
      </w:r>
      <w:proofErr w:type="gramEnd"/>
    </w:p>
    <w:p w14:paraId="7F2B40AD" w14:textId="77777777" w:rsidR="00FE10F4" w:rsidRDefault="00FE10F4" w:rsidP="00FE10F4"/>
    <w:p w14:paraId="395D3166"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Initial set up (only happens once </w:t>
      </w:r>
      <w:proofErr w:type="gramStart"/>
      <w:r>
        <w:rPr>
          <w:rFonts w:cs="Calibri"/>
        </w:rPr>
        <w:t>in the course of</w:t>
      </w:r>
      <w:proofErr w:type="gramEnd"/>
      <w:r>
        <w:rPr>
          <w:rFonts w:cs="Calibri"/>
        </w:rPr>
        <w:t xml:space="preserve"> developing the MPEG-I SD standard):</w:t>
      </w:r>
    </w:p>
    <w:p w14:paraId="473CD5F8"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A fork of the Khronos glTF repository on GitHub is created under the MPEGGroup account on GitHub. This should include all 1st edition extensions.  </w:t>
      </w:r>
    </w:p>
    <w:p w14:paraId="03E9629D"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glTF repository fork under MPEGGroup on GitHub is cloned as a new </w:t>
      </w:r>
      <w:r>
        <w:rPr>
          <w:rFonts w:cs="Calibri"/>
        </w:rPr>
        <w:lastRenderedPageBreak/>
        <w:t xml:space="preserve">repository on the MPEG GitLab repository under the Scene Description project. </w:t>
      </w:r>
    </w:p>
    <w:p w14:paraId="2B78DA82"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From that point onwards, the MPEG/extensions GitLab repository is the repository where all the updates are collected from the SD BoG decisions.</w:t>
      </w:r>
    </w:p>
    <w:p w14:paraId="56636CEA"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When work on a new feature commences in MPEG-I SD, a new </w:t>
      </w:r>
      <w:proofErr w:type="gramStart"/>
      <w:r>
        <w:rPr>
          <w:rFonts w:cs="Calibri"/>
        </w:rPr>
        <w:t>branch  in</w:t>
      </w:r>
      <w:proofErr w:type="gramEnd"/>
      <w:r>
        <w:rPr>
          <w:rFonts w:cs="Calibri"/>
        </w:rPr>
        <w:t xml:space="preserve"> the MPEG/extensions GitLab repository is created for the new feature and updates are made to that internal branch as modifications are agreed by the group.</w:t>
      </w:r>
    </w:p>
    <w:p w14:paraId="3F5635FC"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Once the document to which the new feature belongs (e.g., an amendment or a new edition) reaches CD stage and a ballot is to be initiated, the following must be done:</w:t>
      </w:r>
    </w:p>
    <w:p w14:paraId="6961CA61"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MPEG/extensions GitLab branch is tagged with the edition number and the ISO </w:t>
      </w:r>
      <w:proofErr w:type="gramStart"/>
      <w:r>
        <w:rPr>
          <w:rFonts w:cs="Calibri"/>
        </w:rPr>
        <w:t>stage</w:t>
      </w:r>
      <w:proofErr w:type="gramEnd"/>
    </w:p>
    <w:p w14:paraId="679DD02A" w14:textId="77777777" w:rsidR="00FE10F4" w:rsidRDefault="00FE10F4" w:rsidP="00FE10F4">
      <w:pPr>
        <w:pStyle w:val="ListParagraph"/>
        <w:numPr>
          <w:ilvl w:val="1"/>
          <w:numId w:val="22"/>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MPEG/glTF GitLab branch is tagged with the edition number and the ISO </w:t>
      </w:r>
      <w:proofErr w:type="gramStart"/>
      <w:r>
        <w:rPr>
          <w:rFonts w:cs="Calibri"/>
        </w:rPr>
        <w:t>stage</w:t>
      </w:r>
      <w:proofErr w:type="gramEnd"/>
      <w:r>
        <w:rPr>
          <w:rFonts w:cs="Calibri"/>
        </w:rPr>
        <w:t xml:space="preserve"> </w:t>
      </w:r>
    </w:p>
    <w:p w14:paraId="2C47CECC"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document reaches DIS stage and a ballot is initiated, the following must be done:</w:t>
      </w:r>
    </w:p>
    <w:p w14:paraId="59D54565"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MPEG/extensions and MPEG/glTF GitLab branches are tagged with the edition number and the ISO stage. The following tag is </w:t>
      </w:r>
      <w:proofErr w:type="gramStart"/>
      <w:r>
        <w:rPr>
          <w:rFonts w:cs="Calibri"/>
        </w:rPr>
        <w:t>proposed</w:t>
      </w:r>
      <w:proofErr w:type="gramEnd"/>
    </w:p>
    <w:p w14:paraId="65D41300" w14:textId="77777777" w:rsidR="00FE10F4" w:rsidRPr="006F2745" w:rsidRDefault="00FE10F4" w:rsidP="00FE10F4">
      <w:pPr>
        <w:pStyle w:val="ListParagraph"/>
        <w:numPr>
          <w:ilvl w:val="2"/>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iso_number|ned|iso_document</w:t>
      </w:r>
    </w:p>
    <w:p w14:paraId="13E9C2A4" w14:textId="77777777" w:rsidR="00FE10F4" w:rsidRDefault="00FE10F4" w:rsidP="00FE10F4">
      <w:pPr>
        <w:pStyle w:val="ListParagraph"/>
        <w:numPr>
          <w:ilvl w:val="2"/>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Examples</w:t>
      </w:r>
    </w:p>
    <w:p w14:paraId="09DCC6AD" w14:textId="77777777" w:rsidR="00FE10F4" w:rsidRPr="006F2745" w:rsidRDefault="00FE10F4" w:rsidP="00FE10F4">
      <w:pPr>
        <w:pStyle w:val="ListParagraph"/>
        <w:numPr>
          <w:ilvl w:val="3"/>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23090-14|1ed|CD</w:t>
      </w:r>
    </w:p>
    <w:p w14:paraId="75BE9E0E" w14:textId="77777777" w:rsidR="00FE10F4" w:rsidRPr="006F2745" w:rsidRDefault="00FE10F4" w:rsidP="00FE10F4">
      <w:pPr>
        <w:pStyle w:val="ListParagraph"/>
        <w:numPr>
          <w:ilvl w:val="3"/>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23090-14|2ed|DAmd 2</w:t>
      </w:r>
    </w:p>
    <w:p w14:paraId="2CC27CAB"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MPEG/extensions and MPEG/glTF GitLab branches are pushed to the corresponding MPEGGroup repository on </w:t>
      </w:r>
      <w:proofErr w:type="gramStart"/>
      <w:r>
        <w:rPr>
          <w:rFonts w:cs="Calibri"/>
        </w:rPr>
        <w:t>GitHub</w:t>
      </w:r>
      <w:proofErr w:type="gramEnd"/>
    </w:p>
    <w:p w14:paraId="3C357015"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executed </w:t>
      </w:r>
      <w:r w:rsidRPr="00AC088F">
        <w:rPr>
          <w:rFonts w:cs="Calibri"/>
        </w:rPr>
        <w:t>manually by somebody from a local repo with both remote endpoin</w:t>
      </w:r>
      <w:r>
        <w:rPr>
          <w:rFonts w:cs="Calibri"/>
        </w:rPr>
        <w:t>t</w:t>
      </w:r>
      <w:r w:rsidRPr="00AC088F">
        <w:rPr>
          <w:rFonts w:cs="Calibri"/>
        </w:rPr>
        <w:t xml:space="preserve"> GitLab and GitHub</w:t>
      </w:r>
    </w:p>
    <w:p w14:paraId="6919A5CD"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we need a responsible person. A script may be </w:t>
      </w:r>
      <w:proofErr w:type="gramStart"/>
      <w:r>
        <w:rPr>
          <w:rFonts w:cs="Calibri"/>
        </w:rPr>
        <w:t>created</w:t>
      </w:r>
      <w:proofErr w:type="gramEnd"/>
    </w:p>
    <w:p w14:paraId="17FA90F4"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a pull request from the MPEGGroup/glTF is created against the Khronos/glTF GitHub repository to start soliciting feedback and comments from the DIS </w:t>
      </w:r>
      <w:proofErr w:type="gramStart"/>
      <w:r>
        <w:rPr>
          <w:rFonts w:cs="Calibri"/>
        </w:rPr>
        <w:t>ballot</w:t>
      </w:r>
      <w:proofErr w:type="gramEnd"/>
    </w:p>
    <w:p w14:paraId="02978E33"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sidRPr="006B6D8A">
        <w:rPr>
          <w:rFonts w:cs="Calibri"/>
        </w:rPr>
        <w:t xml:space="preserve">a draft at </w:t>
      </w:r>
      <w:r>
        <w:rPr>
          <w:rFonts w:cs="Calibri"/>
        </w:rPr>
        <w:t>DIS</w:t>
      </w:r>
      <w:r w:rsidRPr="006B6D8A">
        <w:rPr>
          <w:rFonts w:cs="Calibri"/>
        </w:rPr>
        <w:t xml:space="preserve"> stage and later changed to a final pull request at </w:t>
      </w:r>
      <w:proofErr w:type="gramStart"/>
      <w:r w:rsidRPr="006B6D8A">
        <w:rPr>
          <w:rFonts w:cs="Calibri"/>
        </w:rPr>
        <w:t>FDIS</w:t>
      </w:r>
      <w:proofErr w:type="gramEnd"/>
    </w:p>
    <w:p w14:paraId="0B36FECA"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t xml:space="preserve">inform Khronos of the existence of these draft extensions in an </w:t>
      </w:r>
      <w:proofErr w:type="gramStart"/>
      <w:r>
        <w:t>LS</w:t>
      </w:r>
      <w:proofErr w:type="gramEnd"/>
    </w:p>
    <w:p w14:paraId="57D95111"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Any feedback or comments on the pull request created on the Khronos GitHub repository that the group agrees is useful and should be captured by a national body (NB) comment on the ballot.</w:t>
      </w:r>
    </w:p>
    <w:p w14:paraId="4707E729"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Other feedback may also be received from the MPEGGroup/extensions which should also be addressed via MPEG input contributions and/or NB comments.</w:t>
      </w:r>
    </w:p>
    <w:p w14:paraId="153BF354"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document reaches FDIS stage and a ballot is initiated, the following must be done:</w:t>
      </w:r>
    </w:p>
    <w:p w14:paraId="37F2926A" w14:textId="77777777" w:rsidR="00FE10F4" w:rsidRDefault="00FE10F4" w:rsidP="00FE10F4">
      <w:pPr>
        <w:pStyle w:val="ListParagraph"/>
        <w:numPr>
          <w:ilvl w:val="1"/>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MPEG/extensions and MPEG/glTF GitLab branches are tagged with the edition number and the ISO </w:t>
      </w:r>
      <w:proofErr w:type="gramStart"/>
      <w:r>
        <w:rPr>
          <w:rFonts w:cs="Calibri"/>
        </w:rPr>
        <w:t>stage</w:t>
      </w:r>
      <w:proofErr w:type="gramEnd"/>
    </w:p>
    <w:p w14:paraId="6FE7CF7C" w14:textId="77777777" w:rsidR="00FE10F4" w:rsidRDefault="00FE10F4" w:rsidP="00FE10F4">
      <w:pPr>
        <w:pStyle w:val="ListParagraph"/>
        <w:numPr>
          <w:ilvl w:val="1"/>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following tag is </w:t>
      </w:r>
      <w:proofErr w:type="gramStart"/>
      <w:r>
        <w:rPr>
          <w:rFonts w:cs="Calibri"/>
        </w:rPr>
        <w:t>proposed</w:t>
      </w:r>
      <w:proofErr w:type="gramEnd"/>
    </w:p>
    <w:p w14:paraId="2B0FC63A" w14:textId="77777777" w:rsidR="00FE10F4" w:rsidRPr="006F2745" w:rsidRDefault="00FE10F4" w:rsidP="00FE10F4">
      <w:pPr>
        <w:pStyle w:val="ListParagraph"/>
        <w:numPr>
          <w:ilvl w:val="2"/>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iso_number|ned|iso_document</w:t>
      </w:r>
    </w:p>
    <w:p w14:paraId="1734746B" w14:textId="77777777" w:rsidR="00FE10F4" w:rsidRDefault="00FE10F4" w:rsidP="00FE10F4">
      <w:pPr>
        <w:pStyle w:val="ListParagraph"/>
        <w:numPr>
          <w:ilvl w:val="2"/>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Examples</w:t>
      </w:r>
    </w:p>
    <w:p w14:paraId="5262DC13" w14:textId="77777777" w:rsidR="00FE10F4" w:rsidRPr="006F2745" w:rsidRDefault="00FE10F4" w:rsidP="00FE10F4">
      <w:pPr>
        <w:pStyle w:val="ListParagraph"/>
        <w:numPr>
          <w:ilvl w:val="3"/>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23090-14|1ed|CD</w:t>
      </w:r>
    </w:p>
    <w:p w14:paraId="35A1AF60" w14:textId="77777777" w:rsidR="00FE10F4" w:rsidRPr="00F32440" w:rsidRDefault="00FE10F4" w:rsidP="00FE10F4">
      <w:pPr>
        <w:pStyle w:val="ListParagraph"/>
        <w:numPr>
          <w:ilvl w:val="3"/>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23090-14|2ed|DAmd 2</w:t>
      </w:r>
    </w:p>
    <w:p w14:paraId="16D1D3FD" w14:textId="77777777" w:rsidR="00FE10F4" w:rsidRDefault="00FE10F4" w:rsidP="00FE10F4">
      <w:pPr>
        <w:pStyle w:val="ListParagraph"/>
        <w:numPr>
          <w:ilvl w:val="1"/>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MPEG/extensions and MPEG/glTF GitLab branches are pushed to the corresponding MPEGGroup repository on </w:t>
      </w:r>
      <w:proofErr w:type="gramStart"/>
      <w:r>
        <w:rPr>
          <w:rFonts w:cs="Calibri"/>
        </w:rPr>
        <w:t>GitHub</w:t>
      </w:r>
      <w:proofErr w:type="gramEnd"/>
    </w:p>
    <w:p w14:paraId="0ABE49C9" w14:textId="77777777" w:rsidR="00FE10F4" w:rsidRDefault="00FE10F4" w:rsidP="00FE10F4">
      <w:pPr>
        <w:pStyle w:val="ListParagraph"/>
        <w:numPr>
          <w:ilvl w:val="2"/>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executed </w:t>
      </w:r>
      <w:r w:rsidRPr="00AC088F">
        <w:rPr>
          <w:rFonts w:cs="Calibri"/>
        </w:rPr>
        <w:t>manually by somebody from a local repo with both remote endpoin</w:t>
      </w:r>
      <w:r>
        <w:rPr>
          <w:rFonts w:cs="Calibri"/>
        </w:rPr>
        <w:t>t</w:t>
      </w:r>
      <w:r w:rsidRPr="00AC088F">
        <w:rPr>
          <w:rFonts w:cs="Calibri"/>
        </w:rPr>
        <w:t xml:space="preserve"> GitLab and GitHub</w:t>
      </w:r>
    </w:p>
    <w:p w14:paraId="41215253" w14:textId="77777777" w:rsidR="00FE10F4" w:rsidRPr="00F32440" w:rsidRDefault="00FE10F4" w:rsidP="00FE10F4">
      <w:pPr>
        <w:pStyle w:val="ListParagraph"/>
        <w:numPr>
          <w:ilvl w:val="2"/>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we need a responsible person. A script may be </w:t>
      </w:r>
      <w:proofErr w:type="gramStart"/>
      <w:r>
        <w:rPr>
          <w:rFonts w:cs="Calibri"/>
        </w:rPr>
        <w:t>created</w:t>
      </w:r>
      <w:proofErr w:type="gramEnd"/>
    </w:p>
    <w:p w14:paraId="36601DBC" w14:textId="77777777" w:rsidR="00FE10F4" w:rsidRDefault="00FE10F4" w:rsidP="00FE10F4">
      <w:pPr>
        <w:pStyle w:val="ListParagraph"/>
        <w:numPr>
          <w:ilvl w:val="0"/>
          <w:numId w:val="19"/>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pull request on the Khronos GiHub repository is accepted and merged, the master (main) branches on both the MPEGGroup GitHub repository and the internal MPEG GitLab repositories should by synched with the Khronos GitHub repository.</w:t>
      </w:r>
    </w:p>
    <w:p w14:paraId="20617823" w14:textId="77777777" w:rsidR="00FE10F4" w:rsidRDefault="00FE10F4" w:rsidP="00FE10F4">
      <w:pPr>
        <w:pBdr>
          <w:top w:val="none" w:sz="4" w:space="0" w:color="000000"/>
          <w:left w:val="none" w:sz="4" w:space="0" w:color="000000"/>
          <w:bottom w:val="none" w:sz="4" w:space="0" w:color="000000"/>
          <w:right w:val="none" w:sz="4" w:space="0" w:color="000000"/>
          <w:between w:val="none" w:sz="4" w:space="0" w:color="000000"/>
        </w:pBdr>
        <w:rPr>
          <w:rFonts w:cs="Calibri"/>
        </w:rPr>
      </w:pPr>
    </w:p>
    <w:p w14:paraId="564A8B17" w14:textId="77777777" w:rsidR="00FE10F4" w:rsidRDefault="00FE10F4" w:rsidP="00FE10F4">
      <w:pPr>
        <w:rPr>
          <w:rFonts w:cs="Calibri"/>
        </w:rPr>
      </w:pPr>
      <w:r>
        <w:rPr>
          <w:rFonts w:cs="Calibri"/>
        </w:rPr>
        <w:t>Alternative workflow (update to above workflow):</w:t>
      </w:r>
    </w:p>
    <w:p w14:paraId="04C6C9ED" w14:textId="77777777" w:rsidR="00FE10F4" w:rsidRDefault="00FE10F4" w:rsidP="00FE10F4">
      <w:pPr>
        <w:pStyle w:val="ListParagraph"/>
        <w:numPr>
          <w:ilvl w:val="0"/>
          <w:numId w:val="20"/>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When DIS is issued</w:t>
      </w:r>
    </w:p>
    <w:p w14:paraId="593D3109"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Create fork on MPEG GitHub repository of Khronos glTF repository, and take the extensions from the MPEG GitLab repository and add them "</w:t>
      </w:r>
      <w:proofErr w:type="gramStart"/>
      <w:r>
        <w:rPr>
          <w:rFonts w:cs="Calibri"/>
          <w:lang w:eastAsia="zh-CN"/>
        </w:rPr>
        <w:t>manually"</w:t>
      </w:r>
      <w:proofErr w:type="gramEnd"/>
    </w:p>
    <w:p w14:paraId="1B8EF8FE"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Create a pull request to Khronos as “</w:t>
      </w:r>
      <w:proofErr w:type="gramStart"/>
      <w:r>
        <w:rPr>
          <w:rFonts w:cs="Calibri"/>
          <w:lang w:eastAsia="zh-CN"/>
        </w:rPr>
        <w:t>draft”</w:t>
      </w:r>
      <w:proofErr w:type="gramEnd"/>
    </w:p>
    <w:p w14:paraId="56F2F021"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 xml:space="preserve">All updates to the extensions are done on the fork on MPEG GitHub </w:t>
      </w:r>
      <w:proofErr w:type="gramStart"/>
      <w:r>
        <w:rPr>
          <w:rFonts w:cs="Calibri"/>
          <w:lang w:eastAsia="zh-CN"/>
        </w:rPr>
        <w:t>repository</w:t>
      </w:r>
      <w:proofErr w:type="gramEnd"/>
    </w:p>
    <w:p w14:paraId="751672FC" w14:textId="19DA9460" w:rsidR="003F7762" w:rsidRPr="00FE10F4" w:rsidRDefault="00FE10F4" w:rsidP="003F7762">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 xml:space="preserve">When we release a new version of the standard (e.g., improvement of DIS, FDIS, etc.), we create a clone of the public MPEG GitHub repository and add it to the internal MPEG GitLab in order to maintain spec </w:t>
      </w:r>
      <w:proofErr w:type="gramStart"/>
      <w:r>
        <w:rPr>
          <w:rFonts w:cs="Calibri"/>
          <w:lang w:eastAsia="zh-CN"/>
        </w:rPr>
        <w:t>consistency</w:t>
      </w:r>
      <w:proofErr w:type="gramEnd"/>
    </w:p>
    <w:p w14:paraId="2F6E131C" w14:textId="77777777" w:rsidR="00634ECB" w:rsidRDefault="00634ECB">
      <w:pPr>
        <w:pStyle w:val="Heading1"/>
        <w:keepNext/>
        <w:widowControl/>
        <w:numPr>
          <w:ilvl w:val="0"/>
          <w:numId w:val="1"/>
        </w:numPr>
        <w:autoSpaceDE/>
        <w:autoSpaceDN/>
        <w:spacing w:before="240" w:after="60"/>
        <w:jc w:val="both"/>
      </w:pPr>
      <w:bookmarkStart w:id="385" w:name="_Toc125348035"/>
      <w:bookmarkStart w:id="386" w:name="_Toc165311412"/>
      <w:bookmarkEnd w:id="385"/>
      <w:r>
        <w:t>Communication with Khronos</w:t>
      </w:r>
      <w:bookmarkEnd w:id="386"/>
    </w:p>
    <w:p w14:paraId="2CDFF5B6" w14:textId="77777777" w:rsidR="00634ECB" w:rsidRPr="0028729E" w:rsidRDefault="00634ECB">
      <w:pPr>
        <w:pStyle w:val="Heading2"/>
        <w:keepLines w:val="0"/>
        <w:widowControl/>
        <w:numPr>
          <w:ilvl w:val="1"/>
          <w:numId w:val="1"/>
        </w:numPr>
        <w:autoSpaceDE/>
        <w:autoSpaceDN/>
        <w:spacing w:before="240" w:after="60"/>
        <w:jc w:val="both"/>
      </w:pPr>
      <w:bookmarkStart w:id="387" w:name="_Toc165311413"/>
      <w:r w:rsidRPr="0028729E">
        <w:t>Overview</w:t>
      </w:r>
      <w:bookmarkEnd w:id="387"/>
    </w:p>
    <w:p w14:paraId="26E2071C" w14:textId="7915B55C"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Khronos has active work in the context of glTF2.0, see the KHR extensions under development here: </w:t>
      </w:r>
      <w:hyperlink r:id="rId73" w:history="1">
        <w:r w:rsidRPr="005529B1">
          <w:rPr>
            <w:rStyle w:val="Hyperlink"/>
            <w:rFonts w:ascii="Calibri" w:eastAsia="Times New Roman" w:hAnsi="Calibri" w:cs="Calibri"/>
            <w:sz w:val="22"/>
            <w:szCs w:val="22"/>
            <w:lang w:val="en-GB" w:eastAsia="de-DE"/>
          </w:rPr>
          <w:t>https://github.com/KhronosGroup/glTF/blob/master/extensions/README.md</w:t>
        </w:r>
      </w:hyperlink>
      <w:r w:rsidRPr="005529B1">
        <w:rPr>
          <w:rFonts w:ascii="Calibri" w:eastAsia="Times New Roman" w:hAnsi="Calibri" w:cs="Calibri"/>
          <w:sz w:val="22"/>
          <w:szCs w:val="22"/>
          <w:lang w:val="en-GB" w:eastAsia="de-DE"/>
        </w:rPr>
        <w:t xml:space="preserve">. It is also identified that there is an overlap between MPEG members and glTF participants. Khronos and graphics experts meet in Khronos meetings, but also at developer and research conferences such as GDC and Siggraph. For meetings, please refer to </w:t>
      </w:r>
      <w:hyperlink r:id="rId74" w:history="1">
        <w:r w:rsidRPr="005529B1">
          <w:rPr>
            <w:rStyle w:val="Hyperlink"/>
            <w:rFonts w:ascii="Calibri" w:eastAsia="Times New Roman" w:hAnsi="Calibri" w:cs="Calibri"/>
            <w:sz w:val="22"/>
            <w:szCs w:val="22"/>
            <w:lang w:val="en-GB" w:eastAsia="de-DE"/>
          </w:rPr>
          <w:t>https://www.khronos.org/events/</w:t>
        </w:r>
      </w:hyperlink>
      <w:r w:rsidRPr="005529B1">
        <w:rPr>
          <w:rFonts w:ascii="Calibri" w:eastAsia="Times New Roman" w:hAnsi="Calibri" w:cs="Calibri"/>
          <w:sz w:val="22"/>
          <w:szCs w:val="22"/>
          <w:lang w:val="en-GB" w:eastAsia="de-DE"/>
        </w:rPr>
        <w:t xml:space="preserve">. </w:t>
      </w:r>
    </w:p>
    <w:p w14:paraId="4837754B" w14:textId="77777777" w:rsidR="00634ECB" w:rsidRPr="005529B1" w:rsidRDefault="00634ECB" w:rsidP="00634ECB">
      <w:pPr>
        <w:rPr>
          <w:rFonts w:ascii="Calibri" w:eastAsia="Times New Roman" w:hAnsi="Calibri" w:cs="Calibri"/>
          <w:sz w:val="22"/>
          <w:szCs w:val="22"/>
          <w:lang w:val="en-GB" w:eastAsia="de-DE"/>
        </w:rPr>
      </w:pPr>
    </w:p>
    <w:p w14:paraId="129B99F6"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Khronos Member Meetings occur 3 times per year and offer the opportunity for Khronos members to come together in a face-to-face environment to discuss technical work, industry feedback, network with colleagues and have some fun. </w:t>
      </w:r>
    </w:p>
    <w:p w14:paraId="766E326E" w14:textId="77777777" w:rsidR="00634ECB" w:rsidRPr="005529B1" w:rsidRDefault="00634ECB" w:rsidP="00634ECB">
      <w:pPr>
        <w:rPr>
          <w:rFonts w:ascii="Calibri" w:eastAsia="Times New Roman" w:hAnsi="Calibri" w:cs="Calibri"/>
          <w:sz w:val="22"/>
          <w:szCs w:val="22"/>
          <w:lang w:val="en-GB" w:eastAsia="de-DE"/>
        </w:rPr>
      </w:pPr>
    </w:p>
    <w:p w14:paraId="769E393F" w14:textId="650E7AFF" w:rsidR="00634ECB" w:rsidRPr="005529B1" w:rsidRDefault="005F4B08" w:rsidP="00634ECB">
      <w:pPr>
        <w:rPr>
          <w:rFonts w:ascii="Calibri" w:eastAsia="Times New Roman" w:hAnsi="Calibri" w:cs="Calibri"/>
          <w:sz w:val="22"/>
          <w:szCs w:val="22"/>
          <w:lang w:val="en-GB" w:eastAsia="de-DE"/>
        </w:rPr>
      </w:pPr>
      <w:r>
        <w:rPr>
          <w:rFonts w:ascii="Calibri" w:eastAsia="Times New Roman" w:hAnsi="Calibri" w:cs="Calibri"/>
          <w:sz w:val="22"/>
          <w:szCs w:val="22"/>
          <w:lang w:val="en-GB" w:eastAsia="de-DE"/>
        </w:rPr>
        <w:t>The scheduled upcoming meetings are here:</w:t>
      </w:r>
    </w:p>
    <w:tbl>
      <w:tblPr>
        <w:tblStyle w:val="GridTable4-Accent2"/>
        <w:tblW w:w="5000" w:type="pct"/>
        <w:tblLayout w:type="fixed"/>
        <w:tblLook w:val="04A0" w:firstRow="1" w:lastRow="0" w:firstColumn="1" w:lastColumn="0" w:noHBand="0" w:noVBand="1"/>
      </w:tblPr>
      <w:tblGrid>
        <w:gridCol w:w="3005"/>
        <w:gridCol w:w="3003"/>
        <w:gridCol w:w="3002"/>
      </w:tblGrid>
      <w:tr w:rsidR="0058464C" w:rsidRPr="005F4B08" w14:paraId="50E26AAB" w14:textId="77777777" w:rsidTr="005529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hideMark/>
          </w:tcPr>
          <w:p w14:paraId="4ED81F88" w14:textId="77777777" w:rsidR="0058464C" w:rsidRPr="005529B1" w:rsidRDefault="0058464C" w:rsidP="0058464C">
            <w:pPr>
              <w:rPr>
                <w:rFonts w:ascii="Helvetica" w:hAnsi="Helvetica"/>
                <w:color w:val="FFFFFF"/>
              </w:rPr>
            </w:pPr>
            <w:r w:rsidRPr="005529B1">
              <w:rPr>
                <w:rFonts w:ascii="Helvetica" w:hAnsi="Helvetica"/>
                <w:color w:val="FFFFFF"/>
              </w:rPr>
              <w:t>Meeting</w:t>
            </w:r>
          </w:p>
        </w:tc>
        <w:tc>
          <w:tcPr>
            <w:tcW w:w="1666" w:type="pct"/>
            <w:hideMark/>
          </w:tcPr>
          <w:p w14:paraId="543E82D1" w14:textId="77777777" w:rsidR="0058464C" w:rsidRPr="005529B1" w:rsidRDefault="0058464C" w:rsidP="0058464C">
            <w:pPr>
              <w:cnfStyle w:val="100000000000" w:firstRow="1" w:lastRow="0" w:firstColumn="0" w:lastColumn="0" w:oddVBand="0" w:evenVBand="0" w:oddHBand="0" w:evenHBand="0" w:firstRowFirstColumn="0" w:firstRowLastColumn="0" w:lastRowFirstColumn="0" w:lastRowLastColumn="0"/>
              <w:rPr>
                <w:rFonts w:ascii="Helvetica" w:hAnsi="Helvetica"/>
                <w:color w:val="FFFFFF"/>
              </w:rPr>
            </w:pPr>
            <w:r w:rsidRPr="005529B1">
              <w:rPr>
                <w:rFonts w:ascii="Helvetica" w:hAnsi="Helvetica"/>
                <w:color w:val="FFFFFF"/>
              </w:rPr>
              <w:t>Date</w:t>
            </w:r>
          </w:p>
        </w:tc>
        <w:tc>
          <w:tcPr>
            <w:tcW w:w="1666" w:type="pct"/>
            <w:hideMark/>
          </w:tcPr>
          <w:p w14:paraId="7D2D60AB" w14:textId="77777777" w:rsidR="0058464C" w:rsidRPr="005529B1" w:rsidRDefault="0058464C" w:rsidP="0058464C">
            <w:pPr>
              <w:cnfStyle w:val="100000000000" w:firstRow="1" w:lastRow="0" w:firstColumn="0" w:lastColumn="0" w:oddVBand="0" w:evenVBand="0" w:oddHBand="0" w:evenHBand="0" w:firstRowFirstColumn="0" w:firstRowLastColumn="0" w:lastRowFirstColumn="0" w:lastRowLastColumn="0"/>
              <w:rPr>
                <w:rFonts w:ascii="Helvetica" w:hAnsi="Helvetica"/>
                <w:color w:val="FFFFFF"/>
              </w:rPr>
            </w:pPr>
            <w:r w:rsidRPr="005529B1">
              <w:rPr>
                <w:rFonts w:ascii="Helvetica" w:hAnsi="Helvetica"/>
                <w:color w:val="FFFFFF"/>
              </w:rPr>
              <w:t>Location</w:t>
            </w:r>
          </w:p>
        </w:tc>
      </w:tr>
      <w:tr w:rsidR="0058464C" w:rsidRPr="005F4B08" w14:paraId="2E7F466B" w14:textId="77777777" w:rsidTr="005529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hideMark/>
          </w:tcPr>
          <w:p w14:paraId="3286BC7E" w14:textId="77777777" w:rsidR="0058464C" w:rsidRPr="005529B1" w:rsidRDefault="0058464C" w:rsidP="0058464C">
            <w:pPr>
              <w:rPr>
                <w:rFonts w:ascii="Helvetica" w:hAnsi="Helvetica"/>
                <w:b w:val="0"/>
                <w:bCs w:val="0"/>
              </w:rPr>
            </w:pPr>
            <w:r w:rsidRPr="005529B1">
              <w:rPr>
                <w:rFonts w:ascii="Helvetica" w:hAnsi="Helvetica"/>
              </w:rPr>
              <w:t>F2F Osaka 2023</w:t>
            </w:r>
          </w:p>
        </w:tc>
        <w:tc>
          <w:tcPr>
            <w:tcW w:w="1666" w:type="pct"/>
            <w:hideMark/>
          </w:tcPr>
          <w:p w14:paraId="75FA036A" w14:textId="77777777" w:rsidR="0058464C" w:rsidRPr="005529B1" w:rsidRDefault="0058464C" w:rsidP="0058464C">
            <w:pPr>
              <w:cnfStyle w:val="000000100000" w:firstRow="0" w:lastRow="0" w:firstColumn="0" w:lastColumn="0" w:oddVBand="0" w:evenVBand="0" w:oddHBand="1" w:evenHBand="0" w:firstRowFirstColumn="0" w:firstRowLastColumn="0" w:lastRowFirstColumn="0" w:lastRowLastColumn="0"/>
              <w:rPr>
                <w:rFonts w:ascii="Helvetica" w:hAnsi="Helvetica"/>
              </w:rPr>
            </w:pPr>
            <w:r w:rsidRPr="005529B1">
              <w:rPr>
                <w:rFonts w:ascii="Helvetica" w:hAnsi="Helvetica"/>
              </w:rPr>
              <w:t>May 8-12, 2023</w:t>
            </w:r>
          </w:p>
        </w:tc>
        <w:tc>
          <w:tcPr>
            <w:tcW w:w="1666" w:type="pct"/>
            <w:hideMark/>
          </w:tcPr>
          <w:p w14:paraId="1361EAF4" w14:textId="77777777" w:rsidR="0058464C" w:rsidRPr="005529B1" w:rsidRDefault="0058464C" w:rsidP="0058464C">
            <w:pPr>
              <w:cnfStyle w:val="000000100000" w:firstRow="0" w:lastRow="0" w:firstColumn="0" w:lastColumn="0" w:oddVBand="0" w:evenVBand="0" w:oddHBand="1" w:evenHBand="0" w:firstRowFirstColumn="0" w:firstRowLastColumn="0" w:lastRowFirstColumn="0" w:lastRowLastColumn="0"/>
              <w:rPr>
                <w:rFonts w:ascii="Helvetica" w:hAnsi="Helvetica"/>
              </w:rPr>
            </w:pPr>
            <w:r w:rsidRPr="005529B1">
              <w:rPr>
                <w:rFonts w:ascii="Helvetica" w:hAnsi="Helvetica"/>
              </w:rPr>
              <w:t>Osaka, Japan</w:t>
            </w:r>
          </w:p>
        </w:tc>
      </w:tr>
    </w:tbl>
    <w:p w14:paraId="0345825E" w14:textId="3687EFEE" w:rsidR="00626E08" w:rsidRDefault="00634ECB" w:rsidP="00626E08">
      <w:pPr>
        <w:pStyle w:val="Heading2"/>
        <w:keepLines w:val="0"/>
        <w:widowControl/>
        <w:numPr>
          <w:ilvl w:val="1"/>
          <w:numId w:val="1"/>
        </w:numPr>
        <w:autoSpaceDE/>
        <w:autoSpaceDN/>
        <w:spacing w:before="240" w:after="60"/>
        <w:jc w:val="both"/>
      </w:pPr>
      <w:bookmarkStart w:id="388" w:name="_Toc165311414"/>
      <w:r>
        <w:t>Communication prior to</w:t>
      </w:r>
      <w:r w:rsidR="00025981">
        <w:t xml:space="preserve"> MPEG#1</w:t>
      </w:r>
      <w:r w:rsidR="004D5A86">
        <w:t>4</w:t>
      </w:r>
      <w:r w:rsidR="005F4B08">
        <w:t>1</w:t>
      </w:r>
      <w:bookmarkEnd w:id="388"/>
    </w:p>
    <w:p w14:paraId="2C8C6E86" w14:textId="51966EF8" w:rsidR="00626E08" w:rsidRPr="00626E08" w:rsidRDefault="00626E08" w:rsidP="00626E08">
      <w:pPr>
        <w:pStyle w:val="Heading3"/>
      </w:pPr>
      <w:bookmarkStart w:id="389" w:name="_Toc165311415"/>
      <w:r>
        <w:t>MPEG#133</w:t>
      </w:r>
      <w:bookmarkEnd w:id="389"/>
    </w:p>
    <w:tbl>
      <w:tblPr>
        <w:tblStyle w:val="2"/>
        <w:tblW w:w="0" w:type="auto"/>
        <w:tblInd w:w="3" w:type="dxa"/>
        <w:tblLook w:val="04A0" w:firstRow="1" w:lastRow="0" w:firstColumn="1" w:lastColumn="0" w:noHBand="0" w:noVBand="1"/>
      </w:tblPr>
      <w:tblGrid>
        <w:gridCol w:w="1109"/>
        <w:gridCol w:w="606"/>
        <w:gridCol w:w="723"/>
        <w:gridCol w:w="424"/>
        <w:gridCol w:w="2420"/>
        <w:gridCol w:w="1274"/>
        <w:gridCol w:w="2451"/>
      </w:tblGrid>
      <w:tr w:rsidR="0021239A" w14:paraId="5414CE45" w14:textId="77777777" w:rsidTr="004A5B50">
        <w:tc>
          <w:tcPr>
            <w:tcW w:w="0" w:type="auto"/>
            <w:hideMark/>
          </w:tcPr>
          <w:p w14:paraId="365ECFB9" w14:textId="12F17BF9" w:rsidR="0021239A" w:rsidRDefault="00FD4ED6" w:rsidP="003F7762">
            <w:pPr>
              <w:jc w:val="center"/>
              <w:rPr>
                <w:rFonts w:eastAsia="Times New Roman"/>
                <w:sz w:val="20"/>
                <w:szCs w:val="20"/>
              </w:rPr>
            </w:pPr>
            <w:hyperlink r:id="rId75" w:history="1">
              <w:r w:rsidR="0021239A">
                <w:rPr>
                  <w:rStyle w:val="Hyperlink"/>
                  <w:sz w:val="20"/>
                  <w:szCs w:val="20"/>
                </w:rPr>
                <w:t>MDS20159</w:t>
              </w:r>
            </w:hyperlink>
          </w:p>
        </w:tc>
        <w:tc>
          <w:tcPr>
            <w:tcW w:w="0" w:type="auto"/>
            <w:hideMark/>
          </w:tcPr>
          <w:p w14:paraId="6E53CF09" w14:textId="77777777" w:rsidR="0021239A" w:rsidRDefault="0021239A" w:rsidP="003F7762">
            <w:pPr>
              <w:jc w:val="center"/>
              <w:rPr>
                <w:sz w:val="20"/>
                <w:szCs w:val="20"/>
              </w:rPr>
            </w:pPr>
            <w:r>
              <w:rPr>
                <w:sz w:val="20"/>
                <w:szCs w:val="20"/>
              </w:rPr>
              <w:t>WG 03</w:t>
            </w:r>
          </w:p>
        </w:tc>
        <w:tc>
          <w:tcPr>
            <w:tcW w:w="0" w:type="auto"/>
            <w:hideMark/>
          </w:tcPr>
          <w:p w14:paraId="203A7C84" w14:textId="77777777" w:rsidR="0021239A" w:rsidRDefault="0021239A" w:rsidP="003F7762">
            <w:pPr>
              <w:jc w:val="center"/>
              <w:rPr>
                <w:sz w:val="20"/>
                <w:szCs w:val="20"/>
              </w:rPr>
            </w:pPr>
            <w:r>
              <w:rPr>
                <w:sz w:val="20"/>
                <w:szCs w:val="20"/>
              </w:rPr>
              <w:t>00180</w:t>
            </w:r>
          </w:p>
        </w:tc>
        <w:tc>
          <w:tcPr>
            <w:tcW w:w="0" w:type="auto"/>
            <w:hideMark/>
          </w:tcPr>
          <w:p w14:paraId="46D99AB5" w14:textId="77777777" w:rsidR="0021239A" w:rsidRDefault="0021239A" w:rsidP="003F7762">
            <w:pPr>
              <w:rPr>
                <w:sz w:val="20"/>
                <w:szCs w:val="20"/>
              </w:rPr>
            </w:pPr>
            <w:r>
              <w:rPr>
                <w:sz w:val="20"/>
                <w:szCs w:val="20"/>
              </w:rPr>
              <w:t>All</w:t>
            </w:r>
          </w:p>
        </w:tc>
        <w:tc>
          <w:tcPr>
            <w:tcW w:w="0" w:type="auto"/>
            <w:hideMark/>
          </w:tcPr>
          <w:p w14:paraId="2510DB09" w14:textId="77777777" w:rsidR="0021239A" w:rsidRDefault="0021239A" w:rsidP="003F7762">
            <w:pPr>
              <w:rPr>
                <w:sz w:val="20"/>
                <w:szCs w:val="20"/>
              </w:rPr>
            </w:pPr>
            <w:r>
              <w:rPr>
                <w:sz w:val="20"/>
                <w:szCs w:val="20"/>
              </w:rPr>
              <w:t>Liaison to Khronos on Scene Description for MPEG Media</w:t>
            </w:r>
          </w:p>
        </w:tc>
        <w:tc>
          <w:tcPr>
            <w:tcW w:w="0" w:type="auto"/>
            <w:hideMark/>
          </w:tcPr>
          <w:p w14:paraId="12AFB47A" w14:textId="77777777" w:rsidR="0021239A" w:rsidRDefault="0021239A" w:rsidP="003F7762">
            <w:pPr>
              <w:rPr>
                <w:sz w:val="20"/>
                <w:szCs w:val="20"/>
              </w:rPr>
            </w:pPr>
            <w:r>
              <w:rPr>
                <w:sz w:val="20"/>
                <w:szCs w:val="20"/>
              </w:rPr>
              <w:t>WG 03 MPEG Systems</w:t>
            </w:r>
          </w:p>
        </w:tc>
        <w:tc>
          <w:tcPr>
            <w:tcW w:w="0" w:type="auto"/>
            <w:hideMark/>
          </w:tcPr>
          <w:p w14:paraId="7814E151" w14:textId="57A050B1" w:rsidR="0021239A" w:rsidRDefault="00FD4ED6" w:rsidP="003F7762">
            <w:pPr>
              <w:jc w:val="center"/>
              <w:rPr>
                <w:sz w:val="20"/>
                <w:szCs w:val="20"/>
              </w:rPr>
            </w:pPr>
            <w:hyperlink r:id="rId76" w:history="1">
              <w:r w:rsidR="004A5B50">
                <w:rPr>
                  <w:rStyle w:val="Hyperlink"/>
                  <w:sz w:val="20"/>
                  <w:szCs w:val="20"/>
                </w:rPr>
                <w:t>MDS20159_WG03_N00180</w:t>
              </w:r>
            </w:hyperlink>
          </w:p>
        </w:tc>
      </w:tr>
    </w:tbl>
    <w:p w14:paraId="25A39405" w14:textId="46B51130" w:rsidR="00626E08" w:rsidRDefault="00626E08" w:rsidP="00626E08">
      <w:pPr>
        <w:pStyle w:val="Heading3"/>
      </w:pPr>
      <w:bookmarkStart w:id="390" w:name="_Toc165311416"/>
      <w:r>
        <w:t>MPEG#135</w:t>
      </w:r>
      <w:bookmarkEnd w:id="390"/>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77772830" w14:textId="77777777" w:rsidTr="004A5B50">
        <w:tc>
          <w:tcPr>
            <w:tcW w:w="0" w:type="auto"/>
            <w:hideMark/>
          </w:tcPr>
          <w:p w14:paraId="32EC7674" w14:textId="27F0CDDD" w:rsidR="0021239A" w:rsidRDefault="00FD4ED6">
            <w:pPr>
              <w:jc w:val="center"/>
              <w:rPr>
                <w:rFonts w:ascii="Arial" w:eastAsia="Times New Roman" w:hAnsi="Arial"/>
                <w:sz w:val="20"/>
                <w:szCs w:val="20"/>
              </w:rPr>
            </w:pPr>
            <w:hyperlink r:id="rId77" w:history="1">
              <w:r w:rsidR="0021239A">
                <w:rPr>
                  <w:rStyle w:val="Hyperlink"/>
                  <w:rFonts w:ascii="Arial" w:hAnsi="Arial"/>
                  <w:sz w:val="20"/>
                  <w:szCs w:val="20"/>
                </w:rPr>
                <w:t>MDS20563</w:t>
              </w:r>
            </w:hyperlink>
          </w:p>
        </w:tc>
        <w:tc>
          <w:tcPr>
            <w:tcW w:w="0" w:type="auto"/>
            <w:hideMark/>
          </w:tcPr>
          <w:p w14:paraId="34890DC4"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08E1F8F0" w14:textId="77777777" w:rsidR="0021239A" w:rsidRDefault="0021239A">
            <w:pPr>
              <w:jc w:val="center"/>
              <w:rPr>
                <w:rFonts w:ascii="Arial" w:hAnsi="Arial"/>
                <w:sz w:val="20"/>
                <w:szCs w:val="20"/>
              </w:rPr>
            </w:pPr>
            <w:r>
              <w:rPr>
                <w:rFonts w:ascii="Arial" w:hAnsi="Arial"/>
                <w:sz w:val="20"/>
                <w:szCs w:val="20"/>
              </w:rPr>
              <w:t>00309</w:t>
            </w:r>
          </w:p>
        </w:tc>
        <w:tc>
          <w:tcPr>
            <w:tcW w:w="0" w:type="auto"/>
            <w:hideMark/>
          </w:tcPr>
          <w:p w14:paraId="3A2D607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9DABC9F"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5783289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411FAE86" w14:textId="63665126" w:rsidR="0021239A" w:rsidRDefault="00FD4ED6">
            <w:pPr>
              <w:jc w:val="center"/>
              <w:rPr>
                <w:rFonts w:ascii="Arial" w:hAnsi="Arial"/>
                <w:sz w:val="20"/>
                <w:szCs w:val="20"/>
              </w:rPr>
            </w:pPr>
            <w:hyperlink r:id="rId78" w:history="1">
              <w:r w:rsidR="004A5B50">
                <w:rPr>
                  <w:rStyle w:val="Hyperlink"/>
                  <w:rFonts w:ascii="Arial" w:hAnsi="Arial"/>
                  <w:sz w:val="20"/>
                  <w:szCs w:val="20"/>
                </w:rPr>
                <w:t>MDS20563_WG03_N00309</w:t>
              </w:r>
            </w:hyperlink>
          </w:p>
        </w:tc>
      </w:tr>
    </w:tbl>
    <w:p w14:paraId="1776AAA4" w14:textId="46D335FE" w:rsidR="00626E08" w:rsidRDefault="00626E08" w:rsidP="00626E08">
      <w:pPr>
        <w:pStyle w:val="Heading3"/>
      </w:pPr>
      <w:bookmarkStart w:id="391" w:name="_Toc165311417"/>
      <w:r>
        <w:t>MPEG#136</w:t>
      </w:r>
      <w:bookmarkEnd w:id="391"/>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64A12E96" w14:textId="77777777" w:rsidTr="004A5B50">
        <w:tc>
          <w:tcPr>
            <w:tcW w:w="0" w:type="auto"/>
            <w:hideMark/>
          </w:tcPr>
          <w:p w14:paraId="54F4BEEF" w14:textId="3991D67B" w:rsidR="0021239A" w:rsidRDefault="00FD4ED6">
            <w:pPr>
              <w:jc w:val="center"/>
              <w:rPr>
                <w:rFonts w:ascii="Arial" w:eastAsia="Times New Roman" w:hAnsi="Arial"/>
                <w:sz w:val="20"/>
                <w:szCs w:val="20"/>
              </w:rPr>
            </w:pPr>
            <w:hyperlink r:id="rId79" w:history="1">
              <w:r w:rsidR="0021239A">
                <w:rPr>
                  <w:rStyle w:val="Hyperlink"/>
                  <w:rFonts w:ascii="Arial" w:hAnsi="Arial"/>
                  <w:sz w:val="20"/>
                  <w:szCs w:val="20"/>
                </w:rPr>
                <w:t>MDS21056</w:t>
              </w:r>
            </w:hyperlink>
          </w:p>
        </w:tc>
        <w:tc>
          <w:tcPr>
            <w:tcW w:w="0" w:type="auto"/>
            <w:hideMark/>
          </w:tcPr>
          <w:p w14:paraId="4C4DBD2D"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5D5F45D5" w14:textId="77777777" w:rsidR="0021239A" w:rsidRDefault="0021239A">
            <w:pPr>
              <w:jc w:val="center"/>
              <w:rPr>
                <w:rFonts w:ascii="Arial" w:hAnsi="Arial"/>
                <w:sz w:val="20"/>
                <w:szCs w:val="20"/>
              </w:rPr>
            </w:pPr>
            <w:r>
              <w:rPr>
                <w:rFonts w:ascii="Arial" w:hAnsi="Arial"/>
                <w:sz w:val="20"/>
                <w:szCs w:val="20"/>
              </w:rPr>
              <w:t>00434</w:t>
            </w:r>
          </w:p>
        </w:tc>
        <w:tc>
          <w:tcPr>
            <w:tcW w:w="0" w:type="auto"/>
            <w:hideMark/>
          </w:tcPr>
          <w:p w14:paraId="5B026E1C"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0746FFC4"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49CEC2A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6622EB13" w14:textId="1FCA5597" w:rsidR="0021239A" w:rsidRDefault="00FD4ED6">
            <w:pPr>
              <w:jc w:val="center"/>
              <w:rPr>
                <w:rFonts w:ascii="Arial" w:hAnsi="Arial"/>
                <w:sz w:val="20"/>
                <w:szCs w:val="20"/>
              </w:rPr>
            </w:pPr>
            <w:hyperlink r:id="rId80" w:history="1">
              <w:r w:rsidR="004A5B50">
                <w:rPr>
                  <w:rStyle w:val="Hyperlink"/>
                  <w:rFonts w:ascii="Arial" w:hAnsi="Arial"/>
                  <w:sz w:val="20"/>
                  <w:szCs w:val="20"/>
                </w:rPr>
                <w:t>MDS21056_WG03_N00434</w:t>
              </w:r>
            </w:hyperlink>
          </w:p>
        </w:tc>
      </w:tr>
    </w:tbl>
    <w:p w14:paraId="4D9E979C" w14:textId="57DB435E" w:rsidR="00626E08" w:rsidRDefault="00626E08" w:rsidP="00626E08">
      <w:pPr>
        <w:pStyle w:val="Heading3"/>
      </w:pPr>
      <w:bookmarkStart w:id="392" w:name="_Toc165311418"/>
      <w:r>
        <w:lastRenderedPageBreak/>
        <w:t>MPEG#137</w:t>
      </w:r>
      <w:bookmarkEnd w:id="392"/>
    </w:p>
    <w:tbl>
      <w:tblPr>
        <w:tblStyle w:val="2"/>
        <w:tblW w:w="0" w:type="auto"/>
        <w:tblInd w:w="3" w:type="dxa"/>
        <w:tblLook w:val="04A0" w:firstRow="1" w:lastRow="0" w:firstColumn="1" w:lastColumn="0" w:noHBand="0" w:noVBand="1"/>
      </w:tblPr>
      <w:tblGrid>
        <w:gridCol w:w="1218"/>
        <w:gridCol w:w="605"/>
        <w:gridCol w:w="773"/>
        <w:gridCol w:w="605"/>
        <w:gridCol w:w="1905"/>
        <w:gridCol w:w="1194"/>
        <w:gridCol w:w="2707"/>
      </w:tblGrid>
      <w:tr w:rsidR="0021239A" w14:paraId="33E70BC7" w14:textId="77777777" w:rsidTr="0021239A">
        <w:tc>
          <w:tcPr>
            <w:tcW w:w="0" w:type="auto"/>
            <w:hideMark/>
          </w:tcPr>
          <w:p w14:paraId="237C366A" w14:textId="7A71881A" w:rsidR="0021239A" w:rsidRDefault="00FD4ED6">
            <w:pPr>
              <w:jc w:val="center"/>
              <w:rPr>
                <w:rFonts w:ascii="Arial" w:eastAsia="Times New Roman" w:hAnsi="Arial"/>
                <w:sz w:val="20"/>
                <w:szCs w:val="20"/>
              </w:rPr>
            </w:pPr>
            <w:hyperlink r:id="rId81" w:history="1">
              <w:r w:rsidR="0021239A">
                <w:rPr>
                  <w:rStyle w:val="Hyperlink"/>
                  <w:rFonts w:ascii="Arial" w:hAnsi="Arial"/>
                  <w:sz w:val="20"/>
                  <w:szCs w:val="20"/>
                </w:rPr>
                <w:t>MDS21327</w:t>
              </w:r>
            </w:hyperlink>
          </w:p>
        </w:tc>
        <w:tc>
          <w:tcPr>
            <w:tcW w:w="0" w:type="auto"/>
            <w:hideMark/>
          </w:tcPr>
          <w:p w14:paraId="6F4056D3"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124FC016" w14:textId="77777777" w:rsidR="0021239A" w:rsidRDefault="0021239A">
            <w:pPr>
              <w:jc w:val="center"/>
              <w:rPr>
                <w:rFonts w:ascii="Arial" w:hAnsi="Arial"/>
                <w:sz w:val="20"/>
                <w:szCs w:val="20"/>
              </w:rPr>
            </w:pPr>
            <w:r>
              <w:rPr>
                <w:rFonts w:ascii="Arial" w:hAnsi="Arial"/>
                <w:sz w:val="20"/>
                <w:szCs w:val="20"/>
              </w:rPr>
              <w:t>00511</w:t>
            </w:r>
          </w:p>
        </w:tc>
        <w:tc>
          <w:tcPr>
            <w:tcW w:w="0" w:type="auto"/>
            <w:hideMark/>
          </w:tcPr>
          <w:p w14:paraId="5E96BFE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584CFD00"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1C92BB0D"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3D9262DA" w14:textId="601D3C41" w:rsidR="0021239A" w:rsidRDefault="00FD4ED6">
            <w:pPr>
              <w:jc w:val="center"/>
              <w:rPr>
                <w:rFonts w:ascii="Arial" w:hAnsi="Arial"/>
                <w:sz w:val="20"/>
                <w:szCs w:val="20"/>
              </w:rPr>
            </w:pPr>
            <w:hyperlink r:id="rId82" w:history="1">
              <w:r w:rsidR="004A5B50">
                <w:rPr>
                  <w:rStyle w:val="Hyperlink"/>
                  <w:rFonts w:ascii="Arial" w:hAnsi="Arial"/>
                  <w:sz w:val="20"/>
                  <w:szCs w:val="20"/>
                </w:rPr>
                <w:t>MDS21327_WG03_N00511</w:t>
              </w:r>
            </w:hyperlink>
          </w:p>
        </w:tc>
      </w:tr>
    </w:tbl>
    <w:p w14:paraId="3F40002B" w14:textId="2BA510B8" w:rsidR="00626E08" w:rsidRDefault="00626E08" w:rsidP="00626E08">
      <w:pPr>
        <w:pStyle w:val="Heading3"/>
      </w:pPr>
      <w:bookmarkStart w:id="393" w:name="OLE_LINK1"/>
      <w:bookmarkStart w:id="394" w:name="_Toc165311419"/>
      <w:r>
        <w:t>MPEG#138</w:t>
      </w:r>
      <w:bookmarkEnd w:id="394"/>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626E08" w14:paraId="2F6D58C4" w14:textId="77777777" w:rsidTr="004A5B50">
        <w:tc>
          <w:tcPr>
            <w:tcW w:w="0" w:type="auto"/>
            <w:hideMark/>
          </w:tcPr>
          <w:bookmarkEnd w:id="393"/>
          <w:p w14:paraId="247115B6" w14:textId="1CFD2AD1" w:rsidR="00626E08" w:rsidRDefault="00F22AA3">
            <w:pPr>
              <w:jc w:val="center"/>
              <w:rPr>
                <w:rFonts w:ascii="Arial" w:eastAsia="Times New Roman" w:hAnsi="Arial"/>
                <w:sz w:val="20"/>
                <w:szCs w:val="20"/>
              </w:rPr>
            </w:pPr>
            <w:r>
              <w:rPr>
                <w:rFonts w:asciiTheme="minorHAnsi" w:hAnsiTheme="minorHAnsi"/>
              </w:rPr>
              <w:fldChar w:fldCharType="begin"/>
            </w:r>
            <w:r>
              <w:instrText xml:space="preserve"> HYPERLINK "https://dms.mpeg.expert/doc_end_user/current_document.php?id=82962&amp;id_meeting=190" </w:instrText>
            </w:r>
            <w:r>
              <w:rPr>
                <w:rFonts w:asciiTheme="minorHAnsi" w:hAnsiTheme="minorHAnsi"/>
              </w:rPr>
              <w:fldChar w:fldCharType="separate"/>
            </w:r>
            <w:r w:rsidR="00626E08">
              <w:rPr>
                <w:rStyle w:val="Hyperlink"/>
                <w:rFonts w:ascii="Arial" w:hAnsi="Arial"/>
                <w:sz w:val="20"/>
                <w:szCs w:val="20"/>
              </w:rPr>
              <w:t>MDS21435</w:t>
            </w:r>
            <w:r>
              <w:rPr>
                <w:rStyle w:val="Hyperlink"/>
                <w:rFonts w:ascii="Arial" w:hAnsi="Arial"/>
                <w:sz w:val="20"/>
                <w:szCs w:val="20"/>
              </w:rPr>
              <w:fldChar w:fldCharType="end"/>
            </w:r>
          </w:p>
        </w:tc>
        <w:tc>
          <w:tcPr>
            <w:tcW w:w="0" w:type="auto"/>
            <w:hideMark/>
          </w:tcPr>
          <w:p w14:paraId="215ABABE"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0BACA6A" w14:textId="77777777" w:rsidR="00626E08" w:rsidRDefault="00626E08">
            <w:pPr>
              <w:jc w:val="center"/>
              <w:rPr>
                <w:rFonts w:ascii="Arial" w:hAnsi="Arial"/>
                <w:sz w:val="20"/>
                <w:szCs w:val="20"/>
              </w:rPr>
            </w:pPr>
            <w:r>
              <w:rPr>
                <w:rFonts w:ascii="Arial" w:hAnsi="Arial"/>
                <w:sz w:val="20"/>
                <w:szCs w:val="20"/>
              </w:rPr>
              <w:t>00542</w:t>
            </w:r>
          </w:p>
        </w:tc>
        <w:tc>
          <w:tcPr>
            <w:tcW w:w="0" w:type="auto"/>
            <w:hideMark/>
          </w:tcPr>
          <w:p w14:paraId="3E8CC457"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395518DE" w14:textId="77777777" w:rsidR="00626E08" w:rsidRDefault="00626E08">
            <w:pPr>
              <w:rPr>
                <w:rFonts w:ascii="Arial" w:hAnsi="Arial"/>
                <w:sz w:val="20"/>
                <w:szCs w:val="20"/>
              </w:rPr>
            </w:pPr>
            <w:r>
              <w:rPr>
                <w:rFonts w:ascii="Arial" w:hAnsi="Arial"/>
                <w:sz w:val="20"/>
                <w:szCs w:val="20"/>
              </w:rPr>
              <w:t>Registration of Khronos extensions</w:t>
            </w:r>
          </w:p>
        </w:tc>
        <w:tc>
          <w:tcPr>
            <w:tcW w:w="0" w:type="auto"/>
            <w:hideMark/>
          </w:tcPr>
          <w:p w14:paraId="10A7DFA2"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006B4CC9" w14:textId="038ECCDF" w:rsidR="00626E08" w:rsidRDefault="00FD4ED6">
            <w:pPr>
              <w:jc w:val="center"/>
              <w:rPr>
                <w:rFonts w:ascii="Arial" w:hAnsi="Arial"/>
                <w:sz w:val="20"/>
                <w:szCs w:val="20"/>
              </w:rPr>
            </w:pPr>
            <w:hyperlink r:id="rId83" w:history="1">
              <w:r w:rsidR="004A5B50">
                <w:rPr>
                  <w:rStyle w:val="Hyperlink"/>
                  <w:rFonts w:ascii="Arial" w:hAnsi="Arial"/>
                  <w:sz w:val="20"/>
                  <w:szCs w:val="20"/>
                </w:rPr>
                <w:t>MDS21435_WG03_N00542</w:t>
              </w:r>
            </w:hyperlink>
          </w:p>
        </w:tc>
      </w:tr>
      <w:tr w:rsidR="00626E08" w14:paraId="4D334666" w14:textId="77777777" w:rsidTr="004A5B50">
        <w:tc>
          <w:tcPr>
            <w:tcW w:w="0" w:type="auto"/>
            <w:hideMark/>
          </w:tcPr>
          <w:p w14:paraId="19F63A9B" w14:textId="3CF23765" w:rsidR="00626E08" w:rsidRPr="00626E08" w:rsidRDefault="00FD4ED6">
            <w:pPr>
              <w:jc w:val="center"/>
              <w:rPr>
                <w:rFonts w:ascii="Arial" w:hAnsi="Arial"/>
                <w:sz w:val="20"/>
                <w:szCs w:val="20"/>
              </w:rPr>
            </w:pPr>
            <w:hyperlink r:id="rId84" w:history="1">
              <w:r w:rsidR="00626E08" w:rsidRPr="00626E08">
                <w:rPr>
                  <w:rStyle w:val="Hyperlink"/>
                  <w:rFonts w:ascii="Arial" w:hAnsi="Arial"/>
                  <w:sz w:val="20"/>
                  <w:szCs w:val="20"/>
                </w:rPr>
                <w:t>MDS21603</w:t>
              </w:r>
            </w:hyperlink>
          </w:p>
        </w:tc>
        <w:tc>
          <w:tcPr>
            <w:tcW w:w="0" w:type="auto"/>
            <w:hideMark/>
          </w:tcPr>
          <w:p w14:paraId="16330D6D"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F96BC28" w14:textId="77777777" w:rsidR="00626E08" w:rsidRDefault="00626E08">
            <w:pPr>
              <w:jc w:val="center"/>
              <w:rPr>
                <w:rFonts w:ascii="Arial" w:hAnsi="Arial"/>
                <w:sz w:val="20"/>
                <w:szCs w:val="20"/>
              </w:rPr>
            </w:pPr>
            <w:r>
              <w:rPr>
                <w:rFonts w:ascii="Arial" w:hAnsi="Arial"/>
                <w:sz w:val="20"/>
                <w:szCs w:val="20"/>
              </w:rPr>
              <w:t>00588</w:t>
            </w:r>
          </w:p>
        </w:tc>
        <w:tc>
          <w:tcPr>
            <w:tcW w:w="0" w:type="auto"/>
            <w:hideMark/>
          </w:tcPr>
          <w:p w14:paraId="30DA1DF4"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3ABBEF0F" w14:textId="77777777" w:rsidR="00626E08" w:rsidRDefault="00626E08">
            <w:pPr>
              <w:rPr>
                <w:rFonts w:ascii="Arial" w:hAnsi="Arial"/>
                <w:sz w:val="20"/>
                <w:szCs w:val="20"/>
              </w:rPr>
            </w:pPr>
            <w:r>
              <w:rPr>
                <w:rFonts w:ascii="Arial" w:hAnsi="Arial"/>
                <w:sz w:val="20"/>
                <w:szCs w:val="20"/>
              </w:rPr>
              <w:t>Liaison statement to Khronos on mesh attributes in glTF 2.0</w:t>
            </w:r>
          </w:p>
        </w:tc>
        <w:tc>
          <w:tcPr>
            <w:tcW w:w="0" w:type="auto"/>
            <w:hideMark/>
          </w:tcPr>
          <w:p w14:paraId="56CEEEFC"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608AF058" w14:textId="528A21EC" w:rsidR="00626E08" w:rsidRDefault="00FD4ED6">
            <w:pPr>
              <w:jc w:val="center"/>
              <w:rPr>
                <w:rFonts w:ascii="Arial" w:hAnsi="Arial"/>
                <w:sz w:val="20"/>
                <w:szCs w:val="20"/>
              </w:rPr>
            </w:pPr>
            <w:hyperlink r:id="rId85" w:history="1">
              <w:r w:rsidR="004A5B50" w:rsidRPr="00626E08">
                <w:rPr>
                  <w:rStyle w:val="Hyperlink"/>
                  <w:rFonts w:ascii="Arial" w:hAnsi="Arial"/>
                  <w:sz w:val="20"/>
                  <w:szCs w:val="20"/>
                </w:rPr>
                <w:t>MDS21603_WG03_N00588</w:t>
              </w:r>
            </w:hyperlink>
          </w:p>
        </w:tc>
      </w:tr>
    </w:tbl>
    <w:p w14:paraId="22CE7F30" w14:textId="4A502FD0" w:rsidR="004D5A86" w:rsidRDefault="004D5A86" w:rsidP="004D5A86">
      <w:pPr>
        <w:pStyle w:val="Heading3"/>
      </w:pPr>
      <w:bookmarkStart w:id="395" w:name="_Toc165311420"/>
      <w:r>
        <w:t>MPEG#139</w:t>
      </w:r>
      <w:bookmarkEnd w:id="395"/>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4D5A86" w14:paraId="69C8F42A" w14:textId="77777777" w:rsidTr="004A5B50">
        <w:tc>
          <w:tcPr>
            <w:tcW w:w="0" w:type="auto"/>
            <w:hideMark/>
          </w:tcPr>
          <w:p w14:paraId="5BD2177C" w14:textId="0B00C452" w:rsidR="004D5A86" w:rsidRDefault="00FD4ED6" w:rsidP="003F7762">
            <w:pPr>
              <w:jc w:val="center"/>
              <w:rPr>
                <w:rFonts w:ascii="Arial" w:eastAsia="Times New Roman" w:hAnsi="Arial"/>
                <w:sz w:val="20"/>
                <w:szCs w:val="20"/>
              </w:rPr>
            </w:pPr>
            <w:hyperlink r:id="rId86" w:history="1">
              <w:r w:rsidR="004D5A86">
                <w:rPr>
                  <w:rStyle w:val="Hyperlink"/>
                  <w:rFonts w:ascii="Arial" w:hAnsi="Arial"/>
                  <w:sz w:val="20"/>
                  <w:szCs w:val="20"/>
                </w:rPr>
                <w:t>MDS21744</w:t>
              </w:r>
            </w:hyperlink>
          </w:p>
        </w:tc>
        <w:tc>
          <w:tcPr>
            <w:tcW w:w="0" w:type="auto"/>
            <w:hideMark/>
          </w:tcPr>
          <w:p w14:paraId="25DBD9C6" w14:textId="77777777" w:rsidR="004D5A86" w:rsidRDefault="004D5A86" w:rsidP="003F7762">
            <w:pPr>
              <w:jc w:val="center"/>
              <w:rPr>
                <w:rFonts w:ascii="Arial" w:hAnsi="Arial"/>
                <w:sz w:val="20"/>
                <w:szCs w:val="20"/>
              </w:rPr>
            </w:pPr>
            <w:r>
              <w:rPr>
                <w:rFonts w:ascii="Arial" w:hAnsi="Arial"/>
                <w:sz w:val="20"/>
                <w:szCs w:val="20"/>
              </w:rPr>
              <w:t>WG 03</w:t>
            </w:r>
          </w:p>
        </w:tc>
        <w:tc>
          <w:tcPr>
            <w:tcW w:w="0" w:type="auto"/>
            <w:hideMark/>
          </w:tcPr>
          <w:p w14:paraId="7E3E3FB7" w14:textId="77777777" w:rsidR="004D5A86" w:rsidRDefault="004D5A86" w:rsidP="003F7762">
            <w:pPr>
              <w:jc w:val="center"/>
              <w:rPr>
                <w:rFonts w:ascii="Arial" w:hAnsi="Arial"/>
                <w:sz w:val="20"/>
                <w:szCs w:val="20"/>
              </w:rPr>
            </w:pPr>
            <w:r>
              <w:rPr>
                <w:rFonts w:ascii="Arial" w:hAnsi="Arial"/>
                <w:sz w:val="20"/>
                <w:szCs w:val="20"/>
              </w:rPr>
              <w:t>00615</w:t>
            </w:r>
          </w:p>
        </w:tc>
        <w:tc>
          <w:tcPr>
            <w:tcW w:w="0" w:type="auto"/>
            <w:hideMark/>
          </w:tcPr>
          <w:p w14:paraId="6A13B01E" w14:textId="77777777" w:rsidR="004D5A86" w:rsidRDefault="004D5A86" w:rsidP="003F7762">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10586237" w14:textId="77777777" w:rsidR="004D5A86" w:rsidRDefault="004D5A86" w:rsidP="003F7762">
            <w:pPr>
              <w:rPr>
                <w:rFonts w:ascii="Arial" w:hAnsi="Arial"/>
                <w:sz w:val="20"/>
                <w:szCs w:val="20"/>
              </w:rPr>
            </w:pPr>
            <w:r>
              <w:rPr>
                <w:rFonts w:ascii="Arial" w:hAnsi="Arial"/>
                <w:sz w:val="20"/>
                <w:szCs w:val="20"/>
              </w:rPr>
              <w:t>Registration of Khronos extensions</w:t>
            </w:r>
          </w:p>
        </w:tc>
        <w:tc>
          <w:tcPr>
            <w:tcW w:w="0" w:type="auto"/>
            <w:hideMark/>
          </w:tcPr>
          <w:p w14:paraId="29BCA05D" w14:textId="77777777" w:rsidR="004D5A86" w:rsidRDefault="004D5A86" w:rsidP="003F7762">
            <w:pPr>
              <w:rPr>
                <w:rFonts w:ascii="Arial" w:hAnsi="Arial"/>
                <w:sz w:val="20"/>
                <w:szCs w:val="20"/>
              </w:rPr>
            </w:pPr>
            <w:r>
              <w:rPr>
                <w:rFonts w:ascii="Arial" w:hAnsi="Arial"/>
                <w:sz w:val="20"/>
                <w:szCs w:val="20"/>
              </w:rPr>
              <w:t>WG 03 MPEG Systems</w:t>
            </w:r>
          </w:p>
        </w:tc>
        <w:tc>
          <w:tcPr>
            <w:tcW w:w="0" w:type="auto"/>
            <w:hideMark/>
          </w:tcPr>
          <w:p w14:paraId="7969C574" w14:textId="190C8F1E" w:rsidR="004D5A86" w:rsidRDefault="00FD4ED6" w:rsidP="003F7762">
            <w:pPr>
              <w:jc w:val="center"/>
              <w:rPr>
                <w:rFonts w:ascii="Arial" w:hAnsi="Arial"/>
                <w:sz w:val="20"/>
                <w:szCs w:val="20"/>
              </w:rPr>
            </w:pPr>
            <w:hyperlink r:id="rId87" w:history="1">
              <w:r w:rsidR="004A5B50">
                <w:rPr>
                  <w:rStyle w:val="Hyperlink"/>
                  <w:rFonts w:ascii="Arial" w:hAnsi="Arial"/>
                  <w:sz w:val="20"/>
                  <w:szCs w:val="20"/>
                </w:rPr>
                <w:t>MDS21744_WG03_N00615</w:t>
              </w:r>
            </w:hyperlink>
          </w:p>
        </w:tc>
      </w:tr>
      <w:tr w:rsidR="004D5A86" w14:paraId="6A43215E" w14:textId="77777777" w:rsidTr="004A5B50">
        <w:tc>
          <w:tcPr>
            <w:tcW w:w="0" w:type="auto"/>
            <w:hideMark/>
          </w:tcPr>
          <w:p w14:paraId="2C4FCA66" w14:textId="23A7F256" w:rsidR="004D5A86" w:rsidRDefault="00FD4ED6">
            <w:pPr>
              <w:jc w:val="center"/>
              <w:rPr>
                <w:rFonts w:ascii="Arial" w:eastAsia="Times New Roman" w:hAnsi="Arial"/>
                <w:sz w:val="20"/>
                <w:szCs w:val="20"/>
              </w:rPr>
            </w:pPr>
            <w:hyperlink r:id="rId88" w:history="1">
              <w:r w:rsidR="004D5A86">
                <w:rPr>
                  <w:rStyle w:val="Hyperlink"/>
                  <w:rFonts w:ascii="Arial" w:hAnsi="Arial"/>
                  <w:sz w:val="20"/>
                  <w:szCs w:val="20"/>
                </w:rPr>
                <w:t>MDS21885</w:t>
              </w:r>
            </w:hyperlink>
          </w:p>
        </w:tc>
        <w:tc>
          <w:tcPr>
            <w:tcW w:w="0" w:type="auto"/>
            <w:hideMark/>
          </w:tcPr>
          <w:p w14:paraId="0C146E7F" w14:textId="77777777" w:rsidR="004D5A86" w:rsidRDefault="004D5A86">
            <w:pPr>
              <w:jc w:val="center"/>
              <w:rPr>
                <w:rFonts w:ascii="Arial" w:hAnsi="Arial"/>
                <w:sz w:val="20"/>
                <w:szCs w:val="20"/>
              </w:rPr>
            </w:pPr>
            <w:r>
              <w:rPr>
                <w:rFonts w:ascii="Arial" w:hAnsi="Arial"/>
                <w:sz w:val="20"/>
                <w:szCs w:val="20"/>
              </w:rPr>
              <w:t>WG 03</w:t>
            </w:r>
          </w:p>
        </w:tc>
        <w:tc>
          <w:tcPr>
            <w:tcW w:w="0" w:type="auto"/>
            <w:hideMark/>
          </w:tcPr>
          <w:p w14:paraId="06DFABEC" w14:textId="77777777" w:rsidR="004D5A86" w:rsidRDefault="004D5A86">
            <w:pPr>
              <w:jc w:val="center"/>
              <w:rPr>
                <w:rFonts w:ascii="Arial" w:hAnsi="Arial"/>
                <w:sz w:val="20"/>
                <w:szCs w:val="20"/>
              </w:rPr>
            </w:pPr>
            <w:r>
              <w:rPr>
                <w:rFonts w:ascii="Arial" w:hAnsi="Arial"/>
                <w:sz w:val="20"/>
                <w:szCs w:val="20"/>
              </w:rPr>
              <w:t>00671</w:t>
            </w:r>
          </w:p>
        </w:tc>
        <w:tc>
          <w:tcPr>
            <w:tcW w:w="0" w:type="auto"/>
            <w:hideMark/>
          </w:tcPr>
          <w:p w14:paraId="010D8C43" w14:textId="77777777" w:rsidR="004D5A86" w:rsidRDefault="004D5A86">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FCA8AD4" w14:textId="77777777" w:rsidR="004D5A86" w:rsidRDefault="004D5A86">
            <w:pPr>
              <w:rPr>
                <w:rFonts w:ascii="Arial" w:hAnsi="Arial"/>
                <w:sz w:val="20"/>
                <w:szCs w:val="20"/>
              </w:rPr>
            </w:pPr>
            <w:r>
              <w:rPr>
                <w:rFonts w:ascii="Arial" w:hAnsi="Arial"/>
                <w:sz w:val="20"/>
                <w:szCs w:val="20"/>
              </w:rPr>
              <w:t>Liaison statement to Khronos on MPEG-I Scene description</w:t>
            </w:r>
          </w:p>
        </w:tc>
        <w:tc>
          <w:tcPr>
            <w:tcW w:w="0" w:type="auto"/>
            <w:hideMark/>
          </w:tcPr>
          <w:p w14:paraId="183CD277" w14:textId="77777777" w:rsidR="004D5A86" w:rsidRDefault="004D5A86">
            <w:pPr>
              <w:rPr>
                <w:rFonts w:ascii="Arial" w:hAnsi="Arial"/>
                <w:sz w:val="20"/>
                <w:szCs w:val="20"/>
              </w:rPr>
            </w:pPr>
            <w:r>
              <w:rPr>
                <w:rFonts w:ascii="Arial" w:hAnsi="Arial"/>
                <w:sz w:val="20"/>
                <w:szCs w:val="20"/>
              </w:rPr>
              <w:t>WG 03 MPEG Systems</w:t>
            </w:r>
          </w:p>
        </w:tc>
        <w:tc>
          <w:tcPr>
            <w:tcW w:w="0" w:type="auto"/>
            <w:hideMark/>
          </w:tcPr>
          <w:p w14:paraId="7DF9912B" w14:textId="4CD406C5" w:rsidR="004D5A86" w:rsidRDefault="00FD4ED6">
            <w:pPr>
              <w:jc w:val="center"/>
              <w:rPr>
                <w:rFonts w:ascii="Arial" w:hAnsi="Arial"/>
                <w:sz w:val="20"/>
                <w:szCs w:val="20"/>
              </w:rPr>
            </w:pPr>
            <w:hyperlink r:id="rId89" w:history="1">
              <w:r w:rsidR="004A5B50">
                <w:rPr>
                  <w:rStyle w:val="Hyperlink"/>
                  <w:rFonts w:ascii="Arial" w:hAnsi="Arial"/>
                  <w:sz w:val="20"/>
                  <w:szCs w:val="20"/>
                </w:rPr>
                <w:t>MDS21885_WG03_N00671</w:t>
              </w:r>
            </w:hyperlink>
          </w:p>
        </w:tc>
      </w:tr>
    </w:tbl>
    <w:p w14:paraId="6DF949CF" w14:textId="77C948A6" w:rsidR="00634ECB" w:rsidRDefault="00634ECB" w:rsidP="005F4B08">
      <w:pPr>
        <w:pStyle w:val="Heading3"/>
      </w:pPr>
      <w:bookmarkStart w:id="396" w:name="_Toc165311421"/>
      <w:r>
        <w:t>MPEG#1</w:t>
      </w:r>
      <w:r w:rsidR="004D5A86">
        <w:t>40</w:t>
      </w:r>
      <w:bookmarkEnd w:id="396"/>
    </w:p>
    <w:tbl>
      <w:tblPr>
        <w:tblW w:w="0" w:type="auto"/>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081"/>
        <w:gridCol w:w="426"/>
        <w:gridCol w:w="633"/>
        <w:gridCol w:w="849"/>
        <w:gridCol w:w="849"/>
        <w:gridCol w:w="924"/>
        <w:gridCol w:w="1890"/>
        <w:gridCol w:w="990"/>
        <w:gridCol w:w="1362"/>
      </w:tblGrid>
      <w:tr w:rsidR="005F4B08" w14:paraId="37574446"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326DB1" w14:textId="1A1F8DD5" w:rsidR="005F4B08" w:rsidRDefault="00FD4ED6">
            <w:pPr>
              <w:jc w:val="center"/>
              <w:rPr>
                <w:rFonts w:ascii="Arial" w:eastAsia="Times New Roman" w:hAnsi="Arial" w:cs="Arial"/>
                <w:sz w:val="20"/>
                <w:szCs w:val="20"/>
              </w:rPr>
            </w:pPr>
            <w:hyperlink r:id="rId90" w:history="1">
              <w:r w:rsidR="005F4B08">
                <w:rPr>
                  <w:rStyle w:val="Hyperlink"/>
                  <w:rFonts w:ascii="Arial" w:hAnsi="Arial" w:cs="Arial"/>
                  <w:sz w:val="20"/>
                  <w:szCs w:val="20"/>
                </w:rPr>
                <w:t>MDS21968</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6A6CEA8"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52D514" w14:textId="77777777" w:rsidR="005F4B08" w:rsidRDefault="005F4B08">
            <w:pPr>
              <w:jc w:val="center"/>
              <w:rPr>
                <w:rFonts w:ascii="Arial" w:hAnsi="Arial" w:cs="Arial"/>
                <w:sz w:val="20"/>
                <w:szCs w:val="20"/>
              </w:rPr>
            </w:pPr>
            <w:r>
              <w:rPr>
                <w:rFonts w:ascii="Arial" w:hAnsi="Arial" w:cs="Arial"/>
                <w:sz w:val="20"/>
                <w:szCs w:val="20"/>
              </w:rPr>
              <w:t>00689</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C53621"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BA9656" w14:textId="77777777" w:rsidR="005F4B08" w:rsidRDefault="005F4B08">
            <w:pPr>
              <w:rPr>
                <w:rFonts w:ascii="Arial" w:hAnsi="Arial" w:cs="Arial"/>
                <w:sz w:val="20"/>
                <w:szCs w:val="20"/>
              </w:rPr>
            </w:pPr>
            <w:r>
              <w:rPr>
                <w:rFonts w:ascii="Arial" w:hAnsi="Arial" w:cs="Arial"/>
                <w:sz w:val="20"/>
                <w:szCs w:val="20"/>
              </w:rPr>
              <w:t>2023-01-15 18:33:04</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262EF1"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E3BB40" w14:textId="77777777" w:rsidR="005F4B08" w:rsidRDefault="005F4B08">
            <w:pPr>
              <w:rPr>
                <w:rFonts w:ascii="Arial" w:hAnsi="Arial" w:cs="Arial"/>
                <w:sz w:val="20"/>
                <w:szCs w:val="20"/>
              </w:rPr>
            </w:pPr>
            <w:r>
              <w:rPr>
                <w:rFonts w:ascii="Arial" w:hAnsi="Arial" w:cs="Arial"/>
                <w:sz w:val="20"/>
                <w:szCs w:val="20"/>
              </w:rPr>
              <w:t>Final registration of Khronos extensions for 1st edition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936F13"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B3BC9B" w14:textId="1DB81B93" w:rsidR="005F4B08" w:rsidRDefault="00FD4ED6">
            <w:pPr>
              <w:jc w:val="center"/>
              <w:rPr>
                <w:rFonts w:ascii="Arial" w:hAnsi="Arial" w:cs="Arial"/>
                <w:sz w:val="20"/>
                <w:szCs w:val="20"/>
              </w:rPr>
            </w:pPr>
            <w:hyperlink r:id="rId91" w:history="1">
              <w:r w:rsidR="005F4B08">
                <w:rPr>
                  <w:rStyle w:val="Hyperlink"/>
                  <w:rFonts w:ascii="Arial" w:hAnsi="Arial" w:cs="Arial"/>
                  <w:sz w:val="20"/>
                  <w:szCs w:val="20"/>
                </w:rPr>
                <w:t>MDS21968_WG03_N00689</w:t>
              </w:r>
            </w:hyperlink>
          </w:p>
        </w:tc>
      </w:tr>
      <w:tr w:rsidR="005F4B08" w14:paraId="5FFDC85E"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97CD0C" w14:textId="06098139" w:rsidR="005F4B08" w:rsidRPr="005F4B08" w:rsidRDefault="00FD4ED6">
            <w:pPr>
              <w:jc w:val="center"/>
              <w:rPr>
                <w:rFonts w:ascii="Arial" w:hAnsi="Arial" w:cs="Arial"/>
                <w:sz w:val="20"/>
                <w:szCs w:val="20"/>
              </w:rPr>
            </w:pPr>
            <w:hyperlink r:id="rId92" w:history="1">
              <w:r w:rsidR="005F4B08" w:rsidRPr="005F4B08">
                <w:rPr>
                  <w:rStyle w:val="Hyperlink"/>
                  <w:rFonts w:ascii="Arial" w:hAnsi="Arial" w:cs="Arial"/>
                  <w:sz w:val="20"/>
                  <w:szCs w:val="20"/>
                </w:rPr>
                <w:t>MDS22198</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A23440"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ABB74DB" w14:textId="77777777" w:rsidR="005F4B08" w:rsidRDefault="005F4B08">
            <w:pPr>
              <w:jc w:val="center"/>
              <w:rPr>
                <w:rFonts w:ascii="Arial" w:hAnsi="Arial" w:cs="Arial"/>
                <w:sz w:val="20"/>
                <w:szCs w:val="20"/>
              </w:rPr>
            </w:pPr>
            <w:r>
              <w:rPr>
                <w:rFonts w:ascii="Arial" w:hAnsi="Arial" w:cs="Arial"/>
                <w:sz w:val="20"/>
                <w:szCs w:val="20"/>
              </w:rPr>
              <w:t>00751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7EEE45"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879873" w14:textId="77777777" w:rsidR="005F4B08" w:rsidRDefault="005F4B08">
            <w:pPr>
              <w:rPr>
                <w:rFonts w:ascii="Arial" w:hAnsi="Arial" w:cs="Arial"/>
                <w:sz w:val="20"/>
                <w:szCs w:val="20"/>
              </w:rPr>
            </w:pPr>
            <w:r>
              <w:rPr>
                <w:rFonts w:ascii="Arial" w:hAnsi="Arial" w:cs="Arial"/>
                <w:sz w:val="20"/>
                <w:szCs w:val="20"/>
              </w:rPr>
              <w:t>2023-01-15 18:37:40</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F01CE9"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920C21" w14:textId="77777777" w:rsidR="005F4B08" w:rsidRDefault="005F4B08">
            <w:pPr>
              <w:rPr>
                <w:rFonts w:ascii="Arial" w:hAnsi="Arial" w:cs="Arial"/>
                <w:sz w:val="20"/>
                <w:szCs w:val="20"/>
              </w:rPr>
            </w:pPr>
            <w:r>
              <w:rPr>
                <w:rFonts w:ascii="Arial" w:hAnsi="Arial" w:cs="Arial"/>
                <w:sz w:val="20"/>
                <w:szCs w:val="20"/>
              </w:rPr>
              <w:t>Draft registration of Khronos extensions 2nd edition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E846FF"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13284D" w14:textId="19E0A9AE" w:rsidR="005F4B08" w:rsidRDefault="00FD4ED6">
            <w:pPr>
              <w:jc w:val="center"/>
              <w:rPr>
                <w:rFonts w:ascii="Arial" w:hAnsi="Arial" w:cs="Arial"/>
                <w:sz w:val="20"/>
                <w:szCs w:val="20"/>
              </w:rPr>
            </w:pPr>
            <w:hyperlink r:id="rId93" w:history="1">
              <w:r w:rsidR="005F4B08" w:rsidRPr="005F4B08">
                <w:rPr>
                  <w:rStyle w:val="Hyperlink"/>
                  <w:rFonts w:ascii="Arial" w:hAnsi="Arial" w:cs="Arial"/>
                  <w:sz w:val="20"/>
                  <w:szCs w:val="20"/>
                </w:rPr>
                <w:t>MDS22198_WG03_N00751</w:t>
              </w:r>
            </w:hyperlink>
          </w:p>
        </w:tc>
      </w:tr>
      <w:tr w:rsidR="005F4B08" w14:paraId="090AE3CD"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B4CA63" w14:textId="00577EC4" w:rsidR="005F4B08" w:rsidRDefault="00FD4ED6">
            <w:pPr>
              <w:jc w:val="center"/>
              <w:rPr>
                <w:rFonts w:ascii="Arial" w:hAnsi="Arial" w:cs="Arial"/>
                <w:sz w:val="20"/>
                <w:szCs w:val="20"/>
              </w:rPr>
            </w:pPr>
            <w:hyperlink r:id="rId94" w:history="1">
              <w:r w:rsidR="005F4B08" w:rsidRPr="005F4B08">
                <w:rPr>
                  <w:rStyle w:val="Hyperlink"/>
                  <w:rFonts w:ascii="Arial" w:hAnsi="Arial" w:cs="Arial"/>
                  <w:sz w:val="20"/>
                  <w:szCs w:val="20"/>
                </w:rPr>
                <w:t>MDS22200</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C4F2EF"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A892CA" w14:textId="77777777" w:rsidR="005F4B08" w:rsidRDefault="005F4B08">
            <w:pPr>
              <w:jc w:val="center"/>
              <w:rPr>
                <w:rFonts w:ascii="Arial" w:hAnsi="Arial" w:cs="Arial"/>
                <w:sz w:val="20"/>
                <w:szCs w:val="20"/>
              </w:rPr>
            </w:pPr>
            <w:r>
              <w:rPr>
                <w:rFonts w:ascii="Arial" w:hAnsi="Arial" w:cs="Arial"/>
                <w:sz w:val="20"/>
                <w:szCs w:val="20"/>
              </w:rPr>
              <w:t>00753</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1432AA"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E87116" w14:textId="77777777" w:rsidR="005F4B08" w:rsidRDefault="005F4B08">
            <w:pPr>
              <w:rPr>
                <w:rFonts w:ascii="Arial" w:hAnsi="Arial" w:cs="Arial"/>
                <w:sz w:val="20"/>
                <w:szCs w:val="20"/>
              </w:rPr>
            </w:pPr>
            <w:r>
              <w:rPr>
                <w:rFonts w:ascii="Arial" w:hAnsi="Arial" w:cs="Arial"/>
                <w:sz w:val="20"/>
                <w:szCs w:val="20"/>
              </w:rPr>
              <w:t>2023-01-15 18:38:56</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471DDB"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510B43" w14:textId="77777777" w:rsidR="005F4B08" w:rsidRDefault="005F4B08">
            <w:pPr>
              <w:rPr>
                <w:rFonts w:ascii="Arial" w:hAnsi="Arial" w:cs="Arial"/>
                <w:sz w:val="20"/>
                <w:szCs w:val="20"/>
              </w:rPr>
            </w:pPr>
            <w:r>
              <w:rPr>
                <w:rFonts w:ascii="Arial" w:hAnsi="Arial" w:cs="Arial"/>
                <w:sz w:val="20"/>
                <w:szCs w:val="20"/>
              </w:rPr>
              <w:t>Liaison to Khronos on MPEG-I Scene Description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29E5BA"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874265" w14:textId="17C4D206" w:rsidR="005F4B08" w:rsidRDefault="00FD4ED6">
            <w:pPr>
              <w:jc w:val="center"/>
              <w:rPr>
                <w:rFonts w:ascii="Arial" w:hAnsi="Arial" w:cs="Arial"/>
                <w:sz w:val="20"/>
                <w:szCs w:val="20"/>
              </w:rPr>
            </w:pPr>
            <w:hyperlink r:id="rId95" w:history="1">
              <w:r w:rsidR="005F4B08" w:rsidRPr="005F4B08">
                <w:rPr>
                  <w:rStyle w:val="Hyperlink"/>
                  <w:rFonts w:ascii="Arial" w:hAnsi="Arial" w:cs="Arial"/>
                  <w:sz w:val="20"/>
                  <w:szCs w:val="20"/>
                </w:rPr>
                <w:t>MDS22200_WG03_N00753</w:t>
              </w:r>
            </w:hyperlink>
          </w:p>
        </w:tc>
      </w:tr>
    </w:tbl>
    <w:p w14:paraId="17AB3C3B" w14:textId="721F1382" w:rsidR="002A3FB8" w:rsidRDefault="002A3FB8" w:rsidP="002A3FB8">
      <w:pPr>
        <w:pStyle w:val="Heading3"/>
      </w:pPr>
      <w:bookmarkStart w:id="397" w:name="_Toc165311422"/>
      <w:r>
        <w:t>MPEG#141</w:t>
      </w:r>
      <w:bookmarkEnd w:id="397"/>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2"/>
        <w:gridCol w:w="553"/>
        <w:gridCol w:w="691"/>
        <w:gridCol w:w="750"/>
        <w:gridCol w:w="819"/>
        <w:gridCol w:w="779"/>
        <w:gridCol w:w="937"/>
        <w:gridCol w:w="739"/>
        <w:gridCol w:w="2790"/>
      </w:tblGrid>
      <w:tr w:rsidR="00FB455D" w14:paraId="4666050C" w14:textId="77777777" w:rsidTr="00FB455D">
        <w:trPr>
          <w:gridAfter w:val="8"/>
          <w:wAfter w:w="13785" w:type="dxa"/>
          <w:tblCellSpacing w:w="15" w:type="dxa"/>
          <w:jc w:val="center"/>
        </w:trPr>
        <w:tc>
          <w:tcPr>
            <w:tcW w:w="0" w:type="auto"/>
            <w:vAlign w:val="center"/>
          </w:tcPr>
          <w:p w14:paraId="69E30C91" w14:textId="77777777" w:rsidR="00FB455D" w:rsidRDefault="00FB455D">
            <w:pPr>
              <w:rPr>
                <w:rFonts w:eastAsia="Times New Roman"/>
                <w:sz w:val="20"/>
                <w:szCs w:val="20"/>
              </w:rPr>
            </w:pPr>
          </w:p>
        </w:tc>
      </w:tr>
      <w:tr w:rsidR="00FB455D" w14:paraId="32D2BF13" w14:textId="77777777">
        <w:trPr>
          <w:tblCellSpacing w:w="15" w:type="dxa"/>
          <w:jc w:val="center"/>
        </w:trPr>
        <w:tc>
          <w:tcPr>
            <w:tcW w:w="1050" w:type="dxa"/>
            <w:shd w:val="clear" w:color="auto" w:fill="CCCCCC"/>
            <w:vAlign w:val="center"/>
            <w:hideMark/>
          </w:tcPr>
          <w:p w14:paraId="52DC6630" w14:textId="1C539F34" w:rsidR="00FB455D" w:rsidRDefault="00FD4ED6">
            <w:pPr>
              <w:jc w:val="center"/>
              <w:rPr>
                <w:rFonts w:ascii="Arial" w:hAnsi="Arial" w:cs="Arial"/>
                <w:sz w:val="20"/>
                <w:szCs w:val="20"/>
              </w:rPr>
            </w:pPr>
            <w:hyperlink r:id="rId96" w:history="1">
              <w:r w:rsidR="00FB455D">
                <w:rPr>
                  <w:rStyle w:val="Hyperlink"/>
                  <w:rFonts w:ascii="Arial" w:hAnsi="Arial" w:cs="Arial"/>
                  <w:sz w:val="20"/>
                  <w:szCs w:val="20"/>
                </w:rPr>
                <w:t>MDS Number</w:t>
              </w:r>
            </w:hyperlink>
          </w:p>
        </w:tc>
        <w:tc>
          <w:tcPr>
            <w:tcW w:w="750" w:type="dxa"/>
            <w:shd w:val="clear" w:color="auto" w:fill="CCCCCC"/>
            <w:vAlign w:val="center"/>
            <w:hideMark/>
          </w:tcPr>
          <w:p w14:paraId="6C492E8E" w14:textId="1900712A" w:rsidR="00FB455D" w:rsidRDefault="00FD4ED6">
            <w:pPr>
              <w:jc w:val="center"/>
              <w:rPr>
                <w:rFonts w:ascii="Arial" w:hAnsi="Arial" w:cs="Arial"/>
                <w:sz w:val="20"/>
                <w:szCs w:val="20"/>
              </w:rPr>
            </w:pPr>
            <w:hyperlink r:id="rId97" w:history="1">
              <w:r w:rsidR="00FB455D">
                <w:rPr>
                  <w:rStyle w:val="Hyperlink"/>
                  <w:rFonts w:ascii="Arial" w:hAnsi="Arial" w:cs="Arial"/>
                  <w:sz w:val="20"/>
                  <w:szCs w:val="20"/>
                </w:rPr>
                <w:t>Group</w:t>
              </w:r>
            </w:hyperlink>
          </w:p>
        </w:tc>
        <w:tc>
          <w:tcPr>
            <w:tcW w:w="750" w:type="dxa"/>
            <w:shd w:val="clear" w:color="auto" w:fill="CCCCCC"/>
            <w:vAlign w:val="center"/>
            <w:hideMark/>
          </w:tcPr>
          <w:p w14:paraId="4E8BE5BC" w14:textId="0A549143" w:rsidR="00FB455D" w:rsidRDefault="00FD4ED6">
            <w:pPr>
              <w:jc w:val="center"/>
              <w:rPr>
                <w:rFonts w:ascii="Arial" w:hAnsi="Arial" w:cs="Arial"/>
                <w:sz w:val="20"/>
                <w:szCs w:val="20"/>
              </w:rPr>
            </w:pPr>
            <w:hyperlink r:id="rId98" w:history="1">
              <w:r w:rsidR="00FB455D">
                <w:rPr>
                  <w:rStyle w:val="Hyperlink"/>
                  <w:rFonts w:ascii="Arial" w:hAnsi="Arial" w:cs="Arial"/>
                  <w:sz w:val="20"/>
                  <w:szCs w:val="20"/>
                </w:rPr>
                <w:t>G-Number</w:t>
              </w:r>
            </w:hyperlink>
          </w:p>
        </w:tc>
        <w:tc>
          <w:tcPr>
            <w:tcW w:w="1050" w:type="dxa"/>
            <w:shd w:val="clear" w:color="auto" w:fill="CCCCCC"/>
            <w:vAlign w:val="center"/>
            <w:hideMark/>
          </w:tcPr>
          <w:p w14:paraId="67F949B7" w14:textId="0B183AD0" w:rsidR="00FB455D" w:rsidRDefault="00FD4ED6">
            <w:pPr>
              <w:jc w:val="center"/>
              <w:rPr>
                <w:rFonts w:ascii="Arial" w:hAnsi="Arial" w:cs="Arial"/>
                <w:sz w:val="20"/>
                <w:szCs w:val="20"/>
              </w:rPr>
            </w:pPr>
            <w:hyperlink r:id="rId99" w:history="1">
              <w:r w:rsidR="00FB455D">
                <w:rPr>
                  <w:rStyle w:val="Hyperlink"/>
                  <w:rFonts w:ascii="Arial" w:hAnsi="Arial" w:cs="Arial"/>
                  <w:sz w:val="20"/>
                  <w:szCs w:val="20"/>
                </w:rPr>
                <w:t>Created</w:t>
              </w:r>
            </w:hyperlink>
          </w:p>
        </w:tc>
        <w:tc>
          <w:tcPr>
            <w:tcW w:w="1050" w:type="dxa"/>
            <w:shd w:val="clear" w:color="auto" w:fill="CCCCCC"/>
            <w:vAlign w:val="center"/>
            <w:hideMark/>
          </w:tcPr>
          <w:p w14:paraId="618DEB50" w14:textId="59AB386D" w:rsidR="00FB455D" w:rsidRDefault="00FD4ED6">
            <w:pPr>
              <w:jc w:val="center"/>
              <w:rPr>
                <w:rFonts w:ascii="Arial" w:hAnsi="Arial" w:cs="Arial"/>
                <w:sz w:val="20"/>
                <w:szCs w:val="20"/>
              </w:rPr>
            </w:pPr>
            <w:hyperlink r:id="rId100" w:history="1">
              <w:r w:rsidR="00FB455D">
                <w:rPr>
                  <w:rStyle w:val="Hyperlink"/>
                  <w:rFonts w:ascii="Arial" w:hAnsi="Arial" w:cs="Arial"/>
                  <w:sz w:val="20"/>
                  <w:szCs w:val="20"/>
                </w:rPr>
                <w:t>Uploaded</w:t>
              </w:r>
            </w:hyperlink>
          </w:p>
        </w:tc>
        <w:tc>
          <w:tcPr>
            <w:tcW w:w="1500" w:type="dxa"/>
            <w:shd w:val="clear" w:color="auto" w:fill="CCCCCC"/>
            <w:vAlign w:val="center"/>
            <w:hideMark/>
          </w:tcPr>
          <w:p w14:paraId="1C89433E" w14:textId="656C77D6" w:rsidR="00FB455D" w:rsidRDefault="00FD4ED6">
            <w:pPr>
              <w:rPr>
                <w:rFonts w:ascii="Arial" w:hAnsi="Arial" w:cs="Arial"/>
                <w:sz w:val="20"/>
                <w:szCs w:val="20"/>
              </w:rPr>
            </w:pPr>
            <w:hyperlink r:id="rId101" w:history="1">
              <w:r w:rsidR="00FB455D">
                <w:rPr>
                  <w:rStyle w:val="Hyperlink"/>
                  <w:rFonts w:ascii="Arial" w:hAnsi="Arial" w:cs="Arial"/>
                  <w:sz w:val="20"/>
                  <w:szCs w:val="20"/>
                </w:rPr>
                <w:t>Standard</w:t>
              </w:r>
            </w:hyperlink>
          </w:p>
        </w:tc>
        <w:tc>
          <w:tcPr>
            <w:tcW w:w="6000" w:type="dxa"/>
            <w:shd w:val="clear" w:color="auto" w:fill="CCCCCC"/>
            <w:vAlign w:val="center"/>
            <w:hideMark/>
          </w:tcPr>
          <w:p w14:paraId="58E55992" w14:textId="255DA82A" w:rsidR="00FB455D" w:rsidRDefault="00FD4ED6">
            <w:pPr>
              <w:jc w:val="center"/>
              <w:rPr>
                <w:rFonts w:ascii="Arial" w:hAnsi="Arial" w:cs="Arial"/>
                <w:sz w:val="20"/>
                <w:szCs w:val="20"/>
              </w:rPr>
            </w:pPr>
            <w:hyperlink r:id="rId102" w:history="1">
              <w:r w:rsidR="00FB455D">
                <w:rPr>
                  <w:rStyle w:val="Hyperlink"/>
                  <w:rFonts w:ascii="Arial" w:hAnsi="Arial" w:cs="Arial"/>
                  <w:sz w:val="20"/>
                  <w:szCs w:val="20"/>
                </w:rPr>
                <w:t>Title</w:t>
              </w:r>
            </w:hyperlink>
          </w:p>
        </w:tc>
        <w:tc>
          <w:tcPr>
            <w:tcW w:w="0" w:type="auto"/>
            <w:shd w:val="clear" w:color="auto" w:fill="CCCCCC"/>
            <w:vAlign w:val="center"/>
            <w:hideMark/>
          </w:tcPr>
          <w:p w14:paraId="71AA0AC8" w14:textId="182B96C3" w:rsidR="00FB455D" w:rsidRDefault="00FD4ED6">
            <w:pPr>
              <w:jc w:val="center"/>
              <w:rPr>
                <w:rFonts w:ascii="Arial" w:hAnsi="Arial" w:cs="Arial"/>
                <w:sz w:val="20"/>
                <w:szCs w:val="20"/>
              </w:rPr>
            </w:pPr>
            <w:hyperlink r:id="rId103" w:history="1">
              <w:r w:rsidR="00FB455D">
                <w:rPr>
                  <w:rStyle w:val="Hyperlink"/>
                  <w:rFonts w:ascii="Arial" w:hAnsi="Arial" w:cs="Arial"/>
                  <w:sz w:val="20"/>
                  <w:szCs w:val="20"/>
                </w:rPr>
                <w:t>Source</w:t>
              </w:r>
            </w:hyperlink>
          </w:p>
        </w:tc>
        <w:tc>
          <w:tcPr>
            <w:tcW w:w="1800" w:type="dxa"/>
            <w:shd w:val="clear" w:color="auto" w:fill="CCCCCC"/>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235"/>
              <w:gridCol w:w="480"/>
            </w:tblGrid>
            <w:tr w:rsidR="00FB455D" w14:paraId="2D1AC4F3" w14:textId="77777777">
              <w:trPr>
                <w:tblCellSpacing w:w="15" w:type="dxa"/>
                <w:jc w:val="center"/>
              </w:trPr>
              <w:tc>
                <w:tcPr>
                  <w:tcW w:w="4750" w:type="pct"/>
                  <w:vAlign w:val="center"/>
                  <w:hideMark/>
                </w:tcPr>
                <w:p w14:paraId="236C8535" w14:textId="46749E87" w:rsidR="00FB455D" w:rsidRDefault="00FD4ED6">
                  <w:pPr>
                    <w:rPr>
                      <w:rFonts w:ascii="Arial" w:hAnsi="Arial" w:cs="Arial"/>
                      <w:sz w:val="20"/>
                      <w:szCs w:val="20"/>
                    </w:rPr>
                  </w:pPr>
                  <w:hyperlink r:id="rId104" w:history="1">
                    <w:r w:rsidR="00FB455D">
                      <w:rPr>
                        <w:rStyle w:val="Hyperlink"/>
                        <w:rFonts w:ascii="Arial" w:hAnsi="Arial" w:cs="Arial"/>
                        <w:sz w:val="20"/>
                        <w:szCs w:val="20"/>
                      </w:rPr>
                      <w:t>Download</w:t>
                    </w:r>
                    <w:r w:rsidR="00FB455D">
                      <w:rPr>
                        <w:rFonts w:ascii="Arial" w:hAnsi="Arial" w:cs="Arial"/>
                        <w:noProof/>
                        <w:color w:val="0000FF"/>
                        <w:sz w:val="20"/>
                        <w:szCs w:val="20"/>
                      </w:rPr>
                      <w:drawing>
                        <wp:inline distT="0" distB="0" distL="0" distR="0" wp14:anchorId="6FE1D970" wp14:editId="3A13D22F">
                          <wp:extent cx="123825" cy="123825"/>
                          <wp:effectExtent l="0" t="0" r="9525" b="9525"/>
                          <wp:docPr id="15" name="Picture 15">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hyperlink>
                </w:p>
              </w:tc>
              <w:tc>
                <w:tcPr>
                  <w:tcW w:w="250" w:type="pct"/>
                  <w:vAlign w:val="center"/>
                  <w:hideMark/>
                </w:tcPr>
                <w:p w14:paraId="153F011F" w14:textId="13BD6677" w:rsidR="00FB455D" w:rsidRDefault="00FB455D">
                  <w:pPr>
                    <w:jc w:val="right"/>
                    <w:rPr>
                      <w:rFonts w:ascii="Arial" w:hAnsi="Arial" w:cs="Arial"/>
                      <w:sz w:val="20"/>
                      <w:szCs w:val="20"/>
                    </w:rPr>
                  </w:pPr>
                  <w:r>
                    <w:rPr>
                      <w:rFonts w:ascii="Arial" w:hAnsi="Arial" w:cs="Arial"/>
                      <w:sz w:val="20"/>
                      <w:szCs w:val="20"/>
                    </w:rPr>
                    <w:object w:dxaOrig="225" w:dyaOrig="225" w14:anchorId="465F95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0.3pt;height:18.2pt" o:ole="">
                        <v:imagedata r:id="rId106" o:title=""/>
                      </v:shape>
                      <w:control r:id="rId107" w:name="DefaultOcxName" w:shapeid="_x0000_i1032"/>
                    </w:object>
                  </w:r>
                </w:p>
              </w:tc>
            </w:tr>
          </w:tbl>
          <w:p w14:paraId="77026B13" w14:textId="77777777" w:rsidR="00FB455D" w:rsidRDefault="00FB455D">
            <w:pPr>
              <w:jc w:val="center"/>
              <w:rPr>
                <w:rFonts w:ascii="Arial" w:hAnsi="Arial" w:cs="Arial"/>
                <w:sz w:val="20"/>
                <w:szCs w:val="20"/>
              </w:rPr>
            </w:pPr>
          </w:p>
        </w:tc>
      </w:tr>
      <w:tr w:rsidR="00FB455D" w14:paraId="18263ECB" w14:textId="77777777">
        <w:trPr>
          <w:tblCellSpacing w:w="15" w:type="dxa"/>
          <w:jc w:val="center"/>
        </w:trPr>
        <w:tc>
          <w:tcPr>
            <w:tcW w:w="1050" w:type="dxa"/>
            <w:shd w:val="clear" w:color="auto" w:fill="E6E6FA"/>
            <w:vAlign w:val="center"/>
            <w:hideMark/>
          </w:tcPr>
          <w:p w14:paraId="59F90974" w14:textId="28F41DB6" w:rsidR="00FB455D" w:rsidRDefault="00FD4ED6">
            <w:pPr>
              <w:jc w:val="center"/>
              <w:rPr>
                <w:rFonts w:ascii="Arial" w:hAnsi="Arial" w:cs="Arial"/>
                <w:sz w:val="20"/>
                <w:szCs w:val="20"/>
              </w:rPr>
            </w:pPr>
            <w:hyperlink r:id="rId108" w:history="1">
              <w:r w:rsidR="00FB455D">
                <w:rPr>
                  <w:rStyle w:val="Hyperlink"/>
                  <w:rFonts w:ascii="Arial" w:hAnsi="Arial" w:cs="Arial"/>
                  <w:sz w:val="20"/>
                  <w:szCs w:val="20"/>
                </w:rPr>
                <w:t>MDS22293</w:t>
              </w:r>
            </w:hyperlink>
          </w:p>
        </w:tc>
        <w:tc>
          <w:tcPr>
            <w:tcW w:w="750" w:type="dxa"/>
            <w:shd w:val="clear" w:color="auto" w:fill="E6E6FA"/>
            <w:vAlign w:val="center"/>
            <w:hideMark/>
          </w:tcPr>
          <w:p w14:paraId="41EC80E8"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291A0EFD" w14:textId="77777777" w:rsidR="00FB455D" w:rsidRDefault="00FB455D">
            <w:pPr>
              <w:jc w:val="center"/>
              <w:rPr>
                <w:rFonts w:ascii="Arial" w:hAnsi="Arial" w:cs="Arial"/>
                <w:sz w:val="20"/>
                <w:szCs w:val="20"/>
              </w:rPr>
            </w:pPr>
            <w:r>
              <w:rPr>
                <w:rFonts w:ascii="Arial" w:hAnsi="Arial" w:cs="Arial"/>
                <w:sz w:val="20"/>
                <w:szCs w:val="20"/>
              </w:rPr>
              <w:t>00769</w:t>
            </w:r>
          </w:p>
        </w:tc>
        <w:tc>
          <w:tcPr>
            <w:tcW w:w="1050" w:type="dxa"/>
            <w:shd w:val="clear" w:color="auto" w:fill="E6E6FA"/>
            <w:vAlign w:val="center"/>
            <w:hideMark/>
          </w:tcPr>
          <w:p w14:paraId="67BDB70E" w14:textId="77777777" w:rsidR="00FB455D" w:rsidRDefault="00FB455D">
            <w:pPr>
              <w:rPr>
                <w:rFonts w:ascii="Arial" w:hAnsi="Arial" w:cs="Arial"/>
                <w:sz w:val="20"/>
                <w:szCs w:val="20"/>
              </w:rPr>
            </w:pPr>
            <w:r>
              <w:rPr>
                <w:rFonts w:ascii="Arial" w:hAnsi="Arial" w:cs="Arial"/>
                <w:sz w:val="20"/>
                <w:szCs w:val="20"/>
              </w:rPr>
              <w:t>2023-01-21 14:27:20</w:t>
            </w:r>
          </w:p>
        </w:tc>
        <w:tc>
          <w:tcPr>
            <w:tcW w:w="1500" w:type="dxa"/>
            <w:shd w:val="clear" w:color="auto" w:fill="E6E6FA"/>
            <w:vAlign w:val="center"/>
            <w:hideMark/>
          </w:tcPr>
          <w:p w14:paraId="7424884C" w14:textId="77777777" w:rsidR="00FB455D" w:rsidRDefault="00FB455D">
            <w:pPr>
              <w:rPr>
                <w:rFonts w:ascii="Arial" w:hAnsi="Arial" w:cs="Arial"/>
                <w:sz w:val="20"/>
                <w:szCs w:val="20"/>
              </w:rPr>
            </w:pPr>
            <w:r>
              <w:rPr>
                <w:rFonts w:ascii="Arial" w:hAnsi="Arial" w:cs="Arial"/>
                <w:sz w:val="20"/>
                <w:szCs w:val="20"/>
              </w:rPr>
              <w:t>2023-03-20 18:01:49</w:t>
            </w:r>
          </w:p>
        </w:tc>
        <w:tc>
          <w:tcPr>
            <w:tcW w:w="1500" w:type="dxa"/>
            <w:shd w:val="clear" w:color="auto" w:fill="E6E6FA"/>
            <w:vAlign w:val="center"/>
            <w:hideMark/>
          </w:tcPr>
          <w:p w14:paraId="388DC13F"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E6E6FA"/>
            <w:vAlign w:val="center"/>
            <w:hideMark/>
          </w:tcPr>
          <w:p w14:paraId="313B6E9F" w14:textId="77777777" w:rsidR="00FB455D" w:rsidRDefault="00FB455D">
            <w:pPr>
              <w:rPr>
                <w:rFonts w:ascii="Arial" w:hAnsi="Arial" w:cs="Arial"/>
                <w:sz w:val="20"/>
                <w:szCs w:val="20"/>
              </w:rPr>
            </w:pPr>
            <w:r>
              <w:rPr>
                <w:rFonts w:ascii="Arial" w:hAnsi="Arial" w:cs="Arial"/>
                <w:sz w:val="20"/>
                <w:szCs w:val="20"/>
              </w:rPr>
              <w:t>Revised registration of Khronos extensions for 1st edition</w:t>
            </w:r>
          </w:p>
        </w:tc>
        <w:tc>
          <w:tcPr>
            <w:tcW w:w="0" w:type="auto"/>
            <w:shd w:val="clear" w:color="auto" w:fill="E6E6FA"/>
            <w:vAlign w:val="center"/>
            <w:hideMark/>
          </w:tcPr>
          <w:p w14:paraId="500F9058"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281"/>
              <w:gridCol w:w="434"/>
            </w:tblGrid>
            <w:tr w:rsidR="00FB455D" w14:paraId="5E9D397F" w14:textId="77777777">
              <w:trPr>
                <w:tblCellSpacing w:w="15" w:type="dxa"/>
                <w:jc w:val="center"/>
              </w:trPr>
              <w:tc>
                <w:tcPr>
                  <w:tcW w:w="4750" w:type="pct"/>
                  <w:vAlign w:val="center"/>
                  <w:hideMark/>
                </w:tcPr>
                <w:p w14:paraId="00215DDC" w14:textId="6CCC9D38" w:rsidR="00FB455D" w:rsidRDefault="00FD4ED6">
                  <w:pPr>
                    <w:rPr>
                      <w:rFonts w:ascii="Arial" w:hAnsi="Arial" w:cs="Arial"/>
                      <w:sz w:val="20"/>
                      <w:szCs w:val="20"/>
                    </w:rPr>
                  </w:pPr>
                  <w:hyperlink r:id="rId109" w:history="1">
                    <w:r w:rsidR="00FB455D">
                      <w:rPr>
                        <w:rStyle w:val="Hyperlink"/>
                        <w:rFonts w:ascii="Arial" w:hAnsi="Arial" w:cs="Arial"/>
                        <w:sz w:val="20"/>
                        <w:szCs w:val="20"/>
                      </w:rPr>
                      <w:t>MDS22293_WG03_N00769</w:t>
                    </w:r>
                  </w:hyperlink>
                </w:p>
              </w:tc>
              <w:tc>
                <w:tcPr>
                  <w:tcW w:w="250" w:type="pct"/>
                  <w:vAlign w:val="center"/>
                  <w:hideMark/>
                </w:tcPr>
                <w:p w14:paraId="1B1A64E4" w14:textId="5A53014D" w:rsidR="00FB455D" w:rsidRDefault="00FB455D">
                  <w:pPr>
                    <w:jc w:val="right"/>
                    <w:rPr>
                      <w:rFonts w:ascii="Arial" w:hAnsi="Arial" w:cs="Arial"/>
                      <w:sz w:val="20"/>
                      <w:szCs w:val="20"/>
                    </w:rPr>
                  </w:pPr>
                  <w:r>
                    <w:rPr>
                      <w:rFonts w:ascii="Arial" w:hAnsi="Arial" w:cs="Arial"/>
                      <w:sz w:val="20"/>
                      <w:szCs w:val="20"/>
                    </w:rPr>
                    <w:object w:dxaOrig="225" w:dyaOrig="225" w14:anchorId="5C02938A">
                      <v:shape id="_x0000_i1035" type="#_x0000_t75" style="width:20.3pt;height:18.2pt" o:ole="">
                        <v:imagedata r:id="rId106" o:title=""/>
                      </v:shape>
                      <w:control r:id="rId110" w:name="DefaultOcxName1" w:shapeid="_x0000_i1035"/>
                    </w:object>
                  </w:r>
                </w:p>
              </w:tc>
            </w:tr>
          </w:tbl>
          <w:p w14:paraId="50B3ADFA" w14:textId="77777777" w:rsidR="00FB455D" w:rsidRDefault="00FB455D">
            <w:pPr>
              <w:jc w:val="center"/>
              <w:rPr>
                <w:rFonts w:ascii="Arial" w:hAnsi="Arial" w:cs="Arial"/>
                <w:sz w:val="20"/>
                <w:szCs w:val="20"/>
              </w:rPr>
            </w:pPr>
          </w:p>
        </w:tc>
      </w:tr>
      <w:tr w:rsidR="00FB455D" w14:paraId="4F68E4EA" w14:textId="77777777">
        <w:trPr>
          <w:tblCellSpacing w:w="15" w:type="dxa"/>
          <w:jc w:val="center"/>
        </w:trPr>
        <w:tc>
          <w:tcPr>
            <w:tcW w:w="1050" w:type="dxa"/>
            <w:shd w:val="clear" w:color="auto" w:fill="FFFFFF"/>
            <w:vAlign w:val="center"/>
            <w:hideMark/>
          </w:tcPr>
          <w:p w14:paraId="0E43A59A" w14:textId="39DA3906" w:rsidR="00FB455D" w:rsidRDefault="00FD4ED6">
            <w:pPr>
              <w:jc w:val="center"/>
              <w:rPr>
                <w:rFonts w:ascii="Arial" w:hAnsi="Arial" w:cs="Arial"/>
                <w:sz w:val="20"/>
                <w:szCs w:val="20"/>
              </w:rPr>
            </w:pPr>
            <w:hyperlink r:id="rId111" w:history="1">
              <w:r w:rsidR="00FB455D">
                <w:rPr>
                  <w:rStyle w:val="Hyperlink"/>
                  <w:rFonts w:ascii="Arial" w:hAnsi="Arial" w:cs="Arial"/>
                  <w:sz w:val="20"/>
                  <w:szCs w:val="20"/>
                </w:rPr>
                <w:t>MDS22339</w:t>
              </w:r>
            </w:hyperlink>
          </w:p>
        </w:tc>
        <w:tc>
          <w:tcPr>
            <w:tcW w:w="750" w:type="dxa"/>
            <w:shd w:val="clear" w:color="auto" w:fill="FFFFFF"/>
            <w:vAlign w:val="center"/>
            <w:hideMark/>
          </w:tcPr>
          <w:p w14:paraId="5434ACBB"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FFFFFF"/>
            <w:vAlign w:val="center"/>
            <w:hideMark/>
          </w:tcPr>
          <w:p w14:paraId="03D36D16" w14:textId="77777777" w:rsidR="00FB455D" w:rsidRDefault="00FB455D">
            <w:pPr>
              <w:jc w:val="center"/>
              <w:rPr>
                <w:rFonts w:ascii="Arial" w:hAnsi="Arial" w:cs="Arial"/>
                <w:sz w:val="20"/>
                <w:szCs w:val="20"/>
              </w:rPr>
            </w:pPr>
            <w:r>
              <w:rPr>
                <w:rFonts w:ascii="Arial" w:hAnsi="Arial" w:cs="Arial"/>
                <w:sz w:val="20"/>
                <w:szCs w:val="20"/>
              </w:rPr>
              <w:t>00815</w:t>
            </w:r>
          </w:p>
        </w:tc>
        <w:tc>
          <w:tcPr>
            <w:tcW w:w="1050" w:type="dxa"/>
            <w:shd w:val="clear" w:color="auto" w:fill="FFFFFF"/>
            <w:vAlign w:val="center"/>
            <w:hideMark/>
          </w:tcPr>
          <w:p w14:paraId="610C8EBA" w14:textId="77777777" w:rsidR="00FB455D" w:rsidRDefault="00FB455D">
            <w:pPr>
              <w:rPr>
                <w:rFonts w:ascii="Arial" w:hAnsi="Arial" w:cs="Arial"/>
                <w:sz w:val="20"/>
                <w:szCs w:val="20"/>
              </w:rPr>
            </w:pPr>
            <w:r>
              <w:rPr>
                <w:rFonts w:ascii="Arial" w:hAnsi="Arial" w:cs="Arial"/>
                <w:sz w:val="20"/>
                <w:szCs w:val="20"/>
              </w:rPr>
              <w:t>2023-01-21 14:27:20</w:t>
            </w:r>
          </w:p>
        </w:tc>
        <w:tc>
          <w:tcPr>
            <w:tcW w:w="1500" w:type="dxa"/>
            <w:shd w:val="clear" w:color="auto" w:fill="FFFFFF"/>
            <w:vAlign w:val="center"/>
            <w:hideMark/>
          </w:tcPr>
          <w:p w14:paraId="39CC5614" w14:textId="77777777" w:rsidR="00FB455D" w:rsidRDefault="00FB455D">
            <w:pPr>
              <w:rPr>
                <w:rFonts w:ascii="Arial" w:hAnsi="Arial" w:cs="Arial"/>
                <w:sz w:val="20"/>
                <w:szCs w:val="20"/>
              </w:rPr>
            </w:pPr>
            <w:r>
              <w:rPr>
                <w:rFonts w:ascii="Arial" w:hAnsi="Arial" w:cs="Arial"/>
                <w:sz w:val="20"/>
                <w:szCs w:val="20"/>
              </w:rPr>
              <w:t>2023-04-24 10:03:30</w:t>
            </w:r>
          </w:p>
        </w:tc>
        <w:tc>
          <w:tcPr>
            <w:tcW w:w="1500" w:type="dxa"/>
            <w:shd w:val="clear" w:color="auto" w:fill="FFFFFF"/>
            <w:vAlign w:val="center"/>
            <w:hideMark/>
          </w:tcPr>
          <w:p w14:paraId="6F0F154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FFFFFF"/>
            <w:vAlign w:val="center"/>
            <w:hideMark/>
          </w:tcPr>
          <w:p w14:paraId="30B13B96" w14:textId="77777777" w:rsidR="00FB455D" w:rsidRDefault="00FB455D">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FFFFFF"/>
            <w:vAlign w:val="center"/>
            <w:hideMark/>
          </w:tcPr>
          <w:p w14:paraId="1A47B2DA"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FB455D" w14:paraId="144AABAB" w14:textId="77777777">
              <w:trPr>
                <w:tblCellSpacing w:w="15" w:type="dxa"/>
                <w:jc w:val="center"/>
              </w:trPr>
              <w:tc>
                <w:tcPr>
                  <w:tcW w:w="4750" w:type="pct"/>
                  <w:vAlign w:val="center"/>
                  <w:hideMark/>
                </w:tcPr>
                <w:p w14:paraId="4BA50201" w14:textId="08F53E16" w:rsidR="00FB455D" w:rsidRDefault="00FD4ED6">
                  <w:pPr>
                    <w:rPr>
                      <w:rFonts w:ascii="Arial" w:hAnsi="Arial" w:cs="Arial"/>
                      <w:sz w:val="20"/>
                      <w:szCs w:val="20"/>
                    </w:rPr>
                  </w:pPr>
                  <w:hyperlink r:id="rId112" w:history="1">
                    <w:r w:rsidR="00FB455D">
                      <w:rPr>
                        <w:rStyle w:val="Hyperlink"/>
                        <w:rFonts w:ascii="Arial" w:hAnsi="Arial" w:cs="Arial"/>
                        <w:sz w:val="20"/>
                        <w:szCs w:val="20"/>
                      </w:rPr>
                      <w:t>MDS22339_WG03_N00815</w:t>
                    </w:r>
                  </w:hyperlink>
                </w:p>
              </w:tc>
            </w:tr>
          </w:tbl>
          <w:p w14:paraId="0FA887A8" w14:textId="77777777" w:rsidR="00FB455D" w:rsidRDefault="00FB455D">
            <w:pPr>
              <w:jc w:val="center"/>
              <w:rPr>
                <w:rFonts w:ascii="Arial" w:hAnsi="Arial" w:cs="Arial"/>
                <w:sz w:val="20"/>
                <w:szCs w:val="20"/>
              </w:rPr>
            </w:pPr>
          </w:p>
        </w:tc>
      </w:tr>
    </w:tbl>
    <w:p w14:paraId="76C53C15" w14:textId="463E2898" w:rsidR="005F4B08" w:rsidRDefault="005F4B08" w:rsidP="005F4B08">
      <w:pPr>
        <w:pStyle w:val="Heading2"/>
        <w:keepLines w:val="0"/>
        <w:widowControl/>
        <w:numPr>
          <w:ilvl w:val="1"/>
          <w:numId w:val="1"/>
        </w:numPr>
        <w:autoSpaceDE/>
        <w:autoSpaceDN/>
        <w:spacing w:before="240" w:after="60"/>
        <w:jc w:val="both"/>
      </w:pPr>
      <w:bookmarkStart w:id="398" w:name="_Toc165311423"/>
      <w:r>
        <w:t>Communication at MPEG#14</w:t>
      </w:r>
      <w:r w:rsidR="002A3FB8">
        <w:t>2</w:t>
      </w:r>
      <w:bookmarkEnd w:id="398"/>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22"/>
        <w:gridCol w:w="387"/>
        <w:gridCol w:w="586"/>
        <w:gridCol w:w="796"/>
        <w:gridCol w:w="796"/>
        <w:gridCol w:w="680"/>
        <w:gridCol w:w="1006"/>
        <w:gridCol w:w="785"/>
        <w:gridCol w:w="2962"/>
      </w:tblGrid>
      <w:tr w:rsidR="00FB455D" w14:paraId="15766D8D" w14:textId="77777777">
        <w:trPr>
          <w:gridAfter w:val="8"/>
          <w:wAfter w:w="13485" w:type="dxa"/>
          <w:tblCellSpacing w:w="15" w:type="dxa"/>
          <w:jc w:val="center"/>
        </w:trPr>
        <w:tc>
          <w:tcPr>
            <w:tcW w:w="0" w:type="auto"/>
            <w:vAlign w:val="center"/>
            <w:hideMark/>
          </w:tcPr>
          <w:p w14:paraId="6040151A" w14:textId="77777777" w:rsidR="00FB455D" w:rsidRDefault="00FB455D">
            <w:pPr>
              <w:rPr>
                <w:rFonts w:eastAsia="Times New Roman"/>
                <w:sz w:val="20"/>
                <w:szCs w:val="20"/>
              </w:rPr>
            </w:pPr>
          </w:p>
        </w:tc>
      </w:tr>
      <w:tr w:rsidR="00FB455D" w14:paraId="529EEB0A" w14:textId="77777777">
        <w:trPr>
          <w:tblCellSpacing w:w="15" w:type="dxa"/>
          <w:jc w:val="center"/>
        </w:trPr>
        <w:tc>
          <w:tcPr>
            <w:tcW w:w="1050" w:type="dxa"/>
            <w:shd w:val="clear" w:color="auto" w:fill="E6E6FA"/>
            <w:vAlign w:val="center"/>
            <w:hideMark/>
          </w:tcPr>
          <w:p w14:paraId="7B556B4C" w14:textId="287565C5" w:rsidR="00FB455D" w:rsidRDefault="00FD4ED6">
            <w:pPr>
              <w:jc w:val="center"/>
              <w:rPr>
                <w:rFonts w:ascii="Arial" w:hAnsi="Arial" w:cs="Arial"/>
                <w:sz w:val="20"/>
                <w:szCs w:val="20"/>
              </w:rPr>
            </w:pPr>
            <w:hyperlink r:id="rId113" w:history="1">
              <w:r w:rsidR="00FB455D">
                <w:rPr>
                  <w:rStyle w:val="Hyperlink"/>
                  <w:rFonts w:ascii="Arial" w:hAnsi="Arial" w:cs="Arial"/>
                  <w:sz w:val="20"/>
                  <w:szCs w:val="20"/>
                </w:rPr>
                <w:t>MDS22619</w:t>
              </w:r>
            </w:hyperlink>
          </w:p>
        </w:tc>
        <w:tc>
          <w:tcPr>
            <w:tcW w:w="750" w:type="dxa"/>
            <w:shd w:val="clear" w:color="auto" w:fill="E6E6FA"/>
            <w:vAlign w:val="center"/>
            <w:hideMark/>
          </w:tcPr>
          <w:p w14:paraId="170241D7"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4CA49911" w14:textId="77777777" w:rsidR="00FB455D" w:rsidRDefault="00FB455D">
            <w:pPr>
              <w:jc w:val="center"/>
              <w:rPr>
                <w:rFonts w:ascii="Arial" w:hAnsi="Arial" w:cs="Arial"/>
                <w:sz w:val="20"/>
                <w:szCs w:val="20"/>
              </w:rPr>
            </w:pPr>
            <w:r>
              <w:rPr>
                <w:rFonts w:ascii="Arial" w:hAnsi="Arial" w:cs="Arial"/>
                <w:sz w:val="20"/>
                <w:szCs w:val="20"/>
              </w:rPr>
              <w:t>00877</w:t>
            </w:r>
          </w:p>
        </w:tc>
        <w:tc>
          <w:tcPr>
            <w:tcW w:w="1050" w:type="dxa"/>
            <w:shd w:val="clear" w:color="auto" w:fill="E6E6FA"/>
            <w:vAlign w:val="center"/>
            <w:hideMark/>
          </w:tcPr>
          <w:p w14:paraId="6190F159"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E6E6FA"/>
            <w:vAlign w:val="center"/>
            <w:hideMark/>
          </w:tcPr>
          <w:p w14:paraId="1087CAD0" w14:textId="77777777" w:rsidR="00FB455D" w:rsidRDefault="00FB455D">
            <w:pPr>
              <w:rPr>
                <w:rFonts w:ascii="Arial" w:hAnsi="Arial" w:cs="Arial"/>
                <w:sz w:val="20"/>
                <w:szCs w:val="20"/>
              </w:rPr>
            </w:pPr>
          </w:p>
        </w:tc>
        <w:tc>
          <w:tcPr>
            <w:tcW w:w="1500" w:type="dxa"/>
            <w:shd w:val="clear" w:color="auto" w:fill="E6E6FA"/>
            <w:vAlign w:val="center"/>
            <w:hideMark/>
          </w:tcPr>
          <w:p w14:paraId="447C3B1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E6E6FA"/>
            <w:vAlign w:val="center"/>
            <w:hideMark/>
          </w:tcPr>
          <w:p w14:paraId="6CF4D885" w14:textId="77777777" w:rsidR="00FB455D" w:rsidRDefault="00FB455D">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0823525E"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18"/>
              <w:gridCol w:w="369"/>
            </w:tblGrid>
            <w:tr w:rsidR="00FB455D" w14:paraId="47F1B16F" w14:textId="77777777">
              <w:trPr>
                <w:tblCellSpacing w:w="15" w:type="dxa"/>
                <w:jc w:val="center"/>
              </w:trPr>
              <w:tc>
                <w:tcPr>
                  <w:tcW w:w="4750" w:type="pct"/>
                  <w:vAlign w:val="center"/>
                  <w:hideMark/>
                </w:tcPr>
                <w:p w14:paraId="4E1B90ED" w14:textId="77777777" w:rsidR="00FB455D" w:rsidRDefault="00FB455D">
                  <w:pPr>
                    <w:rPr>
                      <w:rFonts w:ascii="Arial" w:hAnsi="Arial" w:cs="Arial"/>
                      <w:sz w:val="20"/>
                      <w:szCs w:val="20"/>
                    </w:rPr>
                  </w:pPr>
                  <w:r>
                    <w:rPr>
                      <w:rFonts w:ascii="Arial" w:hAnsi="Arial" w:cs="Arial"/>
                      <w:sz w:val="20"/>
                      <w:szCs w:val="20"/>
                    </w:rPr>
                    <w:t>MDS22619_WG03_N00877</w:t>
                  </w:r>
                </w:p>
              </w:tc>
              <w:tc>
                <w:tcPr>
                  <w:tcW w:w="250" w:type="pct"/>
                  <w:vAlign w:val="center"/>
                  <w:hideMark/>
                </w:tcPr>
                <w:p w14:paraId="1293B775" w14:textId="23D521B1" w:rsidR="00FB455D" w:rsidRDefault="00FB455D">
                  <w:pPr>
                    <w:jc w:val="right"/>
                    <w:rPr>
                      <w:rFonts w:ascii="Arial" w:hAnsi="Arial" w:cs="Arial"/>
                      <w:sz w:val="20"/>
                      <w:szCs w:val="20"/>
                    </w:rPr>
                  </w:pPr>
                  <w:r>
                    <w:rPr>
                      <w:rFonts w:ascii="Arial" w:hAnsi="Arial" w:cs="Arial"/>
                      <w:noProof/>
                      <w:sz w:val="20"/>
                      <w:szCs w:val="20"/>
                    </w:rPr>
                    <w:drawing>
                      <wp:inline distT="0" distB="0" distL="0" distR="0" wp14:anchorId="1B6850C1" wp14:editId="4C9C50D0">
                        <wp:extent cx="190500" cy="190500"/>
                        <wp:effectExtent l="0" t="0" r="0" b="0"/>
                        <wp:docPr id="16" name="Picture 16" descr="A white paper with a black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white paper with a black line&#10;&#10;Description automatically generated"/>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c>
            </w:tr>
          </w:tbl>
          <w:p w14:paraId="1E30D66E" w14:textId="77777777" w:rsidR="00FB455D" w:rsidRDefault="00FB455D">
            <w:pPr>
              <w:jc w:val="center"/>
              <w:rPr>
                <w:rFonts w:ascii="Arial" w:hAnsi="Arial" w:cs="Arial"/>
                <w:sz w:val="20"/>
                <w:szCs w:val="20"/>
              </w:rPr>
            </w:pPr>
          </w:p>
        </w:tc>
      </w:tr>
      <w:tr w:rsidR="00FB455D" w14:paraId="4A78C804" w14:textId="77777777">
        <w:trPr>
          <w:tblCellSpacing w:w="15" w:type="dxa"/>
          <w:jc w:val="center"/>
        </w:trPr>
        <w:tc>
          <w:tcPr>
            <w:tcW w:w="1050" w:type="dxa"/>
            <w:shd w:val="clear" w:color="auto" w:fill="FFFFFF"/>
            <w:vAlign w:val="center"/>
            <w:hideMark/>
          </w:tcPr>
          <w:p w14:paraId="35ABB780" w14:textId="09DA6B30" w:rsidR="00FB455D" w:rsidRDefault="00FD4ED6">
            <w:pPr>
              <w:jc w:val="center"/>
              <w:rPr>
                <w:rFonts w:ascii="Arial" w:hAnsi="Arial" w:cs="Arial"/>
                <w:sz w:val="20"/>
                <w:szCs w:val="20"/>
              </w:rPr>
            </w:pPr>
            <w:hyperlink r:id="rId115" w:history="1">
              <w:r w:rsidR="00FB455D">
                <w:rPr>
                  <w:rStyle w:val="Hyperlink"/>
                  <w:rFonts w:ascii="Arial" w:hAnsi="Arial" w:cs="Arial"/>
                  <w:sz w:val="20"/>
                  <w:szCs w:val="20"/>
                </w:rPr>
                <w:t>MDS22647</w:t>
              </w:r>
            </w:hyperlink>
          </w:p>
        </w:tc>
        <w:tc>
          <w:tcPr>
            <w:tcW w:w="750" w:type="dxa"/>
            <w:shd w:val="clear" w:color="auto" w:fill="FFFFFF"/>
            <w:vAlign w:val="center"/>
            <w:hideMark/>
          </w:tcPr>
          <w:p w14:paraId="17AB6D50"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FFFFFF"/>
            <w:vAlign w:val="center"/>
            <w:hideMark/>
          </w:tcPr>
          <w:p w14:paraId="268D584D" w14:textId="77777777" w:rsidR="00FB455D" w:rsidRDefault="00FB455D">
            <w:pPr>
              <w:jc w:val="center"/>
              <w:rPr>
                <w:rFonts w:ascii="Arial" w:hAnsi="Arial" w:cs="Arial"/>
                <w:sz w:val="20"/>
                <w:szCs w:val="20"/>
              </w:rPr>
            </w:pPr>
            <w:r>
              <w:rPr>
                <w:rFonts w:ascii="Arial" w:hAnsi="Arial" w:cs="Arial"/>
                <w:sz w:val="20"/>
                <w:szCs w:val="20"/>
              </w:rPr>
              <w:t>00904</w:t>
            </w:r>
          </w:p>
        </w:tc>
        <w:tc>
          <w:tcPr>
            <w:tcW w:w="1050" w:type="dxa"/>
            <w:shd w:val="clear" w:color="auto" w:fill="FFFFFF"/>
            <w:vAlign w:val="center"/>
            <w:hideMark/>
          </w:tcPr>
          <w:p w14:paraId="17814B55"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FFFFFF"/>
            <w:vAlign w:val="center"/>
            <w:hideMark/>
          </w:tcPr>
          <w:p w14:paraId="5633A8AF" w14:textId="77777777" w:rsidR="00FB455D" w:rsidRDefault="00FB455D">
            <w:pPr>
              <w:rPr>
                <w:rFonts w:ascii="Arial" w:hAnsi="Arial" w:cs="Arial"/>
                <w:sz w:val="20"/>
                <w:szCs w:val="20"/>
              </w:rPr>
            </w:pPr>
            <w:r>
              <w:rPr>
                <w:rFonts w:ascii="Arial" w:hAnsi="Arial" w:cs="Arial"/>
                <w:sz w:val="20"/>
                <w:szCs w:val="20"/>
              </w:rPr>
              <w:t>2023-07-16 10:41:32</w:t>
            </w:r>
          </w:p>
        </w:tc>
        <w:tc>
          <w:tcPr>
            <w:tcW w:w="1500" w:type="dxa"/>
            <w:shd w:val="clear" w:color="auto" w:fill="FFFFFF"/>
            <w:vAlign w:val="center"/>
            <w:hideMark/>
          </w:tcPr>
          <w:p w14:paraId="16DB333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FFFFFF"/>
            <w:vAlign w:val="center"/>
            <w:hideMark/>
          </w:tcPr>
          <w:p w14:paraId="72499A0D" w14:textId="77777777" w:rsidR="00FB455D" w:rsidRDefault="00FB455D">
            <w:pPr>
              <w:rPr>
                <w:rFonts w:ascii="Arial" w:hAnsi="Arial" w:cs="Arial"/>
                <w:sz w:val="20"/>
                <w:szCs w:val="20"/>
              </w:rPr>
            </w:pPr>
            <w:r>
              <w:rPr>
                <w:rFonts w:ascii="Arial" w:hAnsi="Arial" w:cs="Arial"/>
                <w:sz w:val="20"/>
                <w:szCs w:val="20"/>
              </w:rPr>
              <w:t>Proposed Khronos blog post on MPEG-I Scene Description</w:t>
            </w:r>
          </w:p>
        </w:tc>
        <w:tc>
          <w:tcPr>
            <w:tcW w:w="0" w:type="auto"/>
            <w:shd w:val="clear" w:color="auto" w:fill="FFFFFF"/>
            <w:vAlign w:val="center"/>
            <w:hideMark/>
          </w:tcPr>
          <w:p w14:paraId="0CA7DE56"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29"/>
              <w:gridCol w:w="458"/>
            </w:tblGrid>
            <w:tr w:rsidR="00FB455D" w14:paraId="57AFB446" w14:textId="77777777">
              <w:trPr>
                <w:tblCellSpacing w:w="15" w:type="dxa"/>
                <w:jc w:val="center"/>
              </w:trPr>
              <w:tc>
                <w:tcPr>
                  <w:tcW w:w="4750" w:type="pct"/>
                  <w:vAlign w:val="center"/>
                  <w:hideMark/>
                </w:tcPr>
                <w:p w14:paraId="1F09353A" w14:textId="377F7C87" w:rsidR="00FB455D" w:rsidRDefault="00FD4ED6">
                  <w:pPr>
                    <w:rPr>
                      <w:rFonts w:ascii="Arial" w:hAnsi="Arial" w:cs="Arial"/>
                      <w:sz w:val="20"/>
                      <w:szCs w:val="20"/>
                    </w:rPr>
                  </w:pPr>
                  <w:hyperlink r:id="rId116" w:history="1">
                    <w:r w:rsidR="00FB455D">
                      <w:rPr>
                        <w:rStyle w:val="Hyperlink"/>
                        <w:rFonts w:ascii="Arial" w:hAnsi="Arial" w:cs="Arial"/>
                        <w:sz w:val="20"/>
                        <w:szCs w:val="20"/>
                      </w:rPr>
                      <w:t>MDS22647_WG03_N00904</w:t>
                    </w:r>
                  </w:hyperlink>
                </w:p>
              </w:tc>
              <w:tc>
                <w:tcPr>
                  <w:tcW w:w="250" w:type="pct"/>
                  <w:vAlign w:val="center"/>
                  <w:hideMark/>
                </w:tcPr>
                <w:p w14:paraId="3F4BBD73" w14:textId="6E28D446" w:rsidR="00FB455D" w:rsidRDefault="00FB455D">
                  <w:pPr>
                    <w:jc w:val="right"/>
                    <w:rPr>
                      <w:rFonts w:ascii="Arial" w:hAnsi="Arial" w:cs="Arial"/>
                      <w:sz w:val="20"/>
                      <w:szCs w:val="20"/>
                    </w:rPr>
                  </w:pPr>
                  <w:r>
                    <w:rPr>
                      <w:rFonts w:ascii="Arial" w:hAnsi="Arial" w:cs="Arial"/>
                      <w:sz w:val="20"/>
                      <w:szCs w:val="20"/>
                    </w:rPr>
                    <w:object w:dxaOrig="225" w:dyaOrig="225" w14:anchorId="0BEEB91C">
                      <v:shape id="_x0000_i1038" type="#_x0000_t75" style="width:20.3pt;height:18.2pt" o:ole="">
                        <v:imagedata r:id="rId106" o:title=""/>
                      </v:shape>
                      <w:control r:id="rId117" w:name="DefaultOcxName2" w:shapeid="_x0000_i1038"/>
                    </w:object>
                  </w:r>
                </w:p>
              </w:tc>
            </w:tr>
          </w:tbl>
          <w:p w14:paraId="0AA3D6EC" w14:textId="77777777" w:rsidR="00FB455D" w:rsidRDefault="00FB455D">
            <w:pPr>
              <w:jc w:val="center"/>
              <w:rPr>
                <w:rFonts w:ascii="Arial" w:hAnsi="Arial" w:cs="Arial"/>
                <w:sz w:val="20"/>
                <w:szCs w:val="20"/>
              </w:rPr>
            </w:pPr>
          </w:p>
        </w:tc>
      </w:tr>
      <w:tr w:rsidR="00FB455D" w14:paraId="321F84E4" w14:textId="77777777">
        <w:trPr>
          <w:tblCellSpacing w:w="15" w:type="dxa"/>
          <w:jc w:val="center"/>
        </w:trPr>
        <w:tc>
          <w:tcPr>
            <w:tcW w:w="1050" w:type="dxa"/>
            <w:shd w:val="clear" w:color="auto" w:fill="E6E6FA"/>
            <w:vAlign w:val="center"/>
            <w:hideMark/>
          </w:tcPr>
          <w:p w14:paraId="169E28B5" w14:textId="1114FAB6" w:rsidR="00FB455D" w:rsidRDefault="00FD4ED6">
            <w:pPr>
              <w:jc w:val="center"/>
              <w:rPr>
                <w:rFonts w:ascii="Arial" w:hAnsi="Arial" w:cs="Arial"/>
                <w:sz w:val="20"/>
                <w:szCs w:val="20"/>
              </w:rPr>
            </w:pPr>
            <w:hyperlink r:id="rId118" w:history="1">
              <w:r w:rsidR="00FB455D">
                <w:rPr>
                  <w:rStyle w:val="Hyperlink"/>
                  <w:rFonts w:ascii="Arial" w:hAnsi="Arial" w:cs="Arial"/>
                  <w:sz w:val="20"/>
                  <w:szCs w:val="20"/>
                </w:rPr>
                <w:t>MDS22679</w:t>
              </w:r>
            </w:hyperlink>
          </w:p>
        </w:tc>
        <w:tc>
          <w:tcPr>
            <w:tcW w:w="750" w:type="dxa"/>
            <w:shd w:val="clear" w:color="auto" w:fill="E6E6FA"/>
            <w:vAlign w:val="center"/>
            <w:hideMark/>
          </w:tcPr>
          <w:p w14:paraId="4C8C66C5"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414F6431" w14:textId="77777777" w:rsidR="00FB455D" w:rsidRDefault="00FB455D">
            <w:pPr>
              <w:jc w:val="center"/>
              <w:rPr>
                <w:rFonts w:ascii="Arial" w:hAnsi="Arial" w:cs="Arial"/>
                <w:sz w:val="20"/>
                <w:szCs w:val="20"/>
              </w:rPr>
            </w:pPr>
            <w:r>
              <w:rPr>
                <w:rFonts w:ascii="Arial" w:hAnsi="Arial" w:cs="Arial"/>
                <w:sz w:val="20"/>
                <w:szCs w:val="20"/>
              </w:rPr>
              <w:t>00918</w:t>
            </w:r>
          </w:p>
        </w:tc>
        <w:tc>
          <w:tcPr>
            <w:tcW w:w="1050" w:type="dxa"/>
            <w:shd w:val="clear" w:color="auto" w:fill="E6E6FA"/>
            <w:vAlign w:val="center"/>
            <w:hideMark/>
          </w:tcPr>
          <w:p w14:paraId="1DC3705D"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E6E6FA"/>
            <w:vAlign w:val="center"/>
            <w:hideMark/>
          </w:tcPr>
          <w:p w14:paraId="6DBA5AFA" w14:textId="77777777" w:rsidR="00FB455D" w:rsidRDefault="00FB455D">
            <w:pPr>
              <w:rPr>
                <w:rFonts w:ascii="Arial" w:hAnsi="Arial" w:cs="Arial"/>
                <w:sz w:val="20"/>
                <w:szCs w:val="20"/>
              </w:rPr>
            </w:pPr>
            <w:r>
              <w:rPr>
                <w:rFonts w:ascii="Arial" w:hAnsi="Arial" w:cs="Arial"/>
                <w:sz w:val="20"/>
                <w:szCs w:val="20"/>
              </w:rPr>
              <w:t>2023-05-11 17:15:03</w:t>
            </w:r>
          </w:p>
        </w:tc>
        <w:tc>
          <w:tcPr>
            <w:tcW w:w="1500" w:type="dxa"/>
            <w:shd w:val="clear" w:color="auto" w:fill="E6E6FA"/>
            <w:vAlign w:val="center"/>
            <w:hideMark/>
          </w:tcPr>
          <w:p w14:paraId="214115B1"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6000" w:type="dxa"/>
            <w:shd w:val="clear" w:color="auto" w:fill="E6E6FA"/>
            <w:vAlign w:val="center"/>
            <w:hideMark/>
          </w:tcPr>
          <w:p w14:paraId="58E9FE4B" w14:textId="77777777" w:rsidR="00FB455D" w:rsidRDefault="00FB455D">
            <w:pPr>
              <w:rPr>
                <w:rFonts w:ascii="Arial" w:hAnsi="Arial" w:cs="Arial"/>
                <w:sz w:val="20"/>
                <w:szCs w:val="20"/>
              </w:rPr>
            </w:pPr>
            <w:r>
              <w:rPr>
                <w:rFonts w:ascii="Arial" w:hAnsi="Arial" w:cs="Arial"/>
                <w:sz w:val="20"/>
                <w:szCs w:val="20"/>
              </w:rPr>
              <w:t>Liaison statement to Khronos on MPEG-I Scene Description Status update</w:t>
            </w:r>
          </w:p>
        </w:tc>
        <w:tc>
          <w:tcPr>
            <w:tcW w:w="0" w:type="auto"/>
            <w:shd w:val="clear" w:color="auto" w:fill="E6E6FA"/>
            <w:vAlign w:val="center"/>
            <w:hideMark/>
          </w:tcPr>
          <w:p w14:paraId="23CD58AB"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FB455D" w14:paraId="06FB799A" w14:textId="77777777">
              <w:trPr>
                <w:tblCellSpacing w:w="15" w:type="dxa"/>
                <w:jc w:val="center"/>
              </w:trPr>
              <w:tc>
                <w:tcPr>
                  <w:tcW w:w="4750" w:type="pct"/>
                  <w:vAlign w:val="center"/>
                  <w:hideMark/>
                </w:tcPr>
                <w:p w14:paraId="17CF4E4C" w14:textId="57696CB2" w:rsidR="00FB455D" w:rsidRDefault="00FD4ED6">
                  <w:pPr>
                    <w:rPr>
                      <w:rFonts w:ascii="Arial" w:hAnsi="Arial" w:cs="Arial"/>
                      <w:sz w:val="20"/>
                      <w:szCs w:val="20"/>
                    </w:rPr>
                  </w:pPr>
                  <w:hyperlink r:id="rId119" w:history="1">
                    <w:r w:rsidR="00FB455D">
                      <w:rPr>
                        <w:rStyle w:val="Hyperlink"/>
                        <w:rFonts w:ascii="Arial" w:hAnsi="Arial" w:cs="Arial"/>
                        <w:sz w:val="20"/>
                        <w:szCs w:val="20"/>
                      </w:rPr>
                      <w:t>MDS22679_WG03_N00918</w:t>
                    </w:r>
                  </w:hyperlink>
                </w:p>
              </w:tc>
            </w:tr>
          </w:tbl>
          <w:p w14:paraId="7874C110" w14:textId="77777777" w:rsidR="00FB455D" w:rsidRDefault="00FB455D">
            <w:pPr>
              <w:jc w:val="center"/>
              <w:rPr>
                <w:rFonts w:ascii="Arial" w:hAnsi="Arial" w:cs="Arial"/>
                <w:sz w:val="20"/>
                <w:szCs w:val="20"/>
              </w:rPr>
            </w:pPr>
          </w:p>
        </w:tc>
      </w:tr>
    </w:tbl>
    <w:p w14:paraId="031ED439" w14:textId="77777777" w:rsidR="005F4B08" w:rsidRDefault="005F4B08" w:rsidP="005529B1"/>
    <w:p w14:paraId="18EC9C99" w14:textId="7B808B31" w:rsidR="00FE10F4" w:rsidRDefault="00FE10F4" w:rsidP="00FE10F4">
      <w:pPr>
        <w:pStyle w:val="Heading2"/>
        <w:keepLines w:val="0"/>
        <w:widowControl/>
        <w:numPr>
          <w:ilvl w:val="1"/>
          <w:numId w:val="1"/>
        </w:numPr>
        <w:autoSpaceDE/>
        <w:autoSpaceDN/>
        <w:spacing w:before="240" w:after="60"/>
        <w:jc w:val="both"/>
      </w:pPr>
      <w:bookmarkStart w:id="399" w:name="_Toc165311424"/>
      <w:r>
        <w:t>Communication from MPEG#143</w:t>
      </w:r>
      <w:bookmarkEnd w:id="399"/>
    </w:p>
    <w:p w14:paraId="492985C3" w14:textId="26FCC02A" w:rsidR="00FE10F4" w:rsidRDefault="00FE10F4" w:rsidP="00FE10F4">
      <w:r>
        <w:t>No communication, but MPEG was invited by Khronos to a meetup that was finally scheduled on July 13, 2023.</w:t>
      </w:r>
    </w:p>
    <w:p w14:paraId="58FD7091" w14:textId="77777777" w:rsidR="00FE10F4" w:rsidRDefault="00FE10F4" w:rsidP="00FE10F4"/>
    <w:p w14:paraId="0DD445A4" w14:textId="6182994B" w:rsidR="00FE10F4" w:rsidRDefault="00FE10F4" w:rsidP="00FE10F4">
      <w:pPr>
        <w:rPr>
          <w:rFonts w:ascii="Calibri" w:hAnsi="Calibri" w:cs="Calibri"/>
        </w:rPr>
      </w:pPr>
      <w:r>
        <w:t xml:space="preserve">Details of the event are here: </w:t>
      </w:r>
      <w:hyperlink r:id="rId120" w:history="1">
        <w:r>
          <w:rPr>
            <w:rStyle w:val="Hyperlink"/>
          </w:rPr>
          <w:t>https://www.khronos.org/events/gltf-meetup-July2023</w:t>
        </w:r>
      </w:hyperlink>
    </w:p>
    <w:p w14:paraId="23806BB0" w14:textId="2791727B" w:rsidR="00FE10F4" w:rsidRDefault="00FE10F4" w:rsidP="00FE10F4">
      <w:pPr>
        <w:numPr>
          <w:ilvl w:val="0"/>
          <w:numId w:val="25"/>
        </w:numPr>
        <w:spacing w:before="100" w:beforeAutospacing="1" w:after="75"/>
        <w:rPr>
          <w:rFonts w:ascii="Helvetica" w:eastAsia="Times New Roman" w:hAnsi="Helvetica"/>
          <w:color w:val="31708F"/>
          <w:sz w:val="23"/>
          <w:szCs w:val="23"/>
        </w:rPr>
      </w:pPr>
      <w:r>
        <w:rPr>
          <w:rFonts w:ascii="Helvetica" w:eastAsia="Times New Roman" w:hAnsi="Helvetica"/>
          <w:color w:val="31708F"/>
          <w:sz w:val="23"/>
          <w:szCs w:val="23"/>
        </w:rPr>
        <w:t xml:space="preserve">Public Slides in pdf: </w:t>
      </w:r>
      <w:hyperlink r:id="rId121" w:history="1">
        <w:r>
          <w:rPr>
            <w:rStyle w:val="Hyperlink"/>
            <w:rFonts w:ascii="Helvetica" w:eastAsia="Times New Roman" w:hAnsi="Helvetica"/>
            <w:color w:val="0366D6"/>
            <w:sz w:val="23"/>
            <w:szCs w:val="23"/>
          </w:rPr>
          <w:t>glTF 2.0 Extensions in MPEG and 3GPP - Real time exchange formats for 3D Experiences</w:t>
        </w:r>
      </w:hyperlink>
      <w:r>
        <w:rPr>
          <w:rFonts w:ascii="Helvetica" w:eastAsia="Times New Roman" w:hAnsi="Helvetica"/>
          <w:color w:val="31708F"/>
          <w:sz w:val="23"/>
          <w:szCs w:val="23"/>
        </w:rPr>
        <w:t> </w:t>
      </w:r>
    </w:p>
    <w:p w14:paraId="10B000E1" w14:textId="164361A1" w:rsidR="00FE10F4" w:rsidRDefault="00FE10F4" w:rsidP="00FE10F4">
      <w:pPr>
        <w:numPr>
          <w:ilvl w:val="0"/>
          <w:numId w:val="25"/>
        </w:numPr>
        <w:spacing w:before="100" w:beforeAutospacing="1" w:after="75"/>
        <w:rPr>
          <w:rFonts w:ascii="Helvetica" w:eastAsia="Times New Roman" w:hAnsi="Helvetica"/>
          <w:color w:val="31708F"/>
          <w:sz w:val="23"/>
          <w:szCs w:val="23"/>
        </w:rPr>
      </w:pPr>
      <w:r>
        <w:rPr>
          <w:rFonts w:ascii="Helvetica" w:eastAsia="Times New Roman" w:hAnsi="Helvetica"/>
          <w:color w:val="31708F"/>
          <w:sz w:val="23"/>
          <w:szCs w:val="23"/>
        </w:rPr>
        <w:t xml:space="preserve">Video recording: </w:t>
      </w:r>
      <w:hyperlink r:id="rId122" w:history="1">
        <w:r>
          <w:rPr>
            <w:rStyle w:val="Hyperlink"/>
            <w:rFonts w:ascii="Helvetica" w:eastAsia="Times New Roman" w:hAnsi="Helvetica"/>
            <w:color w:val="0366D6"/>
            <w:sz w:val="23"/>
            <w:szCs w:val="23"/>
          </w:rPr>
          <w:t>glTF 2.0 Extensions in MPEG and 3GPP - Real time exchange formats for 3D Experiences</w:t>
        </w:r>
      </w:hyperlink>
      <w:r>
        <w:rPr>
          <w:rFonts w:ascii="Helvetica" w:eastAsia="Times New Roman" w:hAnsi="Helvetica"/>
          <w:color w:val="31708F"/>
          <w:sz w:val="23"/>
          <w:szCs w:val="23"/>
        </w:rPr>
        <w:t> </w:t>
      </w:r>
    </w:p>
    <w:p w14:paraId="4B1E6538" w14:textId="77777777" w:rsidR="00FE10F4" w:rsidRPr="00B2766B" w:rsidRDefault="00FE10F4" w:rsidP="00FE10F4"/>
    <w:p w14:paraId="22B51B7F" w14:textId="7AD8DBD5" w:rsidR="00FE10F4" w:rsidRDefault="00FE10F4" w:rsidP="005529B1">
      <w:pPr>
        <w:rPr>
          <w:ins w:id="400" w:author="Thomas Stockhammer" w:date="2024-04-29T19:28:00Z"/>
        </w:rPr>
      </w:pPr>
      <w:r>
        <w:t xml:space="preserve">In addition, Khronos invited to use the presentation and the transcript of the webinar to transfer this into a blog. This effort will happen over the next few </w:t>
      </w:r>
      <w:proofErr w:type="gramStart"/>
      <w:r>
        <w:t>weeks</w:t>
      </w:r>
      <w:proofErr w:type="gramEnd"/>
      <w:r>
        <w:t xml:space="preserve"> and we will share the draft with MPEG colleagues for comments.</w:t>
      </w:r>
    </w:p>
    <w:p w14:paraId="7AEA116A" w14:textId="13C70447" w:rsidR="002B4300" w:rsidRDefault="002B4300" w:rsidP="002B4300">
      <w:pPr>
        <w:pStyle w:val="Heading2"/>
        <w:keepLines w:val="0"/>
        <w:widowControl/>
        <w:numPr>
          <w:ilvl w:val="1"/>
          <w:numId w:val="1"/>
        </w:numPr>
        <w:autoSpaceDE/>
        <w:autoSpaceDN/>
        <w:spacing w:before="240" w:after="60"/>
        <w:jc w:val="both"/>
        <w:rPr>
          <w:ins w:id="401" w:author="Thomas Stockhammer" w:date="2024-04-29T19:29:00Z"/>
        </w:rPr>
      </w:pPr>
      <w:ins w:id="402" w:author="Thomas Stockhammer" w:date="2024-04-29T19:28:00Z">
        <w:r>
          <w:t>Communication from MPEG#14</w:t>
        </w:r>
        <w:r>
          <w:t>4</w:t>
        </w:r>
      </w:ins>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77"/>
        <w:gridCol w:w="424"/>
        <w:gridCol w:w="625"/>
        <w:gridCol w:w="851"/>
        <w:gridCol w:w="138"/>
        <w:gridCol w:w="756"/>
        <w:gridCol w:w="1306"/>
        <w:gridCol w:w="827"/>
        <w:gridCol w:w="3016"/>
      </w:tblGrid>
      <w:tr w:rsidR="002B4300" w14:paraId="792F9709" w14:textId="77777777">
        <w:trPr>
          <w:gridAfter w:val="8"/>
          <w:wAfter w:w="13485" w:type="dxa"/>
          <w:tblCellSpacing w:w="15" w:type="dxa"/>
          <w:jc w:val="center"/>
          <w:ins w:id="403" w:author="Thomas Stockhammer" w:date="2024-04-29T19:29:00Z"/>
        </w:trPr>
        <w:tc>
          <w:tcPr>
            <w:tcW w:w="0" w:type="auto"/>
            <w:vAlign w:val="center"/>
            <w:hideMark/>
          </w:tcPr>
          <w:p w14:paraId="43784D05" w14:textId="77777777" w:rsidR="002B4300" w:rsidRDefault="002B4300">
            <w:pPr>
              <w:rPr>
                <w:ins w:id="404" w:author="Thomas Stockhammer" w:date="2024-04-29T19:29:00Z"/>
                <w:rFonts w:eastAsia="Times New Roman"/>
                <w:sz w:val="20"/>
                <w:szCs w:val="20"/>
              </w:rPr>
            </w:pPr>
          </w:p>
        </w:tc>
      </w:tr>
      <w:tr w:rsidR="002B4300" w14:paraId="2B6446A7" w14:textId="77777777">
        <w:trPr>
          <w:tblCellSpacing w:w="15" w:type="dxa"/>
          <w:jc w:val="center"/>
          <w:ins w:id="405" w:author="Thomas Stockhammer" w:date="2024-04-29T19:29:00Z"/>
        </w:trPr>
        <w:tc>
          <w:tcPr>
            <w:tcW w:w="1050" w:type="dxa"/>
            <w:shd w:val="clear" w:color="auto" w:fill="E6E6FA"/>
            <w:vAlign w:val="center"/>
            <w:hideMark/>
          </w:tcPr>
          <w:p w14:paraId="31C2311A" w14:textId="77777777" w:rsidR="002B4300" w:rsidRDefault="002B4300">
            <w:pPr>
              <w:jc w:val="center"/>
              <w:rPr>
                <w:ins w:id="406" w:author="Thomas Stockhammer" w:date="2024-04-29T19:29:00Z"/>
                <w:rFonts w:ascii="Arial" w:hAnsi="Arial" w:cs="Arial"/>
                <w:sz w:val="20"/>
                <w:szCs w:val="20"/>
              </w:rPr>
            </w:pPr>
            <w:ins w:id="407" w:author="Thomas Stockhammer" w:date="2024-04-29T19:29:00Z">
              <w:r>
                <w:rPr>
                  <w:rFonts w:ascii="Arial" w:hAnsi="Arial" w:cs="Arial"/>
                  <w:sz w:val="20"/>
                  <w:szCs w:val="20"/>
                </w:rPr>
                <w:fldChar w:fldCharType="begin"/>
              </w:r>
              <w:r>
                <w:rPr>
                  <w:rFonts w:ascii="Arial" w:hAnsi="Arial" w:cs="Arial"/>
                  <w:sz w:val="20"/>
                  <w:szCs w:val="20"/>
                </w:rPr>
                <w:instrText>HYPERLINK "https://dms.mpeg.expert/doc_end_user/current_document.php?id=90514&amp;id_meeting=196"</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MDS23188</w:t>
              </w:r>
              <w:r>
                <w:rPr>
                  <w:rFonts w:ascii="Arial" w:hAnsi="Arial" w:cs="Arial"/>
                  <w:sz w:val="20"/>
                  <w:szCs w:val="20"/>
                </w:rPr>
                <w:fldChar w:fldCharType="end"/>
              </w:r>
            </w:ins>
          </w:p>
        </w:tc>
        <w:tc>
          <w:tcPr>
            <w:tcW w:w="750" w:type="dxa"/>
            <w:shd w:val="clear" w:color="auto" w:fill="E6E6FA"/>
            <w:vAlign w:val="center"/>
            <w:hideMark/>
          </w:tcPr>
          <w:p w14:paraId="01E27D9A" w14:textId="77777777" w:rsidR="002B4300" w:rsidRDefault="002B4300">
            <w:pPr>
              <w:jc w:val="center"/>
              <w:rPr>
                <w:ins w:id="408" w:author="Thomas Stockhammer" w:date="2024-04-29T19:29:00Z"/>
                <w:rFonts w:ascii="Arial" w:hAnsi="Arial" w:cs="Arial"/>
                <w:sz w:val="20"/>
                <w:szCs w:val="20"/>
              </w:rPr>
            </w:pPr>
            <w:ins w:id="409" w:author="Thomas Stockhammer" w:date="2024-04-29T19:29:00Z">
              <w:r>
                <w:rPr>
                  <w:rFonts w:ascii="Arial" w:hAnsi="Arial" w:cs="Arial"/>
                  <w:sz w:val="20"/>
                  <w:szCs w:val="20"/>
                </w:rPr>
                <w:t>WG 03</w:t>
              </w:r>
            </w:ins>
          </w:p>
        </w:tc>
        <w:tc>
          <w:tcPr>
            <w:tcW w:w="750" w:type="dxa"/>
            <w:shd w:val="clear" w:color="auto" w:fill="E6E6FA"/>
            <w:vAlign w:val="center"/>
            <w:hideMark/>
          </w:tcPr>
          <w:p w14:paraId="68F93789" w14:textId="77777777" w:rsidR="002B4300" w:rsidRDefault="002B4300">
            <w:pPr>
              <w:jc w:val="center"/>
              <w:rPr>
                <w:ins w:id="410" w:author="Thomas Stockhammer" w:date="2024-04-29T19:29:00Z"/>
                <w:rFonts w:ascii="Arial" w:hAnsi="Arial" w:cs="Arial"/>
                <w:sz w:val="20"/>
                <w:szCs w:val="20"/>
              </w:rPr>
            </w:pPr>
            <w:ins w:id="411" w:author="Thomas Stockhammer" w:date="2024-04-29T19:29:00Z">
              <w:r>
                <w:rPr>
                  <w:rFonts w:ascii="Arial" w:hAnsi="Arial" w:cs="Arial"/>
                  <w:sz w:val="20"/>
                  <w:szCs w:val="20"/>
                </w:rPr>
                <w:t>01035</w:t>
              </w:r>
            </w:ins>
          </w:p>
        </w:tc>
        <w:tc>
          <w:tcPr>
            <w:tcW w:w="1050" w:type="dxa"/>
            <w:shd w:val="clear" w:color="auto" w:fill="E6E6FA"/>
            <w:vAlign w:val="center"/>
            <w:hideMark/>
          </w:tcPr>
          <w:p w14:paraId="3BD484A0" w14:textId="77777777" w:rsidR="002B4300" w:rsidRDefault="002B4300">
            <w:pPr>
              <w:rPr>
                <w:ins w:id="412" w:author="Thomas Stockhammer" w:date="2024-04-29T19:29:00Z"/>
                <w:rFonts w:ascii="Arial" w:hAnsi="Arial" w:cs="Arial"/>
                <w:sz w:val="20"/>
                <w:szCs w:val="20"/>
              </w:rPr>
            </w:pPr>
            <w:ins w:id="413" w:author="Thomas Stockhammer" w:date="2024-04-29T19:29:00Z">
              <w:r>
                <w:rPr>
                  <w:rFonts w:ascii="Arial" w:hAnsi="Arial" w:cs="Arial"/>
                  <w:sz w:val="20"/>
                  <w:szCs w:val="20"/>
                </w:rPr>
                <w:t>2023-10-20 22:21:23</w:t>
              </w:r>
            </w:ins>
          </w:p>
        </w:tc>
        <w:tc>
          <w:tcPr>
            <w:tcW w:w="1500" w:type="dxa"/>
            <w:shd w:val="clear" w:color="auto" w:fill="E6E6FA"/>
            <w:vAlign w:val="center"/>
            <w:hideMark/>
          </w:tcPr>
          <w:p w14:paraId="62F0B049" w14:textId="77777777" w:rsidR="002B4300" w:rsidRDefault="002B4300">
            <w:pPr>
              <w:rPr>
                <w:ins w:id="414" w:author="Thomas Stockhammer" w:date="2024-04-29T19:29:00Z"/>
                <w:rFonts w:ascii="Arial" w:hAnsi="Arial" w:cs="Arial"/>
                <w:sz w:val="20"/>
                <w:szCs w:val="20"/>
              </w:rPr>
            </w:pPr>
          </w:p>
        </w:tc>
        <w:tc>
          <w:tcPr>
            <w:tcW w:w="1500" w:type="dxa"/>
            <w:shd w:val="clear" w:color="auto" w:fill="E6E6FA"/>
            <w:vAlign w:val="center"/>
            <w:hideMark/>
          </w:tcPr>
          <w:p w14:paraId="46A7C945" w14:textId="77777777" w:rsidR="002B4300" w:rsidRDefault="002B4300">
            <w:pPr>
              <w:rPr>
                <w:ins w:id="415" w:author="Thomas Stockhammer" w:date="2024-04-29T19:29:00Z"/>
                <w:rFonts w:ascii="Arial" w:hAnsi="Arial" w:cs="Arial"/>
                <w:sz w:val="20"/>
                <w:szCs w:val="20"/>
              </w:rPr>
            </w:pPr>
            <w:ins w:id="416" w:author="Thomas Stockhammer" w:date="2024-04-29T19:29:00Z">
              <w:r>
                <w:rPr>
                  <w:rFonts w:ascii="Arial" w:hAnsi="Arial" w:cs="Arial"/>
                  <w:sz w:val="20"/>
                  <w:szCs w:val="20"/>
                </w:rPr>
                <w:t>WG 03</w:t>
              </w:r>
              <w:r>
                <w:rPr>
                  <w:rFonts w:ascii="Arial" w:hAnsi="Arial" w:cs="Arial"/>
                  <w:sz w:val="20"/>
                  <w:szCs w:val="20"/>
                </w:rPr>
                <w:br/>
                <w:t>MPEG-I</w:t>
              </w:r>
            </w:ins>
          </w:p>
        </w:tc>
        <w:tc>
          <w:tcPr>
            <w:tcW w:w="6000" w:type="dxa"/>
            <w:shd w:val="clear" w:color="auto" w:fill="E6E6FA"/>
            <w:vAlign w:val="center"/>
            <w:hideMark/>
          </w:tcPr>
          <w:p w14:paraId="2DE1335C" w14:textId="77777777" w:rsidR="002B4300" w:rsidRDefault="002B4300">
            <w:pPr>
              <w:rPr>
                <w:ins w:id="417" w:author="Thomas Stockhammer" w:date="2024-04-29T19:29:00Z"/>
                <w:rFonts w:ascii="Arial" w:hAnsi="Arial" w:cs="Arial"/>
                <w:sz w:val="20"/>
                <w:szCs w:val="20"/>
              </w:rPr>
            </w:pPr>
            <w:ins w:id="418" w:author="Thomas Stockhammer" w:date="2024-04-29T19:29:00Z">
              <w:r>
                <w:rPr>
                  <w:rFonts w:ascii="Arial" w:hAnsi="Arial" w:cs="Arial"/>
                  <w:sz w:val="20"/>
                  <w:szCs w:val="20"/>
                </w:rPr>
                <w:t>Draft registration of Khronos extensions 2nd edition</w:t>
              </w:r>
            </w:ins>
          </w:p>
        </w:tc>
        <w:tc>
          <w:tcPr>
            <w:tcW w:w="0" w:type="auto"/>
            <w:shd w:val="clear" w:color="auto" w:fill="E6E6FA"/>
            <w:vAlign w:val="center"/>
            <w:hideMark/>
          </w:tcPr>
          <w:p w14:paraId="337C1B5A" w14:textId="77777777" w:rsidR="002B4300" w:rsidRDefault="002B4300">
            <w:pPr>
              <w:rPr>
                <w:ins w:id="419" w:author="Thomas Stockhammer" w:date="2024-04-29T19:29:00Z"/>
                <w:rFonts w:ascii="Arial" w:hAnsi="Arial" w:cs="Arial"/>
                <w:sz w:val="20"/>
                <w:szCs w:val="20"/>
              </w:rPr>
            </w:pPr>
            <w:ins w:id="420" w:author="Thomas Stockhammer" w:date="2024-04-29T19:29:00Z">
              <w:r>
                <w:rPr>
                  <w:rFonts w:ascii="Arial" w:hAnsi="Arial" w:cs="Arial"/>
                  <w:sz w:val="20"/>
                  <w:szCs w:val="20"/>
                </w:rPr>
                <w:t>WG 03 MPEG Systems</w:t>
              </w:r>
            </w:ins>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66"/>
              <w:gridCol w:w="375"/>
            </w:tblGrid>
            <w:tr w:rsidR="002B4300" w14:paraId="41850E8F" w14:textId="77777777">
              <w:trPr>
                <w:tblCellSpacing w:w="15" w:type="dxa"/>
                <w:jc w:val="center"/>
                <w:ins w:id="421" w:author="Thomas Stockhammer" w:date="2024-04-29T19:29:00Z"/>
              </w:trPr>
              <w:tc>
                <w:tcPr>
                  <w:tcW w:w="4750" w:type="pct"/>
                  <w:vAlign w:val="center"/>
                  <w:hideMark/>
                </w:tcPr>
                <w:p w14:paraId="3B3217C0" w14:textId="77777777" w:rsidR="002B4300" w:rsidRDefault="002B4300">
                  <w:pPr>
                    <w:rPr>
                      <w:ins w:id="422" w:author="Thomas Stockhammer" w:date="2024-04-29T19:29:00Z"/>
                      <w:rFonts w:ascii="Arial" w:hAnsi="Arial" w:cs="Arial"/>
                      <w:sz w:val="20"/>
                      <w:szCs w:val="20"/>
                    </w:rPr>
                  </w:pPr>
                  <w:ins w:id="423" w:author="Thomas Stockhammer" w:date="2024-04-29T19:29:00Z">
                    <w:r>
                      <w:rPr>
                        <w:rFonts w:ascii="Arial" w:hAnsi="Arial" w:cs="Arial"/>
                        <w:sz w:val="20"/>
                        <w:szCs w:val="20"/>
                      </w:rPr>
                      <w:t>MDS23188_WG03_N01035</w:t>
                    </w:r>
                  </w:ins>
                </w:p>
              </w:tc>
              <w:tc>
                <w:tcPr>
                  <w:tcW w:w="250" w:type="pct"/>
                  <w:vAlign w:val="center"/>
                  <w:hideMark/>
                </w:tcPr>
                <w:p w14:paraId="0BC5E23E" w14:textId="0D704F25" w:rsidR="002B4300" w:rsidRDefault="002B4300">
                  <w:pPr>
                    <w:jc w:val="right"/>
                    <w:rPr>
                      <w:ins w:id="424" w:author="Thomas Stockhammer" w:date="2024-04-29T19:29:00Z"/>
                      <w:rFonts w:ascii="Arial" w:hAnsi="Arial" w:cs="Arial"/>
                      <w:sz w:val="20"/>
                      <w:szCs w:val="20"/>
                    </w:rPr>
                  </w:pPr>
                  <w:ins w:id="425" w:author="Thomas Stockhammer" w:date="2024-04-29T19:29:00Z">
                    <w:r>
                      <w:rPr>
                        <w:rFonts w:ascii="Arial" w:hAnsi="Arial" w:cs="Arial"/>
                        <w:noProof/>
                        <w:sz w:val="20"/>
                        <w:szCs w:val="20"/>
                      </w:rPr>
                      <w:drawing>
                        <wp:inline distT="0" distB="0" distL="0" distR="0" wp14:anchorId="18A31564" wp14:editId="4016F232">
                          <wp:extent cx="189865" cy="189865"/>
                          <wp:effectExtent l="0" t="0" r="635" b="635"/>
                          <wp:docPr id="1760979502" name="Picture 7" descr="A white paper with a black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979502" name="Picture 7" descr="A white paper with a black line&#10;&#10;Description automatically generated"/>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ins>
                </w:p>
              </w:tc>
            </w:tr>
          </w:tbl>
          <w:p w14:paraId="288C59F8" w14:textId="77777777" w:rsidR="002B4300" w:rsidRDefault="002B4300">
            <w:pPr>
              <w:jc w:val="center"/>
              <w:rPr>
                <w:ins w:id="426" w:author="Thomas Stockhammer" w:date="2024-04-29T19:29:00Z"/>
                <w:rFonts w:ascii="Arial" w:hAnsi="Arial" w:cs="Arial"/>
                <w:sz w:val="20"/>
                <w:szCs w:val="20"/>
              </w:rPr>
            </w:pPr>
          </w:p>
        </w:tc>
      </w:tr>
      <w:tr w:rsidR="002B4300" w14:paraId="1EF896BC" w14:textId="77777777">
        <w:trPr>
          <w:tblCellSpacing w:w="15" w:type="dxa"/>
          <w:jc w:val="center"/>
          <w:ins w:id="427" w:author="Thomas Stockhammer" w:date="2024-04-29T19:29:00Z"/>
        </w:trPr>
        <w:tc>
          <w:tcPr>
            <w:tcW w:w="1050" w:type="dxa"/>
            <w:shd w:val="clear" w:color="auto" w:fill="FFFFFF"/>
            <w:vAlign w:val="center"/>
            <w:hideMark/>
          </w:tcPr>
          <w:p w14:paraId="40F73A0D" w14:textId="77777777" w:rsidR="002B4300" w:rsidRDefault="002B4300">
            <w:pPr>
              <w:jc w:val="center"/>
              <w:rPr>
                <w:ins w:id="428" w:author="Thomas Stockhammer" w:date="2024-04-29T19:29:00Z"/>
                <w:rFonts w:ascii="Arial" w:hAnsi="Arial" w:cs="Arial"/>
                <w:sz w:val="20"/>
                <w:szCs w:val="20"/>
              </w:rPr>
            </w:pPr>
            <w:ins w:id="429" w:author="Thomas Stockhammer" w:date="2024-04-29T19:29:00Z">
              <w:r>
                <w:rPr>
                  <w:rFonts w:ascii="Arial" w:hAnsi="Arial" w:cs="Arial"/>
                  <w:sz w:val="20"/>
                  <w:szCs w:val="20"/>
                </w:rPr>
                <w:fldChar w:fldCharType="begin"/>
              </w:r>
              <w:r>
                <w:rPr>
                  <w:rFonts w:ascii="Arial" w:hAnsi="Arial" w:cs="Arial"/>
                  <w:sz w:val="20"/>
                  <w:szCs w:val="20"/>
                </w:rPr>
                <w:instrText>HYPERLINK "https://dms.mpeg.expert/doc_end_user/current_document.php?id=90547&amp;id_meeting=196"</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MDS23221</w:t>
              </w:r>
              <w:r>
                <w:rPr>
                  <w:rFonts w:ascii="Arial" w:hAnsi="Arial" w:cs="Arial"/>
                  <w:sz w:val="20"/>
                  <w:szCs w:val="20"/>
                </w:rPr>
                <w:fldChar w:fldCharType="end"/>
              </w:r>
            </w:ins>
          </w:p>
        </w:tc>
        <w:tc>
          <w:tcPr>
            <w:tcW w:w="750" w:type="dxa"/>
            <w:shd w:val="clear" w:color="auto" w:fill="FFFFFF"/>
            <w:vAlign w:val="center"/>
            <w:hideMark/>
          </w:tcPr>
          <w:p w14:paraId="677AE634" w14:textId="77777777" w:rsidR="002B4300" w:rsidRDefault="002B4300">
            <w:pPr>
              <w:jc w:val="center"/>
              <w:rPr>
                <w:ins w:id="430" w:author="Thomas Stockhammer" w:date="2024-04-29T19:29:00Z"/>
                <w:rFonts w:ascii="Arial" w:hAnsi="Arial" w:cs="Arial"/>
                <w:sz w:val="20"/>
                <w:szCs w:val="20"/>
              </w:rPr>
            </w:pPr>
            <w:ins w:id="431" w:author="Thomas Stockhammer" w:date="2024-04-29T19:29:00Z">
              <w:r>
                <w:rPr>
                  <w:rFonts w:ascii="Arial" w:hAnsi="Arial" w:cs="Arial"/>
                  <w:sz w:val="20"/>
                  <w:szCs w:val="20"/>
                </w:rPr>
                <w:t>WG 03</w:t>
              </w:r>
            </w:ins>
          </w:p>
        </w:tc>
        <w:tc>
          <w:tcPr>
            <w:tcW w:w="750" w:type="dxa"/>
            <w:shd w:val="clear" w:color="auto" w:fill="FFFFFF"/>
            <w:vAlign w:val="center"/>
            <w:hideMark/>
          </w:tcPr>
          <w:p w14:paraId="70DE3ECA" w14:textId="77777777" w:rsidR="002B4300" w:rsidRDefault="002B4300">
            <w:pPr>
              <w:jc w:val="center"/>
              <w:rPr>
                <w:ins w:id="432" w:author="Thomas Stockhammer" w:date="2024-04-29T19:29:00Z"/>
                <w:rFonts w:ascii="Arial" w:hAnsi="Arial" w:cs="Arial"/>
                <w:sz w:val="20"/>
                <w:szCs w:val="20"/>
              </w:rPr>
            </w:pPr>
            <w:ins w:id="433" w:author="Thomas Stockhammer" w:date="2024-04-29T19:29:00Z">
              <w:r>
                <w:rPr>
                  <w:rFonts w:ascii="Arial" w:hAnsi="Arial" w:cs="Arial"/>
                  <w:sz w:val="20"/>
                  <w:szCs w:val="20"/>
                </w:rPr>
                <w:t>01068</w:t>
              </w:r>
            </w:ins>
          </w:p>
        </w:tc>
        <w:tc>
          <w:tcPr>
            <w:tcW w:w="1050" w:type="dxa"/>
            <w:shd w:val="clear" w:color="auto" w:fill="FFFFFF"/>
            <w:vAlign w:val="center"/>
            <w:hideMark/>
          </w:tcPr>
          <w:p w14:paraId="191BCCC9" w14:textId="77777777" w:rsidR="002B4300" w:rsidRDefault="002B4300">
            <w:pPr>
              <w:rPr>
                <w:ins w:id="434" w:author="Thomas Stockhammer" w:date="2024-04-29T19:29:00Z"/>
                <w:rFonts w:ascii="Arial" w:hAnsi="Arial" w:cs="Arial"/>
                <w:sz w:val="20"/>
                <w:szCs w:val="20"/>
              </w:rPr>
            </w:pPr>
            <w:ins w:id="435" w:author="Thomas Stockhammer" w:date="2024-04-29T19:29:00Z">
              <w:r>
                <w:rPr>
                  <w:rFonts w:ascii="Arial" w:hAnsi="Arial" w:cs="Arial"/>
                  <w:sz w:val="20"/>
                  <w:szCs w:val="20"/>
                </w:rPr>
                <w:t>2023-10-20 22:21:23</w:t>
              </w:r>
            </w:ins>
          </w:p>
        </w:tc>
        <w:tc>
          <w:tcPr>
            <w:tcW w:w="1500" w:type="dxa"/>
            <w:shd w:val="clear" w:color="auto" w:fill="FFFFFF"/>
            <w:vAlign w:val="center"/>
            <w:hideMark/>
          </w:tcPr>
          <w:p w14:paraId="5A8C092B" w14:textId="77777777" w:rsidR="002B4300" w:rsidRDefault="002B4300">
            <w:pPr>
              <w:rPr>
                <w:ins w:id="436" w:author="Thomas Stockhammer" w:date="2024-04-29T19:29:00Z"/>
                <w:rFonts w:ascii="Arial" w:hAnsi="Arial" w:cs="Arial"/>
                <w:sz w:val="20"/>
                <w:szCs w:val="20"/>
              </w:rPr>
            </w:pPr>
          </w:p>
        </w:tc>
        <w:tc>
          <w:tcPr>
            <w:tcW w:w="1500" w:type="dxa"/>
            <w:shd w:val="clear" w:color="auto" w:fill="FFFFFF"/>
            <w:vAlign w:val="center"/>
            <w:hideMark/>
          </w:tcPr>
          <w:p w14:paraId="4948A1C5" w14:textId="77777777" w:rsidR="002B4300" w:rsidRDefault="002B4300">
            <w:pPr>
              <w:rPr>
                <w:ins w:id="437" w:author="Thomas Stockhammer" w:date="2024-04-29T19:29:00Z"/>
                <w:rFonts w:ascii="Arial" w:hAnsi="Arial" w:cs="Arial"/>
                <w:sz w:val="20"/>
                <w:szCs w:val="20"/>
              </w:rPr>
            </w:pPr>
            <w:ins w:id="438" w:author="Thomas Stockhammer" w:date="2024-04-29T19:29:00Z">
              <w:r>
                <w:rPr>
                  <w:rFonts w:ascii="Arial" w:hAnsi="Arial" w:cs="Arial"/>
                  <w:sz w:val="20"/>
                  <w:szCs w:val="20"/>
                </w:rPr>
                <w:t>WG 03</w:t>
              </w:r>
              <w:r>
                <w:rPr>
                  <w:rFonts w:ascii="Arial" w:hAnsi="Arial" w:cs="Arial"/>
                  <w:sz w:val="20"/>
                  <w:szCs w:val="20"/>
                </w:rPr>
                <w:br/>
                <w:t>MPEG-I</w:t>
              </w:r>
            </w:ins>
          </w:p>
        </w:tc>
        <w:tc>
          <w:tcPr>
            <w:tcW w:w="6000" w:type="dxa"/>
            <w:shd w:val="clear" w:color="auto" w:fill="FFFFFF"/>
            <w:vAlign w:val="center"/>
            <w:hideMark/>
          </w:tcPr>
          <w:p w14:paraId="0272D2AB" w14:textId="77777777" w:rsidR="002B4300" w:rsidRDefault="002B4300">
            <w:pPr>
              <w:rPr>
                <w:ins w:id="439" w:author="Thomas Stockhammer" w:date="2024-04-29T19:29:00Z"/>
                <w:rFonts w:ascii="Arial" w:hAnsi="Arial" w:cs="Arial"/>
                <w:sz w:val="20"/>
                <w:szCs w:val="20"/>
              </w:rPr>
            </w:pPr>
            <w:ins w:id="440" w:author="Thomas Stockhammer" w:date="2024-04-29T19:29:00Z">
              <w:r>
                <w:rPr>
                  <w:rFonts w:ascii="Arial" w:hAnsi="Arial" w:cs="Arial"/>
                  <w:sz w:val="20"/>
                  <w:szCs w:val="20"/>
                </w:rPr>
                <w:t>Proposed Khronos blog post on MPEG-I Scene Description</w:t>
              </w:r>
            </w:ins>
          </w:p>
        </w:tc>
        <w:tc>
          <w:tcPr>
            <w:tcW w:w="0" w:type="auto"/>
            <w:shd w:val="clear" w:color="auto" w:fill="FFFFFF"/>
            <w:vAlign w:val="center"/>
            <w:hideMark/>
          </w:tcPr>
          <w:p w14:paraId="0A08A445" w14:textId="77777777" w:rsidR="002B4300" w:rsidRDefault="002B4300">
            <w:pPr>
              <w:rPr>
                <w:ins w:id="441" w:author="Thomas Stockhammer" w:date="2024-04-29T19:29:00Z"/>
                <w:rFonts w:ascii="Arial" w:hAnsi="Arial" w:cs="Arial"/>
                <w:sz w:val="20"/>
                <w:szCs w:val="20"/>
              </w:rPr>
            </w:pPr>
            <w:ins w:id="442" w:author="Thomas Stockhammer" w:date="2024-04-29T19:29:00Z">
              <w:r>
                <w:rPr>
                  <w:rFonts w:ascii="Arial" w:hAnsi="Arial" w:cs="Arial"/>
                  <w:sz w:val="20"/>
                  <w:szCs w:val="20"/>
                </w:rPr>
                <w:t>WG 03 MPEG Systems</w:t>
              </w:r>
            </w:ins>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2B4300" w14:paraId="7B942643" w14:textId="77777777">
              <w:trPr>
                <w:tblCellSpacing w:w="15" w:type="dxa"/>
                <w:jc w:val="center"/>
                <w:ins w:id="443" w:author="Thomas Stockhammer" w:date="2024-04-29T19:29:00Z"/>
              </w:trPr>
              <w:tc>
                <w:tcPr>
                  <w:tcW w:w="4750" w:type="pct"/>
                  <w:vAlign w:val="center"/>
                  <w:hideMark/>
                </w:tcPr>
                <w:p w14:paraId="08929CC0" w14:textId="77777777" w:rsidR="002B4300" w:rsidRDefault="002B4300">
                  <w:pPr>
                    <w:rPr>
                      <w:ins w:id="444" w:author="Thomas Stockhammer" w:date="2024-04-29T19:29:00Z"/>
                      <w:rFonts w:ascii="Arial" w:hAnsi="Arial" w:cs="Arial"/>
                      <w:sz w:val="20"/>
                      <w:szCs w:val="20"/>
                    </w:rPr>
                  </w:pPr>
                  <w:ins w:id="445" w:author="Thomas Stockhammer" w:date="2024-04-29T19:29:00Z">
                    <w:r>
                      <w:rPr>
                        <w:rFonts w:ascii="Arial" w:hAnsi="Arial" w:cs="Arial"/>
                        <w:sz w:val="20"/>
                        <w:szCs w:val="20"/>
                      </w:rPr>
                      <w:t>MDS23221_WG03_N01068</w:t>
                    </w:r>
                  </w:ins>
                </w:p>
              </w:tc>
            </w:tr>
          </w:tbl>
          <w:p w14:paraId="7D8CD5F2" w14:textId="77777777" w:rsidR="002B4300" w:rsidRDefault="002B4300">
            <w:pPr>
              <w:jc w:val="center"/>
              <w:rPr>
                <w:ins w:id="446" w:author="Thomas Stockhammer" w:date="2024-04-29T19:29:00Z"/>
                <w:rFonts w:ascii="Arial" w:hAnsi="Arial" w:cs="Arial"/>
                <w:sz w:val="20"/>
                <w:szCs w:val="20"/>
              </w:rPr>
            </w:pPr>
          </w:p>
        </w:tc>
      </w:tr>
    </w:tbl>
    <w:p w14:paraId="693BD47B" w14:textId="3DCE51AF" w:rsidR="002B4300" w:rsidDel="002B4300" w:rsidRDefault="002B4300" w:rsidP="005529B1">
      <w:pPr>
        <w:rPr>
          <w:del w:id="447" w:author="Thomas Stockhammer" w:date="2024-04-29T19:29:00Z"/>
        </w:rPr>
      </w:pPr>
    </w:p>
    <w:p w14:paraId="38471A35" w14:textId="23267EE8" w:rsidR="00634ECB" w:rsidRDefault="00634ECB">
      <w:pPr>
        <w:pStyle w:val="Heading1"/>
        <w:keepNext/>
        <w:widowControl/>
        <w:numPr>
          <w:ilvl w:val="0"/>
          <w:numId w:val="1"/>
        </w:numPr>
        <w:autoSpaceDE/>
        <w:autoSpaceDN/>
        <w:spacing w:before="240" w:after="60"/>
        <w:jc w:val="both"/>
      </w:pPr>
      <w:bookmarkStart w:id="448" w:name="_Toc165311425"/>
      <w:r>
        <w:lastRenderedPageBreak/>
        <w:t>Requirements, Scenarios and Test Assets</w:t>
      </w:r>
      <w:bookmarkEnd w:id="448"/>
    </w:p>
    <w:p w14:paraId="1AC5232C" w14:textId="69A394A1" w:rsidR="00634ECB" w:rsidRPr="00EC3B8C" w:rsidRDefault="00634ECB">
      <w:pPr>
        <w:pStyle w:val="Heading2"/>
        <w:keepLines w:val="0"/>
        <w:widowControl/>
        <w:numPr>
          <w:ilvl w:val="1"/>
          <w:numId w:val="1"/>
        </w:numPr>
        <w:autoSpaceDE/>
        <w:autoSpaceDN/>
        <w:spacing w:before="240" w:after="60"/>
        <w:jc w:val="both"/>
      </w:pPr>
      <w:bookmarkStart w:id="449" w:name="_Toc165311426"/>
      <w:r>
        <w:t>Requirements</w:t>
      </w:r>
      <w:bookmarkEnd w:id="449"/>
    </w:p>
    <w:p w14:paraId="17E30024" w14:textId="49ED6BDD" w:rsidR="00634ECB" w:rsidRDefault="00634ECB" w:rsidP="00634ECB">
      <w:pPr>
        <w:rPr>
          <w:ins w:id="450" w:author="Thomas Stockhammer" w:date="2024-04-29T19:30:00Z"/>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The work of the MPEG-I scene description is based on the requirements defined in N18965, later revised to N19511. The coverage of the requirements and the progress is documented </w:t>
      </w:r>
      <w:proofErr w:type="gramStart"/>
      <w:r w:rsidRPr="005529B1">
        <w:rPr>
          <w:rFonts w:ascii="Calibri" w:eastAsia="Times New Roman" w:hAnsi="Calibri" w:cs="Calibri"/>
          <w:sz w:val="22"/>
          <w:szCs w:val="22"/>
          <w:lang w:val="en-GB" w:eastAsia="de-DE"/>
        </w:rPr>
        <w:t>in</w:t>
      </w:r>
      <w:proofErr w:type="gramEnd"/>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6"/>
        <w:gridCol w:w="445"/>
        <w:gridCol w:w="651"/>
        <w:gridCol w:w="875"/>
        <w:gridCol w:w="139"/>
        <w:gridCol w:w="769"/>
        <w:gridCol w:w="1476"/>
        <w:gridCol w:w="857"/>
        <w:gridCol w:w="2686"/>
        <w:tblGridChange w:id="451">
          <w:tblGrid>
            <w:gridCol w:w="1106"/>
            <w:gridCol w:w="445"/>
            <w:gridCol w:w="651"/>
            <w:gridCol w:w="875"/>
            <w:gridCol w:w="139"/>
            <w:gridCol w:w="769"/>
            <w:gridCol w:w="1476"/>
            <w:gridCol w:w="857"/>
            <w:gridCol w:w="2686"/>
          </w:tblGrid>
        </w:tblGridChange>
      </w:tblGrid>
      <w:tr w:rsidR="002B4300" w14:paraId="06E49C9A" w14:textId="77777777" w:rsidTr="002B4300">
        <w:trPr>
          <w:tblCellSpacing w:w="15" w:type="dxa"/>
          <w:ins w:id="452" w:author="Thomas Stockhammer" w:date="2024-04-29T19:30:00Z"/>
        </w:trPr>
        <w:tc>
          <w:tcPr>
            <w:tcW w:w="1061"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19F9D16" w14:textId="77777777" w:rsidR="002B4300" w:rsidRDefault="002B4300">
            <w:pPr>
              <w:jc w:val="center"/>
              <w:rPr>
                <w:ins w:id="453" w:author="Thomas Stockhammer" w:date="2024-04-29T19:30:00Z"/>
                <w:rFonts w:ascii="Arial" w:eastAsia="Times New Roman" w:hAnsi="Arial" w:cs="Arial"/>
                <w:sz w:val="20"/>
                <w:szCs w:val="20"/>
              </w:rPr>
            </w:pPr>
            <w:ins w:id="454" w:author="Thomas Stockhammer" w:date="2024-04-29T19:30:00Z">
              <w:r>
                <w:rPr>
                  <w:rFonts w:ascii="Arial" w:hAnsi="Arial" w:cs="Arial"/>
                  <w:sz w:val="20"/>
                  <w:szCs w:val="20"/>
                </w:rPr>
                <w:fldChar w:fldCharType="begin"/>
              </w:r>
              <w:r>
                <w:rPr>
                  <w:rFonts w:ascii="Arial" w:hAnsi="Arial" w:cs="Arial"/>
                  <w:sz w:val="20"/>
                  <w:szCs w:val="20"/>
                </w:rPr>
                <w:instrText>HYPERLINK "https://dms.mpeg.expert/doc_end_user/current_document.php?id=90529&amp;id_meeting=196"</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MDS23203</w:t>
              </w:r>
              <w:r>
                <w:rPr>
                  <w:rFonts w:ascii="Arial" w:hAnsi="Arial" w:cs="Arial"/>
                  <w:sz w:val="20"/>
                  <w:szCs w:val="20"/>
                </w:rPr>
                <w:fldChar w:fldCharType="end"/>
              </w:r>
            </w:ins>
          </w:p>
        </w:tc>
        <w:tc>
          <w:tcPr>
            <w:tcW w:w="41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35A277E" w14:textId="77777777" w:rsidR="002B4300" w:rsidRDefault="002B4300">
            <w:pPr>
              <w:jc w:val="center"/>
              <w:rPr>
                <w:ins w:id="455" w:author="Thomas Stockhammer" w:date="2024-04-29T19:30:00Z"/>
                <w:rFonts w:ascii="Arial" w:hAnsi="Arial" w:cs="Arial"/>
                <w:sz w:val="20"/>
                <w:szCs w:val="20"/>
              </w:rPr>
            </w:pPr>
            <w:ins w:id="456" w:author="Thomas Stockhammer" w:date="2024-04-29T19:30:00Z">
              <w:r>
                <w:rPr>
                  <w:rFonts w:ascii="Arial" w:hAnsi="Arial" w:cs="Arial"/>
                  <w:sz w:val="20"/>
                  <w:szCs w:val="20"/>
                </w:rPr>
                <w:t>WG 03</w:t>
              </w:r>
            </w:ins>
          </w:p>
        </w:tc>
        <w:tc>
          <w:tcPr>
            <w:tcW w:w="621"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4A9BFB9" w14:textId="77777777" w:rsidR="002B4300" w:rsidRDefault="002B4300">
            <w:pPr>
              <w:jc w:val="center"/>
              <w:rPr>
                <w:ins w:id="457" w:author="Thomas Stockhammer" w:date="2024-04-29T19:30:00Z"/>
                <w:rFonts w:ascii="Arial" w:hAnsi="Arial" w:cs="Arial"/>
                <w:sz w:val="20"/>
                <w:szCs w:val="20"/>
              </w:rPr>
            </w:pPr>
            <w:ins w:id="458" w:author="Thomas Stockhammer" w:date="2024-04-29T19:30:00Z">
              <w:r>
                <w:rPr>
                  <w:rFonts w:ascii="Arial" w:hAnsi="Arial" w:cs="Arial"/>
                  <w:sz w:val="20"/>
                  <w:szCs w:val="20"/>
                </w:rPr>
                <w:t>01050</w:t>
              </w:r>
            </w:ins>
          </w:p>
        </w:tc>
        <w:tc>
          <w:tcPr>
            <w:tcW w:w="84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F2D09D5" w14:textId="77777777" w:rsidR="002B4300" w:rsidRDefault="002B4300">
            <w:pPr>
              <w:rPr>
                <w:ins w:id="459" w:author="Thomas Stockhammer" w:date="2024-04-29T19:30:00Z"/>
                <w:rFonts w:ascii="Arial" w:hAnsi="Arial" w:cs="Arial"/>
                <w:sz w:val="20"/>
                <w:szCs w:val="20"/>
              </w:rPr>
            </w:pPr>
            <w:ins w:id="460" w:author="Thomas Stockhammer" w:date="2024-04-29T19:30:00Z">
              <w:r>
                <w:rPr>
                  <w:rFonts w:ascii="Arial" w:hAnsi="Arial" w:cs="Arial"/>
                  <w:sz w:val="20"/>
                  <w:szCs w:val="20"/>
                </w:rPr>
                <w:t>2023-10-20 22:21:23</w:t>
              </w:r>
            </w:ins>
          </w:p>
        </w:tc>
        <w:tc>
          <w:tcPr>
            <w:tcW w:w="109"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DDED9E3" w14:textId="77777777" w:rsidR="002B4300" w:rsidRDefault="002B4300">
            <w:pPr>
              <w:rPr>
                <w:ins w:id="461" w:author="Thomas Stockhammer" w:date="2024-04-29T19:30:00Z"/>
                <w:rFonts w:ascii="Arial" w:hAnsi="Arial" w:cs="Arial"/>
                <w:sz w:val="20"/>
                <w:szCs w:val="20"/>
              </w:rPr>
            </w:pPr>
          </w:p>
        </w:tc>
        <w:tc>
          <w:tcPr>
            <w:tcW w:w="739"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959CB6D" w14:textId="77777777" w:rsidR="002B4300" w:rsidRDefault="002B4300">
            <w:pPr>
              <w:rPr>
                <w:ins w:id="462" w:author="Thomas Stockhammer" w:date="2024-04-29T19:30:00Z"/>
                <w:rFonts w:ascii="Arial" w:hAnsi="Arial" w:cs="Arial"/>
                <w:sz w:val="20"/>
                <w:szCs w:val="20"/>
              </w:rPr>
            </w:pPr>
            <w:ins w:id="463" w:author="Thomas Stockhammer" w:date="2024-04-29T19:30:00Z">
              <w:r>
                <w:rPr>
                  <w:rFonts w:ascii="Arial" w:hAnsi="Arial" w:cs="Arial"/>
                  <w:sz w:val="20"/>
                  <w:szCs w:val="20"/>
                </w:rPr>
                <w:t>WG 03</w:t>
              </w:r>
              <w:r>
                <w:rPr>
                  <w:rFonts w:ascii="Arial" w:hAnsi="Arial" w:cs="Arial"/>
                  <w:sz w:val="20"/>
                  <w:szCs w:val="20"/>
                </w:rPr>
                <w:br/>
                <w:t>MPEG-I</w:t>
              </w:r>
            </w:ins>
          </w:p>
        </w:tc>
        <w:tc>
          <w:tcPr>
            <w:tcW w:w="1446"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4DE1F5E" w14:textId="77777777" w:rsidR="002B4300" w:rsidRDefault="002B4300">
            <w:pPr>
              <w:rPr>
                <w:ins w:id="464" w:author="Thomas Stockhammer" w:date="2024-04-29T19:30:00Z"/>
                <w:rFonts w:ascii="Arial" w:hAnsi="Arial" w:cs="Arial"/>
                <w:sz w:val="20"/>
                <w:szCs w:val="20"/>
              </w:rPr>
            </w:pPr>
            <w:ins w:id="465" w:author="Thomas Stockhammer" w:date="2024-04-29T19:30:00Z">
              <w:r>
                <w:rPr>
                  <w:rFonts w:ascii="Arial" w:hAnsi="Arial" w:cs="Arial"/>
                  <w:sz w:val="20"/>
                  <w:szCs w:val="20"/>
                </w:rPr>
                <w:t>Requirements Coverage of MPEG-I Scene Description</w:t>
              </w:r>
            </w:ins>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58661BE9" w14:textId="77777777" w:rsidR="002B4300" w:rsidRDefault="002B4300">
            <w:pPr>
              <w:rPr>
                <w:ins w:id="466" w:author="Thomas Stockhammer" w:date="2024-04-29T19:30:00Z"/>
                <w:rFonts w:ascii="Arial" w:hAnsi="Arial" w:cs="Arial"/>
                <w:sz w:val="20"/>
                <w:szCs w:val="20"/>
              </w:rPr>
            </w:pPr>
            <w:ins w:id="467" w:author="Thomas Stockhammer" w:date="2024-04-29T19:30:00Z">
              <w:r>
                <w:rPr>
                  <w:rFonts w:ascii="Arial" w:hAnsi="Arial" w:cs="Arial"/>
                  <w:sz w:val="20"/>
                  <w:szCs w:val="20"/>
                </w:rPr>
                <w:t>WG 03 MPEG Systems</w:t>
              </w:r>
            </w:ins>
          </w:p>
        </w:tc>
        <w:tc>
          <w:tcPr>
            <w:tcW w:w="2641"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2B4300" w14:paraId="00C2F833" w14:textId="77777777">
              <w:trPr>
                <w:tblCellSpacing w:w="15" w:type="dxa"/>
                <w:jc w:val="center"/>
                <w:ins w:id="468" w:author="Thomas Stockhammer" w:date="2024-04-29T19:30:00Z"/>
              </w:trPr>
              <w:tc>
                <w:tcPr>
                  <w:tcW w:w="4750" w:type="pct"/>
                  <w:vAlign w:val="center"/>
                  <w:hideMark/>
                </w:tcPr>
                <w:p w14:paraId="60498D6A" w14:textId="77777777" w:rsidR="002B4300" w:rsidRDefault="002B4300">
                  <w:pPr>
                    <w:rPr>
                      <w:ins w:id="469" w:author="Thomas Stockhammer" w:date="2024-04-29T19:30:00Z"/>
                      <w:rFonts w:ascii="Arial" w:hAnsi="Arial" w:cs="Arial"/>
                      <w:sz w:val="20"/>
                      <w:szCs w:val="20"/>
                    </w:rPr>
                  </w:pPr>
                  <w:ins w:id="470" w:author="Thomas Stockhammer" w:date="2024-04-29T19:30:00Z">
                    <w:r>
                      <w:rPr>
                        <w:rFonts w:ascii="Arial" w:hAnsi="Arial" w:cs="Arial"/>
                        <w:sz w:val="20"/>
                        <w:szCs w:val="20"/>
                      </w:rPr>
                      <w:t>MDS23203_WG03_N01050</w:t>
                    </w:r>
                  </w:ins>
                </w:p>
              </w:tc>
            </w:tr>
          </w:tbl>
          <w:p w14:paraId="52B86417" w14:textId="77777777" w:rsidR="002B4300" w:rsidRDefault="002B4300">
            <w:pPr>
              <w:jc w:val="center"/>
              <w:rPr>
                <w:ins w:id="471" w:author="Thomas Stockhammer" w:date="2024-04-29T19:30:00Z"/>
                <w:rFonts w:ascii="Arial" w:hAnsi="Arial" w:cs="Arial"/>
                <w:sz w:val="20"/>
                <w:szCs w:val="20"/>
              </w:rPr>
            </w:pPr>
          </w:p>
        </w:tc>
      </w:tr>
    </w:tbl>
    <w:p w14:paraId="1843A22E" w14:textId="4BECF28F" w:rsidR="002B4300" w:rsidDel="002B4300" w:rsidRDefault="002B4300" w:rsidP="00634ECB">
      <w:pPr>
        <w:rPr>
          <w:del w:id="472" w:author="Thomas Stockhammer" w:date="2024-04-29T19:30:00Z"/>
          <w:rFonts w:ascii="Calibri" w:eastAsia="Times New Roman" w:hAnsi="Calibri" w:cs="Calibri"/>
          <w:sz w:val="22"/>
          <w:szCs w:val="22"/>
          <w:lang w:val="en-GB" w:eastAsia="de-DE"/>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6"/>
        <w:gridCol w:w="566"/>
        <w:gridCol w:w="698"/>
        <w:gridCol w:w="949"/>
        <w:gridCol w:w="643"/>
        <w:gridCol w:w="1045"/>
        <w:gridCol w:w="3125"/>
        <w:gridCol w:w="872"/>
      </w:tblGrid>
      <w:tr w:rsidR="005F4B08" w:rsidDel="002B4300" w14:paraId="39311425" w14:textId="234E6512" w:rsidTr="005F4B08">
        <w:trPr>
          <w:tblCellSpacing w:w="15" w:type="dxa"/>
          <w:del w:id="473" w:author="Thomas Stockhammer" w:date="2024-04-29T19:30:00Z"/>
        </w:trPr>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437AAC3" w14:textId="56D29FB3" w:rsidR="005F4B08" w:rsidDel="002B4300" w:rsidRDefault="00FD4ED6">
            <w:pPr>
              <w:jc w:val="center"/>
              <w:rPr>
                <w:del w:id="474" w:author="Thomas Stockhammer" w:date="2024-04-29T19:30:00Z"/>
                <w:rFonts w:ascii="Arial" w:eastAsia="Times New Roman" w:hAnsi="Arial" w:cs="Arial"/>
                <w:sz w:val="20"/>
                <w:szCs w:val="20"/>
              </w:rPr>
            </w:pPr>
            <w:del w:id="475" w:author="Thomas Stockhammer" w:date="2024-04-29T19:30:00Z">
              <w:r w:rsidDel="002B4300">
                <w:fldChar w:fldCharType="begin"/>
              </w:r>
              <w:r w:rsidDel="002B4300">
                <w:delInstrText>HYPERLINK "https://dms.mpeg.expert/doc_end_user/current_document.php?id=86285&amp;id_meeting=193"</w:delInstrText>
              </w:r>
              <w:r w:rsidDel="002B4300">
                <w:fldChar w:fldCharType="separate"/>
              </w:r>
              <w:r w:rsidR="005F4B08" w:rsidDel="002B4300">
                <w:rPr>
                  <w:rStyle w:val="Hyperlink"/>
                  <w:rFonts w:ascii="Arial" w:hAnsi="Arial" w:cs="Arial"/>
                  <w:sz w:val="20"/>
                  <w:szCs w:val="20"/>
                </w:rPr>
                <w:delText>MDS22285</w:delText>
              </w:r>
              <w:r w:rsidDel="002B4300">
                <w:rPr>
                  <w:rStyle w:val="Hyperlink"/>
                  <w:rFonts w:ascii="Arial" w:hAnsi="Arial" w:cs="Arial"/>
                  <w:sz w:val="20"/>
                  <w:szCs w:val="20"/>
                </w:rPr>
                <w:fldChar w:fldCharType="end"/>
              </w:r>
            </w:del>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69EDDF8" w14:textId="28546426" w:rsidR="005F4B08" w:rsidDel="002B4300" w:rsidRDefault="005F4B08">
            <w:pPr>
              <w:jc w:val="center"/>
              <w:rPr>
                <w:del w:id="476" w:author="Thomas Stockhammer" w:date="2024-04-29T19:30:00Z"/>
                <w:rFonts w:ascii="Arial" w:hAnsi="Arial" w:cs="Arial"/>
                <w:sz w:val="20"/>
                <w:szCs w:val="20"/>
              </w:rPr>
            </w:pPr>
            <w:del w:id="477" w:author="Thomas Stockhammer" w:date="2024-04-29T19:30:00Z">
              <w:r w:rsidDel="002B4300">
                <w:rPr>
                  <w:rFonts w:ascii="Arial" w:hAnsi="Arial" w:cs="Arial"/>
                  <w:sz w:val="20"/>
                  <w:szCs w:val="20"/>
                </w:rPr>
                <w:delText>WG 03</w:delText>
              </w:r>
            </w:del>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B658D8" w14:textId="43D4630C" w:rsidR="005F4B08" w:rsidDel="002B4300" w:rsidRDefault="005F4B08">
            <w:pPr>
              <w:jc w:val="center"/>
              <w:rPr>
                <w:del w:id="478" w:author="Thomas Stockhammer" w:date="2024-04-29T19:30:00Z"/>
                <w:rFonts w:ascii="Arial" w:hAnsi="Arial" w:cs="Arial"/>
                <w:sz w:val="20"/>
                <w:szCs w:val="20"/>
              </w:rPr>
            </w:pPr>
            <w:del w:id="479" w:author="Thomas Stockhammer" w:date="2024-04-29T19:30:00Z">
              <w:r w:rsidDel="002B4300">
                <w:rPr>
                  <w:rFonts w:ascii="Arial" w:hAnsi="Arial" w:cs="Arial"/>
                  <w:sz w:val="20"/>
                  <w:szCs w:val="20"/>
                </w:rPr>
                <w:delText>00761</w:delText>
              </w:r>
            </w:del>
          </w:p>
        </w:tc>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7B49F0" w14:textId="07AA01CA" w:rsidR="005F4B08" w:rsidDel="002B4300" w:rsidRDefault="005F4B08">
            <w:pPr>
              <w:rPr>
                <w:del w:id="480" w:author="Thomas Stockhammer" w:date="2024-04-29T19:30:00Z"/>
                <w:rFonts w:ascii="Arial" w:hAnsi="Arial" w:cs="Arial"/>
                <w:sz w:val="20"/>
                <w:szCs w:val="20"/>
              </w:rPr>
            </w:pPr>
            <w:del w:id="481" w:author="Thomas Stockhammer" w:date="2024-04-29T19:30:00Z">
              <w:r w:rsidDel="002B4300">
                <w:rPr>
                  <w:rFonts w:ascii="Arial" w:hAnsi="Arial" w:cs="Arial"/>
                  <w:sz w:val="20"/>
                  <w:szCs w:val="20"/>
                </w:rPr>
                <w:delText>2023-01-21 14:27:20</w:delText>
              </w:r>
            </w:del>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D02C24" w14:textId="20135B1B" w:rsidR="005F4B08" w:rsidDel="002B4300" w:rsidRDefault="005F4B08">
            <w:pPr>
              <w:rPr>
                <w:del w:id="482" w:author="Thomas Stockhammer" w:date="2024-04-29T19:30:00Z"/>
                <w:rFonts w:ascii="Arial" w:hAnsi="Arial" w:cs="Arial"/>
                <w:sz w:val="20"/>
                <w:szCs w:val="20"/>
              </w:rPr>
            </w:pPr>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23A4483" w14:textId="4DCB56F4" w:rsidR="005F4B08" w:rsidDel="002B4300" w:rsidRDefault="005F4B08">
            <w:pPr>
              <w:rPr>
                <w:del w:id="483" w:author="Thomas Stockhammer" w:date="2024-04-29T19:30:00Z"/>
                <w:rFonts w:ascii="Arial" w:hAnsi="Arial" w:cs="Arial"/>
                <w:sz w:val="20"/>
                <w:szCs w:val="20"/>
              </w:rPr>
            </w:pPr>
            <w:del w:id="484" w:author="Thomas Stockhammer" w:date="2024-04-29T19:30:00Z">
              <w:r w:rsidDel="002B4300">
                <w:rPr>
                  <w:rFonts w:ascii="Arial" w:hAnsi="Arial" w:cs="Arial"/>
                  <w:sz w:val="20"/>
                  <w:szCs w:val="20"/>
                </w:rPr>
                <w:delText>WG 03</w:delText>
              </w:r>
              <w:r w:rsidDel="002B4300">
                <w:rPr>
                  <w:rFonts w:ascii="Arial" w:hAnsi="Arial" w:cs="Arial"/>
                  <w:sz w:val="20"/>
                  <w:szCs w:val="20"/>
                </w:rPr>
                <w:br/>
                <w:delText>MPEG-I</w:delText>
              </w:r>
            </w:del>
          </w:p>
        </w:tc>
        <w:tc>
          <w:tcPr>
            <w:tcW w:w="6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0630A7E" w14:textId="3123CF23" w:rsidR="005F4B08" w:rsidDel="002B4300" w:rsidRDefault="005F4B08">
            <w:pPr>
              <w:rPr>
                <w:del w:id="485" w:author="Thomas Stockhammer" w:date="2024-04-29T19:30:00Z"/>
                <w:rFonts w:ascii="Arial" w:hAnsi="Arial" w:cs="Arial"/>
                <w:sz w:val="20"/>
                <w:szCs w:val="20"/>
              </w:rPr>
            </w:pPr>
            <w:del w:id="486" w:author="Thomas Stockhammer" w:date="2024-04-29T19:30:00Z">
              <w:r w:rsidDel="002B4300">
                <w:rPr>
                  <w:rFonts w:ascii="Arial" w:hAnsi="Arial" w:cs="Arial"/>
                  <w:sz w:val="20"/>
                  <w:szCs w:val="20"/>
                </w:rPr>
                <w:delText>Requirements Coverage of MPEG-I Scene Description</w:delText>
              </w:r>
            </w:del>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2964063" w14:textId="1671B58B" w:rsidR="005F4B08" w:rsidDel="002B4300" w:rsidRDefault="005F4B08">
            <w:pPr>
              <w:rPr>
                <w:del w:id="487" w:author="Thomas Stockhammer" w:date="2024-04-29T19:30:00Z"/>
                <w:rFonts w:ascii="Arial" w:hAnsi="Arial" w:cs="Arial"/>
                <w:sz w:val="20"/>
                <w:szCs w:val="20"/>
              </w:rPr>
            </w:pPr>
            <w:del w:id="488" w:author="Thomas Stockhammer" w:date="2024-04-29T19:30:00Z">
              <w:r w:rsidDel="002B4300">
                <w:rPr>
                  <w:rFonts w:ascii="Arial" w:hAnsi="Arial" w:cs="Arial"/>
                  <w:sz w:val="20"/>
                  <w:szCs w:val="20"/>
                </w:rPr>
                <w:delText>WG 03 MPEG Systems</w:delText>
              </w:r>
            </w:del>
          </w:p>
        </w:tc>
      </w:tr>
    </w:tbl>
    <w:p w14:paraId="7A891E8B" w14:textId="77777777" w:rsidR="00634ECB" w:rsidRPr="00626E08" w:rsidRDefault="00634ECB">
      <w:pPr>
        <w:pStyle w:val="Heading2"/>
        <w:keepLines w:val="0"/>
        <w:widowControl/>
        <w:numPr>
          <w:ilvl w:val="1"/>
          <w:numId w:val="1"/>
        </w:numPr>
        <w:autoSpaceDE/>
        <w:autoSpaceDN/>
        <w:spacing w:before="240" w:after="60"/>
        <w:jc w:val="both"/>
      </w:pPr>
      <w:bookmarkStart w:id="489" w:name="_Toc125348070"/>
      <w:bookmarkStart w:id="490" w:name="_Toc165311427"/>
      <w:bookmarkEnd w:id="489"/>
      <w:r w:rsidRPr="00626E08">
        <w:t>Scenarios</w:t>
      </w:r>
      <w:bookmarkEnd w:id="490"/>
    </w:p>
    <w:p w14:paraId="7965C6E9" w14:textId="6EAA7951"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Providing Extension to MPEG-I Scene Description is based on well-defined and agreed scenarios. </w:t>
      </w:r>
      <w:r w:rsidR="00345F2C" w:rsidRPr="005529B1">
        <w:rPr>
          <w:rFonts w:ascii="Calibri" w:eastAsia="Times New Roman" w:hAnsi="Calibri" w:cs="Calibri"/>
          <w:sz w:val="22"/>
          <w:szCs w:val="22"/>
          <w:lang w:val="en-GB" w:eastAsia="de-DE"/>
        </w:rPr>
        <w:t>WG3_</w:t>
      </w:r>
      <w:r w:rsidR="005F4B08" w:rsidRPr="005529B1">
        <w:rPr>
          <w:rFonts w:ascii="Calibri" w:eastAsia="Times New Roman" w:hAnsi="Calibri" w:cs="Calibri"/>
          <w:sz w:val="22"/>
          <w:szCs w:val="22"/>
          <w:lang w:val="en-GB" w:eastAsia="de-DE"/>
        </w:rPr>
        <w:t>N0</w:t>
      </w:r>
      <w:r w:rsidR="005F4B08">
        <w:rPr>
          <w:rFonts w:ascii="Calibri" w:eastAsia="Times New Roman" w:hAnsi="Calibri" w:cs="Calibri"/>
          <w:sz w:val="22"/>
          <w:szCs w:val="22"/>
          <w:lang w:val="en-GB" w:eastAsia="de-DE"/>
        </w:rPr>
        <w:t>761</w:t>
      </w:r>
      <w:r w:rsidR="005F4B08" w:rsidRPr="005529B1">
        <w:rPr>
          <w:rFonts w:ascii="Calibri" w:eastAsia="Times New Roman" w:hAnsi="Calibri" w:cs="Calibri"/>
          <w:sz w:val="22"/>
          <w:szCs w:val="22"/>
          <w:lang w:val="en-GB" w:eastAsia="de-DE"/>
        </w:rPr>
        <w:t xml:space="preserve"> </w:t>
      </w:r>
      <w:r w:rsidRPr="005529B1">
        <w:rPr>
          <w:rFonts w:ascii="Calibri" w:eastAsia="Times New Roman" w:hAnsi="Calibri" w:cs="Calibri"/>
          <w:sz w:val="22"/>
          <w:szCs w:val="22"/>
          <w:lang w:val="en-GB" w:eastAsia="de-DE"/>
        </w:rPr>
        <w:t>also covers the mapping of requirements to scenarios.</w:t>
      </w:r>
    </w:p>
    <w:p w14:paraId="508CC1C5" w14:textId="77777777" w:rsidR="00634ECB" w:rsidRDefault="00634ECB" w:rsidP="00634ECB">
      <w:pPr>
        <w:rPr>
          <w:rFonts w:ascii="Calibri" w:eastAsia="Times New Roman" w:hAnsi="Calibri" w:cs="Calibri"/>
          <w:lang w:val="en-GB" w:eastAsia="de-DE"/>
        </w:rPr>
      </w:pPr>
    </w:p>
    <w:p w14:paraId="42F27669" w14:textId="7777777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Scenarios include:</w:t>
      </w:r>
    </w:p>
    <w:p w14:paraId="6AB57DCC" w14:textId="77777777" w:rsidR="00634ECB" w:rsidRPr="005529B1" w:rsidRDefault="00634ECB">
      <w:pPr>
        <w:pStyle w:val="ListParagraph"/>
        <w:widowControl/>
        <w:numPr>
          <w:ilvl w:val="0"/>
          <w:numId w:val="4"/>
        </w:numPr>
        <w:autoSpaceDE/>
        <w:autoSpaceDN/>
        <w:contextualSpacing/>
        <w:jc w:val="both"/>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Description of the scenario</w:t>
      </w:r>
    </w:p>
    <w:p w14:paraId="4FA7EB47" w14:textId="77777777" w:rsidR="00634ECB" w:rsidRPr="005529B1" w:rsidRDefault="00634ECB">
      <w:pPr>
        <w:pStyle w:val="ListParagraph"/>
        <w:widowControl/>
        <w:numPr>
          <w:ilvl w:val="0"/>
          <w:numId w:val="4"/>
        </w:numPr>
        <w:autoSpaceDE/>
        <w:autoSpaceDN/>
        <w:contextualSpacing/>
        <w:jc w:val="both"/>
        <w:rPr>
          <w:rFonts w:asciiTheme="minorHAnsi" w:hAnsiTheme="minorHAnsi" w:cstheme="minorHAnsi"/>
          <w:lang w:val="en-GB" w:eastAsia="de-DE"/>
        </w:rPr>
      </w:pPr>
      <w:r w:rsidRPr="005529B1">
        <w:rPr>
          <w:rFonts w:asciiTheme="minorHAnsi" w:eastAsia="Times New Roman" w:hAnsiTheme="minorHAnsi" w:cstheme="minorHAnsi"/>
          <w:lang w:val="en-GB" w:eastAsia="de-DE"/>
        </w:rPr>
        <w:t xml:space="preserve">A set of test assets that are needed for the </w:t>
      </w:r>
      <w:proofErr w:type="gramStart"/>
      <w:r w:rsidRPr="005529B1">
        <w:rPr>
          <w:rFonts w:asciiTheme="minorHAnsi" w:eastAsia="Times New Roman" w:hAnsiTheme="minorHAnsi" w:cstheme="minorHAnsi"/>
          <w:lang w:val="en-GB" w:eastAsia="de-DE"/>
        </w:rPr>
        <w:t>scenario</w:t>
      </w:r>
      <w:proofErr w:type="gramEnd"/>
    </w:p>
    <w:p w14:paraId="77F9D968" w14:textId="77777777" w:rsidR="00634ECB" w:rsidRPr="005529B1" w:rsidRDefault="00634ECB" w:rsidP="00634ECB">
      <w:pPr>
        <w:rPr>
          <w:rFonts w:eastAsia="Times New Roman" w:cstheme="minorHAnsi"/>
          <w:sz w:val="22"/>
          <w:szCs w:val="22"/>
          <w:lang w:val="en-GB" w:eastAsia="de-DE"/>
        </w:rPr>
      </w:pPr>
    </w:p>
    <w:p w14:paraId="47166A16" w14:textId="7777777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Agreed scenarios and test assets can be accessed:</w:t>
      </w:r>
    </w:p>
    <w:p w14:paraId="41F098D9" w14:textId="474B0FB5" w:rsidR="00634ECB" w:rsidRPr="005F4B08" w:rsidRDefault="00FD4ED6">
      <w:pPr>
        <w:pStyle w:val="ListParagraph"/>
        <w:widowControl/>
        <w:numPr>
          <w:ilvl w:val="0"/>
          <w:numId w:val="6"/>
        </w:numPr>
        <w:autoSpaceDE/>
        <w:autoSpaceDN/>
        <w:contextualSpacing/>
        <w:jc w:val="both"/>
        <w:rPr>
          <w:rFonts w:asciiTheme="minorHAnsi" w:eastAsia="Times New Roman" w:hAnsiTheme="minorHAnsi" w:cstheme="minorHAnsi"/>
          <w:lang w:val="en-GB" w:eastAsia="de-DE"/>
        </w:rPr>
      </w:pPr>
      <w:hyperlink r:id="rId123" w:history="1">
        <w:r w:rsidR="00634ECB" w:rsidRPr="005F4B08">
          <w:rPr>
            <w:rStyle w:val="Hyperlink"/>
            <w:rFonts w:asciiTheme="minorHAnsi" w:hAnsiTheme="minorHAnsi" w:cstheme="minorHAnsi"/>
          </w:rPr>
          <w:t>https://gitlab.com/mpeg-i/scene-description/scenarios/</w:t>
        </w:r>
      </w:hyperlink>
    </w:p>
    <w:p w14:paraId="462481EA" w14:textId="77777777" w:rsidR="00634ECB" w:rsidRPr="005529B1" w:rsidRDefault="00634ECB" w:rsidP="00634ECB">
      <w:pPr>
        <w:rPr>
          <w:rFonts w:eastAsia="Times New Roman" w:cstheme="minorHAnsi"/>
          <w:sz w:val="22"/>
          <w:szCs w:val="22"/>
          <w:lang w:val="en-GB" w:eastAsia="de-DE"/>
        </w:rPr>
      </w:pPr>
    </w:p>
    <w:p w14:paraId="0198D9FC" w14:textId="7F097D1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Agreed Test Assets can be accessed here.</w:t>
      </w:r>
    </w:p>
    <w:p w14:paraId="5FEF4235" w14:textId="7A36D0B1" w:rsidR="00634ECB" w:rsidRPr="005F4B08" w:rsidRDefault="00FD4ED6">
      <w:pPr>
        <w:pStyle w:val="ListParagraph"/>
        <w:widowControl/>
        <w:numPr>
          <w:ilvl w:val="0"/>
          <w:numId w:val="6"/>
        </w:numPr>
        <w:autoSpaceDE/>
        <w:autoSpaceDN/>
        <w:contextualSpacing/>
        <w:jc w:val="both"/>
        <w:rPr>
          <w:rStyle w:val="Hyperlink"/>
          <w:rFonts w:asciiTheme="minorHAnsi" w:hAnsiTheme="minorHAnsi" w:cstheme="minorHAnsi"/>
          <w:color w:val="auto"/>
          <w:u w:val="none"/>
        </w:rPr>
      </w:pPr>
      <w:hyperlink r:id="rId124" w:history="1">
        <w:r w:rsidR="00634ECB" w:rsidRPr="005F4B08">
          <w:rPr>
            <w:rStyle w:val="Hyperlink"/>
            <w:rFonts w:asciiTheme="minorHAnsi" w:hAnsiTheme="minorHAnsi" w:cstheme="minorHAnsi"/>
          </w:rPr>
          <w:t>http://mpegfs.int-evry.fr/mpegcontent/ws-mpegcontent/MPEG-I/Part14-SceneDescriptions</w:t>
        </w:r>
      </w:hyperlink>
    </w:p>
    <w:p w14:paraId="3C49875F" w14:textId="7374BF1F" w:rsidR="00634ECB" w:rsidRPr="005529B1" w:rsidRDefault="00634ECB" w:rsidP="00DD6C01">
      <w:pPr>
        <w:pStyle w:val="ListParagraph"/>
        <w:ind w:left="360"/>
        <w:rPr>
          <w:rFonts w:asciiTheme="minorHAnsi" w:hAnsiTheme="minorHAnsi" w:cstheme="minorHAnsi"/>
        </w:rPr>
      </w:pPr>
      <w:r w:rsidRPr="005529B1">
        <w:rPr>
          <w:rFonts w:asciiTheme="minorHAnsi" w:eastAsia="Times New Roman" w:hAnsiTheme="minorHAnsi" w:cstheme="minorHAnsi"/>
          <w:lang w:val="en-GB" w:eastAsia="de-DE"/>
        </w:rPr>
        <w:t xml:space="preserve">Note: access and contribution to this requires an account. To request an account, please contact the test asset coordinators (see clause </w:t>
      </w:r>
      <w:r w:rsidRPr="005529B1">
        <w:rPr>
          <w:rFonts w:asciiTheme="minorHAnsi" w:eastAsia="Times New Roman" w:hAnsiTheme="minorHAnsi" w:cstheme="minorHAnsi"/>
          <w:lang w:val="en-GB" w:eastAsia="de-DE"/>
        </w:rPr>
        <w:fldChar w:fldCharType="begin"/>
      </w:r>
      <w:r w:rsidRPr="005529B1">
        <w:rPr>
          <w:rFonts w:asciiTheme="minorHAnsi" w:eastAsia="Times New Roman" w:hAnsiTheme="minorHAnsi" w:cstheme="minorHAnsi"/>
          <w:lang w:val="en-GB" w:eastAsia="de-DE"/>
        </w:rPr>
        <w:instrText xml:space="preserve"> REF _Ref53399172 \r \h </w:instrText>
      </w:r>
      <w:r w:rsidR="005F4B08" w:rsidRPr="005529B1">
        <w:rPr>
          <w:rFonts w:asciiTheme="minorHAnsi" w:eastAsia="Times New Roman" w:hAnsiTheme="minorHAnsi" w:cstheme="minorHAnsi"/>
          <w:lang w:val="en-GB" w:eastAsia="de-DE"/>
        </w:rPr>
        <w:instrText xml:space="preserve"> \* MERGEFORMAT </w:instrText>
      </w:r>
      <w:r w:rsidRPr="005529B1">
        <w:rPr>
          <w:rFonts w:asciiTheme="minorHAnsi" w:eastAsia="Times New Roman" w:hAnsiTheme="minorHAnsi" w:cstheme="minorHAnsi"/>
          <w:lang w:val="en-GB" w:eastAsia="de-DE"/>
        </w:rPr>
      </w:r>
      <w:r w:rsidRPr="005529B1">
        <w:rPr>
          <w:rFonts w:asciiTheme="minorHAnsi" w:eastAsia="Times New Roman" w:hAnsiTheme="minorHAnsi" w:cstheme="minorHAnsi"/>
          <w:lang w:val="en-GB" w:eastAsia="de-DE"/>
        </w:rPr>
        <w:fldChar w:fldCharType="separate"/>
      </w:r>
      <w:r w:rsidR="00C60830">
        <w:rPr>
          <w:rFonts w:asciiTheme="minorHAnsi" w:eastAsia="Times New Roman" w:hAnsiTheme="minorHAnsi" w:cstheme="minorHAnsi"/>
          <w:lang w:val="en-GB" w:eastAsia="de-DE"/>
        </w:rPr>
        <w:t>9</w:t>
      </w:r>
      <w:r w:rsidRPr="005529B1">
        <w:rPr>
          <w:rFonts w:asciiTheme="minorHAnsi" w:eastAsia="Times New Roman" w:hAnsiTheme="minorHAnsi" w:cstheme="minorHAnsi"/>
          <w:lang w:val="en-GB" w:eastAsia="de-DE"/>
        </w:rPr>
        <w:fldChar w:fldCharType="end"/>
      </w:r>
      <w:r w:rsidRPr="005529B1">
        <w:rPr>
          <w:rFonts w:asciiTheme="minorHAnsi" w:eastAsia="Times New Roman" w:hAnsiTheme="minorHAnsi" w:cstheme="minorHAnsi"/>
          <w:lang w:val="en-GB" w:eastAsia="de-DE"/>
        </w:rPr>
        <w:t xml:space="preserve">) </w:t>
      </w:r>
    </w:p>
    <w:p w14:paraId="6BDB2971" w14:textId="77777777" w:rsidR="00634ECB" w:rsidRPr="005529B1" w:rsidRDefault="00634ECB" w:rsidP="00634ECB">
      <w:pPr>
        <w:rPr>
          <w:rFonts w:cstheme="minorHAnsi"/>
          <w:sz w:val="22"/>
          <w:szCs w:val="22"/>
        </w:rPr>
      </w:pPr>
    </w:p>
    <w:p w14:paraId="51D1BD66" w14:textId="77777777" w:rsidR="00634ECB" w:rsidRPr="005529B1" w:rsidRDefault="00634ECB" w:rsidP="00634ECB">
      <w:pPr>
        <w:rPr>
          <w:rFonts w:cstheme="minorHAnsi"/>
          <w:sz w:val="22"/>
          <w:szCs w:val="22"/>
        </w:rPr>
      </w:pPr>
      <w:r w:rsidRPr="005529B1">
        <w:rPr>
          <w:rFonts w:cstheme="minorHAnsi"/>
          <w:sz w:val="22"/>
          <w:szCs w:val="22"/>
        </w:rPr>
        <w:t xml:space="preserve">For adding new scenarios, please provide an input contribution to MPEG with the following </w:t>
      </w:r>
      <w:proofErr w:type="gramStart"/>
      <w:r w:rsidRPr="005529B1">
        <w:rPr>
          <w:rFonts w:cstheme="minorHAnsi"/>
          <w:sz w:val="22"/>
          <w:szCs w:val="22"/>
        </w:rPr>
        <w:t>information</w:t>
      </w:r>
      <w:proofErr w:type="gramEnd"/>
    </w:p>
    <w:p w14:paraId="765BDAE0" w14:textId="77777777" w:rsidR="00634ECB" w:rsidRPr="005529B1" w:rsidRDefault="00634ECB">
      <w:pPr>
        <w:pStyle w:val="ListParagraph"/>
        <w:widowControl/>
        <w:numPr>
          <w:ilvl w:val="0"/>
          <w:numId w:val="4"/>
        </w:numPr>
        <w:autoSpaceDE/>
        <w:autoSpaceDN/>
        <w:contextualSpacing/>
        <w:jc w:val="both"/>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Description of the scenario</w:t>
      </w:r>
    </w:p>
    <w:p w14:paraId="3CE8C800" w14:textId="77777777" w:rsidR="00634ECB" w:rsidRPr="005529B1" w:rsidRDefault="00634ECB">
      <w:pPr>
        <w:pStyle w:val="ListParagraph"/>
        <w:widowControl/>
        <w:numPr>
          <w:ilvl w:val="0"/>
          <w:numId w:val="4"/>
        </w:numPr>
        <w:autoSpaceDE/>
        <w:autoSpaceDN/>
        <w:contextualSpacing/>
        <w:jc w:val="both"/>
        <w:rPr>
          <w:rFonts w:asciiTheme="minorHAnsi" w:eastAsia="MS Mincho" w:hAnsiTheme="minorHAnsi" w:cstheme="minorHAnsi"/>
          <w:lang w:val="en-GB" w:eastAsia="de-DE"/>
        </w:rPr>
      </w:pPr>
      <w:r w:rsidRPr="005529B1">
        <w:rPr>
          <w:rFonts w:asciiTheme="minorHAnsi" w:eastAsia="Times New Roman" w:hAnsiTheme="minorHAnsi" w:cstheme="minorHAnsi"/>
          <w:lang w:val="en-GB" w:eastAsia="de-DE"/>
        </w:rPr>
        <w:t xml:space="preserve">A set of test assets that are needed for the </w:t>
      </w:r>
      <w:proofErr w:type="gramStart"/>
      <w:r w:rsidRPr="005529B1">
        <w:rPr>
          <w:rFonts w:asciiTheme="minorHAnsi" w:eastAsia="Times New Roman" w:hAnsiTheme="minorHAnsi" w:cstheme="minorHAnsi"/>
          <w:lang w:val="en-GB" w:eastAsia="de-DE"/>
        </w:rPr>
        <w:t>scenario</w:t>
      </w:r>
      <w:proofErr w:type="gramEnd"/>
    </w:p>
    <w:p w14:paraId="494D6EF5" w14:textId="77777777" w:rsidR="00634ECB" w:rsidRPr="005529B1" w:rsidRDefault="00634ECB" w:rsidP="00634ECB">
      <w:pPr>
        <w:rPr>
          <w:rFonts w:cstheme="minorHAnsi"/>
          <w:sz w:val="22"/>
          <w:szCs w:val="22"/>
          <w:lang w:val="en-GB" w:eastAsia="de-DE"/>
        </w:rPr>
      </w:pPr>
    </w:p>
    <w:p w14:paraId="3AA6875E" w14:textId="6628C0C5" w:rsidR="00634ECB" w:rsidRPr="005529B1" w:rsidRDefault="00634ECB" w:rsidP="0028729E">
      <w:pPr>
        <w:rPr>
          <w:rFonts w:cstheme="minorHAnsi"/>
          <w:sz w:val="22"/>
          <w:szCs w:val="22"/>
        </w:rPr>
      </w:pPr>
      <w:r w:rsidRPr="005529B1">
        <w:rPr>
          <w:rFonts w:cstheme="minorHAnsi"/>
          <w:sz w:val="22"/>
          <w:szCs w:val="22"/>
        </w:rPr>
        <w:t xml:space="preserve">A template for the scenario is provided in clause </w:t>
      </w:r>
      <w:r w:rsidRPr="005529B1">
        <w:rPr>
          <w:rFonts w:cstheme="minorHAnsi"/>
          <w:sz w:val="22"/>
          <w:szCs w:val="22"/>
        </w:rPr>
        <w:fldChar w:fldCharType="begin"/>
      </w:r>
      <w:r w:rsidRPr="005529B1">
        <w:rPr>
          <w:rFonts w:cstheme="minorHAnsi"/>
          <w:sz w:val="22"/>
          <w:szCs w:val="22"/>
        </w:rPr>
        <w:instrText xml:space="preserve"> REF _Ref53399275 \r \h </w:instrText>
      </w:r>
      <w:r w:rsidR="005F4B08" w:rsidRPr="005F4B08">
        <w:rPr>
          <w:rFonts w:cstheme="minorHAnsi"/>
          <w:sz w:val="22"/>
          <w:szCs w:val="22"/>
        </w:rPr>
        <w:instrText xml:space="preserve"> \* MERGEFORMAT </w:instrText>
      </w:r>
      <w:r w:rsidRPr="005529B1">
        <w:rPr>
          <w:rFonts w:cstheme="minorHAnsi"/>
          <w:sz w:val="22"/>
          <w:szCs w:val="22"/>
        </w:rPr>
      </w:r>
      <w:r w:rsidRPr="005529B1">
        <w:rPr>
          <w:rFonts w:cstheme="minorHAnsi"/>
          <w:sz w:val="22"/>
          <w:szCs w:val="22"/>
        </w:rPr>
        <w:fldChar w:fldCharType="separate"/>
      </w:r>
      <w:r w:rsidR="00C60830">
        <w:rPr>
          <w:rFonts w:cstheme="minorHAnsi"/>
          <w:sz w:val="22"/>
          <w:szCs w:val="22"/>
        </w:rPr>
        <w:t>5.3</w:t>
      </w:r>
      <w:r w:rsidRPr="005529B1">
        <w:rPr>
          <w:rFonts w:cstheme="minorHAnsi"/>
          <w:sz w:val="22"/>
          <w:szCs w:val="22"/>
        </w:rPr>
        <w:fldChar w:fldCharType="end"/>
      </w:r>
      <w:r w:rsidRPr="005529B1">
        <w:rPr>
          <w:rFonts w:cstheme="minorHAnsi"/>
          <w:sz w:val="22"/>
          <w:szCs w:val="22"/>
        </w:rPr>
        <w:t>.</w:t>
      </w:r>
    </w:p>
    <w:p w14:paraId="0CCC7B01" w14:textId="77777777" w:rsidR="00634ECB" w:rsidRPr="00EC3B8C" w:rsidRDefault="00634ECB">
      <w:pPr>
        <w:pStyle w:val="Heading2"/>
        <w:keepLines w:val="0"/>
        <w:widowControl/>
        <w:numPr>
          <w:ilvl w:val="1"/>
          <w:numId w:val="1"/>
        </w:numPr>
        <w:autoSpaceDE/>
        <w:autoSpaceDN/>
        <w:spacing w:before="240" w:after="60"/>
        <w:jc w:val="both"/>
      </w:pPr>
      <w:bookmarkStart w:id="491" w:name="_Toc77377248"/>
      <w:bookmarkStart w:id="492" w:name="_Toc77377302"/>
      <w:bookmarkStart w:id="493" w:name="_Toc77377249"/>
      <w:bookmarkStart w:id="494" w:name="_Toc77377303"/>
      <w:bookmarkStart w:id="495" w:name="_Toc77377250"/>
      <w:bookmarkStart w:id="496" w:name="_Toc77377304"/>
      <w:bookmarkStart w:id="497" w:name="_Toc77377251"/>
      <w:bookmarkStart w:id="498" w:name="_Toc77377305"/>
      <w:bookmarkStart w:id="499" w:name="_Toc77377252"/>
      <w:bookmarkStart w:id="500" w:name="_Toc77377306"/>
      <w:bookmarkStart w:id="501" w:name="_Toc77377253"/>
      <w:bookmarkStart w:id="502" w:name="_Toc77377307"/>
      <w:bookmarkStart w:id="503" w:name="_Toc77377254"/>
      <w:bookmarkStart w:id="504" w:name="_Toc77377308"/>
      <w:bookmarkStart w:id="505" w:name="_Ref53399275"/>
      <w:bookmarkStart w:id="506" w:name="_Toc165311428"/>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r w:rsidRPr="00EC3B8C">
        <w:t>Template for Test Scenario</w:t>
      </w:r>
      <w:bookmarkEnd w:id="505"/>
      <w:bookmarkEnd w:id="506"/>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6"/>
        <w:gridCol w:w="5444"/>
      </w:tblGrid>
      <w:tr w:rsidR="00634ECB" w:rsidRPr="004F47B5" w14:paraId="29849880" w14:textId="77777777" w:rsidTr="00826CDB">
        <w:tc>
          <w:tcPr>
            <w:tcW w:w="3823" w:type="dxa"/>
          </w:tcPr>
          <w:p w14:paraId="1F01F66F" w14:textId="77777777" w:rsidR="00634ECB" w:rsidRPr="00EC3B8C" w:rsidRDefault="00634ECB" w:rsidP="00826CDB">
            <w:pPr>
              <w:rPr>
                <w:sz w:val="18"/>
                <w:szCs w:val="18"/>
                <w:lang w:val="en-CA"/>
              </w:rPr>
            </w:pPr>
            <w:r w:rsidRPr="00EC3B8C">
              <w:rPr>
                <w:sz w:val="18"/>
                <w:szCs w:val="18"/>
                <w:lang w:val="en-CA"/>
              </w:rPr>
              <w:t>Item</w:t>
            </w:r>
          </w:p>
        </w:tc>
        <w:tc>
          <w:tcPr>
            <w:tcW w:w="5805" w:type="dxa"/>
          </w:tcPr>
          <w:p w14:paraId="2957D49F" w14:textId="77777777" w:rsidR="00634ECB" w:rsidRPr="00EC3B8C" w:rsidRDefault="00634ECB" w:rsidP="00826CDB">
            <w:pPr>
              <w:rPr>
                <w:sz w:val="18"/>
                <w:szCs w:val="18"/>
                <w:lang w:val="en-CA"/>
              </w:rPr>
            </w:pPr>
            <w:r w:rsidRPr="00EC3B8C">
              <w:rPr>
                <w:sz w:val="18"/>
                <w:szCs w:val="18"/>
                <w:lang w:val="en-CA"/>
              </w:rPr>
              <w:t>Description</w:t>
            </w:r>
          </w:p>
        </w:tc>
      </w:tr>
      <w:tr w:rsidR="00634ECB" w:rsidRPr="004F47B5" w14:paraId="19960FAF" w14:textId="77777777" w:rsidTr="00826CDB">
        <w:tc>
          <w:tcPr>
            <w:tcW w:w="3823" w:type="dxa"/>
          </w:tcPr>
          <w:p w14:paraId="5EDB3DF1" w14:textId="77777777" w:rsidR="00634ECB" w:rsidRPr="00EC3B8C" w:rsidRDefault="00634ECB" w:rsidP="00826CDB">
            <w:pPr>
              <w:rPr>
                <w:sz w:val="18"/>
                <w:szCs w:val="18"/>
                <w:lang w:val="en-CA"/>
              </w:rPr>
            </w:pPr>
            <w:r w:rsidRPr="00EC3B8C">
              <w:rPr>
                <w:sz w:val="18"/>
                <w:szCs w:val="18"/>
                <w:lang w:val="en-CA"/>
              </w:rPr>
              <w:t>Title</w:t>
            </w:r>
          </w:p>
        </w:tc>
        <w:tc>
          <w:tcPr>
            <w:tcW w:w="5805" w:type="dxa"/>
          </w:tcPr>
          <w:p w14:paraId="1BE41F6B" w14:textId="77777777" w:rsidR="00634ECB" w:rsidRPr="00EC3B8C" w:rsidRDefault="00634ECB" w:rsidP="00826CDB">
            <w:pPr>
              <w:rPr>
                <w:sz w:val="18"/>
                <w:szCs w:val="18"/>
                <w:lang w:val="en-CA"/>
              </w:rPr>
            </w:pPr>
            <w:r w:rsidRPr="00EC3B8C">
              <w:rPr>
                <w:sz w:val="18"/>
                <w:szCs w:val="18"/>
                <w:lang w:val="en-CA"/>
              </w:rPr>
              <w:t>&lt;give it a catchy title, e.g. as those listed in clause 2&gt;</w:t>
            </w:r>
          </w:p>
        </w:tc>
      </w:tr>
      <w:tr w:rsidR="00634ECB" w:rsidRPr="004F47B5" w14:paraId="721DFBCC" w14:textId="77777777" w:rsidTr="00826CDB">
        <w:tc>
          <w:tcPr>
            <w:tcW w:w="3823" w:type="dxa"/>
          </w:tcPr>
          <w:p w14:paraId="2CE46ED0" w14:textId="77777777" w:rsidR="00634ECB" w:rsidRPr="00EC3B8C" w:rsidRDefault="00634ECB" w:rsidP="00826CDB">
            <w:pPr>
              <w:rPr>
                <w:sz w:val="18"/>
                <w:szCs w:val="18"/>
                <w:lang w:val="en-CA"/>
              </w:rPr>
            </w:pPr>
            <w:r w:rsidRPr="00EC3B8C">
              <w:rPr>
                <w:sz w:val="18"/>
                <w:szCs w:val="18"/>
                <w:lang w:val="en-CA"/>
              </w:rPr>
              <w:t>Description</w:t>
            </w:r>
          </w:p>
        </w:tc>
        <w:tc>
          <w:tcPr>
            <w:tcW w:w="5805" w:type="dxa"/>
          </w:tcPr>
          <w:p w14:paraId="527BEAEB" w14:textId="77777777" w:rsidR="00634ECB" w:rsidRPr="00EC3B8C" w:rsidRDefault="00634ECB">
            <w:pPr>
              <w:numPr>
                <w:ilvl w:val="0"/>
                <w:numId w:val="9"/>
              </w:numPr>
              <w:spacing w:after="100"/>
              <w:jc w:val="both"/>
              <w:rPr>
                <w:sz w:val="18"/>
                <w:szCs w:val="18"/>
              </w:rPr>
            </w:pPr>
            <w:r w:rsidRPr="00EC3B8C">
              <w:rPr>
                <w:sz w:val="18"/>
                <w:szCs w:val="18"/>
              </w:rPr>
              <w:t>What is the basic use case?</w:t>
            </w:r>
          </w:p>
          <w:p w14:paraId="76F00C8A" w14:textId="77777777" w:rsidR="00634ECB" w:rsidRPr="00EC3B8C" w:rsidRDefault="00634ECB">
            <w:pPr>
              <w:numPr>
                <w:ilvl w:val="0"/>
                <w:numId w:val="9"/>
              </w:numPr>
              <w:spacing w:after="100"/>
              <w:jc w:val="both"/>
              <w:rPr>
                <w:sz w:val="18"/>
                <w:szCs w:val="18"/>
              </w:rPr>
            </w:pPr>
            <w:r w:rsidRPr="00EC3B8C">
              <w:rPr>
                <w:sz w:val="18"/>
                <w:szCs w:val="18"/>
              </w:rPr>
              <w:t>How does it relate to MPEG-I Requirements and Use Cases?</w:t>
            </w:r>
          </w:p>
        </w:tc>
      </w:tr>
      <w:tr w:rsidR="00634ECB" w:rsidRPr="004F47B5" w14:paraId="1F1A7A84" w14:textId="77777777" w:rsidTr="00826CDB">
        <w:tc>
          <w:tcPr>
            <w:tcW w:w="3823" w:type="dxa"/>
          </w:tcPr>
          <w:p w14:paraId="0351B015" w14:textId="77777777" w:rsidR="00634ECB" w:rsidRPr="00EC3B8C" w:rsidRDefault="00634ECB" w:rsidP="00826CDB">
            <w:pPr>
              <w:rPr>
                <w:sz w:val="18"/>
                <w:szCs w:val="18"/>
                <w:lang w:val="en-CA"/>
              </w:rPr>
            </w:pPr>
            <w:r w:rsidRPr="00EC3B8C">
              <w:rPr>
                <w:sz w:val="18"/>
                <w:szCs w:val="18"/>
                <w:lang w:val="en-CA"/>
              </w:rPr>
              <w:t>Required test assets</w:t>
            </w:r>
          </w:p>
        </w:tc>
        <w:tc>
          <w:tcPr>
            <w:tcW w:w="5805" w:type="dxa"/>
          </w:tcPr>
          <w:p w14:paraId="6FDCC98D" w14:textId="77777777" w:rsidR="00634ECB" w:rsidRPr="00EC3B8C" w:rsidRDefault="00634ECB">
            <w:pPr>
              <w:numPr>
                <w:ilvl w:val="0"/>
                <w:numId w:val="9"/>
              </w:numPr>
              <w:tabs>
                <w:tab w:val="num" w:pos="1440"/>
              </w:tabs>
              <w:spacing w:after="100"/>
              <w:jc w:val="both"/>
              <w:rPr>
                <w:sz w:val="18"/>
                <w:szCs w:val="18"/>
              </w:rPr>
            </w:pPr>
            <w:r w:rsidRPr="00EC3B8C">
              <w:rPr>
                <w:sz w:val="18"/>
                <w:szCs w:val="18"/>
              </w:rPr>
              <w:t>3D scene, real-time assets for media (2D/3D)</w:t>
            </w:r>
          </w:p>
          <w:p w14:paraId="042D21B6" w14:textId="77777777" w:rsidR="00634ECB" w:rsidRPr="00EC3B8C" w:rsidRDefault="00634ECB">
            <w:pPr>
              <w:numPr>
                <w:ilvl w:val="0"/>
                <w:numId w:val="9"/>
              </w:numPr>
              <w:tabs>
                <w:tab w:val="num" w:pos="1440"/>
              </w:tabs>
              <w:spacing w:after="100"/>
              <w:jc w:val="both"/>
              <w:rPr>
                <w:sz w:val="18"/>
                <w:szCs w:val="18"/>
              </w:rPr>
            </w:pPr>
            <w:r w:rsidRPr="00EC3B8C">
              <w:rPr>
                <w:sz w:val="18"/>
                <w:szCs w:val="18"/>
              </w:rPr>
              <w:t>Anything else</w:t>
            </w:r>
          </w:p>
          <w:p w14:paraId="5272F47E" w14:textId="77777777" w:rsidR="00634ECB" w:rsidRPr="00EC3B8C" w:rsidRDefault="00634ECB">
            <w:pPr>
              <w:numPr>
                <w:ilvl w:val="0"/>
                <w:numId w:val="9"/>
              </w:numPr>
              <w:tabs>
                <w:tab w:val="num" w:pos="1440"/>
              </w:tabs>
              <w:spacing w:after="100"/>
              <w:jc w:val="both"/>
              <w:rPr>
                <w:sz w:val="18"/>
                <w:szCs w:val="18"/>
              </w:rPr>
            </w:pPr>
            <w:r w:rsidRPr="00EC3B8C">
              <w:rPr>
                <w:sz w:val="18"/>
                <w:szCs w:val="18"/>
              </w:rPr>
              <w:t>References to test assets</w:t>
            </w:r>
          </w:p>
        </w:tc>
      </w:tr>
      <w:tr w:rsidR="00634ECB" w:rsidRPr="004F47B5" w14:paraId="67028E57" w14:textId="77777777" w:rsidTr="00826CDB">
        <w:tc>
          <w:tcPr>
            <w:tcW w:w="3823" w:type="dxa"/>
          </w:tcPr>
          <w:p w14:paraId="55DACD47" w14:textId="77777777" w:rsidR="00634ECB" w:rsidRPr="00EC3B8C" w:rsidRDefault="00634ECB" w:rsidP="00826CDB">
            <w:pPr>
              <w:rPr>
                <w:sz w:val="18"/>
                <w:szCs w:val="18"/>
                <w:lang w:val="en-CA"/>
              </w:rPr>
            </w:pPr>
            <w:r w:rsidRPr="00EC3B8C">
              <w:rPr>
                <w:sz w:val="18"/>
                <w:szCs w:val="18"/>
                <w:lang w:val="en-CA"/>
              </w:rPr>
              <w:t>Current Support</w:t>
            </w:r>
          </w:p>
        </w:tc>
        <w:tc>
          <w:tcPr>
            <w:tcW w:w="5805" w:type="dxa"/>
          </w:tcPr>
          <w:p w14:paraId="460206E4"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How can glTF Scene Description be used </w:t>
            </w:r>
            <w:proofErr w:type="gramStart"/>
            <w:r w:rsidRPr="00EC3B8C">
              <w:rPr>
                <w:sz w:val="18"/>
                <w:szCs w:val="18"/>
              </w:rPr>
              <w:t>today</w:t>
            </w:r>
            <w:proofErr w:type="gramEnd"/>
            <w:r w:rsidRPr="00EC3B8C">
              <w:rPr>
                <w:sz w:val="18"/>
                <w:szCs w:val="18"/>
              </w:rPr>
              <w:t xml:space="preserve"> </w:t>
            </w:r>
          </w:p>
          <w:p w14:paraId="56CF3A75"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C3B8C" w:rsidRDefault="00634ECB" w:rsidP="00826CDB">
            <w:pPr>
              <w:rPr>
                <w:sz w:val="18"/>
                <w:szCs w:val="18"/>
                <w:lang w:val="en-CA"/>
              </w:rPr>
            </w:pPr>
            <w:r w:rsidRPr="00EC3B8C">
              <w:rPr>
                <w:sz w:val="18"/>
                <w:szCs w:val="18"/>
                <w:lang w:val="en-CA"/>
              </w:rPr>
              <w:t>Criteria</w:t>
            </w:r>
          </w:p>
        </w:tc>
        <w:tc>
          <w:tcPr>
            <w:tcW w:w="5805" w:type="dxa"/>
          </w:tcPr>
          <w:p w14:paraId="05C06608" w14:textId="77777777" w:rsidR="00634ECB" w:rsidRPr="00EC3B8C" w:rsidRDefault="00634ECB">
            <w:pPr>
              <w:numPr>
                <w:ilvl w:val="0"/>
                <w:numId w:val="11"/>
              </w:numPr>
              <w:tabs>
                <w:tab w:val="num" w:pos="720"/>
              </w:tabs>
              <w:spacing w:after="100"/>
              <w:jc w:val="both"/>
              <w:rPr>
                <w:sz w:val="18"/>
                <w:szCs w:val="18"/>
              </w:rPr>
            </w:pPr>
            <w:r w:rsidRPr="00EC3B8C">
              <w:rPr>
                <w:sz w:val="18"/>
                <w:szCs w:val="18"/>
              </w:rPr>
              <w:t xml:space="preserve">What are relevant criteria for the user experience/QoE? </w:t>
            </w:r>
          </w:p>
          <w:p w14:paraId="4116F7AE" w14:textId="77777777" w:rsidR="00634ECB" w:rsidRPr="00EC3B8C" w:rsidRDefault="00634ECB">
            <w:pPr>
              <w:numPr>
                <w:ilvl w:val="0"/>
                <w:numId w:val="11"/>
              </w:numPr>
              <w:tabs>
                <w:tab w:val="num" w:pos="720"/>
              </w:tabs>
              <w:spacing w:after="100"/>
              <w:jc w:val="both"/>
              <w:rPr>
                <w:sz w:val="18"/>
                <w:szCs w:val="18"/>
              </w:rPr>
            </w:pPr>
            <w:r w:rsidRPr="00EC3B8C">
              <w:rPr>
                <w:sz w:val="18"/>
                <w:szCs w:val="18"/>
              </w:rPr>
              <w:t>What are relevant criteria for passing the test scenario?</w:t>
            </w:r>
          </w:p>
        </w:tc>
      </w:tr>
    </w:tbl>
    <w:p w14:paraId="167EFB03" w14:textId="76A249C2" w:rsidR="00634ECB" w:rsidRPr="00EC3B8C" w:rsidRDefault="00634ECB">
      <w:pPr>
        <w:pStyle w:val="Heading2"/>
        <w:keepLines w:val="0"/>
        <w:widowControl/>
        <w:numPr>
          <w:ilvl w:val="1"/>
          <w:numId w:val="1"/>
        </w:numPr>
        <w:autoSpaceDE/>
        <w:autoSpaceDN/>
        <w:spacing w:before="240" w:after="60"/>
        <w:jc w:val="both"/>
      </w:pPr>
      <w:bookmarkStart w:id="507" w:name="_Toc165311429"/>
      <w:r>
        <w:lastRenderedPageBreak/>
        <w:t>Continuous Call for</w:t>
      </w:r>
      <w:r w:rsidRPr="00EC3B8C">
        <w:t xml:space="preserve"> </w:t>
      </w:r>
      <w:r>
        <w:t>T</w:t>
      </w:r>
      <w:r w:rsidRPr="00EC3B8C">
        <w:t xml:space="preserve">est </w:t>
      </w:r>
      <w:r>
        <w:t>D</w:t>
      </w:r>
      <w:r w:rsidRPr="00EC3B8C">
        <w:t>ata</w:t>
      </w:r>
      <w:bookmarkEnd w:id="507"/>
    </w:p>
    <w:p w14:paraId="20705A70" w14:textId="77777777" w:rsidR="00634ECB" w:rsidRPr="005529B1" w:rsidRDefault="00634ECB" w:rsidP="00634ECB">
      <w:pPr>
        <w:rPr>
          <w:rFonts w:cstheme="minorHAnsi"/>
          <w:sz w:val="22"/>
          <w:szCs w:val="22"/>
        </w:rPr>
      </w:pPr>
      <w:r w:rsidRPr="005529B1">
        <w:rPr>
          <w:rFonts w:cstheme="minorHAnsi"/>
          <w:sz w:val="22"/>
          <w:szCs w:val="22"/>
        </w:rPr>
        <w:t>Among others, we solicit the following material to be used as content for the creation and validation of MPEG-Scene Descriptions:</w:t>
      </w:r>
    </w:p>
    <w:p w14:paraId="114A44F2"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2D content that can server as overlays, video textures</w:t>
      </w:r>
    </w:p>
    <w:p w14:paraId="6943AB9D"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2D and 3D content that is captured from a local camera, e.g. representing a conference room or flat surfaces for </w:t>
      </w:r>
      <w:proofErr w:type="gramStart"/>
      <w:r w:rsidRPr="00051F95">
        <w:rPr>
          <w:rFonts w:ascii="Calibri" w:eastAsia="Times New Roman" w:hAnsi="Calibri" w:cs="Calibri"/>
          <w:lang w:val="en-GB" w:eastAsia="de-DE"/>
        </w:rPr>
        <w:t>overlay</w:t>
      </w:r>
      <w:proofErr w:type="gramEnd"/>
    </w:p>
    <w:p w14:paraId="641B8C9C"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3D game content, e.g. provided in Unity, that can be used for the online gaming </w:t>
      </w:r>
      <w:proofErr w:type="gramStart"/>
      <w:r w:rsidRPr="00051F95">
        <w:rPr>
          <w:rFonts w:ascii="Calibri" w:eastAsia="Times New Roman" w:hAnsi="Calibri" w:cs="Calibri"/>
          <w:lang w:val="en-GB" w:eastAsia="de-DE"/>
        </w:rPr>
        <w:t>scenario</w:t>
      </w:r>
      <w:proofErr w:type="gramEnd"/>
    </w:p>
    <w:p w14:paraId="0FEE3011"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3D cinematographic content that includes complete scenes</w:t>
      </w:r>
    </w:p>
    <w:p w14:paraId="3FB6A529"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VR content and 3D mesh and point cloud content that can be used for VR </w:t>
      </w:r>
      <w:proofErr w:type="gramStart"/>
      <w:r w:rsidRPr="00051F95">
        <w:rPr>
          <w:rFonts w:ascii="Calibri" w:eastAsia="Times New Roman" w:hAnsi="Calibri" w:cs="Calibri"/>
          <w:lang w:val="en-GB" w:eastAsia="de-DE"/>
        </w:rPr>
        <w:t>scenes</w:t>
      </w:r>
      <w:proofErr w:type="gramEnd"/>
    </w:p>
    <w:p w14:paraId="5CEAFD72" w14:textId="3B21AE4C"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Theme="minorHAnsi" w:hAnsiTheme="minorHAnsi" w:cstheme="minorHAnsi"/>
        </w:rPr>
        <w:t>etc…</w:t>
      </w:r>
    </w:p>
    <w:p w14:paraId="3E09D94D" w14:textId="77777777" w:rsidR="00634ECB" w:rsidRPr="005529B1" w:rsidRDefault="00634ECB" w:rsidP="00634ECB">
      <w:pPr>
        <w:rPr>
          <w:rFonts w:cstheme="minorHAnsi"/>
          <w:sz w:val="22"/>
          <w:szCs w:val="22"/>
        </w:rPr>
      </w:pPr>
      <w:r w:rsidRPr="005529B1">
        <w:rPr>
          <w:rFonts w:cstheme="minorHAnsi"/>
          <w:sz w:val="22"/>
          <w:szCs w:val="22"/>
        </w:rPr>
        <w:t>We welcome contributions of content that can be made available to the MPEG community for the sake of the MPEG-I Scene Description activity.</w:t>
      </w:r>
    </w:p>
    <w:p w14:paraId="1AE2457A" w14:textId="77777777" w:rsidR="00634ECB" w:rsidRPr="00EC3B8C" w:rsidRDefault="00634ECB">
      <w:pPr>
        <w:pStyle w:val="Heading2"/>
        <w:keepLines w:val="0"/>
        <w:widowControl/>
        <w:numPr>
          <w:ilvl w:val="1"/>
          <w:numId w:val="1"/>
        </w:numPr>
        <w:autoSpaceDE/>
        <w:autoSpaceDN/>
        <w:spacing w:before="240" w:after="60"/>
        <w:jc w:val="both"/>
      </w:pPr>
      <w:bookmarkStart w:id="508" w:name="_Toc165311430"/>
      <w:r>
        <w:t>Timeline</w:t>
      </w:r>
      <w:bookmarkEnd w:id="508"/>
    </w:p>
    <w:p w14:paraId="75901F60" w14:textId="16796692" w:rsidR="00634ECB" w:rsidRPr="005529B1" w:rsidRDefault="00634ECB" w:rsidP="00634ECB">
      <w:pPr>
        <w:rPr>
          <w:rFonts w:cstheme="minorHAnsi"/>
          <w:sz w:val="22"/>
          <w:szCs w:val="22"/>
        </w:rPr>
      </w:pPr>
      <w:r w:rsidRPr="005529B1">
        <w:rPr>
          <w:rFonts w:cstheme="minorHAnsi"/>
          <w:sz w:val="22"/>
          <w:szCs w:val="22"/>
        </w:rPr>
        <w:t>The data sets should be submitted as input contributions to the 1</w:t>
      </w:r>
      <w:r w:rsidR="00F64D94" w:rsidRPr="005529B1">
        <w:rPr>
          <w:rFonts w:cstheme="minorHAnsi"/>
          <w:sz w:val="22"/>
          <w:szCs w:val="22"/>
        </w:rPr>
        <w:t>4</w:t>
      </w:r>
      <w:r w:rsidR="00051F95" w:rsidRPr="005529B1">
        <w:rPr>
          <w:rFonts w:cstheme="minorHAnsi"/>
          <w:sz w:val="22"/>
          <w:szCs w:val="22"/>
        </w:rPr>
        <w:t>2nd</w:t>
      </w:r>
      <w:r w:rsidRPr="005529B1">
        <w:rPr>
          <w:rFonts w:cstheme="minorHAnsi"/>
          <w:sz w:val="22"/>
          <w:szCs w:val="22"/>
        </w:rPr>
        <w:t xml:space="preserve"> MPEG meeting (</w:t>
      </w:r>
      <w:r w:rsidR="00051F95" w:rsidRPr="005529B1">
        <w:rPr>
          <w:rFonts w:cstheme="minorHAnsi"/>
          <w:sz w:val="22"/>
          <w:szCs w:val="22"/>
        </w:rPr>
        <w:t xml:space="preserve">April </w:t>
      </w:r>
      <w:r w:rsidRPr="005529B1">
        <w:rPr>
          <w:rFonts w:cstheme="minorHAnsi"/>
          <w:sz w:val="22"/>
          <w:szCs w:val="22"/>
        </w:rPr>
        <w:t>202</w:t>
      </w:r>
      <w:r w:rsidR="0017031A" w:rsidRPr="005529B1">
        <w:rPr>
          <w:rFonts w:cstheme="minorHAnsi"/>
          <w:sz w:val="22"/>
          <w:szCs w:val="22"/>
        </w:rPr>
        <w:t>3</w:t>
      </w:r>
      <w:r w:rsidRPr="005529B1">
        <w:rPr>
          <w:rFonts w:cstheme="minorHAnsi"/>
          <w:sz w:val="22"/>
          <w:szCs w:val="22"/>
        </w:rPr>
        <w:t>), but early submission into AHG is welcome.</w:t>
      </w:r>
    </w:p>
    <w:p w14:paraId="35109FB6" w14:textId="77777777" w:rsidR="00634ECB" w:rsidRDefault="00634ECB">
      <w:pPr>
        <w:pStyle w:val="Heading2"/>
        <w:keepLines w:val="0"/>
        <w:widowControl/>
        <w:numPr>
          <w:ilvl w:val="1"/>
          <w:numId w:val="1"/>
        </w:numPr>
        <w:autoSpaceDE/>
        <w:autoSpaceDN/>
        <w:spacing w:before="240" w:after="60"/>
        <w:jc w:val="both"/>
      </w:pPr>
      <w:bookmarkStart w:id="509" w:name="_Toc165311431"/>
      <w:r>
        <w:t>Available Test Assets</w:t>
      </w:r>
      <w:bookmarkEnd w:id="509"/>
    </w:p>
    <w:p w14:paraId="59CBCA14" w14:textId="0AC183C4" w:rsidR="00634ECB" w:rsidRPr="005529B1" w:rsidRDefault="00634ECB" w:rsidP="00634ECB">
      <w:pPr>
        <w:rPr>
          <w:rFonts w:cstheme="minorHAnsi"/>
          <w:sz w:val="22"/>
          <w:szCs w:val="22"/>
        </w:rPr>
      </w:pPr>
      <w:r w:rsidRPr="005529B1">
        <w:rPr>
          <w:rFonts w:cstheme="minorHAnsi"/>
          <w:sz w:val="22"/>
          <w:szCs w:val="22"/>
        </w:rPr>
        <w:t xml:space="preserve">The following table lists the </w:t>
      </w:r>
      <w:r w:rsidR="005D0749" w:rsidRPr="005529B1">
        <w:rPr>
          <w:sz w:val="22"/>
          <w:szCs w:val="22"/>
        </w:rPr>
        <w:t>available assets</w:t>
      </w:r>
      <w:r w:rsidRPr="005529B1">
        <w:rPr>
          <w:rFonts w:cstheme="minorHAnsi"/>
          <w:sz w:val="22"/>
          <w:szCs w:val="22"/>
        </w:rPr>
        <w:t xml:space="preserve"> and provides a brief description:</w:t>
      </w:r>
    </w:p>
    <w:p w14:paraId="45034FB2" w14:textId="7CAA4F68" w:rsidR="00634ECB" w:rsidRPr="005529B1" w:rsidRDefault="0017031A" w:rsidP="00634ECB">
      <w:pPr>
        <w:rPr>
          <w:rFonts w:cstheme="minorHAnsi"/>
          <w:sz w:val="22"/>
          <w:szCs w:val="22"/>
        </w:rPr>
      </w:pPr>
      <w:r w:rsidRPr="005529B1">
        <w:rPr>
          <w:rFonts w:cstheme="minorHAnsi"/>
          <w:sz w:val="22"/>
          <w:szCs w:val="22"/>
        </w:rPr>
        <w:t>http://mpegx.int-evry.fr/software/MPEG/Systems/SceneDescription/test-assets</w:t>
      </w:r>
    </w:p>
    <w:p w14:paraId="7AF9800E" w14:textId="77777777" w:rsidR="00634ECB" w:rsidRDefault="00634ECB">
      <w:pPr>
        <w:pStyle w:val="Heading1"/>
        <w:keepNext/>
        <w:widowControl/>
        <w:numPr>
          <w:ilvl w:val="0"/>
          <w:numId w:val="1"/>
        </w:numPr>
        <w:autoSpaceDE/>
        <w:autoSpaceDN/>
        <w:spacing w:before="240" w:after="60"/>
        <w:jc w:val="both"/>
      </w:pPr>
      <w:bookmarkStart w:id="510" w:name="_Toc53758888"/>
      <w:bookmarkStart w:id="511" w:name="_Toc53759159"/>
      <w:bookmarkStart w:id="512" w:name="_Toc53759210"/>
      <w:bookmarkStart w:id="513" w:name="_Toc165311432"/>
      <w:bookmarkEnd w:id="510"/>
      <w:bookmarkEnd w:id="511"/>
      <w:bookmarkEnd w:id="512"/>
      <w:r>
        <w:t>Contributions for Extensions</w:t>
      </w:r>
      <w:bookmarkEnd w:id="513"/>
    </w:p>
    <w:p w14:paraId="50B281C3" w14:textId="77777777" w:rsidR="00634ECB" w:rsidRPr="00EC3B8C" w:rsidRDefault="00634ECB">
      <w:pPr>
        <w:pStyle w:val="Heading2"/>
        <w:keepLines w:val="0"/>
        <w:widowControl/>
        <w:numPr>
          <w:ilvl w:val="1"/>
          <w:numId w:val="1"/>
        </w:numPr>
        <w:autoSpaceDE/>
        <w:autoSpaceDN/>
        <w:spacing w:before="240" w:after="60"/>
        <w:jc w:val="both"/>
      </w:pPr>
      <w:bookmarkStart w:id="514" w:name="_Toc165311433"/>
      <w:r w:rsidRPr="00EC3B8C">
        <w:t>General</w:t>
      </w:r>
      <w:bookmarkEnd w:id="514"/>
    </w:p>
    <w:p w14:paraId="6B28E63C"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For every extension documented in ISO/IEC 23090-14 under the framework in clause 3 the following information is expected to be provided:</w:t>
      </w:r>
    </w:p>
    <w:p w14:paraId="1B15882E"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schema for the extension as part of the standard as well as a json document</w:t>
      </w:r>
    </w:p>
    <w:p w14:paraId="24161445"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semantics for the extension</w:t>
      </w:r>
    </w:p>
    <w:p w14:paraId="7E14607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processing model on the "Presentation Engine"</w:t>
      </w:r>
    </w:p>
    <w:p w14:paraId="6EC4FD4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The conformance description, i.e. conformance requirements for the Presentation Engine that supports the </w:t>
      </w:r>
      <w:proofErr w:type="gramStart"/>
      <w:r w:rsidRPr="00051F95">
        <w:rPr>
          <w:rFonts w:ascii="Calibri" w:eastAsia="Times New Roman" w:hAnsi="Calibri" w:cs="Calibri"/>
          <w:lang w:val="en-GB" w:eastAsia="de-DE"/>
        </w:rPr>
        <w:t>extension</w:t>
      </w:r>
      <w:proofErr w:type="gramEnd"/>
    </w:p>
    <w:p w14:paraId="1634B2F5" w14:textId="7A14D9D7"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for example content that uses the extension that is finally available within 1 meeting after the technology was added. If not fulfilled, the feature is expected to be removed and this will be documented as a note in the draft standard. </w:t>
      </w:r>
    </w:p>
    <w:p w14:paraId="7EC21CB8" w14:textId="4FBE45ED"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of a reference implementation in one of the agreed reference software libraries as documented in clause </w:t>
      </w:r>
      <w:r w:rsidRPr="00051F95">
        <w:rPr>
          <w:rFonts w:ascii="Calibri" w:eastAsia="Times New Roman" w:hAnsi="Calibri" w:cs="Calibri"/>
          <w:i/>
          <w:iCs/>
          <w:lang w:val="en-GB" w:eastAsia="de-DE"/>
        </w:rPr>
        <w:fldChar w:fldCharType="begin"/>
      </w:r>
      <w:r w:rsidRPr="00051F95">
        <w:rPr>
          <w:rFonts w:ascii="Calibri" w:eastAsia="Times New Roman" w:hAnsi="Calibri" w:cs="Calibri"/>
          <w:i/>
          <w:iCs/>
          <w:lang w:val="en-GB" w:eastAsia="de-DE"/>
        </w:rPr>
        <w:instrText xml:space="preserve"> REF _Ref30092610 \r \h  \* MERGEFORMAT </w:instrText>
      </w:r>
      <w:r w:rsidRPr="00051F95">
        <w:rPr>
          <w:rFonts w:ascii="Calibri" w:eastAsia="Times New Roman" w:hAnsi="Calibri" w:cs="Calibri"/>
          <w:i/>
          <w:iCs/>
          <w:lang w:val="en-GB" w:eastAsia="de-DE"/>
        </w:rPr>
      </w:r>
      <w:r w:rsidRPr="00051F95">
        <w:rPr>
          <w:rFonts w:ascii="Calibri" w:eastAsia="Times New Roman" w:hAnsi="Calibri" w:cs="Calibri"/>
          <w:i/>
          <w:iCs/>
          <w:lang w:val="en-GB" w:eastAsia="de-DE"/>
        </w:rPr>
        <w:fldChar w:fldCharType="separate"/>
      </w:r>
      <w:r w:rsidR="00C60830">
        <w:rPr>
          <w:rFonts w:ascii="Calibri" w:eastAsia="Times New Roman" w:hAnsi="Calibri" w:cs="Calibri"/>
          <w:i/>
          <w:iCs/>
          <w:lang w:val="en-GB" w:eastAsia="de-DE"/>
        </w:rPr>
        <w:t>7</w:t>
      </w:r>
      <w:r w:rsidRPr="00051F95">
        <w:rPr>
          <w:rFonts w:ascii="Calibri" w:eastAsia="Times New Roman" w:hAnsi="Calibri" w:cs="Calibri"/>
          <w:i/>
          <w:iCs/>
          <w:lang w:val="en-GB" w:eastAsia="de-DE"/>
        </w:rPr>
        <w:fldChar w:fldCharType="end"/>
      </w:r>
      <w:r w:rsidRPr="00051F95">
        <w:rPr>
          <w:rFonts w:ascii="Calibri" w:eastAsia="Times New Roman" w:hAnsi="Calibri" w:cs="Calibri"/>
          <w:i/>
          <w:iCs/>
          <w:lang w:val="en-GB" w:eastAsia="de-DE"/>
        </w:rPr>
        <w:t>, that is finally available within 2 meetings after the technology was added. If not fulfilled, the feature is expected to be removed and this will be documented as a note in the draft standard.</w:t>
      </w:r>
    </w:p>
    <w:p w14:paraId="77D4B620" w14:textId="77777777" w:rsidR="00634ECB" w:rsidRPr="005529B1" w:rsidRDefault="00634ECB" w:rsidP="00634ECB">
      <w:pPr>
        <w:rPr>
          <w:rFonts w:ascii="Calibri" w:eastAsia="Times New Roman" w:hAnsi="Calibri" w:cs="Calibri"/>
          <w:sz w:val="22"/>
          <w:szCs w:val="22"/>
          <w:lang w:val="en-GB" w:eastAsia="de-DE"/>
        </w:rPr>
      </w:pPr>
    </w:p>
    <w:p w14:paraId="365BF06C"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Hence, contributions addressing extensions to glTF under the framework in clause 3 should include the following:</w:t>
      </w:r>
    </w:p>
    <w:p w14:paraId="00233063" w14:textId="1E4C8E04"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The scenarios that this extension is addressing. The scenarios are documented in clause </w:t>
      </w:r>
      <w:r w:rsidRPr="00051F95">
        <w:rPr>
          <w:rFonts w:ascii="Calibri" w:eastAsia="Times New Roman" w:hAnsi="Calibri" w:cs="Calibri"/>
          <w:lang w:val="en-GB" w:eastAsia="de-DE"/>
        </w:rPr>
        <w:fldChar w:fldCharType="begin"/>
      </w:r>
      <w:r w:rsidRPr="00051F95">
        <w:rPr>
          <w:rFonts w:ascii="Calibri" w:eastAsia="Times New Roman" w:hAnsi="Calibri" w:cs="Calibri"/>
          <w:lang w:val="en-GB" w:eastAsia="de-DE"/>
        </w:rPr>
        <w:instrText xml:space="preserve"> REF _Ref53444287 \r \h </w:instrText>
      </w:r>
      <w:r w:rsidR="00051F95">
        <w:rPr>
          <w:rFonts w:ascii="Calibri" w:eastAsia="Times New Roman" w:hAnsi="Calibri" w:cs="Calibri"/>
          <w:lang w:val="en-GB" w:eastAsia="de-DE"/>
        </w:rPr>
        <w:instrText xml:space="preserve"> \* MERGEFORMAT </w:instrText>
      </w:r>
      <w:r w:rsidRPr="00051F95">
        <w:rPr>
          <w:rFonts w:ascii="Calibri" w:eastAsia="Times New Roman" w:hAnsi="Calibri" w:cs="Calibri"/>
          <w:lang w:val="en-GB" w:eastAsia="de-DE"/>
        </w:rPr>
      </w:r>
      <w:r w:rsidRPr="00051F95">
        <w:rPr>
          <w:rFonts w:ascii="Calibri" w:eastAsia="Times New Roman" w:hAnsi="Calibri" w:cs="Calibri"/>
          <w:lang w:val="en-GB" w:eastAsia="de-DE"/>
        </w:rPr>
        <w:fldChar w:fldCharType="separate"/>
      </w:r>
      <w:r w:rsidR="00C60830">
        <w:rPr>
          <w:rFonts w:ascii="Calibri" w:eastAsia="Times New Roman" w:hAnsi="Calibri" w:cs="Calibri"/>
          <w:b/>
          <w:bCs/>
          <w:lang w:eastAsia="de-DE"/>
        </w:rPr>
        <w:t>Error! Reference source not found.</w:t>
      </w:r>
      <w:r w:rsidRPr="00051F95">
        <w:rPr>
          <w:rFonts w:ascii="Calibri" w:eastAsia="Times New Roman" w:hAnsi="Calibri" w:cs="Calibri"/>
          <w:lang w:val="en-GB" w:eastAsia="de-DE"/>
        </w:rPr>
        <w:fldChar w:fldCharType="end"/>
      </w:r>
      <w:r w:rsidRPr="00051F95">
        <w:rPr>
          <w:rFonts w:ascii="Calibri" w:eastAsia="Times New Roman" w:hAnsi="Calibri" w:cs="Calibri"/>
          <w:lang w:val="en-GB" w:eastAsia="de-DE"/>
        </w:rPr>
        <w:t xml:space="preserve">. </w:t>
      </w:r>
    </w:p>
    <w:p w14:paraId="6103EE93"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All information from above</w:t>
      </w:r>
    </w:p>
    <w:p w14:paraId="6EE46879" w14:textId="77777777" w:rsidR="00634ECB" w:rsidRPr="005529B1" w:rsidRDefault="00634ECB" w:rsidP="00634ECB">
      <w:pPr>
        <w:rPr>
          <w:rFonts w:ascii="Calibri" w:eastAsia="Times New Roman" w:hAnsi="Calibri" w:cs="Calibri"/>
          <w:sz w:val="22"/>
          <w:szCs w:val="22"/>
          <w:lang w:val="en-GB" w:eastAsia="de-DE"/>
        </w:rPr>
      </w:pPr>
    </w:p>
    <w:p w14:paraId="4B88E7D6" w14:textId="0CF60FDC"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As long as not all the above information is available, a documented extension is not moved into the WD/</w:t>
      </w:r>
      <w:proofErr w:type="gramStart"/>
      <w:r w:rsidRPr="005529B1">
        <w:rPr>
          <w:rFonts w:ascii="Calibri" w:eastAsia="Times New Roman" w:hAnsi="Calibri" w:cs="Calibri"/>
          <w:sz w:val="22"/>
          <w:szCs w:val="22"/>
          <w:lang w:val="en-GB" w:eastAsia="de-DE"/>
        </w:rPr>
        <w:t>CD, but</w:t>
      </w:r>
      <w:proofErr w:type="gramEnd"/>
      <w:r w:rsidRPr="005529B1">
        <w:rPr>
          <w:rFonts w:ascii="Calibri" w:eastAsia="Times New Roman" w:hAnsi="Calibri" w:cs="Calibri"/>
          <w:sz w:val="22"/>
          <w:szCs w:val="22"/>
          <w:lang w:val="en-GB" w:eastAsia="de-DE"/>
        </w:rPr>
        <w:t xml:space="preserve"> is maintained in the Technology under Consideration (TuC) document. The status of the completed information and the missing one is documented in the TUC.</w:t>
      </w:r>
    </w:p>
    <w:p w14:paraId="5E32DC93" w14:textId="77777777" w:rsidR="00634ECB" w:rsidRPr="005529B1" w:rsidRDefault="00634ECB" w:rsidP="00634ECB">
      <w:pPr>
        <w:rPr>
          <w:rFonts w:ascii="Calibri" w:eastAsia="Times New Roman" w:hAnsi="Calibri" w:cs="Calibri"/>
          <w:sz w:val="22"/>
          <w:szCs w:val="22"/>
          <w:lang w:val="en-GB" w:eastAsia="de-DE"/>
        </w:rPr>
      </w:pPr>
    </w:p>
    <w:p w14:paraId="6044D974"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lastRenderedPageBreak/>
        <w:t>The following text processes is recommended, but needs final verification:</w:t>
      </w:r>
    </w:p>
    <w:p w14:paraId="4C57201D" w14:textId="77777777" w:rsidR="00634ECB" w:rsidRPr="005529B1" w:rsidRDefault="00634ECB" w:rsidP="00634ECB">
      <w:pPr>
        <w:rPr>
          <w:rFonts w:ascii="Calibri" w:eastAsia="Times New Roman" w:hAnsi="Calibri" w:cs="Calibri"/>
          <w:sz w:val="22"/>
          <w:szCs w:val="22"/>
          <w:lang w:val="en-GB" w:eastAsia="de-DE"/>
        </w:rPr>
      </w:pPr>
    </w:p>
    <w:p w14:paraId="4577E4BB" w14:textId="00B2E261" w:rsidR="00634ECB" w:rsidRPr="005529B1" w:rsidRDefault="00634ECB" w:rsidP="00634ECB">
      <w:pPr>
        <w:ind w:left="720"/>
        <w:rPr>
          <w:rFonts w:ascii="Calibri" w:eastAsia="Times New Roman" w:hAnsi="Calibri" w:cs="Calibri"/>
          <w:i/>
          <w:iCs/>
          <w:sz w:val="22"/>
          <w:szCs w:val="22"/>
          <w:lang w:val="en-GB" w:eastAsia="de-DE"/>
        </w:rPr>
      </w:pPr>
      <w:r w:rsidRPr="005529B1">
        <w:rPr>
          <w:rFonts w:ascii="Calibri" w:eastAsia="Times New Roman" w:hAnsi="Calibri" w:cs="Calibri"/>
          <w:i/>
          <w:iCs/>
          <w:sz w:val="22"/>
          <w:szCs w:val="22"/>
          <w:lang w:val="en-GB" w:eastAsia="de-DE"/>
        </w:rPr>
        <w:t xml:space="preserve">To </w:t>
      </w:r>
      <w:r w:rsidR="00051F95" w:rsidRPr="00051F95">
        <w:rPr>
          <w:rFonts w:ascii="Calibri" w:eastAsia="Times New Roman" w:hAnsi="Calibri" w:cs="Calibri"/>
          <w:i/>
          <w:iCs/>
          <w:sz w:val="22"/>
          <w:szCs w:val="22"/>
          <w:lang w:val="en-GB" w:eastAsia="de-DE"/>
        </w:rPr>
        <w:t>fulfil</w:t>
      </w:r>
      <w:r w:rsidRPr="005529B1">
        <w:rPr>
          <w:rFonts w:ascii="Calibri" w:eastAsia="Times New Roman" w:hAnsi="Calibri" w:cs="Calibri"/>
          <w:i/>
          <w:iCs/>
          <w:sz w:val="22"/>
          <w:szCs w:val="22"/>
          <w:lang w:val="en-GB" w:eastAsia="de-DE"/>
        </w:rPr>
        <w:t xml:space="preserve"> the requirement on the reference software, it is sufficient to demonstrate that the reference software </w:t>
      </w:r>
      <w:proofErr w:type="gramStart"/>
      <w:r w:rsidRPr="005529B1">
        <w:rPr>
          <w:rFonts w:ascii="Calibri" w:eastAsia="Times New Roman" w:hAnsi="Calibri" w:cs="Calibri"/>
          <w:i/>
          <w:iCs/>
          <w:sz w:val="22"/>
          <w:szCs w:val="22"/>
          <w:lang w:val="en-GB" w:eastAsia="de-DE"/>
        </w:rPr>
        <w:t>is able to</w:t>
      </w:r>
      <w:proofErr w:type="gramEnd"/>
      <w:r w:rsidRPr="005529B1">
        <w:rPr>
          <w:rFonts w:ascii="Calibri" w:eastAsia="Times New Roman" w:hAnsi="Calibri" w:cs="Calibri"/>
          <w:i/>
          <w:iCs/>
          <w:sz w:val="22"/>
          <w:szCs w:val="22"/>
          <w:lang w:val="en-GB" w:eastAsia="de-DE"/>
        </w:rPr>
        <w:t xml:space="preserve">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5529B1" w:rsidRDefault="00634ECB" w:rsidP="00634ECB">
      <w:pPr>
        <w:ind w:left="720"/>
        <w:rPr>
          <w:rFonts w:ascii="Calibri" w:eastAsia="Times New Roman" w:hAnsi="Calibri" w:cs="Calibri"/>
          <w:i/>
          <w:iCs/>
          <w:sz w:val="22"/>
          <w:szCs w:val="22"/>
          <w:lang w:val="en-GB" w:eastAsia="de-DE"/>
        </w:rPr>
      </w:pPr>
    </w:p>
    <w:p w14:paraId="363CF176" w14:textId="77777777" w:rsidR="00634ECB" w:rsidRPr="005529B1" w:rsidRDefault="00634ECB" w:rsidP="00634ECB">
      <w:pPr>
        <w:ind w:left="720"/>
        <w:rPr>
          <w:rFonts w:ascii="Calibri" w:eastAsia="Times New Roman" w:hAnsi="Calibri" w:cs="Calibri"/>
          <w:i/>
          <w:iCs/>
          <w:sz w:val="22"/>
          <w:szCs w:val="22"/>
          <w:lang w:val="en-GB" w:eastAsia="de-DE"/>
        </w:rPr>
      </w:pPr>
      <w:r w:rsidRPr="005529B1">
        <w:rPr>
          <w:rFonts w:ascii="Calibri" w:eastAsia="Times New Roman" w:hAnsi="Calibri" w:cs="Calibri"/>
          <w:i/>
          <w:iCs/>
          <w:sz w:val="22"/>
          <w:szCs w:val="22"/>
          <w:lang w:val="en-GB" w:eastAsia="de-DE"/>
        </w:rPr>
        <w:t>The following is an example of this procedure:</w:t>
      </w:r>
    </w:p>
    <w:p w14:paraId="5B081927" w14:textId="77777777" w:rsidR="00634ECB" w:rsidRPr="005529B1" w:rsidRDefault="00634ECB" w:rsidP="00634ECB">
      <w:pPr>
        <w:ind w:left="720"/>
        <w:rPr>
          <w:rFonts w:ascii="Calibri" w:eastAsia="Times New Roman" w:hAnsi="Calibri" w:cs="Calibri"/>
          <w:i/>
          <w:iCs/>
          <w:sz w:val="22"/>
          <w:szCs w:val="22"/>
          <w:lang w:val="en-GB" w:eastAsia="de-DE"/>
        </w:rPr>
      </w:pPr>
    </w:p>
    <w:p w14:paraId="52E63FF5" w14:textId="69A346E7"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test scenario is defined around support for video </w:t>
      </w:r>
      <w:proofErr w:type="gramStart"/>
      <w:r w:rsidRPr="00051F95">
        <w:rPr>
          <w:rFonts w:ascii="Calibri" w:eastAsia="Times New Roman" w:hAnsi="Calibri" w:cs="Calibri"/>
          <w:i/>
          <w:iCs/>
          <w:lang w:val="en-GB" w:eastAsia="de-DE"/>
        </w:rPr>
        <w:t>textures</w:t>
      </w:r>
      <w:proofErr w:type="gramEnd"/>
    </w:p>
    <w:p w14:paraId="6CB08D70" w14:textId="37E3F771"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The proposal is to make use of the MPEG_video_texture </w:t>
      </w:r>
      <w:proofErr w:type="gramStart"/>
      <w:r w:rsidRPr="00051F95">
        <w:rPr>
          <w:rFonts w:ascii="Calibri" w:eastAsia="Times New Roman" w:hAnsi="Calibri" w:cs="Calibri"/>
          <w:i/>
          <w:iCs/>
          <w:lang w:val="en-GB" w:eastAsia="de-DE"/>
        </w:rPr>
        <w:t>extension</w:t>
      </w:r>
      <w:proofErr w:type="gramEnd"/>
    </w:p>
    <w:p w14:paraId="4203BE07" w14:textId="3F988218"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A sample content is proposed based on the "conferenceroom" glTF file, which is part of the assets. The glTF file is extended to include the MPEG_video_texture extension. The bbb.mp4 asset is used to describe the video texture, which is attached to a rectangular mesh in the "conferenceroom" scene.</w:t>
      </w:r>
    </w:p>
    <w:p w14:paraId="6789398C" w14:textId="28A48E58" w:rsidR="00B03F35" w:rsidRPr="00051F95" w:rsidRDefault="00634ECB" w:rsidP="00B03F35">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The reference software is run with the modified scene description document and the expected behavior is demonstrated, showing the video texture.</w:t>
      </w:r>
    </w:p>
    <w:p w14:paraId="580F6DF5" w14:textId="77777777" w:rsidR="00634ECB" w:rsidRDefault="00634ECB">
      <w:pPr>
        <w:pStyle w:val="Heading2"/>
        <w:keepLines w:val="0"/>
        <w:widowControl/>
        <w:numPr>
          <w:ilvl w:val="1"/>
          <w:numId w:val="1"/>
        </w:numPr>
        <w:autoSpaceDE/>
        <w:autoSpaceDN/>
        <w:spacing w:before="240" w:after="60"/>
        <w:jc w:val="both"/>
      </w:pPr>
      <w:bookmarkStart w:id="515" w:name="_Toc165311434"/>
      <w:r>
        <w:t>Extension Principles</w:t>
      </w:r>
      <w:bookmarkEnd w:id="515"/>
    </w:p>
    <w:p w14:paraId="62FA23EC" w14:textId="77777777" w:rsidR="00634ECB" w:rsidRPr="00EC3B8C" w:rsidRDefault="00634ECB" w:rsidP="00634ECB">
      <w:pPr>
        <w:rPr>
          <w:rFonts w:ascii="Calibri" w:eastAsia="Times New Roman" w:hAnsi="Calibri" w:cs="Calibri"/>
          <w:lang w:val="en-GB" w:eastAsia="de-DE"/>
        </w:rPr>
      </w:pPr>
      <w:r w:rsidRPr="00EC3B8C">
        <w:rPr>
          <w:rFonts w:ascii="Calibri" w:eastAsia="Times New Roman" w:hAnsi="Calibri" w:cs="Calibri"/>
          <w:lang w:val="en-GB" w:eastAsia="de-DE"/>
        </w:rPr>
        <w:t xml:space="preserve">The following extension principles </w:t>
      </w:r>
      <w:proofErr w:type="gramStart"/>
      <w:r w:rsidRPr="00EC3B8C">
        <w:rPr>
          <w:rFonts w:ascii="Calibri" w:eastAsia="Times New Roman" w:hAnsi="Calibri" w:cs="Calibri"/>
          <w:lang w:val="en-GB" w:eastAsia="de-DE"/>
        </w:rPr>
        <w:t>apply</w:t>
      </w:r>
      <w:proofErr w:type="gramEnd"/>
    </w:p>
    <w:p w14:paraId="3140FF5C"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If the extension adds a new top-level array (by extending the root glTF object), its elements should inherit all properties of </w:t>
      </w:r>
      <w:proofErr w:type="gramStart"/>
      <w:r w:rsidRPr="00EC3B8C">
        <w:rPr>
          <w:rFonts w:ascii="Courier New" w:eastAsia="Times New Roman" w:hAnsi="Courier New"/>
          <w:lang w:val="en-GB" w:eastAsia="de-DE"/>
        </w:rPr>
        <w:t>glTFChildOfRootProperty.schema.json</w:t>
      </w:r>
      <w:proofErr w:type="gramEnd"/>
      <w:r w:rsidRPr="00EC3B8C">
        <w:rPr>
          <w:rFonts w:ascii="Calibri" w:eastAsia="Times New Roman" w:hAnsi="Calibri" w:cs="Calibri"/>
          <w:lang w:val="en-GB" w:eastAsia="de-DE"/>
        </w:rPr>
        <w:t>.</w:t>
      </w:r>
    </w:p>
    <w:p w14:paraId="2591321B"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Other objects introduced by the extension should inherit all properties of </w:t>
      </w:r>
      <w:proofErr w:type="gramStart"/>
      <w:r w:rsidRPr="00EC3B8C">
        <w:rPr>
          <w:rFonts w:ascii="Courier New" w:eastAsia="Times New Roman" w:hAnsi="Courier New"/>
          <w:lang w:val="en-GB" w:eastAsia="de-DE"/>
        </w:rPr>
        <w:t>glTFProperty.schema.json</w:t>
      </w:r>
      <w:proofErr w:type="gramEnd"/>
      <w:r w:rsidRPr="00EC3B8C">
        <w:rPr>
          <w:rFonts w:ascii="Calibri" w:eastAsia="Times New Roman" w:hAnsi="Calibri" w:cs="Calibri"/>
          <w:lang w:val="en-GB" w:eastAsia="de-DE"/>
        </w:rPr>
        <w:t xml:space="preserve">. </w:t>
      </w:r>
    </w:p>
    <w:p w14:paraId="4E3C0CCD" w14:textId="77777777" w:rsidR="00634ECB"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By glTF 2.0 conventions, schemas should allow additional properties.</w:t>
      </w:r>
    </w:p>
    <w:p w14:paraId="70C3E9E3"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begin with an MPEG prefix, followed by an underscore.</w:t>
      </w:r>
    </w:p>
    <w:p w14:paraId="26F0AC5E"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use lowercase snake-case following the prefix, e.g. </w:t>
      </w:r>
      <w:r w:rsidRPr="00EC3B8C">
        <w:rPr>
          <w:rFonts w:ascii="Courier New" w:eastAsia="Times New Roman" w:hAnsi="Courier New"/>
          <w:lang w:val="en-GB" w:eastAsia="de-DE"/>
        </w:rPr>
        <w:t>MPEG_materials_sand</w:t>
      </w:r>
      <w:r w:rsidRPr="00EC3B8C">
        <w:rPr>
          <w:rFonts w:ascii="Calibri" w:eastAsia="Times New Roman" w:hAnsi="Calibri" w:cs="Calibri"/>
          <w:lang w:val="en-GB" w:eastAsia="de-DE"/>
        </w:rPr>
        <w:t>.</w:t>
      </w:r>
    </w:p>
    <w:p w14:paraId="7A115235"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SHOULD be structured as </w:t>
      </w:r>
      <w:r w:rsidRPr="00EC3B8C">
        <w:rPr>
          <w:rFonts w:ascii="Courier New" w:eastAsia="Times New Roman" w:hAnsi="Courier New"/>
          <w:lang w:val="en-GB" w:eastAsia="de-DE"/>
        </w:rPr>
        <w:t>MPEG_&lt;scope&gt;_&lt;feature&gt;</w:t>
      </w:r>
      <w:r w:rsidRPr="00EC3B8C">
        <w:rPr>
          <w:rFonts w:ascii="Calibri" w:eastAsia="Times New Roman" w:hAnsi="Calibri" w:cs="Calibri"/>
          <w:lang w:val="en-GB" w:eastAsia="de-DE"/>
        </w:rPr>
        <w:t>, where scope is an existing glTF concept (e.g. mesh, texture, image) and feature describes the functionality being added within that scope. This structure is recommended, but not required.</w:t>
      </w:r>
    </w:p>
    <w:p w14:paraId="058BC713" w14:textId="77777777" w:rsidR="00634ECB" w:rsidRPr="00EC3B8C" w:rsidRDefault="00634ECB">
      <w:pPr>
        <w:pStyle w:val="ListParagraph"/>
        <w:widowControl/>
        <w:numPr>
          <w:ilvl w:val="0"/>
          <w:numId w:val="7"/>
        </w:numPr>
        <w:autoSpaceDE/>
        <w:autoSpaceDN/>
        <w:contextualSpacing/>
        <w:jc w:val="both"/>
        <w:rPr>
          <w:rFonts w:cs="Calibri"/>
          <w:lang w:val="en-GB" w:eastAsia="de-DE"/>
        </w:rPr>
      </w:pPr>
      <w:r w:rsidRPr="00EC3B8C">
        <w:rPr>
          <w:rFonts w:ascii="Calibri" w:eastAsia="Times New Roman" w:hAnsi="Calibri" w:cs="Calibri"/>
          <w:lang w:val="en-GB" w:eastAsia="de-DE"/>
        </w:rPr>
        <w:t>Scope SHOULD be singular (e.g. mesh, texture), except where this would be inconsistent with an existing Khronos extension (e.g. materials, lights).</w:t>
      </w:r>
    </w:p>
    <w:p w14:paraId="5E60D547" w14:textId="77777777" w:rsidR="00634ECB" w:rsidRDefault="00634ECB">
      <w:pPr>
        <w:pStyle w:val="Heading1"/>
        <w:keepNext/>
        <w:widowControl/>
        <w:numPr>
          <w:ilvl w:val="0"/>
          <w:numId w:val="1"/>
        </w:numPr>
        <w:autoSpaceDE/>
        <w:autoSpaceDN/>
        <w:spacing w:before="240" w:after="60"/>
        <w:jc w:val="both"/>
      </w:pPr>
      <w:bookmarkStart w:id="516" w:name="_Ref30092610"/>
      <w:bookmarkStart w:id="517" w:name="_Toc165311435"/>
      <w:r>
        <w:t>Reference Software</w:t>
      </w:r>
      <w:bookmarkEnd w:id="516"/>
      <w:bookmarkEnd w:id="517"/>
    </w:p>
    <w:p w14:paraId="1C88F4A5" w14:textId="185486FC" w:rsidR="00051F95" w:rsidRDefault="001D2E20" w:rsidP="00B00728">
      <w:pPr>
        <w:rPr>
          <w:sz w:val="22"/>
          <w:szCs w:val="22"/>
          <w:lang w:val="en-CA"/>
        </w:rPr>
      </w:pPr>
      <w:r w:rsidRPr="005529B1">
        <w:rPr>
          <w:sz w:val="22"/>
          <w:szCs w:val="22"/>
          <w:lang w:val="en-CA"/>
        </w:rPr>
        <w:t xml:space="preserve">The reference software for the scene description </w:t>
      </w:r>
      <w:r w:rsidR="005D0749" w:rsidRPr="005529B1">
        <w:rPr>
          <w:sz w:val="22"/>
          <w:szCs w:val="22"/>
          <w:lang w:val="en-CA"/>
        </w:rPr>
        <w:t xml:space="preserve">is documented in ISO/IEC 23090-24 as available </w:t>
      </w:r>
      <w:proofErr w:type="gramStart"/>
      <w:r w:rsidR="005D0749" w:rsidRPr="005529B1">
        <w:rPr>
          <w:sz w:val="22"/>
          <w:szCs w:val="22"/>
          <w:lang w:val="en-CA"/>
        </w:rPr>
        <w:t xml:space="preserve">in </w:t>
      </w:r>
      <w:r w:rsidR="00051F95">
        <w:rPr>
          <w:sz w:val="22"/>
          <w:szCs w:val="22"/>
          <w:lang w:val="en-CA"/>
        </w:rPr>
        <w:t>:</w:t>
      </w:r>
      <w:proofErr w:type="gramEnd"/>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48"/>
        <w:gridCol w:w="415"/>
        <w:gridCol w:w="614"/>
        <w:gridCol w:w="823"/>
        <w:gridCol w:w="823"/>
        <w:gridCol w:w="708"/>
        <w:gridCol w:w="1221"/>
        <w:gridCol w:w="812"/>
        <w:gridCol w:w="2540"/>
      </w:tblGrid>
      <w:tr w:rsidR="00FB455D" w:rsidDel="002B4300" w14:paraId="79EEFAA4" w14:textId="6C0F813F" w:rsidTr="00FB455D">
        <w:trPr>
          <w:tblCellSpacing w:w="15" w:type="dxa"/>
          <w:del w:id="518" w:author="Thomas Stockhammer" w:date="2024-04-29T19:26:00Z"/>
        </w:trPr>
        <w:tc>
          <w:tcPr>
            <w:tcW w:w="10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07297ED" w14:textId="2B86EA3A" w:rsidR="00FB455D" w:rsidDel="002B4300" w:rsidRDefault="00FD4ED6">
            <w:pPr>
              <w:jc w:val="center"/>
              <w:rPr>
                <w:del w:id="519" w:author="Thomas Stockhammer" w:date="2024-04-29T19:26:00Z"/>
                <w:rFonts w:ascii="Arial" w:eastAsia="Times New Roman" w:hAnsi="Arial" w:cs="Arial"/>
                <w:sz w:val="20"/>
                <w:szCs w:val="20"/>
              </w:rPr>
            </w:pPr>
            <w:del w:id="520" w:author="Thomas Stockhammer" w:date="2024-04-29T19:26:00Z">
              <w:r w:rsidDel="002B4300">
                <w:fldChar w:fldCharType="begin"/>
              </w:r>
              <w:r w:rsidDel="002B4300">
                <w:delInstrText>HYPERLINK "https://dms.mpeg.expert/doc_end_user/current_document.php?id=87796&amp;id_meeting=194"</w:delInstrText>
              </w:r>
              <w:r w:rsidDel="002B4300">
                <w:fldChar w:fldCharType="separate"/>
              </w:r>
              <w:r w:rsidR="00FB455D" w:rsidDel="002B4300">
                <w:rPr>
                  <w:rStyle w:val="Hyperlink"/>
                  <w:rFonts w:ascii="Arial" w:hAnsi="Arial" w:cs="Arial"/>
                  <w:sz w:val="20"/>
                  <w:szCs w:val="20"/>
                </w:rPr>
                <w:delText>MDS22650</w:delText>
              </w:r>
              <w:r w:rsidDel="002B4300">
                <w:rPr>
                  <w:rStyle w:val="Hyperlink"/>
                  <w:rFonts w:ascii="Arial" w:hAnsi="Arial" w:cs="Arial"/>
                  <w:sz w:val="20"/>
                  <w:szCs w:val="20"/>
                </w:rPr>
                <w:fldChar w:fldCharType="end"/>
              </w:r>
            </w:del>
          </w:p>
        </w:tc>
        <w:tc>
          <w:tcPr>
            <w:tcW w:w="7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73B0CA8" w14:textId="00402E91" w:rsidR="00FB455D" w:rsidDel="002B4300" w:rsidRDefault="00FB455D">
            <w:pPr>
              <w:jc w:val="center"/>
              <w:rPr>
                <w:del w:id="521" w:author="Thomas Stockhammer" w:date="2024-04-29T19:26:00Z"/>
                <w:rFonts w:ascii="Arial" w:hAnsi="Arial" w:cs="Arial"/>
                <w:sz w:val="20"/>
                <w:szCs w:val="20"/>
              </w:rPr>
            </w:pPr>
            <w:del w:id="522" w:author="Thomas Stockhammer" w:date="2024-04-29T19:26:00Z">
              <w:r w:rsidDel="002B4300">
                <w:rPr>
                  <w:rFonts w:ascii="Arial" w:hAnsi="Arial" w:cs="Arial"/>
                  <w:sz w:val="20"/>
                  <w:szCs w:val="20"/>
                </w:rPr>
                <w:delText>WG 03</w:delText>
              </w:r>
            </w:del>
          </w:p>
        </w:tc>
        <w:tc>
          <w:tcPr>
            <w:tcW w:w="7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F614D4A" w14:textId="7634E104" w:rsidR="00FB455D" w:rsidDel="002B4300" w:rsidRDefault="00FB455D">
            <w:pPr>
              <w:jc w:val="center"/>
              <w:rPr>
                <w:del w:id="523" w:author="Thomas Stockhammer" w:date="2024-04-29T19:26:00Z"/>
                <w:rFonts w:ascii="Arial" w:hAnsi="Arial" w:cs="Arial"/>
                <w:sz w:val="20"/>
                <w:szCs w:val="20"/>
              </w:rPr>
            </w:pPr>
            <w:del w:id="524" w:author="Thomas Stockhammer" w:date="2024-04-29T19:26:00Z">
              <w:r w:rsidDel="002B4300">
                <w:rPr>
                  <w:rFonts w:ascii="Arial" w:hAnsi="Arial" w:cs="Arial"/>
                  <w:sz w:val="20"/>
                  <w:szCs w:val="20"/>
                </w:rPr>
                <w:delText>00907</w:delText>
              </w:r>
            </w:del>
          </w:p>
        </w:tc>
        <w:tc>
          <w:tcPr>
            <w:tcW w:w="10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2DEFBED" w14:textId="2A071875" w:rsidR="00FB455D" w:rsidDel="002B4300" w:rsidRDefault="00FB455D">
            <w:pPr>
              <w:rPr>
                <w:del w:id="525" w:author="Thomas Stockhammer" w:date="2024-04-29T19:26:00Z"/>
                <w:rFonts w:ascii="Arial" w:hAnsi="Arial" w:cs="Arial"/>
                <w:sz w:val="20"/>
                <w:szCs w:val="20"/>
              </w:rPr>
            </w:pPr>
            <w:del w:id="526" w:author="Thomas Stockhammer" w:date="2024-04-29T19:26:00Z">
              <w:r w:rsidDel="002B4300">
                <w:rPr>
                  <w:rFonts w:ascii="Arial" w:hAnsi="Arial" w:cs="Arial"/>
                  <w:sz w:val="20"/>
                  <w:szCs w:val="20"/>
                </w:rPr>
                <w:delText>2023-04-29 09:06:31</w:delText>
              </w:r>
            </w:del>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F73B074" w14:textId="17228B62" w:rsidR="00FB455D" w:rsidDel="002B4300" w:rsidRDefault="00FB455D">
            <w:pPr>
              <w:rPr>
                <w:del w:id="527" w:author="Thomas Stockhammer" w:date="2024-04-29T19:26:00Z"/>
                <w:rFonts w:ascii="Arial" w:hAnsi="Arial" w:cs="Arial"/>
                <w:sz w:val="20"/>
                <w:szCs w:val="20"/>
              </w:rPr>
            </w:pPr>
            <w:del w:id="528" w:author="Thomas Stockhammer" w:date="2024-04-29T19:26:00Z">
              <w:r w:rsidDel="002B4300">
                <w:rPr>
                  <w:rFonts w:ascii="Arial" w:hAnsi="Arial" w:cs="Arial"/>
                  <w:sz w:val="20"/>
                  <w:szCs w:val="20"/>
                </w:rPr>
                <w:delText>2023-07-16 10:41:50</w:delText>
              </w:r>
            </w:del>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445278F" w14:textId="661C57CC" w:rsidR="00FB455D" w:rsidDel="002B4300" w:rsidRDefault="00FB455D">
            <w:pPr>
              <w:rPr>
                <w:del w:id="529" w:author="Thomas Stockhammer" w:date="2024-04-29T19:26:00Z"/>
                <w:rFonts w:ascii="Arial" w:hAnsi="Arial" w:cs="Arial"/>
                <w:sz w:val="20"/>
                <w:szCs w:val="20"/>
              </w:rPr>
            </w:pPr>
            <w:del w:id="530" w:author="Thomas Stockhammer" w:date="2024-04-29T19:26:00Z">
              <w:r w:rsidDel="002B4300">
                <w:rPr>
                  <w:rFonts w:ascii="Arial" w:hAnsi="Arial" w:cs="Arial"/>
                  <w:sz w:val="20"/>
                  <w:szCs w:val="20"/>
                </w:rPr>
                <w:delText>WG 03</w:delText>
              </w:r>
              <w:r w:rsidDel="002B4300">
                <w:rPr>
                  <w:rFonts w:ascii="Arial" w:hAnsi="Arial" w:cs="Arial"/>
                  <w:sz w:val="20"/>
                  <w:szCs w:val="20"/>
                </w:rPr>
                <w:br/>
                <w:delText>MPEG-I</w:delText>
              </w:r>
            </w:del>
          </w:p>
        </w:tc>
        <w:tc>
          <w:tcPr>
            <w:tcW w:w="60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C0B757C" w14:textId="6DD8A3FF" w:rsidR="00FB455D" w:rsidDel="002B4300" w:rsidRDefault="00FB455D">
            <w:pPr>
              <w:rPr>
                <w:del w:id="531" w:author="Thomas Stockhammer" w:date="2024-04-29T19:26:00Z"/>
                <w:rFonts w:ascii="Arial" w:hAnsi="Arial" w:cs="Arial"/>
                <w:sz w:val="20"/>
                <w:szCs w:val="20"/>
              </w:rPr>
            </w:pPr>
            <w:del w:id="532" w:author="Thomas Stockhammer" w:date="2024-04-29T19:26:00Z">
              <w:r w:rsidDel="002B4300">
                <w:rPr>
                  <w:rFonts w:ascii="Arial" w:hAnsi="Arial" w:cs="Arial"/>
                  <w:sz w:val="20"/>
                  <w:szCs w:val="20"/>
                </w:rPr>
                <w:delText>Text of ISO/IEC DIS 23090-24 Conformance and reference software for scene description</w:delText>
              </w:r>
            </w:del>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3EA6FC66" w14:textId="637F9FBF" w:rsidR="00FB455D" w:rsidDel="002B4300" w:rsidRDefault="00FB455D">
            <w:pPr>
              <w:rPr>
                <w:del w:id="533" w:author="Thomas Stockhammer" w:date="2024-04-29T19:26:00Z"/>
                <w:rFonts w:ascii="Arial" w:hAnsi="Arial" w:cs="Arial"/>
                <w:sz w:val="20"/>
                <w:szCs w:val="20"/>
              </w:rPr>
            </w:pPr>
            <w:del w:id="534" w:author="Thomas Stockhammer" w:date="2024-04-29T19:26:00Z">
              <w:r w:rsidDel="002B4300">
                <w:rPr>
                  <w:rFonts w:ascii="Arial" w:hAnsi="Arial" w:cs="Arial"/>
                  <w:sz w:val="20"/>
                  <w:szCs w:val="20"/>
                </w:rPr>
                <w:delText>WG 03 MPEG Systems</w:delText>
              </w:r>
            </w:del>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35"/>
            </w:tblGrid>
            <w:tr w:rsidR="00FB455D" w:rsidDel="002B4300" w14:paraId="1F4D90D9" w14:textId="27BB8FBD">
              <w:trPr>
                <w:tblCellSpacing w:w="15" w:type="dxa"/>
                <w:jc w:val="center"/>
                <w:del w:id="535" w:author="Thomas Stockhammer" w:date="2024-04-29T19:26:00Z"/>
              </w:trPr>
              <w:tc>
                <w:tcPr>
                  <w:tcW w:w="4750" w:type="pct"/>
                  <w:vAlign w:val="center"/>
                  <w:hideMark/>
                </w:tcPr>
                <w:p w14:paraId="272DB38B" w14:textId="719978C8" w:rsidR="00FB455D" w:rsidDel="002B4300" w:rsidRDefault="00FD4ED6">
                  <w:pPr>
                    <w:rPr>
                      <w:del w:id="536" w:author="Thomas Stockhammer" w:date="2024-04-29T19:26:00Z"/>
                      <w:rFonts w:ascii="Arial" w:hAnsi="Arial" w:cs="Arial"/>
                      <w:sz w:val="20"/>
                      <w:szCs w:val="20"/>
                    </w:rPr>
                  </w:pPr>
                  <w:del w:id="537" w:author="Thomas Stockhammer" w:date="2024-04-29T19:26:00Z">
                    <w:r w:rsidDel="002B4300">
                      <w:fldChar w:fldCharType="begin"/>
                    </w:r>
                    <w:r w:rsidDel="002B4300">
                      <w:delInstrText>HYPERLINK "https://dms.mpeg.expert/doc_end_user/documents/142_Antalya/wg11/MDS22650_WG03_N00907.zip"</w:delInstrText>
                    </w:r>
                    <w:r w:rsidDel="002B4300">
                      <w:fldChar w:fldCharType="separate"/>
                    </w:r>
                    <w:r w:rsidR="00FB455D" w:rsidDel="002B4300">
                      <w:rPr>
                        <w:rStyle w:val="Hyperlink"/>
                        <w:rFonts w:ascii="Arial" w:hAnsi="Arial" w:cs="Arial"/>
                        <w:sz w:val="20"/>
                        <w:szCs w:val="20"/>
                      </w:rPr>
                      <w:delText>MDS22650_WG03_N00907</w:delText>
                    </w:r>
                    <w:r w:rsidDel="002B4300">
                      <w:rPr>
                        <w:rStyle w:val="Hyperlink"/>
                        <w:rFonts w:ascii="Arial" w:hAnsi="Arial" w:cs="Arial"/>
                        <w:sz w:val="20"/>
                        <w:szCs w:val="20"/>
                      </w:rPr>
                      <w:fldChar w:fldCharType="end"/>
                    </w:r>
                  </w:del>
                </w:p>
              </w:tc>
            </w:tr>
          </w:tbl>
          <w:p w14:paraId="7DBA94E4" w14:textId="6185FB88" w:rsidR="00FB455D" w:rsidDel="002B4300" w:rsidRDefault="00FB455D">
            <w:pPr>
              <w:jc w:val="center"/>
              <w:rPr>
                <w:del w:id="538" w:author="Thomas Stockhammer" w:date="2024-04-29T19:26:00Z"/>
                <w:rFonts w:ascii="Arial" w:hAnsi="Arial" w:cs="Arial"/>
                <w:sz w:val="20"/>
                <w:szCs w:val="20"/>
              </w:rPr>
            </w:pPr>
          </w:p>
        </w:tc>
      </w:tr>
    </w:tbl>
    <w:p w14:paraId="40674B7A" w14:textId="77777777" w:rsidR="00051F95" w:rsidRDefault="00051F95" w:rsidP="00B00728">
      <w:pPr>
        <w:rPr>
          <w:ins w:id="539" w:author="Thomas Stockhammer" w:date="2024-04-29T19:26:00Z"/>
          <w:sz w:val="22"/>
          <w:szCs w:val="22"/>
          <w:lang w:val="en-CA"/>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43"/>
        <w:gridCol w:w="394"/>
        <w:gridCol w:w="599"/>
        <w:gridCol w:w="813"/>
        <w:gridCol w:w="813"/>
        <w:gridCol w:w="694"/>
        <w:gridCol w:w="1222"/>
        <w:gridCol w:w="802"/>
        <w:gridCol w:w="2640"/>
      </w:tblGrid>
      <w:tr w:rsidR="002B4300" w14:paraId="0D6B87AB" w14:textId="77777777">
        <w:trPr>
          <w:gridAfter w:val="8"/>
          <w:wAfter w:w="13485" w:type="dxa"/>
          <w:tblCellSpacing w:w="15" w:type="dxa"/>
          <w:jc w:val="center"/>
          <w:ins w:id="540" w:author="Thomas Stockhammer" w:date="2024-04-29T19:26:00Z"/>
        </w:trPr>
        <w:tc>
          <w:tcPr>
            <w:tcW w:w="0" w:type="auto"/>
            <w:vAlign w:val="center"/>
            <w:hideMark/>
          </w:tcPr>
          <w:p w14:paraId="5204638A" w14:textId="77777777" w:rsidR="002B4300" w:rsidRDefault="002B4300">
            <w:pPr>
              <w:rPr>
                <w:ins w:id="541" w:author="Thomas Stockhammer" w:date="2024-04-29T19:26:00Z"/>
                <w:rFonts w:eastAsia="Times New Roman"/>
                <w:sz w:val="20"/>
                <w:szCs w:val="20"/>
              </w:rPr>
            </w:pPr>
          </w:p>
        </w:tc>
      </w:tr>
      <w:tr w:rsidR="002B4300" w14:paraId="73E1CB82" w14:textId="77777777">
        <w:trPr>
          <w:tblCellSpacing w:w="15" w:type="dxa"/>
          <w:jc w:val="center"/>
          <w:ins w:id="542" w:author="Thomas Stockhammer" w:date="2024-04-29T19:26:00Z"/>
        </w:trPr>
        <w:tc>
          <w:tcPr>
            <w:tcW w:w="1050" w:type="dxa"/>
            <w:shd w:val="clear" w:color="auto" w:fill="E6E6FA"/>
            <w:vAlign w:val="center"/>
            <w:hideMark/>
          </w:tcPr>
          <w:p w14:paraId="71405920" w14:textId="77777777" w:rsidR="002B4300" w:rsidRDefault="002B4300">
            <w:pPr>
              <w:jc w:val="center"/>
              <w:rPr>
                <w:ins w:id="543" w:author="Thomas Stockhammer" w:date="2024-04-29T19:26:00Z"/>
                <w:rFonts w:ascii="Arial" w:hAnsi="Arial" w:cs="Arial"/>
                <w:sz w:val="20"/>
                <w:szCs w:val="20"/>
              </w:rPr>
            </w:pPr>
            <w:ins w:id="544" w:author="Thomas Stockhammer" w:date="2024-04-29T19:26:00Z">
              <w:r>
                <w:rPr>
                  <w:rFonts w:ascii="Arial" w:hAnsi="Arial" w:cs="Arial"/>
                  <w:sz w:val="20"/>
                  <w:szCs w:val="20"/>
                </w:rPr>
                <w:fldChar w:fldCharType="begin"/>
              </w:r>
              <w:r>
                <w:rPr>
                  <w:rFonts w:ascii="Arial" w:hAnsi="Arial" w:cs="Arial"/>
                  <w:sz w:val="20"/>
                  <w:szCs w:val="20"/>
                </w:rPr>
                <w:instrText>HYPERLINK "https://dms.mpeg.expert/doc_end_user/current_document.php?id=90525&amp;id_meeting=196"</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MDS23199</w:t>
              </w:r>
              <w:r>
                <w:rPr>
                  <w:rFonts w:ascii="Arial" w:hAnsi="Arial" w:cs="Arial"/>
                  <w:sz w:val="20"/>
                  <w:szCs w:val="20"/>
                </w:rPr>
                <w:fldChar w:fldCharType="end"/>
              </w:r>
            </w:ins>
          </w:p>
        </w:tc>
        <w:tc>
          <w:tcPr>
            <w:tcW w:w="750" w:type="dxa"/>
            <w:shd w:val="clear" w:color="auto" w:fill="E6E6FA"/>
            <w:vAlign w:val="center"/>
            <w:hideMark/>
          </w:tcPr>
          <w:p w14:paraId="4CA80EB2" w14:textId="77777777" w:rsidR="002B4300" w:rsidRDefault="002B4300">
            <w:pPr>
              <w:jc w:val="center"/>
              <w:rPr>
                <w:ins w:id="545" w:author="Thomas Stockhammer" w:date="2024-04-29T19:26:00Z"/>
                <w:rFonts w:ascii="Arial" w:hAnsi="Arial" w:cs="Arial"/>
                <w:sz w:val="20"/>
                <w:szCs w:val="20"/>
              </w:rPr>
            </w:pPr>
            <w:ins w:id="546" w:author="Thomas Stockhammer" w:date="2024-04-29T19:26:00Z">
              <w:r>
                <w:rPr>
                  <w:rFonts w:ascii="Arial" w:hAnsi="Arial" w:cs="Arial"/>
                  <w:sz w:val="20"/>
                  <w:szCs w:val="20"/>
                </w:rPr>
                <w:t>WG 03</w:t>
              </w:r>
            </w:ins>
          </w:p>
        </w:tc>
        <w:tc>
          <w:tcPr>
            <w:tcW w:w="750" w:type="dxa"/>
            <w:shd w:val="clear" w:color="auto" w:fill="E6E6FA"/>
            <w:vAlign w:val="center"/>
            <w:hideMark/>
          </w:tcPr>
          <w:p w14:paraId="6648960F" w14:textId="77777777" w:rsidR="002B4300" w:rsidRDefault="002B4300">
            <w:pPr>
              <w:jc w:val="center"/>
              <w:rPr>
                <w:ins w:id="547" w:author="Thomas Stockhammer" w:date="2024-04-29T19:26:00Z"/>
                <w:rFonts w:ascii="Arial" w:hAnsi="Arial" w:cs="Arial"/>
                <w:sz w:val="20"/>
                <w:szCs w:val="20"/>
              </w:rPr>
            </w:pPr>
            <w:ins w:id="548" w:author="Thomas Stockhammer" w:date="2024-04-29T19:26:00Z">
              <w:r>
                <w:rPr>
                  <w:rFonts w:ascii="Arial" w:hAnsi="Arial" w:cs="Arial"/>
                  <w:sz w:val="20"/>
                  <w:szCs w:val="20"/>
                </w:rPr>
                <w:t>01046</w:t>
              </w:r>
            </w:ins>
          </w:p>
        </w:tc>
        <w:tc>
          <w:tcPr>
            <w:tcW w:w="1050" w:type="dxa"/>
            <w:shd w:val="clear" w:color="auto" w:fill="E6E6FA"/>
            <w:vAlign w:val="center"/>
            <w:hideMark/>
          </w:tcPr>
          <w:p w14:paraId="09B19DA9" w14:textId="77777777" w:rsidR="002B4300" w:rsidRDefault="002B4300">
            <w:pPr>
              <w:rPr>
                <w:ins w:id="549" w:author="Thomas Stockhammer" w:date="2024-04-29T19:26:00Z"/>
                <w:rFonts w:ascii="Arial" w:hAnsi="Arial" w:cs="Arial"/>
                <w:sz w:val="20"/>
                <w:szCs w:val="20"/>
              </w:rPr>
            </w:pPr>
            <w:ins w:id="550" w:author="Thomas Stockhammer" w:date="2024-04-29T19:26:00Z">
              <w:r>
                <w:rPr>
                  <w:rFonts w:ascii="Arial" w:hAnsi="Arial" w:cs="Arial"/>
                  <w:sz w:val="20"/>
                  <w:szCs w:val="20"/>
                </w:rPr>
                <w:t>2023-10-20 22:21:23</w:t>
              </w:r>
            </w:ins>
          </w:p>
        </w:tc>
        <w:tc>
          <w:tcPr>
            <w:tcW w:w="1500" w:type="dxa"/>
            <w:shd w:val="clear" w:color="auto" w:fill="E6E6FA"/>
            <w:vAlign w:val="center"/>
            <w:hideMark/>
          </w:tcPr>
          <w:p w14:paraId="7DFA188F" w14:textId="77777777" w:rsidR="002B4300" w:rsidRDefault="002B4300">
            <w:pPr>
              <w:rPr>
                <w:ins w:id="551" w:author="Thomas Stockhammer" w:date="2024-04-29T19:26:00Z"/>
                <w:rFonts w:ascii="Arial" w:hAnsi="Arial" w:cs="Arial"/>
                <w:sz w:val="20"/>
                <w:szCs w:val="20"/>
              </w:rPr>
            </w:pPr>
            <w:ins w:id="552" w:author="Thomas Stockhammer" w:date="2024-04-29T19:26:00Z">
              <w:r>
                <w:rPr>
                  <w:rFonts w:ascii="Arial" w:hAnsi="Arial" w:cs="Arial"/>
                  <w:sz w:val="20"/>
                  <w:szCs w:val="20"/>
                </w:rPr>
                <w:t>2024-01-19 19:16:33</w:t>
              </w:r>
            </w:ins>
          </w:p>
        </w:tc>
        <w:tc>
          <w:tcPr>
            <w:tcW w:w="1500" w:type="dxa"/>
            <w:shd w:val="clear" w:color="auto" w:fill="E6E6FA"/>
            <w:vAlign w:val="center"/>
            <w:hideMark/>
          </w:tcPr>
          <w:p w14:paraId="7E8D20AE" w14:textId="77777777" w:rsidR="002B4300" w:rsidRDefault="002B4300">
            <w:pPr>
              <w:rPr>
                <w:ins w:id="553" w:author="Thomas Stockhammer" w:date="2024-04-29T19:26:00Z"/>
                <w:rFonts w:ascii="Arial" w:hAnsi="Arial" w:cs="Arial"/>
                <w:sz w:val="20"/>
                <w:szCs w:val="20"/>
              </w:rPr>
            </w:pPr>
            <w:ins w:id="554" w:author="Thomas Stockhammer" w:date="2024-04-29T19:26:00Z">
              <w:r>
                <w:rPr>
                  <w:rFonts w:ascii="Arial" w:hAnsi="Arial" w:cs="Arial"/>
                  <w:sz w:val="20"/>
                  <w:szCs w:val="20"/>
                </w:rPr>
                <w:t>WG 03</w:t>
              </w:r>
              <w:r>
                <w:rPr>
                  <w:rFonts w:ascii="Arial" w:hAnsi="Arial" w:cs="Arial"/>
                  <w:sz w:val="20"/>
                  <w:szCs w:val="20"/>
                </w:rPr>
                <w:br/>
                <w:t>MPEG-I</w:t>
              </w:r>
            </w:ins>
          </w:p>
        </w:tc>
        <w:tc>
          <w:tcPr>
            <w:tcW w:w="6000" w:type="dxa"/>
            <w:shd w:val="clear" w:color="auto" w:fill="E6E6FA"/>
            <w:vAlign w:val="center"/>
            <w:hideMark/>
          </w:tcPr>
          <w:p w14:paraId="072BA16F" w14:textId="77777777" w:rsidR="002B4300" w:rsidRDefault="002B4300">
            <w:pPr>
              <w:rPr>
                <w:ins w:id="555" w:author="Thomas Stockhammer" w:date="2024-04-29T19:26:00Z"/>
                <w:rFonts w:ascii="Arial" w:hAnsi="Arial" w:cs="Arial"/>
                <w:sz w:val="20"/>
                <w:szCs w:val="20"/>
              </w:rPr>
            </w:pPr>
            <w:ins w:id="556" w:author="Thomas Stockhammer" w:date="2024-04-29T19:26:00Z">
              <w:r>
                <w:rPr>
                  <w:rFonts w:ascii="Arial" w:hAnsi="Arial" w:cs="Arial"/>
                  <w:sz w:val="20"/>
                  <w:szCs w:val="20"/>
                </w:rPr>
                <w:t>Potential improvement of ISO/IEC DIS 23090-24 Conformance and reference software for scene description</w:t>
              </w:r>
            </w:ins>
          </w:p>
        </w:tc>
        <w:tc>
          <w:tcPr>
            <w:tcW w:w="0" w:type="auto"/>
            <w:shd w:val="clear" w:color="auto" w:fill="E6E6FA"/>
            <w:vAlign w:val="center"/>
            <w:hideMark/>
          </w:tcPr>
          <w:p w14:paraId="2FDCDA4B" w14:textId="77777777" w:rsidR="002B4300" w:rsidRDefault="002B4300">
            <w:pPr>
              <w:rPr>
                <w:ins w:id="557" w:author="Thomas Stockhammer" w:date="2024-04-29T19:26:00Z"/>
                <w:rFonts w:ascii="Arial" w:hAnsi="Arial" w:cs="Arial"/>
                <w:sz w:val="20"/>
                <w:szCs w:val="20"/>
              </w:rPr>
            </w:pPr>
            <w:ins w:id="558" w:author="Thomas Stockhammer" w:date="2024-04-29T19:26:00Z">
              <w:r>
                <w:rPr>
                  <w:rFonts w:ascii="Arial" w:hAnsi="Arial" w:cs="Arial"/>
                  <w:sz w:val="20"/>
                  <w:szCs w:val="20"/>
                </w:rPr>
                <w:t>WG 03 MPEG Systems</w:t>
              </w:r>
            </w:ins>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84"/>
              <w:gridCol w:w="81"/>
            </w:tblGrid>
            <w:tr w:rsidR="002B4300" w14:paraId="6EF3D5E1" w14:textId="77777777">
              <w:trPr>
                <w:tblCellSpacing w:w="15" w:type="dxa"/>
                <w:jc w:val="center"/>
                <w:ins w:id="559" w:author="Thomas Stockhammer" w:date="2024-04-29T19:26:00Z"/>
              </w:trPr>
              <w:tc>
                <w:tcPr>
                  <w:tcW w:w="4750" w:type="pct"/>
                  <w:vAlign w:val="center"/>
                  <w:hideMark/>
                </w:tcPr>
                <w:p w14:paraId="46AF4736" w14:textId="77777777" w:rsidR="002B4300" w:rsidRDefault="002B4300">
                  <w:pPr>
                    <w:rPr>
                      <w:ins w:id="560" w:author="Thomas Stockhammer" w:date="2024-04-29T19:26:00Z"/>
                      <w:rFonts w:ascii="Arial" w:hAnsi="Arial" w:cs="Arial"/>
                      <w:sz w:val="20"/>
                      <w:szCs w:val="20"/>
                    </w:rPr>
                  </w:pPr>
                  <w:ins w:id="561" w:author="Thomas Stockhammer" w:date="2024-04-29T19:26:00Z">
                    <w:r>
                      <w:rPr>
                        <w:rFonts w:ascii="Arial" w:hAnsi="Arial" w:cs="Arial"/>
                        <w:sz w:val="20"/>
                        <w:szCs w:val="20"/>
                      </w:rPr>
                      <w:fldChar w:fldCharType="begin"/>
                    </w:r>
                    <w:r>
                      <w:rPr>
                        <w:rFonts w:ascii="Arial" w:hAnsi="Arial" w:cs="Arial"/>
                        <w:sz w:val="20"/>
                        <w:szCs w:val="20"/>
                      </w:rPr>
                      <w:instrText>HYPERLINK "https://dms.mpeg.expert/doc_end_user/documents/144_Hannover/wg11/MDS23199_WG03_N01046.zip"</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MDS23199_WG03_N01046</w:t>
                    </w:r>
                    <w:r>
                      <w:rPr>
                        <w:rFonts w:ascii="Arial" w:hAnsi="Arial" w:cs="Arial"/>
                        <w:sz w:val="20"/>
                        <w:szCs w:val="20"/>
                      </w:rPr>
                      <w:fldChar w:fldCharType="end"/>
                    </w:r>
                  </w:ins>
                </w:p>
              </w:tc>
              <w:tc>
                <w:tcPr>
                  <w:tcW w:w="250" w:type="pct"/>
                  <w:vAlign w:val="center"/>
                  <w:hideMark/>
                </w:tcPr>
                <w:p w14:paraId="4D4BC5E6" w14:textId="77777777" w:rsidR="002B4300" w:rsidRDefault="002B4300">
                  <w:pPr>
                    <w:rPr>
                      <w:ins w:id="562" w:author="Thomas Stockhammer" w:date="2024-04-29T19:26:00Z"/>
                      <w:rFonts w:ascii="Arial" w:hAnsi="Arial" w:cs="Arial"/>
                      <w:sz w:val="20"/>
                      <w:szCs w:val="20"/>
                    </w:rPr>
                  </w:pPr>
                </w:p>
              </w:tc>
            </w:tr>
          </w:tbl>
          <w:p w14:paraId="1B6103F7" w14:textId="77777777" w:rsidR="002B4300" w:rsidRDefault="002B4300">
            <w:pPr>
              <w:jc w:val="center"/>
              <w:rPr>
                <w:ins w:id="563" w:author="Thomas Stockhammer" w:date="2024-04-29T19:26:00Z"/>
                <w:rFonts w:ascii="Arial" w:hAnsi="Arial" w:cs="Arial"/>
                <w:sz w:val="20"/>
                <w:szCs w:val="20"/>
              </w:rPr>
            </w:pPr>
          </w:p>
        </w:tc>
      </w:tr>
      <w:tr w:rsidR="002B4300" w14:paraId="50C0CCED" w14:textId="77777777">
        <w:trPr>
          <w:tblCellSpacing w:w="15" w:type="dxa"/>
          <w:jc w:val="center"/>
          <w:ins w:id="564" w:author="Thomas Stockhammer" w:date="2024-04-29T19:26:00Z"/>
        </w:trPr>
        <w:tc>
          <w:tcPr>
            <w:tcW w:w="1050" w:type="dxa"/>
            <w:shd w:val="clear" w:color="auto" w:fill="FFFFFF"/>
            <w:vAlign w:val="center"/>
            <w:hideMark/>
          </w:tcPr>
          <w:p w14:paraId="38491D95" w14:textId="77777777" w:rsidR="002B4300" w:rsidRDefault="002B4300">
            <w:pPr>
              <w:jc w:val="center"/>
              <w:rPr>
                <w:ins w:id="565" w:author="Thomas Stockhammer" w:date="2024-04-29T19:26:00Z"/>
                <w:rFonts w:ascii="Arial" w:hAnsi="Arial" w:cs="Arial"/>
                <w:sz w:val="20"/>
                <w:szCs w:val="20"/>
              </w:rPr>
            </w:pPr>
            <w:ins w:id="566" w:author="Thomas Stockhammer" w:date="2024-04-29T19:26:00Z">
              <w:r>
                <w:rPr>
                  <w:rFonts w:ascii="Arial" w:hAnsi="Arial" w:cs="Arial"/>
                  <w:sz w:val="20"/>
                  <w:szCs w:val="20"/>
                </w:rPr>
                <w:fldChar w:fldCharType="begin"/>
              </w:r>
              <w:r>
                <w:rPr>
                  <w:rFonts w:ascii="Arial" w:hAnsi="Arial" w:cs="Arial"/>
                  <w:sz w:val="20"/>
                  <w:szCs w:val="20"/>
                </w:rPr>
                <w:instrText>HYPERLINK "https://dms.mpeg.expert/doc_end_user/current_document.php?id=90526&amp;id_meeting=196"</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MDS23200</w:t>
              </w:r>
              <w:r>
                <w:rPr>
                  <w:rFonts w:ascii="Arial" w:hAnsi="Arial" w:cs="Arial"/>
                  <w:sz w:val="20"/>
                  <w:szCs w:val="20"/>
                </w:rPr>
                <w:fldChar w:fldCharType="end"/>
              </w:r>
            </w:ins>
          </w:p>
        </w:tc>
        <w:tc>
          <w:tcPr>
            <w:tcW w:w="750" w:type="dxa"/>
            <w:shd w:val="clear" w:color="auto" w:fill="FFFFFF"/>
            <w:vAlign w:val="center"/>
            <w:hideMark/>
          </w:tcPr>
          <w:p w14:paraId="6800B192" w14:textId="77777777" w:rsidR="002B4300" w:rsidRDefault="002B4300">
            <w:pPr>
              <w:jc w:val="center"/>
              <w:rPr>
                <w:ins w:id="567" w:author="Thomas Stockhammer" w:date="2024-04-29T19:26:00Z"/>
                <w:rFonts w:ascii="Arial" w:hAnsi="Arial" w:cs="Arial"/>
                <w:sz w:val="20"/>
                <w:szCs w:val="20"/>
              </w:rPr>
            </w:pPr>
            <w:ins w:id="568" w:author="Thomas Stockhammer" w:date="2024-04-29T19:26:00Z">
              <w:r>
                <w:rPr>
                  <w:rFonts w:ascii="Arial" w:hAnsi="Arial" w:cs="Arial"/>
                  <w:sz w:val="20"/>
                  <w:szCs w:val="20"/>
                </w:rPr>
                <w:t>WG 03</w:t>
              </w:r>
            </w:ins>
          </w:p>
        </w:tc>
        <w:tc>
          <w:tcPr>
            <w:tcW w:w="750" w:type="dxa"/>
            <w:shd w:val="clear" w:color="auto" w:fill="FFFFFF"/>
            <w:vAlign w:val="center"/>
            <w:hideMark/>
          </w:tcPr>
          <w:p w14:paraId="7DA92313" w14:textId="77777777" w:rsidR="002B4300" w:rsidRDefault="002B4300">
            <w:pPr>
              <w:jc w:val="center"/>
              <w:rPr>
                <w:ins w:id="569" w:author="Thomas Stockhammer" w:date="2024-04-29T19:26:00Z"/>
                <w:rFonts w:ascii="Arial" w:hAnsi="Arial" w:cs="Arial"/>
                <w:sz w:val="20"/>
                <w:szCs w:val="20"/>
              </w:rPr>
            </w:pPr>
            <w:ins w:id="570" w:author="Thomas Stockhammer" w:date="2024-04-29T19:26:00Z">
              <w:r>
                <w:rPr>
                  <w:rFonts w:ascii="Arial" w:hAnsi="Arial" w:cs="Arial"/>
                  <w:sz w:val="20"/>
                  <w:szCs w:val="20"/>
                </w:rPr>
                <w:t>01047</w:t>
              </w:r>
            </w:ins>
          </w:p>
        </w:tc>
        <w:tc>
          <w:tcPr>
            <w:tcW w:w="1050" w:type="dxa"/>
            <w:shd w:val="clear" w:color="auto" w:fill="FFFFFF"/>
            <w:vAlign w:val="center"/>
            <w:hideMark/>
          </w:tcPr>
          <w:p w14:paraId="5CB38577" w14:textId="77777777" w:rsidR="002B4300" w:rsidRDefault="002B4300">
            <w:pPr>
              <w:rPr>
                <w:ins w:id="571" w:author="Thomas Stockhammer" w:date="2024-04-29T19:26:00Z"/>
                <w:rFonts w:ascii="Arial" w:hAnsi="Arial" w:cs="Arial"/>
                <w:sz w:val="20"/>
                <w:szCs w:val="20"/>
              </w:rPr>
            </w:pPr>
            <w:ins w:id="572" w:author="Thomas Stockhammer" w:date="2024-04-29T19:26:00Z">
              <w:r>
                <w:rPr>
                  <w:rFonts w:ascii="Arial" w:hAnsi="Arial" w:cs="Arial"/>
                  <w:sz w:val="20"/>
                  <w:szCs w:val="20"/>
                </w:rPr>
                <w:t>2023-10-20 22:21:23</w:t>
              </w:r>
            </w:ins>
          </w:p>
        </w:tc>
        <w:tc>
          <w:tcPr>
            <w:tcW w:w="1500" w:type="dxa"/>
            <w:shd w:val="clear" w:color="auto" w:fill="FFFFFF"/>
            <w:vAlign w:val="center"/>
            <w:hideMark/>
          </w:tcPr>
          <w:p w14:paraId="6E13FFEB" w14:textId="77777777" w:rsidR="002B4300" w:rsidRDefault="002B4300">
            <w:pPr>
              <w:rPr>
                <w:ins w:id="573" w:author="Thomas Stockhammer" w:date="2024-04-29T19:26:00Z"/>
                <w:rFonts w:ascii="Arial" w:hAnsi="Arial" w:cs="Arial"/>
                <w:sz w:val="20"/>
                <w:szCs w:val="20"/>
              </w:rPr>
            </w:pPr>
            <w:ins w:id="574" w:author="Thomas Stockhammer" w:date="2024-04-29T19:26:00Z">
              <w:r>
                <w:rPr>
                  <w:rFonts w:ascii="Arial" w:hAnsi="Arial" w:cs="Arial"/>
                  <w:sz w:val="20"/>
                  <w:szCs w:val="20"/>
                </w:rPr>
                <w:t>2024-01-19 19:16:38</w:t>
              </w:r>
            </w:ins>
          </w:p>
        </w:tc>
        <w:tc>
          <w:tcPr>
            <w:tcW w:w="1500" w:type="dxa"/>
            <w:shd w:val="clear" w:color="auto" w:fill="FFFFFF"/>
            <w:vAlign w:val="center"/>
            <w:hideMark/>
          </w:tcPr>
          <w:p w14:paraId="104DC479" w14:textId="77777777" w:rsidR="002B4300" w:rsidRDefault="002B4300">
            <w:pPr>
              <w:rPr>
                <w:ins w:id="575" w:author="Thomas Stockhammer" w:date="2024-04-29T19:26:00Z"/>
                <w:rFonts w:ascii="Arial" w:hAnsi="Arial" w:cs="Arial"/>
                <w:sz w:val="20"/>
                <w:szCs w:val="20"/>
              </w:rPr>
            </w:pPr>
            <w:ins w:id="576" w:author="Thomas Stockhammer" w:date="2024-04-29T19:26:00Z">
              <w:r>
                <w:rPr>
                  <w:rFonts w:ascii="Arial" w:hAnsi="Arial" w:cs="Arial"/>
                  <w:sz w:val="20"/>
                  <w:szCs w:val="20"/>
                </w:rPr>
                <w:t>WG 03</w:t>
              </w:r>
              <w:r>
                <w:rPr>
                  <w:rFonts w:ascii="Arial" w:hAnsi="Arial" w:cs="Arial"/>
                  <w:sz w:val="20"/>
                  <w:szCs w:val="20"/>
                </w:rPr>
                <w:br/>
                <w:t>MPEG-I</w:t>
              </w:r>
            </w:ins>
          </w:p>
        </w:tc>
        <w:tc>
          <w:tcPr>
            <w:tcW w:w="6000" w:type="dxa"/>
            <w:shd w:val="clear" w:color="auto" w:fill="FFFFFF"/>
            <w:vAlign w:val="center"/>
            <w:hideMark/>
          </w:tcPr>
          <w:p w14:paraId="1277113A" w14:textId="77777777" w:rsidR="002B4300" w:rsidRDefault="002B4300">
            <w:pPr>
              <w:rPr>
                <w:ins w:id="577" w:author="Thomas Stockhammer" w:date="2024-04-29T19:26:00Z"/>
                <w:rFonts w:ascii="Arial" w:hAnsi="Arial" w:cs="Arial"/>
                <w:sz w:val="20"/>
                <w:szCs w:val="20"/>
              </w:rPr>
            </w:pPr>
            <w:ins w:id="578" w:author="Thomas Stockhammer" w:date="2024-04-29T19:26:00Z">
              <w:r>
                <w:rPr>
                  <w:rFonts w:ascii="Arial" w:hAnsi="Arial" w:cs="Arial"/>
                  <w:sz w:val="20"/>
                  <w:szCs w:val="20"/>
                </w:rPr>
                <w:t xml:space="preserve">WD of ISO/IEC 23090-24 AMD 1 Conformance and reference software for scene description on haptics, augmented reality, avatars, </w:t>
              </w:r>
              <w:proofErr w:type="gramStart"/>
              <w:r>
                <w:rPr>
                  <w:rFonts w:ascii="Arial" w:hAnsi="Arial" w:cs="Arial"/>
                  <w:sz w:val="20"/>
                  <w:szCs w:val="20"/>
                </w:rPr>
                <w:t>interactivity</w:t>
              </w:r>
              <w:proofErr w:type="gramEnd"/>
              <w:r>
                <w:rPr>
                  <w:rFonts w:ascii="Arial" w:hAnsi="Arial" w:cs="Arial"/>
                  <w:sz w:val="20"/>
                  <w:szCs w:val="20"/>
                </w:rPr>
                <w:t xml:space="preserve"> and lighting</w:t>
              </w:r>
            </w:ins>
          </w:p>
        </w:tc>
        <w:tc>
          <w:tcPr>
            <w:tcW w:w="0" w:type="auto"/>
            <w:shd w:val="clear" w:color="auto" w:fill="FFFFFF"/>
            <w:vAlign w:val="center"/>
            <w:hideMark/>
          </w:tcPr>
          <w:p w14:paraId="7CDCAB8B" w14:textId="77777777" w:rsidR="002B4300" w:rsidRDefault="002B4300">
            <w:pPr>
              <w:rPr>
                <w:ins w:id="579" w:author="Thomas Stockhammer" w:date="2024-04-29T19:26:00Z"/>
                <w:rFonts w:ascii="Arial" w:hAnsi="Arial" w:cs="Arial"/>
                <w:sz w:val="20"/>
                <w:szCs w:val="20"/>
              </w:rPr>
            </w:pPr>
            <w:ins w:id="580" w:author="Thomas Stockhammer" w:date="2024-04-29T19:26:00Z">
              <w:r>
                <w:rPr>
                  <w:rFonts w:ascii="Arial" w:hAnsi="Arial" w:cs="Arial"/>
                  <w:sz w:val="20"/>
                  <w:szCs w:val="20"/>
                </w:rPr>
                <w:t>WG 03 MPEG Systems</w:t>
              </w:r>
            </w:ins>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65"/>
            </w:tblGrid>
            <w:tr w:rsidR="002B4300" w14:paraId="035CB7EF" w14:textId="77777777">
              <w:trPr>
                <w:tblCellSpacing w:w="15" w:type="dxa"/>
                <w:jc w:val="center"/>
                <w:ins w:id="581" w:author="Thomas Stockhammer" w:date="2024-04-29T19:26:00Z"/>
              </w:trPr>
              <w:tc>
                <w:tcPr>
                  <w:tcW w:w="4750" w:type="pct"/>
                  <w:vAlign w:val="center"/>
                  <w:hideMark/>
                </w:tcPr>
                <w:p w14:paraId="38ADECA8" w14:textId="77777777" w:rsidR="002B4300" w:rsidRDefault="002B4300">
                  <w:pPr>
                    <w:rPr>
                      <w:ins w:id="582" w:author="Thomas Stockhammer" w:date="2024-04-29T19:26:00Z"/>
                      <w:rFonts w:ascii="Arial" w:hAnsi="Arial" w:cs="Arial"/>
                      <w:sz w:val="20"/>
                      <w:szCs w:val="20"/>
                    </w:rPr>
                  </w:pPr>
                  <w:ins w:id="583" w:author="Thomas Stockhammer" w:date="2024-04-29T19:26:00Z">
                    <w:r>
                      <w:rPr>
                        <w:rFonts w:ascii="Arial" w:hAnsi="Arial" w:cs="Arial"/>
                        <w:sz w:val="20"/>
                        <w:szCs w:val="20"/>
                      </w:rPr>
                      <w:fldChar w:fldCharType="begin"/>
                    </w:r>
                    <w:r>
                      <w:rPr>
                        <w:rFonts w:ascii="Arial" w:hAnsi="Arial" w:cs="Arial"/>
                        <w:sz w:val="20"/>
                        <w:szCs w:val="20"/>
                      </w:rPr>
                      <w:instrText>HYPERLINK "https://dms.mpeg.expert/doc_end_user/documents/144_Hannover/wg11/MDS23200_WG03_N01047.zip"</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MDS23200_WG03_N01047</w:t>
                    </w:r>
                    <w:r>
                      <w:rPr>
                        <w:rFonts w:ascii="Arial" w:hAnsi="Arial" w:cs="Arial"/>
                        <w:sz w:val="20"/>
                        <w:szCs w:val="20"/>
                      </w:rPr>
                      <w:fldChar w:fldCharType="end"/>
                    </w:r>
                  </w:ins>
                </w:p>
              </w:tc>
            </w:tr>
          </w:tbl>
          <w:p w14:paraId="17090991" w14:textId="77777777" w:rsidR="002B4300" w:rsidRDefault="002B4300">
            <w:pPr>
              <w:jc w:val="center"/>
              <w:rPr>
                <w:ins w:id="584" w:author="Thomas Stockhammer" w:date="2024-04-29T19:26:00Z"/>
                <w:rFonts w:ascii="Arial" w:hAnsi="Arial" w:cs="Arial"/>
                <w:sz w:val="20"/>
                <w:szCs w:val="20"/>
              </w:rPr>
            </w:pPr>
          </w:p>
        </w:tc>
      </w:tr>
    </w:tbl>
    <w:p w14:paraId="6CA132EC" w14:textId="77777777" w:rsidR="002B4300" w:rsidRDefault="002B4300" w:rsidP="00B00728">
      <w:pPr>
        <w:rPr>
          <w:sz w:val="22"/>
          <w:szCs w:val="22"/>
          <w:lang w:val="en-CA"/>
        </w:rPr>
      </w:pPr>
    </w:p>
    <w:p w14:paraId="7411809E" w14:textId="5CD8F172" w:rsidR="001D2E20" w:rsidRDefault="0017031A" w:rsidP="00B00728">
      <w:pPr>
        <w:rPr>
          <w:sz w:val="22"/>
          <w:szCs w:val="22"/>
          <w:lang w:val="en-CA"/>
        </w:rPr>
      </w:pPr>
      <w:r w:rsidRPr="005529B1">
        <w:rPr>
          <w:sz w:val="22"/>
          <w:szCs w:val="22"/>
          <w:lang w:val="en-CA"/>
        </w:rPr>
        <w:t>Procedures are documented in WG3 N0</w:t>
      </w:r>
      <w:r w:rsidR="00FB455D">
        <w:rPr>
          <w:sz w:val="22"/>
          <w:szCs w:val="22"/>
          <w:lang w:val="en-CA"/>
        </w:rPr>
        <w:t>848</w:t>
      </w:r>
      <w:r w:rsidRPr="005529B1">
        <w:rPr>
          <w:sz w:val="22"/>
          <w:szCs w:val="22"/>
          <w:lang w:val="en-CA"/>
        </w:rPr>
        <w: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13"/>
        <w:gridCol w:w="414"/>
        <w:gridCol w:w="613"/>
        <w:gridCol w:w="822"/>
        <w:gridCol w:w="822"/>
        <w:gridCol w:w="706"/>
        <w:gridCol w:w="1167"/>
        <w:gridCol w:w="811"/>
        <w:gridCol w:w="2536"/>
      </w:tblGrid>
      <w:tr w:rsidR="00FB455D" w:rsidDel="002B4300" w14:paraId="36E58CD5" w14:textId="61BE58E0" w:rsidTr="002B4300">
        <w:trPr>
          <w:tblCellSpacing w:w="15" w:type="dxa"/>
          <w:del w:id="585" w:author="Thomas Stockhammer" w:date="2024-04-29T19:26:00Z"/>
        </w:trPr>
        <w:tc>
          <w:tcPr>
            <w:tcW w:w="100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461A024" w14:textId="52C9DF53" w:rsidR="00FB455D" w:rsidDel="002B4300" w:rsidRDefault="00FD4ED6">
            <w:pPr>
              <w:jc w:val="center"/>
              <w:rPr>
                <w:del w:id="586" w:author="Thomas Stockhammer" w:date="2024-04-29T19:26:00Z"/>
                <w:rFonts w:ascii="Arial" w:eastAsia="Times New Roman" w:hAnsi="Arial" w:cs="Arial"/>
                <w:sz w:val="20"/>
                <w:szCs w:val="20"/>
              </w:rPr>
            </w:pPr>
            <w:del w:id="587" w:author="Thomas Stockhammer" w:date="2024-04-29T19:26:00Z">
              <w:r w:rsidDel="002B4300">
                <w:fldChar w:fldCharType="begin"/>
              </w:r>
              <w:r w:rsidDel="002B4300">
                <w:delInstrText>HYPERLINK "https://dms.mpeg.expert/doc_end_user/current_document.php?id=87736&amp;id_meeting=194"</w:delInstrText>
              </w:r>
              <w:r w:rsidDel="002B4300">
                <w:fldChar w:fldCharType="separate"/>
              </w:r>
              <w:r w:rsidR="00FB455D" w:rsidDel="002B4300">
                <w:rPr>
                  <w:rStyle w:val="Hyperlink"/>
                  <w:rFonts w:ascii="Arial" w:hAnsi="Arial" w:cs="Arial"/>
                  <w:sz w:val="20"/>
                  <w:szCs w:val="20"/>
                </w:rPr>
                <w:delText>MDS22590</w:delText>
              </w:r>
              <w:r w:rsidDel="002B4300">
                <w:rPr>
                  <w:rStyle w:val="Hyperlink"/>
                  <w:rFonts w:ascii="Arial" w:hAnsi="Arial" w:cs="Arial"/>
                  <w:sz w:val="20"/>
                  <w:szCs w:val="20"/>
                </w:rPr>
                <w:fldChar w:fldCharType="end"/>
              </w:r>
            </w:del>
          </w:p>
        </w:tc>
        <w:tc>
          <w:tcPr>
            <w:tcW w:w="387"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04963DD" w14:textId="1DE2EEE4" w:rsidR="00FB455D" w:rsidDel="002B4300" w:rsidRDefault="00FB455D">
            <w:pPr>
              <w:jc w:val="center"/>
              <w:rPr>
                <w:del w:id="588" w:author="Thomas Stockhammer" w:date="2024-04-29T19:26:00Z"/>
                <w:rFonts w:ascii="Arial" w:hAnsi="Arial" w:cs="Arial"/>
                <w:sz w:val="20"/>
                <w:szCs w:val="20"/>
              </w:rPr>
            </w:pPr>
            <w:del w:id="589" w:author="Thomas Stockhammer" w:date="2024-04-29T19:26:00Z">
              <w:r w:rsidDel="002B4300">
                <w:rPr>
                  <w:rFonts w:ascii="Arial" w:hAnsi="Arial" w:cs="Arial"/>
                  <w:sz w:val="20"/>
                  <w:szCs w:val="20"/>
                </w:rPr>
                <w:delText>WG 03</w:delText>
              </w:r>
            </w:del>
          </w:p>
        </w:tc>
        <w:tc>
          <w:tcPr>
            <w:tcW w:w="58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A88E682" w14:textId="034F2201" w:rsidR="00FB455D" w:rsidDel="002B4300" w:rsidRDefault="00FB455D">
            <w:pPr>
              <w:jc w:val="center"/>
              <w:rPr>
                <w:del w:id="590" w:author="Thomas Stockhammer" w:date="2024-04-29T19:26:00Z"/>
                <w:rFonts w:ascii="Arial" w:hAnsi="Arial" w:cs="Arial"/>
                <w:sz w:val="20"/>
                <w:szCs w:val="20"/>
              </w:rPr>
            </w:pPr>
            <w:del w:id="591" w:author="Thomas Stockhammer" w:date="2024-04-29T19:26:00Z">
              <w:r w:rsidDel="002B4300">
                <w:rPr>
                  <w:rFonts w:ascii="Arial" w:hAnsi="Arial" w:cs="Arial"/>
                  <w:sz w:val="20"/>
                  <w:szCs w:val="20"/>
                </w:rPr>
                <w:delText>00848</w:delText>
              </w:r>
            </w:del>
          </w:p>
        </w:tc>
        <w:tc>
          <w:tcPr>
            <w:tcW w:w="79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0FFDF2C" w14:textId="3852876A" w:rsidR="00FB455D" w:rsidDel="002B4300" w:rsidRDefault="00FB455D">
            <w:pPr>
              <w:rPr>
                <w:del w:id="592" w:author="Thomas Stockhammer" w:date="2024-04-29T19:26:00Z"/>
                <w:rFonts w:ascii="Arial" w:hAnsi="Arial" w:cs="Arial"/>
                <w:sz w:val="20"/>
                <w:szCs w:val="20"/>
              </w:rPr>
            </w:pPr>
            <w:del w:id="593" w:author="Thomas Stockhammer" w:date="2024-04-29T19:26:00Z">
              <w:r w:rsidDel="002B4300">
                <w:rPr>
                  <w:rFonts w:ascii="Arial" w:hAnsi="Arial" w:cs="Arial"/>
                  <w:sz w:val="20"/>
                  <w:szCs w:val="20"/>
                </w:rPr>
                <w:delText xml:space="preserve">2023-04-29 </w:delText>
              </w:r>
              <w:r w:rsidDel="002B4300">
                <w:rPr>
                  <w:rFonts w:ascii="Arial" w:hAnsi="Arial" w:cs="Arial"/>
                  <w:sz w:val="20"/>
                  <w:szCs w:val="20"/>
                </w:rPr>
                <w:lastRenderedPageBreak/>
                <w:delText>09:06:31</w:delText>
              </w:r>
            </w:del>
          </w:p>
        </w:tc>
        <w:tc>
          <w:tcPr>
            <w:tcW w:w="79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3215B92" w14:textId="1462DB9D" w:rsidR="00FB455D" w:rsidDel="002B4300" w:rsidRDefault="00FB455D">
            <w:pPr>
              <w:rPr>
                <w:del w:id="594" w:author="Thomas Stockhammer" w:date="2024-04-29T19:26:00Z"/>
                <w:rFonts w:ascii="Arial" w:hAnsi="Arial" w:cs="Arial"/>
                <w:sz w:val="20"/>
                <w:szCs w:val="20"/>
              </w:rPr>
            </w:pPr>
            <w:del w:id="595" w:author="Thomas Stockhammer" w:date="2024-04-29T19:26:00Z">
              <w:r w:rsidDel="002B4300">
                <w:rPr>
                  <w:rFonts w:ascii="Arial" w:hAnsi="Arial" w:cs="Arial"/>
                  <w:sz w:val="20"/>
                  <w:szCs w:val="20"/>
                </w:rPr>
                <w:lastRenderedPageBreak/>
                <w:delText xml:space="preserve">2023-05-19 </w:delText>
              </w:r>
              <w:r w:rsidDel="002B4300">
                <w:rPr>
                  <w:rFonts w:ascii="Arial" w:hAnsi="Arial" w:cs="Arial"/>
                  <w:sz w:val="20"/>
                  <w:szCs w:val="20"/>
                </w:rPr>
                <w:lastRenderedPageBreak/>
                <w:delText>23:11:42</w:delText>
              </w:r>
            </w:del>
          </w:p>
        </w:tc>
        <w:tc>
          <w:tcPr>
            <w:tcW w:w="682"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1C2DFE9" w14:textId="3E5448AC" w:rsidR="00FB455D" w:rsidDel="002B4300" w:rsidRDefault="00FB455D">
            <w:pPr>
              <w:rPr>
                <w:del w:id="596" w:author="Thomas Stockhammer" w:date="2024-04-29T19:26:00Z"/>
                <w:rFonts w:ascii="Arial" w:hAnsi="Arial" w:cs="Arial"/>
                <w:sz w:val="20"/>
                <w:szCs w:val="20"/>
              </w:rPr>
            </w:pPr>
            <w:del w:id="597" w:author="Thomas Stockhammer" w:date="2024-04-29T19:26:00Z">
              <w:r w:rsidDel="002B4300">
                <w:rPr>
                  <w:rFonts w:ascii="Arial" w:hAnsi="Arial" w:cs="Arial"/>
                  <w:sz w:val="20"/>
                  <w:szCs w:val="20"/>
                </w:rPr>
                <w:lastRenderedPageBreak/>
                <w:delText>WG 03</w:delText>
              </w:r>
              <w:r w:rsidDel="002B4300">
                <w:rPr>
                  <w:rFonts w:ascii="Arial" w:hAnsi="Arial" w:cs="Arial"/>
                  <w:sz w:val="20"/>
                  <w:szCs w:val="20"/>
                </w:rPr>
                <w:br/>
              </w:r>
              <w:r w:rsidDel="002B4300">
                <w:rPr>
                  <w:rFonts w:ascii="Arial" w:hAnsi="Arial" w:cs="Arial"/>
                  <w:sz w:val="20"/>
                  <w:szCs w:val="20"/>
                </w:rPr>
                <w:lastRenderedPageBreak/>
                <w:delText>MPEG-I</w:delText>
              </w:r>
            </w:del>
          </w:p>
        </w:tc>
        <w:tc>
          <w:tcPr>
            <w:tcW w:w="1146"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C14A863" w14:textId="0FE11F71" w:rsidR="00FB455D" w:rsidDel="002B4300" w:rsidRDefault="00FB455D">
            <w:pPr>
              <w:rPr>
                <w:del w:id="598" w:author="Thomas Stockhammer" w:date="2024-04-29T19:26:00Z"/>
                <w:rFonts w:ascii="Arial" w:hAnsi="Arial" w:cs="Arial"/>
                <w:sz w:val="20"/>
                <w:szCs w:val="20"/>
              </w:rPr>
            </w:pPr>
            <w:del w:id="599" w:author="Thomas Stockhammer" w:date="2024-04-29T19:26:00Z">
              <w:r w:rsidDel="002B4300">
                <w:rPr>
                  <w:rFonts w:ascii="Arial" w:hAnsi="Arial" w:cs="Arial"/>
                  <w:sz w:val="20"/>
                  <w:szCs w:val="20"/>
                </w:rPr>
                <w:lastRenderedPageBreak/>
                <w:delText xml:space="preserve">Procedures for test scenarios </w:delText>
              </w:r>
              <w:r w:rsidDel="002B4300">
                <w:rPr>
                  <w:rFonts w:ascii="Arial" w:hAnsi="Arial" w:cs="Arial"/>
                  <w:sz w:val="20"/>
                  <w:szCs w:val="20"/>
                </w:rPr>
                <w:lastRenderedPageBreak/>
                <w:delText>and reference software development for MPEG-I Scene Description</w:delText>
              </w:r>
            </w:del>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3F8CC764" w14:textId="277B5EE1" w:rsidR="00FB455D" w:rsidDel="002B4300" w:rsidRDefault="00FB455D">
            <w:pPr>
              <w:rPr>
                <w:del w:id="600" w:author="Thomas Stockhammer" w:date="2024-04-29T19:26:00Z"/>
                <w:rFonts w:ascii="Arial" w:hAnsi="Arial" w:cs="Arial"/>
                <w:sz w:val="20"/>
                <w:szCs w:val="20"/>
              </w:rPr>
            </w:pPr>
            <w:del w:id="601" w:author="Thomas Stockhammer" w:date="2024-04-29T19:26:00Z">
              <w:r w:rsidDel="002B4300">
                <w:rPr>
                  <w:rFonts w:ascii="Arial" w:hAnsi="Arial" w:cs="Arial"/>
                  <w:sz w:val="20"/>
                  <w:szCs w:val="20"/>
                </w:rPr>
                <w:lastRenderedPageBreak/>
                <w:delText xml:space="preserve">WG 03 MPEG </w:delText>
              </w:r>
              <w:r w:rsidDel="002B4300">
                <w:rPr>
                  <w:rFonts w:ascii="Arial" w:hAnsi="Arial" w:cs="Arial"/>
                  <w:sz w:val="20"/>
                  <w:szCs w:val="20"/>
                </w:rPr>
                <w:lastRenderedPageBreak/>
                <w:delText>Systems</w:delText>
              </w:r>
            </w:del>
          </w:p>
        </w:tc>
        <w:tc>
          <w:tcPr>
            <w:tcW w:w="2510"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31"/>
            </w:tblGrid>
            <w:tr w:rsidR="00FB455D" w:rsidDel="002B4300" w14:paraId="60EEDCBE" w14:textId="4D2C5F51">
              <w:trPr>
                <w:tblCellSpacing w:w="15" w:type="dxa"/>
                <w:jc w:val="center"/>
                <w:del w:id="602" w:author="Thomas Stockhammer" w:date="2024-04-29T19:26:00Z"/>
              </w:trPr>
              <w:tc>
                <w:tcPr>
                  <w:tcW w:w="4750" w:type="pct"/>
                  <w:vAlign w:val="center"/>
                  <w:hideMark/>
                </w:tcPr>
                <w:p w14:paraId="16CA10B0" w14:textId="7BCEF225" w:rsidR="00FB455D" w:rsidDel="002B4300" w:rsidRDefault="00FD4ED6">
                  <w:pPr>
                    <w:rPr>
                      <w:del w:id="603" w:author="Thomas Stockhammer" w:date="2024-04-29T19:26:00Z"/>
                      <w:rFonts w:ascii="Arial" w:hAnsi="Arial" w:cs="Arial"/>
                      <w:sz w:val="20"/>
                      <w:szCs w:val="20"/>
                    </w:rPr>
                  </w:pPr>
                  <w:del w:id="604" w:author="Thomas Stockhammer" w:date="2024-04-29T19:26:00Z">
                    <w:r w:rsidDel="002B4300">
                      <w:lastRenderedPageBreak/>
                      <w:fldChar w:fldCharType="begin"/>
                    </w:r>
                    <w:r w:rsidDel="002B4300">
                      <w:delInstrText>HYPERLINK "https://dms.mpeg.expert/doc_end_user/documents/142_Antalya/wg11/MDS22590_WG03_N00848.zip"</w:delInstrText>
                    </w:r>
                    <w:r w:rsidDel="002B4300">
                      <w:fldChar w:fldCharType="separate"/>
                    </w:r>
                    <w:r w:rsidR="00FB455D" w:rsidDel="002B4300">
                      <w:rPr>
                        <w:rStyle w:val="Hyperlink"/>
                        <w:rFonts w:ascii="Arial" w:hAnsi="Arial" w:cs="Arial"/>
                        <w:sz w:val="20"/>
                        <w:szCs w:val="20"/>
                      </w:rPr>
                      <w:delText>MDS22590_WG03_N00848</w:delText>
                    </w:r>
                    <w:r w:rsidDel="002B4300">
                      <w:rPr>
                        <w:rStyle w:val="Hyperlink"/>
                        <w:rFonts w:ascii="Arial" w:hAnsi="Arial" w:cs="Arial"/>
                        <w:sz w:val="20"/>
                        <w:szCs w:val="20"/>
                      </w:rPr>
                      <w:fldChar w:fldCharType="end"/>
                    </w:r>
                  </w:del>
                </w:p>
              </w:tc>
            </w:tr>
          </w:tbl>
          <w:p w14:paraId="469756B1" w14:textId="3A51733A" w:rsidR="00FB455D" w:rsidDel="002B4300" w:rsidRDefault="00FB455D">
            <w:pPr>
              <w:jc w:val="center"/>
              <w:rPr>
                <w:del w:id="605" w:author="Thomas Stockhammer" w:date="2024-04-29T19:26:00Z"/>
                <w:rFonts w:ascii="Arial" w:hAnsi="Arial" w:cs="Arial"/>
                <w:sz w:val="20"/>
                <w:szCs w:val="20"/>
              </w:rPr>
            </w:pPr>
          </w:p>
        </w:tc>
      </w:tr>
      <w:tr w:rsidR="002B4300" w14:paraId="2B9028DC" w14:textId="77777777" w:rsidTr="002B4300">
        <w:trPr>
          <w:tblCellSpacing w:w="15" w:type="dxa"/>
          <w:ins w:id="606" w:author="Thomas Stockhammer" w:date="2024-04-29T19:27:00Z"/>
        </w:trPr>
        <w:tc>
          <w:tcPr>
            <w:tcW w:w="100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6B7991A" w14:textId="77777777" w:rsidR="002B4300" w:rsidRPr="002B4300" w:rsidRDefault="002B4300">
            <w:pPr>
              <w:jc w:val="center"/>
              <w:rPr>
                <w:ins w:id="607" w:author="Thomas Stockhammer" w:date="2024-04-29T19:27:00Z"/>
              </w:rPr>
            </w:pPr>
            <w:ins w:id="608" w:author="Thomas Stockhammer" w:date="2024-04-29T19:27:00Z">
              <w:r w:rsidRPr="002B4300">
                <w:fldChar w:fldCharType="begin"/>
              </w:r>
              <w:r w:rsidRPr="002B4300">
                <w:instrText>HYPERLINK "https://dms.mpeg.expert/doc_end_user/current_document.php?id=90497&amp;id_meeting=196"</w:instrText>
              </w:r>
              <w:r w:rsidRPr="002B4300">
                <w:fldChar w:fldCharType="separate"/>
              </w:r>
              <w:r w:rsidRPr="002B4300">
                <w:rPr>
                  <w:rStyle w:val="Hyperlink"/>
                </w:rPr>
                <w:t>MDS23171</w:t>
              </w:r>
              <w:r w:rsidRPr="002B4300">
                <w:fldChar w:fldCharType="end"/>
              </w:r>
            </w:ins>
          </w:p>
        </w:tc>
        <w:tc>
          <w:tcPr>
            <w:tcW w:w="387"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C793BEF" w14:textId="77777777" w:rsidR="002B4300" w:rsidRDefault="002B4300">
            <w:pPr>
              <w:jc w:val="center"/>
              <w:rPr>
                <w:ins w:id="609" w:author="Thomas Stockhammer" w:date="2024-04-29T19:27:00Z"/>
                <w:rFonts w:ascii="Arial" w:hAnsi="Arial" w:cs="Arial"/>
                <w:sz w:val="20"/>
                <w:szCs w:val="20"/>
              </w:rPr>
            </w:pPr>
            <w:ins w:id="610" w:author="Thomas Stockhammer" w:date="2024-04-29T19:27:00Z">
              <w:r>
                <w:rPr>
                  <w:rFonts w:ascii="Arial" w:hAnsi="Arial" w:cs="Arial"/>
                  <w:sz w:val="20"/>
                  <w:szCs w:val="20"/>
                </w:rPr>
                <w:t>WG 03</w:t>
              </w:r>
            </w:ins>
          </w:p>
        </w:tc>
        <w:tc>
          <w:tcPr>
            <w:tcW w:w="58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1FD1038" w14:textId="77777777" w:rsidR="002B4300" w:rsidRDefault="002B4300">
            <w:pPr>
              <w:jc w:val="center"/>
              <w:rPr>
                <w:ins w:id="611" w:author="Thomas Stockhammer" w:date="2024-04-29T19:27:00Z"/>
                <w:rFonts w:ascii="Arial" w:hAnsi="Arial" w:cs="Arial"/>
                <w:sz w:val="20"/>
                <w:szCs w:val="20"/>
              </w:rPr>
            </w:pPr>
            <w:ins w:id="612" w:author="Thomas Stockhammer" w:date="2024-04-29T19:27:00Z">
              <w:r>
                <w:rPr>
                  <w:rFonts w:ascii="Arial" w:hAnsi="Arial" w:cs="Arial"/>
                  <w:sz w:val="20"/>
                  <w:szCs w:val="20"/>
                </w:rPr>
                <w:t>01018</w:t>
              </w:r>
            </w:ins>
          </w:p>
        </w:tc>
        <w:tc>
          <w:tcPr>
            <w:tcW w:w="79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46430BA" w14:textId="77777777" w:rsidR="002B4300" w:rsidRDefault="002B4300" w:rsidP="002B4300">
            <w:pPr>
              <w:jc w:val="center"/>
              <w:rPr>
                <w:ins w:id="613" w:author="Thomas Stockhammer" w:date="2024-04-29T19:27:00Z"/>
                <w:rFonts w:ascii="Arial" w:hAnsi="Arial" w:cs="Arial"/>
                <w:sz w:val="20"/>
                <w:szCs w:val="20"/>
              </w:rPr>
            </w:pPr>
            <w:ins w:id="614" w:author="Thomas Stockhammer" w:date="2024-04-29T19:27:00Z">
              <w:r>
                <w:rPr>
                  <w:rFonts w:ascii="Arial" w:hAnsi="Arial" w:cs="Arial"/>
                  <w:sz w:val="20"/>
                  <w:szCs w:val="20"/>
                </w:rPr>
                <w:t>2023-10-20 22:21:23</w:t>
              </w:r>
            </w:ins>
          </w:p>
        </w:tc>
        <w:tc>
          <w:tcPr>
            <w:tcW w:w="79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2AE1720" w14:textId="77777777" w:rsidR="002B4300" w:rsidRDefault="002B4300" w:rsidP="002B4300">
            <w:pPr>
              <w:jc w:val="center"/>
              <w:rPr>
                <w:ins w:id="615" w:author="Thomas Stockhammer" w:date="2024-04-29T19:27:00Z"/>
                <w:rFonts w:ascii="Arial" w:hAnsi="Arial" w:cs="Arial"/>
                <w:sz w:val="20"/>
                <w:szCs w:val="20"/>
              </w:rPr>
            </w:pPr>
            <w:ins w:id="616" w:author="Thomas Stockhammer" w:date="2024-04-29T19:27:00Z">
              <w:r>
                <w:rPr>
                  <w:rFonts w:ascii="Arial" w:hAnsi="Arial" w:cs="Arial"/>
                  <w:sz w:val="20"/>
                  <w:szCs w:val="20"/>
                </w:rPr>
                <w:t>2024-01-19 19:16:22</w:t>
              </w:r>
            </w:ins>
          </w:p>
        </w:tc>
        <w:tc>
          <w:tcPr>
            <w:tcW w:w="682"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BBA125F" w14:textId="77777777" w:rsidR="002B4300" w:rsidRDefault="002B4300" w:rsidP="002B4300">
            <w:pPr>
              <w:jc w:val="center"/>
              <w:rPr>
                <w:ins w:id="617" w:author="Thomas Stockhammer" w:date="2024-04-29T19:27:00Z"/>
                <w:rFonts w:ascii="Arial" w:hAnsi="Arial" w:cs="Arial"/>
                <w:sz w:val="20"/>
                <w:szCs w:val="20"/>
              </w:rPr>
            </w:pPr>
            <w:ins w:id="618" w:author="Thomas Stockhammer" w:date="2024-04-29T19:27:00Z">
              <w:r>
                <w:rPr>
                  <w:rFonts w:ascii="Arial" w:hAnsi="Arial" w:cs="Arial"/>
                  <w:sz w:val="20"/>
                  <w:szCs w:val="20"/>
                </w:rPr>
                <w:t>WG 03</w:t>
              </w:r>
              <w:r>
                <w:rPr>
                  <w:rFonts w:ascii="Arial" w:hAnsi="Arial" w:cs="Arial"/>
                  <w:sz w:val="20"/>
                  <w:szCs w:val="20"/>
                </w:rPr>
                <w:br/>
                <w:t>MPEG-I</w:t>
              </w:r>
            </w:ins>
          </w:p>
        </w:tc>
        <w:tc>
          <w:tcPr>
            <w:tcW w:w="1146"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C5FA7FE" w14:textId="77777777" w:rsidR="002B4300" w:rsidRDefault="002B4300" w:rsidP="002B4300">
            <w:pPr>
              <w:jc w:val="center"/>
              <w:rPr>
                <w:ins w:id="619" w:author="Thomas Stockhammer" w:date="2024-04-29T19:27:00Z"/>
                <w:rFonts w:ascii="Arial" w:hAnsi="Arial" w:cs="Arial"/>
                <w:sz w:val="20"/>
                <w:szCs w:val="20"/>
              </w:rPr>
            </w:pPr>
            <w:ins w:id="620" w:author="Thomas Stockhammer" w:date="2024-04-29T19:27:00Z">
              <w:r>
                <w:rPr>
                  <w:rFonts w:ascii="Arial" w:hAnsi="Arial" w:cs="Arial"/>
                  <w:sz w:val="20"/>
                  <w:szCs w:val="20"/>
                </w:rPr>
                <w:t>Procedures for test scenarios and reference software development for MPEG-I Scene Description</w:t>
              </w:r>
            </w:ins>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3CBCA12D" w14:textId="77777777" w:rsidR="002B4300" w:rsidRDefault="002B4300" w:rsidP="002B4300">
            <w:pPr>
              <w:jc w:val="center"/>
              <w:rPr>
                <w:ins w:id="621" w:author="Thomas Stockhammer" w:date="2024-04-29T19:27:00Z"/>
                <w:rFonts w:ascii="Arial" w:hAnsi="Arial" w:cs="Arial"/>
                <w:sz w:val="20"/>
                <w:szCs w:val="20"/>
              </w:rPr>
            </w:pPr>
            <w:ins w:id="622" w:author="Thomas Stockhammer" w:date="2024-04-29T19:27:00Z">
              <w:r>
                <w:rPr>
                  <w:rFonts w:ascii="Arial" w:hAnsi="Arial" w:cs="Arial"/>
                  <w:sz w:val="20"/>
                  <w:szCs w:val="20"/>
                </w:rPr>
                <w:t>WG 03 MPEG Systems</w:t>
              </w:r>
            </w:ins>
          </w:p>
        </w:tc>
        <w:tc>
          <w:tcPr>
            <w:tcW w:w="2510"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31"/>
            </w:tblGrid>
            <w:tr w:rsidR="002B4300" w14:paraId="6BE7A20A" w14:textId="77777777">
              <w:trPr>
                <w:tblCellSpacing w:w="15" w:type="dxa"/>
                <w:jc w:val="center"/>
                <w:ins w:id="623" w:author="Thomas Stockhammer" w:date="2024-04-29T19:27:00Z"/>
              </w:trPr>
              <w:tc>
                <w:tcPr>
                  <w:tcW w:w="4750" w:type="pct"/>
                  <w:vAlign w:val="center"/>
                  <w:hideMark/>
                </w:tcPr>
                <w:p w14:paraId="2B801663" w14:textId="77777777" w:rsidR="002B4300" w:rsidRDefault="002B4300">
                  <w:pPr>
                    <w:rPr>
                      <w:ins w:id="624" w:author="Thomas Stockhammer" w:date="2024-04-29T19:27:00Z"/>
                      <w:rFonts w:ascii="Arial" w:hAnsi="Arial" w:cs="Arial"/>
                      <w:sz w:val="20"/>
                      <w:szCs w:val="20"/>
                    </w:rPr>
                  </w:pPr>
                  <w:ins w:id="625" w:author="Thomas Stockhammer" w:date="2024-04-29T19:27:00Z">
                    <w:r>
                      <w:rPr>
                        <w:rFonts w:ascii="Arial" w:hAnsi="Arial" w:cs="Arial"/>
                        <w:sz w:val="20"/>
                        <w:szCs w:val="20"/>
                      </w:rPr>
                      <w:fldChar w:fldCharType="begin"/>
                    </w:r>
                    <w:r>
                      <w:rPr>
                        <w:rFonts w:ascii="Arial" w:hAnsi="Arial" w:cs="Arial"/>
                        <w:sz w:val="20"/>
                        <w:szCs w:val="20"/>
                      </w:rPr>
                      <w:instrText>HYPERLINK "https://dms.mpeg.expert/doc_end_user/documents/144_Hannover/wg11/MDS23171_WG03_N01018.zip"</w:instrText>
                    </w:r>
                    <w:r>
                      <w:rPr>
                        <w:rFonts w:ascii="Arial" w:hAnsi="Arial" w:cs="Arial"/>
                        <w:sz w:val="20"/>
                        <w:szCs w:val="20"/>
                      </w:rPr>
                    </w:r>
                    <w:r>
                      <w:rPr>
                        <w:rFonts w:ascii="Arial" w:hAnsi="Arial" w:cs="Arial"/>
                        <w:sz w:val="20"/>
                        <w:szCs w:val="20"/>
                      </w:rPr>
                      <w:fldChar w:fldCharType="separate"/>
                    </w:r>
                    <w:r w:rsidRPr="002B4300">
                      <w:rPr>
                        <w:rStyle w:val="Hyperlink"/>
                        <w:rFonts w:ascii="Arial" w:hAnsi="Arial" w:cs="Arial"/>
                        <w:sz w:val="20"/>
                        <w:szCs w:val="20"/>
                      </w:rPr>
                      <w:t>MDS23171_WG03_N01018</w:t>
                    </w:r>
                    <w:r>
                      <w:rPr>
                        <w:rFonts w:ascii="Arial" w:hAnsi="Arial" w:cs="Arial"/>
                        <w:sz w:val="20"/>
                        <w:szCs w:val="20"/>
                      </w:rPr>
                      <w:fldChar w:fldCharType="end"/>
                    </w:r>
                  </w:ins>
                </w:p>
              </w:tc>
            </w:tr>
          </w:tbl>
          <w:p w14:paraId="30403DD0" w14:textId="77777777" w:rsidR="002B4300" w:rsidRDefault="002B4300">
            <w:pPr>
              <w:jc w:val="center"/>
              <w:rPr>
                <w:ins w:id="626" w:author="Thomas Stockhammer" w:date="2024-04-29T19:27:00Z"/>
                <w:rFonts w:ascii="Arial" w:hAnsi="Arial" w:cs="Arial"/>
                <w:sz w:val="20"/>
                <w:szCs w:val="20"/>
              </w:rPr>
            </w:pPr>
          </w:p>
        </w:tc>
      </w:tr>
    </w:tbl>
    <w:p w14:paraId="41E9E186" w14:textId="77777777" w:rsidR="00DF6270" w:rsidRDefault="00DF6270" w:rsidP="00B00728">
      <w:pPr>
        <w:rPr>
          <w:sz w:val="22"/>
          <w:szCs w:val="22"/>
          <w:lang w:val="en-CA"/>
        </w:rPr>
      </w:pPr>
    </w:p>
    <w:p w14:paraId="6D8C25F6" w14:textId="3E0C6F94" w:rsidR="00634ECB" w:rsidRDefault="00634ECB">
      <w:pPr>
        <w:pStyle w:val="Heading1"/>
        <w:keepNext/>
        <w:widowControl/>
        <w:numPr>
          <w:ilvl w:val="0"/>
          <w:numId w:val="1"/>
        </w:numPr>
        <w:autoSpaceDE/>
        <w:autoSpaceDN/>
        <w:spacing w:before="240" w:after="60"/>
        <w:jc w:val="both"/>
      </w:pPr>
      <w:bookmarkStart w:id="627" w:name="_Toc125348080"/>
      <w:bookmarkStart w:id="628" w:name="_Toc77377264"/>
      <w:bookmarkStart w:id="629" w:name="_Toc77377318"/>
      <w:bookmarkStart w:id="630" w:name="_Toc77377265"/>
      <w:bookmarkStart w:id="631" w:name="_Toc77377319"/>
      <w:bookmarkStart w:id="632" w:name="_Toc77377266"/>
      <w:bookmarkStart w:id="633" w:name="_Toc77377320"/>
      <w:bookmarkStart w:id="634" w:name="_Toc77377267"/>
      <w:bookmarkStart w:id="635" w:name="_Toc77377321"/>
      <w:bookmarkStart w:id="636" w:name="_Toc77377268"/>
      <w:bookmarkStart w:id="637" w:name="_Toc77377322"/>
      <w:bookmarkStart w:id="638" w:name="_Toc165311436"/>
      <w:bookmarkEnd w:id="627"/>
      <w:bookmarkEnd w:id="628"/>
      <w:bookmarkEnd w:id="629"/>
      <w:bookmarkEnd w:id="630"/>
      <w:bookmarkEnd w:id="631"/>
      <w:bookmarkEnd w:id="632"/>
      <w:bookmarkEnd w:id="633"/>
      <w:bookmarkEnd w:id="634"/>
      <w:bookmarkEnd w:id="635"/>
      <w:bookmarkEnd w:id="636"/>
      <w:bookmarkEnd w:id="637"/>
      <w:r>
        <w:t>Gitlab</w:t>
      </w:r>
      <w:r w:rsidRPr="00D95B41">
        <w:t xml:space="preserve"> Management</w:t>
      </w:r>
      <w:bookmarkEnd w:id="638"/>
    </w:p>
    <w:p w14:paraId="70FEF510" w14:textId="19A63956" w:rsidR="004C022E" w:rsidRPr="005529B1" w:rsidRDefault="004C022E" w:rsidP="00634ECB">
      <w:pPr>
        <w:rPr>
          <w:rFonts w:cstheme="minorHAnsi"/>
          <w:sz w:val="22"/>
          <w:szCs w:val="22"/>
        </w:rPr>
      </w:pPr>
      <w:r w:rsidRPr="005529B1">
        <w:rPr>
          <w:rFonts w:cstheme="minorHAnsi"/>
          <w:sz w:val="22"/>
          <w:szCs w:val="22"/>
        </w:rPr>
        <w:t xml:space="preserve">For details on test assets, </w:t>
      </w:r>
      <w:proofErr w:type="gramStart"/>
      <w:r w:rsidRPr="005529B1">
        <w:rPr>
          <w:rFonts w:cstheme="minorHAnsi"/>
          <w:sz w:val="22"/>
          <w:szCs w:val="22"/>
        </w:rPr>
        <w:t>conformance</w:t>
      </w:r>
      <w:proofErr w:type="gramEnd"/>
      <w:r w:rsidRPr="005529B1">
        <w:rPr>
          <w:rFonts w:cstheme="minorHAnsi"/>
          <w:sz w:val="22"/>
          <w:szCs w:val="22"/>
        </w:rPr>
        <w:t xml:space="preserve"> and reference software, as well as test scenarios, refer to </w:t>
      </w:r>
      <w:r w:rsidRPr="005529B1">
        <w:rPr>
          <w:sz w:val="22"/>
          <w:szCs w:val="22"/>
          <w:lang w:val="en-CA"/>
        </w:rPr>
        <w:t>WG3 N07</w:t>
      </w:r>
      <w:r w:rsidR="00051F95">
        <w:rPr>
          <w:sz w:val="22"/>
          <w:szCs w:val="22"/>
          <w:lang w:val="en-CA"/>
        </w:rPr>
        <w:t>82</w:t>
      </w:r>
      <w:r w:rsidRPr="005529B1">
        <w:rPr>
          <w:sz w:val="22"/>
          <w:szCs w:val="22"/>
          <w:lang w:val="en-CA"/>
        </w:rPr>
        <w:t>. A summary of the assets is provided here:</w:t>
      </w:r>
    </w:p>
    <w:p w14:paraId="751C2B87" w14:textId="77777777" w:rsidR="00634ECB" w:rsidRPr="00540713" w:rsidRDefault="00634ECB" w:rsidP="00634ECB"/>
    <w:tbl>
      <w:tblPr>
        <w:tblStyle w:val="TableGrid"/>
        <w:tblW w:w="5000" w:type="pct"/>
        <w:tblLook w:val="04A0" w:firstRow="1" w:lastRow="0" w:firstColumn="1" w:lastColumn="0" w:noHBand="0" w:noVBand="1"/>
      </w:tblPr>
      <w:tblGrid>
        <w:gridCol w:w="2237"/>
        <w:gridCol w:w="2400"/>
        <w:gridCol w:w="4373"/>
      </w:tblGrid>
      <w:tr w:rsidR="00634ECB" w14:paraId="003EF054" w14:textId="77777777" w:rsidTr="00826CDB">
        <w:tc>
          <w:tcPr>
            <w:tcW w:w="1241" w:type="pct"/>
          </w:tcPr>
          <w:p w14:paraId="54BED1ED"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Asset</w:t>
            </w:r>
          </w:p>
        </w:tc>
        <w:tc>
          <w:tcPr>
            <w:tcW w:w="1332" w:type="pct"/>
          </w:tcPr>
          <w:p w14:paraId="378862EA"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Hosting</w:t>
            </w:r>
          </w:p>
        </w:tc>
        <w:tc>
          <w:tcPr>
            <w:tcW w:w="2427" w:type="pct"/>
          </w:tcPr>
          <w:p w14:paraId="0647817B"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Location name</w:t>
            </w:r>
          </w:p>
        </w:tc>
      </w:tr>
      <w:tr w:rsidR="00634ECB" w14:paraId="5FCD166A" w14:textId="77777777" w:rsidTr="00826CDB">
        <w:tc>
          <w:tcPr>
            <w:tcW w:w="1241" w:type="pct"/>
          </w:tcPr>
          <w:p w14:paraId="0996732D" w14:textId="77777777" w:rsidR="00634ECB" w:rsidRPr="00CF6482" w:rsidRDefault="00634ECB" w:rsidP="00826CDB">
            <w:pPr>
              <w:rPr>
                <w:rFonts w:asciiTheme="minorHAnsi" w:hAnsiTheme="minorHAnsi" w:cstheme="minorHAnsi"/>
                <w:sz w:val="22"/>
                <w:szCs w:val="22"/>
              </w:rPr>
            </w:pPr>
            <w:r w:rsidRPr="00CF6482">
              <w:rPr>
                <w:rFonts w:asciiTheme="minorHAnsi" w:hAnsiTheme="minorHAnsi" w:cstheme="minorHAnsi"/>
                <w:sz w:val="22"/>
                <w:szCs w:val="22"/>
              </w:rPr>
              <w:t>Repository</w:t>
            </w:r>
          </w:p>
        </w:tc>
        <w:tc>
          <w:tcPr>
            <w:tcW w:w="1332" w:type="pct"/>
          </w:tcPr>
          <w:p w14:paraId="6BCD42B7" w14:textId="77777777" w:rsidR="00634ECB" w:rsidRPr="00BB75DA" w:rsidRDefault="00634ECB" w:rsidP="00826CDB">
            <w:pPr>
              <w:rPr>
                <w:rFonts w:asciiTheme="minorHAnsi" w:hAnsiTheme="minorHAnsi" w:cstheme="minorHAnsi"/>
                <w:sz w:val="22"/>
                <w:szCs w:val="22"/>
              </w:rPr>
            </w:pPr>
            <w:r w:rsidRPr="00BB75DA">
              <w:rPr>
                <w:rFonts w:asciiTheme="minorHAnsi" w:hAnsiTheme="minorHAnsi" w:cstheme="minorHAnsi"/>
                <w:sz w:val="22"/>
                <w:szCs w:val="22"/>
              </w:rPr>
              <w:t>Gitlab.com</w:t>
            </w:r>
          </w:p>
        </w:tc>
        <w:tc>
          <w:tcPr>
            <w:tcW w:w="2427" w:type="pct"/>
          </w:tcPr>
          <w:p w14:paraId="3C8545A1" w14:textId="77777777" w:rsidR="00634ECB" w:rsidRPr="00BB75DA" w:rsidRDefault="00634ECB" w:rsidP="00826CDB">
            <w:pPr>
              <w:rPr>
                <w:rFonts w:asciiTheme="minorHAnsi" w:hAnsiTheme="minorHAnsi" w:cstheme="minorHAnsi"/>
                <w:sz w:val="22"/>
                <w:szCs w:val="22"/>
              </w:rPr>
            </w:pPr>
            <w:r w:rsidRPr="00A042B8">
              <w:rPr>
                <w:rFonts w:ascii="Courier New" w:hAnsi="Courier New" w:cs="Courier New"/>
                <w:sz w:val="22"/>
                <w:szCs w:val="22"/>
              </w:rPr>
              <w:t>https://gitlab.com/mpeg-i/scene-description</w:t>
            </w:r>
          </w:p>
        </w:tc>
      </w:tr>
      <w:tr w:rsidR="00634ECB" w14:paraId="61769E54" w14:textId="77777777" w:rsidTr="00826CDB">
        <w:tc>
          <w:tcPr>
            <w:tcW w:w="1241" w:type="pct"/>
          </w:tcPr>
          <w:p w14:paraId="04B7CFED" w14:textId="127F1963" w:rsidR="00634ECB" w:rsidRPr="00D31AB5" w:rsidRDefault="00A00936" w:rsidP="00826CDB">
            <w:pPr>
              <w:rPr>
                <w:rFonts w:asciiTheme="minorHAnsi" w:hAnsiTheme="minorHAnsi" w:cstheme="minorHAnsi"/>
                <w:sz w:val="22"/>
                <w:szCs w:val="22"/>
              </w:rPr>
            </w:pPr>
            <w:r>
              <w:rPr>
                <w:rFonts w:asciiTheme="minorHAnsi" w:hAnsiTheme="minorHAnsi" w:cstheme="minorHAnsi"/>
                <w:sz w:val="22"/>
                <w:szCs w:val="22"/>
              </w:rPr>
              <w:t>MPEG Trimesh (mpegtrimesh)</w:t>
            </w:r>
            <w:r w:rsidRPr="00D31AB5">
              <w:rPr>
                <w:rFonts w:asciiTheme="minorHAnsi" w:hAnsiTheme="minorHAnsi" w:cstheme="minorHAnsi"/>
                <w:sz w:val="22"/>
                <w:szCs w:val="22"/>
              </w:rPr>
              <w:t xml:space="preserve"> </w:t>
            </w:r>
            <w:r w:rsidR="00634ECB" w:rsidRPr="00D31AB5">
              <w:rPr>
                <w:rFonts w:asciiTheme="minorHAnsi" w:hAnsiTheme="minorHAnsi" w:cstheme="minorHAnsi"/>
                <w:sz w:val="22"/>
                <w:szCs w:val="22"/>
              </w:rPr>
              <w:t>Reference software</w:t>
            </w:r>
          </w:p>
        </w:tc>
        <w:tc>
          <w:tcPr>
            <w:tcW w:w="1332" w:type="pct"/>
          </w:tcPr>
          <w:p w14:paraId="1AB07A50"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384D6D8" w14:textId="30FDB7D8" w:rsidR="00A00936" w:rsidRDefault="00A00936" w:rsidP="00826CDB">
            <w:pPr>
              <w:rPr>
                <w:rStyle w:val="Hyperlink"/>
                <w:rFonts w:ascii="Courier New" w:hAnsi="Courier New" w:cs="Courier New"/>
              </w:rPr>
            </w:pPr>
          </w:p>
          <w:p w14:paraId="7F50FFEA" w14:textId="72F0F5FF" w:rsidR="00A00936" w:rsidRDefault="00A00936" w:rsidP="00826CDB">
            <w:pPr>
              <w:rPr>
                <w:rFonts w:ascii="Courier New" w:hAnsi="Courier New" w:cs="Courier New"/>
                <w:sz w:val="22"/>
                <w:szCs w:val="22"/>
              </w:rPr>
            </w:pPr>
            <w:r w:rsidRPr="00A00936">
              <w:rPr>
                <w:rFonts w:ascii="Courier New" w:hAnsi="Courier New" w:cs="Courier New"/>
                <w:sz w:val="22"/>
                <w:szCs w:val="22"/>
              </w:rPr>
              <w:t>https://gitlab.com/mpeg-i/scene-description/mpegtrimesh</w:t>
            </w:r>
          </w:p>
        </w:tc>
      </w:tr>
      <w:tr w:rsidR="00634ECB" w14:paraId="1A55D13E" w14:textId="77777777" w:rsidTr="00826CDB">
        <w:tc>
          <w:tcPr>
            <w:tcW w:w="1241" w:type="pct"/>
          </w:tcPr>
          <w:p w14:paraId="1EA4F321"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Conformance software</w:t>
            </w:r>
          </w:p>
        </w:tc>
        <w:tc>
          <w:tcPr>
            <w:tcW w:w="1332" w:type="pct"/>
          </w:tcPr>
          <w:p w14:paraId="39100112"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3605DF57" w14:textId="77777777" w:rsidR="00634ECB" w:rsidRPr="00D31AB5" w:rsidRDefault="00634ECB" w:rsidP="00826CDB">
            <w:pPr>
              <w:rPr>
                <w:rFonts w:ascii="Courier New" w:hAnsi="Courier New" w:cs="Courier New"/>
                <w:sz w:val="22"/>
                <w:szCs w:val="22"/>
              </w:rPr>
            </w:pPr>
            <w:r w:rsidRPr="00352CA8">
              <w:rPr>
                <w:rFonts w:ascii="Courier New" w:hAnsi="Courier New" w:cs="Courier New"/>
                <w:sz w:val="22"/>
                <w:szCs w:val="22"/>
              </w:rPr>
              <w:t>https://gitlab.com/mpeg-i/scene-description/conformance</w:t>
            </w:r>
          </w:p>
        </w:tc>
      </w:tr>
      <w:tr w:rsidR="00634ECB" w14:paraId="139F3A58" w14:textId="77777777" w:rsidTr="00826CDB">
        <w:tc>
          <w:tcPr>
            <w:tcW w:w="1241" w:type="pct"/>
          </w:tcPr>
          <w:p w14:paraId="6948F9AF" w14:textId="77777777" w:rsidR="00634ECB" w:rsidRPr="00D31AB5" w:rsidRDefault="00634ECB" w:rsidP="00826CDB">
            <w:pPr>
              <w:rPr>
                <w:rFonts w:asciiTheme="minorHAnsi" w:hAnsiTheme="minorHAnsi" w:cstheme="minorHAnsi"/>
                <w:sz w:val="22"/>
                <w:szCs w:val="22"/>
              </w:rPr>
            </w:pPr>
            <w:r>
              <w:rPr>
                <w:rFonts w:asciiTheme="minorHAnsi" w:hAnsiTheme="minorHAnsi" w:cstheme="minorHAnsi"/>
                <w:sz w:val="22"/>
                <w:szCs w:val="22"/>
              </w:rPr>
              <w:t>Scenarios</w:t>
            </w:r>
          </w:p>
        </w:tc>
        <w:tc>
          <w:tcPr>
            <w:tcW w:w="1332" w:type="pct"/>
          </w:tcPr>
          <w:p w14:paraId="2F9F9753"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87D2272" w14:textId="77777777" w:rsidR="00634ECB" w:rsidRPr="00D31AB5" w:rsidRDefault="00634ECB" w:rsidP="00826CDB">
            <w:pPr>
              <w:rPr>
                <w:rFonts w:ascii="Courier New" w:hAnsi="Courier New" w:cs="Courier New"/>
                <w:sz w:val="22"/>
                <w:szCs w:val="22"/>
              </w:rPr>
            </w:pPr>
            <w:r w:rsidRPr="004F5BBF">
              <w:rPr>
                <w:rFonts w:ascii="Courier New" w:hAnsi="Courier New" w:cs="Courier New"/>
                <w:sz w:val="22"/>
                <w:szCs w:val="22"/>
              </w:rPr>
              <w:t>https://gitlab.com/mpeg-i/scene-description/</w:t>
            </w:r>
            <w:r>
              <w:rPr>
                <w:rFonts w:ascii="Courier New" w:hAnsi="Courier New" w:cs="Courier New"/>
                <w:sz w:val="22"/>
                <w:szCs w:val="22"/>
              </w:rPr>
              <w:t>scenario</w:t>
            </w:r>
            <w:r w:rsidRPr="004F5BBF">
              <w:rPr>
                <w:rFonts w:ascii="Courier New" w:hAnsi="Courier New" w:cs="Courier New"/>
                <w:sz w:val="22"/>
                <w:szCs w:val="22"/>
              </w:rPr>
              <w:t>s</w:t>
            </w:r>
          </w:p>
        </w:tc>
      </w:tr>
      <w:tr w:rsidR="00634ECB" w14:paraId="7570D955" w14:textId="77777777" w:rsidTr="00826CDB">
        <w:tc>
          <w:tcPr>
            <w:tcW w:w="1241" w:type="pct"/>
          </w:tcPr>
          <w:p w14:paraId="5E8E0E05"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vectors</w:t>
            </w:r>
          </w:p>
        </w:tc>
        <w:tc>
          <w:tcPr>
            <w:tcW w:w="1332" w:type="pct"/>
          </w:tcPr>
          <w:p w14:paraId="0ABCBDAC"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r w:rsidRPr="00D31AB5" w:rsidDel="001B4DC3">
              <w:rPr>
                <w:rFonts w:asciiTheme="minorHAnsi" w:hAnsiTheme="minorHAnsi" w:cstheme="minorHAnsi"/>
                <w:sz w:val="22"/>
                <w:szCs w:val="22"/>
              </w:rPr>
              <w:t xml:space="preserve"> </w:t>
            </w:r>
            <w:r w:rsidRPr="00D31AB5">
              <w:rPr>
                <w:rFonts w:asciiTheme="minorHAnsi" w:hAnsiTheme="minorHAnsi" w:cstheme="minorHAnsi"/>
                <w:sz w:val="22"/>
                <w:szCs w:val="22"/>
              </w:rPr>
              <w:t>with LFS for binary files</w:t>
            </w:r>
          </w:p>
        </w:tc>
        <w:tc>
          <w:tcPr>
            <w:tcW w:w="2427" w:type="pct"/>
          </w:tcPr>
          <w:p w14:paraId="05C51986" w14:textId="4710F17A" w:rsidR="00634ECB" w:rsidRPr="00D31AB5" w:rsidRDefault="00FD4ED6" w:rsidP="00826CDB">
            <w:pPr>
              <w:rPr>
                <w:rFonts w:ascii="Courier New" w:hAnsi="Courier New" w:cs="Courier New"/>
                <w:sz w:val="22"/>
                <w:szCs w:val="22"/>
              </w:rPr>
            </w:pPr>
            <w:hyperlink r:id="rId125" w:history="1">
              <w:r w:rsidR="00634ECB" w:rsidRPr="00A45DDD">
                <w:rPr>
                  <w:rStyle w:val="Hyperlink"/>
                  <w:rFonts w:ascii="Courier New" w:hAnsi="Courier New" w:cs="Courier New"/>
                  <w:sz w:val="22"/>
                  <w:szCs w:val="22"/>
                </w:rPr>
                <w:t>https://gitlab.com/mpeg-i/scene-description/test-vectors</w:t>
              </w:r>
            </w:hyperlink>
          </w:p>
        </w:tc>
      </w:tr>
      <w:tr w:rsidR="00634ECB" w14:paraId="7FAF766C" w14:textId="77777777" w:rsidTr="00826CDB">
        <w:tc>
          <w:tcPr>
            <w:tcW w:w="1241" w:type="pct"/>
          </w:tcPr>
          <w:p w14:paraId="054E7FCD"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assets</w:t>
            </w:r>
          </w:p>
        </w:tc>
        <w:tc>
          <w:tcPr>
            <w:tcW w:w="1332" w:type="pct"/>
          </w:tcPr>
          <w:p w14:paraId="2F89A0EF"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MPEG content</w:t>
            </w:r>
          </w:p>
        </w:tc>
        <w:tc>
          <w:tcPr>
            <w:tcW w:w="2427" w:type="pct"/>
          </w:tcPr>
          <w:p w14:paraId="4DEFB2E9" w14:textId="34910812" w:rsidR="00634ECB" w:rsidRPr="00D31AB5" w:rsidRDefault="00FD4ED6" w:rsidP="00826CDB">
            <w:pPr>
              <w:rPr>
                <w:rFonts w:ascii="Courier New" w:hAnsi="Courier New" w:cs="Courier New"/>
                <w:sz w:val="22"/>
                <w:szCs w:val="22"/>
              </w:rPr>
            </w:pPr>
            <w:hyperlink r:id="rId126" w:history="1">
              <w:r w:rsidR="00634ECB" w:rsidRPr="002D517A">
                <w:rPr>
                  <w:rStyle w:val="Hyperlink"/>
                  <w:rFonts w:ascii="Courier New" w:hAnsi="Courier New" w:cs="Courier New"/>
                  <w:sz w:val="22"/>
                  <w:szCs w:val="22"/>
                </w:rPr>
                <w:t>http://mpegfs.int-evry.fr/mpegcontent/ws-mpegcontent/MPEG-I/Part14-SceneDescriptions</w:t>
              </w:r>
            </w:hyperlink>
          </w:p>
        </w:tc>
      </w:tr>
    </w:tbl>
    <w:p w14:paraId="095F0F04" w14:textId="77777777" w:rsidR="00634ECB" w:rsidRPr="00D31AB5" w:rsidRDefault="00634ECB" w:rsidP="00634ECB">
      <w:pPr>
        <w:rPr>
          <w:rFonts w:cstheme="minorHAnsi"/>
        </w:rPr>
      </w:pPr>
    </w:p>
    <w:p w14:paraId="1ECFB0A5" w14:textId="1047B3CB" w:rsidR="00634ECB" w:rsidRPr="005529B1" w:rsidRDefault="00634ECB" w:rsidP="00634ECB">
      <w:pPr>
        <w:rPr>
          <w:rFonts w:cstheme="minorHAnsi"/>
          <w:sz w:val="22"/>
          <w:szCs w:val="22"/>
        </w:rPr>
      </w:pPr>
      <w:r w:rsidRPr="005529B1">
        <w:rPr>
          <w:rFonts w:cstheme="minorHAnsi"/>
          <w:sz w:val="22"/>
          <w:szCs w:val="22"/>
        </w:rPr>
        <w:t xml:space="preserve">For access to the project, please register an account on GitLab.com at </w:t>
      </w:r>
      <w:hyperlink r:id="rId127" w:history="1">
        <w:r w:rsidRPr="005529B1">
          <w:rPr>
            <w:rStyle w:val="Hyperlink"/>
            <w:rFonts w:cstheme="minorHAnsi"/>
            <w:sz w:val="22"/>
            <w:szCs w:val="22"/>
          </w:rPr>
          <w:t>https://gitlab.com/users/sign_in</w:t>
        </w:r>
      </w:hyperlink>
      <w:r w:rsidRPr="005529B1">
        <w:rPr>
          <w:rFonts w:cstheme="minorHAnsi"/>
          <w:sz w:val="22"/>
          <w:szCs w:val="22"/>
        </w:rPr>
        <w:t xml:space="preserve">  and collect the following information:</w:t>
      </w:r>
    </w:p>
    <w:p w14:paraId="20B87984"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GitLab.com username</w:t>
      </w:r>
    </w:p>
    <w:p w14:paraId="601A930B"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 xml:space="preserve">GitLab.com email </w:t>
      </w:r>
      <w:proofErr w:type="gramStart"/>
      <w:r w:rsidRPr="00051F95">
        <w:rPr>
          <w:rFonts w:asciiTheme="minorHAnsi" w:hAnsiTheme="minorHAnsi" w:cstheme="minorHAnsi"/>
        </w:rPr>
        <w:t>address</w:t>
      </w:r>
      <w:proofErr w:type="gramEnd"/>
    </w:p>
    <w:p w14:paraId="768801E2" w14:textId="77777777" w:rsidR="00634ECB" w:rsidRPr="005529B1" w:rsidRDefault="00634ECB" w:rsidP="00634ECB">
      <w:pPr>
        <w:rPr>
          <w:rFonts w:cstheme="minorHAnsi"/>
          <w:sz w:val="22"/>
          <w:szCs w:val="22"/>
        </w:rPr>
      </w:pPr>
    </w:p>
    <w:p w14:paraId="5ABD22BA" w14:textId="235C3AEF" w:rsidR="00634ECB" w:rsidRPr="005529B1" w:rsidRDefault="00634ECB" w:rsidP="00634ECB">
      <w:pPr>
        <w:rPr>
          <w:rFonts w:cstheme="minorHAnsi"/>
          <w:sz w:val="22"/>
          <w:szCs w:val="22"/>
        </w:rPr>
      </w:pPr>
      <w:r w:rsidRPr="005529B1">
        <w:rPr>
          <w:rFonts w:cstheme="minorHAnsi"/>
          <w:sz w:val="22"/>
          <w:szCs w:val="22"/>
        </w:rPr>
        <w:t xml:space="preserve">Please then send an email containing this information to the gitlab managers as listed in clause </w:t>
      </w:r>
      <w:r w:rsidRPr="005529B1">
        <w:rPr>
          <w:rFonts w:cstheme="minorHAnsi"/>
          <w:sz w:val="22"/>
          <w:szCs w:val="22"/>
        </w:rPr>
        <w:fldChar w:fldCharType="begin"/>
      </w:r>
      <w:r w:rsidRPr="005529B1">
        <w:rPr>
          <w:rFonts w:cstheme="minorHAnsi"/>
          <w:sz w:val="22"/>
          <w:szCs w:val="22"/>
        </w:rPr>
        <w:instrText xml:space="preserve"> REF _Ref30092853 \r \h  \* MERGEFORMAT </w:instrText>
      </w:r>
      <w:r w:rsidRPr="005529B1">
        <w:rPr>
          <w:rFonts w:cstheme="minorHAnsi"/>
          <w:sz w:val="22"/>
          <w:szCs w:val="22"/>
        </w:rPr>
      </w:r>
      <w:r w:rsidRPr="005529B1">
        <w:rPr>
          <w:rFonts w:cstheme="minorHAnsi"/>
          <w:sz w:val="22"/>
          <w:szCs w:val="22"/>
        </w:rPr>
        <w:fldChar w:fldCharType="separate"/>
      </w:r>
      <w:r w:rsidR="00C60830">
        <w:rPr>
          <w:rFonts w:cstheme="minorHAnsi"/>
          <w:sz w:val="22"/>
          <w:szCs w:val="22"/>
        </w:rPr>
        <w:t>9</w:t>
      </w:r>
      <w:r w:rsidRPr="005529B1">
        <w:rPr>
          <w:rFonts w:cstheme="minorHAnsi"/>
          <w:sz w:val="22"/>
          <w:szCs w:val="22"/>
        </w:rPr>
        <w:fldChar w:fldCharType="end"/>
      </w:r>
      <w:r w:rsidRPr="005529B1">
        <w:rPr>
          <w:rFonts w:cstheme="minorHAnsi"/>
          <w:sz w:val="22"/>
          <w:szCs w:val="22"/>
        </w:rPr>
        <w:t>.</w:t>
      </w:r>
    </w:p>
    <w:p w14:paraId="24EA1B81" w14:textId="77777777" w:rsidR="00634ECB" w:rsidRPr="005529B1" w:rsidRDefault="00634ECB" w:rsidP="00634ECB">
      <w:pPr>
        <w:rPr>
          <w:rFonts w:cstheme="minorHAnsi"/>
          <w:sz w:val="22"/>
          <w:szCs w:val="22"/>
        </w:rPr>
      </w:pPr>
    </w:p>
    <w:p w14:paraId="442DE6D9" w14:textId="77777777" w:rsidR="00634ECB" w:rsidRPr="005529B1" w:rsidRDefault="00634ECB" w:rsidP="00634ECB">
      <w:pPr>
        <w:rPr>
          <w:rFonts w:cstheme="minorHAnsi"/>
          <w:sz w:val="22"/>
          <w:szCs w:val="22"/>
        </w:rPr>
      </w:pPr>
      <w:r w:rsidRPr="005529B1">
        <w:rPr>
          <w:rFonts w:cstheme="minorHAnsi"/>
          <w:sz w:val="22"/>
          <w:szCs w:val="22"/>
        </w:rPr>
        <w:t>For uploading content to the Test Assets, please bring an input contribution to the MPEG meeting.</w:t>
      </w:r>
    </w:p>
    <w:p w14:paraId="2FFDFB82" w14:textId="42C5D7F7" w:rsidR="00634ECB" w:rsidRDefault="00634ECB">
      <w:pPr>
        <w:pStyle w:val="Heading1"/>
        <w:keepNext/>
        <w:widowControl/>
        <w:numPr>
          <w:ilvl w:val="0"/>
          <w:numId w:val="1"/>
        </w:numPr>
        <w:autoSpaceDE/>
        <w:autoSpaceDN/>
        <w:spacing w:before="240" w:after="60"/>
        <w:jc w:val="both"/>
      </w:pPr>
      <w:bookmarkStart w:id="639" w:name="_Ref30092853"/>
      <w:bookmarkStart w:id="640" w:name="_Ref53399172"/>
      <w:bookmarkStart w:id="641" w:name="_Toc165311437"/>
      <w:r>
        <w:t>Coordinators for Efforts until MPEG#1</w:t>
      </w:r>
      <w:bookmarkEnd w:id="639"/>
      <w:bookmarkEnd w:id="640"/>
      <w:r w:rsidR="00B00728">
        <w:t>4</w:t>
      </w:r>
      <w:r w:rsidR="00051F95">
        <w:t>2</w:t>
      </w:r>
      <w:bookmarkEnd w:id="641"/>
    </w:p>
    <w:p w14:paraId="3DA67A8D"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BOG Chair: </w:t>
      </w:r>
    </w:p>
    <w:p w14:paraId="36B84246"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Thomas Stockhammer (tsto@qti.qualcomm.com)</w:t>
      </w:r>
    </w:p>
    <w:p w14:paraId="55D3431B"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AHG Chairs: </w:t>
      </w:r>
    </w:p>
    <w:p w14:paraId="24C24E2F" w14:textId="77777777" w:rsidR="00634ECB" w:rsidRPr="00D31AB5"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Thomas Stockhammer (tsto@qti.qualcomm.com)</w:t>
      </w:r>
    </w:p>
    <w:p w14:paraId="635383A0" w14:textId="53CA68C2" w:rsidR="00634ECB"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Mary-Luc Champel (</w:t>
      </w:r>
      <w:hyperlink r:id="rId128" w:history="1">
        <w:r w:rsidR="00B00728" w:rsidRPr="0025500D">
          <w:rPr>
            <w:rStyle w:val="Hyperlink"/>
            <w:rFonts w:asciiTheme="minorHAnsi" w:hAnsiTheme="minorHAnsi" w:cstheme="minorHAnsi"/>
          </w:rPr>
          <w:t>champelmaryluc@xiaomi.com</w:t>
        </w:r>
      </w:hyperlink>
      <w:r w:rsidRPr="00D31AB5">
        <w:rPr>
          <w:rFonts w:asciiTheme="minorHAnsi" w:hAnsiTheme="minorHAnsi" w:cstheme="minorHAnsi"/>
        </w:rPr>
        <w:t>)</w:t>
      </w:r>
    </w:p>
    <w:p w14:paraId="07349FFF" w14:textId="41FD9EA8" w:rsidR="00B00728" w:rsidRPr="00DD6C01" w:rsidRDefault="007910C7">
      <w:pPr>
        <w:pStyle w:val="ListParagraph"/>
        <w:widowControl/>
        <w:numPr>
          <w:ilvl w:val="1"/>
          <w:numId w:val="2"/>
        </w:numPr>
        <w:autoSpaceDE/>
        <w:autoSpaceDN/>
        <w:rPr>
          <w:rFonts w:asciiTheme="minorHAnsi" w:hAnsiTheme="minorHAnsi" w:cstheme="minorHAnsi"/>
        </w:rPr>
      </w:pPr>
      <w:r w:rsidRPr="007910C7">
        <w:rPr>
          <w:rFonts w:asciiTheme="minorHAnsi" w:hAnsiTheme="minorHAnsi" w:cstheme="minorHAnsi"/>
        </w:rPr>
        <w:t>Gaëlle Martin-Cocher</w:t>
      </w:r>
      <w:r>
        <w:rPr>
          <w:rFonts w:asciiTheme="minorHAnsi" w:hAnsiTheme="minorHAnsi" w:cstheme="minorHAnsi"/>
        </w:rPr>
        <w:t xml:space="preserve"> </w:t>
      </w:r>
    </w:p>
    <w:p w14:paraId="15ED6A4B" w14:textId="5F016C5B"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p>
    <w:p w14:paraId="50137891"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16052ACB" w14:textId="0542BFC1" w:rsidR="00634ECB" w:rsidRDefault="00345F2C">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129"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140BABCD" w14:textId="0FE570ED" w:rsidR="002D21EF" w:rsidRDefault="002D21EF">
      <w:pPr>
        <w:pStyle w:val="ListParagraph"/>
        <w:widowControl/>
        <w:numPr>
          <w:ilvl w:val="1"/>
          <w:numId w:val="2"/>
        </w:numPr>
        <w:autoSpaceDE/>
        <w:autoSpaceDN/>
        <w:contextualSpacing/>
        <w:jc w:val="both"/>
        <w:rPr>
          <w:rFonts w:asciiTheme="minorHAnsi" w:hAnsiTheme="minorHAnsi" w:cstheme="minorHAnsi"/>
        </w:rPr>
      </w:pPr>
      <w:r w:rsidRPr="007910C7">
        <w:rPr>
          <w:rFonts w:asciiTheme="minorHAnsi" w:hAnsiTheme="minorHAnsi" w:cstheme="minorHAnsi"/>
        </w:rPr>
        <w:lastRenderedPageBreak/>
        <w:t xml:space="preserve">Yago </w:t>
      </w:r>
      <w:r w:rsidR="007910C7" w:rsidRPr="007910C7">
        <w:rPr>
          <w:rFonts w:asciiTheme="minorHAnsi" w:hAnsiTheme="minorHAnsi" w:cstheme="minorHAnsi"/>
        </w:rPr>
        <w:t>Sanchez (</w:t>
      </w:r>
      <w:hyperlink r:id="rId130" w:history="1">
        <w:r w:rsidR="00051F95" w:rsidRPr="00012D42">
          <w:rPr>
            <w:rStyle w:val="Hyperlink"/>
            <w:rFonts w:asciiTheme="minorHAnsi" w:hAnsiTheme="minorHAnsi" w:cstheme="minorHAnsi"/>
          </w:rPr>
          <w:t>yago.sanchez@hhi.fraunhofer.de</w:t>
        </w:r>
      </w:hyperlink>
      <w:r w:rsidR="007910C7" w:rsidRPr="007910C7">
        <w:rPr>
          <w:rFonts w:asciiTheme="minorHAnsi" w:hAnsiTheme="minorHAnsi" w:cstheme="minorHAnsi"/>
        </w:rPr>
        <w:t>)</w:t>
      </w:r>
    </w:p>
    <w:p w14:paraId="25FE6AC7" w14:textId="3ABEF067" w:rsidR="00051F95" w:rsidRPr="007910C7" w:rsidRDefault="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p w14:paraId="6BE57E78" w14:textId="284F9FE7" w:rsidR="007910C7" w:rsidRPr="00D31AB5" w:rsidRDefault="007910C7" w:rsidP="007910C7">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Pr>
          <w:rFonts w:asciiTheme="minorHAnsi" w:hAnsiTheme="minorHAnsi" w:cstheme="minorHAnsi"/>
        </w:rPr>
        <w:t>/Amd.1</w:t>
      </w:r>
    </w:p>
    <w:p w14:paraId="15DF42D3" w14:textId="77777777" w:rsidR="007910C7" w:rsidRPr="00D31AB5" w:rsidRDefault="007910C7" w:rsidP="007910C7">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29A832F4" w14:textId="165499A8" w:rsidR="007910C7" w:rsidRDefault="007910C7" w:rsidP="007910C7">
      <w:pPr>
        <w:pStyle w:val="ListParagraph"/>
        <w:widowControl/>
        <w:numPr>
          <w:ilvl w:val="1"/>
          <w:numId w:val="2"/>
        </w:numPr>
        <w:autoSpaceDE/>
        <w:autoSpaceDN/>
        <w:contextualSpacing/>
        <w:jc w:val="both"/>
        <w:rPr>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hyperlink r:id="rId131" w:history="1">
        <w:r w:rsidRPr="0025500D">
          <w:rPr>
            <w:rStyle w:val="Hyperlink"/>
            <w:rFonts w:asciiTheme="minorHAnsi" w:hAnsiTheme="minorHAnsi" w:cstheme="minorHAnsi"/>
          </w:rPr>
          <w:t>Gurdeep.Bhullar@InterDigital.com</w:t>
        </w:r>
      </w:hyperlink>
      <w:r>
        <w:rPr>
          <w:rFonts w:asciiTheme="minorHAnsi" w:hAnsiTheme="minorHAnsi" w:cstheme="minorHAnsi"/>
        </w:rPr>
        <w:t>)</w:t>
      </w:r>
    </w:p>
    <w:p w14:paraId="48CC5672" w14:textId="2ECDD78C" w:rsidR="00051F95" w:rsidRPr="005529B1"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p w14:paraId="45F389B6" w14:textId="1A1DC1C6" w:rsidR="00051F95" w:rsidRPr="00D31AB5" w:rsidRDefault="00051F95" w:rsidP="00051F95">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Pr>
          <w:rFonts w:asciiTheme="minorHAnsi" w:hAnsiTheme="minorHAnsi" w:cstheme="minorHAnsi"/>
        </w:rPr>
        <w:t>/Amd.2</w:t>
      </w:r>
    </w:p>
    <w:p w14:paraId="2AF6EDE0" w14:textId="77777777" w:rsidR="00051F95" w:rsidRPr="00D31AB5" w:rsidRDefault="00051F95" w:rsidP="00051F95">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7611DDAC" w14:textId="18D7EC76"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Emmanuel Thomas (</w:t>
      </w:r>
      <w:r w:rsidRPr="007910C7">
        <w:rPr>
          <w:rFonts w:asciiTheme="minorHAnsi" w:hAnsiTheme="minorHAnsi" w:cstheme="minorHAnsi"/>
        </w:rPr>
        <w:t>thomase@xiaomi.com</w:t>
      </w:r>
      <w:r>
        <w:rPr>
          <w:rFonts w:asciiTheme="minorHAnsi" w:hAnsiTheme="minorHAnsi" w:cstheme="minorHAnsi"/>
        </w:rPr>
        <w:t>)</w:t>
      </w:r>
    </w:p>
    <w:p w14:paraId="5E106D49" w14:textId="36784A84"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Patrice Hirtzlin (</w:t>
      </w:r>
      <w:r w:rsidRPr="00051F95">
        <w:rPr>
          <w:rFonts w:asciiTheme="minorHAnsi" w:hAnsiTheme="minorHAnsi" w:cstheme="minorHAnsi"/>
        </w:rPr>
        <w:t>Patrice.Hirtzlin@InterDigital.com</w:t>
      </w:r>
      <w:r>
        <w:rPr>
          <w:rFonts w:asciiTheme="minorHAnsi" w:hAnsiTheme="minorHAnsi" w:cstheme="minorHAnsi"/>
        </w:rPr>
        <w:t>)</w:t>
      </w:r>
    </w:p>
    <w:p w14:paraId="6B714BD1" w14:textId="0E3E83E8" w:rsidR="00051F95" w:rsidRPr="005529B1" w:rsidRDefault="00051F95" w:rsidP="005529B1">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p w14:paraId="5F477899" w14:textId="0282B548"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Editor of </w:t>
      </w:r>
      <w:r>
        <w:rPr>
          <w:rFonts w:asciiTheme="minorHAnsi" w:hAnsiTheme="minorHAnsi" w:cstheme="minorHAnsi"/>
        </w:rPr>
        <w:t>Technology under Considerations Document</w:t>
      </w:r>
    </w:p>
    <w:p w14:paraId="53EA7107" w14:textId="3FDF1BB8" w:rsidR="00634ECB" w:rsidRDefault="00634ECB">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132"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63FF0583" w14:textId="77777777" w:rsidR="00634ECB" w:rsidRPr="00F55E77"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498368FA"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Test Asset and Scenario Coordinator</w:t>
      </w:r>
    </w:p>
    <w:p w14:paraId="515F185C" w14:textId="4EE5D4FF"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30E7A42C" w14:textId="7CBFA5CF" w:rsidR="008E424C" w:rsidRPr="002D21EF"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133" w:history="1">
        <w:r w:rsidR="008E424C" w:rsidRPr="00911A1E">
          <w:rPr>
            <w:rStyle w:val="Hyperlink"/>
            <w:rFonts w:asciiTheme="minorHAnsi" w:hAnsiTheme="minorHAnsi" w:cstheme="minorHAnsi"/>
          </w:rPr>
          <w:t>bouazizi@qti.qualcomm.com</w:t>
        </w:r>
      </w:hyperlink>
      <w:r w:rsidRPr="00D31AB5">
        <w:rPr>
          <w:rFonts w:asciiTheme="minorHAnsi" w:hAnsiTheme="minorHAnsi" w:cstheme="minorHAnsi"/>
        </w:rPr>
        <w:t>)</w:t>
      </w:r>
    </w:p>
    <w:p w14:paraId="68B10700"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Gitlab Management </w:t>
      </w:r>
    </w:p>
    <w:p w14:paraId="6A667E16" w14:textId="258184A8"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79001231" w14:textId="0D389E22" w:rsidR="00634ECB"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134" w:history="1">
        <w:r w:rsidRPr="00A45DDD">
          <w:rPr>
            <w:rStyle w:val="Hyperlink"/>
            <w:rFonts w:asciiTheme="minorHAnsi" w:hAnsiTheme="minorHAnsi" w:cstheme="minorHAnsi"/>
          </w:rPr>
          <w:t>bouazizi@qti.qualcomm.com</w:t>
        </w:r>
      </w:hyperlink>
      <w:r w:rsidRPr="00D31AB5">
        <w:rPr>
          <w:rFonts w:asciiTheme="minorHAnsi" w:hAnsiTheme="minorHAnsi" w:cstheme="minorHAnsi"/>
        </w:rPr>
        <w:t>)</w:t>
      </w:r>
    </w:p>
    <w:p w14:paraId="36F210F8" w14:textId="399338C3" w:rsidR="00345F2C" w:rsidRPr="00D31AB5" w:rsidRDefault="00345F2C">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w:t>
      </w:r>
      <w:r>
        <w:rPr>
          <w:rFonts w:asciiTheme="minorHAnsi" w:hAnsiTheme="minorHAnsi" w:cstheme="minorHAnsi"/>
        </w:rPr>
        <w:t>24</w:t>
      </w:r>
    </w:p>
    <w:p w14:paraId="6612DAFC" w14:textId="239FC49B" w:rsidR="00345F2C" w:rsidRDefault="00345F2C">
      <w:pPr>
        <w:pStyle w:val="ListParagraph"/>
        <w:widowControl/>
        <w:numPr>
          <w:ilvl w:val="1"/>
          <w:numId w:val="2"/>
        </w:numPr>
        <w:autoSpaceDE/>
        <w:autoSpaceDN/>
        <w:contextualSpacing/>
        <w:jc w:val="both"/>
        <w:rPr>
          <w:rFonts w:asciiTheme="minorHAnsi" w:hAnsiTheme="minorHAnsi" w:cstheme="minorHAnsi"/>
        </w:rPr>
      </w:pPr>
      <w:r w:rsidRPr="00345F2C">
        <w:rPr>
          <w:rFonts w:asciiTheme="minorHAnsi" w:hAnsiTheme="minorHAnsi" w:cstheme="minorHAnsi"/>
        </w:rPr>
        <w:t xml:space="preserve">Ahmed Hamza </w:t>
      </w:r>
      <w:r>
        <w:rPr>
          <w:rFonts w:asciiTheme="minorHAnsi" w:hAnsiTheme="minorHAnsi" w:cstheme="minorHAnsi"/>
        </w:rPr>
        <w:t>(</w:t>
      </w:r>
      <w:r w:rsidRPr="00345F2C">
        <w:rPr>
          <w:rFonts w:asciiTheme="minorHAnsi" w:hAnsiTheme="minorHAnsi" w:cstheme="minorHAnsi"/>
        </w:rPr>
        <w:t>Ahmed.Hamza@InterDigital.com</w:t>
      </w:r>
      <w:r>
        <w:rPr>
          <w:rFonts w:asciiTheme="minorHAnsi" w:hAnsiTheme="minorHAnsi" w:cstheme="minorHAnsi"/>
        </w:rPr>
        <w:t>)</w:t>
      </w:r>
    </w:p>
    <w:p w14:paraId="0F0DC0D2" w14:textId="26A86F20" w:rsidR="00FF2653" w:rsidRDefault="00C44DA6" w:rsidP="0018563E">
      <w:pPr>
        <w:pStyle w:val="ListParagraph"/>
        <w:widowControl/>
        <w:numPr>
          <w:ilvl w:val="1"/>
          <w:numId w:val="2"/>
        </w:numPr>
        <w:autoSpaceDE/>
        <w:autoSpaceDN/>
        <w:contextualSpacing/>
        <w:jc w:val="both"/>
        <w:rPr>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hyperlink r:id="rId135" w:history="1">
        <w:r w:rsidR="002D21EF" w:rsidRPr="0025500D">
          <w:rPr>
            <w:rStyle w:val="Hyperlink"/>
            <w:rFonts w:asciiTheme="minorHAnsi" w:hAnsiTheme="minorHAnsi" w:cstheme="minorHAnsi"/>
          </w:rPr>
          <w:t>Gurdeep.Bhullar@InterDigital.com</w:t>
        </w:r>
      </w:hyperlink>
      <w:r>
        <w:rPr>
          <w:rFonts w:asciiTheme="minorHAnsi" w:hAnsiTheme="minorHAnsi" w:cstheme="minorHAnsi"/>
        </w:rPr>
        <w:t>)</w:t>
      </w:r>
      <w:bookmarkStart w:id="642" w:name="_Toc53758903"/>
      <w:bookmarkStart w:id="643" w:name="_Toc53759174"/>
      <w:bookmarkStart w:id="644" w:name="_Toc53759225"/>
      <w:bookmarkEnd w:id="642"/>
      <w:bookmarkEnd w:id="643"/>
      <w:bookmarkEnd w:id="644"/>
    </w:p>
    <w:p w14:paraId="54B9D21A" w14:textId="77777777" w:rsidR="00051F95" w:rsidRPr="00D31AB5" w:rsidRDefault="00051F95" w:rsidP="00051F95">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77BE02FD" w14:textId="77777777"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Emmanuel Thomas (</w:t>
      </w:r>
      <w:r w:rsidRPr="007910C7">
        <w:rPr>
          <w:rFonts w:asciiTheme="minorHAnsi" w:hAnsiTheme="minorHAnsi" w:cstheme="minorHAnsi"/>
        </w:rPr>
        <w:t>thomase@xiaomi.com</w:t>
      </w:r>
      <w:r>
        <w:rPr>
          <w:rFonts w:asciiTheme="minorHAnsi" w:hAnsiTheme="minorHAnsi" w:cstheme="minorHAnsi"/>
        </w:rPr>
        <w:t>)</w:t>
      </w:r>
    </w:p>
    <w:p w14:paraId="72846C6F" w14:textId="4C5E2ECB" w:rsidR="00051F95" w:rsidRPr="005529B1"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sectPr w:rsidR="00051F95" w:rsidRPr="005529B1" w:rsidSect="00385C5D">
      <w:footerReference w:type="default" r:id="rId136"/>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5BBC3" w14:textId="77777777" w:rsidR="00791A97" w:rsidRDefault="00791A97" w:rsidP="009E784A">
      <w:r>
        <w:separator/>
      </w:r>
    </w:p>
  </w:endnote>
  <w:endnote w:type="continuationSeparator" w:id="0">
    <w:p w14:paraId="4F1D536A" w14:textId="77777777" w:rsidR="00791A97" w:rsidRDefault="00791A9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apple-system">
    <w:altName w:val="Calibri"/>
    <w:charset w:val="00"/>
    <w:family w:val="auto"/>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995A8" w14:textId="77777777" w:rsidR="001C6C14" w:rsidRDefault="001C6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2A4C8" w14:textId="77777777" w:rsidR="001C6C14" w:rsidRDefault="001C6C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D482" w14:textId="77777777" w:rsidR="001C6C14" w:rsidRDefault="001C6C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3A7AA" w14:textId="77777777" w:rsidR="00791A97" w:rsidRDefault="00791A97" w:rsidP="009E784A">
      <w:r>
        <w:separator/>
      </w:r>
    </w:p>
  </w:footnote>
  <w:footnote w:type="continuationSeparator" w:id="0">
    <w:p w14:paraId="229C6FFD" w14:textId="77777777" w:rsidR="00791A97" w:rsidRDefault="00791A97"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6E69D" w14:textId="77777777" w:rsidR="001C6C14" w:rsidRDefault="001C6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0D833" w14:textId="77777777" w:rsidR="001C6C14" w:rsidRDefault="001C6C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9BD55" w14:textId="77777777" w:rsidR="001C6C14" w:rsidRDefault="001C6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983FBF"/>
    <w:multiLevelType w:val="hybridMultilevel"/>
    <w:tmpl w:val="9F76F6E0"/>
    <w:lvl w:ilvl="0" w:tplc="9DC0632C">
      <w:start w:val="1"/>
      <w:numFmt w:val="bullet"/>
      <w:lvlText w:val="·"/>
      <w:lvlJc w:val="left"/>
      <w:pPr>
        <w:ind w:left="709" w:hanging="360"/>
      </w:pPr>
      <w:rPr>
        <w:rFonts w:ascii="Symbol" w:eastAsia="Symbol" w:hAnsi="Symbol" w:cs="Symbol"/>
      </w:rPr>
    </w:lvl>
    <w:lvl w:ilvl="1" w:tplc="01F46146">
      <w:start w:val="1"/>
      <w:numFmt w:val="bullet"/>
      <w:lvlText w:val="o"/>
      <w:lvlJc w:val="left"/>
      <w:pPr>
        <w:ind w:left="1429" w:hanging="360"/>
      </w:pPr>
      <w:rPr>
        <w:rFonts w:ascii="Courier New" w:eastAsia="Courier New" w:hAnsi="Courier New" w:cs="Courier New"/>
      </w:rPr>
    </w:lvl>
    <w:lvl w:ilvl="2" w:tplc="46C44EC6">
      <w:start w:val="1"/>
      <w:numFmt w:val="bullet"/>
      <w:lvlText w:val="§"/>
      <w:lvlJc w:val="left"/>
      <w:pPr>
        <w:ind w:left="2149" w:hanging="360"/>
      </w:pPr>
      <w:rPr>
        <w:rFonts w:ascii="Wingdings" w:eastAsia="Wingdings" w:hAnsi="Wingdings" w:cs="Wingdings"/>
      </w:rPr>
    </w:lvl>
    <w:lvl w:ilvl="3" w:tplc="9BA82A88">
      <w:start w:val="1"/>
      <w:numFmt w:val="bullet"/>
      <w:lvlText w:val="·"/>
      <w:lvlJc w:val="left"/>
      <w:pPr>
        <w:ind w:left="2869" w:hanging="360"/>
      </w:pPr>
      <w:rPr>
        <w:rFonts w:ascii="Symbol" w:eastAsia="Symbol" w:hAnsi="Symbol" w:cs="Symbol"/>
      </w:rPr>
    </w:lvl>
    <w:lvl w:ilvl="4" w:tplc="0F2EC000">
      <w:start w:val="1"/>
      <w:numFmt w:val="bullet"/>
      <w:lvlText w:val="o"/>
      <w:lvlJc w:val="left"/>
      <w:pPr>
        <w:ind w:left="3589" w:hanging="360"/>
      </w:pPr>
      <w:rPr>
        <w:rFonts w:ascii="Courier New" w:eastAsia="Courier New" w:hAnsi="Courier New" w:cs="Courier New"/>
      </w:rPr>
    </w:lvl>
    <w:lvl w:ilvl="5" w:tplc="579A3B66">
      <w:start w:val="1"/>
      <w:numFmt w:val="bullet"/>
      <w:lvlText w:val="§"/>
      <w:lvlJc w:val="left"/>
      <w:pPr>
        <w:ind w:left="4309" w:hanging="360"/>
      </w:pPr>
      <w:rPr>
        <w:rFonts w:ascii="Wingdings" w:eastAsia="Wingdings" w:hAnsi="Wingdings" w:cs="Wingdings"/>
      </w:rPr>
    </w:lvl>
    <w:lvl w:ilvl="6" w:tplc="0AD4D9D6">
      <w:start w:val="1"/>
      <w:numFmt w:val="bullet"/>
      <w:lvlText w:val="·"/>
      <w:lvlJc w:val="left"/>
      <w:pPr>
        <w:ind w:left="5029" w:hanging="360"/>
      </w:pPr>
      <w:rPr>
        <w:rFonts w:ascii="Symbol" w:eastAsia="Symbol" w:hAnsi="Symbol" w:cs="Symbol"/>
      </w:rPr>
    </w:lvl>
    <w:lvl w:ilvl="7" w:tplc="A0B845D2">
      <w:start w:val="1"/>
      <w:numFmt w:val="bullet"/>
      <w:lvlText w:val="o"/>
      <w:lvlJc w:val="left"/>
      <w:pPr>
        <w:ind w:left="5749" w:hanging="360"/>
      </w:pPr>
      <w:rPr>
        <w:rFonts w:ascii="Courier New" w:eastAsia="Courier New" w:hAnsi="Courier New" w:cs="Courier New"/>
      </w:rPr>
    </w:lvl>
    <w:lvl w:ilvl="8" w:tplc="DA1A9106">
      <w:start w:val="1"/>
      <w:numFmt w:val="bullet"/>
      <w:lvlText w:val="§"/>
      <w:lvlJc w:val="left"/>
      <w:pPr>
        <w:ind w:left="6469" w:hanging="360"/>
      </w:pPr>
      <w:rPr>
        <w:rFonts w:ascii="Wingdings" w:eastAsia="Wingdings" w:hAnsi="Wingdings" w:cs="Wingdings"/>
      </w:rPr>
    </w:lvl>
  </w:abstractNum>
  <w:abstractNum w:abstractNumId="2"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6F64A5"/>
    <w:multiLevelType w:val="hybridMultilevel"/>
    <w:tmpl w:val="9D9CD316"/>
    <w:lvl w:ilvl="0" w:tplc="7B78443C">
      <w:start w:val="1"/>
      <w:numFmt w:val="bullet"/>
      <w:lvlText w:val="·"/>
      <w:lvlJc w:val="left"/>
      <w:pPr>
        <w:ind w:left="709" w:hanging="360"/>
      </w:pPr>
      <w:rPr>
        <w:rFonts w:ascii="Symbol" w:eastAsia="Symbol" w:hAnsi="Symbol" w:cs="Symbol"/>
      </w:rPr>
    </w:lvl>
    <w:lvl w:ilvl="1" w:tplc="0CA69920">
      <w:start w:val="1"/>
      <w:numFmt w:val="bullet"/>
      <w:lvlText w:val="o"/>
      <w:lvlJc w:val="left"/>
      <w:pPr>
        <w:ind w:left="1429" w:hanging="360"/>
      </w:pPr>
      <w:rPr>
        <w:rFonts w:ascii="Courier New" w:eastAsia="Courier New" w:hAnsi="Courier New" w:cs="Courier New"/>
      </w:rPr>
    </w:lvl>
    <w:lvl w:ilvl="2" w:tplc="02E2F63E">
      <w:start w:val="1"/>
      <w:numFmt w:val="bullet"/>
      <w:lvlText w:val="§"/>
      <w:lvlJc w:val="left"/>
      <w:pPr>
        <w:ind w:left="2149" w:hanging="360"/>
      </w:pPr>
      <w:rPr>
        <w:rFonts w:ascii="Wingdings" w:eastAsia="Wingdings" w:hAnsi="Wingdings" w:cs="Wingdings"/>
      </w:rPr>
    </w:lvl>
    <w:lvl w:ilvl="3" w:tplc="543A8746">
      <w:start w:val="1"/>
      <w:numFmt w:val="bullet"/>
      <w:lvlText w:val="·"/>
      <w:lvlJc w:val="left"/>
      <w:pPr>
        <w:ind w:left="2869" w:hanging="360"/>
      </w:pPr>
      <w:rPr>
        <w:rFonts w:ascii="Symbol" w:eastAsia="Symbol" w:hAnsi="Symbol" w:cs="Symbol"/>
      </w:rPr>
    </w:lvl>
    <w:lvl w:ilvl="4" w:tplc="012AEE5E">
      <w:start w:val="1"/>
      <w:numFmt w:val="bullet"/>
      <w:lvlText w:val="o"/>
      <w:lvlJc w:val="left"/>
      <w:pPr>
        <w:ind w:left="3589" w:hanging="360"/>
      </w:pPr>
      <w:rPr>
        <w:rFonts w:ascii="Courier New" w:eastAsia="Courier New" w:hAnsi="Courier New" w:cs="Courier New"/>
      </w:rPr>
    </w:lvl>
    <w:lvl w:ilvl="5" w:tplc="2ADCB888">
      <w:start w:val="1"/>
      <w:numFmt w:val="bullet"/>
      <w:lvlText w:val="§"/>
      <w:lvlJc w:val="left"/>
      <w:pPr>
        <w:ind w:left="4309" w:hanging="360"/>
      </w:pPr>
      <w:rPr>
        <w:rFonts w:ascii="Wingdings" w:eastAsia="Wingdings" w:hAnsi="Wingdings" w:cs="Wingdings"/>
      </w:rPr>
    </w:lvl>
    <w:lvl w:ilvl="6" w:tplc="AEC2C98E">
      <w:start w:val="1"/>
      <w:numFmt w:val="bullet"/>
      <w:lvlText w:val="·"/>
      <w:lvlJc w:val="left"/>
      <w:pPr>
        <w:ind w:left="5029" w:hanging="360"/>
      </w:pPr>
      <w:rPr>
        <w:rFonts w:ascii="Symbol" w:eastAsia="Symbol" w:hAnsi="Symbol" w:cs="Symbol"/>
      </w:rPr>
    </w:lvl>
    <w:lvl w:ilvl="7" w:tplc="00BCA776">
      <w:start w:val="1"/>
      <w:numFmt w:val="bullet"/>
      <w:lvlText w:val="o"/>
      <w:lvlJc w:val="left"/>
      <w:pPr>
        <w:ind w:left="5749" w:hanging="360"/>
      </w:pPr>
      <w:rPr>
        <w:rFonts w:ascii="Courier New" w:eastAsia="Courier New" w:hAnsi="Courier New" w:cs="Courier New"/>
      </w:rPr>
    </w:lvl>
    <w:lvl w:ilvl="8" w:tplc="DAD24A4A">
      <w:start w:val="1"/>
      <w:numFmt w:val="bullet"/>
      <w:lvlText w:val="§"/>
      <w:lvlJc w:val="left"/>
      <w:pPr>
        <w:ind w:left="6469" w:hanging="360"/>
      </w:pPr>
      <w:rPr>
        <w:rFonts w:ascii="Wingdings" w:eastAsia="Wingdings" w:hAnsi="Wingdings" w:cs="Wingdings"/>
      </w:rPr>
    </w:lvl>
  </w:abstractNum>
  <w:abstractNum w:abstractNumId="4"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12822671"/>
    <w:multiLevelType w:val="hybridMultilevel"/>
    <w:tmpl w:val="F5B49E18"/>
    <w:lvl w:ilvl="0" w:tplc="99EC7D42">
      <w:start w:val="1"/>
      <w:numFmt w:val="bullet"/>
      <w:lvlText w:val="·"/>
      <w:lvlJc w:val="left"/>
      <w:pPr>
        <w:ind w:left="709" w:hanging="360"/>
      </w:pPr>
      <w:rPr>
        <w:rFonts w:ascii="Symbol" w:eastAsia="Symbol" w:hAnsi="Symbol" w:cs="Symbol"/>
      </w:rPr>
    </w:lvl>
    <w:lvl w:ilvl="1" w:tplc="C4EC0CFA">
      <w:start w:val="1"/>
      <w:numFmt w:val="bullet"/>
      <w:lvlText w:val="o"/>
      <w:lvlJc w:val="left"/>
      <w:pPr>
        <w:ind w:left="1429" w:hanging="360"/>
      </w:pPr>
      <w:rPr>
        <w:rFonts w:ascii="Courier New" w:eastAsia="Courier New" w:hAnsi="Courier New" w:cs="Courier New"/>
      </w:rPr>
    </w:lvl>
    <w:lvl w:ilvl="2" w:tplc="253A81CA">
      <w:start w:val="1"/>
      <w:numFmt w:val="bullet"/>
      <w:lvlText w:val="§"/>
      <w:lvlJc w:val="left"/>
      <w:pPr>
        <w:ind w:left="2149" w:hanging="360"/>
      </w:pPr>
      <w:rPr>
        <w:rFonts w:ascii="Wingdings" w:eastAsia="Wingdings" w:hAnsi="Wingdings" w:cs="Wingdings"/>
      </w:rPr>
    </w:lvl>
    <w:lvl w:ilvl="3" w:tplc="B05C6CDE">
      <w:start w:val="1"/>
      <w:numFmt w:val="bullet"/>
      <w:lvlText w:val="·"/>
      <w:lvlJc w:val="left"/>
      <w:pPr>
        <w:ind w:left="2869" w:hanging="360"/>
      </w:pPr>
      <w:rPr>
        <w:rFonts w:ascii="Symbol" w:eastAsia="Symbol" w:hAnsi="Symbol" w:cs="Symbol"/>
      </w:rPr>
    </w:lvl>
    <w:lvl w:ilvl="4" w:tplc="1A50D56E">
      <w:start w:val="1"/>
      <w:numFmt w:val="bullet"/>
      <w:lvlText w:val="o"/>
      <w:lvlJc w:val="left"/>
      <w:pPr>
        <w:ind w:left="3589" w:hanging="360"/>
      </w:pPr>
      <w:rPr>
        <w:rFonts w:ascii="Courier New" w:eastAsia="Courier New" w:hAnsi="Courier New" w:cs="Courier New"/>
      </w:rPr>
    </w:lvl>
    <w:lvl w:ilvl="5" w:tplc="94EA7408">
      <w:start w:val="1"/>
      <w:numFmt w:val="bullet"/>
      <w:lvlText w:val="§"/>
      <w:lvlJc w:val="left"/>
      <w:pPr>
        <w:ind w:left="4309" w:hanging="360"/>
      </w:pPr>
      <w:rPr>
        <w:rFonts w:ascii="Wingdings" w:eastAsia="Wingdings" w:hAnsi="Wingdings" w:cs="Wingdings"/>
      </w:rPr>
    </w:lvl>
    <w:lvl w:ilvl="6" w:tplc="B22A8DEC">
      <w:start w:val="1"/>
      <w:numFmt w:val="bullet"/>
      <w:lvlText w:val="·"/>
      <w:lvlJc w:val="left"/>
      <w:pPr>
        <w:ind w:left="5029" w:hanging="360"/>
      </w:pPr>
      <w:rPr>
        <w:rFonts w:ascii="Symbol" w:eastAsia="Symbol" w:hAnsi="Symbol" w:cs="Symbol"/>
      </w:rPr>
    </w:lvl>
    <w:lvl w:ilvl="7" w:tplc="317A76EA">
      <w:start w:val="1"/>
      <w:numFmt w:val="bullet"/>
      <w:lvlText w:val="o"/>
      <w:lvlJc w:val="left"/>
      <w:pPr>
        <w:ind w:left="5749" w:hanging="360"/>
      </w:pPr>
      <w:rPr>
        <w:rFonts w:ascii="Courier New" w:eastAsia="Courier New" w:hAnsi="Courier New" w:cs="Courier New"/>
      </w:rPr>
    </w:lvl>
    <w:lvl w:ilvl="8" w:tplc="674C3544">
      <w:start w:val="1"/>
      <w:numFmt w:val="bullet"/>
      <w:lvlText w:val="§"/>
      <w:lvlJc w:val="left"/>
      <w:pPr>
        <w:ind w:left="6469" w:hanging="360"/>
      </w:pPr>
      <w:rPr>
        <w:rFonts w:ascii="Wingdings" w:eastAsia="Wingdings" w:hAnsi="Wingdings" w:cs="Wingdings"/>
      </w:rPr>
    </w:lvl>
  </w:abstractNum>
  <w:abstractNum w:abstractNumId="7"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C9E0122"/>
    <w:multiLevelType w:val="multilevel"/>
    <w:tmpl w:val="541E9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184945"/>
    <w:multiLevelType w:val="hybridMultilevel"/>
    <w:tmpl w:val="3FCE3990"/>
    <w:lvl w:ilvl="0" w:tplc="A74236AE">
      <w:start w:val="1"/>
      <w:numFmt w:val="bullet"/>
      <w:lvlText w:val="·"/>
      <w:lvlJc w:val="left"/>
      <w:pPr>
        <w:ind w:left="709" w:hanging="360"/>
      </w:pPr>
      <w:rPr>
        <w:rFonts w:ascii="Symbol" w:eastAsia="Symbol" w:hAnsi="Symbol" w:cs="Symbol"/>
      </w:rPr>
    </w:lvl>
    <w:lvl w:ilvl="1" w:tplc="1F683764">
      <w:start w:val="1"/>
      <w:numFmt w:val="bullet"/>
      <w:lvlText w:val="o"/>
      <w:lvlJc w:val="left"/>
      <w:pPr>
        <w:ind w:left="1429" w:hanging="360"/>
      </w:pPr>
      <w:rPr>
        <w:rFonts w:ascii="Courier New" w:eastAsia="Courier New" w:hAnsi="Courier New" w:cs="Courier New"/>
      </w:rPr>
    </w:lvl>
    <w:lvl w:ilvl="2" w:tplc="7E60B5C0">
      <w:start w:val="1"/>
      <w:numFmt w:val="bullet"/>
      <w:lvlText w:val="§"/>
      <w:lvlJc w:val="left"/>
      <w:pPr>
        <w:ind w:left="2149" w:hanging="360"/>
      </w:pPr>
      <w:rPr>
        <w:rFonts w:ascii="Wingdings" w:eastAsia="Wingdings" w:hAnsi="Wingdings" w:cs="Wingdings"/>
      </w:rPr>
    </w:lvl>
    <w:lvl w:ilvl="3" w:tplc="26341AC8">
      <w:start w:val="1"/>
      <w:numFmt w:val="bullet"/>
      <w:lvlText w:val="·"/>
      <w:lvlJc w:val="left"/>
      <w:pPr>
        <w:ind w:left="2869" w:hanging="360"/>
      </w:pPr>
      <w:rPr>
        <w:rFonts w:ascii="Symbol" w:eastAsia="Symbol" w:hAnsi="Symbol" w:cs="Symbol"/>
      </w:rPr>
    </w:lvl>
    <w:lvl w:ilvl="4" w:tplc="BC7442EC">
      <w:start w:val="1"/>
      <w:numFmt w:val="bullet"/>
      <w:lvlText w:val="o"/>
      <w:lvlJc w:val="left"/>
      <w:pPr>
        <w:ind w:left="3589" w:hanging="360"/>
      </w:pPr>
      <w:rPr>
        <w:rFonts w:ascii="Courier New" w:eastAsia="Courier New" w:hAnsi="Courier New" w:cs="Courier New"/>
      </w:rPr>
    </w:lvl>
    <w:lvl w:ilvl="5" w:tplc="E0A6D92E">
      <w:start w:val="1"/>
      <w:numFmt w:val="bullet"/>
      <w:lvlText w:val="§"/>
      <w:lvlJc w:val="left"/>
      <w:pPr>
        <w:ind w:left="4309" w:hanging="360"/>
      </w:pPr>
      <w:rPr>
        <w:rFonts w:ascii="Wingdings" w:eastAsia="Wingdings" w:hAnsi="Wingdings" w:cs="Wingdings"/>
      </w:rPr>
    </w:lvl>
    <w:lvl w:ilvl="6" w:tplc="7D00031A">
      <w:start w:val="1"/>
      <w:numFmt w:val="bullet"/>
      <w:lvlText w:val="·"/>
      <w:lvlJc w:val="left"/>
      <w:pPr>
        <w:ind w:left="5029" w:hanging="360"/>
      </w:pPr>
      <w:rPr>
        <w:rFonts w:ascii="Symbol" w:eastAsia="Symbol" w:hAnsi="Symbol" w:cs="Symbol"/>
      </w:rPr>
    </w:lvl>
    <w:lvl w:ilvl="7" w:tplc="666CA97A">
      <w:start w:val="1"/>
      <w:numFmt w:val="bullet"/>
      <w:lvlText w:val="o"/>
      <w:lvlJc w:val="left"/>
      <w:pPr>
        <w:ind w:left="5749" w:hanging="360"/>
      </w:pPr>
      <w:rPr>
        <w:rFonts w:ascii="Courier New" w:eastAsia="Courier New" w:hAnsi="Courier New" w:cs="Courier New"/>
      </w:rPr>
    </w:lvl>
    <w:lvl w:ilvl="8" w:tplc="4FAAA22A">
      <w:start w:val="1"/>
      <w:numFmt w:val="bullet"/>
      <w:lvlText w:val="§"/>
      <w:lvlJc w:val="left"/>
      <w:pPr>
        <w:ind w:left="6469" w:hanging="360"/>
      </w:pPr>
      <w:rPr>
        <w:rFonts w:ascii="Wingdings" w:eastAsia="Wingdings" w:hAnsi="Wingdings" w:cs="Wingdings"/>
      </w:rPr>
    </w:lvl>
  </w:abstractNum>
  <w:abstractNum w:abstractNumId="11" w15:restartNumberingAfterBreak="0">
    <w:nsid w:val="2DA84B63"/>
    <w:multiLevelType w:val="hybridMultilevel"/>
    <w:tmpl w:val="BC966630"/>
    <w:lvl w:ilvl="0" w:tplc="B858BF20">
      <w:start w:val="1"/>
      <w:numFmt w:val="bullet"/>
      <w:lvlText w:val="·"/>
      <w:lvlJc w:val="left"/>
      <w:pPr>
        <w:ind w:left="709" w:hanging="360"/>
      </w:pPr>
      <w:rPr>
        <w:rFonts w:ascii="Symbol" w:eastAsia="Symbol" w:hAnsi="Symbol" w:cs="Symbol"/>
      </w:rPr>
    </w:lvl>
    <w:lvl w:ilvl="1" w:tplc="AF6C4C06">
      <w:start w:val="1"/>
      <w:numFmt w:val="bullet"/>
      <w:lvlText w:val="o"/>
      <w:lvlJc w:val="left"/>
      <w:pPr>
        <w:ind w:left="1429" w:hanging="360"/>
      </w:pPr>
      <w:rPr>
        <w:rFonts w:ascii="Courier New" w:eastAsia="Courier New" w:hAnsi="Courier New" w:cs="Courier New"/>
      </w:rPr>
    </w:lvl>
    <w:lvl w:ilvl="2" w:tplc="DDCA3A06">
      <w:start w:val="1"/>
      <w:numFmt w:val="bullet"/>
      <w:lvlText w:val="§"/>
      <w:lvlJc w:val="left"/>
      <w:pPr>
        <w:ind w:left="2149" w:hanging="360"/>
      </w:pPr>
      <w:rPr>
        <w:rFonts w:ascii="Wingdings" w:eastAsia="Wingdings" w:hAnsi="Wingdings" w:cs="Wingdings"/>
      </w:rPr>
    </w:lvl>
    <w:lvl w:ilvl="3" w:tplc="8B8046AA">
      <w:start w:val="1"/>
      <w:numFmt w:val="bullet"/>
      <w:lvlText w:val="·"/>
      <w:lvlJc w:val="left"/>
      <w:pPr>
        <w:ind w:left="2869" w:hanging="360"/>
      </w:pPr>
      <w:rPr>
        <w:rFonts w:ascii="Symbol" w:eastAsia="Symbol" w:hAnsi="Symbol" w:cs="Symbol"/>
      </w:rPr>
    </w:lvl>
    <w:lvl w:ilvl="4" w:tplc="35821F3A">
      <w:start w:val="1"/>
      <w:numFmt w:val="bullet"/>
      <w:lvlText w:val="o"/>
      <w:lvlJc w:val="left"/>
      <w:pPr>
        <w:ind w:left="3589" w:hanging="360"/>
      </w:pPr>
      <w:rPr>
        <w:rFonts w:ascii="Courier New" w:eastAsia="Courier New" w:hAnsi="Courier New" w:cs="Courier New"/>
      </w:rPr>
    </w:lvl>
    <w:lvl w:ilvl="5" w:tplc="3E802306">
      <w:start w:val="1"/>
      <w:numFmt w:val="bullet"/>
      <w:lvlText w:val="§"/>
      <w:lvlJc w:val="left"/>
      <w:pPr>
        <w:ind w:left="4309" w:hanging="360"/>
      </w:pPr>
      <w:rPr>
        <w:rFonts w:ascii="Wingdings" w:eastAsia="Wingdings" w:hAnsi="Wingdings" w:cs="Wingdings"/>
      </w:rPr>
    </w:lvl>
    <w:lvl w:ilvl="6" w:tplc="EA94DEBA">
      <w:start w:val="1"/>
      <w:numFmt w:val="bullet"/>
      <w:lvlText w:val="·"/>
      <w:lvlJc w:val="left"/>
      <w:pPr>
        <w:ind w:left="5029" w:hanging="360"/>
      </w:pPr>
      <w:rPr>
        <w:rFonts w:ascii="Symbol" w:eastAsia="Symbol" w:hAnsi="Symbol" w:cs="Symbol"/>
      </w:rPr>
    </w:lvl>
    <w:lvl w:ilvl="7" w:tplc="4014B778">
      <w:start w:val="1"/>
      <w:numFmt w:val="bullet"/>
      <w:lvlText w:val="o"/>
      <w:lvlJc w:val="left"/>
      <w:pPr>
        <w:ind w:left="5749" w:hanging="360"/>
      </w:pPr>
      <w:rPr>
        <w:rFonts w:ascii="Courier New" w:eastAsia="Courier New" w:hAnsi="Courier New" w:cs="Courier New"/>
      </w:rPr>
    </w:lvl>
    <w:lvl w:ilvl="8" w:tplc="1C82FFF0">
      <w:start w:val="1"/>
      <w:numFmt w:val="bullet"/>
      <w:lvlText w:val="§"/>
      <w:lvlJc w:val="left"/>
      <w:pPr>
        <w:ind w:left="6469" w:hanging="360"/>
      </w:pPr>
      <w:rPr>
        <w:rFonts w:ascii="Wingdings" w:eastAsia="Wingdings" w:hAnsi="Wingdings" w:cs="Wingdings"/>
      </w:rPr>
    </w:lvl>
  </w:abstractNum>
  <w:abstractNum w:abstractNumId="12" w15:restartNumberingAfterBreak="0">
    <w:nsid w:val="2ECC06CC"/>
    <w:multiLevelType w:val="hybridMultilevel"/>
    <w:tmpl w:val="F3D6ECB6"/>
    <w:lvl w:ilvl="0" w:tplc="C922C804">
      <w:start w:val="1"/>
      <w:numFmt w:val="decimal"/>
      <w:lvlText w:val="%1."/>
      <w:lvlJc w:val="left"/>
      <w:pPr>
        <w:ind w:left="1406" w:hanging="360"/>
      </w:pPr>
    </w:lvl>
    <w:lvl w:ilvl="1" w:tplc="C4904D76">
      <w:start w:val="1"/>
      <w:numFmt w:val="lowerLetter"/>
      <w:lvlText w:val="%2."/>
      <w:lvlJc w:val="left"/>
      <w:pPr>
        <w:ind w:left="2126" w:hanging="360"/>
      </w:pPr>
    </w:lvl>
    <w:lvl w:ilvl="2" w:tplc="F6CECDBA">
      <w:start w:val="1"/>
      <w:numFmt w:val="lowerRoman"/>
      <w:lvlText w:val="%3."/>
      <w:lvlJc w:val="right"/>
      <w:pPr>
        <w:ind w:left="2846" w:hanging="180"/>
      </w:pPr>
    </w:lvl>
    <w:lvl w:ilvl="3" w:tplc="DBDE8356">
      <w:start w:val="1"/>
      <w:numFmt w:val="decimal"/>
      <w:lvlText w:val="%4."/>
      <w:lvlJc w:val="left"/>
      <w:pPr>
        <w:ind w:left="3566" w:hanging="360"/>
      </w:pPr>
    </w:lvl>
    <w:lvl w:ilvl="4" w:tplc="1574502A">
      <w:start w:val="1"/>
      <w:numFmt w:val="lowerLetter"/>
      <w:lvlText w:val="%5."/>
      <w:lvlJc w:val="left"/>
      <w:pPr>
        <w:ind w:left="4286" w:hanging="360"/>
      </w:pPr>
    </w:lvl>
    <w:lvl w:ilvl="5" w:tplc="CC1A9ED0">
      <w:start w:val="1"/>
      <w:numFmt w:val="lowerRoman"/>
      <w:lvlText w:val="%6."/>
      <w:lvlJc w:val="right"/>
      <w:pPr>
        <w:ind w:left="5006" w:hanging="180"/>
      </w:pPr>
    </w:lvl>
    <w:lvl w:ilvl="6" w:tplc="0394C282">
      <w:start w:val="1"/>
      <w:numFmt w:val="decimal"/>
      <w:lvlText w:val="%7."/>
      <w:lvlJc w:val="left"/>
      <w:pPr>
        <w:ind w:left="5726" w:hanging="360"/>
      </w:pPr>
    </w:lvl>
    <w:lvl w:ilvl="7" w:tplc="925C7FE4">
      <w:start w:val="1"/>
      <w:numFmt w:val="lowerLetter"/>
      <w:lvlText w:val="%8."/>
      <w:lvlJc w:val="left"/>
      <w:pPr>
        <w:ind w:left="6446" w:hanging="360"/>
      </w:pPr>
    </w:lvl>
    <w:lvl w:ilvl="8" w:tplc="EC8A2300">
      <w:start w:val="1"/>
      <w:numFmt w:val="lowerRoman"/>
      <w:lvlText w:val="%9."/>
      <w:lvlJc w:val="right"/>
      <w:pPr>
        <w:ind w:left="7166" w:hanging="180"/>
      </w:pPr>
    </w:lvl>
  </w:abstractNum>
  <w:abstractNum w:abstractNumId="13" w15:restartNumberingAfterBreak="0">
    <w:nsid w:val="2F260ACE"/>
    <w:multiLevelType w:val="hybridMultilevel"/>
    <w:tmpl w:val="84CAC0F0"/>
    <w:lvl w:ilvl="0" w:tplc="3D5A1BD2">
      <w:start w:val="1"/>
      <w:numFmt w:val="bullet"/>
      <w:lvlText w:val="·"/>
      <w:lvlJc w:val="left"/>
      <w:pPr>
        <w:ind w:left="709" w:hanging="360"/>
      </w:pPr>
      <w:rPr>
        <w:rFonts w:ascii="Symbol" w:eastAsia="Symbol" w:hAnsi="Symbol" w:cs="Symbol"/>
      </w:rPr>
    </w:lvl>
    <w:lvl w:ilvl="1" w:tplc="CDC0D68A">
      <w:start w:val="1"/>
      <w:numFmt w:val="bullet"/>
      <w:lvlText w:val="o"/>
      <w:lvlJc w:val="left"/>
      <w:pPr>
        <w:ind w:left="1429" w:hanging="360"/>
      </w:pPr>
      <w:rPr>
        <w:rFonts w:ascii="Courier New" w:eastAsia="Courier New" w:hAnsi="Courier New" w:cs="Courier New"/>
      </w:rPr>
    </w:lvl>
    <w:lvl w:ilvl="2" w:tplc="11A8DDAE">
      <w:start w:val="1"/>
      <w:numFmt w:val="bullet"/>
      <w:lvlText w:val="§"/>
      <w:lvlJc w:val="left"/>
      <w:pPr>
        <w:ind w:left="2149" w:hanging="360"/>
      </w:pPr>
      <w:rPr>
        <w:rFonts w:ascii="Wingdings" w:eastAsia="Wingdings" w:hAnsi="Wingdings" w:cs="Wingdings"/>
      </w:rPr>
    </w:lvl>
    <w:lvl w:ilvl="3" w:tplc="E68E5780">
      <w:start w:val="1"/>
      <w:numFmt w:val="bullet"/>
      <w:lvlText w:val="·"/>
      <w:lvlJc w:val="left"/>
      <w:pPr>
        <w:ind w:left="2869" w:hanging="360"/>
      </w:pPr>
      <w:rPr>
        <w:rFonts w:ascii="Symbol" w:eastAsia="Symbol" w:hAnsi="Symbol" w:cs="Symbol"/>
      </w:rPr>
    </w:lvl>
    <w:lvl w:ilvl="4" w:tplc="2F96E80A">
      <w:start w:val="1"/>
      <w:numFmt w:val="bullet"/>
      <w:lvlText w:val="o"/>
      <w:lvlJc w:val="left"/>
      <w:pPr>
        <w:ind w:left="3589" w:hanging="360"/>
      </w:pPr>
      <w:rPr>
        <w:rFonts w:ascii="Courier New" w:eastAsia="Courier New" w:hAnsi="Courier New" w:cs="Courier New"/>
      </w:rPr>
    </w:lvl>
    <w:lvl w:ilvl="5" w:tplc="5C1295A8">
      <w:start w:val="1"/>
      <w:numFmt w:val="bullet"/>
      <w:lvlText w:val="§"/>
      <w:lvlJc w:val="left"/>
      <w:pPr>
        <w:ind w:left="4309" w:hanging="360"/>
      </w:pPr>
      <w:rPr>
        <w:rFonts w:ascii="Wingdings" w:eastAsia="Wingdings" w:hAnsi="Wingdings" w:cs="Wingdings"/>
      </w:rPr>
    </w:lvl>
    <w:lvl w:ilvl="6" w:tplc="D16463D8">
      <w:start w:val="1"/>
      <w:numFmt w:val="bullet"/>
      <w:lvlText w:val="·"/>
      <w:lvlJc w:val="left"/>
      <w:pPr>
        <w:ind w:left="5029" w:hanging="360"/>
      </w:pPr>
      <w:rPr>
        <w:rFonts w:ascii="Symbol" w:eastAsia="Symbol" w:hAnsi="Symbol" w:cs="Symbol"/>
      </w:rPr>
    </w:lvl>
    <w:lvl w:ilvl="7" w:tplc="DE808D7E">
      <w:start w:val="1"/>
      <w:numFmt w:val="bullet"/>
      <w:lvlText w:val="o"/>
      <w:lvlJc w:val="left"/>
      <w:pPr>
        <w:ind w:left="5749" w:hanging="360"/>
      </w:pPr>
      <w:rPr>
        <w:rFonts w:ascii="Courier New" w:eastAsia="Courier New" w:hAnsi="Courier New" w:cs="Courier New"/>
      </w:rPr>
    </w:lvl>
    <w:lvl w:ilvl="8" w:tplc="B8AC30D8">
      <w:start w:val="1"/>
      <w:numFmt w:val="bullet"/>
      <w:lvlText w:val="§"/>
      <w:lvlJc w:val="left"/>
      <w:pPr>
        <w:ind w:left="6469" w:hanging="360"/>
      </w:pPr>
      <w:rPr>
        <w:rFonts w:ascii="Wingdings" w:eastAsia="Wingdings" w:hAnsi="Wingdings" w:cs="Wingdings"/>
      </w:rPr>
    </w:lvl>
  </w:abstractNum>
  <w:abstractNum w:abstractNumId="14"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73180A"/>
    <w:multiLevelType w:val="multilevel"/>
    <w:tmpl w:val="CF0ED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43973F06"/>
    <w:multiLevelType w:val="hybridMultilevel"/>
    <w:tmpl w:val="00FE8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6F7490"/>
    <w:multiLevelType w:val="hybridMultilevel"/>
    <w:tmpl w:val="3578945E"/>
    <w:lvl w:ilvl="0" w:tplc="58C29C02">
      <w:start w:val="1"/>
      <w:numFmt w:val="decimal"/>
      <w:lvlText w:val="%1)"/>
      <w:lvlJc w:val="left"/>
      <w:pPr>
        <w:ind w:left="720" w:hanging="360"/>
      </w:pPr>
      <w:rPr>
        <w:rFonts w:hint="default"/>
      </w:rPr>
    </w:lvl>
    <w:lvl w:ilvl="1" w:tplc="9F7CC818">
      <w:start w:val="1"/>
      <w:numFmt w:val="lowerLetter"/>
      <w:lvlText w:val="%2."/>
      <w:lvlJc w:val="left"/>
      <w:pPr>
        <w:ind w:left="1440" w:hanging="360"/>
      </w:pPr>
    </w:lvl>
    <w:lvl w:ilvl="2" w:tplc="C9D0A328">
      <w:start w:val="1"/>
      <w:numFmt w:val="lowerRoman"/>
      <w:lvlText w:val="%3."/>
      <w:lvlJc w:val="right"/>
      <w:pPr>
        <w:ind w:left="2160" w:hanging="180"/>
      </w:pPr>
    </w:lvl>
    <w:lvl w:ilvl="3" w:tplc="D56647DC">
      <w:start w:val="1"/>
      <w:numFmt w:val="decimal"/>
      <w:lvlText w:val="%4."/>
      <w:lvlJc w:val="left"/>
      <w:pPr>
        <w:ind w:left="2880" w:hanging="360"/>
      </w:pPr>
    </w:lvl>
    <w:lvl w:ilvl="4" w:tplc="3C90BB5C">
      <w:start w:val="1"/>
      <w:numFmt w:val="lowerLetter"/>
      <w:lvlText w:val="%5."/>
      <w:lvlJc w:val="left"/>
      <w:pPr>
        <w:ind w:left="3600" w:hanging="360"/>
      </w:pPr>
    </w:lvl>
    <w:lvl w:ilvl="5" w:tplc="5C023542">
      <w:start w:val="1"/>
      <w:numFmt w:val="lowerRoman"/>
      <w:lvlText w:val="%6."/>
      <w:lvlJc w:val="right"/>
      <w:pPr>
        <w:ind w:left="4320" w:hanging="180"/>
      </w:pPr>
    </w:lvl>
    <w:lvl w:ilvl="6" w:tplc="85AA2B98">
      <w:start w:val="1"/>
      <w:numFmt w:val="decimal"/>
      <w:lvlText w:val="%7."/>
      <w:lvlJc w:val="left"/>
      <w:pPr>
        <w:ind w:left="5040" w:hanging="360"/>
      </w:pPr>
    </w:lvl>
    <w:lvl w:ilvl="7" w:tplc="CC58C25C">
      <w:start w:val="1"/>
      <w:numFmt w:val="lowerLetter"/>
      <w:lvlText w:val="%8."/>
      <w:lvlJc w:val="left"/>
      <w:pPr>
        <w:ind w:left="5760" w:hanging="360"/>
      </w:pPr>
    </w:lvl>
    <w:lvl w:ilvl="8" w:tplc="F4228360">
      <w:start w:val="1"/>
      <w:numFmt w:val="lowerRoman"/>
      <w:lvlText w:val="%9."/>
      <w:lvlJc w:val="right"/>
      <w:pPr>
        <w:ind w:left="6480" w:hanging="180"/>
      </w:pPr>
    </w:lvl>
  </w:abstractNum>
  <w:abstractNum w:abstractNumId="19"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A8C549D"/>
    <w:multiLevelType w:val="hybridMultilevel"/>
    <w:tmpl w:val="B99AD9DE"/>
    <w:lvl w:ilvl="0" w:tplc="AA24DA84">
      <w:start w:val="2"/>
      <w:numFmt w:val="bullet"/>
      <w:lvlText w:val="-"/>
      <w:lvlJc w:val="left"/>
      <w:pPr>
        <w:ind w:left="720" w:hanging="360"/>
      </w:pPr>
      <w:rPr>
        <w:rFonts w:ascii="Calibri" w:eastAsia="Calibri" w:hAnsi="Calibri" w:cs="Calibri" w:hint="default"/>
      </w:rPr>
    </w:lvl>
    <w:lvl w:ilvl="1" w:tplc="9BA48F90">
      <w:start w:val="1"/>
      <w:numFmt w:val="bullet"/>
      <w:lvlText w:val="o"/>
      <w:lvlJc w:val="left"/>
      <w:pPr>
        <w:ind w:left="1440" w:hanging="360"/>
      </w:pPr>
      <w:rPr>
        <w:rFonts w:ascii="Courier New" w:hAnsi="Courier New" w:cs="Courier New" w:hint="default"/>
      </w:rPr>
    </w:lvl>
    <w:lvl w:ilvl="2" w:tplc="277AE36C">
      <w:start w:val="1"/>
      <w:numFmt w:val="bullet"/>
      <w:lvlText w:val=""/>
      <w:lvlJc w:val="left"/>
      <w:pPr>
        <w:ind w:left="2160" w:hanging="360"/>
      </w:pPr>
      <w:rPr>
        <w:rFonts w:ascii="Wingdings" w:hAnsi="Wingdings" w:hint="default"/>
      </w:rPr>
    </w:lvl>
    <w:lvl w:ilvl="3" w:tplc="68026BF0">
      <w:start w:val="1"/>
      <w:numFmt w:val="bullet"/>
      <w:lvlText w:val=""/>
      <w:lvlJc w:val="left"/>
      <w:pPr>
        <w:ind w:left="2880" w:hanging="360"/>
      </w:pPr>
      <w:rPr>
        <w:rFonts w:ascii="Symbol" w:hAnsi="Symbol" w:hint="default"/>
      </w:rPr>
    </w:lvl>
    <w:lvl w:ilvl="4" w:tplc="513CDDC8">
      <w:start w:val="1"/>
      <w:numFmt w:val="bullet"/>
      <w:lvlText w:val="o"/>
      <w:lvlJc w:val="left"/>
      <w:pPr>
        <w:ind w:left="3600" w:hanging="360"/>
      </w:pPr>
      <w:rPr>
        <w:rFonts w:ascii="Courier New" w:hAnsi="Courier New" w:cs="Courier New" w:hint="default"/>
      </w:rPr>
    </w:lvl>
    <w:lvl w:ilvl="5" w:tplc="E7B83380">
      <w:start w:val="1"/>
      <w:numFmt w:val="bullet"/>
      <w:lvlText w:val=""/>
      <w:lvlJc w:val="left"/>
      <w:pPr>
        <w:ind w:left="4320" w:hanging="360"/>
      </w:pPr>
      <w:rPr>
        <w:rFonts w:ascii="Wingdings" w:hAnsi="Wingdings" w:hint="default"/>
      </w:rPr>
    </w:lvl>
    <w:lvl w:ilvl="6" w:tplc="08B8E178">
      <w:start w:val="1"/>
      <w:numFmt w:val="bullet"/>
      <w:lvlText w:val=""/>
      <w:lvlJc w:val="left"/>
      <w:pPr>
        <w:ind w:left="5040" w:hanging="360"/>
      </w:pPr>
      <w:rPr>
        <w:rFonts w:ascii="Symbol" w:hAnsi="Symbol" w:hint="default"/>
      </w:rPr>
    </w:lvl>
    <w:lvl w:ilvl="7" w:tplc="4D923268">
      <w:start w:val="1"/>
      <w:numFmt w:val="bullet"/>
      <w:lvlText w:val="o"/>
      <w:lvlJc w:val="left"/>
      <w:pPr>
        <w:ind w:left="5760" w:hanging="360"/>
      </w:pPr>
      <w:rPr>
        <w:rFonts w:ascii="Courier New" w:hAnsi="Courier New" w:cs="Courier New" w:hint="default"/>
      </w:rPr>
    </w:lvl>
    <w:lvl w:ilvl="8" w:tplc="244E4F0E">
      <w:start w:val="1"/>
      <w:numFmt w:val="bullet"/>
      <w:lvlText w:val=""/>
      <w:lvlJc w:val="left"/>
      <w:pPr>
        <w:ind w:left="6480" w:hanging="360"/>
      </w:pPr>
      <w:rPr>
        <w:rFonts w:ascii="Wingdings" w:hAnsi="Wingdings" w:hint="default"/>
      </w:rPr>
    </w:lvl>
  </w:abstractNum>
  <w:abstractNum w:abstractNumId="21"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F396FEA"/>
    <w:multiLevelType w:val="hybridMultilevel"/>
    <w:tmpl w:val="7388B27E"/>
    <w:lvl w:ilvl="0" w:tplc="FAA89F72">
      <w:start w:val="1"/>
      <w:numFmt w:val="bullet"/>
      <w:lvlText w:val="·"/>
      <w:lvlJc w:val="left"/>
      <w:pPr>
        <w:ind w:left="709" w:hanging="360"/>
      </w:pPr>
      <w:rPr>
        <w:rFonts w:ascii="Symbol" w:eastAsia="Symbol" w:hAnsi="Symbol" w:cs="Symbol"/>
      </w:rPr>
    </w:lvl>
    <w:lvl w:ilvl="1" w:tplc="4CD4ECCE">
      <w:start w:val="1"/>
      <w:numFmt w:val="bullet"/>
      <w:lvlText w:val="o"/>
      <w:lvlJc w:val="left"/>
      <w:pPr>
        <w:ind w:left="1429" w:hanging="360"/>
      </w:pPr>
      <w:rPr>
        <w:rFonts w:ascii="Courier New" w:eastAsia="Courier New" w:hAnsi="Courier New" w:cs="Courier New"/>
      </w:rPr>
    </w:lvl>
    <w:lvl w:ilvl="2" w:tplc="626E98A4">
      <w:start w:val="1"/>
      <w:numFmt w:val="bullet"/>
      <w:lvlText w:val="§"/>
      <w:lvlJc w:val="left"/>
      <w:pPr>
        <w:ind w:left="2149" w:hanging="360"/>
      </w:pPr>
      <w:rPr>
        <w:rFonts w:ascii="Wingdings" w:eastAsia="Wingdings" w:hAnsi="Wingdings" w:cs="Wingdings"/>
      </w:rPr>
    </w:lvl>
    <w:lvl w:ilvl="3" w:tplc="5C2EA344">
      <w:start w:val="1"/>
      <w:numFmt w:val="bullet"/>
      <w:lvlText w:val="·"/>
      <w:lvlJc w:val="left"/>
      <w:pPr>
        <w:ind w:left="2869" w:hanging="360"/>
      </w:pPr>
      <w:rPr>
        <w:rFonts w:ascii="Symbol" w:eastAsia="Symbol" w:hAnsi="Symbol" w:cs="Symbol"/>
      </w:rPr>
    </w:lvl>
    <w:lvl w:ilvl="4" w:tplc="D10C468A">
      <w:start w:val="1"/>
      <w:numFmt w:val="bullet"/>
      <w:lvlText w:val="o"/>
      <w:lvlJc w:val="left"/>
      <w:pPr>
        <w:ind w:left="3589" w:hanging="360"/>
      </w:pPr>
      <w:rPr>
        <w:rFonts w:ascii="Courier New" w:eastAsia="Courier New" w:hAnsi="Courier New" w:cs="Courier New"/>
      </w:rPr>
    </w:lvl>
    <w:lvl w:ilvl="5" w:tplc="B0425AEE">
      <w:start w:val="1"/>
      <w:numFmt w:val="bullet"/>
      <w:lvlText w:val="§"/>
      <w:lvlJc w:val="left"/>
      <w:pPr>
        <w:ind w:left="4309" w:hanging="360"/>
      </w:pPr>
      <w:rPr>
        <w:rFonts w:ascii="Wingdings" w:eastAsia="Wingdings" w:hAnsi="Wingdings" w:cs="Wingdings"/>
      </w:rPr>
    </w:lvl>
    <w:lvl w:ilvl="6" w:tplc="BDEE015E">
      <w:start w:val="1"/>
      <w:numFmt w:val="bullet"/>
      <w:lvlText w:val="·"/>
      <w:lvlJc w:val="left"/>
      <w:pPr>
        <w:ind w:left="5029" w:hanging="360"/>
      </w:pPr>
      <w:rPr>
        <w:rFonts w:ascii="Symbol" w:eastAsia="Symbol" w:hAnsi="Symbol" w:cs="Symbol"/>
      </w:rPr>
    </w:lvl>
    <w:lvl w:ilvl="7" w:tplc="E6107ECE">
      <w:start w:val="1"/>
      <w:numFmt w:val="bullet"/>
      <w:lvlText w:val="o"/>
      <w:lvlJc w:val="left"/>
      <w:pPr>
        <w:ind w:left="5749" w:hanging="360"/>
      </w:pPr>
      <w:rPr>
        <w:rFonts w:ascii="Courier New" w:eastAsia="Courier New" w:hAnsi="Courier New" w:cs="Courier New"/>
      </w:rPr>
    </w:lvl>
    <w:lvl w:ilvl="8" w:tplc="35822876">
      <w:start w:val="1"/>
      <w:numFmt w:val="bullet"/>
      <w:lvlText w:val="§"/>
      <w:lvlJc w:val="left"/>
      <w:pPr>
        <w:ind w:left="6469" w:hanging="360"/>
      </w:pPr>
      <w:rPr>
        <w:rFonts w:ascii="Wingdings" w:eastAsia="Wingdings" w:hAnsi="Wingdings" w:cs="Wingdings"/>
      </w:rPr>
    </w:lvl>
  </w:abstractNum>
  <w:num w:numId="1" w16cid:durableId="1460684388">
    <w:abstractNumId w:val="23"/>
  </w:num>
  <w:num w:numId="2" w16cid:durableId="771169221">
    <w:abstractNumId w:val="14"/>
  </w:num>
  <w:num w:numId="3" w16cid:durableId="2020154055">
    <w:abstractNumId w:val="2"/>
  </w:num>
  <w:num w:numId="4" w16cid:durableId="1616862404">
    <w:abstractNumId w:val="19"/>
  </w:num>
  <w:num w:numId="5" w16cid:durableId="754017602">
    <w:abstractNumId w:val="4"/>
  </w:num>
  <w:num w:numId="6" w16cid:durableId="2032220836">
    <w:abstractNumId w:val="22"/>
  </w:num>
  <w:num w:numId="7" w16cid:durableId="1847133488">
    <w:abstractNumId w:val="21"/>
  </w:num>
  <w:num w:numId="8" w16cid:durableId="1120880219">
    <w:abstractNumId w:val="0"/>
  </w:num>
  <w:num w:numId="9" w16cid:durableId="1586037206">
    <w:abstractNumId w:val="16"/>
  </w:num>
  <w:num w:numId="10" w16cid:durableId="633679279">
    <w:abstractNumId w:val="7"/>
  </w:num>
  <w:num w:numId="11" w16cid:durableId="1738046886">
    <w:abstractNumId w:val="5"/>
  </w:num>
  <w:num w:numId="12" w16cid:durableId="1770537888">
    <w:abstractNumId w:val="9"/>
  </w:num>
  <w:num w:numId="13" w16cid:durableId="530652018">
    <w:abstractNumId w:val="17"/>
  </w:num>
  <w:num w:numId="14" w16cid:durableId="2062166405">
    <w:abstractNumId w:val="15"/>
  </w:num>
  <w:num w:numId="15" w16cid:durableId="230123923">
    <w:abstractNumId w:val="20"/>
  </w:num>
  <w:num w:numId="16" w16cid:durableId="648243034">
    <w:abstractNumId w:val="18"/>
  </w:num>
  <w:num w:numId="17" w16cid:durableId="678774009">
    <w:abstractNumId w:val="3"/>
  </w:num>
  <w:num w:numId="18" w16cid:durableId="905409769">
    <w:abstractNumId w:val="13"/>
  </w:num>
  <w:num w:numId="19" w16cid:durableId="1690637098">
    <w:abstractNumId w:val="1"/>
  </w:num>
  <w:num w:numId="20" w16cid:durableId="1545633607">
    <w:abstractNumId w:val="11"/>
  </w:num>
  <w:num w:numId="21" w16cid:durableId="157503407">
    <w:abstractNumId w:val="12"/>
  </w:num>
  <w:num w:numId="22" w16cid:durableId="824474700">
    <w:abstractNumId w:val="10"/>
  </w:num>
  <w:num w:numId="23" w16cid:durableId="975181993">
    <w:abstractNumId w:val="24"/>
  </w:num>
  <w:num w:numId="24" w16cid:durableId="1275478664">
    <w:abstractNumId w:val="6"/>
  </w:num>
  <w:num w:numId="25" w16cid:durableId="526262558">
    <w:abstractNumId w:val="8"/>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omas Stockhammer">
    <w15:presenceInfo w15:providerId="AD" w15:userId="S::tsto@qti.qualcomm.com::2aa20ba2-ba43-46c1-9e8b-e40494025e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bordersDoNotSurroundHeader/>
  <w:bordersDoNotSurroundFooter/>
  <w:proofState w:grammar="clean"/>
  <w:revisionView w:markup="0"/>
  <w:trackRevisions/>
  <w:defaultTabStop w:val="720"/>
  <w:characterSpacingControl w:val="doNotCompress"/>
  <w:hdrShapeDefaults>
    <o:shapedefaults v:ext="edit" spidmax="2058">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132CE"/>
    <w:rsid w:val="0001794F"/>
    <w:rsid w:val="000248E1"/>
    <w:rsid w:val="00025981"/>
    <w:rsid w:val="0005035A"/>
    <w:rsid w:val="00051F95"/>
    <w:rsid w:val="00060CFC"/>
    <w:rsid w:val="00095C00"/>
    <w:rsid w:val="000968DA"/>
    <w:rsid w:val="000971A4"/>
    <w:rsid w:val="00097809"/>
    <w:rsid w:val="000C78E6"/>
    <w:rsid w:val="001128AA"/>
    <w:rsid w:val="0017031A"/>
    <w:rsid w:val="00172393"/>
    <w:rsid w:val="0018563E"/>
    <w:rsid w:val="00195250"/>
    <w:rsid w:val="001C46C3"/>
    <w:rsid w:val="001C6C14"/>
    <w:rsid w:val="001D2E20"/>
    <w:rsid w:val="0021239A"/>
    <w:rsid w:val="00224075"/>
    <w:rsid w:val="00263789"/>
    <w:rsid w:val="0028729E"/>
    <w:rsid w:val="002A100D"/>
    <w:rsid w:val="002A1A13"/>
    <w:rsid w:val="002A3FB8"/>
    <w:rsid w:val="002B2301"/>
    <w:rsid w:val="002B4300"/>
    <w:rsid w:val="002D21EF"/>
    <w:rsid w:val="003226C8"/>
    <w:rsid w:val="00345F2C"/>
    <w:rsid w:val="00385C5D"/>
    <w:rsid w:val="003B0FC6"/>
    <w:rsid w:val="003C7C4D"/>
    <w:rsid w:val="003F7762"/>
    <w:rsid w:val="00412ABD"/>
    <w:rsid w:val="0048463C"/>
    <w:rsid w:val="00493669"/>
    <w:rsid w:val="004A5B50"/>
    <w:rsid w:val="004B3BC2"/>
    <w:rsid w:val="004C022E"/>
    <w:rsid w:val="004D5A86"/>
    <w:rsid w:val="004E45B6"/>
    <w:rsid w:val="004F5473"/>
    <w:rsid w:val="00506AD5"/>
    <w:rsid w:val="005529B1"/>
    <w:rsid w:val="005612C2"/>
    <w:rsid w:val="005668B0"/>
    <w:rsid w:val="0058464C"/>
    <w:rsid w:val="0059618B"/>
    <w:rsid w:val="005C2A51"/>
    <w:rsid w:val="005D0749"/>
    <w:rsid w:val="005F4B08"/>
    <w:rsid w:val="00622BB1"/>
    <w:rsid w:val="00626E08"/>
    <w:rsid w:val="00634ECB"/>
    <w:rsid w:val="006604E0"/>
    <w:rsid w:val="00673D9B"/>
    <w:rsid w:val="006D19AD"/>
    <w:rsid w:val="006D75D3"/>
    <w:rsid w:val="006E0DFD"/>
    <w:rsid w:val="006F7320"/>
    <w:rsid w:val="00746BAE"/>
    <w:rsid w:val="007779EB"/>
    <w:rsid w:val="007910C7"/>
    <w:rsid w:val="00791A97"/>
    <w:rsid w:val="007F06C8"/>
    <w:rsid w:val="00826CDB"/>
    <w:rsid w:val="00853096"/>
    <w:rsid w:val="008679B5"/>
    <w:rsid w:val="00872E36"/>
    <w:rsid w:val="00882365"/>
    <w:rsid w:val="00893ABB"/>
    <w:rsid w:val="00896F36"/>
    <w:rsid w:val="008B342F"/>
    <w:rsid w:val="008E424C"/>
    <w:rsid w:val="008E7795"/>
    <w:rsid w:val="00916B34"/>
    <w:rsid w:val="00943385"/>
    <w:rsid w:val="009636E0"/>
    <w:rsid w:val="00992C77"/>
    <w:rsid w:val="009B09C2"/>
    <w:rsid w:val="009C5AAC"/>
    <w:rsid w:val="009D5D9F"/>
    <w:rsid w:val="009E784A"/>
    <w:rsid w:val="009F377B"/>
    <w:rsid w:val="00A00936"/>
    <w:rsid w:val="00A27E4C"/>
    <w:rsid w:val="00A539C6"/>
    <w:rsid w:val="00B00728"/>
    <w:rsid w:val="00B03F35"/>
    <w:rsid w:val="00BA73B4"/>
    <w:rsid w:val="00BE6AF9"/>
    <w:rsid w:val="00C44DA6"/>
    <w:rsid w:val="00C569D6"/>
    <w:rsid w:val="00C60830"/>
    <w:rsid w:val="00CB798F"/>
    <w:rsid w:val="00CC33B6"/>
    <w:rsid w:val="00CD36BE"/>
    <w:rsid w:val="00CE39AB"/>
    <w:rsid w:val="00CF1629"/>
    <w:rsid w:val="00D471DF"/>
    <w:rsid w:val="00D709E9"/>
    <w:rsid w:val="00DD6C01"/>
    <w:rsid w:val="00DF6270"/>
    <w:rsid w:val="00E11603"/>
    <w:rsid w:val="00E31CF3"/>
    <w:rsid w:val="00E843CE"/>
    <w:rsid w:val="00E9507F"/>
    <w:rsid w:val="00E965CC"/>
    <w:rsid w:val="00EC77AF"/>
    <w:rsid w:val="00ED5685"/>
    <w:rsid w:val="00EE7EAC"/>
    <w:rsid w:val="00F03F9B"/>
    <w:rsid w:val="00F16734"/>
    <w:rsid w:val="00F22AA3"/>
    <w:rsid w:val="00F33B88"/>
    <w:rsid w:val="00F64D94"/>
    <w:rsid w:val="00F73309"/>
    <w:rsid w:val="00F80C90"/>
    <w:rsid w:val="00FB455D"/>
    <w:rsid w:val="00FD4ED6"/>
    <w:rsid w:val="00FE10F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8">
      <v:textbox inset="5.85pt,.7pt,5.85pt,.7pt"/>
    </o:shapedefaults>
    <o:shapelayout v:ext="edit">
      <o:idmap v:ext="edit" data="2"/>
    </o:shapelayout>
  </w:shapeDefaults>
  <w:decimalSymbol w:val="."/>
  <w:listSeparator w:val=","/>
  <w14:docId w14:val="757BC0E5"/>
  <w15:docId w15:val="{5B8BBB3B-9BD9-4EDB-9B99-502FD6107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270"/>
    <w:pPr>
      <w:widowControl/>
      <w:autoSpaceDE/>
      <w:autoSpaceDN/>
    </w:pPr>
    <w:rPr>
      <w:rFonts w:eastAsiaTheme="minorHAnsi"/>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widowControl w:val="0"/>
      <w:autoSpaceDE w:val="0"/>
      <w:autoSpaceDN w:val="0"/>
      <w:ind w:left="104"/>
      <w:outlineLvl w:val="0"/>
    </w:pPr>
    <w:rPr>
      <w:rFonts w:ascii="Arial" w:eastAsia="Arial" w:hAnsi="Arial" w:cs="Arial"/>
      <w:b/>
      <w:bCs/>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634ECB"/>
    <w:pPr>
      <w:keepNext/>
      <w:spacing w:before="240" w:after="60"/>
      <w:ind w:left="720" w:hanging="720"/>
      <w:jc w:val="both"/>
      <w:outlineLvl w:val="2"/>
    </w:pPr>
    <w:rPr>
      <w:rFonts w:ascii="Calibri" w:eastAsia="Times New Roman" w:hAnsi="Calibri" w:cs="Times New Roman"/>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ascii="Cambria" w:eastAsia="Times New Roman" w:hAnsi="Cambria"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ascii="Cambria" w:eastAsia="Times New Roman" w:hAnsi="Cambria" w:cs="Times New Roman"/>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ascii="Cambria" w:eastAsia="Times New Roman" w:hAnsi="Cambria"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ascii="Cambria" w:eastAsia="Times New Roman" w:hAnsi="Cambria"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 w:val="22"/>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 w:val="22"/>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 w:val="22"/>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634ECB"/>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634ECB"/>
    <w:rPr>
      <w:rFonts w:ascii="Arial" w:eastAsia="Arial" w:hAnsi="Arial" w:cs="Arial"/>
      <w:b/>
      <w:bCs/>
      <w:sz w:val="24"/>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semiHidden/>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
    <w:link w:val="Caption"/>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ascii="Cambria" w:eastAsia="Calibri" w:hAnsi="Cambria"/>
      <w:sz w:val="22"/>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Noteindentcontinued">
    <w:name w:val="Note indent continued"/>
    <w:basedOn w:val="Normal"/>
    <w:qFormat/>
    <w:rsid w:val="00634ECB"/>
    <w:pPr>
      <w:tabs>
        <w:tab w:val="left" w:pos="1368"/>
      </w:tabs>
      <w:spacing w:after="240" w:line="220" w:lineRule="atLeast"/>
      <w:ind w:left="403"/>
      <w:jc w:val="both"/>
    </w:pPr>
    <w:rPr>
      <w:rFonts w:ascii="Cambria" w:eastAsia="Calibri" w:hAnsi="Cambria"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ascii="Cambria" w:eastAsia="Calibri" w:hAnsi="Cambria" w:cs="Times New Roman"/>
      <w:sz w:val="22"/>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2B4300"/>
    <w:pPr>
      <w:tabs>
        <w:tab w:val="left" w:pos="480"/>
        <w:tab w:val="right" w:leader="dot" w:pos="9010"/>
      </w:tabs>
      <w:spacing w:after="100"/>
      <w:jc w:val="both"/>
      <w:pPrChange w:id="0" w:author="Thomas Stockhammer" w:date="2024-04-29T19:27:00Z">
        <w:pPr>
          <w:spacing w:after="100"/>
          <w:jc w:val="both"/>
        </w:pPr>
      </w:pPrChange>
    </w:pPr>
    <w:rPr>
      <w:rFonts w:ascii="Times New Roman" w:eastAsia="MS Mincho" w:hAnsi="Times New Roman" w:cs="Times New Roman"/>
      <w:rPrChange w:id="0" w:author="Thomas Stockhammer" w:date="2024-04-29T19:27:00Z">
        <w:rPr>
          <w:rFonts w:eastAsia="MS Mincho"/>
          <w:sz w:val="24"/>
          <w:szCs w:val="24"/>
          <w:lang w:val="en-US" w:eastAsia="en-US" w:bidi="ar-SA"/>
        </w:rPr>
      </w:rPrChange>
    </w:rPr>
  </w:style>
  <w:style w:type="paragraph" w:styleId="TOC2">
    <w:name w:val="toc 2"/>
    <w:basedOn w:val="Normal"/>
    <w:next w:val="Normal"/>
    <w:autoRedefine/>
    <w:uiPriority w:val="39"/>
    <w:unhideWhenUsed/>
    <w:rsid w:val="00634ECB"/>
    <w:pPr>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8"/>
      </w:numPr>
      <w:spacing w:after="100"/>
      <w:jc w:val="both"/>
    </w:pPr>
    <w:rPr>
      <w:rFonts w:ascii="Times New Roman" w:eastAsia="Batang" w:hAnsi="Times New Roman" w:cs="Times New Roman"/>
      <w:sz w:val="22"/>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77990963">
      <w:bodyDiv w:val="1"/>
      <w:marLeft w:val="0"/>
      <w:marRight w:val="0"/>
      <w:marTop w:val="0"/>
      <w:marBottom w:val="0"/>
      <w:divBdr>
        <w:top w:val="none" w:sz="0" w:space="0" w:color="auto"/>
        <w:left w:val="none" w:sz="0" w:space="0" w:color="auto"/>
        <w:bottom w:val="none" w:sz="0" w:space="0" w:color="auto"/>
        <w:right w:val="none" w:sz="0" w:space="0" w:color="auto"/>
      </w:divBdr>
    </w:div>
    <w:div w:id="129828373">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1676">
      <w:bodyDiv w:val="1"/>
      <w:marLeft w:val="0"/>
      <w:marRight w:val="0"/>
      <w:marTop w:val="0"/>
      <w:marBottom w:val="0"/>
      <w:divBdr>
        <w:top w:val="none" w:sz="0" w:space="0" w:color="auto"/>
        <w:left w:val="none" w:sz="0" w:space="0" w:color="auto"/>
        <w:bottom w:val="none" w:sz="0" w:space="0" w:color="auto"/>
        <w:right w:val="none" w:sz="0" w:space="0" w:color="auto"/>
      </w:divBdr>
    </w:div>
    <w:div w:id="275260045">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428239673">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00190611">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807961">
      <w:bodyDiv w:val="1"/>
      <w:marLeft w:val="0"/>
      <w:marRight w:val="0"/>
      <w:marTop w:val="0"/>
      <w:marBottom w:val="0"/>
      <w:divBdr>
        <w:top w:val="none" w:sz="0" w:space="0" w:color="auto"/>
        <w:left w:val="none" w:sz="0" w:space="0" w:color="auto"/>
        <w:bottom w:val="none" w:sz="0" w:space="0" w:color="auto"/>
        <w:right w:val="none" w:sz="0" w:space="0" w:color="auto"/>
      </w:divBdr>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36834500">
      <w:bodyDiv w:val="1"/>
      <w:marLeft w:val="0"/>
      <w:marRight w:val="0"/>
      <w:marTop w:val="0"/>
      <w:marBottom w:val="0"/>
      <w:divBdr>
        <w:top w:val="none" w:sz="0" w:space="0" w:color="auto"/>
        <w:left w:val="none" w:sz="0" w:space="0" w:color="auto"/>
        <w:bottom w:val="none" w:sz="0" w:space="0" w:color="auto"/>
        <w:right w:val="none" w:sz="0" w:space="0" w:color="auto"/>
      </w:divBdr>
    </w:div>
    <w:div w:id="1383210926">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52435310">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656567394">
      <w:bodyDiv w:val="1"/>
      <w:marLeft w:val="0"/>
      <w:marRight w:val="0"/>
      <w:marTop w:val="0"/>
      <w:marBottom w:val="0"/>
      <w:divBdr>
        <w:top w:val="none" w:sz="0" w:space="0" w:color="auto"/>
        <w:left w:val="none" w:sz="0" w:space="0" w:color="auto"/>
        <w:bottom w:val="none" w:sz="0" w:space="0" w:color="auto"/>
        <w:right w:val="none" w:sz="0" w:space="0" w:color="auto"/>
      </w:divBdr>
    </w:div>
    <w:div w:id="1660117222">
      <w:bodyDiv w:val="1"/>
      <w:marLeft w:val="0"/>
      <w:marRight w:val="0"/>
      <w:marTop w:val="0"/>
      <w:marBottom w:val="0"/>
      <w:divBdr>
        <w:top w:val="none" w:sz="0" w:space="0" w:color="auto"/>
        <w:left w:val="none" w:sz="0" w:space="0" w:color="auto"/>
        <w:bottom w:val="none" w:sz="0" w:space="0" w:color="auto"/>
        <w:right w:val="none" w:sz="0" w:space="0" w:color="auto"/>
      </w:divBdr>
    </w:div>
    <w:div w:id="1735933417">
      <w:bodyDiv w:val="1"/>
      <w:marLeft w:val="0"/>
      <w:marRight w:val="0"/>
      <w:marTop w:val="0"/>
      <w:marBottom w:val="0"/>
      <w:divBdr>
        <w:top w:val="none" w:sz="0" w:space="0" w:color="auto"/>
        <w:left w:val="none" w:sz="0" w:space="0" w:color="auto"/>
        <w:bottom w:val="none" w:sz="0" w:space="0" w:color="auto"/>
        <w:right w:val="none" w:sz="0" w:space="0" w:color="auto"/>
      </w:divBdr>
    </w:div>
    <w:div w:id="1771511595">
      <w:bodyDiv w:val="1"/>
      <w:marLeft w:val="0"/>
      <w:marRight w:val="0"/>
      <w:marTop w:val="0"/>
      <w:marBottom w:val="0"/>
      <w:divBdr>
        <w:top w:val="none" w:sz="0" w:space="0" w:color="auto"/>
        <w:left w:val="none" w:sz="0" w:space="0" w:color="auto"/>
        <w:bottom w:val="none" w:sz="0" w:space="0" w:color="auto"/>
        <w:right w:val="none" w:sz="0" w:space="0" w:color="auto"/>
      </w:divBdr>
    </w:div>
    <w:div w:id="1968849063">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023699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control" Target="activeX/activeX3.xml"/><Relationship Id="rId21" Type="http://schemas.openxmlformats.org/officeDocument/2006/relationships/image" Target="media/image4.png"/><Relationship Id="rId42" Type="http://schemas.openxmlformats.org/officeDocument/2006/relationships/hyperlink" Target="https://www.linkedin.com/in/ACoAABbg1eYBz6ghlVhx02wl-M8UjdGaJ1rb2T8" TargetMode="External"/><Relationship Id="rId63" Type="http://schemas.openxmlformats.org/officeDocument/2006/relationships/hyperlink" Target="https://github.com/haudiobe/glTF/tree/MPEG_haptic/extensions/2.0/Vendor/MPEG_haptic" TargetMode="External"/><Relationship Id="rId84" Type="http://schemas.openxmlformats.org/officeDocument/2006/relationships/hyperlink" Target="https://dms.mpeg.expert/doc_end_user/current_document.php?id=83120&amp;id_meeting=190" TargetMode="External"/><Relationship Id="rId138" Type="http://schemas.microsoft.com/office/2011/relationships/people" Target="people.xml"/><Relationship Id="rId16" Type="http://schemas.openxmlformats.org/officeDocument/2006/relationships/footer" Target="footer2.xml"/><Relationship Id="rId107" Type="http://schemas.openxmlformats.org/officeDocument/2006/relationships/control" Target="activeX/activeX1.xml"/><Relationship Id="rId11" Type="http://schemas.openxmlformats.org/officeDocument/2006/relationships/image" Target="media/image1.jpeg"/><Relationship Id="rId32" Type="http://schemas.openxmlformats.org/officeDocument/2006/relationships/hyperlink" Target="https://www.iso.org/standard/83696.html" TargetMode="External"/><Relationship Id="rId37" Type="http://schemas.openxmlformats.org/officeDocument/2006/relationships/hyperlink" Target="https://www.iso.org/iso-standards-and-patents.html" TargetMode="External"/><Relationship Id="rId53" Type="http://schemas.openxmlformats.org/officeDocument/2006/relationships/hyperlink" Target="https://www.linkedin.com/company/3gpp/" TargetMode="External"/><Relationship Id="rId58" Type="http://schemas.openxmlformats.org/officeDocument/2006/relationships/hyperlink" Target="https://dms.mpeg.expert/doc_end_user/documents/141_OnLine/wg11/MDS22339_WG03_N00815.zip" TargetMode="External"/><Relationship Id="rId74" Type="http://schemas.openxmlformats.org/officeDocument/2006/relationships/hyperlink" Target="https://www.khronos.org/events/" TargetMode="External"/><Relationship Id="rId79" Type="http://schemas.openxmlformats.org/officeDocument/2006/relationships/hyperlink" Target="https://dms.mpeg.expert/doc_end_user/current_document.php?id=81135&amp;id_meeting=188" TargetMode="External"/><Relationship Id="rId102" Type="http://schemas.openxmlformats.org/officeDocument/2006/relationships/hyperlink" Target="https://dms.mpeg.expert/doc_end_user/current_meeting.php?id_meeting=193&amp;type_order=0&amp;sql_type=title" TargetMode="External"/><Relationship Id="rId123" Type="http://schemas.openxmlformats.org/officeDocument/2006/relationships/hyperlink" Target="https://gitlab.com/mpeg-i/scene-description/scenarios/" TargetMode="External"/><Relationship Id="rId128" Type="http://schemas.openxmlformats.org/officeDocument/2006/relationships/hyperlink" Target="mailto:champelmaryluc@xiaomi.com" TargetMode="External"/><Relationship Id="rId5" Type="http://schemas.openxmlformats.org/officeDocument/2006/relationships/numbering" Target="numbering.xml"/><Relationship Id="rId90" Type="http://schemas.openxmlformats.org/officeDocument/2006/relationships/hyperlink" Target="https://dms.mpeg.expert/doc_end_user/current_document.php?id=85069&amp;id_meeting=192" TargetMode="External"/><Relationship Id="rId95" Type="http://schemas.openxmlformats.org/officeDocument/2006/relationships/hyperlink" Target="https://dms.mpeg.expert/doc_end_user/documents/140_Mainz/wg11/MDS22200_WG03_N00753.zip" TargetMode="External"/><Relationship Id="rId22" Type="http://schemas.openxmlformats.org/officeDocument/2006/relationships/image" Target="media/image5.png"/><Relationship Id="rId27" Type="http://schemas.openxmlformats.org/officeDocument/2006/relationships/hyperlink" Target="https://github.com/KhronosGroup/glTF/blob/master/specification/2.0/README.md" TargetMode="External"/><Relationship Id="rId43" Type="http://schemas.openxmlformats.org/officeDocument/2006/relationships/hyperlink" Target="https://www.linkedin.com/in/ACoAAAAlWk8BoqVRVOMs6K9VmNP-L2WBMX7_7YQ" TargetMode="External"/><Relationship Id="rId48" Type="http://schemas.openxmlformats.org/officeDocument/2006/relationships/hyperlink" Target="https://www.linkedin.com/in/ACoAABeikS4BduV21BklETEPce2ccT18_ydnwrk" TargetMode="External"/><Relationship Id="rId64" Type="http://schemas.openxmlformats.org/officeDocument/2006/relationships/hyperlink" Target="https://github.com/haudiobe/glTF/tree/MPEG_haptic/extensions/2.0/Vendor/MPEG_material_haptic" TargetMode="External"/><Relationship Id="rId69" Type="http://schemas.openxmlformats.org/officeDocument/2006/relationships/hyperlink" Target="https://github.com/haudiobe/glTF/tree/MPEG_anchor/extensions/2.0/Vendor" TargetMode="External"/><Relationship Id="rId113" Type="http://schemas.openxmlformats.org/officeDocument/2006/relationships/hyperlink" Target="https://dms.mpeg.expert/doc_end_user/current_document.php?id=87765&amp;id_meeting=194" TargetMode="External"/><Relationship Id="rId118" Type="http://schemas.openxmlformats.org/officeDocument/2006/relationships/hyperlink" Target="https://dms.mpeg.expert/doc_end_user/current_document.php?id=87825&amp;id_meeting=194" TargetMode="External"/><Relationship Id="rId134" Type="http://schemas.openxmlformats.org/officeDocument/2006/relationships/hyperlink" Target="mailto:bouazizi@qti.qualcomm.com" TargetMode="External"/><Relationship Id="rId139" Type="http://schemas.openxmlformats.org/officeDocument/2006/relationships/theme" Target="theme/theme1.xml"/><Relationship Id="rId80" Type="http://schemas.openxmlformats.org/officeDocument/2006/relationships/hyperlink" Target="https://dms.mpeg.expert/doc_end_user/documents/136_OnLine/wg11/MDS21056_WG03_N00434.zip" TargetMode="External"/><Relationship Id="rId85" Type="http://schemas.openxmlformats.org/officeDocument/2006/relationships/hyperlink" Target="https://dms.mpeg.expert/doc_end_user/documents/138_OnLine/wg11/MDS21603_WG03_N00588.zip" TargetMode="Externa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33" Type="http://schemas.openxmlformats.org/officeDocument/2006/relationships/hyperlink" Target="https://www.iso.org/standard/80900.html" TargetMode="External"/><Relationship Id="rId38" Type="http://schemas.openxmlformats.org/officeDocument/2006/relationships/hyperlink" Target="http://mpegx.int-evry.fr/software/MPEG/Systems/SceneDescription/Specification/23090-14/-/tree/master/Extensions" TargetMode="External"/><Relationship Id="rId59" Type="http://schemas.openxmlformats.org/officeDocument/2006/relationships/hyperlink" Target="https://github.com/haudiobe/glTF/tree/MPEG_primitive_V3C/extensions/2.0/Vendor/MPEG_primitive_V3C" TargetMode="External"/><Relationship Id="rId103" Type="http://schemas.openxmlformats.org/officeDocument/2006/relationships/hyperlink" Target="https://dms.mpeg.expert/doc_end_user/current_meeting.php?id_meeting=193&amp;type_order=0&amp;sql_type=authors" TargetMode="External"/><Relationship Id="rId108" Type="http://schemas.openxmlformats.org/officeDocument/2006/relationships/hyperlink" Target="https://dms.mpeg.expert/doc_end_user/current_document.php?id=86293&amp;id_meeting=193" TargetMode="External"/><Relationship Id="rId124" Type="http://schemas.openxmlformats.org/officeDocument/2006/relationships/hyperlink" Target="http://mpegfs.int-evry.fr/mpegcontent/ws-mpegcontent/MPEG-I/Part14-SceneDescriptions" TargetMode="External"/><Relationship Id="rId129" Type="http://schemas.openxmlformats.org/officeDocument/2006/relationships/hyperlink" Target="mailto:lukasz.kondrad@nokia.com" TargetMode="External"/><Relationship Id="rId54" Type="http://schemas.openxmlformats.org/officeDocument/2006/relationships/hyperlink" Target="https://lnkd.in/eazc69Ba" TargetMode="External"/><Relationship Id="rId70" Type="http://schemas.openxmlformats.org/officeDocument/2006/relationships/hyperlink" Target="https://github.com/haudiobe/glTF/tree/MPEG_anchor/extensions/2.0/Vendor/MPEG_scene_anchor" TargetMode="External"/><Relationship Id="rId75" Type="http://schemas.openxmlformats.org/officeDocument/2006/relationships/hyperlink" Target="https://dms.mpeg.expert/doc_end_user/current_document.php?id=78184&amp;id_meeting=185" TargetMode="External"/><Relationship Id="rId91" Type="http://schemas.openxmlformats.org/officeDocument/2006/relationships/hyperlink" Target="https://dms.mpeg.expert/doc_end_user/documents/140_Mainz/wg11/MDS21968_WG03_N00689.zip" TargetMode="External"/><Relationship Id="rId96" Type="http://schemas.openxmlformats.org/officeDocument/2006/relationships/hyperlink" Target="https://dms.mpeg.expert/doc_end_user/current_meeting.php?id_meeting=193&amp;type_order=0&amp;sql_type=document_number"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image" Target="media/image6.png"/><Relationship Id="rId28" Type="http://schemas.openxmlformats.org/officeDocument/2006/relationships/hyperlink" Target="https://github.com/KhronosGroup/glTF/blob/master/extensions/README.md" TargetMode="External"/><Relationship Id="rId49" Type="http://schemas.openxmlformats.org/officeDocument/2006/relationships/hyperlink" Target="https://www.linkedin.com/in/ACoAAAHPxh0BdrQofs-Yme26VI5QOGpQW9mGVy4" TargetMode="External"/><Relationship Id="rId114" Type="http://schemas.openxmlformats.org/officeDocument/2006/relationships/image" Target="media/image13.png"/><Relationship Id="rId119" Type="http://schemas.openxmlformats.org/officeDocument/2006/relationships/hyperlink" Target="https://dms.mpeg.expert/doc_end_user/documents/142_Antalya/wg11/MDS22679_WG03_N00918.zip" TargetMode="External"/><Relationship Id="rId44" Type="http://schemas.openxmlformats.org/officeDocument/2006/relationships/hyperlink" Target="https://www.linkedin.com/in/ACoAAAAwDbEBviagkk33BWszQ4QoaM7aAb-7ihQ" TargetMode="External"/><Relationship Id="rId60" Type="http://schemas.openxmlformats.org/officeDocument/2006/relationships/hyperlink" Target="https://github.com/haudiobe/glTF/tree/MPEG_sampler_YCbCr/extensions/2.0/Vendor/MPEG_sampler_YCbCr" TargetMode="External"/><Relationship Id="rId65" Type="http://schemas.openxmlformats.org/officeDocument/2006/relationships/hyperlink" Target="https://github.com/haudiobe/glTF/tree/MPEG_lights_texture_based/extensions/2.0/Vendor/MPEG_lights_texture_based" TargetMode="External"/><Relationship Id="rId81" Type="http://schemas.openxmlformats.org/officeDocument/2006/relationships/hyperlink" Target="https://dms.mpeg.expert/doc_end_user/current_document.php?id=82177&amp;id_meeting=189" TargetMode="External"/><Relationship Id="rId86" Type="http://schemas.openxmlformats.org/officeDocument/2006/relationships/hyperlink" Target="https://dms.mpeg.expert/doc_end_user/current_document.php?id=83961&amp;id_meeting=191" TargetMode="External"/><Relationship Id="rId130" Type="http://schemas.openxmlformats.org/officeDocument/2006/relationships/hyperlink" Target="mailto:yago.sanchez@hhi.fraunhofer.de" TargetMode="External"/><Relationship Id="rId135" Type="http://schemas.openxmlformats.org/officeDocument/2006/relationships/hyperlink" Target="mailto:Gurdeep.Bhullar@InterDigital.com" TargetMode="Externa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yperlink" Target="https://www.linkedin.com/company/the-khronos-group/" TargetMode="External"/><Relationship Id="rId109" Type="http://schemas.openxmlformats.org/officeDocument/2006/relationships/hyperlink" Target="https://dms.mpeg.expert/doc_end_user/documents/141_OnLine/wg11/MDS22293_WG03_N00769.zip" TargetMode="External"/><Relationship Id="rId34" Type="http://schemas.openxmlformats.org/officeDocument/2006/relationships/hyperlink" Target="https://www.iso.org/standard/83696.html" TargetMode="External"/><Relationship Id="rId50" Type="http://schemas.openxmlformats.org/officeDocument/2006/relationships/hyperlink" Target="https://www.linkedin.com/in/ACoAADWpIJoBljbJMD89dBLMPXIGS6zt6Rh745U" TargetMode="External"/><Relationship Id="rId55" Type="http://schemas.openxmlformats.org/officeDocument/2006/relationships/image" Target="media/image9.jpeg"/><Relationship Id="rId76" Type="http://schemas.openxmlformats.org/officeDocument/2006/relationships/hyperlink" Target="https://dms.mpeg.expert/doc_end_user/documents/133_OnLine/wg11/MDS20159_WG03_N00180.zip" TargetMode="External"/><Relationship Id="rId97" Type="http://schemas.openxmlformats.org/officeDocument/2006/relationships/hyperlink" Target="https://dms.mpeg.expert/doc_end_user/current_meeting.php?id_meeting=193&amp;type_order=0&amp;sql_type=document.id_sub_group" TargetMode="External"/><Relationship Id="rId104" Type="http://schemas.openxmlformats.org/officeDocument/2006/relationships/hyperlink" Target="javascript:%20submitform()" TargetMode="External"/><Relationship Id="rId120" Type="http://schemas.openxmlformats.org/officeDocument/2006/relationships/hyperlink" Target="https://www.khronos.org/events/gltf-meetup-July2023" TargetMode="External"/><Relationship Id="rId125" Type="http://schemas.openxmlformats.org/officeDocument/2006/relationships/hyperlink" Target="https://gitlab.com/mpeg-i/scene-description/test-vectors" TargetMode="External"/><Relationship Id="rId7" Type="http://schemas.openxmlformats.org/officeDocument/2006/relationships/settings" Target="settings.xml"/><Relationship Id="rId71" Type="http://schemas.openxmlformats.org/officeDocument/2006/relationships/hyperlink" Target="https://github.com/haudiobe/glTF/tree/MPEG_anchor/extensions/2.0/Vendor/MPEG_node_anchor" TargetMode="External"/><Relationship Id="rId92" Type="http://schemas.openxmlformats.org/officeDocument/2006/relationships/hyperlink" Target="https://dms.mpeg.expert/doc_end_user/current_document.php?id=85289&amp;id_meeting=192" TargetMode="External"/><Relationship Id="rId2" Type="http://schemas.openxmlformats.org/officeDocument/2006/relationships/customXml" Target="../customXml/item2.xml"/><Relationship Id="rId29" Type="http://schemas.openxmlformats.org/officeDocument/2006/relationships/hyperlink" Target="https://github.com/KhronosGroup/glTF/blob/master/extensions/README.md" TargetMode="External"/><Relationship Id="rId24" Type="http://schemas.openxmlformats.org/officeDocument/2006/relationships/image" Target="media/image7.png"/><Relationship Id="rId40" Type="http://schemas.openxmlformats.org/officeDocument/2006/relationships/hyperlink" Target="https://www.linkedin.com/in/ACoAAABzII8BOGSlKHQJx0qsSleydHO4Jle_u9g" TargetMode="External"/><Relationship Id="rId45" Type="http://schemas.openxmlformats.org/officeDocument/2006/relationships/hyperlink" Target="https://www.linkedin.com/in/ACoAAAAUBEUBKbCilTsq_kuS_2_6wxYyEkp6uWE" TargetMode="External"/><Relationship Id="rId66" Type="http://schemas.openxmlformats.org/officeDocument/2006/relationships/hyperlink" Target="https://github.com/haudiobe/glTF/tree/MPEG_interactivity/extensions/2.0/Vendor" TargetMode="External"/><Relationship Id="rId87" Type="http://schemas.openxmlformats.org/officeDocument/2006/relationships/hyperlink" Target="https://dms.mpeg.expert/doc_end_user/documents/139_OnLine/wg11/MDS21744_WG03_N00615.zip" TargetMode="External"/><Relationship Id="rId110" Type="http://schemas.openxmlformats.org/officeDocument/2006/relationships/control" Target="activeX/activeX2.xml"/><Relationship Id="rId115" Type="http://schemas.openxmlformats.org/officeDocument/2006/relationships/hyperlink" Target="https://dms.mpeg.expert/doc_end_user/current_document.php?id=87793&amp;id_meeting=194" TargetMode="External"/><Relationship Id="rId131" Type="http://schemas.openxmlformats.org/officeDocument/2006/relationships/hyperlink" Target="mailto:Gurdeep.Bhullar@InterDigital.com" TargetMode="External"/><Relationship Id="rId136" Type="http://schemas.openxmlformats.org/officeDocument/2006/relationships/footer" Target="footer4.xml"/><Relationship Id="rId61" Type="http://schemas.openxmlformats.org/officeDocument/2006/relationships/hyperlink" Target="https://github.com/haudiobe/glTF/tree/MPEG_avatar/extensions/2.0/Vendor/MPEG_node_avatar" TargetMode="External"/><Relationship Id="rId82" Type="http://schemas.openxmlformats.org/officeDocument/2006/relationships/hyperlink" Target="https://dms.mpeg.expert/doc_end_user/documents/137_OnLine/wg11/MDS21327_WG03_N00511.zip" TargetMode="External"/><Relationship Id="rId19" Type="http://schemas.openxmlformats.org/officeDocument/2006/relationships/image" Target="media/image2.png"/><Relationship Id="rId14" Type="http://schemas.openxmlformats.org/officeDocument/2006/relationships/header" Target="header2.xml"/><Relationship Id="rId30" Type="http://schemas.openxmlformats.org/officeDocument/2006/relationships/hyperlink" Target="https://github.com/KhronosGroup/glTF/blob/master/extensions/Prefixes.md" TargetMode="External"/><Relationship Id="rId35" Type="http://schemas.openxmlformats.org/officeDocument/2006/relationships/hyperlink" Target="https://github.com/MPEGGroup/Scene-Description" TargetMode="External"/><Relationship Id="rId56" Type="http://schemas.openxmlformats.org/officeDocument/2006/relationships/hyperlink" Target="https://github.com/haudiobe/glTF/blob/main/extensions/README.md" TargetMode="External"/><Relationship Id="rId77" Type="http://schemas.openxmlformats.org/officeDocument/2006/relationships/hyperlink" Target="https://dms.mpeg.expert/doc_end_user/current_document.php?id=79965&amp;id_meeting=187" TargetMode="External"/><Relationship Id="rId100" Type="http://schemas.openxmlformats.org/officeDocument/2006/relationships/hyperlink" Target="https://dms.mpeg.expert/doc_end_user/current_meeting.php?id_meeting=193&amp;type_order=0&amp;sql_type=upload_document_date_time" TargetMode="External"/><Relationship Id="rId105" Type="http://schemas.openxmlformats.org/officeDocument/2006/relationships/image" Target="media/image11.png"/><Relationship Id="rId126" Type="http://schemas.openxmlformats.org/officeDocument/2006/relationships/hyperlink" Target="http://mpegfs.int-evry.fr/mpegcontent/ws-mpegcontent/MPEG-I/Part14-SceneDescriptions" TargetMode="External"/><Relationship Id="rId8" Type="http://schemas.openxmlformats.org/officeDocument/2006/relationships/webSettings" Target="webSettings.xml"/><Relationship Id="rId51" Type="http://schemas.openxmlformats.org/officeDocument/2006/relationships/hyperlink" Target="https://www.linkedin.com/in/ACoAAAABm4wBfQbOVw0iZ0JuU4-i-m4E7-tiP0w" TargetMode="External"/><Relationship Id="rId72" Type="http://schemas.openxmlformats.org/officeDocument/2006/relationships/image" Target="media/image10.jpg"/><Relationship Id="rId93" Type="http://schemas.openxmlformats.org/officeDocument/2006/relationships/hyperlink" Target="https://dms.mpeg.expert/doc_end_user/documents/140_Mainz/wg11/MDS22198_WG03_N00751.zip" TargetMode="External"/><Relationship Id="rId98" Type="http://schemas.openxmlformats.org/officeDocument/2006/relationships/hyperlink" Target="https://dms.mpeg.expert/doc_end_user/current_meeting.php?id_meeting=193&amp;type_order=0&amp;sql_type=document_gnumber" TargetMode="External"/><Relationship Id="rId121" Type="http://schemas.openxmlformats.org/officeDocument/2006/relationships/hyperlink" Target="https://www.khronos.org/developers/linkto/gltf-2.0-extensions-in-mpeg-and-3gpp-real-time-exchange-formats-for-3d-experiences" TargetMode="External"/><Relationship Id="rId3" Type="http://schemas.openxmlformats.org/officeDocument/2006/relationships/customXml" Target="../customXml/item3.xml"/><Relationship Id="rId25" Type="http://schemas.openxmlformats.org/officeDocument/2006/relationships/image" Target="media/image8.png"/><Relationship Id="rId46" Type="http://schemas.openxmlformats.org/officeDocument/2006/relationships/hyperlink" Target="https://www.linkedin.com/in/ACoAAAJvsVcBFQvM_uLkeZX2_oN1i2hZlOIWky4" TargetMode="External"/><Relationship Id="rId67" Type="http://schemas.openxmlformats.org/officeDocument/2006/relationships/hyperlink" Target="https://github.com/haudiobe/glTF/tree/MPEG_interactivity/extensions/2.0/Vendor/MPEG_scene_interactivity" TargetMode="External"/><Relationship Id="rId116" Type="http://schemas.openxmlformats.org/officeDocument/2006/relationships/hyperlink" Target="https://dms.mpeg.expert/doc_end_user/documents/142_Antalya/wg11/MDS22647_WG03_N00904.zip" TargetMode="External"/><Relationship Id="rId137" Type="http://schemas.openxmlformats.org/officeDocument/2006/relationships/fontTable" Target="fontTable.xml"/><Relationship Id="rId20" Type="http://schemas.openxmlformats.org/officeDocument/2006/relationships/image" Target="media/image3.png"/><Relationship Id="rId41" Type="http://schemas.openxmlformats.org/officeDocument/2006/relationships/hyperlink" Target="https://www.linkedin.com/in/ACoAAAA_W7MBW6HtQKZOIdZu4ULEFmu3sUi9KV0" TargetMode="External"/><Relationship Id="rId62" Type="http://schemas.openxmlformats.org/officeDocument/2006/relationships/hyperlink" Target="https://github.com/haudiobe/glTF/tree/MPEG_haptic/extensions/2.0/Vendor" TargetMode="External"/><Relationship Id="rId83" Type="http://schemas.openxmlformats.org/officeDocument/2006/relationships/hyperlink" Target="https://dms.mpeg.expert/doc_end_user/documents/138_OnLine/wg11/MDS21435_WG03_N00542.zip" TargetMode="External"/><Relationship Id="rId88" Type="http://schemas.openxmlformats.org/officeDocument/2006/relationships/hyperlink" Target="https://dms.mpeg.expert/doc_end_user/current_document.php?id=84100&amp;id_meeting=191" TargetMode="External"/><Relationship Id="rId111" Type="http://schemas.openxmlformats.org/officeDocument/2006/relationships/hyperlink" Target="https://dms.mpeg.expert/doc_end_user/current_document.php?id=86339&amp;id_meeting=193" TargetMode="External"/><Relationship Id="rId132" Type="http://schemas.openxmlformats.org/officeDocument/2006/relationships/hyperlink" Target="mailto:lukasz.kondrad@nokia.com" TargetMode="External"/><Relationship Id="rId15" Type="http://schemas.openxmlformats.org/officeDocument/2006/relationships/footer" Target="footer1.xml"/><Relationship Id="rId36" Type="http://schemas.openxmlformats.org/officeDocument/2006/relationships/hyperlink" Target="https://standards.iso.org/" TargetMode="External"/><Relationship Id="rId57" Type="http://schemas.openxmlformats.org/officeDocument/2006/relationships/hyperlink" Target="https://dms.mpeg.expert/doc_end_user/current_document.php?id=86339&amp;id_meeting=193" TargetMode="External"/><Relationship Id="rId106" Type="http://schemas.openxmlformats.org/officeDocument/2006/relationships/image" Target="media/image12.wmf"/><Relationship Id="rId127" Type="http://schemas.openxmlformats.org/officeDocument/2006/relationships/hyperlink" Target="https://gitlab.com/users/sign_in" TargetMode="External"/><Relationship Id="rId10" Type="http://schemas.openxmlformats.org/officeDocument/2006/relationships/endnotes" Target="endnotes.xml"/><Relationship Id="rId31" Type="http://schemas.openxmlformats.org/officeDocument/2006/relationships/hyperlink" Target="https://www.iso.org/standard/80900.html" TargetMode="External"/><Relationship Id="rId52" Type="http://schemas.openxmlformats.org/officeDocument/2006/relationships/hyperlink" Target="https://www.linkedin.com/company/metaverse-standards-forum/" TargetMode="External"/><Relationship Id="rId73" Type="http://schemas.openxmlformats.org/officeDocument/2006/relationships/hyperlink" Target="https://github.com/KhronosGroup/glTF/blob/master/extensions/README.md" TargetMode="External"/><Relationship Id="rId78" Type="http://schemas.openxmlformats.org/officeDocument/2006/relationships/hyperlink" Target="https://dms.mpeg.expert/doc_end_user/documents/135_OnLine/wg11/MDS20563_WG03_N00309.zip" TargetMode="External"/><Relationship Id="rId94" Type="http://schemas.openxmlformats.org/officeDocument/2006/relationships/hyperlink" Target="https://dms.mpeg.expert/doc_end_user/current_document.php?id=85291&amp;id_meeting=192" TargetMode="External"/><Relationship Id="rId99" Type="http://schemas.openxmlformats.org/officeDocument/2006/relationships/hyperlink" Target="https://dms.mpeg.expert/doc_end_user/current_meeting.php?id_meeting=193&amp;type_order=0&amp;sql_type=document_date_time" TargetMode="External"/><Relationship Id="rId101" Type="http://schemas.openxmlformats.org/officeDocument/2006/relationships/hyperlink" Target="https://dms.mpeg.expert/doc_end_user/current_meeting.php?id_meeting=193&amp;type_order=0&amp;sql_type=document.id_group" TargetMode="External"/><Relationship Id="rId122" Type="http://schemas.openxmlformats.org/officeDocument/2006/relationships/hyperlink" Target="https://www.khronos.org/developers/linkto/gltf-2.0-extensions-in-mpeg-and-3gpp-real-time-exchange-formats-for-3d-experiences-vid"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github.com/KhronosGroup/glTF/blob/master/specification/2.0/README.md" TargetMode="External"/><Relationship Id="rId47" Type="http://schemas.openxmlformats.org/officeDocument/2006/relationships/hyperlink" Target="https://www.linkedin.com/in/ACoAAAAdd-gBwt27NDRKFIyeasKdoIOrxKb8SXM" TargetMode="External"/><Relationship Id="rId68" Type="http://schemas.openxmlformats.org/officeDocument/2006/relationships/hyperlink" Target="https://github.com/haudiobe/glTF/tree/MPEG_interactivity/extensions/2.0/Vendor/MPEG_node_interactivity" TargetMode="External"/><Relationship Id="rId89" Type="http://schemas.openxmlformats.org/officeDocument/2006/relationships/hyperlink" Target="https://dms.mpeg.expert/doc_end_user/documents/139_OnLine/wg11/MDS21885_WG03_N00671.zip" TargetMode="External"/><Relationship Id="rId112" Type="http://schemas.openxmlformats.org/officeDocument/2006/relationships/hyperlink" Target="https://dms.mpeg.expert/doc_end_user/documents/141_OnLine/wg11/MDS22339_WG03_N00815.zip" TargetMode="External"/><Relationship Id="rId133" Type="http://schemas.openxmlformats.org/officeDocument/2006/relationships/hyperlink" Target="mailto:bouazizi@qti.qualcomm.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2" ma:contentTypeDescription="Create a new document." ma:contentTypeScope="" ma:versionID="c41e985eb026fdeabaf1e576e572fa65">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55d22590ac056d7fe8ea7b0868c761ab"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EF838-9C92-45DF-8A13-F3D2D484A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3.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4.xml><?xml version="1.0" encoding="utf-8"?>
<ds:datastoreItem xmlns:ds="http://schemas.openxmlformats.org/officeDocument/2006/customXml" ds:itemID="{BE5659F6-0522-439B-8666-E333DCB80B4C}">
  <ds:schemaRefs>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2006/documentManagement/types"/>
    <ds:schemaRef ds:uri="03c59094-19d7-4ab6-af0d-b26dde5bdfcb"/>
    <ds:schemaRef ds:uri="http://purl.org/dc/elements/1.1/"/>
    <ds:schemaRef ds:uri="http://schemas.microsoft.com/office/infopath/2007/PartnerControls"/>
    <ds:schemaRef ds:uri="51a447b9-16fa-4bb8-b271-d3b97ab1d2ab"/>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6768</Words>
  <Characters>38579</Characters>
  <Application>Microsoft Office Word</Application>
  <DocSecurity>0</DocSecurity>
  <Lines>321</Lines>
  <Paragraphs>90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45257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Youngkwon Lim/5G Standards /SRA/Principal Engineer/Samsung Electronics</dc:creator>
  <cp:keywords/>
  <dc:description/>
  <cp:lastModifiedBy>Thomas Stockhammer</cp:lastModifiedBy>
  <cp:revision>2</cp:revision>
  <dcterms:created xsi:type="dcterms:W3CDTF">2024-04-29T17:35:00Z</dcterms:created>
  <dcterms:modified xsi:type="dcterms:W3CDTF">2024-04-29T17:35:00Z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ies>
</file>