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FBEDB24"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4E45B6" w:rsidRPr="004F5473">
        <w:rPr>
          <w:w w:val="115"/>
          <w:sz w:val="44"/>
          <w:u w:val="thick"/>
        </w:rPr>
        <w:t>N</w:t>
      </w:r>
      <w:r w:rsidR="00AF2C66" w:rsidRPr="00AF2C66">
        <w:rPr>
          <w:spacing w:val="28"/>
          <w:w w:val="115"/>
          <w:sz w:val="44"/>
          <w:u w:val="thick"/>
          <w:lang w:val="en-GB"/>
        </w:rPr>
        <w:fldChar w:fldCharType="begin"/>
      </w:r>
      <w:r w:rsidR="00AF2C66" w:rsidRPr="00AF2C66">
        <w:rPr>
          <w:spacing w:val="28"/>
          <w:w w:val="115"/>
          <w:sz w:val="44"/>
          <w:u w:val="thick"/>
          <w:lang w:val="en-GB"/>
        </w:rPr>
        <w:instrText xml:space="preserve"> DOCPROPERTY "WGNumber" \* MERGEFORMAT </w:instrText>
      </w:r>
      <w:r w:rsidR="00AF2C66" w:rsidRPr="00AF2C66">
        <w:rPr>
          <w:spacing w:val="28"/>
          <w:w w:val="115"/>
          <w:sz w:val="44"/>
          <w:u w:val="thick"/>
          <w:lang w:val="en-GB"/>
        </w:rPr>
        <w:fldChar w:fldCharType="separate"/>
      </w:r>
      <w:r w:rsidR="0044582E">
        <w:rPr>
          <w:spacing w:val="28"/>
          <w:w w:val="115"/>
          <w:sz w:val="44"/>
          <w:u w:val="thick"/>
          <w:lang w:val="en-GB"/>
        </w:rPr>
        <w:t>1117</w:t>
      </w:r>
      <w:r w:rsidR="00AF2C66" w:rsidRPr="00AF2C66">
        <w:rPr>
          <w:spacing w:val="28"/>
          <w:w w:val="115"/>
          <w:sz w:val="44"/>
          <w:u w:val="thick"/>
        </w:rPr>
        <w:fldChar w:fldCharType="end"/>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rsidP="00110D78">
      <w:pPr>
        <w:tabs>
          <w:tab w:val="left" w:pos="2835"/>
        </w:tabs>
        <w:spacing w:before="103"/>
        <w:ind w:left="2835" w:hanging="2731"/>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sidR="00385C5D">
        <w:rPr>
          <w:w w:val="120"/>
          <w:sz w:val="24"/>
        </w:rPr>
        <w:t>Output Document</w:t>
      </w:r>
    </w:p>
    <w:p w14:paraId="5F8F5C9B" w14:textId="77777777" w:rsidR="00CB798F" w:rsidRPr="004F5473" w:rsidRDefault="00CB798F" w:rsidP="00110D78">
      <w:pPr>
        <w:tabs>
          <w:tab w:val="left" w:pos="2835"/>
        </w:tabs>
        <w:spacing w:before="1"/>
        <w:ind w:left="2835" w:hanging="2731"/>
        <w:rPr>
          <w:sz w:val="36"/>
        </w:rPr>
      </w:pPr>
    </w:p>
    <w:p w14:paraId="4CA04F15" w14:textId="18CC0794" w:rsidR="00110D78" w:rsidRPr="00110D78" w:rsidRDefault="004E45B6" w:rsidP="00110D78">
      <w:pPr>
        <w:tabs>
          <w:tab w:val="left" w:pos="2835"/>
        </w:tabs>
        <w:spacing w:before="103"/>
        <w:ind w:left="2835" w:hanging="2731"/>
        <w:rPr>
          <w:bCs/>
          <w:w w:val="120"/>
          <w:sz w:val="24"/>
          <w:szCs w:val="24"/>
        </w:rPr>
      </w:pPr>
      <w:r w:rsidRPr="004F5473">
        <w:rPr>
          <w:b/>
          <w:w w:val="120"/>
        </w:rPr>
        <w:t>Title:</w:t>
      </w:r>
      <w:r w:rsidRPr="004F5473">
        <w:rPr>
          <w:b/>
          <w:w w:val="120"/>
        </w:rPr>
        <w:tab/>
      </w:r>
      <w:r w:rsidR="0044582E">
        <w:rPr>
          <w:bCs/>
          <w:w w:val="120"/>
          <w:sz w:val="24"/>
          <w:szCs w:val="24"/>
        </w:rPr>
        <w:fldChar w:fldCharType="begin"/>
      </w:r>
      <w:r w:rsidR="0044582E">
        <w:rPr>
          <w:bCs/>
          <w:w w:val="120"/>
          <w:sz w:val="24"/>
          <w:szCs w:val="24"/>
        </w:rPr>
        <w:instrText xml:space="preserve"> TITLE  \* MERGEFORMAT </w:instrText>
      </w:r>
      <w:r w:rsidR="0044582E">
        <w:rPr>
          <w:bCs/>
          <w:w w:val="120"/>
          <w:sz w:val="24"/>
          <w:szCs w:val="24"/>
        </w:rPr>
        <w:fldChar w:fldCharType="separate"/>
      </w:r>
      <w:r w:rsidR="0044582E">
        <w:rPr>
          <w:bCs/>
          <w:w w:val="120"/>
          <w:sz w:val="24"/>
          <w:szCs w:val="24"/>
        </w:rPr>
        <w:t>WD of ISO/IE 13818-1 9th edition AMD 1 Codec parameter clarifications and other improvements</w:t>
      </w:r>
      <w:r w:rsidR="0044582E">
        <w:rPr>
          <w:bCs/>
          <w:w w:val="120"/>
          <w:sz w:val="24"/>
          <w:szCs w:val="24"/>
        </w:rPr>
        <w:fldChar w:fldCharType="end"/>
      </w:r>
    </w:p>
    <w:p w14:paraId="55A697B5" w14:textId="77777777" w:rsidR="00CB798F" w:rsidRPr="004F5473" w:rsidRDefault="00CB798F" w:rsidP="00110D78">
      <w:pPr>
        <w:tabs>
          <w:tab w:val="left" w:pos="2835"/>
        </w:tabs>
        <w:spacing w:before="6"/>
        <w:ind w:left="2835" w:hanging="2731"/>
        <w:rPr>
          <w:sz w:val="34"/>
        </w:rPr>
      </w:pPr>
    </w:p>
    <w:p w14:paraId="5C1A346D" w14:textId="189819F4" w:rsidR="00FF2653" w:rsidRPr="004F5473" w:rsidRDefault="00FF2653" w:rsidP="00110D78">
      <w:pPr>
        <w:pStyle w:val="BodyText"/>
        <w:tabs>
          <w:tab w:val="left" w:pos="2835"/>
        </w:tabs>
        <w:spacing w:line="254" w:lineRule="auto"/>
        <w:ind w:left="2835" w:right="214" w:hanging="2731"/>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110D78">
      <w:pPr>
        <w:pStyle w:val="BodyText"/>
        <w:tabs>
          <w:tab w:val="left" w:pos="2835"/>
        </w:tabs>
        <w:spacing w:line="254" w:lineRule="auto"/>
        <w:ind w:left="2835" w:right="214" w:hanging="2731"/>
      </w:pPr>
    </w:p>
    <w:p w14:paraId="030AD9B9" w14:textId="77777777" w:rsidR="00FF2653" w:rsidRPr="004F5473" w:rsidRDefault="00FF2653" w:rsidP="00110D78">
      <w:pPr>
        <w:tabs>
          <w:tab w:val="left" w:pos="2835"/>
        </w:tabs>
        <w:ind w:left="2835" w:hanging="2731"/>
        <w:rPr>
          <w:b/>
          <w:w w:val="125"/>
          <w:sz w:val="24"/>
        </w:rPr>
      </w:pPr>
    </w:p>
    <w:p w14:paraId="1718C661" w14:textId="2BB6638C" w:rsidR="00CB798F" w:rsidRPr="004F5473" w:rsidRDefault="004E45B6" w:rsidP="00110D78">
      <w:pPr>
        <w:tabs>
          <w:tab w:val="left" w:pos="2835"/>
        </w:tabs>
        <w:ind w:left="2835" w:hanging="2731"/>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110D78">
        <w:rPr>
          <w:w w:val="125"/>
          <w:sz w:val="24"/>
        </w:rPr>
        <w:t>4</w:t>
      </w:r>
      <w:r w:rsidRPr="004F5473">
        <w:rPr>
          <w:w w:val="125"/>
          <w:sz w:val="24"/>
        </w:rPr>
        <w:t>-0</w:t>
      </w:r>
      <w:r w:rsidR="00110D78">
        <w:rPr>
          <w:w w:val="125"/>
          <w:sz w:val="24"/>
        </w:rPr>
        <w:t>1</w:t>
      </w:r>
      <w:r w:rsidRPr="004F5473">
        <w:rPr>
          <w:w w:val="125"/>
          <w:sz w:val="24"/>
        </w:rPr>
        <w:t>-</w:t>
      </w:r>
      <w:r w:rsidR="00110D78">
        <w:rPr>
          <w:w w:val="125"/>
          <w:sz w:val="24"/>
        </w:rPr>
        <w:t>2</w:t>
      </w:r>
      <w:r w:rsidR="00CF1629" w:rsidRPr="004F5473">
        <w:rPr>
          <w:w w:val="125"/>
          <w:sz w:val="24"/>
        </w:rPr>
        <w:t>6</w:t>
      </w:r>
    </w:p>
    <w:p w14:paraId="2C7F288B" w14:textId="77777777" w:rsidR="00CB798F" w:rsidRPr="004F5473" w:rsidRDefault="00CB798F" w:rsidP="00110D78">
      <w:pPr>
        <w:tabs>
          <w:tab w:val="left" w:pos="2835"/>
        </w:tabs>
        <w:spacing w:before="1"/>
        <w:ind w:left="2835" w:hanging="2731"/>
        <w:rPr>
          <w:sz w:val="36"/>
        </w:rPr>
      </w:pPr>
    </w:p>
    <w:p w14:paraId="254323E8" w14:textId="16E16094" w:rsidR="00CB798F" w:rsidRPr="004F5473" w:rsidRDefault="004E45B6" w:rsidP="00110D78">
      <w:pPr>
        <w:tabs>
          <w:tab w:val="left" w:pos="2835"/>
        </w:tabs>
        <w:ind w:left="2835" w:hanging="2731"/>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000C78E6" w:rsidRPr="004F5473">
        <w:rPr>
          <w:w w:val="110"/>
          <w:sz w:val="24"/>
        </w:rPr>
        <w:t>3</w:t>
      </w:r>
    </w:p>
    <w:p w14:paraId="1BC532BB" w14:textId="77777777" w:rsidR="00CB798F" w:rsidRPr="004F5473" w:rsidRDefault="00CB798F" w:rsidP="00110D78">
      <w:pPr>
        <w:tabs>
          <w:tab w:val="left" w:pos="2835"/>
        </w:tabs>
        <w:spacing w:before="1"/>
        <w:ind w:left="2835" w:hanging="2731"/>
        <w:rPr>
          <w:sz w:val="36"/>
        </w:rPr>
      </w:pPr>
    </w:p>
    <w:p w14:paraId="7737F34B" w14:textId="77777777" w:rsidR="00CB798F" w:rsidRPr="00A70611" w:rsidRDefault="004E45B6" w:rsidP="00A70611">
      <w:pPr>
        <w:tabs>
          <w:tab w:val="left" w:pos="2835"/>
        </w:tabs>
        <w:ind w:left="2835" w:hanging="2731"/>
        <w:rPr>
          <w:sz w:val="24"/>
        </w:rPr>
      </w:pPr>
      <w:r w:rsidRPr="00A70611">
        <w:rPr>
          <w:b/>
          <w:w w:val="120"/>
          <w:sz w:val="24"/>
        </w:rPr>
        <w:t>Expected action:</w:t>
      </w:r>
      <w:r w:rsidRPr="004F5473">
        <w:rPr>
          <w:w w:val="115"/>
        </w:rPr>
        <w:tab/>
        <w:t>ACT</w:t>
      </w:r>
    </w:p>
    <w:p w14:paraId="02FC19C5" w14:textId="77777777" w:rsidR="00A70611" w:rsidRPr="004F5473" w:rsidRDefault="00A70611" w:rsidP="00A70611">
      <w:pPr>
        <w:tabs>
          <w:tab w:val="left" w:pos="2835"/>
        </w:tabs>
        <w:spacing w:before="1"/>
        <w:ind w:left="2835" w:hanging="2731"/>
        <w:rPr>
          <w:sz w:val="36"/>
        </w:rPr>
      </w:pPr>
    </w:p>
    <w:p w14:paraId="387D6966" w14:textId="16102501" w:rsidR="00CB798F" w:rsidRPr="004F5473" w:rsidRDefault="004E45B6" w:rsidP="00A70611">
      <w:pPr>
        <w:tabs>
          <w:tab w:val="left" w:pos="2835"/>
        </w:tabs>
        <w:ind w:left="2835" w:hanging="2731"/>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sidRPr="004F5473">
        <w:rPr>
          <w:w w:val="120"/>
          <w:sz w:val="24"/>
        </w:rPr>
        <w:t>202</w:t>
      </w:r>
      <w:r w:rsidR="00110D78">
        <w:rPr>
          <w:w w:val="120"/>
          <w:sz w:val="24"/>
        </w:rPr>
        <w:t>4</w:t>
      </w:r>
      <w:r w:rsidRPr="004F5473">
        <w:rPr>
          <w:w w:val="120"/>
          <w:sz w:val="24"/>
        </w:rPr>
        <w:t>-</w:t>
      </w:r>
      <w:r w:rsidR="00110D78">
        <w:rPr>
          <w:w w:val="120"/>
          <w:sz w:val="24"/>
        </w:rPr>
        <w:t>01</w:t>
      </w:r>
      <w:r w:rsidRPr="004F5473">
        <w:rPr>
          <w:w w:val="120"/>
          <w:sz w:val="24"/>
        </w:rPr>
        <w:t>-</w:t>
      </w:r>
      <w:r w:rsidR="00110D78">
        <w:rPr>
          <w:w w:val="120"/>
          <w:sz w:val="24"/>
        </w:rPr>
        <w:t>26</w:t>
      </w:r>
    </w:p>
    <w:p w14:paraId="04C836AC" w14:textId="77777777" w:rsidR="00A70611" w:rsidRPr="004F5473" w:rsidRDefault="00A70611" w:rsidP="00A70611">
      <w:pPr>
        <w:tabs>
          <w:tab w:val="left" w:pos="2835"/>
        </w:tabs>
        <w:spacing w:before="1"/>
        <w:ind w:left="2835" w:hanging="2731"/>
        <w:rPr>
          <w:sz w:val="36"/>
        </w:rPr>
      </w:pPr>
    </w:p>
    <w:p w14:paraId="6AB1DF60" w14:textId="50AA4003" w:rsidR="00CB798F" w:rsidRPr="004F5473" w:rsidRDefault="004E45B6" w:rsidP="00110D78">
      <w:pPr>
        <w:tabs>
          <w:tab w:val="left" w:pos="2835"/>
        </w:tabs>
        <w:ind w:left="2835" w:hanging="2731"/>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385C5D" w:rsidRPr="00385C5D">
        <w:rPr>
          <w:w w:val="120"/>
          <w:sz w:val="24"/>
        </w:rPr>
        <w:fldChar w:fldCharType="begin"/>
      </w:r>
      <w:r w:rsidR="00385C5D" w:rsidRPr="00385C5D">
        <w:rPr>
          <w:w w:val="120"/>
          <w:sz w:val="24"/>
        </w:rPr>
        <w:instrText xml:space="preserve"> NUMPAGES  \* Arabic  \* MERGEFORMAT </w:instrText>
      </w:r>
      <w:r w:rsidR="00385C5D" w:rsidRPr="00385C5D">
        <w:rPr>
          <w:w w:val="120"/>
          <w:sz w:val="24"/>
        </w:rPr>
        <w:fldChar w:fldCharType="separate"/>
      </w:r>
      <w:r w:rsidR="00385C5D" w:rsidRPr="00385C5D">
        <w:rPr>
          <w:w w:val="120"/>
          <w:sz w:val="24"/>
        </w:rPr>
        <w:t>2</w:t>
      </w:r>
      <w:r w:rsidR="00385C5D"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rsidP="00110D78">
      <w:pPr>
        <w:tabs>
          <w:tab w:val="left" w:pos="2835"/>
        </w:tabs>
        <w:spacing w:before="1"/>
        <w:ind w:left="2835" w:hanging="2731"/>
        <w:rPr>
          <w:sz w:val="36"/>
        </w:rPr>
      </w:pPr>
    </w:p>
    <w:p w14:paraId="60A86B64" w14:textId="7FF0AB0F" w:rsidR="00FF2653" w:rsidRPr="004F5473" w:rsidRDefault="00FF2653" w:rsidP="00110D78">
      <w:pPr>
        <w:tabs>
          <w:tab w:val="left" w:pos="2835"/>
        </w:tabs>
        <w:ind w:left="2835" w:hanging="2731"/>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000C78E6" w:rsidRPr="004F5473">
        <w:rPr>
          <w:w w:val="120"/>
          <w:sz w:val="24"/>
        </w:rPr>
        <w:t>young.L</w:t>
      </w:r>
      <w:r w:rsidRPr="004F5473">
        <w:rPr>
          <w:w w:val="120"/>
          <w:sz w:val="24"/>
        </w:rPr>
        <w:t>@</w:t>
      </w:r>
      <w:r w:rsidR="000C78E6" w:rsidRPr="004F5473">
        <w:rPr>
          <w:w w:val="120"/>
          <w:sz w:val="24"/>
        </w:rPr>
        <w:t>samsung.com</w:t>
      </w:r>
    </w:p>
    <w:p w14:paraId="050B5CFC" w14:textId="77777777" w:rsidR="00CB798F" w:rsidRPr="004F5473" w:rsidRDefault="00CB798F" w:rsidP="00110D78">
      <w:pPr>
        <w:tabs>
          <w:tab w:val="left" w:pos="2835"/>
        </w:tabs>
        <w:spacing w:before="1"/>
        <w:ind w:left="2835" w:hanging="2731"/>
        <w:rPr>
          <w:b/>
          <w:sz w:val="36"/>
        </w:rPr>
      </w:pPr>
    </w:p>
    <w:p w14:paraId="1FFAF59B" w14:textId="0B5B72AD" w:rsidR="00CB798F" w:rsidRPr="004F5473" w:rsidRDefault="004E45B6" w:rsidP="00110D78">
      <w:pPr>
        <w:tabs>
          <w:tab w:val="left" w:pos="2835"/>
        </w:tabs>
        <w:ind w:left="2835" w:hanging="2731"/>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8" w:history="1">
        <w:r w:rsidR="000C78E6" w:rsidRPr="004F5473">
          <w:rPr>
            <w:rStyle w:val="Hyperlink"/>
            <w:w w:val="120"/>
            <w:sz w:val="24"/>
          </w:rPr>
          <w:t>https://isotc.iso.org/livelink/livelink/open/jtc1sc29wg3</w:t>
        </w:r>
      </w:hyperlink>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rsidSect="000E402C">
          <w:type w:val="continuous"/>
          <w:pgSz w:w="11900" w:h="16840"/>
          <w:pgMar w:top="540" w:right="980" w:bottom="280" w:left="1000" w:header="720" w:footer="720" w:gutter="0"/>
          <w:cols w:space="720"/>
        </w:sectPr>
      </w:pPr>
    </w:p>
    <w:p w14:paraId="5D542300"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ORGANISATION FOR STANDARDISATION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5AB6F93A"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29/WG 3</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5078941D"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00B86088" w:rsidRPr="00B86088">
        <w:rPr>
          <w:rFonts w:ascii="Times New Roman" w:eastAsia="SimSun" w:hAnsi="Times New Roman" w:cs="Times New Roman"/>
          <w:b/>
          <w:bCs/>
          <w:sz w:val="48"/>
          <w:szCs w:val="24"/>
          <w:lang w:val="en-GB" w:eastAsia="zh-CN"/>
        </w:rPr>
        <w:fldChar w:fldCharType="begin"/>
      </w:r>
      <w:r w:rsidR="00B86088" w:rsidRPr="00B86088">
        <w:rPr>
          <w:rFonts w:ascii="Times New Roman" w:eastAsia="SimSun" w:hAnsi="Times New Roman" w:cs="Times New Roman"/>
          <w:b/>
          <w:bCs/>
          <w:sz w:val="48"/>
          <w:szCs w:val="24"/>
          <w:lang w:val="en-GB" w:eastAsia="zh-CN"/>
        </w:rPr>
        <w:instrText xml:space="preserve"> DOCPROPERTY "WGNumber" \* MERGEFORMAT </w:instrText>
      </w:r>
      <w:r w:rsidR="00B86088" w:rsidRPr="00B86088">
        <w:rPr>
          <w:rFonts w:ascii="Times New Roman" w:eastAsia="SimSun" w:hAnsi="Times New Roman" w:cs="Times New Roman"/>
          <w:b/>
          <w:bCs/>
          <w:sz w:val="48"/>
          <w:szCs w:val="24"/>
          <w:lang w:val="en-GB" w:eastAsia="zh-CN"/>
        </w:rPr>
        <w:fldChar w:fldCharType="separate"/>
      </w:r>
      <w:r w:rsidR="0044582E">
        <w:rPr>
          <w:rFonts w:ascii="Times New Roman" w:eastAsia="SimSun" w:hAnsi="Times New Roman" w:cs="Times New Roman"/>
          <w:b/>
          <w:bCs/>
          <w:sz w:val="48"/>
          <w:szCs w:val="24"/>
          <w:lang w:val="en-GB" w:eastAsia="zh-CN"/>
        </w:rPr>
        <w:t>1117</w:t>
      </w:r>
      <w:r w:rsidR="00B86088" w:rsidRPr="00B86088">
        <w:rPr>
          <w:rFonts w:ascii="Times New Roman" w:eastAsia="SimSun" w:hAnsi="Times New Roman" w:cs="Times New Roman"/>
          <w:b/>
          <w:sz w:val="48"/>
          <w:szCs w:val="24"/>
          <w:lang w:val="en-GB" w:eastAsia="zh-CN"/>
        </w:rPr>
        <w:fldChar w:fldCharType="end"/>
      </w:r>
    </w:p>
    <w:p w14:paraId="1E14C2FC" w14:textId="0452E141" w:rsidR="00385C5D" w:rsidRPr="003226C8" w:rsidRDefault="00385C5D" w:rsidP="00385C5D">
      <w:pPr>
        <w:widowControl/>
        <w:jc w:val="right"/>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Online – </w:t>
      </w:r>
      <w:r w:rsidR="006025FD">
        <w:rPr>
          <w:rFonts w:ascii="Times New Roman" w:eastAsia="SimSun" w:hAnsi="Times New Roman" w:cs="Times New Roman"/>
          <w:b/>
          <w:sz w:val="28"/>
          <w:szCs w:val="24"/>
          <w:lang w:val="en-GB" w:eastAsia="zh-CN"/>
        </w:rPr>
        <w:t>January</w:t>
      </w:r>
      <w:r w:rsidRPr="003226C8">
        <w:rPr>
          <w:rFonts w:ascii="Times New Roman" w:eastAsia="SimSun" w:hAnsi="Times New Roman" w:cs="Times New Roman"/>
          <w:b/>
          <w:sz w:val="28"/>
          <w:szCs w:val="24"/>
          <w:lang w:val="en-GB" w:eastAsia="zh-CN"/>
        </w:rPr>
        <w:t xml:space="preserve"> 202</w:t>
      </w:r>
      <w:r w:rsidR="006025FD">
        <w:rPr>
          <w:rFonts w:ascii="Times New Roman" w:eastAsia="SimSun" w:hAnsi="Times New Roman" w:cs="Times New Roman"/>
          <w:b/>
          <w:sz w:val="28"/>
          <w:szCs w:val="24"/>
          <w:lang w:val="en-GB" w:eastAsia="zh-CN"/>
        </w:rPr>
        <w:t>4</w:t>
      </w:r>
    </w:p>
    <w:tbl>
      <w:tblPr>
        <w:tblW w:w="10169" w:type="dxa"/>
        <w:tblLook w:val="01E0" w:firstRow="1" w:lastRow="1" w:firstColumn="1" w:lastColumn="1" w:noHBand="0" w:noVBand="0"/>
      </w:tblPr>
      <w:tblGrid>
        <w:gridCol w:w="1890"/>
        <w:gridCol w:w="8279"/>
      </w:tblGrid>
      <w:tr w:rsidR="006025FD" w:rsidRPr="00C955C7" w14:paraId="6083A51D" w14:textId="77777777" w:rsidTr="00973A49">
        <w:tc>
          <w:tcPr>
            <w:tcW w:w="1890" w:type="dxa"/>
            <w:hideMark/>
          </w:tcPr>
          <w:p w14:paraId="244B9F1A" w14:textId="77777777" w:rsidR="006025FD" w:rsidRPr="00657299" w:rsidRDefault="006025FD" w:rsidP="00973A49">
            <w:pPr>
              <w:suppressAutoHyphens/>
              <w:rPr>
                <w:rFonts w:ascii="Times New Roman" w:hAnsi="Times New Roman" w:cs="Times New Roman"/>
                <w:b/>
                <w:sz w:val="24"/>
                <w:szCs w:val="24"/>
                <w:lang w:val="en-GB"/>
              </w:rPr>
            </w:pPr>
            <w:r w:rsidRPr="00657299">
              <w:rPr>
                <w:rFonts w:ascii="Times New Roman" w:hAnsi="Times New Roman" w:cs="Times New Roman"/>
                <w:b/>
                <w:sz w:val="24"/>
                <w:szCs w:val="24"/>
                <w:lang w:val="en-GB"/>
              </w:rPr>
              <w:t>Title</w:t>
            </w:r>
          </w:p>
        </w:tc>
        <w:tc>
          <w:tcPr>
            <w:tcW w:w="8279" w:type="dxa"/>
            <w:hideMark/>
          </w:tcPr>
          <w:p w14:paraId="04237D1E" w14:textId="580F5304" w:rsidR="006025FD" w:rsidRPr="00657299" w:rsidRDefault="006025FD" w:rsidP="00973A49">
            <w:pPr>
              <w:suppressAutoHyphens/>
              <w:rPr>
                <w:rFonts w:ascii="Times New Roman" w:hAnsi="Times New Roman" w:cs="Times New Roman"/>
                <w:b/>
                <w:sz w:val="24"/>
                <w:szCs w:val="24"/>
                <w:lang w:val="en-GB"/>
              </w:rPr>
            </w:pPr>
            <w:r w:rsidRPr="00657299">
              <w:rPr>
                <w:rFonts w:ascii="Times New Roman" w:hAnsi="Times New Roman" w:cs="Times New Roman"/>
                <w:b/>
                <w:sz w:val="24"/>
                <w:szCs w:val="24"/>
                <w:lang w:val="en-GB"/>
              </w:rPr>
              <w:fldChar w:fldCharType="begin"/>
            </w:r>
            <w:r w:rsidRPr="00657299">
              <w:rPr>
                <w:rFonts w:ascii="Times New Roman" w:hAnsi="Times New Roman" w:cs="Times New Roman"/>
                <w:b/>
                <w:sz w:val="24"/>
                <w:szCs w:val="24"/>
                <w:lang w:val="en-GB"/>
              </w:rPr>
              <w:instrText xml:space="preserve"> TITLE  \* MERGEFORMAT </w:instrText>
            </w:r>
            <w:r w:rsidRPr="00657299">
              <w:rPr>
                <w:rFonts w:ascii="Times New Roman" w:hAnsi="Times New Roman" w:cs="Times New Roman"/>
                <w:b/>
                <w:sz w:val="24"/>
                <w:szCs w:val="24"/>
                <w:lang w:val="en-GB"/>
              </w:rPr>
              <w:fldChar w:fldCharType="separate"/>
            </w:r>
            <w:r w:rsidR="0044582E">
              <w:rPr>
                <w:rFonts w:ascii="Times New Roman" w:hAnsi="Times New Roman" w:cs="Times New Roman"/>
                <w:b/>
                <w:sz w:val="24"/>
                <w:szCs w:val="24"/>
                <w:lang w:val="en-GB"/>
              </w:rPr>
              <w:t>WD of ISO/IE 13818-1 9th edition AMD 1 Codec parameter clarifications and other improvements</w:t>
            </w:r>
            <w:r w:rsidRPr="00657299">
              <w:rPr>
                <w:rFonts w:ascii="Times New Roman" w:hAnsi="Times New Roman" w:cs="Times New Roman"/>
                <w:b/>
                <w:sz w:val="24"/>
                <w:szCs w:val="24"/>
                <w:lang w:val="en-GB"/>
              </w:rPr>
              <w:fldChar w:fldCharType="end"/>
            </w:r>
          </w:p>
        </w:tc>
      </w:tr>
      <w:tr w:rsidR="006025FD" w:rsidRPr="00C955C7" w14:paraId="4702FED6" w14:textId="77777777" w:rsidTr="00973A49">
        <w:tc>
          <w:tcPr>
            <w:tcW w:w="1890" w:type="dxa"/>
            <w:hideMark/>
          </w:tcPr>
          <w:p w14:paraId="356232BC" w14:textId="77777777" w:rsidR="006025FD" w:rsidRPr="00C955C7" w:rsidRDefault="006025FD" w:rsidP="00973A49">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1341310A" w14:textId="77777777" w:rsidR="006025FD" w:rsidRPr="00C955C7" w:rsidRDefault="006025FD" w:rsidP="00973A49">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 MPEG Systems</w:t>
            </w:r>
          </w:p>
        </w:tc>
      </w:tr>
      <w:tr w:rsidR="006025FD" w:rsidRPr="00C955C7" w14:paraId="4054C8B3" w14:textId="77777777" w:rsidTr="00973A49">
        <w:tc>
          <w:tcPr>
            <w:tcW w:w="1890" w:type="dxa"/>
            <w:hideMark/>
          </w:tcPr>
          <w:p w14:paraId="58F7260B" w14:textId="77777777" w:rsidR="006025FD" w:rsidRPr="00C955C7" w:rsidRDefault="006025FD" w:rsidP="00973A49">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1C7B46B8" w14:textId="77777777" w:rsidR="006025FD" w:rsidRPr="00C955C7" w:rsidRDefault="006025FD" w:rsidP="00973A49">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6025FD" w:rsidRPr="00657299" w14:paraId="3D60085B" w14:textId="77777777" w:rsidTr="00973A49">
        <w:tc>
          <w:tcPr>
            <w:tcW w:w="1890" w:type="dxa"/>
            <w:hideMark/>
          </w:tcPr>
          <w:p w14:paraId="0FA45C4A" w14:textId="77777777" w:rsidR="006025FD" w:rsidRPr="00C955C7" w:rsidRDefault="006025FD" w:rsidP="00973A49">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2F752D85" w14:textId="780E2679" w:rsidR="006025FD" w:rsidRPr="00657299" w:rsidRDefault="006025FD" w:rsidP="00973A49">
            <w:pPr>
              <w:suppressAutoHyphens/>
              <w:rPr>
                <w:rFonts w:ascii="Times New Roman" w:hAnsi="Times New Roman" w:cs="Times New Roman"/>
                <w:b/>
                <w:sz w:val="24"/>
                <w:szCs w:val="24"/>
                <w:lang w:val="en-GB"/>
              </w:rPr>
            </w:pPr>
            <w:r w:rsidRPr="00657299">
              <w:rPr>
                <w:rFonts w:ascii="Times New Roman" w:hAnsi="Times New Roman" w:cs="Times New Roman"/>
                <w:b/>
                <w:sz w:val="24"/>
                <w:szCs w:val="24"/>
                <w:lang w:val="en-GB"/>
              </w:rPr>
              <w:fldChar w:fldCharType="begin"/>
            </w:r>
            <w:r w:rsidRPr="00657299">
              <w:rPr>
                <w:rFonts w:ascii="Times New Roman" w:hAnsi="Times New Roman" w:cs="Times New Roman"/>
                <w:b/>
                <w:sz w:val="24"/>
                <w:szCs w:val="24"/>
                <w:lang w:val="en-GB"/>
              </w:rPr>
              <w:instrText xml:space="preserve"> DOCPROPERTY "MDMSNumber" \* MERGEFORMAT </w:instrText>
            </w:r>
            <w:r w:rsidRPr="00657299">
              <w:rPr>
                <w:rFonts w:ascii="Times New Roman" w:hAnsi="Times New Roman" w:cs="Times New Roman"/>
                <w:b/>
                <w:sz w:val="24"/>
                <w:szCs w:val="24"/>
                <w:lang w:val="en-GB"/>
              </w:rPr>
              <w:fldChar w:fldCharType="separate"/>
            </w:r>
            <w:r w:rsidR="0044582E">
              <w:rPr>
                <w:rFonts w:ascii="Times New Roman" w:hAnsi="Times New Roman" w:cs="Times New Roman"/>
                <w:b/>
                <w:sz w:val="24"/>
                <w:szCs w:val="24"/>
                <w:lang w:val="en-GB"/>
              </w:rPr>
              <w:t>23484</w:t>
            </w:r>
            <w:r w:rsidRPr="00657299">
              <w:rPr>
                <w:rFonts w:ascii="Times New Roman" w:hAnsi="Times New Roman" w:cs="Times New Roman"/>
                <w:b/>
                <w:sz w:val="24"/>
                <w:szCs w:val="24"/>
                <w:lang w:val="en-GB"/>
              </w:rPr>
              <w:fldChar w:fldCharType="end"/>
            </w:r>
          </w:p>
        </w:tc>
      </w:tr>
    </w:tbl>
    <w:p w14:paraId="74A74E47" w14:textId="77777777" w:rsidR="00A806DC" w:rsidRPr="00A70611" w:rsidRDefault="00A806DC" w:rsidP="00A70611">
      <w:pPr>
        <w:pStyle w:val="Heading1"/>
      </w:pPr>
      <w:r w:rsidRPr="00A70611">
        <w:t>Scope</w:t>
      </w:r>
    </w:p>
    <w:p w14:paraId="5172F978" w14:textId="39DC248C" w:rsidR="00A806DC" w:rsidRPr="00C63975" w:rsidRDefault="00A806DC" w:rsidP="00A806DC">
      <w:pPr>
        <w:spacing w:before="120"/>
        <w:rPr>
          <w:rFonts w:ascii="Times New Roman" w:hAnsi="Times New Roman" w:cs="Times New Roman"/>
          <w:lang w:val="en-GB" w:eastAsia="en-GB"/>
        </w:rPr>
      </w:pPr>
      <w:r w:rsidRPr="00C63975">
        <w:rPr>
          <w:rFonts w:ascii="Times New Roman" w:hAnsi="Times New Roman" w:cs="Times New Roman"/>
          <w:lang w:val="en-GB" w:eastAsia="en-GB"/>
        </w:rPr>
        <w:t xml:space="preserve">This document provides </w:t>
      </w:r>
      <w:r>
        <w:rPr>
          <w:rFonts w:ascii="Times New Roman" w:hAnsi="Times New Roman" w:cs="Times New Roman"/>
          <w:lang w:val="en-GB" w:eastAsia="en-GB"/>
        </w:rPr>
        <w:t>a working draft</w:t>
      </w:r>
      <w:r w:rsidRPr="00C63975">
        <w:rPr>
          <w:rFonts w:ascii="Times New Roman" w:hAnsi="Times New Roman" w:cs="Times New Roman"/>
          <w:lang w:val="en-GB" w:eastAsia="en-GB"/>
        </w:rPr>
        <w:t xml:space="preserve"> for ISO/IEC 13818-1 </w:t>
      </w:r>
      <w:r>
        <w:rPr>
          <w:rFonts w:ascii="Times New Roman" w:hAnsi="Times New Roman" w:cs="Times New Roman"/>
          <w:lang w:val="en-GB" w:eastAsia="en-GB"/>
        </w:rPr>
        <w:t>9</w:t>
      </w:r>
      <w:r w:rsidRPr="00C63975">
        <w:rPr>
          <w:rFonts w:ascii="Times New Roman" w:hAnsi="Times New Roman" w:cs="Times New Roman"/>
          <w:lang w:val="en-GB" w:eastAsia="en-GB"/>
        </w:rPr>
        <w:t xml:space="preserve">th edition </w:t>
      </w:r>
      <w:proofErr w:type="spellStart"/>
      <w:r>
        <w:rPr>
          <w:rFonts w:ascii="Times New Roman" w:hAnsi="Times New Roman" w:cs="Times New Roman"/>
          <w:lang w:val="en-GB" w:eastAsia="en-GB"/>
        </w:rPr>
        <w:t>Amd</w:t>
      </w:r>
      <w:proofErr w:type="spellEnd"/>
      <w:r>
        <w:rPr>
          <w:rFonts w:ascii="Times New Roman" w:hAnsi="Times New Roman" w:cs="Times New Roman"/>
          <w:lang w:val="en-GB" w:eastAsia="en-GB"/>
        </w:rPr>
        <w:t>.</w:t>
      </w:r>
      <w:r w:rsidRPr="00C63975">
        <w:rPr>
          <w:rFonts w:ascii="Times New Roman" w:hAnsi="Times New Roman" w:cs="Times New Roman"/>
          <w:lang w:val="en-GB" w:eastAsia="en-GB"/>
        </w:rPr>
        <w:t xml:space="preserve"> 1, "</w:t>
      </w:r>
      <w:r w:rsidRPr="00A806DC">
        <w:rPr>
          <w:rFonts w:ascii="Times New Roman" w:hAnsi="Times New Roman" w:cs="Times New Roman"/>
          <w:lang w:val="en-GB" w:eastAsia="en-GB"/>
        </w:rPr>
        <w:t>Codec parameter clarifications and other improvements</w:t>
      </w:r>
      <w:r w:rsidRPr="00C63975">
        <w:rPr>
          <w:rFonts w:ascii="Times New Roman" w:hAnsi="Times New Roman" w:cs="Times New Roman"/>
          <w:lang w:val="en-GB" w:eastAsia="en-GB"/>
        </w:rPr>
        <w:t xml:space="preserve">". </w:t>
      </w:r>
    </w:p>
    <w:p w14:paraId="63EAD5BB" w14:textId="1F8F1C37" w:rsidR="00A806DC" w:rsidRDefault="00A806DC" w:rsidP="00A806DC">
      <w:pPr>
        <w:spacing w:before="120"/>
        <w:rPr>
          <w:rFonts w:ascii="Times New Roman" w:hAnsi="Times New Roman" w:cs="Times New Roman"/>
          <w:lang w:val="en-GB" w:eastAsia="en-GB"/>
        </w:rPr>
      </w:pPr>
      <w:r w:rsidRPr="00C63975">
        <w:rPr>
          <w:rFonts w:ascii="Times New Roman" w:hAnsi="Times New Roman" w:cs="Times New Roman"/>
          <w:lang w:val="en-GB" w:eastAsia="en-GB"/>
        </w:rPr>
        <w:t xml:space="preserve">This Amendment </w:t>
      </w:r>
      <w:r>
        <w:rPr>
          <w:rFonts w:ascii="Times New Roman" w:eastAsia="MS Mincho" w:hAnsi="Times New Roman"/>
          <w:szCs w:val="24"/>
        </w:rPr>
        <w:t xml:space="preserve">clarifies the usage of certain codec parameters and improves the definition of certain </w:t>
      </w:r>
      <w:r w:rsidRPr="003B07C7">
        <w:rPr>
          <w:rFonts w:ascii="Times New Roman" w:eastAsia="MS Mincho" w:hAnsi="Times New Roman"/>
          <w:szCs w:val="24"/>
        </w:rPr>
        <w:t>program element descriptors</w:t>
      </w:r>
      <w:r>
        <w:rPr>
          <w:rFonts w:ascii="Times New Roman" w:eastAsia="MS Mincho" w:hAnsi="Times New Roman"/>
          <w:szCs w:val="24"/>
        </w:rPr>
        <w:t>,</w:t>
      </w:r>
      <w:r w:rsidRPr="003B07C7">
        <w:rPr>
          <w:rFonts w:ascii="Times New Roman" w:eastAsia="MS Mincho" w:hAnsi="Times New Roman"/>
          <w:szCs w:val="24"/>
        </w:rPr>
        <w:t xml:space="preserve"> </w:t>
      </w:r>
      <w:r>
        <w:rPr>
          <w:rFonts w:ascii="Times New Roman" w:eastAsia="MS Mincho" w:hAnsi="Times New Roman"/>
          <w:szCs w:val="24"/>
        </w:rPr>
        <w:t>assuring the proper application of the standard</w:t>
      </w:r>
      <w:r w:rsidRPr="00C63975">
        <w:rPr>
          <w:rFonts w:ascii="Times New Roman" w:hAnsi="Times New Roman" w:cs="Times New Roman"/>
          <w:lang w:val="en-GB" w:eastAsia="en-GB"/>
        </w:rPr>
        <w:t xml:space="preserve">. </w:t>
      </w:r>
    </w:p>
    <w:p w14:paraId="170E7E34" w14:textId="77777777" w:rsidR="008A2795" w:rsidRPr="003E28AD" w:rsidRDefault="008A2795" w:rsidP="003E28AD">
      <w:pPr>
        <w:pStyle w:val="Heading1"/>
      </w:pPr>
      <w:r w:rsidRPr="003E28AD">
        <w:t>Problem description(s)</w:t>
      </w:r>
    </w:p>
    <w:p w14:paraId="684091B1" w14:textId="77777777" w:rsidR="008A2795" w:rsidRPr="003E28AD" w:rsidRDefault="008A2795" w:rsidP="003E28AD">
      <w:pPr>
        <w:pStyle w:val="Heading2"/>
      </w:pPr>
      <w:r w:rsidRPr="003E28AD">
        <w:t xml:space="preserve">Codecs parameter layer </w:t>
      </w:r>
      <w:proofErr w:type="spellStart"/>
      <w:r w:rsidRPr="003E28AD">
        <w:t>signaling</w:t>
      </w:r>
      <w:proofErr w:type="spellEnd"/>
    </w:p>
    <w:p w14:paraId="10222B44" w14:textId="77777777" w:rsidR="008A2795" w:rsidRPr="00A806DC" w:rsidRDefault="008A2795" w:rsidP="00A806DC">
      <w:pPr>
        <w:spacing w:before="120"/>
        <w:rPr>
          <w:rFonts w:ascii="Times New Roman" w:hAnsi="Times New Roman" w:cs="Times New Roman"/>
          <w:lang w:val="en-GB" w:eastAsia="en-GB"/>
        </w:rPr>
      </w:pPr>
      <w:r w:rsidRPr="00A806DC">
        <w:rPr>
          <w:rFonts w:ascii="Times New Roman" w:hAnsi="Times New Roman" w:cs="Times New Roman"/>
          <w:lang w:val="en-GB" w:eastAsia="en-GB"/>
        </w:rPr>
        <w:t xml:space="preserve">The optional 'codecs' parameter as documented in Annex T.4.2 can be used to indicate one or more codecs which are used for the elementary streams in the MPEG-2 TS. Each codec parameter follows a clearly defined pattern where different elements are separated with a dot symbol. The third element separated with the dot symbol can be used to represent the signalling of the </w:t>
      </w:r>
      <w:proofErr w:type="gramStart"/>
      <w:r w:rsidRPr="00A806DC">
        <w:rPr>
          <w:rFonts w:ascii="Times New Roman" w:hAnsi="Times New Roman" w:cs="Times New Roman"/>
          <w:lang w:val="en-GB" w:eastAsia="en-GB"/>
        </w:rPr>
        <w:t>2 bit</w:t>
      </w:r>
      <w:proofErr w:type="gramEnd"/>
      <w:r w:rsidRPr="00A806DC">
        <w:rPr>
          <w:rFonts w:ascii="Times New Roman" w:hAnsi="Times New Roman" w:cs="Times New Roman"/>
          <w:lang w:val="en-GB" w:eastAsia="en-GB"/>
        </w:rPr>
        <w:t xml:space="preserve"> audio layer and the specification refers to the section 2.6.4 for its definition.</w:t>
      </w:r>
    </w:p>
    <w:p w14:paraId="09E27BC4" w14:textId="77777777" w:rsidR="008A2795" w:rsidRPr="00D854C2" w:rsidRDefault="008A2795" w:rsidP="008A2795">
      <w:pPr>
        <w:pStyle w:val="Quote"/>
        <w:rPr>
          <w:snapToGrid/>
        </w:rPr>
      </w:pPr>
      <w:r w:rsidRPr="00D854C2">
        <w:rPr>
          <w:snapToGrid/>
        </w:rPr>
        <w:t xml:space="preserve">“When the first element of a value is 'mp1a.6B' (ISO/IEC 11172-3), or 'mp2a.069' (i.e., ISO/IEC 13818-3), the third element of the </w:t>
      </w:r>
      <w:proofErr w:type="gramStart"/>
      <w:r w:rsidRPr="00D854C2">
        <w:rPr>
          <w:snapToGrid/>
        </w:rPr>
        <w:t>codecs</w:t>
      </w:r>
      <w:proofErr w:type="gramEnd"/>
      <w:r w:rsidRPr="00D854C2">
        <w:rPr>
          <w:snapToGrid/>
        </w:rPr>
        <w:t xml:space="preserve"> parameter value is the hexadecimal representation of the 2-bit layer, as defined in 2.6.4.”</w:t>
      </w:r>
    </w:p>
    <w:p w14:paraId="50B2BA2F" w14:textId="77777777" w:rsidR="008A2795" w:rsidRPr="00A806DC" w:rsidRDefault="008A2795" w:rsidP="00A806DC">
      <w:pPr>
        <w:spacing w:before="120"/>
        <w:rPr>
          <w:rFonts w:ascii="Times New Roman" w:hAnsi="Times New Roman" w:cs="Times New Roman"/>
          <w:lang w:val="en-GB" w:eastAsia="en-GB"/>
        </w:rPr>
      </w:pPr>
      <w:r w:rsidRPr="00A806DC">
        <w:rPr>
          <w:rFonts w:ascii="Times New Roman" w:hAnsi="Times New Roman" w:cs="Times New Roman"/>
          <w:lang w:val="en-GB" w:eastAsia="en-GB"/>
        </w:rPr>
        <w:t xml:space="preserve">The section 2.6.4 specifies the </w:t>
      </w:r>
      <w:proofErr w:type="spellStart"/>
      <w:r w:rsidRPr="00A806DC">
        <w:rPr>
          <w:rFonts w:ascii="Times New Roman" w:hAnsi="Times New Roman" w:cs="Times New Roman"/>
          <w:lang w:val="en-GB" w:eastAsia="en-GB"/>
        </w:rPr>
        <w:t>audio_stream_descriptor</w:t>
      </w:r>
      <w:proofErr w:type="spellEnd"/>
      <w:r w:rsidRPr="00A806DC">
        <w:rPr>
          <w:rFonts w:ascii="Times New Roman" w:hAnsi="Times New Roman" w:cs="Times New Roman"/>
          <w:lang w:val="en-GB" w:eastAsia="en-GB"/>
        </w:rPr>
        <w:t xml:space="preserve"> including the </w:t>
      </w:r>
      <w:proofErr w:type="gramStart"/>
      <w:r w:rsidRPr="00A806DC">
        <w:rPr>
          <w:rFonts w:ascii="Times New Roman" w:hAnsi="Times New Roman" w:cs="Times New Roman"/>
          <w:lang w:val="en-GB" w:eastAsia="en-GB"/>
        </w:rPr>
        <w:t>2 bit</w:t>
      </w:r>
      <w:proofErr w:type="gramEnd"/>
      <w:r w:rsidRPr="00A806DC">
        <w:rPr>
          <w:rFonts w:ascii="Times New Roman" w:hAnsi="Times New Roman" w:cs="Times New Roman"/>
          <w:lang w:val="en-GB" w:eastAsia="en-GB"/>
        </w:rPr>
        <w:t xml:space="preserve"> layer field which is pointing to the definition in ISO/IEC 11172-3 where the layer is signalled as follows:</w:t>
      </w:r>
    </w:p>
    <w:p w14:paraId="739D8ED0" w14:textId="77777777" w:rsidR="008A2795" w:rsidRPr="00D854C2" w:rsidRDefault="008A2795" w:rsidP="00A806DC">
      <w:pPr>
        <w:spacing w:before="240"/>
      </w:pPr>
      <w:r w:rsidRPr="00D854C2">
        <w:rPr>
          <w:noProof/>
        </w:rPr>
        <w:drawing>
          <wp:inline distT="0" distB="0" distL="0" distR="0" wp14:anchorId="0C16975A" wp14:editId="59B91D27">
            <wp:extent cx="5940425" cy="1250315"/>
            <wp:effectExtent l="50800" t="12700" r="53975" b="83185"/>
            <wp:docPr id="774344289"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344289" name="Picture 1" descr="Table&#10;&#10;Description automatically generated"/>
                    <pic:cNvPicPr/>
                  </pic:nvPicPr>
                  <pic:blipFill>
                    <a:blip r:embed="rId9"/>
                    <a:stretch>
                      <a:fillRect/>
                    </a:stretch>
                  </pic:blipFill>
                  <pic:spPr>
                    <a:xfrm>
                      <a:off x="0" y="0"/>
                      <a:ext cx="5940425" cy="1250315"/>
                    </a:xfrm>
                    <a:prstGeom prst="rect">
                      <a:avLst/>
                    </a:prstGeom>
                    <a:effectLst>
                      <a:outerShdw blurRad="50800" dist="38100" dir="5400000" algn="t" rotWithShape="0">
                        <a:prstClr val="black">
                          <a:alpha val="40000"/>
                        </a:prstClr>
                      </a:outerShdw>
                    </a:effectLst>
                  </pic:spPr>
                </pic:pic>
              </a:graphicData>
            </a:graphic>
          </wp:inline>
        </w:drawing>
      </w:r>
    </w:p>
    <w:p w14:paraId="7E7CB76C" w14:textId="16C190E3" w:rsidR="008A2795" w:rsidRPr="00A806DC" w:rsidRDefault="008A2795" w:rsidP="008A2795">
      <w:pPr>
        <w:pStyle w:val="Caption"/>
        <w:rPr>
          <w:rFonts w:eastAsia="Arial"/>
          <w:iCs w:val="0"/>
          <w:snapToGrid/>
          <w:color w:val="auto"/>
          <w:sz w:val="22"/>
          <w:szCs w:val="22"/>
          <w:lang w:eastAsia="en-GB"/>
        </w:rPr>
      </w:pPr>
      <w:r w:rsidRPr="00A806DC">
        <w:rPr>
          <w:rFonts w:eastAsia="Arial"/>
          <w:iCs w:val="0"/>
          <w:snapToGrid/>
          <w:color w:val="auto"/>
          <w:sz w:val="22"/>
          <w:szCs w:val="22"/>
          <w:lang w:eastAsia="en-GB"/>
        </w:rPr>
        <w:t xml:space="preserve">Figure </w:t>
      </w:r>
      <w:r w:rsidRPr="00A806DC">
        <w:rPr>
          <w:rFonts w:eastAsia="Arial"/>
          <w:iCs w:val="0"/>
          <w:snapToGrid/>
          <w:color w:val="auto"/>
          <w:sz w:val="22"/>
          <w:szCs w:val="22"/>
          <w:lang w:eastAsia="en-GB"/>
        </w:rPr>
        <w:fldChar w:fldCharType="begin"/>
      </w:r>
      <w:r w:rsidRPr="00A806DC">
        <w:rPr>
          <w:rFonts w:eastAsia="Arial"/>
          <w:iCs w:val="0"/>
          <w:snapToGrid/>
          <w:color w:val="auto"/>
          <w:sz w:val="22"/>
          <w:szCs w:val="22"/>
          <w:lang w:eastAsia="en-GB"/>
        </w:rPr>
        <w:instrText xml:space="preserve"> SEQ Figure \* ARABIC </w:instrText>
      </w:r>
      <w:r w:rsidRPr="00A806DC">
        <w:rPr>
          <w:rFonts w:eastAsia="Arial"/>
          <w:iCs w:val="0"/>
          <w:snapToGrid/>
          <w:color w:val="auto"/>
          <w:sz w:val="22"/>
          <w:szCs w:val="22"/>
          <w:lang w:eastAsia="en-GB"/>
        </w:rPr>
        <w:fldChar w:fldCharType="separate"/>
      </w:r>
      <w:r w:rsidRPr="00A806DC">
        <w:rPr>
          <w:rFonts w:eastAsia="Arial"/>
          <w:iCs w:val="0"/>
          <w:snapToGrid/>
          <w:color w:val="auto"/>
          <w:sz w:val="22"/>
          <w:szCs w:val="22"/>
          <w:lang w:eastAsia="en-GB"/>
        </w:rPr>
        <w:t>1</w:t>
      </w:r>
      <w:r w:rsidRPr="00A806DC">
        <w:rPr>
          <w:rFonts w:eastAsia="Arial"/>
          <w:iCs w:val="0"/>
          <w:snapToGrid/>
          <w:color w:val="auto"/>
          <w:sz w:val="22"/>
          <w:szCs w:val="22"/>
          <w:lang w:eastAsia="en-GB"/>
        </w:rPr>
        <w:fldChar w:fldCharType="end"/>
      </w:r>
      <w:r w:rsidRPr="00A806DC">
        <w:rPr>
          <w:rFonts w:eastAsia="Arial"/>
          <w:iCs w:val="0"/>
          <w:snapToGrid/>
          <w:color w:val="auto"/>
          <w:sz w:val="22"/>
          <w:szCs w:val="22"/>
          <w:lang w:eastAsia="en-GB"/>
        </w:rPr>
        <w:t xml:space="preserve">: Layer definition from ISO/IEC 11172-3 § 2.4.2.3. </w:t>
      </w:r>
      <w:r w:rsidR="00A806DC">
        <w:rPr>
          <w:rFonts w:eastAsia="Arial"/>
          <w:iCs w:val="0"/>
          <w:snapToGrid/>
          <w:color w:val="auto"/>
          <w:sz w:val="22"/>
          <w:szCs w:val="22"/>
          <w:lang w:eastAsia="en-GB"/>
        </w:rPr>
        <w:br/>
      </w:r>
      <w:r w:rsidRPr="00A806DC">
        <w:rPr>
          <w:rFonts w:eastAsia="Arial"/>
          <w:iCs w:val="0"/>
          <w:snapToGrid/>
          <w:color w:val="auto"/>
          <w:sz w:val="22"/>
          <w:szCs w:val="22"/>
          <w:lang w:eastAsia="en-GB"/>
        </w:rPr>
        <w:t>The value 3 (‘11’) is used to signal Layer I while the value 1 (‘01’) is used to signal Layer III.</w:t>
      </w:r>
    </w:p>
    <w:p w14:paraId="11959FCD" w14:textId="77777777" w:rsidR="008A2795" w:rsidRPr="00A806DC" w:rsidRDefault="008A2795" w:rsidP="00A806DC">
      <w:pPr>
        <w:spacing w:before="120"/>
        <w:rPr>
          <w:rFonts w:ascii="Times New Roman" w:hAnsi="Times New Roman" w:cs="Times New Roman"/>
          <w:lang w:val="en-GB" w:eastAsia="en-GB"/>
        </w:rPr>
      </w:pPr>
      <w:r w:rsidRPr="00A806DC">
        <w:rPr>
          <w:rFonts w:ascii="Times New Roman" w:hAnsi="Times New Roman" w:cs="Times New Roman"/>
          <w:lang w:val="en-GB" w:eastAsia="en-GB"/>
        </w:rPr>
        <w:t xml:space="preserve">As can be seen from the Figure 1 the binary representation of the layer is inverted. The problem with </w:t>
      </w:r>
      <w:r w:rsidRPr="00A806DC">
        <w:rPr>
          <w:rFonts w:ascii="Times New Roman" w:hAnsi="Times New Roman" w:cs="Times New Roman"/>
          <w:lang w:val="en-GB" w:eastAsia="en-GB"/>
        </w:rPr>
        <w:lastRenderedPageBreak/>
        <w:t>this is that this inversion makes the interpretation very ambiguous. Especially given the fact that the provided example in Annex T.4.2 also interprets it wrong.</w:t>
      </w:r>
    </w:p>
    <w:p w14:paraId="34202ECD" w14:textId="77777777" w:rsidR="008A2795" w:rsidRPr="00D854C2" w:rsidRDefault="008A2795" w:rsidP="008A2795">
      <w:pPr>
        <w:pStyle w:val="Quote"/>
        <w:rPr>
          <w:snapToGrid/>
        </w:rPr>
      </w:pPr>
      <w:r w:rsidRPr="00D854C2">
        <w:rPr>
          <w:snapToGrid/>
        </w:rPr>
        <w:t xml:space="preserve">ISO/IEC 11172-3 layer 3 is </w:t>
      </w:r>
      <w:proofErr w:type="gramStart"/>
      <w:r w:rsidRPr="00D854C2">
        <w:rPr>
          <w:snapToGrid/>
        </w:rPr>
        <w:t>represented</w:t>
      </w:r>
      <w:proofErr w:type="gramEnd"/>
      <w:r w:rsidRPr="00D854C2">
        <w:rPr>
          <w:snapToGrid/>
        </w:rPr>
        <w:t xml:space="preserve"> </w:t>
      </w:r>
    </w:p>
    <w:p w14:paraId="51B03235" w14:textId="77777777" w:rsidR="008A2795" w:rsidRPr="00D854C2" w:rsidRDefault="008A2795" w:rsidP="008A2795">
      <w:pPr>
        <w:pStyle w:val="Quote"/>
        <w:ind w:firstLine="720"/>
        <w:rPr>
          <w:snapToGrid/>
        </w:rPr>
      </w:pPr>
      <w:r w:rsidRPr="00D854C2">
        <w:rPr>
          <w:snapToGrid/>
        </w:rPr>
        <w:t>video/mp2</w:t>
      </w:r>
      <w:proofErr w:type="gramStart"/>
      <w:r w:rsidRPr="00D854C2">
        <w:rPr>
          <w:snapToGrid/>
        </w:rPr>
        <w:t>ts;codecs</w:t>
      </w:r>
      <w:proofErr w:type="gramEnd"/>
      <w:r w:rsidRPr="00D854C2">
        <w:rPr>
          <w:snapToGrid/>
        </w:rPr>
        <w:t>="mp2a.6B.03"</w:t>
      </w:r>
    </w:p>
    <w:p w14:paraId="6F82FCE2" w14:textId="77777777" w:rsidR="008A2795" w:rsidRPr="003E28AD" w:rsidRDefault="008A2795" w:rsidP="003E28AD">
      <w:pPr>
        <w:spacing w:before="120"/>
        <w:rPr>
          <w:rFonts w:ascii="Times New Roman" w:hAnsi="Times New Roman" w:cs="Times New Roman"/>
          <w:lang w:val="en-GB" w:eastAsia="en-GB"/>
        </w:rPr>
      </w:pPr>
      <w:r w:rsidRPr="003E28AD">
        <w:rPr>
          <w:rFonts w:ascii="Times New Roman" w:hAnsi="Times New Roman" w:cs="Times New Roman"/>
          <w:lang w:val="en-GB" w:eastAsia="en-GB"/>
        </w:rPr>
        <w:t xml:space="preserve">In addition to that, the </w:t>
      </w:r>
      <w:hyperlink r:id="rId10" w:history="1">
        <w:r w:rsidRPr="003E28AD">
          <w:rPr>
            <w:rFonts w:ascii="Times New Roman" w:hAnsi="Times New Roman" w:cs="Times New Roman"/>
            <w:lang w:val="en-GB" w:eastAsia="en-GB"/>
          </w:rPr>
          <w:t>RFC3555</w:t>
        </w:r>
      </w:hyperlink>
      <w:r w:rsidRPr="003E28AD">
        <w:rPr>
          <w:rFonts w:ascii="Times New Roman" w:hAnsi="Times New Roman" w:cs="Times New Roman"/>
          <w:lang w:val="en-GB" w:eastAsia="en-GB"/>
        </w:rPr>
        <w:t xml:space="preserve"> which is referred by IANA for the (</w:t>
      </w:r>
      <w:hyperlink r:id="rId11" w:history="1">
        <w:r w:rsidRPr="003E28AD">
          <w:rPr>
            <w:rFonts w:ascii="Times New Roman" w:hAnsi="Times New Roman" w:cs="Times New Roman"/>
            <w:lang w:val="en-GB" w:eastAsia="en-GB"/>
          </w:rPr>
          <w:t>video/mp2t</w:t>
        </w:r>
      </w:hyperlink>
      <w:r w:rsidRPr="003E28AD">
        <w:rPr>
          <w:rFonts w:ascii="Times New Roman" w:hAnsi="Times New Roman" w:cs="Times New Roman"/>
          <w:lang w:val="en-GB" w:eastAsia="en-GB"/>
        </w:rPr>
        <w:t>) mime type registration also refers to MPEG audio layers as 1, 2, 3 without any further clarifications on the inversion aspect. Therefore, it is very unlikely that implementers will interpret the signaling correctly as we cannot expect everyone to follow the layer definition up to the ISO/IEC 11172-3.</w:t>
      </w:r>
    </w:p>
    <w:p w14:paraId="0F2C5DF2" w14:textId="77777777" w:rsidR="008A2795" w:rsidRPr="003E28AD" w:rsidRDefault="008A2795" w:rsidP="003E28AD">
      <w:pPr>
        <w:spacing w:before="120"/>
        <w:rPr>
          <w:rFonts w:ascii="Times New Roman" w:hAnsi="Times New Roman" w:cs="Times New Roman"/>
          <w:lang w:val="en-GB" w:eastAsia="en-GB"/>
        </w:rPr>
      </w:pPr>
      <w:r w:rsidRPr="003E28AD">
        <w:rPr>
          <w:rFonts w:ascii="Times New Roman" w:hAnsi="Times New Roman" w:cs="Times New Roman"/>
          <w:lang w:val="en-GB" w:eastAsia="en-GB"/>
        </w:rPr>
        <w:t>Therefore, it would be highly desirable to clarify the Annex T 4.2 to make it clear that the level element in the codec parameter is not inverted and that the signaling of .01 represents Layer I and .03 represents Layer III.</w:t>
      </w:r>
    </w:p>
    <w:p w14:paraId="341CB959" w14:textId="77777777" w:rsidR="008A2795" w:rsidRPr="003E28AD" w:rsidRDefault="008A2795" w:rsidP="003E28AD">
      <w:pPr>
        <w:pStyle w:val="Heading2"/>
      </w:pPr>
      <w:r w:rsidRPr="003E28AD">
        <w:t>Further bugfixes</w:t>
      </w:r>
    </w:p>
    <w:p w14:paraId="4CFF5A28" w14:textId="77777777" w:rsidR="008A2795" w:rsidRDefault="008A2795" w:rsidP="008A2795">
      <w:r w:rsidRPr="00D854C2">
        <w:t>Optional parameters:</w:t>
      </w:r>
    </w:p>
    <w:p w14:paraId="7B328DAA" w14:textId="77777777" w:rsidR="008A2795" w:rsidRPr="00D854C2" w:rsidRDefault="008A2795" w:rsidP="008A2795">
      <w:pPr>
        <w:ind w:left="720"/>
      </w:pPr>
      <w:r w:rsidRPr="00D854C2">
        <w:t>The 'profiles' parameter as documented in T.</w:t>
      </w:r>
      <w:del w:id="0" w:author="Dimitri Podborski" w:date="2023-03-30T12:02:00Z">
        <w:r w:rsidRPr="00D854C2" w:rsidDel="007A6511">
          <w:delText>2</w:delText>
        </w:r>
      </w:del>
      <w:proofErr w:type="gramStart"/>
      <w:ins w:id="1" w:author="Dimitri Podborski" w:date="2023-03-30T12:02:00Z">
        <w:r w:rsidRPr="00D854C2">
          <w:t>4</w:t>
        </w:r>
      </w:ins>
      <w:r w:rsidRPr="00D854C2">
        <w:t>.1</w:t>
      </w:r>
      <w:proofErr w:type="gramEnd"/>
    </w:p>
    <w:p w14:paraId="5D71AA7E" w14:textId="77777777" w:rsidR="008A2795" w:rsidRPr="00D854C2" w:rsidRDefault="008A2795" w:rsidP="008A2795">
      <w:pPr>
        <w:ind w:left="720"/>
      </w:pPr>
      <w:r w:rsidRPr="00D854C2">
        <w:t>The 'codecs' parameter as document</w:t>
      </w:r>
      <w:ins w:id="2" w:author="Dimitri Podborski" w:date="2023-03-30T12:04:00Z">
        <w:r w:rsidRPr="00D854C2">
          <w:t>ed</w:t>
        </w:r>
      </w:ins>
      <w:r w:rsidRPr="00D854C2">
        <w:t xml:space="preserve"> in T.</w:t>
      </w:r>
      <w:del w:id="3" w:author="Dimitri Podborski" w:date="2023-03-30T12:02:00Z">
        <w:r w:rsidRPr="00D854C2" w:rsidDel="007A6511">
          <w:delText>2</w:delText>
        </w:r>
      </w:del>
      <w:proofErr w:type="gramStart"/>
      <w:ins w:id="4" w:author="Dimitri Podborski" w:date="2023-03-30T12:02:00Z">
        <w:r w:rsidRPr="00D854C2">
          <w:t>4</w:t>
        </w:r>
      </w:ins>
      <w:r w:rsidRPr="00D854C2">
        <w:t>.2</w:t>
      </w:r>
      <w:proofErr w:type="gramEnd"/>
    </w:p>
    <w:p w14:paraId="6CA687A7" w14:textId="77777777" w:rsidR="008A2795" w:rsidRPr="00D854C2" w:rsidRDefault="008A2795" w:rsidP="008A2795">
      <w:pPr>
        <w:ind w:left="720"/>
      </w:pPr>
      <w:r w:rsidRPr="00D854C2">
        <w:t>…</w:t>
      </w:r>
    </w:p>
    <w:p w14:paraId="4BAEF060" w14:textId="77777777" w:rsidR="008A2795" w:rsidRPr="00E974E3" w:rsidRDefault="008A2795" w:rsidP="003E28AD">
      <w:pPr>
        <w:pStyle w:val="Heading2"/>
      </w:pPr>
      <w:r w:rsidRPr="00E974E3">
        <w:t>Examples:</w:t>
      </w:r>
    </w:p>
    <w:p w14:paraId="1148837F" w14:textId="77777777" w:rsidR="008A2795" w:rsidRPr="00D854C2" w:rsidRDefault="008A2795" w:rsidP="008A2795">
      <w:pPr>
        <w:ind w:left="720"/>
      </w:pPr>
      <w:r w:rsidRPr="00D854C2">
        <w:t xml:space="preserve">ISO/IEC 13818-2 Main Profile </w:t>
      </w:r>
    </w:p>
    <w:p w14:paraId="25E952D7" w14:textId="77777777" w:rsidR="008A2795" w:rsidRPr="00D854C2" w:rsidRDefault="008A2795" w:rsidP="008A2795">
      <w:pPr>
        <w:ind w:left="720"/>
      </w:pPr>
      <w:r w:rsidRPr="00D854C2">
        <w:tab/>
        <w:t>video/mp2t</w:t>
      </w:r>
      <w:del w:id="5" w:author="Dimitri Podborski" w:date="2023-03-30T15:07:00Z">
        <w:r w:rsidRPr="00D854C2" w:rsidDel="00E00616">
          <w:delText>s</w:delText>
        </w:r>
      </w:del>
      <w:r w:rsidRPr="00D854C2">
        <w:t>;codecs="mp2v.61"</w:t>
      </w:r>
    </w:p>
    <w:p w14:paraId="031BC253" w14:textId="77777777" w:rsidR="008A2795" w:rsidRPr="00D854C2" w:rsidRDefault="008A2795" w:rsidP="008A2795">
      <w:pPr>
        <w:ind w:left="720"/>
      </w:pPr>
      <w:commentRangeStart w:id="6"/>
      <w:r w:rsidRPr="00D854C2">
        <w:t xml:space="preserve">ISO/IEC 11172-3 layer 3 is represented </w:t>
      </w:r>
      <w:commentRangeEnd w:id="6"/>
      <w:r w:rsidRPr="00D854C2">
        <w:commentReference w:id="6"/>
      </w:r>
    </w:p>
    <w:p w14:paraId="5AFA90D0" w14:textId="77777777" w:rsidR="008A2795" w:rsidRPr="00EB338B" w:rsidRDefault="008A2795" w:rsidP="008A2795">
      <w:pPr>
        <w:ind w:left="720"/>
        <w:rPr>
          <w:lang w:val="de-DE"/>
        </w:rPr>
      </w:pPr>
      <w:r w:rsidRPr="00EB338B">
        <w:rPr>
          <w:lang w:val="de-DE"/>
        </w:rPr>
        <w:tab/>
      </w:r>
      <w:proofErr w:type="spellStart"/>
      <w:r w:rsidRPr="00EB338B">
        <w:rPr>
          <w:lang w:val="de-DE"/>
        </w:rPr>
        <w:t>video</w:t>
      </w:r>
      <w:proofErr w:type="spellEnd"/>
      <w:r w:rsidRPr="00EB338B">
        <w:rPr>
          <w:lang w:val="de-DE"/>
        </w:rPr>
        <w:t>/mp2t</w:t>
      </w:r>
      <w:del w:id="7" w:author="Dimitri Podborski" w:date="2023-03-30T15:07:00Z">
        <w:r w:rsidRPr="00EB338B" w:rsidDel="00E00616">
          <w:rPr>
            <w:lang w:val="de-DE"/>
          </w:rPr>
          <w:delText>s</w:delText>
        </w:r>
      </w:del>
      <w:r w:rsidRPr="00EB338B">
        <w:rPr>
          <w:lang w:val="de-DE"/>
        </w:rPr>
        <w:t>;codecs="</w:t>
      </w:r>
      <w:del w:id="8" w:author="Dimitri Podborski" w:date="2023-03-30T15:13:00Z">
        <w:r w:rsidRPr="00EB338B" w:rsidDel="00534A0B">
          <w:rPr>
            <w:lang w:val="de-DE"/>
          </w:rPr>
          <w:delText>mp2a</w:delText>
        </w:r>
      </w:del>
      <w:ins w:id="9" w:author="Dimitri Podborski" w:date="2023-03-30T15:13:00Z">
        <w:r w:rsidRPr="00EB338B">
          <w:rPr>
            <w:lang w:val="de-DE"/>
          </w:rPr>
          <w:t>mp1a</w:t>
        </w:r>
      </w:ins>
      <w:r w:rsidRPr="00EB338B">
        <w:rPr>
          <w:lang w:val="de-DE"/>
        </w:rPr>
        <w:t>.6B.03"</w:t>
      </w:r>
    </w:p>
    <w:p w14:paraId="59927147" w14:textId="77777777" w:rsidR="008A2795" w:rsidRPr="00D854C2" w:rsidRDefault="008A2795" w:rsidP="008A2795">
      <w:pPr>
        <w:ind w:left="720"/>
      </w:pPr>
      <w:commentRangeStart w:id="10"/>
      <w:r w:rsidRPr="00D854C2">
        <w:t xml:space="preserve">ISO/IEC 13818-3 layer 2 is represented </w:t>
      </w:r>
      <w:commentRangeEnd w:id="10"/>
      <w:r w:rsidRPr="00D854C2">
        <w:commentReference w:id="10"/>
      </w:r>
    </w:p>
    <w:p w14:paraId="621088FB" w14:textId="77777777" w:rsidR="008A2795" w:rsidRPr="00D854C2" w:rsidRDefault="008A2795" w:rsidP="008A2795">
      <w:pPr>
        <w:ind w:left="720"/>
      </w:pPr>
      <w:r w:rsidRPr="00D854C2">
        <w:tab/>
        <w:t>video/mp2t</w:t>
      </w:r>
      <w:del w:id="11" w:author="Dimitri Podborski" w:date="2023-03-30T15:07:00Z">
        <w:r w:rsidRPr="00D854C2" w:rsidDel="00E00616">
          <w:delText>s</w:delText>
        </w:r>
      </w:del>
      <w:r w:rsidRPr="00D854C2">
        <w:t>;codecs="mp2a.69</w:t>
      </w:r>
      <w:ins w:id="12" w:author="Dimitri Podborski" w:date="2023-03-30T15:10:00Z">
        <w:r w:rsidRPr="00D854C2">
          <w:t>.02</w:t>
        </w:r>
      </w:ins>
      <w:r w:rsidRPr="00D854C2">
        <w:t>"</w:t>
      </w:r>
    </w:p>
    <w:p w14:paraId="2F63FD5F" w14:textId="77777777" w:rsidR="008A2795" w:rsidRPr="00D854C2" w:rsidRDefault="008A2795" w:rsidP="008A2795">
      <w:pPr>
        <w:ind w:left="720"/>
      </w:pPr>
      <w:r w:rsidRPr="00D854C2">
        <w:t xml:space="preserve">ISO/IEC 13818-7 Low Complexity Profile </w:t>
      </w:r>
    </w:p>
    <w:p w14:paraId="29FBE67A" w14:textId="77777777" w:rsidR="008A2795" w:rsidRPr="00D854C2" w:rsidRDefault="008A2795" w:rsidP="008A2795">
      <w:pPr>
        <w:ind w:left="720"/>
      </w:pPr>
      <w:r w:rsidRPr="00D854C2">
        <w:tab/>
        <w:t>video/mp2t</w:t>
      </w:r>
      <w:del w:id="13" w:author="Dimitri Podborski" w:date="2023-03-30T15:07:00Z">
        <w:r w:rsidRPr="00D854C2" w:rsidDel="00E00616">
          <w:delText>s</w:delText>
        </w:r>
      </w:del>
      <w:r w:rsidRPr="00D854C2">
        <w:t>;codecs="mp2a.67"</w:t>
      </w:r>
    </w:p>
    <w:p w14:paraId="3FC59C4E" w14:textId="77777777" w:rsidR="008A2795" w:rsidRPr="00D854C2" w:rsidRDefault="008A2795" w:rsidP="008A2795">
      <w:pPr>
        <w:ind w:left="720"/>
      </w:pPr>
      <w:r w:rsidRPr="00D854C2">
        <w:t xml:space="preserve">Dolby AC-3 audio (per ATSC A/52, AC-3 audio has </w:t>
      </w:r>
      <w:proofErr w:type="spellStart"/>
      <w:r w:rsidRPr="00D854C2">
        <w:t>stream_type</w:t>
      </w:r>
      <w:proofErr w:type="spellEnd"/>
      <w:r w:rsidRPr="00D854C2">
        <w:t xml:space="preserve"> 0x81 and </w:t>
      </w:r>
      <w:proofErr w:type="spellStart"/>
      <w:r w:rsidRPr="00D854C2">
        <w:t>format_identifier</w:t>
      </w:r>
      <w:proofErr w:type="spellEnd"/>
      <w:r w:rsidRPr="00D854C2">
        <w:t xml:space="preserve"> "AC-3" in the </w:t>
      </w:r>
      <w:proofErr w:type="spellStart"/>
      <w:r w:rsidRPr="00D854C2">
        <w:t>registration_</w:t>
      </w:r>
      <w:proofErr w:type="gramStart"/>
      <w:r w:rsidRPr="00D854C2">
        <w:t>descriptor</w:t>
      </w:r>
      <w:proofErr w:type="spellEnd"/>
      <w:r w:rsidRPr="00D854C2">
        <w:t xml:space="preserve"> )</w:t>
      </w:r>
      <w:proofErr w:type="gramEnd"/>
    </w:p>
    <w:p w14:paraId="1B0A28D7" w14:textId="77777777" w:rsidR="008A2795" w:rsidRPr="00D854C2" w:rsidRDefault="008A2795" w:rsidP="008A2795">
      <w:pPr>
        <w:ind w:left="720"/>
      </w:pPr>
      <w:r w:rsidRPr="00D854C2">
        <w:tab/>
        <w:t>video/mp2t</w:t>
      </w:r>
      <w:del w:id="14" w:author="Dimitri Podborski" w:date="2023-03-30T15:07:00Z">
        <w:r w:rsidRPr="00D854C2" w:rsidDel="00E00616">
          <w:delText>s</w:delText>
        </w:r>
      </w:del>
      <w:r w:rsidRPr="00D854C2">
        <w:t>;codecs="</w:t>
      </w:r>
      <w:proofErr w:type="gramStart"/>
      <w:r w:rsidRPr="00D854C2">
        <w:t>ac-3</w:t>
      </w:r>
      <w:proofErr w:type="gramEnd"/>
      <w:r w:rsidRPr="00D854C2">
        <w:t>"</w:t>
      </w:r>
    </w:p>
    <w:p w14:paraId="6FCD8509" w14:textId="77777777" w:rsidR="008A2795" w:rsidRPr="00D854C2" w:rsidRDefault="008A2795" w:rsidP="008A2795">
      <w:pPr>
        <w:ind w:left="720"/>
      </w:pPr>
      <w:r w:rsidRPr="00D854C2">
        <w:t>ISO/IEC 13818-2 Main Profile Video together with ISO/IEC 13818-7 audio</w:t>
      </w:r>
    </w:p>
    <w:p w14:paraId="3A75AEAB" w14:textId="77777777" w:rsidR="008A2795" w:rsidRDefault="008A2795" w:rsidP="008A2795">
      <w:pPr>
        <w:ind w:left="720"/>
        <w:rPr>
          <w:lang w:val="de-DE"/>
        </w:rPr>
      </w:pPr>
      <w:r w:rsidRPr="00D854C2">
        <w:tab/>
      </w:r>
      <w:proofErr w:type="spellStart"/>
      <w:r w:rsidRPr="00A62E0F">
        <w:rPr>
          <w:lang w:val="de-DE"/>
        </w:rPr>
        <w:t>video</w:t>
      </w:r>
      <w:proofErr w:type="spellEnd"/>
      <w:r w:rsidRPr="00A62E0F">
        <w:rPr>
          <w:lang w:val="de-DE"/>
        </w:rPr>
        <w:t>/mp2t</w:t>
      </w:r>
      <w:del w:id="15" w:author="Dimitri Podborski" w:date="2023-03-30T15:07:00Z">
        <w:r w:rsidRPr="00A62E0F" w:rsidDel="00E00616">
          <w:rPr>
            <w:lang w:val="de-DE"/>
          </w:rPr>
          <w:delText>s</w:delText>
        </w:r>
      </w:del>
      <w:r w:rsidRPr="00A62E0F">
        <w:rPr>
          <w:lang w:val="de-DE"/>
        </w:rPr>
        <w:t>;codecs="mp2v.</w:t>
      </w:r>
      <w:proofErr w:type="gramStart"/>
      <w:r w:rsidRPr="00A62E0F">
        <w:rPr>
          <w:lang w:val="de-DE"/>
        </w:rPr>
        <w:t>61,mp2</w:t>
      </w:r>
      <w:proofErr w:type="gramEnd"/>
      <w:r w:rsidRPr="00A62E0F">
        <w:rPr>
          <w:lang w:val="de-DE"/>
        </w:rPr>
        <w:t>a.67"</w:t>
      </w:r>
    </w:p>
    <w:p w14:paraId="7586E654" w14:textId="77777777" w:rsidR="005603BB" w:rsidRDefault="005603BB" w:rsidP="008A2795">
      <w:pPr>
        <w:ind w:left="720"/>
        <w:rPr>
          <w:lang w:val="de-DE"/>
        </w:rPr>
      </w:pPr>
    </w:p>
    <w:p w14:paraId="58E0ACE5" w14:textId="77777777" w:rsidR="00A25DB9" w:rsidRPr="00A25DB9" w:rsidRDefault="00A25DB9" w:rsidP="00A25DB9">
      <w:pPr>
        <w:pStyle w:val="Heading2"/>
        <w:ind w:left="578" w:hanging="578"/>
      </w:pPr>
      <w:r w:rsidRPr="00A25DB9">
        <w:t>MPEG-H 3D audio descriptor</w:t>
      </w:r>
    </w:p>
    <w:p w14:paraId="39320DA5" w14:textId="717DFDE5" w:rsidR="00EB338B" w:rsidRPr="00EB338B" w:rsidRDefault="00EB338B" w:rsidP="00EB338B">
      <w:pPr>
        <w:rPr>
          <w:rFonts w:ascii="Times New Roman" w:eastAsia="Times New Roman" w:hAnsi="Times New Roman" w:cs="Times New Roman"/>
          <w:lang w:eastAsia="en-GB"/>
        </w:rPr>
      </w:pPr>
      <w:r w:rsidRPr="00EB338B">
        <w:rPr>
          <w:rFonts w:ascii="Times New Roman" w:eastAsia="Times New Roman" w:hAnsi="Times New Roman" w:cs="Times New Roman"/>
          <w:lang w:eastAsia="en-GB"/>
        </w:rPr>
        <w:t xml:space="preserve">The field </w:t>
      </w:r>
      <w:r w:rsidRPr="00EB338B">
        <w:rPr>
          <w:rFonts w:ascii="Courier New" w:eastAsia="Times New Roman" w:hAnsi="Courier New" w:cs="Courier New"/>
          <w:lang w:eastAsia="en-GB"/>
        </w:rPr>
        <w:t>c</w:t>
      </w:r>
      <w:r w:rsidRPr="001142C2">
        <w:rPr>
          <w:rFonts w:ascii="Times New Roman" w:eastAsia="Times New Roman" w:hAnsi="Times New Roman" w:cs="Times New Roman"/>
          <w:i/>
          <w:iCs/>
          <w:lang w:eastAsia="en-GB"/>
        </w:rPr>
        <w:t xml:space="preserve">ompatibleSetIndication </w:t>
      </w:r>
      <w:r w:rsidR="001142C2">
        <w:rPr>
          <w:rFonts w:ascii="Times New Roman" w:eastAsia="Times New Roman" w:hAnsi="Times New Roman" w:cs="Times New Roman"/>
          <w:lang w:eastAsia="en-GB"/>
        </w:rPr>
        <w:t xml:space="preserve">specified in </w:t>
      </w:r>
      <w:r w:rsidR="001142C2" w:rsidRPr="005603BB">
        <w:rPr>
          <w:rFonts w:ascii="Times New Roman" w:eastAsia="Times New Roman" w:hAnsi="Times New Roman" w:cs="Times New Roman"/>
          <w:szCs w:val="20"/>
          <w:lang w:val="en-GB" w:eastAsia="en-GB"/>
        </w:rPr>
        <w:t>2.6.106</w:t>
      </w:r>
      <w:r w:rsidR="001142C2">
        <w:rPr>
          <w:rFonts w:ascii="Times New Roman" w:eastAsia="Times New Roman" w:hAnsi="Times New Roman" w:cs="Times New Roman"/>
          <w:szCs w:val="20"/>
          <w:lang w:val="en-GB" w:eastAsia="en-GB"/>
        </w:rPr>
        <w:t xml:space="preserve"> and </w:t>
      </w:r>
      <w:r w:rsidR="001142C2" w:rsidRPr="005603BB">
        <w:rPr>
          <w:rFonts w:ascii="Times New Roman" w:eastAsia="Times New Roman" w:hAnsi="Times New Roman" w:cs="Times New Roman"/>
          <w:szCs w:val="20"/>
          <w:lang w:val="en-GB" w:eastAsia="en-GB"/>
        </w:rPr>
        <w:t>2.6.10</w:t>
      </w:r>
      <w:r w:rsidR="001142C2">
        <w:rPr>
          <w:rFonts w:ascii="Times New Roman" w:eastAsia="Times New Roman" w:hAnsi="Times New Roman" w:cs="Times New Roman"/>
          <w:szCs w:val="20"/>
          <w:lang w:val="en-GB" w:eastAsia="en-GB"/>
        </w:rPr>
        <w:t xml:space="preserve">7 </w:t>
      </w:r>
      <w:r w:rsidRPr="00EB338B">
        <w:rPr>
          <w:rFonts w:ascii="Times New Roman" w:eastAsia="Times New Roman" w:hAnsi="Times New Roman" w:cs="Times New Roman"/>
          <w:lang w:eastAsia="en-GB"/>
        </w:rPr>
        <w:t>should start with a lowe</w:t>
      </w:r>
      <w:r w:rsidR="001142C2">
        <w:rPr>
          <w:rFonts w:ascii="Times New Roman" w:eastAsia="Times New Roman" w:hAnsi="Times New Roman" w:cs="Times New Roman"/>
          <w:lang w:eastAsia="en-GB"/>
        </w:rPr>
        <w:t>r</w:t>
      </w:r>
      <w:r w:rsidRPr="00EB338B">
        <w:rPr>
          <w:rFonts w:ascii="Times New Roman" w:eastAsia="Times New Roman" w:hAnsi="Times New Roman" w:cs="Times New Roman"/>
          <w:lang w:eastAsia="en-GB"/>
        </w:rPr>
        <w:t xml:space="preserve">case letter. </w:t>
      </w:r>
    </w:p>
    <w:p w14:paraId="3E55BEB5" w14:textId="77777777" w:rsidR="00A25DB9" w:rsidRDefault="00A25DB9" w:rsidP="00A25DB9">
      <w:pPr>
        <w:widowControl/>
        <w:autoSpaceDE/>
        <w:autoSpaceDN/>
        <w:rPr>
          <w:rFonts w:ascii="Times New Roman" w:eastAsia="SimSun" w:hAnsi="Times New Roman" w:cs="Times New Roman"/>
          <w:bCs/>
          <w:sz w:val="28"/>
          <w:szCs w:val="24"/>
          <w:lang w:eastAsia="zh-CN"/>
        </w:rPr>
      </w:pPr>
    </w:p>
    <w:p w14:paraId="65C010CA" w14:textId="21EB7214" w:rsidR="00A25DB9" w:rsidRPr="00A25DB9" w:rsidRDefault="00A25DB9" w:rsidP="00E9076B">
      <w:pPr>
        <w:pStyle w:val="Heading2"/>
        <w:ind w:left="578" w:hanging="578"/>
      </w:pPr>
      <w:r w:rsidRPr="00A25DB9">
        <w:t>MPEG-H 3D audio scene descriptor</w:t>
      </w:r>
    </w:p>
    <w:p w14:paraId="36375233" w14:textId="6E4EF2A8" w:rsidR="005603BB" w:rsidRPr="00A25DB9" w:rsidRDefault="00222EFF" w:rsidP="00A25DB9">
      <w:pPr>
        <w:spacing w:before="120"/>
      </w:pPr>
      <w:r w:rsidRPr="00222EFF">
        <w:rPr>
          <w:rFonts w:ascii="Times New Roman" w:eastAsia="Times New Roman" w:hAnsi="Times New Roman" w:cs="Times New Roman"/>
          <w:lang w:eastAsia="en-GB"/>
        </w:rPr>
        <w:t xml:space="preserve">The syntax in 2.6.110 initially defines three 'Present' flags - </w:t>
      </w:r>
      <w:r w:rsidRPr="00222EFF">
        <w:rPr>
          <w:rFonts w:ascii="Courier New" w:eastAsia="Times New Roman" w:hAnsi="Courier New" w:cs="Courier New"/>
          <w:lang w:eastAsia="en-GB"/>
        </w:rPr>
        <w:t>groupDefinitionPresent</w:t>
      </w:r>
      <w:r w:rsidRPr="00222EFF">
        <w:rPr>
          <w:rFonts w:ascii="Times New Roman" w:eastAsia="Times New Roman" w:hAnsi="Times New Roman" w:cs="Times New Roman"/>
          <w:lang w:eastAsia="en-GB"/>
        </w:rPr>
        <w:t xml:space="preserve">, </w:t>
      </w:r>
      <w:r w:rsidRPr="00222EFF">
        <w:rPr>
          <w:rFonts w:ascii="Courier New" w:eastAsia="Times New Roman" w:hAnsi="Courier New" w:cs="Courier New"/>
          <w:lang w:eastAsia="en-GB"/>
        </w:rPr>
        <w:t>switchGroupDefinitionPresent</w:t>
      </w:r>
      <w:r w:rsidRPr="00222EFF">
        <w:rPr>
          <w:rFonts w:ascii="Times New Roman" w:eastAsia="Times New Roman" w:hAnsi="Times New Roman" w:cs="Times New Roman"/>
          <w:lang w:eastAsia="en-GB"/>
        </w:rPr>
        <w:t xml:space="preserve"> and </w:t>
      </w:r>
      <w:r w:rsidRPr="00222EFF">
        <w:rPr>
          <w:rFonts w:ascii="Courier New" w:eastAsia="Times New Roman" w:hAnsi="Courier New" w:cs="Courier New"/>
          <w:lang w:eastAsia="en-GB"/>
        </w:rPr>
        <w:t>groupPresetDefinitionPresent</w:t>
      </w:r>
      <w:r w:rsidRPr="00222EFF">
        <w:rPr>
          <w:rFonts w:ascii="Times New Roman" w:eastAsia="Times New Roman" w:hAnsi="Times New Roman" w:cs="Times New Roman"/>
          <w:lang w:eastAsia="en-GB"/>
        </w:rPr>
        <w:t xml:space="preserve">, however four 'Present' flags are described in the semantic definition in 2.6.111. </w:t>
      </w:r>
      <w:r w:rsidR="00A25DB9">
        <w:rPr>
          <w:rFonts w:eastAsia="Times New Roman"/>
          <w:b/>
          <w:bCs/>
        </w:rPr>
        <w:br/>
      </w:r>
      <w:r w:rsidRPr="00222EFF">
        <w:rPr>
          <w:rFonts w:ascii="Times New Roman" w:eastAsia="Times New Roman" w:hAnsi="Times New Roman" w:cs="Times New Roman"/>
          <w:lang w:eastAsia="en-GB"/>
        </w:rPr>
        <w:t xml:space="preserve">The </w:t>
      </w:r>
      <w:r w:rsidRPr="00222EFF">
        <w:rPr>
          <w:rFonts w:ascii="Times New Roman" w:eastAsia="Times New Roman" w:hAnsi="Times New Roman" w:cs="Times New Roman"/>
          <w:i/>
          <w:iCs/>
          <w:lang w:eastAsia="en-GB"/>
        </w:rPr>
        <w:t>groupContentDataPresent</w:t>
      </w:r>
      <w:r w:rsidRPr="00222EFF">
        <w:rPr>
          <w:rFonts w:ascii="Times New Roman" w:eastAsia="Times New Roman" w:hAnsi="Times New Roman" w:cs="Times New Roman"/>
          <w:lang w:eastAsia="en-GB"/>
        </w:rPr>
        <w:t xml:space="preserve"> definition should be removed.</w:t>
      </w:r>
    </w:p>
    <w:p w14:paraId="5D27EEE1" w14:textId="0FED8C2D" w:rsidR="00222EFF" w:rsidRPr="00A25DB9" w:rsidRDefault="00222EFF" w:rsidP="00A25DB9">
      <w:pPr>
        <w:spacing w:before="120"/>
        <w:rPr>
          <w:rFonts w:eastAsia="Times New Roman"/>
        </w:rPr>
      </w:pPr>
      <w:r w:rsidRPr="00222EFF">
        <w:rPr>
          <w:rFonts w:ascii="Times New Roman" w:eastAsia="Times New Roman" w:hAnsi="Times New Roman" w:cs="Times New Roman"/>
          <w:lang w:eastAsia="en-GB"/>
        </w:rPr>
        <w:t xml:space="preserve">The syntax in 2.6.110 initially defines the </w:t>
      </w:r>
      <w:r w:rsidRPr="00222EFF">
        <w:rPr>
          <w:rFonts w:ascii="Courier New" w:eastAsia="Times New Roman" w:hAnsi="Courier New" w:cs="Courier New"/>
          <w:lang w:eastAsia="en-GB"/>
        </w:rPr>
        <w:t>groupPresetDefinitionPresent</w:t>
      </w:r>
      <w:r w:rsidRPr="00222EFF">
        <w:rPr>
          <w:rFonts w:ascii="Times New Roman" w:eastAsia="Times New Roman" w:hAnsi="Times New Roman" w:cs="Times New Roman"/>
          <w:lang w:eastAsia="en-GB"/>
        </w:rPr>
        <w:t xml:space="preserve"> but later in the syntax (and in the semantics), </w:t>
      </w:r>
      <w:r w:rsidRPr="00222EFF">
        <w:rPr>
          <w:rFonts w:ascii="Times New Roman" w:eastAsia="Times New Roman" w:hAnsi="Times New Roman" w:cs="Times New Roman"/>
          <w:i/>
          <w:iCs/>
          <w:lang w:eastAsia="en-GB"/>
        </w:rPr>
        <w:t>presetGroupDefinitionPresent</w:t>
      </w:r>
      <w:r w:rsidRPr="00222EFF">
        <w:rPr>
          <w:rFonts w:ascii="Times New Roman" w:eastAsia="Times New Roman" w:hAnsi="Times New Roman" w:cs="Times New Roman"/>
          <w:lang w:eastAsia="en-GB"/>
        </w:rPr>
        <w:t xml:space="preserve"> is used. </w:t>
      </w:r>
      <w:del w:id="16" w:author="Fuchs, Moritz" w:date="2024-03-28T13:42:00Z">
        <w:r w:rsidRPr="00222EFF" w:rsidDel="007D199A">
          <w:rPr>
            <w:rFonts w:ascii="Times New Roman" w:eastAsia="Times New Roman" w:hAnsi="Times New Roman" w:cs="Times New Roman"/>
            <w:lang w:eastAsia="en-GB"/>
          </w:rPr>
          <w:delText>The 4th line of the syntax should be changed.</w:delText>
        </w:r>
      </w:del>
      <w:ins w:id="17" w:author="Fuchs, Moritz" w:date="2024-03-28T13:42:00Z">
        <w:r w:rsidR="007D199A">
          <w:rPr>
            <w:rFonts w:ascii="Times New Roman" w:eastAsia="Times New Roman" w:hAnsi="Times New Roman" w:cs="Times New Roman"/>
            <w:lang w:eastAsia="en-GB"/>
          </w:rPr>
          <w:t xml:space="preserve">Occurrences of </w:t>
        </w:r>
      </w:ins>
      <w:proofErr w:type="spellStart"/>
      <w:ins w:id="18" w:author="Fuchs, Moritz" w:date="2024-03-28T13:43:00Z">
        <w:r w:rsidR="007D199A" w:rsidRPr="00222EFF">
          <w:rPr>
            <w:rFonts w:ascii="Times New Roman" w:eastAsia="Times New Roman" w:hAnsi="Times New Roman" w:cs="Times New Roman"/>
            <w:i/>
            <w:iCs/>
            <w:lang w:eastAsia="en-GB"/>
          </w:rPr>
          <w:t>presetGroupDefinitionPresent</w:t>
        </w:r>
        <w:proofErr w:type="spellEnd"/>
        <w:r w:rsidR="007D199A">
          <w:rPr>
            <w:rFonts w:ascii="Times New Roman" w:eastAsia="Times New Roman" w:hAnsi="Times New Roman" w:cs="Times New Roman"/>
            <w:i/>
            <w:iCs/>
            <w:lang w:eastAsia="en-GB"/>
          </w:rPr>
          <w:t xml:space="preserve"> </w:t>
        </w:r>
        <w:r w:rsidR="007D199A" w:rsidRPr="007D199A">
          <w:rPr>
            <w:rFonts w:ascii="Times New Roman" w:eastAsia="Times New Roman" w:hAnsi="Times New Roman" w:cs="Times New Roman"/>
            <w:lang w:eastAsia="en-GB"/>
            <w:rPrChange w:id="19" w:author="Fuchs, Moritz" w:date="2024-03-28T13:43:00Z">
              <w:rPr>
                <w:rFonts w:ascii="Times New Roman" w:eastAsia="Times New Roman" w:hAnsi="Times New Roman" w:cs="Times New Roman"/>
                <w:i/>
                <w:iCs/>
                <w:lang w:eastAsia="en-GB"/>
              </w:rPr>
            </w:rPrChange>
          </w:rPr>
          <w:t xml:space="preserve">within the syntax </w:t>
        </w:r>
      </w:ins>
      <w:ins w:id="20" w:author="Fuchs, Moritz" w:date="2024-03-28T13:59:00Z">
        <w:r w:rsidR="003D6C61">
          <w:rPr>
            <w:rFonts w:ascii="Times New Roman" w:eastAsia="Times New Roman" w:hAnsi="Times New Roman" w:cs="Times New Roman"/>
            <w:lang w:eastAsia="en-GB"/>
          </w:rPr>
          <w:t xml:space="preserve">and semantics </w:t>
        </w:r>
      </w:ins>
      <w:ins w:id="21" w:author="Fuchs, Moritz" w:date="2024-03-28T13:43:00Z">
        <w:r w:rsidR="007D199A" w:rsidRPr="007D199A">
          <w:rPr>
            <w:rFonts w:ascii="Times New Roman" w:eastAsia="Times New Roman" w:hAnsi="Times New Roman" w:cs="Times New Roman"/>
            <w:lang w:eastAsia="en-GB"/>
            <w:rPrChange w:id="22" w:author="Fuchs, Moritz" w:date="2024-03-28T13:43:00Z">
              <w:rPr>
                <w:rFonts w:ascii="Times New Roman" w:eastAsia="Times New Roman" w:hAnsi="Times New Roman" w:cs="Times New Roman"/>
                <w:i/>
                <w:iCs/>
                <w:lang w:eastAsia="en-GB"/>
              </w:rPr>
            </w:rPrChange>
          </w:rPr>
          <w:t>should be replaced with</w:t>
        </w:r>
        <w:r w:rsidR="007D199A">
          <w:rPr>
            <w:rFonts w:ascii="Times New Roman" w:eastAsia="Times New Roman" w:hAnsi="Times New Roman" w:cs="Times New Roman"/>
            <w:i/>
            <w:iCs/>
            <w:lang w:eastAsia="en-GB"/>
          </w:rPr>
          <w:t xml:space="preserve"> </w:t>
        </w:r>
        <w:proofErr w:type="spellStart"/>
        <w:r w:rsidR="007D199A" w:rsidRPr="00222EFF">
          <w:rPr>
            <w:rFonts w:ascii="Courier New" w:eastAsia="Times New Roman" w:hAnsi="Courier New" w:cs="Courier New"/>
            <w:lang w:eastAsia="en-GB"/>
          </w:rPr>
          <w:t>groupPresetDefinitionPresent</w:t>
        </w:r>
        <w:proofErr w:type="spellEnd"/>
        <w:r w:rsidR="007D199A">
          <w:rPr>
            <w:rFonts w:ascii="Courier New" w:eastAsia="Times New Roman" w:hAnsi="Courier New" w:cs="Courier New"/>
            <w:lang w:eastAsia="en-GB"/>
          </w:rPr>
          <w:t>.</w:t>
        </w:r>
      </w:ins>
    </w:p>
    <w:p w14:paraId="6FB454E5" w14:textId="7B7CE4B2" w:rsidR="00A25DB9" w:rsidRDefault="00A25DB9" w:rsidP="00A25DB9">
      <w:pPr>
        <w:spacing w:before="120"/>
        <w:rPr>
          <w:ins w:id="23" w:author="Fuchs, Moritz" w:date="2024-03-28T13:47:00Z"/>
          <w:rFonts w:ascii="Times New Roman" w:eastAsia="Times New Roman" w:hAnsi="Times New Roman" w:cs="Times New Roman"/>
          <w:lang w:eastAsia="en-GB"/>
        </w:rPr>
      </w:pPr>
      <w:r w:rsidRPr="00222EFF">
        <w:rPr>
          <w:rFonts w:ascii="Times New Roman" w:eastAsia="Times New Roman" w:hAnsi="Times New Roman" w:cs="Times New Roman"/>
          <w:lang w:eastAsia="en-GB"/>
        </w:rPr>
        <w:t xml:space="preserve">The syntax defines the </w:t>
      </w:r>
      <w:proofErr w:type="spellStart"/>
      <w:r w:rsidRPr="00222EFF">
        <w:rPr>
          <w:rFonts w:ascii="Courier New" w:eastAsia="Times New Roman" w:hAnsi="Courier New" w:cs="Courier New"/>
          <w:lang w:eastAsia="en-GB"/>
        </w:rPr>
        <w:t>mae_numGroupPresetConditions</w:t>
      </w:r>
      <w:proofErr w:type="spellEnd"/>
      <w:r w:rsidRPr="00222EFF">
        <w:rPr>
          <w:rFonts w:ascii="Times New Roman" w:eastAsia="Times New Roman" w:hAnsi="Times New Roman" w:cs="Times New Roman"/>
          <w:lang w:eastAsia="en-GB"/>
        </w:rPr>
        <w:t xml:space="preserve"> element, but the semantic definition </w:t>
      </w:r>
      <w:del w:id="24" w:author="Fuchs, Moritz" w:date="2024-03-28T13:53:00Z">
        <w:r w:rsidRPr="00222EFF" w:rsidDel="003D6C61">
          <w:rPr>
            <w:rFonts w:ascii="Times New Roman" w:eastAsia="Times New Roman" w:hAnsi="Times New Roman" w:cs="Times New Roman"/>
            <w:lang w:eastAsia="en-GB"/>
          </w:rPr>
          <w:lastRenderedPageBreak/>
          <w:delText xml:space="preserve">and ISO/IEC 23008-3 </w:delText>
        </w:r>
      </w:del>
      <w:r w:rsidRPr="00222EFF">
        <w:rPr>
          <w:rFonts w:ascii="Times New Roman" w:eastAsia="Times New Roman" w:hAnsi="Times New Roman" w:cs="Times New Roman"/>
          <w:lang w:eastAsia="en-GB"/>
        </w:rPr>
        <w:t xml:space="preserve">use </w:t>
      </w:r>
      <w:proofErr w:type="spellStart"/>
      <w:r w:rsidRPr="00222EFF">
        <w:rPr>
          <w:rFonts w:ascii="Times New Roman" w:eastAsia="Times New Roman" w:hAnsi="Times New Roman" w:cs="Times New Roman"/>
          <w:i/>
          <w:iCs/>
          <w:lang w:eastAsia="en-GB"/>
        </w:rPr>
        <w:t>mae_groupPresetNumConditions</w:t>
      </w:r>
      <w:proofErr w:type="spellEnd"/>
      <w:r w:rsidRPr="00222EFF">
        <w:rPr>
          <w:rFonts w:ascii="Times New Roman" w:eastAsia="Times New Roman" w:hAnsi="Times New Roman" w:cs="Times New Roman"/>
          <w:lang w:eastAsia="en-GB"/>
        </w:rPr>
        <w:t>. The two instances in the syntax (element definition and use in the for loop) should be corrected.</w:t>
      </w:r>
      <w:ins w:id="25" w:author="Fuchs, Moritz" w:date="2024-03-28T13:53:00Z">
        <w:r w:rsidR="003D6C61">
          <w:rPr>
            <w:rFonts w:ascii="Times New Roman" w:eastAsia="Times New Roman" w:hAnsi="Times New Roman" w:cs="Times New Roman"/>
            <w:lang w:eastAsia="en-GB"/>
          </w:rPr>
          <w:t xml:space="preserve"> </w:t>
        </w:r>
      </w:ins>
      <w:proofErr w:type="spellStart"/>
      <w:ins w:id="26" w:author="Fuchs, Moritz" w:date="2024-03-28T13:54:00Z">
        <w:r w:rsidR="003D6C61">
          <w:rPr>
            <w:rFonts w:ascii="Times New Roman" w:eastAsia="Times New Roman" w:hAnsi="Times New Roman" w:cs="Times New Roman"/>
            <w:lang w:eastAsia="en-GB"/>
          </w:rPr>
          <w:t>Futhermore</w:t>
        </w:r>
        <w:proofErr w:type="spellEnd"/>
        <w:r w:rsidR="003D6C61">
          <w:rPr>
            <w:rFonts w:ascii="Times New Roman" w:eastAsia="Times New Roman" w:hAnsi="Times New Roman" w:cs="Times New Roman"/>
            <w:lang w:eastAsia="en-GB"/>
          </w:rPr>
          <w:t xml:space="preserve">, it should be clarified that </w:t>
        </w:r>
        <w:proofErr w:type="spellStart"/>
        <w:r w:rsidR="003D6C61" w:rsidRPr="003D6C61">
          <w:rPr>
            <w:rFonts w:ascii="Courier New" w:eastAsia="Times New Roman" w:hAnsi="Courier New" w:cs="Courier New"/>
            <w:lang w:eastAsia="en-GB"/>
            <w:rPrChange w:id="27" w:author="Fuchs, Moritz" w:date="2024-03-28T13:56:00Z">
              <w:rPr>
                <w:rFonts w:ascii="Times New Roman" w:eastAsia="Times New Roman" w:hAnsi="Times New Roman" w:cs="Times New Roman"/>
                <w:i/>
                <w:iCs/>
                <w:lang w:eastAsia="en-GB"/>
              </w:rPr>
            </w:rPrChange>
          </w:rPr>
          <w:t>mae_groupPresetNumConditions</w:t>
        </w:r>
        <w:proofErr w:type="spellEnd"/>
        <w:r w:rsidR="003D6C61">
          <w:rPr>
            <w:rFonts w:ascii="Times New Roman" w:eastAsia="Times New Roman" w:hAnsi="Times New Roman" w:cs="Times New Roman"/>
            <w:i/>
            <w:iCs/>
            <w:lang w:eastAsia="en-GB"/>
          </w:rPr>
          <w:t xml:space="preserve"> </w:t>
        </w:r>
        <w:r w:rsidR="003D6C61" w:rsidRPr="003D6C61">
          <w:rPr>
            <w:rFonts w:ascii="Times New Roman" w:eastAsia="Times New Roman" w:hAnsi="Times New Roman" w:cs="Times New Roman"/>
            <w:lang w:eastAsia="en-GB"/>
            <w:rPrChange w:id="28" w:author="Fuchs, Moritz" w:date="2024-03-28T13:54:00Z">
              <w:rPr>
                <w:rFonts w:ascii="Times New Roman" w:eastAsia="Times New Roman" w:hAnsi="Times New Roman" w:cs="Times New Roman"/>
                <w:i/>
                <w:iCs/>
                <w:lang w:eastAsia="en-GB"/>
              </w:rPr>
            </w:rPrChange>
          </w:rPr>
          <w:t>refers to</w:t>
        </w:r>
        <w:r w:rsidR="003D6C61">
          <w:rPr>
            <w:rFonts w:ascii="Times New Roman" w:eastAsia="Times New Roman" w:hAnsi="Times New Roman" w:cs="Times New Roman"/>
            <w:i/>
            <w:iCs/>
            <w:lang w:eastAsia="en-GB"/>
          </w:rPr>
          <w:t xml:space="preserve"> </w:t>
        </w:r>
      </w:ins>
      <w:ins w:id="29" w:author="Fuchs, Moritz" w:date="2024-03-28T13:56:00Z">
        <w:r w:rsidR="003D6C61">
          <w:rPr>
            <w:rFonts w:ascii="Courier New" w:eastAsia="Times New Roman" w:hAnsi="Courier New" w:cs="Courier New"/>
            <w:lang w:eastAsia="en-GB"/>
          </w:rPr>
          <w:t>ma</w:t>
        </w:r>
        <w:proofErr w:type="spellStart"/>
        <w:r w:rsidR="003D6C61">
          <w:rPr>
            <w:rFonts w:ascii="Courier New" w:eastAsia="Times New Roman" w:hAnsi="Courier New" w:cs="Courier New"/>
            <w:lang w:eastAsia="en-GB"/>
          </w:rPr>
          <w:t>e_b</w:t>
        </w:r>
      </w:ins>
      <w:ins w:id="30" w:author="Fuchs, Moritz" w:date="2024-03-28T13:54:00Z">
        <w:r w:rsidR="003D6C61" w:rsidRPr="003D6C61">
          <w:rPr>
            <w:rFonts w:ascii="Courier New" w:eastAsia="Times New Roman" w:hAnsi="Courier New" w:cs="Courier New"/>
            <w:lang w:eastAsia="en-GB"/>
            <w:rPrChange w:id="31" w:author="Fuchs, Moritz" w:date="2024-03-28T13:56:00Z">
              <w:rPr>
                <w:rFonts w:ascii="Times New Roman" w:eastAsia="Times New Roman" w:hAnsi="Times New Roman" w:cs="Times New Roman"/>
                <w:i/>
                <w:iCs/>
                <w:lang w:eastAsia="en-GB"/>
              </w:rPr>
            </w:rPrChange>
          </w:rPr>
          <w:t>sGroupPresetNumConditions</w:t>
        </w:r>
        <w:proofErr w:type="spellEnd"/>
        <w:r w:rsidR="003D6C61">
          <w:rPr>
            <w:rFonts w:ascii="Times New Roman" w:eastAsia="Times New Roman" w:hAnsi="Times New Roman" w:cs="Times New Roman"/>
            <w:i/>
            <w:iCs/>
            <w:lang w:eastAsia="en-GB"/>
          </w:rPr>
          <w:t xml:space="preserve"> </w:t>
        </w:r>
        <w:r w:rsidR="003D6C61" w:rsidRPr="003D6C61">
          <w:rPr>
            <w:rFonts w:ascii="Times New Roman" w:eastAsia="Times New Roman" w:hAnsi="Times New Roman" w:cs="Times New Roman"/>
            <w:lang w:eastAsia="en-GB"/>
            <w:rPrChange w:id="32" w:author="Fuchs, Moritz" w:date="2024-03-28T13:54:00Z">
              <w:rPr>
                <w:rFonts w:ascii="Times New Roman" w:eastAsia="Times New Roman" w:hAnsi="Times New Roman" w:cs="Times New Roman"/>
                <w:i/>
                <w:iCs/>
                <w:lang w:eastAsia="en-GB"/>
              </w:rPr>
            </w:rPrChange>
          </w:rPr>
          <w:t xml:space="preserve">in </w:t>
        </w:r>
        <w:r w:rsidR="003D6C61" w:rsidRPr="00222EFF">
          <w:rPr>
            <w:rFonts w:ascii="Times New Roman" w:eastAsia="Times New Roman" w:hAnsi="Times New Roman" w:cs="Times New Roman"/>
            <w:lang w:eastAsia="en-GB"/>
          </w:rPr>
          <w:t>ISO/IEC 23008-3</w:t>
        </w:r>
        <w:r w:rsidR="003D6C61">
          <w:rPr>
            <w:rFonts w:ascii="Times New Roman" w:eastAsia="Times New Roman" w:hAnsi="Times New Roman" w:cs="Times New Roman"/>
            <w:lang w:eastAsia="en-GB"/>
          </w:rPr>
          <w:t>.</w:t>
        </w:r>
      </w:ins>
    </w:p>
    <w:p w14:paraId="6C8F9282" w14:textId="5FC990CB" w:rsidR="007D199A" w:rsidRPr="00A25DB9" w:rsidRDefault="007D199A" w:rsidP="00A25DB9">
      <w:pPr>
        <w:spacing w:before="120"/>
        <w:rPr>
          <w:lang w:eastAsia="en-GB"/>
        </w:rPr>
      </w:pPr>
      <w:ins w:id="33" w:author="Fuchs, Moritz" w:date="2024-03-28T13:47:00Z">
        <w:r>
          <w:rPr>
            <w:rFonts w:ascii="Times New Roman" w:eastAsia="Times New Roman" w:hAnsi="Times New Roman" w:cs="Times New Roman"/>
            <w:lang w:eastAsia="en-GB"/>
          </w:rPr>
          <w:t xml:space="preserve">The syntax and semantics </w:t>
        </w:r>
      </w:ins>
      <w:ins w:id="34" w:author="Fuchs, Moritz" w:date="2024-03-28T13:48:00Z">
        <w:r>
          <w:rPr>
            <w:rFonts w:ascii="Times New Roman" w:eastAsia="Times New Roman" w:hAnsi="Times New Roman" w:cs="Times New Roman"/>
            <w:lang w:eastAsia="en-GB"/>
          </w:rPr>
          <w:t xml:space="preserve">in 2.6.110 resp. 2.6.111 define and use the field </w:t>
        </w:r>
        <w:proofErr w:type="spellStart"/>
        <w:r w:rsidRPr="003D6C61">
          <w:rPr>
            <w:rFonts w:ascii="Courier New" w:eastAsia="Times New Roman" w:hAnsi="Courier New" w:cs="Courier New"/>
            <w:lang w:eastAsia="en-GB"/>
            <w:rPrChange w:id="35" w:author="Fuchs, Moritz" w:date="2024-03-28T13:55:00Z">
              <w:rPr>
                <w:rFonts w:ascii="Times New Roman" w:eastAsia="Times New Roman" w:hAnsi="Times New Roman" w:cs="Times New Roman"/>
                <w:lang w:eastAsia="en-GB"/>
              </w:rPr>
            </w:rPrChange>
          </w:rPr>
          <w:t>mae_</w:t>
        </w:r>
        <w:r w:rsidRPr="007D199A">
          <w:rPr>
            <w:rFonts w:ascii="Courier New" w:eastAsia="Times New Roman" w:hAnsi="Courier New" w:cs="Courier New"/>
            <w:lang w:eastAsia="en-GB"/>
            <w:rPrChange w:id="36" w:author="Fuchs, Moritz" w:date="2024-03-28T13:50:00Z">
              <w:rPr>
                <w:rFonts w:ascii="Times New Roman" w:eastAsia="Times New Roman" w:hAnsi="Times New Roman" w:cs="Times New Roman"/>
                <w:lang w:eastAsia="en-GB"/>
              </w:rPr>
            </w:rPrChange>
          </w:rPr>
          <w:t>groupPresetGroupID</w:t>
        </w:r>
        <w:proofErr w:type="spellEnd"/>
        <w:r w:rsidRPr="007D199A">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 xml:space="preserve">and </w:t>
        </w:r>
      </w:ins>
      <w:ins w:id="37" w:author="Fuchs, Moritz" w:date="2024-03-28T13:49:00Z">
        <w:r>
          <w:rPr>
            <w:rFonts w:ascii="Times New Roman" w:eastAsia="Times New Roman" w:hAnsi="Times New Roman" w:cs="Times New Roman"/>
            <w:lang w:eastAsia="en-GB"/>
          </w:rPr>
          <w:t xml:space="preserve">reference </w:t>
        </w:r>
        <w:r w:rsidRPr="00222EFF">
          <w:rPr>
            <w:rFonts w:ascii="Times New Roman" w:eastAsia="Times New Roman" w:hAnsi="Times New Roman" w:cs="Times New Roman"/>
            <w:lang w:eastAsia="en-GB"/>
          </w:rPr>
          <w:t xml:space="preserve">ISO/IEC 23008-3 </w:t>
        </w:r>
        <w:r>
          <w:rPr>
            <w:rFonts w:ascii="Times New Roman" w:eastAsia="Times New Roman" w:hAnsi="Times New Roman" w:cs="Times New Roman"/>
            <w:lang w:eastAsia="en-GB"/>
          </w:rPr>
          <w:t xml:space="preserve">for its exact definition. In </w:t>
        </w:r>
        <w:r w:rsidRPr="00222EFF">
          <w:rPr>
            <w:rFonts w:ascii="Times New Roman" w:eastAsia="Times New Roman" w:hAnsi="Times New Roman" w:cs="Times New Roman"/>
            <w:lang w:eastAsia="en-GB"/>
          </w:rPr>
          <w:t xml:space="preserve">ISO/IEC 23008-3 </w:t>
        </w:r>
        <w:r>
          <w:rPr>
            <w:rFonts w:ascii="Times New Roman" w:eastAsia="Times New Roman" w:hAnsi="Times New Roman" w:cs="Times New Roman"/>
            <w:lang w:eastAsia="en-GB"/>
          </w:rPr>
          <w:t xml:space="preserve">this field is called  </w:t>
        </w:r>
      </w:ins>
      <w:proofErr w:type="spellStart"/>
      <w:ins w:id="38" w:author="Fuchs, Moritz" w:date="2024-03-28T13:48:00Z">
        <w:r w:rsidRPr="007D199A">
          <w:rPr>
            <w:rFonts w:ascii="Courier New" w:eastAsia="Times New Roman" w:hAnsi="Courier New" w:cs="Courier New"/>
            <w:lang w:eastAsia="en-GB"/>
            <w:rPrChange w:id="39" w:author="Fuchs, Moritz" w:date="2024-03-28T13:49:00Z">
              <w:rPr>
                <w:rFonts w:ascii="Times New Roman" w:eastAsia="Times New Roman" w:hAnsi="Times New Roman" w:cs="Times New Roman"/>
                <w:lang w:eastAsia="en-GB"/>
              </w:rPr>
            </w:rPrChange>
          </w:rPr>
          <w:t>mae</w:t>
        </w:r>
        <w:r w:rsidRPr="007D199A">
          <w:rPr>
            <w:rFonts w:ascii="Times New Roman" w:eastAsia="Times New Roman" w:hAnsi="Times New Roman" w:cs="Times New Roman"/>
            <w:lang w:eastAsia="en-GB"/>
          </w:rPr>
          <w:t>_</w:t>
        </w:r>
        <w:r w:rsidRPr="007D199A">
          <w:rPr>
            <w:rFonts w:ascii="Courier New" w:eastAsia="Times New Roman" w:hAnsi="Courier New" w:cs="Courier New"/>
            <w:lang w:eastAsia="en-GB"/>
            <w:rPrChange w:id="40" w:author="Fuchs, Moritz" w:date="2024-03-28T13:49:00Z">
              <w:rPr>
                <w:rFonts w:ascii="Times New Roman" w:eastAsia="Times New Roman" w:hAnsi="Times New Roman" w:cs="Times New Roman"/>
                <w:lang w:eastAsia="en-GB"/>
              </w:rPr>
            </w:rPrChange>
          </w:rPr>
          <w:t>groupPresetReference</w:t>
        </w:r>
      </w:ins>
      <w:ins w:id="41" w:author="Fuchs, Moritz" w:date="2024-03-28T13:55:00Z">
        <w:r w:rsidR="003D6C61">
          <w:rPr>
            <w:rFonts w:ascii="Courier New" w:eastAsia="Times New Roman" w:hAnsi="Courier New" w:cs="Courier New"/>
            <w:lang w:eastAsia="en-GB"/>
          </w:rPr>
          <w:t>ID</w:t>
        </w:r>
      </w:ins>
      <w:proofErr w:type="spellEnd"/>
      <w:ins w:id="42" w:author="Fuchs, Moritz" w:date="2024-03-28T13:49:00Z">
        <w:r>
          <w:rPr>
            <w:rFonts w:ascii="Times New Roman" w:eastAsia="Times New Roman" w:hAnsi="Times New Roman" w:cs="Times New Roman"/>
            <w:lang w:eastAsia="en-GB"/>
          </w:rPr>
          <w:t xml:space="preserve">, therefore the name of the field should be aligned to </w:t>
        </w:r>
        <w:r w:rsidRPr="00222EFF">
          <w:rPr>
            <w:rFonts w:ascii="Times New Roman" w:eastAsia="Times New Roman" w:hAnsi="Times New Roman" w:cs="Times New Roman"/>
            <w:lang w:eastAsia="en-GB"/>
          </w:rPr>
          <w:t>ISO/IEC 23008-3</w:t>
        </w:r>
      </w:ins>
      <w:ins w:id="43" w:author="Fuchs, Moritz" w:date="2024-03-28T15:49:00Z">
        <w:r w:rsidR="00663AD0">
          <w:rPr>
            <w:rFonts w:ascii="Times New Roman" w:eastAsia="Times New Roman" w:hAnsi="Times New Roman" w:cs="Times New Roman"/>
            <w:lang w:eastAsia="en-GB"/>
          </w:rPr>
          <w:t>.</w:t>
        </w:r>
      </w:ins>
    </w:p>
    <w:p w14:paraId="7FD94975" w14:textId="5205E0CB" w:rsidR="00A25DB9" w:rsidRDefault="00A25DB9" w:rsidP="00A25DB9">
      <w:pPr>
        <w:pStyle w:val="Heading2"/>
        <w:ind w:left="578" w:hanging="578"/>
      </w:pPr>
      <w:r w:rsidRPr="00A25DB9">
        <w:t xml:space="preserve">MPEG-H 3D audio </w:t>
      </w:r>
      <w:r>
        <w:t xml:space="preserve">multi-stream </w:t>
      </w:r>
      <w:r w:rsidRPr="00A25DB9">
        <w:t>descriptor</w:t>
      </w:r>
    </w:p>
    <w:p w14:paraId="1996F132" w14:textId="1AD3B238" w:rsidR="00EB338B" w:rsidRPr="00EB338B" w:rsidRDefault="00EB338B" w:rsidP="00EB338B">
      <w:pPr>
        <w:rPr>
          <w:rFonts w:ascii="Times New Roman" w:eastAsia="Times New Roman" w:hAnsi="Times New Roman" w:cs="Times New Roman"/>
          <w:lang w:eastAsia="en-GB"/>
        </w:rPr>
      </w:pPr>
      <w:r w:rsidRPr="00EB338B">
        <w:rPr>
          <w:rFonts w:ascii="Times New Roman" w:eastAsia="Times New Roman" w:hAnsi="Times New Roman" w:cs="Times New Roman"/>
          <w:lang w:eastAsia="en-GB"/>
        </w:rPr>
        <w:t xml:space="preserve">The semantics for fields </w:t>
      </w:r>
      <w:proofErr w:type="spellStart"/>
      <w:r w:rsidRPr="001142C2">
        <w:rPr>
          <w:rFonts w:ascii="Times New Roman" w:eastAsia="Times New Roman" w:hAnsi="Times New Roman" w:cs="Times New Roman"/>
          <w:i/>
          <w:iCs/>
          <w:lang w:eastAsia="en-GB"/>
        </w:rPr>
        <w:t>thisStreamID</w:t>
      </w:r>
      <w:proofErr w:type="spellEnd"/>
      <w:r w:rsidRPr="00EB338B">
        <w:rPr>
          <w:rFonts w:ascii="Times New Roman" w:eastAsia="Times New Roman" w:hAnsi="Times New Roman" w:cs="Times New Roman"/>
          <w:lang w:eastAsia="en-GB"/>
        </w:rPr>
        <w:t xml:space="preserve"> and </w:t>
      </w:r>
      <w:proofErr w:type="spellStart"/>
      <w:ins w:id="44" w:author="Fuchs, Moritz" w:date="2024-03-28T14:01:00Z">
        <w:r w:rsidR="003D6C61" w:rsidRPr="003D6C61">
          <w:rPr>
            <w:rFonts w:ascii="Times New Roman" w:eastAsia="Times New Roman" w:hAnsi="Times New Roman" w:cs="Times New Roman"/>
            <w:i/>
            <w:iCs/>
            <w:lang w:eastAsia="en-GB"/>
          </w:rPr>
          <w:t>auxiliaryStreamID</w:t>
        </w:r>
      </w:ins>
      <w:proofErr w:type="spellEnd"/>
      <w:del w:id="45" w:author="Fuchs, Moritz" w:date="2024-03-28T14:01:00Z">
        <w:r w:rsidRPr="001142C2" w:rsidDel="003D6C61">
          <w:rPr>
            <w:rFonts w:ascii="Times New Roman" w:eastAsia="Times New Roman" w:hAnsi="Times New Roman" w:cs="Times New Roman"/>
            <w:i/>
            <w:iCs/>
            <w:lang w:eastAsia="en-GB"/>
          </w:rPr>
          <w:delText>mae_groupID</w:delText>
        </w:r>
      </w:del>
      <w:r w:rsidRPr="00EB338B">
        <w:rPr>
          <w:rFonts w:ascii="Times New Roman" w:eastAsia="Times New Roman" w:hAnsi="Times New Roman" w:cs="Times New Roman"/>
          <w:lang w:eastAsia="en-GB"/>
        </w:rPr>
        <w:t xml:space="preserve"> specified in 2.6.115 </w:t>
      </w:r>
      <w:proofErr w:type="gramStart"/>
      <w:r w:rsidRPr="00EB338B">
        <w:rPr>
          <w:rFonts w:ascii="Times New Roman" w:eastAsia="Times New Roman" w:hAnsi="Times New Roman" w:cs="Times New Roman"/>
          <w:lang w:eastAsia="en-GB"/>
        </w:rPr>
        <w:t>need</w:t>
      </w:r>
      <w:proofErr w:type="gramEnd"/>
      <w:r w:rsidRPr="00EB338B">
        <w:rPr>
          <w:rFonts w:ascii="Times New Roman" w:eastAsia="Times New Roman" w:hAnsi="Times New Roman" w:cs="Times New Roman"/>
          <w:lang w:eastAsia="en-GB"/>
        </w:rPr>
        <w:t xml:space="preserve"> some clarification. </w:t>
      </w:r>
    </w:p>
    <w:p w14:paraId="4FBAAE76" w14:textId="77777777" w:rsidR="008A2795" w:rsidRPr="00A806DC" w:rsidRDefault="008A2795" w:rsidP="00A806DC">
      <w:pPr>
        <w:suppressAutoHyphens/>
        <w:spacing w:before="240"/>
        <w:rPr>
          <w:rFonts w:ascii="Times New Roman" w:hAnsi="Times New Roman" w:cs="Times New Roman"/>
          <w:b/>
          <w:sz w:val="24"/>
          <w:szCs w:val="24"/>
        </w:rPr>
      </w:pPr>
      <w:bookmarkStart w:id="46" w:name="_Toc94024599"/>
      <w:r w:rsidRPr="00A806DC">
        <w:rPr>
          <w:rFonts w:ascii="Times New Roman" w:hAnsi="Times New Roman" w:cs="Times New Roman"/>
          <w:b/>
          <w:sz w:val="24"/>
          <w:szCs w:val="24"/>
        </w:rPr>
        <w:t>References</w:t>
      </w:r>
      <w:bookmarkEnd w:id="46"/>
    </w:p>
    <w:p w14:paraId="47C3C4A0" w14:textId="2764079E" w:rsidR="008A2795" w:rsidRPr="00A806DC" w:rsidRDefault="008A2795" w:rsidP="00A806DC">
      <w:pPr>
        <w:pStyle w:val="ListParagraph"/>
        <w:numPr>
          <w:ilvl w:val="0"/>
          <w:numId w:val="5"/>
        </w:numPr>
        <w:spacing w:before="120"/>
        <w:rPr>
          <w:rFonts w:ascii="Times New Roman" w:hAnsi="Times New Roman" w:cs="Times New Roman"/>
          <w:lang w:val="en-GB" w:eastAsia="en-GB"/>
        </w:rPr>
      </w:pPr>
      <w:bookmarkStart w:id="47" w:name="_Ref133481444"/>
      <w:r w:rsidRPr="00A806DC">
        <w:rPr>
          <w:rFonts w:ascii="Times New Roman" w:hAnsi="Times New Roman" w:cs="Times New Roman"/>
          <w:lang w:val="en-GB" w:eastAsia="en-GB"/>
        </w:rPr>
        <w:t xml:space="preserve">ISO/IEC JTC 1/SC 29/WG 3 m62551, </w:t>
      </w:r>
      <w:r w:rsidRPr="00714368">
        <w:rPr>
          <w:rFonts w:ascii="Times New Roman" w:hAnsi="Times New Roman" w:cs="Times New Roman"/>
          <w:i/>
          <w:iCs/>
          <w:lang w:val="en-GB" w:eastAsia="en-GB"/>
        </w:rPr>
        <w:t>MPEG2TS codec parameter clarifications and Annex</w:t>
      </w:r>
      <w:r w:rsidR="00714368">
        <w:rPr>
          <w:rFonts w:ascii="Times New Roman" w:hAnsi="Times New Roman" w:cs="Times New Roman"/>
          <w:i/>
          <w:iCs/>
          <w:lang w:val="en-GB" w:eastAsia="en-GB"/>
        </w:rPr>
        <w:t> </w:t>
      </w:r>
      <w:r w:rsidRPr="00714368">
        <w:rPr>
          <w:rFonts w:ascii="Times New Roman" w:hAnsi="Times New Roman" w:cs="Times New Roman"/>
          <w:i/>
          <w:iCs/>
          <w:lang w:val="en-GB" w:eastAsia="en-GB"/>
        </w:rPr>
        <w:t>T bugfixes</w:t>
      </w:r>
      <w:r w:rsidRPr="00A806DC">
        <w:rPr>
          <w:rFonts w:ascii="Times New Roman" w:hAnsi="Times New Roman" w:cs="Times New Roman"/>
          <w:lang w:val="en-GB" w:eastAsia="en-GB"/>
        </w:rPr>
        <w:t xml:space="preserve"> by Dimitri </w:t>
      </w:r>
      <w:proofErr w:type="spellStart"/>
      <w:r w:rsidRPr="00A806DC">
        <w:rPr>
          <w:rFonts w:ascii="Times New Roman" w:hAnsi="Times New Roman" w:cs="Times New Roman"/>
          <w:lang w:val="en-GB" w:eastAsia="en-GB"/>
        </w:rPr>
        <w:t>Podborski</w:t>
      </w:r>
      <w:proofErr w:type="spellEnd"/>
      <w:r w:rsidRPr="00A806DC">
        <w:rPr>
          <w:rFonts w:ascii="Times New Roman" w:hAnsi="Times New Roman" w:cs="Times New Roman"/>
          <w:lang w:val="en-GB" w:eastAsia="en-GB"/>
        </w:rPr>
        <w:t>, Kevin Calhoun (Apple Inc.)</w:t>
      </w:r>
      <w:bookmarkEnd w:id="47"/>
    </w:p>
    <w:p w14:paraId="3C5B0D36" w14:textId="2938A679" w:rsidR="008A2795" w:rsidRPr="00A806DC" w:rsidRDefault="00714368" w:rsidP="00714368">
      <w:pPr>
        <w:pStyle w:val="ListParagraph"/>
        <w:numPr>
          <w:ilvl w:val="0"/>
          <w:numId w:val="5"/>
        </w:numPr>
        <w:spacing w:before="120"/>
        <w:rPr>
          <w:rFonts w:ascii="Times New Roman" w:hAnsi="Times New Roman" w:cs="Times New Roman"/>
          <w:lang w:val="en-GB" w:eastAsia="en-GB"/>
        </w:rPr>
      </w:pPr>
      <w:r w:rsidRPr="00714368">
        <w:rPr>
          <w:rFonts w:ascii="Times New Roman" w:hAnsi="Times New Roman" w:cs="Times New Roman"/>
          <w:lang w:val="en-GB" w:eastAsia="en-GB"/>
        </w:rPr>
        <w:t>ISO/IEC JTC 1/SC 29/WG 3 m65859</w:t>
      </w:r>
      <w:r>
        <w:rPr>
          <w:rFonts w:ascii="Times New Roman" w:hAnsi="Times New Roman" w:cs="Times New Roman"/>
          <w:lang w:val="en-GB" w:eastAsia="en-GB"/>
        </w:rPr>
        <w:t xml:space="preserve">, </w:t>
      </w:r>
      <w:r w:rsidRPr="00714368">
        <w:rPr>
          <w:rFonts w:ascii="Times New Roman" w:hAnsi="Times New Roman" w:cs="Times New Roman"/>
          <w:i/>
          <w:iCs/>
          <w:lang w:val="en-GB" w:eastAsia="en-GB"/>
        </w:rPr>
        <w:t>Defect Report for MPEG-H descriptors in MPEG-2 TS</w:t>
      </w:r>
      <w:r>
        <w:rPr>
          <w:rFonts w:ascii="Times New Roman" w:hAnsi="Times New Roman" w:cs="Times New Roman"/>
          <w:lang w:val="en-GB" w:eastAsia="en-GB"/>
        </w:rPr>
        <w:t xml:space="preserve"> by</w:t>
      </w:r>
      <w:r w:rsidRPr="00714368">
        <w:rPr>
          <w:rFonts w:ascii="Times New Roman" w:hAnsi="Times New Roman" w:cs="Times New Roman"/>
          <w:lang w:val="en-GB" w:eastAsia="en-GB"/>
        </w:rPr>
        <w:t xml:space="preserve"> Moritz Fuchs, Bernd </w:t>
      </w:r>
      <w:proofErr w:type="spellStart"/>
      <w:r w:rsidRPr="00714368">
        <w:rPr>
          <w:rFonts w:ascii="Times New Roman" w:hAnsi="Times New Roman" w:cs="Times New Roman"/>
          <w:lang w:val="en-GB" w:eastAsia="en-GB"/>
        </w:rPr>
        <w:t>Czelhan</w:t>
      </w:r>
      <w:proofErr w:type="spellEnd"/>
      <w:r w:rsidRPr="00714368">
        <w:rPr>
          <w:rFonts w:ascii="Times New Roman" w:hAnsi="Times New Roman" w:cs="Times New Roman"/>
          <w:lang w:val="en-GB" w:eastAsia="en-GB"/>
        </w:rPr>
        <w:t>, Ingo Hofmann</w:t>
      </w:r>
      <w:r>
        <w:rPr>
          <w:rFonts w:ascii="Times New Roman" w:hAnsi="Times New Roman" w:cs="Times New Roman"/>
          <w:lang w:val="en-GB" w:eastAsia="en-GB"/>
        </w:rPr>
        <w:t xml:space="preserve"> (Fraunhofer IIS)</w:t>
      </w:r>
    </w:p>
    <w:p w14:paraId="0098E730" w14:textId="58C3AB62" w:rsidR="00A806DC" w:rsidRPr="00C63975" w:rsidRDefault="00A806DC" w:rsidP="003E28AD">
      <w:pPr>
        <w:pStyle w:val="Heading1"/>
        <w:keepNext/>
        <w:keepLines/>
        <w:pageBreakBefore/>
        <w:widowControl/>
        <w:spacing w:after="240"/>
      </w:pPr>
      <w:r>
        <w:lastRenderedPageBreak/>
        <w:t>Proposed text in “amendment style”</w:t>
      </w:r>
    </w:p>
    <w:p w14:paraId="6C476981" w14:textId="77777777" w:rsidR="005603BB" w:rsidRPr="005603BB" w:rsidRDefault="005603BB" w:rsidP="005603BB">
      <w:pPr>
        <w:rPr>
          <w:rFonts w:ascii="Times New Roman" w:hAnsi="Times New Roman" w:cs="Times New Roman"/>
          <w:i/>
          <w:iCs/>
          <w:lang w:val="en-GB" w:eastAsia="en-GB"/>
        </w:rPr>
      </w:pPr>
      <w:r w:rsidRPr="005603BB">
        <w:rPr>
          <w:rFonts w:ascii="Times New Roman" w:hAnsi="Times New Roman" w:cs="Times New Roman"/>
          <w:i/>
          <w:iCs/>
          <w:lang w:val="en-GB" w:eastAsia="en-GB"/>
        </w:rPr>
        <w:t xml:space="preserve">&lt;&lt;Ed: Proposed changes are marked in </w:t>
      </w:r>
      <w:r w:rsidRPr="005603BB">
        <w:rPr>
          <w:rFonts w:ascii="Times New Roman" w:hAnsi="Times New Roman" w:cs="Times New Roman"/>
          <w:i/>
          <w:iCs/>
          <w:highlight w:val="yellow"/>
          <w:lang w:val="en-GB" w:eastAsia="en-GB"/>
        </w:rPr>
        <w:t>yellow</w:t>
      </w:r>
      <w:r w:rsidRPr="005603BB">
        <w:rPr>
          <w:rFonts w:ascii="Times New Roman" w:hAnsi="Times New Roman" w:cs="Times New Roman"/>
          <w:i/>
          <w:iCs/>
          <w:lang w:val="en-GB" w:eastAsia="en-GB"/>
        </w:rPr>
        <w:t xml:space="preserve"> </w:t>
      </w:r>
      <w:r>
        <w:rPr>
          <w:rFonts w:ascii="Times New Roman" w:hAnsi="Times New Roman" w:cs="Times New Roman"/>
          <w:i/>
          <w:iCs/>
          <w:lang w:val="en-GB" w:eastAsia="en-GB"/>
        </w:rPr>
        <w:t>in the working draft</w:t>
      </w:r>
      <w:r w:rsidRPr="005603BB">
        <w:rPr>
          <w:rFonts w:ascii="Times New Roman" w:hAnsi="Times New Roman" w:cs="Times New Roman"/>
          <w:i/>
          <w:iCs/>
          <w:lang w:val="en-GB" w:eastAsia="en-GB"/>
        </w:rPr>
        <w:t>; highlighting will be removed in final amendment text&gt;&gt;.</w:t>
      </w:r>
    </w:p>
    <w:p w14:paraId="6EFDCA3F" w14:textId="77777777" w:rsidR="00A806DC" w:rsidRPr="00C63975" w:rsidRDefault="00A806DC" w:rsidP="00A806DC">
      <w:pPr>
        <w:pStyle w:val="Rectitle"/>
      </w:pPr>
      <w:r w:rsidRPr="00C63975">
        <w:t>Information technology – Generic coding of moving pictures and associated audio information: Systems</w:t>
      </w:r>
    </w:p>
    <w:p w14:paraId="1944C83A" w14:textId="77777777" w:rsidR="00A806DC" w:rsidRPr="00C63975" w:rsidRDefault="00A806DC" w:rsidP="00A806DC">
      <w:pPr>
        <w:pStyle w:val="Rectitle"/>
        <w:rPr>
          <w:b w:val="0"/>
        </w:rPr>
      </w:pPr>
      <w:r w:rsidRPr="00C63975">
        <w:t>Amendment 1</w:t>
      </w:r>
      <w:r w:rsidRPr="00C63975">
        <w:br/>
      </w:r>
      <w:r w:rsidRPr="00C63975">
        <w:br/>
      </w:r>
      <w:r w:rsidRPr="00A806DC">
        <w:t>Codec parameter clarifications and other improvements</w:t>
      </w:r>
    </w:p>
    <w:p w14:paraId="7B132D13" w14:textId="104A254B" w:rsidR="005603BB" w:rsidRPr="00C63975" w:rsidRDefault="005603BB" w:rsidP="005603BB">
      <w:pPr>
        <w:pStyle w:val="Heading1"/>
        <w:keepNext/>
        <w:keepLines/>
        <w:widowControl/>
        <w:numPr>
          <w:ilvl w:val="0"/>
          <w:numId w:val="0"/>
        </w:numPr>
        <w:tabs>
          <w:tab w:val="left" w:pos="794"/>
          <w:tab w:val="left" w:pos="1191"/>
          <w:tab w:val="left" w:pos="1588"/>
          <w:tab w:val="left" w:pos="1985"/>
        </w:tabs>
        <w:overflowPunct w:val="0"/>
        <w:adjustRightInd w:val="0"/>
        <w:spacing w:before="480"/>
        <w:textAlignment w:val="baseline"/>
        <w:rPr>
          <w:rFonts w:ascii="Times New Roman" w:eastAsia="Times New Roman" w:hAnsi="Times New Roman" w:cs="Times New Roman"/>
          <w:bCs w:val="0"/>
          <w:szCs w:val="20"/>
          <w:lang w:val="en-GB" w:eastAsia="en-GB"/>
        </w:rPr>
      </w:pPr>
      <w:r w:rsidRPr="00C63975">
        <w:rPr>
          <w:rFonts w:ascii="Times New Roman" w:eastAsia="Times New Roman" w:hAnsi="Times New Roman" w:cs="Times New Roman"/>
          <w:bCs w:val="0"/>
          <w:szCs w:val="20"/>
          <w:lang w:val="en-GB" w:eastAsia="en-GB"/>
        </w:rPr>
        <w:t>1)</w:t>
      </w:r>
      <w:r w:rsidRPr="00C63975">
        <w:rPr>
          <w:rFonts w:ascii="Times New Roman" w:eastAsia="Times New Roman" w:hAnsi="Times New Roman" w:cs="Times New Roman"/>
          <w:bCs w:val="0"/>
          <w:szCs w:val="20"/>
          <w:lang w:val="en-GB" w:eastAsia="en-GB"/>
        </w:rPr>
        <w:tab/>
        <w:t xml:space="preserve">Clause </w:t>
      </w:r>
      <w:r w:rsidRPr="005603BB">
        <w:rPr>
          <w:rFonts w:ascii="Times New Roman" w:eastAsia="Times New Roman" w:hAnsi="Times New Roman" w:cs="Times New Roman"/>
          <w:bCs w:val="0"/>
          <w:szCs w:val="20"/>
          <w:lang w:val="en-GB" w:eastAsia="en-GB"/>
        </w:rPr>
        <w:t>2.6.106</w:t>
      </w:r>
      <w:r w:rsidR="00222EFF">
        <w:rPr>
          <w:rFonts w:ascii="Times New Roman" w:eastAsia="Times New Roman" w:hAnsi="Times New Roman" w:cs="Times New Roman"/>
          <w:bCs w:val="0"/>
          <w:szCs w:val="20"/>
          <w:lang w:val="en-GB" w:eastAsia="en-GB"/>
        </w:rPr>
        <w:t xml:space="preserve"> </w:t>
      </w:r>
    </w:p>
    <w:p w14:paraId="001D197D" w14:textId="4AE1AF82" w:rsidR="005603BB" w:rsidRPr="00C63975" w:rsidRDefault="005603BB" w:rsidP="005603BB">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Replace 2.6.106 with</w:t>
      </w:r>
      <w:r w:rsidRPr="00C63975">
        <w:rPr>
          <w:rFonts w:ascii="Times New Roman" w:eastAsia="Times New Roman" w:hAnsi="Times New Roman"/>
          <w:i/>
          <w:sz w:val="20"/>
          <w:szCs w:val="20"/>
          <w:lang w:val="en-GB" w:eastAsia="en-GB"/>
        </w:rPr>
        <w:t>:</w:t>
      </w:r>
    </w:p>
    <w:p w14:paraId="435118D6" w14:textId="77777777" w:rsidR="005603BB" w:rsidRPr="00F77ADB" w:rsidRDefault="005603BB" w:rsidP="00F77ADB">
      <w:pPr>
        <w:pStyle w:val="Heading3"/>
        <w:widowControl/>
        <w:tabs>
          <w:tab w:val="left" w:pos="794"/>
          <w:tab w:val="left" w:pos="1191"/>
          <w:tab w:val="left" w:pos="1588"/>
          <w:tab w:val="left" w:pos="1985"/>
        </w:tabs>
        <w:overflowPunct w:val="0"/>
        <w:adjustRightInd w:val="0"/>
        <w:spacing w:before="181"/>
        <w:ind w:left="794" w:hanging="794"/>
        <w:jc w:val="both"/>
        <w:textAlignment w:val="baseline"/>
        <w:rPr>
          <w:rFonts w:ascii="Times New Roman" w:eastAsia="Batang" w:hAnsi="Times New Roman" w:cs="Times New Roman"/>
          <w:b/>
          <w:color w:val="auto"/>
          <w:sz w:val="20"/>
          <w:szCs w:val="20"/>
          <w:lang w:val="en-GB"/>
        </w:rPr>
      </w:pPr>
      <w:r w:rsidRPr="00F77ADB">
        <w:rPr>
          <w:rFonts w:ascii="Times New Roman" w:eastAsia="Batang" w:hAnsi="Times New Roman" w:cs="Times New Roman"/>
          <w:b/>
          <w:color w:val="auto"/>
          <w:sz w:val="20"/>
          <w:szCs w:val="20"/>
          <w:lang w:val="en-GB"/>
        </w:rPr>
        <w:t>2.6.106</w:t>
      </w:r>
      <w:r w:rsidRPr="00F77ADB">
        <w:rPr>
          <w:rFonts w:ascii="Times New Roman" w:eastAsia="Batang" w:hAnsi="Times New Roman" w:cs="Times New Roman"/>
          <w:b/>
          <w:color w:val="auto"/>
          <w:sz w:val="20"/>
          <w:szCs w:val="20"/>
          <w:lang w:val="en-GB"/>
        </w:rPr>
        <w:tab/>
        <w:t>MPEG-H 3D audio descriptor</w:t>
      </w:r>
    </w:p>
    <w:p w14:paraId="3D5ECB54" w14:textId="77777777" w:rsidR="005603BB" w:rsidRPr="00F77ADB" w:rsidRDefault="005603BB" w:rsidP="00F77ADB">
      <w:pPr>
        <w:widowControl/>
        <w:tabs>
          <w:tab w:val="left" w:pos="794"/>
          <w:tab w:val="left" w:pos="1191"/>
          <w:tab w:val="left" w:pos="1588"/>
          <w:tab w:val="left" w:pos="1985"/>
        </w:tabs>
        <w:overflowPunct w:val="0"/>
        <w:adjustRightInd w:val="0"/>
        <w:spacing w:before="136"/>
        <w:ind w:right="-1"/>
        <w:jc w:val="both"/>
        <w:textAlignment w:val="baseline"/>
        <w:rPr>
          <w:rFonts w:ascii="Times New Roman" w:eastAsiaTheme="minorEastAsia" w:hAnsi="Times New Roman" w:cs="Times New Roman"/>
          <w:sz w:val="20"/>
          <w:lang w:val="en-GB"/>
        </w:rPr>
      </w:pPr>
      <w:r w:rsidRPr="00F77ADB">
        <w:rPr>
          <w:rFonts w:ascii="Times New Roman" w:eastAsiaTheme="minorEastAsia" w:hAnsi="Times New Roman" w:cs="Times New Roman"/>
          <w:sz w:val="20"/>
          <w:lang w:val="en-GB"/>
        </w:rPr>
        <w:t xml:space="preserve">The MPEG-H 3D audio descriptor (see Table 2-121) provides information on basic coding information in the associated ISO/IEC 23008-3 stream. This descriptor shall be present in the associated PMT for MPEG-H 3D audio content with </w:t>
      </w:r>
      <w:proofErr w:type="spellStart"/>
      <w:r w:rsidRPr="00F77ADB">
        <w:rPr>
          <w:rFonts w:ascii="Times New Roman" w:eastAsiaTheme="minorEastAsia" w:hAnsi="Times New Roman" w:cs="Times New Roman"/>
          <w:sz w:val="20"/>
          <w:lang w:val="en-GB"/>
        </w:rPr>
        <w:t>stream_type</w:t>
      </w:r>
      <w:proofErr w:type="spellEnd"/>
      <w:r w:rsidRPr="00F77ADB">
        <w:rPr>
          <w:rFonts w:ascii="Times New Roman" w:eastAsiaTheme="minorEastAsia" w:hAnsi="Times New Roman" w:cs="Times New Roman"/>
          <w:sz w:val="20"/>
          <w:lang w:val="en-GB"/>
        </w:rPr>
        <w:t xml:space="preserve"> equal to 0x2D.</w:t>
      </w:r>
    </w:p>
    <w:p w14:paraId="78AB1AD2" w14:textId="77777777" w:rsidR="005603BB" w:rsidRPr="0095552E" w:rsidRDefault="005603BB" w:rsidP="005603BB">
      <w:pPr>
        <w:pStyle w:val="TableNoTitle"/>
      </w:pPr>
      <w:r w:rsidRPr="0095552E">
        <w:t>Table 2-121 – MPEG-H 3D audio descriptor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5"/>
        <w:gridCol w:w="995"/>
        <w:gridCol w:w="1171"/>
        <w:gridCol w:w="459"/>
      </w:tblGrid>
      <w:tr w:rsidR="005603BB" w:rsidRPr="0095552E" w14:paraId="0CDD11E4" w14:textId="77777777" w:rsidTr="00222EFF">
        <w:trPr>
          <w:jc w:val="center"/>
        </w:trPr>
        <w:tc>
          <w:tcPr>
            <w:tcW w:w="6385" w:type="dxa"/>
            <w:tcBorders>
              <w:bottom w:val="single" w:sz="4" w:space="0" w:color="auto"/>
            </w:tcBorders>
            <w:shd w:val="clear" w:color="auto" w:fill="auto"/>
          </w:tcPr>
          <w:p w14:paraId="5730EB2A" w14:textId="77777777" w:rsidR="005603BB" w:rsidRPr="0095552E" w:rsidRDefault="005603BB" w:rsidP="00B07024">
            <w:pPr>
              <w:pStyle w:val="Tablehead"/>
              <w:keepNext/>
              <w:keepLines/>
              <w:rPr>
                <w:noProof w:val="0"/>
                <w:szCs w:val="18"/>
              </w:rPr>
            </w:pPr>
            <w:r w:rsidRPr="0095552E">
              <w:rPr>
                <w:noProof w:val="0"/>
                <w:szCs w:val="18"/>
              </w:rPr>
              <w:t>Syntax</w:t>
            </w:r>
          </w:p>
        </w:tc>
        <w:tc>
          <w:tcPr>
            <w:tcW w:w="995" w:type="dxa"/>
            <w:tcBorders>
              <w:bottom w:val="single" w:sz="4" w:space="0" w:color="auto"/>
            </w:tcBorders>
            <w:shd w:val="clear" w:color="auto" w:fill="auto"/>
          </w:tcPr>
          <w:p w14:paraId="0ABA9449" w14:textId="77777777" w:rsidR="005603BB" w:rsidRPr="0095552E" w:rsidRDefault="005603BB" w:rsidP="00B07024">
            <w:pPr>
              <w:pStyle w:val="Tablehead"/>
              <w:keepNext/>
              <w:keepLines/>
              <w:rPr>
                <w:noProof w:val="0"/>
                <w:szCs w:val="18"/>
              </w:rPr>
            </w:pPr>
            <w:r w:rsidRPr="0095552E">
              <w:rPr>
                <w:noProof w:val="0"/>
                <w:szCs w:val="18"/>
              </w:rPr>
              <w:t>No. of bits</w:t>
            </w:r>
          </w:p>
        </w:tc>
        <w:tc>
          <w:tcPr>
            <w:tcW w:w="1630" w:type="dxa"/>
            <w:gridSpan w:val="2"/>
            <w:tcBorders>
              <w:bottom w:val="single" w:sz="4" w:space="0" w:color="auto"/>
            </w:tcBorders>
            <w:shd w:val="clear" w:color="auto" w:fill="auto"/>
          </w:tcPr>
          <w:p w14:paraId="32D768D2" w14:textId="77777777" w:rsidR="005603BB" w:rsidRPr="0095552E" w:rsidRDefault="005603BB" w:rsidP="00B07024">
            <w:pPr>
              <w:pStyle w:val="Tablehead"/>
              <w:keepNext/>
              <w:keepLines/>
              <w:rPr>
                <w:noProof w:val="0"/>
                <w:szCs w:val="18"/>
              </w:rPr>
            </w:pPr>
            <w:r w:rsidRPr="0095552E">
              <w:rPr>
                <w:noProof w:val="0"/>
                <w:szCs w:val="18"/>
              </w:rPr>
              <w:t>Mnemonic</w:t>
            </w:r>
          </w:p>
        </w:tc>
      </w:tr>
      <w:tr w:rsidR="005603BB" w:rsidRPr="0095552E" w14:paraId="29DD600D" w14:textId="77777777" w:rsidTr="00222EFF">
        <w:trPr>
          <w:jc w:val="center"/>
        </w:trPr>
        <w:tc>
          <w:tcPr>
            <w:tcW w:w="6385" w:type="dxa"/>
            <w:tcBorders>
              <w:top w:val="single" w:sz="4" w:space="0" w:color="auto"/>
              <w:left w:val="single" w:sz="4" w:space="0" w:color="auto"/>
              <w:bottom w:val="nil"/>
              <w:right w:val="nil"/>
            </w:tcBorders>
            <w:shd w:val="clear" w:color="auto" w:fill="auto"/>
          </w:tcPr>
          <w:p w14:paraId="180403E4" w14:textId="77777777" w:rsidR="005603BB" w:rsidRPr="0095552E" w:rsidRDefault="005603BB" w:rsidP="00B07024">
            <w:pPr>
              <w:pStyle w:val="Tabletext"/>
              <w:keepNext/>
              <w:rPr>
                <w:szCs w:val="18"/>
              </w:rPr>
            </w:pPr>
            <w:r w:rsidRPr="0095552E">
              <w:rPr>
                <w:szCs w:val="18"/>
              </w:rPr>
              <w:t>MPEG-H_3dAudio_</w:t>
            </w:r>
            <w:proofErr w:type="gramStart"/>
            <w:r w:rsidRPr="0095552E">
              <w:rPr>
                <w:szCs w:val="18"/>
              </w:rPr>
              <w:t>descriptor(</w:t>
            </w:r>
            <w:proofErr w:type="gramEnd"/>
            <w:r w:rsidRPr="0095552E">
              <w:rPr>
                <w:szCs w:val="18"/>
              </w:rPr>
              <w:t>) {</w:t>
            </w:r>
          </w:p>
        </w:tc>
        <w:tc>
          <w:tcPr>
            <w:tcW w:w="995" w:type="dxa"/>
            <w:tcBorders>
              <w:top w:val="single" w:sz="4" w:space="0" w:color="auto"/>
              <w:left w:val="nil"/>
              <w:bottom w:val="nil"/>
              <w:right w:val="nil"/>
            </w:tcBorders>
            <w:shd w:val="clear" w:color="auto" w:fill="auto"/>
          </w:tcPr>
          <w:p w14:paraId="6D15EDCF" w14:textId="77777777" w:rsidR="005603BB" w:rsidRPr="0095552E" w:rsidRDefault="005603BB" w:rsidP="00B07024">
            <w:pPr>
              <w:pStyle w:val="Tabletext"/>
              <w:keepNext/>
              <w:jc w:val="center"/>
              <w:rPr>
                <w:szCs w:val="18"/>
              </w:rPr>
            </w:pPr>
          </w:p>
        </w:tc>
        <w:tc>
          <w:tcPr>
            <w:tcW w:w="1630" w:type="dxa"/>
            <w:gridSpan w:val="2"/>
            <w:tcBorders>
              <w:top w:val="single" w:sz="4" w:space="0" w:color="auto"/>
              <w:left w:val="nil"/>
              <w:bottom w:val="nil"/>
              <w:right w:val="single" w:sz="4" w:space="0" w:color="auto"/>
            </w:tcBorders>
            <w:shd w:val="clear" w:color="auto" w:fill="auto"/>
          </w:tcPr>
          <w:p w14:paraId="7D510FF0" w14:textId="77777777" w:rsidR="005603BB" w:rsidRPr="0095552E" w:rsidRDefault="005603BB" w:rsidP="00B07024">
            <w:pPr>
              <w:pStyle w:val="Tabletext"/>
              <w:keepNext/>
              <w:jc w:val="center"/>
              <w:rPr>
                <w:szCs w:val="18"/>
              </w:rPr>
            </w:pPr>
          </w:p>
        </w:tc>
      </w:tr>
      <w:tr w:rsidR="005603BB" w:rsidRPr="0095552E" w14:paraId="32FE9D9F" w14:textId="77777777" w:rsidTr="00222EFF">
        <w:trPr>
          <w:jc w:val="center"/>
        </w:trPr>
        <w:tc>
          <w:tcPr>
            <w:tcW w:w="6385" w:type="dxa"/>
            <w:tcBorders>
              <w:top w:val="nil"/>
              <w:left w:val="single" w:sz="4" w:space="0" w:color="auto"/>
              <w:bottom w:val="nil"/>
              <w:right w:val="nil"/>
            </w:tcBorders>
            <w:shd w:val="clear" w:color="auto" w:fill="auto"/>
          </w:tcPr>
          <w:p w14:paraId="2CBAA1EC" w14:textId="77777777" w:rsidR="005603BB" w:rsidRPr="0095552E" w:rsidRDefault="005603BB" w:rsidP="00B07024">
            <w:pPr>
              <w:pStyle w:val="Tabletext"/>
              <w:keepNext/>
              <w:rPr>
                <w:b/>
                <w:szCs w:val="18"/>
              </w:rPr>
            </w:pPr>
            <w:r w:rsidRPr="0095552E">
              <w:rPr>
                <w:b/>
                <w:szCs w:val="18"/>
              </w:rPr>
              <w:tab/>
              <w:t>mpegh3daProfileLevelIndication</w:t>
            </w:r>
          </w:p>
        </w:tc>
        <w:tc>
          <w:tcPr>
            <w:tcW w:w="995" w:type="dxa"/>
            <w:tcBorders>
              <w:top w:val="nil"/>
              <w:left w:val="nil"/>
              <w:bottom w:val="nil"/>
              <w:right w:val="nil"/>
            </w:tcBorders>
            <w:shd w:val="clear" w:color="auto" w:fill="auto"/>
          </w:tcPr>
          <w:p w14:paraId="0EE2B45A" w14:textId="77777777" w:rsidR="005603BB" w:rsidRPr="0095552E" w:rsidRDefault="005603BB" w:rsidP="00B07024">
            <w:pPr>
              <w:pStyle w:val="Tabletext"/>
              <w:keepNext/>
              <w:jc w:val="center"/>
              <w:rPr>
                <w:szCs w:val="18"/>
              </w:rPr>
            </w:pPr>
            <w:r w:rsidRPr="0095552E">
              <w:rPr>
                <w:b/>
                <w:szCs w:val="18"/>
              </w:rPr>
              <w:t>8</w:t>
            </w:r>
          </w:p>
        </w:tc>
        <w:tc>
          <w:tcPr>
            <w:tcW w:w="1630" w:type="dxa"/>
            <w:gridSpan w:val="2"/>
            <w:tcBorders>
              <w:top w:val="nil"/>
              <w:left w:val="nil"/>
              <w:bottom w:val="nil"/>
              <w:right w:val="single" w:sz="4" w:space="0" w:color="auto"/>
            </w:tcBorders>
            <w:shd w:val="clear" w:color="auto" w:fill="auto"/>
          </w:tcPr>
          <w:p w14:paraId="2A2D9D77" w14:textId="77777777" w:rsidR="005603BB" w:rsidRPr="0095552E" w:rsidRDefault="005603BB" w:rsidP="00B07024">
            <w:pPr>
              <w:pStyle w:val="Tabletext"/>
              <w:keepNext/>
              <w:jc w:val="center"/>
              <w:rPr>
                <w:szCs w:val="18"/>
              </w:rPr>
            </w:pPr>
            <w:r w:rsidRPr="0095552E">
              <w:rPr>
                <w:b/>
                <w:szCs w:val="18"/>
              </w:rPr>
              <w:t>uimsbf</w:t>
            </w:r>
          </w:p>
        </w:tc>
      </w:tr>
      <w:tr w:rsidR="005603BB" w:rsidRPr="0095552E" w14:paraId="55CEDA23" w14:textId="77777777" w:rsidTr="00222EFF">
        <w:trPr>
          <w:jc w:val="center"/>
        </w:trPr>
        <w:tc>
          <w:tcPr>
            <w:tcW w:w="6385" w:type="dxa"/>
            <w:tcBorders>
              <w:top w:val="nil"/>
              <w:left w:val="single" w:sz="4" w:space="0" w:color="auto"/>
              <w:bottom w:val="nil"/>
              <w:right w:val="nil"/>
            </w:tcBorders>
            <w:shd w:val="clear" w:color="auto" w:fill="auto"/>
          </w:tcPr>
          <w:p w14:paraId="6CF1A9DC" w14:textId="77777777" w:rsidR="005603BB" w:rsidRPr="0095552E" w:rsidRDefault="005603BB" w:rsidP="00B07024">
            <w:pPr>
              <w:pStyle w:val="Tabletext"/>
              <w:keepNext/>
              <w:rPr>
                <w:szCs w:val="18"/>
              </w:rPr>
            </w:pPr>
            <w:r w:rsidRPr="0095552E">
              <w:rPr>
                <w:b/>
                <w:szCs w:val="18"/>
              </w:rPr>
              <w:tab/>
            </w:r>
            <w:proofErr w:type="spellStart"/>
            <w:r w:rsidRPr="0095552E">
              <w:rPr>
                <w:b/>
                <w:szCs w:val="18"/>
              </w:rPr>
              <w:t>interactivityEnabled</w:t>
            </w:r>
            <w:proofErr w:type="spellEnd"/>
          </w:p>
        </w:tc>
        <w:tc>
          <w:tcPr>
            <w:tcW w:w="995" w:type="dxa"/>
            <w:tcBorders>
              <w:top w:val="nil"/>
              <w:left w:val="nil"/>
              <w:bottom w:val="nil"/>
              <w:right w:val="nil"/>
            </w:tcBorders>
            <w:shd w:val="clear" w:color="auto" w:fill="auto"/>
          </w:tcPr>
          <w:p w14:paraId="0E0E599B" w14:textId="77777777" w:rsidR="005603BB" w:rsidRPr="0095552E" w:rsidRDefault="005603BB" w:rsidP="00B07024">
            <w:pPr>
              <w:pStyle w:val="Tabletext"/>
              <w:keepNext/>
              <w:jc w:val="center"/>
              <w:rPr>
                <w:szCs w:val="18"/>
              </w:rPr>
            </w:pPr>
            <w:r w:rsidRPr="0095552E">
              <w:rPr>
                <w:b/>
                <w:szCs w:val="18"/>
              </w:rPr>
              <w:t>1</w:t>
            </w:r>
          </w:p>
        </w:tc>
        <w:tc>
          <w:tcPr>
            <w:tcW w:w="1630" w:type="dxa"/>
            <w:gridSpan w:val="2"/>
            <w:tcBorders>
              <w:top w:val="nil"/>
              <w:left w:val="nil"/>
              <w:bottom w:val="nil"/>
              <w:right w:val="single" w:sz="4" w:space="0" w:color="auto"/>
            </w:tcBorders>
            <w:shd w:val="clear" w:color="auto" w:fill="auto"/>
          </w:tcPr>
          <w:p w14:paraId="57904C60" w14:textId="77777777" w:rsidR="005603BB" w:rsidRPr="0095552E" w:rsidRDefault="005603BB" w:rsidP="00B07024">
            <w:pPr>
              <w:pStyle w:val="Tabletext"/>
              <w:keepNext/>
              <w:jc w:val="center"/>
              <w:rPr>
                <w:szCs w:val="18"/>
              </w:rPr>
            </w:pPr>
            <w:proofErr w:type="spellStart"/>
            <w:r w:rsidRPr="0095552E">
              <w:rPr>
                <w:b/>
                <w:szCs w:val="18"/>
              </w:rPr>
              <w:t>bslbf</w:t>
            </w:r>
            <w:proofErr w:type="spellEnd"/>
          </w:p>
        </w:tc>
      </w:tr>
      <w:tr w:rsidR="005603BB" w:rsidRPr="0095552E" w14:paraId="7FB4D91C" w14:textId="77777777" w:rsidTr="00222EFF">
        <w:trPr>
          <w:gridAfter w:val="1"/>
          <w:wAfter w:w="459" w:type="dxa"/>
          <w:jc w:val="center"/>
        </w:trPr>
        <w:tc>
          <w:tcPr>
            <w:tcW w:w="6385" w:type="dxa"/>
            <w:tcBorders>
              <w:top w:val="nil"/>
              <w:left w:val="single" w:sz="4" w:space="0" w:color="auto"/>
              <w:bottom w:val="nil"/>
              <w:right w:val="nil"/>
            </w:tcBorders>
            <w:shd w:val="clear" w:color="auto" w:fill="auto"/>
          </w:tcPr>
          <w:p w14:paraId="7B9353B1" w14:textId="77777777" w:rsidR="005603BB" w:rsidRPr="0095552E" w:rsidRDefault="005603BB" w:rsidP="00B07024">
            <w:pPr>
              <w:pStyle w:val="Tabletext"/>
              <w:keepNext/>
              <w:rPr>
                <w:b/>
                <w:szCs w:val="18"/>
              </w:rPr>
            </w:pPr>
            <w:r w:rsidRPr="00432F70">
              <w:tab/>
            </w:r>
            <w:proofErr w:type="spellStart"/>
            <w:r w:rsidRPr="00432F70">
              <w:rPr>
                <w:b/>
              </w:rPr>
              <w:t>compatibleProfileSetsPresent</w:t>
            </w:r>
            <w:proofErr w:type="spellEnd"/>
          </w:p>
        </w:tc>
        <w:tc>
          <w:tcPr>
            <w:tcW w:w="995" w:type="dxa"/>
            <w:tcBorders>
              <w:top w:val="nil"/>
              <w:left w:val="nil"/>
              <w:bottom w:val="nil"/>
              <w:right w:val="nil"/>
            </w:tcBorders>
            <w:shd w:val="clear" w:color="auto" w:fill="auto"/>
          </w:tcPr>
          <w:p w14:paraId="5DFEAB7B" w14:textId="77777777" w:rsidR="005603BB" w:rsidRPr="0095552E" w:rsidRDefault="005603BB" w:rsidP="00B07024">
            <w:pPr>
              <w:pStyle w:val="Tabletext"/>
              <w:keepNext/>
              <w:jc w:val="center"/>
              <w:rPr>
                <w:b/>
                <w:szCs w:val="18"/>
              </w:rPr>
            </w:pPr>
            <w:r w:rsidRPr="00432F70">
              <w:rPr>
                <w:b/>
              </w:rPr>
              <w:t>1</w:t>
            </w:r>
          </w:p>
        </w:tc>
        <w:tc>
          <w:tcPr>
            <w:tcW w:w="1171" w:type="dxa"/>
            <w:tcBorders>
              <w:top w:val="nil"/>
              <w:left w:val="nil"/>
              <w:bottom w:val="nil"/>
              <w:right w:val="single" w:sz="4" w:space="0" w:color="auto"/>
            </w:tcBorders>
            <w:shd w:val="clear" w:color="auto" w:fill="auto"/>
          </w:tcPr>
          <w:p w14:paraId="0E056308" w14:textId="77777777" w:rsidR="005603BB" w:rsidRPr="0095552E" w:rsidRDefault="005603BB" w:rsidP="00B07024">
            <w:pPr>
              <w:pStyle w:val="Tabletext"/>
              <w:keepNext/>
              <w:jc w:val="center"/>
              <w:rPr>
                <w:b/>
                <w:szCs w:val="18"/>
              </w:rPr>
            </w:pPr>
            <w:proofErr w:type="spellStart"/>
            <w:r w:rsidRPr="00432F70">
              <w:rPr>
                <w:b/>
              </w:rPr>
              <w:t>bslbf</w:t>
            </w:r>
            <w:proofErr w:type="spellEnd"/>
          </w:p>
        </w:tc>
      </w:tr>
      <w:tr w:rsidR="005603BB" w:rsidRPr="0095552E" w14:paraId="29C5EF91" w14:textId="77777777" w:rsidTr="00222EFF">
        <w:trPr>
          <w:jc w:val="center"/>
        </w:trPr>
        <w:tc>
          <w:tcPr>
            <w:tcW w:w="6385" w:type="dxa"/>
            <w:tcBorders>
              <w:top w:val="nil"/>
              <w:left w:val="single" w:sz="4" w:space="0" w:color="auto"/>
              <w:bottom w:val="nil"/>
              <w:right w:val="nil"/>
            </w:tcBorders>
            <w:shd w:val="clear" w:color="auto" w:fill="auto"/>
          </w:tcPr>
          <w:p w14:paraId="57F9F1A5" w14:textId="77777777" w:rsidR="005603BB" w:rsidRPr="0095552E" w:rsidRDefault="005603BB" w:rsidP="00B07024">
            <w:pPr>
              <w:pStyle w:val="Tabletext"/>
              <w:keepNext/>
              <w:rPr>
                <w:szCs w:val="18"/>
              </w:rPr>
            </w:pPr>
            <w:r w:rsidRPr="0095552E">
              <w:rPr>
                <w:szCs w:val="18"/>
              </w:rPr>
              <w:tab/>
            </w:r>
            <w:r w:rsidRPr="0095552E">
              <w:rPr>
                <w:b/>
                <w:szCs w:val="18"/>
              </w:rPr>
              <w:t>reserved</w:t>
            </w:r>
          </w:p>
        </w:tc>
        <w:tc>
          <w:tcPr>
            <w:tcW w:w="995" w:type="dxa"/>
            <w:tcBorders>
              <w:top w:val="nil"/>
              <w:left w:val="nil"/>
              <w:bottom w:val="nil"/>
              <w:right w:val="nil"/>
            </w:tcBorders>
            <w:shd w:val="clear" w:color="auto" w:fill="auto"/>
          </w:tcPr>
          <w:p w14:paraId="2AB82521" w14:textId="77777777" w:rsidR="005603BB" w:rsidRPr="0095552E" w:rsidRDefault="005603BB" w:rsidP="00B07024">
            <w:pPr>
              <w:pStyle w:val="Tabletext"/>
              <w:keepNext/>
              <w:jc w:val="center"/>
              <w:rPr>
                <w:szCs w:val="18"/>
              </w:rPr>
            </w:pPr>
            <w:r>
              <w:rPr>
                <w:b/>
                <w:szCs w:val="18"/>
              </w:rPr>
              <w:t>8</w:t>
            </w:r>
          </w:p>
        </w:tc>
        <w:tc>
          <w:tcPr>
            <w:tcW w:w="1630" w:type="dxa"/>
            <w:gridSpan w:val="2"/>
            <w:tcBorders>
              <w:top w:val="nil"/>
              <w:left w:val="nil"/>
              <w:bottom w:val="nil"/>
              <w:right w:val="single" w:sz="4" w:space="0" w:color="auto"/>
            </w:tcBorders>
            <w:shd w:val="clear" w:color="auto" w:fill="auto"/>
          </w:tcPr>
          <w:p w14:paraId="757522D3" w14:textId="77777777" w:rsidR="005603BB" w:rsidRPr="0095552E" w:rsidRDefault="005603BB" w:rsidP="00B07024">
            <w:pPr>
              <w:pStyle w:val="Tabletext"/>
              <w:keepNext/>
              <w:jc w:val="center"/>
              <w:rPr>
                <w:szCs w:val="18"/>
              </w:rPr>
            </w:pPr>
            <w:proofErr w:type="spellStart"/>
            <w:r w:rsidRPr="0095552E">
              <w:rPr>
                <w:b/>
                <w:szCs w:val="18"/>
              </w:rPr>
              <w:t>bslbf</w:t>
            </w:r>
            <w:proofErr w:type="spellEnd"/>
          </w:p>
        </w:tc>
      </w:tr>
      <w:tr w:rsidR="005603BB" w:rsidRPr="0095552E" w14:paraId="405894F0" w14:textId="77777777" w:rsidTr="00222EFF">
        <w:trPr>
          <w:jc w:val="center"/>
        </w:trPr>
        <w:tc>
          <w:tcPr>
            <w:tcW w:w="6385" w:type="dxa"/>
            <w:tcBorders>
              <w:top w:val="nil"/>
              <w:left w:val="single" w:sz="4" w:space="0" w:color="auto"/>
              <w:bottom w:val="nil"/>
              <w:right w:val="nil"/>
            </w:tcBorders>
            <w:shd w:val="clear" w:color="auto" w:fill="auto"/>
          </w:tcPr>
          <w:p w14:paraId="29844B58" w14:textId="77777777" w:rsidR="005603BB" w:rsidRPr="0095552E" w:rsidRDefault="005603BB" w:rsidP="00B07024">
            <w:pPr>
              <w:pStyle w:val="Tabletext"/>
              <w:keepNext/>
              <w:rPr>
                <w:szCs w:val="18"/>
              </w:rPr>
            </w:pPr>
            <w:r w:rsidRPr="0095552E">
              <w:rPr>
                <w:b/>
                <w:szCs w:val="18"/>
              </w:rPr>
              <w:tab/>
            </w:r>
            <w:proofErr w:type="spellStart"/>
            <w:r w:rsidRPr="0095552E">
              <w:rPr>
                <w:b/>
                <w:szCs w:val="18"/>
              </w:rPr>
              <w:t>referenceChannelLayout</w:t>
            </w:r>
            <w:proofErr w:type="spellEnd"/>
          </w:p>
        </w:tc>
        <w:tc>
          <w:tcPr>
            <w:tcW w:w="995" w:type="dxa"/>
            <w:tcBorders>
              <w:top w:val="nil"/>
              <w:left w:val="nil"/>
              <w:bottom w:val="nil"/>
              <w:right w:val="nil"/>
            </w:tcBorders>
            <w:shd w:val="clear" w:color="auto" w:fill="auto"/>
          </w:tcPr>
          <w:p w14:paraId="534B3540" w14:textId="77777777" w:rsidR="005603BB" w:rsidRPr="0095552E" w:rsidRDefault="005603BB" w:rsidP="00B07024">
            <w:pPr>
              <w:pStyle w:val="Tabletext"/>
              <w:keepNext/>
              <w:jc w:val="center"/>
              <w:rPr>
                <w:szCs w:val="18"/>
              </w:rPr>
            </w:pPr>
            <w:r w:rsidRPr="0095552E">
              <w:rPr>
                <w:b/>
                <w:szCs w:val="18"/>
              </w:rPr>
              <w:t>6</w:t>
            </w:r>
          </w:p>
        </w:tc>
        <w:tc>
          <w:tcPr>
            <w:tcW w:w="1630" w:type="dxa"/>
            <w:gridSpan w:val="2"/>
            <w:tcBorders>
              <w:top w:val="nil"/>
              <w:left w:val="nil"/>
              <w:bottom w:val="nil"/>
              <w:right w:val="single" w:sz="4" w:space="0" w:color="auto"/>
            </w:tcBorders>
            <w:shd w:val="clear" w:color="auto" w:fill="auto"/>
          </w:tcPr>
          <w:p w14:paraId="0746C0A1" w14:textId="77777777" w:rsidR="005603BB" w:rsidRPr="0095552E" w:rsidRDefault="005603BB" w:rsidP="00B07024">
            <w:pPr>
              <w:pStyle w:val="Tabletext"/>
              <w:keepNext/>
              <w:jc w:val="center"/>
              <w:rPr>
                <w:szCs w:val="18"/>
              </w:rPr>
            </w:pPr>
            <w:r w:rsidRPr="0095552E">
              <w:rPr>
                <w:b/>
                <w:szCs w:val="18"/>
              </w:rPr>
              <w:t>uimsbf</w:t>
            </w:r>
          </w:p>
        </w:tc>
      </w:tr>
      <w:tr w:rsidR="005603BB" w:rsidRPr="0095552E" w14:paraId="44B86C26" w14:textId="77777777" w:rsidTr="00222EFF">
        <w:trPr>
          <w:jc w:val="center"/>
        </w:trPr>
        <w:tc>
          <w:tcPr>
            <w:tcW w:w="6385" w:type="dxa"/>
            <w:tcBorders>
              <w:top w:val="nil"/>
              <w:left w:val="single" w:sz="4" w:space="0" w:color="auto"/>
              <w:bottom w:val="nil"/>
              <w:right w:val="nil"/>
            </w:tcBorders>
            <w:shd w:val="clear" w:color="auto" w:fill="auto"/>
          </w:tcPr>
          <w:p w14:paraId="21569AB9" w14:textId="77777777" w:rsidR="005603BB" w:rsidRPr="0095552E" w:rsidRDefault="005603BB" w:rsidP="00B07024">
            <w:pPr>
              <w:pStyle w:val="Tabletext"/>
              <w:keepNext/>
              <w:rPr>
                <w:szCs w:val="18"/>
              </w:rPr>
            </w:pPr>
            <w:r w:rsidRPr="0095552E">
              <w:rPr>
                <w:rFonts w:eastAsia="Times New Roman"/>
                <w:szCs w:val="18"/>
              </w:rPr>
              <w:tab/>
              <w:t>if (</w:t>
            </w:r>
            <w:proofErr w:type="spellStart"/>
            <w:r w:rsidRPr="0095552E">
              <w:rPr>
                <w:rFonts w:eastAsia="Times New Roman"/>
                <w:szCs w:val="18"/>
              </w:rPr>
              <w:t>compatibleProfileSetsPresent</w:t>
            </w:r>
            <w:proofErr w:type="spellEnd"/>
            <w:r w:rsidRPr="0095552E">
              <w:rPr>
                <w:rFonts w:eastAsia="Times New Roman"/>
                <w:szCs w:val="18"/>
              </w:rPr>
              <w:t xml:space="preserve"> =</w:t>
            </w:r>
            <w:proofErr w:type="gramStart"/>
            <w:r w:rsidRPr="0095552E">
              <w:rPr>
                <w:rFonts w:eastAsia="Times New Roman"/>
                <w:szCs w:val="18"/>
              </w:rPr>
              <w:t>=  '</w:t>
            </w:r>
            <w:proofErr w:type="gramEnd"/>
            <w:r w:rsidRPr="0095552E">
              <w:rPr>
                <w:rFonts w:eastAsia="Times New Roman"/>
                <w:szCs w:val="18"/>
              </w:rPr>
              <w:t>0') {</w:t>
            </w:r>
          </w:p>
        </w:tc>
        <w:tc>
          <w:tcPr>
            <w:tcW w:w="995" w:type="dxa"/>
            <w:tcBorders>
              <w:top w:val="nil"/>
              <w:left w:val="nil"/>
              <w:bottom w:val="nil"/>
              <w:right w:val="nil"/>
            </w:tcBorders>
            <w:shd w:val="clear" w:color="auto" w:fill="auto"/>
          </w:tcPr>
          <w:p w14:paraId="127A7564" w14:textId="77777777" w:rsidR="005603BB" w:rsidRPr="0095552E" w:rsidRDefault="005603BB" w:rsidP="00B07024">
            <w:pPr>
              <w:pStyle w:val="Tabletext"/>
              <w:keepNext/>
              <w:jc w:val="center"/>
              <w:rPr>
                <w:szCs w:val="18"/>
              </w:rPr>
            </w:pPr>
          </w:p>
        </w:tc>
        <w:tc>
          <w:tcPr>
            <w:tcW w:w="1630" w:type="dxa"/>
            <w:gridSpan w:val="2"/>
            <w:tcBorders>
              <w:top w:val="nil"/>
              <w:left w:val="nil"/>
              <w:bottom w:val="nil"/>
              <w:right w:val="single" w:sz="4" w:space="0" w:color="auto"/>
            </w:tcBorders>
            <w:shd w:val="clear" w:color="auto" w:fill="auto"/>
          </w:tcPr>
          <w:p w14:paraId="7EF62A0F" w14:textId="77777777" w:rsidR="005603BB" w:rsidRPr="0095552E" w:rsidRDefault="005603BB" w:rsidP="00B07024">
            <w:pPr>
              <w:pStyle w:val="Tabletext"/>
              <w:keepNext/>
              <w:jc w:val="center"/>
              <w:rPr>
                <w:szCs w:val="18"/>
              </w:rPr>
            </w:pPr>
          </w:p>
        </w:tc>
      </w:tr>
      <w:tr w:rsidR="005603BB" w:rsidRPr="0095552E" w14:paraId="392EE623" w14:textId="77777777" w:rsidTr="00222EFF">
        <w:trPr>
          <w:jc w:val="center"/>
        </w:trPr>
        <w:tc>
          <w:tcPr>
            <w:tcW w:w="6385" w:type="dxa"/>
            <w:tcBorders>
              <w:top w:val="nil"/>
              <w:left w:val="single" w:sz="4" w:space="0" w:color="auto"/>
              <w:bottom w:val="nil"/>
              <w:right w:val="nil"/>
            </w:tcBorders>
            <w:shd w:val="clear" w:color="auto" w:fill="auto"/>
          </w:tcPr>
          <w:p w14:paraId="7219BA74" w14:textId="77777777" w:rsidR="005603BB" w:rsidRPr="0095552E" w:rsidRDefault="005603BB" w:rsidP="00B07024">
            <w:pPr>
              <w:pStyle w:val="Tabletext"/>
              <w:keepNext/>
              <w:rPr>
                <w:szCs w:val="18"/>
              </w:rPr>
            </w:pPr>
            <w:r w:rsidRPr="0095552E">
              <w:rPr>
                <w:rFonts w:eastAsia="Times New Roman"/>
                <w:szCs w:val="18"/>
              </w:rPr>
              <w:tab/>
            </w:r>
            <w:r w:rsidRPr="0095552E">
              <w:rPr>
                <w:rFonts w:eastAsia="Times New Roman"/>
                <w:b/>
                <w:szCs w:val="18"/>
              </w:rPr>
              <w:tab/>
            </w:r>
            <w:proofErr w:type="spellStart"/>
            <w:r w:rsidRPr="0095552E">
              <w:rPr>
                <w:rFonts w:eastAsia="Times New Roman"/>
                <w:b/>
                <w:szCs w:val="18"/>
              </w:rPr>
              <w:t>numCompatibleSets</w:t>
            </w:r>
            <w:proofErr w:type="spellEnd"/>
          </w:p>
        </w:tc>
        <w:tc>
          <w:tcPr>
            <w:tcW w:w="995" w:type="dxa"/>
            <w:tcBorders>
              <w:top w:val="nil"/>
              <w:left w:val="nil"/>
              <w:bottom w:val="nil"/>
              <w:right w:val="nil"/>
            </w:tcBorders>
            <w:shd w:val="clear" w:color="auto" w:fill="auto"/>
          </w:tcPr>
          <w:p w14:paraId="6012ED5F" w14:textId="77777777" w:rsidR="005603BB" w:rsidRPr="0095552E" w:rsidRDefault="005603BB" w:rsidP="00B07024">
            <w:pPr>
              <w:pStyle w:val="Tabletext"/>
              <w:keepNext/>
              <w:jc w:val="center"/>
              <w:rPr>
                <w:szCs w:val="18"/>
              </w:rPr>
            </w:pPr>
            <w:r w:rsidRPr="0095552E">
              <w:rPr>
                <w:rFonts w:eastAsia="Times New Roman"/>
                <w:b/>
                <w:szCs w:val="18"/>
              </w:rPr>
              <w:t>8</w:t>
            </w:r>
          </w:p>
        </w:tc>
        <w:tc>
          <w:tcPr>
            <w:tcW w:w="1630" w:type="dxa"/>
            <w:gridSpan w:val="2"/>
            <w:tcBorders>
              <w:top w:val="nil"/>
              <w:left w:val="nil"/>
              <w:bottom w:val="nil"/>
              <w:right w:val="single" w:sz="4" w:space="0" w:color="auto"/>
            </w:tcBorders>
            <w:shd w:val="clear" w:color="auto" w:fill="auto"/>
          </w:tcPr>
          <w:p w14:paraId="512951AB" w14:textId="77777777" w:rsidR="005603BB" w:rsidRPr="0095552E" w:rsidRDefault="005603BB" w:rsidP="00B07024">
            <w:pPr>
              <w:pStyle w:val="Tabletext"/>
              <w:keepNext/>
              <w:jc w:val="center"/>
              <w:rPr>
                <w:szCs w:val="18"/>
              </w:rPr>
            </w:pPr>
            <w:r w:rsidRPr="0095552E">
              <w:rPr>
                <w:rFonts w:eastAsia="Times New Roman"/>
                <w:b/>
              </w:rPr>
              <w:t>uimsbf</w:t>
            </w:r>
          </w:p>
        </w:tc>
      </w:tr>
      <w:tr w:rsidR="005603BB" w:rsidRPr="0095552E" w14:paraId="4F629679" w14:textId="77777777" w:rsidTr="00222EFF">
        <w:trPr>
          <w:jc w:val="center"/>
        </w:trPr>
        <w:tc>
          <w:tcPr>
            <w:tcW w:w="6385" w:type="dxa"/>
            <w:tcBorders>
              <w:top w:val="nil"/>
              <w:left w:val="single" w:sz="4" w:space="0" w:color="auto"/>
              <w:bottom w:val="nil"/>
              <w:right w:val="nil"/>
            </w:tcBorders>
            <w:shd w:val="clear" w:color="auto" w:fill="auto"/>
          </w:tcPr>
          <w:p w14:paraId="573F9E76" w14:textId="77777777" w:rsidR="005603BB" w:rsidRPr="0095552E" w:rsidRDefault="005603BB" w:rsidP="00B07024">
            <w:pPr>
              <w:pStyle w:val="Tabletext"/>
              <w:keepNext/>
              <w:rPr>
                <w:szCs w:val="18"/>
              </w:rPr>
            </w:pPr>
            <w:r w:rsidRPr="0095552E">
              <w:rPr>
                <w:rFonts w:eastAsia="Times New Roman"/>
                <w:szCs w:val="18"/>
              </w:rPr>
              <w:tab/>
            </w:r>
            <w:r w:rsidRPr="0095552E">
              <w:rPr>
                <w:rFonts w:eastAsia="Times New Roman"/>
                <w:szCs w:val="18"/>
              </w:rPr>
              <w:tab/>
            </w:r>
            <w:r w:rsidRPr="0095552E">
              <w:rPr>
                <w:rFonts w:eastAsia="Times New Roman"/>
              </w:rPr>
              <w:t xml:space="preserve">for </w:t>
            </w:r>
            <w:proofErr w:type="gramStart"/>
            <w:r w:rsidRPr="0095552E">
              <w:rPr>
                <w:rFonts w:eastAsia="Times New Roman"/>
              </w:rPr>
              <w:t>( n</w:t>
            </w:r>
            <w:proofErr w:type="gramEnd"/>
            <w:r w:rsidRPr="0095552E">
              <w:rPr>
                <w:rFonts w:eastAsia="Times New Roman"/>
              </w:rPr>
              <w:t xml:space="preserve"> = 0; n &lt; </w:t>
            </w:r>
            <w:proofErr w:type="spellStart"/>
            <w:r w:rsidRPr="0095552E">
              <w:rPr>
                <w:rFonts w:eastAsia="Times New Roman"/>
                <w:szCs w:val="18"/>
              </w:rPr>
              <w:t>numCompatibleSets</w:t>
            </w:r>
            <w:proofErr w:type="spellEnd"/>
            <w:r w:rsidRPr="0095552E">
              <w:rPr>
                <w:rFonts w:eastAsia="Times New Roman"/>
              </w:rPr>
              <w:t xml:space="preserve">; n++ </w:t>
            </w:r>
            <w:r w:rsidRPr="0095552E">
              <w:rPr>
                <w:rFonts w:eastAsia="Times New Roman"/>
                <w:szCs w:val="18"/>
              </w:rPr>
              <w:t>) {</w:t>
            </w:r>
          </w:p>
        </w:tc>
        <w:tc>
          <w:tcPr>
            <w:tcW w:w="995" w:type="dxa"/>
            <w:tcBorders>
              <w:top w:val="nil"/>
              <w:left w:val="nil"/>
              <w:bottom w:val="nil"/>
              <w:right w:val="nil"/>
            </w:tcBorders>
            <w:shd w:val="clear" w:color="auto" w:fill="auto"/>
          </w:tcPr>
          <w:p w14:paraId="3EAEF53A" w14:textId="77777777" w:rsidR="005603BB" w:rsidRPr="0095552E" w:rsidRDefault="005603BB" w:rsidP="00B07024">
            <w:pPr>
              <w:pStyle w:val="Tabletext"/>
              <w:keepNext/>
              <w:jc w:val="center"/>
              <w:rPr>
                <w:szCs w:val="18"/>
              </w:rPr>
            </w:pPr>
          </w:p>
        </w:tc>
        <w:tc>
          <w:tcPr>
            <w:tcW w:w="1630" w:type="dxa"/>
            <w:gridSpan w:val="2"/>
            <w:tcBorders>
              <w:top w:val="nil"/>
              <w:left w:val="nil"/>
              <w:bottom w:val="nil"/>
              <w:right w:val="single" w:sz="4" w:space="0" w:color="auto"/>
            </w:tcBorders>
            <w:shd w:val="clear" w:color="auto" w:fill="auto"/>
          </w:tcPr>
          <w:p w14:paraId="59027C2C" w14:textId="77777777" w:rsidR="005603BB" w:rsidRPr="0095552E" w:rsidRDefault="005603BB" w:rsidP="00B07024">
            <w:pPr>
              <w:pStyle w:val="Tabletext"/>
              <w:keepNext/>
              <w:jc w:val="center"/>
              <w:rPr>
                <w:szCs w:val="18"/>
              </w:rPr>
            </w:pPr>
          </w:p>
        </w:tc>
      </w:tr>
      <w:tr w:rsidR="005603BB" w:rsidRPr="0095552E" w14:paraId="00F1B55D" w14:textId="77777777" w:rsidTr="00222EFF">
        <w:trPr>
          <w:jc w:val="center"/>
        </w:trPr>
        <w:tc>
          <w:tcPr>
            <w:tcW w:w="6385" w:type="dxa"/>
            <w:tcBorders>
              <w:top w:val="nil"/>
              <w:left w:val="single" w:sz="4" w:space="0" w:color="auto"/>
              <w:bottom w:val="nil"/>
              <w:right w:val="nil"/>
            </w:tcBorders>
            <w:shd w:val="clear" w:color="auto" w:fill="auto"/>
          </w:tcPr>
          <w:p w14:paraId="14338EC7" w14:textId="77777777" w:rsidR="005603BB" w:rsidRPr="0095552E" w:rsidRDefault="005603BB" w:rsidP="00B07024">
            <w:pPr>
              <w:pStyle w:val="Tabletext"/>
              <w:keepNext/>
              <w:rPr>
                <w:szCs w:val="18"/>
              </w:rPr>
            </w:pPr>
            <w:r w:rsidRPr="0095552E">
              <w:rPr>
                <w:rFonts w:eastAsia="Times New Roman"/>
                <w:b/>
                <w:szCs w:val="18"/>
              </w:rPr>
              <w:tab/>
            </w:r>
            <w:r w:rsidRPr="0095552E">
              <w:rPr>
                <w:rFonts w:eastAsia="Times New Roman"/>
                <w:b/>
                <w:szCs w:val="18"/>
              </w:rPr>
              <w:tab/>
            </w:r>
            <w:r w:rsidRPr="0095552E">
              <w:rPr>
                <w:rFonts w:eastAsia="Times New Roman"/>
                <w:b/>
                <w:szCs w:val="18"/>
              </w:rPr>
              <w:tab/>
            </w:r>
            <w:proofErr w:type="spellStart"/>
            <w:r w:rsidRPr="00001826">
              <w:rPr>
                <w:rFonts w:eastAsia="Times New Roman"/>
                <w:b/>
                <w:szCs w:val="18"/>
                <w:highlight w:val="yellow"/>
              </w:rPr>
              <w:t>compatibleSetIndication</w:t>
            </w:r>
            <w:proofErr w:type="spellEnd"/>
          </w:p>
        </w:tc>
        <w:tc>
          <w:tcPr>
            <w:tcW w:w="995" w:type="dxa"/>
            <w:tcBorders>
              <w:top w:val="nil"/>
              <w:left w:val="nil"/>
              <w:bottom w:val="nil"/>
              <w:right w:val="nil"/>
            </w:tcBorders>
            <w:shd w:val="clear" w:color="auto" w:fill="auto"/>
          </w:tcPr>
          <w:p w14:paraId="18F93493" w14:textId="77777777" w:rsidR="005603BB" w:rsidRPr="0095552E" w:rsidRDefault="005603BB" w:rsidP="00B07024">
            <w:pPr>
              <w:pStyle w:val="Tabletext"/>
              <w:keepNext/>
              <w:jc w:val="center"/>
              <w:rPr>
                <w:szCs w:val="18"/>
              </w:rPr>
            </w:pPr>
            <w:r w:rsidRPr="0095552E">
              <w:rPr>
                <w:rFonts w:eastAsia="Times New Roman"/>
                <w:b/>
                <w:szCs w:val="18"/>
              </w:rPr>
              <w:t>8</w:t>
            </w:r>
          </w:p>
        </w:tc>
        <w:tc>
          <w:tcPr>
            <w:tcW w:w="1630" w:type="dxa"/>
            <w:gridSpan w:val="2"/>
            <w:tcBorders>
              <w:top w:val="nil"/>
              <w:left w:val="nil"/>
              <w:bottom w:val="nil"/>
              <w:right w:val="single" w:sz="4" w:space="0" w:color="auto"/>
            </w:tcBorders>
            <w:shd w:val="clear" w:color="auto" w:fill="auto"/>
          </w:tcPr>
          <w:p w14:paraId="2B629B6F" w14:textId="77777777" w:rsidR="005603BB" w:rsidRPr="0095552E" w:rsidRDefault="005603BB" w:rsidP="00B07024">
            <w:pPr>
              <w:pStyle w:val="Tabletext"/>
              <w:keepNext/>
              <w:jc w:val="center"/>
              <w:rPr>
                <w:szCs w:val="18"/>
              </w:rPr>
            </w:pPr>
            <w:r w:rsidRPr="0095552E">
              <w:rPr>
                <w:rFonts w:eastAsia="Times New Roman"/>
                <w:b/>
              </w:rPr>
              <w:t>uimsbf</w:t>
            </w:r>
          </w:p>
        </w:tc>
      </w:tr>
      <w:tr w:rsidR="005603BB" w:rsidRPr="0095552E" w14:paraId="119C0DD3" w14:textId="77777777" w:rsidTr="00222EFF">
        <w:trPr>
          <w:jc w:val="center"/>
        </w:trPr>
        <w:tc>
          <w:tcPr>
            <w:tcW w:w="6385" w:type="dxa"/>
            <w:tcBorders>
              <w:top w:val="nil"/>
              <w:left w:val="single" w:sz="4" w:space="0" w:color="auto"/>
              <w:bottom w:val="nil"/>
              <w:right w:val="nil"/>
            </w:tcBorders>
            <w:shd w:val="clear" w:color="auto" w:fill="auto"/>
          </w:tcPr>
          <w:p w14:paraId="53C76190" w14:textId="77777777" w:rsidR="005603BB" w:rsidRPr="0095552E" w:rsidRDefault="005603BB" w:rsidP="00B07024">
            <w:pPr>
              <w:pStyle w:val="Tabletext"/>
              <w:keepNext/>
              <w:rPr>
                <w:szCs w:val="18"/>
              </w:rPr>
            </w:pPr>
            <w:r w:rsidRPr="0095552E">
              <w:rPr>
                <w:rFonts w:eastAsia="Times New Roman"/>
                <w:szCs w:val="18"/>
              </w:rPr>
              <w:tab/>
            </w:r>
            <w:r w:rsidRPr="0095552E">
              <w:rPr>
                <w:rFonts w:eastAsia="Times New Roman"/>
                <w:b/>
                <w:szCs w:val="18"/>
              </w:rPr>
              <w:tab/>
            </w:r>
            <w:r w:rsidRPr="0095552E">
              <w:rPr>
                <w:rFonts w:eastAsia="Times New Roman"/>
                <w:szCs w:val="18"/>
              </w:rPr>
              <w:t>}</w:t>
            </w:r>
          </w:p>
        </w:tc>
        <w:tc>
          <w:tcPr>
            <w:tcW w:w="995" w:type="dxa"/>
            <w:tcBorders>
              <w:top w:val="nil"/>
              <w:left w:val="nil"/>
              <w:bottom w:val="nil"/>
              <w:right w:val="nil"/>
            </w:tcBorders>
            <w:shd w:val="clear" w:color="auto" w:fill="auto"/>
          </w:tcPr>
          <w:p w14:paraId="22F6B4AC" w14:textId="77777777" w:rsidR="005603BB" w:rsidRPr="0095552E" w:rsidRDefault="005603BB" w:rsidP="00B07024">
            <w:pPr>
              <w:pStyle w:val="Tabletext"/>
              <w:keepNext/>
              <w:jc w:val="center"/>
              <w:rPr>
                <w:szCs w:val="18"/>
              </w:rPr>
            </w:pPr>
          </w:p>
        </w:tc>
        <w:tc>
          <w:tcPr>
            <w:tcW w:w="1630" w:type="dxa"/>
            <w:gridSpan w:val="2"/>
            <w:tcBorders>
              <w:top w:val="nil"/>
              <w:left w:val="nil"/>
              <w:bottom w:val="nil"/>
              <w:right w:val="single" w:sz="4" w:space="0" w:color="auto"/>
            </w:tcBorders>
            <w:shd w:val="clear" w:color="auto" w:fill="auto"/>
          </w:tcPr>
          <w:p w14:paraId="6D7DE3E1" w14:textId="77777777" w:rsidR="005603BB" w:rsidRPr="0095552E" w:rsidRDefault="005603BB" w:rsidP="00B07024">
            <w:pPr>
              <w:pStyle w:val="Tabletext"/>
              <w:keepNext/>
              <w:jc w:val="center"/>
              <w:rPr>
                <w:szCs w:val="18"/>
              </w:rPr>
            </w:pPr>
          </w:p>
        </w:tc>
      </w:tr>
      <w:tr w:rsidR="005603BB" w:rsidRPr="0095552E" w14:paraId="57F20F8F" w14:textId="77777777" w:rsidTr="00222EFF">
        <w:trPr>
          <w:jc w:val="center"/>
        </w:trPr>
        <w:tc>
          <w:tcPr>
            <w:tcW w:w="6385" w:type="dxa"/>
            <w:tcBorders>
              <w:top w:val="nil"/>
              <w:left w:val="single" w:sz="4" w:space="0" w:color="auto"/>
              <w:bottom w:val="nil"/>
              <w:right w:val="nil"/>
            </w:tcBorders>
            <w:shd w:val="clear" w:color="auto" w:fill="auto"/>
          </w:tcPr>
          <w:p w14:paraId="2ACB1E76" w14:textId="77777777" w:rsidR="005603BB" w:rsidRPr="0095552E" w:rsidRDefault="005603BB" w:rsidP="00B07024">
            <w:pPr>
              <w:pStyle w:val="Tabletext"/>
              <w:rPr>
                <w:rFonts w:eastAsia="Times New Roman"/>
                <w:szCs w:val="18"/>
              </w:rPr>
            </w:pPr>
            <w:r w:rsidRPr="0095552E">
              <w:rPr>
                <w:rFonts w:eastAsia="Times New Roman"/>
                <w:b/>
                <w:szCs w:val="18"/>
              </w:rPr>
              <w:tab/>
            </w:r>
            <w:r w:rsidRPr="0095552E">
              <w:rPr>
                <w:rFonts w:eastAsia="Times New Roman"/>
                <w:szCs w:val="18"/>
              </w:rPr>
              <w:t>}</w:t>
            </w:r>
          </w:p>
        </w:tc>
        <w:tc>
          <w:tcPr>
            <w:tcW w:w="995" w:type="dxa"/>
            <w:tcBorders>
              <w:top w:val="nil"/>
              <w:left w:val="nil"/>
              <w:bottom w:val="nil"/>
              <w:right w:val="nil"/>
            </w:tcBorders>
            <w:shd w:val="clear" w:color="auto" w:fill="auto"/>
          </w:tcPr>
          <w:p w14:paraId="4D5C614B" w14:textId="77777777" w:rsidR="005603BB" w:rsidRPr="0095552E" w:rsidRDefault="005603BB" w:rsidP="00B07024">
            <w:pPr>
              <w:pStyle w:val="Tabletext"/>
              <w:jc w:val="center"/>
              <w:rPr>
                <w:szCs w:val="18"/>
              </w:rPr>
            </w:pPr>
          </w:p>
        </w:tc>
        <w:tc>
          <w:tcPr>
            <w:tcW w:w="1630" w:type="dxa"/>
            <w:gridSpan w:val="2"/>
            <w:tcBorders>
              <w:top w:val="nil"/>
              <w:left w:val="nil"/>
              <w:bottom w:val="nil"/>
              <w:right w:val="single" w:sz="4" w:space="0" w:color="auto"/>
            </w:tcBorders>
            <w:shd w:val="clear" w:color="auto" w:fill="auto"/>
          </w:tcPr>
          <w:p w14:paraId="6C0D5E93" w14:textId="77777777" w:rsidR="005603BB" w:rsidRPr="0095552E" w:rsidRDefault="005603BB" w:rsidP="00B07024">
            <w:pPr>
              <w:pStyle w:val="Tabletext"/>
              <w:jc w:val="center"/>
              <w:rPr>
                <w:szCs w:val="18"/>
              </w:rPr>
            </w:pPr>
          </w:p>
        </w:tc>
      </w:tr>
      <w:tr w:rsidR="005603BB" w:rsidRPr="0095552E" w14:paraId="04538C5A" w14:textId="77777777" w:rsidTr="00222EFF">
        <w:trPr>
          <w:jc w:val="center"/>
        </w:trPr>
        <w:tc>
          <w:tcPr>
            <w:tcW w:w="6385" w:type="dxa"/>
            <w:tcBorders>
              <w:top w:val="nil"/>
              <w:left w:val="single" w:sz="4" w:space="0" w:color="auto"/>
              <w:bottom w:val="nil"/>
              <w:right w:val="nil"/>
            </w:tcBorders>
            <w:shd w:val="clear" w:color="auto" w:fill="auto"/>
          </w:tcPr>
          <w:p w14:paraId="7C4BB8D6" w14:textId="77777777" w:rsidR="005603BB" w:rsidRPr="0095552E" w:rsidRDefault="005603BB" w:rsidP="00B07024">
            <w:pPr>
              <w:pStyle w:val="Tabletext"/>
              <w:rPr>
                <w:b/>
                <w:szCs w:val="18"/>
              </w:rPr>
            </w:pPr>
            <w:r w:rsidRPr="0095552E">
              <w:rPr>
                <w:szCs w:val="18"/>
              </w:rPr>
              <w:tab/>
              <w:t>for (</w:t>
            </w:r>
            <w:proofErr w:type="spellStart"/>
            <w:r w:rsidRPr="0095552E">
              <w:rPr>
                <w:szCs w:val="18"/>
              </w:rPr>
              <w:t>i</w:t>
            </w:r>
            <w:proofErr w:type="spellEnd"/>
            <w:r w:rsidRPr="0095552E">
              <w:rPr>
                <w:szCs w:val="18"/>
              </w:rPr>
              <w:t xml:space="preserve">=0; </w:t>
            </w:r>
            <w:proofErr w:type="spellStart"/>
            <w:r w:rsidRPr="0095552E">
              <w:rPr>
                <w:szCs w:val="18"/>
              </w:rPr>
              <w:t>i</w:t>
            </w:r>
            <w:proofErr w:type="spellEnd"/>
            <w:r w:rsidRPr="0095552E">
              <w:rPr>
                <w:szCs w:val="18"/>
              </w:rPr>
              <w:t xml:space="preserve">&lt;N; </w:t>
            </w:r>
            <w:proofErr w:type="spellStart"/>
            <w:r w:rsidRPr="0095552E">
              <w:rPr>
                <w:szCs w:val="18"/>
              </w:rPr>
              <w:t>i</w:t>
            </w:r>
            <w:proofErr w:type="spellEnd"/>
            <w:r w:rsidRPr="0095552E">
              <w:rPr>
                <w:szCs w:val="18"/>
              </w:rPr>
              <w:t>++) {</w:t>
            </w:r>
          </w:p>
        </w:tc>
        <w:tc>
          <w:tcPr>
            <w:tcW w:w="995" w:type="dxa"/>
            <w:tcBorders>
              <w:top w:val="nil"/>
              <w:left w:val="nil"/>
              <w:bottom w:val="nil"/>
              <w:right w:val="nil"/>
            </w:tcBorders>
            <w:shd w:val="clear" w:color="auto" w:fill="auto"/>
          </w:tcPr>
          <w:p w14:paraId="7FFEEC6A" w14:textId="77777777" w:rsidR="005603BB" w:rsidRPr="0095552E" w:rsidRDefault="005603BB" w:rsidP="00B07024">
            <w:pPr>
              <w:pStyle w:val="Tabletext"/>
              <w:jc w:val="center"/>
              <w:rPr>
                <w:b/>
                <w:szCs w:val="18"/>
              </w:rPr>
            </w:pPr>
          </w:p>
        </w:tc>
        <w:tc>
          <w:tcPr>
            <w:tcW w:w="1630" w:type="dxa"/>
            <w:gridSpan w:val="2"/>
            <w:tcBorders>
              <w:top w:val="nil"/>
              <w:left w:val="nil"/>
              <w:bottom w:val="nil"/>
              <w:right w:val="single" w:sz="4" w:space="0" w:color="auto"/>
            </w:tcBorders>
            <w:shd w:val="clear" w:color="auto" w:fill="auto"/>
          </w:tcPr>
          <w:p w14:paraId="71C09651" w14:textId="77777777" w:rsidR="005603BB" w:rsidRPr="0095552E" w:rsidRDefault="005603BB" w:rsidP="00B07024">
            <w:pPr>
              <w:pStyle w:val="Tabletext"/>
              <w:jc w:val="center"/>
              <w:rPr>
                <w:b/>
                <w:szCs w:val="18"/>
              </w:rPr>
            </w:pPr>
          </w:p>
        </w:tc>
      </w:tr>
      <w:tr w:rsidR="005603BB" w:rsidRPr="0095552E" w14:paraId="14206D8D" w14:textId="77777777" w:rsidTr="00222EFF">
        <w:trPr>
          <w:jc w:val="center"/>
        </w:trPr>
        <w:tc>
          <w:tcPr>
            <w:tcW w:w="6385" w:type="dxa"/>
            <w:tcBorders>
              <w:top w:val="nil"/>
              <w:left w:val="single" w:sz="4" w:space="0" w:color="auto"/>
              <w:bottom w:val="nil"/>
              <w:right w:val="nil"/>
            </w:tcBorders>
            <w:shd w:val="clear" w:color="auto" w:fill="auto"/>
          </w:tcPr>
          <w:p w14:paraId="143C13F7" w14:textId="77777777" w:rsidR="005603BB" w:rsidRPr="0095552E" w:rsidRDefault="005603BB" w:rsidP="00B07024">
            <w:pPr>
              <w:pStyle w:val="Tabletext"/>
              <w:rPr>
                <w:b/>
                <w:szCs w:val="18"/>
              </w:rPr>
            </w:pPr>
            <w:r w:rsidRPr="0095552E">
              <w:rPr>
                <w:szCs w:val="18"/>
              </w:rPr>
              <w:tab/>
            </w:r>
            <w:r w:rsidRPr="0095552E">
              <w:rPr>
                <w:szCs w:val="18"/>
              </w:rPr>
              <w:tab/>
            </w:r>
            <w:r w:rsidRPr="0095552E">
              <w:rPr>
                <w:b/>
                <w:szCs w:val="18"/>
              </w:rPr>
              <w:t>reserved</w:t>
            </w:r>
          </w:p>
        </w:tc>
        <w:tc>
          <w:tcPr>
            <w:tcW w:w="995" w:type="dxa"/>
            <w:tcBorders>
              <w:top w:val="nil"/>
              <w:left w:val="nil"/>
              <w:bottom w:val="nil"/>
              <w:right w:val="nil"/>
            </w:tcBorders>
            <w:shd w:val="clear" w:color="auto" w:fill="auto"/>
          </w:tcPr>
          <w:p w14:paraId="5FD6B834" w14:textId="77777777" w:rsidR="005603BB" w:rsidRPr="0095552E" w:rsidRDefault="005603BB" w:rsidP="00B07024">
            <w:pPr>
              <w:pStyle w:val="Tabletext"/>
              <w:jc w:val="center"/>
              <w:rPr>
                <w:b/>
                <w:szCs w:val="18"/>
              </w:rPr>
            </w:pPr>
            <w:r w:rsidRPr="0095552E">
              <w:rPr>
                <w:b/>
                <w:szCs w:val="18"/>
              </w:rPr>
              <w:t>8</w:t>
            </w:r>
          </w:p>
        </w:tc>
        <w:tc>
          <w:tcPr>
            <w:tcW w:w="1630" w:type="dxa"/>
            <w:gridSpan w:val="2"/>
            <w:tcBorders>
              <w:top w:val="nil"/>
              <w:left w:val="nil"/>
              <w:bottom w:val="nil"/>
              <w:right w:val="single" w:sz="4" w:space="0" w:color="auto"/>
            </w:tcBorders>
            <w:shd w:val="clear" w:color="auto" w:fill="auto"/>
          </w:tcPr>
          <w:p w14:paraId="4B659C0D" w14:textId="77777777" w:rsidR="005603BB" w:rsidRPr="0095552E" w:rsidRDefault="005603BB" w:rsidP="00B07024">
            <w:pPr>
              <w:pStyle w:val="Tabletext"/>
              <w:jc w:val="center"/>
              <w:rPr>
                <w:b/>
                <w:szCs w:val="18"/>
              </w:rPr>
            </w:pPr>
            <w:proofErr w:type="spellStart"/>
            <w:r w:rsidRPr="0095552E">
              <w:rPr>
                <w:b/>
                <w:szCs w:val="18"/>
              </w:rPr>
              <w:t>bslbf</w:t>
            </w:r>
            <w:proofErr w:type="spellEnd"/>
          </w:p>
        </w:tc>
      </w:tr>
      <w:tr w:rsidR="005603BB" w:rsidRPr="0095552E" w14:paraId="2AFD0105" w14:textId="77777777" w:rsidTr="00222EFF">
        <w:trPr>
          <w:jc w:val="center"/>
        </w:trPr>
        <w:tc>
          <w:tcPr>
            <w:tcW w:w="6385" w:type="dxa"/>
            <w:tcBorders>
              <w:top w:val="nil"/>
              <w:left w:val="single" w:sz="4" w:space="0" w:color="auto"/>
              <w:bottom w:val="nil"/>
              <w:right w:val="nil"/>
            </w:tcBorders>
            <w:shd w:val="clear" w:color="auto" w:fill="auto"/>
          </w:tcPr>
          <w:p w14:paraId="3B1770FF" w14:textId="77777777" w:rsidR="005603BB" w:rsidRPr="0095552E" w:rsidRDefault="005603BB" w:rsidP="00B07024">
            <w:pPr>
              <w:pStyle w:val="Tabletext"/>
              <w:rPr>
                <w:szCs w:val="18"/>
              </w:rPr>
            </w:pPr>
            <w:r w:rsidRPr="0095552E">
              <w:rPr>
                <w:szCs w:val="18"/>
              </w:rPr>
              <w:tab/>
              <w:t>}</w:t>
            </w:r>
          </w:p>
        </w:tc>
        <w:tc>
          <w:tcPr>
            <w:tcW w:w="995" w:type="dxa"/>
            <w:tcBorders>
              <w:top w:val="nil"/>
              <w:left w:val="nil"/>
              <w:bottom w:val="nil"/>
              <w:right w:val="nil"/>
            </w:tcBorders>
            <w:shd w:val="clear" w:color="auto" w:fill="auto"/>
          </w:tcPr>
          <w:p w14:paraId="0D56B803" w14:textId="77777777" w:rsidR="005603BB" w:rsidRPr="0095552E" w:rsidRDefault="005603BB" w:rsidP="00B07024">
            <w:pPr>
              <w:pStyle w:val="Tabletext"/>
              <w:jc w:val="center"/>
              <w:rPr>
                <w:b/>
                <w:szCs w:val="18"/>
              </w:rPr>
            </w:pPr>
          </w:p>
        </w:tc>
        <w:tc>
          <w:tcPr>
            <w:tcW w:w="1630" w:type="dxa"/>
            <w:gridSpan w:val="2"/>
            <w:tcBorders>
              <w:top w:val="nil"/>
              <w:left w:val="nil"/>
              <w:bottom w:val="nil"/>
              <w:right w:val="single" w:sz="4" w:space="0" w:color="auto"/>
            </w:tcBorders>
            <w:shd w:val="clear" w:color="auto" w:fill="auto"/>
          </w:tcPr>
          <w:p w14:paraId="52DE089B" w14:textId="77777777" w:rsidR="005603BB" w:rsidRPr="0095552E" w:rsidRDefault="005603BB" w:rsidP="00B07024">
            <w:pPr>
              <w:pStyle w:val="Tabletext"/>
              <w:jc w:val="center"/>
              <w:rPr>
                <w:b/>
                <w:szCs w:val="18"/>
              </w:rPr>
            </w:pPr>
          </w:p>
        </w:tc>
      </w:tr>
      <w:tr w:rsidR="005603BB" w:rsidRPr="0095552E" w14:paraId="58E822B4" w14:textId="77777777" w:rsidTr="00222EFF">
        <w:trPr>
          <w:jc w:val="center"/>
        </w:trPr>
        <w:tc>
          <w:tcPr>
            <w:tcW w:w="6385" w:type="dxa"/>
            <w:tcBorders>
              <w:top w:val="nil"/>
              <w:left w:val="single" w:sz="4" w:space="0" w:color="auto"/>
              <w:bottom w:val="single" w:sz="4" w:space="0" w:color="auto"/>
              <w:right w:val="nil"/>
            </w:tcBorders>
            <w:shd w:val="clear" w:color="auto" w:fill="auto"/>
          </w:tcPr>
          <w:p w14:paraId="471CE712" w14:textId="77777777" w:rsidR="005603BB" w:rsidRPr="0095552E" w:rsidRDefault="005603BB" w:rsidP="00B07024">
            <w:pPr>
              <w:pStyle w:val="Tabletext"/>
              <w:rPr>
                <w:szCs w:val="18"/>
              </w:rPr>
            </w:pPr>
            <w:r w:rsidRPr="0095552E">
              <w:rPr>
                <w:szCs w:val="18"/>
              </w:rPr>
              <w:t>}</w:t>
            </w:r>
          </w:p>
        </w:tc>
        <w:tc>
          <w:tcPr>
            <w:tcW w:w="995" w:type="dxa"/>
            <w:tcBorders>
              <w:top w:val="nil"/>
              <w:left w:val="nil"/>
              <w:bottom w:val="single" w:sz="4" w:space="0" w:color="auto"/>
              <w:right w:val="nil"/>
            </w:tcBorders>
            <w:shd w:val="clear" w:color="auto" w:fill="auto"/>
          </w:tcPr>
          <w:p w14:paraId="3AD9779A" w14:textId="77777777" w:rsidR="005603BB" w:rsidRPr="0095552E" w:rsidRDefault="005603BB" w:rsidP="00B07024">
            <w:pPr>
              <w:pStyle w:val="Tabletext"/>
              <w:jc w:val="center"/>
              <w:rPr>
                <w:szCs w:val="18"/>
              </w:rPr>
            </w:pPr>
          </w:p>
        </w:tc>
        <w:tc>
          <w:tcPr>
            <w:tcW w:w="1630" w:type="dxa"/>
            <w:gridSpan w:val="2"/>
            <w:tcBorders>
              <w:top w:val="nil"/>
              <w:left w:val="nil"/>
              <w:bottom w:val="single" w:sz="4" w:space="0" w:color="auto"/>
              <w:right w:val="single" w:sz="4" w:space="0" w:color="auto"/>
            </w:tcBorders>
            <w:shd w:val="clear" w:color="auto" w:fill="auto"/>
          </w:tcPr>
          <w:p w14:paraId="43CE3586" w14:textId="77777777" w:rsidR="005603BB" w:rsidRPr="0095552E" w:rsidRDefault="005603BB" w:rsidP="00B07024">
            <w:pPr>
              <w:pStyle w:val="Tabletext"/>
              <w:jc w:val="center"/>
              <w:rPr>
                <w:szCs w:val="18"/>
              </w:rPr>
            </w:pPr>
          </w:p>
        </w:tc>
      </w:tr>
    </w:tbl>
    <w:p w14:paraId="37D8683C" w14:textId="1B4035A3" w:rsidR="00222EFF" w:rsidRPr="00C63975" w:rsidRDefault="00EB338B" w:rsidP="00222EFF">
      <w:pPr>
        <w:pStyle w:val="Heading1"/>
        <w:keepNext/>
        <w:keepLines/>
        <w:widowControl/>
        <w:numPr>
          <w:ilvl w:val="0"/>
          <w:numId w:val="0"/>
        </w:numPr>
        <w:tabs>
          <w:tab w:val="left" w:pos="794"/>
          <w:tab w:val="left" w:pos="1191"/>
          <w:tab w:val="left" w:pos="1588"/>
          <w:tab w:val="left" w:pos="1985"/>
        </w:tabs>
        <w:overflowPunct w:val="0"/>
        <w:adjustRightInd w:val="0"/>
        <w:spacing w:before="480"/>
        <w:textAlignment w:val="baseline"/>
        <w:rPr>
          <w:rFonts w:ascii="Times New Roman" w:eastAsia="Times New Roman" w:hAnsi="Times New Roman" w:cs="Times New Roman"/>
          <w:bCs w:val="0"/>
          <w:szCs w:val="20"/>
          <w:lang w:val="en-GB" w:eastAsia="en-GB"/>
        </w:rPr>
      </w:pPr>
      <w:r>
        <w:rPr>
          <w:rFonts w:ascii="Times New Roman" w:eastAsia="Times New Roman" w:hAnsi="Times New Roman" w:cs="Times New Roman"/>
          <w:bCs w:val="0"/>
          <w:szCs w:val="20"/>
          <w:lang w:val="en-GB" w:eastAsia="en-GB"/>
        </w:rPr>
        <w:t>2</w:t>
      </w:r>
      <w:r w:rsidR="00222EFF" w:rsidRPr="00C63975">
        <w:rPr>
          <w:rFonts w:ascii="Times New Roman" w:eastAsia="Times New Roman" w:hAnsi="Times New Roman" w:cs="Times New Roman"/>
          <w:bCs w:val="0"/>
          <w:szCs w:val="20"/>
          <w:lang w:val="en-GB" w:eastAsia="en-GB"/>
        </w:rPr>
        <w:t>)</w:t>
      </w:r>
      <w:r w:rsidR="00222EFF" w:rsidRPr="00C63975">
        <w:rPr>
          <w:rFonts w:ascii="Times New Roman" w:eastAsia="Times New Roman" w:hAnsi="Times New Roman" w:cs="Times New Roman"/>
          <w:bCs w:val="0"/>
          <w:szCs w:val="20"/>
          <w:lang w:val="en-GB" w:eastAsia="en-GB"/>
        </w:rPr>
        <w:tab/>
        <w:t xml:space="preserve">Clause </w:t>
      </w:r>
      <w:r w:rsidR="00222EFF" w:rsidRPr="005603BB">
        <w:rPr>
          <w:rFonts w:ascii="Times New Roman" w:eastAsia="Times New Roman" w:hAnsi="Times New Roman" w:cs="Times New Roman"/>
          <w:bCs w:val="0"/>
          <w:szCs w:val="20"/>
          <w:lang w:val="en-GB" w:eastAsia="en-GB"/>
        </w:rPr>
        <w:t>2.6.10</w:t>
      </w:r>
      <w:r w:rsidR="00222EFF">
        <w:rPr>
          <w:rFonts w:ascii="Times New Roman" w:eastAsia="Times New Roman" w:hAnsi="Times New Roman" w:cs="Times New Roman"/>
          <w:bCs w:val="0"/>
          <w:szCs w:val="20"/>
          <w:lang w:val="en-GB" w:eastAsia="en-GB"/>
        </w:rPr>
        <w:t xml:space="preserve">7 </w:t>
      </w:r>
    </w:p>
    <w:p w14:paraId="55B5EFD6" w14:textId="77777777" w:rsidR="000E2ED8" w:rsidRDefault="000E2ED8" w:rsidP="00222EFF">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 xml:space="preserve">In </w:t>
      </w:r>
      <w:r w:rsidR="00222EFF">
        <w:rPr>
          <w:rFonts w:ascii="Times New Roman" w:eastAsia="Times New Roman" w:hAnsi="Times New Roman"/>
          <w:i/>
          <w:sz w:val="20"/>
          <w:szCs w:val="20"/>
          <w:lang w:val="en-GB" w:eastAsia="en-GB"/>
        </w:rPr>
        <w:t>2.6.107</w:t>
      </w:r>
      <w:r>
        <w:rPr>
          <w:rFonts w:ascii="Times New Roman" w:eastAsia="Times New Roman" w:hAnsi="Times New Roman"/>
          <w:i/>
          <w:sz w:val="20"/>
          <w:szCs w:val="20"/>
          <w:lang w:val="en-GB" w:eastAsia="en-GB"/>
        </w:rPr>
        <w:t>,</w:t>
      </w:r>
      <w:r w:rsidR="00222EFF">
        <w:rPr>
          <w:rFonts w:ascii="Times New Roman" w:eastAsia="Times New Roman" w:hAnsi="Times New Roman"/>
          <w:i/>
          <w:sz w:val="20"/>
          <w:szCs w:val="20"/>
          <w:lang w:val="en-GB" w:eastAsia="en-GB"/>
        </w:rPr>
        <w:t xml:space="preserve"> </w:t>
      </w:r>
      <w:proofErr w:type="gramStart"/>
      <w:r>
        <w:rPr>
          <w:rFonts w:ascii="Times New Roman" w:eastAsia="Times New Roman" w:hAnsi="Times New Roman"/>
          <w:i/>
          <w:sz w:val="20"/>
          <w:szCs w:val="20"/>
          <w:lang w:val="en-GB" w:eastAsia="en-GB"/>
        </w:rPr>
        <w:t>replace</w:t>
      </w:r>
      <w:proofErr w:type="gramEnd"/>
    </w:p>
    <w:p w14:paraId="3BCF78A6" w14:textId="77777777" w:rsidR="000E2ED8" w:rsidRPr="000E2ED8" w:rsidRDefault="000E2ED8" w:rsidP="000E2ED8">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0E2ED8">
        <w:rPr>
          <w:rFonts w:ascii="Times New Roman" w:eastAsiaTheme="minorEastAsia" w:hAnsi="Times New Roman" w:cs="Times New Roman"/>
          <w:b/>
          <w:sz w:val="20"/>
          <w:lang w:val="en-GB"/>
        </w:rPr>
        <w:t>CompatibleSetIndication</w:t>
      </w:r>
      <w:proofErr w:type="spellEnd"/>
      <w:r w:rsidRPr="000E2ED8">
        <w:rPr>
          <w:rFonts w:ascii="Times New Roman" w:eastAsiaTheme="minorEastAsia" w:hAnsi="Times New Roman" w:cs="Times New Roman"/>
          <w:b/>
          <w:sz w:val="20"/>
          <w:lang w:val="en-GB"/>
        </w:rPr>
        <w:t xml:space="preserve"> </w:t>
      </w:r>
      <w:r w:rsidRPr="000E2ED8">
        <w:rPr>
          <w:rFonts w:ascii="Times New Roman" w:eastAsiaTheme="minorEastAsia" w:hAnsi="Times New Roman" w:cs="Times New Roman"/>
          <w:bCs/>
          <w:sz w:val="20"/>
          <w:lang w:val="en-GB"/>
        </w:rPr>
        <w:t xml:space="preserve">– See </w:t>
      </w:r>
      <w:proofErr w:type="spellStart"/>
      <w:r w:rsidRPr="000E2ED8">
        <w:rPr>
          <w:rFonts w:ascii="Times New Roman" w:eastAsiaTheme="minorEastAsia" w:hAnsi="Times New Roman" w:cs="Times New Roman"/>
          <w:bCs/>
          <w:sz w:val="20"/>
          <w:lang w:val="en-GB"/>
        </w:rPr>
        <w:t>CompatibleSetIndication</w:t>
      </w:r>
      <w:proofErr w:type="spellEnd"/>
      <w:r w:rsidRPr="000E2ED8" w:rsidDel="00FA510D">
        <w:rPr>
          <w:rFonts w:ascii="Times New Roman" w:eastAsiaTheme="minorEastAsia" w:hAnsi="Times New Roman" w:cs="Times New Roman"/>
          <w:bCs/>
          <w:sz w:val="20"/>
          <w:lang w:val="en-GB"/>
        </w:rPr>
        <w:t xml:space="preserve"> </w:t>
      </w:r>
      <w:r w:rsidRPr="000E2ED8">
        <w:rPr>
          <w:rFonts w:ascii="Times New Roman" w:eastAsiaTheme="minorEastAsia" w:hAnsi="Times New Roman" w:cs="Times New Roman"/>
          <w:bCs/>
          <w:sz w:val="20"/>
          <w:lang w:val="en-GB"/>
        </w:rPr>
        <w:t xml:space="preserve">field in the </w:t>
      </w:r>
      <w:proofErr w:type="spellStart"/>
      <w:proofErr w:type="gramStart"/>
      <w:r w:rsidRPr="000E2ED8">
        <w:rPr>
          <w:rFonts w:ascii="Times New Roman" w:eastAsiaTheme="minorEastAsia" w:hAnsi="Times New Roman" w:cs="Times New Roman"/>
          <w:bCs/>
          <w:sz w:val="20"/>
          <w:lang w:val="en-GB"/>
        </w:rPr>
        <w:t>CompatibleProfileLevelSet</w:t>
      </w:r>
      <w:proofErr w:type="spellEnd"/>
      <w:r w:rsidRPr="000E2ED8">
        <w:rPr>
          <w:rFonts w:ascii="Times New Roman" w:eastAsiaTheme="minorEastAsia" w:hAnsi="Times New Roman" w:cs="Times New Roman"/>
          <w:bCs/>
          <w:sz w:val="20"/>
          <w:lang w:val="en-GB"/>
        </w:rPr>
        <w:t>(</w:t>
      </w:r>
      <w:proofErr w:type="gramEnd"/>
      <w:r w:rsidRPr="000E2ED8">
        <w:rPr>
          <w:rFonts w:ascii="Times New Roman" w:eastAsiaTheme="minorEastAsia" w:hAnsi="Times New Roman" w:cs="Times New Roman"/>
          <w:bCs/>
          <w:sz w:val="20"/>
          <w:lang w:val="en-GB"/>
        </w:rPr>
        <w:t>) config extension in ISO/IEC 23008-3.</w:t>
      </w:r>
    </w:p>
    <w:p w14:paraId="04238AF6" w14:textId="55012663" w:rsidR="00222EFF" w:rsidRPr="00C63975" w:rsidRDefault="00222EFF" w:rsidP="00222EFF">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with</w:t>
      </w:r>
      <w:r w:rsidRPr="00C63975">
        <w:rPr>
          <w:rFonts w:ascii="Times New Roman" w:eastAsia="Times New Roman" w:hAnsi="Times New Roman"/>
          <w:i/>
          <w:sz w:val="20"/>
          <w:szCs w:val="20"/>
          <w:lang w:val="en-GB" w:eastAsia="en-GB"/>
        </w:rPr>
        <w:t>:</w:t>
      </w:r>
    </w:p>
    <w:p w14:paraId="770B1DB2" w14:textId="77777777" w:rsidR="005603BB" w:rsidRPr="0050497A" w:rsidRDefault="005603BB" w:rsidP="0050497A">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sz w:val="20"/>
          <w:szCs w:val="20"/>
          <w:lang w:val="en-GB"/>
        </w:rPr>
      </w:pPr>
      <w:proofErr w:type="spellStart"/>
      <w:r w:rsidRPr="000E2ED8">
        <w:rPr>
          <w:rFonts w:ascii="Times New Roman" w:eastAsiaTheme="minorEastAsia" w:hAnsi="Times New Roman" w:cs="Times New Roman"/>
          <w:b/>
          <w:sz w:val="20"/>
          <w:highlight w:val="yellow"/>
          <w:lang w:val="en-GB"/>
        </w:rPr>
        <w:t>c</w:t>
      </w:r>
      <w:r w:rsidRPr="00F77ADB">
        <w:rPr>
          <w:rFonts w:ascii="Times New Roman" w:eastAsiaTheme="minorEastAsia" w:hAnsi="Times New Roman" w:cs="Times New Roman"/>
          <w:b/>
          <w:sz w:val="20"/>
          <w:lang w:val="en-GB"/>
        </w:rPr>
        <w:t>ompatibleSetIndication</w:t>
      </w:r>
      <w:proofErr w:type="spellEnd"/>
      <w:r w:rsidRPr="0050497A">
        <w:rPr>
          <w:rFonts w:ascii="Times New Roman" w:eastAsiaTheme="minorEastAsia" w:hAnsi="Times New Roman" w:cs="Times New Roman"/>
          <w:sz w:val="20"/>
          <w:szCs w:val="20"/>
          <w:lang w:val="en-GB"/>
        </w:rPr>
        <w:t xml:space="preserve"> – See </w:t>
      </w:r>
      <w:proofErr w:type="spellStart"/>
      <w:r w:rsidRPr="0050497A">
        <w:rPr>
          <w:rFonts w:ascii="Times New Roman" w:eastAsiaTheme="minorEastAsia" w:hAnsi="Times New Roman" w:cs="Times New Roman"/>
          <w:sz w:val="20"/>
          <w:szCs w:val="20"/>
          <w:lang w:val="en-GB"/>
        </w:rPr>
        <w:t>CompatibleSetIndication</w:t>
      </w:r>
      <w:proofErr w:type="spellEnd"/>
      <w:r w:rsidRPr="0050497A" w:rsidDel="00FA510D">
        <w:rPr>
          <w:rFonts w:ascii="Times New Roman" w:eastAsiaTheme="minorEastAsia" w:hAnsi="Times New Roman" w:cs="Times New Roman"/>
          <w:sz w:val="20"/>
          <w:szCs w:val="20"/>
          <w:lang w:val="en-GB"/>
        </w:rPr>
        <w:t xml:space="preserve"> </w:t>
      </w:r>
      <w:r w:rsidRPr="0050497A">
        <w:rPr>
          <w:rFonts w:ascii="Times New Roman" w:eastAsiaTheme="minorEastAsia" w:hAnsi="Times New Roman" w:cs="Times New Roman"/>
          <w:sz w:val="20"/>
          <w:szCs w:val="20"/>
          <w:lang w:val="en-GB"/>
        </w:rPr>
        <w:t xml:space="preserve">field in the </w:t>
      </w:r>
      <w:proofErr w:type="spellStart"/>
      <w:proofErr w:type="gramStart"/>
      <w:r w:rsidRPr="0050497A">
        <w:rPr>
          <w:rFonts w:ascii="Times New Roman" w:eastAsiaTheme="minorEastAsia" w:hAnsi="Times New Roman" w:cs="Times New Roman"/>
          <w:sz w:val="20"/>
          <w:szCs w:val="20"/>
          <w:lang w:val="en-GB"/>
        </w:rPr>
        <w:t>CompatibleProfileLevelSet</w:t>
      </w:r>
      <w:proofErr w:type="spellEnd"/>
      <w:r w:rsidRPr="0050497A">
        <w:rPr>
          <w:rFonts w:ascii="Times New Roman" w:eastAsiaTheme="minorEastAsia" w:hAnsi="Times New Roman" w:cs="Times New Roman"/>
          <w:sz w:val="20"/>
          <w:szCs w:val="20"/>
          <w:lang w:val="en-GB"/>
        </w:rPr>
        <w:t>(</w:t>
      </w:r>
      <w:proofErr w:type="gramEnd"/>
      <w:r w:rsidRPr="0050497A">
        <w:rPr>
          <w:rFonts w:ascii="Times New Roman" w:eastAsiaTheme="minorEastAsia" w:hAnsi="Times New Roman" w:cs="Times New Roman"/>
          <w:sz w:val="20"/>
          <w:szCs w:val="20"/>
          <w:lang w:val="en-GB"/>
        </w:rPr>
        <w:t>) config extension in ISO/IEC 23008-3.</w:t>
      </w:r>
    </w:p>
    <w:p w14:paraId="38038AD5" w14:textId="6475CD01" w:rsidR="003C60A5" w:rsidRPr="00C63975" w:rsidRDefault="003C60A5" w:rsidP="003C60A5">
      <w:pPr>
        <w:pStyle w:val="Heading1"/>
        <w:keepNext/>
        <w:keepLines/>
        <w:widowControl/>
        <w:numPr>
          <w:ilvl w:val="0"/>
          <w:numId w:val="0"/>
        </w:numPr>
        <w:tabs>
          <w:tab w:val="left" w:pos="794"/>
          <w:tab w:val="left" w:pos="1191"/>
          <w:tab w:val="left" w:pos="1588"/>
          <w:tab w:val="left" w:pos="1985"/>
        </w:tabs>
        <w:overflowPunct w:val="0"/>
        <w:adjustRightInd w:val="0"/>
        <w:spacing w:before="480"/>
        <w:textAlignment w:val="baseline"/>
        <w:rPr>
          <w:rFonts w:ascii="Times New Roman" w:eastAsia="Times New Roman" w:hAnsi="Times New Roman" w:cs="Times New Roman"/>
          <w:bCs w:val="0"/>
          <w:szCs w:val="20"/>
          <w:lang w:val="en-GB" w:eastAsia="en-GB"/>
        </w:rPr>
      </w:pPr>
      <w:r>
        <w:rPr>
          <w:rFonts w:ascii="Times New Roman" w:eastAsia="Times New Roman" w:hAnsi="Times New Roman" w:cs="Times New Roman"/>
          <w:bCs w:val="0"/>
          <w:szCs w:val="20"/>
          <w:lang w:val="en-GB" w:eastAsia="en-GB"/>
        </w:rPr>
        <w:lastRenderedPageBreak/>
        <w:t>3</w:t>
      </w:r>
      <w:r w:rsidRPr="00C63975">
        <w:rPr>
          <w:rFonts w:ascii="Times New Roman" w:eastAsia="Times New Roman" w:hAnsi="Times New Roman" w:cs="Times New Roman"/>
          <w:bCs w:val="0"/>
          <w:szCs w:val="20"/>
          <w:lang w:val="en-GB" w:eastAsia="en-GB"/>
        </w:rPr>
        <w:t>)</w:t>
      </w:r>
      <w:r w:rsidRPr="00C63975">
        <w:rPr>
          <w:rFonts w:ascii="Times New Roman" w:eastAsia="Times New Roman" w:hAnsi="Times New Roman" w:cs="Times New Roman"/>
          <w:bCs w:val="0"/>
          <w:szCs w:val="20"/>
          <w:lang w:val="en-GB" w:eastAsia="en-GB"/>
        </w:rPr>
        <w:tab/>
        <w:t xml:space="preserve">Clause </w:t>
      </w:r>
      <w:r w:rsidRPr="005603BB">
        <w:rPr>
          <w:rFonts w:ascii="Times New Roman" w:eastAsia="Times New Roman" w:hAnsi="Times New Roman" w:cs="Times New Roman"/>
          <w:bCs w:val="0"/>
          <w:szCs w:val="20"/>
          <w:lang w:val="en-GB" w:eastAsia="en-GB"/>
        </w:rPr>
        <w:t>2.6.1</w:t>
      </w:r>
      <w:r>
        <w:rPr>
          <w:rFonts w:ascii="Times New Roman" w:eastAsia="Times New Roman" w:hAnsi="Times New Roman" w:cs="Times New Roman"/>
          <w:bCs w:val="0"/>
          <w:szCs w:val="20"/>
          <w:lang w:val="en-GB" w:eastAsia="en-GB"/>
        </w:rPr>
        <w:t xml:space="preserve">10 </w:t>
      </w:r>
    </w:p>
    <w:p w14:paraId="7AF1DB14" w14:textId="1AF30366" w:rsidR="003C60A5" w:rsidRPr="00C63975" w:rsidRDefault="003C60A5" w:rsidP="003C60A5">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Replace 2.6.110 with</w:t>
      </w:r>
      <w:r w:rsidRPr="00C63975">
        <w:rPr>
          <w:rFonts w:ascii="Times New Roman" w:eastAsia="Times New Roman" w:hAnsi="Times New Roman"/>
          <w:i/>
          <w:sz w:val="20"/>
          <w:szCs w:val="20"/>
          <w:lang w:val="en-GB" w:eastAsia="en-GB"/>
        </w:rPr>
        <w:t>:</w:t>
      </w:r>
    </w:p>
    <w:p w14:paraId="2BF1AF6F" w14:textId="77777777" w:rsidR="005603BB" w:rsidRPr="0050497A" w:rsidRDefault="005603BB" w:rsidP="0050497A">
      <w:pPr>
        <w:pStyle w:val="Heading3"/>
        <w:widowControl/>
        <w:tabs>
          <w:tab w:val="left" w:pos="794"/>
          <w:tab w:val="left" w:pos="1191"/>
          <w:tab w:val="left" w:pos="1588"/>
          <w:tab w:val="left" w:pos="1985"/>
        </w:tabs>
        <w:overflowPunct w:val="0"/>
        <w:adjustRightInd w:val="0"/>
        <w:spacing w:before="181"/>
        <w:ind w:left="794" w:hanging="794"/>
        <w:jc w:val="both"/>
        <w:textAlignment w:val="baseline"/>
        <w:rPr>
          <w:rFonts w:ascii="Times New Roman" w:eastAsia="Batang" w:hAnsi="Times New Roman" w:cs="Times New Roman"/>
          <w:b/>
          <w:color w:val="auto"/>
          <w:sz w:val="20"/>
          <w:szCs w:val="20"/>
          <w:lang w:val="en-GB"/>
        </w:rPr>
      </w:pPr>
      <w:r w:rsidRPr="0050497A">
        <w:rPr>
          <w:rFonts w:ascii="Times New Roman" w:eastAsia="Batang" w:hAnsi="Times New Roman" w:cs="Times New Roman"/>
          <w:b/>
          <w:color w:val="auto"/>
          <w:sz w:val="20"/>
          <w:szCs w:val="20"/>
          <w:lang w:val="en-GB"/>
        </w:rPr>
        <w:t>2.6.110</w:t>
      </w:r>
      <w:r w:rsidRPr="0050497A">
        <w:rPr>
          <w:rFonts w:ascii="Times New Roman" w:eastAsia="Batang" w:hAnsi="Times New Roman" w:cs="Times New Roman"/>
          <w:b/>
          <w:color w:val="auto"/>
          <w:sz w:val="20"/>
          <w:szCs w:val="20"/>
          <w:lang w:val="en-GB"/>
        </w:rPr>
        <w:tab/>
        <w:t>MPEG-H 3D audio scene descriptor</w:t>
      </w:r>
    </w:p>
    <w:p w14:paraId="51E7E0CE" w14:textId="77777777" w:rsidR="005603BB" w:rsidRPr="00F77ADB" w:rsidRDefault="005603BB" w:rsidP="00F77ADB">
      <w:pPr>
        <w:widowControl/>
        <w:tabs>
          <w:tab w:val="left" w:pos="794"/>
          <w:tab w:val="left" w:pos="1191"/>
          <w:tab w:val="left" w:pos="1588"/>
          <w:tab w:val="left" w:pos="1985"/>
        </w:tabs>
        <w:overflowPunct w:val="0"/>
        <w:adjustRightInd w:val="0"/>
        <w:spacing w:before="136"/>
        <w:ind w:right="-1"/>
        <w:jc w:val="both"/>
        <w:textAlignment w:val="baseline"/>
        <w:rPr>
          <w:rFonts w:ascii="Times New Roman" w:eastAsiaTheme="minorEastAsia" w:hAnsi="Times New Roman" w:cs="Times New Roman"/>
          <w:sz w:val="20"/>
          <w:lang w:val="en-GB"/>
        </w:rPr>
      </w:pPr>
      <w:r w:rsidRPr="00F77ADB">
        <w:rPr>
          <w:rFonts w:ascii="Times New Roman" w:eastAsiaTheme="minorEastAsia" w:hAnsi="Times New Roman" w:cs="Times New Roman"/>
          <w:sz w:val="20"/>
          <w:lang w:val="en-GB"/>
        </w:rPr>
        <w:t>The MPEG-H 3D audio scene descriptor (see Table 2-123) provides information on user selectable and/or modifiable audio objects in an ISO/IEC 23008-3 stream.</w:t>
      </w:r>
    </w:p>
    <w:tbl>
      <w:tblPr>
        <w:tblW w:w="9644" w:type="dxa"/>
        <w:jc w:val="center"/>
        <w:tblLook w:val="04A0" w:firstRow="1" w:lastRow="0" w:firstColumn="1" w:lastColumn="0" w:noHBand="0" w:noVBand="1"/>
      </w:tblPr>
      <w:tblGrid>
        <w:gridCol w:w="7260"/>
        <w:gridCol w:w="1145"/>
        <w:gridCol w:w="1239"/>
      </w:tblGrid>
      <w:tr w:rsidR="005603BB" w:rsidRPr="0095552E" w14:paraId="1928DB1B" w14:textId="77777777" w:rsidTr="00111F33">
        <w:trPr>
          <w:tblHeader/>
          <w:jc w:val="center"/>
        </w:trPr>
        <w:tc>
          <w:tcPr>
            <w:tcW w:w="9644" w:type="dxa"/>
            <w:gridSpan w:val="3"/>
            <w:shd w:val="clear" w:color="auto" w:fill="auto"/>
          </w:tcPr>
          <w:p w14:paraId="47A8288F" w14:textId="77777777" w:rsidR="005603BB" w:rsidRPr="0095552E" w:rsidRDefault="005603BB" w:rsidP="00B07024">
            <w:pPr>
              <w:pStyle w:val="TableNoTitle"/>
            </w:pPr>
            <w:r w:rsidRPr="0095552E">
              <w:t>Table 2-123 – MPEG-H 3D audio scene descriptor</w:t>
            </w:r>
          </w:p>
        </w:tc>
      </w:tr>
      <w:tr w:rsidR="005603BB" w:rsidRPr="0095552E" w14:paraId="4D5F4154" w14:textId="77777777" w:rsidTr="00111F33">
        <w:tblPrEx>
          <w:tblBorders>
            <w:top w:val="single" w:sz="4" w:space="0" w:color="auto"/>
            <w:left w:val="single" w:sz="4" w:space="0" w:color="auto"/>
            <w:bottom w:val="single" w:sz="4" w:space="0" w:color="auto"/>
            <w:right w:val="single" w:sz="4" w:space="0" w:color="auto"/>
          </w:tblBorders>
        </w:tblPrEx>
        <w:trPr>
          <w:tblHeader/>
          <w:jc w:val="center"/>
        </w:trPr>
        <w:tc>
          <w:tcPr>
            <w:tcW w:w="7260" w:type="dxa"/>
            <w:tcBorders>
              <w:top w:val="single" w:sz="4" w:space="0" w:color="auto"/>
              <w:bottom w:val="single" w:sz="4" w:space="0" w:color="auto"/>
              <w:right w:val="single" w:sz="4" w:space="0" w:color="auto"/>
            </w:tcBorders>
            <w:shd w:val="clear" w:color="auto" w:fill="auto"/>
          </w:tcPr>
          <w:p w14:paraId="4F6A5687" w14:textId="77777777" w:rsidR="005603BB" w:rsidRPr="0095552E" w:rsidRDefault="005603BB" w:rsidP="00B07024">
            <w:pPr>
              <w:pStyle w:val="Tablehead"/>
              <w:rPr>
                <w:noProof w:val="0"/>
              </w:rPr>
            </w:pPr>
            <w:r w:rsidRPr="0095552E">
              <w:rPr>
                <w:noProof w:val="0"/>
              </w:rPr>
              <w:t>Syntax</w:t>
            </w:r>
          </w:p>
        </w:tc>
        <w:tc>
          <w:tcPr>
            <w:tcW w:w="1145" w:type="dxa"/>
            <w:tcBorders>
              <w:top w:val="single" w:sz="4" w:space="0" w:color="auto"/>
              <w:left w:val="single" w:sz="4" w:space="0" w:color="auto"/>
              <w:bottom w:val="single" w:sz="4" w:space="0" w:color="auto"/>
              <w:right w:val="single" w:sz="4" w:space="0" w:color="auto"/>
            </w:tcBorders>
            <w:shd w:val="clear" w:color="auto" w:fill="auto"/>
          </w:tcPr>
          <w:p w14:paraId="3D8649F7" w14:textId="77777777" w:rsidR="005603BB" w:rsidRPr="0095552E" w:rsidRDefault="005603BB" w:rsidP="00B07024">
            <w:pPr>
              <w:pStyle w:val="Tablehead"/>
              <w:rPr>
                <w:noProof w:val="0"/>
              </w:rPr>
            </w:pPr>
            <w:r w:rsidRPr="0095552E">
              <w:rPr>
                <w:noProof w:val="0"/>
              </w:rPr>
              <w:t>No. of bits</w:t>
            </w:r>
          </w:p>
        </w:tc>
        <w:tc>
          <w:tcPr>
            <w:tcW w:w="1239" w:type="dxa"/>
            <w:tcBorders>
              <w:top w:val="single" w:sz="4" w:space="0" w:color="auto"/>
              <w:left w:val="single" w:sz="4" w:space="0" w:color="auto"/>
              <w:bottom w:val="single" w:sz="4" w:space="0" w:color="auto"/>
            </w:tcBorders>
            <w:shd w:val="clear" w:color="auto" w:fill="auto"/>
          </w:tcPr>
          <w:p w14:paraId="63D06929" w14:textId="77777777" w:rsidR="005603BB" w:rsidRPr="0095552E" w:rsidRDefault="005603BB" w:rsidP="00B07024">
            <w:pPr>
              <w:pStyle w:val="Tablehead"/>
              <w:rPr>
                <w:noProof w:val="0"/>
              </w:rPr>
            </w:pPr>
            <w:r w:rsidRPr="0095552E">
              <w:rPr>
                <w:noProof w:val="0"/>
              </w:rPr>
              <w:t>Mnemonic</w:t>
            </w:r>
          </w:p>
        </w:tc>
      </w:tr>
      <w:tr w:rsidR="005603BB" w:rsidRPr="0095552E" w14:paraId="420D6DF0"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top w:val="single" w:sz="4" w:space="0" w:color="auto"/>
              <w:right w:val="single" w:sz="4" w:space="0" w:color="auto"/>
            </w:tcBorders>
            <w:shd w:val="clear" w:color="auto" w:fill="auto"/>
          </w:tcPr>
          <w:p w14:paraId="5A5A21E2" w14:textId="77777777" w:rsidR="005603BB" w:rsidRPr="0095552E" w:rsidRDefault="005603BB" w:rsidP="00B07024">
            <w:pPr>
              <w:pStyle w:val="Tabletext"/>
            </w:pPr>
            <w:r w:rsidRPr="0095552E">
              <w:t>MPEG-H_3dAudio_scene_</w:t>
            </w:r>
            <w:proofErr w:type="gramStart"/>
            <w:r w:rsidRPr="0095552E">
              <w:t>descriptor(</w:t>
            </w:r>
            <w:proofErr w:type="gramEnd"/>
            <w:r w:rsidRPr="0095552E">
              <w:t>) {</w:t>
            </w:r>
          </w:p>
        </w:tc>
        <w:tc>
          <w:tcPr>
            <w:tcW w:w="1145" w:type="dxa"/>
            <w:tcBorders>
              <w:top w:val="single" w:sz="4" w:space="0" w:color="auto"/>
              <w:left w:val="single" w:sz="4" w:space="0" w:color="auto"/>
              <w:right w:val="single" w:sz="4" w:space="0" w:color="auto"/>
            </w:tcBorders>
            <w:shd w:val="clear" w:color="auto" w:fill="auto"/>
          </w:tcPr>
          <w:p w14:paraId="4ED2CA4B" w14:textId="77777777" w:rsidR="005603BB" w:rsidRPr="0095552E" w:rsidRDefault="005603BB" w:rsidP="00B07024">
            <w:pPr>
              <w:pStyle w:val="Tabletext"/>
              <w:rPr>
                <w:b/>
              </w:rPr>
            </w:pPr>
          </w:p>
        </w:tc>
        <w:tc>
          <w:tcPr>
            <w:tcW w:w="1239" w:type="dxa"/>
            <w:tcBorders>
              <w:top w:val="single" w:sz="4" w:space="0" w:color="auto"/>
              <w:left w:val="single" w:sz="4" w:space="0" w:color="auto"/>
            </w:tcBorders>
            <w:shd w:val="clear" w:color="auto" w:fill="auto"/>
          </w:tcPr>
          <w:p w14:paraId="07A78E5E" w14:textId="77777777" w:rsidR="005603BB" w:rsidRPr="0095552E" w:rsidRDefault="005603BB" w:rsidP="00B07024">
            <w:pPr>
              <w:pStyle w:val="Tabletext"/>
            </w:pPr>
          </w:p>
        </w:tc>
      </w:tr>
      <w:tr w:rsidR="005603BB" w:rsidRPr="0095552E" w14:paraId="24B96FC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83F5619" w14:textId="77777777" w:rsidR="005603BB" w:rsidRPr="0095552E" w:rsidRDefault="005603BB" w:rsidP="00B07024">
            <w:pPr>
              <w:pStyle w:val="Tabletext"/>
              <w:rPr>
                <w:b/>
              </w:rPr>
            </w:pPr>
            <w:r w:rsidRPr="0095552E">
              <w:tab/>
            </w:r>
            <w:proofErr w:type="spellStart"/>
            <w:r w:rsidRPr="0095552E">
              <w:rPr>
                <w:b/>
              </w:rPr>
              <w:t>groupDefinitionPresent</w:t>
            </w:r>
            <w:proofErr w:type="spellEnd"/>
          </w:p>
        </w:tc>
        <w:tc>
          <w:tcPr>
            <w:tcW w:w="1145" w:type="dxa"/>
            <w:tcBorders>
              <w:left w:val="single" w:sz="4" w:space="0" w:color="auto"/>
              <w:right w:val="single" w:sz="4" w:space="0" w:color="auto"/>
            </w:tcBorders>
            <w:shd w:val="clear" w:color="auto" w:fill="auto"/>
          </w:tcPr>
          <w:p w14:paraId="50D6C29D" w14:textId="77777777" w:rsidR="005603BB" w:rsidRPr="0095552E" w:rsidRDefault="005603BB" w:rsidP="00B07024">
            <w:pPr>
              <w:pStyle w:val="Tabletext"/>
              <w:jc w:val="center"/>
              <w:rPr>
                <w:b/>
              </w:rPr>
            </w:pPr>
            <w:r w:rsidRPr="0095552E">
              <w:rPr>
                <w:b/>
              </w:rPr>
              <w:t>1</w:t>
            </w:r>
          </w:p>
        </w:tc>
        <w:tc>
          <w:tcPr>
            <w:tcW w:w="1239" w:type="dxa"/>
            <w:tcBorders>
              <w:left w:val="single" w:sz="4" w:space="0" w:color="auto"/>
            </w:tcBorders>
            <w:shd w:val="clear" w:color="auto" w:fill="auto"/>
          </w:tcPr>
          <w:p w14:paraId="59F4F074" w14:textId="77777777" w:rsidR="005603BB" w:rsidRPr="0095552E" w:rsidRDefault="005603BB" w:rsidP="00B07024">
            <w:pPr>
              <w:pStyle w:val="Tabletext"/>
              <w:jc w:val="center"/>
              <w:rPr>
                <w:b/>
              </w:rPr>
            </w:pPr>
            <w:proofErr w:type="spellStart"/>
            <w:r w:rsidRPr="0095552E">
              <w:rPr>
                <w:b/>
              </w:rPr>
              <w:t>bslbf</w:t>
            </w:r>
            <w:proofErr w:type="spellEnd"/>
          </w:p>
        </w:tc>
      </w:tr>
      <w:tr w:rsidR="005603BB" w:rsidRPr="0095552E" w14:paraId="0D125B83"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902E742" w14:textId="77777777" w:rsidR="005603BB" w:rsidRPr="0095552E" w:rsidRDefault="005603BB" w:rsidP="00B07024">
            <w:pPr>
              <w:pStyle w:val="Tabletext"/>
              <w:rPr>
                <w:b/>
              </w:rPr>
            </w:pPr>
            <w:r w:rsidRPr="0095552E">
              <w:tab/>
            </w:r>
            <w:proofErr w:type="spellStart"/>
            <w:r w:rsidRPr="0095552E">
              <w:rPr>
                <w:b/>
              </w:rPr>
              <w:t>switchGroupDefinitionPresent</w:t>
            </w:r>
            <w:proofErr w:type="spellEnd"/>
          </w:p>
        </w:tc>
        <w:tc>
          <w:tcPr>
            <w:tcW w:w="1145" w:type="dxa"/>
            <w:tcBorders>
              <w:left w:val="single" w:sz="4" w:space="0" w:color="auto"/>
              <w:right w:val="single" w:sz="4" w:space="0" w:color="auto"/>
            </w:tcBorders>
            <w:shd w:val="clear" w:color="auto" w:fill="auto"/>
          </w:tcPr>
          <w:p w14:paraId="7F6EBC5E" w14:textId="77777777" w:rsidR="005603BB" w:rsidRPr="0095552E" w:rsidRDefault="005603BB" w:rsidP="00B07024">
            <w:pPr>
              <w:pStyle w:val="Tabletext"/>
              <w:jc w:val="center"/>
              <w:rPr>
                <w:b/>
              </w:rPr>
            </w:pPr>
            <w:r w:rsidRPr="0095552E">
              <w:rPr>
                <w:b/>
              </w:rPr>
              <w:t>1</w:t>
            </w:r>
          </w:p>
        </w:tc>
        <w:tc>
          <w:tcPr>
            <w:tcW w:w="1239" w:type="dxa"/>
            <w:tcBorders>
              <w:left w:val="single" w:sz="4" w:space="0" w:color="auto"/>
            </w:tcBorders>
            <w:shd w:val="clear" w:color="auto" w:fill="auto"/>
          </w:tcPr>
          <w:p w14:paraId="563D69D8" w14:textId="77777777" w:rsidR="005603BB" w:rsidRPr="0095552E" w:rsidRDefault="005603BB" w:rsidP="00B07024">
            <w:pPr>
              <w:pStyle w:val="Tabletext"/>
              <w:jc w:val="center"/>
            </w:pPr>
            <w:proofErr w:type="spellStart"/>
            <w:r w:rsidRPr="0095552E">
              <w:rPr>
                <w:b/>
              </w:rPr>
              <w:t>bslbf</w:t>
            </w:r>
            <w:proofErr w:type="spellEnd"/>
          </w:p>
        </w:tc>
      </w:tr>
      <w:tr w:rsidR="005603BB" w:rsidRPr="0095552E" w14:paraId="4A291456"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44D747A" w14:textId="77777777" w:rsidR="005603BB" w:rsidRPr="0095552E" w:rsidRDefault="005603BB" w:rsidP="00B07024">
            <w:pPr>
              <w:pStyle w:val="Tabletext"/>
              <w:rPr>
                <w:b/>
              </w:rPr>
            </w:pPr>
            <w:r w:rsidRPr="0095552E">
              <w:tab/>
            </w:r>
            <w:proofErr w:type="spellStart"/>
            <w:r w:rsidRPr="0095552E">
              <w:rPr>
                <w:b/>
              </w:rPr>
              <w:t>groupPresetDefinitionPresent</w:t>
            </w:r>
            <w:proofErr w:type="spellEnd"/>
          </w:p>
        </w:tc>
        <w:tc>
          <w:tcPr>
            <w:tcW w:w="1145" w:type="dxa"/>
            <w:tcBorders>
              <w:left w:val="single" w:sz="4" w:space="0" w:color="auto"/>
              <w:right w:val="single" w:sz="4" w:space="0" w:color="auto"/>
            </w:tcBorders>
            <w:shd w:val="clear" w:color="auto" w:fill="auto"/>
          </w:tcPr>
          <w:p w14:paraId="7A7A3586" w14:textId="77777777" w:rsidR="005603BB" w:rsidRPr="0095552E" w:rsidRDefault="005603BB" w:rsidP="00B07024">
            <w:pPr>
              <w:pStyle w:val="Tabletext"/>
              <w:jc w:val="center"/>
              <w:rPr>
                <w:b/>
              </w:rPr>
            </w:pPr>
            <w:r w:rsidRPr="0095552E">
              <w:rPr>
                <w:b/>
              </w:rPr>
              <w:t>1</w:t>
            </w:r>
          </w:p>
        </w:tc>
        <w:tc>
          <w:tcPr>
            <w:tcW w:w="1239" w:type="dxa"/>
            <w:tcBorders>
              <w:left w:val="single" w:sz="4" w:space="0" w:color="auto"/>
            </w:tcBorders>
            <w:shd w:val="clear" w:color="auto" w:fill="auto"/>
          </w:tcPr>
          <w:p w14:paraId="3D644147" w14:textId="77777777" w:rsidR="005603BB" w:rsidRPr="0095552E" w:rsidRDefault="005603BB" w:rsidP="00B07024">
            <w:pPr>
              <w:pStyle w:val="Tabletext"/>
              <w:jc w:val="center"/>
            </w:pPr>
            <w:proofErr w:type="spellStart"/>
            <w:r w:rsidRPr="0095552E">
              <w:rPr>
                <w:b/>
              </w:rPr>
              <w:t>bslbf</w:t>
            </w:r>
            <w:proofErr w:type="spellEnd"/>
          </w:p>
        </w:tc>
      </w:tr>
      <w:tr w:rsidR="005603BB" w:rsidRPr="0095552E" w14:paraId="5E138FF5"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4FE1564" w14:textId="77777777" w:rsidR="005603BB" w:rsidRPr="0095552E" w:rsidRDefault="005603BB" w:rsidP="00B07024">
            <w:pPr>
              <w:pStyle w:val="Tabletext"/>
            </w:pPr>
            <w:r w:rsidRPr="0095552E">
              <w:tab/>
            </w:r>
            <w:r w:rsidRPr="0095552E">
              <w:rPr>
                <w:b/>
              </w:rPr>
              <w:t>reserved</w:t>
            </w:r>
          </w:p>
        </w:tc>
        <w:tc>
          <w:tcPr>
            <w:tcW w:w="1145" w:type="dxa"/>
            <w:tcBorders>
              <w:left w:val="single" w:sz="4" w:space="0" w:color="auto"/>
              <w:right w:val="single" w:sz="4" w:space="0" w:color="auto"/>
            </w:tcBorders>
            <w:shd w:val="clear" w:color="auto" w:fill="auto"/>
          </w:tcPr>
          <w:p w14:paraId="42875141" w14:textId="77777777" w:rsidR="005603BB" w:rsidRPr="0095552E" w:rsidRDefault="005603BB" w:rsidP="00B07024">
            <w:pPr>
              <w:pStyle w:val="Tabletext"/>
              <w:jc w:val="center"/>
              <w:rPr>
                <w:b/>
              </w:rPr>
            </w:pPr>
            <w:r w:rsidRPr="0095552E">
              <w:rPr>
                <w:b/>
              </w:rPr>
              <w:t>5</w:t>
            </w:r>
          </w:p>
        </w:tc>
        <w:tc>
          <w:tcPr>
            <w:tcW w:w="1239" w:type="dxa"/>
            <w:tcBorders>
              <w:left w:val="single" w:sz="4" w:space="0" w:color="auto"/>
            </w:tcBorders>
            <w:shd w:val="clear" w:color="auto" w:fill="auto"/>
          </w:tcPr>
          <w:p w14:paraId="5C44FFBB" w14:textId="77777777" w:rsidR="005603BB" w:rsidRPr="0095552E" w:rsidRDefault="005603BB" w:rsidP="00B07024">
            <w:pPr>
              <w:pStyle w:val="Tabletext"/>
              <w:jc w:val="center"/>
            </w:pPr>
            <w:proofErr w:type="spellStart"/>
            <w:r w:rsidRPr="0095552E">
              <w:rPr>
                <w:b/>
              </w:rPr>
              <w:t>bslbf</w:t>
            </w:r>
            <w:proofErr w:type="spellEnd"/>
          </w:p>
        </w:tc>
      </w:tr>
      <w:tr w:rsidR="005603BB" w:rsidRPr="0095552E" w14:paraId="2233CD4B"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F86A0D7" w14:textId="77777777" w:rsidR="005603BB" w:rsidRPr="0095552E" w:rsidRDefault="005603BB" w:rsidP="00B07024">
            <w:pPr>
              <w:pStyle w:val="Tabletext"/>
            </w:pPr>
            <w:r w:rsidRPr="0095552E">
              <w:tab/>
            </w:r>
          </w:p>
        </w:tc>
        <w:tc>
          <w:tcPr>
            <w:tcW w:w="1145" w:type="dxa"/>
            <w:tcBorders>
              <w:left w:val="single" w:sz="4" w:space="0" w:color="auto"/>
              <w:right w:val="single" w:sz="4" w:space="0" w:color="auto"/>
            </w:tcBorders>
            <w:shd w:val="clear" w:color="auto" w:fill="auto"/>
          </w:tcPr>
          <w:p w14:paraId="5AD53517" w14:textId="77777777" w:rsidR="005603BB" w:rsidRPr="0095552E" w:rsidRDefault="005603BB" w:rsidP="00B07024">
            <w:pPr>
              <w:pStyle w:val="Tabletext"/>
              <w:jc w:val="center"/>
              <w:rPr>
                <w:b/>
              </w:rPr>
            </w:pPr>
          </w:p>
        </w:tc>
        <w:tc>
          <w:tcPr>
            <w:tcW w:w="1239" w:type="dxa"/>
            <w:tcBorders>
              <w:left w:val="single" w:sz="4" w:space="0" w:color="auto"/>
            </w:tcBorders>
            <w:shd w:val="clear" w:color="auto" w:fill="auto"/>
          </w:tcPr>
          <w:p w14:paraId="40629D28" w14:textId="77777777" w:rsidR="005603BB" w:rsidRPr="0095552E" w:rsidRDefault="005603BB" w:rsidP="00B07024">
            <w:pPr>
              <w:pStyle w:val="Tabletext"/>
              <w:jc w:val="center"/>
            </w:pPr>
          </w:p>
        </w:tc>
      </w:tr>
      <w:tr w:rsidR="005603BB" w:rsidRPr="0095552E" w14:paraId="3F5B0F5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38576DD8" w14:textId="77777777" w:rsidR="005603BB" w:rsidRPr="0095552E" w:rsidRDefault="005603BB" w:rsidP="00B07024">
            <w:pPr>
              <w:pStyle w:val="Tabletext"/>
              <w:rPr>
                <w:b/>
                <w:bCs/>
              </w:rPr>
            </w:pPr>
            <w:r w:rsidRPr="0095552E">
              <w:rPr>
                <w:b/>
                <w:bCs/>
              </w:rPr>
              <w:tab/>
              <w:t>3dAudioSceneInfoID</w:t>
            </w:r>
          </w:p>
        </w:tc>
        <w:tc>
          <w:tcPr>
            <w:tcW w:w="1145" w:type="dxa"/>
            <w:tcBorders>
              <w:left w:val="single" w:sz="4" w:space="0" w:color="auto"/>
              <w:right w:val="single" w:sz="4" w:space="0" w:color="auto"/>
            </w:tcBorders>
            <w:shd w:val="clear" w:color="auto" w:fill="auto"/>
          </w:tcPr>
          <w:p w14:paraId="0D1DC8C5" w14:textId="77777777" w:rsidR="005603BB" w:rsidRPr="0095552E" w:rsidRDefault="005603BB" w:rsidP="00B07024">
            <w:pPr>
              <w:pStyle w:val="Tabletext"/>
              <w:jc w:val="center"/>
              <w:rPr>
                <w:b/>
                <w:bCs/>
              </w:rPr>
            </w:pPr>
            <w:r w:rsidRPr="0095552E">
              <w:rPr>
                <w:b/>
                <w:bCs/>
              </w:rPr>
              <w:t>8</w:t>
            </w:r>
          </w:p>
        </w:tc>
        <w:tc>
          <w:tcPr>
            <w:tcW w:w="1239" w:type="dxa"/>
            <w:tcBorders>
              <w:left w:val="single" w:sz="4" w:space="0" w:color="auto"/>
            </w:tcBorders>
            <w:shd w:val="clear" w:color="auto" w:fill="auto"/>
          </w:tcPr>
          <w:p w14:paraId="4AABE41D"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109A175B"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3695308" w14:textId="77777777" w:rsidR="005603BB" w:rsidRPr="0095552E" w:rsidRDefault="005603BB" w:rsidP="00B07024">
            <w:pPr>
              <w:pStyle w:val="Tabletext"/>
              <w:rPr>
                <w:b/>
                <w:bCs/>
              </w:rPr>
            </w:pPr>
            <w:r w:rsidRPr="0095552E">
              <w:rPr>
                <w:b/>
                <w:bCs/>
              </w:rPr>
              <w:tab/>
            </w:r>
          </w:p>
        </w:tc>
        <w:tc>
          <w:tcPr>
            <w:tcW w:w="1145" w:type="dxa"/>
            <w:tcBorders>
              <w:left w:val="single" w:sz="4" w:space="0" w:color="auto"/>
              <w:right w:val="single" w:sz="4" w:space="0" w:color="auto"/>
            </w:tcBorders>
            <w:shd w:val="clear" w:color="auto" w:fill="auto"/>
          </w:tcPr>
          <w:p w14:paraId="1AA31122" w14:textId="77777777" w:rsidR="005603BB" w:rsidRPr="0095552E" w:rsidRDefault="005603BB" w:rsidP="00B07024">
            <w:pPr>
              <w:pStyle w:val="Tabletext"/>
              <w:jc w:val="center"/>
              <w:rPr>
                <w:b/>
                <w:bCs/>
              </w:rPr>
            </w:pPr>
          </w:p>
        </w:tc>
        <w:tc>
          <w:tcPr>
            <w:tcW w:w="1239" w:type="dxa"/>
            <w:tcBorders>
              <w:left w:val="single" w:sz="4" w:space="0" w:color="auto"/>
            </w:tcBorders>
            <w:shd w:val="clear" w:color="auto" w:fill="auto"/>
          </w:tcPr>
          <w:p w14:paraId="7CD4F3CE" w14:textId="77777777" w:rsidR="005603BB" w:rsidRPr="0095552E" w:rsidRDefault="005603BB" w:rsidP="00B07024">
            <w:pPr>
              <w:pStyle w:val="Tabletext"/>
              <w:jc w:val="center"/>
              <w:rPr>
                <w:b/>
                <w:bCs/>
              </w:rPr>
            </w:pPr>
          </w:p>
        </w:tc>
      </w:tr>
      <w:tr w:rsidR="005603BB" w:rsidRPr="0095552E" w14:paraId="59E2E5B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27EB8BB" w14:textId="77777777" w:rsidR="005603BB" w:rsidRPr="0095552E" w:rsidRDefault="005603BB" w:rsidP="00B07024">
            <w:pPr>
              <w:pStyle w:val="Tabletext"/>
            </w:pPr>
            <w:r w:rsidRPr="0095552E">
              <w:rPr>
                <w:b/>
                <w:bCs/>
              </w:rPr>
              <w:tab/>
            </w:r>
            <w:r w:rsidRPr="0095552E">
              <w:t>if (</w:t>
            </w:r>
            <w:proofErr w:type="spellStart"/>
            <w:r w:rsidRPr="0095552E">
              <w:t>groupDefinitionPresent</w:t>
            </w:r>
            <w:proofErr w:type="spellEnd"/>
            <w:r w:rsidRPr="0095552E">
              <w:t>) {</w:t>
            </w:r>
          </w:p>
        </w:tc>
        <w:tc>
          <w:tcPr>
            <w:tcW w:w="1145" w:type="dxa"/>
            <w:tcBorders>
              <w:left w:val="single" w:sz="4" w:space="0" w:color="auto"/>
              <w:right w:val="single" w:sz="4" w:space="0" w:color="auto"/>
            </w:tcBorders>
            <w:shd w:val="clear" w:color="auto" w:fill="auto"/>
          </w:tcPr>
          <w:p w14:paraId="52819A06" w14:textId="77777777" w:rsidR="005603BB" w:rsidRPr="0095552E" w:rsidRDefault="005603BB" w:rsidP="00B07024">
            <w:pPr>
              <w:pStyle w:val="Tabletext"/>
              <w:jc w:val="center"/>
              <w:rPr>
                <w:b/>
                <w:bCs/>
              </w:rPr>
            </w:pPr>
          </w:p>
        </w:tc>
        <w:tc>
          <w:tcPr>
            <w:tcW w:w="1239" w:type="dxa"/>
            <w:tcBorders>
              <w:left w:val="single" w:sz="4" w:space="0" w:color="auto"/>
            </w:tcBorders>
            <w:shd w:val="clear" w:color="auto" w:fill="auto"/>
          </w:tcPr>
          <w:p w14:paraId="50FECBF2" w14:textId="77777777" w:rsidR="005603BB" w:rsidRPr="0095552E" w:rsidRDefault="005603BB" w:rsidP="00B07024">
            <w:pPr>
              <w:pStyle w:val="Tabletext"/>
              <w:jc w:val="center"/>
              <w:rPr>
                <w:b/>
                <w:bCs/>
              </w:rPr>
            </w:pPr>
          </w:p>
        </w:tc>
      </w:tr>
      <w:tr w:rsidR="005603BB" w:rsidRPr="0095552E" w14:paraId="75640369"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0949A43" w14:textId="77777777" w:rsidR="005603BB" w:rsidRPr="0095552E" w:rsidRDefault="005603BB" w:rsidP="00B07024">
            <w:pPr>
              <w:pStyle w:val="Tabletext"/>
              <w:rPr>
                <w:b/>
                <w:bCs/>
              </w:rPr>
            </w:pP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0FEF004B"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5EEAEBC6"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204BD658"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8E3D659" w14:textId="77777777" w:rsidR="005603BB" w:rsidRPr="0095552E" w:rsidRDefault="005603BB" w:rsidP="00B07024">
            <w:pPr>
              <w:pStyle w:val="Tabletext"/>
              <w:rPr>
                <w:b/>
                <w:bCs/>
              </w:rPr>
            </w:pPr>
            <w:r w:rsidRPr="0095552E">
              <w:rPr>
                <w:b/>
                <w:bCs/>
              </w:rPr>
              <w:tab/>
            </w:r>
            <w:r w:rsidRPr="0095552E">
              <w:rPr>
                <w:b/>
                <w:bCs/>
              </w:rPr>
              <w:tab/>
            </w:r>
            <w:proofErr w:type="spellStart"/>
            <w:r w:rsidRPr="0095552E">
              <w:rPr>
                <w:b/>
                <w:bCs/>
              </w:rPr>
              <w:t>numGroups</w:t>
            </w:r>
            <w:proofErr w:type="spellEnd"/>
          </w:p>
        </w:tc>
        <w:tc>
          <w:tcPr>
            <w:tcW w:w="1145" w:type="dxa"/>
            <w:tcBorders>
              <w:left w:val="single" w:sz="4" w:space="0" w:color="auto"/>
              <w:right w:val="single" w:sz="4" w:space="0" w:color="auto"/>
            </w:tcBorders>
            <w:shd w:val="clear" w:color="auto" w:fill="auto"/>
          </w:tcPr>
          <w:p w14:paraId="77A2C9E7" w14:textId="77777777" w:rsidR="005603BB" w:rsidRPr="0095552E" w:rsidRDefault="005603BB" w:rsidP="00B07024">
            <w:pPr>
              <w:pStyle w:val="Tabletext"/>
              <w:jc w:val="center"/>
              <w:rPr>
                <w:b/>
                <w:bCs/>
              </w:rPr>
            </w:pPr>
            <w:r w:rsidRPr="0095552E">
              <w:rPr>
                <w:b/>
                <w:bCs/>
              </w:rPr>
              <w:t>7</w:t>
            </w:r>
          </w:p>
        </w:tc>
        <w:tc>
          <w:tcPr>
            <w:tcW w:w="1239" w:type="dxa"/>
            <w:tcBorders>
              <w:left w:val="single" w:sz="4" w:space="0" w:color="auto"/>
            </w:tcBorders>
            <w:shd w:val="clear" w:color="auto" w:fill="auto"/>
          </w:tcPr>
          <w:p w14:paraId="3B289E40" w14:textId="77777777" w:rsidR="005603BB" w:rsidRPr="0095552E" w:rsidRDefault="005603BB" w:rsidP="00B07024">
            <w:pPr>
              <w:pStyle w:val="Tabletext"/>
              <w:jc w:val="center"/>
              <w:rPr>
                <w:b/>
                <w:bCs/>
              </w:rPr>
            </w:pPr>
            <w:r w:rsidRPr="0095552E">
              <w:rPr>
                <w:b/>
                <w:bCs/>
              </w:rPr>
              <w:t>uimsbf</w:t>
            </w:r>
          </w:p>
        </w:tc>
      </w:tr>
      <w:tr w:rsidR="005603BB" w:rsidRPr="0095552E" w14:paraId="55E0BFC9"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86AA053" w14:textId="77777777" w:rsidR="005603BB" w:rsidRPr="0095552E" w:rsidRDefault="005603BB" w:rsidP="00B07024">
            <w:pPr>
              <w:pStyle w:val="Tabletext"/>
            </w:pPr>
            <w:r w:rsidRPr="0095552E">
              <w:rPr>
                <w:b/>
                <w:bCs/>
              </w:rPr>
              <w:tab/>
            </w:r>
            <w:r w:rsidRPr="0095552E">
              <w:rPr>
                <w:b/>
                <w:bCs/>
              </w:rPr>
              <w:tab/>
            </w:r>
            <w:r w:rsidRPr="0095552E">
              <w:t xml:space="preserve">for </w:t>
            </w:r>
            <w:proofErr w:type="gramStart"/>
            <w:r w:rsidRPr="0095552E">
              <w:t xml:space="preserve">( </w:t>
            </w:r>
            <w:proofErr w:type="spellStart"/>
            <w:r w:rsidRPr="0095552E">
              <w:t>i</w:t>
            </w:r>
            <w:proofErr w:type="spellEnd"/>
            <w:proofErr w:type="gramEnd"/>
            <w:r w:rsidRPr="0095552E">
              <w:t xml:space="preserve">=0; </w:t>
            </w:r>
            <w:proofErr w:type="spellStart"/>
            <w:r w:rsidRPr="0095552E">
              <w:t>i</w:t>
            </w:r>
            <w:proofErr w:type="spellEnd"/>
            <w:r w:rsidRPr="0095552E">
              <w:t xml:space="preserve"> &lt; </w:t>
            </w:r>
            <w:proofErr w:type="spellStart"/>
            <w:r w:rsidRPr="0095552E">
              <w:t>numGroups</w:t>
            </w:r>
            <w:proofErr w:type="spellEnd"/>
            <w:r w:rsidRPr="0095552E">
              <w:t xml:space="preserve">; </w:t>
            </w:r>
            <w:proofErr w:type="spellStart"/>
            <w:r w:rsidRPr="0095552E">
              <w:t>i</w:t>
            </w:r>
            <w:proofErr w:type="spellEnd"/>
            <w:r w:rsidRPr="0095552E">
              <w:t>++) {</w:t>
            </w:r>
          </w:p>
        </w:tc>
        <w:tc>
          <w:tcPr>
            <w:tcW w:w="1145" w:type="dxa"/>
            <w:tcBorders>
              <w:left w:val="single" w:sz="4" w:space="0" w:color="auto"/>
              <w:right w:val="single" w:sz="4" w:space="0" w:color="auto"/>
            </w:tcBorders>
            <w:shd w:val="clear" w:color="auto" w:fill="auto"/>
          </w:tcPr>
          <w:p w14:paraId="4D954606" w14:textId="77777777" w:rsidR="005603BB" w:rsidRPr="0095552E" w:rsidRDefault="005603BB" w:rsidP="00B07024">
            <w:pPr>
              <w:pStyle w:val="Tabletext"/>
              <w:jc w:val="center"/>
              <w:rPr>
                <w:b/>
                <w:bCs/>
              </w:rPr>
            </w:pPr>
          </w:p>
        </w:tc>
        <w:tc>
          <w:tcPr>
            <w:tcW w:w="1239" w:type="dxa"/>
            <w:tcBorders>
              <w:left w:val="single" w:sz="4" w:space="0" w:color="auto"/>
            </w:tcBorders>
            <w:shd w:val="clear" w:color="auto" w:fill="auto"/>
          </w:tcPr>
          <w:p w14:paraId="72AC4505" w14:textId="77777777" w:rsidR="005603BB" w:rsidRPr="0095552E" w:rsidRDefault="005603BB" w:rsidP="00B07024">
            <w:pPr>
              <w:pStyle w:val="Tabletext"/>
              <w:jc w:val="center"/>
              <w:rPr>
                <w:b/>
                <w:bCs/>
              </w:rPr>
            </w:pPr>
          </w:p>
        </w:tc>
      </w:tr>
      <w:tr w:rsidR="005603BB" w:rsidRPr="0095552E" w14:paraId="5AE2C81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A2A5C4F"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362417D2"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21B293F4"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4E20A811"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923DD85"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mae_groupID</w:t>
            </w:r>
            <w:proofErr w:type="spellEnd"/>
          </w:p>
        </w:tc>
        <w:tc>
          <w:tcPr>
            <w:tcW w:w="1145" w:type="dxa"/>
            <w:tcBorders>
              <w:left w:val="single" w:sz="4" w:space="0" w:color="auto"/>
              <w:right w:val="single" w:sz="4" w:space="0" w:color="auto"/>
            </w:tcBorders>
            <w:shd w:val="clear" w:color="auto" w:fill="auto"/>
          </w:tcPr>
          <w:p w14:paraId="7FF6211D" w14:textId="77777777" w:rsidR="005603BB" w:rsidRPr="0095552E" w:rsidRDefault="005603BB" w:rsidP="00B07024">
            <w:pPr>
              <w:pStyle w:val="Tabletext"/>
              <w:jc w:val="center"/>
              <w:rPr>
                <w:b/>
                <w:bCs/>
              </w:rPr>
            </w:pPr>
            <w:r w:rsidRPr="0095552E">
              <w:rPr>
                <w:b/>
                <w:bCs/>
              </w:rPr>
              <w:t>7</w:t>
            </w:r>
          </w:p>
        </w:tc>
        <w:tc>
          <w:tcPr>
            <w:tcW w:w="1239" w:type="dxa"/>
            <w:tcBorders>
              <w:left w:val="single" w:sz="4" w:space="0" w:color="auto"/>
            </w:tcBorders>
            <w:shd w:val="clear" w:color="auto" w:fill="auto"/>
          </w:tcPr>
          <w:p w14:paraId="206141A9" w14:textId="77777777" w:rsidR="005603BB" w:rsidRPr="0095552E" w:rsidRDefault="005603BB" w:rsidP="00B07024">
            <w:pPr>
              <w:pStyle w:val="Tabletext"/>
              <w:jc w:val="center"/>
              <w:rPr>
                <w:b/>
                <w:bCs/>
              </w:rPr>
            </w:pPr>
            <w:r w:rsidRPr="0095552E">
              <w:rPr>
                <w:b/>
                <w:bCs/>
              </w:rPr>
              <w:t>uimsbf</w:t>
            </w:r>
          </w:p>
        </w:tc>
      </w:tr>
      <w:tr w:rsidR="005603BB" w:rsidRPr="0095552E" w14:paraId="5177ED6B"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5DC6C71"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043903D8" w14:textId="77777777" w:rsidR="005603BB" w:rsidRPr="0095552E" w:rsidRDefault="005603BB" w:rsidP="00B07024">
            <w:pPr>
              <w:pStyle w:val="Tabletext"/>
              <w:jc w:val="center"/>
              <w:rPr>
                <w:b/>
                <w:bCs/>
              </w:rPr>
            </w:pPr>
            <w:r w:rsidRPr="0095552E">
              <w:rPr>
                <w:b/>
                <w:bCs/>
              </w:rPr>
              <w:t>3</w:t>
            </w:r>
          </w:p>
        </w:tc>
        <w:tc>
          <w:tcPr>
            <w:tcW w:w="1239" w:type="dxa"/>
            <w:tcBorders>
              <w:left w:val="single" w:sz="4" w:space="0" w:color="auto"/>
            </w:tcBorders>
            <w:shd w:val="clear" w:color="auto" w:fill="auto"/>
          </w:tcPr>
          <w:p w14:paraId="1A553250"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68AF4BD9"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0DC1138"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mae_allowOnOff</w:t>
            </w:r>
            <w:proofErr w:type="spellEnd"/>
          </w:p>
        </w:tc>
        <w:tc>
          <w:tcPr>
            <w:tcW w:w="1145" w:type="dxa"/>
            <w:tcBorders>
              <w:left w:val="single" w:sz="4" w:space="0" w:color="auto"/>
              <w:right w:val="single" w:sz="4" w:space="0" w:color="auto"/>
            </w:tcBorders>
            <w:shd w:val="clear" w:color="auto" w:fill="auto"/>
          </w:tcPr>
          <w:p w14:paraId="158D41AD"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671D4364"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31532582"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7FDB760"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mae_defaultOnOff</w:t>
            </w:r>
            <w:proofErr w:type="spellEnd"/>
          </w:p>
        </w:tc>
        <w:tc>
          <w:tcPr>
            <w:tcW w:w="1145" w:type="dxa"/>
            <w:tcBorders>
              <w:left w:val="single" w:sz="4" w:space="0" w:color="auto"/>
              <w:right w:val="single" w:sz="4" w:space="0" w:color="auto"/>
            </w:tcBorders>
            <w:shd w:val="clear" w:color="auto" w:fill="auto"/>
          </w:tcPr>
          <w:p w14:paraId="4B7094CC"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3909356B"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5966E123"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DD2CBAF"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mae_allowPositionInteractivity</w:t>
            </w:r>
            <w:proofErr w:type="spellEnd"/>
          </w:p>
        </w:tc>
        <w:tc>
          <w:tcPr>
            <w:tcW w:w="1145" w:type="dxa"/>
            <w:tcBorders>
              <w:left w:val="single" w:sz="4" w:space="0" w:color="auto"/>
              <w:right w:val="single" w:sz="4" w:space="0" w:color="auto"/>
            </w:tcBorders>
            <w:shd w:val="clear" w:color="auto" w:fill="auto"/>
          </w:tcPr>
          <w:p w14:paraId="7ADCE225"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06DCA306"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56715508"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AD7F240"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mae_allowGainInteractivity</w:t>
            </w:r>
            <w:proofErr w:type="spellEnd"/>
          </w:p>
        </w:tc>
        <w:tc>
          <w:tcPr>
            <w:tcW w:w="1145" w:type="dxa"/>
            <w:tcBorders>
              <w:left w:val="single" w:sz="4" w:space="0" w:color="auto"/>
              <w:right w:val="single" w:sz="4" w:space="0" w:color="auto"/>
            </w:tcBorders>
            <w:shd w:val="clear" w:color="auto" w:fill="auto"/>
          </w:tcPr>
          <w:p w14:paraId="297568BA"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183F7B7E"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39FF399B"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4D7FFF4"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mae_hasContentLanguage</w:t>
            </w:r>
            <w:proofErr w:type="spellEnd"/>
          </w:p>
        </w:tc>
        <w:tc>
          <w:tcPr>
            <w:tcW w:w="1145" w:type="dxa"/>
            <w:tcBorders>
              <w:left w:val="single" w:sz="4" w:space="0" w:color="auto"/>
              <w:right w:val="single" w:sz="4" w:space="0" w:color="auto"/>
            </w:tcBorders>
            <w:shd w:val="clear" w:color="auto" w:fill="auto"/>
          </w:tcPr>
          <w:p w14:paraId="7D830AA1"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273BBE46"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2865C364"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F51AF4D"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4BBED518" w14:textId="77777777" w:rsidR="005603BB" w:rsidRPr="0095552E" w:rsidRDefault="005603BB" w:rsidP="00B07024">
            <w:pPr>
              <w:pStyle w:val="Tabletext"/>
              <w:jc w:val="center"/>
              <w:rPr>
                <w:b/>
                <w:bCs/>
              </w:rPr>
            </w:pPr>
            <w:r w:rsidRPr="0095552E">
              <w:rPr>
                <w:b/>
                <w:bCs/>
              </w:rPr>
              <w:t>4</w:t>
            </w:r>
          </w:p>
        </w:tc>
        <w:tc>
          <w:tcPr>
            <w:tcW w:w="1239" w:type="dxa"/>
            <w:tcBorders>
              <w:left w:val="single" w:sz="4" w:space="0" w:color="auto"/>
            </w:tcBorders>
            <w:shd w:val="clear" w:color="auto" w:fill="auto"/>
          </w:tcPr>
          <w:p w14:paraId="7301D56E"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5CE4AD41"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305927E"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mae_contentKind</w:t>
            </w:r>
            <w:proofErr w:type="spellEnd"/>
          </w:p>
        </w:tc>
        <w:tc>
          <w:tcPr>
            <w:tcW w:w="1145" w:type="dxa"/>
            <w:tcBorders>
              <w:left w:val="single" w:sz="4" w:space="0" w:color="auto"/>
              <w:right w:val="single" w:sz="4" w:space="0" w:color="auto"/>
            </w:tcBorders>
            <w:shd w:val="clear" w:color="auto" w:fill="auto"/>
          </w:tcPr>
          <w:p w14:paraId="67D1CA55" w14:textId="77777777" w:rsidR="005603BB" w:rsidRPr="0095552E" w:rsidRDefault="005603BB" w:rsidP="00B07024">
            <w:pPr>
              <w:pStyle w:val="Tabletext"/>
              <w:jc w:val="center"/>
              <w:rPr>
                <w:b/>
                <w:bCs/>
              </w:rPr>
            </w:pPr>
            <w:r w:rsidRPr="0095552E">
              <w:rPr>
                <w:b/>
                <w:bCs/>
              </w:rPr>
              <w:t>4</w:t>
            </w:r>
          </w:p>
        </w:tc>
        <w:tc>
          <w:tcPr>
            <w:tcW w:w="1239" w:type="dxa"/>
            <w:tcBorders>
              <w:left w:val="single" w:sz="4" w:space="0" w:color="auto"/>
            </w:tcBorders>
            <w:shd w:val="clear" w:color="auto" w:fill="auto"/>
          </w:tcPr>
          <w:p w14:paraId="764C018E" w14:textId="77777777" w:rsidR="005603BB" w:rsidRPr="0095552E" w:rsidRDefault="005603BB" w:rsidP="00B07024">
            <w:pPr>
              <w:pStyle w:val="Tabletext"/>
              <w:jc w:val="center"/>
              <w:rPr>
                <w:b/>
                <w:bCs/>
              </w:rPr>
            </w:pPr>
            <w:r w:rsidRPr="0095552E">
              <w:rPr>
                <w:b/>
                <w:bCs/>
              </w:rPr>
              <w:t>uimsbf</w:t>
            </w:r>
          </w:p>
        </w:tc>
      </w:tr>
      <w:tr w:rsidR="005603BB" w:rsidRPr="0095552E" w14:paraId="508B2E4F"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BD77C71" w14:textId="77777777" w:rsidR="005603BB" w:rsidRPr="0095552E" w:rsidRDefault="005603BB" w:rsidP="00B07024">
            <w:pPr>
              <w:pStyle w:val="Tabletext"/>
            </w:pPr>
            <w:r w:rsidRPr="0095552E">
              <w:tab/>
            </w:r>
            <w:r w:rsidRPr="0095552E">
              <w:tab/>
            </w:r>
            <w:r w:rsidRPr="0095552E">
              <w:tab/>
              <w:t xml:space="preserve">if </w:t>
            </w:r>
            <w:proofErr w:type="gramStart"/>
            <w:r w:rsidRPr="0095552E">
              <w:t xml:space="preserve">( </w:t>
            </w:r>
            <w:proofErr w:type="spellStart"/>
            <w:r w:rsidRPr="0095552E">
              <w:t>mae</w:t>
            </w:r>
            <w:proofErr w:type="gramEnd"/>
            <w:r w:rsidRPr="0095552E">
              <w:t>_allowPositionInteractivity</w:t>
            </w:r>
            <w:proofErr w:type="spellEnd"/>
            <w:r w:rsidRPr="0095552E">
              <w:t xml:space="preserve"> ) {</w:t>
            </w:r>
          </w:p>
        </w:tc>
        <w:tc>
          <w:tcPr>
            <w:tcW w:w="1145" w:type="dxa"/>
            <w:tcBorders>
              <w:left w:val="single" w:sz="4" w:space="0" w:color="auto"/>
              <w:right w:val="single" w:sz="4" w:space="0" w:color="auto"/>
            </w:tcBorders>
            <w:shd w:val="clear" w:color="auto" w:fill="auto"/>
          </w:tcPr>
          <w:p w14:paraId="24CDCF1F"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068FAA76" w14:textId="77777777" w:rsidR="005603BB" w:rsidRPr="0095552E" w:rsidRDefault="005603BB" w:rsidP="00B07024">
            <w:pPr>
              <w:pStyle w:val="Tabletext"/>
            </w:pPr>
          </w:p>
        </w:tc>
      </w:tr>
      <w:tr w:rsidR="005603BB" w:rsidRPr="0095552E" w14:paraId="461C46B1"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67C6472" w14:textId="77777777" w:rsidR="005603BB" w:rsidRPr="0095552E" w:rsidRDefault="005603BB" w:rsidP="00B07024">
            <w:pPr>
              <w:pStyle w:val="Tabletext"/>
              <w:rPr>
                <w:b/>
              </w:rPr>
            </w:pPr>
            <w:r w:rsidRPr="0095552E">
              <w:tab/>
            </w:r>
            <w:r w:rsidRPr="0095552E">
              <w:tab/>
            </w:r>
            <w:r w:rsidRPr="0095552E">
              <w:tab/>
            </w:r>
            <w:r w:rsidRPr="0095552E">
              <w:tab/>
            </w:r>
            <w:r w:rsidRPr="0095552E">
              <w:rPr>
                <w:b/>
              </w:rPr>
              <w:t>reserved</w:t>
            </w:r>
          </w:p>
        </w:tc>
        <w:tc>
          <w:tcPr>
            <w:tcW w:w="1145" w:type="dxa"/>
            <w:tcBorders>
              <w:left w:val="single" w:sz="4" w:space="0" w:color="auto"/>
              <w:right w:val="single" w:sz="4" w:space="0" w:color="auto"/>
            </w:tcBorders>
            <w:shd w:val="clear" w:color="auto" w:fill="auto"/>
          </w:tcPr>
          <w:p w14:paraId="6D26116C" w14:textId="77777777" w:rsidR="005603BB" w:rsidRPr="0095552E" w:rsidRDefault="005603BB" w:rsidP="00B07024">
            <w:pPr>
              <w:pStyle w:val="Tabletext"/>
              <w:jc w:val="center"/>
              <w:rPr>
                <w:b/>
              </w:rPr>
            </w:pPr>
            <w:r w:rsidRPr="0095552E">
              <w:rPr>
                <w:b/>
              </w:rPr>
              <w:t>1</w:t>
            </w:r>
          </w:p>
        </w:tc>
        <w:tc>
          <w:tcPr>
            <w:tcW w:w="1239" w:type="dxa"/>
            <w:tcBorders>
              <w:left w:val="single" w:sz="4" w:space="0" w:color="auto"/>
            </w:tcBorders>
            <w:shd w:val="clear" w:color="auto" w:fill="auto"/>
          </w:tcPr>
          <w:p w14:paraId="68775C49" w14:textId="77777777" w:rsidR="005603BB" w:rsidRPr="0095552E" w:rsidRDefault="005603BB" w:rsidP="00B07024">
            <w:pPr>
              <w:pStyle w:val="Tabletext"/>
              <w:jc w:val="center"/>
              <w:rPr>
                <w:b/>
              </w:rPr>
            </w:pPr>
            <w:proofErr w:type="spellStart"/>
            <w:r w:rsidRPr="0095552E">
              <w:rPr>
                <w:b/>
              </w:rPr>
              <w:t>bslbf</w:t>
            </w:r>
            <w:proofErr w:type="spellEnd"/>
          </w:p>
        </w:tc>
      </w:tr>
      <w:tr w:rsidR="005603BB" w:rsidRPr="0095552E" w14:paraId="75B31A3F"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5D0DCE7" w14:textId="77777777" w:rsidR="005603BB" w:rsidRPr="0095552E" w:rsidRDefault="005603BB" w:rsidP="00B07024">
            <w:pPr>
              <w:pStyle w:val="Tabletext"/>
              <w:rPr>
                <w:b/>
              </w:rPr>
            </w:pPr>
            <w:r w:rsidRPr="0095552E">
              <w:tab/>
            </w:r>
            <w:r w:rsidRPr="0095552E">
              <w:tab/>
            </w:r>
            <w:r w:rsidRPr="0095552E">
              <w:tab/>
            </w:r>
            <w:r w:rsidRPr="0095552E">
              <w:tab/>
            </w:r>
            <w:proofErr w:type="spellStart"/>
            <w:r w:rsidRPr="0095552E">
              <w:rPr>
                <w:b/>
              </w:rPr>
              <w:t>mae_interactivityMinAzOffset</w:t>
            </w:r>
            <w:proofErr w:type="spellEnd"/>
          </w:p>
        </w:tc>
        <w:tc>
          <w:tcPr>
            <w:tcW w:w="1145" w:type="dxa"/>
            <w:tcBorders>
              <w:left w:val="single" w:sz="4" w:space="0" w:color="auto"/>
              <w:right w:val="single" w:sz="4" w:space="0" w:color="auto"/>
            </w:tcBorders>
            <w:shd w:val="clear" w:color="auto" w:fill="auto"/>
          </w:tcPr>
          <w:p w14:paraId="78B75345" w14:textId="77777777" w:rsidR="005603BB" w:rsidRPr="0095552E" w:rsidRDefault="005603BB" w:rsidP="00B07024">
            <w:pPr>
              <w:pStyle w:val="Tabletext"/>
              <w:jc w:val="center"/>
              <w:rPr>
                <w:b/>
              </w:rPr>
            </w:pPr>
            <w:r w:rsidRPr="0095552E">
              <w:rPr>
                <w:b/>
              </w:rPr>
              <w:t>7</w:t>
            </w:r>
          </w:p>
        </w:tc>
        <w:tc>
          <w:tcPr>
            <w:tcW w:w="1239" w:type="dxa"/>
            <w:tcBorders>
              <w:left w:val="single" w:sz="4" w:space="0" w:color="auto"/>
            </w:tcBorders>
            <w:shd w:val="clear" w:color="auto" w:fill="auto"/>
          </w:tcPr>
          <w:p w14:paraId="2C02779A" w14:textId="77777777" w:rsidR="005603BB" w:rsidRPr="0095552E" w:rsidRDefault="005603BB" w:rsidP="00B07024">
            <w:pPr>
              <w:pStyle w:val="Tabletext"/>
              <w:jc w:val="center"/>
            </w:pPr>
            <w:r w:rsidRPr="0095552E">
              <w:rPr>
                <w:b/>
              </w:rPr>
              <w:t>uimsbf</w:t>
            </w:r>
          </w:p>
        </w:tc>
      </w:tr>
      <w:tr w:rsidR="005603BB" w:rsidRPr="0095552E" w14:paraId="1CC12415"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302D1C7" w14:textId="77777777" w:rsidR="005603BB" w:rsidRPr="0095552E" w:rsidRDefault="005603BB" w:rsidP="00B07024">
            <w:pPr>
              <w:pStyle w:val="Tabletext"/>
            </w:pPr>
            <w:r w:rsidRPr="0095552E">
              <w:tab/>
            </w:r>
            <w:r w:rsidRPr="0095552E">
              <w:tab/>
            </w:r>
            <w:r w:rsidRPr="0095552E">
              <w:tab/>
            </w:r>
            <w:r w:rsidRPr="0095552E">
              <w:tab/>
            </w:r>
            <w:r w:rsidRPr="0095552E">
              <w:rPr>
                <w:b/>
              </w:rPr>
              <w:t>reserved</w:t>
            </w:r>
          </w:p>
        </w:tc>
        <w:tc>
          <w:tcPr>
            <w:tcW w:w="1145" w:type="dxa"/>
            <w:tcBorders>
              <w:left w:val="single" w:sz="4" w:space="0" w:color="auto"/>
              <w:right w:val="single" w:sz="4" w:space="0" w:color="auto"/>
            </w:tcBorders>
            <w:shd w:val="clear" w:color="auto" w:fill="auto"/>
          </w:tcPr>
          <w:p w14:paraId="4E36B8E7" w14:textId="77777777" w:rsidR="005603BB" w:rsidRPr="0095552E" w:rsidRDefault="005603BB" w:rsidP="00B07024">
            <w:pPr>
              <w:pStyle w:val="Tabletext"/>
              <w:jc w:val="center"/>
              <w:rPr>
                <w:b/>
              </w:rPr>
            </w:pPr>
            <w:r w:rsidRPr="0095552E">
              <w:rPr>
                <w:b/>
              </w:rPr>
              <w:t>1</w:t>
            </w:r>
          </w:p>
        </w:tc>
        <w:tc>
          <w:tcPr>
            <w:tcW w:w="1239" w:type="dxa"/>
            <w:tcBorders>
              <w:left w:val="single" w:sz="4" w:space="0" w:color="auto"/>
            </w:tcBorders>
            <w:shd w:val="clear" w:color="auto" w:fill="auto"/>
          </w:tcPr>
          <w:p w14:paraId="24604844" w14:textId="77777777" w:rsidR="005603BB" w:rsidRPr="0095552E" w:rsidRDefault="005603BB" w:rsidP="00B07024">
            <w:pPr>
              <w:pStyle w:val="Tabletext"/>
              <w:jc w:val="center"/>
              <w:rPr>
                <w:b/>
              </w:rPr>
            </w:pPr>
            <w:proofErr w:type="spellStart"/>
            <w:r w:rsidRPr="0095552E">
              <w:rPr>
                <w:b/>
              </w:rPr>
              <w:t>bslbf</w:t>
            </w:r>
            <w:proofErr w:type="spellEnd"/>
          </w:p>
        </w:tc>
      </w:tr>
      <w:tr w:rsidR="005603BB" w:rsidRPr="0095552E" w14:paraId="750220F6"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38920921" w14:textId="77777777" w:rsidR="005603BB" w:rsidRPr="0095552E" w:rsidRDefault="005603BB" w:rsidP="00B07024">
            <w:pPr>
              <w:pStyle w:val="Tabletext"/>
              <w:rPr>
                <w:b/>
              </w:rPr>
            </w:pPr>
            <w:r w:rsidRPr="0095552E">
              <w:tab/>
            </w:r>
            <w:r w:rsidRPr="0095552E">
              <w:tab/>
            </w:r>
            <w:r w:rsidRPr="0095552E">
              <w:tab/>
            </w:r>
            <w:r w:rsidRPr="0095552E">
              <w:tab/>
            </w:r>
            <w:proofErr w:type="spellStart"/>
            <w:r w:rsidRPr="0095552E">
              <w:rPr>
                <w:b/>
              </w:rPr>
              <w:t>mae_interactivityMaxAzOffset</w:t>
            </w:r>
            <w:proofErr w:type="spellEnd"/>
          </w:p>
        </w:tc>
        <w:tc>
          <w:tcPr>
            <w:tcW w:w="1145" w:type="dxa"/>
            <w:tcBorders>
              <w:left w:val="single" w:sz="4" w:space="0" w:color="auto"/>
              <w:right w:val="single" w:sz="4" w:space="0" w:color="auto"/>
            </w:tcBorders>
            <w:shd w:val="clear" w:color="auto" w:fill="auto"/>
          </w:tcPr>
          <w:p w14:paraId="5575061D" w14:textId="77777777" w:rsidR="005603BB" w:rsidRPr="0095552E" w:rsidRDefault="005603BB" w:rsidP="00B07024">
            <w:pPr>
              <w:pStyle w:val="Tabletext"/>
              <w:jc w:val="center"/>
              <w:rPr>
                <w:b/>
              </w:rPr>
            </w:pPr>
            <w:r w:rsidRPr="0095552E">
              <w:rPr>
                <w:b/>
              </w:rPr>
              <w:t>7</w:t>
            </w:r>
          </w:p>
        </w:tc>
        <w:tc>
          <w:tcPr>
            <w:tcW w:w="1239" w:type="dxa"/>
            <w:tcBorders>
              <w:left w:val="single" w:sz="4" w:space="0" w:color="auto"/>
            </w:tcBorders>
            <w:shd w:val="clear" w:color="auto" w:fill="auto"/>
          </w:tcPr>
          <w:p w14:paraId="0578592F" w14:textId="77777777" w:rsidR="005603BB" w:rsidRPr="0095552E" w:rsidRDefault="005603BB" w:rsidP="00B07024">
            <w:pPr>
              <w:pStyle w:val="Tabletext"/>
              <w:jc w:val="center"/>
            </w:pPr>
            <w:r w:rsidRPr="0095552E">
              <w:rPr>
                <w:b/>
              </w:rPr>
              <w:t>uimsbf</w:t>
            </w:r>
          </w:p>
        </w:tc>
      </w:tr>
      <w:tr w:rsidR="005603BB" w:rsidRPr="0095552E" w14:paraId="7DC3E09F"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DB762BE" w14:textId="77777777" w:rsidR="005603BB" w:rsidRPr="0095552E" w:rsidRDefault="005603BB" w:rsidP="00B07024">
            <w:pPr>
              <w:pStyle w:val="Tabletext"/>
            </w:pPr>
            <w:r w:rsidRPr="0095552E">
              <w:tab/>
            </w:r>
            <w:r w:rsidRPr="0095552E">
              <w:tab/>
            </w:r>
            <w:r w:rsidRPr="0095552E">
              <w:tab/>
            </w:r>
            <w:r w:rsidRPr="0095552E">
              <w:tab/>
            </w:r>
            <w:r w:rsidRPr="0095552E">
              <w:rPr>
                <w:b/>
              </w:rPr>
              <w:t>reserved</w:t>
            </w:r>
          </w:p>
        </w:tc>
        <w:tc>
          <w:tcPr>
            <w:tcW w:w="1145" w:type="dxa"/>
            <w:tcBorders>
              <w:left w:val="single" w:sz="4" w:space="0" w:color="auto"/>
              <w:right w:val="single" w:sz="4" w:space="0" w:color="auto"/>
            </w:tcBorders>
            <w:shd w:val="clear" w:color="auto" w:fill="auto"/>
          </w:tcPr>
          <w:p w14:paraId="2F540A16" w14:textId="77777777" w:rsidR="005603BB" w:rsidRPr="0095552E" w:rsidRDefault="005603BB" w:rsidP="00B07024">
            <w:pPr>
              <w:pStyle w:val="Tabletext"/>
              <w:jc w:val="center"/>
              <w:rPr>
                <w:b/>
              </w:rPr>
            </w:pPr>
            <w:r w:rsidRPr="0095552E">
              <w:rPr>
                <w:b/>
              </w:rPr>
              <w:t>3</w:t>
            </w:r>
          </w:p>
        </w:tc>
        <w:tc>
          <w:tcPr>
            <w:tcW w:w="1239" w:type="dxa"/>
            <w:tcBorders>
              <w:left w:val="single" w:sz="4" w:space="0" w:color="auto"/>
            </w:tcBorders>
            <w:shd w:val="clear" w:color="auto" w:fill="auto"/>
          </w:tcPr>
          <w:p w14:paraId="4613B998" w14:textId="77777777" w:rsidR="005603BB" w:rsidRPr="0095552E" w:rsidRDefault="005603BB" w:rsidP="00B07024">
            <w:pPr>
              <w:pStyle w:val="Tabletext"/>
              <w:jc w:val="center"/>
              <w:rPr>
                <w:b/>
              </w:rPr>
            </w:pPr>
            <w:proofErr w:type="spellStart"/>
            <w:r w:rsidRPr="0095552E">
              <w:rPr>
                <w:b/>
              </w:rPr>
              <w:t>bslbf</w:t>
            </w:r>
            <w:proofErr w:type="spellEnd"/>
          </w:p>
        </w:tc>
      </w:tr>
      <w:tr w:rsidR="005603BB" w:rsidRPr="0095552E" w14:paraId="5E9322D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E8D1CE2" w14:textId="77777777" w:rsidR="005603BB" w:rsidRPr="0095552E" w:rsidRDefault="005603BB" w:rsidP="00B07024">
            <w:pPr>
              <w:pStyle w:val="Tabletext"/>
              <w:rPr>
                <w:b/>
              </w:rPr>
            </w:pPr>
            <w:r w:rsidRPr="0095552E">
              <w:tab/>
            </w:r>
            <w:r w:rsidRPr="0095552E">
              <w:tab/>
            </w:r>
            <w:r w:rsidRPr="0095552E">
              <w:tab/>
            </w:r>
            <w:r w:rsidRPr="0095552E">
              <w:tab/>
            </w:r>
            <w:proofErr w:type="spellStart"/>
            <w:r w:rsidRPr="0095552E">
              <w:rPr>
                <w:b/>
              </w:rPr>
              <w:t>mae_interactivityMinElOffset</w:t>
            </w:r>
            <w:proofErr w:type="spellEnd"/>
          </w:p>
        </w:tc>
        <w:tc>
          <w:tcPr>
            <w:tcW w:w="1145" w:type="dxa"/>
            <w:tcBorders>
              <w:left w:val="single" w:sz="4" w:space="0" w:color="auto"/>
              <w:right w:val="single" w:sz="4" w:space="0" w:color="auto"/>
            </w:tcBorders>
            <w:shd w:val="clear" w:color="auto" w:fill="auto"/>
          </w:tcPr>
          <w:p w14:paraId="669A044F" w14:textId="77777777" w:rsidR="005603BB" w:rsidRPr="0095552E" w:rsidRDefault="005603BB" w:rsidP="00B07024">
            <w:pPr>
              <w:pStyle w:val="Tabletext"/>
              <w:jc w:val="center"/>
              <w:rPr>
                <w:b/>
              </w:rPr>
            </w:pPr>
            <w:r w:rsidRPr="0095552E">
              <w:rPr>
                <w:b/>
              </w:rPr>
              <w:t>5</w:t>
            </w:r>
          </w:p>
        </w:tc>
        <w:tc>
          <w:tcPr>
            <w:tcW w:w="1239" w:type="dxa"/>
            <w:tcBorders>
              <w:left w:val="single" w:sz="4" w:space="0" w:color="auto"/>
            </w:tcBorders>
            <w:shd w:val="clear" w:color="auto" w:fill="auto"/>
          </w:tcPr>
          <w:p w14:paraId="3DA42E5B" w14:textId="77777777" w:rsidR="005603BB" w:rsidRPr="0095552E" w:rsidRDefault="005603BB" w:rsidP="00B07024">
            <w:pPr>
              <w:pStyle w:val="Tabletext"/>
              <w:jc w:val="center"/>
            </w:pPr>
            <w:r w:rsidRPr="0095552E">
              <w:rPr>
                <w:b/>
              </w:rPr>
              <w:t>uimsbf</w:t>
            </w:r>
          </w:p>
        </w:tc>
      </w:tr>
      <w:tr w:rsidR="005603BB" w:rsidRPr="0095552E" w14:paraId="65475D81"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DAD4EE7" w14:textId="77777777" w:rsidR="005603BB" w:rsidRPr="0095552E" w:rsidRDefault="005603BB" w:rsidP="00B07024">
            <w:pPr>
              <w:pStyle w:val="Tabletext"/>
            </w:pPr>
            <w:r w:rsidRPr="0095552E">
              <w:tab/>
            </w:r>
            <w:r w:rsidRPr="0095552E">
              <w:tab/>
            </w:r>
            <w:r w:rsidRPr="0095552E">
              <w:tab/>
            </w:r>
            <w:r w:rsidRPr="0095552E">
              <w:tab/>
            </w:r>
            <w:r w:rsidRPr="0095552E">
              <w:rPr>
                <w:b/>
              </w:rPr>
              <w:t>reserved</w:t>
            </w:r>
          </w:p>
        </w:tc>
        <w:tc>
          <w:tcPr>
            <w:tcW w:w="1145" w:type="dxa"/>
            <w:tcBorders>
              <w:left w:val="single" w:sz="4" w:space="0" w:color="auto"/>
              <w:right w:val="single" w:sz="4" w:space="0" w:color="auto"/>
            </w:tcBorders>
            <w:shd w:val="clear" w:color="auto" w:fill="auto"/>
          </w:tcPr>
          <w:p w14:paraId="0CB8CCDC" w14:textId="77777777" w:rsidR="005603BB" w:rsidRPr="0095552E" w:rsidRDefault="005603BB" w:rsidP="00B07024">
            <w:pPr>
              <w:pStyle w:val="Tabletext"/>
              <w:jc w:val="center"/>
              <w:rPr>
                <w:b/>
              </w:rPr>
            </w:pPr>
            <w:r w:rsidRPr="0095552E">
              <w:rPr>
                <w:b/>
              </w:rPr>
              <w:t>3</w:t>
            </w:r>
          </w:p>
        </w:tc>
        <w:tc>
          <w:tcPr>
            <w:tcW w:w="1239" w:type="dxa"/>
            <w:tcBorders>
              <w:left w:val="single" w:sz="4" w:space="0" w:color="auto"/>
            </w:tcBorders>
            <w:shd w:val="clear" w:color="auto" w:fill="auto"/>
          </w:tcPr>
          <w:p w14:paraId="2897DEB4" w14:textId="77777777" w:rsidR="005603BB" w:rsidRPr="0095552E" w:rsidRDefault="005603BB" w:rsidP="00B07024">
            <w:pPr>
              <w:pStyle w:val="Tabletext"/>
              <w:jc w:val="center"/>
              <w:rPr>
                <w:b/>
              </w:rPr>
            </w:pPr>
            <w:proofErr w:type="spellStart"/>
            <w:r w:rsidRPr="0095552E">
              <w:rPr>
                <w:b/>
              </w:rPr>
              <w:t>bslbf</w:t>
            </w:r>
            <w:proofErr w:type="spellEnd"/>
          </w:p>
        </w:tc>
      </w:tr>
      <w:tr w:rsidR="005603BB" w:rsidRPr="0095552E" w14:paraId="49E09E35"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DDB0DF4" w14:textId="77777777" w:rsidR="005603BB" w:rsidRPr="0095552E" w:rsidRDefault="005603BB" w:rsidP="00B07024">
            <w:pPr>
              <w:pStyle w:val="Tabletext"/>
              <w:rPr>
                <w:b/>
              </w:rPr>
            </w:pPr>
            <w:r w:rsidRPr="0095552E">
              <w:tab/>
            </w:r>
            <w:r w:rsidRPr="0095552E">
              <w:tab/>
            </w:r>
            <w:r w:rsidRPr="0095552E">
              <w:tab/>
            </w:r>
            <w:r w:rsidRPr="0095552E">
              <w:tab/>
            </w:r>
            <w:proofErr w:type="spellStart"/>
            <w:r w:rsidRPr="0095552E">
              <w:rPr>
                <w:b/>
              </w:rPr>
              <w:t>mae_interactivityMaxElOffset</w:t>
            </w:r>
            <w:proofErr w:type="spellEnd"/>
          </w:p>
        </w:tc>
        <w:tc>
          <w:tcPr>
            <w:tcW w:w="1145" w:type="dxa"/>
            <w:tcBorders>
              <w:left w:val="single" w:sz="4" w:space="0" w:color="auto"/>
              <w:right w:val="single" w:sz="4" w:space="0" w:color="auto"/>
            </w:tcBorders>
            <w:shd w:val="clear" w:color="auto" w:fill="auto"/>
          </w:tcPr>
          <w:p w14:paraId="57B33FA7" w14:textId="77777777" w:rsidR="005603BB" w:rsidRPr="0095552E" w:rsidRDefault="005603BB" w:rsidP="00B07024">
            <w:pPr>
              <w:pStyle w:val="Tabletext"/>
              <w:jc w:val="center"/>
              <w:rPr>
                <w:b/>
              </w:rPr>
            </w:pPr>
            <w:r w:rsidRPr="0095552E">
              <w:rPr>
                <w:b/>
              </w:rPr>
              <w:t>5</w:t>
            </w:r>
          </w:p>
        </w:tc>
        <w:tc>
          <w:tcPr>
            <w:tcW w:w="1239" w:type="dxa"/>
            <w:tcBorders>
              <w:left w:val="single" w:sz="4" w:space="0" w:color="auto"/>
            </w:tcBorders>
            <w:shd w:val="clear" w:color="auto" w:fill="auto"/>
          </w:tcPr>
          <w:p w14:paraId="129DC6CF" w14:textId="77777777" w:rsidR="005603BB" w:rsidRPr="0095552E" w:rsidRDefault="005603BB" w:rsidP="00B07024">
            <w:pPr>
              <w:pStyle w:val="Tabletext"/>
              <w:jc w:val="center"/>
            </w:pPr>
            <w:r w:rsidRPr="0095552E">
              <w:rPr>
                <w:b/>
              </w:rPr>
              <w:t>uimsbf</w:t>
            </w:r>
          </w:p>
        </w:tc>
      </w:tr>
      <w:tr w:rsidR="005603BB" w:rsidRPr="0095552E" w14:paraId="4AECEC3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9223B22" w14:textId="77777777" w:rsidR="005603BB" w:rsidRPr="0095552E" w:rsidRDefault="005603BB" w:rsidP="00B07024">
            <w:pPr>
              <w:pStyle w:val="Tabletext"/>
              <w:rPr>
                <w:b/>
              </w:rPr>
            </w:pPr>
            <w:r w:rsidRPr="0095552E">
              <w:tab/>
            </w:r>
            <w:r w:rsidRPr="0095552E">
              <w:tab/>
            </w:r>
            <w:r w:rsidRPr="0095552E">
              <w:tab/>
            </w:r>
            <w:r w:rsidRPr="0095552E">
              <w:tab/>
            </w:r>
            <w:proofErr w:type="spellStart"/>
            <w:r w:rsidRPr="0095552E">
              <w:rPr>
                <w:b/>
              </w:rPr>
              <w:t>mae_interactivityMinDistOffset</w:t>
            </w:r>
            <w:proofErr w:type="spellEnd"/>
          </w:p>
        </w:tc>
        <w:tc>
          <w:tcPr>
            <w:tcW w:w="1145" w:type="dxa"/>
            <w:tcBorders>
              <w:left w:val="single" w:sz="4" w:space="0" w:color="auto"/>
              <w:right w:val="single" w:sz="4" w:space="0" w:color="auto"/>
            </w:tcBorders>
            <w:shd w:val="clear" w:color="auto" w:fill="auto"/>
          </w:tcPr>
          <w:p w14:paraId="41436610" w14:textId="77777777" w:rsidR="005603BB" w:rsidRPr="0095552E" w:rsidRDefault="005603BB" w:rsidP="00B07024">
            <w:pPr>
              <w:pStyle w:val="Tabletext"/>
              <w:jc w:val="center"/>
              <w:rPr>
                <w:b/>
              </w:rPr>
            </w:pPr>
            <w:r w:rsidRPr="0095552E">
              <w:rPr>
                <w:b/>
              </w:rPr>
              <w:t>4</w:t>
            </w:r>
          </w:p>
        </w:tc>
        <w:tc>
          <w:tcPr>
            <w:tcW w:w="1239" w:type="dxa"/>
            <w:tcBorders>
              <w:left w:val="single" w:sz="4" w:space="0" w:color="auto"/>
            </w:tcBorders>
            <w:shd w:val="clear" w:color="auto" w:fill="auto"/>
          </w:tcPr>
          <w:p w14:paraId="51AF3E11" w14:textId="77777777" w:rsidR="005603BB" w:rsidRPr="0095552E" w:rsidRDefault="005603BB" w:rsidP="00B07024">
            <w:pPr>
              <w:pStyle w:val="Tabletext"/>
              <w:jc w:val="center"/>
            </w:pPr>
            <w:r w:rsidRPr="0095552E">
              <w:rPr>
                <w:b/>
              </w:rPr>
              <w:t>uimsbf</w:t>
            </w:r>
          </w:p>
        </w:tc>
      </w:tr>
      <w:tr w:rsidR="005603BB" w:rsidRPr="0095552E" w14:paraId="15192013"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E2FC6BC" w14:textId="77777777" w:rsidR="005603BB" w:rsidRPr="0095552E" w:rsidRDefault="005603BB" w:rsidP="00B07024">
            <w:pPr>
              <w:pStyle w:val="Tabletext"/>
              <w:rPr>
                <w:b/>
              </w:rPr>
            </w:pPr>
            <w:r w:rsidRPr="0095552E">
              <w:tab/>
            </w:r>
            <w:r w:rsidRPr="0095552E">
              <w:tab/>
            </w:r>
            <w:r w:rsidRPr="0095552E">
              <w:tab/>
            </w:r>
            <w:r w:rsidRPr="0095552E">
              <w:tab/>
            </w:r>
            <w:proofErr w:type="spellStart"/>
            <w:r w:rsidRPr="0095552E">
              <w:rPr>
                <w:b/>
              </w:rPr>
              <w:t>mae_interactivityMaxDistOffset</w:t>
            </w:r>
            <w:proofErr w:type="spellEnd"/>
          </w:p>
        </w:tc>
        <w:tc>
          <w:tcPr>
            <w:tcW w:w="1145" w:type="dxa"/>
            <w:tcBorders>
              <w:left w:val="single" w:sz="4" w:space="0" w:color="auto"/>
              <w:right w:val="single" w:sz="4" w:space="0" w:color="auto"/>
            </w:tcBorders>
            <w:shd w:val="clear" w:color="auto" w:fill="auto"/>
          </w:tcPr>
          <w:p w14:paraId="09E80DB1" w14:textId="77777777" w:rsidR="005603BB" w:rsidRPr="0095552E" w:rsidRDefault="005603BB" w:rsidP="00B07024">
            <w:pPr>
              <w:pStyle w:val="Tabletext"/>
              <w:jc w:val="center"/>
              <w:rPr>
                <w:b/>
              </w:rPr>
            </w:pPr>
            <w:r w:rsidRPr="0095552E">
              <w:rPr>
                <w:b/>
              </w:rPr>
              <w:t>4</w:t>
            </w:r>
          </w:p>
        </w:tc>
        <w:tc>
          <w:tcPr>
            <w:tcW w:w="1239" w:type="dxa"/>
            <w:tcBorders>
              <w:left w:val="single" w:sz="4" w:space="0" w:color="auto"/>
            </w:tcBorders>
            <w:shd w:val="clear" w:color="auto" w:fill="auto"/>
          </w:tcPr>
          <w:p w14:paraId="2661E84A" w14:textId="77777777" w:rsidR="005603BB" w:rsidRPr="0095552E" w:rsidRDefault="005603BB" w:rsidP="00B07024">
            <w:pPr>
              <w:pStyle w:val="Tabletext"/>
              <w:jc w:val="center"/>
            </w:pPr>
            <w:r w:rsidRPr="0095552E">
              <w:rPr>
                <w:b/>
              </w:rPr>
              <w:t>uimsbf</w:t>
            </w:r>
          </w:p>
        </w:tc>
      </w:tr>
      <w:tr w:rsidR="005603BB" w:rsidRPr="0095552E" w14:paraId="46A94455"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FF02D6C" w14:textId="77777777" w:rsidR="005603BB" w:rsidRPr="0095552E" w:rsidRDefault="005603BB" w:rsidP="00B07024">
            <w:pPr>
              <w:pStyle w:val="Tabletext"/>
            </w:pPr>
            <w:r w:rsidRPr="0095552E">
              <w:tab/>
            </w:r>
            <w:r w:rsidRPr="0095552E">
              <w:tab/>
            </w:r>
            <w:r w:rsidRPr="0095552E">
              <w:tab/>
              <w:t>}</w:t>
            </w:r>
          </w:p>
        </w:tc>
        <w:tc>
          <w:tcPr>
            <w:tcW w:w="1145" w:type="dxa"/>
            <w:tcBorders>
              <w:left w:val="single" w:sz="4" w:space="0" w:color="auto"/>
              <w:right w:val="single" w:sz="4" w:space="0" w:color="auto"/>
            </w:tcBorders>
            <w:shd w:val="clear" w:color="auto" w:fill="auto"/>
          </w:tcPr>
          <w:p w14:paraId="3C0B951A"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2363CC81" w14:textId="77777777" w:rsidR="005603BB" w:rsidRPr="0095552E" w:rsidRDefault="005603BB" w:rsidP="00B07024">
            <w:pPr>
              <w:pStyle w:val="Tabletext"/>
            </w:pPr>
          </w:p>
        </w:tc>
      </w:tr>
      <w:tr w:rsidR="005603BB" w:rsidRPr="0095552E" w14:paraId="4AB1355C"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6AF580E" w14:textId="77777777" w:rsidR="005603BB" w:rsidRPr="0095552E" w:rsidRDefault="005603BB" w:rsidP="00B07024">
            <w:pPr>
              <w:pStyle w:val="Tabletext"/>
            </w:pPr>
            <w:r w:rsidRPr="0095552E">
              <w:tab/>
            </w:r>
            <w:r w:rsidRPr="0095552E">
              <w:tab/>
            </w:r>
            <w:r w:rsidRPr="0095552E">
              <w:tab/>
              <w:t xml:space="preserve">if </w:t>
            </w:r>
            <w:proofErr w:type="gramStart"/>
            <w:r w:rsidRPr="0095552E">
              <w:t xml:space="preserve">( </w:t>
            </w:r>
            <w:proofErr w:type="spellStart"/>
            <w:r w:rsidRPr="0095552E">
              <w:t>mae</w:t>
            </w:r>
            <w:proofErr w:type="gramEnd"/>
            <w:r w:rsidRPr="0095552E">
              <w:t>_allowGainInteractivity</w:t>
            </w:r>
            <w:proofErr w:type="spellEnd"/>
            <w:r w:rsidRPr="0095552E">
              <w:t xml:space="preserve"> ) {</w:t>
            </w:r>
          </w:p>
        </w:tc>
        <w:tc>
          <w:tcPr>
            <w:tcW w:w="1145" w:type="dxa"/>
            <w:tcBorders>
              <w:left w:val="single" w:sz="4" w:space="0" w:color="auto"/>
              <w:right w:val="single" w:sz="4" w:space="0" w:color="auto"/>
            </w:tcBorders>
            <w:shd w:val="clear" w:color="auto" w:fill="auto"/>
          </w:tcPr>
          <w:p w14:paraId="6FD1EF7E"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63DDAFE1" w14:textId="77777777" w:rsidR="005603BB" w:rsidRPr="0095552E" w:rsidRDefault="005603BB" w:rsidP="00B07024">
            <w:pPr>
              <w:pStyle w:val="Tabletext"/>
            </w:pPr>
          </w:p>
        </w:tc>
      </w:tr>
      <w:tr w:rsidR="005603BB" w:rsidRPr="0095552E" w14:paraId="69E72A2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B58F679"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6EF43095" w14:textId="77777777" w:rsidR="005603BB" w:rsidRPr="0095552E" w:rsidRDefault="005603BB" w:rsidP="00B07024">
            <w:pPr>
              <w:pStyle w:val="Tabletext"/>
              <w:jc w:val="center"/>
              <w:rPr>
                <w:b/>
                <w:bCs/>
              </w:rPr>
            </w:pPr>
            <w:r w:rsidRPr="0095552E">
              <w:rPr>
                <w:b/>
                <w:bCs/>
              </w:rPr>
              <w:t>2</w:t>
            </w:r>
          </w:p>
        </w:tc>
        <w:tc>
          <w:tcPr>
            <w:tcW w:w="1239" w:type="dxa"/>
            <w:tcBorders>
              <w:left w:val="single" w:sz="4" w:space="0" w:color="auto"/>
            </w:tcBorders>
            <w:shd w:val="clear" w:color="auto" w:fill="auto"/>
          </w:tcPr>
          <w:p w14:paraId="28F8BFEA"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530CB837"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44A0D10"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proofErr w:type="spellStart"/>
            <w:r w:rsidRPr="0095552E">
              <w:rPr>
                <w:b/>
                <w:bCs/>
              </w:rPr>
              <w:t>mae_interactivityMinGain</w:t>
            </w:r>
            <w:proofErr w:type="spellEnd"/>
          </w:p>
        </w:tc>
        <w:tc>
          <w:tcPr>
            <w:tcW w:w="1145" w:type="dxa"/>
            <w:tcBorders>
              <w:left w:val="single" w:sz="4" w:space="0" w:color="auto"/>
              <w:right w:val="single" w:sz="4" w:space="0" w:color="auto"/>
            </w:tcBorders>
            <w:shd w:val="clear" w:color="auto" w:fill="auto"/>
          </w:tcPr>
          <w:p w14:paraId="07E3FD4D" w14:textId="77777777" w:rsidR="005603BB" w:rsidRPr="0095552E" w:rsidRDefault="005603BB" w:rsidP="00B07024">
            <w:pPr>
              <w:pStyle w:val="Tabletext"/>
              <w:jc w:val="center"/>
              <w:rPr>
                <w:b/>
                <w:bCs/>
              </w:rPr>
            </w:pPr>
            <w:r w:rsidRPr="0095552E">
              <w:rPr>
                <w:b/>
                <w:bCs/>
              </w:rPr>
              <w:t>6</w:t>
            </w:r>
          </w:p>
        </w:tc>
        <w:tc>
          <w:tcPr>
            <w:tcW w:w="1239" w:type="dxa"/>
            <w:tcBorders>
              <w:left w:val="single" w:sz="4" w:space="0" w:color="auto"/>
            </w:tcBorders>
            <w:shd w:val="clear" w:color="auto" w:fill="auto"/>
          </w:tcPr>
          <w:p w14:paraId="50792852" w14:textId="77777777" w:rsidR="005603BB" w:rsidRPr="0095552E" w:rsidRDefault="005603BB" w:rsidP="00B07024">
            <w:pPr>
              <w:pStyle w:val="Tabletext"/>
              <w:jc w:val="center"/>
              <w:rPr>
                <w:b/>
                <w:bCs/>
              </w:rPr>
            </w:pPr>
            <w:r w:rsidRPr="0095552E">
              <w:rPr>
                <w:b/>
                <w:bCs/>
              </w:rPr>
              <w:t>uimsbf</w:t>
            </w:r>
          </w:p>
        </w:tc>
      </w:tr>
      <w:tr w:rsidR="005603BB" w:rsidRPr="0095552E" w14:paraId="3CE78A22"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A03FB6F"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75D1A8EA" w14:textId="77777777" w:rsidR="005603BB" w:rsidRPr="0095552E" w:rsidRDefault="005603BB" w:rsidP="00B07024">
            <w:pPr>
              <w:pStyle w:val="Tabletext"/>
              <w:jc w:val="center"/>
              <w:rPr>
                <w:b/>
                <w:bCs/>
              </w:rPr>
            </w:pPr>
            <w:r w:rsidRPr="0095552E">
              <w:rPr>
                <w:b/>
                <w:bCs/>
              </w:rPr>
              <w:t>3</w:t>
            </w:r>
          </w:p>
        </w:tc>
        <w:tc>
          <w:tcPr>
            <w:tcW w:w="1239" w:type="dxa"/>
            <w:tcBorders>
              <w:left w:val="single" w:sz="4" w:space="0" w:color="auto"/>
            </w:tcBorders>
            <w:shd w:val="clear" w:color="auto" w:fill="auto"/>
          </w:tcPr>
          <w:p w14:paraId="0749FFD0"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00C25AB8"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9AAFD57"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proofErr w:type="spellStart"/>
            <w:r w:rsidRPr="0095552E">
              <w:rPr>
                <w:b/>
                <w:bCs/>
              </w:rPr>
              <w:t>mae_interactivityMaxGain</w:t>
            </w:r>
            <w:proofErr w:type="spellEnd"/>
          </w:p>
        </w:tc>
        <w:tc>
          <w:tcPr>
            <w:tcW w:w="1145" w:type="dxa"/>
            <w:tcBorders>
              <w:left w:val="single" w:sz="4" w:space="0" w:color="auto"/>
              <w:right w:val="single" w:sz="4" w:space="0" w:color="auto"/>
            </w:tcBorders>
            <w:shd w:val="clear" w:color="auto" w:fill="auto"/>
          </w:tcPr>
          <w:p w14:paraId="4FC5B4EB" w14:textId="77777777" w:rsidR="005603BB" w:rsidRPr="0095552E" w:rsidRDefault="005603BB" w:rsidP="00B07024">
            <w:pPr>
              <w:pStyle w:val="Tabletext"/>
              <w:jc w:val="center"/>
              <w:rPr>
                <w:b/>
                <w:bCs/>
              </w:rPr>
            </w:pPr>
            <w:r w:rsidRPr="0095552E">
              <w:rPr>
                <w:b/>
                <w:bCs/>
              </w:rPr>
              <w:t>5</w:t>
            </w:r>
          </w:p>
        </w:tc>
        <w:tc>
          <w:tcPr>
            <w:tcW w:w="1239" w:type="dxa"/>
            <w:tcBorders>
              <w:left w:val="single" w:sz="4" w:space="0" w:color="auto"/>
            </w:tcBorders>
            <w:shd w:val="clear" w:color="auto" w:fill="auto"/>
          </w:tcPr>
          <w:p w14:paraId="6EBA6BB1" w14:textId="77777777" w:rsidR="005603BB" w:rsidRPr="0095552E" w:rsidRDefault="005603BB" w:rsidP="00B07024">
            <w:pPr>
              <w:pStyle w:val="Tabletext"/>
              <w:jc w:val="center"/>
              <w:rPr>
                <w:b/>
                <w:bCs/>
              </w:rPr>
            </w:pPr>
            <w:r w:rsidRPr="0095552E">
              <w:rPr>
                <w:b/>
                <w:bCs/>
              </w:rPr>
              <w:t>uimsbf</w:t>
            </w:r>
          </w:p>
        </w:tc>
      </w:tr>
      <w:tr w:rsidR="005603BB" w:rsidRPr="0095552E" w14:paraId="490B0B4B"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3B1EEA3C" w14:textId="77777777" w:rsidR="005603BB" w:rsidRPr="0095552E" w:rsidRDefault="005603BB" w:rsidP="00B07024">
            <w:pPr>
              <w:pStyle w:val="Tabletext"/>
            </w:pPr>
            <w:r w:rsidRPr="0095552E">
              <w:tab/>
            </w:r>
            <w:r w:rsidRPr="0095552E">
              <w:tab/>
            </w:r>
            <w:r w:rsidRPr="0095552E">
              <w:tab/>
              <w:t>}</w:t>
            </w:r>
          </w:p>
        </w:tc>
        <w:tc>
          <w:tcPr>
            <w:tcW w:w="1145" w:type="dxa"/>
            <w:tcBorders>
              <w:left w:val="single" w:sz="4" w:space="0" w:color="auto"/>
              <w:right w:val="single" w:sz="4" w:space="0" w:color="auto"/>
            </w:tcBorders>
            <w:shd w:val="clear" w:color="auto" w:fill="auto"/>
          </w:tcPr>
          <w:p w14:paraId="2C0CCBC7"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01F25748" w14:textId="77777777" w:rsidR="005603BB" w:rsidRPr="0095552E" w:rsidRDefault="005603BB" w:rsidP="00B07024">
            <w:pPr>
              <w:pStyle w:val="Tabletext"/>
            </w:pPr>
          </w:p>
        </w:tc>
      </w:tr>
      <w:tr w:rsidR="005603BB" w:rsidRPr="0095552E" w14:paraId="7127D5B5"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7BD278C" w14:textId="77777777" w:rsidR="005603BB" w:rsidRPr="0095552E" w:rsidRDefault="005603BB" w:rsidP="00B07024">
            <w:pPr>
              <w:pStyle w:val="Tabletext"/>
            </w:pPr>
            <w:r w:rsidRPr="0095552E">
              <w:lastRenderedPageBreak/>
              <w:tab/>
            </w:r>
            <w:r w:rsidRPr="0095552E">
              <w:tab/>
            </w:r>
            <w:r w:rsidRPr="0095552E">
              <w:tab/>
              <w:t xml:space="preserve">if </w:t>
            </w:r>
            <w:proofErr w:type="gramStart"/>
            <w:r w:rsidRPr="0095552E">
              <w:t xml:space="preserve">( </w:t>
            </w:r>
            <w:proofErr w:type="spellStart"/>
            <w:r w:rsidRPr="0095552E">
              <w:t>mae</w:t>
            </w:r>
            <w:proofErr w:type="gramEnd"/>
            <w:r w:rsidRPr="0095552E">
              <w:t>_hasContentLanguage</w:t>
            </w:r>
            <w:proofErr w:type="spellEnd"/>
            <w:r w:rsidRPr="0095552E">
              <w:t xml:space="preserve"> ) {</w:t>
            </w:r>
          </w:p>
        </w:tc>
        <w:tc>
          <w:tcPr>
            <w:tcW w:w="1145" w:type="dxa"/>
            <w:tcBorders>
              <w:left w:val="single" w:sz="4" w:space="0" w:color="auto"/>
              <w:right w:val="single" w:sz="4" w:space="0" w:color="auto"/>
            </w:tcBorders>
            <w:shd w:val="clear" w:color="auto" w:fill="auto"/>
          </w:tcPr>
          <w:p w14:paraId="3EA2F489"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0C8BFAF9" w14:textId="77777777" w:rsidR="005603BB" w:rsidRPr="0095552E" w:rsidRDefault="005603BB" w:rsidP="00B07024">
            <w:pPr>
              <w:pStyle w:val="Tabletext"/>
            </w:pPr>
          </w:p>
        </w:tc>
      </w:tr>
      <w:tr w:rsidR="005603BB" w:rsidRPr="0095552E" w14:paraId="00B1039B"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03E63E3"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proofErr w:type="spellStart"/>
            <w:r w:rsidRPr="0095552E">
              <w:rPr>
                <w:b/>
                <w:bCs/>
              </w:rPr>
              <w:t>mae_contentLanguage</w:t>
            </w:r>
            <w:proofErr w:type="spellEnd"/>
          </w:p>
        </w:tc>
        <w:tc>
          <w:tcPr>
            <w:tcW w:w="1145" w:type="dxa"/>
            <w:tcBorders>
              <w:left w:val="single" w:sz="4" w:space="0" w:color="auto"/>
              <w:right w:val="single" w:sz="4" w:space="0" w:color="auto"/>
            </w:tcBorders>
            <w:shd w:val="clear" w:color="auto" w:fill="auto"/>
          </w:tcPr>
          <w:p w14:paraId="148ABAEF" w14:textId="77777777" w:rsidR="005603BB" w:rsidRPr="0095552E" w:rsidRDefault="005603BB" w:rsidP="00B07024">
            <w:pPr>
              <w:pStyle w:val="Tabletext"/>
              <w:jc w:val="center"/>
              <w:rPr>
                <w:b/>
                <w:bCs/>
              </w:rPr>
            </w:pPr>
            <w:r w:rsidRPr="0095552E">
              <w:rPr>
                <w:b/>
                <w:bCs/>
              </w:rPr>
              <w:t>24</w:t>
            </w:r>
          </w:p>
        </w:tc>
        <w:tc>
          <w:tcPr>
            <w:tcW w:w="1239" w:type="dxa"/>
            <w:tcBorders>
              <w:left w:val="single" w:sz="4" w:space="0" w:color="auto"/>
            </w:tcBorders>
            <w:shd w:val="clear" w:color="auto" w:fill="auto"/>
          </w:tcPr>
          <w:p w14:paraId="29321088" w14:textId="77777777" w:rsidR="005603BB" w:rsidRPr="0095552E" w:rsidRDefault="005603BB" w:rsidP="00B07024">
            <w:pPr>
              <w:pStyle w:val="Tabletext"/>
              <w:jc w:val="center"/>
              <w:rPr>
                <w:b/>
                <w:bCs/>
              </w:rPr>
            </w:pPr>
            <w:r w:rsidRPr="0095552E">
              <w:rPr>
                <w:b/>
                <w:bCs/>
              </w:rPr>
              <w:t>uimsbf</w:t>
            </w:r>
          </w:p>
        </w:tc>
      </w:tr>
      <w:tr w:rsidR="005603BB" w:rsidRPr="0095552E" w14:paraId="396842A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1E40EC1" w14:textId="77777777" w:rsidR="005603BB" w:rsidRPr="0095552E" w:rsidRDefault="005603BB" w:rsidP="00B07024">
            <w:pPr>
              <w:pStyle w:val="Tabletext"/>
            </w:pPr>
            <w:r w:rsidRPr="0095552E">
              <w:tab/>
            </w:r>
            <w:r w:rsidRPr="0095552E">
              <w:tab/>
            </w:r>
            <w:r w:rsidRPr="0095552E">
              <w:tab/>
              <w:t>}</w:t>
            </w:r>
          </w:p>
        </w:tc>
        <w:tc>
          <w:tcPr>
            <w:tcW w:w="1145" w:type="dxa"/>
            <w:tcBorders>
              <w:left w:val="single" w:sz="4" w:space="0" w:color="auto"/>
              <w:right w:val="single" w:sz="4" w:space="0" w:color="auto"/>
            </w:tcBorders>
            <w:shd w:val="clear" w:color="auto" w:fill="auto"/>
          </w:tcPr>
          <w:p w14:paraId="4516B37E"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12F0C2A7" w14:textId="77777777" w:rsidR="005603BB" w:rsidRPr="0095552E" w:rsidRDefault="005603BB" w:rsidP="00B07024">
            <w:pPr>
              <w:pStyle w:val="Tabletext"/>
            </w:pPr>
          </w:p>
        </w:tc>
      </w:tr>
      <w:tr w:rsidR="005603BB" w:rsidRPr="0095552E" w14:paraId="0067D95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FD2E805" w14:textId="77777777" w:rsidR="005603BB" w:rsidRPr="0095552E" w:rsidRDefault="005603BB" w:rsidP="00B07024">
            <w:pPr>
              <w:pStyle w:val="Tabletext"/>
            </w:pPr>
            <w:r w:rsidRPr="0095552E">
              <w:tab/>
            </w:r>
            <w:r w:rsidRPr="0095552E">
              <w:tab/>
              <w:t>}</w:t>
            </w:r>
          </w:p>
        </w:tc>
        <w:tc>
          <w:tcPr>
            <w:tcW w:w="1145" w:type="dxa"/>
            <w:tcBorders>
              <w:left w:val="single" w:sz="4" w:space="0" w:color="auto"/>
              <w:right w:val="single" w:sz="4" w:space="0" w:color="auto"/>
            </w:tcBorders>
            <w:shd w:val="clear" w:color="auto" w:fill="auto"/>
          </w:tcPr>
          <w:p w14:paraId="091C0DB8"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1446EFBD" w14:textId="77777777" w:rsidR="005603BB" w:rsidRPr="0095552E" w:rsidRDefault="005603BB" w:rsidP="00B07024">
            <w:pPr>
              <w:pStyle w:val="Tabletext"/>
            </w:pPr>
          </w:p>
        </w:tc>
      </w:tr>
      <w:tr w:rsidR="005603BB" w:rsidRPr="0095552E" w14:paraId="5164168C"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B0A8500" w14:textId="77777777" w:rsidR="005603BB" w:rsidRPr="0095552E" w:rsidRDefault="005603BB" w:rsidP="00B07024">
            <w:pPr>
              <w:pStyle w:val="Tabletext"/>
            </w:pPr>
            <w:r w:rsidRPr="0095552E">
              <w:tab/>
              <w:t>}</w:t>
            </w:r>
          </w:p>
        </w:tc>
        <w:tc>
          <w:tcPr>
            <w:tcW w:w="1145" w:type="dxa"/>
            <w:tcBorders>
              <w:left w:val="single" w:sz="4" w:space="0" w:color="auto"/>
              <w:right w:val="single" w:sz="4" w:space="0" w:color="auto"/>
            </w:tcBorders>
            <w:shd w:val="clear" w:color="auto" w:fill="auto"/>
          </w:tcPr>
          <w:p w14:paraId="4D9D1E07"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1F95D048" w14:textId="77777777" w:rsidR="005603BB" w:rsidRPr="0095552E" w:rsidRDefault="005603BB" w:rsidP="00B07024">
            <w:pPr>
              <w:pStyle w:val="Tabletext"/>
            </w:pPr>
          </w:p>
        </w:tc>
      </w:tr>
      <w:tr w:rsidR="005603BB" w:rsidRPr="0095552E" w14:paraId="1E83BAD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7C1E223" w14:textId="77777777" w:rsidR="005603BB" w:rsidRPr="0095552E" w:rsidRDefault="005603BB" w:rsidP="00B07024">
            <w:pPr>
              <w:pStyle w:val="Tabletext"/>
            </w:pPr>
            <w:r w:rsidRPr="0095552E">
              <w:tab/>
            </w:r>
          </w:p>
        </w:tc>
        <w:tc>
          <w:tcPr>
            <w:tcW w:w="1145" w:type="dxa"/>
            <w:tcBorders>
              <w:left w:val="single" w:sz="4" w:space="0" w:color="auto"/>
              <w:right w:val="single" w:sz="4" w:space="0" w:color="auto"/>
            </w:tcBorders>
            <w:shd w:val="clear" w:color="auto" w:fill="auto"/>
          </w:tcPr>
          <w:p w14:paraId="340D140F"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74C757E4" w14:textId="77777777" w:rsidR="005603BB" w:rsidRPr="0095552E" w:rsidRDefault="005603BB" w:rsidP="00B07024">
            <w:pPr>
              <w:pStyle w:val="Tabletext"/>
            </w:pPr>
          </w:p>
        </w:tc>
      </w:tr>
      <w:tr w:rsidR="005603BB" w:rsidRPr="0095552E" w14:paraId="37F8D940"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3EA4A5D9" w14:textId="77777777" w:rsidR="005603BB" w:rsidRPr="0095552E" w:rsidRDefault="005603BB" w:rsidP="00B07024">
            <w:pPr>
              <w:pStyle w:val="Tabletext"/>
            </w:pPr>
            <w:r w:rsidRPr="0095552E">
              <w:tab/>
              <w:t>if (</w:t>
            </w:r>
            <w:proofErr w:type="spellStart"/>
            <w:r w:rsidRPr="0095552E">
              <w:t>switchGroupDefinitionPresent</w:t>
            </w:r>
            <w:proofErr w:type="spellEnd"/>
            <w:r w:rsidRPr="0095552E">
              <w:t>) {</w:t>
            </w:r>
          </w:p>
        </w:tc>
        <w:tc>
          <w:tcPr>
            <w:tcW w:w="1145" w:type="dxa"/>
            <w:tcBorders>
              <w:left w:val="single" w:sz="4" w:space="0" w:color="auto"/>
              <w:right w:val="single" w:sz="4" w:space="0" w:color="auto"/>
            </w:tcBorders>
            <w:shd w:val="clear" w:color="auto" w:fill="auto"/>
          </w:tcPr>
          <w:p w14:paraId="4D7B4F72"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0EA3AB8C" w14:textId="77777777" w:rsidR="005603BB" w:rsidRPr="0095552E" w:rsidRDefault="005603BB" w:rsidP="00B07024">
            <w:pPr>
              <w:pStyle w:val="Tabletext"/>
            </w:pPr>
          </w:p>
        </w:tc>
      </w:tr>
      <w:tr w:rsidR="005603BB" w:rsidRPr="0095552E" w14:paraId="70B74F94"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0B33959" w14:textId="77777777" w:rsidR="005603BB" w:rsidRPr="0095552E" w:rsidRDefault="005603BB" w:rsidP="00B07024">
            <w:pPr>
              <w:pStyle w:val="Tabletext"/>
              <w:rPr>
                <w:b/>
                <w:bCs/>
              </w:rPr>
            </w:pP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56AC0803" w14:textId="77777777" w:rsidR="005603BB" w:rsidRPr="0095552E" w:rsidRDefault="005603BB" w:rsidP="00B07024">
            <w:pPr>
              <w:pStyle w:val="Tabletext"/>
              <w:jc w:val="center"/>
              <w:rPr>
                <w:b/>
                <w:bCs/>
              </w:rPr>
            </w:pPr>
            <w:r w:rsidRPr="0095552E">
              <w:rPr>
                <w:b/>
                <w:bCs/>
              </w:rPr>
              <w:t>3</w:t>
            </w:r>
          </w:p>
        </w:tc>
        <w:tc>
          <w:tcPr>
            <w:tcW w:w="1239" w:type="dxa"/>
            <w:tcBorders>
              <w:left w:val="single" w:sz="4" w:space="0" w:color="auto"/>
            </w:tcBorders>
            <w:shd w:val="clear" w:color="auto" w:fill="auto"/>
          </w:tcPr>
          <w:p w14:paraId="20BC3E86"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6BA39B41"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374C3BF" w14:textId="77777777" w:rsidR="005603BB" w:rsidRPr="0095552E" w:rsidRDefault="005603BB" w:rsidP="00B07024">
            <w:pPr>
              <w:pStyle w:val="Tabletext"/>
              <w:rPr>
                <w:b/>
                <w:bCs/>
              </w:rPr>
            </w:pPr>
            <w:r w:rsidRPr="0095552E">
              <w:rPr>
                <w:b/>
                <w:bCs/>
              </w:rPr>
              <w:tab/>
            </w:r>
            <w:r w:rsidRPr="0095552E">
              <w:rPr>
                <w:b/>
                <w:bCs/>
              </w:rPr>
              <w:tab/>
            </w:r>
            <w:proofErr w:type="spellStart"/>
            <w:r w:rsidRPr="0095552E">
              <w:rPr>
                <w:b/>
                <w:bCs/>
              </w:rPr>
              <w:t>numSwitchGroups</w:t>
            </w:r>
            <w:proofErr w:type="spellEnd"/>
          </w:p>
        </w:tc>
        <w:tc>
          <w:tcPr>
            <w:tcW w:w="1145" w:type="dxa"/>
            <w:tcBorders>
              <w:left w:val="single" w:sz="4" w:space="0" w:color="auto"/>
              <w:right w:val="single" w:sz="4" w:space="0" w:color="auto"/>
            </w:tcBorders>
            <w:shd w:val="clear" w:color="auto" w:fill="auto"/>
          </w:tcPr>
          <w:p w14:paraId="71864E46" w14:textId="77777777" w:rsidR="005603BB" w:rsidRPr="0095552E" w:rsidRDefault="005603BB" w:rsidP="00B07024">
            <w:pPr>
              <w:pStyle w:val="Tabletext"/>
              <w:jc w:val="center"/>
              <w:rPr>
                <w:b/>
                <w:bCs/>
              </w:rPr>
            </w:pPr>
            <w:r w:rsidRPr="0095552E">
              <w:rPr>
                <w:b/>
                <w:bCs/>
              </w:rPr>
              <w:t>5</w:t>
            </w:r>
          </w:p>
        </w:tc>
        <w:tc>
          <w:tcPr>
            <w:tcW w:w="1239" w:type="dxa"/>
            <w:tcBorders>
              <w:left w:val="single" w:sz="4" w:space="0" w:color="auto"/>
            </w:tcBorders>
            <w:shd w:val="clear" w:color="auto" w:fill="auto"/>
          </w:tcPr>
          <w:p w14:paraId="4875D61B" w14:textId="77777777" w:rsidR="005603BB" w:rsidRPr="0095552E" w:rsidRDefault="005603BB" w:rsidP="00B07024">
            <w:pPr>
              <w:pStyle w:val="Tabletext"/>
              <w:jc w:val="center"/>
              <w:rPr>
                <w:b/>
                <w:bCs/>
              </w:rPr>
            </w:pPr>
            <w:r w:rsidRPr="0095552E">
              <w:rPr>
                <w:b/>
                <w:bCs/>
              </w:rPr>
              <w:t>uimsbf</w:t>
            </w:r>
          </w:p>
        </w:tc>
      </w:tr>
      <w:tr w:rsidR="005603BB" w:rsidRPr="0095552E" w14:paraId="492959C4"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E87F775" w14:textId="77777777" w:rsidR="005603BB" w:rsidRPr="0095552E" w:rsidRDefault="005603BB" w:rsidP="00B07024">
            <w:pPr>
              <w:pStyle w:val="Tabletext"/>
            </w:pPr>
            <w:r w:rsidRPr="0095552E">
              <w:tab/>
            </w:r>
            <w:r w:rsidRPr="0095552E">
              <w:tab/>
              <w:t xml:space="preserve">for </w:t>
            </w:r>
            <w:proofErr w:type="gramStart"/>
            <w:r w:rsidRPr="0095552E">
              <w:t xml:space="preserve">( </w:t>
            </w:r>
            <w:proofErr w:type="spellStart"/>
            <w:r w:rsidRPr="0095552E">
              <w:t>i</w:t>
            </w:r>
            <w:proofErr w:type="spellEnd"/>
            <w:proofErr w:type="gramEnd"/>
            <w:r w:rsidRPr="0095552E">
              <w:t xml:space="preserve">=0; </w:t>
            </w:r>
            <w:proofErr w:type="spellStart"/>
            <w:r w:rsidRPr="0095552E">
              <w:t>i</w:t>
            </w:r>
            <w:proofErr w:type="spellEnd"/>
            <w:r w:rsidRPr="0095552E">
              <w:t xml:space="preserve"> &lt; </w:t>
            </w:r>
            <w:proofErr w:type="spellStart"/>
            <w:r w:rsidRPr="0095552E">
              <w:t>numSwitchGroups</w:t>
            </w:r>
            <w:proofErr w:type="spellEnd"/>
            <w:r w:rsidRPr="0095552E">
              <w:t xml:space="preserve">; </w:t>
            </w:r>
            <w:proofErr w:type="spellStart"/>
            <w:r w:rsidRPr="0095552E">
              <w:t>i</w:t>
            </w:r>
            <w:proofErr w:type="spellEnd"/>
            <w:r w:rsidRPr="0095552E">
              <w:t>++) {</w:t>
            </w:r>
          </w:p>
        </w:tc>
        <w:tc>
          <w:tcPr>
            <w:tcW w:w="1145" w:type="dxa"/>
            <w:tcBorders>
              <w:left w:val="single" w:sz="4" w:space="0" w:color="auto"/>
              <w:right w:val="single" w:sz="4" w:space="0" w:color="auto"/>
            </w:tcBorders>
            <w:shd w:val="clear" w:color="auto" w:fill="auto"/>
          </w:tcPr>
          <w:p w14:paraId="412D4475"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00A80736" w14:textId="77777777" w:rsidR="005603BB" w:rsidRPr="0095552E" w:rsidRDefault="005603BB" w:rsidP="00B07024">
            <w:pPr>
              <w:pStyle w:val="Tabletext"/>
            </w:pPr>
          </w:p>
        </w:tc>
      </w:tr>
      <w:tr w:rsidR="005603BB" w:rsidRPr="0095552E" w14:paraId="3895C2A5"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265820E"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1B3B2DD4"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4859D038"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6134FD3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45906A9"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mae_switchGroupID</w:t>
            </w:r>
            <w:proofErr w:type="spellEnd"/>
          </w:p>
        </w:tc>
        <w:tc>
          <w:tcPr>
            <w:tcW w:w="1145" w:type="dxa"/>
            <w:tcBorders>
              <w:left w:val="single" w:sz="4" w:space="0" w:color="auto"/>
              <w:right w:val="single" w:sz="4" w:space="0" w:color="auto"/>
            </w:tcBorders>
            <w:shd w:val="clear" w:color="auto" w:fill="auto"/>
          </w:tcPr>
          <w:p w14:paraId="46616F9D" w14:textId="77777777" w:rsidR="005603BB" w:rsidRPr="0095552E" w:rsidRDefault="005603BB" w:rsidP="00B07024">
            <w:pPr>
              <w:pStyle w:val="Tabletext"/>
              <w:jc w:val="center"/>
              <w:rPr>
                <w:b/>
                <w:bCs/>
              </w:rPr>
            </w:pPr>
            <w:r w:rsidRPr="0095552E">
              <w:rPr>
                <w:b/>
                <w:bCs/>
              </w:rPr>
              <w:t>5</w:t>
            </w:r>
          </w:p>
        </w:tc>
        <w:tc>
          <w:tcPr>
            <w:tcW w:w="1239" w:type="dxa"/>
            <w:tcBorders>
              <w:left w:val="single" w:sz="4" w:space="0" w:color="auto"/>
            </w:tcBorders>
            <w:shd w:val="clear" w:color="auto" w:fill="auto"/>
          </w:tcPr>
          <w:p w14:paraId="2303BB4B" w14:textId="77777777" w:rsidR="005603BB" w:rsidRPr="0095552E" w:rsidRDefault="005603BB" w:rsidP="00B07024">
            <w:pPr>
              <w:pStyle w:val="Tabletext"/>
              <w:jc w:val="center"/>
              <w:rPr>
                <w:b/>
                <w:bCs/>
              </w:rPr>
            </w:pPr>
            <w:r w:rsidRPr="0095552E">
              <w:rPr>
                <w:b/>
                <w:bCs/>
              </w:rPr>
              <w:t>uimsbf</w:t>
            </w:r>
          </w:p>
        </w:tc>
      </w:tr>
      <w:tr w:rsidR="005603BB" w:rsidRPr="0095552E" w14:paraId="21ADDB1F"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8E41AED"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mae_switchGroupAllowOnOff</w:t>
            </w:r>
            <w:proofErr w:type="spellEnd"/>
          </w:p>
        </w:tc>
        <w:tc>
          <w:tcPr>
            <w:tcW w:w="1145" w:type="dxa"/>
            <w:tcBorders>
              <w:left w:val="single" w:sz="4" w:space="0" w:color="auto"/>
              <w:right w:val="single" w:sz="4" w:space="0" w:color="auto"/>
            </w:tcBorders>
            <w:shd w:val="clear" w:color="auto" w:fill="auto"/>
          </w:tcPr>
          <w:p w14:paraId="71E9C30C"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2FEC921B"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5A5A3C1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5BBE86A"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mae_switchGroupDefaultOnOff</w:t>
            </w:r>
            <w:proofErr w:type="spellEnd"/>
          </w:p>
        </w:tc>
        <w:tc>
          <w:tcPr>
            <w:tcW w:w="1145" w:type="dxa"/>
            <w:tcBorders>
              <w:left w:val="single" w:sz="4" w:space="0" w:color="auto"/>
              <w:right w:val="single" w:sz="4" w:space="0" w:color="auto"/>
            </w:tcBorders>
            <w:shd w:val="clear" w:color="auto" w:fill="auto"/>
          </w:tcPr>
          <w:p w14:paraId="34CFEE2B"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27F0C249"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35EA9738"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2C11D52"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558EA522" w14:textId="77777777" w:rsidR="005603BB" w:rsidRPr="0095552E" w:rsidRDefault="005603BB" w:rsidP="00B07024">
            <w:pPr>
              <w:pStyle w:val="Tabletext"/>
              <w:jc w:val="center"/>
              <w:rPr>
                <w:b/>
                <w:bCs/>
              </w:rPr>
            </w:pPr>
            <w:r w:rsidRPr="0095552E">
              <w:rPr>
                <w:b/>
                <w:bCs/>
              </w:rPr>
              <w:t>3</w:t>
            </w:r>
          </w:p>
        </w:tc>
        <w:tc>
          <w:tcPr>
            <w:tcW w:w="1239" w:type="dxa"/>
            <w:tcBorders>
              <w:left w:val="single" w:sz="4" w:space="0" w:color="auto"/>
            </w:tcBorders>
            <w:shd w:val="clear" w:color="auto" w:fill="auto"/>
          </w:tcPr>
          <w:p w14:paraId="5C61FB17"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5A8EA485"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3B80E79"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mae_bsSwitchGroupNumMembers</w:t>
            </w:r>
            <w:proofErr w:type="spellEnd"/>
          </w:p>
        </w:tc>
        <w:tc>
          <w:tcPr>
            <w:tcW w:w="1145" w:type="dxa"/>
            <w:tcBorders>
              <w:left w:val="single" w:sz="4" w:space="0" w:color="auto"/>
              <w:right w:val="single" w:sz="4" w:space="0" w:color="auto"/>
            </w:tcBorders>
            <w:shd w:val="clear" w:color="auto" w:fill="auto"/>
          </w:tcPr>
          <w:p w14:paraId="470FE43D" w14:textId="77777777" w:rsidR="005603BB" w:rsidRPr="0095552E" w:rsidRDefault="005603BB" w:rsidP="00B07024">
            <w:pPr>
              <w:pStyle w:val="Tabletext"/>
              <w:jc w:val="center"/>
              <w:rPr>
                <w:b/>
                <w:bCs/>
              </w:rPr>
            </w:pPr>
            <w:r w:rsidRPr="0095552E">
              <w:rPr>
                <w:b/>
                <w:bCs/>
              </w:rPr>
              <w:t>5</w:t>
            </w:r>
          </w:p>
        </w:tc>
        <w:tc>
          <w:tcPr>
            <w:tcW w:w="1239" w:type="dxa"/>
            <w:tcBorders>
              <w:left w:val="single" w:sz="4" w:space="0" w:color="auto"/>
            </w:tcBorders>
            <w:shd w:val="clear" w:color="auto" w:fill="auto"/>
          </w:tcPr>
          <w:p w14:paraId="47B3DF69" w14:textId="77777777" w:rsidR="005603BB" w:rsidRPr="0095552E" w:rsidRDefault="005603BB" w:rsidP="00B07024">
            <w:pPr>
              <w:pStyle w:val="Tabletext"/>
              <w:jc w:val="center"/>
              <w:rPr>
                <w:b/>
                <w:bCs/>
              </w:rPr>
            </w:pPr>
            <w:r w:rsidRPr="0095552E">
              <w:rPr>
                <w:b/>
                <w:bCs/>
              </w:rPr>
              <w:t>uimsbf</w:t>
            </w:r>
          </w:p>
        </w:tc>
      </w:tr>
      <w:tr w:rsidR="005603BB" w:rsidRPr="0095552E" w14:paraId="288E2742"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D4A794E" w14:textId="77777777" w:rsidR="005603BB" w:rsidRPr="0095552E" w:rsidRDefault="005603BB" w:rsidP="00B07024">
            <w:pPr>
              <w:pStyle w:val="Tabletext"/>
            </w:pPr>
            <w:r w:rsidRPr="0095552E">
              <w:tab/>
            </w:r>
            <w:r w:rsidRPr="0095552E">
              <w:tab/>
            </w:r>
            <w:r w:rsidRPr="0095552E">
              <w:tab/>
              <w:t xml:space="preserve">for </w:t>
            </w:r>
            <w:proofErr w:type="gramStart"/>
            <w:r w:rsidRPr="0095552E">
              <w:t xml:space="preserve">( </w:t>
            </w:r>
            <w:proofErr w:type="spellStart"/>
            <w:r w:rsidRPr="0095552E">
              <w:t>i</w:t>
            </w:r>
            <w:proofErr w:type="spellEnd"/>
            <w:proofErr w:type="gramEnd"/>
            <w:r w:rsidRPr="0095552E">
              <w:t xml:space="preserve"> = 0; </w:t>
            </w:r>
            <w:proofErr w:type="spellStart"/>
            <w:r w:rsidRPr="0095552E">
              <w:t>i</w:t>
            </w:r>
            <w:proofErr w:type="spellEnd"/>
            <w:r w:rsidRPr="0095552E">
              <w:t xml:space="preserve"> &lt; </w:t>
            </w:r>
            <w:proofErr w:type="spellStart"/>
            <w:r w:rsidRPr="0095552E">
              <w:t>mae_bsSwitchGroupNumMembers</w:t>
            </w:r>
            <w:proofErr w:type="spellEnd"/>
            <w:r w:rsidRPr="0095552E">
              <w:t xml:space="preserve"> + 1; </w:t>
            </w:r>
            <w:proofErr w:type="spellStart"/>
            <w:r w:rsidRPr="0095552E">
              <w:t>i</w:t>
            </w:r>
            <w:proofErr w:type="spellEnd"/>
            <w:r w:rsidRPr="0095552E">
              <w:t>++ ) {</w:t>
            </w:r>
          </w:p>
        </w:tc>
        <w:tc>
          <w:tcPr>
            <w:tcW w:w="1145" w:type="dxa"/>
            <w:tcBorders>
              <w:left w:val="single" w:sz="4" w:space="0" w:color="auto"/>
              <w:right w:val="single" w:sz="4" w:space="0" w:color="auto"/>
            </w:tcBorders>
            <w:shd w:val="clear" w:color="auto" w:fill="auto"/>
          </w:tcPr>
          <w:p w14:paraId="1D1C69E6"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661757BF" w14:textId="77777777" w:rsidR="005603BB" w:rsidRPr="0095552E" w:rsidRDefault="005603BB" w:rsidP="00B07024">
            <w:pPr>
              <w:pStyle w:val="Tabletext"/>
            </w:pPr>
          </w:p>
        </w:tc>
      </w:tr>
      <w:tr w:rsidR="005603BB" w:rsidRPr="0095552E" w14:paraId="0E4EB7A6"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084E5E4"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357450A4"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4A46844F"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5332B088"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CE812D3"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proofErr w:type="spellStart"/>
            <w:r w:rsidRPr="0095552E">
              <w:rPr>
                <w:b/>
                <w:bCs/>
              </w:rPr>
              <w:t>mae_switchGroupMemberID</w:t>
            </w:r>
            <w:proofErr w:type="spellEnd"/>
          </w:p>
        </w:tc>
        <w:tc>
          <w:tcPr>
            <w:tcW w:w="1145" w:type="dxa"/>
            <w:tcBorders>
              <w:left w:val="single" w:sz="4" w:space="0" w:color="auto"/>
              <w:right w:val="single" w:sz="4" w:space="0" w:color="auto"/>
            </w:tcBorders>
            <w:shd w:val="clear" w:color="auto" w:fill="auto"/>
          </w:tcPr>
          <w:p w14:paraId="6E271958" w14:textId="77777777" w:rsidR="005603BB" w:rsidRPr="0095552E" w:rsidRDefault="005603BB" w:rsidP="00B07024">
            <w:pPr>
              <w:pStyle w:val="Tabletext"/>
              <w:jc w:val="center"/>
              <w:rPr>
                <w:b/>
                <w:bCs/>
              </w:rPr>
            </w:pPr>
            <w:r w:rsidRPr="0095552E">
              <w:rPr>
                <w:b/>
                <w:bCs/>
              </w:rPr>
              <w:t>7</w:t>
            </w:r>
          </w:p>
        </w:tc>
        <w:tc>
          <w:tcPr>
            <w:tcW w:w="1239" w:type="dxa"/>
            <w:tcBorders>
              <w:left w:val="single" w:sz="4" w:space="0" w:color="auto"/>
            </w:tcBorders>
            <w:shd w:val="clear" w:color="auto" w:fill="auto"/>
          </w:tcPr>
          <w:p w14:paraId="6D042600" w14:textId="77777777" w:rsidR="005603BB" w:rsidRPr="0095552E" w:rsidRDefault="005603BB" w:rsidP="00B07024">
            <w:pPr>
              <w:pStyle w:val="Tabletext"/>
              <w:jc w:val="center"/>
              <w:rPr>
                <w:b/>
                <w:bCs/>
              </w:rPr>
            </w:pPr>
            <w:r w:rsidRPr="0095552E">
              <w:rPr>
                <w:b/>
                <w:bCs/>
              </w:rPr>
              <w:t>uimsbf</w:t>
            </w:r>
          </w:p>
        </w:tc>
      </w:tr>
      <w:tr w:rsidR="005603BB" w:rsidRPr="0095552E" w14:paraId="00C4BD4F"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AAB25D9" w14:textId="77777777" w:rsidR="005603BB" w:rsidRPr="0095552E" w:rsidRDefault="005603BB" w:rsidP="00B07024">
            <w:pPr>
              <w:pStyle w:val="Tabletext"/>
            </w:pPr>
            <w:r w:rsidRPr="0095552E">
              <w:tab/>
            </w:r>
            <w:r w:rsidRPr="0095552E">
              <w:tab/>
            </w:r>
            <w:r w:rsidRPr="0095552E">
              <w:tab/>
              <w:t>}</w:t>
            </w:r>
          </w:p>
        </w:tc>
        <w:tc>
          <w:tcPr>
            <w:tcW w:w="1145" w:type="dxa"/>
            <w:tcBorders>
              <w:left w:val="single" w:sz="4" w:space="0" w:color="auto"/>
              <w:right w:val="single" w:sz="4" w:space="0" w:color="auto"/>
            </w:tcBorders>
            <w:shd w:val="clear" w:color="auto" w:fill="auto"/>
          </w:tcPr>
          <w:p w14:paraId="72D7EADE"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605A3C36" w14:textId="77777777" w:rsidR="005603BB" w:rsidRPr="0095552E" w:rsidRDefault="005603BB" w:rsidP="00B07024">
            <w:pPr>
              <w:pStyle w:val="Tabletext"/>
            </w:pPr>
          </w:p>
        </w:tc>
      </w:tr>
      <w:tr w:rsidR="005603BB" w:rsidRPr="0095552E" w14:paraId="3EC49BAA"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69F4370"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76EADAF4"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2ADEC1FC"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2E35613C"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794AEAA"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mae_switchGroupDefaultGroupID</w:t>
            </w:r>
            <w:proofErr w:type="spellEnd"/>
          </w:p>
        </w:tc>
        <w:tc>
          <w:tcPr>
            <w:tcW w:w="1145" w:type="dxa"/>
            <w:tcBorders>
              <w:left w:val="single" w:sz="4" w:space="0" w:color="auto"/>
              <w:right w:val="single" w:sz="4" w:space="0" w:color="auto"/>
            </w:tcBorders>
            <w:shd w:val="clear" w:color="auto" w:fill="auto"/>
          </w:tcPr>
          <w:p w14:paraId="3DFD646F" w14:textId="77777777" w:rsidR="005603BB" w:rsidRPr="0095552E" w:rsidRDefault="005603BB" w:rsidP="00B07024">
            <w:pPr>
              <w:pStyle w:val="Tabletext"/>
              <w:jc w:val="center"/>
              <w:rPr>
                <w:b/>
                <w:bCs/>
              </w:rPr>
            </w:pPr>
            <w:r w:rsidRPr="0095552E">
              <w:rPr>
                <w:b/>
                <w:bCs/>
              </w:rPr>
              <w:t>7</w:t>
            </w:r>
          </w:p>
        </w:tc>
        <w:tc>
          <w:tcPr>
            <w:tcW w:w="1239" w:type="dxa"/>
            <w:tcBorders>
              <w:left w:val="single" w:sz="4" w:space="0" w:color="auto"/>
            </w:tcBorders>
            <w:shd w:val="clear" w:color="auto" w:fill="auto"/>
          </w:tcPr>
          <w:p w14:paraId="3D02C466" w14:textId="77777777" w:rsidR="005603BB" w:rsidRPr="0095552E" w:rsidRDefault="005603BB" w:rsidP="00B07024">
            <w:pPr>
              <w:pStyle w:val="Tabletext"/>
              <w:jc w:val="center"/>
              <w:rPr>
                <w:b/>
                <w:bCs/>
              </w:rPr>
            </w:pPr>
            <w:r w:rsidRPr="0095552E">
              <w:rPr>
                <w:b/>
                <w:bCs/>
              </w:rPr>
              <w:t>uimsbf</w:t>
            </w:r>
          </w:p>
        </w:tc>
      </w:tr>
      <w:tr w:rsidR="005603BB" w:rsidRPr="0095552E" w14:paraId="29AA7B94"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0E00F04" w14:textId="77777777" w:rsidR="005603BB" w:rsidRPr="0095552E" w:rsidRDefault="005603BB" w:rsidP="00B07024">
            <w:pPr>
              <w:pStyle w:val="Tabletext"/>
            </w:pPr>
            <w:r w:rsidRPr="0095552E">
              <w:tab/>
            </w:r>
            <w:r w:rsidRPr="0095552E">
              <w:tab/>
              <w:t>}</w:t>
            </w:r>
          </w:p>
        </w:tc>
        <w:tc>
          <w:tcPr>
            <w:tcW w:w="1145" w:type="dxa"/>
            <w:tcBorders>
              <w:left w:val="single" w:sz="4" w:space="0" w:color="auto"/>
              <w:right w:val="single" w:sz="4" w:space="0" w:color="auto"/>
            </w:tcBorders>
            <w:shd w:val="clear" w:color="auto" w:fill="auto"/>
          </w:tcPr>
          <w:p w14:paraId="3EACEC96"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0AFD120F" w14:textId="77777777" w:rsidR="005603BB" w:rsidRPr="0095552E" w:rsidRDefault="005603BB" w:rsidP="00B07024">
            <w:pPr>
              <w:pStyle w:val="Tabletext"/>
            </w:pPr>
          </w:p>
        </w:tc>
      </w:tr>
      <w:tr w:rsidR="005603BB" w:rsidRPr="0095552E" w14:paraId="1198828C"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C53A41A" w14:textId="77777777" w:rsidR="005603BB" w:rsidRPr="0095552E" w:rsidRDefault="005603BB" w:rsidP="00B07024">
            <w:pPr>
              <w:pStyle w:val="Tabletext"/>
            </w:pPr>
            <w:r w:rsidRPr="0095552E">
              <w:tab/>
              <w:t>}</w:t>
            </w:r>
          </w:p>
        </w:tc>
        <w:tc>
          <w:tcPr>
            <w:tcW w:w="1145" w:type="dxa"/>
            <w:tcBorders>
              <w:left w:val="single" w:sz="4" w:space="0" w:color="auto"/>
              <w:right w:val="single" w:sz="4" w:space="0" w:color="auto"/>
            </w:tcBorders>
            <w:shd w:val="clear" w:color="auto" w:fill="auto"/>
          </w:tcPr>
          <w:p w14:paraId="7FCB29EC"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30143095" w14:textId="77777777" w:rsidR="005603BB" w:rsidRPr="0095552E" w:rsidRDefault="005603BB" w:rsidP="00B07024">
            <w:pPr>
              <w:pStyle w:val="Tabletext"/>
            </w:pPr>
          </w:p>
        </w:tc>
      </w:tr>
      <w:tr w:rsidR="005603BB" w:rsidRPr="0095552E" w14:paraId="6688251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2D4F41A" w14:textId="77777777" w:rsidR="005603BB" w:rsidRPr="0095552E" w:rsidRDefault="005603BB" w:rsidP="00B07024">
            <w:pPr>
              <w:pStyle w:val="Tabletext"/>
            </w:pPr>
            <w:r w:rsidRPr="0095552E">
              <w:tab/>
            </w:r>
          </w:p>
        </w:tc>
        <w:tc>
          <w:tcPr>
            <w:tcW w:w="1145" w:type="dxa"/>
            <w:tcBorders>
              <w:left w:val="single" w:sz="4" w:space="0" w:color="auto"/>
              <w:right w:val="single" w:sz="4" w:space="0" w:color="auto"/>
            </w:tcBorders>
            <w:shd w:val="clear" w:color="auto" w:fill="auto"/>
          </w:tcPr>
          <w:p w14:paraId="5EA5489C"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05DF673C" w14:textId="77777777" w:rsidR="005603BB" w:rsidRPr="0095552E" w:rsidRDefault="005603BB" w:rsidP="00B07024">
            <w:pPr>
              <w:pStyle w:val="Tabletext"/>
            </w:pPr>
          </w:p>
        </w:tc>
      </w:tr>
      <w:tr w:rsidR="005603BB" w:rsidRPr="0095552E" w14:paraId="62B6D363"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004ABD8" w14:textId="77777777" w:rsidR="005603BB" w:rsidRPr="0095552E" w:rsidRDefault="005603BB" w:rsidP="00B07024">
            <w:pPr>
              <w:pStyle w:val="Tabletext"/>
            </w:pPr>
            <w:r w:rsidRPr="0095552E">
              <w:tab/>
              <w:t>if (</w:t>
            </w:r>
            <w:proofErr w:type="spellStart"/>
            <w:r w:rsidRPr="00661AB5">
              <w:rPr>
                <w:highlight w:val="yellow"/>
              </w:rPr>
              <w:t>groupPresetDefinitionPresent</w:t>
            </w:r>
            <w:proofErr w:type="spellEnd"/>
            <w:r w:rsidRPr="0095552E">
              <w:t>) {</w:t>
            </w:r>
          </w:p>
        </w:tc>
        <w:tc>
          <w:tcPr>
            <w:tcW w:w="1145" w:type="dxa"/>
            <w:tcBorders>
              <w:left w:val="single" w:sz="4" w:space="0" w:color="auto"/>
              <w:right w:val="single" w:sz="4" w:space="0" w:color="auto"/>
            </w:tcBorders>
            <w:shd w:val="clear" w:color="auto" w:fill="auto"/>
          </w:tcPr>
          <w:p w14:paraId="1E413CEF"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47CB70E5" w14:textId="77777777" w:rsidR="005603BB" w:rsidRPr="0095552E" w:rsidRDefault="005603BB" w:rsidP="00B07024">
            <w:pPr>
              <w:pStyle w:val="Tabletext"/>
            </w:pPr>
          </w:p>
        </w:tc>
      </w:tr>
      <w:tr w:rsidR="005603BB" w:rsidRPr="0095552E" w14:paraId="4AA78897"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AD860C6" w14:textId="77777777" w:rsidR="005603BB" w:rsidRPr="0095552E" w:rsidRDefault="005603BB" w:rsidP="00B07024">
            <w:pPr>
              <w:pStyle w:val="Tabletext"/>
              <w:rPr>
                <w:b/>
                <w:bCs/>
              </w:rPr>
            </w:pP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7A053D4E" w14:textId="77777777" w:rsidR="005603BB" w:rsidRPr="0095552E" w:rsidRDefault="005603BB" w:rsidP="00B07024">
            <w:pPr>
              <w:pStyle w:val="Tabletext"/>
              <w:jc w:val="center"/>
              <w:rPr>
                <w:b/>
                <w:bCs/>
              </w:rPr>
            </w:pPr>
            <w:r w:rsidRPr="0095552E">
              <w:rPr>
                <w:b/>
                <w:bCs/>
              </w:rPr>
              <w:t>3</w:t>
            </w:r>
          </w:p>
        </w:tc>
        <w:tc>
          <w:tcPr>
            <w:tcW w:w="1239" w:type="dxa"/>
            <w:tcBorders>
              <w:left w:val="single" w:sz="4" w:space="0" w:color="auto"/>
            </w:tcBorders>
            <w:shd w:val="clear" w:color="auto" w:fill="auto"/>
          </w:tcPr>
          <w:p w14:paraId="360DCE13"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349DB515"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82FF2F5" w14:textId="77777777" w:rsidR="005603BB" w:rsidRPr="0095552E" w:rsidRDefault="005603BB" w:rsidP="00B07024">
            <w:pPr>
              <w:pStyle w:val="Tabletext"/>
              <w:rPr>
                <w:b/>
                <w:bCs/>
              </w:rPr>
            </w:pPr>
            <w:r w:rsidRPr="0095552E">
              <w:rPr>
                <w:b/>
                <w:bCs/>
              </w:rPr>
              <w:tab/>
            </w:r>
            <w:r w:rsidRPr="0095552E">
              <w:rPr>
                <w:b/>
                <w:bCs/>
              </w:rPr>
              <w:tab/>
            </w:r>
            <w:proofErr w:type="spellStart"/>
            <w:r w:rsidRPr="0095552E">
              <w:rPr>
                <w:b/>
                <w:bCs/>
              </w:rPr>
              <w:t>mae_numGroupPresets</w:t>
            </w:r>
            <w:proofErr w:type="spellEnd"/>
          </w:p>
        </w:tc>
        <w:tc>
          <w:tcPr>
            <w:tcW w:w="1145" w:type="dxa"/>
            <w:tcBorders>
              <w:left w:val="single" w:sz="4" w:space="0" w:color="auto"/>
              <w:right w:val="single" w:sz="4" w:space="0" w:color="auto"/>
            </w:tcBorders>
            <w:shd w:val="clear" w:color="auto" w:fill="auto"/>
          </w:tcPr>
          <w:p w14:paraId="02885C47" w14:textId="77777777" w:rsidR="005603BB" w:rsidRPr="0095552E" w:rsidRDefault="005603BB" w:rsidP="00B07024">
            <w:pPr>
              <w:pStyle w:val="Tabletext"/>
              <w:jc w:val="center"/>
              <w:rPr>
                <w:b/>
                <w:bCs/>
              </w:rPr>
            </w:pPr>
            <w:r w:rsidRPr="0095552E">
              <w:rPr>
                <w:b/>
                <w:bCs/>
              </w:rPr>
              <w:t>5</w:t>
            </w:r>
          </w:p>
        </w:tc>
        <w:tc>
          <w:tcPr>
            <w:tcW w:w="1239" w:type="dxa"/>
            <w:tcBorders>
              <w:left w:val="single" w:sz="4" w:space="0" w:color="auto"/>
            </w:tcBorders>
            <w:shd w:val="clear" w:color="auto" w:fill="auto"/>
          </w:tcPr>
          <w:p w14:paraId="4448B6E8" w14:textId="77777777" w:rsidR="005603BB" w:rsidRPr="0095552E" w:rsidRDefault="005603BB" w:rsidP="00B07024">
            <w:pPr>
              <w:pStyle w:val="Tabletext"/>
              <w:jc w:val="center"/>
              <w:rPr>
                <w:b/>
                <w:bCs/>
              </w:rPr>
            </w:pPr>
            <w:r w:rsidRPr="0095552E">
              <w:rPr>
                <w:b/>
                <w:bCs/>
              </w:rPr>
              <w:t>uimsbf</w:t>
            </w:r>
          </w:p>
        </w:tc>
      </w:tr>
      <w:tr w:rsidR="005603BB" w:rsidRPr="0095552E" w14:paraId="0CA07693"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138A618" w14:textId="77777777" w:rsidR="005603BB" w:rsidRPr="0095552E" w:rsidRDefault="005603BB" w:rsidP="00B07024">
            <w:pPr>
              <w:pStyle w:val="Tabletext"/>
            </w:pPr>
            <w:r w:rsidRPr="0095552E">
              <w:tab/>
            </w:r>
            <w:r w:rsidRPr="0095552E">
              <w:tab/>
              <w:t xml:space="preserve">for </w:t>
            </w:r>
            <w:proofErr w:type="gramStart"/>
            <w:r w:rsidRPr="0095552E">
              <w:t xml:space="preserve">( </w:t>
            </w:r>
            <w:proofErr w:type="spellStart"/>
            <w:r w:rsidRPr="0095552E">
              <w:t>i</w:t>
            </w:r>
            <w:proofErr w:type="spellEnd"/>
            <w:proofErr w:type="gramEnd"/>
            <w:r w:rsidRPr="0095552E">
              <w:t xml:space="preserve"> = 0; </w:t>
            </w:r>
            <w:proofErr w:type="spellStart"/>
            <w:r w:rsidRPr="0095552E">
              <w:t>i</w:t>
            </w:r>
            <w:proofErr w:type="spellEnd"/>
            <w:r w:rsidRPr="0095552E">
              <w:t xml:space="preserve"> &lt; </w:t>
            </w:r>
            <w:proofErr w:type="spellStart"/>
            <w:r w:rsidRPr="0095552E">
              <w:t>mae_numGroupPresets</w:t>
            </w:r>
            <w:proofErr w:type="spellEnd"/>
            <w:r w:rsidRPr="0095552E">
              <w:t xml:space="preserve">; </w:t>
            </w:r>
            <w:proofErr w:type="spellStart"/>
            <w:r w:rsidRPr="0095552E">
              <w:t>i</w:t>
            </w:r>
            <w:proofErr w:type="spellEnd"/>
            <w:r w:rsidRPr="0095552E">
              <w:t>++ ) {</w:t>
            </w:r>
          </w:p>
        </w:tc>
        <w:tc>
          <w:tcPr>
            <w:tcW w:w="1145" w:type="dxa"/>
            <w:tcBorders>
              <w:left w:val="single" w:sz="4" w:space="0" w:color="auto"/>
              <w:right w:val="single" w:sz="4" w:space="0" w:color="auto"/>
            </w:tcBorders>
            <w:shd w:val="clear" w:color="auto" w:fill="auto"/>
          </w:tcPr>
          <w:p w14:paraId="1548BACB"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2232A995" w14:textId="77777777" w:rsidR="005603BB" w:rsidRPr="0095552E" w:rsidRDefault="005603BB" w:rsidP="00B07024">
            <w:pPr>
              <w:pStyle w:val="Tabletext"/>
            </w:pPr>
          </w:p>
        </w:tc>
      </w:tr>
      <w:tr w:rsidR="005603BB" w:rsidRPr="0095552E" w14:paraId="556F514F"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2F196C9"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09324509" w14:textId="77777777" w:rsidR="005603BB" w:rsidRPr="0095552E" w:rsidRDefault="005603BB" w:rsidP="00B07024">
            <w:pPr>
              <w:pStyle w:val="Tabletext"/>
              <w:jc w:val="center"/>
              <w:rPr>
                <w:b/>
                <w:bCs/>
              </w:rPr>
            </w:pPr>
            <w:r w:rsidRPr="0095552E">
              <w:rPr>
                <w:b/>
                <w:bCs/>
              </w:rPr>
              <w:t>3</w:t>
            </w:r>
          </w:p>
        </w:tc>
        <w:tc>
          <w:tcPr>
            <w:tcW w:w="1239" w:type="dxa"/>
            <w:tcBorders>
              <w:left w:val="single" w:sz="4" w:space="0" w:color="auto"/>
            </w:tcBorders>
            <w:shd w:val="clear" w:color="auto" w:fill="auto"/>
          </w:tcPr>
          <w:p w14:paraId="688F1D98"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0A89CA4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A8F3358"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mae_groupPresetID</w:t>
            </w:r>
            <w:proofErr w:type="spellEnd"/>
          </w:p>
        </w:tc>
        <w:tc>
          <w:tcPr>
            <w:tcW w:w="1145" w:type="dxa"/>
            <w:tcBorders>
              <w:left w:val="single" w:sz="4" w:space="0" w:color="auto"/>
              <w:right w:val="single" w:sz="4" w:space="0" w:color="auto"/>
            </w:tcBorders>
            <w:shd w:val="clear" w:color="auto" w:fill="auto"/>
          </w:tcPr>
          <w:p w14:paraId="52B1832C" w14:textId="77777777" w:rsidR="005603BB" w:rsidRPr="0095552E" w:rsidRDefault="005603BB" w:rsidP="00B07024">
            <w:pPr>
              <w:pStyle w:val="Tabletext"/>
              <w:jc w:val="center"/>
              <w:rPr>
                <w:b/>
                <w:bCs/>
              </w:rPr>
            </w:pPr>
            <w:r w:rsidRPr="0095552E">
              <w:rPr>
                <w:b/>
                <w:bCs/>
              </w:rPr>
              <w:t>5</w:t>
            </w:r>
          </w:p>
        </w:tc>
        <w:tc>
          <w:tcPr>
            <w:tcW w:w="1239" w:type="dxa"/>
            <w:tcBorders>
              <w:left w:val="single" w:sz="4" w:space="0" w:color="auto"/>
            </w:tcBorders>
            <w:shd w:val="clear" w:color="auto" w:fill="auto"/>
          </w:tcPr>
          <w:p w14:paraId="7F01FE68" w14:textId="77777777" w:rsidR="005603BB" w:rsidRPr="0095552E" w:rsidRDefault="005603BB" w:rsidP="00B07024">
            <w:pPr>
              <w:pStyle w:val="Tabletext"/>
              <w:jc w:val="center"/>
              <w:rPr>
                <w:b/>
                <w:bCs/>
              </w:rPr>
            </w:pPr>
            <w:r w:rsidRPr="0095552E">
              <w:rPr>
                <w:b/>
                <w:bCs/>
              </w:rPr>
              <w:t>uimsbf</w:t>
            </w:r>
          </w:p>
        </w:tc>
      </w:tr>
      <w:tr w:rsidR="005603BB" w:rsidRPr="0095552E" w14:paraId="36E9108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322C2D0"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47989368" w14:textId="77777777" w:rsidR="005603BB" w:rsidRPr="0095552E" w:rsidRDefault="005603BB" w:rsidP="00B07024">
            <w:pPr>
              <w:pStyle w:val="Tabletext"/>
              <w:jc w:val="center"/>
              <w:rPr>
                <w:b/>
                <w:bCs/>
              </w:rPr>
            </w:pPr>
            <w:r w:rsidRPr="0095552E">
              <w:rPr>
                <w:b/>
                <w:bCs/>
              </w:rPr>
              <w:t>3</w:t>
            </w:r>
          </w:p>
        </w:tc>
        <w:tc>
          <w:tcPr>
            <w:tcW w:w="1239" w:type="dxa"/>
            <w:tcBorders>
              <w:left w:val="single" w:sz="4" w:space="0" w:color="auto"/>
            </w:tcBorders>
            <w:shd w:val="clear" w:color="auto" w:fill="auto"/>
          </w:tcPr>
          <w:p w14:paraId="435BE18F"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3462928C"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62CD6C1"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mae_groupPresetKind</w:t>
            </w:r>
            <w:proofErr w:type="spellEnd"/>
          </w:p>
        </w:tc>
        <w:tc>
          <w:tcPr>
            <w:tcW w:w="1145" w:type="dxa"/>
            <w:tcBorders>
              <w:left w:val="single" w:sz="4" w:space="0" w:color="auto"/>
              <w:right w:val="single" w:sz="4" w:space="0" w:color="auto"/>
            </w:tcBorders>
            <w:shd w:val="clear" w:color="auto" w:fill="auto"/>
          </w:tcPr>
          <w:p w14:paraId="21376250" w14:textId="77777777" w:rsidR="005603BB" w:rsidRPr="0095552E" w:rsidRDefault="005603BB" w:rsidP="00B07024">
            <w:pPr>
              <w:pStyle w:val="Tabletext"/>
              <w:jc w:val="center"/>
              <w:rPr>
                <w:b/>
                <w:bCs/>
              </w:rPr>
            </w:pPr>
            <w:r w:rsidRPr="0095552E">
              <w:rPr>
                <w:b/>
                <w:bCs/>
              </w:rPr>
              <w:t>5</w:t>
            </w:r>
          </w:p>
        </w:tc>
        <w:tc>
          <w:tcPr>
            <w:tcW w:w="1239" w:type="dxa"/>
            <w:tcBorders>
              <w:left w:val="single" w:sz="4" w:space="0" w:color="auto"/>
            </w:tcBorders>
            <w:shd w:val="clear" w:color="auto" w:fill="auto"/>
          </w:tcPr>
          <w:p w14:paraId="64C35361" w14:textId="77777777" w:rsidR="005603BB" w:rsidRPr="0095552E" w:rsidRDefault="005603BB" w:rsidP="00B07024">
            <w:pPr>
              <w:pStyle w:val="Tabletext"/>
              <w:jc w:val="center"/>
              <w:rPr>
                <w:b/>
                <w:bCs/>
              </w:rPr>
            </w:pPr>
            <w:r w:rsidRPr="0095552E">
              <w:rPr>
                <w:b/>
                <w:bCs/>
              </w:rPr>
              <w:t>uimsbf</w:t>
            </w:r>
          </w:p>
        </w:tc>
      </w:tr>
      <w:tr w:rsidR="005603BB" w:rsidRPr="0095552E" w14:paraId="23D425B9"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49CC453"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4D247839" w14:textId="77777777" w:rsidR="005603BB" w:rsidRPr="0095552E" w:rsidRDefault="005603BB" w:rsidP="00B07024">
            <w:pPr>
              <w:pStyle w:val="Tabletext"/>
              <w:jc w:val="center"/>
              <w:rPr>
                <w:b/>
                <w:bCs/>
              </w:rPr>
            </w:pPr>
            <w:r w:rsidRPr="0095552E">
              <w:rPr>
                <w:b/>
                <w:bCs/>
              </w:rPr>
              <w:t>4</w:t>
            </w:r>
          </w:p>
        </w:tc>
        <w:tc>
          <w:tcPr>
            <w:tcW w:w="1239" w:type="dxa"/>
            <w:tcBorders>
              <w:left w:val="single" w:sz="4" w:space="0" w:color="auto"/>
            </w:tcBorders>
            <w:shd w:val="clear" w:color="auto" w:fill="auto"/>
          </w:tcPr>
          <w:p w14:paraId="0B24F4E8"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3279EA29"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CB801F3"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661AB5">
              <w:rPr>
                <w:b/>
                <w:szCs w:val="22"/>
                <w:highlight w:val="yellow"/>
              </w:rPr>
              <w:t>mae_groupPresetNumConditions</w:t>
            </w:r>
            <w:proofErr w:type="spellEnd"/>
          </w:p>
        </w:tc>
        <w:tc>
          <w:tcPr>
            <w:tcW w:w="1145" w:type="dxa"/>
            <w:tcBorders>
              <w:left w:val="single" w:sz="4" w:space="0" w:color="auto"/>
              <w:right w:val="single" w:sz="4" w:space="0" w:color="auto"/>
            </w:tcBorders>
            <w:shd w:val="clear" w:color="auto" w:fill="auto"/>
          </w:tcPr>
          <w:p w14:paraId="5A2F95A7" w14:textId="77777777" w:rsidR="005603BB" w:rsidRPr="0095552E" w:rsidRDefault="005603BB" w:rsidP="00B07024">
            <w:pPr>
              <w:pStyle w:val="Tabletext"/>
              <w:jc w:val="center"/>
              <w:rPr>
                <w:b/>
                <w:bCs/>
              </w:rPr>
            </w:pPr>
            <w:r w:rsidRPr="0095552E">
              <w:rPr>
                <w:b/>
                <w:bCs/>
              </w:rPr>
              <w:t>4</w:t>
            </w:r>
          </w:p>
        </w:tc>
        <w:tc>
          <w:tcPr>
            <w:tcW w:w="1239" w:type="dxa"/>
            <w:tcBorders>
              <w:left w:val="single" w:sz="4" w:space="0" w:color="auto"/>
            </w:tcBorders>
            <w:shd w:val="clear" w:color="auto" w:fill="auto"/>
          </w:tcPr>
          <w:p w14:paraId="6E8D015B" w14:textId="77777777" w:rsidR="005603BB" w:rsidRPr="0095552E" w:rsidRDefault="005603BB" w:rsidP="00B07024">
            <w:pPr>
              <w:pStyle w:val="Tabletext"/>
              <w:jc w:val="center"/>
              <w:rPr>
                <w:b/>
                <w:bCs/>
              </w:rPr>
            </w:pPr>
            <w:r w:rsidRPr="0095552E">
              <w:rPr>
                <w:b/>
                <w:bCs/>
              </w:rPr>
              <w:t>uimsbf</w:t>
            </w:r>
          </w:p>
        </w:tc>
      </w:tr>
      <w:tr w:rsidR="005603BB" w:rsidRPr="0095552E" w14:paraId="3A914C9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A18E22B" w14:textId="77777777" w:rsidR="005603BB" w:rsidRPr="0095552E" w:rsidRDefault="005603BB" w:rsidP="00B07024">
            <w:pPr>
              <w:pStyle w:val="Tabletext"/>
            </w:pPr>
            <w:r w:rsidRPr="0095552E">
              <w:tab/>
            </w:r>
            <w:r w:rsidRPr="0095552E">
              <w:tab/>
            </w:r>
            <w:r w:rsidRPr="0095552E">
              <w:tab/>
              <w:t xml:space="preserve">for </w:t>
            </w:r>
            <w:proofErr w:type="gramStart"/>
            <w:r w:rsidRPr="0095552E">
              <w:t>( j</w:t>
            </w:r>
            <w:proofErr w:type="gramEnd"/>
            <w:r w:rsidRPr="0095552E">
              <w:t xml:space="preserve"> = 0; j &lt; </w:t>
            </w:r>
            <w:proofErr w:type="spellStart"/>
            <w:r w:rsidRPr="008C45F4">
              <w:rPr>
                <w:highlight w:val="yellow"/>
              </w:rPr>
              <w:t>mae_groupPresetNumConditions</w:t>
            </w:r>
            <w:proofErr w:type="spellEnd"/>
            <w:r w:rsidRPr="008C45F4">
              <w:t xml:space="preserve"> </w:t>
            </w:r>
            <w:r w:rsidRPr="0095552E">
              <w:t xml:space="preserve">+1; </w:t>
            </w:r>
            <w:proofErr w:type="spellStart"/>
            <w:r w:rsidRPr="0095552E">
              <w:t>j++</w:t>
            </w:r>
            <w:proofErr w:type="spellEnd"/>
            <w:r w:rsidRPr="0095552E">
              <w:t xml:space="preserve"> ) {</w:t>
            </w:r>
          </w:p>
        </w:tc>
        <w:tc>
          <w:tcPr>
            <w:tcW w:w="1145" w:type="dxa"/>
            <w:tcBorders>
              <w:left w:val="single" w:sz="4" w:space="0" w:color="auto"/>
              <w:right w:val="single" w:sz="4" w:space="0" w:color="auto"/>
            </w:tcBorders>
            <w:shd w:val="clear" w:color="auto" w:fill="auto"/>
          </w:tcPr>
          <w:p w14:paraId="77A932BB"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310C2918" w14:textId="77777777" w:rsidR="005603BB" w:rsidRPr="0095552E" w:rsidRDefault="005603BB" w:rsidP="00B07024">
            <w:pPr>
              <w:pStyle w:val="Tabletext"/>
            </w:pPr>
          </w:p>
        </w:tc>
      </w:tr>
      <w:tr w:rsidR="005603BB" w:rsidRPr="0095552E" w14:paraId="44DF5F71"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3352D80"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proofErr w:type="spellStart"/>
            <w:r w:rsidRPr="00661AB5">
              <w:rPr>
                <w:b/>
                <w:bCs/>
                <w:highlight w:val="yellow"/>
              </w:rPr>
              <w:t>mae_groupPresetReferenceID</w:t>
            </w:r>
            <w:proofErr w:type="spellEnd"/>
          </w:p>
        </w:tc>
        <w:tc>
          <w:tcPr>
            <w:tcW w:w="1145" w:type="dxa"/>
            <w:tcBorders>
              <w:left w:val="single" w:sz="4" w:space="0" w:color="auto"/>
              <w:right w:val="single" w:sz="4" w:space="0" w:color="auto"/>
            </w:tcBorders>
            <w:shd w:val="clear" w:color="auto" w:fill="auto"/>
          </w:tcPr>
          <w:p w14:paraId="5A1F7B1D" w14:textId="77777777" w:rsidR="005603BB" w:rsidRPr="0095552E" w:rsidRDefault="005603BB" w:rsidP="00B07024">
            <w:pPr>
              <w:pStyle w:val="Tabletext"/>
              <w:jc w:val="center"/>
              <w:rPr>
                <w:b/>
                <w:bCs/>
              </w:rPr>
            </w:pPr>
            <w:r w:rsidRPr="0095552E">
              <w:rPr>
                <w:b/>
                <w:bCs/>
              </w:rPr>
              <w:t>7</w:t>
            </w:r>
          </w:p>
        </w:tc>
        <w:tc>
          <w:tcPr>
            <w:tcW w:w="1239" w:type="dxa"/>
            <w:tcBorders>
              <w:left w:val="single" w:sz="4" w:space="0" w:color="auto"/>
            </w:tcBorders>
            <w:shd w:val="clear" w:color="auto" w:fill="auto"/>
          </w:tcPr>
          <w:p w14:paraId="04C2EBDE" w14:textId="77777777" w:rsidR="005603BB" w:rsidRPr="0095552E" w:rsidRDefault="005603BB" w:rsidP="00B07024">
            <w:pPr>
              <w:pStyle w:val="Tabletext"/>
              <w:jc w:val="center"/>
              <w:rPr>
                <w:b/>
                <w:bCs/>
              </w:rPr>
            </w:pPr>
            <w:r w:rsidRPr="0095552E">
              <w:rPr>
                <w:b/>
                <w:bCs/>
              </w:rPr>
              <w:t>uimsbf</w:t>
            </w:r>
          </w:p>
        </w:tc>
      </w:tr>
      <w:tr w:rsidR="005603BB" w:rsidRPr="0095552E" w14:paraId="0A75B1C9"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85D49F1"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proofErr w:type="spellStart"/>
            <w:r w:rsidRPr="0095552E">
              <w:rPr>
                <w:b/>
                <w:bCs/>
              </w:rPr>
              <w:t>mae_groupPresetConditionOnOff</w:t>
            </w:r>
            <w:proofErr w:type="spellEnd"/>
          </w:p>
        </w:tc>
        <w:tc>
          <w:tcPr>
            <w:tcW w:w="1145" w:type="dxa"/>
            <w:tcBorders>
              <w:left w:val="single" w:sz="4" w:space="0" w:color="auto"/>
              <w:right w:val="single" w:sz="4" w:space="0" w:color="auto"/>
            </w:tcBorders>
            <w:shd w:val="clear" w:color="auto" w:fill="auto"/>
          </w:tcPr>
          <w:p w14:paraId="3DEA7EDD"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6811B5BB"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6A6B332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032203E" w14:textId="77777777" w:rsidR="005603BB" w:rsidRPr="0095552E" w:rsidRDefault="005603BB" w:rsidP="00B07024">
            <w:pPr>
              <w:pStyle w:val="Tabletext"/>
            </w:pPr>
            <w:r w:rsidRPr="0095552E">
              <w:tab/>
            </w:r>
            <w:r w:rsidRPr="0095552E">
              <w:tab/>
            </w:r>
            <w:r w:rsidRPr="0095552E">
              <w:tab/>
            </w:r>
            <w:r w:rsidRPr="0095552E">
              <w:tab/>
              <w:t>if (</w:t>
            </w:r>
            <w:proofErr w:type="spellStart"/>
            <w:r w:rsidRPr="0095552E">
              <w:t>mae_</w:t>
            </w:r>
            <w:proofErr w:type="gramStart"/>
            <w:r w:rsidRPr="0095552E">
              <w:t>groupPresetConditionOnOff</w:t>
            </w:r>
            <w:proofErr w:type="spellEnd"/>
            <w:r w:rsidRPr="0095552E">
              <w:t xml:space="preserve"> )</w:t>
            </w:r>
            <w:proofErr w:type="gramEnd"/>
            <w:r w:rsidRPr="0095552E">
              <w:t xml:space="preserve"> {</w:t>
            </w:r>
          </w:p>
        </w:tc>
        <w:tc>
          <w:tcPr>
            <w:tcW w:w="1145" w:type="dxa"/>
            <w:tcBorders>
              <w:left w:val="single" w:sz="4" w:space="0" w:color="auto"/>
              <w:right w:val="single" w:sz="4" w:space="0" w:color="auto"/>
            </w:tcBorders>
            <w:shd w:val="clear" w:color="auto" w:fill="auto"/>
          </w:tcPr>
          <w:p w14:paraId="7E0BDB83"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27F12D7F" w14:textId="77777777" w:rsidR="005603BB" w:rsidRPr="0095552E" w:rsidRDefault="005603BB" w:rsidP="00B07024">
            <w:pPr>
              <w:pStyle w:val="Tabletext"/>
              <w:rPr>
                <w:b/>
              </w:rPr>
            </w:pPr>
          </w:p>
        </w:tc>
      </w:tr>
      <w:tr w:rsidR="005603BB" w:rsidRPr="0095552E" w14:paraId="41828C6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D9767F2"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247B6889" w14:textId="77777777" w:rsidR="005603BB" w:rsidRPr="0095552E" w:rsidRDefault="005603BB" w:rsidP="00B07024">
            <w:pPr>
              <w:pStyle w:val="Tabletext"/>
              <w:jc w:val="center"/>
              <w:rPr>
                <w:b/>
                <w:bCs/>
              </w:rPr>
            </w:pPr>
            <w:r w:rsidRPr="0095552E">
              <w:rPr>
                <w:b/>
                <w:bCs/>
              </w:rPr>
              <w:t>4</w:t>
            </w:r>
          </w:p>
        </w:tc>
        <w:tc>
          <w:tcPr>
            <w:tcW w:w="1239" w:type="dxa"/>
            <w:tcBorders>
              <w:left w:val="single" w:sz="4" w:space="0" w:color="auto"/>
            </w:tcBorders>
            <w:shd w:val="clear" w:color="auto" w:fill="auto"/>
          </w:tcPr>
          <w:p w14:paraId="2D661D66"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366A70A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851F82E"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proofErr w:type="spellStart"/>
            <w:r w:rsidRPr="0095552E">
              <w:rPr>
                <w:b/>
                <w:bCs/>
              </w:rPr>
              <w:t>mae_groupPresetDisableGainInteractivity</w:t>
            </w:r>
            <w:proofErr w:type="spellEnd"/>
          </w:p>
        </w:tc>
        <w:tc>
          <w:tcPr>
            <w:tcW w:w="1145" w:type="dxa"/>
            <w:tcBorders>
              <w:left w:val="single" w:sz="4" w:space="0" w:color="auto"/>
              <w:right w:val="single" w:sz="4" w:space="0" w:color="auto"/>
            </w:tcBorders>
            <w:shd w:val="clear" w:color="auto" w:fill="auto"/>
          </w:tcPr>
          <w:p w14:paraId="0BAADA99"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3490E9E9"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6776145B"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C717F4E"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proofErr w:type="spellStart"/>
            <w:r w:rsidRPr="008C45F4">
              <w:rPr>
                <w:b/>
                <w:bCs/>
              </w:rPr>
              <w:t>mae_groupPresetGainFlag</w:t>
            </w:r>
            <w:proofErr w:type="spellEnd"/>
          </w:p>
        </w:tc>
        <w:tc>
          <w:tcPr>
            <w:tcW w:w="1145" w:type="dxa"/>
            <w:tcBorders>
              <w:left w:val="single" w:sz="4" w:space="0" w:color="auto"/>
              <w:right w:val="single" w:sz="4" w:space="0" w:color="auto"/>
            </w:tcBorders>
            <w:shd w:val="clear" w:color="auto" w:fill="auto"/>
          </w:tcPr>
          <w:p w14:paraId="192DA0BD"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067C3E7E"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42E9E800"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37F7C3D2"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proofErr w:type="spellStart"/>
            <w:r w:rsidRPr="0095552E">
              <w:rPr>
                <w:b/>
                <w:bCs/>
              </w:rPr>
              <w:t>mae_</w:t>
            </w:r>
            <w:r w:rsidRPr="0095552E">
              <w:rPr>
                <w:b/>
                <w:bCs/>
                <w:sz w:val="16"/>
              </w:rPr>
              <w:t>groupPresetDisablePositionInteractivity</w:t>
            </w:r>
            <w:proofErr w:type="spellEnd"/>
          </w:p>
        </w:tc>
        <w:tc>
          <w:tcPr>
            <w:tcW w:w="1145" w:type="dxa"/>
            <w:tcBorders>
              <w:left w:val="single" w:sz="4" w:space="0" w:color="auto"/>
              <w:right w:val="single" w:sz="4" w:space="0" w:color="auto"/>
            </w:tcBorders>
            <w:shd w:val="clear" w:color="auto" w:fill="auto"/>
          </w:tcPr>
          <w:p w14:paraId="3720242F"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6718F132"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1E2D5247"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27623DD"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proofErr w:type="spellStart"/>
            <w:r w:rsidRPr="0095552E">
              <w:rPr>
                <w:b/>
                <w:bCs/>
              </w:rPr>
              <w:t>mae_groupPresetPositionFlag</w:t>
            </w:r>
            <w:proofErr w:type="spellEnd"/>
          </w:p>
        </w:tc>
        <w:tc>
          <w:tcPr>
            <w:tcW w:w="1145" w:type="dxa"/>
            <w:tcBorders>
              <w:left w:val="single" w:sz="4" w:space="0" w:color="auto"/>
              <w:right w:val="single" w:sz="4" w:space="0" w:color="auto"/>
            </w:tcBorders>
            <w:shd w:val="clear" w:color="auto" w:fill="auto"/>
          </w:tcPr>
          <w:p w14:paraId="294AA34A"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2F6704BB"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673989F7"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BBA2730" w14:textId="77777777" w:rsidR="005603BB" w:rsidRPr="0095552E" w:rsidRDefault="005603BB" w:rsidP="00B07024">
            <w:pPr>
              <w:pStyle w:val="Tabletext"/>
            </w:pPr>
            <w:r w:rsidRPr="0095552E">
              <w:tab/>
            </w:r>
            <w:r w:rsidRPr="0095552E">
              <w:tab/>
            </w:r>
            <w:r w:rsidRPr="0095552E">
              <w:tab/>
            </w:r>
            <w:r w:rsidRPr="0095552E">
              <w:tab/>
            </w:r>
            <w:r w:rsidRPr="0095552E">
              <w:tab/>
              <w:t xml:space="preserve">if </w:t>
            </w:r>
            <w:proofErr w:type="gramStart"/>
            <w:r w:rsidRPr="0095552E">
              <w:t xml:space="preserve">( </w:t>
            </w:r>
            <w:proofErr w:type="spellStart"/>
            <w:r w:rsidRPr="008C45F4">
              <w:t>mae</w:t>
            </w:r>
            <w:proofErr w:type="gramEnd"/>
            <w:r w:rsidRPr="008C45F4">
              <w:t>_groupPresetGainFlag</w:t>
            </w:r>
            <w:proofErr w:type="spellEnd"/>
            <w:r w:rsidRPr="0095552E">
              <w:t xml:space="preserve"> ) {</w:t>
            </w:r>
          </w:p>
        </w:tc>
        <w:tc>
          <w:tcPr>
            <w:tcW w:w="1145" w:type="dxa"/>
            <w:tcBorders>
              <w:left w:val="single" w:sz="4" w:space="0" w:color="auto"/>
              <w:right w:val="single" w:sz="4" w:space="0" w:color="auto"/>
            </w:tcBorders>
            <w:shd w:val="clear" w:color="auto" w:fill="auto"/>
          </w:tcPr>
          <w:p w14:paraId="3F7E3B86"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68BE4A69" w14:textId="77777777" w:rsidR="005603BB" w:rsidRPr="0095552E" w:rsidRDefault="005603BB" w:rsidP="00B07024">
            <w:pPr>
              <w:pStyle w:val="Tabletext"/>
              <w:rPr>
                <w:b/>
              </w:rPr>
            </w:pPr>
          </w:p>
        </w:tc>
      </w:tr>
      <w:tr w:rsidR="005603BB" w:rsidRPr="0095552E" w14:paraId="59CF8FF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56EB12F"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r w:rsidRPr="0095552E">
              <w:rPr>
                <w:b/>
                <w:bCs/>
              </w:rPr>
              <w:tab/>
            </w:r>
            <w:proofErr w:type="spellStart"/>
            <w:r w:rsidRPr="0095552E">
              <w:rPr>
                <w:b/>
                <w:bCs/>
              </w:rPr>
              <w:t>mae_groupPresetGain</w:t>
            </w:r>
            <w:proofErr w:type="spellEnd"/>
          </w:p>
        </w:tc>
        <w:tc>
          <w:tcPr>
            <w:tcW w:w="1145" w:type="dxa"/>
            <w:tcBorders>
              <w:left w:val="single" w:sz="4" w:space="0" w:color="auto"/>
              <w:right w:val="single" w:sz="4" w:space="0" w:color="auto"/>
            </w:tcBorders>
            <w:shd w:val="clear" w:color="auto" w:fill="auto"/>
          </w:tcPr>
          <w:p w14:paraId="2290137F" w14:textId="77777777" w:rsidR="005603BB" w:rsidRPr="0095552E" w:rsidRDefault="005603BB" w:rsidP="00B07024">
            <w:pPr>
              <w:pStyle w:val="Tabletext"/>
              <w:jc w:val="center"/>
              <w:rPr>
                <w:b/>
                <w:bCs/>
              </w:rPr>
            </w:pPr>
            <w:r w:rsidRPr="0095552E">
              <w:rPr>
                <w:b/>
                <w:bCs/>
              </w:rPr>
              <w:t>8</w:t>
            </w:r>
          </w:p>
        </w:tc>
        <w:tc>
          <w:tcPr>
            <w:tcW w:w="1239" w:type="dxa"/>
            <w:tcBorders>
              <w:left w:val="single" w:sz="4" w:space="0" w:color="auto"/>
            </w:tcBorders>
            <w:shd w:val="clear" w:color="auto" w:fill="auto"/>
          </w:tcPr>
          <w:p w14:paraId="0C48A430" w14:textId="77777777" w:rsidR="005603BB" w:rsidRPr="0095552E" w:rsidRDefault="005603BB" w:rsidP="00B07024">
            <w:pPr>
              <w:pStyle w:val="Tabletext"/>
              <w:jc w:val="center"/>
              <w:rPr>
                <w:b/>
                <w:bCs/>
              </w:rPr>
            </w:pPr>
            <w:r w:rsidRPr="0095552E">
              <w:rPr>
                <w:b/>
                <w:bCs/>
              </w:rPr>
              <w:t>uimsbf</w:t>
            </w:r>
          </w:p>
        </w:tc>
      </w:tr>
      <w:tr w:rsidR="005603BB" w:rsidRPr="0095552E" w14:paraId="681F4963"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AD3D2DA" w14:textId="77777777" w:rsidR="005603BB" w:rsidRPr="0095552E" w:rsidRDefault="005603BB" w:rsidP="00B07024">
            <w:pPr>
              <w:pStyle w:val="Tabletext"/>
            </w:pPr>
            <w:r w:rsidRPr="0095552E">
              <w:lastRenderedPageBreak/>
              <w:tab/>
            </w:r>
            <w:r w:rsidRPr="0095552E">
              <w:tab/>
            </w:r>
            <w:r w:rsidRPr="0095552E">
              <w:tab/>
            </w:r>
            <w:r w:rsidRPr="0095552E">
              <w:tab/>
            </w:r>
            <w:r w:rsidRPr="0095552E">
              <w:tab/>
              <w:t>}</w:t>
            </w:r>
          </w:p>
        </w:tc>
        <w:tc>
          <w:tcPr>
            <w:tcW w:w="1145" w:type="dxa"/>
            <w:tcBorders>
              <w:left w:val="single" w:sz="4" w:space="0" w:color="auto"/>
              <w:right w:val="single" w:sz="4" w:space="0" w:color="auto"/>
            </w:tcBorders>
            <w:shd w:val="clear" w:color="auto" w:fill="auto"/>
          </w:tcPr>
          <w:p w14:paraId="7B4CA4EC"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465FE69F" w14:textId="77777777" w:rsidR="005603BB" w:rsidRPr="0095552E" w:rsidRDefault="005603BB" w:rsidP="00B07024">
            <w:pPr>
              <w:pStyle w:val="Tabletext"/>
              <w:rPr>
                <w:b/>
              </w:rPr>
            </w:pPr>
          </w:p>
        </w:tc>
      </w:tr>
      <w:tr w:rsidR="005603BB" w:rsidRPr="0095552E" w14:paraId="26A9B952"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34F3CD3" w14:textId="77777777" w:rsidR="005603BB" w:rsidRPr="0095552E" w:rsidRDefault="005603BB" w:rsidP="00B07024">
            <w:pPr>
              <w:pStyle w:val="Tabletext"/>
            </w:pPr>
            <w:r w:rsidRPr="0095552E">
              <w:rPr>
                <w:sz w:val="16"/>
              </w:rPr>
              <w:tab/>
            </w:r>
            <w:r w:rsidRPr="0095552E">
              <w:rPr>
                <w:sz w:val="16"/>
              </w:rPr>
              <w:tab/>
            </w:r>
            <w:r w:rsidRPr="0095552E">
              <w:rPr>
                <w:sz w:val="16"/>
              </w:rPr>
              <w:tab/>
            </w:r>
            <w:r w:rsidRPr="0095552E">
              <w:rPr>
                <w:sz w:val="16"/>
              </w:rPr>
              <w:tab/>
            </w:r>
            <w:r w:rsidRPr="0095552E">
              <w:rPr>
                <w:sz w:val="16"/>
              </w:rPr>
              <w:tab/>
            </w:r>
            <w:proofErr w:type="gramStart"/>
            <w:r w:rsidRPr="0095552E">
              <w:t xml:space="preserve">if( </w:t>
            </w:r>
            <w:proofErr w:type="spellStart"/>
            <w:r w:rsidRPr="0095552E">
              <w:t>mae</w:t>
            </w:r>
            <w:proofErr w:type="gramEnd"/>
            <w:r w:rsidRPr="0095552E">
              <w:t>_groupPresetPositionFlag</w:t>
            </w:r>
            <w:proofErr w:type="spellEnd"/>
            <w:r w:rsidRPr="0095552E">
              <w:t xml:space="preserve"> ){</w:t>
            </w:r>
          </w:p>
        </w:tc>
        <w:tc>
          <w:tcPr>
            <w:tcW w:w="1145" w:type="dxa"/>
            <w:tcBorders>
              <w:left w:val="single" w:sz="4" w:space="0" w:color="auto"/>
              <w:right w:val="single" w:sz="4" w:space="0" w:color="auto"/>
            </w:tcBorders>
            <w:shd w:val="clear" w:color="auto" w:fill="auto"/>
          </w:tcPr>
          <w:p w14:paraId="61DD26AB"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7C215AEA" w14:textId="77777777" w:rsidR="005603BB" w:rsidRPr="0095552E" w:rsidRDefault="005603BB" w:rsidP="00B07024">
            <w:pPr>
              <w:pStyle w:val="Tabletext"/>
              <w:rPr>
                <w:b/>
              </w:rPr>
            </w:pPr>
          </w:p>
        </w:tc>
      </w:tr>
      <w:tr w:rsidR="005603BB" w:rsidRPr="0095552E" w14:paraId="2894AB48"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837516F"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r w:rsidRPr="0095552E">
              <w:rPr>
                <w:b/>
                <w:bCs/>
              </w:rPr>
              <w:tab/>
            </w:r>
            <w:proofErr w:type="spellStart"/>
            <w:r w:rsidRPr="0095552E">
              <w:rPr>
                <w:b/>
                <w:bCs/>
              </w:rPr>
              <w:t>mae_groupPresetAzOffset</w:t>
            </w:r>
            <w:proofErr w:type="spellEnd"/>
          </w:p>
        </w:tc>
        <w:tc>
          <w:tcPr>
            <w:tcW w:w="1145" w:type="dxa"/>
            <w:tcBorders>
              <w:left w:val="single" w:sz="4" w:space="0" w:color="auto"/>
              <w:right w:val="single" w:sz="4" w:space="0" w:color="auto"/>
            </w:tcBorders>
            <w:shd w:val="clear" w:color="auto" w:fill="auto"/>
          </w:tcPr>
          <w:p w14:paraId="5D3BF693" w14:textId="77777777" w:rsidR="005603BB" w:rsidRPr="0095552E" w:rsidRDefault="005603BB" w:rsidP="00B07024">
            <w:pPr>
              <w:pStyle w:val="Tabletext"/>
              <w:jc w:val="center"/>
              <w:rPr>
                <w:b/>
                <w:bCs/>
              </w:rPr>
            </w:pPr>
            <w:r w:rsidRPr="0095552E">
              <w:rPr>
                <w:b/>
                <w:bCs/>
              </w:rPr>
              <w:t>8</w:t>
            </w:r>
          </w:p>
        </w:tc>
        <w:tc>
          <w:tcPr>
            <w:tcW w:w="1239" w:type="dxa"/>
            <w:tcBorders>
              <w:left w:val="single" w:sz="4" w:space="0" w:color="auto"/>
            </w:tcBorders>
            <w:shd w:val="clear" w:color="auto" w:fill="auto"/>
          </w:tcPr>
          <w:p w14:paraId="606F4AC7" w14:textId="77777777" w:rsidR="005603BB" w:rsidRPr="0095552E" w:rsidRDefault="005603BB" w:rsidP="00B07024">
            <w:pPr>
              <w:pStyle w:val="Tabletext"/>
              <w:jc w:val="center"/>
              <w:rPr>
                <w:b/>
                <w:bCs/>
              </w:rPr>
            </w:pPr>
            <w:r w:rsidRPr="0095552E">
              <w:rPr>
                <w:b/>
                <w:bCs/>
              </w:rPr>
              <w:t>uimsbf</w:t>
            </w:r>
          </w:p>
        </w:tc>
      </w:tr>
      <w:tr w:rsidR="005603BB" w:rsidRPr="0095552E" w14:paraId="1E7348FF"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A7BADB7"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25C4270A" w14:textId="77777777" w:rsidR="005603BB" w:rsidRPr="0095552E" w:rsidRDefault="005603BB" w:rsidP="00B07024">
            <w:pPr>
              <w:pStyle w:val="Tabletext"/>
              <w:jc w:val="center"/>
              <w:rPr>
                <w:b/>
                <w:bCs/>
              </w:rPr>
            </w:pPr>
            <w:r w:rsidRPr="0095552E">
              <w:rPr>
                <w:b/>
                <w:bCs/>
              </w:rPr>
              <w:t>2</w:t>
            </w:r>
          </w:p>
        </w:tc>
        <w:tc>
          <w:tcPr>
            <w:tcW w:w="1239" w:type="dxa"/>
            <w:tcBorders>
              <w:left w:val="single" w:sz="4" w:space="0" w:color="auto"/>
            </w:tcBorders>
            <w:shd w:val="clear" w:color="auto" w:fill="auto"/>
          </w:tcPr>
          <w:p w14:paraId="711A7123"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58600729"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7C42D16"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r w:rsidRPr="0095552E">
              <w:rPr>
                <w:b/>
                <w:bCs/>
              </w:rPr>
              <w:tab/>
            </w:r>
            <w:proofErr w:type="spellStart"/>
            <w:r w:rsidRPr="0095552E">
              <w:rPr>
                <w:b/>
                <w:bCs/>
              </w:rPr>
              <w:t>mae_groupPresetElOffset</w:t>
            </w:r>
            <w:proofErr w:type="spellEnd"/>
          </w:p>
        </w:tc>
        <w:tc>
          <w:tcPr>
            <w:tcW w:w="1145" w:type="dxa"/>
            <w:tcBorders>
              <w:left w:val="single" w:sz="4" w:space="0" w:color="auto"/>
              <w:right w:val="single" w:sz="4" w:space="0" w:color="auto"/>
            </w:tcBorders>
            <w:shd w:val="clear" w:color="auto" w:fill="auto"/>
          </w:tcPr>
          <w:p w14:paraId="4C0285A6" w14:textId="77777777" w:rsidR="005603BB" w:rsidRPr="0095552E" w:rsidRDefault="005603BB" w:rsidP="00B07024">
            <w:pPr>
              <w:pStyle w:val="Tabletext"/>
              <w:jc w:val="center"/>
              <w:rPr>
                <w:b/>
                <w:bCs/>
              </w:rPr>
            </w:pPr>
            <w:r w:rsidRPr="0095552E">
              <w:rPr>
                <w:b/>
                <w:bCs/>
              </w:rPr>
              <w:t>6</w:t>
            </w:r>
          </w:p>
        </w:tc>
        <w:tc>
          <w:tcPr>
            <w:tcW w:w="1239" w:type="dxa"/>
            <w:tcBorders>
              <w:left w:val="single" w:sz="4" w:space="0" w:color="auto"/>
            </w:tcBorders>
            <w:shd w:val="clear" w:color="auto" w:fill="auto"/>
          </w:tcPr>
          <w:p w14:paraId="17CE1749" w14:textId="77777777" w:rsidR="005603BB" w:rsidRPr="0095552E" w:rsidRDefault="005603BB" w:rsidP="00B07024">
            <w:pPr>
              <w:pStyle w:val="Tabletext"/>
              <w:jc w:val="center"/>
              <w:rPr>
                <w:b/>
                <w:bCs/>
              </w:rPr>
            </w:pPr>
            <w:r w:rsidRPr="0095552E">
              <w:rPr>
                <w:b/>
                <w:bCs/>
              </w:rPr>
              <w:t>uimsbf</w:t>
            </w:r>
          </w:p>
        </w:tc>
      </w:tr>
      <w:tr w:rsidR="005603BB" w:rsidRPr="0095552E" w14:paraId="0027C91B"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6FFA036"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47B21C2C" w14:textId="77777777" w:rsidR="005603BB" w:rsidRPr="0095552E" w:rsidRDefault="005603BB" w:rsidP="00B07024">
            <w:pPr>
              <w:pStyle w:val="Tabletext"/>
              <w:jc w:val="center"/>
              <w:rPr>
                <w:b/>
                <w:bCs/>
              </w:rPr>
            </w:pPr>
            <w:r w:rsidRPr="0095552E">
              <w:rPr>
                <w:b/>
                <w:bCs/>
              </w:rPr>
              <w:t>4</w:t>
            </w:r>
          </w:p>
        </w:tc>
        <w:tc>
          <w:tcPr>
            <w:tcW w:w="1239" w:type="dxa"/>
            <w:tcBorders>
              <w:left w:val="single" w:sz="4" w:space="0" w:color="auto"/>
            </w:tcBorders>
            <w:shd w:val="clear" w:color="auto" w:fill="auto"/>
          </w:tcPr>
          <w:p w14:paraId="16EF94AF"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6AED51FA"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15AC7E2"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r w:rsidRPr="0095552E">
              <w:rPr>
                <w:b/>
                <w:bCs/>
              </w:rPr>
              <w:tab/>
            </w:r>
            <w:proofErr w:type="spellStart"/>
            <w:r w:rsidRPr="0095552E">
              <w:rPr>
                <w:b/>
                <w:bCs/>
              </w:rPr>
              <w:t>mae_groupPresetDistFactor</w:t>
            </w:r>
            <w:proofErr w:type="spellEnd"/>
          </w:p>
        </w:tc>
        <w:tc>
          <w:tcPr>
            <w:tcW w:w="1145" w:type="dxa"/>
            <w:tcBorders>
              <w:left w:val="single" w:sz="4" w:space="0" w:color="auto"/>
              <w:right w:val="single" w:sz="4" w:space="0" w:color="auto"/>
            </w:tcBorders>
            <w:shd w:val="clear" w:color="auto" w:fill="auto"/>
          </w:tcPr>
          <w:p w14:paraId="62B2EFFC" w14:textId="77777777" w:rsidR="005603BB" w:rsidRPr="0095552E" w:rsidRDefault="005603BB" w:rsidP="00B07024">
            <w:pPr>
              <w:pStyle w:val="Tabletext"/>
              <w:jc w:val="center"/>
              <w:rPr>
                <w:b/>
                <w:bCs/>
              </w:rPr>
            </w:pPr>
            <w:r w:rsidRPr="0095552E">
              <w:rPr>
                <w:b/>
                <w:bCs/>
              </w:rPr>
              <w:t>4</w:t>
            </w:r>
          </w:p>
        </w:tc>
        <w:tc>
          <w:tcPr>
            <w:tcW w:w="1239" w:type="dxa"/>
            <w:tcBorders>
              <w:left w:val="single" w:sz="4" w:space="0" w:color="auto"/>
            </w:tcBorders>
            <w:shd w:val="clear" w:color="auto" w:fill="auto"/>
          </w:tcPr>
          <w:p w14:paraId="05AD7850" w14:textId="77777777" w:rsidR="005603BB" w:rsidRPr="0095552E" w:rsidRDefault="005603BB" w:rsidP="00B07024">
            <w:pPr>
              <w:pStyle w:val="Tabletext"/>
              <w:jc w:val="center"/>
              <w:rPr>
                <w:b/>
                <w:bCs/>
              </w:rPr>
            </w:pPr>
            <w:r w:rsidRPr="0095552E">
              <w:rPr>
                <w:b/>
                <w:bCs/>
              </w:rPr>
              <w:t>uimsbf</w:t>
            </w:r>
          </w:p>
        </w:tc>
      </w:tr>
      <w:tr w:rsidR="005603BB" w:rsidRPr="0095552E" w14:paraId="6DA60DDA"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D6ED783" w14:textId="77777777" w:rsidR="005603BB" w:rsidRPr="0095552E" w:rsidRDefault="005603BB" w:rsidP="00B07024">
            <w:pPr>
              <w:pStyle w:val="Tabletext"/>
            </w:pPr>
            <w:r w:rsidRPr="0095552E">
              <w:tab/>
            </w:r>
            <w:r w:rsidRPr="0095552E">
              <w:tab/>
            </w:r>
            <w:r w:rsidRPr="0095552E">
              <w:tab/>
            </w:r>
            <w:r w:rsidRPr="0095552E">
              <w:tab/>
            </w:r>
            <w:r w:rsidRPr="0095552E">
              <w:tab/>
              <w:t>}</w:t>
            </w:r>
          </w:p>
        </w:tc>
        <w:tc>
          <w:tcPr>
            <w:tcW w:w="1145" w:type="dxa"/>
            <w:tcBorders>
              <w:left w:val="single" w:sz="4" w:space="0" w:color="auto"/>
              <w:right w:val="single" w:sz="4" w:space="0" w:color="auto"/>
            </w:tcBorders>
            <w:shd w:val="clear" w:color="auto" w:fill="auto"/>
          </w:tcPr>
          <w:p w14:paraId="104E8174"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2EC8EFD8" w14:textId="77777777" w:rsidR="005603BB" w:rsidRPr="0095552E" w:rsidRDefault="005603BB" w:rsidP="00B07024">
            <w:pPr>
              <w:pStyle w:val="Tabletext"/>
              <w:rPr>
                <w:b/>
              </w:rPr>
            </w:pPr>
          </w:p>
        </w:tc>
      </w:tr>
      <w:tr w:rsidR="005603BB" w:rsidRPr="0095552E" w14:paraId="4E2CEDB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66E62FA" w14:textId="77777777" w:rsidR="005603BB" w:rsidRPr="0095552E" w:rsidRDefault="005603BB" w:rsidP="00B07024">
            <w:pPr>
              <w:pStyle w:val="Tabletext"/>
            </w:pPr>
            <w:r w:rsidRPr="0095552E">
              <w:tab/>
            </w:r>
            <w:r w:rsidRPr="0095552E">
              <w:tab/>
            </w:r>
            <w:r w:rsidRPr="0095552E">
              <w:tab/>
            </w:r>
            <w:r w:rsidRPr="0095552E">
              <w:tab/>
              <w:t>}</w:t>
            </w:r>
          </w:p>
        </w:tc>
        <w:tc>
          <w:tcPr>
            <w:tcW w:w="1145" w:type="dxa"/>
            <w:tcBorders>
              <w:left w:val="single" w:sz="4" w:space="0" w:color="auto"/>
              <w:right w:val="single" w:sz="4" w:space="0" w:color="auto"/>
            </w:tcBorders>
            <w:shd w:val="clear" w:color="auto" w:fill="auto"/>
          </w:tcPr>
          <w:p w14:paraId="23D7D130"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2980D30A" w14:textId="77777777" w:rsidR="005603BB" w:rsidRPr="0095552E" w:rsidRDefault="005603BB" w:rsidP="00B07024">
            <w:pPr>
              <w:pStyle w:val="Tabletext"/>
              <w:rPr>
                <w:b/>
              </w:rPr>
            </w:pPr>
          </w:p>
        </w:tc>
      </w:tr>
      <w:tr w:rsidR="005603BB" w:rsidRPr="0095552E" w14:paraId="38D00E3C"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CA953F6" w14:textId="77777777" w:rsidR="005603BB" w:rsidRPr="0095552E" w:rsidRDefault="005603BB" w:rsidP="00B07024">
            <w:pPr>
              <w:pStyle w:val="Tabletext"/>
            </w:pPr>
            <w:r w:rsidRPr="0095552E">
              <w:tab/>
            </w:r>
            <w:r w:rsidRPr="0095552E">
              <w:tab/>
            </w:r>
            <w:r w:rsidRPr="0095552E">
              <w:tab/>
              <w:t>}</w:t>
            </w:r>
          </w:p>
        </w:tc>
        <w:tc>
          <w:tcPr>
            <w:tcW w:w="1145" w:type="dxa"/>
            <w:tcBorders>
              <w:left w:val="single" w:sz="4" w:space="0" w:color="auto"/>
              <w:right w:val="single" w:sz="4" w:space="0" w:color="auto"/>
            </w:tcBorders>
            <w:shd w:val="clear" w:color="auto" w:fill="auto"/>
          </w:tcPr>
          <w:p w14:paraId="7706D835"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5CA17345" w14:textId="77777777" w:rsidR="005603BB" w:rsidRPr="0095552E" w:rsidRDefault="005603BB" w:rsidP="00B07024">
            <w:pPr>
              <w:pStyle w:val="Tabletext"/>
            </w:pPr>
          </w:p>
        </w:tc>
      </w:tr>
      <w:tr w:rsidR="005603BB" w:rsidRPr="0095552E" w14:paraId="1716BF11"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0BEEA6B" w14:textId="77777777" w:rsidR="005603BB" w:rsidRPr="0095552E" w:rsidRDefault="005603BB" w:rsidP="00B07024">
            <w:pPr>
              <w:pStyle w:val="Tabletext"/>
            </w:pPr>
            <w:r w:rsidRPr="0095552E">
              <w:tab/>
            </w:r>
            <w:r w:rsidRPr="0095552E">
              <w:tab/>
              <w:t>}</w:t>
            </w:r>
          </w:p>
        </w:tc>
        <w:tc>
          <w:tcPr>
            <w:tcW w:w="1145" w:type="dxa"/>
            <w:tcBorders>
              <w:left w:val="single" w:sz="4" w:space="0" w:color="auto"/>
              <w:right w:val="single" w:sz="4" w:space="0" w:color="auto"/>
            </w:tcBorders>
            <w:shd w:val="clear" w:color="auto" w:fill="auto"/>
          </w:tcPr>
          <w:p w14:paraId="5733BD72"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76F7AF8E" w14:textId="77777777" w:rsidR="005603BB" w:rsidRPr="0095552E" w:rsidRDefault="005603BB" w:rsidP="00B07024">
            <w:pPr>
              <w:pStyle w:val="Tabletext"/>
            </w:pPr>
          </w:p>
        </w:tc>
      </w:tr>
      <w:tr w:rsidR="005603BB" w:rsidRPr="0095552E" w14:paraId="49193D49"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EACB8FB" w14:textId="77777777" w:rsidR="005603BB" w:rsidRPr="0095552E" w:rsidRDefault="005603BB" w:rsidP="00B07024">
            <w:pPr>
              <w:pStyle w:val="Tabletext"/>
            </w:pPr>
            <w:r w:rsidRPr="0095552E">
              <w:tab/>
              <w:t>}</w:t>
            </w:r>
          </w:p>
        </w:tc>
        <w:tc>
          <w:tcPr>
            <w:tcW w:w="1145" w:type="dxa"/>
            <w:tcBorders>
              <w:left w:val="single" w:sz="4" w:space="0" w:color="auto"/>
              <w:right w:val="single" w:sz="4" w:space="0" w:color="auto"/>
            </w:tcBorders>
            <w:shd w:val="clear" w:color="auto" w:fill="auto"/>
          </w:tcPr>
          <w:p w14:paraId="23414BCE"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1B05D06A" w14:textId="77777777" w:rsidR="005603BB" w:rsidRPr="0095552E" w:rsidRDefault="005603BB" w:rsidP="00B07024">
            <w:pPr>
              <w:pStyle w:val="Tabletext"/>
            </w:pPr>
          </w:p>
        </w:tc>
      </w:tr>
      <w:tr w:rsidR="005603BB" w:rsidRPr="0095552E" w14:paraId="570A5930"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850FDFF" w14:textId="77777777" w:rsidR="005603BB" w:rsidRPr="0095552E" w:rsidRDefault="005603BB" w:rsidP="00B07024">
            <w:pPr>
              <w:pStyle w:val="Tabletext"/>
            </w:pPr>
            <w:r w:rsidRPr="0095552E">
              <w:tab/>
            </w:r>
          </w:p>
        </w:tc>
        <w:tc>
          <w:tcPr>
            <w:tcW w:w="1145" w:type="dxa"/>
            <w:tcBorders>
              <w:left w:val="single" w:sz="4" w:space="0" w:color="auto"/>
              <w:right w:val="single" w:sz="4" w:space="0" w:color="auto"/>
            </w:tcBorders>
            <w:shd w:val="clear" w:color="auto" w:fill="auto"/>
          </w:tcPr>
          <w:p w14:paraId="062D0FBC"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09C14896" w14:textId="77777777" w:rsidR="005603BB" w:rsidRPr="0095552E" w:rsidRDefault="005603BB" w:rsidP="00B07024">
            <w:pPr>
              <w:pStyle w:val="Tabletext"/>
            </w:pPr>
          </w:p>
        </w:tc>
      </w:tr>
      <w:tr w:rsidR="005603BB" w:rsidRPr="0095552E" w14:paraId="705F7308"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30C7734" w14:textId="77777777" w:rsidR="005603BB" w:rsidRPr="0095552E" w:rsidRDefault="005603BB" w:rsidP="00B07024">
            <w:pPr>
              <w:pStyle w:val="Tabletext"/>
            </w:pPr>
            <w:r w:rsidRPr="0095552E">
              <w:tab/>
              <w:t>for (</w:t>
            </w:r>
            <w:proofErr w:type="spellStart"/>
            <w:r w:rsidRPr="0095552E">
              <w:t>i</w:t>
            </w:r>
            <w:proofErr w:type="spellEnd"/>
            <w:r w:rsidRPr="0095552E">
              <w:t xml:space="preserve">=0; </w:t>
            </w:r>
            <w:proofErr w:type="spellStart"/>
            <w:r w:rsidRPr="0095552E">
              <w:t>i</w:t>
            </w:r>
            <w:proofErr w:type="spellEnd"/>
            <w:r w:rsidRPr="0095552E">
              <w:t xml:space="preserve">&lt;N; </w:t>
            </w:r>
            <w:proofErr w:type="spellStart"/>
            <w:r w:rsidRPr="0095552E">
              <w:t>i</w:t>
            </w:r>
            <w:proofErr w:type="spellEnd"/>
            <w:r w:rsidRPr="0095552E">
              <w:t>++) {</w:t>
            </w:r>
          </w:p>
        </w:tc>
        <w:tc>
          <w:tcPr>
            <w:tcW w:w="1145" w:type="dxa"/>
            <w:tcBorders>
              <w:left w:val="single" w:sz="4" w:space="0" w:color="auto"/>
              <w:right w:val="single" w:sz="4" w:space="0" w:color="auto"/>
            </w:tcBorders>
            <w:shd w:val="clear" w:color="auto" w:fill="auto"/>
          </w:tcPr>
          <w:p w14:paraId="5045EDE4"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25C4222A" w14:textId="77777777" w:rsidR="005603BB" w:rsidRPr="0095552E" w:rsidRDefault="005603BB" w:rsidP="00B07024">
            <w:pPr>
              <w:pStyle w:val="Tabletext"/>
            </w:pPr>
          </w:p>
        </w:tc>
      </w:tr>
      <w:tr w:rsidR="005603BB" w:rsidRPr="0095552E" w14:paraId="552D1897"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8CCE894" w14:textId="77777777" w:rsidR="005603BB" w:rsidRPr="0095552E" w:rsidRDefault="005603BB" w:rsidP="00B07024">
            <w:pPr>
              <w:pStyle w:val="Tabletext"/>
              <w:rPr>
                <w:b/>
                <w:bCs/>
              </w:rPr>
            </w:pP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0803342F" w14:textId="77777777" w:rsidR="005603BB" w:rsidRPr="0095552E" w:rsidRDefault="005603BB" w:rsidP="00B07024">
            <w:pPr>
              <w:pStyle w:val="Tabletext"/>
              <w:jc w:val="center"/>
              <w:rPr>
                <w:b/>
                <w:bCs/>
              </w:rPr>
            </w:pPr>
            <w:r w:rsidRPr="0095552E">
              <w:rPr>
                <w:b/>
                <w:bCs/>
              </w:rPr>
              <w:t>8</w:t>
            </w:r>
          </w:p>
        </w:tc>
        <w:tc>
          <w:tcPr>
            <w:tcW w:w="1239" w:type="dxa"/>
            <w:tcBorders>
              <w:left w:val="single" w:sz="4" w:space="0" w:color="auto"/>
            </w:tcBorders>
            <w:shd w:val="clear" w:color="auto" w:fill="auto"/>
          </w:tcPr>
          <w:p w14:paraId="7DF5AE4F"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0FFC560F"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3E15377E" w14:textId="77777777" w:rsidR="005603BB" w:rsidRPr="0095552E" w:rsidRDefault="005603BB" w:rsidP="00B07024">
            <w:pPr>
              <w:pStyle w:val="Tabletext"/>
            </w:pPr>
            <w:r w:rsidRPr="0095552E">
              <w:tab/>
              <w:t>}</w:t>
            </w:r>
          </w:p>
        </w:tc>
        <w:tc>
          <w:tcPr>
            <w:tcW w:w="1145" w:type="dxa"/>
            <w:tcBorders>
              <w:left w:val="single" w:sz="4" w:space="0" w:color="auto"/>
              <w:right w:val="single" w:sz="4" w:space="0" w:color="auto"/>
            </w:tcBorders>
            <w:shd w:val="clear" w:color="auto" w:fill="auto"/>
          </w:tcPr>
          <w:p w14:paraId="4EFEA00F"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194F3DA3" w14:textId="77777777" w:rsidR="005603BB" w:rsidRPr="0095552E" w:rsidRDefault="005603BB" w:rsidP="00B07024">
            <w:pPr>
              <w:pStyle w:val="Tabletext"/>
            </w:pPr>
          </w:p>
        </w:tc>
      </w:tr>
      <w:tr w:rsidR="005603BB" w:rsidRPr="0095552E" w14:paraId="1B3D7F17"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E7E27A2" w14:textId="77777777" w:rsidR="005603BB" w:rsidRPr="0095552E" w:rsidRDefault="005603BB" w:rsidP="00B07024">
            <w:pPr>
              <w:pStyle w:val="Tabletext"/>
            </w:pPr>
            <w:r w:rsidRPr="0095552E">
              <w:t>}</w:t>
            </w:r>
          </w:p>
        </w:tc>
        <w:tc>
          <w:tcPr>
            <w:tcW w:w="1145" w:type="dxa"/>
            <w:tcBorders>
              <w:left w:val="single" w:sz="4" w:space="0" w:color="auto"/>
              <w:bottom w:val="single" w:sz="4" w:space="0" w:color="auto"/>
              <w:right w:val="single" w:sz="4" w:space="0" w:color="auto"/>
            </w:tcBorders>
            <w:shd w:val="clear" w:color="auto" w:fill="auto"/>
          </w:tcPr>
          <w:p w14:paraId="28C355CF"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68BFA583" w14:textId="77777777" w:rsidR="005603BB" w:rsidRPr="0095552E" w:rsidRDefault="005603BB" w:rsidP="00B07024">
            <w:pPr>
              <w:pStyle w:val="Tabletext"/>
            </w:pPr>
          </w:p>
        </w:tc>
      </w:tr>
    </w:tbl>
    <w:p w14:paraId="4BDFF583" w14:textId="5A424367" w:rsidR="00111F33" w:rsidRPr="00C63975" w:rsidRDefault="00111F33" w:rsidP="00111F33">
      <w:pPr>
        <w:pStyle w:val="Heading1"/>
        <w:keepNext/>
        <w:keepLines/>
        <w:widowControl/>
        <w:numPr>
          <w:ilvl w:val="0"/>
          <w:numId w:val="0"/>
        </w:numPr>
        <w:tabs>
          <w:tab w:val="left" w:pos="794"/>
          <w:tab w:val="left" w:pos="1191"/>
          <w:tab w:val="left" w:pos="1588"/>
          <w:tab w:val="left" w:pos="1985"/>
        </w:tabs>
        <w:overflowPunct w:val="0"/>
        <w:adjustRightInd w:val="0"/>
        <w:spacing w:before="480"/>
        <w:textAlignment w:val="baseline"/>
        <w:rPr>
          <w:rFonts w:ascii="Times New Roman" w:eastAsia="Times New Roman" w:hAnsi="Times New Roman" w:cs="Times New Roman"/>
          <w:bCs w:val="0"/>
          <w:szCs w:val="20"/>
          <w:lang w:val="en-GB" w:eastAsia="en-GB"/>
        </w:rPr>
      </w:pPr>
      <w:r>
        <w:rPr>
          <w:rFonts w:ascii="Times New Roman" w:eastAsia="Times New Roman" w:hAnsi="Times New Roman" w:cs="Times New Roman"/>
          <w:bCs w:val="0"/>
          <w:szCs w:val="20"/>
          <w:lang w:val="en-GB" w:eastAsia="en-GB"/>
        </w:rPr>
        <w:t>4</w:t>
      </w:r>
      <w:r w:rsidRPr="00C63975">
        <w:rPr>
          <w:rFonts w:ascii="Times New Roman" w:eastAsia="Times New Roman" w:hAnsi="Times New Roman" w:cs="Times New Roman"/>
          <w:bCs w:val="0"/>
          <w:szCs w:val="20"/>
          <w:lang w:val="en-GB" w:eastAsia="en-GB"/>
        </w:rPr>
        <w:t>)</w:t>
      </w:r>
      <w:r w:rsidRPr="00C63975">
        <w:rPr>
          <w:rFonts w:ascii="Times New Roman" w:eastAsia="Times New Roman" w:hAnsi="Times New Roman" w:cs="Times New Roman"/>
          <w:bCs w:val="0"/>
          <w:szCs w:val="20"/>
          <w:lang w:val="en-GB" w:eastAsia="en-GB"/>
        </w:rPr>
        <w:tab/>
        <w:t xml:space="preserve">Clause </w:t>
      </w:r>
      <w:r w:rsidRPr="005603BB">
        <w:rPr>
          <w:rFonts w:ascii="Times New Roman" w:eastAsia="Times New Roman" w:hAnsi="Times New Roman" w:cs="Times New Roman"/>
          <w:bCs w:val="0"/>
          <w:szCs w:val="20"/>
          <w:lang w:val="en-GB" w:eastAsia="en-GB"/>
        </w:rPr>
        <w:t>2.6.1</w:t>
      </w:r>
      <w:r>
        <w:rPr>
          <w:rFonts w:ascii="Times New Roman" w:eastAsia="Times New Roman" w:hAnsi="Times New Roman" w:cs="Times New Roman"/>
          <w:bCs w:val="0"/>
          <w:szCs w:val="20"/>
          <w:lang w:val="en-GB" w:eastAsia="en-GB"/>
        </w:rPr>
        <w:t xml:space="preserve">11 </w:t>
      </w:r>
    </w:p>
    <w:p w14:paraId="695ED4E9" w14:textId="77777777" w:rsidR="00FA43B0" w:rsidRDefault="00111F33" w:rsidP="00111F33">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 xml:space="preserve">In 2.6.111, </w:t>
      </w:r>
      <w:proofErr w:type="gramStart"/>
      <w:r w:rsidR="00FA43B0">
        <w:rPr>
          <w:rFonts w:ascii="Times New Roman" w:eastAsia="Times New Roman" w:hAnsi="Times New Roman"/>
          <w:i/>
          <w:sz w:val="20"/>
          <w:szCs w:val="20"/>
          <w:lang w:val="en-GB" w:eastAsia="en-GB"/>
        </w:rPr>
        <w:t>replace</w:t>
      </w:r>
      <w:proofErr w:type="gramEnd"/>
    </w:p>
    <w:p w14:paraId="264B2176" w14:textId="77777777"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lang w:val="en-GB"/>
        </w:rPr>
        <w:t>groupDefinitionPresent</w:t>
      </w:r>
      <w:proofErr w:type="spellEnd"/>
      <w:r w:rsidRPr="00FA43B0">
        <w:rPr>
          <w:rFonts w:ascii="Times New Roman" w:eastAsiaTheme="minorEastAsia" w:hAnsi="Times New Roman" w:cs="Times New Roman"/>
          <w:b/>
          <w:sz w:val="20"/>
          <w:lang w:val="en-GB"/>
        </w:rPr>
        <w:t xml:space="preserve"> </w:t>
      </w:r>
      <w:r w:rsidRPr="00FA43B0">
        <w:rPr>
          <w:rFonts w:ascii="Times New Roman" w:eastAsiaTheme="minorEastAsia" w:hAnsi="Times New Roman" w:cs="Times New Roman"/>
          <w:bCs/>
          <w:sz w:val="20"/>
          <w:lang w:val="en-GB"/>
        </w:rPr>
        <w:t>– A one-bit flag signalling the presence of interactivity information of one group in this descriptor.</w:t>
      </w:r>
    </w:p>
    <w:p w14:paraId="2B4F6B8F" w14:textId="77777777"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highlight w:val="yellow"/>
          <w:lang w:val="en-GB"/>
        </w:rPr>
        <w:t>groupContentDataPresent</w:t>
      </w:r>
      <w:proofErr w:type="spellEnd"/>
      <w:r w:rsidRPr="00FA43B0">
        <w:rPr>
          <w:rFonts w:ascii="Times New Roman" w:eastAsiaTheme="minorEastAsia" w:hAnsi="Times New Roman" w:cs="Times New Roman"/>
          <w:b/>
          <w:sz w:val="20"/>
          <w:highlight w:val="yellow"/>
          <w:lang w:val="en-GB"/>
        </w:rPr>
        <w:t xml:space="preserve"> </w:t>
      </w:r>
      <w:r w:rsidRPr="00FA43B0">
        <w:rPr>
          <w:rFonts w:ascii="Times New Roman" w:eastAsiaTheme="minorEastAsia" w:hAnsi="Times New Roman" w:cs="Times New Roman"/>
          <w:bCs/>
          <w:sz w:val="20"/>
          <w:highlight w:val="yellow"/>
          <w:lang w:val="en-GB"/>
        </w:rPr>
        <w:t>– A one-bit flag signalling the presence of content information of one group in this descriptor.</w:t>
      </w:r>
    </w:p>
    <w:p w14:paraId="20DE0F90" w14:textId="77777777"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lang w:val="en-GB"/>
        </w:rPr>
        <w:t>switchGroupDefinitionPresent</w:t>
      </w:r>
      <w:proofErr w:type="spellEnd"/>
      <w:r w:rsidRPr="00FA43B0">
        <w:rPr>
          <w:rFonts w:ascii="Times New Roman" w:eastAsiaTheme="minorEastAsia" w:hAnsi="Times New Roman" w:cs="Times New Roman"/>
          <w:b/>
          <w:sz w:val="20"/>
          <w:lang w:val="en-GB"/>
        </w:rPr>
        <w:t xml:space="preserve"> </w:t>
      </w:r>
      <w:r w:rsidRPr="00FA43B0">
        <w:rPr>
          <w:rFonts w:ascii="Times New Roman" w:eastAsiaTheme="minorEastAsia" w:hAnsi="Times New Roman" w:cs="Times New Roman"/>
          <w:bCs/>
          <w:sz w:val="20"/>
          <w:lang w:val="en-GB"/>
        </w:rPr>
        <w:t>– A one-bit flag signalling the presence of switch group information in this descriptor.</w:t>
      </w:r>
    </w:p>
    <w:p w14:paraId="0207CD26" w14:textId="77777777"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lang w:val="en-GB"/>
        </w:rPr>
        <w:t>presetGroupDefinitionPresent</w:t>
      </w:r>
      <w:proofErr w:type="spellEnd"/>
      <w:r w:rsidRPr="00FA43B0">
        <w:rPr>
          <w:rFonts w:ascii="Times New Roman" w:eastAsiaTheme="minorEastAsia" w:hAnsi="Times New Roman" w:cs="Times New Roman"/>
          <w:b/>
          <w:sz w:val="20"/>
          <w:lang w:val="en-GB"/>
        </w:rPr>
        <w:t xml:space="preserve"> </w:t>
      </w:r>
      <w:r w:rsidRPr="00FA43B0">
        <w:rPr>
          <w:rFonts w:ascii="Times New Roman" w:eastAsiaTheme="minorEastAsia" w:hAnsi="Times New Roman" w:cs="Times New Roman"/>
          <w:bCs/>
          <w:sz w:val="20"/>
          <w:lang w:val="en-GB"/>
        </w:rPr>
        <w:t>– A one-bit flag signalling the presence of preset group information in this descriptor.</w:t>
      </w:r>
    </w:p>
    <w:p w14:paraId="360593D9" w14:textId="77777777" w:rsidR="00FA43B0" w:rsidRDefault="00FA43B0" w:rsidP="00111F33">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with</w:t>
      </w:r>
    </w:p>
    <w:p w14:paraId="0F05AB60" w14:textId="07071ACB"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lang w:val="en-GB"/>
        </w:rPr>
        <w:t>groupDefinitionPresent</w:t>
      </w:r>
      <w:proofErr w:type="spellEnd"/>
      <w:r w:rsidRPr="00FA43B0">
        <w:rPr>
          <w:rFonts w:ascii="Times New Roman" w:eastAsiaTheme="minorEastAsia" w:hAnsi="Times New Roman" w:cs="Times New Roman"/>
          <w:b/>
          <w:sz w:val="20"/>
          <w:lang w:val="en-GB"/>
        </w:rPr>
        <w:t xml:space="preserve"> </w:t>
      </w:r>
      <w:r w:rsidRPr="00FA43B0">
        <w:rPr>
          <w:rFonts w:ascii="Times New Roman" w:eastAsiaTheme="minorEastAsia" w:hAnsi="Times New Roman" w:cs="Times New Roman"/>
          <w:bCs/>
          <w:sz w:val="20"/>
          <w:lang w:val="en-GB"/>
        </w:rPr>
        <w:t>– A one-bit flag signalling the presence of interactivity information of one group in this descriptor.</w:t>
      </w:r>
    </w:p>
    <w:p w14:paraId="678C368C" w14:textId="77777777"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lang w:val="en-GB"/>
        </w:rPr>
        <w:t>switchGroupDefinitionPresent</w:t>
      </w:r>
      <w:proofErr w:type="spellEnd"/>
      <w:r w:rsidRPr="00FA43B0">
        <w:rPr>
          <w:rFonts w:ascii="Times New Roman" w:eastAsiaTheme="minorEastAsia" w:hAnsi="Times New Roman" w:cs="Times New Roman"/>
          <w:b/>
          <w:sz w:val="20"/>
          <w:lang w:val="en-GB"/>
        </w:rPr>
        <w:t xml:space="preserve"> </w:t>
      </w:r>
      <w:r w:rsidRPr="00FA43B0">
        <w:rPr>
          <w:rFonts w:ascii="Times New Roman" w:eastAsiaTheme="minorEastAsia" w:hAnsi="Times New Roman" w:cs="Times New Roman"/>
          <w:bCs/>
          <w:sz w:val="20"/>
          <w:lang w:val="en-GB"/>
        </w:rPr>
        <w:t>– A one-bit flag signalling the presence of switch group information in this descriptor.</w:t>
      </w:r>
    </w:p>
    <w:p w14:paraId="09158D4D" w14:textId="77777777"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highlight w:val="yellow"/>
          <w:lang w:val="en-GB"/>
        </w:rPr>
        <w:t>groupPresetDefinitionPresent</w:t>
      </w:r>
      <w:proofErr w:type="spellEnd"/>
      <w:r w:rsidRPr="00FA43B0">
        <w:rPr>
          <w:rFonts w:ascii="Times New Roman" w:eastAsiaTheme="minorEastAsia" w:hAnsi="Times New Roman" w:cs="Times New Roman"/>
          <w:b/>
          <w:sz w:val="20"/>
          <w:lang w:val="en-GB"/>
        </w:rPr>
        <w:t xml:space="preserve"> </w:t>
      </w:r>
      <w:r w:rsidRPr="00FA43B0">
        <w:rPr>
          <w:rFonts w:ascii="Times New Roman" w:eastAsiaTheme="minorEastAsia" w:hAnsi="Times New Roman" w:cs="Times New Roman"/>
          <w:bCs/>
          <w:sz w:val="20"/>
          <w:lang w:val="en-GB"/>
        </w:rPr>
        <w:t>– A one-bit flag signalling the presence of preset group information in this descriptor.</w:t>
      </w:r>
    </w:p>
    <w:p w14:paraId="29C8C366" w14:textId="3BDE9326" w:rsidR="00FA43B0" w:rsidRDefault="00FA43B0" w:rsidP="00111F33">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 xml:space="preserve">Further </w:t>
      </w:r>
      <w:proofErr w:type="gramStart"/>
      <w:r>
        <w:rPr>
          <w:rFonts w:ascii="Times New Roman" w:eastAsia="Times New Roman" w:hAnsi="Times New Roman"/>
          <w:i/>
          <w:sz w:val="20"/>
          <w:szCs w:val="20"/>
          <w:lang w:val="en-GB" w:eastAsia="en-GB"/>
        </w:rPr>
        <w:t>replace</w:t>
      </w:r>
      <w:proofErr w:type="gramEnd"/>
      <w:r>
        <w:rPr>
          <w:rFonts w:ascii="Times New Roman" w:eastAsia="Times New Roman" w:hAnsi="Times New Roman"/>
          <w:i/>
          <w:sz w:val="20"/>
          <w:szCs w:val="20"/>
          <w:lang w:val="en-GB" w:eastAsia="en-GB"/>
        </w:rPr>
        <w:t xml:space="preserve"> </w:t>
      </w:r>
    </w:p>
    <w:p w14:paraId="7DDA4CE4" w14:textId="77777777"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lang w:val="en-GB"/>
        </w:rPr>
        <w:t>mae_groupPresetNumConditions</w:t>
      </w:r>
      <w:proofErr w:type="spellEnd"/>
      <w:r w:rsidRPr="00FA43B0">
        <w:rPr>
          <w:rFonts w:ascii="Times New Roman" w:eastAsiaTheme="minorEastAsia" w:hAnsi="Times New Roman" w:cs="Times New Roman"/>
          <w:b/>
          <w:sz w:val="20"/>
          <w:lang w:val="en-GB"/>
        </w:rPr>
        <w:t xml:space="preserve"> </w:t>
      </w:r>
      <w:r w:rsidRPr="00FA43B0">
        <w:rPr>
          <w:rFonts w:ascii="Times New Roman" w:eastAsiaTheme="minorEastAsia" w:hAnsi="Times New Roman" w:cs="Times New Roman"/>
          <w:bCs/>
          <w:sz w:val="20"/>
          <w:lang w:val="en-GB"/>
        </w:rPr>
        <w:t>– See 15.3 of ISO/IEC 23008-3.</w:t>
      </w:r>
    </w:p>
    <w:p w14:paraId="3AC4BFC3" w14:textId="77777777"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lang w:val="en-GB"/>
        </w:rPr>
        <w:t>mae_groupPresetGroupID</w:t>
      </w:r>
      <w:proofErr w:type="spellEnd"/>
      <w:r w:rsidRPr="00FA43B0">
        <w:rPr>
          <w:rFonts w:ascii="Times New Roman" w:eastAsiaTheme="minorEastAsia" w:hAnsi="Times New Roman" w:cs="Times New Roman"/>
          <w:b/>
          <w:sz w:val="20"/>
          <w:lang w:val="en-GB"/>
        </w:rPr>
        <w:t xml:space="preserve"> </w:t>
      </w:r>
      <w:r w:rsidRPr="00FA43B0">
        <w:rPr>
          <w:rFonts w:ascii="Times New Roman" w:eastAsiaTheme="minorEastAsia" w:hAnsi="Times New Roman" w:cs="Times New Roman"/>
          <w:bCs/>
          <w:sz w:val="20"/>
          <w:lang w:val="en-GB"/>
        </w:rPr>
        <w:t>– See 15.3 of ISO/IEC 23008-3.</w:t>
      </w:r>
    </w:p>
    <w:p w14:paraId="5DC77B04" w14:textId="6A117C68" w:rsidR="00FA43B0" w:rsidRPr="00C63975" w:rsidRDefault="00FA43B0" w:rsidP="00111F33">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 xml:space="preserve">with </w:t>
      </w:r>
    </w:p>
    <w:p w14:paraId="5B8E34B8" w14:textId="77777777" w:rsidR="005603BB" w:rsidRPr="00F77ADB" w:rsidRDefault="005603BB" w:rsidP="00F77ADB">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
          <w:sz w:val="20"/>
          <w:lang w:val="en-GB"/>
        </w:rPr>
      </w:pPr>
      <w:proofErr w:type="spellStart"/>
      <w:r w:rsidRPr="00F77ADB">
        <w:rPr>
          <w:rFonts w:ascii="Times New Roman" w:eastAsiaTheme="minorEastAsia" w:hAnsi="Times New Roman" w:cs="Times New Roman"/>
          <w:b/>
          <w:sz w:val="20"/>
          <w:lang w:val="en-GB"/>
        </w:rPr>
        <w:t>mae_groupPresetNumConditions</w:t>
      </w:r>
      <w:proofErr w:type="spellEnd"/>
      <w:r w:rsidRPr="00C507C1">
        <w:rPr>
          <w:rFonts w:ascii="Times New Roman" w:eastAsiaTheme="minorEastAsia" w:hAnsi="Times New Roman" w:cs="Times New Roman"/>
          <w:bCs/>
          <w:sz w:val="20"/>
          <w:lang w:val="en-GB"/>
        </w:rPr>
        <w:t xml:space="preserve"> – See </w:t>
      </w:r>
      <w:proofErr w:type="spellStart"/>
      <w:r w:rsidRPr="00111F33">
        <w:rPr>
          <w:rFonts w:ascii="Times New Roman" w:eastAsiaTheme="minorEastAsia" w:hAnsi="Times New Roman" w:cs="Times New Roman"/>
          <w:bCs/>
          <w:sz w:val="20"/>
          <w:highlight w:val="yellow"/>
          <w:lang w:val="en-GB"/>
        </w:rPr>
        <w:t>mae_bsGroupPresetNumConditions</w:t>
      </w:r>
      <w:proofErr w:type="spellEnd"/>
      <w:r w:rsidRPr="00111F33">
        <w:rPr>
          <w:rFonts w:ascii="Times New Roman" w:eastAsiaTheme="minorEastAsia" w:hAnsi="Times New Roman" w:cs="Times New Roman"/>
          <w:bCs/>
          <w:sz w:val="20"/>
          <w:highlight w:val="yellow"/>
          <w:lang w:val="en-GB"/>
        </w:rPr>
        <w:t xml:space="preserve"> in</w:t>
      </w:r>
      <w:r w:rsidRPr="00C507C1">
        <w:rPr>
          <w:rFonts w:ascii="Times New Roman" w:eastAsiaTheme="minorEastAsia" w:hAnsi="Times New Roman" w:cs="Times New Roman"/>
          <w:bCs/>
          <w:sz w:val="20"/>
          <w:lang w:val="en-GB"/>
        </w:rPr>
        <w:t xml:space="preserve"> 15.3 of ISO/IEC 23008-3.</w:t>
      </w:r>
    </w:p>
    <w:p w14:paraId="798950AE" w14:textId="77777777" w:rsidR="005603BB" w:rsidRPr="00F77ADB" w:rsidRDefault="005603BB" w:rsidP="00F77ADB">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
          <w:sz w:val="20"/>
          <w:lang w:val="en-GB"/>
        </w:rPr>
      </w:pPr>
      <w:proofErr w:type="spellStart"/>
      <w:r w:rsidRPr="00111F33">
        <w:rPr>
          <w:rFonts w:ascii="Times New Roman" w:eastAsiaTheme="minorEastAsia" w:hAnsi="Times New Roman" w:cs="Times New Roman"/>
          <w:b/>
          <w:sz w:val="20"/>
          <w:highlight w:val="yellow"/>
          <w:lang w:val="en-GB"/>
        </w:rPr>
        <w:t>mae_groupPresetReferenceID</w:t>
      </w:r>
      <w:proofErr w:type="spellEnd"/>
      <w:r w:rsidRPr="0025079F">
        <w:rPr>
          <w:rFonts w:ascii="Times New Roman" w:eastAsiaTheme="minorEastAsia" w:hAnsi="Times New Roman" w:cs="Times New Roman"/>
          <w:bCs/>
          <w:sz w:val="20"/>
          <w:lang w:val="en-GB"/>
        </w:rPr>
        <w:t xml:space="preserve"> – See 15.3 of ISO/IEC 23008-3.</w:t>
      </w:r>
    </w:p>
    <w:p w14:paraId="77D61600" w14:textId="1BA3CD97" w:rsidR="003C60A5" w:rsidRPr="00C63975" w:rsidRDefault="00DF0879" w:rsidP="003C60A5">
      <w:pPr>
        <w:pStyle w:val="Heading1"/>
        <w:keepNext/>
        <w:keepLines/>
        <w:widowControl/>
        <w:numPr>
          <w:ilvl w:val="0"/>
          <w:numId w:val="0"/>
        </w:numPr>
        <w:tabs>
          <w:tab w:val="left" w:pos="794"/>
          <w:tab w:val="left" w:pos="1191"/>
          <w:tab w:val="left" w:pos="1588"/>
          <w:tab w:val="left" w:pos="1985"/>
        </w:tabs>
        <w:overflowPunct w:val="0"/>
        <w:adjustRightInd w:val="0"/>
        <w:spacing w:before="480"/>
        <w:textAlignment w:val="baseline"/>
        <w:rPr>
          <w:rFonts w:ascii="Times New Roman" w:eastAsia="Times New Roman" w:hAnsi="Times New Roman" w:cs="Times New Roman"/>
          <w:bCs w:val="0"/>
          <w:szCs w:val="20"/>
          <w:lang w:val="en-GB" w:eastAsia="en-GB"/>
        </w:rPr>
      </w:pPr>
      <w:r>
        <w:rPr>
          <w:rFonts w:ascii="Times New Roman" w:eastAsia="Times New Roman" w:hAnsi="Times New Roman" w:cs="Times New Roman"/>
          <w:bCs w:val="0"/>
          <w:szCs w:val="20"/>
          <w:lang w:val="en-GB" w:eastAsia="en-GB"/>
        </w:rPr>
        <w:lastRenderedPageBreak/>
        <w:t>5</w:t>
      </w:r>
      <w:r w:rsidR="003C60A5" w:rsidRPr="00C63975">
        <w:rPr>
          <w:rFonts w:ascii="Times New Roman" w:eastAsia="Times New Roman" w:hAnsi="Times New Roman" w:cs="Times New Roman"/>
          <w:bCs w:val="0"/>
          <w:szCs w:val="20"/>
          <w:lang w:val="en-GB" w:eastAsia="en-GB"/>
        </w:rPr>
        <w:t>)</w:t>
      </w:r>
      <w:r w:rsidR="003C60A5" w:rsidRPr="00C63975">
        <w:rPr>
          <w:rFonts w:ascii="Times New Roman" w:eastAsia="Times New Roman" w:hAnsi="Times New Roman" w:cs="Times New Roman"/>
          <w:bCs w:val="0"/>
          <w:szCs w:val="20"/>
          <w:lang w:val="en-GB" w:eastAsia="en-GB"/>
        </w:rPr>
        <w:tab/>
        <w:t xml:space="preserve">Clause </w:t>
      </w:r>
      <w:r w:rsidR="003C60A5" w:rsidRPr="005603BB">
        <w:rPr>
          <w:rFonts w:ascii="Times New Roman" w:eastAsia="Times New Roman" w:hAnsi="Times New Roman" w:cs="Times New Roman"/>
          <w:bCs w:val="0"/>
          <w:szCs w:val="20"/>
          <w:lang w:val="en-GB" w:eastAsia="en-GB"/>
        </w:rPr>
        <w:t>2.6.1</w:t>
      </w:r>
      <w:r w:rsidR="003C60A5">
        <w:rPr>
          <w:rFonts w:ascii="Times New Roman" w:eastAsia="Times New Roman" w:hAnsi="Times New Roman" w:cs="Times New Roman"/>
          <w:bCs w:val="0"/>
          <w:szCs w:val="20"/>
          <w:lang w:val="en-GB" w:eastAsia="en-GB"/>
        </w:rPr>
        <w:t xml:space="preserve">15 </w:t>
      </w:r>
    </w:p>
    <w:p w14:paraId="1F2AA735" w14:textId="77777777" w:rsidR="00DF0879" w:rsidRDefault="003C60A5" w:rsidP="003C60A5">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 xml:space="preserve">Replace </w:t>
      </w:r>
      <w:r w:rsidR="00DF0879">
        <w:rPr>
          <w:rFonts w:ascii="Times New Roman" w:eastAsia="Times New Roman" w:hAnsi="Times New Roman"/>
          <w:i/>
          <w:sz w:val="20"/>
          <w:szCs w:val="20"/>
          <w:lang w:val="en-GB" w:eastAsia="en-GB"/>
        </w:rPr>
        <w:t xml:space="preserve">in </w:t>
      </w:r>
      <w:r>
        <w:rPr>
          <w:rFonts w:ascii="Times New Roman" w:eastAsia="Times New Roman" w:hAnsi="Times New Roman"/>
          <w:i/>
          <w:sz w:val="20"/>
          <w:szCs w:val="20"/>
          <w:lang w:val="en-GB" w:eastAsia="en-GB"/>
        </w:rPr>
        <w:t xml:space="preserve">2.6.115 </w:t>
      </w:r>
    </w:p>
    <w:p w14:paraId="157E0716" w14:textId="77777777" w:rsidR="00DF0879" w:rsidRPr="00DF0879" w:rsidRDefault="00DF0879" w:rsidP="00DF0879">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DF0879">
        <w:rPr>
          <w:rFonts w:ascii="Times New Roman" w:eastAsiaTheme="minorEastAsia" w:hAnsi="Times New Roman" w:cs="Times New Roman"/>
          <w:b/>
          <w:sz w:val="20"/>
          <w:lang w:val="en-GB"/>
        </w:rPr>
        <w:t>thisStreamID</w:t>
      </w:r>
      <w:proofErr w:type="spellEnd"/>
      <w:r w:rsidRPr="00DF0879">
        <w:rPr>
          <w:rFonts w:ascii="Times New Roman" w:eastAsiaTheme="minorEastAsia" w:hAnsi="Times New Roman" w:cs="Times New Roman"/>
          <w:b/>
          <w:sz w:val="20"/>
          <w:lang w:val="en-GB"/>
        </w:rPr>
        <w:t xml:space="preserve"> </w:t>
      </w:r>
      <w:r w:rsidRPr="00DF0879">
        <w:rPr>
          <w:rFonts w:ascii="Times New Roman" w:eastAsiaTheme="minorEastAsia" w:hAnsi="Times New Roman" w:cs="Times New Roman"/>
          <w:bCs/>
          <w:sz w:val="20"/>
          <w:lang w:val="en-GB"/>
        </w:rPr>
        <w:t xml:space="preserve">– This integer provides a unique ID </w:t>
      </w:r>
      <w:r w:rsidRPr="00DF0879">
        <w:rPr>
          <w:rFonts w:ascii="Times New Roman" w:eastAsiaTheme="minorEastAsia" w:hAnsi="Times New Roman" w:cs="Times New Roman"/>
          <w:bCs/>
          <w:sz w:val="20"/>
          <w:highlight w:val="yellow"/>
          <w:lang w:val="en-GB"/>
        </w:rPr>
        <w:t>of all available</w:t>
      </w:r>
      <w:r w:rsidRPr="00DF0879">
        <w:rPr>
          <w:rFonts w:ascii="Times New Roman" w:eastAsiaTheme="minorEastAsia" w:hAnsi="Times New Roman" w:cs="Times New Roman"/>
          <w:bCs/>
          <w:sz w:val="20"/>
          <w:lang w:val="en-GB"/>
        </w:rPr>
        <w:t xml:space="preserve"> ISO/IEC 23008-3 Audio </w:t>
      </w:r>
      <w:r w:rsidRPr="00DF0879">
        <w:rPr>
          <w:rFonts w:ascii="Times New Roman" w:eastAsiaTheme="minorEastAsia" w:hAnsi="Times New Roman" w:cs="Times New Roman"/>
          <w:bCs/>
          <w:sz w:val="20"/>
          <w:highlight w:val="yellow"/>
          <w:lang w:val="en-GB"/>
        </w:rPr>
        <w:t>streams</w:t>
      </w:r>
      <w:r w:rsidRPr="00DF0879">
        <w:rPr>
          <w:rFonts w:ascii="Times New Roman" w:eastAsiaTheme="minorEastAsia" w:hAnsi="Times New Roman" w:cs="Times New Roman"/>
          <w:bCs/>
          <w:sz w:val="20"/>
          <w:lang w:val="en-GB"/>
        </w:rPr>
        <w:t xml:space="preserve"> with MHAS transport syntax</w:t>
      </w:r>
      <w:r w:rsidRPr="00DF0879">
        <w:rPr>
          <w:rFonts w:ascii="Times New Roman" w:eastAsiaTheme="minorEastAsia" w:hAnsi="Times New Roman" w:cs="Times New Roman"/>
          <w:bCs/>
          <w:sz w:val="20"/>
          <w:highlight w:val="yellow"/>
          <w:lang w:val="en-GB"/>
        </w:rPr>
        <w:t>,</w:t>
      </w:r>
      <w:r w:rsidRPr="00DF0879">
        <w:rPr>
          <w:rFonts w:ascii="Times New Roman" w:eastAsiaTheme="minorEastAsia" w:hAnsi="Times New Roman" w:cs="Times New Roman"/>
          <w:bCs/>
          <w:sz w:val="20"/>
          <w:lang w:val="en-GB"/>
        </w:rPr>
        <w:t xml:space="preserve"> both main and auxiliary streams </w:t>
      </w:r>
      <w:r w:rsidRPr="00DF0879">
        <w:rPr>
          <w:rFonts w:ascii="Times New Roman" w:eastAsiaTheme="minorEastAsia" w:hAnsi="Times New Roman" w:cs="Times New Roman"/>
          <w:bCs/>
          <w:sz w:val="20"/>
          <w:highlight w:val="yellow"/>
          <w:lang w:val="en-GB"/>
        </w:rPr>
        <w:t>(</w:t>
      </w:r>
      <w:proofErr w:type="spellStart"/>
      <w:r w:rsidRPr="00DF0879">
        <w:rPr>
          <w:rFonts w:ascii="Times New Roman" w:eastAsiaTheme="minorEastAsia" w:hAnsi="Times New Roman" w:cs="Times New Roman"/>
          <w:bCs/>
          <w:sz w:val="20"/>
          <w:lang w:val="en-GB"/>
        </w:rPr>
        <w:t>stream_type</w:t>
      </w:r>
      <w:proofErr w:type="spellEnd"/>
      <w:r w:rsidRPr="00DF0879">
        <w:rPr>
          <w:rFonts w:ascii="Times New Roman" w:eastAsiaTheme="minorEastAsia" w:hAnsi="Times New Roman" w:cs="Times New Roman"/>
          <w:bCs/>
          <w:sz w:val="20"/>
          <w:lang w:val="en-GB"/>
        </w:rPr>
        <w:t xml:space="preserve"> 0x2D and 0x2E).</w:t>
      </w:r>
    </w:p>
    <w:p w14:paraId="6B16F5CF" w14:textId="425D64B6" w:rsidR="003C60A5" w:rsidRPr="00C63975" w:rsidRDefault="003C60A5" w:rsidP="003C60A5">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with</w:t>
      </w:r>
      <w:r w:rsidRPr="00C63975">
        <w:rPr>
          <w:rFonts w:ascii="Times New Roman" w:eastAsia="Times New Roman" w:hAnsi="Times New Roman"/>
          <w:i/>
          <w:sz w:val="20"/>
          <w:szCs w:val="20"/>
          <w:lang w:val="en-GB" w:eastAsia="en-GB"/>
        </w:rPr>
        <w:t>:</w:t>
      </w:r>
    </w:p>
    <w:p w14:paraId="66412CA1" w14:textId="77777777" w:rsidR="005603BB" w:rsidRPr="00A85106" w:rsidRDefault="005603BB" w:rsidP="00A85106">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A85106">
        <w:rPr>
          <w:rFonts w:ascii="Times New Roman" w:eastAsiaTheme="minorEastAsia" w:hAnsi="Times New Roman" w:cs="Times New Roman"/>
          <w:b/>
          <w:sz w:val="20"/>
          <w:lang w:val="en-GB"/>
        </w:rPr>
        <w:t>thisStreamID</w:t>
      </w:r>
      <w:proofErr w:type="spellEnd"/>
      <w:r w:rsidRPr="00A85106">
        <w:rPr>
          <w:rFonts w:ascii="Times New Roman" w:eastAsiaTheme="minorEastAsia" w:hAnsi="Times New Roman" w:cs="Times New Roman"/>
          <w:bCs/>
          <w:sz w:val="20"/>
          <w:lang w:val="en-GB"/>
        </w:rPr>
        <w:t xml:space="preserve"> – This integer provides a unique ID </w:t>
      </w:r>
      <w:r w:rsidRPr="00DF0879">
        <w:rPr>
          <w:rFonts w:ascii="Times New Roman" w:eastAsiaTheme="minorEastAsia" w:hAnsi="Times New Roman" w:cs="Times New Roman"/>
          <w:bCs/>
          <w:sz w:val="20"/>
          <w:highlight w:val="yellow"/>
          <w:lang w:val="en-GB"/>
        </w:rPr>
        <w:t xml:space="preserve">for the </w:t>
      </w:r>
      <w:r w:rsidRPr="00DF0879">
        <w:rPr>
          <w:rFonts w:ascii="Times New Roman" w:eastAsiaTheme="minorEastAsia" w:hAnsi="Times New Roman" w:cs="Times New Roman"/>
          <w:bCs/>
          <w:sz w:val="20"/>
          <w:lang w:val="en-GB"/>
        </w:rPr>
        <w:t xml:space="preserve">ISO/IEC 23008-3 Audio </w:t>
      </w:r>
      <w:r w:rsidRPr="00DF0879">
        <w:rPr>
          <w:rFonts w:ascii="Times New Roman" w:eastAsiaTheme="minorEastAsia" w:hAnsi="Times New Roman" w:cs="Times New Roman"/>
          <w:bCs/>
          <w:sz w:val="20"/>
          <w:highlight w:val="yellow"/>
          <w:lang w:val="en-GB"/>
        </w:rPr>
        <w:t xml:space="preserve">stream </w:t>
      </w:r>
      <w:r w:rsidRPr="00DF0879">
        <w:rPr>
          <w:rFonts w:ascii="Times New Roman" w:eastAsiaTheme="minorEastAsia" w:hAnsi="Times New Roman" w:cs="Times New Roman"/>
          <w:bCs/>
          <w:sz w:val="20"/>
          <w:lang w:val="en-GB"/>
        </w:rPr>
        <w:t xml:space="preserve">with MHAS transport syntax </w:t>
      </w:r>
      <w:r w:rsidRPr="00DF0879">
        <w:rPr>
          <w:rFonts w:ascii="Times New Roman" w:eastAsiaTheme="minorEastAsia" w:hAnsi="Times New Roman" w:cs="Times New Roman"/>
          <w:bCs/>
          <w:sz w:val="20"/>
          <w:highlight w:val="yellow"/>
          <w:lang w:val="en-GB"/>
        </w:rPr>
        <w:t>this descriptor refers to (</w:t>
      </w:r>
      <w:r w:rsidRPr="00DF0879">
        <w:rPr>
          <w:rFonts w:ascii="Times New Roman" w:eastAsiaTheme="minorEastAsia" w:hAnsi="Times New Roman" w:cs="Times New Roman"/>
          <w:bCs/>
          <w:sz w:val="20"/>
          <w:lang w:val="en-GB"/>
        </w:rPr>
        <w:t xml:space="preserve">both main and auxiliary streams </w:t>
      </w:r>
      <w:r w:rsidRPr="00DF0879">
        <w:rPr>
          <w:rFonts w:ascii="Times New Roman" w:eastAsiaTheme="minorEastAsia" w:hAnsi="Times New Roman" w:cs="Times New Roman"/>
          <w:bCs/>
          <w:sz w:val="20"/>
          <w:highlight w:val="yellow"/>
          <w:lang w:val="en-GB"/>
        </w:rPr>
        <w:t>with</w:t>
      </w:r>
      <w:r w:rsidRPr="00A85106">
        <w:rPr>
          <w:rFonts w:ascii="Times New Roman" w:eastAsiaTheme="minorEastAsia" w:hAnsi="Times New Roman" w:cs="Times New Roman"/>
          <w:bCs/>
          <w:sz w:val="20"/>
          <w:lang w:val="en-GB"/>
        </w:rPr>
        <w:t xml:space="preserve"> </w:t>
      </w:r>
      <w:proofErr w:type="spellStart"/>
      <w:r w:rsidRPr="00A85106">
        <w:rPr>
          <w:rFonts w:ascii="Times New Roman" w:eastAsiaTheme="minorEastAsia" w:hAnsi="Times New Roman" w:cs="Times New Roman"/>
          <w:bCs/>
          <w:sz w:val="20"/>
          <w:lang w:val="en-GB"/>
        </w:rPr>
        <w:t>stream_type</w:t>
      </w:r>
      <w:proofErr w:type="spellEnd"/>
      <w:r w:rsidRPr="00A85106">
        <w:rPr>
          <w:rFonts w:ascii="Times New Roman" w:eastAsiaTheme="minorEastAsia" w:hAnsi="Times New Roman" w:cs="Times New Roman"/>
          <w:bCs/>
          <w:sz w:val="20"/>
          <w:lang w:val="en-GB"/>
        </w:rPr>
        <w:t xml:space="preserve"> 0x2D and 0x2E).</w:t>
      </w:r>
    </w:p>
    <w:p w14:paraId="35E75C65" w14:textId="022AAB20" w:rsidR="00DF0879" w:rsidRDefault="00DF0879" w:rsidP="00DF0879">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 xml:space="preserve">Further </w:t>
      </w:r>
      <w:proofErr w:type="gramStart"/>
      <w:r>
        <w:rPr>
          <w:rFonts w:ascii="Times New Roman" w:eastAsia="Times New Roman" w:hAnsi="Times New Roman"/>
          <w:i/>
          <w:sz w:val="20"/>
          <w:szCs w:val="20"/>
          <w:lang w:val="en-GB" w:eastAsia="en-GB"/>
        </w:rPr>
        <w:t>replace</w:t>
      </w:r>
      <w:proofErr w:type="gramEnd"/>
      <w:r>
        <w:rPr>
          <w:rFonts w:ascii="Times New Roman" w:eastAsia="Times New Roman" w:hAnsi="Times New Roman"/>
          <w:i/>
          <w:sz w:val="20"/>
          <w:szCs w:val="20"/>
          <w:lang w:val="en-GB" w:eastAsia="en-GB"/>
        </w:rPr>
        <w:t xml:space="preserve"> </w:t>
      </w:r>
    </w:p>
    <w:p w14:paraId="08A499C1" w14:textId="77777777" w:rsidR="00DF0879" w:rsidRPr="00DF0879" w:rsidRDefault="00DF0879" w:rsidP="00DF0879">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DF0879">
        <w:rPr>
          <w:rFonts w:ascii="Times New Roman" w:eastAsiaTheme="minorEastAsia" w:hAnsi="Times New Roman" w:cs="Times New Roman"/>
          <w:b/>
          <w:sz w:val="20"/>
          <w:lang w:val="en-GB"/>
        </w:rPr>
        <w:t>auxiliaryStreamID</w:t>
      </w:r>
      <w:proofErr w:type="spellEnd"/>
      <w:r w:rsidRPr="00DF0879">
        <w:rPr>
          <w:rFonts w:ascii="Times New Roman" w:eastAsiaTheme="minorEastAsia" w:hAnsi="Times New Roman" w:cs="Times New Roman"/>
          <w:b/>
          <w:sz w:val="20"/>
          <w:lang w:val="en-GB"/>
        </w:rPr>
        <w:t xml:space="preserve"> </w:t>
      </w:r>
      <w:r w:rsidRPr="00DF0879">
        <w:rPr>
          <w:rFonts w:ascii="Times New Roman" w:eastAsiaTheme="minorEastAsia" w:hAnsi="Times New Roman" w:cs="Times New Roman"/>
          <w:bCs/>
          <w:sz w:val="20"/>
          <w:lang w:val="en-GB"/>
        </w:rPr>
        <w:t xml:space="preserve">– In case of transmission of encoded audio data as identified by </w:t>
      </w:r>
      <w:proofErr w:type="spellStart"/>
      <w:r w:rsidRPr="00DF0879">
        <w:rPr>
          <w:rFonts w:ascii="Times New Roman" w:eastAsiaTheme="minorEastAsia" w:hAnsi="Times New Roman" w:cs="Times New Roman"/>
          <w:bCs/>
          <w:sz w:val="20"/>
          <w:lang w:val="en-GB"/>
        </w:rPr>
        <w:t>groupID</w:t>
      </w:r>
      <w:proofErr w:type="spellEnd"/>
      <w:r w:rsidRPr="00DF0879">
        <w:rPr>
          <w:rFonts w:ascii="Times New Roman" w:eastAsiaTheme="minorEastAsia" w:hAnsi="Times New Roman" w:cs="Times New Roman"/>
          <w:bCs/>
          <w:sz w:val="20"/>
          <w:lang w:val="en-GB"/>
        </w:rPr>
        <w:t xml:space="preserve"> in an auxiliary stream, this integer identifies the used auxiliary stream.</w:t>
      </w:r>
    </w:p>
    <w:p w14:paraId="2754BABA" w14:textId="77777777" w:rsidR="00DF0879" w:rsidRPr="00C63975" w:rsidRDefault="00DF0879" w:rsidP="00DF0879">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with</w:t>
      </w:r>
      <w:r w:rsidRPr="00C63975">
        <w:rPr>
          <w:rFonts w:ascii="Times New Roman" w:eastAsia="Times New Roman" w:hAnsi="Times New Roman"/>
          <w:i/>
          <w:sz w:val="20"/>
          <w:szCs w:val="20"/>
          <w:lang w:val="en-GB" w:eastAsia="en-GB"/>
        </w:rPr>
        <w:t>:</w:t>
      </w:r>
    </w:p>
    <w:p w14:paraId="01A76C39" w14:textId="77777777" w:rsidR="005603BB" w:rsidRPr="00A85106" w:rsidRDefault="005603BB" w:rsidP="00A85106">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A85106">
        <w:rPr>
          <w:rFonts w:ascii="Times New Roman" w:eastAsiaTheme="minorEastAsia" w:hAnsi="Times New Roman" w:cs="Times New Roman"/>
          <w:b/>
          <w:sz w:val="20"/>
          <w:lang w:val="en-GB"/>
        </w:rPr>
        <w:t>auxiliaryStreamID</w:t>
      </w:r>
      <w:proofErr w:type="spellEnd"/>
      <w:r w:rsidRPr="00A85106">
        <w:rPr>
          <w:rFonts w:ascii="Times New Roman" w:eastAsiaTheme="minorEastAsia" w:hAnsi="Times New Roman" w:cs="Times New Roman"/>
          <w:bCs/>
          <w:sz w:val="20"/>
          <w:lang w:val="en-GB"/>
        </w:rPr>
        <w:t xml:space="preserve"> – In case of transmission of encoded audio data as identified by </w:t>
      </w:r>
      <w:proofErr w:type="spellStart"/>
      <w:r w:rsidRPr="00DF0879">
        <w:rPr>
          <w:rFonts w:ascii="Times New Roman" w:eastAsiaTheme="minorEastAsia" w:hAnsi="Times New Roman" w:cs="Times New Roman"/>
          <w:bCs/>
          <w:sz w:val="20"/>
          <w:highlight w:val="yellow"/>
          <w:lang w:val="en-GB"/>
        </w:rPr>
        <w:t>mae_groupID</w:t>
      </w:r>
      <w:proofErr w:type="spellEnd"/>
      <w:r w:rsidRPr="00A85106">
        <w:rPr>
          <w:rFonts w:ascii="Times New Roman" w:eastAsiaTheme="minorEastAsia" w:hAnsi="Times New Roman" w:cs="Times New Roman"/>
          <w:bCs/>
          <w:sz w:val="20"/>
          <w:lang w:val="en-GB"/>
        </w:rPr>
        <w:t xml:space="preserve"> in an auxiliary stream, this integer identifies the used auxiliary stream.</w:t>
      </w:r>
    </w:p>
    <w:p w14:paraId="34271009" w14:textId="53C469D7" w:rsidR="003C60A5" w:rsidRPr="00C63975" w:rsidRDefault="000E2ED8" w:rsidP="003C60A5">
      <w:pPr>
        <w:pStyle w:val="Heading1"/>
        <w:keepNext/>
        <w:keepLines/>
        <w:widowControl/>
        <w:numPr>
          <w:ilvl w:val="0"/>
          <w:numId w:val="0"/>
        </w:numPr>
        <w:tabs>
          <w:tab w:val="left" w:pos="794"/>
          <w:tab w:val="left" w:pos="1191"/>
          <w:tab w:val="left" w:pos="1588"/>
          <w:tab w:val="left" w:pos="1985"/>
        </w:tabs>
        <w:overflowPunct w:val="0"/>
        <w:adjustRightInd w:val="0"/>
        <w:spacing w:before="480"/>
        <w:textAlignment w:val="baseline"/>
        <w:rPr>
          <w:rFonts w:ascii="Times New Roman" w:eastAsia="Times New Roman" w:hAnsi="Times New Roman" w:cs="Times New Roman"/>
          <w:bCs w:val="0"/>
          <w:szCs w:val="20"/>
          <w:lang w:val="en-GB" w:eastAsia="en-GB"/>
        </w:rPr>
      </w:pPr>
      <w:r>
        <w:rPr>
          <w:rFonts w:ascii="Times New Roman" w:eastAsia="Times New Roman" w:hAnsi="Times New Roman" w:cs="Times New Roman"/>
          <w:bCs w:val="0"/>
          <w:szCs w:val="20"/>
          <w:lang w:val="en-GB" w:eastAsia="en-GB"/>
        </w:rPr>
        <w:t>6</w:t>
      </w:r>
      <w:r w:rsidR="003C60A5" w:rsidRPr="00C63975">
        <w:rPr>
          <w:rFonts w:ascii="Times New Roman" w:eastAsia="Times New Roman" w:hAnsi="Times New Roman" w:cs="Times New Roman"/>
          <w:bCs w:val="0"/>
          <w:szCs w:val="20"/>
          <w:lang w:val="en-GB" w:eastAsia="en-GB"/>
        </w:rPr>
        <w:t>)</w:t>
      </w:r>
      <w:r w:rsidR="003C60A5" w:rsidRPr="00C63975">
        <w:rPr>
          <w:rFonts w:ascii="Times New Roman" w:eastAsia="Times New Roman" w:hAnsi="Times New Roman" w:cs="Times New Roman"/>
          <w:bCs w:val="0"/>
          <w:szCs w:val="20"/>
          <w:lang w:val="en-GB" w:eastAsia="en-GB"/>
        </w:rPr>
        <w:tab/>
      </w:r>
      <w:r w:rsidR="003C60A5">
        <w:rPr>
          <w:rFonts w:ascii="Times New Roman" w:eastAsia="Times New Roman" w:hAnsi="Times New Roman" w:cs="Times New Roman"/>
          <w:bCs w:val="0"/>
          <w:szCs w:val="20"/>
          <w:lang w:val="en-GB" w:eastAsia="en-GB"/>
        </w:rPr>
        <w:t xml:space="preserve">Annex T </w:t>
      </w:r>
    </w:p>
    <w:p w14:paraId="12DAC30C" w14:textId="09C83FFF" w:rsidR="004F077D" w:rsidRPr="00C63975" w:rsidRDefault="004F077D" w:rsidP="004F077D">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sidRPr="00C63975">
        <w:rPr>
          <w:rFonts w:ascii="Times New Roman" w:eastAsia="Times New Roman" w:hAnsi="Times New Roman"/>
          <w:i/>
          <w:sz w:val="20"/>
          <w:szCs w:val="20"/>
          <w:lang w:val="en-GB" w:eastAsia="en-GB"/>
        </w:rPr>
        <w:t xml:space="preserve">In clause </w:t>
      </w:r>
      <w:r>
        <w:rPr>
          <w:rFonts w:ascii="Times New Roman" w:eastAsia="Times New Roman" w:hAnsi="Times New Roman"/>
          <w:i/>
          <w:sz w:val="20"/>
          <w:szCs w:val="20"/>
          <w:lang w:val="en-GB" w:eastAsia="en-GB"/>
        </w:rPr>
        <w:t>T.2</w:t>
      </w:r>
      <w:r w:rsidRPr="00C63975">
        <w:rPr>
          <w:rFonts w:ascii="Times New Roman" w:eastAsia="Times New Roman" w:hAnsi="Times New Roman"/>
          <w:i/>
          <w:sz w:val="20"/>
          <w:szCs w:val="20"/>
          <w:lang w:val="en-GB" w:eastAsia="en-GB"/>
        </w:rPr>
        <w:t xml:space="preserve">, </w:t>
      </w:r>
      <w:proofErr w:type="gramStart"/>
      <w:r w:rsidRPr="00C63975">
        <w:rPr>
          <w:rFonts w:ascii="Times New Roman" w:eastAsia="Times New Roman" w:hAnsi="Times New Roman"/>
          <w:i/>
          <w:sz w:val="20"/>
          <w:szCs w:val="20"/>
          <w:lang w:val="en-GB" w:eastAsia="en-GB"/>
        </w:rPr>
        <w:t>replace</w:t>
      </w:r>
      <w:proofErr w:type="gramEnd"/>
      <w:r w:rsidRPr="00C63975">
        <w:rPr>
          <w:rFonts w:ascii="Times New Roman" w:eastAsia="Times New Roman" w:hAnsi="Times New Roman"/>
          <w:i/>
          <w:sz w:val="20"/>
          <w:szCs w:val="20"/>
          <w:lang w:val="en-GB" w:eastAsia="en-GB"/>
        </w:rPr>
        <w:t xml:space="preserve"> </w:t>
      </w:r>
    </w:p>
    <w:p w14:paraId="04A9940B" w14:textId="77777777" w:rsidR="0025079F" w:rsidRDefault="0025079F" w:rsidP="0025079F">
      <w:pPr>
        <w:rPr>
          <w:lang w:val="en-GB"/>
        </w:rPr>
      </w:pPr>
    </w:p>
    <w:p w14:paraId="52D3E6EE" w14:textId="00A614C7" w:rsidR="004F077D" w:rsidRPr="004F077D" w:rsidRDefault="004F077D" w:rsidP="004F077D">
      <w:pPr>
        <w:rPr>
          <w:rFonts w:ascii="Times New Roman" w:eastAsiaTheme="minorEastAsia" w:hAnsi="Times New Roman" w:cs="Times New Roman"/>
          <w:sz w:val="20"/>
          <w:szCs w:val="20"/>
          <w:lang w:val="en-GB"/>
        </w:rPr>
      </w:pPr>
      <w:r w:rsidRPr="004F077D">
        <w:rPr>
          <w:rFonts w:ascii="Times New Roman" w:eastAsiaTheme="minorEastAsia" w:hAnsi="Times New Roman" w:cs="Times New Roman"/>
          <w:sz w:val="20"/>
          <w:szCs w:val="20"/>
          <w:lang w:val="en-GB"/>
        </w:rPr>
        <w:t>Optional parameters:</w:t>
      </w:r>
      <w:r w:rsidRPr="004F077D">
        <w:rPr>
          <w:rFonts w:ascii="Times New Roman" w:eastAsiaTheme="minorEastAsia" w:hAnsi="Times New Roman" w:cs="Times New Roman"/>
          <w:sz w:val="20"/>
          <w:szCs w:val="20"/>
          <w:lang w:val="en-GB"/>
        </w:rPr>
        <w:br/>
      </w:r>
      <w:r w:rsidRPr="004F077D">
        <w:rPr>
          <w:rFonts w:ascii="Times New Roman" w:eastAsiaTheme="minorEastAsia" w:hAnsi="Times New Roman" w:cs="Times New Roman"/>
          <w:sz w:val="20"/>
          <w:szCs w:val="20"/>
          <w:lang w:val="en-GB"/>
        </w:rPr>
        <w:tab/>
        <w:t>The '</w:t>
      </w:r>
      <w:r w:rsidRPr="004F077D">
        <w:rPr>
          <w:rFonts w:ascii="Courier New" w:eastAsiaTheme="minorEastAsia" w:hAnsi="Courier New" w:cs="Courier New"/>
          <w:sz w:val="20"/>
          <w:szCs w:val="20"/>
          <w:lang w:val="en-GB"/>
        </w:rPr>
        <w:t>profiles</w:t>
      </w:r>
      <w:r w:rsidRPr="004F077D">
        <w:rPr>
          <w:rFonts w:ascii="Times New Roman" w:eastAsiaTheme="minorEastAsia" w:hAnsi="Times New Roman" w:cs="Times New Roman"/>
          <w:sz w:val="20"/>
          <w:szCs w:val="20"/>
          <w:lang w:val="en-GB"/>
        </w:rPr>
        <w:t>' parameter as documented in T.2.1</w:t>
      </w:r>
    </w:p>
    <w:p w14:paraId="264F29FB" w14:textId="77777777" w:rsidR="004F077D" w:rsidRPr="004F077D" w:rsidRDefault="004F077D" w:rsidP="004F077D">
      <w:pPr>
        <w:rPr>
          <w:rFonts w:ascii="Times New Roman" w:eastAsiaTheme="minorEastAsia" w:hAnsi="Times New Roman" w:cs="Times New Roman"/>
          <w:sz w:val="20"/>
          <w:szCs w:val="20"/>
          <w:lang w:val="en-GB"/>
        </w:rPr>
      </w:pPr>
      <w:r w:rsidRPr="004F077D">
        <w:rPr>
          <w:rFonts w:ascii="Times New Roman" w:eastAsiaTheme="minorEastAsia" w:hAnsi="Times New Roman" w:cs="Times New Roman"/>
          <w:sz w:val="20"/>
          <w:szCs w:val="20"/>
          <w:lang w:val="en-GB"/>
        </w:rPr>
        <w:tab/>
        <w:t>The '</w:t>
      </w:r>
      <w:r w:rsidRPr="004F077D">
        <w:rPr>
          <w:rFonts w:ascii="Courier New" w:eastAsiaTheme="minorEastAsia" w:hAnsi="Courier New" w:cs="Courier New"/>
          <w:sz w:val="20"/>
          <w:szCs w:val="20"/>
          <w:lang w:val="en-GB"/>
        </w:rPr>
        <w:t>codecs</w:t>
      </w:r>
      <w:r w:rsidRPr="004F077D">
        <w:rPr>
          <w:rFonts w:ascii="Times New Roman" w:eastAsiaTheme="minorEastAsia" w:hAnsi="Times New Roman" w:cs="Times New Roman"/>
          <w:sz w:val="20"/>
          <w:szCs w:val="20"/>
          <w:lang w:val="en-GB"/>
        </w:rPr>
        <w:t>' parameter as document in T.2.2</w:t>
      </w:r>
    </w:p>
    <w:p w14:paraId="062FA121" w14:textId="77777777" w:rsidR="004F077D" w:rsidRPr="00C63975" w:rsidRDefault="004F077D" w:rsidP="004F077D">
      <w:pPr>
        <w:keepNext/>
        <w:keepLines/>
        <w:widowControl/>
        <w:tabs>
          <w:tab w:val="left" w:pos="794"/>
          <w:tab w:val="left" w:pos="1191"/>
          <w:tab w:val="left" w:pos="1588"/>
          <w:tab w:val="left" w:pos="1985"/>
        </w:tabs>
        <w:overflowPunct w:val="0"/>
        <w:adjustRightInd w:val="0"/>
        <w:spacing w:before="240" w:after="120" w:line="0" w:lineRule="atLeast"/>
        <w:textAlignment w:val="baseline"/>
        <w:rPr>
          <w:rFonts w:ascii="Times New Roman" w:hAnsi="Times New Roman"/>
          <w:i/>
          <w:sz w:val="20"/>
          <w:lang w:val="en-GB"/>
        </w:rPr>
      </w:pPr>
      <w:r w:rsidRPr="00C63975">
        <w:rPr>
          <w:rFonts w:ascii="Times New Roman" w:hAnsi="Times New Roman"/>
          <w:i/>
          <w:sz w:val="20"/>
          <w:lang w:val="en-GB"/>
        </w:rPr>
        <w:t>with:</w:t>
      </w:r>
    </w:p>
    <w:p w14:paraId="762D7589" w14:textId="713E508B" w:rsidR="004F077D" w:rsidRPr="004F077D" w:rsidRDefault="004F077D" w:rsidP="004F077D">
      <w:pPr>
        <w:rPr>
          <w:rFonts w:ascii="Times New Roman" w:eastAsiaTheme="minorEastAsia" w:hAnsi="Times New Roman" w:cs="Times New Roman"/>
          <w:sz w:val="20"/>
          <w:szCs w:val="20"/>
          <w:lang w:val="en-GB"/>
        </w:rPr>
      </w:pPr>
      <w:r w:rsidRPr="004F077D">
        <w:rPr>
          <w:rFonts w:ascii="Times New Roman" w:eastAsiaTheme="minorEastAsia" w:hAnsi="Times New Roman" w:cs="Times New Roman"/>
          <w:sz w:val="20"/>
          <w:szCs w:val="20"/>
          <w:lang w:val="en-GB"/>
        </w:rPr>
        <w:t>Optional parameters:</w:t>
      </w:r>
      <w:r w:rsidRPr="004F077D">
        <w:rPr>
          <w:rFonts w:ascii="Times New Roman" w:eastAsiaTheme="minorEastAsia" w:hAnsi="Times New Roman" w:cs="Times New Roman"/>
          <w:sz w:val="20"/>
          <w:szCs w:val="20"/>
          <w:lang w:val="en-GB"/>
        </w:rPr>
        <w:br/>
      </w:r>
      <w:r w:rsidRPr="004F077D">
        <w:rPr>
          <w:rFonts w:ascii="Times New Roman" w:eastAsiaTheme="minorEastAsia" w:hAnsi="Times New Roman" w:cs="Times New Roman"/>
          <w:sz w:val="20"/>
          <w:szCs w:val="20"/>
          <w:lang w:val="en-GB"/>
        </w:rPr>
        <w:tab/>
        <w:t>The '</w:t>
      </w:r>
      <w:r w:rsidRPr="004F077D">
        <w:rPr>
          <w:rFonts w:ascii="Courier New" w:eastAsiaTheme="minorEastAsia" w:hAnsi="Courier New" w:cs="Courier New"/>
          <w:sz w:val="20"/>
          <w:szCs w:val="20"/>
          <w:lang w:val="en-GB"/>
        </w:rPr>
        <w:t>profiles</w:t>
      </w:r>
      <w:r w:rsidRPr="004F077D">
        <w:rPr>
          <w:rFonts w:ascii="Times New Roman" w:eastAsiaTheme="minorEastAsia" w:hAnsi="Times New Roman" w:cs="Times New Roman"/>
          <w:sz w:val="20"/>
          <w:szCs w:val="20"/>
          <w:lang w:val="en-GB"/>
        </w:rPr>
        <w:t>' parameter as documented in T.</w:t>
      </w:r>
      <w:r w:rsidRPr="004F077D">
        <w:rPr>
          <w:rFonts w:ascii="Times New Roman" w:eastAsiaTheme="minorEastAsia" w:hAnsi="Times New Roman" w:cs="Times New Roman"/>
          <w:sz w:val="20"/>
          <w:szCs w:val="20"/>
          <w:highlight w:val="yellow"/>
          <w:lang w:val="en-GB"/>
        </w:rPr>
        <w:t>4</w:t>
      </w:r>
      <w:r w:rsidRPr="004F077D">
        <w:rPr>
          <w:rFonts w:ascii="Times New Roman" w:eastAsiaTheme="minorEastAsia" w:hAnsi="Times New Roman" w:cs="Times New Roman"/>
          <w:sz w:val="20"/>
          <w:szCs w:val="20"/>
          <w:lang w:val="en-GB"/>
        </w:rPr>
        <w:t>.1</w:t>
      </w:r>
    </w:p>
    <w:p w14:paraId="4902EDB3" w14:textId="1739D4F4" w:rsidR="004F077D" w:rsidRPr="004F077D" w:rsidRDefault="004F077D" w:rsidP="004F077D">
      <w:pPr>
        <w:rPr>
          <w:rFonts w:ascii="Times New Roman" w:eastAsiaTheme="minorEastAsia" w:hAnsi="Times New Roman" w:cs="Times New Roman"/>
          <w:sz w:val="20"/>
          <w:szCs w:val="20"/>
          <w:lang w:val="en-GB"/>
        </w:rPr>
      </w:pPr>
      <w:r w:rsidRPr="004F077D">
        <w:rPr>
          <w:rFonts w:ascii="Times New Roman" w:eastAsiaTheme="minorEastAsia" w:hAnsi="Times New Roman" w:cs="Times New Roman"/>
          <w:sz w:val="20"/>
          <w:szCs w:val="20"/>
          <w:lang w:val="en-GB"/>
        </w:rPr>
        <w:tab/>
        <w:t>The '</w:t>
      </w:r>
      <w:r w:rsidRPr="004F077D">
        <w:rPr>
          <w:rFonts w:ascii="Courier New" w:eastAsiaTheme="minorEastAsia" w:hAnsi="Courier New" w:cs="Courier New"/>
          <w:sz w:val="20"/>
          <w:szCs w:val="20"/>
          <w:lang w:val="en-GB"/>
        </w:rPr>
        <w:t>codecs</w:t>
      </w:r>
      <w:r w:rsidRPr="004F077D">
        <w:rPr>
          <w:rFonts w:ascii="Times New Roman" w:eastAsiaTheme="minorEastAsia" w:hAnsi="Times New Roman" w:cs="Times New Roman"/>
          <w:sz w:val="20"/>
          <w:szCs w:val="20"/>
          <w:lang w:val="en-GB"/>
        </w:rPr>
        <w:t>' parameter as document in T.</w:t>
      </w:r>
      <w:r w:rsidRPr="004F077D">
        <w:rPr>
          <w:rFonts w:ascii="Times New Roman" w:eastAsiaTheme="minorEastAsia" w:hAnsi="Times New Roman" w:cs="Times New Roman"/>
          <w:sz w:val="20"/>
          <w:szCs w:val="20"/>
          <w:highlight w:val="yellow"/>
          <w:lang w:val="en-GB"/>
        </w:rPr>
        <w:t>4</w:t>
      </w:r>
      <w:r w:rsidRPr="004F077D">
        <w:rPr>
          <w:rFonts w:ascii="Times New Roman" w:eastAsiaTheme="minorEastAsia" w:hAnsi="Times New Roman" w:cs="Times New Roman"/>
          <w:sz w:val="20"/>
          <w:szCs w:val="20"/>
          <w:lang w:val="en-GB"/>
        </w:rPr>
        <w:t>.2</w:t>
      </w:r>
    </w:p>
    <w:p w14:paraId="0EA45EC2" w14:textId="77777777" w:rsidR="004F077D" w:rsidRPr="004F077D" w:rsidRDefault="004F077D" w:rsidP="0025079F"/>
    <w:p w14:paraId="2CCFCBEB" w14:textId="56AABBB2" w:rsidR="00222EFF" w:rsidRPr="00C63975" w:rsidRDefault="00222EFF" w:rsidP="00222EFF">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sidRPr="00C63975">
        <w:rPr>
          <w:rFonts w:ascii="Times New Roman" w:eastAsia="Times New Roman" w:hAnsi="Times New Roman"/>
          <w:i/>
          <w:sz w:val="20"/>
          <w:szCs w:val="20"/>
          <w:lang w:val="en-GB" w:eastAsia="en-GB"/>
        </w:rPr>
        <w:t xml:space="preserve">In clause </w:t>
      </w:r>
      <w:r w:rsidR="004F6995">
        <w:rPr>
          <w:rFonts w:ascii="Times New Roman" w:eastAsia="Times New Roman" w:hAnsi="Times New Roman"/>
          <w:i/>
          <w:sz w:val="20"/>
          <w:szCs w:val="20"/>
          <w:lang w:val="en-GB" w:eastAsia="en-GB"/>
        </w:rPr>
        <w:t>T.4</w:t>
      </w:r>
      <w:r w:rsidRPr="00C63975">
        <w:rPr>
          <w:rFonts w:ascii="Times New Roman" w:eastAsia="Times New Roman" w:hAnsi="Times New Roman"/>
          <w:i/>
          <w:sz w:val="20"/>
          <w:szCs w:val="20"/>
          <w:lang w:val="en-GB" w:eastAsia="en-GB"/>
        </w:rPr>
        <w:t xml:space="preserve">, </w:t>
      </w:r>
      <w:proofErr w:type="gramStart"/>
      <w:r w:rsidRPr="00C63975">
        <w:rPr>
          <w:rFonts w:ascii="Times New Roman" w:eastAsia="Times New Roman" w:hAnsi="Times New Roman"/>
          <w:i/>
          <w:sz w:val="20"/>
          <w:szCs w:val="20"/>
          <w:lang w:val="en-GB" w:eastAsia="en-GB"/>
        </w:rPr>
        <w:t>replace</w:t>
      </w:r>
      <w:proofErr w:type="gramEnd"/>
      <w:r w:rsidRPr="00C63975">
        <w:rPr>
          <w:rFonts w:ascii="Times New Roman" w:eastAsia="Times New Roman" w:hAnsi="Times New Roman"/>
          <w:i/>
          <w:sz w:val="20"/>
          <w:szCs w:val="20"/>
          <w:lang w:val="en-GB" w:eastAsia="en-GB"/>
        </w:rPr>
        <w:t xml:space="preserve"> </w:t>
      </w:r>
    </w:p>
    <w:p w14:paraId="3ACEB935" w14:textId="34099559" w:rsidR="00222EFF" w:rsidRDefault="004F6995" w:rsidP="00222EFF">
      <w:pPr>
        <w:widowControl/>
        <w:tabs>
          <w:tab w:val="left" w:pos="794"/>
          <w:tab w:val="left" w:pos="1191"/>
          <w:tab w:val="left" w:pos="1588"/>
          <w:tab w:val="left" w:pos="1985"/>
        </w:tabs>
        <w:overflowPunct w:val="0"/>
        <w:adjustRightInd w:val="0"/>
        <w:spacing w:before="136"/>
        <w:jc w:val="both"/>
        <w:textAlignment w:val="baseline"/>
        <w:rPr>
          <w:rFonts w:ascii="Times New Roman" w:eastAsia="Calibri" w:hAnsi="Times New Roman" w:cs="Times New Roman"/>
          <w:sz w:val="20"/>
          <w:szCs w:val="20"/>
        </w:rPr>
      </w:pPr>
      <w:r w:rsidRPr="004F6995">
        <w:rPr>
          <w:rFonts w:ascii="Times New Roman" w:eastAsia="Calibri" w:hAnsi="Times New Roman" w:cs="Times New Roman"/>
          <w:sz w:val="20"/>
          <w:szCs w:val="20"/>
        </w:rPr>
        <w:t xml:space="preserve">When the first element of a value is 'mp1a.6B' (ISO/IEC 11172-3), or 'mp2a.069' (i.e., ISO/IEC 13818-3), the third element of the </w:t>
      </w:r>
      <w:proofErr w:type="gramStart"/>
      <w:r w:rsidRPr="004F6995">
        <w:rPr>
          <w:rFonts w:ascii="Times New Roman" w:eastAsia="Calibri" w:hAnsi="Times New Roman" w:cs="Times New Roman"/>
          <w:sz w:val="20"/>
          <w:szCs w:val="20"/>
        </w:rPr>
        <w:t>codecs</w:t>
      </w:r>
      <w:proofErr w:type="gramEnd"/>
      <w:r w:rsidRPr="004F6995">
        <w:rPr>
          <w:rFonts w:ascii="Times New Roman" w:eastAsia="Calibri" w:hAnsi="Times New Roman" w:cs="Times New Roman"/>
          <w:sz w:val="20"/>
          <w:szCs w:val="20"/>
        </w:rPr>
        <w:t xml:space="preserve"> parameter value is the hexadecimal representation of the 2-bit layer, as defined in 2.6.4.</w:t>
      </w:r>
    </w:p>
    <w:p w14:paraId="6BA5EE53" w14:textId="77777777" w:rsidR="004F077D" w:rsidRPr="00E53572" w:rsidRDefault="004F077D" w:rsidP="004F077D">
      <w:pPr>
        <w:pStyle w:val="Headingb"/>
        <w:rPr>
          <w:rFonts w:hint="eastAsia"/>
          <w:lang w:val="fr-CH"/>
        </w:rPr>
      </w:pPr>
      <w:proofErr w:type="spellStart"/>
      <w:proofErr w:type="gramStart"/>
      <w:r w:rsidRPr="00E53572">
        <w:rPr>
          <w:lang w:val="fr-CH"/>
        </w:rPr>
        <w:t>Examples</w:t>
      </w:r>
      <w:proofErr w:type="spellEnd"/>
      <w:r w:rsidRPr="00E53572">
        <w:rPr>
          <w:lang w:val="fr-CH"/>
        </w:rPr>
        <w:t>:</w:t>
      </w:r>
      <w:proofErr w:type="gramEnd"/>
    </w:p>
    <w:p w14:paraId="57B4E681" w14:textId="77777777" w:rsidR="004F077D" w:rsidRPr="004F077D" w:rsidRDefault="004F077D" w:rsidP="004F077D">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sz w:val="20"/>
          <w:szCs w:val="20"/>
          <w:lang w:val="fr-CH"/>
        </w:rPr>
      </w:pPr>
      <w:r w:rsidRPr="004F077D">
        <w:rPr>
          <w:rFonts w:ascii="Times New Roman" w:eastAsiaTheme="minorEastAsia" w:hAnsi="Times New Roman" w:cs="Times New Roman"/>
          <w:sz w:val="20"/>
          <w:szCs w:val="20"/>
          <w:lang w:val="fr-CH"/>
        </w:rPr>
        <w:tab/>
      </w:r>
      <w:r w:rsidRPr="004F077D">
        <w:rPr>
          <w:rFonts w:ascii="Times New Roman" w:eastAsiaTheme="minorEastAsia" w:hAnsi="Times New Roman" w:cs="Times New Roman"/>
          <w:sz w:val="20"/>
          <w:szCs w:val="20"/>
          <w:lang w:val="fr-CH"/>
        </w:rPr>
        <w:tab/>
        <w:t xml:space="preserve">ISO/IEC 13818-2 Main Profile </w:t>
      </w:r>
    </w:p>
    <w:p w14:paraId="51FBC28C" w14:textId="77777777" w:rsidR="004F077D" w:rsidRPr="00E53572" w:rsidRDefault="004F077D" w:rsidP="004F077D">
      <w:pPr>
        <w:rPr>
          <w:lang w:val="fr-CH"/>
        </w:rPr>
      </w:pPr>
      <w:r w:rsidRPr="00E53572">
        <w:rPr>
          <w:rFonts w:ascii="Courier New" w:hAnsi="Courier New" w:cs="Courier New"/>
          <w:lang w:val="fr-CH"/>
        </w:rPr>
        <w:tab/>
      </w:r>
      <w:r w:rsidRPr="00E53572">
        <w:rPr>
          <w:rFonts w:ascii="Courier New" w:hAnsi="Courier New" w:cs="Courier New"/>
          <w:lang w:val="fr-CH"/>
        </w:rPr>
        <w:tab/>
      </w:r>
      <w:r w:rsidRPr="00E53572">
        <w:rPr>
          <w:rFonts w:ascii="Courier New" w:hAnsi="Courier New" w:cs="Courier New"/>
          <w:lang w:val="fr-CH"/>
        </w:rPr>
        <w:tab/>
      </w:r>
      <w:proofErr w:type="spellStart"/>
      <w:proofErr w:type="gramStart"/>
      <w:r w:rsidRPr="00E53572">
        <w:rPr>
          <w:rFonts w:ascii="Courier New" w:hAnsi="Courier New" w:cs="Courier New"/>
          <w:lang w:val="fr-CH"/>
        </w:rPr>
        <w:t>video</w:t>
      </w:r>
      <w:proofErr w:type="spellEnd"/>
      <w:proofErr w:type="gramEnd"/>
      <w:r w:rsidRPr="00E53572">
        <w:rPr>
          <w:rFonts w:ascii="Courier New" w:hAnsi="Courier New" w:cs="Courier New"/>
          <w:lang w:val="fr-CH"/>
        </w:rPr>
        <w:t>/mp2ts;codecs="mp2v.61"</w:t>
      </w:r>
    </w:p>
    <w:p w14:paraId="42634CFA" w14:textId="77777777" w:rsidR="004F077D" w:rsidRPr="004F077D" w:rsidRDefault="004F077D" w:rsidP="004F077D">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sz w:val="20"/>
          <w:szCs w:val="20"/>
          <w:lang w:val="fr-CH"/>
        </w:rPr>
      </w:pPr>
      <w:r w:rsidRPr="004F077D">
        <w:rPr>
          <w:rFonts w:ascii="Times New Roman" w:eastAsiaTheme="minorEastAsia" w:hAnsi="Times New Roman" w:cs="Times New Roman"/>
          <w:sz w:val="20"/>
          <w:szCs w:val="20"/>
          <w:lang w:val="fr-CH"/>
        </w:rPr>
        <w:tab/>
      </w:r>
      <w:r w:rsidRPr="004F077D">
        <w:rPr>
          <w:rFonts w:ascii="Times New Roman" w:eastAsiaTheme="minorEastAsia" w:hAnsi="Times New Roman" w:cs="Times New Roman"/>
          <w:sz w:val="20"/>
          <w:szCs w:val="20"/>
          <w:lang w:val="fr-CH"/>
        </w:rPr>
        <w:tab/>
        <w:t xml:space="preserve">ISO/IEC 11172-3 layer 3 is represented </w:t>
      </w:r>
    </w:p>
    <w:p w14:paraId="768CDDAC" w14:textId="77777777" w:rsidR="004F077D" w:rsidRPr="00E53572" w:rsidRDefault="004F077D" w:rsidP="004F077D">
      <w:pPr>
        <w:rPr>
          <w:rFonts w:ascii="Courier New" w:hAnsi="Courier New" w:cs="Courier New"/>
        </w:rPr>
      </w:pPr>
      <w:r w:rsidRPr="0056504E">
        <w:tab/>
      </w:r>
      <w:r w:rsidRPr="0056504E">
        <w:tab/>
      </w:r>
      <w:r w:rsidRPr="0056504E">
        <w:tab/>
      </w:r>
      <w:r w:rsidRPr="00E53572">
        <w:rPr>
          <w:rFonts w:ascii="Courier New" w:hAnsi="Courier New" w:cs="Courier New"/>
        </w:rPr>
        <w:t>video/mp2</w:t>
      </w:r>
      <w:proofErr w:type="gramStart"/>
      <w:r w:rsidRPr="00E53572">
        <w:rPr>
          <w:rFonts w:ascii="Courier New" w:hAnsi="Courier New" w:cs="Courier New"/>
        </w:rPr>
        <w:t>ts;codecs</w:t>
      </w:r>
      <w:proofErr w:type="gramEnd"/>
      <w:r w:rsidRPr="00E53572">
        <w:rPr>
          <w:rFonts w:ascii="Courier New" w:hAnsi="Courier New" w:cs="Courier New"/>
        </w:rPr>
        <w:t>="mp2a.6B.03"</w:t>
      </w:r>
    </w:p>
    <w:p w14:paraId="1520FAEF" w14:textId="77777777" w:rsidR="004F077D" w:rsidRPr="004F077D" w:rsidRDefault="004F077D" w:rsidP="004F077D">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sz w:val="20"/>
          <w:szCs w:val="20"/>
          <w:lang w:val="fr-CH"/>
        </w:rPr>
      </w:pPr>
      <w:r w:rsidRPr="004F077D">
        <w:rPr>
          <w:rFonts w:ascii="Times New Roman" w:eastAsiaTheme="minorEastAsia" w:hAnsi="Times New Roman" w:cs="Times New Roman"/>
          <w:sz w:val="20"/>
          <w:szCs w:val="20"/>
          <w:lang w:val="fr-CH"/>
        </w:rPr>
        <w:tab/>
      </w:r>
      <w:r w:rsidRPr="004F077D">
        <w:rPr>
          <w:rFonts w:ascii="Times New Roman" w:eastAsiaTheme="minorEastAsia" w:hAnsi="Times New Roman" w:cs="Times New Roman"/>
          <w:sz w:val="20"/>
          <w:szCs w:val="20"/>
          <w:lang w:val="fr-CH"/>
        </w:rPr>
        <w:tab/>
        <w:t xml:space="preserve">ISO/IEC 13818-3 layer 2 is represented </w:t>
      </w:r>
    </w:p>
    <w:p w14:paraId="2D476895" w14:textId="77777777" w:rsidR="004F077D" w:rsidRPr="0056504E" w:rsidRDefault="004F077D" w:rsidP="004F077D">
      <w:pPr>
        <w:rPr>
          <w:rFonts w:ascii="Courier New" w:hAnsi="Courier New" w:cs="Courier New"/>
        </w:rPr>
      </w:pPr>
      <w:r w:rsidRPr="0056504E">
        <w:tab/>
      </w:r>
      <w:r w:rsidRPr="0056504E">
        <w:tab/>
      </w:r>
      <w:r w:rsidRPr="0056504E">
        <w:tab/>
      </w:r>
      <w:r w:rsidRPr="0056504E">
        <w:rPr>
          <w:rFonts w:ascii="Courier New" w:hAnsi="Courier New" w:cs="Courier New"/>
        </w:rPr>
        <w:t>video/mp2</w:t>
      </w:r>
      <w:proofErr w:type="gramStart"/>
      <w:r w:rsidRPr="0056504E">
        <w:rPr>
          <w:rFonts w:ascii="Courier New" w:hAnsi="Courier New" w:cs="Courier New"/>
        </w:rPr>
        <w:t>ts;codecs</w:t>
      </w:r>
      <w:proofErr w:type="gramEnd"/>
      <w:r w:rsidRPr="0056504E">
        <w:rPr>
          <w:rFonts w:ascii="Courier New" w:hAnsi="Courier New" w:cs="Courier New"/>
        </w:rPr>
        <w:t>="mp2a.69"</w:t>
      </w:r>
    </w:p>
    <w:p w14:paraId="27A400FE" w14:textId="77777777" w:rsidR="00222EFF" w:rsidRPr="00C63975" w:rsidRDefault="00222EFF" w:rsidP="00222EFF">
      <w:pPr>
        <w:keepNext/>
        <w:keepLines/>
        <w:widowControl/>
        <w:tabs>
          <w:tab w:val="left" w:pos="794"/>
          <w:tab w:val="left" w:pos="1191"/>
          <w:tab w:val="left" w:pos="1588"/>
          <w:tab w:val="left" w:pos="1985"/>
        </w:tabs>
        <w:overflowPunct w:val="0"/>
        <w:adjustRightInd w:val="0"/>
        <w:spacing w:before="240" w:after="120" w:line="0" w:lineRule="atLeast"/>
        <w:textAlignment w:val="baseline"/>
        <w:rPr>
          <w:rFonts w:ascii="Times New Roman" w:hAnsi="Times New Roman"/>
          <w:i/>
          <w:sz w:val="20"/>
          <w:lang w:val="en-GB"/>
        </w:rPr>
      </w:pPr>
      <w:r w:rsidRPr="00C63975">
        <w:rPr>
          <w:rFonts w:ascii="Times New Roman" w:hAnsi="Times New Roman"/>
          <w:i/>
          <w:sz w:val="20"/>
          <w:lang w:val="en-GB"/>
        </w:rPr>
        <w:t>with:</w:t>
      </w:r>
    </w:p>
    <w:p w14:paraId="1F3A1A0A" w14:textId="4CE5232F" w:rsidR="004F6995" w:rsidRPr="00C63975" w:rsidRDefault="004F6995" w:rsidP="004F6995">
      <w:pPr>
        <w:widowControl/>
        <w:tabs>
          <w:tab w:val="left" w:pos="794"/>
          <w:tab w:val="left" w:pos="1191"/>
          <w:tab w:val="left" w:pos="1588"/>
          <w:tab w:val="left" w:pos="1985"/>
        </w:tabs>
        <w:overflowPunct w:val="0"/>
        <w:adjustRightInd w:val="0"/>
        <w:spacing w:before="136"/>
        <w:jc w:val="both"/>
        <w:textAlignment w:val="baseline"/>
        <w:rPr>
          <w:rFonts w:ascii="Times New Roman" w:eastAsia="Calibri" w:hAnsi="Times New Roman" w:cs="Times New Roman"/>
          <w:sz w:val="20"/>
          <w:szCs w:val="20"/>
        </w:rPr>
      </w:pPr>
      <w:r w:rsidRPr="004F6995">
        <w:rPr>
          <w:rFonts w:ascii="Times New Roman" w:eastAsia="Calibri" w:hAnsi="Times New Roman" w:cs="Times New Roman"/>
          <w:sz w:val="20"/>
          <w:szCs w:val="20"/>
        </w:rPr>
        <w:t xml:space="preserve">When the first element of a value is 'mp1a.6B' (ISO/IEC 11172-3), or 'mp2a.069' (i.e., ISO/IEC 13818-3), the third element of the codecs parameter value is the hexadecimal representation of the 2-bit layer, as </w:t>
      </w:r>
      <w:r w:rsidRPr="004F077D">
        <w:rPr>
          <w:rFonts w:ascii="Times New Roman" w:eastAsia="Calibri" w:hAnsi="Times New Roman" w:cs="Times New Roman"/>
          <w:sz w:val="20"/>
          <w:szCs w:val="20"/>
          <w:highlight w:val="yellow"/>
        </w:rPr>
        <w:t>indicated by the layer field of the audio stream descriptor</w:t>
      </w:r>
      <w:r>
        <w:rPr>
          <w:rFonts w:ascii="Times New Roman" w:eastAsia="Calibri" w:hAnsi="Times New Roman" w:cs="Times New Roman"/>
          <w:sz w:val="20"/>
          <w:szCs w:val="20"/>
        </w:rPr>
        <w:t xml:space="preserve"> </w:t>
      </w:r>
      <w:r w:rsidRPr="004F6995">
        <w:rPr>
          <w:rFonts w:ascii="Times New Roman" w:eastAsia="Calibri" w:hAnsi="Times New Roman" w:cs="Times New Roman"/>
          <w:sz w:val="20"/>
          <w:szCs w:val="20"/>
        </w:rPr>
        <w:t>defined in 2.6.4</w:t>
      </w:r>
      <w:r>
        <w:rPr>
          <w:rFonts w:ascii="Times New Roman" w:eastAsia="Calibri" w:hAnsi="Times New Roman" w:cs="Times New Roman"/>
          <w:sz w:val="20"/>
          <w:szCs w:val="20"/>
        </w:rPr>
        <w:t xml:space="preserve"> </w:t>
      </w:r>
      <w:r w:rsidRPr="004F077D">
        <w:rPr>
          <w:rFonts w:ascii="Times New Roman" w:eastAsia="Calibri" w:hAnsi="Times New Roman" w:cs="Times New Roman"/>
          <w:sz w:val="20"/>
          <w:szCs w:val="20"/>
          <w:highlight w:val="yellow"/>
        </w:rPr>
        <w:t xml:space="preserve">and 2.6.5. The third element shall correspond to </w:t>
      </w:r>
      <w:r w:rsidR="004F077D" w:rsidRPr="004F077D">
        <w:rPr>
          <w:rFonts w:ascii="Times New Roman" w:eastAsia="Calibri" w:hAnsi="Times New Roman" w:cs="Times New Roman"/>
          <w:sz w:val="20"/>
          <w:szCs w:val="20"/>
          <w:highlight w:val="yellow"/>
        </w:rPr>
        <w:t>Layer number</w:t>
      </w:r>
      <w:r w:rsidR="00475FE5">
        <w:rPr>
          <w:rFonts w:ascii="Times New Roman" w:eastAsia="Calibri" w:hAnsi="Times New Roman" w:cs="Times New Roman"/>
          <w:sz w:val="20"/>
          <w:szCs w:val="20"/>
          <w:highlight w:val="yellow"/>
        </w:rPr>
        <w:t xml:space="preserve"> </w:t>
      </w:r>
      <w:r w:rsidR="002B3D46">
        <w:rPr>
          <w:rFonts w:ascii="Times New Roman" w:eastAsia="Calibri" w:hAnsi="Times New Roman" w:cs="Times New Roman"/>
          <w:sz w:val="20"/>
          <w:szCs w:val="20"/>
          <w:highlight w:val="yellow"/>
        </w:rPr>
        <w:t>(in contrast to</w:t>
      </w:r>
      <w:r w:rsidR="00475FE5">
        <w:rPr>
          <w:rFonts w:ascii="Times New Roman" w:eastAsia="Calibri" w:hAnsi="Times New Roman" w:cs="Times New Roman"/>
          <w:sz w:val="20"/>
          <w:szCs w:val="20"/>
          <w:highlight w:val="yellow"/>
        </w:rPr>
        <w:t xml:space="preserve"> its binary representation in the descriptor</w:t>
      </w:r>
      <w:r w:rsidR="002B3D46">
        <w:rPr>
          <w:rFonts w:ascii="Times New Roman" w:eastAsia="Calibri" w:hAnsi="Times New Roman" w:cs="Times New Roman"/>
          <w:sz w:val="20"/>
          <w:szCs w:val="20"/>
          <w:highlight w:val="yellow"/>
        </w:rPr>
        <w:t>)</w:t>
      </w:r>
      <w:r w:rsidR="004F077D" w:rsidRPr="004F077D">
        <w:rPr>
          <w:rFonts w:ascii="Times New Roman" w:eastAsia="Calibri" w:hAnsi="Times New Roman" w:cs="Times New Roman"/>
          <w:sz w:val="20"/>
          <w:szCs w:val="20"/>
          <w:highlight w:val="yellow"/>
        </w:rPr>
        <w:t xml:space="preserve">, i.e. if the third element </w:t>
      </w:r>
      <w:r w:rsidR="002B3D46">
        <w:rPr>
          <w:rFonts w:ascii="Times New Roman" w:eastAsia="Calibri" w:hAnsi="Times New Roman" w:cs="Times New Roman"/>
          <w:sz w:val="20"/>
          <w:szCs w:val="20"/>
          <w:highlight w:val="yellow"/>
        </w:rPr>
        <w:t xml:space="preserve">of the codecs parameter </w:t>
      </w:r>
      <w:r w:rsidR="004F077D" w:rsidRPr="004F077D">
        <w:rPr>
          <w:rFonts w:ascii="Times New Roman" w:eastAsia="Calibri" w:hAnsi="Times New Roman" w:cs="Times New Roman"/>
          <w:sz w:val="20"/>
          <w:szCs w:val="20"/>
          <w:highlight w:val="yellow"/>
        </w:rPr>
        <w:t xml:space="preserve">is 01, this corresponds to </w:t>
      </w:r>
      <w:r w:rsidR="004F077D" w:rsidRPr="002B3D46">
        <w:rPr>
          <w:rFonts w:ascii="Times New Roman" w:eastAsia="Calibri" w:hAnsi="Times New Roman" w:cs="Times New Roman"/>
          <w:sz w:val="20"/>
          <w:szCs w:val="20"/>
          <w:highlight w:val="yellow"/>
        </w:rPr>
        <w:t>Layer I</w:t>
      </w:r>
      <w:r w:rsidR="002B3D46" w:rsidRPr="002B3D46">
        <w:rPr>
          <w:rFonts w:ascii="Times New Roman" w:eastAsia="Calibri" w:hAnsi="Times New Roman" w:cs="Times New Roman"/>
          <w:sz w:val="20"/>
          <w:szCs w:val="20"/>
          <w:highlight w:val="yellow"/>
        </w:rPr>
        <w:t xml:space="preserve"> (</w:t>
      </w:r>
      <w:r w:rsidR="002B3D46">
        <w:rPr>
          <w:rFonts w:ascii="Times New Roman" w:eastAsia="Calibri" w:hAnsi="Times New Roman" w:cs="Times New Roman"/>
          <w:sz w:val="20"/>
          <w:szCs w:val="20"/>
          <w:highlight w:val="yellow"/>
        </w:rPr>
        <w:t>as specified in</w:t>
      </w:r>
      <w:r w:rsidR="002B3D46" w:rsidRPr="002B3D46">
        <w:rPr>
          <w:rFonts w:ascii="Times New Roman" w:eastAsia="Calibri" w:hAnsi="Times New Roman" w:cs="Times New Roman"/>
          <w:sz w:val="20"/>
          <w:szCs w:val="20"/>
          <w:highlight w:val="yellow"/>
        </w:rPr>
        <w:t xml:space="preserve"> ISO/IEC 11172-3)</w:t>
      </w:r>
      <w:r w:rsidR="00475FE5" w:rsidRPr="002B3D46">
        <w:rPr>
          <w:rFonts w:ascii="Times New Roman" w:eastAsia="Calibri" w:hAnsi="Times New Roman" w:cs="Times New Roman"/>
          <w:sz w:val="20"/>
          <w:szCs w:val="20"/>
          <w:highlight w:val="yellow"/>
        </w:rPr>
        <w:t>,</w:t>
      </w:r>
      <w:r w:rsidR="004F077D" w:rsidRPr="002B3D46">
        <w:rPr>
          <w:rFonts w:ascii="Times New Roman" w:eastAsia="Calibri" w:hAnsi="Times New Roman" w:cs="Times New Roman"/>
          <w:sz w:val="20"/>
          <w:szCs w:val="20"/>
          <w:highlight w:val="yellow"/>
        </w:rPr>
        <w:t xml:space="preserve"> and </w:t>
      </w:r>
      <w:r w:rsidR="004F077D" w:rsidRPr="004F077D">
        <w:rPr>
          <w:rFonts w:ascii="Times New Roman" w:eastAsia="Calibri" w:hAnsi="Times New Roman" w:cs="Times New Roman"/>
          <w:sz w:val="20"/>
          <w:szCs w:val="20"/>
          <w:highlight w:val="yellow"/>
        </w:rPr>
        <w:t>if the third element is 03, this corresponds to Layer III.</w:t>
      </w:r>
      <w:r w:rsidR="004F077D">
        <w:rPr>
          <w:rFonts w:ascii="Times New Roman" w:eastAsia="Calibri" w:hAnsi="Times New Roman" w:cs="Times New Roman"/>
          <w:sz w:val="20"/>
          <w:szCs w:val="20"/>
        </w:rPr>
        <w:t xml:space="preserve"> </w:t>
      </w:r>
    </w:p>
    <w:p w14:paraId="7661DA5B" w14:textId="77777777" w:rsidR="004F077D" w:rsidRPr="00E53572" w:rsidRDefault="004F077D" w:rsidP="004F077D">
      <w:pPr>
        <w:pStyle w:val="Headingb"/>
        <w:rPr>
          <w:rFonts w:hint="eastAsia"/>
          <w:lang w:val="fr-CH"/>
        </w:rPr>
      </w:pPr>
      <w:proofErr w:type="spellStart"/>
      <w:proofErr w:type="gramStart"/>
      <w:r w:rsidRPr="00E53572">
        <w:rPr>
          <w:lang w:val="fr-CH"/>
        </w:rPr>
        <w:lastRenderedPageBreak/>
        <w:t>Examples</w:t>
      </w:r>
      <w:proofErr w:type="spellEnd"/>
      <w:r w:rsidRPr="00E53572">
        <w:rPr>
          <w:lang w:val="fr-CH"/>
        </w:rPr>
        <w:t>:</w:t>
      </w:r>
      <w:proofErr w:type="gramEnd"/>
    </w:p>
    <w:p w14:paraId="2302DB1B" w14:textId="77777777" w:rsidR="004F077D" w:rsidRPr="004F077D" w:rsidRDefault="004F077D" w:rsidP="004F077D">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sz w:val="20"/>
          <w:szCs w:val="20"/>
          <w:lang w:val="fr-CH"/>
        </w:rPr>
      </w:pPr>
      <w:r w:rsidRPr="004F077D">
        <w:rPr>
          <w:rFonts w:ascii="Times New Roman" w:eastAsiaTheme="minorEastAsia" w:hAnsi="Times New Roman" w:cs="Times New Roman"/>
          <w:sz w:val="20"/>
          <w:szCs w:val="20"/>
          <w:lang w:val="fr-CH"/>
        </w:rPr>
        <w:tab/>
      </w:r>
      <w:r w:rsidRPr="004F077D">
        <w:rPr>
          <w:rFonts w:ascii="Times New Roman" w:eastAsiaTheme="minorEastAsia" w:hAnsi="Times New Roman" w:cs="Times New Roman"/>
          <w:sz w:val="20"/>
          <w:szCs w:val="20"/>
          <w:lang w:val="fr-CH"/>
        </w:rPr>
        <w:tab/>
        <w:t xml:space="preserve">ISO/IEC 13818-2 Main Profile </w:t>
      </w:r>
    </w:p>
    <w:p w14:paraId="3F9C7300" w14:textId="77777777" w:rsidR="004F077D" w:rsidRPr="00E53572" w:rsidRDefault="004F077D" w:rsidP="004F077D">
      <w:pPr>
        <w:rPr>
          <w:lang w:val="fr-CH"/>
        </w:rPr>
      </w:pPr>
      <w:r w:rsidRPr="00E53572">
        <w:rPr>
          <w:rFonts w:ascii="Courier New" w:hAnsi="Courier New" w:cs="Courier New"/>
          <w:lang w:val="fr-CH"/>
        </w:rPr>
        <w:tab/>
      </w:r>
      <w:r w:rsidRPr="00E53572">
        <w:rPr>
          <w:rFonts w:ascii="Courier New" w:hAnsi="Courier New" w:cs="Courier New"/>
          <w:lang w:val="fr-CH"/>
        </w:rPr>
        <w:tab/>
      </w:r>
      <w:r w:rsidRPr="00E53572">
        <w:rPr>
          <w:rFonts w:ascii="Courier New" w:hAnsi="Courier New" w:cs="Courier New"/>
          <w:lang w:val="fr-CH"/>
        </w:rPr>
        <w:tab/>
      </w:r>
      <w:proofErr w:type="spellStart"/>
      <w:proofErr w:type="gramStart"/>
      <w:r w:rsidRPr="00E53572">
        <w:rPr>
          <w:rFonts w:ascii="Courier New" w:hAnsi="Courier New" w:cs="Courier New"/>
          <w:lang w:val="fr-CH"/>
        </w:rPr>
        <w:t>video</w:t>
      </w:r>
      <w:proofErr w:type="spellEnd"/>
      <w:proofErr w:type="gramEnd"/>
      <w:r w:rsidRPr="00E53572">
        <w:rPr>
          <w:rFonts w:ascii="Courier New" w:hAnsi="Courier New" w:cs="Courier New"/>
          <w:lang w:val="fr-CH"/>
        </w:rPr>
        <w:t>/mp2ts;codecs="mp2v.61"</w:t>
      </w:r>
    </w:p>
    <w:p w14:paraId="6FF498D2" w14:textId="1DF1C030" w:rsidR="004F077D" w:rsidRPr="004F077D" w:rsidRDefault="004F077D" w:rsidP="004F077D">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sz w:val="20"/>
          <w:szCs w:val="20"/>
          <w:lang w:val="fr-CH"/>
        </w:rPr>
      </w:pPr>
      <w:r w:rsidRPr="004F077D">
        <w:rPr>
          <w:rFonts w:ascii="Times New Roman" w:eastAsiaTheme="minorEastAsia" w:hAnsi="Times New Roman" w:cs="Times New Roman"/>
          <w:sz w:val="20"/>
          <w:szCs w:val="20"/>
          <w:lang w:val="fr-CH"/>
        </w:rPr>
        <w:tab/>
      </w:r>
      <w:r w:rsidRPr="004F077D">
        <w:rPr>
          <w:rFonts w:ascii="Times New Roman" w:eastAsiaTheme="minorEastAsia" w:hAnsi="Times New Roman" w:cs="Times New Roman"/>
          <w:sz w:val="20"/>
          <w:szCs w:val="20"/>
          <w:lang w:val="fr-CH"/>
        </w:rPr>
        <w:tab/>
        <w:t xml:space="preserve">ISO/IEC 11172-3 layer </w:t>
      </w:r>
      <w:r w:rsidR="00475FE5" w:rsidRPr="00475FE5">
        <w:rPr>
          <w:rFonts w:ascii="Times New Roman" w:eastAsiaTheme="minorEastAsia" w:hAnsi="Times New Roman" w:cs="Times New Roman"/>
          <w:sz w:val="20"/>
          <w:szCs w:val="20"/>
          <w:highlight w:val="yellow"/>
          <w:lang w:val="fr-CH"/>
        </w:rPr>
        <w:t>III</w:t>
      </w:r>
      <w:r w:rsidRPr="004F077D">
        <w:rPr>
          <w:rFonts w:ascii="Times New Roman" w:eastAsiaTheme="minorEastAsia" w:hAnsi="Times New Roman" w:cs="Times New Roman"/>
          <w:sz w:val="20"/>
          <w:szCs w:val="20"/>
          <w:lang w:val="fr-CH"/>
        </w:rPr>
        <w:t xml:space="preserve"> </w:t>
      </w:r>
      <w:proofErr w:type="spellStart"/>
      <w:r w:rsidRPr="004F077D">
        <w:rPr>
          <w:rFonts w:ascii="Times New Roman" w:eastAsiaTheme="minorEastAsia" w:hAnsi="Times New Roman" w:cs="Times New Roman"/>
          <w:sz w:val="20"/>
          <w:szCs w:val="20"/>
          <w:lang w:val="fr-CH"/>
        </w:rPr>
        <w:t>is</w:t>
      </w:r>
      <w:proofErr w:type="spellEnd"/>
      <w:r w:rsidRPr="004F077D">
        <w:rPr>
          <w:rFonts w:ascii="Times New Roman" w:eastAsiaTheme="minorEastAsia" w:hAnsi="Times New Roman" w:cs="Times New Roman"/>
          <w:sz w:val="20"/>
          <w:szCs w:val="20"/>
          <w:lang w:val="fr-CH"/>
        </w:rPr>
        <w:t xml:space="preserve"> </w:t>
      </w:r>
      <w:proofErr w:type="spellStart"/>
      <w:r w:rsidRPr="004F077D">
        <w:rPr>
          <w:rFonts w:ascii="Times New Roman" w:eastAsiaTheme="minorEastAsia" w:hAnsi="Times New Roman" w:cs="Times New Roman"/>
          <w:sz w:val="20"/>
          <w:szCs w:val="20"/>
          <w:lang w:val="fr-CH"/>
        </w:rPr>
        <w:t>represented</w:t>
      </w:r>
      <w:proofErr w:type="spellEnd"/>
      <w:r w:rsidRPr="004F077D">
        <w:rPr>
          <w:rFonts w:ascii="Times New Roman" w:eastAsiaTheme="minorEastAsia" w:hAnsi="Times New Roman" w:cs="Times New Roman"/>
          <w:sz w:val="20"/>
          <w:szCs w:val="20"/>
          <w:lang w:val="fr-CH"/>
        </w:rPr>
        <w:t xml:space="preserve"> </w:t>
      </w:r>
    </w:p>
    <w:p w14:paraId="1597979E" w14:textId="608B4186" w:rsidR="004F077D" w:rsidRPr="00E53572" w:rsidRDefault="004F077D" w:rsidP="004F077D">
      <w:pPr>
        <w:rPr>
          <w:rFonts w:ascii="Courier New" w:hAnsi="Courier New" w:cs="Courier New"/>
        </w:rPr>
      </w:pPr>
      <w:r w:rsidRPr="0056504E">
        <w:tab/>
      </w:r>
      <w:r w:rsidRPr="0056504E">
        <w:tab/>
      </w:r>
      <w:r w:rsidRPr="0056504E">
        <w:tab/>
      </w:r>
      <w:r w:rsidRPr="00E53572">
        <w:rPr>
          <w:rFonts w:ascii="Courier New" w:hAnsi="Courier New" w:cs="Courier New"/>
        </w:rPr>
        <w:t>video/mp2</w:t>
      </w:r>
      <w:proofErr w:type="gramStart"/>
      <w:r w:rsidRPr="00E53572">
        <w:rPr>
          <w:rFonts w:ascii="Courier New" w:hAnsi="Courier New" w:cs="Courier New"/>
        </w:rPr>
        <w:t>ts;codecs</w:t>
      </w:r>
      <w:proofErr w:type="gramEnd"/>
      <w:r w:rsidRPr="00E53572">
        <w:rPr>
          <w:rFonts w:ascii="Courier New" w:hAnsi="Courier New" w:cs="Courier New"/>
        </w:rPr>
        <w:t>="mp</w:t>
      </w:r>
      <w:r w:rsidRPr="004F077D">
        <w:rPr>
          <w:rFonts w:ascii="Courier New" w:hAnsi="Courier New" w:cs="Courier New"/>
          <w:highlight w:val="yellow"/>
        </w:rPr>
        <w:t>1</w:t>
      </w:r>
      <w:r w:rsidRPr="00E53572">
        <w:rPr>
          <w:rFonts w:ascii="Courier New" w:hAnsi="Courier New" w:cs="Courier New"/>
        </w:rPr>
        <w:t>a.6B.03"</w:t>
      </w:r>
    </w:p>
    <w:p w14:paraId="73A04E74" w14:textId="1BBC3DCE" w:rsidR="004F077D" w:rsidRPr="004F077D" w:rsidRDefault="004F077D" w:rsidP="004F077D">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sz w:val="20"/>
          <w:szCs w:val="20"/>
          <w:lang w:val="fr-CH"/>
        </w:rPr>
      </w:pPr>
      <w:r w:rsidRPr="004F077D">
        <w:rPr>
          <w:rFonts w:ascii="Times New Roman" w:eastAsiaTheme="minorEastAsia" w:hAnsi="Times New Roman" w:cs="Times New Roman"/>
          <w:sz w:val="20"/>
          <w:szCs w:val="20"/>
          <w:lang w:val="fr-CH"/>
        </w:rPr>
        <w:tab/>
      </w:r>
      <w:r w:rsidRPr="004F077D">
        <w:rPr>
          <w:rFonts w:ascii="Times New Roman" w:eastAsiaTheme="minorEastAsia" w:hAnsi="Times New Roman" w:cs="Times New Roman"/>
          <w:sz w:val="20"/>
          <w:szCs w:val="20"/>
          <w:lang w:val="fr-CH"/>
        </w:rPr>
        <w:tab/>
        <w:t xml:space="preserve">ISO/IEC 13818-3 layer </w:t>
      </w:r>
      <w:r w:rsidR="00475FE5" w:rsidRPr="00475FE5">
        <w:rPr>
          <w:rFonts w:ascii="Times New Roman" w:eastAsiaTheme="minorEastAsia" w:hAnsi="Times New Roman" w:cs="Times New Roman"/>
          <w:sz w:val="20"/>
          <w:szCs w:val="20"/>
          <w:highlight w:val="yellow"/>
          <w:lang w:val="fr-CH"/>
        </w:rPr>
        <w:t>II</w:t>
      </w:r>
      <w:r w:rsidRPr="004F077D">
        <w:rPr>
          <w:rFonts w:ascii="Times New Roman" w:eastAsiaTheme="minorEastAsia" w:hAnsi="Times New Roman" w:cs="Times New Roman"/>
          <w:sz w:val="20"/>
          <w:szCs w:val="20"/>
          <w:lang w:val="fr-CH"/>
        </w:rPr>
        <w:t xml:space="preserve"> </w:t>
      </w:r>
      <w:proofErr w:type="spellStart"/>
      <w:r w:rsidRPr="004F077D">
        <w:rPr>
          <w:rFonts w:ascii="Times New Roman" w:eastAsiaTheme="minorEastAsia" w:hAnsi="Times New Roman" w:cs="Times New Roman"/>
          <w:sz w:val="20"/>
          <w:szCs w:val="20"/>
          <w:lang w:val="fr-CH"/>
        </w:rPr>
        <w:t>is</w:t>
      </w:r>
      <w:proofErr w:type="spellEnd"/>
      <w:r w:rsidRPr="004F077D">
        <w:rPr>
          <w:rFonts w:ascii="Times New Roman" w:eastAsiaTheme="minorEastAsia" w:hAnsi="Times New Roman" w:cs="Times New Roman"/>
          <w:sz w:val="20"/>
          <w:szCs w:val="20"/>
          <w:lang w:val="fr-CH"/>
        </w:rPr>
        <w:t xml:space="preserve"> </w:t>
      </w:r>
      <w:proofErr w:type="spellStart"/>
      <w:r w:rsidRPr="004F077D">
        <w:rPr>
          <w:rFonts w:ascii="Times New Roman" w:eastAsiaTheme="minorEastAsia" w:hAnsi="Times New Roman" w:cs="Times New Roman"/>
          <w:sz w:val="20"/>
          <w:szCs w:val="20"/>
          <w:lang w:val="fr-CH"/>
        </w:rPr>
        <w:t>represented</w:t>
      </w:r>
      <w:proofErr w:type="spellEnd"/>
      <w:r w:rsidRPr="004F077D">
        <w:rPr>
          <w:rFonts w:ascii="Times New Roman" w:eastAsiaTheme="minorEastAsia" w:hAnsi="Times New Roman" w:cs="Times New Roman"/>
          <w:sz w:val="20"/>
          <w:szCs w:val="20"/>
          <w:lang w:val="fr-CH"/>
        </w:rPr>
        <w:t xml:space="preserve"> </w:t>
      </w:r>
    </w:p>
    <w:p w14:paraId="67EEB1F9" w14:textId="50955495" w:rsidR="004F077D" w:rsidRPr="0056504E" w:rsidRDefault="004F077D" w:rsidP="004F077D">
      <w:pPr>
        <w:rPr>
          <w:rFonts w:ascii="Courier New" w:hAnsi="Courier New" w:cs="Courier New"/>
        </w:rPr>
      </w:pPr>
      <w:r w:rsidRPr="0056504E">
        <w:tab/>
      </w:r>
      <w:r w:rsidRPr="0056504E">
        <w:tab/>
      </w:r>
      <w:r w:rsidRPr="0056504E">
        <w:tab/>
      </w:r>
      <w:r w:rsidRPr="0056504E">
        <w:rPr>
          <w:rFonts w:ascii="Courier New" w:hAnsi="Courier New" w:cs="Courier New"/>
        </w:rPr>
        <w:t>video/mp2</w:t>
      </w:r>
      <w:proofErr w:type="gramStart"/>
      <w:r w:rsidRPr="0056504E">
        <w:rPr>
          <w:rFonts w:ascii="Courier New" w:hAnsi="Courier New" w:cs="Courier New"/>
        </w:rPr>
        <w:t>ts;codecs</w:t>
      </w:r>
      <w:proofErr w:type="gramEnd"/>
      <w:r w:rsidRPr="0056504E">
        <w:rPr>
          <w:rFonts w:ascii="Courier New" w:hAnsi="Courier New" w:cs="Courier New"/>
        </w:rPr>
        <w:t>="mp2a.69</w:t>
      </w:r>
      <w:r w:rsidRPr="004F077D">
        <w:rPr>
          <w:rFonts w:ascii="Courier New" w:hAnsi="Courier New" w:cs="Courier New"/>
          <w:highlight w:val="yellow"/>
        </w:rPr>
        <w:t>.02</w:t>
      </w:r>
      <w:r w:rsidRPr="0056504E">
        <w:rPr>
          <w:rFonts w:ascii="Courier New" w:hAnsi="Courier New" w:cs="Courier New"/>
        </w:rPr>
        <w:t>"</w:t>
      </w:r>
    </w:p>
    <w:p w14:paraId="7DBCB32A" w14:textId="77777777" w:rsidR="006025FD" w:rsidRPr="008A2795" w:rsidRDefault="006025FD" w:rsidP="006025FD">
      <w:pPr>
        <w:rPr>
          <w:rFonts w:ascii="Times New Roman" w:hAnsi="Times New Roman" w:cs="Times New Roman"/>
          <w:sz w:val="24"/>
        </w:rPr>
      </w:pPr>
    </w:p>
    <w:sectPr w:rsidR="006025FD" w:rsidRPr="008A2795" w:rsidSect="000E402C">
      <w:footerReference w:type="default" r:id="rId16"/>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Dimitri Podborski" w:date="2023-03-30T15:12:00Z" w:initials="DP">
    <w:p w14:paraId="2DA0499F" w14:textId="77777777" w:rsidR="008A2795" w:rsidRDefault="008A2795" w:rsidP="008A2795">
      <w:r>
        <w:rPr>
          <w:rStyle w:val="CommentReference"/>
        </w:rPr>
        <w:annotationRef/>
      </w:r>
      <w:r>
        <w:t xml:space="preserve">This example combines mp2a, which designates MPEG-2 audio, with the object type 6B, which designates MPEG-1 audio. It should be legal to use 6B only with mp1a and 69 only with mp2a. While it's clear that MPEG versions 1 and 2 for the three MPEG audio layers hasn't really been significant for over 20 years now, these specs still insist that they are, and it should also be corrected. </w:t>
      </w:r>
    </w:p>
  </w:comment>
  <w:comment w:id="10" w:author="Dimitri Podborski" w:date="2023-03-30T15:10:00Z" w:initials="DP">
    <w:p w14:paraId="7935142D" w14:textId="77777777" w:rsidR="008A2795" w:rsidRDefault="008A2795" w:rsidP="008A2795">
      <w:r>
        <w:rPr>
          <w:rStyle w:val="CommentReference"/>
        </w:rPr>
        <w:annotationRef/>
      </w:r>
      <w:r>
        <w:t xml:space="preserve">codec identifier lacks a third parameter to identify the layer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DA0499F" w15:done="0"/>
  <w15:commentEx w15:paraId="7935142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D0256F" w16cex:dateUtc="2023-03-30T22:12:00Z"/>
  <w16cex:commentExtensible w16cex:durableId="27D024FA" w16cex:dateUtc="2023-03-30T2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A0499F" w16cid:durableId="27D0256F"/>
  <w16cid:commentId w16cid:paraId="7935142D" w16cid:durableId="27D024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B2B8A" w14:textId="77777777" w:rsidR="000E402C" w:rsidRDefault="000E402C" w:rsidP="009E784A">
      <w:r>
        <w:separator/>
      </w:r>
    </w:p>
  </w:endnote>
  <w:endnote w:type="continuationSeparator" w:id="0">
    <w:p w14:paraId="7A96BF80" w14:textId="77777777" w:rsidR="000E402C" w:rsidRDefault="000E402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DE127" w14:textId="77777777" w:rsidR="000E402C" w:rsidRDefault="000E402C" w:rsidP="009E784A">
      <w:r>
        <w:separator/>
      </w:r>
    </w:p>
  </w:footnote>
  <w:footnote w:type="continuationSeparator" w:id="0">
    <w:p w14:paraId="0648229A" w14:textId="77777777" w:rsidR="000E402C" w:rsidRDefault="000E402C"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23590"/>
    <w:multiLevelType w:val="hybridMultilevel"/>
    <w:tmpl w:val="1DE8A7AC"/>
    <w:lvl w:ilvl="0" w:tplc="CA000568">
      <w:start w:val="1"/>
      <w:numFmt w:val="decimal"/>
      <w:lvlText w:val="[%1]"/>
      <w:lvlJc w:val="left"/>
      <w:pPr>
        <w:ind w:left="720" w:hanging="360"/>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6E0F2F"/>
    <w:multiLevelType w:val="multilevel"/>
    <w:tmpl w:val="5F663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3E148C"/>
    <w:multiLevelType w:val="hybridMultilevel"/>
    <w:tmpl w:val="5526F750"/>
    <w:lvl w:ilvl="0" w:tplc="AA24CE6A">
      <w:start w:val="1"/>
      <w:numFmt w:val="bullet"/>
      <w:lvlText w:val="–"/>
      <w:lvlJc w:val="left"/>
      <w:pPr>
        <w:ind w:left="720" w:hanging="360"/>
      </w:pPr>
      <w:rPr>
        <w:rFonts w:ascii="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33D065F2"/>
    <w:multiLevelType w:val="multilevel"/>
    <w:tmpl w:val="9F82DEB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51EC1CAE"/>
    <w:multiLevelType w:val="hybridMultilevel"/>
    <w:tmpl w:val="036A3384"/>
    <w:lvl w:ilvl="0" w:tplc="CA000568">
      <w:start w:val="1"/>
      <w:numFmt w:val="decimal"/>
      <w:lvlText w:val="[%1]"/>
      <w:lvlJc w:val="left"/>
      <w:pPr>
        <w:ind w:left="720" w:hanging="360"/>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9A44031"/>
    <w:multiLevelType w:val="hybridMultilevel"/>
    <w:tmpl w:val="A208B044"/>
    <w:lvl w:ilvl="0" w:tplc="FA4E47D4">
      <w:start w:val="4"/>
      <w:numFmt w:val="bullet"/>
      <w:lvlText w:val="–"/>
      <w:lvlJc w:val="left"/>
      <w:pPr>
        <w:ind w:left="1514" w:hanging="360"/>
      </w:pPr>
      <w:rPr>
        <w:rFonts w:ascii="Times New Roman" w:eastAsia="Times New Roman" w:hAnsi="Times New Roman" w:cs="Times New Roman" w:hint="default"/>
      </w:rPr>
    </w:lvl>
    <w:lvl w:ilvl="1" w:tplc="04070003" w:tentative="1">
      <w:start w:val="1"/>
      <w:numFmt w:val="bullet"/>
      <w:lvlText w:val="o"/>
      <w:lvlJc w:val="left"/>
      <w:pPr>
        <w:ind w:left="2234" w:hanging="360"/>
      </w:pPr>
      <w:rPr>
        <w:rFonts w:ascii="Courier New" w:hAnsi="Courier New" w:cs="Courier New" w:hint="default"/>
      </w:rPr>
    </w:lvl>
    <w:lvl w:ilvl="2" w:tplc="04070005" w:tentative="1">
      <w:start w:val="1"/>
      <w:numFmt w:val="bullet"/>
      <w:lvlText w:val=""/>
      <w:lvlJc w:val="left"/>
      <w:pPr>
        <w:ind w:left="2954" w:hanging="360"/>
      </w:pPr>
      <w:rPr>
        <w:rFonts w:ascii="Wingdings" w:hAnsi="Wingdings" w:hint="default"/>
      </w:rPr>
    </w:lvl>
    <w:lvl w:ilvl="3" w:tplc="04070001" w:tentative="1">
      <w:start w:val="1"/>
      <w:numFmt w:val="bullet"/>
      <w:lvlText w:val=""/>
      <w:lvlJc w:val="left"/>
      <w:pPr>
        <w:ind w:left="3674" w:hanging="360"/>
      </w:pPr>
      <w:rPr>
        <w:rFonts w:ascii="Symbol" w:hAnsi="Symbol" w:hint="default"/>
      </w:rPr>
    </w:lvl>
    <w:lvl w:ilvl="4" w:tplc="04070003" w:tentative="1">
      <w:start w:val="1"/>
      <w:numFmt w:val="bullet"/>
      <w:lvlText w:val="o"/>
      <w:lvlJc w:val="left"/>
      <w:pPr>
        <w:ind w:left="4394" w:hanging="360"/>
      </w:pPr>
      <w:rPr>
        <w:rFonts w:ascii="Courier New" w:hAnsi="Courier New" w:cs="Courier New" w:hint="default"/>
      </w:rPr>
    </w:lvl>
    <w:lvl w:ilvl="5" w:tplc="04070005" w:tentative="1">
      <w:start w:val="1"/>
      <w:numFmt w:val="bullet"/>
      <w:lvlText w:val=""/>
      <w:lvlJc w:val="left"/>
      <w:pPr>
        <w:ind w:left="5114" w:hanging="360"/>
      </w:pPr>
      <w:rPr>
        <w:rFonts w:ascii="Wingdings" w:hAnsi="Wingdings" w:hint="default"/>
      </w:rPr>
    </w:lvl>
    <w:lvl w:ilvl="6" w:tplc="04070001" w:tentative="1">
      <w:start w:val="1"/>
      <w:numFmt w:val="bullet"/>
      <w:lvlText w:val=""/>
      <w:lvlJc w:val="left"/>
      <w:pPr>
        <w:ind w:left="5834" w:hanging="360"/>
      </w:pPr>
      <w:rPr>
        <w:rFonts w:ascii="Symbol" w:hAnsi="Symbol" w:hint="default"/>
      </w:rPr>
    </w:lvl>
    <w:lvl w:ilvl="7" w:tplc="04070003" w:tentative="1">
      <w:start w:val="1"/>
      <w:numFmt w:val="bullet"/>
      <w:lvlText w:val="o"/>
      <w:lvlJc w:val="left"/>
      <w:pPr>
        <w:ind w:left="6554" w:hanging="360"/>
      </w:pPr>
      <w:rPr>
        <w:rFonts w:ascii="Courier New" w:hAnsi="Courier New" w:cs="Courier New" w:hint="default"/>
      </w:rPr>
    </w:lvl>
    <w:lvl w:ilvl="8" w:tplc="04070005" w:tentative="1">
      <w:start w:val="1"/>
      <w:numFmt w:val="bullet"/>
      <w:lvlText w:val=""/>
      <w:lvlJc w:val="left"/>
      <w:pPr>
        <w:ind w:left="7274" w:hanging="360"/>
      </w:pPr>
      <w:rPr>
        <w:rFonts w:ascii="Wingdings" w:hAnsi="Wingdings" w:hint="default"/>
      </w:rPr>
    </w:lvl>
  </w:abstractNum>
  <w:abstractNum w:abstractNumId="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DE757B0"/>
    <w:multiLevelType w:val="hybridMultilevel"/>
    <w:tmpl w:val="835E13EA"/>
    <w:lvl w:ilvl="0" w:tplc="CA000568">
      <w:start w:val="1"/>
      <w:numFmt w:val="decimal"/>
      <w:lvlText w:val="[%1]"/>
      <w:lvlJc w:val="left"/>
      <w:pPr>
        <w:ind w:left="720" w:hanging="360"/>
      </w:pPr>
      <w:rPr>
        <w:rFonts w:asciiTheme="minorHAnsi" w:hAnsiTheme="minorHAnsi" w:hint="default"/>
        <w:b w:val="0"/>
        <w:i w:val="0"/>
        <w:sz w:val="24"/>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47667623">
    <w:abstractNumId w:val="6"/>
  </w:num>
  <w:num w:numId="2" w16cid:durableId="1219124894">
    <w:abstractNumId w:val="2"/>
  </w:num>
  <w:num w:numId="3" w16cid:durableId="1499224302">
    <w:abstractNumId w:val="7"/>
  </w:num>
  <w:num w:numId="4" w16cid:durableId="1997032110">
    <w:abstractNumId w:val="5"/>
  </w:num>
  <w:num w:numId="5" w16cid:durableId="556547122">
    <w:abstractNumId w:val="0"/>
  </w:num>
  <w:num w:numId="6" w16cid:durableId="2022854549">
    <w:abstractNumId w:val="4"/>
  </w:num>
  <w:num w:numId="7" w16cid:durableId="2084527424">
    <w:abstractNumId w:val="3"/>
  </w:num>
  <w:num w:numId="8" w16cid:durableId="1003242771">
    <w:abstractNumId w:val="3"/>
  </w:num>
  <w:num w:numId="9" w16cid:durableId="186258604">
    <w:abstractNumId w:val="3"/>
  </w:num>
  <w:num w:numId="10" w16cid:durableId="614557351">
    <w:abstractNumId w:val="3"/>
  </w:num>
  <w:num w:numId="11" w16cid:durableId="1391883042">
    <w:abstractNumId w:val="1"/>
  </w:num>
  <w:num w:numId="12" w16cid:durableId="631903942">
    <w:abstractNumId w:val="3"/>
  </w:num>
  <w:num w:numId="13" w16cid:durableId="1919244821">
    <w:abstractNumId w:val="3"/>
  </w:num>
  <w:num w:numId="14" w16cid:durableId="163297666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rson w15:author="Fuchs, Moritz">
    <w15:presenceInfo w15:providerId="AD" w15:userId="S::moritz.fuchs@iis.fraunhofer.de::658b58ac-ce82-493c-8896-58fdda8e2a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54CBC"/>
    <w:rsid w:val="000968DA"/>
    <w:rsid w:val="000C78E6"/>
    <w:rsid w:val="000D3B48"/>
    <w:rsid w:val="000E1E48"/>
    <w:rsid w:val="000E2ED8"/>
    <w:rsid w:val="000E402C"/>
    <w:rsid w:val="00110D78"/>
    <w:rsid w:val="00111F33"/>
    <w:rsid w:val="001142C2"/>
    <w:rsid w:val="0018563E"/>
    <w:rsid w:val="002059F8"/>
    <w:rsid w:val="00222EFF"/>
    <w:rsid w:val="0025079F"/>
    <w:rsid w:val="00257F90"/>
    <w:rsid w:val="00263789"/>
    <w:rsid w:val="002B3D46"/>
    <w:rsid w:val="002D27FE"/>
    <w:rsid w:val="002E2656"/>
    <w:rsid w:val="00312681"/>
    <w:rsid w:val="003226C8"/>
    <w:rsid w:val="00385C5D"/>
    <w:rsid w:val="003B07C7"/>
    <w:rsid w:val="003B0FC6"/>
    <w:rsid w:val="003C60A5"/>
    <w:rsid w:val="003D6C61"/>
    <w:rsid w:val="003E28AD"/>
    <w:rsid w:val="0044582E"/>
    <w:rsid w:val="00475FE5"/>
    <w:rsid w:val="004E45B6"/>
    <w:rsid w:val="004F077D"/>
    <w:rsid w:val="004F5473"/>
    <w:rsid w:val="004F6995"/>
    <w:rsid w:val="005012AE"/>
    <w:rsid w:val="0050497A"/>
    <w:rsid w:val="005603BB"/>
    <w:rsid w:val="005612C2"/>
    <w:rsid w:val="005C2A51"/>
    <w:rsid w:val="005D71A4"/>
    <w:rsid w:val="006025FD"/>
    <w:rsid w:val="00612911"/>
    <w:rsid w:val="00623661"/>
    <w:rsid w:val="00663AD0"/>
    <w:rsid w:val="00714368"/>
    <w:rsid w:val="007D199A"/>
    <w:rsid w:val="008A2795"/>
    <w:rsid w:val="008E7795"/>
    <w:rsid w:val="009108B8"/>
    <w:rsid w:val="009636E0"/>
    <w:rsid w:val="009B09C2"/>
    <w:rsid w:val="009C5AAC"/>
    <w:rsid w:val="009D5D9F"/>
    <w:rsid w:val="009E784A"/>
    <w:rsid w:val="00A25DB9"/>
    <w:rsid w:val="00A70611"/>
    <w:rsid w:val="00A806DC"/>
    <w:rsid w:val="00A85106"/>
    <w:rsid w:val="00AF2C66"/>
    <w:rsid w:val="00B86088"/>
    <w:rsid w:val="00BF6DA2"/>
    <w:rsid w:val="00C507C1"/>
    <w:rsid w:val="00CB798F"/>
    <w:rsid w:val="00CD36BE"/>
    <w:rsid w:val="00CE15E2"/>
    <w:rsid w:val="00CF1629"/>
    <w:rsid w:val="00D709E9"/>
    <w:rsid w:val="00DF0879"/>
    <w:rsid w:val="00E843CE"/>
    <w:rsid w:val="00E9507F"/>
    <w:rsid w:val="00E965CC"/>
    <w:rsid w:val="00EB338B"/>
    <w:rsid w:val="00F03F9B"/>
    <w:rsid w:val="00F73309"/>
    <w:rsid w:val="00F77ADB"/>
    <w:rsid w:val="00FA43B0"/>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rsid w:val="003E28AD"/>
    <w:pPr>
      <w:numPr>
        <w:numId w:val="7"/>
      </w:numPr>
      <w:spacing w:before="240"/>
      <w:outlineLvl w:val="0"/>
    </w:pPr>
    <w:rPr>
      <w:b/>
      <w:bCs/>
      <w:sz w:val="24"/>
      <w:szCs w:val="24"/>
    </w:rPr>
  </w:style>
  <w:style w:type="paragraph" w:styleId="Heading2">
    <w:name w:val="heading 2"/>
    <w:basedOn w:val="Normal"/>
    <w:next w:val="Normal"/>
    <w:link w:val="Heading2Char"/>
    <w:uiPriority w:val="9"/>
    <w:unhideWhenUsed/>
    <w:qFormat/>
    <w:rsid w:val="003E28AD"/>
    <w:pPr>
      <w:keepNext/>
      <w:keepLines/>
      <w:numPr>
        <w:ilvl w:val="1"/>
        <w:numId w:val="7"/>
      </w:numPr>
      <w:spacing w:before="120" w:after="120"/>
      <w:outlineLvl w:val="1"/>
    </w:pPr>
    <w:rPr>
      <w:rFonts w:ascii="Times New Roman" w:hAnsi="Times New Roman" w:cs="Times New Roman"/>
      <w:b/>
      <w:bCs/>
      <w:lang w:val="en-GB" w:eastAsia="en-GB"/>
    </w:rPr>
  </w:style>
  <w:style w:type="paragraph" w:styleId="Heading3">
    <w:name w:val="heading 3"/>
    <w:basedOn w:val="Normal"/>
    <w:next w:val="Normal"/>
    <w:link w:val="Heading3Char"/>
    <w:unhideWhenUsed/>
    <w:qFormat/>
    <w:rsid w:val="008A279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A70611"/>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70611"/>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70611"/>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70611"/>
    <w:pPr>
      <w:keepNext/>
      <w:keepLines/>
      <w:numPr>
        <w:ilvl w:val="6"/>
        <w:numId w:val="7"/>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70611"/>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70611"/>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ext">
    <w:name w:val="Foreword Text"/>
    <w:basedOn w:val="Normal"/>
    <w:link w:val="ForewordTextChar"/>
    <w:rsid w:val="006025FD"/>
    <w:pPr>
      <w:widowControl/>
      <w:tabs>
        <w:tab w:val="left" w:pos="397"/>
        <w:tab w:val="left" w:pos="794"/>
        <w:tab w:val="left" w:pos="1191"/>
        <w:tab w:val="left" w:pos="1588"/>
        <w:tab w:val="left" w:pos="1985"/>
        <w:tab w:val="left" w:pos="2381"/>
        <w:tab w:val="left" w:pos="2778"/>
        <w:tab w:val="left" w:pos="3175"/>
        <w:tab w:val="left" w:pos="3572"/>
        <w:tab w:val="left" w:pos="3969"/>
      </w:tabs>
      <w:autoSpaceDE/>
      <w:autoSpaceDN/>
      <w:spacing w:after="240" w:line="240" w:lineRule="atLeast"/>
      <w:jc w:val="both"/>
    </w:pPr>
    <w:rPr>
      <w:rFonts w:ascii="Cambria" w:eastAsia="Calibri" w:hAnsi="Cambria" w:cs="Times New Roman"/>
      <w:lang w:val="en-GB"/>
    </w:rPr>
  </w:style>
  <w:style w:type="character" w:customStyle="1" w:styleId="ForewordTextChar">
    <w:name w:val="Foreword Text Char"/>
    <w:link w:val="ForewordText"/>
    <w:locked/>
    <w:rsid w:val="006025FD"/>
    <w:rPr>
      <w:rFonts w:ascii="Cambria" w:eastAsia="Calibri" w:hAnsi="Cambria" w:cs="Times New Roman"/>
      <w:lang w:val="en-GB"/>
    </w:rPr>
  </w:style>
  <w:style w:type="character" w:customStyle="1" w:styleId="Heading2Char">
    <w:name w:val="Heading 2 Char"/>
    <w:basedOn w:val="DefaultParagraphFont"/>
    <w:link w:val="Heading2"/>
    <w:uiPriority w:val="9"/>
    <w:rsid w:val="003E28AD"/>
    <w:rPr>
      <w:rFonts w:ascii="Times New Roman" w:eastAsia="Arial" w:hAnsi="Times New Roman" w:cs="Times New Roman"/>
      <w:b/>
      <w:bCs/>
      <w:lang w:val="en-GB" w:eastAsia="en-GB"/>
    </w:rPr>
  </w:style>
  <w:style w:type="character" w:customStyle="1" w:styleId="Heading3Char">
    <w:name w:val="Heading 3 Char"/>
    <w:basedOn w:val="DefaultParagraphFont"/>
    <w:link w:val="Heading3"/>
    <w:rsid w:val="008A2795"/>
    <w:rPr>
      <w:rFonts w:asciiTheme="majorHAnsi" w:eastAsiaTheme="majorEastAsia" w:hAnsiTheme="majorHAnsi" w:cstheme="majorBidi"/>
      <w:color w:val="243F60" w:themeColor="accent1" w:themeShade="7F"/>
      <w:sz w:val="24"/>
      <w:szCs w:val="24"/>
    </w:rPr>
  </w:style>
  <w:style w:type="paragraph" w:styleId="Caption">
    <w:name w:val="caption"/>
    <w:basedOn w:val="Normal"/>
    <w:next w:val="Normal"/>
    <w:autoRedefine/>
    <w:uiPriority w:val="35"/>
    <w:unhideWhenUsed/>
    <w:rsid w:val="008A2795"/>
    <w:pPr>
      <w:widowControl/>
      <w:autoSpaceDE/>
      <w:autoSpaceDN/>
      <w:spacing w:before="240" w:after="240"/>
      <w:jc w:val="center"/>
    </w:pPr>
    <w:rPr>
      <w:rFonts w:ascii="Times New Roman" w:eastAsia="MS Mincho" w:hAnsi="Times New Roman" w:cs="Times New Roman"/>
      <w:iCs/>
      <w:snapToGrid w:val="0"/>
      <w:color w:val="1F497D" w:themeColor="text2"/>
      <w:sz w:val="24"/>
      <w:szCs w:val="18"/>
      <w:lang w:val="en-GB"/>
    </w:rPr>
  </w:style>
  <w:style w:type="character" w:styleId="CommentReference">
    <w:name w:val="annotation reference"/>
    <w:basedOn w:val="DefaultParagraphFont"/>
    <w:uiPriority w:val="99"/>
    <w:semiHidden/>
    <w:unhideWhenUsed/>
    <w:rsid w:val="008A2795"/>
    <w:rPr>
      <w:sz w:val="16"/>
      <w:szCs w:val="16"/>
    </w:rPr>
  </w:style>
  <w:style w:type="paragraph" w:styleId="Quote">
    <w:name w:val="Quote"/>
    <w:basedOn w:val="Normal"/>
    <w:next w:val="Normal"/>
    <w:link w:val="QuoteChar"/>
    <w:autoRedefine/>
    <w:uiPriority w:val="29"/>
    <w:qFormat/>
    <w:rsid w:val="008A2795"/>
    <w:pPr>
      <w:widowControl/>
      <w:autoSpaceDE/>
      <w:autoSpaceDN/>
      <w:spacing w:before="240" w:after="240"/>
      <w:ind w:left="720" w:right="864"/>
    </w:pPr>
    <w:rPr>
      <w:rFonts w:ascii="Times New Roman" w:eastAsia="MS Mincho" w:hAnsi="Times New Roman" w:cs="Times New Roman"/>
      <w:i/>
      <w:iCs/>
      <w:snapToGrid w:val="0"/>
      <w:color w:val="404040" w:themeColor="text1" w:themeTint="BF"/>
      <w:sz w:val="24"/>
      <w:szCs w:val="24"/>
      <w:lang w:val="en-GB"/>
    </w:rPr>
  </w:style>
  <w:style w:type="character" w:customStyle="1" w:styleId="QuoteChar">
    <w:name w:val="Quote Char"/>
    <w:basedOn w:val="DefaultParagraphFont"/>
    <w:link w:val="Quote"/>
    <w:uiPriority w:val="29"/>
    <w:rsid w:val="008A2795"/>
    <w:rPr>
      <w:rFonts w:ascii="Times New Roman" w:eastAsia="MS Mincho" w:hAnsi="Times New Roman" w:cs="Times New Roman"/>
      <w:i/>
      <w:iCs/>
      <w:snapToGrid w:val="0"/>
      <w:color w:val="404040" w:themeColor="text1" w:themeTint="BF"/>
      <w:sz w:val="24"/>
      <w:szCs w:val="24"/>
      <w:lang w:val="en-GB"/>
    </w:rPr>
  </w:style>
  <w:style w:type="character" w:customStyle="1" w:styleId="Heading1Char">
    <w:name w:val="Heading 1 Char"/>
    <w:basedOn w:val="DefaultParagraphFont"/>
    <w:link w:val="Heading1"/>
    <w:uiPriority w:val="9"/>
    <w:rsid w:val="003E28AD"/>
    <w:rPr>
      <w:rFonts w:ascii="Arial" w:eastAsia="Arial" w:hAnsi="Arial" w:cs="Arial"/>
      <w:b/>
      <w:bCs/>
      <w:sz w:val="24"/>
      <w:szCs w:val="24"/>
    </w:rPr>
  </w:style>
  <w:style w:type="paragraph" w:customStyle="1" w:styleId="Rectitle">
    <w:name w:val="Rec_title"/>
    <w:basedOn w:val="Normal"/>
    <w:next w:val="Normal"/>
    <w:rsid w:val="00A806DC"/>
    <w:pPr>
      <w:keepNext/>
      <w:keepLines/>
      <w:widowControl/>
      <w:tabs>
        <w:tab w:val="left" w:pos="794"/>
        <w:tab w:val="left" w:pos="1191"/>
        <w:tab w:val="left" w:pos="1588"/>
        <w:tab w:val="left" w:pos="1985"/>
      </w:tabs>
      <w:overflowPunct w:val="0"/>
      <w:adjustRightInd w:val="0"/>
      <w:spacing w:before="240"/>
      <w:jc w:val="center"/>
      <w:textAlignment w:val="baseline"/>
    </w:pPr>
    <w:rPr>
      <w:rFonts w:ascii="Times New Roman Bold" w:eastAsia="Times New Roman" w:hAnsi="Times New Roman Bold" w:cs="Times New Roman"/>
      <w:b/>
      <w:sz w:val="24"/>
      <w:szCs w:val="20"/>
      <w:lang w:val="en-GB"/>
    </w:rPr>
  </w:style>
  <w:style w:type="paragraph" w:customStyle="1" w:styleId="RecNo">
    <w:name w:val="Rec_No"/>
    <w:basedOn w:val="Normal"/>
    <w:next w:val="Title"/>
    <w:rsid w:val="00A806DC"/>
    <w:pPr>
      <w:keepNext/>
      <w:keepLines/>
      <w:widowControl/>
      <w:tabs>
        <w:tab w:val="left" w:pos="794"/>
        <w:tab w:val="left" w:pos="1191"/>
        <w:tab w:val="left" w:pos="1588"/>
        <w:tab w:val="left" w:pos="1985"/>
      </w:tabs>
      <w:overflowPunct w:val="0"/>
      <w:adjustRightInd w:val="0"/>
      <w:spacing w:before="136"/>
      <w:textAlignment w:val="baseline"/>
    </w:pPr>
    <w:rPr>
      <w:rFonts w:ascii="Times New Roman Bold" w:eastAsia="Times New Roman" w:hAnsi="Times New Roman Bold" w:cs="Times New Roman"/>
      <w:b/>
      <w:sz w:val="20"/>
      <w:szCs w:val="20"/>
      <w:lang w:val="en-GB"/>
    </w:rPr>
  </w:style>
  <w:style w:type="character" w:customStyle="1" w:styleId="Heading4Char">
    <w:name w:val="Heading 4 Char"/>
    <w:basedOn w:val="DefaultParagraphFont"/>
    <w:link w:val="Heading4"/>
    <w:uiPriority w:val="9"/>
    <w:semiHidden/>
    <w:rsid w:val="00A70611"/>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A7061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7061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7061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7061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70611"/>
    <w:rPr>
      <w:rFonts w:asciiTheme="majorHAnsi" w:eastAsiaTheme="majorEastAsia" w:hAnsiTheme="majorHAnsi" w:cstheme="majorBidi"/>
      <w:i/>
      <w:iCs/>
      <w:color w:val="272727" w:themeColor="text1" w:themeTint="D8"/>
      <w:sz w:val="21"/>
      <w:szCs w:val="21"/>
    </w:rPr>
  </w:style>
  <w:style w:type="paragraph" w:customStyle="1" w:styleId="Tablehead">
    <w:name w:val="Table_head"/>
    <w:basedOn w:val="Tabletext"/>
    <w:next w:val="Tabletext"/>
    <w:rsid w:val="005603B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5603BB"/>
    <w:pPr>
      <w:keepLines/>
      <w:widowControl/>
      <w:overflowPunct w:val="0"/>
      <w:adjustRightInd w:val="0"/>
      <w:spacing w:before="40" w:after="40" w:line="190" w:lineRule="exact"/>
      <w:textAlignment w:val="baseline"/>
    </w:pPr>
    <w:rPr>
      <w:rFonts w:ascii="Times New Roman" w:eastAsiaTheme="minorEastAsia" w:hAnsi="Times New Roman" w:cs="Times New Roman"/>
      <w:sz w:val="18"/>
      <w:szCs w:val="20"/>
      <w:lang w:val="en-GB"/>
    </w:rPr>
  </w:style>
  <w:style w:type="paragraph" w:customStyle="1" w:styleId="TableNoTitle">
    <w:name w:val="Table_NoTitle"/>
    <w:basedOn w:val="Normal"/>
    <w:next w:val="Tablehead"/>
    <w:rsid w:val="005603BB"/>
    <w:pPr>
      <w:keepNext/>
      <w:keepLines/>
      <w:widowControl/>
      <w:tabs>
        <w:tab w:val="left" w:pos="794"/>
        <w:tab w:val="left" w:pos="1191"/>
        <w:tab w:val="left" w:pos="1588"/>
        <w:tab w:val="left" w:pos="1985"/>
      </w:tabs>
      <w:overflowPunct w:val="0"/>
      <w:adjustRightInd w:val="0"/>
      <w:spacing w:before="360" w:after="120"/>
      <w:jc w:val="center"/>
      <w:textAlignment w:val="baseline"/>
    </w:pPr>
    <w:rPr>
      <w:rFonts w:ascii="Times New Roman" w:eastAsiaTheme="minorEastAsia" w:hAnsi="Times New Roman" w:cs="Times New Roman"/>
      <w:b/>
      <w:sz w:val="20"/>
      <w:szCs w:val="20"/>
      <w:lang w:val="en-GB"/>
    </w:rPr>
  </w:style>
  <w:style w:type="character" w:styleId="SubtleReference">
    <w:name w:val="Subtle Reference"/>
    <w:basedOn w:val="DefaultParagraphFont"/>
    <w:uiPriority w:val="31"/>
    <w:qFormat/>
    <w:rsid w:val="005603BB"/>
    <w:rPr>
      <w:smallCaps/>
      <w:color w:val="5A5A5A" w:themeColor="text1" w:themeTint="A5"/>
    </w:rPr>
  </w:style>
  <w:style w:type="character" w:styleId="HTMLCode">
    <w:name w:val="HTML Code"/>
    <w:basedOn w:val="DefaultParagraphFont"/>
    <w:uiPriority w:val="99"/>
    <w:semiHidden/>
    <w:unhideWhenUsed/>
    <w:rsid w:val="00222EFF"/>
    <w:rPr>
      <w:rFonts w:ascii="Courier New" w:eastAsia="Times New Roman" w:hAnsi="Courier New" w:cs="Courier New"/>
      <w:sz w:val="20"/>
      <w:szCs w:val="20"/>
    </w:rPr>
  </w:style>
  <w:style w:type="character" w:styleId="Emphasis">
    <w:name w:val="Emphasis"/>
    <w:basedOn w:val="DefaultParagraphFont"/>
    <w:uiPriority w:val="20"/>
    <w:qFormat/>
    <w:rsid w:val="00222EFF"/>
    <w:rPr>
      <w:i/>
      <w:iC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eastAsia="Arial" w:hAnsi="Arial" w:cs="Arial"/>
      <w:sz w:val="20"/>
      <w:szCs w:val="20"/>
    </w:rPr>
  </w:style>
  <w:style w:type="paragraph" w:customStyle="1" w:styleId="Headingb">
    <w:name w:val="Heading_b"/>
    <w:basedOn w:val="Normal"/>
    <w:next w:val="Normal"/>
    <w:qFormat/>
    <w:rsid w:val="004F077D"/>
    <w:pPr>
      <w:keepNext/>
      <w:widowControl/>
      <w:tabs>
        <w:tab w:val="left" w:pos="794"/>
        <w:tab w:val="left" w:pos="1191"/>
        <w:tab w:val="left" w:pos="1588"/>
        <w:tab w:val="left" w:pos="1985"/>
      </w:tabs>
      <w:overflowPunct w:val="0"/>
      <w:adjustRightInd w:val="0"/>
      <w:spacing w:before="181"/>
      <w:ind w:left="794" w:hanging="794"/>
      <w:jc w:val="both"/>
      <w:textAlignment w:val="baseline"/>
    </w:pPr>
    <w:rPr>
      <w:rFonts w:ascii="Times New Roman Bold" w:eastAsiaTheme="minorEastAsia" w:hAnsi="Times New Roman Bold" w:cs="Times New Roman"/>
      <w:b/>
      <w:sz w:val="20"/>
      <w:szCs w:val="20"/>
      <w:lang w:val="en-GB"/>
    </w:rPr>
  </w:style>
  <w:style w:type="paragraph" w:styleId="Revision">
    <w:name w:val="Revision"/>
    <w:hidden/>
    <w:uiPriority w:val="99"/>
    <w:semiHidden/>
    <w:rsid w:val="007D199A"/>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887517">
      <w:bodyDiv w:val="1"/>
      <w:marLeft w:val="0"/>
      <w:marRight w:val="0"/>
      <w:marTop w:val="0"/>
      <w:marBottom w:val="0"/>
      <w:divBdr>
        <w:top w:val="none" w:sz="0" w:space="0" w:color="auto"/>
        <w:left w:val="none" w:sz="0" w:space="0" w:color="auto"/>
        <w:bottom w:val="none" w:sz="0" w:space="0" w:color="auto"/>
        <w:right w:val="none" w:sz="0" w:space="0" w:color="auto"/>
      </w:divBdr>
      <w:divsChild>
        <w:div w:id="663051347">
          <w:marLeft w:val="0"/>
          <w:marRight w:val="0"/>
          <w:marTop w:val="0"/>
          <w:marBottom w:val="0"/>
          <w:divBdr>
            <w:top w:val="none" w:sz="0" w:space="0" w:color="auto"/>
            <w:left w:val="none" w:sz="0" w:space="0" w:color="auto"/>
            <w:bottom w:val="none" w:sz="0" w:space="0" w:color="auto"/>
            <w:right w:val="none" w:sz="0" w:space="0" w:color="auto"/>
          </w:divBdr>
          <w:divsChild>
            <w:div w:id="2139951119">
              <w:marLeft w:val="0"/>
              <w:marRight w:val="0"/>
              <w:marTop w:val="0"/>
              <w:marBottom w:val="0"/>
              <w:divBdr>
                <w:top w:val="none" w:sz="0" w:space="0" w:color="auto"/>
                <w:left w:val="none" w:sz="0" w:space="0" w:color="auto"/>
                <w:bottom w:val="none" w:sz="0" w:space="0" w:color="auto"/>
                <w:right w:val="none" w:sz="0" w:space="0" w:color="auto"/>
              </w:divBdr>
              <w:divsChild>
                <w:div w:id="1513491423">
                  <w:marLeft w:val="0"/>
                  <w:marRight w:val="0"/>
                  <w:marTop w:val="0"/>
                  <w:marBottom w:val="0"/>
                  <w:divBdr>
                    <w:top w:val="none" w:sz="0" w:space="0" w:color="auto"/>
                    <w:left w:val="none" w:sz="0" w:space="0" w:color="auto"/>
                    <w:bottom w:val="none" w:sz="0" w:space="0" w:color="auto"/>
                    <w:right w:val="none" w:sz="0" w:space="0" w:color="auto"/>
                  </w:divBdr>
                  <w:divsChild>
                    <w:div w:id="71763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110309">
      <w:bodyDiv w:val="1"/>
      <w:marLeft w:val="0"/>
      <w:marRight w:val="0"/>
      <w:marTop w:val="0"/>
      <w:marBottom w:val="0"/>
      <w:divBdr>
        <w:top w:val="none" w:sz="0" w:space="0" w:color="auto"/>
        <w:left w:val="none" w:sz="0" w:space="0" w:color="auto"/>
        <w:bottom w:val="none" w:sz="0" w:space="0" w:color="auto"/>
        <w:right w:val="none" w:sz="0" w:space="0" w:color="auto"/>
      </w:divBdr>
      <w:divsChild>
        <w:div w:id="11157568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ana.org/assignments/media-types/media-types.xhtml" TargetMode="Externa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hyperlink" Target="https://www.rfc-editor.org/rfc/rfc3555.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10</Pages>
  <Words>2171</Words>
  <Characters>12375</Characters>
  <Application>Microsoft Office Word</Application>
  <DocSecurity>0</DocSecurity>
  <Lines>103</Lines>
  <Paragraphs>29</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WD of ISO/IE 13818-1 9th edition AMD 1 Codec parameter clarifications and other improvements</vt:lpstr>
      <vt:lpstr>WD of ISO/IE 13818-1 9th edition AMD 1 Codec parameter clarifications and other improvements</vt:lpstr>
      <vt:lpstr/>
    </vt:vector>
  </TitlesOfParts>
  <Manager/>
  <Company/>
  <LinksUpToDate>false</LinksUpToDate>
  <CharactersWithSpaces>14517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 13818-1 9th edition AMD 1 Codec parameter clarifications and other improvements</dc:title>
  <dc:subject/>
  <dc:creator>Karsten Grüneberg</dc:creator>
  <cp:keywords/>
  <dc:description/>
  <cp:lastModifiedBy>Fuchs, Moritz</cp:lastModifiedBy>
  <cp:revision>22</cp:revision>
  <dcterms:created xsi:type="dcterms:W3CDTF">2024-03-01T15:00:00Z</dcterms:created>
  <dcterms:modified xsi:type="dcterms:W3CDTF">2024-03-28T22:54:00Z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DMSNumber">
    <vt:lpwstr>23484</vt:lpwstr>
  </property>
  <property fmtid="{D5CDD505-2E9C-101B-9397-08002B2CF9AE}" pid="3" name="WGNumber">
    <vt:lpwstr>1117</vt:lpwstr>
  </property>
</Properties>
</file>