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3469654C" w:rsidR="00CB798F" w:rsidRPr="00EC3629" w:rsidRDefault="00E843CE" w:rsidP="00385C5D">
      <w:pPr>
        <w:pStyle w:val="Title"/>
        <w:tabs>
          <w:tab w:val="left" w:pos="4589"/>
        </w:tabs>
        <w:jc w:val="right"/>
        <w:rPr>
          <w:sz w:val="28"/>
          <w:szCs w:val="28"/>
          <w:u w:val="none"/>
          <w:lang w:val="en-CA"/>
        </w:rPr>
      </w:pPr>
      <w:r w:rsidRPr="00EC3629">
        <w:rPr>
          <w:rFonts w:eastAsiaTheme="minorHAnsi"/>
          <w:noProof/>
          <w:lang w:val="en-CA"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EC3629">
        <w:rPr>
          <w:w w:val="115"/>
          <w:sz w:val="28"/>
          <w:szCs w:val="28"/>
          <w:u w:val="thick"/>
          <w:lang w:val="en-CA"/>
        </w:rPr>
        <w:t>ISO/IEC JTC 1/SC</w:t>
      </w:r>
      <w:r w:rsidR="004E45B6" w:rsidRPr="00EC3629">
        <w:rPr>
          <w:spacing w:val="-25"/>
          <w:w w:val="115"/>
          <w:sz w:val="28"/>
          <w:szCs w:val="28"/>
          <w:u w:val="thick"/>
          <w:lang w:val="en-CA"/>
        </w:rPr>
        <w:t xml:space="preserve"> </w:t>
      </w:r>
      <w:r w:rsidR="004E45B6" w:rsidRPr="00EC3629">
        <w:rPr>
          <w:w w:val="115"/>
          <w:sz w:val="28"/>
          <w:szCs w:val="28"/>
          <w:u w:val="thick"/>
          <w:lang w:val="en-CA"/>
        </w:rPr>
        <w:t>29/</w:t>
      </w:r>
      <w:r w:rsidR="00540DEA" w:rsidRPr="00EC3629">
        <w:rPr>
          <w:w w:val="115"/>
          <w:sz w:val="28"/>
          <w:szCs w:val="28"/>
          <w:u w:val="thick"/>
          <w:lang w:val="en-CA"/>
        </w:rPr>
        <w:t>WG 03</w:t>
      </w:r>
      <w:r w:rsidR="00263789" w:rsidRPr="00EC3629">
        <w:rPr>
          <w:w w:val="115"/>
          <w:sz w:val="28"/>
          <w:szCs w:val="28"/>
          <w:u w:val="thick"/>
          <w:lang w:val="en-CA"/>
        </w:rPr>
        <w:t xml:space="preserve"> </w:t>
      </w:r>
      <w:r w:rsidR="004E45B6" w:rsidRPr="00EC3629">
        <w:rPr>
          <w:w w:val="115"/>
          <w:sz w:val="48"/>
          <w:szCs w:val="48"/>
          <w:u w:val="thick"/>
          <w:lang w:val="en-CA"/>
        </w:rPr>
        <w:t>N</w:t>
      </w:r>
      <w:r w:rsidR="004C352E" w:rsidRPr="00EC3629">
        <w:rPr>
          <w:spacing w:val="28"/>
          <w:w w:val="115"/>
          <w:sz w:val="48"/>
          <w:szCs w:val="48"/>
          <w:u w:val="thick"/>
          <w:lang w:val="en-CA"/>
        </w:rPr>
        <w:fldChar w:fldCharType="begin"/>
      </w:r>
      <w:r w:rsidR="004C352E" w:rsidRPr="00EC3629">
        <w:rPr>
          <w:spacing w:val="28"/>
          <w:w w:val="115"/>
          <w:sz w:val="48"/>
          <w:szCs w:val="48"/>
          <w:u w:val="thick"/>
          <w:lang w:val="en-CA"/>
        </w:rPr>
        <w:instrText xml:space="preserve"> DOCPROPERTY "WGNumber" \* MERGEFORMAT </w:instrText>
      </w:r>
      <w:r w:rsidR="004C352E" w:rsidRPr="00EC3629">
        <w:rPr>
          <w:spacing w:val="28"/>
          <w:w w:val="115"/>
          <w:sz w:val="48"/>
          <w:szCs w:val="48"/>
          <w:u w:val="thick"/>
          <w:lang w:val="en-CA"/>
        </w:rPr>
        <w:fldChar w:fldCharType="separate"/>
      </w:r>
      <w:r w:rsidR="0045608E" w:rsidRPr="00EC3629">
        <w:rPr>
          <w:spacing w:val="28"/>
          <w:w w:val="115"/>
          <w:sz w:val="48"/>
          <w:szCs w:val="48"/>
          <w:u w:val="thick"/>
          <w:lang w:val="en-CA"/>
        </w:rPr>
        <w:t>1107</w:t>
      </w:r>
      <w:r w:rsidR="004C352E" w:rsidRPr="00EC3629">
        <w:rPr>
          <w:spacing w:val="28"/>
          <w:w w:val="115"/>
          <w:sz w:val="48"/>
          <w:szCs w:val="48"/>
          <w:u w:val="thick"/>
          <w:lang w:val="en-CA"/>
        </w:rPr>
        <w:fldChar w:fldCharType="end"/>
      </w:r>
    </w:p>
    <w:p w14:paraId="7296C136" w14:textId="33B9E07C" w:rsidR="00CB798F" w:rsidRPr="00EC3629" w:rsidRDefault="00CB798F">
      <w:pPr>
        <w:rPr>
          <w:b/>
          <w:sz w:val="20"/>
          <w:lang w:val="en-CA"/>
        </w:rPr>
      </w:pPr>
    </w:p>
    <w:p w14:paraId="1C7F2D41" w14:textId="3CA79274" w:rsidR="00CB798F" w:rsidRPr="00EC3629" w:rsidRDefault="00CB798F">
      <w:pPr>
        <w:rPr>
          <w:b/>
          <w:sz w:val="20"/>
          <w:lang w:val="en-CA"/>
        </w:rPr>
      </w:pPr>
    </w:p>
    <w:p w14:paraId="55F7DB2C" w14:textId="25F357F6" w:rsidR="00CB798F" w:rsidRPr="00EC3629" w:rsidRDefault="00E843CE">
      <w:pPr>
        <w:spacing w:before="3"/>
        <w:rPr>
          <w:b/>
          <w:sz w:val="23"/>
          <w:lang w:val="en-CA"/>
        </w:rPr>
      </w:pPr>
      <w:r w:rsidRPr="00EC3629">
        <w:rPr>
          <w:noProof/>
          <w:lang w:val="en-CA"/>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" filled="f" strokeweight=".27094mm">
                <v:textbox inset="0,0,0,0">
                  <w:txbxContent>
                    <w:p w14:paraId="0B92F43C" w14:textId="1A6546A5" w:rsidR="00CB798F" w:rsidRPr="00196997" w:rsidRDefault="004E45B6" w:rsidP="00196997">
                      <w:pPr>
                        <w:spacing w:before="80" w:line="360" w:lineRule="auto"/>
                        <w:ind w:right="50"/>
                        <w:jc w:val="center"/>
                        <w:rPr>
                          <w:b/>
                          <w:sz w:val="28"/>
                          <w:szCs w:val="28"/>
                        </w:rPr>
                      </w:pPr>
                      <w:r w:rsidRPr="00196997">
                        <w:rPr>
                          <w:b/>
                          <w:sz w:val="28"/>
                          <w:szCs w:val="28"/>
                        </w:rPr>
                        <w:t>ISO/IEC JTC 1/SC 29/</w:t>
                      </w:r>
                      <w:r w:rsidR="00540DEA">
                        <w:rPr>
                          <w:b/>
                          <w:sz w:val="28"/>
                          <w:szCs w:val="28"/>
                        </w:rPr>
                        <w:t>WG 03</w:t>
                      </w:r>
                      <w:r w:rsidR="00196997">
                        <w:rPr>
                          <w:b/>
                          <w:sz w:val="28"/>
                          <w:szCs w:val="28"/>
                        </w:rPr>
                        <w:br/>
                      </w:r>
                      <w:r w:rsidRPr="00196997">
                        <w:rPr>
                          <w:b/>
                          <w:sz w:val="28"/>
                          <w:szCs w:val="28"/>
                        </w:rPr>
                        <w:t xml:space="preserve">MPEG </w:t>
                      </w:r>
                      <w:r w:rsidR="000C78E6" w:rsidRPr="00196997">
                        <w:rPr>
                          <w:b/>
                          <w:sz w:val="28"/>
                          <w:szCs w:val="28"/>
                        </w:rPr>
                        <w:t>Systems</w:t>
                      </w:r>
                      <w:r w:rsidRPr="00196997">
                        <w:rPr>
                          <w:b/>
                          <w:sz w:val="28"/>
                          <w:szCs w:val="28"/>
                        </w:rPr>
                        <w:t xml:space="preserve"> </w:t>
                      </w:r>
                      <w:r w:rsidR="000C78E6" w:rsidRPr="00196997">
                        <w:rPr>
                          <w:b/>
                          <w:sz w:val="28"/>
                          <w:szCs w:val="28"/>
                        </w:rPr>
                        <w:br/>
                      </w:r>
                      <w:r w:rsidRPr="00196997">
                        <w:rPr>
                          <w:b/>
                          <w:sz w:val="28"/>
                          <w:szCs w:val="28"/>
                        </w:rPr>
                        <w:t>Convenorship:</w:t>
                      </w:r>
                      <w:r w:rsidR="00FF2653" w:rsidRPr="00196997">
                        <w:rPr>
                          <w:b/>
                          <w:sz w:val="28"/>
                          <w:szCs w:val="28"/>
                        </w:rPr>
                        <w:t xml:space="preserve"> </w:t>
                      </w:r>
                      <w:r w:rsidR="000C78E6" w:rsidRPr="00196997">
                        <w:rPr>
                          <w:b/>
                          <w:sz w:val="28"/>
                          <w:szCs w:val="28"/>
                        </w:rPr>
                        <w:t>KATS</w:t>
                      </w:r>
                      <w:r w:rsidR="00FF2653" w:rsidRPr="00196997">
                        <w:rPr>
                          <w:b/>
                          <w:sz w:val="28"/>
                          <w:szCs w:val="28"/>
                        </w:rPr>
                        <w:t xml:space="preserve"> (</w:t>
                      </w:r>
                      <w:r w:rsidR="000C78E6" w:rsidRPr="00196997">
                        <w:rPr>
                          <w:b/>
                          <w:sz w:val="28"/>
                          <w:szCs w:val="28"/>
                        </w:rPr>
                        <w:t>Korea, Republic of</w:t>
                      </w:r>
                      <w:r w:rsidR="00FF2653" w:rsidRPr="00196997">
                        <w:rPr>
                          <w:b/>
                          <w:sz w:val="28"/>
                          <w:szCs w:val="28"/>
                        </w:rPr>
                        <w:t>)</w:t>
                      </w:r>
                    </w:p>
                  </w:txbxContent>
                </v:textbox>
                <w10:wrap type="topAndBottom" anchorx="page"/>
              </v:shape>
            </w:pict>
          </mc:Fallback>
        </mc:AlternateContent>
      </w:r>
    </w:p>
    <w:p w14:paraId="2ED29448" w14:textId="439B0530" w:rsidR="00CB798F" w:rsidRPr="00EC3629" w:rsidRDefault="004E45B6" w:rsidP="004C352E">
      <w:pPr>
        <w:tabs>
          <w:tab w:val="left" w:pos="3099"/>
        </w:tabs>
        <w:spacing w:before="240"/>
        <w:ind w:left="104"/>
        <w:rPr>
          <w:snapToGrid w:val="0"/>
          <w:lang w:val="en-CA"/>
        </w:rPr>
      </w:pPr>
      <w:r w:rsidRPr="00EC3629">
        <w:rPr>
          <w:b/>
          <w:snapToGrid w:val="0"/>
          <w:lang w:val="en-CA"/>
        </w:rPr>
        <w:t>Document</w:t>
      </w:r>
      <w:r w:rsidRPr="00EC3629">
        <w:rPr>
          <w:b/>
          <w:snapToGrid w:val="0"/>
          <w:spacing w:val="14"/>
          <w:lang w:val="en-CA"/>
        </w:rPr>
        <w:t xml:space="preserve"> </w:t>
      </w:r>
      <w:r w:rsidRPr="00EC3629">
        <w:rPr>
          <w:b/>
          <w:snapToGrid w:val="0"/>
          <w:lang w:val="en-CA"/>
        </w:rPr>
        <w:t>type:</w:t>
      </w:r>
      <w:r w:rsidRPr="00EC3629">
        <w:rPr>
          <w:snapToGrid w:val="0"/>
          <w:lang w:val="en-CA"/>
        </w:rPr>
        <w:tab/>
      </w:r>
      <w:r w:rsidR="00385C5D" w:rsidRPr="00EC3629">
        <w:rPr>
          <w:snapToGrid w:val="0"/>
          <w:lang w:val="en-CA"/>
        </w:rPr>
        <w:t>Output Document</w:t>
      </w:r>
    </w:p>
    <w:p w14:paraId="19E086F8" w14:textId="68E55125" w:rsidR="00CB798F" w:rsidRPr="00EC3629" w:rsidRDefault="004E45B6" w:rsidP="004C352E">
      <w:pPr>
        <w:pStyle w:val="BodyText"/>
        <w:tabs>
          <w:tab w:val="left" w:pos="3099"/>
        </w:tabs>
        <w:spacing w:before="240"/>
        <w:ind w:left="3099" w:right="214" w:hanging="2996"/>
        <w:rPr>
          <w:snapToGrid w:val="0"/>
          <w:lang w:val="en-CA"/>
        </w:rPr>
      </w:pPr>
      <w:r w:rsidRPr="00EC3629">
        <w:rPr>
          <w:b/>
          <w:snapToGrid w:val="0"/>
          <w:lang w:val="en-CA"/>
        </w:rPr>
        <w:t>Title:</w:t>
      </w:r>
      <w:r w:rsidRPr="00EC3629">
        <w:rPr>
          <w:snapToGrid w:val="0"/>
          <w:lang w:val="en-CA"/>
        </w:rPr>
        <w:tab/>
      </w:r>
      <w:r w:rsidR="004C352E" w:rsidRPr="00EC3629">
        <w:rPr>
          <w:snapToGrid w:val="0"/>
          <w:lang w:val="en-CA"/>
        </w:rPr>
        <w:fldChar w:fldCharType="begin"/>
      </w:r>
      <w:r w:rsidR="004C352E" w:rsidRPr="00EC3629">
        <w:rPr>
          <w:snapToGrid w:val="0"/>
          <w:lang w:val="en-CA"/>
        </w:rPr>
        <w:instrText xml:space="preserve"> TITLE  \* MERGEFORMAT </w:instrText>
      </w:r>
      <w:r w:rsidR="004C352E" w:rsidRPr="00EC3629">
        <w:rPr>
          <w:snapToGrid w:val="0"/>
          <w:lang w:val="en-CA"/>
        </w:rPr>
        <w:fldChar w:fldCharType="separate"/>
      </w:r>
      <w:r w:rsidR="004C7FFB" w:rsidRPr="00EC3629">
        <w:rPr>
          <w:snapToGrid w:val="0"/>
          <w:lang w:val="en-CA"/>
        </w:rPr>
        <w:t>WD of ISO/IEC 23000-19 AMD 2 Additional structural CMAF brand profile</w:t>
      </w:r>
      <w:r w:rsidR="004C352E" w:rsidRPr="00EC3629">
        <w:rPr>
          <w:snapToGrid w:val="0"/>
          <w:lang w:val="en-CA"/>
        </w:rPr>
        <w:fldChar w:fldCharType="end"/>
      </w:r>
    </w:p>
    <w:p w14:paraId="5C1A346D" w14:textId="189819F4" w:rsidR="00FF2653" w:rsidRPr="00EC3629" w:rsidRDefault="00FF2653" w:rsidP="004C352E">
      <w:pPr>
        <w:pStyle w:val="BodyText"/>
        <w:tabs>
          <w:tab w:val="left" w:pos="3099"/>
        </w:tabs>
        <w:spacing w:before="240"/>
        <w:ind w:left="3099" w:right="214" w:hanging="2996"/>
        <w:rPr>
          <w:snapToGrid w:val="0"/>
          <w:lang w:val="en-CA"/>
        </w:rPr>
      </w:pPr>
      <w:r w:rsidRPr="00EC3629">
        <w:rPr>
          <w:b/>
          <w:snapToGrid w:val="0"/>
          <w:lang w:val="en-CA"/>
        </w:rPr>
        <w:t>Status:</w:t>
      </w:r>
      <w:r w:rsidRPr="00EC3629">
        <w:rPr>
          <w:snapToGrid w:val="0"/>
          <w:lang w:val="en-CA"/>
        </w:rPr>
        <w:tab/>
      </w:r>
      <w:r w:rsidR="00385C5D" w:rsidRPr="00EC3629">
        <w:rPr>
          <w:snapToGrid w:val="0"/>
          <w:lang w:val="en-CA"/>
        </w:rPr>
        <w:t>Approved</w:t>
      </w:r>
    </w:p>
    <w:p w14:paraId="1718C661" w14:textId="44377CA5" w:rsidR="00CB798F" w:rsidRPr="00EC3629" w:rsidRDefault="004E45B6" w:rsidP="004C352E">
      <w:pPr>
        <w:tabs>
          <w:tab w:val="left" w:pos="3099"/>
        </w:tabs>
        <w:spacing w:before="240"/>
        <w:ind w:left="104"/>
        <w:rPr>
          <w:snapToGrid w:val="0"/>
          <w:lang w:val="en-CA"/>
        </w:rPr>
      </w:pPr>
      <w:r w:rsidRPr="00EC3629">
        <w:rPr>
          <w:b/>
          <w:snapToGrid w:val="0"/>
          <w:lang w:val="en-CA"/>
        </w:rPr>
        <w:t>Date</w:t>
      </w:r>
      <w:r w:rsidRPr="00EC3629">
        <w:rPr>
          <w:b/>
          <w:snapToGrid w:val="0"/>
          <w:spacing w:val="-16"/>
          <w:lang w:val="en-CA"/>
        </w:rPr>
        <w:t xml:space="preserve"> </w:t>
      </w:r>
      <w:r w:rsidRPr="00EC3629">
        <w:rPr>
          <w:b/>
          <w:snapToGrid w:val="0"/>
          <w:lang w:val="en-CA"/>
        </w:rPr>
        <w:t>of</w:t>
      </w:r>
      <w:r w:rsidRPr="00EC3629">
        <w:rPr>
          <w:b/>
          <w:snapToGrid w:val="0"/>
          <w:spacing w:val="-16"/>
          <w:lang w:val="en-CA"/>
        </w:rPr>
        <w:t xml:space="preserve"> </w:t>
      </w:r>
      <w:r w:rsidRPr="00EC3629">
        <w:rPr>
          <w:b/>
          <w:snapToGrid w:val="0"/>
          <w:lang w:val="en-CA"/>
        </w:rPr>
        <w:t>document:</w:t>
      </w:r>
      <w:r w:rsidRPr="00EC3629">
        <w:rPr>
          <w:snapToGrid w:val="0"/>
          <w:lang w:val="en-CA"/>
        </w:rPr>
        <w:tab/>
      </w:r>
      <w:r w:rsidR="00C955C7" w:rsidRPr="00EC3629">
        <w:rPr>
          <w:snapToGrid w:val="0"/>
          <w:lang w:val="en-CA"/>
        </w:rPr>
        <w:fldChar w:fldCharType="begin"/>
      </w:r>
      <w:r w:rsidR="00C955C7" w:rsidRPr="00EC3629">
        <w:rPr>
          <w:snapToGrid w:val="0"/>
          <w:lang w:val="en-CA"/>
        </w:rPr>
        <w:instrText xml:space="preserve"> SAVEDATE  \@ "yyyy-MM-dd" </w:instrText>
      </w:r>
      <w:r w:rsidR="00C955C7" w:rsidRPr="00EC3629">
        <w:rPr>
          <w:snapToGrid w:val="0"/>
          <w:lang w:val="en-CA"/>
        </w:rPr>
        <w:fldChar w:fldCharType="separate"/>
      </w:r>
      <w:r w:rsidR="006C64E0">
        <w:rPr>
          <w:noProof/>
          <w:snapToGrid w:val="0"/>
          <w:lang w:val="en-CA"/>
        </w:rPr>
        <w:t>2024-02-08</w:t>
      </w:r>
      <w:r w:rsidR="00C955C7" w:rsidRPr="00EC3629">
        <w:rPr>
          <w:snapToGrid w:val="0"/>
          <w:lang w:val="en-CA"/>
        </w:rPr>
        <w:fldChar w:fldCharType="end"/>
      </w:r>
    </w:p>
    <w:p w14:paraId="254323E8" w14:textId="322B67C3" w:rsidR="00CB798F" w:rsidRPr="00EC3629" w:rsidRDefault="004E45B6" w:rsidP="004C352E">
      <w:pPr>
        <w:tabs>
          <w:tab w:val="left" w:pos="3099"/>
        </w:tabs>
        <w:spacing w:before="240"/>
        <w:ind w:left="104"/>
        <w:rPr>
          <w:snapToGrid w:val="0"/>
          <w:lang w:val="en-CA"/>
        </w:rPr>
      </w:pPr>
      <w:r w:rsidRPr="00EC3629">
        <w:rPr>
          <w:b/>
          <w:snapToGrid w:val="0"/>
          <w:lang w:val="en-CA"/>
        </w:rPr>
        <w:t>Source:</w:t>
      </w:r>
      <w:r w:rsidRPr="00EC3629">
        <w:rPr>
          <w:snapToGrid w:val="0"/>
          <w:lang w:val="en-CA"/>
        </w:rPr>
        <w:tab/>
        <w:t>ISO/IEC JTC 1/SC 29/</w:t>
      </w:r>
      <w:r w:rsidR="00540DEA" w:rsidRPr="00EC3629">
        <w:rPr>
          <w:snapToGrid w:val="0"/>
          <w:lang w:val="en-CA"/>
        </w:rPr>
        <w:t>WG 03</w:t>
      </w:r>
    </w:p>
    <w:p w14:paraId="6AB1DF60" w14:textId="6677F770" w:rsidR="00CB798F" w:rsidRPr="00EC3629" w:rsidRDefault="004E45B6" w:rsidP="004C352E">
      <w:pPr>
        <w:tabs>
          <w:tab w:val="left" w:pos="3099"/>
        </w:tabs>
        <w:spacing w:before="240"/>
        <w:ind w:left="104"/>
        <w:rPr>
          <w:snapToGrid w:val="0"/>
          <w:lang w:val="en-CA"/>
        </w:rPr>
      </w:pPr>
      <w:r w:rsidRPr="00EC3629">
        <w:rPr>
          <w:b/>
          <w:snapToGrid w:val="0"/>
          <w:lang w:val="en-CA"/>
        </w:rPr>
        <w:t>No.</w:t>
      </w:r>
      <w:r w:rsidRPr="00EC3629">
        <w:rPr>
          <w:b/>
          <w:snapToGrid w:val="0"/>
          <w:spacing w:val="5"/>
          <w:lang w:val="en-CA"/>
        </w:rPr>
        <w:t xml:space="preserve"> </w:t>
      </w:r>
      <w:r w:rsidRPr="00EC3629">
        <w:rPr>
          <w:b/>
          <w:snapToGrid w:val="0"/>
          <w:lang w:val="en-CA"/>
        </w:rPr>
        <w:t>of</w:t>
      </w:r>
      <w:r w:rsidRPr="00EC3629">
        <w:rPr>
          <w:b/>
          <w:snapToGrid w:val="0"/>
          <w:spacing w:val="6"/>
          <w:lang w:val="en-CA"/>
        </w:rPr>
        <w:t xml:space="preserve"> </w:t>
      </w:r>
      <w:r w:rsidRPr="00EC3629">
        <w:rPr>
          <w:b/>
          <w:snapToGrid w:val="0"/>
          <w:lang w:val="en-CA"/>
        </w:rPr>
        <w:t>pages:</w:t>
      </w:r>
      <w:r w:rsidRPr="00EC3629">
        <w:rPr>
          <w:snapToGrid w:val="0"/>
          <w:lang w:val="en-CA"/>
        </w:rPr>
        <w:tab/>
      </w:r>
      <w:r w:rsidR="00C955C7" w:rsidRPr="006C64E0">
        <w:rPr>
          <w:snapToGrid w:val="0"/>
          <w:lang w:val="en-CA"/>
        </w:rPr>
        <w:fldChar w:fldCharType="begin"/>
      </w:r>
      <w:r w:rsidR="00C955C7" w:rsidRPr="006C64E0">
        <w:rPr>
          <w:snapToGrid w:val="0"/>
          <w:lang w:val="en-CA"/>
        </w:rPr>
        <w:instrText xml:space="preserve"> NUMPAGES  \* Arabic </w:instrText>
      </w:r>
      <w:r w:rsidR="00C955C7" w:rsidRPr="006C64E0">
        <w:rPr>
          <w:snapToGrid w:val="0"/>
          <w:lang w:val="en-CA"/>
        </w:rPr>
        <w:fldChar w:fldCharType="separate"/>
      </w:r>
      <w:r w:rsidR="00195FF0" w:rsidRPr="006C64E0">
        <w:rPr>
          <w:noProof/>
          <w:snapToGrid w:val="0"/>
          <w:lang w:val="en-CA"/>
        </w:rPr>
        <w:t>1</w:t>
      </w:r>
      <w:r w:rsidR="00C955C7" w:rsidRPr="006C64E0">
        <w:rPr>
          <w:snapToGrid w:val="0"/>
          <w:lang w:val="en-CA"/>
        </w:rPr>
        <w:fldChar w:fldCharType="end"/>
      </w:r>
      <w:r w:rsidR="006C64E0" w:rsidRPr="006C64E0">
        <w:rPr>
          <w:snapToGrid w:val="0"/>
          <w:lang w:val="en-CA"/>
        </w:rPr>
        <w:t>3</w:t>
      </w:r>
      <w:r w:rsidRPr="006C64E0">
        <w:rPr>
          <w:snapToGrid w:val="0"/>
          <w:lang w:val="en-CA"/>
        </w:rPr>
        <w:t xml:space="preserve"> (with cover</w:t>
      </w:r>
      <w:r w:rsidRPr="006C64E0">
        <w:rPr>
          <w:snapToGrid w:val="0"/>
          <w:spacing w:val="-10"/>
          <w:lang w:val="en-CA"/>
        </w:rPr>
        <w:t xml:space="preserve"> </w:t>
      </w:r>
      <w:r w:rsidRPr="006C64E0">
        <w:rPr>
          <w:snapToGrid w:val="0"/>
          <w:lang w:val="en-CA"/>
        </w:rPr>
        <w:t>page)</w:t>
      </w:r>
    </w:p>
    <w:p w14:paraId="60A86B64" w14:textId="0CFFD4C0" w:rsidR="00FF2653" w:rsidRPr="00EC3629" w:rsidRDefault="00FF2653" w:rsidP="004C352E">
      <w:pPr>
        <w:tabs>
          <w:tab w:val="left" w:pos="3099"/>
        </w:tabs>
        <w:spacing w:before="240"/>
        <w:ind w:left="104"/>
        <w:rPr>
          <w:snapToGrid w:val="0"/>
          <w:lang w:val="en-CA"/>
        </w:rPr>
      </w:pPr>
      <w:r w:rsidRPr="00EC3629">
        <w:rPr>
          <w:b/>
          <w:snapToGrid w:val="0"/>
          <w:lang w:val="en-CA"/>
        </w:rPr>
        <w:t>Email</w:t>
      </w:r>
      <w:r w:rsidRPr="00EC3629">
        <w:rPr>
          <w:b/>
          <w:snapToGrid w:val="0"/>
          <w:spacing w:val="5"/>
          <w:lang w:val="en-CA"/>
        </w:rPr>
        <w:t xml:space="preserve"> </w:t>
      </w:r>
      <w:r w:rsidRPr="00EC3629">
        <w:rPr>
          <w:b/>
          <w:snapToGrid w:val="0"/>
          <w:lang w:val="en-CA"/>
        </w:rPr>
        <w:t>of</w:t>
      </w:r>
      <w:r w:rsidRPr="00EC3629">
        <w:rPr>
          <w:b/>
          <w:snapToGrid w:val="0"/>
          <w:spacing w:val="6"/>
          <w:lang w:val="en-CA"/>
        </w:rPr>
        <w:t xml:space="preserve"> </w:t>
      </w:r>
      <w:r w:rsidRPr="00EC3629">
        <w:rPr>
          <w:b/>
          <w:snapToGrid w:val="0"/>
          <w:lang w:val="en-CA"/>
        </w:rPr>
        <w:t>Convenor:</w:t>
      </w:r>
      <w:r w:rsidRPr="00EC3629">
        <w:rPr>
          <w:snapToGrid w:val="0"/>
          <w:lang w:val="en-CA"/>
        </w:rPr>
        <w:tab/>
      </w:r>
      <w:proofErr w:type="spellStart"/>
      <w:proofErr w:type="gramStart"/>
      <w:r w:rsidR="000C78E6" w:rsidRPr="00EC3629">
        <w:rPr>
          <w:snapToGrid w:val="0"/>
          <w:lang w:val="en-CA"/>
        </w:rPr>
        <w:t>young.L</w:t>
      </w:r>
      <w:proofErr w:type="spellEnd"/>
      <w:proofErr w:type="gramEnd"/>
      <w:r w:rsidR="00196997" w:rsidRPr="00EC3629">
        <w:rPr>
          <w:snapToGrid w:val="0"/>
          <w:lang w:val="en-CA"/>
        </w:rPr>
        <w:t xml:space="preserve"> </w:t>
      </w:r>
      <w:r w:rsidRPr="00EC3629">
        <w:rPr>
          <w:snapToGrid w:val="0"/>
          <w:lang w:val="en-CA"/>
        </w:rPr>
        <w:t>@</w:t>
      </w:r>
      <w:r w:rsidR="00196997" w:rsidRPr="00EC3629">
        <w:rPr>
          <w:snapToGrid w:val="0"/>
          <w:lang w:val="en-CA"/>
        </w:rPr>
        <w:t xml:space="preserve"> </w:t>
      </w:r>
      <w:proofErr w:type="spellStart"/>
      <w:r w:rsidR="00196997" w:rsidRPr="00EC3629">
        <w:rPr>
          <w:snapToGrid w:val="0"/>
          <w:lang w:val="en-CA"/>
        </w:rPr>
        <w:t>samsung</w:t>
      </w:r>
      <w:proofErr w:type="spellEnd"/>
      <w:r w:rsidR="00196997" w:rsidRPr="00EC3629">
        <w:rPr>
          <w:snapToGrid w:val="0"/>
          <w:lang w:val="en-CA"/>
        </w:rPr>
        <w:t xml:space="preserve"> </w:t>
      </w:r>
      <w:r w:rsidR="000C78E6" w:rsidRPr="00EC3629">
        <w:rPr>
          <w:snapToGrid w:val="0"/>
          <w:lang w:val="en-CA"/>
        </w:rPr>
        <w:t>.</w:t>
      </w:r>
      <w:r w:rsidR="00196997" w:rsidRPr="00EC3629">
        <w:rPr>
          <w:snapToGrid w:val="0"/>
          <w:lang w:val="en-CA"/>
        </w:rPr>
        <w:t xml:space="preserve"> </w:t>
      </w:r>
      <w:r w:rsidR="000C78E6" w:rsidRPr="00EC3629">
        <w:rPr>
          <w:snapToGrid w:val="0"/>
          <w:lang w:val="en-CA"/>
        </w:rPr>
        <w:t>com</w:t>
      </w:r>
    </w:p>
    <w:p w14:paraId="1FFAF59B" w14:textId="0B5B72AD" w:rsidR="00CB798F" w:rsidRPr="00EC3629" w:rsidRDefault="004E45B6" w:rsidP="004C352E">
      <w:pPr>
        <w:tabs>
          <w:tab w:val="left" w:pos="3099"/>
        </w:tabs>
        <w:spacing w:before="240"/>
        <w:ind w:left="104"/>
        <w:rPr>
          <w:snapToGrid w:val="0"/>
          <w:color w:val="0000EE"/>
          <w:u w:color="0000EE"/>
          <w:lang w:val="en-CA"/>
        </w:rPr>
      </w:pPr>
      <w:r w:rsidRPr="00EC3629">
        <w:rPr>
          <w:b/>
          <w:snapToGrid w:val="0"/>
          <w:lang w:val="en-CA"/>
        </w:rPr>
        <w:t>Committee</w:t>
      </w:r>
      <w:r w:rsidRPr="00EC3629">
        <w:rPr>
          <w:b/>
          <w:snapToGrid w:val="0"/>
          <w:spacing w:val="-6"/>
          <w:lang w:val="en-CA"/>
        </w:rPr>
        <w:t xml:space="preserve"> </w:t>
      </w:r>
      <w:r w:rsidRPr="00EC3629">
        <w:rPr>
          <w:b/>
          <w:snapToGrid w:val="0"/>
          <w:lang w:val="en-CA"/>
        </w:rPr>
        <w:t>URL:</w:t>
      </w:r>
      <w:r w:rsidRPr="00EC3629">
        <w:rPr>
          <w:snapToGrid w:val="0"/>
          <w:lang w:val="en-CA"/>
        </w:rPr>
        <w:tab/>
      </w:r>
      <w:hyperlink r:id="rId8" w:history="1">
        <w:r w:rsidR="000C78E6" w:rsidRPr="00EC3629">
          <w:rPr>
            <w:rStyle w:val="Hyperlink"/>
            <w:snapToGrid w:val="0"/>
            <w:u w:val="none"/>
            <w:lang w:val="en-CA"/>
          </w:rPr>
          <w:t>https://isotc.iso.org/livelink/livelink/open/jtc1sc29wg3</w:t>
        </w:r>
      </w:hyperlink>
    </w:p>
    <w:p w14:paraId="770DD3C0" w14:textId="68816648" w:rsidR="00F03F9B" w:rsidRPr="00EC3629" w:rsidRDefault="00F03F9B">
      <w:pPr>
        <w:tabs>
          <w:tab w:val="left" w:pos="3099"/>
        </w:tabs>
        <w:ind w:left="104"/>
        <w:rPr>
          <w:color w:val="0000EE"/>
          <w:w w:val="120"/>
          <w:u w:val="single" w:color="0000EE"/>
          <w:lang w:val="en-CA"/>
        </w:rPr>
      </w:pPr>
    </w:p>
    <w:p w14:paraId="71F3EE19" w14:textId="77777777" w:rsidR="00F03F9B" w:rsidRPr="00EC3629" w:rsidRDefault="00F03F9B">
      <w:pPr>
        <w:tabs>
          <w:tab w:val="left" w:pos="3099"/>
        </w:tabs>
        <w:ind w:left="104"/>
        <w:rPr>
          <w:color w:val="0000EE"/>
          <w:w w:val="120"/>
          <w:u w:val="single" w:color="0000EE"/>
          <w:lang w:val="en-CA"/>
        </w:rPr>
        <w:sectPr w:rsidR="00F03F9B" w:rsidRPr="00EC3629" w:rsidSect="00696DFF">
          <w:type w:val="continuous"/>
          <w:pgSz w:w="11900" w:h="16840"/>
          <w:pgMar w:top="540" w:right="980" w:bottom="280" w:left="1000" w:header="720" w:footer="720" w:gutter="0"/>
          <w:cols w:space="720"/>
        </w:sectPr>
      </w:pPr>
    </w:p>
    <w:p w14:paraId="5D542300" w14:textId="30A58F6B" w:rsidR="00385C5D" w:rsidRPr="00EC3629" w:rsidRDefault="00385C5D" w:rsidP="00385C5D">
      <w:pPr>
        <w:jc w:val="center"/>
        <w:rPr>
          <w:rFonts w:eastAsia="SimSun"/>
          <w:b/>
          <w:sz w:val="28"/>
          <w:lang w:val="en-CA" w:eastAsia="zh-CN"/>
        </w:rPr>
      </w:pPr>
      <w:r w:rsidRPr="00EC3629">
        <w:rPr>
          <w:rFonts w:eastAsia="SimSun"/>
          <w:b/>
          <w:sz w:val="28"/>
          <w:lang w:val="en-CA" w:eastAsia="zh-CN"/>
        </w:rPr>
        <w:lastRenderedPageBreak/>
        <w:t>INTERNATIONAL ORGANI</w:t>
      </w:r>
      <w:r w:rsidR="00954B0D" w:rsidRPr="00EC3629">
        <w:rPr>
          <w:rFonts w:eastAsia="SimSun"/>
          <w:b/>
          <w:sz w:val="28"/>
          <w:lang w:val="en-CA" w:eastAsia="zh-CN"/>
        </w:rPr>
        <w:t>Z</w:t>
      </w:r>
      <w:r w:rsidRPr="00EC3629">
        <w:rPr>
          <w:rFonts w:eastAsia="SimSun"/>
          <w:b/>
          <w:sz w:val="28"/>
          <w:lang w:val="en-CA" w:eastAsia="zh-CN"/>
        </w:rPr>
        <w:t>ATION FOR STANDARDI</w:t>
      </w:r>
      <w:r w:rsidR="00954B0D" w:rsidRPr="00EC3629">
        <w:rPr>
          <w:rFonts w:eastAsia="SimSun"/>
          <w:b/>
          <w:sz w:val="28"/>
          <w:lang w:val="en-CA" w:eastAsia="zh-CN"/>
        </w:rPr>
        <w:t>Z</w:t>
      </w:r>
      <w:r w:rsidRPr="00EC3629">
        <w:rPr>
          <w:rFonts w:eastAsia="SimSun"/>
          <w:b/>
          <w:sz w:val="28"/>
          <w:lang w:val="en-CA" w:eastAsia="zh-CN"/>
        </w:rPr>
        <w:t>ATION</w:t>
      </w:r>
    </w:p>
    <w:p w14:paraId="7FCF95DB" w14:textId="77777777" w:rsidR="00385C5D" w:rsidRPr="00EC3629" w:rsidRDefault="00385C5D" w:rsidP="00385C5D">
      <w:pPr>
        <w:jc w:val="center"/>
        <w:rPr>
          <w:rFonts w:eastAsia="SimSun"/>
          <w:b/>
          <w:sz w:val="28"/>
          <w:lang w:val="en-CA" w:eastAsia="zh-CN"/>
        </w:rPr>
      </w:pPr>
      <w:r w:rsidRPr="00EC3629">
        <w:rPr>
          <w:rFonts w:eastAsia="SimSun"/>
          <w:b/>
          <w:sz w:val="28"/>
          <w:lang w:val="en-CA" w:eastAsia="zh-CN"/>
        </w:rPr>
        <w:t>ORGANISATION INTERNATIONALE DE NORMALISATION</w:t>
      </w:r>
    </w:p>
    <w:p w14:paraId="0D92B76F" w14:textId="2C7DB9CE" w:rsidR="00385C5D" w:rsidRPr="00EC3629" w:rsidRDefault="00385C5D" w:rsidP="00385C5D">
      <w:pPr>
        <w:jc w:val="center"/>
        <w:rPr>
          <w:rFonts w:eastAsia="SimSun"/>
          <w:b/>
          <w:sz w:val="28"/>
          <w:lang w:val="en-CA" w:eastAsia="zh-CN"/>
        </w:rPr>
      </w:pPr>
      <w:r w:rsidRPr="00EC3629">
        <w:rPr>
          <w:rFonts w:eastAsia="SimSun"/>
          <w:b/>
          <w:sz w:val="28"/>
          <w:lang w:val="en-CA" w:eastAsia="zh-CN"/>
        </w:rPr>
        <w:t>ISO/IEC JTC 1/SC 29/</w:t>
      </w:r>
      <w:r w:rsidR="00540DEA" w:rsidRPr="00EC3629">
        <w:rPr>
          <w:rFonts w:eastAsia="SimSun"/>
          <w:b/>
          <w:sz w:val="28"/>
          <w:lang w:val="en-CA" w:eastAsia="zh-CN"/>
        </w:rPr>
        <w:t>WG 03</w:t>
      </w:r>
      <w:r w:rsidR="00EF2D59" w:rsidRPr="00EC3629">
        <w:rPr>
          <w:rFonts w:eastAsia="SimSun"/>
          <w:b/>
          <w:sz w:val="28"/>
          <w:lang w:val="en-CA" w:eastAsia="zh-CN"/>
        </w:rPr>
        <w:t xml:space="preserve"> MPEG SYSTEMS</w:t>
      </w:r>
    </w:p>
    <w:p w14:paraId="54CED6D6" w14:textId="5B06DD92" w:rsidR="00385C5D" w:rsidRPr="00EC3629" w:rsidRDefault="00385C5D" w:rsidP="00385C5D">
      <w:pPr>
        <w:jc w:val="right"/>
        <w:rPr>
          <w:rFonts w:eastAsia="SimSun"/>
          <w:b/>
          <w:sz w:val="48"/>
          <w:lang w:val="en-CA" w:eastAsia="zh-CN"/>
        </w:rPr>
      </w:pPr>
      <w:r w:rsidRPr="00EC3629">
        <w:rPr>
          <w:rFonts w:eastAsia="SimSun"/>
          <w:b/>
          <w:sz w:val="28"/>
          <w:lang w:val="en-CA" w:eastAsia="zh-CN"/>
        </w:rPr>
        <w:t>ISO/IEC JTC 1/SC 29/</w:t>
      </w:r>
      <w:r w:rsidR="00540DEA" w:rsidRPr="00EC3629">
        <w:rPr>
          <w:rFonts w:eastAsia="SimSun"/>
          <w:b/>
          <w:sz w:val="28"/>
          <w:lang w:val="en-CA" w:eastAsia="zh-CN"/>
        </w:rPr>
        <w:t>WG 03</w:t>
      </w:r>
      <w:r w:rsidRPr="00EC3629">
        <w:rPr>
          <w:rFonts w:eastAsia="SimSun"/>
          <w:b/>
          <w:sz w:val="28"/>
          <w:lang w:val="en-CA" w:eastAsia="zh-CN"/>
        </w:rPr>
        <w:t xml:space="preserve"> </w:t>
      </w:r>
      <w:r w:rsidRPr="00EC3629">
        <w:rPr>
          <w:rFonts w:eastAsia="SimSun"/>
          <w:b/>
          <w:sz w:val="48"/>
          <w:lang w:val="en-CA" w:eastAsia="zh-CN"/>
        </w:rPr>
        <w:t>N</w:t>
      </w:r>
      <w:r w:rsidR="004C352E" w:rsidRPr="00EC3629">
        <w:rPr>
          <w:rFonts w:eastAsia="SimSun"/>
          <w:b/>
          <w:sz w:val="48"/>
          <w:lang w:val="en-CA" w:eastAsia="zh-CN"/>
        </w:rPr>
        <w:fldChar w:fldCharType="begin"/>
      </w:r>
      <w:r w:rsidR="004C352E" w:rsidRPr="00EC3629">
        <w:rPr>
          <w:rFonts w:eastAsia="SimSun"/>
          <w:b/>
          <w:sz w:val="48"/>
          <w:lang w:val="en-CA" w:eastAsia="zh-CN"/>
        </w:rPr>
        <w:instrText xml:space="preserve"> DOCPROPERTY "WGNumber" \* MERGEFORMAT </w:instrText>
      </w:r>
      <w:r w:rsidR="004C352E" w:rsidRPr="00EC3629">
        <w:rPr>
          <w:rFonts w:eastAsia="SimSun"/>
          <w:b/>
          <w:sz w:val="48"/>
          <w:lang w:val="en-CA" w:eastAsia="zh-CN"/>
        </w:rPr>
        <w:fldChar w:fldCharType="separate"/>
      </w:r>
      <w:r w:rsidR="0045608E" w:rsidRPr="00EC3629">
        <w:rPr>
          <w:rFonts w:eastAsia="SimSun"/>
          <w:b/>
          <w:sz w:val="48"/>
          <w:lang w:val="en-CA" w:eastAsia="zh-CN"/>
        </w:rPr>
        <w:t>1107</w:t>
      </w:r>
      <w:r w:rsidR="004C352E" w:rsidRPr="00EC3629">
        <w:rPr>
          <w:rFonts w:eastAsia="SimSun"/>
          <w:b/>
          <w:sz w:val="48"/>
          <w:lang w:val="en-CA" w:eastAsia="zh-CN"/>
        </w:rPr>
        <w:fldChar w:fldCharType="end"/>
      </w:r>
    </w:p>
    <w:p w14:paraId="40403B12" w14:textId="631F47AC" w:rsidR="00954B0D" w:rsidRPr="00EC3629" w:rsidRDefault="00BC1590" w:rsidP="004C352E">
      <w:pPr>
        <w:spacing w:after="480"/>
        <w:jc w:val="right"/>
        <w:rPr>
          <w:rFonts w:eastAsia="SimSun"/>
          <w:b/>
          <w:sz w:val="28"/>
          <w:lang w:val="en-CA" w:eastAsia="zh-CN"/>
        </w:rPr>
      </w:pPr>
      <w:r w:rsidRPr="00EC3629">
        <w:rPr>
          <w:rFonts w:eastAsia="SimSun"/>
          <w:b/>
          <w:sz w:val="28"/>
          <w:lang w:val="en-CA" w:eastAsia="zh-CN"/>
        </w:rPr>
        <w:fldChar w:fldCharType="begin"/>
      </w:r>
      <w:r w:rsidRPr="00EC3629">
        <w:rPr>
          <w:rFonts w:eastAsia="SimSun"/>
          <w:b/>
          <w:sz w:val="28"/>
          <w:lang w:val="en-CA" w:eastAsia="zh-CN"/>
        </w:rPr>
        <w:instrText xml:space="preserve"> SAVEDATE \@ "MMMM yyyy" \* MERGEFORMAT </w:instrText>
      </w:r>
      <w:r w:rsidRPr="00EC3629">
        <w:rPr>
          <w:rFonts w:eastAsia="SimSun"/>
          <w:b/>
          <w:sz w:val="28"/>
          <w:lang w:val="en-CA" w:eastAsia="zh-CN"/>
        </w:rPr>
        <w:fldChar w:fldCharType="separate"/>
      </w:r>
      <w:r w:rsidR="006C64E0">
        <w:rPr>
          <w:rFonts w:eastAsia="SimSun"/>
          <w:b/>
          <w:noProof/>
          <w:sz w:val="28"/>
          <w:lang w:val="en-CA" w:eastAsia="zh-CN"/>
        </w:rPr>
        <w:t>February 2024</w:t>
      </w:r>
      <w:r w:rsidRPr="00EC3629">
        <w:rPr>
          <w:rFonts w:eastAsia="SimSun"/>
          <w:b/>
          <w:sz w:val="28"/>
          <w:lang w:val="en-CA" w:eastAsia="zh-CN"/>
        </w:rPr>
        <w:fldChar w:fldCharType="end"/>
      </w:r>
      <w:r w:rsidR="00954B0D" w:rsidRPr="00EC3629">
        <w:rPr>
          <w:rFonts w:eastAsia="SimSun"/>
          <w:b/>
          <w:sz w:val="28"/>
          <w:lang w:val="en-CA" w:eastAsia="zh-CN"/>
        </w:rPr>
        <w:t>, Virtual</w:t>
      </w:r>
    </w:p>
    <w:tbl>
      <w:tblPr>
        <w:tblW w:w="10169" w:type="dxa"/>
        <w:tblLook w:val="01E0" w:firstRow="1" w:lastRow="1" w:firstColumn="1" w:lastColumn="1" w:noHBand="0" w:noVBand="0"/>
      </w:tblPr>
      <w:tblGrid>
        <w:gridCol w:w="1890"/>
        <w:gridCol w:w="8279"/>
      </w:tblGrid>
      <w:tr w:rsidR="00954B0D" w:rsidRPr="00EC3629" w14:paraId="643E3AD1" w14:textId="77777777" w:rsidTr="00954B0D">
        <w:tc>
          <w:tcPr>
            <w:tcW w:w="1890" w:type="dxa"/>
            <w:hideMark/>
          </w:tcPr>
          <w:p w14:paraId="08C6B0FD" w14:textId="77777777" w:rsidR="00954B0D" w:rsidRPr="00EC3629" w:rsidRDefault="00954B0D">
            <w:pPr>
              <w:suppressAutoHyphens/>
              <w:rPr>
                <w:b/>
                <w:lang w:val="en-CA"/>
              </w:rPr>
            </w:pPr>
            <w:r w:rsidRPr="00EC3629">
              <w:rPr>
                <w:b/>
                <w:lang w:val="en-CA"/>
              </w:rPr>
              <w:t>Title</w:t>
            </w:r>
          </w:p>
        </w:tc>
        <w:tc>
          <w:tcPr>
            <w:tcW w:w="8279" w:type="dxa"/>
            <w:hideMark/>
          </w:tcPr>
          <w:p w14:paraId="498090C2" w14:textId="0EE872E4" w:rsidR="00954B0D" w:rsidRPr="00EC3629" w:rsidRDefault="004C352E">
            <w:pPr>
              <w:suppressAutoHyphens/>
              <w:rPr>
                <w:b/>
                <w:highlight w:val="yellow"/>
                <w:lang w:val="en-CA"/>
              </w:rPr>
            </w:pPr>
            <w:r w:rsidRPr="00EC3629">
              <w:rPr>
                <w:b/>
                <w:lang w:val="en-CA"/>
              </w:rPr>
              <w:fldChar w:fldCharType="begin"/>
            </w:r>
            <w:r w:rsidRPr="00EC3629">
              <w:rPr>
                <w:b/>
                <w:lang w:val="en-CA"/>
              </w:rPr>
              <w:instrText xml:space="preserve"> TITLE  \* MERGEFORMAT </w:instrText>
            </w:r>
            <w:r w:rsidRPr="00EC3629">
              <w:rPr>
                <w:b/>
                <w:lang w:val="en-CA"/>
              </w:rPr>
              <w:fldChar w:fldCharType="separate"/>
            </w:r>
            <w:r w:rsidR="0045608E" w:rsidRPr="00EC3629">
              <w:rPr>
                <w:b/>
                <w:lang w:val="en-CA"/>
              </w:rPr>
              <w:t>WD of ISO/IEC 23000-19 AMD 2 Additional structural CMAF brand profile</w:t>
            </w:r>
            <w:r w:rsidRPr="00EC3629">
              <w:rPr>
                <w:b/>
                <w:lang w:val="en-CA"/>
              </w:rPr>
              <w:fldChar w:fldCharType="end"/>
            </w:r>
          </w:p>
        </w:tc>
      </w:tr>
      <w:tr w:rsidR="00954B0D" w:rsidRPr="00EC3629" w14:paraId="4B5EB911" w14:textId="77777777" w:rsidTr="00954B0D">
        <w:tc>
          <w:tcPr>
            <w:tcW w:w="1890" w:type="dxa"/>
            <w:hideMark/>
          </w:tcPr>
          <w:p w14:paraId="47775072" w14:textId="77777777" w:rsidR="00954B0D" w:rsidRPr="00EC3629" w:rsidRDefault="00954B0D">
            <w:pPr>
              <w:suppressAutoHyphens/>
              <w:rPr>
                <w:b/>
                <w:lang w:val="en-CA"/>
              </w:rPr>
            </w:pPr>
            <w:r w:rsidRPr="00EC3629">
              <w:rPr>
                <w:b/>
                <w:lang w:val="en-CA"/>
              </w:rPr>
              <w:t>Source</w:t>
            </w:r>
          </w:p>
        </w:tc>
        <w:tc>
          <w:tcPr>
            <w:tcW w:w="8279" w:type="dxa"/>
            <w:hideMark/>
          </w:tcPr>
          <w:p w14:paraId="47560DDD" w14:textId="01F3D45C" w:rsidR="00954B0D" w:rsidRPr="00EC3629" w:rsidRDefault="00540DEA">
            <w:pPr>
              <w:suppressAutoHyphens/>
              <w:rPr>
                <w:b/>
                <w:lang w:val="en-CA"/>
              </w:rPr>
            </w:pPr>
            <w:r w:rsidRPr="00EC3629">
              <w:rPr>
                <w:b/>
                <w:lang w:val="en-CA"/>
              </w:rPr>
              <w:t>WG 03</w:t>
            </w:r>
            <w:r w:rsidR="00954B0D" w:rsidRPr="00EC3629">
              <w:rPr>
                <w:b/>
                <w:lang w:val="en-CA"/>
              </w:rPr>
              <w:t xml:space="preserve">, MPEG </w:t>
            </w:r>
            <w:r w:rsidR="00F419DA" w:rsidRPr="00EC3629">
              <w:rPr>
                <w:b/>
                <w:lang w:val="en-CA"/>
              </w:rPr>
              <w:t>Systems</w:t>
            </w:r>
          </w:p>
        </w:tc>
      </w:tr>
      <w:tr w:rsidR="00954B0D" w:rsidRPr="00EC3629" w14:paraId="2460E6B8" w14:textId="77777777" w:rsidTr="00954B0D">
        <w:tc>
          <w:tcPr>
            <w:tcW w:w="1890" w:type="dxa"/>
            <w:hideMark/>
          </w:tcPr>
          <w:p w14:paraId="0BEE9C98" w14:textId="77777777" w:rsidR="00954B0D" w:rsidRPr="00EC3629" w:rsidRDefault="00954B0D">
            <w:pPr>
              <w:suppressAutoHyphens/>
              <w:rPr>
                <w:b/>
                <w:lang w:val="en-CA"/>
              </w:rPr>
            </w:pPr>
            <w:r w:rsidRPr="00EC3629">
              <w:rPr>
                <w:b/>
                <w:lang w:val="en-CA"/>
              </w:rPr>
              <w:t>Status</w:t>
            </w:r>
          </w:p>
        </w:tc>
        <w:tc>
          <w:tcPr>
            <w:tcW w:w="8279" w:type="dxa"/>
            <w:hideMark/>
          </w:tcPr>
          <w:p w14:paraId="5BFA1768" w14:textId="77777777" w:rsidR="00954B0D" w:rsidRPr="00EC3629" w:rsidRDefault="00954B0D">
            <w:pPr>
              <w:suppressAutoHyphens/>
              <w:rPr>
                <w:b/>
                <w:lang w:val="en-CA"/>
              </w:rPr>
            </w:pPr>
            <w:r w:rsidRPr="00EC3629">
              <w:rPr>
                <w:b/>
                <w:lang w:val="en-CA"/>
              </w:rPr>
              <w:t>Approved</w:t>
            </w:r>
          </w:p>
        </w:tc>
      </w:tr>
      <w:tr w:rsidR="00954B0D" w:rsidRPr="00EC3629" w14:paraId="21EE3B70" w14:textId="77777777" w:rsidTr="00954B0D">
        <w:tc>
          <w:tcPr>
            <w:tcW w:w="1890" w:type="dxa"/>
            <w:hideMark/>
          </w:tcPr>
          <w:p w14:paraId="05DB2EE2" w14:textId="77777777" w:rsidR="00954B0D" w:rsidRPr="00EC3629" w:rsidRDefault="00954B0D" w:rsidP="00A86680">
            <w:pPr>
              <w:suppressAutoHyphens/>
              <w:rPr>
                <w:b/>
                <w:lang w:val="en-CA"/>
              </w:rPr>
            </w:pPr>
            <w:r w:rsidRPr="00EC3629">
              <w:rPr>
                <w:b/>
                <w:lang w:val="en-CA"/>
              </w:rPr>
              <w:t>Serial Number</w:t>
            </w:r>
          </w:p>
        </w:tc>
        <w:tc>
          <w:tcPr>
            <w:tcW w:w="8279" w:type="dxa"/>
            <w:hideMark/>
          </w:tcPr>
          <w:p w14:paraId="44A25045" w14:textId="4FC15E5E" w:rsidR="00954B0D" w:rsidRPr="00EC3629" w:rsidRDefault="004C352E" w:rsidP="00A86680">
            <w:pPr>
              <w:suppressAutoHyphens/>
              <w:rPr>
                <w:b/>
                <w:lang w:val="en-CA"/>
              </w:rPr>
            </w:pPr>
            <w:r w:rsidRPr="00EC3629">
              <w:rPr>
                <w:b/>
                <w:lang w:val="en-CA"/>
              </w:rPr>
              <w:fldChar w:fldCharType="begin"/>
            </w:r>
            <w:r w:rsidRPr="00EC3629">
              <w:rPr>
                <w:b/>
                <w:lang w:val="en-CA"/>
              </w:rPr>
              <w:instrText xml:space="preserve"> DOCPROPERTY "MDMSNumber" \* MERGEFORMAT </w:instrText>
            </w:r>
            <w:r w:rsidRPr="00EC3629">
              <w:rPr>
                <w:b/>
                <w:lang w:val="en-CA"/>
              </w:rPr>
              <w:fldChar w:fldCharType="separate"/>
            </w:r>
            <w:r w:rsidR="0045608E" w:rsidRPr="00EC3629">
              <w:rPr>
                <w:b/>
                <w:lang w:val="en-CA"/>
              </w:rPr>
              <w:t>23474</w:t>
            </w:r>
            <w:r w:rsidRPr="00EC3629">
              <w:rPr>
                <w:b/>
                <w:lang w:val="en-CA"/>
              </w:rPr>
              <w:fldChar w:fldCharType="end"/>
            </w:r>
          </w:p>
        </w:tc>
      </w:tr>
    </w:tbl>
    <w:p w14:paraId="0F0DC0D2" w14:textId="3F4AF3BE" w:rsidR="00FF2653" w:rsidRPr="00EC3629" w:rsidRDefault="00FF2653" w:rsidP="0018563E">
      <w:pPr>
        <w:rPr>
          <w:lang w:val="en-CA"/>
        </w:rPr>
      </w:pPr>
    </w:p>
    <w:p w14:paraId="39759106" w14:textId="6E495437" w:rsidR="00BA60FC" w:rsidRPr="00EC3629" w:rsidRDefault="00BA60FC" w:rsidP="0018563E">
      <w:pPr>
        <w:rPr>
          <w:lang w:val="en-CA"/>
        </w:rPr>
      </w:pPr>
    </w:p>
    <w:p w14:paraId="10FF98CD" w14:textId="77777777" w:rsidR="00BA60FC" w:rsidRPr="00EC3629" w:rsidRDefault="00BA60FC" w:rsidP="0018563E">
      <w:pPr>
        <w:rPr>
          <w:lang w:val="en-CA"/>
        </w:rPr>
      </w:pPr>
    </w:p>
    <w:p w14:paraId="634BCA15" w14:textId="77777777" w:rsidR="00BC1590" w:rsidRPr="00EC3629" w:rsidRDefault="00BC1590" w:rsidP="0018563E">
      <w:pPr>
        <w:rPr>
          <w:lang w:val="en-CA"/>
        </w:rPr>
      </w:pPr>
    </w:p>
    <w:p w14:paraId="3B382D04" w14:textId="77777777" w:rsidR="00EC3629" w:rsidRPr="00EC3629" w:rsidRDefault="00BC1590" w:rsidP="00EC3629">
      <w:pPr>
        <w:spacing w:after="0"/>
        <w:jc w:val="left"/>
        <w:rPr>
          <w:b/>
          <w:noProof/>
          <w:lang w:val="en-CA"/>
        </w:rPr>
      </w:pPr>
      <w:r w:rsidRPr="00EC3629">
        <w:rPr>
          <w:lang w:val="en-CA"/>
        </w:rPr>
        <w:br w:type="page"/>
      </w:r>
    </w:p>
    <w:p w14:paraId="7523C89E" w14:textId="77777777" w:rsidR="00EC3629" w:rsidRPr="00EC3629" w:rsidRDefault="00EC3629" w:rsidP="00EC3629">
      <w:pPr>
        <w:jc w:val="right"/>
        <w:rPr>
          <w:b/>
          <w:lang w:val="en-CA"/>
        </w:rPr>
      </w:pPr>
      <w:r w:rsidRPr="00EC3629">
        <w:rPr>
          <w:b/>
          <w:noProof/>
          <w:lang w:val="en-CA"/>
        </w:rPr>
        <w:lastRenderedPageBreak/>
        <w:t>ISO 23000-19:2024(X)</w:t>
      </w:r>
    </w:p>
    <w:p w14:paraId="78D45140" w14:textId="77777777" w:rsidR="00EC3629" w:rsidRPr="00EC3629" w:rsidRDefault="00EC3629" w:rsidP="00EC3629">
      <w:pPr>
        <w:jc w:val="right"/>
        <w:rPr>
          <w:rFonts w:ascii="Arial" w:hAnsi="Arial" w:cs="Arial"/>
          <w:color w:val="000000"/>
          <w:sz w:val="20"/>
          <w:szCs w:val="20"/>
          <w:shd w:val="clear" w:color="auto" w:fill="FFFFFF"/>
          <w:lang w:val="en-CA"/>
        </w:rPr>
      </w:pPr>
      <w:r w:rsidRPr="00EC3629">
        <w:rPr>
          <w:noProof/>
          <w:lang w:val="en-CA"/>
        </w:rPr>
        <w:t>ISO/IEC JTC1</w:t>
      </w:r>
      <w:r w:rsidRPr="00EC3629">
        <w:rPr>
          <w:lang w:val="en-CA"/>
        </w:rPr>
        <w:t xml:space="preserve"> /SC 29 /WG 03 /N</w:t>
      </w:r>
      <w:r w:rsidRPr="00EC3629">
        <w:rPr>
          <w:rFonts w:ascii="Arial" w:hAnsi="Arial" w:cs="Arial"/>
          <w:color w:val="000000"/>
          <w:sz w:val="20"/>
          <w:szCs w:val="20"/>
          <w:shd w:val="clear" w:color="auto" w:fill="FFFFFF"/>
          <w:lang w:val="en-CA"/>
        </w:rPr>
        <w:t>0XXX</w:t>
      </w:r>
    </w:p>
    <w:p w14:paraId="043E0E32" w14:textId="77777777" w:rsidR="00EC3629" w:rsidRPr="00EC3629" w:rsidRDefault="00EC3629" w:rsidP="00EC3629">
      <w:pPr>
        <w:spacing w:after="2000"/>
        <w:jc w:val="right"/>
        <w:rPr>
          <w:lang w:val="en-CA"/>
        </w:rPr>
      </w:pPr>
      <w:bookmarkStart w:id="0" w:name="CVP_Secretariat_Loca"/>
      <w:r w:rsidRPr="00EC3629">
        <w:rPr>
          <w:lang w:val="en-CA"/>
        </w:rPr>
        <w:t>Secretariat</w:t>
      </w:r>
      <w:bookmarkEnd w:id="0"/>
      <w:r w:rsidRPr="00EC3629">
        <w:rPr>
          <w:lang w:val="en-CA"/>
        </w:rPr>
        <w:t xml:space="preserve">: </w:t>
      </w:r>
      <w:r w:rsidRPr="00EC3629">
        <w:rPr>
          <w:noProof/>
          <w:lang w:val="en-CA"/>
        </w:rPr>
        <w:t>XXXX</w:t>
      </w:r>
    </w:p>
    <w:p w14:paraId="5BB35713" w14:textId="77777777" w:rsidR="00EC3629" w:rsidRPr="00EC3629" w:rsidRDefault="00EC3629" w:rsidP="00EC3629">
      <w:pPr>
        <w:spacing w:line="360" w:lineRule="atLeast"/>
        <w:jc w:val="left"/>
        <w:rPr>
          <w:b/>
          <w:sz w:val="32"/>
          <w:szCs w:val="32"/>
          <w:lang w:val="en-CA"/>
        </w:rPr>
      </w:pPr>
      <w:bookmarkStart w:id="1" w:name="_Hlk21564085"/>
      <w:r w:rsidRPr="00EC3629">
        <w:rPr>
          <w:sz w:val="32"/>
          <w:szCs w:val="32"/>
          <w:lang w:val="en-CA"/>
        </w:rPr>
        <w:t xml:space="preserve">Information technology — Multimedia application format (MPEG-A) — Part 19: Common media application format (CMAF) for segmented media, AMENDMENT </w:t>
      </w:r>
      <w:bookmarkEnd w:id="1"/>
      <w:r w:rsidRPr="00EC3629">
        <w:rPr>
          <w:sz w:val="32"/>
          <w:szCs w:val="32"/>
          <w:lang w:val="en-CA"/>
        </w:rPr>
        <w:t>2: New structural CMAF brand profile and new media profiles</w:t>
      </w:r>
    </w:p>
    <w:p w14:paraId="0A20559D" w14:textId="77777777" w:rsidR="00EC3629" w:rsidRPr="00EC3629" w:rsidRDefault="00EC3629" w:rsidP="00EC3629">
      <w:pPr>
        <w:spacing w:line="360" w:lineRule="atLeast"/>
        <w:jc w:val="left"/>
        <w:rPr>
          <w:b/>
          <w:sz w:val="32"/>
          <w:szCs w:val="32"/>
          <w:lang w:val="en-CA"/>
        </w:rPr>
      </w:pPr>
    </w:p>
    <w:p w14:paraId="1581161E"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jc w:val="center"/>
        <w:rPr>
          <w:sz w:val="80"/>
          <w:szCs w:val="80"/>
          <w:lang w:val="en-CA"/>
        </w:rPr>
      </w:pPr>
      <w:r w:rsidRPr="00EC3629">
        <w:rPr>
          <w:sz w:val="80"/>
          <w:szCs w:val="80"/>
          <w:lang w:val="en-CA"/>
        </w:rPr>
        <w:t>WD stage</w:t>
      </w:r>
    </w:p>
    <w:p w14:paraId="143A4B93" w14:textId="77777777" w:rsidR="00EC3629" w:rsidRPr="00EC3629" w:rsidRDefault="00EC3629" w:rsidP="00EC3629">
      <w:pPr>
        <w:rPr>
          <w:lang w:val="en-CA"/>
        </w:rPr>
      </w:pPr>
    </w:p>
    <w:p w14:paraId="1B72159B"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jc w:val="center"/>
        <w:rPr>
          <w:b/>
          <w:sz w:val="20"/>
          <w:szCs w:val="20"/>
          <w:lang w:val="en-CA"/>
        </w:rPr>
      </w:pPr>
      <w:r w:rsidRPr="00EC3629">
        <w:rPr>
          <w:b/>
          <w:sz w:val="20"/>
          <w:szCs w:val="20"/>
          <w:lang w:val="en-CA"/>
        </w:rPr>
        <w:t>Warning for WDs and CDs</w:t>
      </w:r>
    </w:p>
    <w:p w14:paraId="02B38E90"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rPr>
          <w:bCs/>
          <w:sz w:val="20"/>
          <w:szCs w:val="20"/>
          <w:lang w:val="en-CA"/>
        </w:rPr>
      </w:pPr>
      <w:r w:rsidRPr="00EC3629">
        <w:rPr>
          <w:bCs/>
          <w:sz w:val="20"/>
          <w:szCs w:val="20"/>
          <w:lang w:val="en-CA"/>
        </w:rPr>
        <w:t>This document is not an ISO International Standard. It is distributed for review and comment. It is subject to change without notice and may not be referred to as an International Standard.</w:t>
      </w:r>
    </w:p>
    <w:p w14:paraId="3D70E714" w14:textId="77777777" w:rsidR="00EC3629" w:rsidRPr="00EC3629" w:rsidRDefault="00EC3629" w:rsidP="00EC3629">
      <w:pPr>
        <w:pBdr>
          <w:top w:val="single" w:sz="4" w:space="1" w:color="auto"/>
          <w:left w:val="single" w:sz="4" w:space="4" w:color="auto"/>
          <w:bottom w:val="single" w:sz="4" w:space="1" w:color="auto"/>
          <w:right w:val="single" w:sz="4" w:space="4" w:color="auto"/>
        </w:pBdr>
        <w:ind w:left="85" w:right="85"/>
        <w:rPr>
          <w:sz w:val="20"/>
          <w:szCs w:val="20"/>
          <w:lang w:val="en-CA"/>
        </w:rPr>
      </w:pPr>
      <w:r w:rsidRPr="00EC3629">
        <w:rPr>
          <w:bCs/>
          <w:sz w:val="20"/>
          <w:szCs w:val="20"/>
          <w:lang w:val="en-CA"/>
        </w:rPr>
        <w:t>Recipients of this draft are invited to submit, with their comments, notification of any relevant patent rights of which they are aware and to provide supporting documentation.</w:t>
      </w:r>
    </w:p>
    <w:p w14:paraId="2F5DD006" w14:textId="77777777" w:rsidR="00EC3629" w:rsidRPr="00EC3629" w:rsidRDefault="00EC3629" w:rsidP="00EC3629">
      <w:pPr>
        <w:pStyle w:val="zzCopyright"/>
        <w:pageBreakBefore/>
        <w:pBdr>
          <w:top w:val="single" w:sz="4" w:space="1" w:color="auto"/>
          <w:left w:val="single" w:sz="4" w:space="4" w:color="auto"/>
          <w:bottom w:val="none" w:sz="0" w:space="0" w:color="auto"/>
          <w:right w:val="single" w:sz="4" w:space="4" w:color="auto"/>
        </w:pBdr>
        <w:autoSpaceDE w:val="0"/>
        <w:autoSpaceDN w:val="0"/>
        <w:adjustRightInd w:val="0"/>
        <w:spacing w:before="40"/>
        <w:ind w:left="102" w:right="102"/>
        <w:jc w:val="left"/>
        <w:rPr>
          <w:color w:val="auto"/>
          <w:szCs w:val="24"/>
          <w:lang w:val="en-CA"/>
        </w:rPr>
      </w:pPr>
      <w:r w:rsidRPr="00EC3629">
        <w:rPr>
          <w:color w:val="auto"/>
          <w:szCs w:val="24"/>
          <w:lang w:val="en-CA"/>
        </w:rPr>
        <w:lastRenderedPageBreak/>
        <w:t>© ISO 2020</w:t>
      </w:r>
    </w:p>
    <w:p w14:paraId="3D0233EC"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rPr>
          <w:color w:val="auto"/>
          <w:szCs w:val="24"/>
          <w:lang w:val="en-CA"/>
        </w:rPr>
      </w:pPr>
      <w:r w:rsidRPr="00EC3629">
        <w:rPr>
          <w:color w:val="auto"/>
          <w:szCs w:val="24"/>
          <w:lang w:val="en-CA"/>
        </w:rPr>
        <w:t>All rights reserved. Unless otherwise specified,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188EB1FD"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r w:rsidRPr="00EC3629">
        <w:rPr>
          <w:color w:val="auto"/>
          <w:szCs w:val="24"/>
          <w:lang w:val="en-CA"/>
        </w:rPr>
        <w:t>ISO copyright office</w:t>
      </w:r>
    </w:p>
    <w:p w14:paraId="354EF4CD"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r w:rsidRPr="00EC3629">
        <w:rPr>
          <w:color w:val="auto"/>
          <w:lang w:val="en-CA"/>
        </w:rPr>
        <w:t xml:space="preserve">Case </w:t>
      </w:r>
      <w:proofErr w:type="spellStart"/>
      <w:r w:rsidRPr="00EC3629">
        <w:rPr>
          <w:color w:val="auto"/>
          <w:lang w:val="en-CA"/>
        </w:rPr>
        <w:t>postale</w:t>
      </w:r>
      <w:proofErr w:type="spellEnd"/>
      <w:r w:rsidRPr="00EC3629">
        <w:rPr>
          <w:color w:val="auto"/>
          <w:szCs w:val="24"/>
          <w:lang w:val="en-CA"/>
        </w:rPr>
        <w:t xml:space="preserve"> 56 </w:t>
      </w:r>
      <w:r w:rsidRPr="00EC3629">
        <w:rPr>
          <w:color w:val="auto"/>
          <w:lang w:val="en-CA"/>
        </w:rPr>
        <w:sym w:font="Symbol" w:char="F0B7"/>
      </w:r>
      <w:r w:rsidRPr="00EC3629">
        <w:rPr>
          <w:color w:val="auto"/>
          <w:szCs w:val="24"/>
          <w:lang w:val="en-CA"/>
        </w:rPr>
        <w:t> CH-1211 Geneva 20</w:t>
      </w:r>
    </w:p>
    <w:p w14:paraId="311237A9"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r w:rsidRPr="00EC3629">
        <w:rPr>
          <w:color w:val="auto"/>
          <w:szCs w:val="24"/>
          <w:lang w:val="en-CA"/>
        </w:rPr>
        <w:t>Tel.  + 41 22 749 01 11</w:t>
      </w:r>
    </w:p>
    <w:p w14:paraId="22EE2A69"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proofErr w:type="gramStart"/>
      <w:r w:rsidRPr="00EC3629">
        <w:rPr>
          <w:color w:val="auto"/>
          <w:szCs w:val="24"/>
          <w:lang w:val="en-CA"/>
        </w:rPr>
        <w:t>Fax  +</w:t>
      </w:r>
      <w:proofErr w:type="gramEnd"/>
      <w:r w:rsidRPr="00EC3629">
        <w:rPr>
          <w:color w:val="auto"/>
          <w:szCs w:val="24"/>
          <w:lang w:val="en-CA"/>
        </w:rPr>
        <w:t xml:space="preserve"> 41 22 749 09 47</w:t>
      </w:r>
    </w:p>
    <w:p w14:paraId="25DDB3B8"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spacing w:after="0"/>
        <w:ind w:left="102" w:right="102" w:firstLine="403"/>
        <w:rPr>
          <w:color w:val="auto"/>
          <w:szCs w:val="24"/>
          <w:lang w:val="en-CA"/>
        </w:rPr>
      </w:pPr>
      <w:proofErr w:type="gramStart"/>
      <w:r w:rsidRPr="00EC3629">
        <w:rPr>
          <w:color w:val="auto"/>
          <w:szCs w:val="24"/>
          <w:lang w:val="en-CA"/>
        </w:rPr>
        <w:t>E-mail  copyright@iso.org</w:t>
      </w:r>
      <w:proofErr w:type="gramEnd"/>
    </w:p>
    <w:p w14:paraId="45446ED0" w14:textId="77777777" w:rsidR="00EC3629" w:rsidRPr="00EC3629" w:rsidRDefault="00EC3629" w:rsidP="00EC3629">
      <w:pPr>
        <w:pStyle w:val="zzCopyright"/>
        <w:pBdr>
          <w:top w:val="none" w:sz="0" w:space="0" w:color="auto"/>
          <w:left w:val="single" w:sz="4" w:space="4" w:color="auto"/>
          <w:bottom w:val="none" w:sz="0" w:space="0" w:color="auto"/>
          <w:right w:val="single" w:sz="4" w:space="4" w:color="auto"/>
        </w:pBdr>
        <w:autoSpaceDE w:val="0"/>
        <w:autoSpaceDN w:val="0"/>
        <w:adjustRightInd w:val="0"/>
        <w:ind w:left="102" w:right="102" w:firstLine="403"/>
        <w:rPr>
          <w:color w:val="auto"/>
          <w:szCs w:val="24"/>
          <w:lang w:val="en-CA"/>
        </w:rPr>
      </w:pPr>
      <w:proofErr w:type="gramStart"/>
      <w:r w:rsidRPr="00EC3629">
        <w:rPr>
          <w:color w:val="auto"/>
          <w:szCs w:val="24"/>
          <w:lang w:val="en-CA"/>
        </w:rPr>
        <w:t>Web  www.iso.org</w:t>
      </w:r>
      <w:proofErr w:type="gramEnd"/>
    </w:p>
    <w:p w14:paraId="6D5BFAA6" w14:textId="77777777" w:rsidR="00EC3629" w:rsidRPr="00EC3629" w:rsidRDefault="00EC3629" w:rsidP="00EC3629">
      <w:pPr>
        <w:pStyle w:val="zzCopyright"/>
        <w:pBdr>
          <w:top w:val="none" w:sz="0" w:space="0" w:color="auto"/>
          <w:left w:val="single" w:sz="4" w:space="4" w:color="auto"/>
          <w:bottom w:val="single" w:sz="4" w:space="1" w:color="auto"/>
          <w:right w:val="single" w:sz="4" w:space="4" w:color="auto"/>
        </w:pBdr>
        <w:autoSpaceDE w:val="0"/>
        <w:autoSpaceDN w:val="0"/>
        <w:adjustRightInd w:val="0"/>
        <w:ind w:left="102" w:right="102"/>
        <w:rPr>
          <w:color w:val="auto"/>
          <w:szCs w:val="24"/>
          <w:lang w:val="en-CA"/>
        </w:rPr>
      </w:pPr>
      <w:r w:rsidRPr="00EC3629">
        <w:rPr>
          <w:color w:val="auto"/>
          <w:szCs w:val="24"/>
          <w:lang w:val="en-CA"/>
        </w:rPr>
        <w:t>Published in Switzerland.</w:t>
      </w:r>
    </w:p>
    <w:p w14:paraId="7CABB161" w14:textId="77777777" w:rsidR="00EC3629" w:rsidRPr="00EC3629" w:rsidRDefault="00EC3629" w:rsidP="00EC3629">
      <w:pPr>
        <w:rPr>
          <w:lang w:val="en-CA"/>
        </w:rPr>
      </w:pPr>
    </w:p>
    <w:p w14:paraId="61C0D8D6" w14:textId="77777777" w:rsidR="00EC3629" w:rsidRPr="00EC3629" w:rsidRDefault="00EC3629" w:rsidP="00EC3629">
      <w:pPr>
        <w:rPr>
          <w:lang w:val="en-CA"/>
        </w:rPr>
        <w:sectPr w:rsidR="00EC3629" w:rsidRPr="00EC3629" w:rsidSect="00696DFF">
          <w:headerReference w:type="even" r:id="rId9"/>
          <w:headerReference w:type="default" r:id="rId10"/>
          <w:footerReference w:type="even" r:id="rId11"/>
          <w:footerReference w:type="default" r:id="rId12"/>
          <w:headerReference w:type="first" r:id="rId13"/>
          <w:footerReference w:type="first" r:id="rId14"/>
          <w:pgSz w:w="11906" w:h="16838" w:code="9"/>
          <w:pgMar w:top="794" w:right="1077" w:bottom="567" w:left="1077" w:header="709" w:footer="284" w:gutter="0"/>
          <w:cols w:space="708"/>
          <w:titlePg/>
          <w:docGrid w:linePitch="360"/>
        </w:sectPr>
      </w:pPr>
    </w:p>
    <w:p w14:paraId="3E4B7AA9" w14:textId="77777777" w:rsidR="00EC3629" w:rsidRPr="00EC3629" w:rsidRDefault="00EC3629" w:rsidP="00EC3629">
      <w:pPr>
        <w:pStyle w:val="Heading1"/>
        <w:numPr>
          <w:ilvl w:val="0"/>
          <w:numId w:val="0"/>
        </w:numPr>
        <w:spacing w:before="0"/>
        <w:ind w:left="432" w:hanging="432"/>
        <w:rPr>
          <w:lang w:val="en-CA"/>
        </w:rPr>
      </w:pPr>
      <w:bookmarkStart w:id="2" w:name="_Toc353342667"/>
      <w:bookmarkStart w:id="3" w:name="_Toc498610275"/>
      <w:r w:rsidRPr="00EC3629">
        <w:rPr>
          <w:lang w:val="en-CA"/>
        </w:rPr>
        <w:lastRenderedPageBreak/>
        <w:t>Foreword</w:t>
      </w:r>
      <w:bookmarkEnd w:id="2"/>
      <w:bookmarkEnd w:id="3"/>
    </w:p>
    <w:p w14:paraId="70AD74F7" w14:textId="77777777" w:rsidR="00EC3629" w:rsidRPr="00EC3629" w:rsidRDefault="00EC3629" w:rsidP="00EC3629">
      <w:pPr>
        <w:rPr>
          <w:lang w:val="en-CA"/>
        </w:rPr>
      </w:pPr>
      <w:r w:rsidRPr="00EC3629">
        <w:rPr>
          <w:lang w:val="en-CA"/>
        </w:rPr>
        <w:t>ISO (the International Organization for Standardization) is a worldwide federation of national standards bodies (ISO member bodies). The work of preparing International Standards is normally carried out through ISO technical committees. Each member body interested in a subject for which a technical committee has been established has the right to be represented on that committee. International organizations, governmental and non-governmental, in liaison with ISO, also take part in the work. ISO collaborates closely with the International Electrotechnical Commission (IEC) on all matters of electrotechnical standardization.</w:t>
      </w:r>
    </w:p>
    <w:p w14:paraId="496D2430" w14:textId="77777777" w:rsidR="00EC3629" w:rsidRPr="00EC3629" w:rsidRDefault="00EC3629" w:rsidP="00EC3629">
      <w:pPr>
        <w:rPr>
          <w:rFonts w:ascii="Arial" w:hAnsi="Arial"/>
          <w:lang w:val="en-CA"/>
        </w:rPr>
      </w:pPr>
      <w:r w:rsidRPr="00EC3629">
        <w:rPr>
          <w:lang w:val="en-CA"/>
        </w:rPr>
        <w:t xml:space="preserve">The procedures used to develop this document and those intended for its further maintenance are described in the ISO/IEC Directives, Part 1. </w:t>
      </w:r>
      <w:proofErr w:type="gramStart"/>
      <w:r w:rsidRPr="00EC3629">
        <w:rPr>
          <w:lang w:val="en-CA"/>
        </w:rPr>
        <w:t>In particular the</w:t>
      </w:r>
      <w:proofErr w:type="gramEnd"/>
      <w:r w:rsidRPr="00EC3629">
        <w:rPr>
          <w:lang w:val="en-CA"/>
        </w:rPr>
        <w:t xml:space="preserve"> different approval criteria needed for the different types of ISO documents should be noted. This document was drafted in accordance with the editorial rules of the ISO/IEC Directives, Part 2.  </w:t>
      </w:r>
      <w:hyperlink r:id="rId15" w:history="1">
        <w:r w:rsidRPr="00EC3629">
          <w:rPr>
            <w:rStyle w:val="Hyperlink"/>
            <w:lang w:val="en-CA"/>
          </w:rPr>
          <w:t>www.iso.org/directives</w:t>
        </w:r>
      </w:hyperlink>
    </w:p>
    <w:p w14:paraId="7B121409" w14:textId="77777777" w:rsidR="00EC3629" w:rsidRPr="00EC3629" w:rsidRDefault="00EC3629" w:rsidP="00EC3629">
      <w:pPr>
        <w:rPr>
          <w:lang w:val="en-CA"/>
        </w:rPr>
      </w:pPr>
      <w:r w:rsidRPr="00EC3629">
        <w:rPr>
          <w:lang w:val="en-CA"/>
        </w:rPr>
        <w:t xml:space="preserve">Attention is drawn to the possibility that some of the elements of this document may be the subject of patent rights. ISO shall not be held responsible for identifying any or all such patent rights. Details of any patent rights identified during the development of the document will be in the Introduction and/or on the ISO list of patent declarations received.  </w:t>
      </w:r>
      <w:hyperlink r:id="rId16" w:history="1">
        <w:r w:rsidRPr="00EC3629">
          <w:rPr>
            <w:rStyle w:val="Hyperlink"/>
            <w:lang w:val="en-CA"/>
          </w:rPr>
          <w:t>www.iso.org/patents</w:t>
        </w:r>
      </w:hyperlink>
    </w:p>
    <w:p w14:paraId="7F978BDC" w14:textId="77777777" w:rsidR="00EC3629" w:rsidRPr="00EC3629" w:rsidRDefault="00EC3629" w:rsidP="00EC3629">
      <w:pPr>
        <w:rPr>
          <w:lang w:val="en-CA"/>
        </w:rPr>
      </w:pPr>
      <w:r w:rsidRPr="00EC3629">
        <w:rPr>
          <w:lang w:val="en-CA"/>
        </w:rPr>
        <w:t>Any trade name used in this document is information given for the convenience of users and does not constitute an endorsement.</w:t>
      </w:r>
    </w:p>
    <w:p w14:paraId="73DD7B05" w14:textId="77777777" w:rsidR="00EC3629" w:rsidRPr="00EC3629" w:rsidRDefault="00EC3629" w:rsidP="00EC3629">
      <w:pPr>
        <w:pStyle w:val="Special"/>
        <w:rPr>
          <w:rFonts w:ascii="Cambria" w:hAnsi="Cambria"/>
          <w:sz w:val="22"/>
          <w:szCs w:val="22"/>
          <w:lang w:val="en-CA"/>
        </w:rPr>
      </w:pPr>
      <w:r w:rsidRPr="00EC3629">
        <w:rPr>
          <w:rFonts w:ascii="Cambria" w:hAnsi="Cambria"/>
          <w:sz w:val="22"/>
          <w:szCs w:val="22"/>
          <w:lang w:val="en-CA"/>
        </w:rPr>
        <w:t xml:space="preserve">For an explanation on the meaning of ISO specific terms and expressions related to conformity assessment, as well as information about ISO's adherence to the WTO principles in the Technical Barriers to Trade (TBT) see the following URL: </w:t>
      </w:r>
      <w:hyperlink r:id="rId17" w:history="1">
        <w:r w:rsidRPr="00EC3629">
          <w:rPr>
            <w:rStyle w:val="Hyperlink"/>
            <w:rFonts w:ascii="Cambria" w:hAnsi="Cambria"/>
            <w:sz w:val="22"/>
            <w:szCs w:val="22"/>
            <w:lang w:val="en-CA"/>
          </w:rPr>
          <w:t>Foreword - Supplementary information</w:t>
        </w:r>
      </w:hyperlink>
    </w:p>
    <w:p w14:paraId="12C551A6" w14:textId="77777777" w:rsidR="00EC3629" w:rsidRPr="00EC3629" w:rsidRDefault="00EC3629" w:rsidP="00EC3629">
      <w:pPr>
        <w:rPr>
          <w:lang w:val="en-CA"/>
        </w:rPr>
      </w:pPr>
      <w:r w:rsidRPr="00EC3629">
        <w:rPr>
          <w:lang w:val="en-CA"/>
        </w:rPr>
        <w:t>The committee responsible for this document is ISO/IEC JTC1 SC29.</w:t>
      </w:r>
    </w:p>
    <w:p w14:paraId="36DA1743" w14:textId="77777777" w:rsidR="00EC3629" w:rsidRPr="00EC3629" w:rsidRDefault="00EC3629" w:rsidP="00EC3629">
      <w:pPr>
        <w:pStyle w:val="Heading1"/>
        <w:numPr>
          <w:ilvl w:val="0"/>
          <w:numId w:val="0"/>
        </w:numPr>
        <w:spacing w:before="960"/>
        <w:ind w:left="432" w:hanging="432"/>
        <w:rPr>
          <w:lang w:val="en-CA"/>
        </w:rPr>
      </w:pPr>
      <w:bookmarkStart w:id="4" w:name="_Toc353342668"/>
      <w:bookmarkStart w:id="5" w:name="_Toc498610276"/>
      <w:r w:rsidRPr="00EC3629">
        <w:rPr>
          <w:lang w:val="en-CA"/>
        </w:rPr>
        <w:t>Introduction</w:t>
      </w:r>
      <w:bookmarkEnd w:id="4"/>
      <w:bookmarkEnd w:id="5"/>
      <w:r w:rsidRPr="00EC3629">
        <w:rPr>
          <w:lang w:val="en-CA"/>
        </w:rPr>
        <w:t xml:space="preserve"> to Amendment 2</w:t>
      </w:r>
    </w:p>
    <w:p w14:paraId="67BB2387" w14:textId="77777777" w:rsidR="00EC3629" w:rsidRPr="00EC3629" w:rsidRDefault="00EC3629" w:rsidP="00EC3629">
      <w:pPr>
        <w:rPr>
          <w:lang w:val="en-CA"/>
        </w:rPr>
      </w:pPr>
      <w:r w:rsidRPr="00EC3629">
        <w:rPr>
          <w:lang w:val="en-CA"/>
        </w:rPr>
        <w:t xml:space="preserve">This amendment adds support for </w:t>
      </w:r>
    </w:p>
    <w:p w14:paraId="114EE91B" w14:textId="77777777" w:rsidR="00EC3629" w:rsidRPr="00EC3629" w:rsidRDefault="00EC3629" w:rsidP="00EC3629">
      <w:pPr>
        <w:pStyle w:val="ListParagraph"/>
        <w:numPr>
          <w:ilvl w:val="0"/>
          <w:numId w:val="10"/>
        </w:numPr>
        <w:spacing w:before="0" w:after="240" w:line="240" w:lineRule="atLeast"/>
        <w:contextualSpacing/>
        <w:rPr>
          <w:lang w:val="en-CA"/>
        </w:rPr>
      </w:pPr>
      <w:r w:rsidRPr="00EC3629">
        <w:rPr>
          <w:lang w:val="en-CA"/>
        </w:rPr>
        <w:t>A new structural media profile.</w:t>
      </w:r>
    </w:p>
    <w:p w14:paraId="1B517C57" w14:textId="77777777" w:rsidR="00EC3629" w:rsidRPr="00EC3629" w:rsidRDefault="00EC3629" w:rsidP="00EC3629">
      <w:pPr>
        <w:rPr>
          <w:lang w:val="en-CA"/>
        </w:rPr>
      </w:pPr>
    </w:p>
    <w:p w14:paraId="201BCCAE" w14:textId="77777777" w:rsidR="00EC3629" w:rsidRPr="00EC3629" w:rsidRDefault="00EC3629" w:rsidP="00EC3629">
      <w:pPr>
        <w:pageBreakBefore/>
        <w:spacing w:after="360" w:line="360" w:lineRule="atLeast"/>
        <w:jc w:val="left"/>
        <w:rPr>
          <w:sz w:val="32"/>
          <w:szCs w:val="32"/>
          <w:lang w:val="en-CA"/>
        </w:rPr>
      </w:pPr>
      <w:r w:rsidRPr="00EC3629">
        <w:rPr>
          <w:sz w:val="32"/>
          <w:szCs w:val="32"/>
          <w:lang w:val="en-CA"/>
        </w:rPr>
        <w:lastRenderedPageBreak/>
        <w:t>Information technology — Multimedia application format (MPEG-A) — Part 19: Common media application format (CMAF) for segmented media, AMENDMENT 2: New Structural Profile and Other Technologies</w:t>
      </w:r>
    </w:p>
    <w:p w14:paraId="4E7598A1" w14:textId="19CC2C22" w:rsidR="00526A33" w:rsidRPr="00526A33" w:rsidRDefault="0091520D" w:rsidP="0091520D">
      <w:pPr>
        <w:pStyle w:val="Heading1"/>
        <w:rPr>
          <w:lang w:val="en-CA" w:eastAsia="ja-JP"/>
        </w:rPr>
      </w:pPr>
      <w:r>
        <w:rPr>
          <w:lang w:val="en-CA" w:eastAsia="ja-JP"/>
        </w:rPr>
        <w:t>Clause 4</w:t>
      </w:r>
      <w:r w:rsidR="00FE76F5">
        <w:rPr>
          <w:lang w:val="en-CA" w:eastAsia="ja-JP"/>
        </w:rPr>
        <w:t xml:space="preserve"> changes</w:t>
      </w:r>
    </w:p>
    <w:p w14:paraId="7BE9F4D1" w14:textId="45FA33D8" w:rsidR="00526A33" w:rsidRPr="0091520D" w:rsidRDefault="00526A33" w:rsidP="00526A33">
      <w:pPr>
        <w:rPr>
          <w:i/>
          <w:iCs/>
          <w:lang w:val="en-CA" w:eastAsia="ja-JP"/>
        </w:rPr>
      </w:pPr>
      <w:r w:rsidRPr="0091520D">
        <w:rPr>
          <w:i/>
          <w:iCs/>
          <w:lang w:val="en-CA" w:eastAsia="ja-JP"/>
        </w:rPr>
        <w:t xml:space="preserve">Add new abbreviation for </w:t>
      </w:r>
      <w:r w:rsidR="004752E5" w:rsidRPr="0091520D">
        <w:rPr>
          <w:i/>
          <w:iCs/>
          <w:lang w:val="en-CA" w:eastAsia="ja-JP"/>
        </w:rPr>
        <w:t xml:space="preserve">MV - </w:t>
      </w:r>
      <w:r w:rsidRPr="0091520D">
        <w:rPr>
          <w:i/>
          <w:iCs/>
          <w:lang w:val="en-CA" w:eastAsia="ja-JP"/>
        </w:rPr>
        <w:t>multi-view</w:t>
      </w:r>
      <w:r w:rsidR="004752E5" w:rsidRPr="0091520D">
        <w:rPr>
          <w:i/>
          <w:iCs/>
          <w:lang w:val="en-CA" w:eastAsia="ja-JP"/>
        </w:rPr>
        <w:t>:</w:t>
      </w:r>
    </w:p>
    <w:tbl>
      <w:tblPr>
        <w:tblW w:w="4891" w:type="pct"/>
        <w:tblInd w:w="216" w:type="dxa"/>
        <w:tblLook w:val="0000" w:firstRow="0" w:lastRow="0" w:firstColumn="0" w:lastColumn="0" w:noHBand="0" w:noVBand="0"/>
      </w:tblPr>
      <w:tblGrid>
        <w:gridCol w:w="1334"/>
        <w:gridCol w:w="7489"/>
      </w:tblGrid>
      <w:tr w:rsidR="004A4385" w:rsidRPr="006C6720" w14:paraId="1A290953" w14:textId="77777777" w:rsidTr="00526A33">
        <w:trPr>
          <w:cantSplit/>
        </w:trPr>
        <w:tc>
          <w:tcPr>
            <w:tcW w:w="1334" w:type="dxa"/>
          </w:tcPr>
          <w:p w14:paraId="5F660967" w14:textId="72872538" w:rsidR="004A4385" w:rsidRDefault="004A4385" w:rsidP="00CE0DF1">
            <w:pPr>
              <w:pStyle w:val="Tablebody"/>
            </w:pPr>
            <w:r>
              <w:t>...</w:t>
            </w:r>
          </w:p>
        </w:tc>
        <w:tc>
          <w:tcPr>
            <w:tcW w:w="7489" w:type="dxa"/>
          </w:tcPr>
          <w:p w14:paraId="68838F9B" w14:textId="7FBB5F6F" w:rsidR="004A4385" w:rsidRDefault="004A4385" w:rsidP="00CE0DF1">
            <w:pPr>
              <w:pStyle w:val="Tablebody"/>
            </w:pPr>
            <w:r>
              <w:t>...</w:t>
            </w:r>
          </w:p>
        </w:tc>
      </w:tr>
      <w:tr w:rsidR="00526A33" w:rsidRPr="006C6720" w14:paraId="2F0EF043" w14:textId="77777777" w:rsidTr="00526A33">
        <w:trPr>
          <w:cantSplit/>
        </w:trPr>
        <w:tc>
          <w:tcPr>
            <w:tcW w:w="1334" w:type="dxa"/>
          </w:tcPr>
          <w:p w14:paraId="571B50F9" w14:textId="77777777" w:rsidR="00526A33" w:rsidRDefault="00526A33" w:rsidP="00CE0DF1">
            <w:pPr>
              <w:pStyle w:val="Tablebody"/>
            </w:pPr>
            <w:r>
              <w:t>MSE</w:t>
            </w:r>
          </w:p>
        </w:tc>
        <w:tc>
          <w:tcPr>
            <w:tcW w:w="7489" w:type="dxa"/>
          </w:tcPr>
          <w:p w14:paraId="4DFE47A2" w14:textId="5A6472F5" w:rsidR="00526A33" w:rsidRPr="006C6720" w:rsidRDefault="00D6169C" w:rsidP="00CE0DF1">
            <w:pPr>
              <w:pStyle w:val="Tablebody"/>
            </w:pPr>
            <w:r>
              <w:t>m</w:t>
            </w:r>
            <w:r w:rsidR="00526A33">
              <w:t xml:space="preserve">edia </w:t>
            </w:r>
            <w:r>
              <w:t>s</w:t>
            </w:r>
            <w:r w:rsidR="00526A33">
              <w:t xml:space="preserve">ource </w:t>
            </w:r>
            <w:r>
              <w:t>e</w:t>
            </w:r>
            <w:r w:rsidR="00526A33">
              <w:t>xtension</w:t>
            </w:r>
          </w:p>
        </w:tc>
      </w:tr>
      <w:tr w:rsidR="00526A33" w:rsidRPr="006C6720" w14:paraId="37604292" w14:textId="77777777" w:rsidTr="00526A33">
        <w:trPr>
          <w:cantSplit/>
        </w:trPr>
        <w:tc>
          <w:tcPr>
            <w:tcW w:w="1334" w:type="dxa"/>
          </w:tcPr>
          <w:p w14:paraId="32A616E2" w14:textId="670C550A" w:rsidR="00526A33" w:rsidRPr="00526A33" w:rsidRDefault="00526A33" w:rsidP="00CE0DF1">
            <w:pPr>
              <w:pStyle w:val="Tablebody"/>
              <w:rPr>
                <w:color w:val="FF0000"/>
              </w:rPr>
            </w:pPr>
            <w:r w:rsidRPr="00526A33">
              <w:rPr>
                <w:color w:val="FF0000"/>
              </w:rPr>
              <w:t>MV</w:t>
            </w:r>
          </w:p>
        </w:tc>
        <w:tc>
          <w:tcPr>
            <w:tcW w:w="7489" w:type="dxa"/>
          </w:tcPr>
          <w:p w14:paraId="28C8B8A4" w14:textId="5703BA56" w:rsidR="00526A33" w:rsidRPr="00526A33" w:rsidRDefault="00D6169C" w:rsidP="00CE0DF1">
            <w:pPr>
              <w:pStyle w:val="Tablebody"/>
              <w:rPr>
                <w:color w:val="FF0000"/>
              </w:rPr>
            </w:pPr>
            <w:ins w:id="6" w:author="Dimitri Podborski" w:date="2024-02-08T15:16:00Z">
              <w:r>
                <w:rPr>
                  <w:color w:val="FF0000"/>
                </w:rPr>
                <w:t>m</w:t>
              </w:r>
            </w:ins>
            <w:del w:id="7" w:author="Dimitri Podborski" w:date="2024-02-08T15:16:00Z">
              <w:r w:rsidDel="00D6169C">
                <w:rPr>
                  <w:color w:val="FF0000"/>
                </w:rPr>
                <w:delText>M</w:delText>
              </w:r>
            </w:del>
            <w:r w:rsidR="00526A33" w:rsidRPr="00526A33">
              <w:rPr>
                <w:color w:val="FF0000"/>
              </w:rPr>
              <w:t>ulti-view</w:t>
            </w:r>
          </w:p>
        </w:tc>
      </w:tr>
      <w:tr w:rsidR="00526A33" w:rsidRPr="006C6720" w14:paraId="41AC3A6D" w14:textId="77777777" w:rsidTr="00526A33">
        <w:trPr>
          <w:cantSplit/>
        </w:trPr>
        <w:tc>
          <w:tcPr>
            <w:tcW w:w="1334" w:type="dxa"/>
          </w:tcPr>
          <w:p w14:paraId="6B240F15" w14:textId="77777777" w:rsidR="00526A33" w:rsidRPr="006C6720" w:rsidRDefault="00526A33" w:rsidP="00CE0DF1">
            <w:pPr>
              <w:pStyle w:val="Tablebody"/>
            </w:pPr>
            <w:r w:rsidRPr="006C6720">
              <w:t>NAL</w:t>
            </w:r>
          </w:p>
        </w:tc>
        <w:tc>
          <w:tcPr>
            <w:tcW w:w="7489" w:type="dxa"/>
          </w:tcPr>
          <w:p w14:paraId="6163832D" w14:textId="624451BF" w:rsidR="00526A33" w:rsidRPr="006C6720" w:rsidRDefault="00D6169C" w:rsidP="00CE0DF1">
            <w:pPr>
              <w:pStyle w:val="Tablebody"/>
            </w:pPr>
            <w:r>
              <w:t>n</w:t>
            </w:r>
            <w:r w:rsidR="00526A33" w:rsidRPr="006C6720">
              <w:t xml:space="preserve">etwork </w:t>
            </w:r>
            <w:r>
              <w:t>a</w:t>
            </w:r>
            <w:r w:rsidR="00526A33" w:rsidRPr="006C6720">
              <w:t xml:space="preserve">daptation </w:t>
            </w:r>
            <w:r>
              <w:t>l</w:t>
            </w:r>
            <w:r w:rsidR="00526A33" w:rsidRPr="006C6720">
              <w:t>ayer</w:t>
            </w:r>
          </w:p>
        </w:tc>
      </w:tr>
      <w:tr w:rsidR="004A4385" w:rsidRPr="006C6720" w14:paraId="6750143F" w14:textId="77777777" w:rsidTr="00526A33">
        <w:trPr>
          <w:cantSplit/>
        </w:trPr>
        <w:tc>
          <w:tcPr>
            <w:tcW w:w="1334" w:type="dxa"/>
          </w:tcPr>
          <w:p w14:paraId="01706BE4" w14:textId="02199799" w:rsidR="004A4385" w:rsidRPr="006C6720" w:rsidRDefault="004A4385" w:rsidP="00CE0DF1">
            <w:pPr>
              <w:pStyle w:val="Tablebody"/>
            </w:pPr>
            <w:r>
              <w:t>...</w:t>
            </w:r>
          </w:p>
        </w:tc>
        <w:tc>
          <w:tcPr>
            <w:tcW w:w="7489" w:type="dxa"/>
          </w:tcPr>
          <w:p w14:paraId="50E7CA7E" w14:textId="0542BCF6" w:rsidR="004A4385" w:rsidRPr="006C6720" w:rsidRDefault="004A4385" w:rsidP="00CE0DF1">
            <w:pPr>
              <w:pStyle w:val="Tablebody"/>
            </w:pPr>
            <w:r>
              <w:t>...</w:t>
            </w:r>
          </w:p>
        </w:tc>
      </w:tr>
    </w:tbl>
    <w:p w14:paraId="1D977975" w14:textId="79870C71" w:rsidR="00526A33" w:rsidRDefault="0091520D" w:rsidP="0091520D">
      <w:pPr>
        <w:pStyle w:val="Heading1"/>
        <w:rPr>
          <w:lang w:val="en-CA" w:eastAsia="ja-JP"/>
        </w:rPr>
      </w:pPr>
      <w:r w:rsidRPr="0091520D">
        <w:rPr>
          <w:lang w:val="en-CA" w:eastAsia="ja-JP"/>
        </w:rPr>
        <w:t xml:space="preserve">Clause 7 </w:t>
      </w:r>
      <w:r w:rsidR="00FE76F5">
        <w:rPr>
          <w:lang w:val="en-CA" w:eastAsia="ja-JP"/>
        </w:rPr>
        <w:t>changes</w:t>
      </w:r>
    </w:p>
    <w:p w14:paraId="0D6027AA" w14:textId="636885B8" w:rsidR="00AA3C49" w:rsidRPr="00AA3C49" w:rsidRDefault="00AA3C49" w:rsidP="00AA3C49">
      <w:pPr>
        <w:pStyle w:val="Heading2"/>
        <w:rPr>
          <w:lang w:val="en-CA" w:eastAsia="ja-JP"/>
        </w:rPr>
      </w:pPr>
      <w:r>
        <w:rPr>
          <w:lang w:val="en-CA" w:eastAsia="ja-JP"/>
        </w:rPr>
        <w:t>Overview</w:t>
      </w:r>
    </w:p>
    <w:p w14:paraId="4C316252" w14:textId="20B9B5F6" w:rsidR="0091520D" w:rsidRPr="0091520D" w:rsidRDefault="0091520D" w:rsidP="00526A33">
      <w:pPr>
        <w:rPr>
          <w:i/>
          <w:iCs/>
          <w:lang w:val="en-CA" w:eastAsia="ja-JP"/>
        </w:rPr>
      </w:pPr>
      <w:r w:rsidRPr="0091520D">
        <w:rPr>
          <w:i/>
          <w:iCs/>
          <w:lang w:val="en-CA" w:eastAsia="ja-JP"/>
        </w:rPr>
        <w:t>Replace 7.1 overview with the following:</w:t>
      </w:r>
    </w:p>
    <w:p w14:paraId="507213CA" w14:textId="4AEFA61C" w:rsidR="0091520D" w:rsidRDefault="0091520D" w:rsidP="0091520D">
      <w:r>
        <w:t xml:space="preserve">The CMAF track format is derived from the ISO </w:t>
      </w:r>
      <w:r w:rsidR="00D6169C">
        <w:t>b</w:t>
      </w:r>
      <w:r>
        <w:t xml:space="preserve">ase </w:t>
      </w:r>
      <w:r w:rsidR="00D6169C">
        <w:t>m</w:t>
      </w:r>
      <w:r>
        <w:t xml:space="preserve">edia </w:t>
      </w:r>
      <w:r w:rsidR="00D6169C">
        <w:t>f</w:t>
      </w:r>
      <w:r>
        <w:t xml:space="preserve">ile </w:t>
      </w:r>
      <w:r w:rsidR="00D6169C">
        <w:t>f</w:t>
      </w:r>
      <w:r>
        <w:t xml:space="preserve">ormat in this clause and structural brands are specified. At this point, the </w:t>
      </w:r>
      <w:r w:rsidRPr="0091520D">
        <w:rPr>
          <w:rStyle w:val="codeZchn"/>
          <w:rFonts w:eastAsia="MS Mincho"/>
        </w:rPr>
        <w:t>'cmfc'</w:t>
      </w:r>
      <w:r w:rsidRPr="0091520D">
        <w:rPr>
          <w:color w:val="FF0000"/>
        </w:rPr>
        <w:t xml:space="preserve">, the </w:t>
      </w:r>
      <w:r w:rsidRPr="0091520D">
        <w:rPr>
          <w:rStyle w:val="codeZchn"/>
          <w:rFonts w:eastAsia="MS Mincho"/>
          <w:color w:val="FF0000"/>
        </w:rPr>
        <w:t>'cmf1'</w:t>
      </w:r>
      <w:r>
        <w:t xml:space="preserve"> and the </w:t>
      </w:r>
      <w:r w:rsidRPr="0091520D">
        <w:rPr>
          <w:rStyle w:val="codeZchn"/>
          <w:rFonts w:eastAsia="MS Mincho"/>
        </w:rPr>
        <w:t>'cmf2'</w:t>
      </w:r>
      <w:r>
        <w:t xml:space="preserve"> CMAF structural brands are defined. The </w:t>
      </w:r>
      <w:r w:rsidRPr="0091520D">
        <w:rPr>
          <w:rStyle w:val="codeZchn"/>
          <w:rFonts w:eastAsia="MS Mincho"/>
        </w:rPr>
        <w:t>'cmf2'</w:t>
      </w:r>
      <w:r>
        <w:t xml:space="preserve"> brand further restricts the </w:t>
      </w:r>
      <w:r w:rsidRPr="0091520D">
        <w:rPr>
          <w:rStyle w:val="codeZchn"/>
          <w:rFonts w:eastAsia="MS Mincho"/>
        </w:rPr>
        <w:t>'cmfc'</w:t>
      </w:r>
      <w:r>
        <w:t xml:space="preserve"> brand. </w:t>
      </w:r>
      <w:r w:rsidRPr="00EF0577">
        <w:rPr>
          <w:color w:val="FF0000"/>
        </w:rPr>
        <w:t xml:space="preserve">The </w:t>
      </w:r>
      <w:r w:rsidR="00EF0577" w:rsidRPr="00EF0577">
        <w:rPr>
          <w:rStyle w:val="codeZchn"/>
          <w:rFonts w:eastAsia="MS Mincho"/>
          <w:color w:val="FF0000"/>
        </w:rPr>
        <w:t>'</w:t>
      </w:r>
      <w:r w:rsidRPr="00EF0577">
        <w:rPr>
          <w:rStyle w:val="codeZchn"/>
          <w:rFonts w:eastAsia="MS Mincho"/>
          <w:color w:val="FF0000"/>
        </w:rPr>
        <w:t>cmf1</w:t>
      </w:r>
      <w:r w:rsidR="00EF0577" w:rsidRPr="00EF0577">
        <w:rPr>
          <w:rStyle w:val="codeZchn"/>
          <w:rFonts w:eastAsia="MS Mincho"/>
          <w:color w:val="FF0000"/>
        </w:rPr>
        <w:t>'</w:t>
      </w:r>
      <w:r w:rsidRPr="00EF0577">
        <w:rPr>
          <w:color w:val="FF0000"/>
        </w:rPr>
        <w:t xml:space="preserve"> brand extends and restricts</w:t>
      </w:r>
      <w:ins w:id="8" w:author="Dimitri Podborski" w:date="2024-02-08T15:18:00Z">
        <w:r w:rsidR="00D6169C">
          <w:rPr>
            <w:color w:val="FF0000"/>
          </w:rPr>
          <w:t xml:space="preserve"> the</w:t>
        </w:r>
      </w:ins>
      <w:r w:rsidRPr="00EF0577">
        <w:rPr>
          <w:color w:val="FF0000"/>
        </w:rPr>
        <w:t xml:space="preserve"> </w:t>
      </w:r>
      <w:r w:rsidRPr="00EF0577">
        <w:rPr>
          <w:rStyle w:val="codeZchn"/>
          <w:rFonts w:eastAsia="MS Mincho"/>
          <w:color w:val="FF0000"/>
        </w:rPr>
        <w:t>'cmfc'</w:t>
      </w:r>
      <w:ins w:id="9" w:author="Dimitri Podborski" w:date="2024-02-08T15:18:00Z">
        <w:r w:rsidR="00D6169C" w:rsidRPr="00D6169C">
          <w:rPr>
            <w:rPrChange w:id="10" w:author="Dimitri Podborski" w:date="2024-02-08T15:18:00Z">
              <w:rPr>
                <w:rStyle w:val="codeZchn"/>
                <w:rFonts w:eastAsia="MS Mincho"/>
                <w:color w:val="FF0000"/>
              </w:rPr>
            </w:rPrChange>
          </w:rPr>
          <w:t xml:space="preserve"> brand</w:t>
        </w:r>
      </w:ins>
      <w:r w:rsidRPr="00EF0577">
        <w:rPr>
          <w:color w:val="FF0000"/>
        </w:rPr>
        <w:t>.</w:t>
      </w:r>
    </w:p>
    <w:p w14:paraId="3106E5BC" w14:textId="436E02A0" w:rsidR="0091520D" w:rsidRDefault="0091520D" w:rsidP="0091520D">
      <w:pPr>
        <w:rPr>
          <w:lang w:val="en-CA" w:eastAsia="ja-JP"/>
        </w:rPr>
      </w:pPr>
      <w:r>
        <w:t>Several CMAF media objects are derived from the CMAF track format.</w:t>
      </w:r>
    </w:p>
    <w:p w14:paraId="4E0D3758" w14:textId="0D2D030C" w:rsidR="0091520D" w:rsidRDefault="00AA3C49" w:rsidP="00AA3C49">
      <w:pPr>
        <w:pStyle w:val="Heading2"/>
        <w:rPr>
          <w:lang w:val="en-CA" w:eastAsia="ja-JP"/>
        </w:rPr>
      </w:pPr>
      <w:r>
        <w:rPr>
          <w:lang w:val="en-CA" w:eastAsia="ja-JP"/>
        </w:rPr>
        <w:t>CMAF brands</w:t>
      </w:r>
    </w:p>
    <w:p w14:paraId="26970F8F" w14:textId="40796CB1" w:rsidR="00EF0577" w:rsidRPr="00EF0577" w:rsidRDefault="00EF0577" w:rsidP="00526A33">
      <w:pPr>
        <w:rPr>
          <w:i/>
          <w:iCs/>
          <w:lang w:val="en-CA" w:eastAsia="ja-JP"/>
        </w:rPr>
      </w:pPr>
      <w:r w:rsidRPr="00EF0577">
        <w:rPr>
          <w:i/>
          <w:iCs/>
          <w:lang w:val="en-CA" w:eastAsia="ja-JP"/>
        </w:rPr>
        <w:t xml:space="preserve">Add the </w:t>
      </w:r>
      <w:r w:rsidRPr="00EF0577">
        <w:rPr>
          <w:rStyle w:val="codeZchn"/>
          <w:rFonts w:eastAsia="MS Mincho"/>
          <w:i/>
          <w:iCs/>
        </w:rPr>
        <w:t>'cmf1'</w:t>
      </w:r>
      <w:r w:rsidRPr="00EF0577">
        <w:rPr>
          <w:i/>
          <w:iCs/>
          <w:lang w:val="en-CA" w:eastAsia="ja-JP"/>
        </w:rPr>
        <w:t xml:space="preserve"> entry to Table 1 — CMAF brands</w:t>
      </w:r>
      <w:r>
        <w:rPr>
          <w:i/>
          <w:iCs/>
          <w:lang w:val="en-CA" w:eastAsia="ja-JP"/>
        </w:rPr>
        <w:t>:</w:t>
      </w:r>
    </w:p>
    <w:p w14:paraId="4E5B29B6" w14:textId="77777777" w:rsidR="00EF0577" w:rsidRDefault="00EF0577" w:rsidP="00EF0577">
      <w:pPr>
        <w:pStyle w:val="Caption"/>
        <w:keepNext/>
      </w:pPr>
      <w:bookmarkStart w:id="11" w:name="_Ref16609838"/>
      <w:r>
        <w:t xml:space="preserve">Table </w:t>
      </w:r>
      <w:fldSimple w:instr=" SEQ Table \* ARABIC ">
        <w:r>
          <w:rPr>
            <w:noProof/>
          </w:rPr>
          <w:t>1</w:t>
        </w:r>
      </w:fldSimple>
      <w:bookmarkEnd w:id="11"/>
      <w:r w:rsidRPr="00307909">
        <w:rPr>
          <w:lang w:val="en-US"/>
        </w:rPr>
        <w:t xml:space="preserve"> — CMAF brands</w:t>
      </w: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474"/>
        <w:gridCol w:w="4224"/>
        <w:gridCol w:w="3292"/>
      </w:tblGrid>
      <w:tr w:rsidR="00EF0577" w14:paraId="3951C2E0" w14:textId="77777777" w:rsidTr="00EF0577">
        <w:trPr>
          <w:trHeight w:val="244"/>
        </w:trPr>
        <w:tc>
          <w:tcPr>
            <w:tcW w:w="820" w:type="pct"/>
            <w:tcBorders>
              <w:top w:val="single" w:sz="12" w:space="0" w:color="auto"/>
              <w:left w:val="single" w:sz="12" w:space="0" w:color="auto"/>
              <w:bottom w:val="single" w:sz="12" w:space="0" w:color="auto"/>
              <w:right w:val="single" w:sz="6" w:space="0" w:color="auto"/>
            </w:tcBorders>
            <w:hideMark/>
          </w:tcPr>
          <w:p w14:paraId="1A5C075B" w14:textId="77777777" w:rsidR="00EF0577" w:rsidRDefault="00EF0577" w:rsidP="00CE0DF1">
            <w:pPr>
              <w:pStyle w:val="Tableheader"/>
              <w:jc w:val="center"/>
              <w:rPr>
                <w:b/>
              </w:rPr>
            </w:pPr>
            <w:r>
              <w:rPr>
                <w:b/>
              </w:rPr>
              <w:t>Brand</w:t>
            </w:r>
          </w:p>
        </w:tc>
        <w:tc>
          <w:tcPr>
            <w:tcW w:w="2349" w:type="pct"/>
            <w:tcBorders>
              <w:top w:val="single" w:sz="12" w:space="0" w:color="auto"/>
              <w:left w:val="single" w:sz="6" w:space="0" w:color="auto"/>
              <w:bottom w:val="single" w:sz="12" w:space="0" w:color="auto"/>
              <w:right w:val="single" w:sz="6" w:space="0" w:color="auto"/>
            </w:tcBorders>
            <w:hideMark/>
          </w:tcPr>
          <w:p w14:paraId="5792F889" w14:textId="77777777" w:rsidR="00EF0577" w:rsidRDefault="00EF0577" w:rsidP="00CE0DF1">
            <w:pPr>
              <w:pStyle w:val="Tableheader"/>
              <w:jc w:val="center"/>
              <w:rPr>
                <w:b/>
              </w:rPr>
            </w:pPr>
            <w:r>
              <w:rPr>
                <w:b/>
              </w:rPr>
              <w:t>Location</w:t>
            </w:r>
          </w:p>
        </w:tc>
        <w:tc>
          <w:tcPr>
            <w:tcW w:w="1832" w:type="pct"/>
            <w:tcBorders>
              <w:top w:val="single" w:sz="12" w:space="0" w:color="auto"/>
              <w:left w:val="single" w:sz="6" w:space="0" w:color="auto"/>
              <w:bottom w:val="single" w:sz="12" w:space="0" w:color="auto"/>
              <w:right w:val="single" w:sz="12" w:space="0" w:color="auto"/>
            </w:tcBorders>
            <w:hideMark/>
          </w:tcPr>
          <w:p w14:paraId="3C558EBD" w14:textId="77777777" w:rsidR="00EF0577" w:rsidRDefault="00EF0577" w:rsidP="00CE0DF1">
            <w:pPr>
              <w:pStyle w:val="Tableheader"/>
              <w:jc w:val="center"/>
              <w:rPr>
                <w:b/>
              </w:rPr>
            </w:pPr>
            <w:r>
              <w:rPr>
                <w:b/>
              </w:rPr>
              <w:t>Conformance requirements</w:t>
            </w:r>
          </w:p>
        </w:tc>
      </w:tr>
      <w:tr w:rsidR="00EF0577" w14:paraId="0279CE1F" w14:textId="77777777" w:rsidTr="00EF0577">
        <w:trPr>
          <w:trHeight w:val="406"/>
        </w:trPr>
        <w:tc>
          <w:tcPr>
            <w:tcW w:w="820" w:type="pct"/>
            <w:tcBorders>
              <w:top w:val="single" w:sz="12" w:space="0" w:color="auto"/>
              <w:left w:val="single" w:sz="12" w:space="0" w:color="auto"/>
              <w:bottom w:val="single" w:sz="6" w:space="0" w:color="auto"/>
              <w:right w:val="single" w:sz="6" w:space="0" w:color="auto"/>
            </w:tcBorders>
            <w:hideMark/>
          </w:tcPr>
          <w:p w14:paraId="10ADD987" w14:textId="77777777" w:rsidR="00EF0577" w:rsidRPr="00EF0577" w:rsidRDefault="00EF0577" w:rsidP="00EF0577">
            <w:pPr>
              <w:pStyle w:val="code"/>
              <w:rPr>
                <w:rStyle w:val="Courier"/>
              </w:rPr>
            </w:pPr>
            <w:r w:rsidRPr="00EF0577">
              <w:rPr>
                <w:rStyle w:val="Courier"/>
              </w:rPr>
              <w:t>cmfc</w:t>
            </w:r>
          </w:p>
        </w:tc>
        <w:tc>
          <w:tcPr>
            <w:tcW w:w="2349" w:type="pct"/>
            <w:tcBorders>
              <w:top w:val="single" w:sz="12" w:space="0" w:color="auto"/>
              <w:left w:val="single" w:sz="6" w:space="0" w:color="auto"/>
              <w:bottom w:val="single" w:sz="6" w:space="0" w:color="auto"/>
              <w:right w:val="single" w:sz="6" w:space="0" w:color="auto"/>
            </w:tcBorders>
            <w:hideMark/>
          </w:tcPr>
          <w:p w14:paraId="787ED4D3" w14:textId="77777777" w:rsidR="00EF0577" w:rsidRDefault="00EF0577" w:rsidP="00CE0DF1">
            <w:pPr>
              <w:pStyle w:val="Tablebody0"/>
              <w:autoSpaceDE w:val="0"/>
              <w:autoSpaceDN w:val="0"/>
              <w:adjustRightInd w:val="0"/>
            </w:pPr>
            <w:r w:rsidRPr="00EF0577">
              <w:rPr>
                <w:rStyle w:val="codeZchn"/>
                <w:rFonts w:eastAsia="Calibri"/>
              </w:rPr>
              <w:t>FileTypeBox</w:t>
            </w:r>
            <w:r>
              <w:rPr>
                <w:rFonts w:eastAsia="MS Mincho"/>
                <w:szCs w:val="24"/>
              </w:rPr>
              <w:t xml:space="preserve"> and </w:t>
            </w:r>
            <w:r w:rsidRPr="00EF0577">
              <w:rPr>
                <w:rStyle w:val="codeZchn"/>
                <w:rFonts w:eastAsia="Calibri"/>
              </w:rPr>
              <w:t>SegmentTypeBox</w:t>
            </w:r>
          </w:p>
        </w:tc>
        <w:tc>
          <w:tcPr>
            <w:tcW w:w="1832" w:type="pct"/>
            <w:tcBorders>
              <w:top w:val="single" w:sz="12" w:space="0" w:color="auto"/>
              <w:left w:val="single" w:sz="6" w:space="0" w:color="auto"/>
              <w:bottom w:val="single" w:sz="6" w:space="0" w:color="auto"/>
              <w:right w:val="single" w:sz="12" w:space="0" w:color="auto"/>
            </w:tcBorders>
            <w:hideMark/>
          </w:tcPr>
          <w:p w14:paraId="34B7991D" w14:textId="32F617AD" w:rsidR="00EF0577" w:rsidRDefault="00DC3BDD" w:rsidP="00DC3BDD">
            <w:r>
              <w:t>7.6</w:t>
            </w:r>
          </w:p>
        </w:tc>
      </w:tr>
      <w:tr w:rsidR="00EF0577" w14:paraId="5786C976" w14:textId="77777777" w:rsidTr="00EF0577">
        <w:trPr>
          <w:trHeight w:val="406"/>
        </w:trPr>
        <w:tc>
          <w:tcPr>
            <w:tcW w:w="820" w:type="pct"/>
            <w:tcBorders>
              <w:top w:val="single" w:sz="12" w:space="0" w:color="auto"/>
              <w:left w:val="single" w:sz="12" w:space="0" w:color="auto"/>
              <w:bottom w:val="single" w:sz="6" w:space="0" w:color="auto"/>
              <w:right w:val="single" w:sz="6" w:space="0" w:color="auto"/>
            </w:tcBorders>
          </w:tcPr>
          <w:p w14:paraId="790EC91C" w14:textId="593F2A91" w:rsidR="00EF0577" w:rsidRPr="00AA3C49" w:rsidRDefault="00EF0577" w:rsidP="00EF0577">
            <w:pPr>
              <w:pStyle w:val="code"/>
              <w:rPr>
                <w:rStyle w:val="Courier"/>
                <w:color w:val="FF0000"/>
              </w:rPr>
            </w:pPr>
            <w:r w:rsidRPr="00AA3C49">
              <w:rPr>
                <w:rStyle w:val="Courier"/>
                <w:color w:val="FF0000"/>
              </w:rPr>
              <w:t>cmf1</w:t>
            </w:r>
          </w:p>
        </w:tc>
        <w:tc>
          <w:tcPr>
            <w:tcW w:w="2349" w:type="pct"/>
            <w:tcBorders>
              <w:top w:val="single" w:sz="12" w:space="0" w:color="auto"/>
              <w:left w:val="single" w:sz="6" w:space="0" w:color="auto"/>
              <w:bottom w:val="single" w:sz="6" w:space="0" w:color="auto"/>
              <w:right w:val="single" w:sz="6" w:space="0" w:color="auto"/>
            </w:tcBorders>
          </w:tcPr>
          <w:p w14:paraId="47463307" w14:textId="12C9D9A3" w:rsidR="00EF0577" w:rsidRPr="00AA3C49" w:rsidRDefault="00EF0577" w:rsidP="00CE0DF1">
            <w:pPr>
              <w:pStyle w:val="Tablebody0"/>
              <w:autoSpaceDE w:val="0"/>
              <w:autoSpaceDN w:val="0"/>
              <w:adjustRightInd w:val="0"/>
              <w:rPr>
                <w:rStyle w:val="codeZchn"/>
                <w:rFonts w:eastAsia="Calibri"/>
                <w:color w:val="FF0000"/>
              </w:rPr>
            </w:pPr>
            <w:r w:rsidRPr="00AA3C49">
              <w:rPr>
                <w:rStyle w:val="codeZchn"/>
                <w:rFonts w:eastAsia="Calibri"/>
                <w:color w:val="FF0000"/>
              </w:rPr>
              <w:t>FileTypeBox</w:t>
            </w:r>
            <w:r w:rsidRPr="00AA3C49">
              <w:rPr>
                <w:rFonts w:eastAsia="MS Mincho"/>
                <w:color w:val="FF0000"/>
                <w:szCs w:val="24"/>
              </w:rPr>
              <w:t xml:space="preserve"> and </w:t>
            </w:r>
            <w:r w:rsidRPr="00AA3C49">
              <w:rPr>
                <w:rStyle w:val="codeZchn"/>
                <w:rFonts w:eastAsia="Calibri"/>
                <w:color w:val="FF0000"/>
              </w:rPr>
              <w:t>SegmentTypeBox</w:t>
            </w:r>
          </w:p>
        </w:tc>
        <w:tc>
          <w:tcPr>
            <w:tcW w:w="1832" w:type="pct"/>
            <w:tcBorders>
              <w:top w:val="single" w:sz="12" w:space="0" w:color="auto"/>
              <w:left w:val="single" w:sz="6" w:space="0" w:color="auto"/>
              <w:bottom w:val="single" w:sz="6" w:space="0" w:color="auto"/>
              <w:right w:val="single" w:sz="12" w:space="0" w:color="auto"/>
            </w:tcBorders>
          </w:tcPr>
          <w:p w14:paraId="6B20771F" w14:textId="49E53596" w:rsidR="00EF0577" w:rsidRPr="00DC3BDD" w:rsidRDefault="00DC3BDD" w:rsidP="00DC3BDD">
            <w:r w:rsidRPr="00DC3BDD">
              <w:rPr>
                <w:color w:val="FF0000"/>
              </w:rPr>
              <w:t>7.8</w:t>
            </w:r>
          </w:p>
        </w:tc>
      </w:tr>
      <w:tr w:rsidR="00EF0577" w14:paraId="18F5E395" w14:textId="77777777" w:rsidTr="00EF0577">
        <w:trPr>
          <w:trHeight w:val="406"/>
        </w:trPr>
        <w:tc>
          <w:tcPr>
            <w:tcW w:w="820" w:type="pct"/>
            <w:tcBorders>
              <w:top w:val="single" w:sz="12" w:space="0" w:color="auto"/>
              <w:left w:val="single" w:sz="12" w:space="0" w:color="auto"/>
              <w:bottom w:val="single" w:sz="12" w:space="0" w:color="auto"/>
              <w:right w:val="single" w:sz="6" w:space="0" w:color="auto"/>
            </w:tcBorders>
            <w:hideMark/>
          </w:tcPr>
          <w:p w14:paraId="15E533E9" w14:textId="77777777" w:rsidR="00EF0577" w:rsidRPr="00EF0577" w:rsidRDefault="00EF0577" w:rsidP="00EF0577">
            <w:pPr>
              <w:pStyle w:val="code"/>
              <w:rPr>
                <w:rStyle w:val="Courier"/>
              </w:rPr>
            </w:pPr>
            <w:r w:rsidRPr="00EF0577">
              <w:t>cmf2</w:t>
            </w:r>
          </w:p>
        </w:tc>
        <w:tc>
          <w:tcPr>
            <w:tcW w:w="2349" w:type="pct"/>
            <w:tcBorders>
              <w:top w:val="single" w:sz="12" w:space="0" w:color="auto"/>
              <w:left w:val="single" w:sz="6" w:space="0" w:color="auto"/>
              <w:bottom w:val="single" w:sz="12" w:space="0" w:color="auto"/>
              <w:right w:val="single" w:sz="6" w:space="0" w:color="auto"/>
            </w:tcBorders>
            <w:hideMark/>
          </w:tcPr>
          <w:p w14:paraId="1505316A" w14:textId="77777777" w:rsidR="00EF0577" w:rsidRDefault="00EF0577" w:rsidP="00CE0DF1">
            <w:pPr>
              <w:pStyle w:val="Tablebody0"/>
              <w:autoSpaceDE w:val="0"/>
              <w:autoSpaceDN w:val="0"/>
              <w:adjustRightInd w:val="0"/>
              <w:rPr>
                <w:rStyle w:val="Courier"/>
              </w:rPr>
            </w:pPr>
            <w:r w:rsidRPr="00EF0577">
              <w:rPr>
                <w:rStyle w:val="codeZchn"/>
                <w:rFonts w:eastAsia="Calibri"/>
              </w:rPr>
              <w:t>FileTypeBox</w:t>
            </w:r>
            <w:r>
              <w:rPr>
                <w:rFonts w:ascii="Courier New" w:hAnsi="Courier New" w:cs="Courier New"/>
              </w:rPr>
              <w:t xml:space="preserve"> </w:t>
            </w:r>
            <w:r>
              <w:t xml:space="preserve">and </w:t>
            </w:r>
            <w:r w:rsidRPr="00EF0577">
              <w:rPr>
                <w:rStyle w:val="codeZchn"/>
                <w:rFonts w:eastAsia="Calibri"/>
              </w:rPr>
              <w:t>SegmentTypeBox</w:t>
            </w:r>
          </w:p>
        </w:tc>
        <w:tc>
          <w:tcPr>
            <w:tcW w:w="1832" w:type="pct"/>
            <w:tcBorders>
              <w:top w:val="single" w:sz="12" w:space="0" w:color="auto"/>
              <w:left w:val="single" w:sz="6" w:space="0" w:color="auto"/>
              <w:bottom w:val="single" w:sz="12" w:space="0" w:color="auto"/>
              <w:right w:val="single" w:sz="12" w:space="0" w:color="auto"/>
            </w:tcBorders>
            <w:hideMark/>
          </w:tcPr>
          <w:p w14:paraId="034569BB" w14:textId="77777777" w:rsidR="00EF0577" w:rsidRPr="00DC3BDD" w:rsidRDefault="00EF0577" w:rsidP="00DC3BDD">
            <w:r w:rsidRPr="00DC3BDD">
              <w:fldChar w:fldCharType="begin"/>
            </w:r>
            <w:r w:rsidRPr="00DC3BDD">
              <w:instrText xml:space="preserve"> REF _Ref15563354 \w \h </w:instrText>
            </w:r>
            <w:r w:rsidRPr="00DC3BDD">
              <w:fldChar w:fldCharType="separate"/>
            </w:r>
            <w:r w:rsidRPr="00DC3BDD">
              <w:rPr>
                <w:rFonts w:hint="eastAsia"/>
                <w:cs/>
              </w:rPr>
              <w:t>‎</w:t>
            </w:r>
            <w:r w:rsidRPr="00DC3BDD">
              <w:t>7.7</w:t>
            </w:r>
            <w:r w:rsidRPr="00DC3BDD">
              <w:fldChar w:fldCharType="end"/>
            </w:r>
          </w:p>
        </w:tc>
      </w:tr>
      <w:tr w:rsidR="00EF0577" w14:paraId="79534118" w14:textId="77777777" w:rsidTr="00EF0577">
        <w:trPr>
          <w:trHeight w:val="406"/>
        </w:trPr>
        <w:tc>
          <w:tcPr>
            <w:tcW w:w="820" w:type="pct"/>
            <w:tcBorders>
              <w:top w:val="single" w:sz="12" w:space="0" w:color="auto"/>
              <w:left w:val="single" w:sz="12" w:space="0" w:color="auto"/>
              <w:bottom w:val="single" w:sz="6" w:space="0" w:color="auto"/>
              <w:right w:val="single" w:sz="6" w:space="0" w:color="auto"/>
            </w:tcBorders>
          </w:tcPr>
          <w:p w14:paraId="5DDB83E8" w14:textId="7601FD7C" w:rsidR="00EF0577" w:rsidRPr="00EF0577" w:rsidRDefault="00EF0577" w:rsidP="00EF0577">
            <w:pPr>
              <w:pStyle w:val="code"/>
            </w:pPr>
            <w:r>
              <w:t>...</w:t>
            </w:r>
          </w:p>
        </w:tc>
        <w:tc>
          <w:tcPr>
            <w:tcW w:w="2349" w:type="pct"/>
            <w:tcBorders>
              <w:top w:val="single" w:sz="12" w:space="0" w:color="auto"/>
              <w:left w:val="single" w:sz="6" w:space="0" w:color="auto"/>
              <w:bottom w:val="single" w:sz="6" w:space="0" w:color="auto"/>
              <w:right w:val="single" w:sz="6" w:space="0" w:color="auto"/>
            </w:tcBorders>
          </w:tcPr>
          <w:p w14:paraId="496042E8" w14:textId="7BED5F97" w:rsidR="00EF0577" w:rsidRPr="00EF0577" w:rsidRDefault="00EF0577" w:rsidP="00CE0DF1">
            <w:pPr>
              <w:pStyle w:val="Tablebody0"/>
              <w:autoSpaceDE w:val="0"/>
              <w:autoSpaceDN w:val="0"/>
              <w:adjustRightInd w:val="0"/>
              <w:rPr>
                <w:rStyle w:val="codeZchn"/>
                <w:rFonts w:eastAsia="Calibri"/>
              </w:rPr>
            </w:pPr>
            <w:r>
              <w:rPr>
                <w:rStyle w:val="codeZchn"/>
                <w:rFonts w:eastAsia="Calibri"/>
              </w:rPr>
              <w:t>...</w:t>
            </w:r>
          </w:p>
        </w:tc>
        <w:tc>
          <w:tcPr>
            <w:tcW w:w="1832" w:type="pct"/>
            <w:tcBorders>
              <w:top w:val="single" w:sz="12" w:space="0" w:color="auto"/>
              <w:left w:val="single" w:sz="6" w:space="0" w:color="auto"/>
              <w:bottom w:val="single" w:sz="6" w:space="0" w:color="auto"/>
              <w:right w:val="single" w:sz="12" w:space="0" w:color="auto"/>
            </w:tcBorders>
          </w:tcPr>
          <w:p w14:paraId="0CF3A024" w14:textId="4A740773" w:rsidR="00EF0577" w:rsidRPr="00DC3BDD" w:rsidRDefault="00EF0577" w:rsidP="00DC3BDD">
            <w:r w:rsidRPr="00DC3BDD">
              <w:t>...</w:t>
            </w:r>
          </w:p>
        </w:tc>
      </w:tr>
    </w:tbl>
    <w:p w14:paraId="1046310F" w14:textId="1437BE97" w:rsidR="00EF0577" w:rsidRDefault="00AA3C49" w:rsidP="00AA3C49">
      <w:pPr>
        <w:pStyle w:val="Heading2"/>
        <w:rPr>
          <w:lang w:val="en-CA" w:eastAsia="ja-JP"/>
        </w:rPr>
      </w:pPr>
      <w:r>
        <w:rPr>
          <w:lang w:val="en-CA" w:eastAsia="ja-JP"/>
        </w:rPr>
        <w:t>New Clause</w:t>
      </w:r>
      <w:r w:rsidR="00116B87">
        <w:rPr>
          <w:lang w:val="en-CA" w:eastAsia="ja-JP"/>
        </w:rPr>
        <w:t xml:space="preserve"> 7.8</w:t>
      </w:r>
    </w:p>
    <w:p w14:paraId="5F76DEAB" w14:textId="67E0064F" w:rsidR="00AA3C49" w:rsidRPr="00AA3C49" w:rsidRDefault="00AA3C49" w:rsidP="00526A33">
      <w:pPr>
        <w:rPr>
          <w:i/>
          <w:iCs/>
          <w:lang w:val="en-CA" w:eastAsia="ja-JP"/>
        </w:rPr>
      </w:pPr>
      <w:r w:rsidRPr="00AA3C49">
        <w:rPr>
          <w:i/>
          <w:iCs/>
          <w:lang w:val="en-CA" w:eastAsia="ja-JP"/>
        </w:rPr>
        <w:t>Add a new Clause 7.8</w:t>
      </w:r>
    </w:p>
    <w:p w14:paraId="0F408F9F" w14:textId="4736AA56" w:rsidR="00AA3C49" w:rsidRPr="00AA3C49" w:rsidRDefault="00AA3C49" w:rsidP="00526A33">
      <w:pPr>
        <w:rPr>
          <w:b/>
          <w:bCs/>
          <w:lang w:val="en-CA" w:eastAsia="ja-JP"/>
        </w:rPr>
      </w:pPr>
      <w:r w:rsidRPr="00AA3C49">
        <w:rPr>
          <w:b/>
          <w:bCs/>
          <w:lang w:val="en-CA" w:eastAsia="ja-JP"/>
        </w:rPr>
        <w:t>7.8</w:t>
      </w:r>
      <w:r w:rsidRPr="00AA3C49">
        <w:rPr>
          <w:b/>
          <w:bCs/>
          <w:lang w:val="en-CA" w:eastAsia="ja-JP"/>
        </w:rPr>
        <w:tab/>
        <w:t xml:space="preserve">The Structural CMAF Brand </w:t>
      </w:r>
      <w:r w:rsidRPr="00AA3C49">
        <w:rPr>
          <w:rStyle w:val="codeZchn"/>
          <w:rFonts w:eastAsia="MS Mincho"/>
          <w:b/>
          <w:bCs/>
          <w:lang w:val="en-CA" w:eastAsia="ja-JP"/>
        </w:rPr>
        <w:t>'cmf</w:t>
      </w:r>
      <w:r w:rsidRPr="00AA3C49">
        <w:rPr>
          <w:rStyle w:val="codeZchn"/>
          <w:rFonts w:eastAsia="MS Mincho"/>
          <w:b/>
          <w:bCs/>
        </w:rPr>
        <w:t>1</w:t>
      </w:r>
      <w:r w:rsidRPr="00AA3C49">
        <w:rPr>
          <w:rStyle w:val="codeZchn"/>
          <w:rFonts w:eastAsia="MS Mincho"/>
          <w:b/>
          <w:bCs/>
          <w:lang w:val="en-CA" w:eastAsia="ja-JP"/>
        </w:rPr>
        <w:t>'</w:t>
      </w:r>
    </w:p>
    <w:p w14:paraId="1497BBD9" w14:textId="79A148EF" w:rsidR="00AA3C49" w:rsidRDefault="00AA3C49" w:rsidP="00526A33">
      <w:pPr>
        <w:rPr>
          <w:lang w:val="en-CA" w:eastAsia="ja-JP"/>
        </w:rPr>
      </w:pPr>
      <w:r w:rsidRPr="00AA3C49">
        <w:rPr>
          <w:b/>
          <w:bCs/>
          <w:lang w:val="en-CA" w:eastAsia="ja-JP"/>
        </w:rPr>
        <w:t>7.8</w:t>
      </w:r>
      <w:r>
        <w:rPr>
          <w:b/>
          <w:bCs/>
          <w:lang w:val="en-CA" w:eastAsia="ja-JP"/>
        </w:rPr>
        <w:t>.1</w:t>
      </w:r>
      <w:r w:rsidRPr="00AA3C49">
        <w:rPr>
          <w:b/>
          <w:bCs/>
          <w:lang w:val="en-CA" w:eastAsia="ja-JP"/>
        </w:rPr>
        <w:tab/>
      </w:r>
      <w:r>
        <w:rPr>
          <w:b/>
          <w:bCs/>
          <w:lang w:val="en-CA" w:eastAsia="ja-JP"/>
        </w:rPr>
        <w:t>General</w:t>
      </w:r>
    </w:p>
    <w:p w14:paraId="36655AFF" w14:textId="1065BF36" w:rsidR="00AA3C49" w:rsidRPr="00AA3C49" w:rsidRDefault="00AA3C49" w:rsidP="00AA3C49">
      <w:pPr>
        <w:rPr>
          <w:lang w:val="en-CA" w:eastAsia="ja-JP"/>
        </w:rPr>
      </w:pPr>
      <w:r w:rsidRPr="00AA3C49">
        <w:rPr>
          <w:lang w:val="en-CA" w:eastAsia="ja-JP"/>
        </w:rPr>
        <w:lastRenderedPageBreak/>
        <w:t xml:space="preserve">A CMAF track conforming to the CMAF structural brand </w:t>
      </w:r>
      <w:r w:rsidRPr="00AA3C49">
        <w:rPr>
          <w:rStyle w:val="codeZchn"/>
          <w:rFonts w:eastAsia="MS Mincho"/>
          <w:lang w:val="en-CA" w:eastAsia="ja-JP"/>
        </w:rPr>
        <w:t>'cmf1'</w:t>
      </w:r>
      <w:r w:rsidRPr="00AA3C49">
        <w:rPr>
          <w:lang w:val="en-CA" w:eastAsia="ja-JP"/>
        </w:rPr>
        <w:t xml:space="preserve"> shall conform to constraints of the CMAF structural brand </w:t>
      </w:r>
      <w:r w:rsidRPr="00AA3C49">
        <w:rPr>
          <w:rStyle w:val="codeZchn"/>
          <w:rFonts w:eastAsia="MS Mincho"/>
          <w:lang w:val="en-CA" w:eastAsia="ja-JP"/>
        </w:rPr>
        <w:t>'cmfc'</w:t>
      </w:r>
      <w:r w:rsidRPr="00AA3C49">
        <w:rPr>
          <w:lang w:val="en-CA" w:eastAsia="ja-JP"/>
        </w:rPr>
        <w:t xml:space="preserve"> and all remaining constraints and exceptions in </w:t>
      </w:r>
      <w:ins w:id="12" w:author="Dimitri Podborski" w:date="2024-02-08T14:27:00Z">
        <w:r>
          <w:rPr>
            <w:lang w:val="en-CA" w:eastAsia="ja-JP"/>
          </w:rPr>
          <w:t xml:space="preserve">this </w:t>
        </w:r>
      </w:ins>
      <w:del w:id="13" w:author="Dimitri Podborski" w:date="2024-02-08T14:27:00Z">
        <w:r w:rsidRPr="00AA3C49" w:rsidDel="00AA3C49">
          <w:rPr>
            <w:lang w:val="en-CA" w:eastAsia="ja-JP"/>
          </w:rPr>
          <w:delText>sub</w:delText>
        </w:r>
      </w:del>
      <w:r w:rsidRPr="00AA3C49">
        <w:rPr>
          <w:lang w:val="en-CA" w:eastAsia="ja-JP"/>
        </w:rPr>
        <w:t>clause 7.8.</w:t>
      </w:r>
    </w:p>
    <w:p w14:paraId="7DA2ECD9" w14:textId="6960BE21" w:rsidR="00AA3C49" w:rsidRDefault="00AA3C49" w:rsidP="00AA3C49">
      <w:pPr>
        <w:rPr>
          <w:lang w:val="en-CA" w:eastAsia="ja-JP"/>
        </w:rPr>
      </w:pPr>
      <w:r w:rsidRPr="00AA3C49">
        <w:rPr>
          <w:lang w:val="en-CA" w:eastAsia="ja-JP"/>
        </w:rPr>
        <w:t>These constraints introduced to signal that the CMAF tracks and CMAF switching set track headers are conforming as if all CMAF Tracks of the presentation also conforming to this brand would be included in a single ISO BMFF file.</w:t>
      </w:r>
    </w:p>
    <w:p w14:paraId="502C4981" w14:textId="37BB2105" w:rsidR="004A4385" w:rsidRDefault="004A4385" w:rsidP="00AA3C49">
      <w:pPr>
        <w:rPr>
          <w:lang w:val="en-CA" w:eastAsia="ja-JP"/>
        </w:rPr>
      </w:pPr>
      <w:r w:rsidRPr="00AA3C49">
        <w:rPr>
          <w:b/>
          <w:bCs/>
          <w:lang w:val="en-CA" w:eastAsia="ja-JP"/>
        </w:rPr>
        <w:t>7.8</w:t>
      </w:r>
      <w:r>
        <w:rPr>
          <w:b/>
          <w:bCs/>
          <w:lang w:val="en-CA" w:eastAsia="ja-JP"/>
        </w:rPr>
        <w:t>.2</w:t>
      </w:r>
      <w:r w:rsidRPr="00AA3C49">
        <w:rPr>
          <w:b/>
          <w:bCs/>
          <w:lang w:val="en-CA" w:eastAsia="ja-JP"/>
        </w:rPr>
        <w:tab/>
      </w:r>
      <w:r>
        <w:rPr>
          <w:b/>
          <w:bCs/>
          <w:lang w:val="en-CA" w:eastAsia="ja-JP"/>
        </w:rPr>
        <w:t>Track Header Box (</w:t>
      </w:r>
      <w:r w:rsidRPr="004A4385">
        <w:rPr>
          <w:rStyle w:val="codeZchn"/>
          <w:rFonts w:eastAsia="MS Mincho"/>
        </w:rPr>
        <w:t>'tkhd'</w:t>
      </w:r>
      <w:r>
        <w:rPr>
          <w:b/>
          <w:bCs/>
          <w:lang w:val="en-CA" w:eastAsia="ja-JP"/>
        </w:rPr>
        <w:t>)</w:t>
      </w:r>
    </w:p>
    <w:p w14:paraId="50E663A0" w14:textId="77777777" w:rsidR="004A4385" w:rsidRPr="004A4385" w:rsidRDefault="004A4385" w:rsidP="004A4385">
      <w:pPr>
        <w:rPr>
          <w:lang w:val="en-CA" w:eastAsia="ja-JP"/>
        </w:rPr>
      </w:pPr>
      <w:r w:rsidRPr="004A4385">
        <w:rPr>
          <w:lang w:val="en-CA" w:eastAsia="ja-JP"/>
        </w:rPr>
        <w:t xml:space="preserve">CMAF </w:t>
      </w:r>
      <w:r w:rsidRPr="004A4385">
        <w:rPr>
          <w:rStyle w:val="codeZchn"/>
          <w:rFonts w:eastAsia="MS Mincho"/>
          <w:lang w:val="en-CA" w:eastAsia="ja-JP"/>
        </w:rPr>
        <w:t>TrackHeaderBoxes</w:t>
      </w:r>
      <w:r w:rsidRPr="004A4385">
        <w:rPr>
          <w:lang w:val="en-CA" w:eastAsia="ja-JP"/>
        </w:rPr>
        <w:t xml:space="preserve"> shall conform to subclause 7.5.4 with the following additional constraints.</w:t>
      </w:r>
    </w:p>
    <w:p w14:paraId="3188DE99" w14:textId="5178B76D" w:rsidR="004A4385" w:rsidRPr="004A4385" w:rsidRDefault="004A4385" w:rsidP="004A4385">
      <w:pPr>
        <w:ind w:left="450" w:hanging="450"/>
        <w:rPr>
          <w:lang w:val="en-CA" w:eastAsia="ja-JP"/>
        </w:rPr>
      </w:pPr>
      <w:r w:rsidRPr="004A4385">
        <w:rPr>
          <w:lang w:val="en-CA" w:eastAsia="ja-JP"/>
        </w:rPr>
        <w:t>—</w:t>
      </w:r>
      <w:r w:rsidRPr="004A4385">
        <w:rPr>
          <w:lang w:val="en-CA" w:eastAsia="ja-JP"/>
        </w:rPr>
        <w:tab/>
        <w:t>If all CMAF Tracks of the CMAF Presentation are combined into a single ISO BMFF container, then the track header shall be valid. This for example included that</w:t>
      </w:r>
      <w:ins w:id="14" w:author="Dimitri Podborski" w:date="2024-02-08T14:38:00Z">
        <w:r w:rsidR="00220EF4">
          <w:rPr>
            <w:lang w:val="en-CA" w:eastAsia="ja-JP"/>
          </w:rPr>
          <w:t>:</w:t>
        </w:r>
      </w:ins>
    </w:p>
    <w:p w14:paraId="6AD05584" w14:textId="01DD75C8" w:rsidR="004A4385" w:rsidRPr="004A4385" w:rsidRDefault="004A4385" w:rsidP="004A4385">
      <w:pPr>
        <w:ind w:left="900" w:hanging="450"/>
        <w:rPr>
          <w:lang w:val="en-CA" w:eastAsia="ja-JP"/>
        </w:rPr>
      </w:pPr>
      <w:r w:rsidRPr="004A4385">
        <w:rPr>
          <w:lang w:val="en-CA" w:eastAsia="ja-JP"/>
        </w:rPr>
        <w:t>—</w:t>
      </w:r>
      <w:r w:rsidRPr="004A4385">
        <w:rPr>
          <w:lang w:val="en-CA" w:eastAsia="ja-JP"/>
        </w:rPr>
        <w:tab/>
        <w:t xml:space="preserve">The </w:t>
      </w:r>
      <w:r w:rsidRPr="00220EF4">
        <w:rPr>
          <w:rStyle w:val="codeZchn"/>
          <w:rFonts w:eastAsia="MS Mincho"/>
          <w:lang w:val="en-CA" w:eastAsia="ja-JP"/>
        </w:rPr>
        <w:t>track_ID</w:t>
      </w:r>
      <w:r w:rsidRPr="004A4385">
        <w:rPr>
          <w:lang w:val="en-CA" w:eastAsia="ja-JP"/>
        </w:rPr>
        <w:t xml:space="preserve"> is set to a unique identifier over within this CMAF presentation</w:t>
      </w:r>
      <w:ins w:id="15" w:author="Dimitri Podborski" w:date="2024-02-08T14:39:00Z">
        <w:r w:rsidR="00220EF4">
          <w:rPr>
            <w:lang w:val="en-CA" w:eastAsia="ja-JP"/>
          </w:rPr>
          <w:t>.</w:t>
        </w:r>
      </w:ins>
      <w:del w:id="16" w:author="Dimitri Podborski" w:date="2024-02-08T14:39:00Z">
        <w:r w:rsidRPr="004A4385" w:rsidDel="00220EF4">
          <w:rPr>
            <w:lang w:val="en-CA" w:eastAsia="ja-JP"/>
          </w:rPr>
          <w:delText>;</w:delText>
        </w:r>
      </w:del>
    </w:p>
    <w:p w14:paraId="556DA329" w14:textId="35D349ED" w:rsidR="004A4385" w:rsidRPr="004A4385" w:rsidRDefault="004A4385" w:rsidP="00220EF4">
      <w:pPr>
        <w:ind w:left="450" w:hanging="450"/>
        <w:rPr>
          <w:lang w:val="en-CA" w:eastAsia="ja-JP"/>
        </w:rPr>
      </w:pPr>
      <w:r w:rsidRPr="004A4385">
        <w:rPr>
          <w:lang w:val="en-CA" w:eastAsia="ja-JP"/>
        </w:rPr>
        <w:t>—</w:t>
      </w:r>
      <w:r w:rsidRPr="004A4385">
        <w:rPr>
          <w:lang w:val="en-CA" w:eastAsia="ja-JP"/>
        </w:rPr>
        <w:tab/>
        <w:t xml:space="preserve">All tracks within one CMAF Switching Set have </w:t>
      </w:r>
      <w:r w:rsidRPr="00220EF4">
        <w:rPr>
          <w:rStyle w:val="codeZchn"/>
          <w:rFonts w:eastAsia="MS Mincho"/>
          <w:lang w:val="en-CA" w:eastAsia="ja-JP"/>
        </w:rPr>
        <w:t>alternate_group</w:t>
      </w:r>
      <w:r w:rsidRPr="004A4385">
        <w:rPr>
          <w:lang w:val="en-CA" w:eastAsia="ja-JP"/>
        </w:rPr>
        <w:t xml:space="preserve"> shall be set to the same value. Each CMAF Switching Set in the CMAF Presentation shall have a unique value for the </w:t>
      </w:r>
      <w:r w:rsidRPr="00220EF4">
        <w:rPr>
          <w:rStyle w:val="codeZchn"/>
          <w:rFonts w:eastAsia="MS Mincho"/>
          <w:lang w:val="en-CA" w:eastAsia="ja-JP"/>
        </w:rPr>
        <w:t>alternate_group</w:t>
      </w:r>
      <w:r w:rsidRPr="004A4385">
        <w:rPr>
          <w:lang w:val="en-CA" w:eastAsia="ja-JP"/>
        </w:rPr>
        <w:t>.</w:t>
      </w:r>
    </w:p>
    <w:p w14:paraId="681B24F0" w14:textId="6A193F9F" w:rsidR="004A4385" w:rsidRDefault="004A4385" w:rsidP="00220EF4">
      <w:pPr>
        <w:ind w:left="450" w:hanging="450"/>
        <w:rPr>
          <w:lang w:val="en-CA" w:eastAsia="ja-JP"/>
        </w:rPr>
      </w:pPr>
      <w:r w:rsidRPr="004A4385">
        <w:rPr>
          <w:lang w:val="en-CA" w:eastAsia="ja-JP"/>
        </w:rPr>
        <w:t>—</w:t>
      </w:r>
      <w:r w:rsidRPr="004A4385">
        <w:rPr>
          <w:lang w:val="en-CA" w:eastAsia="ja-JP"/>
        </w:rPr>
        <w:tab/>
        <w:t>For a video track, every decoder output signal shall have decoded and cropped image size in video spatial samples measured on a uniformly sampled square grid identical to the value of width and height defined in the Track Header.</w:t>
      </w:r>
    </w:p>
    <w:p w14:paraId="2C61073C" w14:textId="754DBB76" w:rsidR="002C470B" w:rsidRDefault="002C470B" w:rsidP="00220EF4">
      <w:pPr>
        <w:pStyle w:val="Heading1"/>
        <w:rPr>
          <w:lang w:val="en-CA" w:eastAsia="ja-JP"/>
        </w:rPr>
      </w:pPr>
      <w:r>
        <w:rPr>
          <w:lang w:val="en-CA" w:eastAsia="ja-JP"/>
        </w:rPr>
        <w:t>Clause 9 changes</w:t>
      </w:r>
    </w:p>
    <w:p w14:paraId="48D2389B" w14:textId="555D998D" w:rsidR="002C470B" w:rsidRPr="002C470B" w:rsidRDefault="002C470B" w:rsidP="002C470B">
      <w:pPr>
        <w:rPr>
          <w:i/>
          <w:iCs/>
          <w:lang w:val="en-CA"/>
        </w:rPr>
      </w:pPr>
      <w:r w:rsidRPr="002C470B">
        <w:rPr>
          <w:i/>
          <w:iCs/>
          <w:lang w:val="en-CA"/>
        </w:rPr>
        <w:t xml:space="preserve">In </w:t>
      </w:r>
      <w:r>
        <w:rPr>
          <w:i/>
          <w:iCs/>
          <w:lang w:val="en-CA"/>
        </w:rPr>
        <w:t>Clause</w:t>
      </w:r>
      <w:r w:rsidRPr="002C470B">
        <w:rPr>
          <w:i/>
          <w:iCs/>
          <w:lang w:val="en-CA"/>
        </w:rPr>
        <w:t xml:space="preserve"> 9.2.4 add the following bullet point at the end of the section:</w:t>
      </w:r>
    </w:p>
    <w:p w14:paraId="073C699C" w14:textId="77777777" w:rsidR="002C470B" w:rsidRPr="00AA0D3E" w:rsidRDefault="002C470B" w:rsidP="002C470B">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 xml:space="preserve">one or more </w:t>
      </w:r>
      <w:r w:rsidRPr="003732AA">
        <w:rPr>
          <w:rStyle w:val="codeZchn"/>
          <w:rFonts w:eastAsia="Calibri"/>
        </w:rPr>
        <w:t>ColourInformationBoxes</w:t>
      </w:r>
      <w:r w:rsidRPr="00AA0D3E">
        <w:rPr>
          <w:rFonts w:eastAsia="MS Mincho"/>
          <w:color w:val="000000" w:themeColor="text1"/>
          <w:szCs w:val="24"/>
        </w:rPr>
        <w:t xml:space="preserve"> with sub-type </w:t>
      </w:r>
      <w:r w:rsidRPr="003732AA">
        <w:rPr>
          <w:rStyle w:val="codeZchn"/>
          <w:rFonts w:eastAsia="Calibri"/>
        </w:rPr>
        <w:t>'nclx'</w:t>
      </w:r>
      <w:r w:rsidRPr="00AA0D3E">
        <w:rPr>
          <w:rFonts w:eastAsia="MS Mincho"/>
          <w:color w:val="000000" w:themeColor="text1"/>
          <w:szCs w:val="24"/>
        </w:rPr>
        <w:t xml:space="preserve"> as specified in </w:t>
      </w:r>
      <w:r w:rsidRPr="002C470B">
        <w:t>ISO/IEC 14496-12.</w:t>
      </w:r>
    </w:p>
    <w:p w14:paraId="439D8D89" w14:textId="4A754D8F" w:rsidR="002C470B" w:rsidRPr="002C470B" w:rsidRDefault="002C470B" w:rsidP="002C470B">
      <w:pPr>
        <w:rPr>
          <w:i/>
          <w:iCs/>
          <w:lang w:val="en-CA"/>
        </w:rPr>
      </w:pPr>
      <w:r>
        <w:rPr>
          <w:i/>
          <w:iCs/>
          <w:lang w:val="en-CA"/>
        </w:rPr>
        <w:t>I</w:t>
      </w:r>
      <w:r w:rsidRPr="002C470B">
        <w:rPr>
          <w:i/>
          <w:iCs/>
          <w:lang w:val="en-CA"/>
        </w:rPr>
        <w:t>n Clause 9.3.2.2</w:t>
      </w:r>
      <w:r>
        <w:rPr>
          <w:i/>
          <w:iCs/>
          <w:lang w:val="en-CA"/>
        </w:rPr>
        <w:t xml:space="preserve"> f</w:t>
      </w:r>
      <w:r w:rsidRPr="002C470B">
        <w:rPr>
          <w:i/>
          <w:iCs/>
          <w:lang w:val="en-CA"/>
        </w:rPr>
        <w:t xml:space="preserve">ix the spelling of the </w:t>
      </w:r>
      <w:r w:rsidRPr="002C470B">
        <w:rPr>
          <w:rStyle w:val="codeZchn"/>
          <w:rFonts w:eastAsia="MS Mincho"/>
          <w:i/>
          <w:iCs/>
        </w:rPr>
        <w:t>ColorInformationBox</w:t>
      </w:r>
      <w:r>
        <w:rPr>
          <w:i/>
          <w:iCs/>
          <w:lang w:val="en-CA"/>
        </w:rPr>
        <w:t>:</w:t>
      </w:r>
    </w:p>
    <w:p w14:paraId="66E148FF" w14:textId="026FB2F7" w:rsidR="002C470B" w:rsidRPr="002C470B" w:rsidRDefault="002C470B" w:rsidP="002C470B">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 xml:space="preserve">shall contain one or more </w:t>
      </w:r>
      <w:r w:rsidRPr="002C470B">
        <w:rPr>
          <w:rStyle w:val="codeZchn"/>
          <w:rFonts w:eastAsia="Calibri"/>
        </w:rPr>
        <w:t>Colo</w:t>
      </w:r>
      <w:r w:rsidRPr="002C470B">
        <w:rPr>
          <w:rStyle w:val="codeZchn"/>
          <w:rFonts w:eastAsia="Calibri"/>
          <w:color w:val="FF0000"/>
        </w:rPr>
        <w:t>u</w:t>
      </w:r>
      <w:r w:rsidRPr="002C470B">
        <w:rPr>
          <w:rStyle w:val="codeZchn"/>
          <w:rFonts w:eastAsia="Calibri"/>
        </w:rPr>
        <w:t>rInformationBoxes</w:t>
      </w:r>
      <w:r w:rsidRPr="00AA0D3E">
        <w:rPr>
          <w:rFonts w:eastAsia="MS Mincho"/>
          <w:color w:val="000000" w:themeColor="text1"/>
          <w:szCs w:val="24"/>
        </w:rPr>
        <w:t xml:space="preserve"> with sub-type </w:t>
      </w:r>
      <w:r w:rsidRPr="002C470B">
        <w:rPr>
          <w:rStyle w:val="codeZchn"/>
          <w:rFonts w:eastAsia="Calibri"/>
        </w:rPr>
        <w:t>'nclx'</w:t>
      </w:r>
      <w:r w:rsidRPr="00AA0D3E">
        <w:rPr>
          <w:rFonts w:eastAsia="MS Mincho"/>
          <w:color w:val="000000" w:themeColor="text1"/>
          <w:szCs w:val="24"/>
        </w:rPr>
        <w:t xml:space="preserve"> and a </w:t>
      </w:r>
      <w:r w:rsidRPr="002C470B">
        <w:rPr>
          <w:rStyle w:val="codeZchn"/>
          <w:rFonts w:eastAsia="Calibri"/>
        </w:rPr>
        <w:t>PixelAspectRatioBox</w:t>
      </w:r>
      <w:r w:rsidRPr="00AA0D3E">
        <w:rPr>
          <w:rFonts w:eastAsia="MS Mincho"/>
          <w:color w:val="000000" w:themeColor="text1"/>
          <w:szCs w:val="24"/>
        </w:rPr>
        <w:t xml:space="preserve"> </w:t>
      </w:r>
      <w:r w:rsidRPr="002C470B">
        <w:rPr>
          <w:rStyle w:val="codeZchn"/>
          <w:rFonts w:eastAsia="Calibri"/>
        </w:rPr>
        <w:t>'pasp'</w:t>
      </w:r>
      <w:r w:rsidRPr="00AA0D3E">
        <w:rPr>
          <w:rFonts w:eastAsia="MS Mincho"/>
          <w:color w:val="000000" w:themeColor="text1"/>
          <w:szCs w:val="24"/>
        </w:rPr>
        <w:t xml:space="preserve">, as documented in </w:t>
      </w:r>
      <w:r w:rsidRPr="002C470B">
        <w:t>ISO/IEC 14496-12</w:t>
      </w:r>
      <w:r w:rsidRPr="00AA0D3E">
        <w:rPr>
          <w:rFonts w:eastAsia="MS Mincho"/>
          <w:color w:val="000000" w:themeColor="text1"/>
          <w:szCs w:val="24"/>
        </w:rPr>
        <w:t>, if the first sample entry contains no SPS NAL with VUI in the decoder configuration record.</w:t>
      </w:r>
    </w:p>
    <w:p w14:paraId="07BBCA39" w14:textId="65BD4BB0" w:rsidR="002C470B" w:rsidRPr="002C470B" w:rsidRDefault="002C470B" w:rsidP="002C470B">
      <w:pPr>
        <w:rPr>
          <w:i/>
          <w:iCs/>
          <w:lang w:val="en-CA"/>
        </w:rPr>
      </w:pPr>
      <w:r>
        <w:rPr>
          <w:i/>
          <w:iCs/>
          <w:lang w:val="en-CA"/>
        </w:rPr>
        <w:t>I</w:t>
      </w:r>
      <w:r w:rsidRPr="002C470B">
        <w:rPr>
          <w:i/>
          <w:iCs/>
          <w:lang w:val="en-CA"/>
        </w:rPr>
        <w:t>n Clause 9.3.7</w:t>
      </w:r>
      <w:r>
        <w:rPr>
          <w:i/>
          <w:iCs/>
          <w:lang w:val="en-CA"/>
        </w:rPr>
        <w:t xml:space="preserve"> f</w:t>
      </w:r>
      <w:r w:rsidRPr="002C470B">
        <w:rPr>
          <w:i/>
          <w:iCs/>
          <w:lang w:val="en-CA"/>
        </w:rPr>
        <w:t xml:space="preserve">ix the spelling of the </w:t>
      </w:r>
      <w:r w:rsidRPr="002C470B">
        <w:rPr>
          <w:rStyle w:val="codeZchn"/>
          <w:rFonts w:eastAsia="MS Mincho"/>
          <w:i/>
          <w:iCs/>
        </w:rPr>
        <w:t>ColorInformationBox</w:t>
      </w:r>
      <w:r>
        <w:rPr>
          <w:i/>
          <w:iCs/>
          <w:lang w:val="en-CA"/>
        </w:rPr>
        <w:t>:</w:t>
      </w:r>
    </w:p>
    <w:p w14:paraId="666EA7C3" w14:textId="2728713C" w:rsidR="002C470B" w:rsidRPr="004E062C" w:rsidRDefault="002C470B" w:rsidP="004E062C">
      <w:pPr>
        <w:tabs>
          <w:tab w:val="left" w:pos="397"/>
          <w:tab w:val="left" w:pos="800"/>
          <w:tab w:val="left" w:pos="1191"/>
          <w:tab w:val="left" w:pos="1588"/>
          <w:tab w:val="left" w:pos="1985"/>
          <w:tab w:val="left" w:pos="2381"/>
          <w:tab w:val="left" w:pos="2778"/>
          <w:tab w:val="left" w:pos="3175"/>
          <w:tab w:val="left" w:pos="3572"/>
          <w:tab w:val="left" w:pos="3969"/>
        </w:tabs>
        <w:autoSpaceDE w:val="0"/>
        <w:autoSpaceDN w:val="0"/>
        <w:adjustRightInd w:val="0"/>
        <w:spacing w:before="0" w:after="240" w:line="240" w:lineRule="atLeast"/>
        <w:ind w:left="806" w:hanging="403"/>
        <w:rPr>
          <w:rFonts w:ascii="Cambria" w:hAnsi="Cambria"/>
          <w:color w:val="000000"/>
          <w:sz w:val="22"/>
          <w:lang w:val="en-GB"/>
        </w:rPr>
      </w:pPr>
      <w:r w:rsidRPr="002C470B">
        <w:rPr>
          <w:rFonts w:ascii="Cambria" w:hAnsi="Cambria"/>
          <w:color w:val="000000"/>
          <w:sz w:val="22"/>
          <w:lang w:val="en-GB"/>
        </w:rPr>
        <w:t>2)</w:t>
      </w:r>
      <w:r w:rsidRPr="002C470B">
        <w:rPr>
          <w:rFonts w:ascii="Cambria" w:hAnsi="Cambria"/>
          <w:color w:val="000000"/>
          <w:sz w:val="22"/>
          <w:lang w:val="en-GB"/>
        </w:rPr>
        <w:tab/>
        <w:t xml:space="preserve">may contain a sample entry without NALs that shall include one or more </w:t>
      </w:r>
      <w:r w:rsidRPr="002C470B">
        <w:rPr>
          <w:rStyle w:val="codeZchn"/>
          <w:rFonts w:eastAsia="MS Mincho"/>
        </w:rPr>
        <w:t>Colo</w:t>
      </w:r>
      <w:r w:rsidR="004E062C" w:rsidRPr="004E062C">
        <w:rPr>
          <w:rStyle w:val="codeZchn"/>
          <w:rFonts w:eastAsia="MS Mincho"/>
          <w:color w:val="FF0000"/>
        </w:rPr>
        <w:t>u</w:t>
      </w:r>
      <w:r w:rsidRPr="002C470B">
        <w:rPr>
          <w:rStyle w:val="codeZchn"/>
          <w:rFonts w:eastAsia="MS Mincho"/>
        </w:rPr>
        <w:t>rInformationBoxes</w:t>
      </w:r>
      <w:r w:rsidRPr="002C470B">
        <w:rPr>
          <w:rFonts w:ascii="Cambria" w:hAnsi="Cambria"/>
          <w:color w:val="000000"/>
          <w:sz w:val="22"/>
          <w:lang w:val="en-GB"/>
        </w:rPr>
        <w:t xml:space="preserve"> with sub-type </w:t>
      </w:r>
      <w:r w:rsidRPr="002C470B">
        <w:rPr>
          <w:rStyle w:val="codeZchn"/>
          <w:rFonts w:eastAsia="MS Mincho"/>
        </w:rPr>
        <w:t>'nclx'</w:t>
      </w:r>
      <w:r w:rsidRPr="002C470B">
        <w:rPr>
          <w:rFonts w:ascii="Cambria" w:hAnsi="Cambria"/>
          <w:color w:val="000000"/>
          <w:sz w:val="22"/>
          <w:lang w:val="en-GB"/>
        </w:rPr>
        <w:t xml:space="preserve"> and a </w:t>
      </w:r>
      <w:r w:rsidRPr="002C470B">
        <w:rPr>
          <w:rStyle w:val="codeZchn"/>
          <w:rFonts w:eastAsia="MS Mincho"/>
        </w:rPr>
        <w:t>PixelAspectRatioBox</w:t>
      </w:r>
      <w:r w:rsidRPr="002C470B">
        <w:rPr>
          <w:rFonts w:ascii="Cambria" w:hAnsi="Cambria"/>
          <w:color w:val="000000"/>
          <w:sz w:val="22"/>
          <w:lang w:val="en-GB"/>
        </w:rPr>
        <w:t xml:space="preserve">, as specified in </w:t>
      </w:r>
      <w:r w:rsidRPr="002C470B">
        <w:rPr>
          <w:rFonts w:ascii="Cambria" w:eastAsia="Calibri" w:hAnsi="Cambria"/>
          <w:color w:val="000000"/>
          <w:sz w:val="22"/>
          <w:lang w:val="en-GB"/>
        </w:rPr>
        <w:t>ISO/IEC</w:t>
      </w:r>
      <w:r w:rsidRPr="002C470B">
        <w:rPr>
          <w:rFonts w:ascii="Cambria" w:hAnsi="Cambria"/>
          <w:color w:val="000000"/>
          <w:sz w:val="22"/>
          <w:lang w:val="en-GB"/>
        </w:rPr>
        <w:t> 14496-12.</w:t>
      </w:r>
    </w:p>
    <w:p w14:paraId="74B6DDBB" w14:textId="54702355" w:rsidR="004E062C" w:rsidRDefault="004E062C" w:rsidP="004E062C">
      <w:pPr>
        <w:rPr>
          <w:lang w:val="en-CA" w:eastAsia="ja-JP"/>
        </w:rPr>
      </w:pPr>
      <w:r w:rsidRPr="004E062C">
        <w:rPr>
          <w:highlight w:val="yellow"/>
          <w:lang w:val="en-CA" w:eastAsia="ja-JP"/>
        </w:rPr>
        <w:t xml:space="preserve">[Ed. Note: Dimitri: With the generalized </w:t>
      </w:r>
      <w:r>
        <w:rPr>
          <w:highlight w:val="yellow"/>
          <w:lang w:val="en-CA" w:eastAsia="ja-JP"/>
        </w:rPr>
        <w:t>requirement</w:t>
      </w:r>
      <w:r w:rsidRPr="004E062C">
        <w:rPr>
          <w:highlight w:val="yellow"/>
          <w:lang w:val="en-CA" w:eastAsia="ja-JP"/>
        </w:rPr>
        <w:t xml:space="preserve"> in clause 9.2.4 </w:t>
      </w:r>
      <w:r>
        <w:rPr>
          <w:highlight w:val="yellow"/>
          <w:lang w:val="en-CA" w:eastAsia="ja-JP"/>
        </w:rPr>
        <w:t>other</w:t>
      </w:r>
      <w:r w:rsidRPr="004E062C">
        <w:rPr>
          <w:highlight w:val="yellow"/>
          <w:lang w:val="en-CA" w:eastAsia="ja-JP"/>
        </w:rPr>
        <w:t xml:space="preserve"> shall requirements for the </w:t>
      </w:r>
      <w:proofErr w:type="spellStart"/>
      <w:r w:rsidRPr="004E062C">
        <w:rPr>
          <w:highlight w:val="yellow"/>
          <w:lang w:val="en-CA" w:eastAsia="ja-JP"/>
        </w:rPr>
        <w:t>nclx</w:t>
      </w:r>
      <w:proofErr w:type="spellEnd"/>
      <w:r w:rsidRPr="004E062C">
        <w:rPr>
          <w:highlight w:val="yellow"/>
          <w:lang w:val="en-CA" w:eastAsia="ja-JP"/>
        </w:rPr>
        <w:t xml:space="preserve"> </w:t>
      </w:r>
      <w:proofErr w:type="spellStart"/>
      <w:r w:rsidRPr="004E062C">
        <w:rPr>
          <w:highlight w:val="yellow"/>
          <w:lang w:val="en-CA" w:eastAsia="ja-JP"/>
        </w:rPr>
        <w:t>colr</w:t>
      </w:r>
      <w:proofErr w:type="spellEnd"/>
      <w:r w:rsidRPr="004E062C">
        <w:rPr>
          <w:highlight w:val="yellow"/>
          <w:lang w:val="en-CA" w:eastAsia="ja-JP"/>
        </w:rPr>
        <w:t xml:space="preserve"> box </w:t>
      </w:r>
      <w:r>
        <w:rPr>
          <w:highlight w:val="yellow"/>
          <w:lang w:val="en-CA" w:eastAsia="ja-JP"/>
        </w:rPr>
        <w:t>could</w:t>
      </w:r>
      <w:r w:rsidRPr="004E062C">
        <w:rPr>
          <w:highlight w:val="yellow"/>
          <w:lang w:val="en-CA" w:eastAsia="ja-JP"/>
        </w:rPr>
        <w:t xml:space="preserve"> be removed in derived clauses</w:t>
      </w:r>
      <w:r>
        <w:rPr>
          <w:highlight w:val="yellow"/>
          <w:lang w:val="en-CA" w:eastAsia="ja-JP"/>
        </w:rPr>
        <w:t>.</w:t>
      </w:r>
      <w:r w:rsidRPr="004E062C">
        <w:rPr>
          <w:highlight w:val="yellow"/>
          <w:lang w:val="en-CA" w:eastAsia="ja-JP"/>
        </w:rPr>
        <w:t>]</w:t>
      </w:r>
    </w:p>
    <w:p w14:paraId="33EC0EE1" w14:textId="177B6AA4" w:rsidR="00220EF4" w:rsidRDefault="00220EF4" w:rsidP="00220EF4">
      <w:pPr>
        <w:pStyle w:val="Heading1"/>
        <w:rPr>
          <w:lang w:val="en-CA" w:eastAsia="ja-JP"/>
        </w:rPr>
      </w:pPr>
      <w:r>
        <w:rPr>
          <w:lang w:val="en-CA" w:eastAsia="ja-JP"/>
        </w:rPr>
        <w:t>Annex B</w:t>
      </w:r>
      <w:r w:rsidR="00FE76F5">
        <w:rPr>
          <w:lang w:val="en-CA" w:eastAsia="ja-JP"/>
        </w:rPr>
        <w:t xml:space="preserve"> changes</w:t>
      </w:r>
    </w:p>
    <w:p w14:paraId="75244495" w14:textId="7A1DF769" w:rsidR="00220EF4" w:rsidRPr="00220EF4" w:rsidRDefault="00220EF4" w:rsidP="00AA3C49">
      <w:pPr>
        <w:rPr>
          <w:i/>
          <w:iCs/>
          <w:lang w:val="en-CA" w:eastAsia="ja-JP"/>
        </w:rPr>
      </w:pPr>
      <w:r w:rsidRPr="00220EF4">
        <w:rPr>
          <w:i/>
          <w:iCs/>
          <w:lang w:val="en-CA" w:eastAsia="ja-JP"/>
        </w:rPr>
        <w:t>Replace Clause B.1 with the following:</w:t>
      </w:r>
    </w:p>
    <w:p w14:paraId="3F3A157F" w14:textId="671C7053" w:rsidR="00220EF4" w:rsidRPr="00220EF4" w:rsidRDefault="00220EF4" w:rsidP="00220EF4">
      <w:pPr>
        <w:rPr>
          <w:lang w:val="en-CA" w:eastAsia="ja-JP"/>
        </w:rPr>
      </w:pPr>
      <w:r w:rsidRPr="00220EF4">
        <w:rPr>
          <w:lang w:val="en-CA" w:eastAsia="ja-JP"/>
        </w:rPr>
        <w:t xml:space="preserve">This annex defines HEVC video tracks and specific CMAF media profiles with HEVC elementary stream constraint sets. Applications that do not conform to the HEVC video track or any of these CMAF media profiles can either specify their own HEVC video track definition </w:t>
      </w:r>
      <w:r w:rsidRPr="00220EF4">
        <w:rPr>
          <w:lang w:val="en-CA" w:eastAsia="ja-JP"/>
        </w:rPr>
        <w:lastRenderedPageBreak/>
        <w:t xml:space="preserve">or CMAF media profile or both. Applications can also signal brand conformance to just a CMAF structural brand defined in this document (e.g. </w:t>
      </w:r>
      <w:r w:rsidRPr="00220EF4">
        <w:rPr>
          <w:rStyle w:val="codeZchn"/>
          <w:rFonts w:eastAsia="MS Mincho"/>
          <w:lang w:val="en-CA" w:eastAsia="ja-JP"/>
        </w:rPr>
        <w:t>'cmfc'</w:t>
      </w:r>
      <w:r w:rsidRPr="00220EF4">
        <w:rPr>
          <w:color w:val="FF0000"/>
          <w:lang w:val="en-CA" w:eastAsia="ja-JP"/>
        </w:rPr>
        <w:t xml:space="preserve">, </w:t>
      </w:r>
      <w:r w:rsidRPr="00220EF4">
        <w:rPr>
          <w:rStyle w:val="codeZchn"/>
          <w:rFonts w:eastAsia="MS Mincho"/>
          <w:color w:val="FF0000"/>
        </w:rPr>
        <w:t>'cmf1'</w:t>
      </w:r>
      <w:r>
        <w:rPr>
          <w:lang w:val="en-CA" w:eastAsia="ja-JP"/>
        </w:rPr>
        <w:t xml:space="preserve"> </w:t>
      </w:r>
      <w:r w:rsidRPr="00220EF4">
        <w:rPr>
          <w:lang w:val="en-CA" w:eastAsia="ja-JP"/>
        </w:rPr>
        <w:t xml:space="preserve">or </w:t>
      </w:r>
      <w:r w:rsidRPr="00220EF4">
        <w:rPr>
          <w:rStyle w:val="codeZchn"/>
          <w:rFonts w:eastAsia="MS Mincho"/>
          <w:lang w:val="en-CA" w:eastAsia="ja-JP"/>
        </w:rPr>
        <w:t>'cmf2'</w:t>
      </w:r>
      <w:r w:rsidRPr="00220EF4">
        <w:rPr>
          <w:lang w:val="en-CA" w:eastAsia="ja-JP"/>
        </w:rPr>
        <w:t>).</w:t>
      </w:r>
    </w:p>
    <w:p w14:paraId="7EC80BF1" w14:textId="32578A65" w:rsidR="00220EF4" w:rsidRDefault="00220EF4" w:rsidP="00220EF4">
      <w:pPr>
        <w:rPr>
          <w:lang w:val="en-CA" w:eastAsia="ja-JP"/>
        </w:rPr>
      </w:pPr>
      <w:r w:rsidRPr="00220EF4">
        <w:rPr>
          <w:lang w:val="en-CA" w:eastAsia="ja-JP"/>
        </w:rPr>
        <w:t>HEVC tracks shall conform to 9.3, as additionally constrained in this annex.</w:t>
      </w:r>
    </w:p>
    <w:p w14:paraId="05E5001F" w14:textId="77777777" w:rsidR="004E062C" w:rsidRDefault="004E062C" w:rsidP="004E062C">
      <w:pPr>
        <w:pStyle w:val="Heading1"/>
        <w:rPr>
          <w:lang w:val="en-CA" w:eastAsia="ja-JP"/>
        </w:rPr>
      </w:pPr>
      <w:r>
        <w:rPr>
          <w:lang w:val="en-CA" w:eastAsia="ja-JP"/>
        </w:rPr>
        <w:t>Annex H changes</w:t>
      </w:r>
    </w:p>
    <w:p w14:paraId="3D425118" w14:textId="77777777" w:rsidR="004E062C" w:rsidRPr="00C352D5" w:rsidRDefault="004E062C" w:rsidP="004E062C">
      <w:pPr>
        <w:rPr>
          <w:i/>
          <w:iCs/>
          <w:lang w:val="en-CA" w:eastAsia="ja-JP"/>
        </w:rPr>
      </w:pPr>
      <w:r w:rsidRPr="00C352D5">
        <w:rPr>
          <w:i/>
          <w:iCs/>
          <w:lang w:val="en-CA" w:eastAsia="ja-JP"/>
        </w:rPr>
        <w:t>Remove the scalable resolution restriction</w:t>
      </w:r>
      <w:r>
        <w:rPr>
          <w:i/>
          <w:iCs/>
          <w:lang w:val="en-CA" w:eastAsia="ja-JP"/>
        </w:rPr>
        <w:t xml:space="preserve"> in H.4.2.2</w:t>
      </w:r>
      <w:r w:rsidRPr="00C352D5">
        <w:rPr>
          <w:i/>
          <w:iCs/>
          <w:lang w:val="en-CA" w:eastAsia="ja-JP"/>
        </w:rPr>
        <w:t>:</w:t>
      </w:r>
    </w:p>
    <w:p w14:paraId="342DE986" w14:textId="77777777" w:rsidR="004E062C" w:rsidRPr="00AA0D3E" w:rsidRDefault="004E062C" w:rsidP="004E062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The bitstream shall contain at most two layers, a base layer and possibly an enhancement layer.</w:t>
      </w:r>
    </w:p>
    <w:p w14:paraId="6064916B" w14:textId="77777777" w:rsidR="004E062C" w:rsidRPr="00AA0D3E" w:rsidRDefault="004E062C" w:rsidP="004E062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The base layer shall conform to HEVC Main 10 profile and main tier.</w:t>
      </w:r>
    </w:p>
    <w:p w14:paraId="0D2BAA9D" w14:textId="77777777" w:rsidR="004E062C" w:rsidRPr="00AA0D3E" w:rsidRDefault="004E062C" w:rsidP="004E062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The enhancement layer, when present, shall conform to HEVC scalable Main 10 profile and main tier.</w:t>
      </w:r>
    </w:p>
    <w:p w14:paraId="5F3CFC5C" w14:textId="77777777" w:rsidR="004E062C" w:rsidRPr="00AA0D3E" w:rsidRDefault="004E062C" w:rsidP="004E062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r w:rsidRPr="00C352D5">
        <w:rPr>
          <w:rFonts w:eastAsia="MS Mincho"/>
          <w:strike/>
          <w:color w:val="FF0000"/>
          <w:szCs w:val="24"/>
        </w:rPr>
        <w:t>The spatial resolution of the enhancement layer shall be equal to X times that of the base layer both horizontally and vertically. The value of X shall be 1.5, 2 or 3.</w:t>
      </w:r>
    </w:p>
    <w:p w14:paraId="41AA3F85" w14:textId="77777777" w:rsidR="004E062C" w:rsidRPr="00AA0D3E" w:rsidRDefault="004E062C" w:rsidP="004E062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 xml:space="preserve">Each layer shall contain at most two sub-layers, with </w:t>
      </w:r>
      <w:r w:rsidRPr="00235A28">
        <w:rPr>
          <w:rStyle w:val="codeZchn"/>
          <w:rFonts w:eastAsia="Calibri"/>
        </w:rPr>
        <w:t>TemporalId</w:t>
      </w:r>
      <w:r w:rsidRPr="00AA0D3E">
        <w:rPr>
          <w:rFonts w:eastAsia="MS Mincho"/>
          <w:color w:val="000000" w:themeColor="text1"/>
          <w:szCs w:val="24"/>
        </w:rPr>
        <w:t xml:space="preserve"> equal to </w:t>
      </w:r>
      <w:r w:rsidRPr="00AA0D3E">
        <w:rPr>
          <w:rStyle w:val="ISOCode"/>
          <w:color w:val="000000" w:themeColor="text1"/>
        </w:rPr>
        <w:t>0</w:t>
      </w:r>
      <w:r w:rsidRPr="00AA0D3E">
        <w:rPr>
          <w:rFonts w:eastAsia="MS Mincho"/>
          <w:color w:val="000000" w:themeColor="text1"/>
          <w:szCs w:val="24"/>
        </w:rPr>
        <w:t xml:space="preserve"> and </w:t>
      </w:r>
      <w:r w:rsidRPr="00AA0D3E">
        <w:rPr>
          <w:rStyle w:val="ISOCode"/>
          <w:color w:val="000000" w:themeColor="text1"/>
        </w:rPr>
        <w:t>1</w:t>
      </w:r>
      <w:r w:rsidRPr="00AA0D3E">
        <w:rPr>
          <w:rFonts w:eastAsia="MS Mincho"/>
          <w:color w:val="000000" w:themeColor="text1"/>
          <w:szCs w:val="24"/>
        </w:rPr>
        <w:t xml:space="preserve"> when there are two sub-layers, and the value of </w:t>
      </w:r>
      <w:r w:rsidRPr="00235A28">
        <w:rPr>
          <w:rStyle w:val="codeZchn"/>
          <w:rFonts w:eastAsia="MS Mincho"/>
        </w:rPr>
        <w:t>sps</w:t>
      </w:r>
      <w:r w:rsidRPr="00235A28">
        <w:rPr>
          <w:rStyle w:val="codeZchn"/>
          <w:rFonts w:eastAsia="Calibri"/>
        </w:rPr>
        <w:t>_max_sub_layers_minus1</w:t>
      </w:r>
      <w:r w:rsidRPr="00AA0D3E">
        <w:rPr>
          <w:rFonts w:eastAsia="MS Mincho"/>
          <w:color w:val="000000" w:themeColor="text1"/>
          <w:szCs w:val="24"/>
        </w:rPr>
        <w:t xml:space="preserve"> of each SPS shall be set equal to </w:t>
      </w:r>
      <w:r w:rsidRPr="00AA0D3E">
        <w:rPr>
          <w:rStyle w:val="ISOCode"/>
          <w:color w:val="000000" w:themeColor="text1"/>
        </w:rPr>
        <w:t>0</w:t>
      </w:r>
      <w:r w:rsidRPr="00AA0D3E">
        <w:rPr>
          <w:rFonts w:eastAsia="MS Mincho"/>
          <w:color w:val="000000" w:themeColor="text1"/>
          <w:szCs w:val="24"/>
        </w:rPr>
        <w:t xml:space="preserve"> or </w:t>
      </w:r>
      <w:r w:rsidRPr="00AA0D3E">
        <w:rPr>
          <w:rStyle w:val="ISOCode"/>
          <w:color w:val="000000" w:themeColor="text1"/>
        </w:rPr>
        <w:t>1</w:t>
      </w:r>
      <w:r w:rsidRPr="00AA0D3E">
        <w:rPr>
          <w:rFonts w:eastAsia="MS Mincho"/>
          <w:color w:val="000000" w:themeColor="text1"/>
          <w:szCs w:val="24"/>
        </w:rPr>
        <w:t xml:space="preserve">. If there is only one sub-layer, the </w:t>
      </w:r>
      <w:r w:rsidRPr="00235A28">
        <w:rPr>
          <w:rStyle w:val="codeZchn"/>
          <w:rFonts w:eastAsia="Calibri"/>
        </w:rPr>
        <w:t>TemporalId</w:t>
      </w:r>
      <w:r w:rsidRPr="00AA0D3E">
        <w:rPr>
          <w:rFonts w:eastAsia="MS Mincho"/>
          <w:color w:val="000000" w:themeColor="text1"/>
          <w:szCs w:val="24"/>
        </w:rPr>
        <w:t xml:space="preserve"> shall be </w:t>
      </w:r>
      <w:r w:rsidRPr="00AA0D3E">
        <w:rPr>
          <w:rStyle w:val="ISOCode"/>
          <w:color w:val="000000" w:themeColor="text1"/>
        </w:rPr>
        <w:t>0</w:t>
      </w:r>
      <w:r w:rsidRPr="00AA0D3E">
        <w:rPr>
          <w:rFonts w:eastAsia="MS Mincho"/>
          <w:color w:val="000000" w:themeColor="text1"/>
          <w:szCs w:val="24"/>
        </w:rPr>
        <w:t>.</w:t>
      </w:r>
    </w:p>
    <w:p w14:paraId="3B53B2F3" w14:textId="77777777" w:rsidR="004E062C" w:rsidRDefault="004E062C" w:rsidP="004E062C">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 xml:space="preserve">The value of </w:t>
      </w:r>
      <w:r w:rsidRPr="00235A28">
        <w:rPr>
          <w:rStyle w:val="codeZchn"/>
          <w:rFonts w:eastAsia="Calibri"/>
        </w:rPr>
        <w:t>sub_layer_level_present_flag[ 0 ]</w:t>
      </w:r>
      <w:r w:rsidRPr="00AA0D3E">
        <w:rPr>
          <w:rFonts w:eastAsia="MS Mincho"/>
          <w:color w:val="000000" w:themeColor="text1"/>
          <w:szCs w:val="24"/>
        </w:rPr>
        <w:t xml:space="preserve"> shall be equal to 1. This constraint requires the signalling of the level of the sub-layer representation with </w:t>
      </w:r>
      <w:r w:rsidRPr="00235A28">
        <w:rPr>
          <w:rStyle w:val="codeZchn"/>
          <w:rFonts w:eastAsia="Calibri"/>
        </w:rPr>
        <w:t>TemporalId</w:t>
      </w:r>
      <w:r w:rsidRPr="00AA0D3E">
        <w:rPr>
          <w:rFonts w:eastAsia="MS Mincho"/>
          <w:color w:val="000000" w:themeColor="text1"/>
          <w:szCs w:val="24"/>
        </w:rPr>
        <w:t xml:space="preserve"> equal to </w:t>
      </w:r>
      <w:r w:rsidRPr="00AA0D3E">
        <w:rPr>
          <w:rStyle w:val="ISOCode"/>
          <w:color w:val="000000" w:themeColor="text1"/>
        </w:rPr>
        <w:t>0</w:t>
      </w:r>
      <w:r w:rsidRPr="00AA0D3E">
        <w:rPr>
          <w:rFonts w:eastAsia="MS Mincho"/>
          <w:color w:val="000000" w:themeColor="text1"/>
          <w:szCs w:val="24"/>
        </w:rPr>
        <w:t>.</w:t>
      </w:r>
    </w:p>
    <w:p w14:paraId="0C2079C3" w14:textId="613A4396" w:rsidR="004E062C" w:rsidRPr="004E062C" w:rsidRDefault="004E062C" w:rsidP="00220EF4">
      <w:pPr>
        <w:rPr>
          <w:lang w:val="en-GB"/>
        </w:rPr>
      </w:pPr>
      <w:r w:rsidRPr="00C352D5">
        <w:rPr>
          <w:highlight w:val="yellow"/>
        </w:rPr>
        <w:t>[Ed. Note: Dimitri: NB comments are welcome on this change as it removes an existing restriction</w:t>
      </w:r>
      <w:r>
        <w:rPr>
          <w:highlight w:val="yellow"/>
        </w:rPr>
        <w:t xml:space="preserve"> to allow other important resolution ratios such as 1.0, 1.25, 4.0, etc</w:t>
      </w:r>
      <w:r w:rsidRPr="00C352D5">
        <w:rPr>
          <w:highlight w:val="yellow"/>
        </w:rPr>
        <w:t>.]</w:t>
      </w:r>
    </w:p>
    <w:p w14:paraId="008541D7" w14:textId="7A9BAE99" w:rsidR="00FE76F5" w:rsidRDefault="00FE76F5" w:rsidP="00FE76F5">
      <w:pPr>
        <w:pStyle w:val="Heading1"/>
        <w:rPr>
          <w:lang w:val="en-CA" w:eastAsia="ja-JP"/>
        </w:rPr>
      </w:pPr>
      <w:r w:rsidRPr="00FE76F5">
        <w:t>Annex</w:t>
      </w:r>
      <w:r>
        <w:rPr>
          <w:lang w:val="en-CA" w:eastAsia="ja-JP"/>
        </w:rPr>
        <w:t xml:space="preserve"> O </w:t>
      </w:r>
      <w:proofErr w:type="gramStart"/>
      <w:r>
        <w:rPr>
          <w:lang w:val="en-CA" w:eastAsia="ja-JP"/>
        </w:rPr>
        <w:t>changes</w:t>
      </w:r>
      <w:proofErr w:type="gramEnd"/>
    </w:p>
    <w:p w14:paraId="54E23643" w14:textId="325A8989" w:rsidR="00116B87" w:rsidRPr="00116B87" w:rsidRDefault="00116B87" w:rsidP="00116B87">
      <w:pPr>
        <w:rPr>
          <w:i/>
          <w:iCs/>
          <w:lang w:val="en-CA" w:eastAsia="ja-JP"/>
        </w:rPr>
      </w:pPr>
      <w:r w:rsidRPr="00116B87">
        <w:rPr>
          <w:i/>
          <w:iCs/>
          <w:lang w:val="en-CA" w:eastAsia="ja-JP"/>
        </w:rPr>
        <w:t>Replace Clause O.6 with the following:</w:t>
      </w:r>
    </w:p>
    <w:p w14:paraId="6C049763" w14:textId="77777777" w:rsidR="00116B87" w:rsidRDefault="00116B87" w:rsidP="00116B87">
      <w:r w:rsidRPr="004E37CC">
        <w:t xml:space="preserve">LCEVC media profiles and track brands shall conform to Table </w:t>
      </w:r>
      <w:r>
        <w:t>O</w:t>
      </w:r>
      <w:r w:rsidRPr="004E37CC">
        <w:t>.1.</w:t>
      </w:r>
    </w:p>
    <w:p w14:paraId="0730A15C" w14:textId="77777777" w:rsidR="00116B87" w:rsidRDefault="00116B87" w:rsidP="00116B87">
      <w:r>
        <w:t xml:space="preserve">CMAF file with brand 'clv1' shall contain only LCEVC samples with </w:t>
      </w:r>
      <w:r w:rsidRPr="004C23C2">
        <w:t>sample entry 'lvc1'</w:t>
      </w:r>
      <w:r>
        <w:t>.</w:t>
      </w:r>
    </w:p>
    <w:p w14:paraId="6FAB0B94" w14:textId="77777777" w:rsidR="00116B87" w:rsidRPr="0009167B" w:rsidRDefault="00116B87" w:rsidP="00116B87">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ascii="Arial" w:eastAsia="Candara" w:hAnsi="Arial" w:cs="Arial"/>
          <w:color w:val="FF0000"/>
        </w:rPr>
      </w:pPr>
      <w:r w:rsidRPr="0009167B">
        <w:rPr>
          <w:rFonts w:ascii="Arial" w:eastAsia="Candara" w:hAnsi="Arial" w:cs="Arial"/>
          <w:color w:val="FF0000"/>
        </w:rPr>
        <w:t>clv1.vprf&lt;prof</w:t>
      </w:r>
      <w:proofErr w:type="gramStart"/>
      <w:r w:rsidRPr="0009167B">
        <w:rPr>
          <w:rFonts w:ascii="Arial" w:eastAsia="Candara" w:hAnsi="Arial" w:cs="Arial"/>
          <w:color w:val="FF0000"/>
        </w:rPr>
        <w:t>&gt;.</w:t>
      </w:r>
      <w:proofErr w:type="spellStart"/>
      <w:r w:rsidRPr="0009167B">
        <w:rPr>
          <w:rFonts w:ascii="Arial" w:eastAsia="Candara" w:hAnsi="Arial" w:cs="Arial"/>
          <w:color w:val="FF0000"/>
        </w:rPr>
        <w:t>vlev</w:t>
      </w:r>
      <w:proofErr w:type="spellEnd"/>
      <w:proofErr w:type="gramEnd"/>
      <w:r w:rsidRPr="0009167B">
        <w:rPr>
          <w:rFonts w:ascii="Arial" w:eastAsia="Candara" w:hAnsi="Arial" w:cs="Arial"/>
          <w:color w:val="FF0000"/>
        </w:rPr>
        <w:t>&lt;level&gt;</w:t>
      </w:r>
    </w:p>
    <w:p w14:paraId="0FE81FB5" w14:textId="77777777" w:rsidR="00116B87" w:rsidRPr="00116B87" w:rsidRDefault="00116B87" w:rsidP="00116B87">
      <w:pPr>
        <w:rPr>
          <w:b/>
          <w:bCs/>
          <w:color w:val="FF0000"/>
        </w:rPr>
      </w:pPr>
      <w:r w:rsidRPr="00116B87">
        <w:rPr>
          <w:b/>
          <w:bCs/>
          <w:color w:val="FF0000"/>
        </w:rPr>
        <w:t xml:space="preserve">Table O.1 — Video </w:t>
      </w:r>
      <w:r w:rsidRPr="00116B87">
        <w:rPr>
          <w:b/>
          <w:bCs/>
          <w:color w:val="FF0000"/>
          <w:spacing w:val="15"/>
        </w:rPr>
        <w:t xml:space="preserve">codecs parameters for </w:t>
      </w:r>
      <w:r w:rsidRPr="00116B87">
        <w:rPr>
          <w:b/>
          <w:bCs/>
          <w:color w:val="FF0000"/>
        </w:rPr>
        <w:t>the LCEVC media profiles</w:t>
      </w:r>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ook w:val="04A0" w:firstRow="1" w:lastRow="0" w:firstColumn="1" w:lastColumn="0" w:noHBand="0" w:noVBand="1"/>
      </w:tblPr>
      <w:tblGrid>
        <w:gridCol w:w="1635"/>
        <w:gridCol w:w="2564"/>
        <w:gridCol w:w="2399"/>
        <w:gridCol w:w="2399"/>
      </w:tblGrid>
      <w:tr w:rsidR="00116B87" w:rsidRPr="0009167B" w14:paraId="122F7429" w14:textId="77777777" w:rsidTr="00CE0DF1">
        <w:trPr>
          <w:trHeight w:val="708"/>
        </w:trPr>
        <w:tc>
          <w:tcPr>
            <w:tcW w:w="909" w:type="pct"/>
            <w:tcBorders>
              <w:top w:val="single" w:sz="12" w:space="0" w:color="auto"/>
              <w:left w:val="single" w:sz="12" w:space="0" w:color="auto"/>
              <w:bottom w:val="single" w:sz="12" w:space="0" w:color="auto"/>
              <w:right w:val="single" w:sz="6" w:space="0" w:color="auto"/>
            </w:tcBorders>
            <w:hideMark/>
          </w:tcPr>
          <w:p w14:paraId="57152EA8" w14:textId="77777777" w:rsidR="00116B87" w:rsidRPr="0009167B" w:rsidRDefault="00116B87" w:rsidP="00CE0DF1">
            <w:pPr>
              <w:pStyle w:val="Tableheader--"/>
              <w:rPr>
                <w:rFonts w:ascii="Arial" w:hAnsi="Arial" w:cs="Arial"/>
                <w:b/>
                <w:color w:val="FF0000"/>
                <w:sz w:val="22"/>
                <w:lang w:val="en-US"/>
              </w:rPr>
            </w:pPr>
            <w:r w:rsidRPr="0009167B">
              <w:rPr>
                <w:rFonts w:ascii="Arial" w:hAnsi="Arial" w:cs="Arial"/>
                <w:b/>
                <w:color w:val="FF0000"/>
                <w:sz w:val="22"/>
                <w:lang w:val="en-US"/>
              </w:rPr>
              <w:t xml:space="preserve">codec parameter </w:t>
            </w:r>
          </w:p>
        </w:tc>
        <w:tc>
          <w:tcPr>
            <w:tcW w:w="1425" w:type="pct"/>
            <w:tcBorders>
              <w:top w:val="single" w:sz="12" w:space="0" w:color="auto"/>
              <w:left w:val="single" w:sz="6" w:space="0" w:color="auto"/>
              <w:bottom w:val="single" w:sz="12" w:space="0" w:color="auto"/>
              <w:right w:val="single" w:sz="6" w:space="0" w:color="auto"/>
            </w:tcBorders>
            <w:hideMark/>
          </w:tcPr>
          <w:p w14:paraId="62ABBCF2" w14:textId="77777777" w:rsidR="00116B87" w:rsidRPr="0009167B" w:rsidRDefault="00116B87" w:rsidP="00CE0DF1">
            <w:pPr>
              <w:pStyle w:val="Tableheader--"/>
              <w:rPr>
                <w:rFonts w:ascii="Arial" w:eastAsia="STKaiti" w:hAnsi="Arial" w:cs="Arial"/>
                <w:b/>
                <w:bCs/>
                <w:color w:val="FF0000"/>
                <w:sz w:val="22"/>
                <w:lang w:val="en-US"/>
              </w:rPr>
            </w:pPr>
            <w:r w:rsidRPr="0009167B">
              <w:rPr>
                <w:rStyle w:val="ISOCodebold"/>
                <w:rFonts w:ascii="Arial" w:hAnsi="Arial" w:cs="Arial"/>
                <w:color w:val="FF0000"/>
                <w:sz w:val="22"/>
                <w:lang w:val="en-US"/>
              </w:rPr>
              <w:t xml:space="preserve">Description </w:t>
            </w:r>
          </w:p>
        </w:tc>
        <w:tc>
          <w:tcPr>
            <w:tcW w:w="1333" w:type="pct"/>
            <w:tcBorders>
              <w:top w:val="single" w:sz="12" w:space="0" w:color="auto"/>
              <w:left w:val="single" w:sz="6" w:space="0" w:color="auto"/>
              <w:bottom w:val="single" w:sz="12" w:space="0" w:color="auto"/>
              <w:right w:val="single" w:sz="6" w:space="0" w:color="auto"/>
            </w:tcBorders>
            <w:hideMark/>
          </w:tcPr>
          <w:p w14:paraId="717C688D" w14:textId="77777777" w:rsidR="00116B87" w:rsidRPr="0009167B" w:rsidRDefault="00116B87" w:rsidP="00CE0DF1">
            <w:pPr>
              <w:pStyle w:val="Tableheader--"/>
              <w:rPr>
                <w:rFonts w:ascii="Arial" w:eastAsia="STKaiti" w:hAnsi="Arial" w:cs="Arial"/>
                <w:b/>
                <w:bCs/>
                <w:color w:val="FF0000"/>
                <w:sz w:val="22"/>
                <w:lang w:val="it-IT"/>
              </w:rPr>
            </w:pPr>
            <w:r w:rsidRPr="0009167B">
              <w:rPr>
                <w:rStyle w:val="ISOCodebold"/>
                <w:rFonts w:ascii="Arial" w:hAnsi="Arial" w:cs="Arial"/>
                <w:color w:val="FF0000"/>
                <w:sz w:val="22"/>
                <w:lang w:val="it-IT"/>
              </w:rPr>
              <w:t xml:space="preserve">CMAF LCEVC </w:t>
            </w:r>
            <w:proofErr w:type="spellStart"/>
            <w:r w:rsidRPr="0009167B">
              <w:rPr>
                <w:rStyle w:val="ISOCodebold"/>
                <w:rFonts w:ascii="Arial" w:hAnsi="Arial" w:cs="Arial"/>
                <w:color w:val="FF0000"/>
                <w:sz w:val="22"/>
                <w:lang w:val="it-IT"/>
              </w:rPr>
              <w:t>Main</w:t>
            </w:r>
            <w:proofErr w:type="spellEnd"/>
            <w:r w:rsidRPr="0009167B">
              <w:rPr>
                <w:rStyle w:val="ISOCodebold"/>
                <w:rFonts w:ascii="Arial" w:hAnsi="Arial" w:cs="Arial"/>
                <w:color w:val="FF0000"/>
                <w:sz w:val="22"/>
                <w:lang w:val="it-IT"/>
              </w:rPr>
              <w:t xml:space="preserve"> </w:t>
            </w:r>
            <w:proofErr w:type="spellStart"/>
            <w:r w:rsidRPr="0009167B">
              <w:rPr>
                <w:rStyle w:val="ISOCodebold"/>
                <w:rFonts w:ascii="Arial" w:hAnsi="Arial" w:cs="Arial"/>
                <w:color w:val="FF0000"/>
                <w:sz w:val="22"/>
                <w:lang w:val="it-IT"/>
              </w:rPr>
              <w:t>Profile</w:t>
            </w:r>
            <w:proofErr w:type="spellEnd"/>
          </w:p>
        </w:tc>
        <w:tc>
          <w:tcPr>
            <w:tcW w:w="1333" w:type="pct"/>
            <w:tcBorders>
              <w:top w:val="single" w:sz="12" w:space="0" w:color="auto"/>
              <w:left w:val="single" w:sz="6" w:space="0" w:color="auto"/>
              <w:bottom w:val="single" w:sz="12" w:space="0" w:color="auto"/>
              <w:right w:val="single" w:sz="6" w:space="0" w:color="auto"/>
            </w:tcBorders>
            <w:hideMark/>
          </w:tcPr>
          <w:p w14:paraId="4CC3E4DB" w14:textId="77777777" w:rsidR="00116B87" w:rsidRPr="0009167B" w:rsidRDefault="00116B87" w:rsidP="00CE0DF1">
            <w:pPr>
              <w:pStyle w:val="Tableheader--"/>
              <w:rPr>
                <w:rFonts w:ascii="Arial" w:eastAsia="STKaiti" w:hAnsi="Arial" w:cs="Arial"/>
                <w:b/>
                <w:bCs/>
                <w:color w:val="FF0000"/>
                <w:sz w:val="22"/>
                <w:lang w:val="it-IT"/>
              </w:rPr>
            </w:pPr>
            <w:r w:rsidRPr="0009167B">
              <w:rPr>
                <w:rStyle w:val="ISOCodebold"/>
                <w:rFonts w:ascii="Arial" w:hAnsi="Arial" w:cs="Arial"/>
                <w:color w:val="FF0000"/>
                <w:sz w:val="22"/>
                <w:lang w:val="it-IT"/>
              </w:rPr>
              <w:t xml:space="preserve">CMAF LCEVC </w:t>
            </w:r>
            <w:proofErr w:type="spellStart"/>
            <w:r w:rsidRPr="0009167B">
              <w:rPr>
                <w:rStyle w:val="ISOCodebold"/>
                <w:rFonts w:ascii="Arial" w:hAnsi="Arial" w:cs="Arial"/>
                <w:color w:val="FF0000"/>
                <w:sz w:val="22"/>
                <w:lang w:val="it-IT"/>
              </w:rPr>
              <w:t>Main</w:t>
            </w:r>
            <w:proofErr w:type="spellEnd"/>
            <w:r w:rsidRPr="0009167B">
              <w:rPr>
                <w:rStyle w:val="ISOCodebold"/>
                <w:rFonts w:ascii="Arial" w:hAnsi="Arial" w:cs="Arial"/>
                <w:color w:val="FF0000"/>
                <w:sz w:val="22"/>
                <w:lang w:val="it-IT"/>
              </w:rPr>
              <w:t xml:space="preserve"> </w:t>
            </w:r>
            <w:proofErr w:type="gramStart"/>
            <w:r w:rsidRPr="0009167B">
              <w:rPr>
                <w:rStyle w:val="ISOCodebold"/>
                <w:rFonts w:ascii="Arial" w:hAnsi="Arial" w:cs="Arial"/>
                <w:color w:val="FF0000"/>
                <w:sz w:val="22"/>
                <w:lang w:val="it-IT"/>
              </w:rPr>
              <w:t xml:space="preserve">4:4:4  </w:t>
            </w:r>
            <w:proofErr w:type="spellStart"/>
            <w:r w:rsidRPr="0009167B">
              <w:rPr>
                <w:rStyle w:val="ISOCodebold"/>
                <w:rFonts w:ascii="Arial" w:hAnsi="Arial" w:cs="Arial"/>
                <w:color w:val="FF0000"/>
                <w:sz w:val="22"/>
                <w:lang w:val="it-IT"/>
              </w:rPr>
              <w:t>Profile</w:t>
            </w:r>
            <w:proofErr w:type="spellEnd"/>
            <w:proofErr w:type="gramEnd"/>
          </w:p>
        </w:tc>
      </w:tr>
      <w:tr w:rsidR="00116B87" w:rsidRPr="0009167B" w14:paraId="264C9A78" w14:textId="77777777" w:rsidTr="00CE0DF1">
        <w:trPr>
          <w:trHeight w:val="374"/>
        </w:trPr>
        <w:tc>
          <w:tcPr>
            <w:tcW w:w="909" w:type="pct"/>
            <w:tcBorders>
              <w:top w:val="single" w:sz="12" w:space="0" w:color="auto"/>
              <w:left w:val="single" w:sz="12" w:space="0" w:color="auto"/>
              <w:bottom w:val="single" w:sz="6" w:space="0" w:color="auto"/>
              <w:right w:val="single" w:sz="6" w:space="0" w:color="auto"/>
            </w:tcBorders>
            <w:hideMark/>
          </w:tcPr>
          <w:p w14:paraId="41881120" w14:textId="77777777" w:rsidR="00116B87" w:rsidRPr="0009167B" w:rsidRDefault="00116B87" w:rsidP="00CE0DF1">
            <w:pPr>
              <w:pStyle w:val="Tablebody--"/>
              <w:rPr>
                <w:rFonts w:ascii="Arial" w:hAnsi="Arial" w:cs="Arial"/>
                <w:b/>
                <w:color w:val="FF0000"/>
                <w:sz w:val="22"/>
                <w:lang w:val="en-US"/>
              </w:rPr>
            </w:pPr>
            <w:r w:rsidRPr="0009167B">
              <w:rPr>
                <w:rFonts w:ascii="Arial" w:hAnsi="Arial" w:cs="Arial"/>
                <w:b/>
                <w:color w:val="FF0000"/>
                <w:sz w:val="22"/>
                <w:lang w:val="en-US"/>
              </w:rPr>
              <w:t>&lt;prof&gt;</w:t>
            </w:r>
          </w:p>
        </w:tc>
        <w:tc>
          <w:tcPr>
            <w:tcW w:w="1425" w:type="pct"/>
            <w:tcBorders>
              <w:top w:val="single" w:sz="12" w:space="0" w:color="auto"/>
              <w:left w:val="single" w:sz="6" w:space="0" w:color="auto"/>
              <w:bottom w:val="single" w:sz="6" w:space="0" w:color="auto"/>
              <w:right w:val="single" w:sz="6" w:space="0" w:color="auto"/>
            </w:tcBorders>
            <w:hideMark/>
          </w:tcPr>
          <w:p w14:paraId="1C05D65D" w14:textId="77777777" w:rsidR="00116B87" w:rsidRPr="0009167B" w:rsidRDefault="00116B87" w:rsidP="00CE0DF1">
            <w:pPr>
              <w:pStyle w:val="Tablebody--"/>
              <w:rPr>
                <w:rFonts w:ascii="Arial" w:hAnsi="Arial" w:cs="Arial"/>
                <w:color w:val="FF0000"/>
                <w:sz w:val="22"/>
                <w:lang w:val="en-US"/>
              </w:rPr>
            </w:pPr>
            <w:proofErr w:type="spellStart"/>
            <w:r w:rsidRPr="0009167B">
              <w:rPr>
                <w:rFonts w:ascii="Arial" w:hAnsi="Arial" w:cs="Arial"/>
                <w:color w:val="FF0000"/>
                <w:sz w:val="22"/>
                <w:lang w:val="en-US"/>
              </w:rPr>
              <w:t>profile_idc</w:t>
            </w:r>
            <w:proofErr w:type="spellEnd"/>
          </w:p>
        </w:tc>
        <w:tc>
          <w:tcPr>
            <w:tcW w:w="1333" w:type="pct"/>
            <w:tcBorders>
              <w:top w:val="single" w:sz="12" w:space="0" w:color="auto"/>
              <w:left w:val="single" w:sz="6" w:space="0" w:color="auto"/>
              <w:bottom w:val="single" w:sz="6" w:space="0" w:color="auto"/>
              <w:right w:val="single" w:sz="6" w:space="0" w:color="auto"/>
            </w:tcBorders>
            <w:hideMark/>
          </w:tcPr>
          <w:p w14:paraId="26FD6A2E" w14:textId="77777777" w:rsidR="00116B87" w:rsidRPr="0009167B" w:rsidRDefault="00116B87" w:rsidP="00CE0DF1">
            <w:pPr>
              <w:pStyle w:val="Tablebody--"/>
              <w:rPr>
                <w:rFonts w:ascii="Arial" w:hAnsi="Arial" w:cs="Arial"/>
                <w:color w:val="FF0000"/>
                <w:sz w:val="22"/>
                <w:lang w:val="en-US"/>
              </w:rPr>
            </w:pPr>
            <w:r w:rsidRPr="0009167B">
              <w:rPr>
                <w:rFonts w:ascii="Arial" w:hAnsi="Arial" w:cs="Arial"/>
                <w:color w:val="FF0000"/>
                <w:sz w:val="22"/>
                <w:lang w:val="en-US"/>
              </w:rPr>
              <w:t>0</w:t>
            </w:r>
          </w:p>
        </w:tc>
        <w:tc>
          <w:tcPr>
            <w:tcW w:w="1333" w:type="pct"/>
            <w:tcBorders>
              <w:top w:val="single" w:sz="12" w:space="0" w:color="auto"/>
              <w:left w:val="single" w:sz="6" w:space="0" w:color="auto"/>
              <w:bottom w:val="single" w:sz="6" w:space="0" w:color="auto"/>
              <w:right w:val="single" w:sz="6" w:space="0" w:color="auto"/>
            </w:tcBorders>
            <w:hideMark/>
          </w:tcPr>
          <w:p w14:paraId="62DF299F" w14:textId="77777777" w:rsidR="00116B87" w:rsidRPr="0009167B" w:rsidRDefault="00116B87" w:rsidP="00CE0DF1">
            <w:pPr>
              <w:pStyle w:val="Tablebody--"/>
              <w:rPr>
                <w:rFonts w:ascii="Arial" w:hAnsi="Arial" w:cs="Arial"/>
                <w:color w:val="FF0000"/>
                <w:sz w:val="22"/>
                <w:lang w:val="en-US"/>
              </w:rPr>
            </w:pPr>
            <w:r w:rsidRPr="0009167B">
              <w:rPr>
                <w:rFonts w:ascii="Arial" w:hAnsi="Arial" w:cs="Arial"/>
                <w:color w:val="FF0000"/>
                <w:sz w:val="22"/>
                <w:lang w:val="en-US"/>
              </w:rPr>
              <w:t>1</w:t>
            </w:r>
          </w:p>
        </w:tc>
      </w:tr>
      <w:tr w:rsidR="00116B87" w:rsidRPr="0009167B" w14:paraId="29D271E3" w14:textId="77777777" w:rsidTr="00CE0DF1">
        <w:trPr>
          <w:trHeight w:val="374"/>
        </w:trPr>
        <w:tc>
          <w:tcPr>
            <w:tcW w:w="909" w:type="pct"/>
            <w:tcBorders>
              <w:top w:val="single" w:sz="6" w:space="0" w:color="auto"/>
              <w:left w:val="single" w:sz="12" w:space="0" w:color="auto"/>
              <w:bottom w:val="single" w:sz="6" w:space="0" w:color="auto"/>
              <w:right w:val="single" w:sz="6" w:space="0" w:color="auto"/>
            </w:tcBorders>
            <w:hideMark/>
          </w:tcPr>
          <w:p w14:paraId="63CEC209" w14:textId="77777777" w:rsidR="00116B87" w:rsidRPr="0009167B" w:rsidRDefault="00116B87" w:rsidP="00CE0DF1">
            <w:pPr>
              <w:pStyle w:val="Tablebody--"/>
              <w:rPr>
                <w:rFonts w:ascii="Arial" w:hAnsi="Arial" w:cs="Arial"/>
                <w:b/>
                <w:color w:val="FF0000"/>
                <w:sz w:val="22"/>
                <w:lang w:val="en-US"/>
              </w:rPr>
            </w:pPr>
            <w:r w:rsidRPr="0009167B">
              <w:rPr>
                <w:rFonts w:ascii="Arial" w:hAnsi="Arial" w:cs="Arial"/>
                <w:b/>
                <w:color w:val="FF0000"/>
                <w:sz w:val="22"/>
                <w:lang w:val="en-US"/>
              </w:rPr>
              <w:t>&lt;level&gt;</w:t>
            </w:r>
          </w:p>
        </w:tc>
        <w:tc>
          <w:tcPr>
            <w:tcW w:w="1425" w:type="pct"/>
            <w:tcBorders>
              <w:top w:val="single" w:sz="6" w:space="0" w:color="auto"/>
              <w:left w:val="single" w:sz="6" w:space="0" w:color="auto"/>
              <w:bottom w:val="single" w:sz="6" w:space="0" w:color="auto"/>
              <w:right w:val="single" w:sz="6" w:space="0" w:color="auto"/>
            </w:tcBorders>
            <w:hideMark/>
          </w:tcPr>
          <w:p w14:paraId="0DF6C850" w14:textId="77777777" w:rsidR="00116B87" w:rsidRPr="0009167B" w:rsidRDefault="00116B87" w:rsidP="00CE0DF1">
            <w:pPr>
              <w:pStyle w:val="Tablebody--"/>
              <w:rPr>
                <w:rFonts w:ascii="Arial" w:hAnsi="Arial" w:cs="Arial"/>
                <w:color w:val="FF0000"/>
                <w:sz w:val="22"/>
                <w:lang w:val="en-US"/>
              </w:rPr>
            </w:pPr>
            <w:proofErr w:type="spellStart"/>
            <w:r w:rsidRPr="0009167B">
              <w:rPr>
                <w:rFonts w:ascii="Arial" w:hAnsi="Arial" w:cs="Arial"/>
                <w:color w:val="FF0000"/>
                <w:sz w:val="22"/>
                <w:lang w:val="en-US"/>
              </w:rPr>
              <w:t>level_idc</w:t>
            </w:r>
            <w:proofErr w:type="spellEnd"/>
          </w:p>
        </w:tc>
        <w:tc>
          <w:tcPr>
            <w:tcW w:w="2666" w:type="pct"/>
            <w:gridSpan w:val="2"/>
            <w:tcBorders>
              <w:top w:val="single" w:sz="6" w:space="0" w:color="auto"/>
              <w:left w:val="single" w:sz="6" w:space="0" w:color="auto"/>
              <w:bottom w:val="single" w:sz="6" w:space="0" w:color="auto"/>
              <w:right w:val="single" w:sz="6" w:space="0" w:color="auto"/>
            </w:tcBorders>
            <w:hideMark/>
          </w:tcPr>
          <w:p w14:paraId="4F6F4DE6" w14:textId="77777777" w:rsidR="00116B87" w:rsidRPr="0009167B" w:rsidRDefault="00116B87" w:rsidP="00CE0DF1">
            <w:pPr>
              <w:pStyle w:val="Tablebody--"/>
              <w:rPr>
                <w:rFonts w:ascii="Arial" w:hAnsi="Arial" w:cs="Arial"/>
                <w:color w:val="FF0000"/>
                <w:sz w:val="22"/>
                <w:lang w:val="en-US"/>
              </w:rPr>
            </w:pPr>
            <w:r w:rsidRPr="0009167B">
              <w:rPr>
                <w:rFonts w:ascii="Arial" w:hAnsi="Arial" w:cs="Arial"/>
                <w:color w:val="FF0000"/>
                <w:sz w:val="22"/>
                <w:lang w:val="en-US"/>
              </w:rPr>
              <w:t>&lt;level&gt;</w:t>
            </w:r>
          </w:p>
          <w:p w14:paraId="7C0C4A2A" w14:textId="77777777" w:rsidR="00116B87" w:rsidRPr="0009167B" w:rsidRDefault="00116B87" w:rsidP="00CE0DF1">
            <w:pPr>
              <w:pStyle w:val="Tablebody--"/>
              <w:rPr>
                <w:rFonts w:ascii="Arial" w:hAnsi="Arial" w:cs="Arial"/>
                <w:color w:val="FF0000"/>
                <w:sz w:val="22"/>
                <w:lang w:val="en-US"/>
              </w:rPr>
            </w:pPr>
            <w:r w:rsidRPr="0009167B">
              <w:rPr>
                <w:rFonts w:ascii="Arial" w:hAnsi="Arial" w:cs="Arial"/>
                <w:color w:val="FF0000"/>
                <w:sz w:val="22"/>
                <w:lang w:val="en-US"/>
              </w:rPr>
              <w:t>Examples</w:t>
            </w:r>
          </w:p>
          <w:p w14:paraId="7E8636BF" w14:textId="77777777" w:rsidR="00116B87" w:rsidRPr="0009167B" w:rsidRDefault="00116B87" w:rsidP="00116B87">
            <w:pPr>
              <w:pStyle w:val="Tablebody--"/>
              <w:numPr>
                <w:ilvl w:val="0"/>
                <w:numId w:val="11"/>
              </w:numPr>
              <w:rPr>
                <w:rFonts w:ascii="Arial" w:hAnsi="Arial" w:cs="Arial"/>
                <w:color w:val="FF0000"/>
                <w:sz w:val="22"/>
                <w:lang w:val="en-US"/>
              </w:rPr>
            </w:pPr>
            <w:r w:rsidRPr="0009167B">
              <w:rPr>
                <w:rFonts w:ascii="Arial" w:hAnsi="Arial" w:cs="Arial"/>
                <w:color w:val="FF0000"/>
                <w:sz w:val="22"/>
                <w:lang w:val="en-US"/>
              </w:rPr>
              <w:t>For level 4.1: 41</w:t>
            </w:r>
          </w:p>
          <w:p w14:paraId="7DEF4993" w14:textId="77777777" w:rsidR="00116B87" w:rsidRPr="0009167B" w:rsidRDefault="00116B87" w:rsidP="00116B87">
            <w:pPr>
              <w:pStyle w:val="Tablebody--"/>
              <w:numPr>
                <w:ilvl w:val="0"/>
                <w:numId w:val="11"/>
              </w:numPr>
              <w:rPr>
                <w:rFonts w:ascii="Arial" w:hAnsi="Arial" w:cs="Arial"/>
                <w:color w:val="FF0000"/>
                <w:sz w:val="22"/>
                <w:lang w:val="en-US"/>
              </w:rPr>
            </w:pPr>
            <w:r w:rsidRPr="0009167B">
              <w:rPr>
                <w:rFonts w:ascii="Arial" w:hAnsi="Arial" w:cs="Arial"/>
                <w:color w:val="FF0000"/>
                <w:sz w:val="22"/>
                <w:lang w:val="en-US"/>
              </w:rPr>
              <w:t>For level 5.1: 51</w:t>
            </w:r>
          </w:p>
          <w:p w14:paraId="5FE686E9" w14:textId="77777777" w:rsidR="00116B87" w:rsidRPr="0009167B" w:rsidRDefault="00116B87" w:rsidP="00116B87">
            <w:pPr>
              <w:pStyle w:val="Tablebody--"/>
              <w:numPr>
                <w:ilvl w:val="0"/>
                <w:numId w:val="11"/>
              </w:numPr>
              <w:rPr>
                <w:rFonts w:ascii="Arial" w:hAnsi="Arial" w:cs="Arial"/>
                <w:color w:val="FF0000"/>
                <w:sz w:val="22"/>
                <w:lang w:val="en-US"/>
              </w:rPr>
            </w:pPr>
            <w:r w:rsidRPr="0009167B">
              <w:rPr>
                <w:rFonts w:ascii="Arial" w:hAnsi="Arial" w:cs="Arial"/>
                <w:color w:val="FF0000"/>
                <w:sz w:val="22"/>
                <w:lang w:val="en-US"/>
              </w:rPr>
              <w:t>For level 6.1: 61</w:t>
            </w:r>
          </w:p>
        </w:tc>
      </w:tr>
    </w:tbl>
    <w:p w14:paraId="0967D1C2" w14:textId="77777777" w:rsidR="00116B87" w:rsidRPr="00CD7121" w:rsidRDefault="00116B87" w:rsidP="00116B87">
      <w:pPr>
        <w:pStyle w:val="BodyText"/>
        <w:adjustRightInd w:val="0"/>
        <w:rPr>
          <w:rFonts w:eastAsia="Yu Mincho"/>
          <w:color w:val="FF0000"/>
        </w:rPr>
      </w:pPr>
    </w:p>
    <w:p w14:paraId="5CCF9EEB" w14:textId="1977EB21" w:rsidR="002C470B" w:rsidRDefault="00116B87" w:rsidP="004E062C">
      <w:pPr>
        <w:rPr>
          <w:lang w:val="en-CA" w:eastAsia="ja-JP"/>
        </w:rPr>
      </w:pPr>
      <w:r w:rsidRPr="00116B87">
        <w:rPr>
          <w:highlight w:val="yellow"/>
          <w:lang w:val="en-CA" w:eastAsia="ja-JP"/>
        </w:rPr>
        <w:lastRenderedPageBreak/>
        <w:t>[Ed. Note: Dimitri: To me it looks like this should be another table and not replace the existing one from FDAM1</w:t>
      </w:r>
      <w:r>
        <w:rPr>
          <w:highlight w:val="yellow"/>
          <w:lang w:val="en-CA" w:eastAsia="ja-JP"/>
        </w:rPr>
        <w:t>. Is my understanding correct? Please verify</w:t>
      </w:r>
      <w:r w:rsidRPr="00116B87">
        <w:rPr>
          <w:highlight w:val="yellow"/>
          <w:lang w:val="en-CA" w:eastAsia="ja-JP"/>
        </w:rPr>
        <w:t>.]</w:t>
      </w:r>
    </w:p>
    <w:p w14:paraId="1BAC6F88" w14:textId="178ED009" w:rsidR="00220EF4" w:rsidRDefault="006F4A19" w:rsidP="006F4A19">
      <w:pPr>
        <w:pStyle w:val="Heading1"/>
        <w:rPr>
          <w:lang w:val="en-CA" w:eastAsia="ja-JP"/>
        </w:rPr>
      </w:pPr>
      <w:r>
        <w:rPr>
          <w:lang w:val="en-CA" w:eastAsia="ja-JP"/>
        </w:rPr>
        <w:t>New Annex</w:t>
      </w:r>
      <w:r w:rsidR="00FE76F5">
        <w:rPr>
          <w:lang w:val="en-CA" w:eastAsia="ja-JP"/>
        </w:rPr>
        <w:t xml:space="preserve"> P</w:t>
      </w:r>
      <w:r w:rsidR="00116B87">
        <w:rPr>
          <w:lang w:val="en-CA" w:eastAsia="ja-JP"/>
        </w:rPr>
        <w:t xml:space="preserve"> on MV-HEVC</w:t>
      </w:r>
    </w:p>
    <w:p w14:paraId="0CF18C3C" w14:textId="651D44D4" w:rsidR="006F4A19" w:rsidRPr="001E7C11" w:rsidRDefault="001E7C11" w:rsidP="001E7C11">
      <w:pPr>
        <w:jc w:val="center"/>
        <w:rPr>
          <w:b/>
          <w:bCs/>
          <w:sz w:val="28"/>
          <w:szCs w:val="28"/>
          <w:lang w:val="en-CA" w:eastAsia="ja-JP"/>
        </w:rPr>
      </w:pPr>
      <w:r w:rsidRPr="001E7C11">
        <w:rPr>
          <w:b/>
          <w:bCs/>
          <w:sz w:val="28"/>
          <w:szCs w:val="28"/>
          <w:lang w:val="en-CA" w:eastAsia="ja-JP"/>
        </w:rPr>
        <w:t>Annex P</w:t>
      </w:r>
    </w:p>
    <w:p w14:paraId="2F402834" w14:textId="2C21F690" w:rsidR="001E7C11" w:rsidRPr="001E7C11" w:rsidRDefault="001E7C11" w:rsidP="001E7C11">
      <w:pPr>
        <w:jc w:val="center"/>
        <w:rPr>
          <w:sz w:val="28"/>
          <w:szCs w:val="28"/>
          <w:lang w:val="en-CA" w:eastAsia="ja-JP"/>
        </w:rPr>
      </w:pPr>
      <w:r w:rsidRPr="001E7C11">
        <w:rPr>
          <w:sz w:val="28"/>
          <w:szCs w:val="28"/>
          <w:lang w:val="en-CA" w:eastAsia="ja-JP"/>
        </w:rPr>
        <w:t>(normative)</w:t>
      </w:r>
    </w:p>
    <w:p w14:paraId="061D1D03" w14:textId="6A2762A9" w:rsidR="001E7C11" w:rsidRPr="006C488E" w:rsidRDefault="00075C12" w:rsidP="001E7C11">
      <w:pPr>
        <w:ind w:left="720" w:hanging="720"/>
        <w:jc w:val="center"/>
        <w:rPr>
          <w:b/>
          <w:bCs/>
          <w:sz w:val="28"/>
          <w:szCs w:val="28"/>
          <w:lang w:val="en-CA" w:eastAsia="ja-JP"/>
        </w:rPr>
      </w:pPr>
      <w:commentRangeStart w:id="17"/>
      <w:ins w:id="18" w:author="Dimitri Podborski" w:date="2024-02-08T17:48:00Z">
        <w:r>
          <w:rPr>
            <w:b/>
            <w:bCs/>
            <w:sz w:val="28"/>
            <w:szCs w:val="28"/>
            <w:lang w:val="en-CA" w:eastAsia="ja-JP"/>
          </w:rPr>
          <w:t xml:space="preserve">Restricted </w:t>
        </w:r>
      </w:ins>
      <w:commentRangeEnd w:id="17"/>
      <w:r>
        <w:rPr>
          <w:rStyle w:val="CommentReference"/>
        </w:rPr>
        <w:commentReference w:id="17"/>
      </w:r>
      <w:r w:rsidR="001E7C11" w:rsidRPr="006C488E">
        <w:rPr>
          <w:b/>
          <w:bCs/>
          <w:sz w:val="28"/>
          <w:szCs w:val="28"/>
          <w:lang w:val="en-CA" w:eastAsia="ja-JP"/>
        </w:rPr>
        <w:t>MV-HEVC media profile and track format</w:t>
      </w:r>
    </w:p>
    <w:p w14:paraId="7ED02A88" w14:textId="49177F3C" w:rsidR="00075C12" w:rsidRDefault="00075C12" w:rsidP="00075C12">
      <w:pPr>
        <w:rPr>
          <w:lang w:val="en-CA" w:eastAsia="ja-JP"/>
        </w:rPr>
      </w:pPr>
      <w:r w:rsidRPr="00075C12">
        <w:rPr>
          <w:highlight w:val="yellow"/>
          <w:lang w:val="en-CA" w:eastAsia="ja-JP"/>
        </w:rPr>
        <w:t>[Ed. Note: Dimitri: This is a starting point for the profile definition based on the discussion of the group at MPEG145. Contributions are expected/welcome for this section</w:t>
      </w:r>
      <w:r>
        <w:rPr>
          <w:highlight w:val="yellow"/>
          <w:lang w:val="en-CA" w:eastAsia="ja-JP"/>
        </w:rPr>
        <w:t>.</w:t>
      </w:r>
      <w:r w:rsidRPr="00075C12">
        <w:rPr>
          <w:highlight w:val="yellow"/>
          <w:lang w:val="en-CA" w:eastAsia="ja-JP"/>
        </w:rPr>
        <w:t>]</w:t>
      </w:r>
    </w:p>
    <w:p w14:paraId="57705F39" w14:textId="15572219" w:rsidR="00075C12" w:rsidRPr="00075C12" w:rsidRDefault="00075C12" w:rsidP="00075C12">
      <w:pPr>
        <w:rPr>
          <w:b/>
          <w:bCs/>
          <w:sz w:val="28"/>
          <w:szCs w:val="28"/>
        </w:rPr>
      </w:pPr>
      <w:bookmarkStart w:id="19" w:name="_Toc23294587"/>
      <w:r w:rsidRPr="00075C12">
        <w:rPr>
          <w:b/>
          <w:bCs/>
          <w:sz w:val="28"/>
          <w:szCs w:val="28"/>
        </w:rPr>
        <w:t>P.1 MV-HEVC video CMAF tracks</w:t>
      </w:r>
      <w:bookmarkEnd w:id="19"/>
    </w:p>
    <w:p w14:paraId="0D01EDC5" w14:textId="77777777" w:rsidR="00075C12" w:rsidRPr="00AA0D3E" w:rsidRDefault="00075C12" w:rsidP="00075C12">
      <w:pPr>
        <w:pStyle w:val="BodyText"/>
        <w:autoSpaceDE w:val="0"/>
        <w:autoSpaceDN w:val="0"/>
        <w:adjustRightInd w:val="0"/>
        <w:rPr>
          <w:rFonts w:eastAsia="Yu Mincho"/>
          <w:color w:val="000000" w:themeColor="text1"/>
        </w:rPr>
      </w:pPr>
      <w:r w:rsidRPr="00AA0D3E">
        <w:rPr>
          <w:rFonts w:eastAsia="Yu Mincho"/>
          <w:color w:val="000000" w:themeColor="text1"/>
        </w:rPr>
        <w:t xml:space="preserve">This annex defines </w:t>
      </w:r>
      <w:r>
        <w:rPr>
          <w:rFonts w:eastAsia="Yu Mincho"/>
          <w:color w:val="000000" w:themeColor="text1"/>
        </w:rPr>
        <w:t>MV-</w:t>
      </w:r>
      <w:r w:rsidRPr="00AA0D3E">
        <w:rPr>
          <w:rFonts w:eastAsia="Yu Mincho"/>
          <w:color w:val="000000" w:themeColor="text1"/>
        </w:rPr>
        <w:t xml:space="preserve">HEVC video tracks and specific CMAF media profiles with HEVC elementary stream constraint sets. Applications that do not conform to the </w:t>
      </w:r>
      <w:r>
        <w:rPr>
          <w:rFonts w:eastAsia="Yu Mincho"/>
          <w:color w:val="000000" w:themeColor="text1"/>
        </w:rPr>
        <w:t>MV-</w:t>
      </w:r>
      <w:r w:rsidRPr="00AA0D3E">
        <w:rPr>
          <w:rFonts w:eastAsia="Yu Mincho"/>
          <w:color w:val="000000" w:themeColor="text1"/>
        </w:rPr>
        <w:t xml:space="preserve">HEVC video track or any of these CMAF media profiles can either </w:t>
      </w:r>
      <w:proofErr w:type="spellStart"/>
      <w:r w:rsidRPr="00AA0D3E">
        <w:rPr>
          <w:rFonts w:eastAsia="Yu Mincho"/>
          <w:color w:val="000000" w:themeColor="text1"/>
        </w:rPr>
        <w:t>specifiy</w:t>
      </w:r>
      <w:proofErr w:type="spellEnd"/>
      <w:r w:rsidRPr="00AA0D3E">
        <w:rPr>
          <w:rFonts w:eastAsia="Yu Mincho"/>
          <w:color w:val="000000" w:themeColor="text1"/>
        </w:rPr>
        <w:t xml:space="preserve"> their own </w:t>
      </w:r>
      <w:r>
        <w:rPr>
          <w:rFonts w:eastAsia="Yu Mincho"/>
          <w:color w:val="000000" w:themeColor="text1"/>
        </w:rPr>
        <w:t>MV-</w:t>
      </w:r>
      <w:r w:rsidRPr="00AA0D3E">
        <w:rPr>
          <w:rFonts w:eastAsia="Yu Mincho"/>
          <w:color w:val="000000" w:themeColor="text1"/>
        </w:rPr>
        <w:t xml:space="preserve">HEVC video track definition or CMAF media profile or both. Applications can also signal brand conformance to just a CMAF structural brand defined in this document (e.g. </w:t>
      </w:r>
      <w:r w:rsidRPr="00AA0D3E">
        <w:rPr>
          <w:rStyle w:val="ISOCode"/>
          <w:color w:val="000000" w:themeColor="text1"/>
        </w:rPr>
        <w:t>'</w:t>
      </w:r>
      <w:proofErr w:type="spellStart"/>
      <w:r w:rsidRPr="00AA0D3E">
        <w:rPr>
          <w:rStyle w:val="ISOCode"/>
          <w:color w:val="000000" w:themeColor="text1"/>
        </w:rPr>
        <w:t>cmfc</w:t>
      </w:r>
      <w:proofErr w:type="spellEnd"/>
      <w:r w:rsidRPr="00AA0D3E">
        <w:rPr>
          <w:rStyle w:val="ISOCode"/>
          <w:color w:val="000000" w:themeColor="text1"/>
        </w:rPr>
        <w:t>'</w:t>
      </w:r>
      <w:r w:rsidRPr="00AA0D3E">
        <w:rPr>
          <w:rFonts w:eastAsia="Yu Mincho"/>
          <w:color w:val="000000" w:themeColor="text1"/>
        </w:rPr>
        <w:t xml:space="preserve"> or </w:t>
      </w:r>
      <w:r w:rsidRPr="00AA0D3E">
        <w:rPr>
          <w:rStyle w:val="ISOCode"/>
          <w:color w:val="000000" w:themeColor="text1"/>
        </w:rPr>
        <w:t>'cmf2'</w:t>
      </w:r>
      <w:r w:rsidRPr="00AA0D3E">
        <w:rPr>
          <w:rFonts w:eastAsia="Yu Mincho"/>
          <w:color w:val="000000" w:themeColor="text1"/>
        </w:rPr>
        <w:t>).</w:t>
      </w:r>
    </w:p>
    <w:p w14:paraId="1E0B4CCD" w14:textId="77777777" w:rsidR="00075C12" w:rsidRDefault="00075C12" w:rsidP="00075C12">
      <w:pPr>
        <w:pStyle w:val="BodyText"/>
        <w:autoSpaceDE w:val="0"/>
        <w:autoSpaceDN w:val="0"/>
        <w:adjustRightInd w:val="0"/>
        <w:rPr>
          <w:color w:val="000000" w:themeColor="text1"/>
        </w:rPr>
      </w:pPr>
      <w:r>
        <w:rPr>
          <w:color w:val="000000" w:themeColor="text1"/>
        </w:rPr>
        <w:t>MV-</w:t>
      </w:r>
      <w:r w:rsidRPr="00AA0D3E">
        <w:rPr>
          <w:color w:val="000000" w:themeColor="text1"/>
        </w:rPr>
        <w:t xml:space="preserve">HEVC tracks shall conform to subclause </w:t>
      </w:r>
      <w:r>
        <w:rPr>
          <w:rStyle w:val="citesec"/>
          <w:color w:val="000000" w:themeColor="text1"/>
        </w:rPr>
        <w:fldChar w:fldCharType="begin"/>
      </w:r>
      <w:r>
        <w:rPr>
          <w:color w:val="000000" w:themeColor="text1"/>
        </w:rPr>
        <w:instrText xml:space="preserve"> REF _Ref120626944 \w \h </w:instrText>
      </w:r>
      <w:r>
        <w:rPr>
          <w:rStyle w:val="citesec"/>
          <w:color w:val="000000" w:themeColor="text1"/>
        </w:rPr>
      </w:r>
      <w:r>
        <w:rPr>
          <w:rStyle w:val="citesec"/>
          <w:color w:val="000000" w:themeColor="text1"/>
        </w:rPr>
        <w:fldChar w:fldCharType="separate"/>
      </w:r>
      <w:r>
        <w:rPr>
          <w:color w:val="000000" w:themeColor="text1"/>
        </w:rPr>
        <w:t>9.3</w:t>
      </w:r>
      <w:r>
        <w:rPr>
          <w:rStyle w:val="citesec"/>
          <w:color w:val="000000" w:themeColor="text1"/>
        </w:rPr>
        <w:fldChar w:fldCharType="end"/>
      </w:r>
      <w:r w:rsidRPr="00AA0D3E">
        <w:rPr>
          <w:color w:val="000000" w:themeColor="text1"/>
        </w:rPr>
        <w:t>, as additionally constrained in this annex.</w:t>
      </w:r>
    </w:p>
    <w:p w14:paraId="328E0AB9" w14:textId="15A5F3CE" w:rsidR="00075C12" w:rsidRPr="00075C12" w:rsidRDefault="00075C12" w:rsidP="00075C12">
      <w:pPr>
        <w:rPr>
          <w:b/>
          <w:bCs/>
          <w:sz w:val="28"/>
          <w:szCs w:val="28"/>
        </w:rPr>
      </w:pPr>
      <w:bookmarkStart w:id="20" w:name="_Toc23294588"/>
      <w:r w:rsidRPr="00075C12">
        <w:rPr>
          <w:b/>
          <w:bCs/>
          <w:sz w:val="28"/>
          <w:szCs w:val="28"/>
        </w:rPr>
        <w:t>P.2 MV-HEVC video track constraints</w:t>
      </w:r>
      <w:bookmarkEnd w:id="20"/>
    </w:p>
    <w:p w14:paraId="0E3E222B" w14:textId="5CC1DC36" w:rsidR="00075C12" w:rsidRPr="00075C12" w:rsidRDefault="00075C12" w:rsidP="00075C12">
      <w:pPr>
        <w:rPr>
          <w:b/>
          <w:bCs/>
        </w:rPr>
      </w:pPr>
      <w:bookmarkStart w:id="21" w:name="_Toc23294589"/>
      <w:r w:rsidRPr="00075C12">
        <w:rPr>
          <w:b/>
          <w:bCs/>
        </w:rPr>
        <w:t>P.2.1 MV-HEVC video CMAF switching set constraints</w:t>
      </w:r>
      <w:bookmarkEnd w:id="21"/>
    </w:p>
    <w:p w14:paraId="00B17FA0" w14:textId="77777777" w:rsidR="00075C12" w:rsidRDefault="00075C12" w:rsidP="00075C12">
      <w:pPr>
        <w:pStyle w:val="BodyText"/>
        <w:autoSpaceDE w:val="0"/>
        <w:autoSpaceDN w:val="0"/>
        <w:adjustRightInd w:val="0"/>
        <w:rPr>
          <w:color w:val="000000" w:themeColor="text1"/>
        </w:rPr>
      </w:pPr>
      <w:r w:rsidRPr="00AA0D3E">
        <w:rPr>
          <w:color w:val="000000" w:themeColor="text1"/>
        </w:rPr>
        <w:t xml:space="preserve">HEVC video CMAF switching set shall conform to constraints for NAL structured video CMAF switching sets specified in subclause </w:t>
      </w:r>
      <w:r>
        <w:rPr>
          <w:rStyle w:val="citesec"/>
          <w:color w:val="000000" w:themeColor="text1"/>
        </w:rPr>
        <w:fldChar w:fldCharType="begin"/>
      </w:r>
      <w:r>
        <w:rPr>
          <w:color w:val="000000" w:themeColor="text1"/>
        </w:rPr>
        <w:instrText xml:space="preserve"> REF _Ref120627352 \w \h </w:instrText>
      </w:r>
      <w:r>
        <w:rPr>
          <w:rStyle w:val="citesec"/>
          <w:color w:val="000000" w:themeColor="text1"/>
        </w:rPr>
      </w:r>
      <w:r>
        <w:rPr>
          <w:rStyle w:val="citesec"/>
          <w:color w:val="000000" w:themeColor="text1"/>
        </w:rPr>
        <w:fldChar w:fldCharType="separate"/>
      </w:r>
      <w:r>
        <w:rPr>
          <w:color w:val="000000" w:themeColor="text1"/>
        </w:rPr>
        <w:t>9.3.6</w:t>
      </w:r>
      <w:r>
        <w:rPr>
          <w:rStyle w:val="citesec"/>
          <w:color w:val="000000" w:themeColor="text1"/>
        </w:rPr>
        <w:fldChar w:fldCharType="end"/>
      </w:r>
      <w:r w:rsidRPr="00AA0D3E">
        <w:rPr>
          <w:color w:val="000000" w:themeColor="text1"/>
        </w:rPr>
        <w:t xml:space="preserve"> or subclause </w:t>
      </w:r>
      <w:r>
        <w:rPr>
          <w:rStyle w:val="citesec"/>
          <w:color w:val="000000" w:themeColor="text1"/>
        </w:rPr>
        <w:fldChar w:fldCharType="begin"/>
      </w:r>
      <w:r>
        <w:rPr>
          <w:color w:val="000000" w:themeColor="text1"/>
        </w:rPr>
        <w:instrText xml:space="preserve"> REF _Ref120627358 \w \h </w:instrText>
      </w:r>
      <w:r>
        <w:rPr>
          <w:rStyle w:val="citesec"/>
          <w:color w:val="000000" w:themeColor="text1"/>
        </w:rPr>
      </w:r>
      <w:r>
        <w:rPr>
          <w:rStyle w:val="citesec"/>
          <w:color w:val="000000" w:themeColor="text1"/>
        </w:rPr>
        <w:fldChar w:fldCharType="separate"/>
      </w:r>
      <w:r>
        <w:rPr>
          <w:color w:val="000000" w:themeColor="text1"/>
        </w:rPr>
        <w:t>9.3.7</w:t>
      </w:r>
      <w:r>
        <w:rPr>
          <w:rStyle w:val="citesec"/>
          <w:color w:val="000000" w:themeColor="text1"/>
        </w:rPr>
        <w:fldChar w:fldCharType="end"/>
      </w:r>
      <w:r w:rsidRPr="00AA0D3E">
        <w:rPr>
          <w:color w:val="000000" w:themeColor="text1"/>
        </w:rPr>
        <w:t>.</w:t>
      </w:r>
    </w:p>
    <w:p w14:paraId="3479D2DA" w14:textId="77777777" w:rsidR="00075C12" w:rsidRDefault="00075C12" w:rsidP="00075C12">
      <w:pPr>
        <w:pStyle w:val="BodyText"/>
        <w:autoSpaceDE w:val="0"/>
        <w:autoSpaceDN w:val="0"/>
        <w:adjustRightInd w:val="0"/>
        <w:rPr>
          <w:color w:val="000000" w:themeColor="text1"/>
        </w:rPr>
      </w:pPr>
      <w:r>
        <w:rPr>
          <w:color w:val="000000" w:themeColor="text1"/>
        </w:rPr>
        <w:t>Additionally, the following constraints apply:</w:t>
      </w:r>
    </w:p>
    <w:p w14:paraId="409AB1BD" w14:textId="77777777" w:rsidR="00075C12" w:rsidRDefault="00075C12" w:rsidP="00075C12">
      <w:pPr>
        <w:pStyle w:val="BodyText"/>
        <w:autoSpaceDE w:val="0"/>
        <w:autoSpaceDN w:val="0"/>
        <w:adjustRightInd w:val="0"/>
        <w:rPr>
          <w:color w:val="000000" w:themeColor="text1"/>
        </w:rPr>
      </w:pPr>
      <w:r>
        <w:rPr>
          <w:color w:val="000000" w:themeColor="text1"/>
        </w:rPr>
        <w:t>- VPS shall be present and for each layer SPS VPS shall be complete so that every layer is decodable</w:t>
      </w:r>
    </w:p>
    <w:p w14:paraId="09A17C03" w14:textId="77777777" w:rsidR="00075C12" w:rsidRDefault="00075C12" w:rsidP="00075C12">
      <w:pPr>
        <w:pStyle w:val="BodyText"/>
        <w:autoSpaceDE w:val="0"/>
        <w:autoSpaceDN w:val="0"/>
        <w:adjustRightInd w:val="0"/>
        <w:rPr>
          <w:color w:val="000000" w:themeColor="text1"/>
        </w:rPr>
      </w:pPr>
      <w:r>
        <w:rPr>
          <w:color w:val="000000" w:themeColor="text1"/>
        </w:rPr>
        <w:t xml:space="preserve">- </w:t>
      </w:r>
      <w:proofErr w:type="spellStart"/>
      <w:r>
        <w:rPr>
          <w:color w:val="000000" w:themeColor="text1"/>
        </w:rPr>
        <w:t>vps_extension</w:t>
      </w:r>
      <w:proofErr w:type="spellEnd"/>
      <w:r>
        <w:rPr>
          <w:color w:val="000000" w:themeColor="text1"/>
        </w:rPr>
        <w:t xml:space="preserve"> shall be present in VPS as specified in HEVC Annex F</w:t>
      </w:r>
    </w:p>
    <w:p w14:paraId="131F40E1" w14:textId="0570E04C" w:rsidR="00075C12" w:rsidRPr="00415731" w:rsidRDefault="00415731" w:rsidP="00415731">
      <w:pPr>
        <w:rPr>
          <w:b/>
          <w:bCs/>
        </w:rPr>
      </w:pPr>
      <w:bookmarkStart w:id="22" w:name="_Toc23294590"/>
      <w:r w:rsidRPr="00415731">
        <w:rPr>
          <w:b/>
          <w:bCs/>
        </w:rPr>
        <w:t xml:space="preserve">P.2.2 </w:t>
      </w:r>
      <w:r w:rsidR="00075C12" w:rsidRPr="00415731">
        <w:rPr>
          <w:b/>
          <w:bCs/>
        </w:rPr>
        <w:t>Sample Description Box ('</w:t>
      </w:r>
      <w:proofErr w:type="spellStart"/>
      <w:r w:rsidR="00075C12" w:rsidRPr="00415731">
        <w:rPr>
          <w:b/>
          <w:bCs/>
        </w:rPr>
        <w:t>stsd</w:t>
      </w:r>
      <w:proofErr w:type="spellEnd"/>
      <w:r w:rsidR="00075C12" w:rsidRPr="00415731">
        <w:rPr>
          <w:b/>
          <w:bCs/>
        </w:rPr>
        <w:t>')</w:t>
      </w:r>
      <w:bookmarkEnd w:id="22"/>
    </w:p>
    <w:p w14:paraId="3108BDA6" w14:textId="77777777" w:rsidR="00075C12" w:rsidRPr="00AA0D3E" w:rsidRDefault="00075C12" w:rsidP="00075C12">
      <w:pPr>
        <w:pStyle w:val="BodyText"/>
        <w:autoSpaceDE w:val="0"/>
        <w:autoSpaceDN w:val="0"/>
        <w:adjustRightInd w:val="0"/>
        <w:rPr>
          <w:color w:val="000000" w:themeColor="text1"/>
        </w:rPr>
      </w:pPr>
      <w:r>
        <w:rPr>
          <w:color w:val="000000" w:themeColor="text1"/>
        </w:rPr>
        <w:t>Specification of Annex B.2.2 applies.</w:t>
      </w:r>
    </w:p>
    <w:p w14:paraId="37604ED7" w14:textId="7C6046B6" w:rsidR="00075C12" w:rsidRPr="00415731" w:rsidRDefault="00415731" w:rsidP="00415731">
      <w:pPr>
        <w:rPr>
          <w:b/>
          <w:bCs/>
        </w:rPr>
      </w:pPr>
      <w:bookmarkStart w:id="23" w:name="_Toc23294591"/>
      <w:r w:rsidRPr="00415731">
        <w:rPr>
          <w:b/>
          <w:bCs/>
        </w:rPr>
        <w:t xml:space="preserve">P.2.3 </w:t>
      </w:r>
      <w:r w:rsidR="00075C12" w:rsidRPr="00415731">
        <w:rPr>
          <w:b/>
          <w:bCs/>
        </w:rPr>
        <w:t>Visual sample entry</w:t>
      </w:r>
      <w:bookmarkEnd w:id="23"/>
    </w:p>
    <w:p w14:paraId="04BD572A" w14:textId="77777777" w:rsidR="00075C12" w:rsidRPr="00452E56" w:rsidRDefault="00075C12" w:rsidP="00075C12">
      <w:r>
        <w:rPr>
          <w:color w:val="000000" w:themeColor="text1"/>
        </w:rPr>
        <w:t>Specification of Annex B.2.3 applies with the following additional constraints:</w:t>
      </w:r>
    </w:p>
    <w:p w14:paraId="6EC59D8D" w14:textId="77777777" w:rsidR="00075C12" w:rsidRPr="00AA0D3E" w:rsidRDefault="00075C12" w:rsidP="00075C12">
      <w:pPr>
        <w:pStyle w:val="BodyText"/>
        <w:autoSpaceDE w:val="0"/>
        <w:autoSpaceDN w:val="0"/>
        <w:adjustRightInd w:val="0"/>
        <w:rPr>
          <w:color w:val="000000" w:themeColor="text1"/>
        </w:rPr>
      </w:pPr>
      <w:r w:rsidRPr="00AA0D3E">
        <w:rPr>
          <w:color w:val="000000" w:themeColor="text1"/>
        </w:rPr>
        <w:t xml:space="preserve">The syntax and values of a visual sample entry shall conform to </w:t>
      </w:r>
      <w:proofErr w:type="spellStart"/>
      <w:r w:rsidRPr="00AA0D3E">
        <w:rPr>
          <w:rStyle w:val="ISOCode"/>
          <w:color w:val="000000" w:themeColor="text1"/>
        </w:rPr>
        <w:t>HEVCSampleEntry</w:t>
      </w:r>
      <w:proofErr w:type="spellEnd"/>
      <w:r w:rsidRPr="00AA0D3E">
        <w:rPr>
          <w:color w:val="000000" w:themeColor="text1"/>
        </w:rPr>
        <w:t xml:space="preserve"> (</w:t>
      </w:r>
      <w:r w:rsidRPr="00AA0D3E">
        <w:rPr>
          <w:rStyle w:val="ISOCode"/>
          <w:color w:val="000000" w:themeColor="text1"/>
        </w:rPr>
        <w:t>'hvc1'</w:t>
      </w:r>
      <w:r w:rsidRPr="00AA0D3E">
        <w:rPr>
          <w:color w:val="000000" w:themeColor="text1"/>
        </w:rPr>
        <w:t xml:space="preserve">) or </w:t>
      </w:r>
      <w:proofErr w:type="spellStart"/>
      <w:r w:rsidRPr="00AA0D3E">
        <w:rPr>
          <w:rStyle w:val="ISOCode"/>
          <w:color w:val="000000" w:themeColor="text1"/>
        </w:rPr>
        <w:t>HEVCSampleEntry</w:t>
      </w:r>
      <w:proofErr w:type="spellEnd"/>
      <w:r w:rsidRPr="00AA0D3E">
        <w:rPr>
          <w:color w:val="000000" w:themeColor="text1"/>
        </w:rPr>
        <w:t xml:space="preserve"> (</w:t>
      </w:r>
      <w:r w:rsidRPr="00AA0D3E">
        <w:rPr>
          <w:rStyle w:val="ISOCode"/>
          <w:color w:val="000000" w:themeColor="text1"/>
        </w:rPr>
        <w:t>'hev1'</w:t>
      </w:r>
      <w:r w:rsidRPr="00AA0D3E">
        <w:rPr>
          <w:color w:val="000000" w:themeColor="text1"/>
        </w:rPr>
        <w:t xml:space="preserve">) sample entries as defined in </w:t>
      </w:r>
      <w:r w:rsidRPr="00AA0D3E">
        <w:rPr>
          <w:rStyle w:val="stdpublisher"/>
          <w:color w:val="000000" w:themeColor="text1"/>
        </w:rPr>
        <w:t>ISO/IEC</w:t>
      </w:r>
      <w:r w:rsidRPr="00AA0D3E">
        <w:rPr>
          <w:color w:val="000000" w:themeColor="text1"/>
        </w:rPr>
        <w:t> </w:t>
      </w:r>
      <w:r w:rsidRPr="00AA0D3E">
        <w:rPr>
          <w:rStyle w:val="stddocNumber"/>
          <w:color w:val="000000" w:themeColor="text1"/>
        </w:rPr>
        <w:t>14496</w:t>
      </w:r>
      <w:r w:rsidRPr="00AA0D3E">
        <w:rPr>
          <w:color w:val="000000" w:themeColor="text1"/>
        </w:rPr>
        <w:t>-</w:t>
      </w:r>
      <w:r w:rsidRPr="00AA0D3E">
        <w:rPr>
          <w:rStyle w:val="stddocPartNumber"/>
          <w:color w:val="000000" w:themeColor="text1"/>
        </w:rPr>
        <w:t>15</w:t>
      </w:r>
      <w:r w:rsidRPr="00AA0D3E">
        <w:rPr>
          <w:color w:val="000000" w:themeColor="text1"/>
        </w:rPr>
        <w:t xml:space="preserve"> and constrained as follows.</w:t>
      </w:r>
    </w:p>
    <w:p w14:paraId="2E3A2C60" w14:textId="77777777" w:rsidR="00075C12" w:rsidRPr="00AA0D3E" w:rsidRDefault="00075C12" w:rsidP="00075C12">
      <w:pPr>
        <w:pStyle w:val="BodyText"/>
        <w:autoSpaceDE w:val="0"/>
        <w:autoSpaceDN w:val="0"/>
        <w:adjustRightInd w:val="0"/>
        <w:rPr>
          <w:color w:val="000000" w:themeColor="text1"/>
        </w:rPr>
      </w:pPr>
      <w:r w:rsidRPr="00AA0D3E">
        <w:rPr>
          <w:color w:val="000000" w:themeColor="text1"/>
        </w:rPr>
        <w:t xml:space="preserve">The </w:t>
      </w:r>
      <w:proofErr w:type="spellStart"/>
      <w:r w:rsidRPr="00AA0D3E">
        <w:rPr>
          <w:rStyle w:val="ISOCode"/>
          <w:color w:val="000000" w:themeColor="text1"/>
        </w:rPr>
        <w:t>HEVCSampleEntry</w:t>
      </w:r>
      <w:proofErr w:type="spellEnd"/>
      <w:r w:rsidRPr="00AA0D3E">
        <w:rPr>
          <w:color w:val="000000" w:themeColor="text1"/>
        </w:rPr>
        <w:t>:</w:t>
      </w:r>
    </w:p>
    <w:p w14:paraId="08C525FC" w14:textId="77777777" w:rsidR="00075C12" w:rsidRPr="00452E56" w:rsidRDefault="00075C12" w:rsidP="00075C1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AA0D3E">
        <w:rPr>
          <w:rFonts w:eastAsia="MS Mincho"/>
          <w:color w:val="000000" w:themeColor="text1"/>
          <w:szCs w:val="24"/>
        </w:rPr>
        <w:t>—</w:t>
      </w:r>
      <w:r w:rsidRPr="00AA0D3E">
        <w:rPr>
          <w:rFonts w:eastAsia="MS Mincho"/>
          <w:color w:val="000000" w:themeColor="text1"/>
          <w:szCs w:val="24"/>
        </w:rPr>
        <w:tab/>
      </w:r>
      <w:r w:rsidRPr="00A04521">
        <w:t xml:space="preserve">An </w:t>
      </w:r>
      <w:r w:rsidRPr="00A03E46">
        <w:rPr>
          <w:rStyle w:val="codeChar"/>
        </w:rPr>
        <w:t>LHEVCConfigurationBox</w:t>
      </w:r>
      <w:r w:rsidRPr="00A04521">
        <w:t xml:space="preserve"> may be present</w:t>
      </w:r>
      <w:r w:rsidRPr="00AA0D3E">
        <w:rPr>
          <w:rFonts w:eastAsia="MS Mincho"/>
          <w:color w:val="000000" w:themeColor="text1"/>
          <w:szCs w:val="24"/>
        </w:rPr>
        <w:t xml:space="preserve"> as specified in </w:t>
      </w:r>
      <w:r w:rsidRPr="00AA0D3E">
        <w:rPr>
          <w:rStyle w:val="stdpublisher"/>
          <w:color w:val="000000" w:themeColor="text1"/>
          <w:szCs w:val="24"/>
        </w:rPr>
        <w:t>ISO/IEC</w:t>
      </w:r>
      <w:r w:rsidRPr="00AA0D3E">
        <w:rPr>
          <w:rFonts w:eastAsia="MS Mincho"/>
          <w:color w:val="000000" w:themeColor="text1"/>
          <w:szCs w:val="24"/>
        </w:rPr>
        <w:t> </w:t>
      </w:r>
      <w:proofErr w:type="gramStart"/>
      <w:r w:rsidRPr="00AA0D3E">
        <w:rPr>
          <w:rStyle w:val="stddocNumber"/>
          <w:rFonts w:eastAsia="MS Mincho"/>
          <w:color w:val="000000" w:themeColor="text1"/>
          <w:szCs w:val="24"/>
        </w:rPr>
        <w:t>14496</w:t>
      </w:r>
      <w:r w:rsidRPr="00AA0D3E">
        <w:rPr>
          <w:rFonts w:eastAsia="MS Mincho"/>
          <w:color w:val="000000" w:themeColor="text1"/>
          <w:szCs w:val="24"/>
        </w:rPr>
        <w:t>-</w:t>
      </w:r>
      <w:r w:rsidRPr="00AA0D3E">
        <w:rPr>
          <w:rStyle w:val="stddocPartNumber"/>
          <w:rFonts w:eastAsia="MS Mincho"/>
          <w:color w:val="000000" w:themeColor="text1"/>
          <w:szCs w:val="24"/>
        </w:rPr>
        <w:t>15</w:t>
      </w:r>
      <w:r w:rsidRPr="00AA0D3E">
        <w:rPr>
          <w:rFonts w:eastAsia="MS Mincho"/>
          <w:color w:val="000000" w:themeColor="text1"/>
          <w:szCs w:val="24"/>
        </w:rPr>
        <w:t>;</w:t>
      </w:r>
      <w:proofErr w:type="gramEnd"/>
    </w:p>
    <w:p w14:paraId="0E4EF67D" w14:textId="77777777" w:rsidR="00075C12" w:rsidRPr="00452E56" w:rsidRDefault="00075C12" w:rsidP="00075C1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AA0D3E">
        <w:rPr>
          <w:rFonts w:eastAsia="MS Mincho"/>
          <w:color w:val="000000" w:themeColor="text1"/>
          <w:szCs w:val="24"/>
        </w:rPr>
        <w:t>—</w:t>
      </w:r>
      <w:r w:rsidRPr="00AA0D3E">
        <w:rPr>
          <w:rFonts w:eastAsia="MS Mincho"/>
          <w:color w:val="000000" w:themeColor="text1"/>
          <w:szCs w:val="24"/>
        </w:rPr>
        <w:tab/>
      </w:r>
      <w:commentRangeStart w:id="24"/>
      <w:r w:rsidRPr="00A04521">
        <w:t xml:space="preserve">Extractors and aggregators </w:t>
      </w:r>
      <w:r>
        <w:t>shall not</w:t>
      </w:r>
      <w:r w:rsidRPr="00A04521">
        <w:t xml:space="preserve"> be present.</w:t>
      </w:r>
      <w:commentRangeEnd w:id="24"/>
      <w:r>
        <w:rPr>
          <w:rStyle w:val="CommentReference"/>
          <w:rFonts w:eastAsia="MS Mincho"/>
          <w:lang w:eastAsia="ja-JP"/>
        </w:rPr>
        <w:commentReference w:id="24"/>
      </w:r>
    </w:p>
    <w:p w14:paraId="0652C6E5" w14:textId="77777777" w:rsidR="00075C12" w:rsidRPr="00C630EE" w:rsidRDefault="00075C12" w:rsidP="00075C1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AA0D3E">
        <w:rPr>
          <w:rFonts w:eastAsia="MS Mincho"/>
          <w:color w:val="000000" w:themeColor="text1"/>
          <w:szCs w:val="24"/>
        </w:rPr>
        <w:t>—</w:t>
      </w:r>
      <w:r w:rsidRPr="00AA0D3E">
        <w:rPr>
          <w:rFonts w:eastAsia="MS Mincho"/>
          <w:color w:val="000000" w:themeColor="text1"/>
          <w:szCs w:val="24"/>
        </w:rPr>
        <w:tab/>
      </w:r>
      <w:r>
        <w:rPr>
          <w:rFonts w:eastAsia="MS Mincho"/>
          <w:color w:val="000000" w:themeColor="text1"/>
          <w:szCs w:val="24"/>
        </w:rPr>
        <w:t xml:space="preserve">If one of the layers carries alpha the </w:t>
      </w:r>
      <w:r w:rsidRPr="006F3325">
        <w:rPr>
          <w:rStyle w:val="codeZchn"/>
          <w:rFonts w:eastAsia="MS Mincho"/>
        </w:rPr>
        <w:t>VisualSampleEntry</w:t>
      </w:r>
      <w:r>
        <w:rPr>
          <w:rFonts w:eastAsia="MS Mincho"/>
          <w:color w:val="000000" w:themeColor="text1"/>
          <w:szCs w:val="24"/>
        </w:rPr>
        <w:t xml:space="preserve"> attribute depth shall be set to 0x20 (32).</w:t>
      </w:r>
    </w:p>
    <w:p w14:paraId="30A4FC7C" w14:textId="5F348343" w:rsidR="00075C12" w:rsidRPr="00415731" w:rsidRDefault="00415731" w:rsidP="00415731">
      <w:pPr>
        <w:rPr>
          <w:b/>
          <w:bCs/>
        </w:rPr>
      </w:pPr>
      <w:bookmarkStart w:id="25" w:name="_Toc23294592"/>
      <w:bookmarkStart w:id="26" w:name="_Ref120627656"/>
      <w:bookmarkStart w:id="27" w:name="_Ref120627665"/>
      <w:r w:rsidRPr="00415731">
        <w:rPr>
          <w:b/>
          <w:bCs/>
        </w:rPr>
        <w:lastRenderedPageBreak/>
        <w:t xml:space="preserve">P.2.4 </w:t>
      </w:r>
      <w:proofErr w:type="spellStart"/>
      <w:r w:rsidR="00075C12" w:rsidRPr="00415731">
        <w:rPr>
          <w:b/>
          <w:bCs/>
        </w:rPr>
        <w:t>HEVCDecoderConfigurationRecord</w:t>
      </w:r>
      <w:proofErr w:type="spellEnd"/>
      <w:r w:rsidR="00075C12" w:rsidRPr="00415731">
        <w:rPr>
          <w:b/>
          <w:bCs/>
        </w:rPr>
        <w:t xml:space="preserve"> </w:t>
      </w:r>
      <w:proofErr w:type="spellStart"/>
      <w:r w:rsidR="00075C12" w:rsidRPr="00415731">
        <w:rPr>
          <w:b/>
          <w:bCs/>
        </w:rPr>
        <w:t>colour</w:t>
      </w:r>
      <w:proofErr w:type="spellEnd"/>
      <w:r w:rsidR="00075C12" w:rsidRPr="00415731">
        <w:rPr>
          <w:b/>
          <w:bCs/>
        </w:rPr>
        <w:t xml:space="preserve"> and dynamic range information</w:t>
      </w:r>
      <w:bookmarkEnd w:id="25"/>
      <w:bookmarkEnd w:id="26"/>
      <w:bookmarkEnd w:id="27"/>
    </w:p>
    <w:p w14:paraId="4476EADA" w14:textId="77777777" w:rsidR="00075C12" w:rsidRDefault="00075C12" w:rsidP="00075C12">
      <w:pPr>
        <w:rPr>
          <w:color w:val="000000" w:themeColor="text1"/>
        </w:rPr>
      </w:pPr>
      <w:r>
        <w:rPr>
          <w:color w:val="000000" w:themeColor="text1"/>
        </w:rPr>
        <w:t>Specification of Annex B.2.3 applies.</w:t>
      </w:r>
    </w:p>
    <w:p w14:paraId="211C83D1" w14:textId="77777777" w:rsidR="00075C12" w:rsidRPr="00C630EE" w:rsidRDefault="00075C12" w:rsidP="00075C12">
      <w:r>
        <w:rPr>
          <w:color w:val="000000" w:themeColor="text1"/>
        </w:rPr>
        <w:t>Question: I assume all the MDCV, CLLV, AMVE etc. SEIs are the same in both config records (for layer 0 and layer 1 for example) or can they differ? If yes, we need some additional bullet points here.</w:t>
      </w:r>
    </w:p>
    <w:p w14:paraId="5DF99B80" w14:textId="527AE1BE" w:rsidR="00075C12" w:rsidRPr="00415731" w:rsidRDefault="00415731" w:rsidP="00415731">
      <w:pPr>
        <w:rPr>
          <w:b/>
          <w:bCs/>
        </w:rPr>
      </w:pPr>
      <w:bookmarkStart w:id="28" w:name="_Toc23294593"/>
      <w:r w:rsidRPr="00415731">
        <w:rPr>
          <w:b/>
          <w:bCs/>
        </w:rPr>
        <w:t xml:space="preserve">P.2.5 </w:t>
      </w:r>
      <w:r w:rsidR="00075C12" w:rsidRPr="00415731">
        <w:rPr>
          <w:b/>
          <w:bCs/>
        </w:rPr>
        <w:t>Track Header Box ('</w:t>
      </w:r>
      <w:proofErr w:type="spellStart"/>
      <w:r w:rsidR="00075C12" w:rsidRPr="00415731">
        <w:rPr>
          <w:b/>
          <w:bCs/>
        </w:rPr>
        <w:t>tkhd</w:t>
      </w:r>
      <w:proofErr w:type="spellEnd"/>
      <w:r w:rsidR="00075C12" w:rsidRPr="00415731">
        <w:rPr>
          <w:b/>
          <w:bCs/>
        </w:rPr>
        <w:t>')</w:t>
      </w:r>
      <w:bookmarkEnd w:id="28"/>
    </w:p>
    <w:p w14:paraId="4BCF6EA4" w14:textId="77777777" w:rsidR="00075C12" w:rsidRPr="00C630EE" w:rsidRDefault="00075C12" w:rsidP="00075C12">
      <w:r>
        <w:rPr>
          <w:color w:val="000000" w:themeColor="text1"/>
        </w:rPr>
        <w:t>Specification of Annex B.2.5 applies.</w:t>
      </w:r>
    </w:p>
    <w:p w14:paraId="6FD46E0E" w14:textId="5E3CC4E6" w:rsidR="00075C12" w:rsidRPr="00415731" w:rsidRDefault="00415731" w:rsidP="00415731">
      <w:pPr>
        <w:rPr>
          <w:b/>
          <w:bCs/>
          <w:sz w:val="28"/>
          <w:szCs w:val="28"/>
        </w:rPr>
      </w:pPr>
      <w:bookmarkStart w:id="29" w:name="_Toc23294594"/>
      <w:bookmarkStart w:id="30" w:name="_Ref120627375"/>
      <w:r w:rsidRPr="00415731">
        <w:rPr>
          <w:b/>
          <w:bCs/>
          <w:sz w:val="28"/>
          <w:szCs w:val="28"/>
        </w:rPr>
        <w:t xml:space="preserve">P.3 </w:t>
      </w:r>
      <w:r w:rsidR="00075C12" w:rsidRPr="00415731">
        <w:rPr>
          <w:b/>
          <w:bCs/>
          <w:sz w:val="28"/>
          <w:szCs w:val="28"/>
        </w:rPr>
        <w:t>Media sample and CMAF fragment constraints</w:t>
      </w:r>
      <w:bookmarkEnd w:id="29"/>
      <w:bookmarkEnd w:id="30"/>
    </w:p>
    <w:p w14:paraId="438EFF2E" w14:textId="24E4ADD5" w:rsidR="00075C12" w:rsidRPr="00415731" w:rsidRDefault="00415731" w:rsidP="00415731">
      <w:pPr>
        <w:rPr>
          <w:b/>
          <w:bCs/>
        </w:rPr>
      </w:pPr>
      <w:bookmarkStart w:id="31" w:name="_Toc23294595"/>
      <w:bookmarkStart w:id="32" w:name="_Ref120627647"/>
      <w:r w:rsidRPr="00415731">
        <w:rPr>
          <w:b/>
          <w:bCs/>
        </w:rPr>
        <w:t xml:space="preserve">P.3.1 </w:t>
      </w:r>
      <w:r w:rsidR="00075C12" w:rsidRPr="00415731">
        <w:rPr>
          <w:b/>
          <w:bCs/>
        </w:rPr>
        <w:t>Storage of HEVC elementary streams</w:t>
      </w:r>
      <w:bookmarkEnd w:id="31"/>
      <w:bookmarkEnd w:id="32"/>
    </w:p>
    <w:p w14:paraId="5FE0575C" w14:textId="77777777" w:rsidR="00075C12" w:rsidRPr="00AA0D3E" w:rsidRDefault="00075C12" w:rsidP="00075C12">
      <w:pPr>
        <w:pStyle w:val="BodyText"/>
        <w:autoSpaceDE w:val="0"/>
        <w:autoSpaceDN w:val="0"/>
        <w:adjustRightInd w:val="0"/>
        <w:rPr>
          <w:color w:val="000000" w:themeColor="text1"/>
        </w:rPr>
      </w:pPr>
      <w:r w:rsidRPr="00AA0D3E">
        <w:rPr>
          <w:color w:val="000000" w:themeColor="text1"/>
        </w:rPr>
        <w:t xml:space="preserve">HEVC video tracks shall comply with </w:t>
      </w:r>
      <w:r w:rsidRPr="00AA0D3E">
        <w:rPr>
          <w:rStyle w:val="stdpublisher"/>
          <w:color w:val="000000" w:themeColor="text1"/>
        </w:rPr>
        <w:t>ISO/IEC</w:t>
      </w:r>
      <w:r w:rsidRPr="00AA0D3E">
        <w:rPr>
          <w:color w:val="000000" w:themeColor="text1"/>
        </w:rPr>
        <w:t> </w:t>
      </w:r>
      <w:r w:rsidRPr="00AA0D3E">
        <w:rPr>
          <w:rStyle w:val="stddocNumber"/>
          <w:color w:val="000000" w:themeColor="text1"/>
        </w:rPr>
        <w:t>14496</w:t>
      </w:r>
      <w:r w:rsidRPr="00AA0D3E">
        <w:rPr>
          <w:color w:val="000000" w:themeColor="text1"/>
        </w:rPr>
        <w:t>-</w:t>
      </w:r>
      <w:r w:rsidRPr="00AA0D3E">
        <w:rPr>
          <w:rStyle w:val="stddocPartNumber"/>
          <w:color w:val="000000" w:themeColor="text1"/>
        </w:rPr>
        <w:t>15</w:t>
      </w:r>
      <w:r w:rsidRPr="00AA0D3E">
        <w:rPr>
          <w:color w:val="000000" w:themeColor="text1"/>
        </w:rPr>
        <w:t xml:space="preserve"> and subclause </w:t>
      </w:r>
      <w:r>
        <w:rPr>
          <w:rStyle w:val="citesec"/>
          <w:color w:val="000000" w:themeColor="text1"/>
        </w:rPr>
        <w:fldChar w:fldCharType="begin"/>
      </w:r>
      <w:r>
        <w:rPr>
          <w:color w:val="000000" w:themeColor="text1"/>
        </w:rPr>
        <w:instrText xml:space="preserve"> REF _Ref120627439 \w \h </w:instrText>
      </w:r>
      <w:r>
        <w:rPr>
          <w:rStyle w:val="citesec"/>
          <w:color w:val="000000" w:themeColor="text1"/>
        </w:rPr>
      </w:r>
      <w:r>
        <w:rPr>
          <w:rStyle w:val="citesec"/>
          <w:color w:val="000000" w:themeColor="text1"/>
        </w:rPr>
        <w:fldChar w:fldCharType="separate"/>
      </w:r>
      <w:r>
        <w:rPr>
          <w:color w:val="000000" w:themeColor="text1"/>
        </w:rPr>
        <w:t>9.3</w:t>
      </w:r>
      <w:r>
        <w:rPr>
          <w:rStyle w:val="citesec"/>
          <w:color w:val="000000" w:themeColor="text1"/>
        </w:rPr>
        <w:fldChar w:fldCharType="end"/>
      </w:r>
      <w:r w:rsidRPr="00AA0D3E">
        <w:rPr>
          <w:color w:val="000000" w:themeColor="text1"/>
        </w:rPr>
        <w:t>.</w:t>
      </w:r>
    </w:p>
    <w:p w14:paraId="3C84417C" w14:textId="5A57ECBD" w:rsidR="00075C12" w:rsidRPr="00415731" w:rsidRDefault="00415731" w:rsidP="00415731">
      <w:pPr>
        <w:rPr>
          <w:b/>
          <w:bCs/>
          <w:color w:val="000000" w:themeColor="text1"/>
        </w:rPr>
      </w:pPr>
      <w:bookmarkStart w:id="33" w:name="_Toc23294596"/>
      <w:r w:rsidRPr="00415731">
        <w:rPr>
          <w:b/>
          <w:bCs/>
        </w:rPr>
        <w:t xml:space="preserve">P.3.2 </w:t>
      </w:r>
      <w:r w:rsidR="00075C12" w:rsidRPr="00415731">
        <w:rPr>
          <w:b/>
          <w:bCs/>
        </w:rPr>
        <w:t>Access</w:t>
      </w:r>
      <w:r w:rsidR="00075C12" w:rsidRPr="00415731">
        <w:rPr>
          <w:b/>
          <w:bCs/>
          <w:color w:val="000000" w:themeColor="text1"/>
        </w:rPr>
        <w:t xml:space="preserve"> units</w:t>
      </w:r>
      <w:bookmarkEnd w:id="33"/>
    </w:p>
    <w:p w14:paraId="38D0FC74" w14:textId="77777777" w:rsidR="00075C12" w:rsidRPr="00AA0D3E" w:rsidRDefault="00075C12" w:rsidP="00075C12">
      <w:pPr>
        <w:pStyle w:val="BodyText"/>
        <w:autoSpaceDE w:val="0"/>
        <w:autoSpaceDN w:val="0"/>
        <w:adjustRightInd w:val="0"/>
        <w:rPr>
          <w:color w:val="000000" w:themeColor="text1"/>
        </w:rPr>
      </w:pPr>
      <w:r w:rsidRPr="00AA0D3E">
        <w:rPr>
          <w:color w:val="000000" w:themeColor="text1"/>
        </w:rPr>
        <w:t xml:space="preserve">Access units and media samples shall conform to subclause </w:t>
      </w:r>
      <w:r>
        <w:rPr>
          <w:rStyle w:val="citesec"/>
          <w:color w:val="000000" w:themeColor="text1"/>
        </w:rPr>
        <w:fldChar w:fldCharType="begin"/>
      </w:r>
      <w:r>
        <w:rPr>
          <w:color w:val="000000" w:themeColor="text1"/>
        </w:rPr>
        <w:instrText xml:space="preserve"> REF _Ref120627443 \w \h </w:instrText>
      </w:r>
      <w:r>
        <w:rPr>
          <w:rStyle w:val="citesec"/>
          <w:color w:val="000000" w:themeColor="text1"/>
        </w:rPr>
      </w:r>
      <w:r>
        <w:rPr>
          <w:rStyle w:val="citesec"/>
          <w:color w:val="000000" w:themeColor="text1"/>
        </w:rPr>
        <w:fldChar w:fldCharType="separate"/>
      </w:r>
      <w:r>
        <w:rPr>
          <w:color w:val="000000" w:themeColor="text1"/>
        </w:rPr>
        <w:t>9.3</w:t>
      </w:r>
      <w:r>
        <w:rPr>
          <w:rStyle w:val="citesec"/>
          <w:color w:val="000000" w:themeColor="text1"/>
        </w:rPr>
        <w:fldChar w:fldCharType="end"/>
      </w:r>
      <w:r w:rsidRPr="00AA0D3E">
        <w:rPr>
          <w:color w:val="000000" w:themeColor="text1"/>
        </w:rPr>
        <w:t>.</w:t>
      </w:r>
    </w:p>
    <w:p w14:paraId="4471AFC7" w14:textId="77777777" w:rsidR="00075C12" w:rsidRPr="00AA0D3E" w:rsidRDefault="00075C12" w:rsidP="00075C12">
      <w:pPr>
        <w:pStyle w:val="BodyText"/>
        <w:autoSpaceDE w:val="0"/>
        <w:autoSpaceDN w:val="0"/>
        <w:adjustRightInd w:val="0"/>
        <w:rPr>
          <w:color w:val="000000" w:themeColor="text1"/>
        </w:rPr>
      </w:pPr>
      <w:r w:rsidRPr="00AA0D3E">
        <w:rPr>
          <w:color w:val="000000" w:themeColor="text1"/>
        </w:rPr>
        <w:t>Access units shall conform to the requirements of a media sample of the indicated description (</w:t>
      </w:r>
      <w:r w:rsidRPr="00AA0D3E">
        <w:rPr>
          <w:rStyle w:val="ISOCode"/>
          <w:color w:val="000000" w:themeColor="text1"/>
        </w:rPr>
        <w:t>'hvc1'</w:t>
      </w:r>
      <w:r w:rsidRPr="00AA0D3E">
        <w:rPr>
          <w:color w:val="000000" w:themeColor="text1"/>
        </w:rPr>
        <w:t xml:space="preserve"> or </w:t>
      </w:r>
      <w:r w:rsidRPr="00AA0D3E">
        <w:rPr>
          <w:rStyle w:val="ISOCode"/>
          <w:color w:val="000000" w:themeColor="text1"/>
        </w:rPr>
        <w:t>'hev1'</w:t>
      </w:r>
      <w:r w:rsidRPr="00AA0D3E">
        <w:rPr>
          <w:color w:val="000000" w:themeColor="text1"/>
        </w:rPr>
        <w:t xml:space="preserve">) as specified in </w:t>
      </w:r>
      <w:r w:rsidRPr="00AA0D3E">
        <w:rPr>
          <w:rStyle w:val="stdpublisher"/>
          <w:color w:val="000000" w:themeColor="text1"/>
        </w:rPr>
        <w:t>ISO/IEC</w:t>
      </w:r>
      <w:r w:rsidRPr="00AA0D3E">
        <w:rPr>
          <w:color w:val="000000" w:themeColor="text1"/>
        </w:rPr>
        <w:t> </w:t>
      </w:r>
      <w:r w:rsidRPr="00AA0D3E">
        <w:rPr>
          <w:rStyle w:val="stddocNumber"/>
          <w:color w:val="000000" w:themeColor="text1"/>
        </w:rPr>
        <w:t>14496</w:t>
      </w:r>
      <w:r w:rsidRPr="00AA0D3E">
        <w:rPr>
          <w:color w:val="000000" w:themeColor="text1"/>
        </w:rPr>
        <w:t>-</w:t>
      </w:r>
      <w:r w:rsidRPr="00AA0D3E">
        <w:rPr>
          <w:rStyle w:val="stddocPartNumber"/>
          <w:color w:val="000000" w:themeColor="text1"/>
        </w:rPr>
        <w:t>15</w:t>
      </w:r>
      <w:r w:rsidRPr="00AA0D3E">
        <w:rPr>
          <w:color w:val="000000" w:themeColor="text1"/>
        </w:rPr>
        <w:t>.</w:t>
      </w:r>
    </w:p>
    <w:p w14:paraId="587143A0" w14:textId="77777777" w:rsidR="00075C12" w:rsidRPr="00AA0D3E" w:rsidRDefault="00075C12" w:rsidP="00075C12">
      <w:pPr>
        <w:pStyle w:val="BodyText"/>
        <w:autoSpaceDE w:val="0"/>
        <w:autoSpaceDN w:val="0"/>
        <w:adjustRightInd w:val="0"/>
        <w:rPr>
          <w:color w:val="000000" w:themeColor="text1"/>
        </w:rPr>
      </w:pPr>
      <w:r w:rsidRPr="00AA0D3E">
        <w:rPr>
          <w:color w:val="000000" w:themeColor="text1"/>
        </w:rPr>
        <w:t xml:space="preserve">CMAF fragments containing access units identified by the </w:t>
      </w:r>
      <w:r w:rsidRPr="00AA0D3E">
        <w:rPr>
          <w:rStyle w:val="ISOCode"/>
          <w:color w:val="000000" w:themeColor="text1"/>
        </w:rPr>
        <w:t>'hev1'</w:t>
      </w:r>
      <w:r w:rsidRPr="00AA0D3E">
        <w:rPr>
          <w:color w:val="000000" w:themeColor="text1"/>
        </w:rPr>
        <w:t xml:space="preserve"> sample description shall contain all SPS and PPS NALs referenced from a coded video sequence in the first access unit of that sequence, immediately following its first access unit delimiter NAL, if an access unit delimiter NAL is present.</w:t>
      </w:r>
    </w:p>
    <w:p w14:paraId="0C3C4544" w14:textId="77777777" w:rsidR="00075C12" w:rsidRPr="00AA0D3E" w:rsidRDefault="00075C12" w:rsidP="00075C12">
      <w:pPr>
        <w:pStyle w:val="BodyText"/>
        <w:autoSpaceDE w:val="0"/>
        <w:autoSpaceDN w:val="0"/>
        <w:adjustRightInd w:val="0"/>
        <w:rPr>
          <w:color w:val="000000" w:themeColor="text1"/>
        </w:rPr>
      </w:pPr>
      <w:r w:rsidRPr="00AA0D3E">
        <w:rPr>
          <w:color w:val="000000" w:themeColor="text1"/>
        </w:rPr>
        <w:t xml:space="preserve">Access units identified by the </w:t>
      </w:r>
      <w:r w:rsidRPr="00AA0D3E">
        <w:rPr>
          <w:rStyle w:val="ISOCode"/>
          <w:color w:val="000000" w:themeColor="text1"/>
        </w:rPr>
        <w:t>'hev1'</w:t>
      </w:r>
      <w:r w:rsidRPr="00AA0D3E">
        <w:rPr>
          <w:color w:val="000000" w:themeColor="text1"/>
        </w:rPr>
        <w:t xml:space="preserve"> sample description may retain filler data (in NAL units or SEI messages) and SEI messages that would change hypothetical reference decoder bitstream conformance if removed.</w:t>
      </w:r>
    </w:p>
    <w:p w14:paraId="7F3A0A01" w14:textId="77777777" w:rsidR="00075C12" w:rsidRPr="00AA0D3E" w:rsidRDefault="00075C12" w:rsidP="00075C12">
      <w:pPr>
        <w:pStyle w:val="BodyText"/>
        <w:autoSpaceDE w:val="0"/>
        <w:autoSpaceDN w:val="0"/>
        <w:adjustRightInd w:val="0"/>
        <w:rPr>
          <w:color w:val="000000" w:themeColor="text1"/>
        </w:rPr>
      </w:pPr>
      <w:r w:rsidRPr="00AA0D3E">
        <w:rPr>
          <w:color w:val="000000" w:themeColor="text1"/>
        </w:rPr>
        <w:t xml:space="preserve">Access units of type </w:t>
      </w:r>
      <w:r w:rsidRPr="00AA0D3E">
        <w:rPr>
          <w:rStyle w:val="ISOCode"/>
          <w:color w:val="000000" w:themeColor="text1"/>
        </w:rPr>
        <w:t>'hvc1'</w:t>
      </w:r>
      <w:r w:rsidRPr="00AA0D3E">
        <w:rPr>
          <w:color w:val="000000" w:themeColor="text1"/>
        </w:rPr>
        <w:t xml:space="preserve"> shall reference a video parameter set in the sample entry of the CMAF header associated with the containing CMAF track.</w:t>
      </w:r>
    </w:p>
    <w:p w14:paraId="709ED36D" w14:textId="72A805AE" w:rsidR="00075C12" w:rsidRPr="00415731" w:rsidRDefault="00415731" w:rsidP="00415731">
      <w:pPr>
        <w:rPr>
          <w:b/>
          <w:bCs/>
          <w:color w:val="000000" w:themeColor="text1"/>
        </w:rPr>
      </w:pPr>
      <w:bookmarkStart w:id="34" w:name="_Toc23294597"/>
      <w:r w:rsidRPr="00415731">
        <w:rPr>
          <w:b/>
          <w:bCs/>
        </w:rPr>
        <w:t xml:space="preserve">P.3.3 </w:t>
      </w:r>
      <w:r w:rsidR="00075C12" w:rsidRPr="00415731">
        <w:rPr>
          <w:b/>
          <w:bCs/>
          <w:color w:val="000000" w:themeColor="text1"/>
        </w:rPr>
        <w:t>Constraints on HEVC elementary streams</w:t>
      </w:r>
      <w:bookmarkEnd w:id="34"/>
    </w:p>
    <w:p w14:paraId="18220199" w14:textId="5BE0E9F1" w:rsidR="00075C12" w:rsidRPr="00415731" w:rsidRDefault="00415731" w:rsidP="00415731">
      <w:pPr>
        <w:rPr>
          <w:b/>
          <w:bCs/>
        </w:rPr>
      </w:pPr>
      <w:bookmarkStart w:id="35" w:name="_Toc23294598"/>
      <w:r w:rsidRPr="00415731">
        <w:rPr>
          <w:b/>
          <w:bCs/>
        </w:rPr>
        <w:t xml:space="preserve">P.3.3.1 </w:t>
      </w:r>
      <w:r w:rsidR="00075C12" w:rsidRPr="00415731">
        <w:rPr>
          <w:b/>
          <w:bCs/>
        </w:rPr>
        <w:t>Overview</w:t>
      </w:r>
      <w:bookmarkEnd w:id="35"/>
    </w:p>
    <w:p w14:paraId="6BA40DF1" w14:textId="77777777" w:rsidR="00075C12" w:rsidRPr="00AA0D3E" w:rsidRDefault="00075C12" w:rsidP="00075C12">
      <w:pPr>
        <w:pStyle w:val="BodyText"/>
        <w:autoSpaceDE w:val="0"/>
        <w:autoSpaceDN w:val="0"/>
        <w:adjustRightInd w:val="0"/>
        <w:rPr>
          <w:color w:val="000000" w:themeColor="text1"/>
        </w:rPr>
      </w:pPr>
      <w:r w:rsidRPr="00AA0D3E">
        <w:rPr>
          <w:color w:val="000000" w:themeColor="text1"/>
        </w:rPr>
        <w:t xml:space="preserve">The following general constraints apply to all CMAF HEVC elementary streams, and their values are additionally constrained in </w:t>
      </w:r>
      <w:r>
        <w:rPr>
          <w:color w:val="000000" w:themeColor="text1"/>
        </w:rPr>
        <w:t>c</w:t>
      </w:r>
      <w:r w:rsidRPr="00AA0D3E">
        <w:rPr>
          <w:color w:val="000000" w:themeColor="text1"/>
        </w:rPr>
        <w:t xml:space="preserve">lause </w:t>
      </w:r>
      <w:r>
        <w:rPr>
          <w:color w:val="000000" w:themeColor="text1"/>
        </w:rPr>
        <w:fldChar w:fldCharType="begin"/>
      </w:r>
      <w:r>
        <w:rPr>
          <w:color w:val="000000" w:themeColor="text1"/>
        </w:rPr>
        <w:instrText xml:space="preserve"> REF _Ref120629824 \w \h </w:instrText>
      </w:r>
      <w:r>
        <w:rPr>
          <w:color w:val="000000" w:themeColor="text1"/>
        </w:rPr>
      </w:r>
      <w:r>
        <w:rPr>
          <w:color w:val="000000" w:themeColor="text1"/>
        </w:rPr>
        <w:fldChar w:fldCharType="separate"/>
      </w:r>
      <w:r>
        <w:rPr>
          <w:color w:val="000000" w:themeColor="text1"/>
        </w:rPr>
        <w:t>B.5</w:t>
      </w:r>
      <w:r>
        <w:rPr>
          <w:color w:val="000000" w:themeColor="text1"/>
        </w:rPr>
        <w:fldChar w:fldCharType="end"/>
      </w:r>
      <w:r w:rsidRPr="00AA0D3E">
        <w:rPr>
          <w:color w:val="000000" w:themeColor="text1"/>
        </w:rPr>
        <w:t xml:space="preserve"> with constraints on tier, profile, level, resolution, video characteristics, and frame rates specified by HEVC video CMAF media profile in </w:t>
      </w:r>
      <w:r w:rsidRPr="00AA0D3E">
        <w:rPr>
          <w:rStyle w:val="citetbl"/>
          <w:color w:val="000000" w:themeColor="text1"/>
        </w:rPr>
        <w:t>Table B.1</w:t>
      </w:r>
      <w:r w:rsidRPr="00AA0D3E">
        <w:rPr>
          <w:color w:val="000000" w:themeColor="text1"/>
        </w:rPr>
        <w:t>.</w:t>
      </w:r>
    </w:p>
    <w:p w14:paraId="0FB7BBB5" w14:textId="46BFA2EE" w:rsidR="00075C12" w:rsidRPr="00415731" w:rsidRDefault="00415731" w:rsidP="00415731">
      <w:pPr>
        <w:rPr>
          <w:b/>
          <w:bCs/>
        </w:rPr>
      </w:pPr>
      <w:bookmarkStart w:id="36" w:name="_Toc23294600"/>
      <w:r w:rsidRPr="00415731">
        <w:rPr>
          <w:b/>
          <w:bCs/>
        </w:rPr>
        <w:t xml:space="preserve">P.3.3.2 </w:t>
      </w:r>
      <w:r w:rsidR="00075C12" w:rsidRPr="00415731">
        <w:rPr>
          <w:b/>
          <w:bCs/>
        </w:rPr>
        <w:t>Video parameter sets (VPS)</w:t>
      </w:r>
      <w:bookmarkEnd w:id="36"/>
    </w:p>
    <w:p w14:paraId="16A8CA79" w14:textId="77777777" w:rsidR="00075C12" w:rsidRDefault="00075C12" w:rsidP="00075C12">
      <w:pPr>
        <w:pStyle w:val="BodyText"/>
        <w:rPr>
          <w:color w:val="000000" w:themeColor="text1"/>
        </w:rPr>
      </w:pPr>
      <w:bookmarkStart w:id="37" w:name="_Hlk69672890"/>
      <w:r w:rsidRPr="00AA0D3E">
        <w:rPr>
          <w:color w:val="000000" w:themeColor="text1"/>
        </w:rPr>
        <w:t>When there are multiple VPSs within a CMAF HEVC track, they shall have the same content.</w:t>
      </w:r>
      <w:bookmarkEnd w:id="37"/>
    </w:p>
    <w:p w14:paraId="646C54E1" w14:textId="77777777" w:rsidR="00075C12" w:rsidRDefault="00075C12" w:rsidP="00075C12">
      <w:pPr>
        <w:pStyle w:val="BodyText"/>
        <w:autoSpaceDE w:val="0"/>
        <w:autoSpaceDN w:val="0"/>
        <w:adjustRightInd w:val="0"/>
        <w:rPr>
          <w:color w:val="000000" w:themeColor="text1"/>
        </w:rPr>
      </w:pPr>
      <w:r>
        <w:rPr>
          <w:color w:val="000000" w:themeColor="text1"/>
        </w:rPr>
        <w:t>- VPS shall be present and for each layer SPS VPS shall be complete so that every layer is decodable</w:t>
      </w:r>
    </w:p>
    <w:p w14:paraId="2B011C2C" w14:textId="77777777" w:rsidR="00075C12" w:rsidRPr="00AA0D3E" w:rsidRDefault="00075C12" w:rsidP="00075C12">
      <w:pPr>
        <w:pStyle w:val="BodyText"/>
        <w:autoSpaceDE w:val="0"/>
        <w:autoSpaceDN w:val="0"/>
        <w:adjustRightInd w:val="0"/>
        <w:rPr>
          <w:color w:val="000000" w:themeColor="text1"/>
        </w:rPr>
      </w:pPr>
      <w:r>
        <w:rPr>
          <w:color w:val="000000" w:themeColor="text1"/>
        </w:rPr>
        <w:t xml:space="preserve">- </w:t>
      </w:r>
      <w:proofErr w:type="spellStart"/>
      <w:r>
        <w:rPr>
          <w:color w:val="000000" w:themeColor="text1"/>
        </w:rPr>
        <w:t>vps_extension</w:t>
      </w:r>
      <w:proofErr w:type="spellEnd"/>
      <w:r>
        <w:rPr>
          <w:color w:val="000000" w:themeColor="text1"/>
        </w:rPr>
        <w:t xml:space="preserve"> shall be present in VPS as specified in HEVC Annex F</w:t>
      </w:r>
    </w:p>
    <w:p w14:paraId="64A2950E" w14:textId="3E9D0FB6" w:rsidR="00075C12" w:rsidRPr="00415731" w:rsidRDefault="00415731" w:rsidP="00415731">
      <w:pPr>
        <w:rPr>
          <w:b/>
          <w:bCs/>
        </w:rPr>
      </w:pPr>
      <w:bookmarkStart w:id="38" w:name="_Toc23294601"/>
      <w:r w:rsidRPr="00415731">
        <w:rPr>
          <w:b/>
          <w:bCs/>
        </w:rPr>
        <w:t xml:space="preserve">P.3.3.3 </w:t>
      </w:r>
      <w:r w:rsidR="00075C12" w:rsidRPr="00415731">
        <w:rPr>
          <w:b/>
          <w:bCs/>
        </w:rPr>
        <w:t>Sequence parameter sets (SPS)</w:t>
      </w:r>
      <w:bookmarkEnd w:id="38"/>
    </w:p>
    <w:p w14:paraId="4C3D2874" w14:textId="3478F9A1" w:rsidR="00075C12" w:rsidRPr="00415731" w:rsidRDefault="00415731" w:rsidP="00415731">
      <w:pPr>
        <w:rPr>
          <w:b/>
          <w:bCs/>
        </w:rPr>
      </w:pPr>
      <w:bookmarkStart w:id="39" w:name="_Toc23294602"/>
      <w:r w:rsidRPr="00415731">
        <w:rPr>
          <w:b/>
          <w:bCs/>
        </w:rPr>
        <w:t xml:space="preserve">P.3.3.3.1 </w:t>
      </w:r>
      <w:r w:rsidR="00075C12" w:rsidRPr="00415731">
        <w:rPr>
          <w:b/>
          <w:bCs/>
        </w:rPr>
        <w:t>SPS fields</w:t>
      </w:r>
      <w:bookmarkEnd w:id="39"/>
    </w:p>
    <w:p w14:paraId="6145D955" w14:textId="77777777" w:rsidR="00075C12" w:rsidRPr="00AA0D3E" w:rsidRDefault="00075C12" w:rsidP="00075C12">
      <w:pPr>
        <w:pStyle w:val="BodyText"/>
        <w:autoSpaceDE w:val="0"/>
        <w:autoSpaceDN w:val="0"/>
        <w:adjustRightInd w:val="0"/>
        <w:rPr>
          <w:color w:val="000000" w:themeColor="text1"/>
        </w:rPr>
      </w:pPr>
      <w:r w:rsidRPr="00AA0D3E">
        <w:rPr>
          <w:color w:val="000000" w:themeColor="text1"/>
        </w:rPr>
        <w:t xml:space="preserve">Sequence parameter set NAL units that occur within a CMAF HEVC track shall conform to </w:t>
      </w:r>
      <w:r w:rsidRPr="00AA0D3E">
        <w:rPr>
          <w:rStyle w:val="stdpublisher"/>
          <w:color w:val="000000" w:themeColor="text1"/>
        </w:rPr>
        <w:t>ISO/IEC</w:t>
      </w:r>
      <w:r w:rsidRPr="00AA0D3E">
        <w:rPr>
          <w:color w:val="000000" w:themeColor="text1"/>
        </w:rPr>
        <w:t> </w:t>
      </w:r>
      <w:r w:rsidRPr="00AA0D3E">
        <w:rPr>
          <w:rStyle w:val="stddocNumber"/>
          <w:color w:val="000000" w:themeColor="text1"/>
        </w:rPr>
        <w:t>23008</w:t>
      </w:r>
      <w:r w:rsidRPr="00AA0D3E">
        <w:rPr>
          <w:color w:val="000000" w:themeColor="text1"/>
        </w:rPr>
        <w:t>-</w:t>
      </w:r>
      <w:r w:rsidRPr="00AA0D3E">
        <w:rPr>
          <w:rStyle w:val="stddocPartNumber"/>
          <w:color w:val="000000" w:themeColor="text1"/>
        </w:rPr>
        <w:t>2</w:t>
      </w:r>
      <w:r w:rsidRPr="00AA0D3E">
        <w:rPr>
          <w:color w:val="000000" w:themeColor="text1"/>
        </w:rPr>
        <w:t xml:space="preserve"> with the following additional constraints.</w:t>
      </w:r>
    </w:p>
    <w:p w14:paraId="4FAF80FF" w14:textId="77777777" w:rsidR="00075C12" w:rsidRPr="00AA0D3E" w:rsidRDefault="00075C12" w:rsidP="00075C1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lastRenderedPageBreak/>
        <w:t>—</w:t>
      </w:r>
      <w:r w:rsidRPr="00AA0D3E">
        <w:rPr>
          <w:rFonts w:eastAsia="MS Mincho"/>
          <w:color w:val="000000" w:themeColor="text1"/>
          <w:szCs w:val="24"/>
        </w:rPr>
        <w:tab/>
        <w:t>The following fields shall have pre-determined values as follows.</w:t>
      </w:r>
    </w:p>
    <w:p w14:paraId="1AF49ECA"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vui_parameters_present_flag</w:t>
      </w:r>
      <w:proofErr w:type="spellEnd"/>
      <w:r w:rsidRPr="00AA0D3E">
        <w:rPr>
          <w:rFonts w:eastAsia="MS Mincho"/>
          <w:color w:val="000000" w:themeColor="text1"/>
          <w:szCs w:val="24"/>
        </w:rPr>
        <w:t xml:space="preserve"> shall be set to 1.</w:t>
      </w:r>
    </w:p>
    <w:p w14:paraId="357C714B" w14:textId="77777777" w:rsidR="00075C12" w:rsidRPr="00AA0D3E" w:rsidRDefault="00075C12" w:rsidP="00075C12">
      <w:pPr>
        <w:pStyle w:val="BodyText"/>
        <w:autoSpaceDE w:val="0"/>
        <w:autoSpaceDN w:val="0"/>
        <w:adjustRightInd w:val="0"/>
        <w:rPr>
          <w:rFonts w:eastAsia="Times New Roman"/>
          <w:color w:val="000000" w:themeColor="text1"/>
          <w:lang w:eastAsia="en-GB"/>
        </w:rPr>
      </w:pPr>
      <w:r w:rsidRPr="00AA0D3E">
        <w:rPr>
          <w:rFonts w:eastAsia="Times New Roman"/>
          <w:color w:val="000000" w:themeColor="text1"/>
          <w:lang w:eastAsia="en-GB"/>
        </w:rPr>
        <w:t>The value for each of the following fields in the active SPS shall not change from one coded video sequence to another throughout a CMAF HEVC track:</w:t>
      </w:r>
    </w:p>
    <w:p w14:paraId="02130FC9"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color w:val="000000" w:themeColor="text1"/>
        </w:rPr>
        <w:t>general_profile_space</w:t>
      </w:r>
      <w:proofErr w:type="spellEnd"/>
    </w:p>
    <w:p w14:paraId="305134B6"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color w:val="000000" w:themeColor="text1"/>
        </w:rPr>
        <w:t>general_profile_idc</w:t>
      </w:r>
      <w:proofErr w:type="spellEnd"/>
    </w:p>
    <w:p w14:paraId="366007C8"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color w:val="000000" w:themeColor="text1"/>
        </w:rPr>
        <w:t>general_tier_flag</w:t>
      </w:r>
      <w:proofErr w:type="spellEnd"/>
    </w:p>
    <w:p w14:paraId="1D175016"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color w:val="000000" w:themeColor="text1"/>
        </w:rPr>
        <w:t>general</w:t>
      </w:r>
      <w:r w:rsidRPr="00AA0D3E">
        <w:rPr>
          <w:rStyle w:val="ISOCode"/>
          <w:color w:val="000000" w:themeColor="text1"/>
        </w:rPr>
        <w:t>_level_idc</w:t>
      </w:r>
      <w:proofErr w:type="spellEnd"/>
    </w:p>
    <w:p w14:paraId="226819F6" w14:textId="7B9A4741" w:rsidR="00075C12" w:rsidRPr="00415731" w:rsidRDefault="00415731" w:rsidP="00415731">
      <w:pPr>
        <w:rPr>
          <w:b/>
          <w:bCs/>
        </w:rPr>
      </w:pPr>
      <w:bookmarkStart w:id="40" w:name="_Toc23294603"/>
      <w:r w:rsidRPr="00415731">
        <w:rPr>
          <w:b/>
          <w:bCs/>
        </w:rPr>
        <w:t xml:space="preserve">P.3.3.3.2 </w:t>
      </w:r>
      <w:r w:rsidR="00075C12" w:rsidRPr="00415731">
        <w:rPr>
          <w:b/>
          <w:bCs/>
        </w:rPr>
        <w:t>Visual usability information (VUI) parameters</w:t>
      </w:r>
      <w:bookmarkEnd w:id="40"/>
    </w:p>
    <w:p w14:paraId="0EB8AE2A" w14:textId="77777777" w:rsidR="00075C12" w:rsidRPr="00AA0D3E" w:rsidRDefault="00075C12" w:rsidP="00075C12">
      <w:pPr>
        <w:pStyle w:val="BodyText"/>
        <w:autoSpaceDE w:val="0"/>
        <w:autoSpaceDN w:val="0"/>
        <w:adjustRightInd w:val="0"/>
        <w:rPr>
          <w:color w:val="000000" w:themeColor="text1"/>
        </w:rPr>
      </w:pPr>
      <w:r w:rsidRPr="00AA0D3E">
        <w:rPr>
          <w:color w:val="000000" w:themeColor="text1"/>
        </w:rPr>
        <w:t xml:space="preserve">VUI parameters that occur within a CMAF HEVC track shall conform to </w:t>
      </w:r>
      <w:r w:rsidRPr="00AA0D3E">
        <w:rPr>
          <w:rStyle w:val="stdpublisher"/>
          <w:color w:val="000000" w:themeColor="text1"/>
        </w:rPr>
        <w:t>ISO/IEC</w:t>
      </w:r>
      <w:r w:rsidRPr="00AA0D3E">
        <w:rPr>
          <w:color w:val="000000" w:themeColor="text1"/>
        </w:rPr>
        <w:t> </w:t>
      </w:r>
      <w:r w:rsidRPr="00AA0D3E">
        <w:rPr>
          <w:rStyle w:val="stddocNumber"/>
          <w:color w:val="000000" w:themeColor="text1"/>
        </w:rPr>
        <w:t>23008</w:t>
      </w:r>
      <w:r w:rsidRPr="00AA0D3E">
        <w:rPr>
          <w:color w:val="000000" w:themeColor="text1"/>
        </w:rPr>
        <w:t>-</w:t>
      </w:r>
      <w:r w:rsidRPr="00AA0D3E">
        <w:rPr>
          <w:rStyle w:val="stddocPartNumber"/>
          <w:color w:val="000000" w:themeColor="text1"/>
        </w:rPr>
        <w:t>2</w:t>
      </w:r>
      <w:r w:rsidRPr="00AA0D3E">
        <w:rPr>
          <w:color w:val="000000" w:themeColor="text1"/>
        </w:rPr>
        <w:t xml:space="preserve"> with the following additional constraints.</w:t>
      </w:r>
    </w:p>
    <w:p w14:paraId="5DFE32C9" w14:textId="77777777" w:rsidR="00075C12" w:rsidRPr="00AA0D3E" w:rsidRDefault="00075C12" w:rsidP="00075C1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The following fields shall have pre-determined values as follows.</w:t>
      </w:r>
    </w:p>
    <w:p w14:paraId="7BEF2554"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aspect_ratio_info_present_flag</w:t>
      </w:r>
      <w:proofErr w:type="spellEnd"/>
      <w:r w:rsidRPr="00AA0D3E">
        <w:rPr>
          <w:rFonts w:eastAsia="MS Mincho"/>
          <w:color w:val="000000" w:themeColor="text1"/>
          <w:szCs w:val="24"/>
        </w:rPr>
        <w:t xml:space="preserve"> shall be set to 1.</w:t>
      </w:r>
    </w:p>
    <w:p w14:paraId="2077FF54"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video_full_range_flag</w:t>
      </w:r>
      <w:proofErr w:type="spellEnd"/>
      <w:r w:rsidRPr="00AA0D3E">
        <w:rPr>
          <w:rFonts w:eastAsia="MS Mincho"/>
          <w:color w:val="000000" w:themeColor="text1"/>
          <w:szCs w:val="24"/>
        </w:rPr>
        <w:t xml:space="preserve"> shall be set to 0.</w:t>
      </w:r>
    </w:p>
    <w:p w14:paraId="368AFE13" w14:textId="77777777" w:rsidR="00075C12" w:rsidRPr="00AA0D3E" w:rsidRDefault="00075C12" w:rsidP="00075C1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The following fields have the following values.</w:t>
      </w:r>
    </w:p>
    <w:p w14:paraId="0D420076"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colour_description_present_flag</w:t>
      </w:r>
      <w:proofErr w:type="spellEnd"/>
      <w:r w:rsidRPr="00AA0D3E">
        <w:rPr>
          <w:rFonts w:eastAsia="MS Mincho"/>
          <w:color w:val="000000" w:themeColor="text1"/>
          <w:szCs w:val="24"/>
        </w:rPr>
        <w:t xml:space="preserve"> should be set to 1.</w:t>
      </w:r>
    </w:p>
    <w:p w14:paraId="38187560" w14:textId="77777777" w:rsidR="00075C12" w:rsidRPr="00AA0D3E" w:rsidRDefault="00075C12" w:rsidP="00075C12">
      <w:pPr>
        <w:pStyle w:val="Noteindent2"/>
        <w:tabs>
          <w:tab w:val="left" w:pos="397"/>
          <w:tab w:val="left" w:pos="794"/>
          <w:tab w:val="left" w:pos="965"/>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NOTE</w:t>
      </w:r>
      <w:r w:rsidRPr="00AA0D3E">
        <w:rPr>
          <w:rFonts w:eastAsia="MS Mincho"/>
          <w:color w:val="000000" w:themeColor="text1"/>
          <w:szCs w:val="24"/>
        </w:rPr>
        <w:tab/>
        <w:t xml:space="preserve">As defined in </w:t>
      </w:r>
      <w:r w:rsidRPr="00AA0D3E">
        <w:rPr>
          <w:rStyle w:val="stdpublisher"/>
          <w:color w:val="000000" w:themeColor="text1"/>
          <w:szCs w:val="24"/>
        </w:rPr>
        <w:t>ISO/IEC</w:t>
      </w:r>
      <w:r w:rsidRPr="00AA0D3E">
        <w:rPr>
          <w:rFonts w:eastAsia="MS Mincho"/>
          <w:color w:val="000000" w:themeColor="text1"/>
          <w:szCs w:val="24"/>
        </w:rPr>
        <w:t> </w:t>
      </w:r>
      <w:r w:rsidRPr="00AA0D3E">
        <w:rPr>
          <w:rStyle w:val="stddocNumber"/>
          <w:rFonts w:eastAsia="MS Mincho"/>
          <w:color w:val="000000" w:themeColor="text1"/>
          <w:szCs w:val="24"/>
        </w:rPr>
        <w:t>23008</w:t>
      </w:r>
      <w:r w:rsidRPr="00AA0D3E">
        <w:rPr>
          <w:rFonts w:eastAsia="MS Mincho"/>
          <w:color w:val="000000" w:themeColor="text1"/>
          <w:szCs w:val="24"/>
        </w:rPr>
        <w:t>-</w:t>
      </w:r>
      <w:r w:rsidRPr="00AA0D3E">
        <w:rPr>
          <w:rStyle w:val="stddocPartNumber"/>
          <w:rFonts w:eastAsia="MS Mincho"/>
          <w:color w:val="000000" w:themeColor="text1"/>
          <w:szCs w:val="24"/>
        </w:rPr>
        <w:t>2</w:t>
      </w:r>
      <w:r w:rsidRPr="00AA0D3E">
        <w:rPr>
          <w:rFonts w:eastAsia="MS Mincho"/>
          <w:color w:val="000000" w:themeColor="text1"/>
          <w:szCs w:val="24"/>
        </w:rPr>
        <w:t xml:space="preserve">, if the </w:t>
      </w:r>
      <w:proofErr w:type="spellStart"/>
      <w:r w:rsidRPr="00AA0D3E">
        <w:rPr>
          <w:rFonts w:eastAsia="MS Mincho"/>
          <w:color w:val="000000" w:themeColor="text1"/>
          <w:szCs w:val="24"/>
        </w:rPr>
        <w:t>colour_description_present_flag</w:t>
      </w:r>
      <w:proofErr w:type="spellEnd"/>
      <w:r w:rsidRPr="00AA0D3E">
        <w:rPr>
          <w:rFonts w:eastAsia="MS Mincho"/>
          <w:color w:val="000000" w:themeColor="text1"/>
          <w:szCs w:val="24"/>
        </w:rPr>
        <w:t xml:space="preserve"> is set to 1, the </w:t>
      </w:r>
      <w:proofErr w:type="spellStart"/>
      <w:r w:rsidRPr="00AA0D3E">
        <w:rPr>
          <w:rFonts w:eastAsia="MS Mincho"/>
          <w:color w:val="000000" w:themeColor="text1"/>
          <w:szCs w:val="24"/>
        </w:rPr>
        <w:t>colour_primaries</w:t>
      </w:r>
      <w:proofErr w:type="spellEnd"/>
      <w:r w:rsidRPr="00AA0D3E">
        <w:rPr>
          <w:rFonts w:eastAsia="MS Mincho"/>
          <w:color w:val="000000" w:themeColor="text1"/>
          <w:szCs w:val="24"/>
        </w:rPr>
        <w:t xml:space="preserve">, </w:t>
      </w:r>
      <w:proofErr w:type="spellStart"/>
      <w:r w:rsidRPr="00AA0D3E">
        <w:rPr>
          <w:rFonts w:eastAsia="MS Mincho"/>
          <w:color w:val="000000" w:themeColor="text1"/>
          <w:szCs w:val="24"/>
        </w:rPr>
        <w:t>transfer_characteristics</w:t>
      </w:r>
      <w:proofErr w:type="spellEnd"/>
      <w:r w:rsidRPr="00AA0D3E">
        <w:rPr>
          <w:rFonts w:eastAsia="MS Mincho"/>
          <w:color w:val="000000" w:themeColor="text1"/>
          <w:szCs w:val="24"/>
        </w:rPr>
        <w:t xml:space="preserve"> and </w:t>
      </w:r>
      <w:proofErr w:type="spellStart"/>
      <w:r w:rsidRPr="00AA0D3E">
        <w:rPr>
          <w:rFonts w:eastAsia="MS Mincho"/>
          <w:color w:val="000000" w:themeColor="text1"/>
          <w:szCs w:val="24"/>
        </w:rPr>
        <w:t>matrix_coefficients</w:t>
      </w:r>
      <w:proofErr w:type="spellEnd"/>
      <w:r w:rsidRPr="00AA0D3E">
        <w:rPr>
          <w:rFonts w:eastAsia="MS Mincho"/>
          <w:color w:val="000000" w:themeColor="text1"/>
          <w:szCs w:val="24"/>
        </w:rPr>
        <w:t xml:space="preserve"> fields are present in the VUI.</w:t>
      </w:r>
    </w:p>
    <w:p w14:paraId="1D5BBACB"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 xml:space="preserve">If </w:t>
      </w:r>
      <w:proofErr w:type="spellStart"/>
      <w:r w:rsidRPr="00AA0D3E">
        <w:rPr>
          <w:rStyle w:val="ISOCode"/>
          <w:color w:val="000000" w:themeColor="text1"/>
        </w:rPr>
        <w:t>colour_description_present_flag</w:t>
      </w:r>
      <w:proofErr w:type="spellEnd"/>
      <w:r w:rsidRPr="00AA0D3E">
        <w:rPr>
          <w:rFonts w:eastAsia="MS Mincho"/>
          <w:color w:val="000000" w:themeColor="text1"/>
          <w:szCs w:val="24"/>
        </w:rPr>
        <w:t xml:space="preserve"> is set to 1, then </w:t>
      </w:r>
      <w:proofErr w:type="spellStart"/>
      <w:r w:rsidRPr="00AA0D3E">
        <w:rPr>
          <w:rStyle w:val="ISOCode"/>
          <w:color w:val="000000" w:themeColor="text1"/>
        </w:rPr>
        <w:t>colour_primaries</w:t>
      </w:r>
      <w:proofErr w:type="spellEnd"/>
      <w:r w:rsidRPr="00AA0D3E">
        <w:rPr>
          <w:rFonts w:eastAsia="MS Mincho"/>
          <w:color w:val="000000" w:themeColor="text1"/>
          <w:szCs w:val="24"/>
        </w:rPr>
        <w:t xml:space="preserve">, </w:t>
      </w:r>
      <w:proofErr w:type="spellStart"/>
      <w:r w:rsidRPr="00AA0D3E">
        <w:rPr>
          <w:rStyle w:val="ISOCode"/>
          <w:color w:val="000000" w:themeColor="text1"/>
        </w:rPr>
        <w:t>transfer_characteristics</w:t>
      </w:r>
      <w:proofErr w:type="spellEnd"/>
      <w:r w:rsidRPr="00AA0D3E">
        <w:rPr>
          <w:rFonts w:eastAsia="MS Mincho"/>
          <w:color w:val="000000" w:themeColor="text1"/>
          <w:szCs w:val="24"/>
        </w:rPr>
        <w:t xml:space="preserve"> and </w:t>
      </w:r>
      <w:proofErr w:type="spellStart"/>
      <w:r w:rsidRPr="00AA0D3E">
        <w:rPr>
          <w:rStyle w:val="ISOCode"/>
          <w:color w:val="000000" w:themeColor="text1"/>
        </w:rPr>
        <w:t>matrix_coefficients</w:t>
      </w:r>
      <w:proofErr w:type="spellEnd"/>
      <w:r w:rsidRPr="00AA0D3E">
        <w:rPr>
          <w:rFonts w:eastAsia="MS Mincho"/>
          <w:color w:val="000000" w:themeColor="text1"/>
          <w:szCs w:val="24"/>
        </w:rPr>
        <w:t xml:space="preserve"> shall be set to one of the values permitted for the media profile (see </w:t>
      </w:r>
      <w:r w:rsidRPr="00AA0D3E">
        <w:rPr>
          <w:rStyle w:val="citetbl"/>
          <w:color w:val="000000" w:themeColor="text1"/>
        </w:rPr>
        <w:t>Table B.1</w:t>
      </w:r>
      <w:r w:rsidRPr="00AA0D3E">
        <w:rPr>
          <w:rFonts w:eastAsia="MS Mincho"/>
          <w:color w:val="000000" w:themeColor="text1"/>
          <w:szCs w:val="24"/>
        </w:rPr>
        <w:t>).</w:t>
      </w:r>
    </w:p>
    <w:p w14:paraId="6319CC32"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 xml:space="preserve">If </w:t>
      </w:r>
      <w:proofErr w:type="spellStart"/>
      <w:r w:rsidRPr="00AA0D3E">
        <w:rPr>
          <w:rStyle w:val="ISOCode"/>
          <w:color w:val="000000" w:themeColor="text1"/>
        </w:rPr>
        <w:t>colour_description_present_flag</w:t>
      </w:r>
      <w:proofErr w:type="spellEnd"/>
      <w:r w:rsidRPr="00AA0D3E">
        <w:rPr>
          <w:rFonts w:eastAsia="MS Mincho"/>
          <w:color w:val="000000" w:themeColor="text1"/>
          <w:szCs w:val="24"/>
        </w:rPr>
        <w:t xml:space="preserve"> is set to 0, this shall indicate the following values are to be assumed:</w:t>
      </w:r>
    </w:p>
    <w:p w14:paraId="6FBB7AD2" w14:textId="77777777" w:rsidR="00075C12" w:rsidRPr="00AA0D3E" w:rsidRDefault="00075C12" w:rsidP="00075C12">
      <w:pPr>
        <w:pStyle w:val="ListContinue3"/>
        <w:tabs>
          <w:tab w:val="left" w:pos="397"/>
          <w:tab w:val="left" w:pos="794"/>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r>
      <w:proofErr w:type="spellStart"/>
      <w:r w:rsidRPr="00AA0D3E">
        <w:rPr>
          <w:rStyle w:val="ISOCode"/>
          <w:color w:val="000000" w:themeColor="text1"/>
        </w:rPr>
        <w:t>colour_primaries</w:t>
      </w:r>
      <w:proofErr w:type="spellEnd"/>
      <w:r w:rsidRPr="00AA0D3E">
        <w:rPr>
          <w:color w:val="000000" w:themeColor="text1"/>
        </w:rPr>
        <w:t xml:space="preserve"> = </w:t>
      </w:r>
      <w:proofErr w:type="gramStart"/>
      <w:r w:rsidRPr="00AA0D3E">
        <w:rPr>
          <w:color w:val="000000" w:themeColor="text1"/>
        </w:rPr>
        <w:t>1;</w:t>
      </w:r>
      <w:proofErr w:type="gramEnd"/>
    </w:p>
    <w:p w14:paraId="0663B045" w14:textId="77777777" w:rsidR="00075C12" w:rsidRPr="00AA0D3E" w:rsidRDefault="00075C12" w:rsidP="00075C12">
      <w:pPr>
        <w:pStyle w:val="ListContinue3"/>
        <w:tabs>
          <w:tab w:val="left" w:pos="397"/>
          <w:tab w:val="left" w:pos="794"/>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r>
      <w:proofErr w:type="spellStart"/>
      <w:r w:rsidRPr="00AA0D3E">
        <w:rPr>
          <w:rStyle w:val="ISOCode"/>
          <w:color w:val="000000" w:themeColor="text1"/>
        </w:rPr>
        <w:t>transfer_characteristics</w:t>
      </w:r>
      <w:proofErr w:type="spellEnd"/>
      <w:r w:rsidRPr="00AA0D3E">
        <w:rPr>
          <w:color w:val="000000" w:themeColor="text1"/>
        </w:rPr>
        <w:t xml:space="preserve"> = </w:t>
      </w:r>
      <w:proofErr w:type="gramStart"/>
      <w:r w:rsidRPr="00AA0D3E">
        <w:rPr>
          <w:color w:val="000000" w:themeColor="text1"/>
        </w:rPr>
        <w:t>1;</w:t>
      </w:r>
      <w:proofErr w:type="gramEnd"/>
    </w:p>
    <w:p w14:paraId="396E02C9" w14:textId="77777777" w:rsidR="00075C12" w:rsidRPr="00AA0D3E" w:rsidRDefault="00075C12" w:rsidP="00075C12">
      <w:pPr>
        <w:pStyle w:val="ListContinue3"/>
        <w:tabs>
          <w:tab w:val="left" w:pos="397"/>
          <w:tab w:val="left" w:pos="794"/>
          <w:tab w:val="left" w:pos="1588"/>
          <w:tab w:val="left" w:pos="1985"/>
          <w:tab w:val="left" w:pos="2381"/>
          <w:tab w:val="left" w:pos="2778"/>
          <w:tab w:val="left" w:pos="3175"/>
          <w:tab w:val="left" w:pos="3572"/>
          <w:tab w:val="left" w:pos="3969"/>
        </w:tabs>
        <w:autoSpaceDE w:val="0"/>
        <w:autoSpaceDN w:val="0"/>
        <w:adjustRightInd w:val="0"/>
        <w:rPr>
          <w:color w:val="000000" w:themeColor="text1"/>
        </w:rPr>
      </w:pPr>
      <w:r w:rsidRPr="00AA0D3E">
        <w:rPr>
          <w:color w:val="000000" w:themeColor="text1"/>
        </w:rPr>
        <w:t>—</w:t>
      </w:r>
      <w:r w:rsidRPr="00AA0D3E">
        <w:rPr>
          <w:color w:val="000000" w:themeColor="text1"/>
        </w:rPr>
        <w:tab/>
      </w:r>
      <w:proofErr w:type="spellStart"/>
      <w:r w:rsidRPr="00AA0D3E">
        <w:rPr>
          <w:rStyle w:val="ISOCode"/>
          <w:color w:val="000000" w:themeColor="text1"/>
        </w:rPr>
        <w:t>matrix_coefficients</w:t>
      </w:r>
      <w:proofErr w:type="spellEnd"/>
      <w:r w:rsidRPr="00AA0D3E">
        <w:rPr>
          <w:color w:val="000000" w:themeColor="text1"/>
        </w:rPr>
        <w:t xml:space="preserve"> = 1.</w:t>
      </w:r>
    </w:p>
    <w:p w14:paraId="4C6DA9F1"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overscan_info_present_flag</w:t>
      </w:r>
      <w:proofErr w:type="spellEnd"/>
      <w:r w:rsidRPr="00AA0D3E">
        <w:rPr>
          <w:rFonts w:eastAsia="MS Mincho"/>
          <w:color w:val="000000" w:themeColor="text1"/>
          <w:szCs w:val="24"/>
        </w:rPr>
        <w:t xml:space="preserve"> shall be set to 0, therefore </w:t>
      </w:r>
      <w:proofErr w:type="spellStart"/>
      <w:r w:rsidRPr="00AA0D3E">
        <w:rPr>
          <w:rFonts w:eastAsia="MS Mincho"/>
          <w:color w:val="000000" w:themeColor="text1"/>
          <w:szCs w:val="24"/>
        </w:rPr>
        <w:t>overscan_appropriate</w:t>
      </w:r>
      <w:proofErr w:type="spellEnd"/>
      <w:r w:rsidRPr="00AA0D3E">
        <w:rPr>
          <w:rFonts w:eastAsia="MS Mincho"/>
          <w:color w:val="000000" w:themeColor="text1"/>
          <w:szCs w:val="24"/>
        </w:rPr>
        <w:t xml:space="preserve"> shall not be present,</w:t>
      </w:r>
    </w:p>
    <w:p w14:paraId="261D62FC"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aspect_ratio_idc</w:t>
      </w:r>
      <w:proofErr w:type="spellEnd"/>
      <w:r w:rsidRPr="00AA0D3E">
        <w:rPr>
          <w:rFonts w:eastAsia="MS Mincho"/>
          <w:color w:val="000000" w:themeColor="text1"/>
          <w:szCs w:val="24"/>
        </w:rPr>
        <w:t xml:space="preserve"> shall be set to 1.</w:t>
      </w:r>
    </w:p>
    <w:p w14:paraId="506B2E9E" w14:textId="77777777" w:rsidR="00075C12" w:rsidRPr="00AA0D3E" w:rsidRDefault="00075C12" w:rsidP="00075C1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The values of the following fields shall not change throughout a CMAF track and CMAF switching set.</w:t>
      </w:r>
    </w:p>
    <w:p w14:paraId="3AE851C5"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low_delay_hrd_flag</w:t>
      </w:r>
      <w:proofErr w:type="spellEnd"/>
    </w:p>
    <w:p w14:paraId="7D95BB65"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colour_description_present_flag</w:t>
      </w:r>
      <w:proofErr w:type="spellEnd"/>
    </w:p>
    <w:p w14:paraId="744300CF"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lastRenderedPageBreak/>
        <w:t>—</w:t>
      </w:r>
      <w:r w:rsidRPr="00AA0D3E">
        <w:rPr>
          <w:rFonts w:eastAsia="MS Mincho"/>
          <w:color w:val="000000" w:themeColor="text1"/>
          <w:szCs w:val="24"/>
        </w:rPr>
        <w:tab/>
      </w:r>
      <w:proofErr w:type="spellStart"/>
      <w:r w:rsidRPr="00AA0D3E">
        <w:rPr>
          <w:rStyle w:val="ISOCode"/>
          <w:color w:val="000000" w:themeColor="text1"/>
        </w:rPr>
        <w:t>colour_</w:t>
      </w:r>
      <w:proofErr w:type="gramStart"/>
      <w:r w:rsidRPr="00AA0D3E">
        <w:rPr>
          <w:rStyle w:val="ISOCode"/>
          <w:color w:val="000000" w:themeColor="text1"/>
        </w:rPr>
        <w:t>primaries</w:t>
      </w:r>
      <w:proofErr w:type="spellEnd"/>
      <w:r w:rsidRPr="00AA0D3E">
        <w:rPr>
          <w:rFonts w:eastAsia="MS Mincho"/>
          <w:color w:val="000000" w:themeColor="text1"/>
          <w:szCs w:val="24"/>
        </w:rPr>
        <w:t>, when</w:t>
      </w:r>
      <w:proofErr w:type="gramEnd"/>
      <w:r w:rsidRPr="00AA0D3E">
        <w:rPr>
          <w:rFonts w:eastAsia="MS Mincho"/>
          <w:color w:val="000000" w:themeColor="text1"/>
          <w:szCs w:val="24"/>
        </w:rPr>
        <w:t xml:space="preserve"> present</w:t>
      </w:r>
    </w:p>
    <w:p w14:paraId="4982ED6D"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transfer_</w:t>
      </w:r>
      <w:proofErr w:type="gramStart"/>
      <w:r w:rsidRPr="00AA0D3E">
        <w:rPr>
          <w:rStyle w:val="ISOCode"/>
          <w:color w:val="000000" w:themeColor="text1"/>
        </w:rPr>
        <w:t>characteristics</w:t>
      </w:r>
      <w:proofErr w:type="spellEnd"/>
      <w:r w:rsidRPr="00AA0D3E">
        <w:rPr>
          <w:rFonts w:eastAsia="MS Mincho"/>
          <w:color w:val="000000" w:themeColor="text1"/>
          <w:szCs w:val="24"/>
        </w:rPr>
        <w:t>, when</w:t>
      </w:r>
      <w:proofErr w:type="gramEnd"/>
      <w:r w:rsidRPr="00AA0D3E">
        <w:rPr>
          <w:rFonts w:eastAsia="MS Mincho"/>
          <w:color w:val="000000" w:themeColor="text1"/>
          <w:szCs w:val="24"/>
        </w:rPr>
        <w:t xml:space="preserve"> present</w:t>
      </w:r>
    </w:p>
    <w:p w14:paraId="3EDB3B8D"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matrix_</w:t>
      </w:r>
      <w:proofErr w:type="gramStart"/>
      <w:r w:rsidRPr="00AA0D3E">
        <w:rPr>
          <w:rStyle w:val="ISOCode"/>
          <w:color w:val="000000" w:themeColor="text1"/>
        </w:rPr>
        <w:t>coeffs</w:t>
      </w:r>
      <w:proofErr w:type="spellEnd"/>
      <w:r w:rsidRPr="00AA0D3E">
        <w:rPr>
          <w:rFonts w:eastAsia="MS Mincho"/>
          <w:color w:val="000000" w:themeColor="text1"/>
          <w:szCs w:val="24"/>
        </w:rPr>
        <w:t>, when</w:t>
      </w:r>
      <w:proofErr w:type="gramEnd"/>
      <w:r w:rsidRPr="00AA0D3E">
        <w:rPr>
          <w:rFonts w:eastAsia="MS Mincho"/>
          <w:color w:val="000000" w:themeColor="text1"/>
          <w:szCs w:val="24"/>
        </w:rPr>
        <w:t xml:space="preserve"> present</w:t>
      </w:r>
    </w:p>
    <w:p w14:paraId="7B88589A" w14:textId="77777777" w:rsidR="00075C12" w:rsidRPr="00AA0D3E" w:rsidRDefault="00075C12" w:rsidP="00075C12">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t>The values of the following fields should not change throughout a CMAF track.</w:t>
      </w:r>
    </w:p>
    <w:p w14:paraId="38BBF79E"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vui_time_scale</w:t>
      </w:r>
      <w:proofErr w:type="spellEnd"/>
    </w:p>
    <w:p w14:paraId="1E1742FD" w14:textId="77777777" w:rsidR="00075C12" w:rsidRPr="00AA0D3E" w:rsidRDefault="00075C12" w:rsidP="00075C12">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color w:val="000000" w:themeColor="text1"/>
          <w:szCs w:val="24"/>
        </w:rPr>
      </w:pPr>
      <w:r w:rsidRPr="00AA0D3E">
        <w:rPr>
          <w:rFonts w:eastAsia="MS Mincho"/>
          <w:color w:val="000000" w:themeColor="text1"/>
          <w:szCs w:val="24"/>
        </w:rPr>
        <w:t>—</w:t>
      </w:r>
      <w:r w:rsidRPr="00AA0D3E">
        <w:rPr>
          <w:rFonts w:eastAsia="MS Mincho"/>
          <w:color w:val="000000" w:themeColor="text1"/>
          <w:szCs w:val="24"/>
        </w:rPr>
        <w:tab/>
      </w:r>
      <w:proofErr w:type="spellStart"/>
      <w:r w:rsidRPr="00AA0D3E">
        <w:rPr>
          <w:rStyle w:val="ISOCode"/>
          <w:color w:val="000000" w:themeColor="text1"/>
        </w:rPr>
        <w:t>vui_num_units_in_tick</w:t>
      </w:r>
      <w:proofErr w:type="spellEnd"/>
    </w:p>
    <w:p w14:paraId="7D71AE89" w14:textId="66A30C27" w:rsidR="00075C12" w:rsidRPr="00415731" w:rsidRDefault="00415731" w:rsidP="00415731">
      <w:pPr>
        <w:rPr>
          <w:b/>
          <w:bCs/>
        </w:rPr>
      </w:pPr>
      <w:bookmarkStart w:id="41" w:name="_Toc23294604"/>
      <w:r w:rsidRPr="00415731">
        <w:rPr>
          <w:b/>
          <w:bCs/>
        </w:rPr>
        <w:t xml:space="preserve">P.3.3.4 </w:t>
      </w:r>
      <w:r w:rsidR="00075C12" w:rsidRPr="00415731">
        <w:rPr>
          <w:b/>
          <w:bCs/>
        </w:rPr>
        <w:t>Frame rate in the elementary stream</w:t>
      </w:r>
      <w:bookmarkEnd w:id="41"/>
    </w:p>
    <w:p w14:paraId="0D41BAAE" w14:textId="77777777" w:rsidR="00075C12" w:rsidRPr="00AA0D3E" w:rsidRDefault="00075C12" w:rsidP="00075C12">
      <w:pPr>
        <w:pStyle w:val="BodyText"/>
        <w:autoSpaceDE w:val="0"/>
        <w:autoSpaceDN w:val="0"/>
        <w:adjustRightInd w:val="0"/>
        <w:rPr>
          <w:color w:val="000000" w:themeColor="text1"/>
        </w:rPr>
      </w:pPr>
      <w:r w:rsidRPr="00AA0D3E">
        <w:rPr>
          <w:color w:val="000000" w:themeColor="text1"/>
        </w:rPr>
        <w:t xml:space="preserve">The frame timing, including frame rate, is determined by the media sample presentation times and durations provided in the </w:t>
      </w:r>
      <w:proofErr w:type="spellStart"/>
      <w:r w:rsidRPr="00AA0D3E">
        <w:rPr>
          <w:rStyle w:val="ISOCode"/>
          <w:color w:val="000000" w:themeColor="text1"/>
        </w:rPr>
        <w:t>TrackRunBox</w:t>
      </w:r>
      <w:proofErr w:type="spellEnd"/>
      <w:r w:rsidRPr="00AA0D3E">
        <w:rPr>
          <w:rStyle w:val="ISOCode"/>
          <w:color w:val="000000" w:themeColor="text1"/>
        </w:rPr>
        <w:t>(es)</w:t>
      </w:r>
      <w:r w:rsidRPr="00AA0D3E">
        <w:rPr>
          <w:color w:val="000000" w:themeColor="text1"/>
        </w:rPr>
        <w:t xml:space="preserve"> in each CMAF fragment.</w:t>
      </w:r>
    </w:p>
    <w:p w14:paraId="2DA350E5" w14:textId="79B060F3" w:rsidR="00075C12" w:rsidRPr="00415731" w:rsidRDefault="00415731" w:rsidP="00415731">
      <w:pPr>
        <w:rPr>
          <w:b/>
          <w:bCs/>
          <w:sz w:val="28"/>
          <w:szCs w:val="28"/>
        </w:rPr>
      </w:pPr>
      <w:bookmarkStart w:id="42" w:name="_Toc23294605"/>
      <w:r w:rsidRPr="00415731">
        <w:rPr>
          <w:b/>
          <w:bCs/>
          <w:sz w:val="28"/>
          <w:szCs w:val="28"/>
        </w:rPr>
        <w:t xml:space="preserve">P.4 </w:t>
      </w:r>
      <w:r w:rsidR="00075C12" w:rsidRPr="00415731">
        <w:rPr>
          <w:b/>
          <w:bCs/>
          <w:sz w:val="28"/>
          <w:szCs w:val="28"/>
        </w:rPr>
        <w:t>Video codec parameters</w:t>
      </w:r>
      <w:bookmarkEnd w:id="42"/>
    </w:p>
    <w:p w14:paraId="6D63370F" w14:textId="58FB8E21" w:rsidR="00075C12" w:rsidRPr="00415731" w:rsidRDefault="00415731" w:rsidP="00415731">
      <w:pPr>
        <w:rPr>
          <w:b/>
          <w:bCs/>
        </w:rPr>
      </w:pPr>
      <w:bookmarkStart w:id="43" w:name="_Toc23294606"/>
      <w:r w:rsidRPr="00415731">
        <w:rPr>
          <w:b/>
          <w:bCs/>
        </w:rPr>
        <w:t xml:space="preserve">P.4.1 </w:t>
      </w:r>
      <w:r w:rsidR="00075C12" w:rsidRPr="00415731">
        <w:rPr>
          <w:b/>
          <w:bCs/>
        </w:rPr>
        <w:t xml:space="preserve">HEVC </w:t>
      </w:r>
      <w:proofErr w:type="spellStart"/>
      <w:r w:rsidR="00075C12" w:rsidRPr="00415731">
        <w:rPr>
          <w:b/>
          <w:bCs/>
        </w:rPr>
        <w:t>signalling</w:t>
      </w:r>
      <w:proofErr w:type="spellEnd"/>
      <w:r w:rsidR="00075C12" w:rsidRPr="00415731">
        <w:rPr>
          <w:b/>
          <w:bCs/>
        </w:rPr>
        <w:t xml:space="preserve"> of "codecs" parameters</w:t>
      </w:r>
      <w:bookmarkEnd w:id="43"/>
    </w:p>
    <w:p w14:paraId="12441A6F" w14:textId="77777777" w:rsidR="00075C12" w:rsidRPr="00AA0D3E" w:rsidRDefault="00075C12" w:rsidP="00075C12">
      <w:pPr>
        <w:pStyle w:val="BodyText"/>
        <w:autoSpaceDE w:val="0"/>
        <w:autoSpaceDN w:val="0"/>
        <w:adjustRightInd w:val="0"/>
        <w:rPr>
          <w:color w:val="000000" w:themeColor="text1"/>
        </w:rPr>
      </w:pPr>
      <w:r w:rsidRPr="00AA0D3E">
        <w:rPr>
          <w:color w:val="000000" w:themeColor="text1"/>
        </w:rPr>
        <w:t xml:space="preserve">Presentation applications should signal video codec profile and levels of each HEVC track and CMAF switching set using parameters conforming to </w:t>
      </w:r>
      <w:r w:rsidRPr="00AA0D3E">
        <w:rPr>
          <w:rStyle w:val="stdpublisher"/>
          <w:color w:val="000000" w:themeColor="text1"/>
        </w:rPr>
        <w:t>IETF RFC</w:t>
      </w:r>
      <w:r w:rsidRPr="00AA0D3E">
        <w:rPr>
          <w:color w:val="000000" w:themeColor="text1"/>
        </w:rPr>
        <w:t> </w:t>
      </w:r>
      <w:r w:rsidRPr="00AA0D3E">
        <w:rPr>
          <w:rStyle w:val="stddocNumber"/>
          <w:color w:val="000000" w:themeColor="text1"/>
        </w:rPr>
        <w:t>6381</w:t>
      </w:r>
      <w:r w:rsidRPr="00AA0D3E">
        <w:rPr>
          <w:color w:val="000000" w:themeColor="text1"/>
        </w:rPr>
        <w:t xml:space="preserve"> and </w:t>
      </w:r>
      <w:r w:rsidRPr="00AA0D3E">
        <w:rPr>
          <w:rStyle w:val="stdpublisher"/>
          <w:color w:val="000000" w:themeColor="text1"/>
        </w:rPr>
        <w:t>ISO/IEC</w:t>
      </w:r>
      <w:r w:rsidRPr="00AA0D3E">
        <w:rPr>
          <w:color w:val="000000" w:themeColor="text1"/>
        </w:rPr>
        <w:t> </w:t>
      </w:r>
      <w:r w:rsidRPr="00AA0D3E">
        <w:rPr>
          <w:rStyle w:val="stddocNumber"/>
          <w:color w:val="000000" w:themeColor="text1"/>
        </w:rPr>
        <w:t>14496</w:t>
      </w:r>
      <w:r w:rsidRPr="00AA0D3E">
        <w:rPr>
          <w:color w:val="000000" w:themeColor="text1"/>
        </w:rPr>
        <w:t>-</w:t>
      </w:r>
      <w:r w:rsidRPr="00AA0D3E">
        <w:rPr>
          <w:rStyle w:val="stddocPartNumber"/>
          <w:color w:val="000000" w:themeColor="text1"/>
        </w:rPr>
        <w:t>15</w:t>
      </w:r>
      <w:r w:rsidRPr="00AA0D3E">
        <w:rPr>
          <w:color w:val="000000" w:themeColor="text1"/>
        </w:rPr>
        <w:t>.</w:t>
      </w:r>
    </w:p>
    <w:p w14:paraId="59B6E206" w14:textId="0B1FBC31" w:rsidR="00075C12" w:rsidRPr="00415731" w:rsidRDefault="00415731" w:rsidP="00415731">
      <w:pPr>
        <w:rPr>
          <w:b/>
          <w:bCs/>
          <w:color w:val="000000" w:themeColor="text1"/>
        </w:rPr>
      </w:pPr>
      <w:bookmarkStart w:id="44" w:name="_Toc23294607"/>
      <w:r w:rsidRPr="00415731">
        <w:rPr>
          <w:b/>
          <w:bCs/>
        </w:rPr>
        <w:t xml:space="preserve">P.4.2 </w:t>
      </w:r>
      <w:r w:rsidR="00075C12" w:rsidRPr="00415731">
        <w:rPr>
          <w:b/>
          <w:bCs/>
          <w:color w:val="000000" w:themeColor="text1"/>
        </w:rPr>
        <w:t>Image cropping parameters</w:t>
      </w:r>
      <w:bookmarkEnd w:id="44"/>
    </w:p>
    <w:p w14:paraId="5809E7E1" w14:textId="77777777" w:rsidR="00075C12" w:rsidRPr="00AA0D3E" w:rsidRDefault="00075C12" w:rsidP="00075C12">
      <w:pPr>
        <w:pStyle w:val="BodyText"/>
        <w:autoSpaceDE w:val="0"/>
        <w:autoSpaceDN w:val="0"/>
        <w:adjustRightInd w:val="0"/>
        <w:rPr>
          <w:color w:val="000000" w:themeColor="text1"/>
        </w:rPr>
      </w:pPr>
      <w:r w:rsidRPr="00AA0D3E">
        <w:rPr>
          <w:color w:val="000000" w:themeColor="text1"/>
        </w:rPr>
        <w:t xml:space="preserve">When necessary, picture cropping shall be indicated by setting SPS cropping parameters </w:t>
      </w:r>
      <w:proofErr w:type="spellStart"/>
      <w:r w:rsidRPr="00AA0D3E">
        <w:rPr>
          <w:rStyle w:val="ISOCode"/>
          <w:color w:val="000000" w:themeColor="text1"/>
        </w:rPr>
        <w:t>conf_win_bottom_offset</w:t>
      </w:r>
      <w:proofErr w:type="spellEnd"/>
      <w:r w:rsidRPr="00AA0D3E">
        <w:rPr>
          <w:color w:val="000000" w:themeColor="text1"/>
        </w:rPr>
        <w:t xml:space="preserve"> and/or </w:t>
      </w:r>
      <w:proofErr w:type="spellStart"/>
      <w:r w:rsidRPr="00AA0D3E">
        <w:rPr>
          <w:rStyle w:val="ISOCode"/>
          <w:color w:val="000000" w:themeColor="text1"/>
        </w:rPr>
        <w:t>conf_win_right_offset</w:t>
      </w:r>
      <w:proofErr w:type="spellEnd"/>
      <w:r w:rsidRPr="00AA0D3E">
        <w:rPr>
          <w:color w:val="000000" w:themeColor="text1"/>
        </w:rPr>
        <w:t xml:space="preserve"> to remove video spatial samples not intended for display, </w:t>
      </w:r>
      <w:r w:rsidRPr="00AA0D3E">
        <w:rPr>
          <w:rStyle w:val="ISOCode"/>
          <w:color w:val="000000" w:themeColor="text1"/>
        </w:rPr>
        <w:t xml:space="preserve">and </w:t>
      </w:r>
      <w:proofErr w:type="spellStart"/>
      <w:r w:rsidRPr="00AA0D3E">
        <w:rPr>
          <w:rStyle w:val="ISOCode"/>
          <w:color w:val="000000" w:themeColor="text1"/>
        </w:rPr>
        <w:t>conf_win_top_offset</w:t>
      </w:r>
      <w:proofErr w:type="spellEnd"/>
      <w:r w:rsidRPr="00AA0D3E">
        <w:rPr>
          <w:color w:val="000000" w:themeColor="text1"/>
        </w:rPr>
        <w:t xml:space="preserve"> and </w:t>
      </w:r>
      <w:proofErr w:type="spellStart"/>
      <w:r w:rsidRPr="00AA0D3E">
        <w:rPr>
          <w:rStyle w:val="ISOCode"/>
          <w:color w:val="000000" w:themeColor="text1"/>
        </w:rPr>
        <w:t>conf_win_left_offset</w:t>
      </w:r>
      <w:proofErr w:type="spellEnd"/>
      <w:r w:rsidRPr="00AA0D3E">
        <w:rPr>
          <w:color w:val="000000" w:themeColor="text1"/>
        </w:rPr>
        <w:t xml:space="preserve"> set to zero.</w:t>
      </w:r>
    </w:p>
    <w:p w14:paraId="0F118B91" w14:textId="598FE4E0" w:rsidR="00075C12" w:rsidRPr="00415731" w:rsidRDefault="00415731" w:rsidP="00415731">
      <w:pPr>
        <w:rPr>
          <w:b/>
          <w:bCs/>
          <w:sz w:val="28"/>
          <w:szCs w:val="28"/>
        </w:rPr>
      </w:pPr>
      <w:bookmarkStart w:id="45" w:name="_Toc23294608"/>
      <w:bookmarkStart w:id="46" w:name="_Ref120629824"/>
      <w:r w:rsidRPr="00415731">
        <w:rPr>
          <w:b/>
          <w:bCs/>
          <w:sz w:val="28"/>
          <w:szCs w:val="28"/>
        </w:rPr>
        <w:t xml:space="preserve">P.5 </w:t>
      </w:r>
      <w:r w:rsidR="00075C12" w:rsidRPr="00415731">
        <w:rPr>
          <w:b/>
          <w:bCs/>
          <w:sz w:val="28"/>
          <w:szCs w:val="28"/>
        </w:rPr>
        <w:t>MV-HEVC video CMAF media profiles and brands</w:t>
      </w:r>
      <w:bookmarkEnd w:id="45"/>
      <w:bookmarkEnd w:id="46"/>
    </w:p>
    <w:p w14:paraId="2F23F193" w14:textId="59BFD92F" w:rsidR="00075C12" w:rsidRPr="00415731" w:rsidRDefault="00075C12" w:rsidP="00075C12">
      <w:pPr>
        <w:pStyle w:val="BodyText"/>
        <w:autoSpaceDE w:val="0"/>
        <w:autoSpaceDN w:val="0"/>
        <w:adjustRightInd w:val="0"/>
      </w:pPr>
      <w:r w:rsidRPr="00415731">
        <w:t xml:space="preserve">MV-HEVC media profiles and track brands shall conform to </w:t>
      </w:r>
      <w:r w:rsidRPr="00415731">
        <w:rPr>
          <w:rStyle w:val="citeapp"/>
        </w:rPr>
        <w:t>Annex B</w:t>
      </w:r>
      <w:r w:rsidRPr="00415731">
        <w:t xml:space="preserve"> except for </w:t>
      </w:r>
      <w:r w:rsidRPr="00415731">
        <w:rPr>
          <w:rStyle w:val="citetbl"/>
        </w:rPr>
        <w:t>Table </w:t>
      </w:r>
      <w:r w:rsidR="006C64E0">
        <w:rPr>
          <w:rStyle w:val="citetbl"/>
        </w:rPr>
        <w:t>P</w:t>
      </w:r>
      <w:r w:rsidRPr="00415731">
        <w:rPr>
          <w:rStyle w:val="citetbl"/>
        </w:rPr>
        <w:t>.1</w:t>
      </w:r>
      <w:r w:rsidRPr="00415731">
        <w:t>.</w:t>
      </w:r>
    </w:p>
    <w:p w14:paraId="10F75B36" w14:textId="6C05F985" w:rsidR="00075C12" w:rsidRPr="006C64E0" w:rsidRDefault="00075C12" w:rsidP="006C64E0">
      <w:pPr>
        <w:jc w:val="center"/>
        <w:rPr>
          <w:b/>
          <w:bCs/>
        </w:rPr>
      </w:pPr>
      <w:bookmarkStart w:id="47" w:name="_Toc23294683"/>
      <w:r w:rsidRPr="006C64E0">
        <w:rPr>
          <w:b/>
          <w:bCs/>
        </w:rPr>
        <w:t xml:space="preserve">Table </w:t>
      </w:r>
      <w:r w:rsidR="006C64E0">
        <w:rPr>
          <w:b/>
          <w:bCs/>
        </w:rPr>
        <w:t>P</w:t>
      </w:r>
      <w:r w:rsidRPr="006C64E0">
        <w:rPr>
          <w:b/>
          <w:bCs/>
        </w:rPr>
        <w:t>.1 — MV-HEVC video media profiles</w:t>
      </w:r>
      <w:bookmarkEnd w:id="47"/>
    </w:p>
    <w:tbl>
      <w:tblPr>
        <w:tblW w:w="5000" w:type="pct"/>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Layout w:type="fixed"/>
        <w:tblLook w:val="04A0" w:firstRow="1" w:lastRow="0" w:firstColumn="1" w:lastColumn="0" w:noHBand="0" w:noVBand="1"/>
      </w:tblPr>
      <w:tblGrid>
        <w:gridCol w:w="767"/>
        <w:gridCol w:w="638"/>
        <w:gridCol w:w="728"/>
        <w:gridCol w:w="640"/>
        <w:gridCol w:w="935"/>
        <w:gridCol w:w="1332"/>
        <w:gridCol w:w="1068"/>
        <w:gridCol w:w="665"/>
        <w:gridCol w:w="667"/>
        <w:gridCol w:w="665"/>
        <w:gridCol w:w="885"/>
      </w:tblGrid>
      <w:tr w:rsidR="00415731" w:rsidRPr="00415731" w14:paraId="000556C8" w14:textId="77777777" w:rsidTr="00CE0DF1">
        <w:trPr>
          <w:trHeight w:val="708"/>
        </w:trPr>
        <w:tc>
          <w:tcPr>
            <w:tcW w:w="426" w:type="pct"/>
            <w:tcBorders>
              <w:top w:val="single" w:sz="12" w:space="0" w:color="auto"/>
              <w:left w:val="single" w:sz="12" w:space="0" w:color="auto"/>
              <w:bottom w:val="single" w:sz="12" w:space="0" w:color="auto"/>
              <w:right w:val="single" w:sz="6" w:space="0" w:color="auto"/>
            </w:tcBorders>
            <w:hideMark/>
          </w:tcPr>
          <w:p w14:paraId="7C72F30A" w14:textId="77777777" w:rsidR="00075C12" w:rsidRPr="00415731" w:rsidRDefault="00075C12" w:rsidP="00CE0DF1">
            <w:pPr>
              <w:pStyle w:val="Tableheader--"/>
              <w:jc w:val="center"/>
              <w:rPr>
                <w:rFonts w:eastAsia="STKaiti"/>
                <w:b/>
                <w:bCs/>
                <w:lang w:val="de-DE"/>
              </w:rPr>
            </w:pPr>
            <w:r w:rsidRPr="00415731">
              <w:rPr>
                <w:b/>
              </w:rPr>
              <w:t>Media profile</w:t>
            </w:r>
          </w:p>
        </w:tc>
        <w:tc>
          <w:tcPr>
            <w:tcW w:w="355" w:type="pct"/>
            <w:tcBorders>
              <w:top w:val="single" w:sz="12" w:space="0" w:color="auto"/>
              <w:left w:val="single" w:sz="6" w:space="0" w:color="auto"/>
              <w:bottom w:val="single" w:sz="12" w:space="0" w:color="auto"/>
              <w:right w:val="single" w:sz="6" w:space="0" w:color="auto"/>
            </w:tcBorders>
            <w:hideMark/>
          </w:tcPr>
          <w:p w14:paraId="60E2D153" w14:textId="77777777" w:rsidR="00075C12" w:rsidRPr="00415731" w:rsidRDefault="00075C12" w:rsidP="00CE0DF1">
            <w:pPr>
              <w:pStyle w:val="Tableheader--"/>
              <w:jc w:val="center"/>
              <w:rPr>
                <w:rFonts w:eastAsia="STKaiti"/>
                <w:b/>
                <w:bCs/>
                <w:lang w:val="de-DE"/>
              </w:rPr>
            </w:pPr>
            <w:r w:rsidRPr="00415731">
              <w:rPr>
                <w:b/>
              </w:rPr>
              <w:t>Codec</w:t>
            </w:r>
          </w:p>
        </w:tc>
        <w:tc>
          <w:tcPr>
            <w:tcW w:w="405" w:type="pct"/>
            <w:tcBorders>
              <w:top w:val="single" w:sz="12" w:space="0" w:color="auto"/>
              <w:left w:val="single" w:sz="6" w:space="0" w:color="auto"/>
              <w:bottom w:val="single" w:sz="12" w:space="0" w:color="auto"/>
              <w:right w:val="single" w:sz="6" w:space="0" w:color="auto"/>
            </w:tcBorders>
            <w:hideMark/>
          </w:tcPr>
          <w:p w14:paraId="78853F61" w14:textId="77777777" w:rsidR="00075C12" w:rsidRPr="00415731" w:rsidRDefault="00075C12" w:rsidP="00CE0DF1">
            <w:pPr>
              <w:pStyle w:val="Tableheader--"/>
              <w:jc w:val="center"/>
              <w:rPr>
                <w:rFonts w:eastAsia="STKaiti"/>
                <w:b/>
                <w:bCs/>
                <w:lang w:val="de-DE"/>
              </w:rPr>
            </w:pPr>
            <w:r w:rsidRPr="00415731">
              <w:rPr>
                <w:b/>
              </w:rPr>
              <w:t>Profile</w:t>
            </w:r>
          </w:p>
        </w:tc>
        <w:tc>
          <w:tcPr>
            <w:tcW w:w="356" w:type="pct"/>
            <w:tcBorders>
              <w:top w:val="single" w:sz="12" w:space="0" w:color="auto"/>
              <w:left w:val="single" w:sz="6" w:space="0" w:color="auto"/>
              <w:bottom w:val="single" w:sz="12" w:space="0" w:color="auto"/>
              <w:right w:val="single" w:sz="6" w:space="0" w:color="auto"/>
            </w:tcBorders>
            <w:hideMark/>
          </w:tcPr>
          <w:p w14:paraId="2ADD7176" w14:textId="77777777" w:rsidR="00075C12" w:rsidRPr="00415731" w:rsidRDefault="00075C12" w:rsidP="00CE0DF1">
            <w:pPr>
              <w:pStyle w:val="Tableheader--"/>
              <w:jc w:val="center"/>
              <w:rPr>
                <w:rFonts w:eastAsia="STKaiti"/>
                <w:b/>
                <w:bCs/>
                <w:lang w:val="de-DE"/>
              </w:rPr>
            </w:pPr>
            <w:r w:rsidRPr="00415731">
              <w:rPr>
                <w:b/>
              </w:rPr>
              <w:t>Level</w:t>
            </w:r>
          </w:p>
        </w:tc>
        <w:tc>
          <w:tcPr>
            <w:tcW w:w="520" w:type="pct"/>
            <w:tcBorders>
              <w:top w:val="single" w:sz="12" w:space="0" w:color="auto"/>
              <w:left w:val="single" w:sz="6" w:space="0" w:color="auto"/>
              <w:bottom w:val="single" w:sz="12" w:space="0" w:color="auto"/>
              <w:right w:val="single" w:sz="6" w:space="0" w:color="auto"/>
            </w:tcBorders>
            <w:hideMark/>
          </w:tcPr>
          <w:p w14:paraId="0C569410" w14:textId="77777777" w:rsidR="00075C12" w:rsidRPr="00415731" w:rsidRDefault="00075C12" w:rsidP="00CE0DF1">
            <w:pPr>
              <w:pStyle w:val="Tableheader--"/>
              <w:jc w:val="center"/>
              <w:rPr>
                <w:rFonts w:eastAsia="STKaiti"/>
                <w:b/>
                <w:bCs/>
                <w:lang w:val="de-DE"/>
              </w:rPr>
            </w:pPr>
            <w:r w:rsidRPr="00415731">
              <w:rPr>
                <w:rStyle w:val="ISOCode"/>
              </w:rPr>
              <w:t>colour_</w:t>
            </w:r>
            <w:r w:rsidRPr="00415731">
              <w:rPr>
                <w:b/>
              </w:rPr>
              <w:t xml:space="preserve"> </w:t>
            </w:r>
            <w:r w:rsidRPr="00415731">
              <w:rPr>
                <w:b/>
              </w:rPr>
              <w:br/>
            </w:r>
            <w:r w:rsidRPr="00415731">
              <w:rPr>
                <w:rStyle w:val="ISOCode"/>
              </w:rPr>
              <w:t>primaries</w:t>
            </w:r>
            <w:r w:rsidRPr="00415731">
              <w:rPr>
                <w:b/>
              </w:rPr>
              <w:t xml:space="preserve"> in VUI</w:t>
            </w:r>
          </w:p>
        </w:tc>
        <w:tc>
          <w:tcPr>
            <w:tcW w:w="741" w:type="pct"/>
            <w:tcBorders>
              <w:top w:val="single" w:sz="12" w:space="0" w:color="auto"/>
              <w:left w:val="single" w:sz="6" w:space="0" w:color="auto"/>
              <w:bottom w:val="single" w:sz="12" w:space="0" w:color="auto"/>
              <w:right w:val="single" w:sz="6" w:space="0" w:color="auto"/>
            </w:tcBorders>
            <w:hideMark/>
          </w:tcPr>
          <w:p w14:paraId="707AD545" w14:textId="77777777" w:rsidR="00075C12" w:rsidRPr="00415731" w:rsidRDefault="00075C12" w:rsidP="00CE0DF1">
            <w:pPr>
              <w:pStyle w:val="Tableheader--"/>
              <w:jc w:val="center"/>
              <w:rPr>
                <w:rFonts w:eastAsia="STKaiti"/>
                <w:b/>
                <w:bCs/>
                <w:lang w:val="en-US"/>
              </w:rPr>
            </w:pPr>
            <w:r w:rsidRPr="00415731">
              <w:rPr>
                <w:rStyle w:val="ISOCode"/>
              </w:rPr>
              <w:t>transfer_</w:t>
            </w:r>
            <w:r w:rsidRPr="00415731">
              <w:rPr>
                <w:b/>
              </w:rPr>
              <w:t xml:space="preserve"> </w:t>
            </w:r>
            <w:r w:rsidRPr="00415731">
              <w:rPr>
                <w:b/>
              </w:rPr>
              <w:br/>
            </w:r>
            <w:r w:rsidRPr="00415731">
              <w:rPr>
                <w:rStyle w:val="ISOCode"/>
              </w:rPr>
              <w:t>characteristics</w:t>
            </w:r>
            <w:r w:rsidRPr="00415731">
              <w:rPr>
                <w:b/>
              </w:rPr>
              <w:t xml:space="preserve"> in VUI </w:t>
            </w:r>
            <w:r w:rsidRPr="00415731">
              <w:rPr>
                <w:b/>
                <w:vertAlign w:val="superscript"/>
              </w:rPr>
              <w:t>a</w:t>
            </w:r>
          </w:p>
        </w:tc>
        <w:tc>
          <w:tcPr>
            <w:tcW w:w="594" w:type="pct"/>
            <w:tcBorders>
              <w:top w:val="single" w:sz="12" w:space="0" w:color="auto"/>
              <w:left w:val="single" w:sz="6" w:space="0" w:color="auto"/>
              <w:bottom w:val="single" w:sz="12" w:space="0" w:color="auto"/>
              <w:right w:val="single" w:sz="6" w:space="0" w:color="auto"/>
            </w:tcBorders>
            <w:hideMark/>
          </w:tcPr>
          <w:p w14:paraId="33549F65" w14:textId="77777777" w:rsidR="00075C12" w:rsidRPr="00415731" w:rsidRDefault="00075C12" w:rsidP="00CE0DF1">
            <w:pPr>
              <w:pStyle w:val="Tableheader--"/>
              <w:jc w:val="center"/>
              <w:rPr>
                <w:rFonts w:eastAsia="STKaiti"/>
                <w:b/>
                <w:bCs/>
                <w:lang w:val="de-DE"/>
              </w:rPr>
            </w:pPr>
            <w:r w:rsidRPr="00415731">
              <w:rPr>
                <w:rStyle w:val="ISOCode"/>
              </w:rPr>
              <w:t>matrix_</w:t>
            </w:r>
            <w:r w:rsidRPr="00415731">
              <w:rPr>
                <w:b/>
              </w:rPr>
              <w:t xml:space="preserve"> </w:t>
            </w:r>
            <w:r w:rsidRPr="00415731">
              <w:rPr>
                <w:b/>
              </w:rPr>
              <w:br/>
            </w:r>
            <w:r w:rsidRPr="00415731">
              <w:rPr>
                <w:rStyle w:val="ISOCode"/>
              </w:rPr>
              <w:t>coefficients</w:t>
            </w:r>
            <w:r w:rsidRPr="00415731">
              <w:rPr>
                <w:b/>
              </w:rPr>
              <w:t xml:space="preserve"> in VUI</w:t>
            </w:r>
          </w:p>
        </w:tc>
        <w:tc>
          <w:tcPr>
            <w:tcW w:w="370" w:type="pct"/>
            <w:tcBorders>
              <w:top w:val="single" w:sz="12" w:space="0" w:color="auto"/>
              <w:left w:val="single" w:sz="6" w:space="0" w:color="auto"/>
              <w:bottom w:val="single" w:sz="12" w:space="0" w:color="auto"/>
              <w:right w:val="single" w:sz="6" w:space="0" w:color="auto"/>
            </w:tcBorders>
            <w:hideMark/>
          </w:tcPr>
          <w:p w14:paraId="5073ABC0" w14:textId="77777777" w:rsidR="00075C12" w:rsidRPr="00415731" w:rsidRDefault="00075C12" w:rsidP="00CE0DF1">
            <w:pPr>
              <w:pStyle w:val="Tableheader--"/>
              <w:jc w:val="center"/>
              <w:rPr>
                <w:b/>
              </w:rPr>
            </w:pPr>
            <w:r w:rsidRPr="00415731">
              <w:rPr>
                <w:b/>
              </w:rPr>
              <w:t>Max frame height</w:t>
            </w:r>
          </w:p>
        </w:tc>
        <w:tc>
          <w:tcPr>
            <w:tcW w:w="371" w:type="pct"/>
            <w:tcBorders>
              <w:top w:val="single" w:sz="12" w:space="0" w:color="auto"/>
              <w:left w:val="single" w:sz="6" w:space="0" w:color="auto"/>
              <w:bottom w:val="single" w:sz="12" w:space="0" w:color="auto"/>
              <w:right w:val="single" w:sz="6" w:space="0" w:color="auto"/>
            </w:tcBorders>
            <w:hideMark/>
          </w:tcPr>
          <w:p w14:paraId="0090B839" w14:textId="77777777" w:rsidR="00075C12" w:rsidRPr="00415731" w:rsidRDefault="00075C12" w:rsidP="00CE0DF1">
            <w:pPr>
              <w:pStyle w:val="Tableheader--"/>
              <w:jc w:val="center"/>
              <w:rPr>
                <w:b/>
              </w:rPr>
            </w:pPr>
            <w:r w:rsidRPr="00415731">
              <w:rPr>
                <w:b/>
              </w:rPr>
              <w:t>Max frame width</w:t>
            </w:r>
          </w:p>
        </w:tc>
        <w:tc>
          <w:tcPr>
            <w:tcW w:w="370" w:type="pct"/>
            <w:tcBorders>
              <w:top w:val="single" w:sz="12" w:space="0" w:color="auto"/>
              <w:left w:val="single" w:sz="6" w:space="0" w:color="auto"/>
              <w:bottom w:val="single" w:sz="12" w:space="0" w:color="auto"/>
              <w:right w:val="single" w:sz="6" w:space="0" w:color="auto"/>
            </w:tcBorders>
            <w:hideMark/>
          </w:tcPr>
          <w:p w14:paraId="4AF82385" w14:textId="77777777" w:rsidR="00075C12" w:rsidRPr="00415731" w:rsidRDefault="00075C12" w:rsidP="00CE0DF1">
            <w:pPr>
              <w:pStyle w:val="Tableheader--"/>
              <w:jc w:val="center"/>
              <w:rPr>
                <w:rFonts w:eastAsia="STKaiti"/>
                <w:b/>
                <w:bCs/>
                <w:lang w:val="de-DE"/>
              </w:rPr>
            </w:pPr>
            <w:r w:rsidRPr="00415731">
              <w:rPr>
                <w:b/>
              </w:rPr>
              <w:t>Max frame rate</w:t>
            </w:r>
          </w:p>
        </w:tc>
        <w:tc>
          <w:tcPr>
            <w:tcW w:w="492" w:type="pct"/>
            <w:tcBorders>
              <w:top w:val="single" w:sz="12" w:space="0" w:color="auto"/>
              <w:left w:val="single" w:sz="6" w:space="0" w:color="auto"/>
              <w:bottom w:val="single" w:sz="12" w:space="0" w:color="auto"/>
              <w:right w:val="single" w:sz="12" w:space="0" w:color="auto"/>
            </w:tcBorders>
            <w:hideMark/>
          </w:tcPr>
          <w:p w14:paraId="2C7783BB" w14:textId="77777777" w:rsidR="00075C12" w:rsidRPr="00415731" w:rsidRDefault="00075C12" w:rsidP="00CE0DF1">
            <w:pPr>
              <w:pStyle w:val="Tableheader--"/>
              <w:jc w:val="center"/>
              <w:rPr>
                <w:b/>
              </w:rPr>
            </w:pPr>
            <w:r w:rsidRPr="00415731">
              <w:rPr>
                <w:b/>
              </w:rPr>
              <w:t>CMAF</w:t>
            </w:r>
            <w:r w:rsidRPr="00415731">
              <w:rPr>
                <w:b/>
              </w:rPr>
              <w:br/>
              <w:t>file brand</w:t>
            </w:r>
          </w:p>
        </w:tc>
      </w:tr>
      <w:tr w:rsidR="00415731" w:rsidRPr="00415731" w14:paraId="485756D3" w14:textId="77777777" w:rsidTr="00CE0DF1">
        <w:trPr>
          <w:trHeight w:val="546"/>
        </w:trPr>
        <w:tc>
          <w:tcPr>
            <w:tcW w:w="426" w:type="pct"/>
            <w:tcBorders>
              <w:top w:val="single" w:sz="12" w:space="0" w:color="auto"/>
              <w:left w:val="single" w:sz="12" w:space="0" w:color="auto"/>
              <w:bottom w:val="single" w:sz="12" w:space="0" w:color="auto"/>
              <w:right w:val="single" w:sz="6" w:space="0" w:color="auto"/>
            </w:tcBorders>
            <w:hideMark/>
          </w:tcPr>
          <w:p w14:paraId="67DEF2D2" w14:textId="77777777" w:rsidR="00075C12" w:rsidRPr="00415731" w:rsidRDefault="00075C12" w:rsidP="00CE0DF1">
            <w:pPr>
              <w:pStyle w:val="Tablebody--"/>
              <w:jc w:val="center"/>
              <w:rPr>
                <w:rFonts w:eastAsia="STKaiti" w:cs="Cambria"/>
                <w:bCs/>
                <w:lang w:val="en-US"/>
              </w:rPr>
            </w:pPr>
            <w:r w:rsidRPr="00415731">
              <w:t>MVH10</w:t>
            </w:r>
          </w:p>
        </w:tc>
        <w:tc>
          <w:tcPr>
            <w:tcW w:w="355" w:type="pct"/>
            <w:tcBorders>
              <w:top w:val="single" w:sz="12" w:space="0" w:color="auto"/>
              <w:left w:val="single" w:sz="6" w:space="0" w:color="auto"/>
              <w:bottom w:val="single" w:sz="12" w:space="0" w:color="auto"/>
              <w:right w:val="single" w:sz="6" w:space="0" w:color="auto"/>
            </w:tcBorders>
            <w:hideMark/>
          </w:tcPr>
          <w:p w14:paraId="6F165D05" w14:textId="77777777" w:rsidR="00075C12" w:rsidRPr="00415731" w:rsidRDefault="00075C12" w:rsidP="00CE0DF1">
            <w:pPr>
              <w:pStyle w:val="Tablebody--"/>
              <w:jc w:val="center"/>
              <w:rPr>
                <w:rFonts w:eastAsia="STKaiti"/>
                <w:lang w:val="en-US"/>
              </w:rPr>
            </w:pPr>
            <w:r w:rsidRPr="00415731">
              <w:t>MV-HEVC</w:t>
            </w:r>
          </w:p>
        </w:tc>
        <w:tc>
          <w:tcPr>
            <w:tcW w:w="405" w:type="pct"/>
            <w:tcBorders>
              <w:top w:val="single" w:sz="12" w:space="0" w:color="auto"/>
              <w:left w:val="single" w:sz="6" w:space="0" w:color="auto"/>
              <w:bottom w:val="single" w:sz="12" w:space="0" w:color="auto"/>
              <w:right w:val="single" w:sz="6" w:space="0" w:color="auto"/>
            </w:tcBorders>
            <w:hideMark/>
          </w:tcPr>
          <w:p w14:paraId="47FB84BF" w14:textId="77777777" w:rsidR="00075C12" w:rsidRPr="00415731" w:rsidRDefault="00075C12" w:rsidP="00CE0DF1">
            <w:pPr>
              <w:pStyle w:val="Tablebody--"/>
              <w:jc w:val="center"/>
              <w:rPr>
                <w:rFonts w:eastAsia="STKaiti"/>
                <w:lang w:val="en-US"/>
              </w:rPr>
            </w:pPr>
            <w:r w:rsidRPr="00415731">
              <w:t>Multiview Main 10</w:t>
            </w:r>
          </w:p>
        </w:tc>
        <w:tc>
          <w:tcPr>
            <w:tcW w:w="356" w:type="pct"/>
            <w:tcBorders>
              <w:top w:val="single" w:sz="12" w:space="0" w:color="auto"/>
              <w:left w:val="single" w:sz="6" w:space="0" w:color="auto"/>
              <w:bottom w:val="single" w:sz="12" w:space="0" w:color="auto"/>
              <w:right w:val="single" w:sz="6" w:space="0" w:color="auto"/>
            </w:tcBorders>
            <w:hideMark/>
          </w:tcPr>
          <w:p w14:paraId="17207DDD" w14:textId="77777777" w:rsidR="00075C12" w:rsidRPr="00415731" w:rsidRDefault="00075C12" w:rsidP="00CE0DF1">
            <w:pPr>
              <w:pStyle w:val="Tablebody--"/>
              <w:jc w:val="center"/>
              <w:rPr>
                <w:rFonts w:eastAsia="STKaiti"/>
                <w:lang w:val="en-US"/>
              </w:rPr>
            </w:pPr>
            <w:r w:rsidRPr="00415731">
              <w:t>5.2</w:t>
            </w:r>
          </w:p>
        </w:tc>
        <w:tc>
          <w:tcPr>
            <w:tcW w:w="520" w:type="pct"/>
            <w:tcBorders>
              <w:top w:val="single" w:sz="12" w:space="0" w:color="auto"/>
              <w:left w:val="single" w:sz="6" w:space="0" w:color="auto"/>
              <w:bottom w:val="single" w:sz="12" w:space="0" w:color="auto"/>
              <w:right w:val="single" w:sz="6" w:space="0" w:color="auto"/>
            </w:tcBorders>
            <w:hideMark/>
          </w:tcPr>
          <w:p w14:paraId="54893F08" w14:textId="77777777" w:rsidR="00075C12" w:rsidRPr="00415731" w:rsidRDefault="00075C12" w:rsidP="00CE0DF1">
            <w:pPr>
              <w:pStyle w:val="Tablebody--"/>
              <w:jc w:val="center"/>
            </w:pPr>
            <w:r w:rsidRPr="00415731">
              <w:t>1</w:t>
            </w:r>
            <w:r w:rsidRPr="00415731">
              <w:rPr>
                <w:vertAlign w:val="superscript"/>
              </w:rPr>
              <w:t>a</w:t>
            </w:r>
          </w:p>
          <w:p w14:paraId="3043F524" w14:textId="77777777" w:rsidR="00075C12" w:rsidRPr="00415731" w:rsidRDefault="00075C12" w:rsidP="00CE0DF1">
            <w:pPr>
              <w:pStyle w:val="Tablebody--"/>
              <w:jc w:val="center"/>
              <w:rPr>
                <w:rFonts w:eastAsia="STKaiti"/>
                <w:lang w:val="en-US"/>
              </w:rPr>
            </w:pPr>
            <w:r w:rsidRPr="00415731">
              <w:t>9</w:t>
            </w:r>
            <w:r w:rsidRPr="00415731">
              <w:rPr>
                <w:vertAlign w:val="superscript"/>
              </w:rPr>
              <w:t>b</w:t>
            </w:r>
          </w:p>
        </w:tc>
        <w:tc>
          <w:tcPr>
            <w:tcW w:w="741" w:type="pct"/>
            <w:tcBorders>
              <w:top w:val="single" w:sz="12" w:space="0" w:color="auto"/>
              <w:left w:val="single" w:sz="6" w:space="0" w:color="auto"/>
              <w:bottom w:val="single" w:sz="12" w:space="0" w:color="auto"/>
              <w:right w:val="single" w:sz="6" w:space="0" w:color="auto"/>
            </w:tcBorders>
            <w:hideMark/>
          </w:tcPr>
          <w:p w14:paraId="3A203ABF" w14:textId="77777777" w:rsidR="00075C12" w:rsidRPr="00415731" w:rsidRDefault="00075C12" w:rsidP="00CE0DF1">
            <w:pPr>
              <w:pStyle w:val="Tablebody--"/>
              <w:jc w:val="center"/>
            </w:pPr>
            <w:r w:rsidRPr="00415731">
              <w:t>1</w:t>
            </w:r>
            <w:r w:rsidRPr="00415731">
              <w:rPr>
                <w:vertAlign w:val="superscript"/>
              </w:rPr>
              <w:t>a</w:t>
            </w:r>
          </w:p>
          <w:p w14:paraId="017A94F8" w14:textId="77777777" w:rsidR="00075C12" w:rsidRPr="00415731" w:rsidRDefault="00075C12" w:rsidP="00CE0DF1">
            <w:pPr>
              <w:pStyle w:val="Tablebody--"/>
              <w:jc w:val="center"/>
            </w:pPr>
            <w:r w:rsidRPr="00415731">
              <w:t>14</w:t>
            </w:r>
            <w:r w:rsidRPr="00415731">
              <w:rPr>
                <w:vertAlign w:val="superscript"/>
              </w:rPr>
              <w:t>b</w:t>
            </w:r>
          </w:p>
        </w:tc>
        <w:tc>
          <w:tcPr>
            <w:tcW w:w="594" w:type="pct"/>
            <w:tcBorders>
              <w:top w:val="single" w:sz="12" w:space="0" w:color="auto"/>
              <w:left w:val="single" w:sz="6" w:space="0" w:color="auto"/>
              <w:bottom w:val="single" w:sz="12" w:space="0" w:color="auto"/>
              <w:right w:val="single" w:sz="6" w:space="0" w:color="auto"/>
            </w:tcBorders>
            <w:hideMark/>
          </w:tcPr>
          <w:p w14:paraId="56B1B0EE" w14:textId="77777777" w:rsidR="00075C12" w:rsidRPr="00415731" w:rsidRDefault="00075C12" w:rsidP="00CE0DF1">
            <w:pPr>
              <w:pStyle w:val="Tablebody--"/>
              <w:jc w:val="center"/>
            </w:pPr>
            <w:r w:rsidRPr="00415731">
              <w:t>1</w:t>
            </w:r>
            <w:r w:rsidRPr="00415731">
              <w:rPr>
                <w:vertAlign w:val="superscript"/>
              </w:rPr>
              <w:t>a</w:t>
            </w:r>
          </w:p>
          <w:p w14:paraId="79DD7532" w14:textId="77777777" w:rsidR="00075C12" w:rsidRPr="00415731" w:rsidRDefault="00075C12" w:rsidP="00CE0DF1">
            <w:pPr>
              <w:pStyle w:val="Tablebody--"/>
              <w:jc w:val="center"/>
            </w:pPr>
            <w:r w:rsidRPr="00415731">
              <w:t>9</w:t>
            </w:r>
            <w:r w:rsidRPr="00415731">
              <w:rPr>
                <w:vertAlign w:val="superscript"/>
              </w:rPr>
              <w:t>c</w:t>
            </w:r>
          </w:p>
        </w:tc>
        <w:tc>
          <w:tcPr>
            <w:tcW w:w="370" w:type="pct"/>
            <w:tcBorders>
              <w:top w:val="single" w:sz="12" w:space="0" w:color="auto"/>
              <w:left w:val="single" w:sz="6" w:space="0" w:color="auto"/>
              <w:bottom w:val="single" w:sz="12" w:space="0" w:color="auto"/>
              <w:right w:val="single" w:sz="6" w:space="0" w:color="auto"/>
            </w:tcBorders>
            <w:hideMark/>
          </w:tcPr>
          <w:p w14:paraId="3FE6098F" w14:textId="77777777" w:rsidR="00075C12" w:rsidRPr="00415731" w:rsidRDefault="00075C12" w:rsidP="00CE0DF1">
            <w:pPr>
              <w:pStyle w:val="Tablebody--"/>
              <w:jc w:val="center"/>
              <w:rPr>
                <w:rFonts w:eastAsia="STKaiti"/>
                <w:lang w:val="en-US"/>
              </w:rPr>
            </w:pPr>
            <w:r w:rsidRPr="00415731">
              <w:t>2 160</w:t>
            </w:r>
          </w:p>
        </w:tc>
        <w:tc>
          <w:tcPr>
            <w:tcW w:w="371" w:type="pct"/>
            <w:tcBorders>
              <w:top w:val="single" w:sz="12" w:space="0" w:color="auto"/>
              <w:left w:val="single" w:sz="6" w:space="0" w:color="auto"/>
              <w:bottom w:val="single" w:sz="12" w:space="0" w:color="auto"/>
              <w:right w:val="single" w:sz="6" w:space="0" w:color="auto"/>
            </w:tcBorders>
            <w:hideMark/>
          </w:tcPr>
          <w:p w14:paraId="7709794E" w14:textId="77777777" w:rsidR="00075C12" w:rsidRPr="00415731" w:rsidRDefault="00075C12" w:rsidP="00CE0DF1">
            <w:pPr>
              <w:pStyle w:val="Tablebody--"/>
              <w:jc w:val="center"/>
              <w:rPr>
                <w:rFonts w:eastAsia="STKaiti"/>
                <w:lang w:val="en-US"/>
              </w:rPr>
            </w:pPr>
            <w:r w:rsidRPr="00415731">
              <w:t>3 840</w:t>
            </w:r>
          </w:p>
        </w:tc>
        <w:tc>
          <w:tcPr>
            <w:tcW w:w="370" w:type="pct"/>
            <w:tcBorders>
              <w:top w:val="single" w:sz="12" w:space="0" w:color="auto"/>
              <w:left w:val="single" w:sz="6" w:space="0" w:color="auto"/>
              <w:bottom w:val="single" w:sz="12" w:space="0" w:color="auto"/>
              <w:right w:val="single" w:sz="6" w:space="0" w:color="auto"/>
            </w:tcBorders>
            <w:hideMark/>
          </w:tcPr>
          <w:p w14:paraId="417F94AE" w14:textId="77777777" w:rsidR="00075C12" w:rsidRPr="00415731" w:rsidRDefault="00075C12" w:rsidP="00CE0DF1">
            <w:pPr>
              <w:pStyle w:val="Tablebody--"/>
              <w:jc w:val="center"/>
              <w:rPr>
                <w:rFonts w:eastAsia="STKaiti"/>
                <w:lang w:val="en-US"/>
              </w:rPr>
            </w:pPr>
            <w:r w:rsidRPr="00415731">
              <w:t>120</w:t>
            </w:r>
          </w:p>
        </w:tc>
        <w:tc>
          <w:tcPr>
            <w:tcW w:w="492" w:type="pct"/>
            <w:tcBorders>
              <w:top w:val="single" w:sz="12" w:space="0" w:color="auto"/>
              <w:left w:val="single" w:sz="6" w:space="0" w:color="auto"/>
              <w:bottom w:val="single" w:sz="12" w:space="0" w:color="auto"/>
              <w:right w:val="single" w:sz="12" w:space="0" w:color="auto"/>
            </w:tcBorders>
            <w:hideMark/>
          </w:tcPr>
          <w:p w14:paraId="5677ADE7" w14:textId="77777777" w:rsidR="00075C12" w:rsidRPr="00415731" w:rsidRDefault="00075C12" w:rsidP="00CE0DF1">
            <w:pPr>
              <w:pStyle w:val="Tablebody--"/>
              <w:jc w:val="center"/>
              <w:rPr>
                <w:rStyle w:val="ISOCode"/>
              </w:rPr>
            </w:pPr>
            <w:r w:rsidRPr="00415731">
              <w:rPr>
                <w:rStyle w:val="ISOCode"/>
              </w:rPr>
              <w:t>'cvh1'</w:t>
            </w:r>
          </w:p>
        </w:tc>
      </w:tr>
      <w:tr w:rsidR="00415731" w:rsidRPr="00415731" w14:paraId="6A77FEDB" w14:textId="77777777" w:rsidTr="00CE0DF1">
        <w:trPr>
          <w:trHeight w:val="546"/>
        </w:trPr>
        <w:tc>
          <w:tcPr>
            <w:tcW w:w="426" w:type="pct"/>
            <w:tcBorders>
              <w:top w:val="single" w:sz="12" w:space="0" w:color="auto"/>
              <w:left w:val="single" w:sz="12" w:space="0" w:color="auto"/>
              <w:bottom w:val="single" w:sz="12" w:space="0" w:color="auto"/>
              <w:right w:val="single" w:sz="6" w:space="0" w:color="auto"/>
            </w:tcBorders>
          </w:tcPr>
          <w:p w14:paraId="59AAC9AC" w14:textId="77777777" w:rsidR="00075C12" w:rsidRPr="00415731" w:rsidRDefault="00075C12" w:rsidP="00CE0DF1">
            <w:pPr>
              <w:pStyle w:val="Tablebody--"/>
              <w:jc w:val="center"/>
            </w:pPr>
            <w:r w:rsidRPr="00415731">
              <w:t>MVH</w:t>
            </w:r>
          </w:p>
        </w:tc>
        <w:tc>
          <w:tcPr>
            <w:tcW w:w="355" w:type="pct"/>
            <w:tcBorders>
              <w:top w:val="single" w:sz="12" w:space="0" w:color="auto"/>
              <w:left w:val="single" w:sz="6" w:space="0" w:color="auto"/>
              <w:bottom w:val="single" w:sz="12" w:space="0" w:color="auto"/>
              <w:right w:val="single" w:sz="6" w:space="0" w:color="auto"/>
            </w:tcBorders>
          </w:tcPr>
          <w:p w14:paraId="0807B057" w14:textId="77777777" w:rsidR="00075C12" w:rsidRPr="00415731" w:rsidRDefault="00075C12" w:rsidP="00CE0DF1">
            <w:pPr>
              <w:pStyle w:val="Tablebody--"/>
              <w:jc w:val="center"/>
            </w:pPr>
          </w:p>
        </w:tc>
        <w:tc>
          <w:tcPr>
            <w:tcW w:w="405" w:type="pct"/>
            <w:tcBorders>
              <w:top w:val="single" w:sz="12" w:space="0" w:color="auto"/>
              <w:left w:val="single" w:sz="6" w:space="0" w:color="auto"/>
              <w:bottom w:val="single" w:sz="12" w:space="0" w:color="auto"/>
              <w:right w:val="single" w:sz="6" w:space="0" w:color="auto"/>
            </w:tcBorders>
          </w:tcPr>
          <w:p w14:paraId="2A04BFD1" w14:textId="77777777" w:rsidR="00075C12" w:rsidRPr="00415731" w:rsidRDefault="00075C12" w:rsidP="00CE0DF1">
            <w:pPr>
              <w:pStyle w:val="Tablebody--"/>
              <w:jc w:val="center"/>
            </w:pPr>
            <w:r w:rsidRPr="00415731">
              <w:t>Multiview main</w:t>
            </w:r>
          </w:p>
        </w:tc>
        <w:tc>
          <w:tcPr>
            <w:tcW w:w="356" w:type="pct"/>
            <w:tcBorders>
              <w:top w:val="single" w:sz="12" w:space="0" w:color="auto"/>
              <w:left w:val="single" w:sz="6" w:space="0" w:color="auto"/>
              <w:bottom w:val="single" w:sz="12" w:space="0" w:color="auto"/>
              <w:right w:val="single" w:sz="6" w:space="0" w:color="auto"/>
            </w:tcBorders>
          </w:tcPr>
          <w:p w14:paraId="133F6FF9" w14:textId="77777777" w:rsidR="00075C12" w:rsidRPr="00415731" w:rsidRDefault="00075C12" w:rsidP="00CE0DF1">
            <w:pPr>
              <w:pStyle w:val="Tablebody--"/>
              <w:jc w:val="center"/>
            </w:pPr>
          </w:p>
        </w:tc>
        <w:tc>
          <w:tcPr>
            <w:tcW w:w="520" w:type="pct"/>
            <w:tcBorders>
              <w:top w:val="single" w:sz="12" w:space="0" w:color="auto"/>
              <w:left w:val="single" w:sz="6" w:space="0" w:color="auto"/>
              <w:bottom w:val="single" w:sz="12" w:space="0" w:color="auto"/>
              <w:right w:val="single" w:sz="6" w:space="0" w:color="auto"/>
            </w:tcBorders>
          </w:tcPr>
          <w:p w14:paraId="03B75C08" w14:textId="77777777" w:rsidR="00075C12" w:rsidRPr="00415731" w:rsidRDefault="00075C12" w:rsidP="00CE0DF1">
            <w:pPr>
              <w:pStyle w:val="Tablebody--"/>
              <w:jc w:val="center"/>
            </w:pPr>
          </w:p>
        </w:tc>
        <w:tc>
          <w:tcPr>
            <w:tcW w:w="741" w:type="pct"/>
            <w:tcBorders>
              <w:top w:val="single" w:sz="12" w:space="0" w:color="auto"/>
              <w:left w:val="single" w:sz="6" w:space="0" w:color="auto"/>
              <w:bottom w:val="single" w:sz="12" w:space="0" w:color="auto"/>
              <w:right w:val="single" w:sz="6" w:space="0" w:color="auto"/>
            </w:tcBorders>
          </w:tcPr>
          <w:p w14:paraId="2C5257B4" w14:textId="77777777" w:rsidR="00075C12" w:rsidRPr="00415731" w:rsidRDefault="00075C12" w:rsidP="00CE0DF1">
            <w:pPr>
              <w:pStyle w:val="Tablebody--"/>
              <w:jc w:val="center"/>
            </w:pPr>
          </w:p>
        </w:tc>
        <w:tc>
          <w:tcPr>
            <w:tcW w:w="594" w:type="pct"/>
            <w:tcBorders>
              <w:top w:val="single" w:sz="12" w:space="0" w:color="auto"/>
              <w:left w:val="single" w:sz="6" w:space="0" w:color="auto"/>
              <w:bottom w:val="single" w:sz="12" w:space="0" w:color="auto"/>
              <w:right w:val="single" w:sz="6" w:space="0" w:color="auto"/>
            </w:tcBorders>
          </w:tcPr>
          <w:p w14:paraId="6DFB6217" w14:textId="77777777" w:rsidR="00075C12" w:rsidRPr="00415731" w:rsidRDefault="00075C12" w:rsidP="00CE0DF1">
            <w:pPr>
              <w:pStyle w:val="Tablebody--"/>
              <w:jc w:val="center"/>
            </w:pPr>
          </w:p>
        </w:tc>
        <w:tc>
          <w:tcPr>
            <w:tcW w:w="370" w:type="pct"/>
            <w:tcBorders>
              <w:top w:val="single" w:sz="12" w:space="0" w:color="auto"/>
              <w:left w:val="single" w:sz="6" w:space="0" w:color="auto"/>
              <w:bottom w:val="single" w:sz="12" w:space="0" w:color="auto"/>
              <w:right w:val="single" w:sz="6" w:space="0" w:color="auto"/>
            </w:tcBorders>
          </w:tcPr>
          <w:p w14:paraId="5FEEF40E" w14:textId="77777777" w:rsidR="00075C12" w:rsidRPr="00415731" w:rsidRDefault="00075C12" w:rsidP="00CE0DF1">
            <w:pPr>
              <w:pStyle w:val="Tablebody--"/>
              <w:jc w:val="center"/>
            </w:pPr>
          </w:p>
        </w:tc>
        <w:tc>
          <w:tcPr>
            <w:tcW w:w="371" w:type="pct"/>
            <w:tcBorders>
              <w:top w:val="single" w:sz="12" w:space="0" w:color="auto"/>
              <w:left w:val="single" w:sz="6" w:space="0" w:color="auto"/>
              <w:bottom w:val="single" w:sz="12" w:space="0" w:color="auto"/>
              <w:right w:val="single" w:sz="6" w:space="0" w:color="auto"/>
            </w:tcBorders>
          </w:tcPr>
          <w:p w14:paraId="6D15A5E8" w14:textId="77777777" w:rsidR="00075C12" w:rsidRPr="00415731" w:rsidRDefault="00075C12" w:rsidP="00CE0DF1">
            <w:pPr>
              <w:pStyle w:val="Tablebody--"/>
              <w:jc w:val="center"/>
            </w:pPr>
          </w:p>
        </w:tc>
        <w:tc>
          <w:tcPr>
            <w:tcW w:w="370" w:type="pct"/>
            <w:tcBorders>
              <w:top w:val="single" w:sz="12" w:space="0" w:color="auto"/>
              <w:left w:val="single" w:sz="6" w:space="0" w:color="auto"/>
              <w:bottom w:val="single" w:sz="12" w:space="0" w:color="auto"/>
              <w:right w:val="single" w:sz="6" w:space="0" w:color="auto"/>
            </w:tcBorders>
          </w:tcPr>
          <w:p w14:paraId="728AB9E7" w14:textId="77777777" w:rsidR="00075C12" w:rsidRPr="00415731" w:rsidRDefault="00075C12" w:rsidP="00CE0DF1">
            <w:pPr>
              <w:pStyle w:val="Tablebody--"/>
              <w:jc w:val="center"/>
            </w:pPr>
          </w:p>
        </w:tc>
        <w:tc>
          <w:tcPr>
            <w:tcW w:w="492" w:type="pct"/>
            <w:tcBorders>
              <w:top w:val="single" w:sz="12" w:space="0" w:color="auto"/>
              <w:left w:val="single" w:sz="6" w:space="0" w:color="auto"/>
              <w:bottom w:val="single" w:sz="12" w:space="0" w:color="auto"/>
              <w:right w:val="single" w:sz="12" w:space="0" w:color="auto"/>
            </w:tcBorders>
          </w:tcPr>
          <w:p w14:paraId="4F0AC017" w14:textId="77777777" w:rsidR="00075C12" w:rsidRPr="00415731" w:rsidRDefault="00075C12" w:rsidP="00CE0DF1">
            <w:pPr>
              <w:pStyle w:val="Tablebody--"/>
              <w:jc w:val="center"/>
              <w:rPr>
                <w:rStyle w:val="ISOCode"/>
              </w:rPr>
            </w:pPr>
          </w:p>
        </w:tc>
      </w:tr>
      <w:tr w:rsidR="00415731" w:rsidRPr="00415731" w14:paraId="765F2C03" w14:textId="77777777" w:rsidTr="00CE0DF1">
        <w:trPr>
          <w:trHeight w:val="546"/>
        </w:trPr>
        <w:tc>
          <w:tcPr>
            <w:tcW w:w="426" w:type="pct"/>
            <w:tcBorders>
              <w:top w:val="single" w:sz="12" w:space="0" w:color="auto"/>
              <w:left w:val="single" w:sz="12" w:space="0" w:color="auto"/>
              <w:bottom w:val="single" w:sz="12" w:space="0" w:color="auto"/>
              <w:right w:val="single" w:sz="6" w:space="0" w:color="auto"/>
            </w:tcBorders>
          </w:tcPr>
          <w:p w14:paraId="187902DC" w14:textId="77777777" w:rsidR="00075C12" w:rsidRPr="00415731" w:rsidRDefault="00075C12" w:rsidP="00CE0DF1">
            <w:pPr>
              <w:pStyle w:val="Tablebody--"/>
              <w:jc w:val="center"/>
            </w:pPr>
            <w:r w:rsidRPr="00415731">
              <w:t>TBD</w:t>
            </w:r>
          </w:p>
        </w:tc>
        <w:tc>
          <w:tcPr>
            <w:tcW w:w="355" w:type="pct"/>
            <w:tcBorders>
              <w:top w:val="single" w:sz="12" w:space="0" w:color="auto"/>
              <w:left w:val="single" w:sz="6" w:space="0" w:color="auto"/>
              <w:bottom w:val="single" w:sz="12" w:space="0" w:color="auto"/>
              <w:right w:val="single" w:sz="6" w:space="0" w:color="auto"/>
            </w:tcBorders>
          </w:tcPr>
          <w:p w14:paraId="756F6997" w14:textId="77777777" w:rsidR="00075C12" w:rsidRPr="00415731" w:rsidRDefault="00075C12" w:rsidP="00CE0DF1">
            <w:pPr>
              <w:pStyle w:val="Tablebody--"/>
              <w:jc w:val="center"/>
            </w:pPr>
          </w:p>
        </w:tc>
        <w:tc>
          <w:tcPr>
            <w:tcW w:w="405" w:type="pct"/>
            <w:tcBorders>
              <w:top w:val="single" w:sz="12" w:space="0" w:color="auto"/>
              <w:left w:val="single" w:sz="6" w:space="0" w:color="auto"/>
              <w:bottom w:val="single" w:sz="12" w:space="0" w:color="auto"/>
              <w:right w:val="single" w:sz="6" w:space="0" w:color="auto"/>
            </w:tcBorders>
          </w:tcPr>
          <w:p w14:paraId="4E32C47C" w14:textId="77777777" w:rsidR="00075C12" w:rsidRPr="00415731" w:rsidRDefault="00075C12" w:rsidP="00CE0DF1">
            <w:pPr>
              <w:pStyle w:val="Tablebody--"/>
              <w:jc w:val="center"/>
            </w:pPr>
          </w:p>
        </w:tc>
        <w:tc>
          <w:tcPr>
            <w:tcW w:w="356" w:type="pct"/>
            <w:tcBorders>
              <w:top w:val="single" w:sz="12" w:space="0" w:color="auto"/>
              <w:left w:val="single" w:sz="6" w:space="0" w:color="auto"/>
              <w:bottom w:val="single" w:sz="12" w:space="0" w:color="auto"/>
              <w:right w:val="single" w:sz="6" w:space="0" w:color="auto"/>
            </w:tcBorders>
          </w:tcPr>
          <w:p w14:paraId="0CA8A1D7" w14:textId="77777777" w:rsidR="00075C12" w:rsidRPr="00415731" w:rsidRDefault="00075C12" w:rsidP="00CE0DF1">
            <w:pPr>
              <w:pStyle w:val="Tablebody--"/>
              <w:jc w:val="center"/>
            </w:pPr>
          </w:p>
        </w:tc>
        <w:tc>
          <w:tcPr>
            <w:tcW w:w="520" w:type="pct"/>
            <w:tcBorders>
              <w:top w:val="single" w:sz="12" w:space="0" w:color="auto"/>
              <w:left w:val="single" w:sz="6" w:space="0" w:color="auto"/>
              <w:bottom w:val="single" w:sz="12" w:space="0" w:color="auto"/>
              <w:right w:val="single" w:sz="6" w:space="0" w:color="auto"/>
            </w:tcBorders>
          </w:tcPr>
          <w:p w14:paraId="3C5571F3" w14:textId="77777777" w:rsidR="00075C12" w:rsidRPr="00415731" w:rsidRDefault="00075C12" w:rsidP="00CE0DF1">
            <w:pPr>
              <w:pStyle w:val="Tablebody--"/>
              <w:jc w:val="center"/>
            </w:pPr>
          </w:p>
        </w:tc>
        <w:tc>
          <w:tcPr>
            <w:tcW w:w="741" w:type="pct"/>
            <w:tcBorders>
              <w:top w:val="single" w:sz="12" w:space="0" w:color="auto"/>
              <w:left w:val="single" w:sz="6" w:space="0" w:color="auto"/>
              <w:bottom w:val="single" w:sz="12" w:space="0" w:color="auto"/>
              <w:right w:val="single" w:sz="6" w:space="0" w:color="auto"/>
            </w:tcBorders>
          </w:tcPr>
          <w:p w14:paraId="35013DA3" w14:textId="77777777" w:rsidR="00075C12" w:rsidRPr="00415731" w:rsidRDefault="00075C12" w:rsidP="00CE0DF1">
            <w:pPr>
              <w:pStyle w:val="Tablebody--"/>
              <w:jc w:val="center"/>
            </w:pPr>
          </w:p>
        </w:tc>
        <w:tc>
          <w:tcPr>
            <w:tcW w:w="594" w:type="pct"/>
            <w:tcBorders>
              <w:top w:val="single" w:sz="12" w:space="0" w:color="auto"/>
              <w:left w:val="single" w:sz="6" w:space="0" w:color="auto"/>
              <w:bottom w:val="single" w:sz="12" w:space="0" w:color="auto"/>
              <w:right w:val="single" w:sz="6" w:space="0" w:color="auto"/>
            </w:tcBorders>
          </w:tcPr>
          <w:p w14:paraId="0BA65F33" w14:textId="77777777" w:rsidR="00075C12" w:rsidRPr="00415731" w:rsidRDefault="00075C12" w:rsidP="00CE0DF1">
            <w:pPr>
              <w:pStyle w:val="Tablebody--"/>
              <w:jc w:val="center"/>
            </w:pPr>
          </w:p>
        </w:tc>
        <w:tc>
          <w:tcPr>
            <w:tcW w:w="370" w:type="pct"/>
            <w:tcBorders>
              <w:top w:val="single" w:sz="12" w:space="0" w:color="auto"/>
              <w:left w:val="single" w:sz="6" w:space="0" w:color="auto"/>
              <w:bottom w:val="single" w:sz="12" w:space="0" w:color="auto"/>
              <w:right w:val="single" w:sz="6" w:space="0" w:color="auto"/>
            </w:tcBorders>
          </w:tcPr>
          <w:p w14:paraId="089ED7DC" w14:textId="77777777" w:rsidR="00075C12" w:rsidRPr="00415731" w:rsidRDefault="00075C12" w:rsidP="00CE0DF1">
            <w:pPr>
              <w:pStyle w:val="Tablebody--"/>
              <w:jc w:val="center"/>
            </w:pPr>
          </w:p>
        </w:tc>
        <w:tc>
          <w:tcPr>
            <w:tcW w:w="371" w:type="pct"/>
            <w:tcBorders>
              <w:top w:val="single" w:sz="12" w:space="0" w:color="auto"/>
              <w:left w:val="single" w:sz="6" w:space="0" w:color="auto"/>
              <w:bottom w:val="single" w:sz="12" w:space="0" w:color="auto"/>
              <w:right w:val="single" w:sz="6" w:space="0" w:color="auto"/>
            </w:tcBorders>
          </w:tcPr>
          <w:p w14:paraId="50CBCC77" w14:textId="77777777" w:rsidR="00075C12" w:rsidRPr="00415731" w:rsidRDefault="00075C12" w:rsidP="00CE0DF1">
            <w:pPr>
              <w:pStyle w:val="Tablebody--"/>
              <w:jc w:val="center"/>
            </w:pPr>
          </w:p>
        </w:tc>
        <w:tc>
          <w:tcPr>
            <w:tcW w:w="370" w:type="pct"/>
            <w:tcBorders>
              <w:top w:val="single" w:sz="12" w:space="0" w:color="auto"/>
              <w:left w:val="single" w:sz="6" w:space="0" w:color="auto"/>
              <w:bottom w:val="single" w:sz="12" w:space="0" w:color="auto"/>
              <w:right w:val="single" w:sz="6" w:space="0" w:color="auto"/>
            </w:tcBorders>
          </w:tcPr>
          <w:p w14:paraId="356FDE41" w14:textId="77777777" w:rsidR="00075C12" w:rsidRPr="00415731" w:rsidRDefault="00075C12" w:rsidP="00CE0DF1">
            <w:pPr>
              <w:pStyle w:val="Tablebody--"/>
              <w:jc w:val="center"/>
            </w:pPr>
          </w:p>
        </w:tc>
        <w:tc>
          <w:tcPr>
            <w:tcW w:w="492" w:type="pct"/>
            <w:tcBorders>
              <w:top w:val="single" w:sz="12" w:space="0" w:color="auto"/>
              <w:left w:val="single" w:sz="6" w:space="0" w:color="auto"/>
              <w:bottom w:val="single" w:sz="12" w:space="0" w:color="auto"/>
              <w:right w:val="single" w:sz="12" w:space="0" w:color="auto"/>
            </w:tcBorders>
          </w:tcPr>
          <w:p w14:paraId="1FAE221B" w14:textId="77777777" w:rsidR="00075C12" w:rsidRPr="00415731" w:rsidRDefault="00075C12" w:rsidP="00CE0DF1">
            <w:pPr>
              <w:pStyle w:val="Tablebody--"/>
              <w:jc w:val="center"/>
              <w:rPr>
                <w:rStyle w:val="ISOCode"/>
              </w:rPr>
            </w:pPr>
          </w:p>
        </w:tc>
      </w:tr>
      <w:tr w:rsidR="00415731" w:rsidRPr="00415731" w14:paraId="25D6A48C" w14:textId="77777777" w:rsidTr="00CE0DF1">
        <w:trPr>
          <w:trHeight w:val="546"/>
        </w:trPr>
        <w:tc>
          <w:tcPr>
            <w:tcW w:w="5000" w:type="pct"/>
            <w:gridSpan w:val="11"/>
            <w:tcBorders>
              <w:top w:val="single" w:sz="12" w:space="0" w:color="auto"/>
              <w:left w:val="single" w:sz="12" w:space="0" w:color="auto"/>
              <w:bottom w:val="single" w:sz="12" w:space="0" w:color="auto"/>
              <w:right w:val="single" w:sz="12" w:space="0" w:color="auto"/>
            </w:tcBorders>
            <w:hideMark/>
          </w:tcPr>
          <w:p w14:paraId="3C2876DC" w14:textId="77777777" w:rsidR="00075C12" w:rsidRPr="00415731" w:rsidRDefault="00075C12" w:rsidP="00CE0DF1">
            <w:pPr>
              <w:pStyle w:val="Tablefooter"/>
            </w:pPr>
            <w:proofErr w:type="spellStart"/>
            <w:r w:rsidRPr="00415731">
              <w:rPr>
                <w:vertAlign w:val="superscript"/>
              </w:rPr>
              <w:t>a</w:t>
            </w:r>
            <w:proofErr w:type="spellEnd"/>
            <w:r w:rsidRPr="00415731">
              <w:t xml:space="preserve">   This value is equivalent to the definitions in </w:t>
            </w:r>
            <w:r w:rsidRPr="00415731">
              <w:rPr>
                <w:rStyle w:val="stdpublisher"/>
                <w:szCs w:val="24"/>
              </w:rPr>
              <w:t>ITU-R</w:t>
            </w:r>
            <w:r w:rsidRPr="00415731">
              <w:t xml:space="preserve"> </w:t>
            </w:r>
            <w:r w:rsidRPr="00415731">
              <w:rPr>
                <w:rStyle w:val="stddocNumber"/>
                <w:rFonts w:eastAsia="MS Mincho"/>
                <w:szCs w:val="24"/>
              </w:rPr>
              <w:t>BT.709</w:t>
            </w:r>
            <w:r w:rsidRPr="00415731">
              <w:t xml:space="preserve">. For details refer to </w:t>
            </w:r>
            <w:r w:rsidRPr="00415731">
              <w:rPr>
                <w:rStyle w:val="stdpublisher"/>
                <w:rFonts w:eastAsia="MS Mincho"/>
                <w:szCs w:val="24"/>
              </w:rPr>
              <w:t>ISO/IEC</w:t>
            </w:r>
            <w:r w:rsidRPr="00415731">
              <w:t> </w:t>
            </w:r>
            <w:r w:rsidRPr="00415731">
              <w:rPr>
                <w:rStyle w:val="stddocNumber"/>
                <w:rFonts w:eastAsia="MS Mincho"/>
                <w:szCs w:val="24"/>
              </w:rPr>
              <w:t>23008</w:t>
            </w:r>
            <w:r w:rsidRPr="00415731">
              <w:t>-</w:t>
            </w:r>
            <w:r w:rsidRPr="00415731">
              <w:rPr>
                <w:rStyle w:val="stddocPartNumber"/>
                <w:rFonts w:eastAsia="MS Mincho"/>
                <w:szCs w:val="24"/>
              </w:rPr>
              <w:t>2</w:t>
            </w:r>
            <w:r w:rsidRPr="00415731">
              <w:t>.</w:t>
            </w:r>
          </w:p>
          <w:p w14:paraId="7764B4DA" w14:textId="77777777" w:rsidR="00075C12" w:rsidRPr="00415731" w:rsidRDefault="00075C12" w:rsidP="00CE0DF1">
            <w:pPr>
              <w:pStyle w:val="Tablefoo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415731">
              <w:rPr>
                <w:rFonts w:eastAsia="MS Mincho"/>
                <w:szCs w:val="24"/>
                <w:vertAlign w:val="superscript"/>
              </w:rPr>
              <w:t>b</w:t>
            </w:r>
            <w:r w:rsidRPr="00415731">
              <w:rPr>
                <w:rFonts w:eastAsia="MS Mincho"/>
                <w:szCs w:val="24"/>
              </w:rPr>
              <w:t xml:space="preserve">   This value is equivalent to the definitions in </w:t>
            </w:r>
            <w:r w:rsidRPr="00415731">
              <w:rPr>
                <w:rStyle w:val="stdpublisher"/>
                <w:szCs w:val="24"/>
              </w:rPr>
              <w:t>ITU-R</w:t>
            </w:r>
            <w:r w:rsidRPr="00415731">
              <w:rPr>
                <w:rFonts w:eastAsia="MS Mincho"/>
                <w:szCs w:val="24"/>
              </w:rPr>
              <w:t xml:space="preserve"> </w:t>
            </w:r>
            <w:r w:rsidRPr="00415731">
              <w:rPr>
                <w:rStyle w:val="stddocNumber"/>
                <w:rFonts w:eastAsia="MS Mincho"/>
                <w:szCs w:val="24"/>
              </w:rPr>
              <w:t>BT.2020</w:t>
            </w:r>
            <w:r w:rsidRPr="00415731">
              <w:rPr>
                <w:rFonts w:eastAsia="MS Mincho"/>
                <w:szCs w:val="24"/>
              </w:rPr>
              <w:t xml:space="preserve">. For details refer to </w:t>
            </w:r>
            <w:r w:rsidRPr="00415731">
              <w:rPr>
                <w:rStyle w:val="stdpublisher"/>
                <w:rFonts w:eastAsia="MS Mincho"/>
                <w:szCs w:val="24"/>
              </w:rPr>
              <w:t>ISO/IEC</w:t>
            </w:r>
            <w:r w:rsidRPr="00415731">
              <w:rPr>
                <w:rFonts w:eastAsia="MS Mincho"/>
                <w:szCs w:val="24"/>
              </w:rPr>
              <w:t> </w:t>
            </w:r>
            <w:r w:rsidRPr="00415731">
              <w:rPr>
                <w:rStyle w:val="stddocNumber"/>
                <w:rFonts w:eastAsia="MS Mincho"/>
                <w:szCs w:val="24"/>
              </w:rPr>
              <w:t>23008</w:t>
            </w:r>
            <w:r w:rsidRPr="00415731">
              <w:rPr>
                <w:rFonts w:eastAsia="MS Mincho"/>
                <w:szCs w:val="24"/>
              </w:rPr>
              <w:t>-</w:t>
            </w:r>
            <w:r w:rsidRPr="00415731">
              <w:rPr>
                <w:rStyle w:val="stddocPartNumber"/>
                <w:rFonts w:eastAsia="MS Mincho"/>
                <w:szCs w:val="24"/>
              </w:rPr>
              <w:t>2</w:t>
            </w:r>
            <w:r w:rsidRPr="00415731">
              <w:rPr>
                <w:rFonts w:eastAsia="MS Mincho"/>
                <w:szCs w:val="24"/>
              </w:rPr>
              <w:t>.</w:t>
            </w:r>
          </w:p>
          <w:p w14:paraId="6D7B14B7" w14:textId="77777777" w:rsidR="00075C12" w:rsidRPr="00415731" w:rsidRDefault="00075C12" w:rsidP="00CE0DF1">
            <w:pPr>
              <w:pStyle w:val="Tablefoo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ascii="Times New Roman" w:eastAsia="STKaiti" w:hAnsi="Times New Roman"/>
                <w:bCs/>
                <w:sz w:val="16"/>
                <w:lang w:val="en-US"/>
              </w:rPr>
            </w:pPr>
            <w:r w:rsidRPr="00415731">
              <w:rPr>
                <w:rFonts w:eastAsia="MS Mincho"/>
                <w:szCs w:val="24"/>
                <w:vertAlign w:val="superscript"/>
              </w:rPr>
              <w:t>c</w:t>
            </w:r>
            <w:r w:rsidRPr="00415731">
              <w:rPr>
                <w:rFonts w:eastAsia="MS Mincho"/>
                <w:szCs w:val="24"/>
              </w:rPr>
              <w:t xml:space="preserve">   This value is commonly also known as </w:t>
            </w:r>
            <w:r w:rsidRPr="00415731">
              <w:rPr>
                <w:rStyle w:val="stdpublisher"/>
                <w:szCs w:val="24"/>
              </w:rPr>
              <w:t>ITU-R</w:t>
            </w:r>
            <w:r w:rsidRPr="00415731">
              <w:rPr>
                <w:rFonts w:eastAsia="MS Mincho"/>
                <w:szCs w:val="24"/>
              </w:rPr>
              <w:t> </w:t>
            </w:r>
            <w:r w:rsidRPr="00415731">
              <w:rPr>
                <w:rStyle w:val="stddocNumber"/>
                <w:rFonts w:eastAsia="MS Mincho"/>
                <w:szCs w:val="24"/>
              </w:rPr>
              <w:t>BT.2020</w:t>
            </w:r>
            <w:r w:rsidRPr="00415731">
              <w:rPr>
                <w:rFonts w:eastAsia="MS Mincho"/>
                <w:szCs w:val="24"/>
              </w:rPr>
              <w:t xml:space="preserve"> non-constant luminance. For details refer to </w:t>
            </w:r>
            <w:r w:rsidRPr="00415731">
              <w:rPr>
                <w:rStyle w:val="stdpublisher"/>
                <w:rFonts w:eastAsia="MS Mincho"/>
                <w:szCs w:val="24"/>
              </w:rPr>
              <w:t>ISO/IEC</w:t>
            </w:r>
            <w:r w:rsidRPr="00415731">
              <w:rPr>
                <w:rFonts w:eastAsia="MS Mincho"/>
                <w:szCs w:val="24"/>
              </w:rPr>
              <w:t> </w:t>
            </w:r>
            <w:r w:rsidRPr="00415731">
              <w:rPr>
                <w:rStyle w:val="stddocNumber"/>
                <w:rFonts w:eastAsia="MS Mincho"/>
                <w:szCs w:val="24"/>
              </w:rPr>
              <w:t>23008</w:t>
            </w:r>
            <w:r w:rsidRPr="00415731">
              <w:rPr>
                <w:rFonts w:eastAsia="MS Mincho"/>
                <w:szCs w:val="24"/>
              </w:rPr>
              <w:t>-</w:t>
            </w:r>
            <w:r w:rsidRPr="00415731">
              <w:rPr>
                <w:rStyle w:val="stddocPartNumber"/>
                <w:rFonts w:eastAsia="MS Mincho"/>
                <w:szCs w:val="24"/>
              </w:rPr>
              <w:t>2</w:t>
            </w:r>
            <w:r w:rsidRPr="00415731">
              <w:rPr>
                <w:rFonts w:eastAsia="MS Mincho"/>
                <w:szCs w:val="24"/>
              </w:rPr>
              <w:t>.</w:t>
            </w:r>
          </w:p>
        </w:tc>
      </w:tr>
    </w:tbl>
    <w:p w14:paraId="5BC45D37" w14:textId="77777777" w:rsidR="00075C12" w:rsidRPr="00526A33" w:rsidRDefault="00075C12" w:rsidP="00AA3C49">
      <w:pPr>
        <w:rPr>
          <w:lang w:val="en-CA" w:eastAsia="ja-JP"/>
        </w:rPr>
      </w:pPr>
    </w:p>
    <w:sectPr w:rsidR="00075C12" w:rsidRPr="00526A33" w:rsidSect="00696DFF">
      <w:headerReference w:type="default" r:id="rId22"/>
      <w:footerReference w:type="default" r:id="rId23"/>
      <w:pgSz w:w="11900" w:h="16840"/>
      <w:pgMar w:top="1701" w:right="1440" w:bottom="1440" w:left="1440" w:header="720" w:footer="720" w:gutter="0"/>
      <w:pgNumType w:start="1"/>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7" w:author="Dimitri Podborski" w:date="2024-02-08T17:50:00Z" w:initials="DP">
    <w:p w14:paraId="05AC9D2D" w14:textId="77777777" w:rsidR="00075C12" w:rsidRDefault="00075C12" w:rsidP="00075C12">
      <w:pPr>
        <w:jc w:val="left"/>
      </w:pPr>
      <w:r>
        <w:rPr>
          <w:rStyle w:val="CommentReference"/>
        </w:rPr>
        <w:annotationRef/>
      </w:r>
      <w:r>
        <w:rPr>
          <w:color w:val="000000"/>
          <w:sz w:val="20"/>
          <w:szCs w:val="20"/>
        </w:rPr>
        <w:t>In case some one day the group want to have a full support a more flexible profile can be defined where some of the restrictions in this one are dropped.</w:t>
      </w:r>
    </w:p>
  </w:comment>
  <w:comment w:id="24" w:author="Dimitri Podborski" w:date="2024-01-10T07:43:00Z" w:initials="DP">
    <w:p w14:paraId="00DB56DD" w14:textId="77777777" w:rsidR="00075C12" w:rsidRDefault="00075C12" w:rsidP="00075C12">
      <w:pPr>
        <w:jc w:val="left"/>
      </w:pPr>
      <w:r>
        <w:rPr>
          <w:rStyle w:val="CommentReference"/>
        </w:rPr>
        <w:annotationRef/>
      </w:r>
      <w:r>
        <w:rPr>
          <w:color w:val="000000"/>
          <w:sz w:val="20"/>
        </w:rPr>
        <w:t>This probably belongs in another section.</w:t>
      </w:r>
    </w:p>
    <w:p w14:paraId="79A0100F" w14:textId="77777777" w:rsidR="00075C12" w:rsidRDefault="00075C12" w:rsidP="00075C12">
      <w:pPr>
        <w:jc w:val="lef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AC9D2D" w15:done="0"/>
  <w15:commentEx w15:paraId="79A0100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B36AEC2" w16cex:dateUtc="2024-02-09T01:50:00Z"/>
  <w16cex:commentExtensible w16cex:durableId="406F61A6" w16cex:dateUtc="2024-01-10T15:4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AC9D2D" w16cid:durableId="5B36AEC2"/>
  <w16cid:commentId w16cid:paraId="79A0100F" w16cid:durableId="406F61A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B9135F" w14:textId="77777777" w:rsidR="00696DFF" w:rsidRDefault="00696DFF" w:rsidP="009E784A">
      <w:r>
        <w:separator/>
      </w:r>
    </w:p>
  </w:endnote>
  <w:endnote w:type="continuationSeparator" w:id="0">
    <w:p w14:paraId="767B23A6" w14:textId="77777777" w:rsidR="00696DFF" w:rsidRDefault="00696DFF"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TKaiti">
    <w:panose1 w:val="02010600040101010101"/>
    <w:charset w:val="86"/>
    <w:family w:val="auto"/>
    <w:pitch w:val="variable"/>
    <w:sig w:usb0="80000287" w:usb1="280F3C52"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Candara">
    <w:panose1 w:val="020E0502030303020204"/>
    <w:charset w:val="00"/>
    <w:family w:val="swiss"/>
    <w:pitch w:val="variable"/>
    <w:sig w:usb0="A00002EF" w:usb1="4000A44B" w:usb2="00000000" w:usb3="00000000" w:csb0="0000019F" w:csb1="00000000"/>
  </w:font>
  <w:font w:name="Yu Mincho">
    <w:panose1 w:val="02020400000000000000"/>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80BBD" w14:textId="77777777" w:rsidR="00EC3629" w:rsidRPr="00BA1CC8" w:rsidRDefault="00EC3629" w:rsidP="00B76898">
    <w:pPr>
      <w:pStyle w:val="Footer"/>
      <w:tabs>
        <w:tab w:val="right" w:pos="9752"/>
      </w:tabs>
      <w:spacing w:before="240" w:line="240" w:lineRule="exact"/>
      <w:rPr>
        <w:sz w:val="20"/>
        <w:szCs w:val="20"/>
      </w:rPr>
    </w:pP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6</w:t>
    </w:r>
    <w:r w:rsidRPr="00BA1CC8">
      <w:rPr>
        <w:b/>
        <w:sz w:val="20"/>
        <w:szCs w:val="20"/>
      </w:rPr>
      <w:fldChar w:fldCharType="end"/>
    </w:r>
    <w:r w:rsidRPr="00BA1CC8">
      <w:rPr>
        <w:sz w:val="20"/>
        <w:szCs w:val="20"/>
      </w:rPr>
      <w:tab/>
      <w:t xml:space="preserve">© ISO #### – All rights </w:t>
    </w:r>
    <w:proofErr w:type="gramStart"/>
    <w:r w:rsidRPr="00BA1CC8">
      <w:rPr>
        <w:sz w:val="20"/>
        <w:szCs w:val="20"/>
      </w:rPr>
      <w:t>reserved</w:t>
    </w:r>
    <w:proofErr w:type="gramEnd"/>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758100" w14:textId="77777777" w:rsidR="00EC3629" w:rsidRPr="00BA1CC8" w:rsidRDefault="00EC3629" w:rsidP="00B76898">
    <w:pPr>
      <w:pStyle w:val="Footer"/>
      <w:tabs>
        <w:tab w:val="right" w:pos="9752"/>
      </w:tabs>
      <w:spacing w:before="240" w:line="240" w:lineRule="atLeast"/>
      <w:rPr>
        <w:sz w:val="20"/>
        <w:szCs w:val="20"/>
      </w:rPr>
    </w:pPr>
    <w:r w:rsidRPr="00BA1CC8">
      <w:rPr>
        <w:sz w:val="20"/>
        <w:szCs w:val="20"/>
      </w:rPr>
      <w:t>© ISO #### – All rights reserved</w:t>
    </w:r>
    <w:r w:rsidRPr="00BA1CC8">
      <w:rPr>
        <w:sz w:val="20"/>
        <w:szCs w:val="20"/>
      </w:rPr>
      <w:tab/>
    </w:r>
    <w:r w:rsidRPr="00BA1CC8">
      <w:rPr>
        <w:b/>
        <w:sz w:val="20"/>
        <w:szCs w:val="20"/>
      </w:rPr>
      <w:fldChar w:fldCharType="begin"/>
    </w:r>
    <w:r w:rsidRPr="00BA1CC8">
      <w:rPr>
        <w:b/>
        <w:sz w:val="20"/>
        <w:szCs w:val="20"/>
      </w:rPr>
      <w:instrText xml:space="preserve"> PAGE   \* MERGEFORMAT </w:instrText>
    </w:r>
    <w:r w:rsidRPr="00BA1CC8">
      <w:rPr>
        <w:b/>
        <w:sz w:val="20"/>
        <w:szCs w:val="20"/>
      </w:rPr>
      <w:fldChar w:fldCharType="separate"/>
    </w:r>
    <w:r>
      <w:rPr>
        <w:b/>
        <w:noProof/>
        <w:sz w:val="20"/>
        <w:szCs w:val="20"/>
      </w:rPr>
      <w:t>7</w:t>
    </w:r>
    <w:r w:rsidRPr="00BA1CC8">
      <w:rPr>
        <w:b/>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E3321" w14:textId="77777777" w:rsidR="00EC3629" w:rsidRDefault="00EC36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FE14B9" w:rsidRPr="00E0681D" w:rsidRDefault="00FE14B9"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78550" w14:textId="77777777" w:rsidR="00696DFF" w:rsidRDefault="00696DFF" w:rsidP="009E784A">
      <w:r>
        <w:separator/>
      </w:r>
    </w:p>
  </w:footnote>
  <w:footnote w:type="continuationSeparator" w:id="0">
    <w:p w14:paraId="7511DCCD" w14:textId="77777777" w:rsidR="00696DFF" w:rsidRDefault="00696DFF"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E9ABF" w14:textId="77777777" w:rsidR="00EC3629" w:rsidRPr="00BA1CC8" w:rsidRDefault="00EC3629" w:rsidP="00B76898">
    <w:pPr>
      <w:pStyle w:val="Header"/>
      <w:spacing w:after="600" w:line="240" w:lineRule="exact"/>
      <w:jc w:val="left"/>
      <w:rPr>
        <w:b/>
      </w:rPr>
    </w:pPr>
    <w:r w:rsidRPr="00BA1CC8">
      <w:rPr>
        <w:b/>
      </w:rPr>
      <w:t>ISO #####-</w:t>
    </w:r>
    <w:proofErr w:type="gramStart"/>
    <w:r w:rsidRPr="00BA1CC8">
      <w:rPr>
        <w:b/>
      </w:rPr>
      <w:t>#:#</w:t>
    </w:r>
    <w:proofErr w:type="gramEnd"/>
    <w:r w:rsidRPr="00BA1CC8">
      <w:rPr>
        <w:b/>
      </w:rPr>
      <w:t>###(X)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314F6" w14:textId="77777777" w:rsidR="00EC3629" w:rsidRPr="00BA1CC8" w:rsidRDefault="00EC3629" w:rsidP="00B76898">
    <w:pPr>
      <w:pStyle w:val="Header"/>
      <w:spacing w:after="600" w:line="240" w:lineRule="exact"/>
      <w:jc w:val="right"/>
      <w:rPr>
        <w:b/>
      </w:rPr>
    </w:pPr>
    <w:r w:rsidRPr="00BA1CC8">
      <w:rPr>
        <w:b/>
      </w:rPr>
      <w:t>ISO #####-</w:t>
    </w:r>
    <w:proofErr w:type="gramStart"/>
    <w:r w:rsidRPr="00BA1CC8">
      <w:rPr>
        <w:b/>
      </w:rPr>
      <w:t>#:#</w:t>
    </w:r>
    <w:proofErr w:type="gramEnd"/>
    <w:r w:rsidRPr="00BA1CC8">
      <w:rPr>
        <w:b/>
      </w:rPr>
      <w:t>###(X)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A19DE4" w14:textId="77777777" w:rsidR="00EC3629" w:rsidRDefault="00EC362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FE14B9" w:rsidRPr="00E0681D" w:rsidRDefault="00FE14B9"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30A057E"/>
    <w:lvl w:ilvl="0">
      <w:start w:val="1"/>
      <w:numFmt w:val="decimal"/>
      <w:pStyle w:val="ListNumber2"/>
      <w:lvlText w:val="%1."/>
      <w:lvlJc w:val="left"/>
      <w:pPr>
        <w:tabs>
          <w:tab w:val="num" w:pos="720"/>
        </w:tabs>
        <w:ind w:left="720" w:hanging="360"/>
      </w:pPr>
    </w:lvl>
  </w:abstractNum>
  <w:abstractNum w:abstractNumId="1" w15:restartNumberingAfterBreak="0">
    <w:nsid w:val="08A55008"/>
    <w:multiLevelType w:val="multilevel"/>
    <w:tmpl w:val="7F208A04"/>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2" w15:restartNumberingAfterBreak="0">
    <w:nsid w:val="3B8F1F47"/>
    <w:multiLevelType w:val="hybridMultilevel"/>
    <w:tmpl w:val="78F01C4C"/>
    <w:lvl w:ilvl="0" w:tplc="EC680CB2">
      <w:numFmt w:val="bullet"/>
      <w:lvlText w:val="-"/>
      <w:lvlJc w:val="left"/>
      <w:pPr>
        <w:ind w:left="720" w:hanging="360"/>
      </w:pPr>
      <w:rPr>
        <w:rFonts w:ascii="Cambria" w:eastAsia="Calibri"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82964A9"/>
    <w:multiLevelType w:val="hybridMultilevel"/>
    <w:tmpl w:val="8E746E54"/>
    <w:lvl w:ilvl="0" w:tplc="7578D6D6">
      <w:start w:val="13"/>
      <w:numFmt w:val="bullet"/>
      <w:lvlText w:val="-"/>
      <w:lvlJc w:val="left"/>
      <w:pPr>
        <w:ind w:left="720" w:hanging="360"/>
      </w:pPr>
      <w:rPr>
        <w:rFonts w:ascii="Cambria" w:eastAsia="MS Mincho" w:hAnsi="Cambria"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75A34068"/>
    <w:multiLevelType w:val="multilevel"/>
    <w:tmpl w:val="65FABB9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1099914023">
    <w:abstractNumId w:val="4"/>
  </w:num>
  <w:num w:numId="2" w16cid:durableId="970402321">
    <w:abstractNumId w:val="5"/>
  </w:num>
  <w:num w:numId="3" w16cid:durableId="456947940">
    <w:abstractNumId w:val="6"/>
  </w:num>
  <w:num w:numId="4" w16cid:durableId="886455972">
    <w:abstractNumId w:val="7"/>
  </w:num>
  <w:num w:numId="5" w16cid:durableId="819689715">
    <w:abstractNumId w:val="8"/>
  </w:num>
  <w:num w:numId="6" w16cid:durableId="1461611339">
    <w:abstractNumId w:val="8"/>
  </w:num>
  <w:num w:numId="7" w16cid:durableId="367295357">
    <w:abstractNumId w:val="8"/>
  </w:num>
  <w:num w:numId="8" w16cid:durableId="924149230">
    <w:abstractNumId w:val="8"/>
  </w:num>
  <w:num w:numId="9" w16cid:durableId="517698228">
    <w:abstractNumId w:val="8"/>
  </w:num>
  <w:num w:numId="10" w16cid:durableId="1121846637">
    <w:abstractNumId w:val="2"/>
  </w:num>
  <w:num w:numId="11" w16cid:durableId="248544504">
    <w:abstractNumId w:val="3"/>
  </w:num>
  <w:num w:numId="12" w16cid:durableId="2097823559">
    <w:abstractNumId w:val="0"/>
  </w:num>
  <w:num w:numId="13" w16cid:durableId="104760432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imitri Podborski">
    <w15:presenceInfo w15:providerId="AD" w15:userId="S::dpodborski@apple.com::ca13a137-963e-4055-9db9-d9c16abfe9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75C12"/>
    <w:rsid w:val="000968DA"/>
    <w:rsid w:val="000C78E6"/>
    <w:rsid w:val="000E7D99"/>
    <w:rsid w:val="000F60C3"/>
    <w:rsid w:val="00116B87"/>
    <w:rsid w:val="0017051E"/>
    <w:rsid w:val="0018563E"/>
    <w:rsid w:val="00195FF0"/>
    <w:rsid w:val="00196997"/>
    <w:rsid w:val="001E18A9"/>
    <w:rsid w:val="001E7C11"/>
    <w:rsid w:val="00220EF4"/>
    <w:rsid w:val="00235A28"/>
    <w:rsid w:val="00263789"/>
    <w:rsid w:val="002C470B"/>
    <w:rsid w:val="003226C8"/>
    <w:rsid w:val="00385C5D"/>
    <w:rsid w:val="003A2005"/>
    <w:rsid w:val="003B0FC6"/>
    <w:rsid w:val="003B65BE"/>
    <w:rsid w:val="003F4C08"/>
    <w:rsid w:val="00415731"/>
    <w:rsid w:val="0045608E"/>
    <w:rsid w:val="004752E5"/>
    <w:rsid w:val="00476268"/>
    <w:rsid w:val="004A4385"/>
    <w:rsid w:val="004C352E"/>
    <w:rsid w:val="004C7FFB"/>
    <w:rsid w:val="004E062C"/>
    <w:rsid w:val="004E459B"/>
    <w:rsid w:val="004E45B6"/>
    <w:rsid w:val="004F5473"/>
    <w:rsid w:val="00526A33"/>
    <w:rsid w:val="00540DEA"/>
    <w:rsid w:val="005612C2"/>
    <w:rsid w:val="005C2A51"/>
    <w:rsid w:val="00622C6C"/>
    <w:rsid w:val="0063127E"/>
    <w:rsid w:val="00651912"/>
    <w:rsid w:val="00696DFF"/>
    <w:rsid w:val="006C488E"/>
    <w:rsid w:val="006C64E0"/>
    <w:rsid w:val="006F4A19"/>
    <w:rsid w:val="007F537F"/>
    <w:rsid w:val="00804D88"/>
    <w:rsid w:val="00805670"/>
    <w:rsid w:val="00827179"/>
    <w:rsid w:val="00881CCB"/>
    <w:rsid w:val="00891230"/>
    <w:rsid w:val="008B3FE4"/>
    <w:rsid w:val="008E7795"/>
    <w:rsid w:val="0091520D"/>
    <w:rsid w:val="00954B0D"/>
    <w:rsid w:val="009636E0"/>
    <w:rsid w:val="00980E7B"/>
    <w:rsid w:val="009B09C2"/>
    <w:rsid w:val="009C464E"/>
    <w:rsid w:val="009C5AAC"/>
    <w:rsid w:val="009D5D9F"/>
    <w:rsid w:val="009E784A"/>
    <w:rsid w:val="00AA3C49"/>
    <w:rsid w:val="00AF1B77"/>
    <w:rsid w:val="00B10D58"/>
    <w:rsid w:val="00B24CCE"/>
    <w:rsid w:val="00B62642"/>
    <w:rsid w:val="00BA60FC"/>
    <w:rsid w:val="00BC1590"/>
    <w:rsid w:val="00C00EE5"/>
    <w:rsid w:val="00C352D5"/>
    <w:rsid w:val="00C955C7"/>
    <w:rsid w:val="00CB798F"/>
    <w:rsid w:val="00CD36BE"/>
    <w:rsid w:val="00CF1629"/>
    <w:rsid w:val="00D437AA"/>
    <w:rsid w:val="00D6169C"/>
    <w:rsid w:val="00D709E9"/>
    <w:rsid w:val="00DB6EE2"/>
    <w:rsid w:val="00DC3BDD"/>
    <w:rsid w:val="00E320F0"/>
    <w:rsid w:val="00E565AB"/>
    <w:rsid w:val="00E843CE"/>
    <w:rsid w:val="00E9507F"/>
    <w:rsid w:val="00E965CC"/>
    <w:rsid w:val="00EA12EF"/>
    <w:rsid w:val="00EC3629"/>
    <w:rsid w:val="00EF0577"/>
    <w:rsid w:val="00EF2D59"/>
    <w:rsid w:val="00F03F9B"/>
    <w:rsid w:val="00F419DA"/>
    <w:rsid w:val="00F73309"/>
    <w:rsid w:val="00FE14B9"/>
    <w:rsid w:val="00FE76F5"/>
    <w:rsid w:val="00FF26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5"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3FE4"/>
    <w:pPr>
      <w:widowControl/>
      <w:autoSpaceDE/>
      <w:autoSpaceDN/>
      <w:spacing w:before="120" w:after="120"/>
      <w:jc w:val="both"/>
    </w:pPr>
    <w:rPr>
      <w:rFonts w:ascii="Times New Roman" w:eastAsia="MS Mincho" w:hAnsi="Times New Roman" w:cs="Times New Roman"/>
      <w:sz w:val="24"/>
      <w:szCs w:val="24"/>
    </w:rPr>
  </w:style>
  <w:style w:type="paragraph" w:styleId="Heading1">
    <w:name w:val="heading 1"/>
    <w:basedOn w:val="Normal"/>
    <w:next w:val="Normal"/>
    <w:link w:val="Heading1Char"/>
    <w:uiPriority w:val="1"/>
    <w:qFormat/>
    <w:rsid w:val="008B3FE4"/>
    <w:pPr>
      <w:keepNext/>
      <w:numPr>
        <w:numId w:val="9"/>
      </w:numPr>
      <w:spacing w:before="240" w:after="60"/>
      <w:outlineLvl w:val="0"/>
    </w:pPr>
    <w:rPr>
      <w:rFonts w:eastAsia="Times New Roman"/>
      <w:b/>
      <w:bCs/>
      <w:kern w:val="32"/>
      <w:sz w:val="28"/>
      <w:szCs w:val="32"/>
    </w:rPr>
  </w:style>
  <w:style w:type="paragraph" w:styleId="Heading2">
    <w:name w:val="heading 2"/>
    <w:basedOn w:val="Normal"/>
    <w:next w:val="Normal"/>
    <w:link w:val="Heading2Char"/>
    <w:uiPriority w:val="2"/>
    <w:qFormat/>
    <w:rsid w:val="008B3FE4"/>
    <w:pPr>
      <w:keepNext/>
      <w:numPr>
        <w:ilvl w:val="1"/>
        <w:numId w:val="9"/>
      </w:numPr>
      <w:spacing w:before="240" w:after="60"/>
      <w:outlineLvl w:val="1"/>
    </w:pPr>
    <w:rPr>
      <w:rFonts w:eastAsia="Times New Roman"/>
      <w:b/>
      <w:bCs/>
      <w:iCs/>
      <w:sz w:val="28"/>
      <w:szCs w:val="28"/>
    </w:rPr>
  </w:style>
  <w:style w:type="paragraph" w:styleId="Heading3">
    <w:name w:val="heading 3"/>
    <w:basedOn w:val="Normal"/>
    <w:next w:val="Normal"/>
    <w:link w:val="Heading3Char"/>
    <w:uiPriority w:val="3"/>
    <w:qFormat/>
    <w:rsid w:val="008B3FE4"/>
    <w:pPr>
      <w:keepNext/>
      <w:numPr>
        <w:ilvl w:val="2"/>
        <w:numId w:val="9"/>
      </w:numPr>
      <w:spacing w:before="240" w:after="60"/>
      <w:outlineLvl w:val="2"/>
    </w:pPr>
    <w:rPr>
      <w:rFonts w:eastAsia="Times New Roman"/>
      <w:b/>
      <w:bCs/>
      <w:sz w:val="28"/>
      <w:szCs w:val="26"/>
    </w:rPr>
  </w:style>
  <w:style w:type="paragraph" w:styleId="Heading4">
    <w:name w:val="heading 4"/>
    <w:basedOn w:val="Normal"/>
    <w:next w:val="Normal"/>
    <w:link w:val="Heading4Char"/>
    <w:uiPriority w:val="4"/>
    <w:qFormat/>
    <w:rsid w:val="008B3FE4"/>
    <w:pPr>
      <w:keepNext/>
      <w:numPr>
        <w:ilvl w:val="3"/>
        <w:numId w:val="9"/>
      </w:numPr>
      <w:spacing w:before="240" w:after="60"/>
      <w:outlineLvl w:val="3"/>
    </w:pPr>
    <w:rPr>
      <w:rFonts w:eastAsia="Times New Roman"/>
      <w:b/>
      <w:bCs/>
      <w:sz w:val="28"/>
      <w:szCs w:val="28"/>
    </w:rPr>
  </w:style>
  <w:style w:type="paragraph" w:styleId="Heading5">
    <w:name w:val="heading 5"/>
    <w:basedOn w:val="Normal"/>
    <w:next w:val="Normal"/>
    <w:link w:val="Heading5Char"/>
    <w:uiPriority w:val="5"/>
    <w:qFormat/>
    <w:rsid w:val="008B3FE4"/>
    <w:pPr>
      <w:numPr>
        <w:ilvl w:val="4"/>
        <w:numId w:val="9"/>
      </w:numPr>
      <w:spacing w:before="240" w:after="60"/>
      <w:outlineLvl w:val="4"/>
    </w:pPr>
    <w:rPr>
      <w:rFonts w:eastAsia="Times New Roman"/>
      <w:b/>
      <w:bCs/>
      <w:i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spacing w:before="100" w:beforeAutospacing="1" w:after="100" w:afterAutospacing="1" w:line="276" w:lineRule="auto"/>
    </w:pPr>
    <w:rPr>
      <w:rFonts w:ascii="Calibri" w:eastAsia="Times New Roman" w:hAnsi="Calibri"/>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spacing w:before="210" w:line="210" w:lineRule="exact"/>
    </w:pPr>
    <w:rPr>
      <w:rFonts w:eastAsia="Times New Roman"/>
      <w:sz w:val="18"/>
      <w:szCs w:val="20"/>
      <w:lang w:val="en-GB"/>
    </w:rPr>
  </w:style>
  <w:style w:type="paragraph" w:customStyle="1" w:styleId="ISOClause">
    <w:name w:val="ISO_Clause"/>
    <w:basedOn w:val="Normal"/>
    <w:rsid w:val="00BA60FC"/>
    <w:pPr>
      <w:spacing w:before="210" w:line="210" w:lineRule="exact"/>
    </w:pPr>
    <w:rPr>
      <w:rFonts w:eastAsia="Times New Roman"/>
      <w:sz w:val="18"/>
      <w:szCs w:val="20"/>
      <w:lang w:val="en-GB"/>
    </w:rPr>
  </w:style>
  <w:style w:type="paragraph" w:customStyle="1" w:styleId="ISOParagraph">
    <w:name w:val="ISO_Paragraph"/>
    <w:basedOn w:val="Normal"/>
    <w:rsid w:val="00BA60FC"/>
    <w:pPr>
      <w:spacing w:before="210" w:line="210" w:lineRule="exact"/>
    </w:pPr>
    <w:rPr>
      <w:rFonts w:eastAsia="Times New Roman"/>
      <w:sz w:val="18"/>
      <w:szCs w:val="20"/>
      <w:lang w:val="en-GB"/>
    </w:rPr>
  </w:style>
  <w:style w:type="paragraph" w:customStyle="1" w:styleId="ISOCommType">
    <w:name w:val="ISO_Comm_Type"/>
    <w:basedOn w:val="Normal"/>
    <w:rsid w:val="00BA60FC"/>
    <w:pPr>
      <w:spacing w:before="210" w:line="210" w:lineRule="exact"/>
    </w:pPr>
    <w:rPr>
      <w:rFonts w:eastAsia="Times New Roman"/>
      <w:sz w:val="18"/>
      <w:szCs w:val="20"/>
      <w:lang w:val="en-GB"/>
    </w:rPr>
  </w:style>
  <w:style w:type="paragraph" w:customStyle="1" w:styleId="ISOComments">
    <w:name w:val="ISO_Comments"/>
    <w:basedOn w:val="Normal"/>
    <w:rsid w:val="00BA60FC"/>
    <w:pPr>
      <w:spacing w:before="210" w:line="210" w:lineRule="exact"/>
    </w:pPr>
    <w:rPr>
      <w:rFonts w:eastAsia="Times New Roman"/>
      <w:sz w:val="18"/>
      <w:szCs w:val="20"/>
      <w:lang w:val="en-GB"/>
    </w:rPr>
  </w:style>
  <w:style w:type="paragraph" w:customStyle="1" w:styleId="ISOChange">
    <w:name w:val="ISO_Change"/>
    <w:basedOn w:val="Normal"/>
    <w:rsid w:val="00BA60FC"/>
    <w:pPr>
      <w:spacing w:before="210" w:line="210" w:lineRule="exact"/>
    </w:pPr>
    <w:rPr>
      <w:rFonts w:eastAsia="Times New Roman"/>
      <w:sz w:val="18"/>
      <w:szCs w:val="20"/>
      <w:lang w:val="en-GB"/>
    </w:rPr>
  </w:style>
  <w:style w:type="paragraph" w:customStyle="1" w:styleId="ISOSecretObservations">
    <w:name w:val="ISO_Secret_Observations"/>
    <w:basedOn w:val="Normal"/>
    <w:rsid w:val="00BA60FC"/>
    <w:pPr>
      <w:spacing w:before="210" w:line="210" w:lineRule="exact"/>
    </w:pPr>
    <w:rPr>
      <w:rFonts w:eastAsia="Times New Roman"/>
      <w:sz w:val="18"/>
      <w:szCs w:val="20"/>
      <w:lang w:val="en-GB"/>
    </w:rPr>
  </w:style>
  <w:style w:type="character" w:customStyle="1" w:styleId="Heading1Char">
    <w:name w:val="Heading 1 Char"/>
    <w:link w:val="Heading1"/>
    <w:uiPriority w:val="1"/>
    <w:rsid w:val="008B3FE4"/>
    <w:rPr>
      <w:rFonts w:ascii="Times New Roman" w:eastAsia="Times New Roman" w:hAnsi="Times New Roman" w:cs="Times New Roman"/>
      <w:b/>
      <w:bCs/>
      <w:kern w:val="32"/>
      <w:sz w:val="28"/>
      <w:szCs w:val="32"/>
    </w:rPr>
  </w:style>
  <w:style w:type="character" w:customStyle="1" w:styleId="Heading2Char">
    <w:name w:val="Heading 2 Char"/>
    <w:link w:val="Heading2"/>
    <w:uiPriority w:val="2"/>
    <w:rsid w:val="008B3FE4"/>
    <w:rPr>
      <w:rFonts w:ascii="Times New Roman" w:eastAsia="Times New Roman" w:hAnsi="Times New Roman" w:cs="Times New Roman"/>
      <w:b/>
      <w:bCs/>
      <w:iCs/>
      <w:sz w:val="28"/>
      <w:szCs w:val="28"/>
    </w:rPr>
  </w:style>
  <w:style w:type="character" w:customStyle="1" w:styleId="Heading3Char">
    <w:name w:val="Heading 3 Char"/>
    <w:link w:val="Heading3"/>
    <w:uiPriority w:val="3"/>
    <w:rsid w:val="008B3FE4"/>
    <w:rPr>
      <w:rFonts w:ascii="Times New Roman" w:eastAsia="Times New Roman" w:hAnsi="Times New Roman" w:cs="Times New Roman"/>
      <w:b/>
      <w:bCs/>
      <w:sz w:val="28"/>
      <w:szCs w:val="26"/>
    </w:rPr>
  </w:style>
  <w:style w:type="character" w:customStyle="1" w:styleId="Heading4Char">
    <w:name w:val="Heading 4 Char"/>
    <w:link w:val="Heading4"/>
    <w:uiPriority w:val="4"/>
    <w:rsid w:val="008B3FE4"/>
    <w:rPr>
      <w:rFonts w:ascii="Times New Roman" w:eastAsia="Times New Roman" w:hAnsi="Times New Roman" w:cs="Times New Roman"/>
      <w:b/>
      <w:bCs/>
      <w:sz w:val="28"/>
      <w:szCs w:val="28"/>
    </w:rPr>
  </w:style>
  <w:style w:type="character" w:customStyle="1" w:styleId="Heading5Char">
    <w:name w:val="Heading 5 Char"/>
    <w:link w:val="Heading5"/>
    <w:uiPriority w:val="5"/>
    <w:rsid w:val="008B3FE4"/>
    <w:rPr>
      <w:rFonts w:ascii="Times New Roman" w:eastAsia="Times New Roman" w:hAnsi="Times New Roman" w:cs="Times New Roman"/>
      <w:b/>
      <w:bCs/>
      <w:iCs/>
      <w:sz w:val="24"/>
      <w:szCs w:val="26"/>
    </w:rPr>
  </w:style>
  <w:style w:type="paragraph" w:customStyle="1" w:styleId="code">
    <w:name w:val="code"/>
    <w:basedOn w:val="Normal"/>
    <w:next w:val="Normal"/>
    <w:link w:val="codeZchn"/>
    <w:qFormat/>
    <w:rsid w:val="008B3FE4"/>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pPr>
    <w:rPr>
      <w:rFonts w:ascii="Courier New" w:eastAsia="Times New Roman" w:hAnsi="Courier New"/>
      <w:noProof/>
      <w:szCs w:val="20"/>
      <w:lang w:val="en-GB"/>
    </w:rPr>
  </w:style>
  <w:style w:type="character" w:customStyle="1" w:styleId="codeZchn">
    <w:name w:val="code Zchn"/>
    <w:link w:val="code"/>
    <w:rsid w:val="008B3FE4"/>
    <w:rPr>
      <w:rFonts w:ascii="Courier New" w:eastAsia="Times New Roman" w:hAnsi="Courier New" w:cs="Times New Roman"/>
      <w:noProof/>
      <w:szCs w:val="20"/>
      <w:lang w:val="en-GB"/>
    </w:rPr>
  </w:style>
  <w:style w:type="character" w:customStyle="1" w:styleId="codeChar">
    <w:name w:val="code Char"/>
    <w:qFormat/>
    <w:rsid w:val="008B3FE4"/>
    <w:rPr>
      <w:rFonts w:ascii="Courier New" w:hAnsi="Courier New"/>
      <w:noProof/>
      <w:lang w:val="en-GB" w:eastAsia="ja-JP" w:bidi="ar-SA"/>
    </w:rPr>
  </w:style>
  <w:style w:type="paragraph" w:customStyle="1" w:styleId="zzCopyright">
    <w:name w:val="zzCopyright"/>
    <w:basedOn w:val="Normal"/>
    <w:next w:val="Normal"/>
    <w:semiHidden/>
    <w:rsid w:val="00EC3629"/>
    <w:pPr>
      <w:pBdr>
        <w:top w:val="single" w:sz="4" w:space="1" w:color="0000FF"/>
        <w:left w:val="single" w:sz="4" w:space="4" w:color="0000FF"/>
        <w:bottom w:val="single" w:sz="4" w:space="1" w:color="0000FF"/>
        <w:right w:val="single" w:sz="4" w:space="4" w:color="0000FF"/>
      </w:pBdr>
      <w:tabs>
        <w:tab w:val="left" w:pos="514"/>
        <w:tab w:val="left" w:pos="9623"/>
      </w:tabs>
      <w:spacing w:before="0" w:after="240" w:line="240" w:lineRule="atLeast"/>
      <w:ind w:left="284" w:right="284"/>
    </w:pPr>
    <w:rPr>
      <w:rFonts w:ascii="Cambria" w:hAnsi="Cambria"/>
      <w:color w:val="0000FF"/>
      <w:sz w:val="22"/>
      <w:szCs w:val="20"/>
      <w:lang w:val="en-GB" w:eastAsia="ja-JP"/>
    </w:rPr>
  </w:style>
  <w:style w:type="paragraph" w:customStyle="1" w:styleId="Special">
    <w:name w:val="Special"/>
    <w:basedOn w:val="Normal"/>
    <w:rsid w:val="00EC3629"/>
    <w:pPr>
      <w:spacing w:before="0" w:after="240" w:line="230" w:lineRule="atLeast"/>
    </w:pPr>
    <w:rPr>
      <w:rFonts w:ascii="Arial" w:eastAsia="Calibri" w:hAnsi="Arial" w:cs="Arial"/>
      <w:sz w:val="20"/>
      <w:szCs w:val="20"/>
      <w:lang w:val="en-GB" w:eastAsia="ja-JP"/>
    </w:rPr>
  </w:style>
  <w:style w:type="paragraph" w:customStyle="1" w:styleId="Tablebody">
    <w:name w:val="Table body (+)"/>
    <w:basedOn w:val="Normal"/>
    <w:rsid w:val="00526A33"/>
    <w:pPr>
      <w:spacing w:before="60" w:after="60" w:line="230" w:lineRule="atLeast"/>
      <w:jc w:val="left"/>
    </w:pPr>
    <w:rPr>
      <w:rFonts w:ascii="Cambria" w:eastAsia="Calibri" w:hAnsi="Cambria"/>
      <w:sz w:val="22"/>
      <w:szCs w:val="22"/>
      <w:lang w:val="en-GB"/>
    </w:rPr>
  </w:style>
  <w:style w:type="character" w:customStyle="1" w:styleId="ISOCode">
    <w:name w:val="ISOCode"/>
    <w:rsid w:val="0091520D"/>
    <w:rPr>
      <w:rFonts w:ascii="Courier New" w:eastAsia="MS Mincho" w:hAnsi="Courier New" w:cs="Courier New"/>
      <w:b w:val="0"/>
      <w:i w:val="0"/>
      <w:szCs w:val="24"/>
    </w:rPr>
  </w:style>
  <w:style w:type="paragraph" w:styleId="Caption">
    <w:name w:val="caption"/>
    <w:basedOn w:val="Normal"/>
    <w:next w:val="Normal"/>
    <w:link w:val="CaptionChar"/>
    <w:uiPriority w:val="35"/>
    <w:qFormat/>
    <w:rsid w:val="00EF0577"/>
    <w:pPr>
      <w:spacing w:before="0" w:after="160" w:line="259" w:lineRule="auto"/>
      <w:jc w:val="center"/>
    </w:pPr>
    <w:rPr>
      <w:rFonts w:ascii="Cambria" w:eastAsia="STKaiti" w:hAnsi="Cambria"/>
      <w:b/>
      <w:iCs/>
      <w:sz w:val="22"/>
      <w:szCs w:val="20"/>
      <w:lang w:val="x-none" w:eastAsia="ja-JP"/>
    </w:rPr>
  </w:style>
  <w:style w:type="character" w:customStyle="1" w:styleId="CaptionChar">
    <w:name w:val="Caption Char"/>
    <w:link w:val="Caption"/>
    <w:uiPriority w:val="35"/>
    <w:locked/>
    <w:rsid w:val="00EF0577"/>
    <w:rPr>
      <w:rFonts w:ascii="Cambria" w:eastAsia="STKaiti" w:hAnsi="Cambria" w:cs="Times New Roman"/>
      <w:b/>
      <w:iCs/>
      <w:szCs w:val="20"/>
      <w:lang w:val="x-none" w:eastAsia="ja-JP"/>
    </w:rPr>
  </w:style>
  <w:style w:type="character" w:customStyle="1" w:styleId="TablebodyChar">
    <w:name w:val="Table body Char"/>
    <w:link w:val="Tablebody0"/>
    <w:locked/>
    <w:rsid w:val="00EF0577"/>
    <w:rPr>
      <w:rFonts w:ascii="Cambria" w:eastAsia="Calibri" w:hAnsi="Cambria"/>
      <w:lang w:val="en-GB"/>
    </w:rPr>
  </w:style>
  <w:style w:type="paragraph" w:customStyle="1" w:styleId="Tablebody0">
    <w:name w:val="Table body"/>
    <w:basedOn w:val="Normal"/>
    <w:link w:val="TablebodyChar"/>
    <w:rsid w:val="00EF0577"/>
    <w:pPr>
      <w:spacing w:before="60" w:after="60" w:line="210" w:lineRule="atLeast"/>
      <w:jc w:val="left"/>
    </w:pPr>
    <w:rPr>
      <w:rFonts w:ascii="Cambria" w:eastAsia="Calibri" w:hAnsi="Cambria" w:cstheme="minorBidi"/>
      <w:sz w:val="22"/>
      <w:szCs w:val="22"/>
      <w:lang w:val="en-GB"/>
    </w:rPr>
  </w:style>
  <w:style w:type="character" w:customStyle="1" w:styleId="citesec">
    <w:name w:val="cite_sec"/>
    <w:rsid w:val="00EF0577"/>
    <w:rPr>
      <w:rFonts w:ascii="Cambria" w:hAnsi="Cambria"/>
      <w:bdr w:val="none" w:sz="0" w:space="0" w:color="auto"/>
      <w:shd w:val="clear" w:color="auto" w:fill="FFCCCC"/>
    </w:rPr>
  </w:style>
  <w:style w:type="paragraph" w:customStyle="1" w:styleId="Tableheader">
    <w:name w:val="Table header"/>
    <w:basedOn w:val="Tablebody0"/>
    <w:rsid w:val="00EF0577"/>
  </w:style>
  <w:style w:type="character" w:customStyle="1" w:styleId="Courier">
    <w:name w:val="Courier"/>
    <w:rsid w:val="00EF0577"/>
    <w:rPr>
      <w:rFonts w:ascii="Courier New" w:hAnsi="Courier New"/>
    </w:rPr>
  </w:style>
  <w:style w:type="paragraph" w:styleId="Revision">
    <w:name w:val="Revision"/>
    <w:hidden/>
    <w:uiPriority w:val="99"/>
    <w:semiHidden/>
    <w:rsid w:val="00AA3C49"/>
    <w:pPr>
      <w:widowControl/>
      <w:autoSpaceDE/>
      <w:autoSpaceDN/>
    </w:pPr>
    <w:rPr>
      <w:rFonts w:ascii="Times New Roman" w:eastAsia="MS Mincho" w:hAnsi="Times New Roman" w:cs="Times New Roman"/>
      <w:sz w:val="24"/>
      <w:szCs w:val="24"/>
    </w:rPr>
  </w:style>
  <w:style w:type="paragraph" w:customStyle="1" w:styleId="ListContinue1">
    <w:name w:val="List Continue 1"/>
    <w:basedOn w:val="Normal"/>
    <w:rsid w:val="00116B87"/>
    <w:pPr>
      <w:spacing w:before="0" w:after="240" w:line="240" w:lineRule="atLeast"/>
      <w:ind w:left="403" w:hanging="403"/>
    </w:pPr>
    <w:rPr>
      <w:rFonts w:ascii="Cambria" w:eastAsia="Calibri" w:hAnsi="Cambria"/>
      <w:sz w:val="22"/>
      <w:szCs w:val="22"/>
      <w:lang w:val="en-GB"/>
    </w:rPr>
  </w:style>
  <w:style w:type="paragraph" w:customStyle="1" w:styleId="Tabletitle">
    <w:name w:val="Table title"/>
    <w:basedOn w:val="Normal"/>
    <w:link w:val="TabletitleChar"/>
    <w:rsid w:val="00116B87"/>
    <w:pPr>
      <w:suppressAutoHyphens/>
      <w:spacing w:line="240" w:lineRule="atLeast"/>
      <w:jc w:val="center"/>
    </w:pPr>
    <w:rPr>
      <w:rFonts w:ascii="Cambria" w:eastAsia="Calibri" w:hAnsi="Cambria"/>
      <w:b/>
      <w:sz w:val="22"/>
      <w:szCs w:val="22"/>
      <w:lang w:val="en-GB"/>
    </w:rPr>
  </w:style>
  <w:style w:type="character" w:customStyle="1" w:styleId="TabletitleChar">
    <w:name w:val="Table title Char"/>
    <w:link w:val="Tabletitle"/>
    <w:rsid w:val="00116B87"/>
    <w:rPr>
      <w:rFonts w:ascii="Cambria" w:eastAsia="Calibri" w:hAnsi="Cambria" w:cs="Times New Roman"/>
      <w:b/>
      <w:lang w:val="en-GB"/>
    </w:rPr>
  </w:style>
  <w:style w:type="paragraph" w:customStyle="1" w:styleId="Tablebody--">
    <w:name w:val="Table body (--)"/>
    <w:basedOn w:val="Normal"/>
    <w:rsid w:val="00116B87"/>
    <w:pPr>
      <w:tabs>
        <w:tab w:val="left" w:pos="397"/>
        <w:tab w:val="left" w:pos="794"/>
        <w:tab w:val="left" w:pos="1191"/>
        <w:tab w:val="left" w:pos="1588"/>
        <w:tab w:val="left" w:pos="1985"/>
        <w:tab w:val="left" w:pos="2381"/>
        <w:tab w:val="left" w:pos="2778"/>
        <w:tab w:val="left" w:pos="3175"/>
        <w:tab w:val="left" w:pos="3572"/>
        <w:tab w:val="left" w:pos="3969"/>
      </w:tabs>
      <w:spacing w:before="60" w:after="60" w:line="210" w:lineRule="atLeast"/>
      <w:jc w:val="left"/>
    </w:pPr>
    <w:rPr>
      <w:rFonts w:ascii="Cambria" w:eastAsia="Calibri" w:hAnsi="Cambria"/>
      <w:sz w:val="16"/>
      <w:szCs w:val="22"/>
      <w:lang w:val="en-GB"/>
    </w:rPr>
  </w:style>
  <w:style w:type="paragraph" w:customStyle="1" w:styleId="Tableheader--">
    <w:name w:val="Table header (--)"/>
    <w:basedOn w:val="Tablebody--"/>
    <w:rsid w:val="00116B87"/>
  </w:style>
  <w:style w:type="character" w:customStyle="1" w:styleId="ISOCodebold">
    <w:name w:val="ISOCode_bold"/>
    <w:rsid w:val="00116B87"/>
    <w:rPr>
      <w:rFonts w:ascii="Courier New" w:eastAsia="MS Mincho" w:hAnsi="Courier New" w:cs="Courier New"/>
      <w:b/>
      <w:i w:val="0"/>
      <w:szCs w:val="24"/>
    </w:rPr>
  </w:style>
  <w:style w:type="character" w:customStyle="1" w:styleId="stdpublisher">
    <w:name w:val="std_publisher"/>
    <w:rsid w:val="002C470B"/>
    <w:rPr>
      <w:rFonts w:ascii="Cambria" w:hAnsi="Cambria"/>
      <w:bdr w:val="none" w:sz="0" w:space="0" w:color="auto"/>
      <w:shd w:val="clear" w:color="auto" w:fill="C6D9F1"/>
    </w:rPr>
  </w:style>
  <w:style w:type="character" w:customStyle="1" w:styleId="stddocNumber">
    <w:name w:val="std_docNumber"/>
    <w:rsid w:val="002C470B"/>
    <w:rPr>
      <w:rFonts w:ascii="Cambria" w:hAnsi="Cambria"/>
      <w:bdr w:val="none" w:sz="0" w:space="0" w:color="auto"/>
      <w:shd w:val="clear" w:color="auto" w:fill="F2DBDB"/>
    </w:rPr>
  </w:style>
  <w:style w:type="character" w:customStyle="1" w:styleId="stddocPartNumber">
    <w:name w:val="std_docPartNumber"/>
    <w:rsid w:val="002C470B"/>
    <w:rPr>
      <w:rFonts w:ascii="Cambria" w:hAnsi="Cambria"/>
      <w:bdr w:val="none" w:sz="0" w:space="0" w:color="auto"/>
      <w:shd w:val="clear" w:color="auto" w:fill="EAF1DD"/>
    </w:rPr>
  </w:style>
  <w:style w:type="paragraph" w:styleId="ListContinue2">
    <w:name w:val="List Continue 2"/>
    <w:basedOn w:val="ListContinue1"/>
    <w:rsid w:val="002C470B"/>
    <w:pPr>
      <w:tabs>
        <w:tab w:val="left" w:pos="800"/>
      </w:tabs>
      <w:ind w:left="1209" w:hanging="806"/>
    </w:pPr>
  </w:style>
  <w:style w:type="paragraph" w:styleId="ListNumber2">
    <w:name w:val="List Number 2"/>
    <w:basedOn w:val="Normal"/>
    <w:uiPriority w:val="99"/>
    <w:semiHidden/>
    <w:unhideWhenUsed/>
    <w:rsid w:val="002C470B"/>
    <w:pPr>
      <w:numPr>
        <w:numId w:val="12"/>
      </w:numPr>
      <w:contextualSpacing/>
    </w:pPr>
  </w:style>
  <w:style w:type="character" w:styleId="CommentReference">
    <w:name w:val="annotation reference"/>
    <w:basedOn w:val="DefaultParagraphFont"/>
    <w:uiPriority w:val="99"/>
    <w:semiHidden/>
    <w:unhideWhenUsed/>
    <w:rsid w:val="00075C12"/>
    <w:rPr>
      <w:sz w:val="16"/>
      <w:szCs w:val="16"/>
    </w:rPr>
  </w:style>
  <w:style w:type="paragraph" w:styleId="CommentText">
    <w:name w:val="annotation text"/>
    <w:basedOn w:val="Normal"/>
    <w:link w:val="CommentTextChar"/>
    <w:uiPriority w:val="99"/>
    <w:semiHidden/>
    <w:unhideWhenUsed/>
    <w:rsid w:val="00075C12"/>
    <w:rPr>
      <w:sz w:val="20"/>
      <w:szCs w:val="20"/>
    </w:rPr>
  </w:style>
  <w:style w:type="character" w:customStyle="1" w:styleId="CommentTextChar">
    <w:name w:val="Comment Text Char"/>
    <w:basedOn w:val="DefaultParagraphFont"/>
    <w:link w:val="CommentText"/>
    <w:uiPriority w:val="99"/>
    <w:semiHidden/>
    <w:rsid w:val="00075C12"/>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75C12"/>
    <w:rPr>
      <w:b/>
      <w:bCs/>
    </w:rPr>
  </w:style>
  <w:style w:type="character" w:customStyle="1" w:styleId="CommentSubjectChar">
    <w:name w:val="Comment Subject Char"/>
    <w:basedOn w:val="CommentTextChar"/>
    <w:link w:val="CommentSubject"/>
    <w:uiPriority w:val="99"/>
    <w:semiHidden/>
    <w:rsid w:val="00075C12"/>
    <w:rPr>
      <w:rFonts w:ascii="Times New Roman" w:eastAsia="MS Mincho" w:hAnsi="Times New Roman" w:cs="Times New Roman"/>
      <w:b/>
      <w:bCs/>
      <w:sz w:val="20"/>
      <w:szCs w:val="20"/>
    </w:rPr>
  </w:style>
  <w:style w:type="paragraph" w:styleId="ListContinue3">
    <w:name w:val="List Continue 3"/>
    <w:basedOn w:val="Normal"/>
    <w:uiPriority w:val="99"/>
    <w:semiHidden/>
    <w:unhideWhenUsed/>
    <w:rsid w:val="00075C12"/>
    <w:pPr>
      <w:ind w:left="1080"/>
      <w:contextualSpacing/>
    </w:pPr>
  </w:style>
  <w:style w:type="paragraph" w:customStyle="1" w:styleId="a2">
    <w:name w:val="a2"/>
    <w:basedOn w:val="Normal"/>
    <w:next w:val="Normal"/>
    <w:rsid w:val="00075C12"/>
    <w:pPr>
      <w:numPr>
        <w:ilvl w:val="1"/>
        <w:numId w:val="13"/>
      </w:numPr>
      <w:tabs>
        <w:tab w:val="left" w:pos="500"/>
        <w:tab w:val="left" w:pos="720"/>
      </w:tabs>
      <w:spacing w:before="270" w:after="240" w:line="270" w:lineRule="exact"/>
      <w:jc w:val="left"/>
      <w:outlineLvl w:val="0"/>
    </w:pPr>
    <w:rPr>
      <w:rFonts w:ascii="Cambria" w:eastAsia="Calibri" w:hAnsi="Cambria"/>
      <w:b/>
      <w:sz w:val="28"/>
      <w:szCs w:val="22"/>
      <w:lang w:val="en-GB"/>
    </w:rPr>
  </w:style>
  <w:style w:type="paragraph" w:customStyle="1" w:styleId="a3">
    <w:name w:val="a3"/>
    <w:basedOn w:val="Normal"/>
    <w:next w:val="Normal"/>
    <w:rsid w:val="00075C12"/>
    <w:pPr>
      <w:numPr>
        <w:ilvl w:val="2"/>
        <w:numId w:val="13"/>
      </w:numPr>
      <w:tabs>
        <w:tab w:val="left" w:pos="640"/>
      </w:tabs>
      <w:spacing w:before="0" w:after="240" w:line="250" w:lineRule="exact"/>
      <w:jc w:val="left"/>
      <w:outlineLvl w:val="0"/>
    </w:pPr>
    <w:rPr>
      <w:rFonts w:ascii="Cambria" w:eastAsia="Calibri" w:hAnsi="Cambria"/>
      <w:b/>
      <w:sz w:val="22"/>
      <w:szCs w:val="22"/>
      <w:lang w:val="en-GB"/>
    </w:rPr>
  </w:style>
  <w:style w:type="paragraph" w:customStyle="1" w:styleId="a4">
    <w:name w:val="a4"/>
    <w:basedOn w:val="Normal"/>
    <w:next w:val="Normal"/>
    <w:rsid w:val="00075C12"/>
    <w:pPr>
      <w:numPr>
        <w:ilvl w:val="3"/>
        <w:numId w:val="13"/>
      </w:numPr>
      <w:tabs>
        <w:tab w:val="left" w:pos="880"/>
      </w:tabs>
      <w:spacing w:before="0" w:after="240" w:line="240" w:lineRule="atLeast"/>
      <w:jc w:val="left"/>
      <w:outlineLvl w:val="0"/>
    </w:pPr>
    <w:rPr>
      <w:rFonts w:ascii="Cambria" w:eastAsia="Calibri" w:hAnsi="Cambria"/>
      <w:b/>
      <w:bCs/>
      <w:iCs/>
      <w:sz w:val="22"/>
      <w:szCs w:val="22"/>
      <w:lang w:val="en-GB"/>
    </w:rPr>
  </w:style>
  <w:style w:type="paragraph" w:customStyle="1" w:styleId="a5">
    <w:name w:val="a5"/>
    <w:basedOn w:val="Normal"/>
    <w:next w:val="Normal"/>
    <w:rsid w:val="00075C12"/>
    <w:pPr>
      <w:numPr>
        <w:ilvl w:val="4"/>
        <w:numId w:val="13"/>
      </w:numPr>
      <w:tabs>
        <w:tab w:val="left" w:pos="1140"/>
        <w:tab w:val="left" w:pos="1360"/>
      </w:tabs>
      <w:spacing w:before="0" w:after="240" w:line="240" w:lineRule="atLeast"/>
      <w:jc w:val="left"/>
      <w:outlineLvl w:val="0"/>
    </w:pPr>
    <w:rPr>
      <w:rFonts w:ascii="Cambria" w:eastAsia="Calibri" w:hAnsi="Cambria"/>
      <w:b/>
      <w:bCs/>
      <w:iCs/>
      <w:sz w:val="22"/>
      <w:szCs w:val="22"/>
      <w:lang w:val="en-GB"/>
    </w:rPr>
  </w:style>
  <w:style w:type="paragraph" w:customStyle="1" w:styleId="a6">
    <w:name w:val="a6"/>
    <w:basedOn w:val="Normal"/>
    <w:next w:val="Normal"/>
    <w:rsid w:val="00075C12"/>
    <w:pPr>
      <w:numPr>
        <w:ilvl w:val="5"/>
        <w:numId w:val="13"/>
      </w:numPr>
      <w:tabs>
        <w:tab w:val="left" w:pos="1140"/>
        <w:tab w:val="left" w:pos="1360"/>
      </w:tabs>
      <w:spacing w:before="0" w:after="240" w:line="240" w:lineRule="atLeast"/>
      <w:jc w:val="left"/>
      <w:outlineLvl w:val="0"/>
    </w:pPr>
    <w:rPr>
      <w:rFonts w:ascii="Cambria" w:eastAsia="Calibri" w:hAnsi="Cambria"/>
      <w:b/>
      <w:bCs/>
      <w:sz w:val="22"/>
      <w:szCs w:val="22"/>
      <w:lang w:val="en-GB"/>
    </w:rPr>
  </w:style>
  <w:style w:type="paragraph" w:customStyle="1" w:styleId="ANNEX">
    <w:name w:val="ANNEX"/>
    <w:basedOn w:val="Normal"/>
    <w:next w:val="Normal"/>
    <w:rsid w:val="00075C12"/>
    <w:pPr>
      <w:keepNext/>
      <w:pageBreakBefore/>
      <w:numPr>
        <w:numId w:val="13"/>
      </w:numPr>
      <w:spacing w:before="0" w:after="760" w:line="310" w:lineRule="exact"/>
      <w:jc w:val="center"/>
      <w:outlineLvl w:val="0"/>
    </w:pPr>
    <w:rPr>
      <w:rFonts w:ascii="Cambria" w:hAnsi="Cambria"/>
      <w:b/>
      <w:sz w:val="28"/>
      <w:szCs w:val="20"/>
      <w:lang w:val="en-GB" w:eastAsia="ja-JP"/>
    </w:rPr>
  </w:style>
  <w:style w:type="character" w:customStyle="1" w:styleId="citetbl">
    <w:name w:val="cite_tbl"/>
    <w:rsid w:val="00075C12"/>
    <w:rPr>
      <w:rFonts w:ascii="Cambria" w:hAnsi="Cambria"/>
      <w:color w:val="auto"/>
      <w:bdr w:val="none" w:sz="0" w:space="0" w:color="auto"/>
      <w:shd w:val="clear" w:color="auto" w:fill="FF9999"/>
    </w:rPr>
  </w:style>
  <w:style w:type="paragraph" w:customStyle="1" w:styleId="Tablefooter">
    <w:name w:val="Table footer"/>
    <w:basedOn w:val="Normal"/>
    <w:rsid w:val="00075C12"/>
    <w:pPr>
      <w:tabs>
        <w:tab w:val="left" w:pos="346"/>
      </w:tabs>
      <w:spacing w:before="60" w:after="60" w:line="200" w:lineRule="atLeast"/>
    </w:pPr>
    <w:rPr>
      <w:rFonts w:ascii="Cambria" w:eastAsia="Calibri" w:hAnsi="Cambria"/>
      <w:sz w:val="18"/>
      <w:szCs w:val="22"/>
      <w:lang w:val="en-GB"/>
    </w:rPr>
  </w:style>
  <w:style w:type="paragraph" w:customStyle="1" w:styleId="Noteindent2">
    <w:name w:val="Note indent 2"/>
    <w:basedOn w:val="Normal"/>
    <w:rsid w:val="00075C12"/>
    <w:pPr>
      <w:tabs>
        <w:tab w:val="left" w:pos="1758"/>
      </w:tabs>
      <w:spacing w:before="0" w:after="240" w:line="220" w:lineRule="atLeast"/>
      <w:ind w:left="805"/>
    </w:pPr>
    <w:rPr>
      <w:rFonts w:ascii="Cambria" w:eastAsia="Calibri" w:hAnsi="Cambria"/>
      <w:sz w:val="20"/>
      <w:szCs w:val="22"/>
      <w:lang w:val="en-GB"/>
    </w:rPr>
  </w:style>
  <w:style w:type="character" w:customStyle="1" w:styleId="citeapp">
    <w:name w:val="cite_app"/>
    <w:rsid w:val="00075C12"/>
    <w:rPr>
      <w:rFonts w:ascii="Cambria" w:hAnsi="Cambria"/>
      <w:bdr w:val="none" w:sz="0" w:space="0" w:color="auto"/>
      <w:shd w:val="clear" w:color="auto" w:fill="CCFF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sotc.iso.org/livelink/livelink/open/jtc1sc29wg3" TargetMode="External"/><Relationship Id="rId13" Type="http://schemas.openxmlformats.org/officeDocument/2006/relationships/header" Target="header3.xml"/><Relationship Id="rId18" Type="http://schemas.openxmlformats.org/officeDocument/2006/relationships/comments" Target="comments.xml"/><Relationship Id="rId26" Type="http://schemas.openxmlformats.org/officeDocument/2006/relationships/theme" Target="theme/theme1.xml"/><Relationship Id="rId3" Type="http://schemas.openxmlformats.org/officeDocument/2006/relationships/settings" Target="settings.xml"/><Relationship Id="rId21" Type="http://schemas.microsoft.com/office/2018/08/relationships/commentsExtensible" Target="commentsExtensible.xml"/><Relationship Id="rId7" Type="http://schemas.openxmlformats.org/officeDocument/2006/relationships/image" Target="media/image1.jpeg"/><Relationship Id="rId12" Type="http://schemas.openxmlformats.org/officeDocument/2006/relationships/footer" Target="footer2.xml"/><Relationship Id="rId17" Type="http://schemas.openxmlformats.org/officeDocument/2006/relationships/hyperlink" Target="http://www.iso.org/iso/home/standards_development/resources-for-technical-work/foreword.htm" TargetMode="External"/><Relationship Id="rId25" Type="http://schemas.microsoft.com/office/2011/relationships/people" Target="people.xml"/><Relationship Id="rId2" Type="http://schemas.openxmlformats.org/officeDocument/2006/relationships/styles" Target="styles.xml"/><Relationship Id="rId16" Type="http://schemas.openxmlformats.org/officeDocument/2006/relationships/hyperlink" Target="http://www.iso.org/patents" TargetMode="Externa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iso.org/directives" TargetMode="External"/><Relationship Id="rId23" Type="http://schemas.openxmlformats.org/officeDocument/2006/relationships/footer" Target="footer4.xml"/><Relationship Id="rId10" Type="http://schemas.openxmlformats.org/officeDocument/2006/relationships/header" Target="header2.xml"/><Relationship Id="rId19" Type="http://schemas.microsoft.com/office/2011/relationships/commentsExtended" Target="commentsExtended.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123</TotalTime>
  <Pages>13</Pages>
  <Words>2835</Words>
  <Characters>15114</Characters>
  <Application>Microsoft Office Word</Application>
  <DocSecurity>0</DocSecurity>
  <Lines>308</Lines>
  <Paragraphs>227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WD of ISO/IEC 23000-19 AMD 2 Additional structural CMAF brand profile</vt:lpstr>
      <vt:lpstr/>
    </vt:vector>
  </TitlesOfParts>
  <Manager/>
  <Company/>
  <LinksUpToDate>false</LinksUpToDate>
  <CharactersWithSpaces>17722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WD of ISO/IEC 23000-19 AMD 2 Additional structural CMAF brand profile</dc:title>
  <dc:subject/>
  <dc:creator>Dimitri Podborski</dc:creator>
  <cp:keywords/>
  <dc:description/>
  <cp:lastModifiedBy>Dimitri Podborski</cp:lastModifiedBy>
  <cp:revision>17</cp:revision>
  <dcterms:created xsi:type="dcterms:W3CDTF">2023-01-20T08:18:00Z</dcterms:created>
  <dcterms:modified xsi:type="dcterms:W3CDTF">2024-02-09T23:47:00Z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1107</vt:lpwstr>
  </property>
  <property fmtid="{D5CDD505-2E9C-101B-9397-08002B2CF9AE}" pid="3" name="MDMSNumber">
    <vt:lpwstr>23474</vt:lpwstr>
  </property>
</Properties>
</file>