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1E318AA3" w:rsidR="00CB798F" w:rsidRPr="004F5473" w:rsidRDefault="00E843CE" w:rsidP="00385C5D">
      <w:pPr>
        <w:pStyle w:val="Title"/>
        <w:tabs>
          <w:tab w:val="left" w:pos="4589"/>
        </w:tabs>
        <w:jc w:val="right"/>
        <w:rPr>
          <w:sz w:val="44"/>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4F5473">
        <w:rPr>
          <w:w w:val="115"/>
          <w:u w:val="thick"/>
        </w:rPr>
        <w:t>ISO/IEC JTC 1/SC</w:t>
      </w:r>
      <w:r w:rsidR="004E45B6" w:rsidRPr="004F5473">
        <w:rPr>
          <w:spacing w:val="-25"/>
          <w:w w:val="115"/>
          <w:u w:val="thick"/>
        </w:rPr>
        <w:t xml:space="preserve"> </w:t>
      </w:r>
      <w:r w:rsidR="004E45B6" w:rsidRPr="004F5473">
        <w:rPr>
          <w:w w:val="115"/>
          <w:u w:val="thick"/>
        </w:rPr>
        <w:t>29/WG</w:t>
      </w:r>
      <w:r w:rsidR="004E45B6" w:rsidRPr="004F5473">
        <w:rPr>
          <w:spacing w:val="-9"/>
          <w:w w:val="115"/>
          <w:u w:val="thick"/>
        </w:rPr>
        <w:t xml:space="preserve"> </w:t>
      </w:r>
      <w:r w:rsidR="009E784A" w:rsidRPr="004F5473">
        <w:rPr>
          <w:w w:val="115"/>
          <w:u w:val="thick"/>
        </w:rPr>
        <w:t>3</w:t>
      </w:r>
      <w:r w:rsidR="00263789">
        <w:rPr>
          <w:w w:val="115"/>
          <w:u w:val="thick"/>
        </w:rPr>
        <w:t xml:space="preserve"> </w:t>
      </w:r>
      <w:r w:rsidR="004E45B6" w:rsidRPr="004F5473">
        <w:rPr>
          <w:w w:val="115"/>
          <w:sz w:val="44"/>
          <w:u w:val="thick"/>
        </w:rPr>
        <w:t>N</w:t>
      </w:r>
      <w:r w:rsidR="00D1476C">
        <w:rPr>
          <w:spacing w:val="28"/>
          <w:w w:val="115"/>
          <w:sz w:val="44"/>
          <w:u w:val="thick"/>
        </w:rPr>
        <w:t>23390</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29EDE192">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6A41F" w14:textId="5866FB76" w:rsidR="00CB798F" w:rsidRPr="004F5473" w:rsidRDefault="004E45B6">
                            <w:pPr>
                              <w:spacing w:before="107"/>
                              <w:ind w:left="2916" w:right="2896"/>
                              <w:jc w:val="center"/>
                              <w:rPr>
                                <w:b/>
                                <w:sz w:val="23"/>
                              </w:rPr>
                            </w:pPr>
                            <w:r w:rsidRPr="004F5473">
                              <w:rPr>
                                <w:b/>
                                <w:w w:val="115"/>
                                <w:sz w:val="23"/>
                              </w:rPr>
                              <w:t xml:space="preserve">ISO/IEC JTC 1/SC 29/WG </w:t>
                            </w:r>
                            <w:r w:rsidR="009E784A" w:rsidRPr="004F5473">
                              <w:rPr>
                                <w:b/>
                                <w:w w:val="115"/>
                                <w:sz w:val="23"/>
                              </w:rPr>
                              <w:t>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1CC6A41F" w14:textId="5866FB76" w:rsidR="00CB798F" w:rsidRPr="004F5473" w:rsidRDefault="004E45B6">
                      <w:pPr>
                        <w:spacing w:before="107"/>
                        <w:ind w:left="2916" w:right="2896"/>
                        <w:jc w:val="center"/>
                        <w:rPr>
                          <w:b/>
                          <w:sz w:val="23"/>
                        </w:rPr>
                      </w:pPr>
                      <w:r w:rsidRPr="004F5473">
                        <w:rPr>
                          <w:b/>
                          <w:w w:val="115"/>
                          <w:sz w:val="23"/>
                        </w:rPr>
                        <w:t xml:space="preserve">ISO/IEC JTC 1/SC 29/WG </w:t>
                      </w:r>
                      <w:r w:rsidR="009E784A" w:rsidRPr="004F5473">
                        <w:rPr>
                          <w:b/>
                          <w:w w:val="115"/>
                          <w:sz w:val="23"/>
                        </w:rPr>
                        <w:t>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4F5473" w:rsidRDefault="004E45B6">
      <w:pPr>
        <w:tabs>
          <w:tab w:val="left" w:pos="3099"/>
        </w:tabs>
        <w:spacing w:before="103"/>
        <w:ind w:left="104"/>
        <w:rPr>
          <w:sz w:val="24"/>
        </w:rPr>
      </w:pPr>
      <w:r w:rsidRPr="004F5473">
        <w:rPr>
          <w:b/>
          <w:w w:val="120"/>
          <w:sz w:val="24"/>
        </w:rPr>
        <w:t>Document</w:t>
      </w:r>
      <w:r w:rsidRPr="004F5473">
        <w:rPr>
          <w:b/>
          <w:spacing w:val="14"/>
          <w:w w:val="120"/>
          <w:sz w:val="24"/>
        </w:rPr>
        <w:t xml:space="preserve"> </w:t>
      </w:r>
      <w:r w:rsidRPr="004F5473">
        <w:rPr>
          <w:b/>
          <w:w w:val="120"/>
          <w:sz w:val="24"/>
        </w:rPr>
        <w:t>type:</w:t>
      </w:r>
      <w:r w:rsidRPr="004F5473">
        <w:rPr>
          <w:b/>
          <w:w w:val="120"/>
          <w:sz w:val="24"/>
        </w:rPr>
        <w:tab/>
      </w:r>
      <w:r w:rsidR="00385C5D">
        <w:rPr>
          <w:w w:val="120"/>
          <w:sz w:val="24"/>
        </w:rPr>
        <w:t>Output Document</w:t>
      </w:r>
    </w:p>
    <w:p w14:paraId="5F8F5C9B" w14:textId="77777777" w:rsidR="00CB798F" w:rsidRPr="004F5473" w:rsidRDefault="00CB798F">
      <w:pPr>
        <w:spacing w:before="1"/>
        <w:rPr>
          <w:sz w:val="36"/>
        </w:rPr>
      </w:pPr>
    </w:p>
    <w:p w14:paraId="19E086F8" w14:textId="257CC241" w:rsidR="00CB798F" w:rsidRPr="004F5473" w:rsidRDefault="004E45B6">
      <w:pPr>
        <w:pStyle w:val="BodyText"/>
        <w:tabs>
          <w:tab w:val="left" w:pos="3099"/>
        </w:tabs>
        <w:spacing w:line="254" w:lineRule="auto"/>
        <w:ind w:left="3099" w:right="214" w:hanging="2996"/>
      </w:pPr>
      <w:r w:rsidRPr="004F5473">
        <w:rPr>
          <w:b/>
          <w:w w:val="120"/>
        </w:rPr>
        <w:t>Title:</w:t>
      </w:r>
      <w:r w:rsidRPr="004F5473">
        <w:rPr>
          <w:b/>
          <w:w w:val="120"/>
        </w:rPr>
        <w:tab/>
      </w:r>
      <w:r w:rsidR="00D1476C" w:rsidRPr="00D1476C">
        <w:rPr>
          <w:b/>
          <w:w w:val="120"/>
        </w:rPr>
        <w:t>Potential improvement of ISO/IEC DIS 23090-9 Redundant encoding and packaging for segmented live media (REAP)</w:t>
      </w:r>
    </w:p>
    <w:p w14:paraId="55A697B5" w14:textId="77777777" w:rsidR="00CB798F" w:rsidRPr="004F5473" w:rsidRDefault="00CB798F">
      <w:pPr>
        <w:spacing w:before="6"/>
        <w:rPr>
          <w:sz w:val="34"/>
        </w:rPr>
      </w:pPr>
    </w:p>
    <w:p w14:paraId="5C1A346D" w14:textId="189819F4" w:rsidR="00FF2653" w:rsidRPr="004F5473" w:rsidRDefault="00FF2653" w:rsidP="00FF2653">
      <w:pPr>
        <w:pStyle w:val="BodyText"/>
        <w:tabs>
          <w:tab w:val="left" w:pos="3099"/>
        </w:tabs>
        <w:spacing w:line="254" w:lineRule="auto"/>
        <w:ind w:left="3099" w:right="214" w:hanging="2996"/>
        <w:rPr>
          <w:w w:val="120"/>
        </w:rPr>
      </w:pPr>
      <w:r w:rsidRPr="004F5473">
        <w:rPr>
          <w:b/>
          <w:w w:val="120"/>
        </w:rPr>
        <w:t>Status:</w:t>
      </w:r>
      <w:r w:rsidRPr="004F5473">
        <w:rPr>
          <w:b/>
          <w:w w:val="120"/>
        </w:rPr>
        <w:tab/>
      </w:r>
      <w:r w:rsidR="00385C5D">
        <w:rPr>
          <w:w w:val="120"/>
        </w:rPr>
        <w:t>Approved</w:t>
      </w:r>
    </w:p>
    <w:p w14:paraId="36C6630F" w14:textId="745A0E44" w:rsidR="00FF2653" w:rsidRPr="004F5473" w:rsidRDefault="00FF2653" w:rsidP="00FF2653">
      <w:pPr>
        <w:pStyle w:val="BodyText"/>
        <w:tabs>
          <w:tab w:val="left" w:pos="3099"/>
        </w:tabs>
        <w:spacing w:line="254" w:lineRule="auto"/>
        <w:ind w:left="3099" w:right="214" w:hanging="2996"/>
      </w:pPr>
    </w:p>
    <w:p w14:paraId="030AD9B9" w14:textId="77777777" w:rsidR="00FF2653" w:rsidRPr="004F5473" w:rsidRDefault="00FF2653">
      <w:pPr>
        <w:tabs>
          <w:tab w:val="left" w:pos="3099"/>
        </w:tabs>
        <w:ind w:left="104"/>
        <w:rPr>
          <w:b/>
          <w:w w:val="125"/>
          <w:sz w:val="24"/>
        </w:rPr>
      </w:pPr>
    </w:p>
    <w:p w14:paraId="1718C661" w14:textId="71849ECE" w:rsidR="00CB798F" w:rsidRPr="004F5473" w:rsidRDefault="004E45B6">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Pr="004F5473">
        <w:rPr>
          <w:w w:val="125"/>
          <w:sz w:val="24"/>
        </w:rPr>
        <w:t>202</w:t>
      </w:r>
      <w:r w:rsidR="00D1476C">
        <w:rPr>
          <w:w w:val="125"/>
          <w:sz w:val="24"/>
        </w:rPr>
        <w:t>3</w:t>
      </w:r>
      <w:r w:rsidRPr="004F5473">
        <w:rPr>
          <w:w w:val="125"/>
          <w:sz w:val="24"/>
        </w:rPr>
        <w:t>-</w:t>
      </w:r>
      <w:r w:rsidR="00D1476C">
        <w:rPr>
          <w:w w:val="125"/>
          <w:sz w:val="24"/>
        </w:rPr>
        <w:t>10</w:t>
      </w:r>
      <w:r w:rsidRPr="004F5473">
        <w:rPr>
          <w:w w:val="125"/>
          <w:sz w:val="24"/>
        </w:rPr>
        <w:t>-</w:t>
      </w:r>
      <w:r w:rsidR="00D1476C">
        <w:rPr>
          <w:w w:val="125"/>
          <w:sz w:val="24"/>
        </w:rPr>
        <w:t>29</w:t>
      </w:r>
    </w:p>
    <w:p w14:paraId="2C7F288B" w14:textId="77777777" w:rsidR="00CB798F" w:rsidRPr="004F5473" w:rsidRDefault="00CB798F">
      <w:pPr>
        <w:spacing w:before="1"/>
        <w:rPr>
          <w:sz w:val="36"/>
        </w:rPr>
      </w:pPr>
    </w:p>
    <w:p w14:paraId="254323E8" w14:textId="16E16094" w:rsidR="00CB798F" w:rsidRPr="004F5473" w:rsidRDefault="004E45B6">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29/WG</w:t>
      </w:r>
      <w:r w:rsidRPr="004F5473">
        <w:rPr>
          <w:spacing w:val="4"/>
          <w:w w:val="110"/>
          <w:sz w:val="24"/>
        </w:rPr>
        <w:t xml:space="preserve"> </w:t>
      </w:r>
      <w:r w:rsidR="000C78E6" w:rsidRPr="004F5473">
        <w:rPr>
          <w:w w:val="110"/>
          <w:sz w:val="24"/>
        </w:rPr>
        <w:t>3</w:t>
      </w:r>
    </w:p>
    <w:p w14:paraId="1BC532BB" w14:textId="77777777" w:rsidR="00CB798F" w:rsidRPr="004F5473" w:rsidRDefault="00CB798F">
      <w:pPr>
        <w:spacing w:before="1"/>
        <w:rPr>
          <w:sz w:val="36"/>
        </w:rPr>
      </w:pPr>
    </w:p>
    <w:p w14:paraId="7737F34B" w14:textId="77777777" w:rsidR="00CB798F" w:rsidRPr="004F5473" w:rsidRDefault="004E45B6">
      <w:pPr>
        <w:pStyle w:val="Heading1"/>
        <w:tabs>
          <w:tab w:val="left" w:pos="3099"/>
        </w:tabs>
        <w:rPr>
          <w:b w:val="0"/>
        </w:rPr>
      </w:pPr>
      <w:r w:rsidRPr="004F5473">
        <w:rPr>
          <w:w w:val="115"/>
        </w:rPr>
        <w:t>Expected</w:t>
      </w:r>
      <w:r w:rsidRPr="004F5473">
        <w:rPr>
          <w:spacing w:val="42"/>
          <w:w w:val="115"/>
        </w:rPr>
        <w:t xml:space="preserve"> </w:t>
      </w:r>
      <w:r w:rsidRPr="004F5473">
        <w:rPr>
          <w:w w:val="115"/>
        </w:rPr>
        <w:t>action:</w:t>
      </w:r>
      <w:r w:rsidRPr="004F5473">
        <w:rPr>
          <w:w w:val="115"/>
        </w:rPr>
        <w:tab/>
      </w:r>
      <w:r w:rsidRPr="004F5473">
        <w:rPr>
          <w:b w:val="0"/>
          <w:w w:val="115"/>
        </w:rPr>
        <w:t>ACT</w:t>
      </w:r>
    </w:p>
    <w:p w14:paraId="387D6966" w14:textId="375B4853" w:rsidR="00CB798F" w:rsidRPr="004F5473" w:rsidRDefault="004E45B6">
      <w:pPr>
        <w:tabs>
          <w:tab w:val="right" w:pos="4526"/>
        </w:tabs>
        <w:spacing w:before="416"/>
        <w:ind w:left="104"/>
        <w:rPr>
          <w:sz w:val="24"/>
        </w:rPr>
      </w:pPr>
      <w:r w:rsidRPr="004F5473">
        <w:rPr>
          <w:b/>
          <w:w w:val="120"/>
          <w:sz w:val="24"/>
        </w:rPr>
        <w:t>Action</w:t>
      </w:r>
      <w:r w:rsidRPr="004F5473">
        <w:rPr>
          <w:b/>
          <w:spacing w:val="1"/>
          <w:w w:val="120"/>
          <w:sz w:val="24"/>
        </w:rPr>
        <w:t xml:space="preserve"> </w:t>
      </w:r>
      <w:r w:rsidRPr="004F5473">
        <w:rPr>
          <w:b/>
          <w:w w:val="120"/>
          <w:sz w:val="24"/>
        </w:rPr>
        <w:t>due</w:t>
      </w:r>
      <w:r w:rsidRPr="004F5473">
        <w:rPr>
          <w:b/>
          <w:spacing w:val="2"/>
          <w:w w:val="120"/>
          <w:sz w:val="24"/>
        </w:rPr>
        <w:t xml:space="preserve"> </w:t>
      </w:r>
      <w:r w:rsidRPr="004F5473">
        <w:rPr>
          <w:b/>
          <w:w w:val="120"/>
          <w:sz w:val="24"/>
        </w:rPr>
        <w:t>date:</w:t>
      </w:r>
      <w:r w:rsidRPr="004F5473">
        <w:rPr>
          <w:b/>
          <w:w w:val="120"/>
          <w:sz w:val="24"/>
        </w:rPr>
        <w:tab/>
      </w:r>
      <w:r w:rsidRPr="004F5473">
        <w:rPr>
          <w:w w:val="120"/>
          <w:sz w:val="24"/>
        </w:rPr>
        <w:t>202</w:t>
      </w:r>
      <w:r w:rsidR="00D1476C">
        <w:rPr>
          <w:w w:val="120"/>
          <w:sz w:val="24"/>
        </w:rPr>
        <w:t>3</w:t>
      </w:r>
      <w:r w:rsidRPr="004F5473">
        <w:rPr>
          <w:w w:val="120"/>
          <w:sz w:val="24"/>
        </w:rPr>
        <w:t>-</w:t>
      </w:r>
      <w:r w:rsidR="004F5473" w:rsidRPr="004F5473">
        <w:rPr>
          <w:w w:val="120"/>
          <w:sz w:val="24"/>
        </w:rPr>
        <w:t>10</w:t>
      </w:r>
      <w:r w:rsidRPr="004F5473">
        <w:rPr>
          <w:w w:val="120"/>
          <w:sz w:val="24"/>
        </w:rPr>
        <w:t>-</w:t>
      </w:r>
      <w:r w:rsidR="00D1476C">
        <w:rPr>
          <w:w w:val="120"/>
          <w:sz w:val="24"/>
        </w:rPr>
        <w:t>29</w:t>
      </w:r>
    </w:p>
    <w:p w14:paraId="3E415049" w14:textId="77777777" w:rsidR="00CB798F" w:rsidRPr="004F5473" w:rsidRDefault="00CB798F">
      <w:pPr>
        <w:spacing w:before="1"/>
        <w:rPr>
          <w:sz w:val="36"/>
        </w:rPr>
      </w:pPr>
    </w:p>
    <w:p w14:paraId="6AB1DF60" w14:textId="66D964C5" w:rsidR="00CB798F" w:rsidRPr="004F5473" w:rsidRDefault="004E45B6">
      <w:pPr>
        <w:tabs>
          <w:tab w:val="left" w:pos="3099"/>
        </w:tabs>
        <w:ind w:left="104"/>
        <w:rPr>
          <w:sz w:val="24"/>
        </w:rPr>
      </w:pPr>
      <w:r w:rsidRPr="004F5473">
        <w:rPr>
          <w:b/>
          <w:w w:val="120"/>
          <w:sz w:val="24"/>
        </w:rPr>
        <w:t>No.</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pages:</w:t>
      </w:r>
      <w:r w:rsidRPr="004F5473">
        <w:rPr>
          <w:b/>
          <w:w w:val="120"/>
          <w:sz w:val="24"/>
        </w:rPr>
        <w:tab/>
      </w:r>
      <w:r w:rsidR="00D1476C">
        <w:rPr>
          <w:w w:val="120"/>
          <w:sz w:val="24"/>
        </w:rPr>
        <w:t>5</w:t>
      </w:r>
      <w:r w:rsidRPr="004F5473">
        <w:rPr>
          <w:w w:val="120"/>
          <w:sz w:val="24"/>
        </w:rPr>
        <w:t xml:space="preserve"> (with cover</w:t>
      </w:r>
      <w:r w:rsidRPr="004F5473">
        <w:rPr>
          <w:spacing w:val="-10"/>
          <w:w w:val="120"/>
          <w:sz w:val="24"/>
        </w:rPr>
        <w:t xml:space="preserve"> </w:t>
      </w:r>
      <w:r w:rsidRPr="004F5473">
        <w:rPr>
          <w:w w:val="120"/>
          <w:sz w:val="24"/>
        </w:rPr>
        <w:t>page)</w:t>
      </w:r>
    </w:p>
    <w:p w14:paraId="44D3646E" w14:textId="77777777" w:rsidR="00CB798F" w:rsidRPr="004F5473" w:rsidRDefault="00CB798F">
      <w:pPr>
        <w:spacing w:before="1"/>
        <w:rPr>
          <w:sz w:val="36"/>
        </w:rPr>
      </w:pPr>
    </w:p>
    <w:p w14:paraId="60A86B64" w14:textId="7FF0AB0F" w:rsidR="00FF2653" w:rsidRPr="004F5473" w:rsidRDefault="00FF2653" w:rsidP="00FF2653">
      <w:pPr>
        <w:tabs>
          <w:tab w:val="left" w:pos="3099"/>
        </w:tabs>
        <w:ind w:left="104"/>
        <w:rPr>
          <w:sz w:val="24"/>
        </w:rPr>
      </w:pPr>
      <w:r w:rsidRPr="004F5473">
        <w:rPr>
          <w:b/>
          <w:w w:val="120"/>
          <w:sz w:val="24"/>
        </w:rPr>
        <w:t>Email</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Convenor:</w:t>
      </w:r>
      <w:r w:rsidRPr="004F5473">
        <w:rPr>
          <w:b/>
          <w:w w:val="120"/>
          <w:sz w:val="24"/>
        </w:rPr>
        <w:tab/>
      </w:r>
      <w:r w:rsidR="000C78E6" w:rsidRPr="004F5473">
        <w:rPr>
          <w:w w:val="120"/>
          <w:sz w:val="24"/>
        </w:rPr>
        <w:t>young.L</w:t>
      </w:r>
      <w:r w:rsidRPr="004F5473">
        <w:rPr>
          <w:w w:val="120"/>
          <w:sz w:val="24"/>
        </w:rPr>
        <w:t>@</w:t>
      </w:r>
      <w:r w:rsidR="000C78E6" w:rsidRPr="004F5473">
        <w:rPr>
          <w:w w:val="120"/>
          <w:sz w:val="24"/>
        </w:rPr>
        <w:t>samsung.com</w:t>
      </w:r>
    </w:p>
    <w:p w14:paraId="050B5CFC" w14:textId="77777777" w:rsidR="00CB798F" w:rsidRPr="004F5473" w:rsidRDefault="00CB798F">
      <w:pPr>
        <w:spacing w:before="1"/>
        <w:rPr>
          <w:b/>
          <w:sz w:val="36"/>
        </w:rPr>
      </w:pPr>
    </w:p>
    <w:p w14:paraId="1FFAF59B" w14:textId="0B5B72AD" w:rsidR="00CB798F" w:rsidRPr="004F5473" w:rsidRDefault="004E45B6">
      <w:pPr>
        <w:tabs>
          <w:tab w:val="left" w:pos="3099"/>
        </w:tabs>
        <w:ind w:left="104"/>
        <w:rPr>
          <w:color w:val="0000EE"/>
          <w:w w:val="120"/>
          <w:sz w:val="24"/>
          <w:u w:val="single" w:color="0000EE"/>
        </w:rPr>
      </w:pPr>
      <w:r w:rsidRPr="004F5473">
        <w:rPr>
          <w:b/>
          <w:w w:val="120"/>
          <w:sz w:val="24"/>
        </w:rPr>
        <w:t>Committee</w:t>
      </w:r>
      <w:r w:rsidRPr="004F5473">
        <w:rPr>
          <w:b/>
          <w:spacing w:val="-6"/>
          <w:w w:val="120"/>
          <w:sz w:val="24"/>
        </w:rPr>
        <w:t xml:space="preserve"> </w:t>
      </w:r>
      <w:r w:rsidRPr="004F5473">
        <w:rPr>
          <w:b/>
          <w:w w:val="120"/>
          <w:sz w:val="24"/>
        </w:rPr>
        <w:t>URL:</w:t>
      </w:r>
      <w:r w:rsidRPr="004F5473">
        <w:rPr>
          <w:b/>
          <w:w w:val="120"/>
          <w:sz w:val="24"/>
        </w:rPr>
        <w:tab/>
      </w:r>
      <w:hyperlink r:id="rId8" w:history="1">
        <w:r w:rsidR="000C78E6" w:rsidRPr="004F5473">
          <w:rPr>
            <w:rStyle w:val="Hyperlink"/>
            <w:w w:val="120"/>
            <w:sz w:val="24"/>
          </w:rPr>
          <w:t>https://isotc.iso.org/livelink/livelink/open/jtc1sc29wg3</w:t>
        </w:r>
      </w:hyperlink>
    </w:p>
    <w:p w14:paraId="2FB50602" w14:textId="4EB45278" w:rsidR="00F03F9B" w:rsidRPr="004F5473" w:rsidRDefault="00F03F9B">
      <w:pPr>
        <w:tabs>
          <w:tab w:val="left" w:pos="3099"/>
        </w:tabs>
        <w:ind w:left="104"/>
        <w:rPr>
          <w:color w:val="0000EE"/>
          <w:w w:val="120"/>
          <w:sz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type w:val="continuous"/>
          <w:pgSz w:w="11900" w:h="16840"/>
          <w:pgMar w:top="540" w:right="980" w:bottom="280" w:left="1000" w:header="720" w:footer="720" w:gutter="0"/>
          <w:cols w:space="720"/>
        </w:sectPr>
      </w:pPr>
    </w:p>
    <w:p w14:paraId="5D542300"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ORGANISATION FOR STANDARDISATION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59B4F11C" w14:textId="5AB6F93A"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ISO/IEC JTC 1/SC 29/WG 3</w:t>
      </w:r>
    </w:p>
    <w:p w14:paraId="0D92B76F"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CODING OF MOVING PICTURES AND AUDIO</w:t>
      </w:r>
    </w:p>
    <w:p w14:paraId="5093E541" w14:textId="77777777" w:rsidR="00385C5D" w:rsidRPr="003226C8" w:rsidRDefault="00385C5D" w:rsidP="00385C5D">
      <w:pPr>
        <w:rPr>
          <w:rFonts w:ascii="Times New Roman" w:hAnsi="Times New Roman" w:cs="Times New Roman"/>
          <w:lang w:val="en-GB"/>
        </w:rPr>
      </w:pPr>
    </w:p>
    <w:p w14:paraId="54CED6D6" w14:textId="157B7085"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3 </w:t>
      </w:r>
      <w:r w:rsidRPr="003226C8">
        <w:rPr>
          <w:rFonts w:ascii="Times New Roman" w:eastAsia="SimSun" w:hAnsi="Times New Roman" w:cs="Times New Roman"/>
          <w:b/>
          <w:sz w:val="48"/>
          <w:szCs w:val="24"/>
          <w:lang w:val="en-GB" w:eastAsia="zh-CN"/>
        </w:rPr>
        <w:t>N</w:t>
      </w:r>
      <w:r w:rsidR="00D1476C" w:rsidRPr="00D1476C">
        <w:rPr>
          <w:rFonts w:ascii="Times New Roman" w:eastAsia="SimSun" w:hAnsi="Times New Roman" w:cs="Times New Roman"/>
          <w:b/>
          <w:sz w:val="48"/>
          <w:szCs w:val="24"/>
          <w:lang w:val="en-GB" w:eastAsia="zh-CN"/>
        </w:rPr>
        <w:t xml:space="preserve">1087  </w:t>
      </w:r>
      <w:r w:rsidRPr="003226C8">
        <w:rPr>
          <w:rFonts w:ascii="Times New Roman" w:hAnsi="Times New Roman" w:cs="Times New Roman"/>
          <w:lang w:val="en-GB"/>
        </w:rPr>
        <w:t xml:space="preserve"> </w:t>
      </w:r>
    </w:p>
    <w:p w14:paraId="1E14C2FC" w14:textId="669D79DD" w:rsidR="00385C5D" w:rsidRDefault="00D1476C"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Hannover, DE</w:t>
      </w:r>
      <w:r w:rsidR="00385C5D" w:rsidRPr="003226C8">
        <w:rPr>
          <w:rFonts w:ascii="Times New Roman" w:eastAsia="SimSun" w:hAnsi="Times New Roman" w:cs="Times New Roman"/>
          <w:b/>
          <w:sz w:val="28"/>
          <w:szCs w:val="24"/>
          <w:lang w:val="en-GB" w:eastAsia="zh-CN"/>
        </w:rPr>
        <w:t xml:space="preserve"> – October 202</w:t>
      </w:r>
      <w:r>
        <w:rPr>
          <w:rFonts w:ascii="Times New Roman" w:eastAsia="SimSun" w:hAnsi="Times New Roman" w:cs="Times New Roman"/>
          <w:b/>
          <w:sz w:val="28"/>
          <w:szCs w:val="24"/>
          <w:lang w:val="en-GB" w:eastAsia="zh-CN"/>
        </w:rPr>
        <w:t>3</w:t>
      </w:r>
    </w:p>
    <w:p w14:paraId="126A5DA8" w14:textId="77777777" w:rsidR="00D1476C" w:rsidRDefault="00D1476C" w:rsidP="00385C5D">
      <w:pPr>
        <w:widowControl/>
        <w:jc w:val="right"/>
        <w:rPr>
          <w:rFonts w:ascii="Times New Roman" w:eastAsia="SimSun" w:hAnsi="Times New Roman" w:cs="Times New Roman"/>
          <w:b/>
          <w:sz w:val="28"/>
          <w:szCs w:val="24"/>
          <w:lang w:val="en-GB" w:eastAsia="zh-CN"/>
        </w:rPr>
      </w:pPr>
    </w:p>
    <w:p w14:paraId="75FB55A5" w14:textId="77777777" w:rsidR="00D1476C" w:rsidRDefault="00D1476C" w:rsidP="00385C5D">
      <w:pPr>
        <w:widowControl/>
        <w:jc w:val="right"/>
        <w:rPr>
          <w:rFonts w:ascii="Times New Roman" w:eastAsia="SimSun" w:hAnsi="Times New Roman" w:cs="Times New Roman"/>
          <w:b/>
          <w:sz w:val="28"/>
          <w:szCs w:val="24"/>
          <w:lang w:val="en-GB" w:eastAsia="zh-CN"/>
        </w:rPr>
      </w:pPr>
    </w:p>
    <w:p w14:paraId="2D120543" w14:textId="77777777" w:rsidR="00D1476C" w:rsidRDefault="00D1476C" w:rsidP="00385C5D">
      <w:pPr>
        <w:widowControl/>
        <w:jc w:val="right"/>
        <w:rPr>
          <w:rFonts w:ascii="Times New Roman" w:eastAsia="SimSun" w:hAnsi="Times New Roman" w:cs="Times New Roman"/>
          <w:b/>
          <w:sz w:val="28"/>
          <w:szCs w:val="24"/>
          <w:lang w:val="en-GB" w:eastAsia="zh-CN"/>
        </w:rPr>
      </w:pPr>
    </w:p>
    <w:p w14:paraId="4005C612" w14:textId="77777777" w:rsidR="00D1476C" w:rsidRDefault="00D1476C" w:rsidP="00385C5D">
      <w:pPr>
        <w:widowControl/>
        <w:jc w:val="right"/>
        <w:rPr>
          <w:rFonts w:ascii="Times New Roman" w:eastAsia="SimSun" w:hAnsi="Times New Roman" w:cs="Times New Roman"/>
          <w:b/>
          <w:sz w:val="28"/>
          <w:szCs w:val="24"/>
          <w:lang w:val="en-GB" w:eastAsia="zh-CN"/>
        </w:rPr>
      </w:pPr>
    </w:p>
    <w:p w14:paraId="7EE99C4C" w14:textId="77777777" w:rsidR="00D1476C" w:rsidRDefault="00D1476C" w:rsidP="00385C5D">
      <w:pPr>
        <w:widowControl/>
        <w:jc w:val="right"/>
        <w:rPr>
          <w:rFonts w:ascii="Times New Roman" w:eastAsia="SimSun" w:hAnsi="Times New Roman" w:cs="Times New Roman"/>
          <w:b/>
          <w:sz w:val="28"/>
          <w:szCs w:val="24"/>
          <w:lang w:val="en-GB" w:eastAsia="zh-CN"/>
        </w:rPr>
      </w:pPr>
    </w:p>
    <w:p w14:paraId="12011F85" w14:textId="77777777" w:rsidR="00D1476C" w:rsidRDefault="00D1476C" w:rsidP="00385C5D">
      <w:pPr>
        <w:widowControl/>
        <w:jc w:val="right"/>
        <w:rPr>
          <w:rFonts w:ascii="Times New Roman" w:eastAsia="SimSun" w:hAnsi="Times New Roman" w:cs="Times New Roman"/>
          <w:b/>
          <w:sz w:val="28"/>
          <w:szCs w:val="24"/>
          <w:lang w:val="en-GB" w:eastAsia="zh-CN"/>
        </w:rPr>
      </w:pPr>
    </w:p>
    <w:p w14:paraId="653A36B8" w14:textId="77777777" w:rsidR="00D1476C" w:rsidRDefault="00D1476C" w:rsidP="00385C5D">
      <w:pPr>
        <w:widowControl/>
        <w:jc w:val="right"/>
        <w:rPr>
          <w:rFonts w:ascii="Times New Roman" w:eastAsia="SimSun" w:hAnsi="Times New Roman" w:cs="Times New Roman"/>
          <w:b/>
          <w:sz w:val="28"/>
          <w:szCs w:val="24"/>
          <w:lang w:val="en-GB" w:eastAsia="zh-CN"/>
        </w:rPr>
      </w:pPr>
    </w:p>
    <w:p w14:paraId="39B27341" w14:textId="77777777" w:rsidR="00D1476C" w:rsidRDefault="00D1476C" w:rsidP="00385C5D">
      <w:pPr>
        <w:widowControl/>
        <w:jc w:val="right"/>
        <w:rPr>
          <w:rFonts w:ascii="Times New Roman" w:eastAsia="SimSun" w:hAnsi="Times New Roman" w:cs="Times New Roman"/>
          <w:b/>
          <w:sz w:val="28"/>
          <w:szCs w:val="24"/>
          <w:lang w:val="en-GB" w:eastAsia="zh-CN"/>
        </w:rPr>
      </w:pPr>
    </w:p>
    <w:p w14:paraId="224821C7" w14:textId="77777777" w:rsidR="00D1476C" w:rsidRDefault="00D1476C" w:rsidP="00385C5D">
      <w:pPr>
        <w:widowControl/>
        <w:jc w:val="right"/>
        <w:rPr>
          <w:rFonts w:ascii="Times New Roman" w:eastAsia="SimSun" w:hAnsi="Times New Roman" w:cs="Times New Roman"/>
          <w:b/>
          <w:sz w:val="28"/>
          <w:szCs w:val="24"/>
          <w:lang w:val="en-GB" w:eastAsia="zh-CN"/>
        </w:rPr>
      </w:pPr>
    </w:p>
    <w:p w14:paraId="1464E537" w14:textId="77777777" w:rsidR="00D1476C" w:rsidRDefault="00D1476C" w:rsidP="00385C5D">
      <w:pPr>
        <w:widowControl/>
        <w:jc w:val="right"/>
        <w:rPr>
          <w:rFonts w:ascii="Times New Roman" w:eastAsia="SimSun" w:hAnsi="Times New Roman" w:cs="Times New Roman"/>
          <w:b/>
          <w:sz w:val="28"/>
          <w:szCs w:val="24"/>
          <w:lang w:val="en-GB" w:eastAsia="zh-CN"/>
        </w:rPr>
      </w:pPr>
    </w:p>
    <w:p w14:paraId="68C5D44E" w14:textId="77777777" w:rsidR="00D1476C" w:rsidRDefault="00D1476C" w:rsidP="00385C5D">
      <w:pPr>
        <w:widowControl/>
        <w:jc w:val="right"/>
        <w:rPr>
          <w:rFonts w:ascii="Times New Roman" w:eastAsia="SimSun" w:hAnsi="Times New Roman" w:cs="Times New Roman"/>
          <w:b/>
          <w:sz w:val="28"/>
          <w:szCs w:val="24"/>
          <w:lang w:val="en-GB" w:eastAsia="zh-CN"/>
        </w:rPr>
      </w:pPr>
    </w:p>
    <w:p w14:paraId="14E0DF8E" w14:textId="77777777" w:rsidR="00D1476C" w:rsidRDefault="00D1476C" w:rsidP="00385C5D">
      <w:pPr>
        <w:widowControl/>
        <w:jc w:val="right"/>
        <w:rPr>
          <w:rFonts w:ascii="Times New Roman" w:eastAsia="SimSun" w:hAnsi="Times New Roman" w:cs="Times New Roman"/>
          <w:b/>
          <w:sz w:val="28"/>
          <w:szCs w:val="24"/>
          <w:lang w:val="en-GB" w:eastAsia="zh-CN"/>
        </w:rPr>
      </w:pPr>
    </w:p>
    <w:p w14:paraId="4F67D49E" w14:textId="77777777" w:rsidR="00D1476C" w:rsidRDefault="00D1476C" w:rsidP="00385C5D">
      <w:pPr>
        <w:widowControl/>
        <w:jc w:val="right"/>
        <w:rPr>
          <w:rFonts w:ascii="Times New Roman" w:eastAsia="SimSun" w:hAnsi="Times New Roman" w:cs="Times New Roman"/>
          <w:b/>
          <w:sz w:val="28"/>
          <w:szCs w:val="24"/>
          <w:lang w:val="en-GB" w:eastAsia="zh-CN"/>
        </w:rPr>
      </w:pPr>
    </w:p>
    <w:p w14:paraId="0FADB1FD" w14:textId="77777777" w:rsidR="00D1476C" w:rsidRDefault="00D1476C" w:rsidP="00385C5D">
      <w:pPr>
        <w:widowControl/>
        <w:jc w:val="right"/>
        <w:rPr>
          <w:rFonts w:ascii="Times New Roman" w:eastAsia="SimSun" w:hAnsi="Times New Roman" w:cs="Times New Roman"/>
          <w:b/>
          <w:sz w:val="28"/>
          <w:szCs w:val="24"/>
          <w:lang w:val="en-GB" w:eastAsia="zh-CN"/>
        </w:rPr>
      </w:pPr>
    </w:p>
    <w:p w14:paraId="1D718041" w14:textId="77777777" w:rsidR="00D1476C" w:rsidRDefault="00D1476C" w:rsidP="00385C5D">
      <w:pPr>
        <w:widowControl/>
        <w:jc w:val="right"/>
        <w:rPr>
          <w:rFonts w:ascii="Times New Roman" w:eastAsia="SimSun" w:hAnsi="Times New Roman" w:cs="Times New Roman"/>
          <w:b/>
          <w:sz w:val="28"/>
          <w:szCs w:val="24"/>
          <w:lang w:val="en-GB" w:eastAsia="zh-CN"/>
        </w:rPr>
      </w:pPr>
    </w:p>
    <w:p w14:paraId="3421686C" w14:textId="77777777" w:rsidR="00D1476C" w:rsidRDefault="00D1476C" w:rsidP="00385C5D">
      <w:pPr>
        <w:widowControl/>
        <w:jc w:val="right"/>
        <w:rPr>
          <w:rFonts w:ascii="Times New Roman" w:eastAsia="SimSun" w:hAnsi="Times New Roman" w:cs="Times New Roman"/>
          <w:b/>
          <w:sz w:val="28"/>
          <w:szCs w:val="24"/>
          <w:lang w:val="en-GB" w:eastAsia="zh-CN"/>
        </w:rPr>
      </w:pPr>
    </w:p>
    <w:p w14:paraId="6FB048B7" w14:textId="77777777" w:rsidR="00D1476C" w:rsidRDefault="00D1476C" w:rsidP="00385C5D">
      <w:pPr>
        <w:widowControl/>
        <w:jc w:val="right"/>
        <w:rPr>
          <w:rFonts w:ascii="Times New Roman" w:eastAsia="SimSun" w:hAnsi="Times New Roman" w:cs="Times New Roman"/>
          <w:b/>
          <w:sz w:val="28"/>
          <w:szCs w:val="24"/>
          <w:lang w:val="en-GB" w:eastAsia="zh-CN"/>
        </w:rPr>
      </w:pPr>
    </w:p>
    <w:p w14:paraId="0655278A" w14:textId="77777777" w:rsidR="00D1476C" w:rsidRDefault="00D1476C" w:rsidP="00385C5D">
      <w:pPr>
        <w:widowControl/>
        <w:jc w:val="right"/>
        <w:rPr>
          <w:rFonts w:ascii="Times New Roman" w:eastAsia="SimSun" w:hAnsi="Times New Roman" w:cs="Times New Roman"/>
          <w:b/>
          <w:sz w:val="28"/>
          <w:szCs w:val="24"/>
          <w:lang w:val="en-GB" w:eastAsia="zh-CN"/>
        </w:rPr>
      </w:pPr>
    </w:p>
    <w:p w14:paraId="586B4433" w14:textId="77777777" w:rsidR="00D1476C" w:rsidRDefault="00D1476C" w:rsidP="00385C5D">
      <w:pPr>
        <w:widowControl/>
        <w:jc w:val="right"/>
        <w:rPr>
          <w:rFonts w:ascii="Times New Roman" w:eastAsia="SimSun" w:hAnsi="Times New Roman" w:cs="Times New Roman"/>
          <w:b/>
          <w:sz w:val="28"/>
          <w:szCs w:val="24"/>
          <w:lang w:val="en-GB" w:eastAsia="zh-CN"/>
        </w:rPr>
      </w:pPr>
    </w:p>
    <w:p w14:paraId="567EE861" w14:textId="77777777" w:rsidR="00D1476C" w:rsidRDefault="00D1476C" w:rsidP="00385C5D">
      <w:pPr>
        <w:widowControl/>
        <w:jc w:val="right"/>
        <w:rPr>
          <w:rFonts w:ascii="Times New Roman" w:eastAsia="SimSun" w:hAnsi="Times New Roman" w:cs="Times New Roman"/>
          <w:b/>
          <w:sz w:val="28"/>
          <w:szCs w:val="24"/>
          <w:lang w:val="en-GB" w:eastAsia="zh-CN"/>
        </w:rPr>
      </w:pPr>
    </w:p>
    <w:p w14:paraId="3878863D" w14:textId="77777777" w:rsidR="00D1476C" w:rsidRDefault="00D1476C" w:rsidP="00385C5D">
      <w:pPr>
        <w:widowControl/>
        <w:jc w:val="right"/>
        <w:rPr>
          <w:rFonts w:ascii="Times New Roman" w:eastAsia="SimSun" w:hAnsi="Times New Roman" w:cs="Times New Roman"/>
          <w:b/>
          <w:sz w:val="28"/>
          <w:szCs w:val="24"/>
          <w:lang w:val="en-GB" w:eastAsia="zh-CN"/>
        </w:rPr>
      </w:pPr>
    </w:p>
    <w:p w14:paraId="00E8B234" w14:textId="77777777" w:rsidR="00D1476C" w:rsidRDefault="00D1476C" w:rsidP="00385C5D">
      <w:pPr>
        <w:widowControl/>
        <w:jc w:val="right"/>
        <w:rPr>
          <w:rFonts w:ascii="Times New Roman" w:eastAsia="SimSun" w:hAnsi="Times New Roman" w:cs="Times New Roman"/>
          <w:b/>
          <w:sz w:val="28"/>
          <w:szCs w:val="24"/>
          <w:lang w:val="en-GB" w:eastAsia="zh-CN"/>
        </w:rPr>
      </w:pPr>
    </w:p>
    <w:p w14:paraId="4AEBB780" w14:textId="77777777" w:rsidR="00D1476C" w:rsidRDefault="00D1476C" w:rsidP="00385C5D">
      <w:pPr>
        <w:widowControl/>
        <w:jc w:val="right"/>
        <w:rPr>
          <w:rFonts w:ascii="Times New Roman" w:eastAsia="SimSun" w:hAnsi="Times New Roman" w:cs="Times New Roman"/>
          <w:b/>
          <w:sz w:val="28"/>
          <w:szCs w:val="24"/>
          <w:lang w:val="en-GB" w:eastAsia="zh-CN"/>
        </w:rPr>
      </w:pPr>
    </w:p>
    <w:p w14:paraId="19C12AC7" w14:textId="77777777" w:rsidR="00D1476C" w:rsidRDefault="00D1476C" w:rsidP="00385C5D">
      <w:pPr>
        <w:widowControl/>
        <w:jc w:val="right"/>
        <w:rPr>
          <w:rFonts w:ascii="Times New Roman" w:eastAsia="SimSun" w:hAnsi="Times New Roman" w:cs="Times New Roman"/>
          <w:b/>
          <w:sz w:val="28"/>
          <w:szCs w:val="24"/>
          <w:lang w:val="en-GB" w:eastAsia="zh-CN"/>
        </w:rPr>
      </w:pPr>
    </w:p>
    <w:p w14:paraId="7861F00F" w14:textId="77777777" w:rsidR="00D1476C" w:rsidRDefault="00D1476C" w:rsidP="00385C5D">
      <w:pPr>
        <w:widowControl/>
        <w:jc w:val="right"/>
        <w:rPr>
          <w:rFonts w:ascii="Times New Roman" w:eastAsia="SimSun" w:hAnsi="Times New Roman" w:cs="Times New Roman"/>
          <w:b/>
          <w:sz w:val="28"/>
          <w:szCs w:val="24"/>
          <w:lang w:val="en-GB" w:eastAsia="zh-CN"/>
        </w:rPr>
      </w:pPr>
    </w:p>
    <w:p w14:paraId="12259933" w14:textId="77777777" w:rsidR="00D1476C" w:rsidRDefault="00D1476C" w:rsidP="00385C5D">
      <w:pPr>
        <w:widowControl/>
        <w:jc w:val="right"/>
        <w:rPr>
          <w:rFonts w:ascii="Times New Roman" w:eastAsia="SimSun" w:hAnsi="Times New Roman" w:cs="Times New Roman"/>
          <w:b/>
          <w:sz w:val="28"/>
          <w:szCs w:val="24"/>
          <w:lang w:val="en-GB" w:eastAsia="zh-CN"/>
        </w:rPr>
      </w:pPr>
    </w:p>
    <w:p w14:paraId="201D63FA" w14:textId="77777777" w:rsidR="00D1476C" w:rsidRDefault="00D1476C" w:rsidP="00385C5D">
      <w:pPr>
        <w:widowControl/>
        <w:jc w:val="right"/>
        <w:rPr>
          <w:rFonts w:ascii="Times New Roman" w:eastAsia="SimSun" w:hAnsi="Times New Roman" w:cs="Times New Roman"/>
          <w:b/>
          <w:sz w:val="28"/>
          <w:szCs w:val="24"/>
          <w:lang w:val="en-GB" w:eastAsia="zh-CN"/>
        </w:rPr>
      </w:pPr>
    </w:p>
    <w:p w14:paraId="3583491A" w14:textId="77777777" w:rsidR="00D1476C" w:rsidRDefault="00D1476C" w:rsidP="00385C5D">
      <w:pPr>
        <w:widowControl/>
        <w:jc w:val="right"/>
        <w:rPr>
          <w:rFonts w:ascii="Times New Roman" w:eastAsia="SimSun" w:hAnsi="Times New Roman" w:cs="Times New Roman"/>
          <w:b/>
          <w:sz w:val="28"/>
          <w:szCs w:val="24"/>
          <w:lang w:val="en-GB" w:eastAsia="zh-CN"/>
        </w:rPr>
      </w:pPr>
    </w:p>
    <w:p w14:paraId="50D4807B" w14:textId="77777777" w:rsidR="00D1476C" w:rsidRDefault="00D1476C" w:rsidP="00385C5D">
      <w:pPr>
        <w:widowControl/>
        <w:jc w:val="right"/>
        <w:rPr>
          <w:rFonts w:ascii="Times New Roman" w:eastAsia="SimSun" w:hAnsi="Times New Roman" w:cs="Times New Roman"/>
          <w:b/>
          <w:sz w:val="28"/>
          <w:szCs w:val="24"/>
          <w:lang w:val="en-GB" w:eastAsia="zh-CN"/>
        </w:rPr>
      </w:pPr>
    </w:p>
    <w:p w14:paraId="743026B8" w14:textId="77777777" w:rsidR="00D1476C" w:rsidRDefault="00D1476C" w:rsidP="00385C5D">
      <w:pPr>
        <w:widowControl/>
        <w:jc w:val="right"/>
        <w:rPr>
          <w:rFonts w:ascii="Times New Roman" w:eastAsia="SimSun" w:hAnsi="Times New Roman" w:cs="Times New Roman"/>
          <w:b/>
          <w:sz w:val="28"/>
          <w:szCs w:val="24"/>
          <w:lang w:val="en-GB" w:eastAsia="zh-CN"/>
        </w:rPr>
      </w:pPr>
    </w:p>
    <w:p w14:paraId="1C776943" w14:textId="77777777" w:rsidR="00D1476C" w:rsidRDefault="00D1476C" w:rsidP="00385C5D">
      <w:pPr>
        <w:widowControl/>
        <w:jc w:val="right"/>
        <w:rPr>
          <w:rFonts w:ascii="Times New Roman" w:eastAsia="SimSun" w:hAnsi="Times New Roman" w:cs="Times New Roman"/>
          <w:b/>
          <w:sz w:val="28"/>
          <w:szCs w:val="24"/>
          <w:lang w:val="en-GB" w:eastAsia="zh-CN"/>
        </w:rPr>
      </w:pPr>
    </w:p>
    <w:p w14:paraId="2CB4B2BC" w14:textId="77777777" w:rsidR="00D1476C" w:rsidRDefault="00D1476C" w:rsidP="00385C5D">
      <w:pPr>
        <w:widowControl/>
        <w:jc w:val="right"/>
        <w:rPr>
          <w:rFonts w:ascii="Times New Roman" w:eastAsia="SimSun" w:hAnsi="Times New Roman" w:cs="Times New Roman"/>
          <w:b/>
          <w:sz w:val="28"/>
          <w:szCs w:val="24"/>
          <w:lang w:val="en-GB" w:eastAsia="zh-CN"/>
        </w:rPr>
      </w:pPr>
    </w:p>
    <w:p w14:paraId="5EF342B7" w14:textId="77777777" w:rsidR="00D1476C" w:rsidRDefault="00D1476C" w:rsidP="00385C5D">
      <w:pPr>
        <w:widowControl/>
        <w:jc w:val="right"/>
        <w:rPr>
          <w:rFonts w:ascii="Times New Roman" w:eastAsia="SimSun" w:hAnsi="Times New Roman" w:cs="Times New Roman"/>
          <w:b/>
          <w:sz w:val="28"/>
          <w:szCs w:val="24"/>
          <w:lang w:val="en-GB" w:eastAsia="zh-CN"/>
        </w:rPr>
      </w:pPr>
    </w:p>
    <w:p w14:paraId="556460A2" w14:textId="77777777" w:rsidR="00D1476C" w:rsidRDefault="00D1476C" w:rsidP="00385C5D">
      <w:pPr>
        <w:widowControl/>
        <w:jc w:val="right"/>
        <w:rPr>
          <w:rFonts w:ascii="Times New Roman" w:eastAsia="SimSun" w:hAnsi="Times New Roman" w:cs="Times New Roman"/>
          <w:b/>
          <w:sz w:val="28"/>
          <w:szCs w:val="24"/>
          <w:lang w:val="en-GB" w:eastAsia="zh-CN"/>
        </w:rPr>
      </w:pPr>
    </w:p>
    <w:p w14:paraId="42B70517" w14:textId="77777777" w:rsidR="00D1476C" w:rsidRDefault="00D1476C" w:rsidP="00385C5D">
      <w:pPr>
        <w:widowControl/>
        <w:jc w:val="right"/>
        <w:rPr>
          <w:rFonts w:ascii="Times New Roman" w:eastAsia="SimSun" w:hAnsi="Times New Roman" w:cs="Times New Roman"/>
          <w:b/>
          <w:sz w:val="28"/>
          <w:szCs w:val="24"/>
          <w:lang w:val="en-GB" w:eastAsia="zh-CN"/>
        </w:rPr>
      </w:pPr>
    </w:p>
    <w:p w14:paraId="62D15615" w14:textId="4E71AC34" w:rsidR="00D1476C" w:rsidRPr="00D1476C" w:rsidRDefault="00D1476C" w:rsidP="00D1476C">
      <w:pPr>
        <w:widowControl/>
        <w:autoSpaceDE/>
        <w:rPr>
          <w:rFonts w:ascii="Times New Roman" w:eastAsia="SimSun" w:hAnsi="Times New Roman" w:cs="Times New Roman"/>
          <w:b/>
          <w:sz w:val="28"/>
          <w:szCs w:val="24"/>
          <w:lang w:eastAsia="zh-CN"/>
        </w:rPr>
      </w:pPr>
      <w:r>
        <w:rPr>
          <w:rFonts w:ascii="Times New Roman" w:eastAsia="SimSun" w:hAnsi="Times New Roman" w:cs="Times New Roman"/>
          <w:b/>
          <w:sz w:val="28"/>
          <w:szCs w:val="24"/>
          <w:lang w:eastAsia="zh-CN"/>
        </w:rPr>
        <w:lastRenderedPageBreak/>
        <w:t>Change 1.</w:t>
      </w:r>
      <w:r>
        <w:rPr>
          <w:rFonts w:ascii="Times New Roman" w:eastAsia="SimSun" w:hAnsi="Times New Roman" w:cs="Times New Roman"/>
          <w:b/>
          <w:sz w:val="28"/>
          <w:szCs w:val="24"/>
          <w:lang w:eastAsia="zh-CN"/>
        </w:rPr>
        <w:tab/>
      </w:r>
      <w:r w:rsidRPr="00D1476C">
        <w:rPr>
          <w:rFonts w:ascii="Times New Roman" w:eastAsia="SimSun" w:hAnsi="Times New Roman" w:cs="Times New Roman"/>
          <w:b/>
          <w:sz w:val="28"/>
          <w:szCs w:val="24"/>
          <w:lang w:eastAsia="zh-CN"/>
        </w:rPr>
        <w:t>Potential Improvement 1: improve STS support in packager</w:t>
      </w:r>
    </w:p>
    <w:p w14:paraId="1D245073" w14:textId="77777777" w:rsidR="00D1476C" w:rsidRDefault="00D1476C" w:rsidP="00D1476C">
      <w:pPr>
        <w:widowControl/>
        <w:autoSpaceDE/>
        <w:rPr>
          <w:rFonts w:ascii="Times New Roman" w:eastAsia="SimSun" w:hAnsi="Times New Roman" w:cs="Times New Roman"/>
          <w:b/>
          <w:sz w:val="28"/>
          <w:szCs w:val="24"/>
          <w:lang w:eastAsia="zh-CN"/>
        </w:rPr>
      </w:pPr>
    </w:p>
    <w:p w14:paraId="74B7400A" w14:textId="34691D98" w:rsidR="00D1476C" w:rsidRDefault="00D1476C" w:rsidP="00D1476C">
      <w:pPr>
        <w:widowControl/>
        <w:autoSpaceDE/>
        <w:rPr>
          <w:rFonts w:ascii="Times New Roman" w:eastAsia="SimSun" w:hAnsi="Times New Roman" w:cs="Times New Roman"/>
          <w:b/>
          <w:sz w:val="28"/>
          <w:szCs w:val="24"/>
          <w:lang w:eastAsia="zh-CN"/>
        </w:rPr>
      </w:pPr>
      <w:r>
        <w:rPr>
          <w:rFonts w:ascii="Times New Roman" w:eastAsia="SimSun" w:hAnsi="Times New Roman" w:cs="Times New Roman"/>
          <w:b/>
          <w:sz w:val="28"/>
          <w:szCs w:val="24"/>
          <w:lang w:eastAsia="zh-CN"/>
        </w:rPr>
        <w:t xml:space="preserve">1.1 Introduction </w:t>
      </w:r>
    </w:p>
    <w:p w14:paraId="3520B439" w14:textId="77777777" w:rsidR="00D1476C" w:rsidRDefault="00D1476C" w:rsidP="00D1476C">
      <w:pPr>
        <w:widowControl/>
        <w:autoSpaceDE/>
        <w:rPr>
          <w:rFonts w:ascii="Times New Roman" w:eastAsia="SimSun" w:hAnsi="Times New Roman" w:cs="Times New Roman"/>
          <w:b/>
          <w:sz w:val="28"/>
          <w:szCs w:val="24"/>
          <w:lang w:eastAsia="zh-CN"/>
        </w:rPr>
      </w:pPr>
    </w:p>
    <w:p w14:paraId="42AEBA76" w14:textId="22C578E0" w:rsidR="00D1476C" w:rsidRDefault="00D1476C" w:rsidP="00D1476C">
      <w:pPr>
        <w:widowControl/>
        <w:autoSpaceDE/>
        <w:rPr>
          <w:rFonts w:ascii="Times New Roman" w:eastAsia="SimSun" w:hAnsi="Times New Roman" w:cs="Times New Roman"/>
          <w:bCs/>
          <w:sz w:val="24"/>
          <w:szCs w:val="24"/>
          <w:lang w:eastAsia="zh-CN"/>
        </w:rPr>
      </w:pPr>
      <w:r>
        <w:rPr>
          <w:rFonts w:ascii="Times New Roman" w:eastAsia="SimSun" w:hAnsi="Times New Roman" w:cs="Times New Roman"/>
          <w:bCs/>
          <w:sz w:val="24"/>
          <w:szCs w:val="24"/>
          <w:lang w:eastAsia="zh-CN"/>
        </w:rPr>
        <w:t xml:space="preserve">Clause 6 figure 2 of </w:t>
      </w:r>
      <w:r w:rsidR="00BC2524">
        <w:rPr>
          <w:rFonts w:ascii="Times New Roman" w:eastAsia="SimSun" w:hAnsi="Times New Roman" w:cs="Times New Roman"/>
          <w:bCs/>
          <w:sz w:val="24"/>
          <w:szCs w:val="24"/>
          <w:lang w:eastAsia="zh-CN"/>
        </w:rPr>
        <w:t xml:space="preserve">DIS 23009-9 </w:t>
      </w:r>
      <w:r>
        <w:rPr>
          <w:rFonts w:ascii="Times New Roman" w:eastAsia="SimSun" w:hAnsi="Times New Roman" w:cs="Times New Roman"/>
          <w:bCs/>
          <w:sz w:val="24"/>
          <w:szCs w:val="24"/>
          <w:lang w:eastAsia="zh-CN"/>
        </w:rPr>
        <w:t xml:space="preserve">introduces the synchronization time stamp (STS) as a configuration parameter of the </w:t>
      </w:r>
      <w:proofErr w:type="spellStart"/>
      <w:r>
        <w:rPr>
          <w:rFonts w:ascii="Times New Roman" w:eastAsia="SimSun" w:hAnsi="Times New Roman" w:cs="Times New Roman"/>
          <w:bCs/>
          <w:sz w:val="24"/>
          <w:szCs w:val="24"/>
          <w:lang w:eastAsia="zh-CN"/>
        </w:rPr>
        <w:t>REaP</w:t>
      </w:r>
      <w:proofErr w:type="spellEnd"/>
      <w:r>
        <w:rPr>
          <w:rFonts w:ascii="Times New Roman" w:eastAsia="SimSun" w:hAnsi="Times New Roman" w:cs="Times New Roman"/>
          <w:bCs/>
          <w:sz w:val="24"/>
          <w:szCs w:val="24"/>
          <w:lang w:eastAsia="zh-CN"/>
        </w:rPr>
        <w:t xml:space="preserve"> distribution encoder. </w:t>
      </w:r>
    </w:p>
    <w:p w14:paraId="44340CD8" w14:textId="77777777" w:rsidR="00D1476C" w:rsidRDefault="00D1476C" w:rsidP="00D1476C">
      <w:pPr>
        <w:widowControl/>
        <w:autoSpaceDE/>
        <w:rPr>
          <w:rFonts w:ascii="Times New Roman" w:eastAsia="SimSun" w:hAnsi="Times New Roman" w:cs="Times New Roman"/>
          <w:bCs/>
          <w:sz w:val="24"/>
          <w:szCs w:val="24"/>
          <w:lang w:eastAsia="zh-CN"/>
        </w:rPr>
      </w:pPr>
    </w:p>
    <w:p w14:paraId="1BDD9B5B" w14:textId="191C14F4" w:rsidR="00D1476C" w:rsidRDefault="00D1476C" w:rsidP="00D1476C">
      <w:pPr>
        <w:widowControl/>
        <w:autoSpaceDE/>
        <w:rPr>
          <w:rFonts w:ascii="Times New Roman" w:eastAsia="SimSun" w:hAnsi="Times New Roman" w:cs="Times New Roman"/>
          <w:bCs/>
          <w:sz w:val="24"/>
          <w:szCs w:val="24"/>
          <w:lang w:eastAsia="zh-CN"/>
        </w:rPr>
      </w:pPr>
      <w:r>
        <w:rPr>
          <w:rFonts w:ascii="Times New Roman" w:eastAsia="SimSun" w:hAnsi="Times New Roman" w:cs="Times New Roman"/>
          <w:bCs/>
          <w:sz w:val="24"/>
          <w:szCs w:val="24"/>
          <w:lang w:eastAsia="zh-CN"/>
        </w:rPr>
        <w:t xml:space="preserve">The reasoning is that </w:t>
      </w:r>
      <w:del w:id="0" w:author="Mohammed Raad" w:date="2024-01-13T21:18:00Z">
        <w:r w:rsidDel="00174AA9">
          <w:rPr>
            <w:rFonts w:ascii="Times New Roman" w:eastAsia="SimSun" w:hAnsi="Times New Roman" w:cs="Times New Roman"/>
            <w:bCs/>
            <w:sz w:val="24"/>
            <w:szCs w:val="24"/>
            <w:lang w:eastAsia="zh-CN"/>
          </w:rPr>
          <w:delText xml:space="preserve">the </w:delText>
        </w:r>
      </w:del>
      <w:r>
        <w:rPr>
          <w:rFonts w:ascii="Times New Roman" w:eastAsia="SimSun" w:hAnsi="Times New Roman" w:cs="Times New Roman"/>
          <w:bCs/>
          <w:sz w:val="24"/>
          <w:szCs w:val="24"/>
          <w:lang w:eastAsia="zh-CN"/>
        </w:rPr>
        <w:t>as the distribution encoder introduces algorithmic delay and input timing may use a different origin, th</w:t>
      </w:r>
      <w:ins w:id="1" w:author="Mohammed Raad" w:date="2024-01-13T21:19:00Z">
        <w:r w:rsidR="00174AA9">
          <w:rPr>
            <w:rFonts w:ascii="Times New Roman" w:eastAsia="SimSun" w:hAnsi="Times New Roman" w:cs="Times New Roman"/>
            <w:bCs/>
            <w:sz w:val="24"/>
            <w:szCs w:val="24"/>
            <w:lang w:eastAsia="zh-CN"/>
          </w:rPr>
          <w:t>en</w:t>
        </w:r>
      </w:ins>
      <w:del w:id="2" w:author="Mohammed Raad" w:date="2024-01-13T21:19:00Z">
        <w:r w:rsidDel="00174AA9">
          <w:rPr>
            <w:rFonts w:ascii="Times New Roman" w:eastAsia="SimSun" w:hAnsi="Times New Roman" w:cs="Times New Roman"/>
            <w:bCs/>
            <w:sz w:val="24"/>
            <w:szCs w:val="24"/>
            <w:lang w:eastAsia="zh-CN"/>
          </w:rPr>
          <w:delText>at</w:delText>
        </w:r>
      </w:del>
      <w:r>
        <w:rPr>
          <w:rFonts w:ascii="Times New Roman" w:eastAsia="SimSun" w:hAnsi="Times New Roman" w:cs="Times New Roman"/>
          <w:bCs/>
          <w:sz w:val="24"/>
          <w:szCs w:val="24"/>
          <w:lang w:eastAsia="zh-CN"/>
        </w:rPr>
        <w:t xml:space="preserve"> distribution encoders may need to patch the timestamps it received from the input encoder using </w:t>
      </w:r>
      <w:ins w:id="3" w:author="Mohammed Raad" w:date="2024-01-13T21:19:00Z">
        <w:r w:rsidR="00174AA9">
          <w:rPr>
            <w:rFonts w:ascii="Times New Roman" w:eastAsia="SimSun" w:hAnsi="Times New Roman" w:cs="Times New Roman"/>
            <w:bCs/>
            <w:sz w:val="24"/>
            <w:szCs w:val="24"/>
            <w:lang w:eastAsia="zh-CN"/>
          </w:rPr>
          <w:t xml:space="preserve">the </w:t>
        </w:r>
      </w:ins>
      <w:r>
        <w:rPr>
          <w:rFonts w:ascii="Times New Roman" w:eastAsia="SimSun" w:hAnsi="Times New Roman" w:cs="Times New Roman"/>
          <w:bCs/>
          <w:sz w:val="24"/>
          <w:szCs w:val="24"/>
          <w:lang w:eastAsia="zh-CN"/>
        </w:rPr>
        <w:t xml:space="preserve">STS configuration parameter. </w:t>
      </w:r>
    </w:p>
    <w:p w14:paraId="1F9DA037" w14:textId="77777777" w:rsidR="00D1476C" w:rsidRDefault="00D1476C" w:rsidP="00D1476C">
      <w:pPr>
        <w:widowControl/>
        <w:autoSpaceDE/>
        <w:rPr>
          <w:rFonts w:ascii="Times New Roman" w:eastAsia="SimSun" w:hAnsi="Times New Roman" w:cs="Times New Roman"/>
          <w:bCs/>
          <w:sz w:val="24"/>
          <w:szCs w:val="24"/>
          <w:lang w:eastAsia="zh-CN"/>
        </w:rPr>
      </w:pPr>
    </w:p>
    <w:p w14:paraId="7D18339F" w14:textId="77777777" w:rsidR="00D1476C" w:rsidRDefault="00D1476C" w:rsidP="00D1476C">
      <w:pPr>
        <w:widowControl/>
        <w:autoSpaceDE/>
        <w:rPr>
          <w:rFonts w:ascii="Times New Roman" w:eastAsia="SimSun" w:hAnsi="Times New Roman" w:cs="Times New Roman"/>
          <w:bCs/>
          <w:sz w:val="24"/>
          <w:szCs w:val="24"/>
          <w:lang w:eastAsia="zh-CN"/>
        </w:rPr>
      </w:pPr>
      <w:r>
        <w:rPr>
          <w:rFonts w:ascii="Times New Roman" w:eastAsia="SimSun" w:hAnsi="Times New Roman" w:cs="Times New Roman"/>
          <w:bCs/>
          <w:sz w:val="24"/>
          <w:szCs w:val="24"/>
          <w:lang w:eastAsia="zh-CN"/>
        </w:rPr>
        <w:t xml:space="preserve">Clause 6.4 then details how this can be used to deal with delayed inputs and/or mixed inputs. </w:t>
      </w:r>
    </w:p>
    <w:p w14:paraId="24814C35" w14:textId="77777777" w:rsidR="00D1476C" w:rsidRDefault="00D1476C" w:rsidP="00D1476C">
      <w:pPr>
        <w:widowControl/>
        <w:autoSpaceDE/>
        <w:rPr>
          <w:rFonts w:ascii="Times New Roman" w:eastAsia="SimSun" w:hAnsi="Times New Roman" w:cs="Times New Roman"/>
          <w:bCs/>
          <w:sz w:val="24"/>
          <w:szCs w:val="24"/>
          <w:lang w:eastAsia="zh-CN"/>
        </w:rPr>
      </w:pPr>
    </w:p>
    <w:p w14:paraId="0F554108" w14:textId="57C2C014" w:rsidR="00D1476C" w:rsidRDefault="00D1476C" w:rsidP="00D1476C">
      <w:pPr>
        <w:widowControl/>
        <w:autoSpaceDE/>
        <w:rPr>
          <w:rFonts w:ascii="Times New Roman" w:eastAsia="SimSun" w:hAnsi="Times New Roman" w:cs="Times New Roman"/>
          <w:bCs/>
          <w:sz w:val="24"/>
          <w:szCs w:val="24"/>
          <w:lang w:eastAsia="zh-CN"/>
        </w:rPr>
      </w:pPr>
      <w:r>
        <w:rPr>
          <w:rFonts w:ascii="Times New Roman" w:eastAsia="SimSun" w:hAnsi="Times New Roman" w:cs="Times New Roman"/>
          <w:bCs/>
          <w:sz w:val="24"/>
          <w:szCs w:val="24"/>
          <w:lang w:eastAsia="zh-CN"/>
        </w:rPr>
        <w:t xml:space="preserve">From practical discussions (see the notes of the 2023 </w:t>
      </w:r>
      <w:proofErr w:type="spellStart"/>
      <w:r>
        <w:rPr>
          <w:rFonts w:ascii="Times New Roman" w:eastAsia="SimSun" w:hAnsi="Times New Roman" w:cs="Times New Roman"/>
          <w:bCs/>
          <w:sz w:val="24"/>
          <w:szCs w:val="24"/>
          <w:lang w:eastAsia="zh-CN"/>
        </w:rPr>
        <w:t>REaP</w:t>
      </w:r>
      <w:proofErr w:type="spellEnd"/>
      <w:r>
        <w:rPr>
          <w:rFonts w:ascii="Times New Roman" w:eastAsia="SimSun" w:hAnsi="Times New Roman" w:cs="Times New Roman"/>
          <w:bCs/>
          <w:sz w:val="24"/>
          <w:szCs w:val="24"/>
          <w:lang w:eastAsia="zh-CN"/>
        </w:rPr>
        <w:t xml:space="preserve"> workshop in [1]), there was some </w:t>
      </w:r>
      <w:del w:id="4" w:author="Mohammed Raad" w:date="2024-01-13T21:20:00Z">
        <w:r w:rsidDel="00174AA9">
          <w:rPr>
            <w:rFonts w:ascii="Times New Roman" w:eastAsia="SimSun" w:hAnsi="Times New Roman" w:cs="Times New Roman"/>
            <w:bCs/>
            <w:sz w:val="24"/>
            <w:szCs w:val="24"/>
            <w:lang w:eastAsia="zh-CN"/>
          </w:rPr>
          <w:delText>discussion if</w:delText>
        </w:r>
      </w:del>
      <w:ins w:id="5" w:author="Mohammed Raad" w:date="2024-01-13T21:20:00Z">
        <w:r w:rsidR="00174AA9">
          <w:rPr>
            <w:rFonts w:ascii="Times New Roman" w:eastAsia="SimSun" w:hAnsi="Times New Roman" w:cs="Times New Roman"/>
            <w:bCs/>
            <w:sz w:val="24"/>
            <w:szCs w:val="24"/>
            <w:lang w:eastAsia="zh-CN"/>
          </w:rPr>
          <w:t>concern that</w:t>
        </w:r>
      </w:ins>
      <w:r>
        <w:rPr>
          <w:rFonts w:ascii="Times New Roman" w:eastAsia="SimSun" w:hAnsi="Times New Roman" w:cs="Times New Roman"/>
          <w:bCs/>
          <w:sz w:val="24"/>
          <w:szCs w:val="24"/>
          <w:lang w:eastAsia="zh-CN"/>
        </w:rPr>
        <w:t xml:space="preserve"> applying such patching is not the responsibility of the packager (instead of the encoder). Reviewing the notes of the 2023 </w:t>
      </w:r>
      <w:proofErr w:type="spellStart"/>
      <w:ins w:id="6" w:author="Mohammed Raad" w:date="2024-01-13T21:20:00Z">
        <w:r w:rsidR="00174AA9">
          <w:rPr>
            <w:rFonts w:ascii="Times New Roman" w:eastAsia="SimSun" w:hAnsi="Times New Roman" w:cs="Times New Roman"/>
            <w:bCs/>
            <w:sz w:val="24"/>
            <w:szCs w:val="24"/>
            <w:lang w:eastAsia="zh-CN"/>
          </w:rPr>
          <w:t>REaP</w:t>
        </w:r>
      </w:ins>
      <w:proofErr w:type="spellEnd"/>
      <w:del w:id="7" w:author="Mohammed Raad" w:date="2024-01-13T21:20:00Z">
        <w:r w:rsidDel="00174AA9">
          <w:rPr>
            <w:rFonts w:ascii="Times New Roman" w:eastAsia="SimSun" w:hAnsi="Times New Roman" w:cs="Times New Roman"/>
            <w:bCs/>
            <w:sz w:val="24"/>
            <w:szCs w:val="24"/>
            <w:lang w:eastAsia="zh-CN"/>
          </w:rPr>
          <w:delText>reap</w:delText>
        </w:r>
      </w:del>
      <w:r>
        <w:rPr>
          <w:rFonts w:ascii="Times New Roman" w:eastAsia="SimSun" w:hAnsi="Times New Roman" w:cs="Times New Roman"/>
          <w:bCs/>
          <w:sz w:val="24"/>
          <w:szCs w:val="24"/>
          <w:lang w:eastAsia="zh-CN"/>
        </w:rPr>
        <w:t xml:space="preserve"> workshop [1] some additional comments were raised that </w:t>
      </w:r>
      <w:ins w:id="8" w:author="Mohammed Raad" w:date="2024-01-13T21:21:00Z">
        <w:r w:rsidR="00174AA9">
          <w:rPr>
            <w:rFonts w:ascii="Times New Roman" w:eastAsia="SimSun" w:hAnsi="Times New Roman" w:cs="Times New Roman"/>
            <w:bCs/>
            <w:sz w:val="24"/>
            <w:szCs w:val="24"/>
            <w:lang w:eastAsia="zh-CN"/>
          </w:rPr>
          <w:t xml:space="preserve">asserted that </w:t>
        </w:r>
      </w:ins>
      <w:r>
        <w:rPr>
          <w:rFonts w:ascii="Times New Roman" w:eastAsia="SimSun" w:hAnsi="Times New Roman" w:cs="Times New Roman"/>
          <w:bCs/>
          <w:sz w:val="24"/>
          <w:szCs w:val="24"/>
          <w:lang w:eastAsia="zh-CN"/>
        </w:rPr>
        <w:t xml:space="preserve">the patching could </w:t>
      </w:r>
      <w:ins w:id="9" w:author="Mohammed Raad" w:date="2024-01-13T21:21:00Z">
        <w:r w:rsidR="00174AA9">
          <w:rPr>
            <w:rFonts w:ascii="Times New Roman" w:eastAsia="SimSun" w:hAnsi="Times New Roman" w:cs="Times New Roman"/>
            <w:bCs/>
            <w:sz w:val="24"/>
            <w:szCs w:val="24"/>
            <w:lang w:eastAsia="zh-CN"/>
          </w:rPr>
          <w:t xml:space="preserve">indeed </w:t>
        </w:r>
      </w:ins>
      <w:r>
        <w:rPr>
          <w:rFonts w:ascii="Times New Roman" w:eastAsia="SimSun" w:hAnsi="Times New Roman" w:cs="Times New Roman"/>
          <w:bCs/>
          <w:sz w:val="24"/>
          <w:szCs w:val="24"/>
          <w:lang w:eastAsia="zh-CN"/>
        </w:rPr>
        <w:t>be a function of the origin/packager.</w:t>
      </w:r>
    </w:p>
    <w:p w14:paraId="54AC9716" w14:textId="77777777" w:rsidR="00D1476C" w:rsidRDefault="00D1476C" w:rsidP="00D1476C">
      <w:pPr>
        <w:widowControl/>
        <w:autoSpaceDE/>
        <w:rPr>
          <w:rFonts w:ascii="Times New Roman" w:eastAsia="SimSun" w:hAnsi="Times New Roman" w:cs="Times New Roman"/>
          <w:bCs/>
          <w:sz w:val="24"/>
          <w:szCs w:val="24"/>
          <w:lang w:eastAsia="zh-CN"/>
        </w:rPr>
      </w:pPr>
    </w:p>
    <w:p w14:paraId="7C2D1642" w14:textId="5EE55F3E" w:rsidR="00D1476C" w:rsidRDefault="00D1476C" w:rsidP="00D1476C">
      <w:pPr>
        <w:widowControl/>
        <w:autoSpaceDE/>
        <w:rPr>
          <w:rFonts w:ascii="Times New Roman" w:eastAsia="SimSun" w:hAnsi="Times New Roman" w:cs="Times New Roman"/>
          <w:bCs/>
          <w:sz w:val="24"/>
          <w:szCs w:val="24"/>
          <w:lang w:eastAsia="zh-CN"/>
        </w:rPr>
      </w:pPr>
      <w:del w:id="10" w:author="Mohammed Raad" w:date="2024-01-13T21:21:00Z">
        <w:r w:rsidDel="00174AA9">
          <w:rPr>
            <w:rFonts w:ascii="Times New Roman" w:eastAsia="SimSun" w:hAnsi="Times New Roman" w:cs="Times New Roman"/>
            <w:bCs/>
            <w:sz w:val="24"/>
            <w:szCs w:val="24"/>
            <w:lang w:eastAsia="zh-CN"/>
          </w:rPr>
          <w:delText>In this contribution we propose</w:delText>
        </w:r>
      </w:del>
      <w:ins w:id="11" w:author="Mohammed Raad" w:date="2024-01-13T21:21:00Z">
        <w:r w:rsidR="00174AA9">
          <w:rPr>
            <w:rFonts w:ascii="Times New Roman" w:eastAsia="SimSun" w:hAnsi="Times New Roman" w:cs="Times New Roman"/>
            <w:bCs/>
            <w:sz w:val="24"/>
            <w:szCs w:val="24"/>
            <w:lang w:eastAsia="zh-CN"/>
          </w:rPr>
          <w:t>This document describes</w:t>
        </w:r>
      </w:ins>
      <w:r>
        <w:rPr>
          <w:rFonts w:ascii="Times New Roman" w:eastAsia="SimSun" w:hAnsi="Times New Roman" w:cs="Times New Roman"/>
          <w:bCs/>
          <w:sz w:val="24"/>
          <w:szCs w:val="24"/>
          <w:lang w:eastAsia="zh-CN"/>
        </w:rPr>
        <w:t xml:space="preserve"> </w:t>
      </w:r>
      <w:del w:id="12" w:author="Mohammed Raad" w:date="2024-01-13T21:21:00Z">
        <w:r w:rsidDel="00174AA9">
          <w:rPr>
            <w:rFonts w:ascii="Times New Roman" w:eastAsia="SimSun" w:hAnsi="Times New Roman" w:cs="Times New Roman"/>
            <w:bCs/>
            <w:sz w:val="24"/>
            <w:szCs w:val="24"/>
            <w:lang w:eastAsia="zh-CN"/>
          </w:rPr>
          <w:delText>a</w:delText>
        </w:r>
      </w:del>
      <w:r>
        <w:rPr>
          <w:rFonts w:ascii="Times New Roman" w:eastAsia="SimSun" w:hAnsi="Times New Roman" w:cs="Times New Roman"/>
          <w:bCs/>
          <w:sz w:val="24"/>
          <w:szCs w:val="24"/>
          <w:lang w:eastAsia="zh-CN"/>
        </w:rPr>
        <w:t xml:space="preserve"> signaling STS in I-MPD (by distribution encoder) and D-MPD (by packager) and in addition extend the configuration of STS to origin/packager. The rationale is that indeed in many cases it is much easier to determine the delay introduced by the redundant encoding and packaging workflow at the origination server or packager, instead of at the distribution encoder.   </w:t>
      </w:r>
    </w:p>
    <w:p w14:paraId="68BBD810" w14:textId="77777777" w:rsidR="00D1476C" w:rsidRDefault="00D1476C" w:rsidP="00D1476C">
      <w:pPr>
        <w:widowControl/>
        <w:autoSpaceDE/>
        <w:rPr>
          <w:rFonts w:ascii="Times New Roman" w:eastAsia="SimSun" w:hAnsi="Times New Roman" w:cs="Times New Roman"/>
          <w:bCs/>
          <w:sz w:val="24"/>
          <w:szCs w:val="24"/>
          <w:lang w:eastAsia="zh-CN"/>
        </w:rPr>
      </w:pPr>
    </w:p>
    <w:p w14:paraId="095CC1D8" w14:textId="5DD7D32D" w:rsidR="00D1476C" w:rsidRDefault="00D1476C" w:rsidP="00D1476C">
      <w:pPr>
        <w:widowControl/>
        <w:autoSpaceDE/>
        <w:rPr>
          <w:rFonts w:ascii="Times New Roman" w:eastAsia="SimSun" w:hAnsi="Times New Roman" w:cs="Times New Roman"/>
          <w:bCs/>
          <w:sz w:val="24"/>
          <w:szCs w:val="24"/>
          <w:lang w:eastAsia="zh-CN"/>
        </w:rPr>
      </w:pPr>
      <w:r>
        <w:rPr>
          <w:rFonts w:ascii="Times New Roman" w:eastAsia="SimSun" w:hAnsi="Times New Roman" w:cs="Times New Roman"/>
          <w:bCs/>
          <w:sz w:val="24"/>
          <w:szCs w:val="24"/>
          <w:lang w:eastAsia="zh-CN"/>
        </w:rPr>
        <w:t xml:space="preserve">In section 2 of this </w:t>
      </w:r>
      <w:del w:id="13" w:author="Mohammed Raad" w:date="2024-01-13T21:22:00Z">
        <w:r w:rsidDel="00174AA9">
          <w:rPr>
            <w:rFonts w:ascii="Times New Roman" w:eastAsia="SimSun" w:hAnsi="Times New Roman" w:cs="Times New Roman"/>
            <w:bCs/>
            <w:sz w:val="24"/>
            <w:szCs w:val="24"/>
            <w:lang w:eastAsia="zh-CN"/>
          </w:rPr>
          <w:delText xml:space="preserve">contribution </w:delText>
        </w:r>
      </w:del>
      <w:ins w:id="14" w:author="Mohammed Raad" w:date="2024-01-13T21:22:00Z">
        <w:r w:rsidR="00174AA9">
          <w:rPr>
            <w:rFonts w:ascii="Times New Roman" w:eastAsia="SimSun" w:hAnsi="Times New Roman" w:cs="Times New Roman"/>
            <w:bCs/>
            <w:sz w:val="24"/>
            <w:szCs w:val="24"/>
            <w:lang w:eastAsia="zh-CN"/>
          </w:rPr>
          <w:t>document</w:t>
        </w:r>
        <w:r w:rsidR="00174AA9">
          <w:rPr>
            <w:rFonts w:ascii="Times New Roman" w:eastAsia="SimSun" w:hAnsi="Times New Roman" w:cs="Times New Roman"/>
            <w:bCs/>
            <w:sz w:val="24"/>
            <w:szCs w:val="24"/>
            <w:lang w:eastAsia="zh-CN"/>
          </w:rPr>
          <w:t xml:space="preserve"> </w:t>
        </w:r>
      </w:ins>
      <w:del w:id="15" w:author="Mohammed Raad" w:date="2024-01-13T21:22:00Z">
        <w:r w:rsidDel="00174AA9">
          <w:rPr>
            <w:rFonts w:ascii="Times New Roman" w:eastAsia="SimSun" w:hAnsi="Times New Roman" w:cs="Times New Roman"/>
            <w:bCs/>
            <w:sz w:val="24"/>
            <w:szCs w:val="24"/>
            <w:lang w:eastAsia="zh-CN"/>
          </w:rPr>
          <w:delText>we present the proposal of</w:delText>
        </w:r>
      </w:del>
      <w:ins w:id="16" w:author="Mohammed Raad" w:date="2024-01-13T21:22:00Z">
        <w:r w:rsidR="00174AA9">
          <w:rPr>
            <w:rFonts w:ascii="Times New Roman" w:eastAsia="SimSun" w:hAnsi="Times New Roman" w:cs="Times New Roman"/>
            <w:bCs/>
            <w:sz w:val="24"/>
            <w:szCs w:val="24"/>
            <w:lang w:eastAsia="zh-CN"/>
          </w:rPr>
          <w:t>the</w:t>
        </w:r>
      </w:ins>
      <w:r>
        <w:rPr>
          <w:rFonts w:ascii="Times New Roman" w:eastAsia="SimSun" w:hAnsi="Times New Roman" w:cs="Times New Roman"/>
          <w:bCs/>
          <w:sz w:val="24"/>
          <w:szCs w:val="24"/>
          <w:lang w:eastAsia="zh-CN"/>
        </w:rPr>
        <w:t xml:space="preserve"> signaling </w:t>
      </w:r>
      <w:ins w:id="17" w:author="Mohammed Raad" w:date="2024-01-13T21:22:00Z">
        <w:r w:rsidR="00174AA9">
          <w:rPr>
            <w:rFonts w:ascii="Times New Roman" w:eastAsia="SimSun" w:hAnsi="Times New Roman" w:cs="Times New Roman"/>
            <w:bCs/>
            <w:sz w:val="24"/>
            <w:szCs w:val="24"/>
            <w:lang w:eastAsia="zh-CN"/>
          </w:rPr>
          <w:t xml:space="preserve">of STS </w:t>
        </w:r>
      </w:ins>
      <w:r>
        <w:rPr>
          <w:rFonts w:ascii="Times New Roman" w:eastAsia="SimSun" w:hAnsi="Times New Roman" w:cs="Times New Roman"/>
          <w:bCs/>
          <w:sz w:val="24"/>
          <w:szCs w:val="24"/>
          <w:lang w:eastAsia="zh-CN"/>
        </w:rPr>
        <w:t xml:space="preserve">in </w:t>
      </w:r>
      <w:ins w:id="18" w:author="Mohammed Raad" w:date="2024-01-13T21:22:00Z">
        <w:r w:rsidR="00174AA9">
          <w:rPr>
            <w:rFonts w:ascii="Times New Roman" w:eastAsia="SimSun" w:hAnsi="Times New Roman" w:cs="Times New Roman"/>
            <w:bCs/>
            <w:sz w:val="24"/>
            <w:szCs w:val="24"/>
            <w:lang w:eastAsia="zh-CN"/>
          </w:rPr>
          <w:t xml:space="preserve">either the </w:t>
        </w:r>
      </w:ins>
      <w:r>
        <w:rPr>
          <w:rFonts w:ascii="Times New Roman" w:eastAsia="SimSun" w:hAnsi="Times New Roman" w:cs="Times New Roman"/>
          <w:bCs/>
          <w:sz w:val="24"/>
          <w:szCs w:val="24"/>
          <w:lang w:eastAsia="zh-CN"/>
        </w:rPr>
        <w:t xml:space="preserve">D-MPD or I-MPD using </w:t>
      </w:r>
      <w:proofErr w:type="spellStart"/>
      <w:r>
        <w:rPr>
          <w:rFonts w:ascii="Times New Roman" w:eastAsia="SimSun" w:hAnsi="Times New Roman" w:cs="Times New Roman"/>
          <w:bCs/>
          <w:sz w:val="24"/>
          <w:szCs w:val="24"/>
          <w:lang w:eastAsia="zh-CN"/>
        </w:rPr>
        <w:t>MPD@availabilityTimeStart</w:t>
      </w:r>
      <w:proofErr w:type="spellEnd"/>
      <w:r>
        <w:rPr>
          <w:rFonts w:ascii="Times New Roman" w:eastAsia="SimSun" w:hAnsi="Times New Roman" w:cs="Times New Roman"/>
          <w:bCs/>
          <w:sz w:val="24"/>
          <w:szCs w:val="24"/>
          <w:lang w:eastAsia="zh-CN"/>
        </w:rPr>
        <w:t xml:space="preserve"> attribute</w:t>
      </w:r>
      <w:ins w:id="19" w:author="Mohammed Raad" w:date="2024-01-13T21:23:00Z">
        <w:r w:rsidR="00174AA9">
          <w:rPr>
            <w:rFonts w:ascii="Times New Roman" w:eastAsia="SimSun" w:hAnsi="Times New Roman" w:cs="Times New Roman"/>
            <w:bCs/>
            <w:sz w:val="24"/>
            <w:szCs w:val="24"/>
            <w:lang w:eastAsia="zh-CN"/>
          </w:rPr>
          <w:t xml:space="preserve"> is described</w:t>
        </w:r>
      </w:ins>
      <w:r>
        <w:rPr>
          <w:rFonts w:ascii="Times New Roman" w:eastAsia="SimSun" w:hAnsi="Times New Roman" w:cs="Times New Roman"/>
          <w:bCs/>
          <w:sz w:val="24"/>
          <w:szCs w:val="24"/>
          <w:lang w:eastAsia="zh-CN"/>
        </w:rPr>
        <w:t xml:space="preserve">. For HTTP live Streaming Playlists it is not necessary to add extra signaling.   </w:t>
      </w:r>
    </w:p>
    <w:p w14:paraId="468541C0" w14:textId="77777777" w:rsidR="00D1476C" w:rsidRDefault="00D1476C" w:rsidP="00D1476C">
      <w:pPr>
        <w:widowControl/>
        <w:autoSpaceDE/>
        <w:rPr>
          <w:rFonts w:ascii="Times New Roman" w:eastAsia="SimSun" w:hAnsi="Times New Roman" w:cs="Times New Roman"/>
          <w:b/>
          <w:sz w:val="28"/>
          <w:szCs w:val="24"/>
          <w:lang w:eastAsia="zh-CN"/>
        </w:rPr>
      </w:pPr>
    </w:p>
    <w:p w14:paraId="01384B21" w14:textId="77777777" w:rsidR="00D1476C" w:rsidRDefault="00D1476C" w:rsidP="00D1476C">
      <w:pPr>
        <w:keepNext/>
        <w:widowControl/>
        <w:autoSpaceDE/>
        <w:jc w:val="center"/>
      </w:pPr>
      <w:r>
        <w:rPr>
          <w:noProof/>
        </w:rPr>
        <w:object w:dxaOrig="7050" w:dyaOrig="4118" w14:anchorId="487968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52.8pt;height:205.8pt;mso-width-percent:0;mso-height-percent:0;mso-width-percent:0;mso-height-percent:0" o:ole="">
            <v:imagedata r:id="rId9" o:title=""/>
          </v:shape>
          <o:OLEObject Type="Embed" ProgID="Visio.Drawing.15" ShapeID="_x0000_i1025" DrawAspect="Content" ObjectID="_1766686617" r:id="rId10"/>
        </w:object>
      </w:r>
    </w:p>
    <w:p w14:paraId="67A6E570" w14:textId="77777777" w:rsidR="00D1476C" w:rsidRDefault="00D1476C" w:rsidP="00D1476C">
      <w:pPr>
        <w:pStyle w:val="Caption"/>
        <w:jc w:val="center"/>
        <w:rPr>
          <w:rFonts w:ascii="Times New Roman" w:eastAsia="SimSun" w:hAnsi="Times New Roman" w:cs="Times New Roman"/>
          <w:b/>
          <w:sz w:val="28"/>
          <w:szCs w:val="24"/>
          <w:lang w:eastAsia="zh-CN"/>
        </w:rPr>
      </w:pPr>
      <w:r>
        <w:t xml:space="preserve">Figure </w:t>
      </w:r>
      <w:fldSimple w:instr=" SEQ Figure \* ARABIC ">
        <w:r>
          <w:rPr>
            <w:noProof/>
          </w:rPr>
          <w:t>1</w:t>
        </w:r>
      </w:fldSimple>
      <w:r>
        <w:t xml:space="preserve"> Figure to from DIS </w:t>
      </w:r>
      <w:proofErr w:type="spellStart"/>
      <w:r>
        <w:t>REaP</w:t>
      </w:r>
      <w:proofErr w:type="spellEnd"/>
    </w:p>
    <w:p w14:paraId="08BCD93A" w14:textId="23EB9DBA" w:rsidR="00D1476C" w:rsidRDefault="00D1476C" w:rsidP="00D1476C">
      <w:pPr>
        <w:widowControl/>
        <w:autoSpaceDE/>
        <w:rPr>
          <w:rFonts w:ascii="Times New Roman" w:eastAsia="SimSun" w:hAnsi="Times New Roman" w:cs="Times New Roman"/>
          <w:b/>
          <w:sz w:val="28"/>
          <w:szCs w:val="24"/>
          <w:lang w:eastAsia="zh-CN"/>
        </w:rPr>
      </w:pPr>
      <w:r>
        <w:rPr>
          <w:rFonts w:ascii="Times New Roman" w:eastAsia="SimSun" w:hAnsi="Times New Roman" w:cs="Times New Roman"/>
          <w:b/>
          <w:sz w:val="28"/>
          <w:szCs w:val="24"/>
          <w:lang w:eastAsia="zh-CN"/>
        </w:rPr>
        <w:t xml:space="preserve">1.2 Signaling STS using </w:t>
      </w:r>
      <w:proofErr w:type="spellStart"/>
      <w:r>
        <w:rPr>
          <w:rFonts w:ascii="Times New Roman" w:eastAsia="SimSun" w:hAnsi="Times New Roman" w:cs="Times New Roman"/>
          <w:b/>
          <w:sz w:val="28"/>
          <w:szCs w:val="24"/>
          <w:lang w:eastAsia="zh-CN"/>
        </w:rPr>
        <w:t>MPD@availabilityTimeStart</w:t>
      </w:r>
      <w:proofErr w:type="spellEnd"/>
    </w:p>
    <w:p w14:paraId="4FE63559" w14:textId="77777777" w:rsidR="00D1476C" w:rsidRDefault="00D1476C" w:rsidP="00D1476C">
      <w:pPr>
        <w:widowControl/>
        <w:autoSpaceDE/>
        <w:rPr>
          <w:rFonts w:ascii="Times New Roman" w:eastAsia="SimSun" w:hAnsi="Times New Roman" w:cs="Times New Roman"/>
          <w:b/>
          <w:sz w:val="28"/>
          <w:szCs w:val="24"/>
          <w:lang w:eastAsia="zh-CN"/>
        </w:rPr>
      </w:pPr>
    </w:p>
    <w:p w14:paraId="4D9988C6" w14:textId="57494BEC" w:rsidR="00D1476C" w:rsidRDefault="00D1476C" w:rsidP="00D1476C">
      <w:pPr>
        <w:widowControl/>
        <w:autoSpaceDE/>
        <w:rPr>
          <w:rFonts w:ascii="Times New Roman" w:eastAsia="SimSun" w:hAnsi="Times New Roman" w:cs="Times New Roman"/>
          <w:bCs/>
          <w:sz w:val="24"/>
          <w:szCs w:val="24"/>
          <w:lang w:eastAsia="zh-CN"/>
        </w:rPr>
      </w:pPr>
      <w:r>
        <w:rPr>
          <w:rFonts w:ascii="Times New Roman" w:eastAsia="SimSun" w:hAnsi="Times New Roman" w:cs="Times New Roman"/>
          <w:bCs/>
          <w:sz w:val="24"/>
          <w:szCs w:val="24"/>
          <w:lang w:eastAsia="zh-CN"/>
        </w:rPr>
        <w:lastRenderedPageBreak/>
        <w:t>So far the usage of synchronization time stamp STS as</w:t>
      </w:r>
      <w:ins w:id="20" w:author="Mohammed Raad" w:date="2024-01-13T21:23:00Z">
        <w:r w:rsidR="00174AA9">
          <w:rPr>
            <w:rFonts w:ascii="Times New Roman" w:eastAsia="SimSun" w:hAnsi="Times New Roman" w:cs="Times New Roman"/>
            <w:bCs/>
            <w:sz w:val="24"/>
            <w:szCs w:val="24"/>
            <w:lang w:eastAsia="zh-CN"/>
          </w:rPr>
          <w:t xml:space="preserve"> a</w:t>
        </w:r>
      </w:ins>
      <w:r>
        <w:rPr>
          <w:rFonts w:ascii="Times New Roman" w:eastAsia="SimSun" w:hAnsi="Times New Roman" w:cs="Times New Roman"/>
          <w:bCs/>
          <w:sz w:val="24"/>
          <w:szCs w:val="24"/>
          <w:lang w:eastAsia="zh-CN"/>
        </w:rPr>
        <w:t xml:space="preserve"> configuration option for the encoder has led to some confusion as there is no way to explicitly signal the STS. The main idea of STS is to map the timing output to values close to the </w:t>
      </w:r>
      <w:proofErr w:type="spellStart"/>
      <w:r>
        <w:rPr>
          <w:rFonts w:ascii="Times New Roman" w:eastAsia="SimSun" w:hAnsi="Times New Roman" w:cs="Times New Roman"/>
          <w:bCs/>
          <w:sz w:val="24"/>
          <w:szCs w:val="24"/>
          <w:lang w:eastAsia="zh-CN"/>
        </w:rPr>
        <w:t>wallclock</w:t>
      </w:r>
      <w:proofErr w:type="spellEnd"/>
      <w:r>
        <w:rPr>
          <w:rFonts w:ascii="Times New Roman" w:eastAsia="SimSun" w:hAnsi="Times New Roman" w:cs="Times New Roman"/>
          <w:bCs/>
          <w:sz w:val="24"/>
          <w:szCs w:val="24"/>
          <w:lang w:eastAsia="zh-CN"/>
        </w:rPr>
        <w:t xml:space="preserve"> time (using Unix Epoch), enabling a correct live edge</w:t>
      </w:r>
      <w:ins w:id="21" w:author="Mohammed Raad" w:date="2024-01-13T21:23:00Z">
        <w:r w:rsidR="00174AA9">
          <w:rPr>
            <w:rFonts w:ascii="Times New Roman" w:eastAsia="SimSun" w:hAnsi="Times New Roman" w:cs="Times New Roman"/>
            <w:bCs/>
            <w:sz w:val="24"/>
            <w:szCs w:val="24"/>
            <w:lang w:eastAsia="zh-CN"/>
          </w:rPr>
          <w:t xml:space="preserve"> determination</w:t>
        </w:r>
      </w:ins>
      <w:r>
        <w:rPr>
          <w:rFonts w:ascii="Times New Roman" w:eastAsia="SimSun" w:hAnsi="Times New Roman" w:cs="Times New Roman"/>
          <w:bCs/>
          <w:sz w:val="24"/>
          <w:szCs w:val="24"/>
          <w:lang w:eastAsia="zh-CN"/>
        </w:rPr>
        <w:t xml:space="preserve">. </w:t>
      </w:r>
    </w:p>
    <w:p w14:paraId="1620EDEC" w14:textId="77777777" w:rsidR="00D1476C" w:rsidRDefault="00D1476C" w:rsidP="00D1476C">
      <w:pPr>
        <w:widowControl/>
        <w:autoSpaceDE/>
        <w:rPr>
          <w:rFonts w:ascii="Times New Roman" w:eastAsia="SimSun" w:hAnsi="Times New Roman" w:cs="Times New Roman"/>
          <w:bCs/>
          <w:sz w:val="24"/>
          <w:szCs w:val="24"/>
          <w:lang w:eastAsia="zh-CN"/>
        </w:rPr>
      </w:pPr>
    </w:p>
    <w:p w14:paraId="08542FFC" w14:textId="5D207A6C" w:rsidR="00D1476C" w:rsidRDefault="00D1476C" w:rsidP="00D1476C">
      <w:pPr>
        <w:widowControl/>
        <w:autoSpaceDE/>
        <w:rPr>
          <w:rFonts w:ascii="Times New Roman" w:eastAsia="SimSun" w:hAnsi="Times New Roman" w:cs="Times New Roman"/>
          <w:bCs/>
          <w:sz w:val="24"/>
          <w:szCs w:val="24"/>
          <w:lang w:eastAsia="zh-CN"/>
        </w:rPr>
      </w:pPr>
      <w:r>
        <w:rPr>
          <w:rFonts w:ascii="Times New Roman" w:eastAsia="SimSun" w:hAnsi="Times New Roman" w:cs="Times New Roman"/>
          <w:bCs/>
          <w:sz w:val="24"/>
          <w:szCs w:val="24"/>
          <w:lang w:eastAsia="zh-CN"/>
        </w:rPr>
        <w:t xml:space="preserve">However, there are 2 drawbacks to this approach. </w:t>
      </w:r>
    </w:p>
    <w:p w14:paraId="20C18155" w14:textId="77777777" w:rsidR="00D1476C" w:rsidRDefault="00D1476C" w:rsidP="00D1476C">
      <w:pPr>
        <w:widowControl/>
        <w:autoSpaceDE/>
        <w:rPr>
          <w:rFonts w:ascii="Times New Roman" w:eastAsia="SimSun" w:hAnsi="Times New Roman" w:cs="Times New Roman"/>
          <w:bCs/>
          <w:sz w:val="24"/>
          <w:szCs w:val="24"/>
          <w:lang w:eastAsia="zh-CN"/>
        </w:rPr>
      </w:pPr>
    </w:p>
    <w:p w14:paraId="3A8B68DB" w14:textId="0135E26E" w:rsidR="00D1476C" w:rsidRDefault="00D1476C" w:rsidP="00D1476C">
      <w:pPr>
        <w:pStyle w:val="ListParagraph"/>
        <w:widowControl/>
        <w:numPr>
          <w:ilvl w:val="0"/>
          <w:numId w:val="2"/>
        </w:numPr>
        <w:autoSpaceDE/>
        <w:rPr>
          <w:rFonts w:ascii="Times New Roman" w:eastAsia="SimSun" w:hAnsi="Times New Roman" w:cs="Times New Roman"/>
          <w:bCs/>
          <w:sz w:val="24"/>
          <w:szCs w:val="24"/>
          <w:lang w:eastAsia="zh-CN"/>
        </w:rPr>
      </w:pPr>
      <w:r>
        <w:rPr>
          <w:rFonts w:ascii="Times New Roman" w:eastAsia="SimSun" w:hAnsi="Times New Roman" w:cs="Times New Roman"/>
          <w:bCs/>
          <w:sz w:val="24"/>
          <w:szCs w:val="24"/>
          <w:lang w:eastAsia="zh-CN"/>
        </w:rPr>
        <w:t>It may be better to preserve the timing from the contribution source in the media as it may</w:t>
      </w:r>
      <w:ins w:id="22" w:author="Mohammed Raad" w:date="2024-01-13T21:23:00Z">
        <w:r w:rsidR="00174AA9">
          <w:rPr>
            <w:rFonts w:ascii="Times New Roman" w:eastAsia="SimSun" w:hAnsi="Times New Roman" w:cs="Times New Roman"/>
            <w:bCs/>
            <w:sz w:val="24"/>
            <w:szCs w:val="24"/>
            <w:lang w:eastAsia="zh-CN"/>
          </w:rPr>
          <w:t>,</w:t>
        </w:r>
      </w:ins>
      <w:r>
        <w:rPr>
          <w:rFonts w:ascii="Times New Roman" w:eastAsia="SimSun" w:hAnsi="Times New Roman" w:cs="Times New Roman"/>
          <w:bCs/>
          <w:sz w:val="24"/>
          <w:szCs w:val="24"/>
          <w:lang w:eastAsia="zh-CN"/>
        </w:rPr>
        <w:t xml:space="preserve"> for example</w:t>
      </w:r>
      <w:ins w:id="23" w:author="Mohammed Raad" w:date="2024-01-13T21:23:00Z">
        <w:r w:rsidR="00174AA9">
          <w:rPr>
            <w:rFonts w:ascii="Times New Roman" w:eastAsia="SimSun" w:hAnsi="Times New Roman" w:cs="Times New Roman"/>
            <w:bCs/>
            <w:sz w:val="24"/>
            <w:szCs w:val="24"/>
            <w:lang w:eastAsia="zh-CN"/>
          </w:rPr>
          <w:t>,</w:t>
        </w:r>
      </w:ins>
      <w:r>
        <w:rPr>
          <w:rFonts w:ascii="Times New Roman" w:eastAsia="SimSun" w:hAnsi="Times New Roman" w:cs="Times New Roman"/>
          <w:bCs/>
          <w:sz w:val="24"/>
          <w:szCs w:val="24"/>
          <w:lang w:eastAsia="zh-CN"/>
        </w:rPr>
        <w:t xml:space="preserve"> relate to EPG information</w:t>
      </w:r>
      <w:del w:id="24" w:author="Mohammed Raad" w:date="2024-01-13T21:24:00Z">
        <w:r w:rsidDel="00174AA9">
          <w:rPr>
            <w:rFonts w:ascii="Times New Roman" w:eastAsia="SimSun" w:hAnsi="Times New Roman" w:cs="Times New Roman"/>
            <w:bCs/>
            <w:sz w:val="24"/>
            <w:szCs w:val="24"/>
            <w:lang w:eastAsia="zh-CN"/>
          </w:rPr>
          <w:delText>,</w:delText>
        </w:r>
      </w:del>
      <w:r>
        <w:rPr>
          <w:rFonts w:ascii="Times New Roman" w:eastAsia="SimSun" w:hAnsi="Times New Roman" w:cs="Times New Roman"/>
          <w:bCs/>
          <w:sz w:val="24"/>
          <w:szCs w:val="24"/>
          <w:lang w:eastAsia="zh-CN"/>
        </w:rPr>
        <w:t xml:space="preserve"> </w:t>
      </w:r>
      <w:ins w:id="25" w:author="Mohammed Raad" w:date="2024-01-13T21:24:00Z">
        <w:r w:rsidR="00174AA9">
          <w:rPr>
            <w:rFonts w:ascii="Times New Roman" w:eastAsia="SimSun" w:hAnsi="Times New Roman" w:cs="Times New Roman"/>
            <w:bCs/>
            <w:sz w:val="24"/>
            <w:szCs w:val="24"/>
            <w:lang w:eastAsia="zh-CN"/>
          </w:rPr>
          <w:t>(</w:t>
        </w:r>
      </w:ins>
      <w:r>
        <w:rPr>
          <w:rFonts w:ascii="Times New Roman" w:eastAsia="SimSun" w:hAnsi="Times New Roman" w:cs="Times New Roman"/>
          <w:bCs/>
          <w:sz w:val="24"/>
          <w:szCs w:val="24"/>
          <w:lang w:eastAsia="zh-CN"/>
        </w:rPr>
        <w:t xml:space="preserve">i.e. the 8 </w:t>
      </w:r>
      <w:ins w:id="26" w:author="Mohammed Raad" w:date="2024-01-13T21:24:00Z">
        <w:r w:rsidR="00174AA9">
          <w:rPr>
            <w:rFonts w:ascii="Times New Roman" w:eastAsia="SimSun" w:hAnsi="Times New Roman" w:cs="Times New Roman"/>
            <w:bCs/>
            <w:sz w:val="24"/>
            <w:szCs w:val="24"/>
            <w:lang w:eastAsia="zh-CN"/>
          </w:rPr>
          <w:t>o’</w:t>
        </w:r>
      </w:ins>
      <w:del w:id="27" w:author="Mohammed Raad" w:date="2024-01-13T21:24:00Z">
        <w:r w:rsidDel="00174AA9">
          <w:rPr>
            <w:rFonts w:ascii="Times New Roman" w:eastAsia="SimSun" w:hAnsi="Times New Roman" w:cs="Times New Roman"/>
            <w:bCs/>
            <w:sz w:val="24"/>
            <w:szCs w:val="24"/>
            <w:lang w:eastAsia="zh-CN"/>
          </w:rPr>
          <w:delText xml:space="preserve">a </w:delText>
        </w:r>
      </w:del>
      <w:r>
        <w:rPr>
          <w:rFonts w:ascii="Times New Roman" w:eastAsia="SimSun" w:hAnsi="Times New Roman" w:cs="Times New Roman"/>
          <w:bCs/>
          <w:sz w:val="24"/>
          <w:szCs w:val="24"/>
          <w:lang w:eastAsia="zh-CN"/>
        </w:rPr>
        <w:t>clock news starts at 8</w:t>
      </w:r>
      <w:ins w:id="28" w:author="Mohammed Raad" w:date="2024-01-13T21:24:00Z">
        <w:r w:rsidR="00174AA9">
          <w:rPr>
            <w:rFonts w:ascii="Times New Roman" w:eastAsia="SimSun" w:hAnsi="Times New Roman" w:cs="Times New Roman"/>
            <w:bCs/>
            <w:sz w:val="24"/>
            <w:szCs w:val="24"/>
            <w:lang w:eastAsia="zh-CN"/>
          </w:rPr>
          <w:t>).</w:t>
        </w:r>
      </w:ins>
      <w:r>
        <w:rPr>
          <w:rFonts w:ascii="Times New Roman" w:eastAsia="SimSun" w:hAnsi="Times New Roman" w:cs="Times New Roman"/>
          <w:bCs/>
          <w:sz w:val="24"/>
          <w:szCs w:val="24"/>
          <w:lang w:eastAsia="zh-CN"/>
        </w:rPr>
        <w:t xml:space="preserve"> </w:t>
      </w:r>
    </w:p>
    <w:p w14:paraId="11425E45" w14:textId="59B651C5" w:rsidR="00D1476C" w:rsidRDefault="00D1476C" w:rsidP="00D1476C">
      <w:pPr>
        <w:pStyle w:val="ListParagraph"/>
        <w:widowControl/>
        <w:numPr>
          <w:ilvl w:val="0"/>
          <w:numId w:val="2"/>
        </w:numPr>
        <w:autoSpaceDE/>
        <w:rPr>
          <w:rFonts w:ascii="Times New Roman" w:eastAsia="SimSun" w:hAnsi="Times New Roman" w:cs="Times New Roman"/>
          <w:bCs/>
          <w:sz w:val="24"/>
          <w:szCs w:val="24"/>
          <w:lang w:eastAsia="zh-CN"/>
        </w:rPr>
      </w:pPr>
      <w:r>
        <w:rPr>
          <w:rFonts w:ascii="Times New Roman" w:eastAsia="SimSun" w:hAnsi="Times New Roman" w:cs="Times New Roman"/>
          <w:bCs/>
          <w:sz w:val="24"/>
          <w:szCs w:val="24"/>
          <w:lang w:eastAsia="zh-CN"/>
        </w:rPr>
        <w:t>The encoder may not know the overall introduced latency compared to the contribution timing, and may therefore not be positioned to introduce the patching</w:t>
      </w:r>
      <w:ins w:id="29" w:author="Mohammed Raad" w:date="2024-01-13T21:24:00Z">
        <w:r w:rsidR="00174AA9">
          <w:rPr>
            <w:rFonts w:ascii="Times New Roman" w:eastAsia="SimSun" w:hAnsi="Times New Roman" w:cs="Times New Roman"/>
            <w:bCs/>
            <w:sz w:val="24"/>
            <w:szCs w:val="24"/>
            <w:lang w:eastAsia="zh-CN"/>
          </w:rPr>
          <w:t>.</w:t>
        </w:r>
      </w:ins>
    </w:p>
    <w:p w14:paraId="3A274632" w14:textId="77777777" w:rsidR="00D1476C" w:rsidRDefault="00D1476C" w:rsidP="00D1476C">
      <w:pPr>
        <w:widowControl/>
        <w:autoSpaceDE/>
        <w:rPr>
          <w:rFonts w:ascii="Times New Roman" w:eastAsia="SimSun" w:hAnsi="Times New Roman" w:cs="Times New Roman"/>
          <w:b/>
          <w:sz w:val="28"/>
          <w:szCs w:val="24"/>
          <w:lang w:eastAsia="zh-CN"/>
        </w:rPr>
      </w:pPr>
    </w:p>
    <w:p w14:paraId="0FBCD0CC" w14:textId="7A844314" w:rsidR="00D1476C" w:rsidRDefault="00D1476C" w:rsidP="00D1476C">
      <w:pPr>
        <w:widowControl/>
        <w:autoSpaceDE/>
        <w:rPr>
          <w:rFonts w:ascii="Times New Roman" w:eastAsia="SimSun" w:hAnsi="Times New Roman" w:cs="Times New Roman"/>
          <w:bCs/>
          <w:sz w:val="24"/>
          <w:szCs w:val="24"/>
          <w:lang w:eastAsia="zh-CN"/>
        </w:rPr>
      </w:pPr>
      <w:r>
        <w:rPr>
          <w:rFonts w:ascii="Times New Roman" w:eastAsia="SimSun" w:hAnsi="Times New Roman" w:cs="Times New Roman"/>
          <w:bCs/>
          <w:sz w:val="24"/>
          <w:szCs w:val="24"/>
          <w:lang w:eastAsia="zh-CN"/>
        </w:rPr>
        <w:t xml:space="preserve">Therefore </w:t>
      </w:r>
      <w:del w:id="30" w:author="Mohammed Raad" w:date="2024-01-13T21:24:00Z">
        <w:r w:rsidDel="00174AA9">
          <w:rPr>
            <w:rFonts w:ascii="Times New Roman" w:eastAsia="SimSun" w:hAnsi="Times New Roman" w:cs="Times New Roman"/>
            <w:bCs/>
            <w:sz w:val="24"/>
            <w:szCs w:val="24"/>
            <w:lang w:eastAsia="zh-CN"/>
          </w:rPr>
          <w:delText xml:space="preserve">we </w:delText>
        </w:r>
      </w:del>
      <w:ins w:id="31" w:author="Mohammed Raad" w:date="2024-01-13T21:24:00Z">
        <w:r w:rsidR="00174AA9">
          <w:rPr>
            <w:rFonts w:ascii="Times New Roman" w:eastAsia="SimSun" w:hAnsi="Times New Roman" w:cs="Times New Roman"/>
            <w:bCs/>
            <w:sz w:val="24"/>
            <w:szCs w:val="24"/>
            <w:lang w:eastAsia="zh-CN"/>
          </w:rPr>
          <w:t>it is</w:t>
        </w:r>
        <w:r w:rsidR="00174AA9">
          <w:rPr>
            <w:rFonts w:ascii="Times New Roman" w:eastAsia="SimSun" w:hAnsi="Times New Roman" w:cs="Times New Roman"/>
            <w:bCs/>
            <w:sz w:val="24"/>
            <w:szCs w:val="24"/>
            <w:lang w:eastAsia="zh-CN"/>
          </w:rPr>
          <w:t xml:space="preserve"> </w:t>
        </w:r>
      </w:ins>
      <w:r>
        <w:rPr>
          <w:rFonts w:ascii="Times New Roman" w:eastAsia="SimSun" w:hAnsi="Times New Roman" w:cs="Times New Roman"/>
          <w:bCs/>
          <w:sz w:val="24"/>
          <w:szCs w:val="24"/>
          <w:lang w:eastAsia="zh-CN"/>
        </w:rPr>
        <w:t>propose</w:t>
      </w:r>
      <w:ins w:id="32" w:author="Mohammed Raad" w:date="2024-01-13T21:24:00Z">
        <w:r w:rsidR="00174AA9">
          <w:rPr>
            <w:rFonts w:ascii="Times New Roman" w:eastAsia="SimSun" w:hAnsi="Times New Roman" w:cs="Times New Roman"/>
            <w:bCs/>
            <w:sz w:val="24"/>
            <w:szCs w:val="24"/>
            <w:lang w:eastAsia="zh-CN"/>
          </w:rPr>
          <w:t>d</w:t>
        </w:r>
      </w:ins>
      <w:r>
        <w:rPr>
          <w:rFonts w:ascii="Times New Roman" w:eastAsia="SimSun" w:hAnsi="Times New Roman" w:cs="Times New Roman"/>
          <w:bCs/>
          <w:sz w:val="24"/>
          <w:szCs w:val="24"/>
          <w:lang w:eastAsia="zh-CN"/>
        </w:rPr>
        <w:t xml:space="preserve"> to update </w:t>
      </w:r>
      <w:ins w:id="33" w:author="Mohammed Raad" w:date="2024-01-13T21:25:00Z">
        <w:r w:rsidR="00174AA9">
          <w:rPr>
            <w:rFonts w:ascii="Times New Roman" w:eastAsia="SimSun" w:hAnsi="Times New Roman" w:cs="Times New Roman"/>
            <w:bCs/>
            <w:sz w:val="24"/>
            <w:szCs w:val="24"/>
            <w:lang w:eastAsia="zh-CN"/>
          </w:rPr>
          <w:t>Figure 1</w:t>
        </w:r>
      </w:ins>
      <w:del w:id="34" w:author="Mohammed Raad" w:date="2024-01-13T21:25:00Z">
        <w:r w:rsidDel="00174AA9">
          <w:rPr>
            <w:rFonts w:ascii="Times New Roman" w:eastAsia="SimSun" w:hAnsi="Times New Roman" w:cs="Times New Roman"/>
            <w:bCs/>
            <w:sz w:val="24"/>
            <w:szCs w:val="24"/>
            <w:lang w:eastAsia="zh-CN"/>
          </w:rPr>
          <w:delText>figure</w:delText>
        </w:r>
      </w:del>
      <w:r>
        <w:rPr>
          <w:rFonts w:ascii="Times New Roman" w:eastAsia="SimSun" w:hAnsi="Times New Roman" w:cs="Times New Roman"/>
          <w:bCs/>
          <w:sz w:val="24"/>
          <w:szCs w:val="24"/>
          <w:lang w:eastAsia="zh-CN"/>
        </w:rPr>
        <w:t xml:space="preserve"> to also allow configuration of STS at the packager. </w:t>
      </w:r>
    </w:p>
    <w:p w14:paraId="59A2D369" w14:textId="77777777" w:rsidR="00D1476C" w:rsidRDefault="00D1476C" w:rsidP="00D1476C">
      <w:pPr>
        <w:widowControl/>
        <w:autoSpaceDE/>
        <w:rPr>
          <w:rFonts w:ascii="Times New Roman" w:eastAsia="SimSun" w:hAnsi="Times New Roman" w:cs="Times New Roman"/>
          <w:bCs/>
          <w:sz w:val="24"/>
          <w:szCs w:val="24"/>
          <w:lang w:eastAsia="zh-CN"/>
        </w:rPr>
      </w:pPr>
    </w:p>
    <w:p w14:paraId="569550EA" w14:textId="6F850BCB" w:rsidR="00D1476C" w:rsidRDefault="00D1476C" w:rsidP="00D1476C">
      <w:pPr>
        <w:widowControl/>
        <w:autoSpaceDE/>
        <w:rPr>
          <w:rFonts w:ascii="Times New Roman" w:eastAsia="SimSun" w:hAnsi="Times New Roman" w:cs="Times New Roman"/>
          <w:bCs/>
          <w:sz w:val="24"/>
          <w:szCs w:val="24"/>
          <w:lang w:eastAsia="zh-CN"/>
        </w:rPr>
      </w:pPr>
      <w:r>
        <w:rPr>
          <w:rFonts w:ascii="Times New Roman" w:eastAsia="SimSun" w:hAnsi="Times New Roman" w:cs="Times New Roman"/>
          <w:bCs/>
          <w:sz w:val="24"/>
          <w:szCs w:val="24"/>
          <w:lang w:eastAsia="zh-CN"/>
        </w:rPr>
        <w:t xml:space="preserve">Also, </w:t>
      </w:r>
      <w:ins w:id="35" w:author="Mohammed Raad" w:date="2024-01-13T21:25:00Z">
        <w:r w:rsidR="00174AA9">
          <w:rPr>
            <w:rFonts w:ascii="Times New Roman" w:eastAsia="SimSun" w:hAnsi="Times New Roman" w:cs="Times New Roman"/>
            <w:bCs/>
            <w:sz w:val="24"/>
            <w:szCs w:val="24"/>
            <w:lang w:eastAsia="zh-CN"/>
          </w:rPr>
          <w:t>it is</w:t>
        </w:r>
      </w:ins>
      <w:del w:id="36" w:author="Mohammed Raad" w:date="2024-01-13T21:25:00Z">
        <w:r w:rsidDel="00174AA9">
          <w:rPr>
            <w:rFonts w:ascii="Times New Roman" w:eastAsia="SimSun" w:hAnsi="Times New Roman" w:cs="Times New Roman"/>
            <w:bCs/>
            <w:sz w:val="24"/>
            <w:szCs w:val="24"/>
            <w:lang w:eastAsia="zh-CN"/>
          </w:rPr>
          <w:delText>we</w:delText>
        </w:r>
      </w:del>
      <w:r>
        <w:rPr>
          <w:rFonts w:ascii="Times New Roman" w:eastAsia="SimSun" w:hAnsi="Times New Roman" w:cs="Times New Roman"/>
          <w:bCs/>
          <w:sz w:val="24"/>
          <w:szCs w:val="24"/>
          <w:lang w:eastAsia="zh-CN"/>
        </w:rPr>
        <w:t xml:space="preserve"> propose</w:t>
      </w:r>
      <w:ins w:id="37" w:author="Mohammed Raad" w:date="2024-01-13T21:25:00Z">
        <w:r w:rsidR="00174AA9">
          <w:rPr>
            <w:rFonts w:ascii="Times New Roman" w:eastAsia="SimSun" w:hAnsi="Times New Roman" w:cs="Times New Roman"/>
            <w:bCs/>
            <w:sz w:val="24"/>
            <w:szCs w:val="24"/>
            <w:lang w:eastAsia="zh-CN"/>
          </w:rPr>
          <w:t>d</w:t>
        </w:r>
      </w:ins>
      <w:r>
        <w:rPr>
          <w:rFonts w:ascii="Times New Roman" w:eastAsia="SimSun" w:hAnsi="Times New Roman" w:cs="Times New Roman"/>
          <w:bCs/>
          <w:sz w:val="24"/>
          <w:szCs w:val="24"/>
          <w:lang w:eastAsia="zh-CN"/>
        </w:rPr>
        <w:t xml:space="preserve"> that @availabilityTimeStart </w:t>
      </w:r>
      <w:del w:id="38" w:author="Mohammed Raad" w:date="2024-01-13T21:25:00Z">
        <w:r w:rsidDel="00174AA9">
          <w:rPr>
            <w:rFonts w:ascii="Times New Roman" w:eastAsia="SimSun" w:hAnsi="Times New Roman" w:cs="Times New Roman"/>
            <w:bCs/>
            <w:sz w:val="24"/>
            <w:szCs w:val="24"/>
            <w:lang w:eastAsia="zh-CN"/>
          </w:rPr>
          <w:delText xml:space="preserve">can </w:delText>
        </w:r>
      </w:del>
      <w:r>
        <w:rPr>
          <w:rFonts w:ascii="Times New Roman" w:eastAsia="SimSun" w:hAnsi="Times New Roman" w:cs="Times New Roman"/>
          <w:bCs/>
          <w:sz w:val="24"/>
          <w:szCs w:val="24"/>
          <w:lang w:eastAsia="zh-CN"/>
        </w:rPr>
        <w:t xml:space="preserve">be used to signal the STS in the I-MPD and D-MPD, therefore encoders need not to patch media timing in segments, which can be preserved from the contribution input signal (in case that was already epoch or wall clock time based). This makes the distribution encoder implementation simpler as the mapping from input to output timing will be straight forward for use cases such as EPG guidelines. </w:t>
      </w:r>
    </w:p>
    <w:p w14:paraId="394DFED2" w14:textId="77777777" w:rsidR="00D1476C" w:rsidRDefault="00D1476C" w:rsidP="00D1476C">
      <w:pPr>
        <w:widowControl/>
        <w:autoSpaceDE/>
        <w:rPr>
          <w:rFonts w:ascii="Times New Roman" w:eastAsia="SimSun" w:hAnsi="Times New Roman" w:cs="Times New Roman"/>
          <w:bCs/>
          <w:sz w:val="24"/>
          <w:szCs w:val="24"/>
          <w:lang w:eastAsia="zh-CN"/>
        </w:rPr>
      </w:pPr>
    </w:p>
    <w:p w14:paraId="003581A7" w14:textId="76E359A0" w:rsidR="00D1476C" w:rsidRDefault="00D1476C" w:rsidP="00D1476C">
      <w:pPr>
        <w:widowControl/>
        <w:autoSpaceDE/>
        <w:rPr>
          <w:rFonts w:ascii="Times New Roman" w:eastAsia="SimSun" w:hAnsi="Times New Roman" w:cs="Times New Roman"/>
          <w:bCs/>
          <w:sz w:val="24"/>
          <w:szCs w:val="24"/>
          <w:lang w:eastAsia="zh-CN"/>
        </w:rPr>
      </w:pPr>
      <w:r>
        <w:rPr>
          <w:rFonts w:ascii="Times New Roman" w:eastAsia="SimSun" w:hAnsi="Times New Roman" w:cs="Times New Roman"/>
          <w:bCs/>
          <w:sz w:val="24"/>
          <w:szCs w:val="24"/>
          <w:lang w:eastAsia="zh-CN"/>
        </w:rPr>
        <w:t xml:space="preserve">Currently </w:t>
      </w:r>
      <w:proofErr w:type="spellStart"/>
      <w:r>
        <w:rPr>
          <w:rFonts w:ascii="Times New Roman" w:eastAsia="SimSun" w:hAnsi="Times New Roman" w:cs="Times New Roman"/>
          <w:bCs/>
          <w:sz w:val="24"/>
          <w:szCs w:val="24"/>
          <w:lang w:eastAsia="zh-CN"/>
        </w:rPr>
        <w:t>REaP</w:t>
      </w:r>
      <w:proofErr w:type="spellEnd"/>
      <w:r>
        <w:rPr>
          <w:rFonts w:ascii="Times New Roman" w:eastAsia="SimSun" w:hAnsi="Times New Roman" w:cs="Times New Roman"/>
          <w:bCs/>
          <w:sz w:val="24"/>
          <w:szCs w:val="24"/>
          <w:lang w:eastAsia="zh-CN"/>
        </w:rPr>
        <w:t xml:space="preserve"> requires the </w:t>
      </w:r>
      <w:proofErr w:type="spellStart"/>
      <w:r>
        <w:rPr>
          <w:rFonts w:ascii="Times New Roman" w:eastAsia="SimSun" w:hAnsi="Times New Roman" w:cs="Times New Roman"/>
          <w:bCs/>
          <w:sz w:val="24"/>
          <w:szCs w:val="24"/>
          <w:lang w:eastAsia="zh-CN"/>
        </w:rPr>
        <w:t>MPD@availabilityStartTime</w:t>
      </w:r>
      <w:proofErr w:type="spellEnd"/>
      <w:r>
        <w:rPr>
          <w:rFonts w:ascii="Times New Roman" w:eastAsia="SimSun" w:hAnsi="Times New Roman" w:cs="Times New Roman"/>
          <w:bCs/>
          <w:sz w:val="24"/>
          <w:szCs w:val="24"/>
          <w:lang w:eastAsia="zh-CN"/>
        </w:rPr>
        <w:t xml:space="preserve"> to b"1970-01-01T00:00:00Z" for I-MPD or D-MPD.  </w:t>
      </w:r>
      <w:ins w:id="39" w:author="Mohammed Raad" w:date="2024-01-13T21:26:00Z">
        <w:r w:rsidR="00174AA9">
          <w:rPr>
            <w:rFonts w:ascii="Times New Roman" w:eastAsia="SimSun" w:hAnsi="Times New Roman" w:cs="Times New Roman"/>
            <w:bCs/>
            <w:sz w:val="24"/>
            <w:szCs w:val="24"/>
            <w:lang w:eastAsia="zh-CN"/>
          </w:rPr>
          <w:t>It is</w:t>
        </w:r>
      </w:ins>
      <w:del w:id="40" w:author="Mohammed Raad" w:date="2024-01-13T21:26:00Z">
        <w:r w:rsidDel="00174AA9">
          <w:rPr>
            <w:rFonts w:ascii="Times New Roman" w:eastAsia="SimSun" w:hAnsi="Times New Roman" w:cs="Times New Roman"/>
            <w:bCs/>
            <w:sz w:val="24"/>
            <w:szCs w:val="24"/>
            <w:lang w:eastAsia="zh-CN"/>
          </w:rPr>
          <w:delText>We</w:delText>
        </w:r>
      </w:del>
      <w:r>
        <w:rPr>
          <w:rFonts w:ascii="Times New Roman" w:eastAsia="SimSun" w:hAnsi="Times New Roman" w:cs="Times New Roman"/>
          <w:bCs/>
          <w:sz w:val="24"/>
          <w:szCs w:val="24"/>
          <w:lang w:eastAsia="zh-CN"/>
        </w:rPr>
        <w:t xml:space="preserve"> propose</w:t>
      </w:r>
      <w:ins w:id="41" w:author="Mohammed Raad" w:date="2024-01-13T21:26:00Z">
        <w:r w:rsidR="00174AA9">
          <w:rPr>
            <w:rFonts w:ascii="Times New Roman" w:eastAsia="SimSun" w:hAnsi="Times New Roman" w:cs="Times New Roman"/>
            <w:bCs/>
            <w:sz w:val="24"/>
            <w:szCs w:val="24"/>
            <w:lang w:eastAsia="zh-CN"/>
          </w:rPr>
          <w:t>d</w:t>
        </w:r>
      </w:ins>
      <w:r>
        <w:rPr>
          <w:rFonts w:ascii="Times New Roman" w:eastAsia="SimSun" w:hAnsi="Times New Roman" w:cs="Times New Roman"/>
          <w:bCs/>
          <w:sz w:val="24"/>
          <w:szCs w:val="24"/>
          <w:lang w:eastAsia="zh-CN"/>
        </w:rPr>
        <w:t xml:space="preserve"> to relax this to values close to it such as </w:t>
      </w:r>
      <w:proofErr w:type="spellStart"/>
      <w:r>
        <w:rPr>
          <w:rFonts w:ascii="Times New Roman" w:eastAsia="SimSun" w:hAnsi="Times New Roman" w:cs="Times New Roman"/>
          <w:bCs/>
          <w:sz w:val="24"/>
          <w:szCs w:val="24"/>
          <w:lang w:eastAsia="zh-CN"/>
        </w:rPr>
        <w:t>availabilityStartTime</w:t>
      </w:r>
      <w:proofErr w:type="spellEnd"/>
      <w:r>
        <w:rPr>
          <w:rFonts w:ascii="Times New Roman" w:eastAsia="SimSun" w:hAnsi="Times New Roman" w:cs="Times New Roman"/>
          <w:bCs/>
          <w:sz w:val="24"/>
          <w:szCs w:val="24"/>
          <w:lang w:eastAsia="zh-CN"/>
        </w:rPr>
        <w:t xml:space="preserve">="1970-01-01T00:00:10Z" representing the synchronization time stamp. </w:t>
      </w:r>
    </w:p>
    <w:p w14:paraId="1FBBA276" w14:textId="77777777" w:rsidR="00D1476C" w:rsidRDefault="00D1476C" w:rsidP="00D1476C">
      <w:pPr>
        <w:widowControl/>
        <w:autoSpaceDE/>
        <w:rPr>
          <w:rFonts w:ascii="Times New Roman" w:eastAsia="SimSun" w:hAnsi="Times New Roman" w:cs="Times New Roman"/>
          <w:bCs/>
          <w:sz w:val="24"/>
          <w:szCs w:val="24"/>
          <w:lang w:eastAsia="zh-CN"/>
        </w:rPr>
      </w:pPr>
    </w:p>
    <w:p w14:paraId="7C544495" w14:textId="77777777" w:rsidR="00D1476C" w:rsidRDefault="00D1476C" w:rsidP="00D1476C">
      <w:pPr>
        <w:widowControl/>
        <w:autoSpaceDE/>
        <w:rPr>
          <w:rFonts w:ascii="Times New Roman" w:eastAsia="SimSun" w:hAnsi="Times New Roman" w:cs="Times New Roman"/>
          <w:bCs/>
          <w:sz w:val="24"/>
          <w:szCs w:val="24"/>
          <w:lang w:eastAsia="zh-CN"/>
        </w:rPr>
      </w:pPr>
      <w:r>
        <w:rPr>
          <w:rFonts w:ascii="Times New Roman" w:eastAsia="SimSun" w:hAnsi="Times New Roman" w:cs="Times New Roman"/>
          <w:bCs/>
          <w:sz w:val="24"/>
          <w:szCs w:val="24"/>
          <w:lang w:eastAsia="zh-CN"/>
        </w:rPr>
        <w:t xml:space="preserve">In MPEG DASH @availabilityStartTime is used to signal the zero point of the timeline and all </w:t>
      </w:r>
      <w:proofErr w:type="spellStart"/>
      <w:r>
        <w:rPr>
          <w:rFonts w:ascii="Times New Roman" w:eastAsia="SimSun" w:hAnsi="Times New Roman" w:cs="Times New Roman"/>
          <w:bCs/>
          <w:sz w:val="24"/>
          <w:szCs w:val="24"/>
          <w:lang w:eastAsia="zh-CN"/>
        </w:rPr>
        <w:t>Period@start</w:t>
      </w:r>
      <w:proofErr w:type="spellEnd"/>
      <w:r>
        <w:rPr>
          <w:rFonts w:ascii="Times New Roman" w:eastAsia="SimSun" w:hAnsi="Times New Roman" w:cs="Times New Roman"/>
          <w:bCs/>
          <w:sz w:val="24"/>
          <w:szCs w:val="24"/>
          <w:lang w:eastAsia="zh-CN"/>
        </w:rPr>
        <w:t xml:space="preserve"> are relative to this time. In Theory all timing in the media segments should be relative to  @availabilityStartTime="1970-01-01T00:00:00Z", but the redundant encoding and packaging workflow introduces latency, which would lead to DASH MPD not being able to produce the segments corresponding to the live edge. </w:t>
      </w:r>
    </w:p>
    <w:p w14:paraId="47D80DCD" w14:textId="77777777" w:rsidR="00D1476C" w:rsidRDefault="00D1476C" w:rsidP="00D1476C">
      <w:pPr>
        <w:widowControl/>
        <w:autoSpaceDE/>
        <w:rPr>
          <w:rFonts w:ascii="Times New Roman" w:eastAsia="SimSun" w:hAnsi="Times New Roman" w:cs="Times New Roman"/>
          <w:bCs/>
          <w:sz w:val="24"/>
          <w:szCs w:val="24"/>
          <w:lang w:eastAsia="zh-CN"/>
        </w:rPr>
      </w:pPr>
    </w:p>
    <w:p w14:paraId="46964D1C" w14:textId="77777777" w:rsidR="00D1476C" w:rsidRDefault="00D1476C" w:rsidP="00D1476C">
      <w:pPr>
        <w:widowControl/>
        <w:autoSpaceDE/>
        <w:rPr>
          <w:rFonts w:ascii="Times New Roman" w:eastAsia="SimSun" w:hAnsi="Times New Roman" w:cs="Times New Roman"/>
          <w:bCs/>
          <w:sz w:val="24"/>
          <w:szCs w:val="24"/>
          <w:lang w:eastAsia="zh-CN"/>
        </w:rPr>
      </w:pPr>
      <w:r>
        <w:rPr>
          <w:rFonts w:ascii="Times New Roman" w:eastAsia="SimSun" w:hAnsi="Times New Roman" w:cs="Times New Roman"/>
          <w:bCs/>
          <w:sz w:val="24"/>
          <w:szCs w:val="24"/>
          <w:lang w:eastAsia="zh-CN"/>
        </w:rPr>
        <w:t xml:space="preserve">The latency introduced by the </w:t>
      </w:r>
      <w:proofErr w:type="spellStart"/>
      <w:r>
        <w:rPr>
          <w:rFonts w:ascii="Times New Roman" w:eastAsia="SimSun" w:hAnsi="Times New Roman" w:cs="Times New Roman"/>
          <w:bCs/>
          <w:sz w:val="24"/>
          <w:szCs w:val="24"/>
          <w:lang w:eastAsia="zh-CN"/>
        </w:rPr>
        <w:t>REaP</w:t>
      </w:r>
      <w:proofErr w:type="spellEnd"/>
      <w:r>
        <w:rPr>
          <w:rFonts w:ascii="Times New Roman" w:eastAsia="SimSun" w:hAnsi="Times New Roman" w:cs="Times New Roman"/>
          <w:bCs/>
          <w:sz w:val="24"/>
          <w:szCs w:val="24"/>
          <w:lang w:eastAsia="zh-CN"/>
        </w:rPr>
        <w:t xml:space="preserve"> workflow can thus result in segments close to the live edge not being available in time.</w:t>
      </w:r>
    </w:p>
    <w:p w14:paraId="0F190AA2" w14:textId="77777777" w:rsidR="00D1476C" w:rsidRDefault="00D1476C" w:rsidP="00D1476C">
      <w:pPr>
        <w:widowControl/>
        <w:autoSpaceDE/>
        <w:rPr>
          <w:rFonts w:ascii="Times New Roman" w:eastAsia="SimSun" w:hAnsi="Times New Roman" w:cs="Times New Roman"/>
          <w:bCs/>
          <w:sz w:val="24"/>
          <w:szCs w:val="24"/>
          <w:lang w:eastAsia="zh-CN"/>
        </w:rPr>
      </w:pPr>
    </w:p>
    <w:p w14:paraId="4EB9AC10" w14:textId="11496CE3" w:rsidR="00D1476C" w:rsidRDefault="00D1476C" w:rsidP="00D1476C">
      <w:pPr>
        <w:widowControl/>
        <w:autoSpaceDE/>
        <w:rPr>
          <w:rFonts w:ascii="Times New Roman" w:eastAsia="SimSun" w:hAnsi="Times New Roman" w:cs="Times New Roman"/>
          <w:bCs/>
          <w:sz w:val="24"/>
          <w:szCs w:val="24"/>
          <w:lang w:eastAsia="zh-CN"/>
        </w:rPr>
      </w:pPr>
      <w:del w:id="42" w:author="Mohammed Raad" w:date="2024-01-13T21:27:00Z">
        <w:r w:rsidDel="00174AA9">
          <w:rPr>
            <w:rFonts w:ascii="Times New Roman" w:eastAsia="SimSun" w:hAnsi="Times New Roman" w:cs="Times New Roman"/>
            <w:bCs/>
            <w:sz w:val="24"/>
            <w:szCs w:val="24"/>
            <w:lang w:eastAsia="zh-CN"/>
          </w:rPr>
          <w:delText>If we want t</w:delText>
        </w:r>
      </w:del>
      <w:ins w:id="43" w:author="Mohammed Raad" w:date="2024-01-13T21:27:00Z">
        <w:r w:rsidR="00174AA9">
          <w:rPr>
            <w:rFonts w:ascii="Times New Roman" w:eastAsia="SimSun" w:hAnsi="Times New Roman" w:cs="Times New Roman"/>
            <w:bCs/>
            <w:sz w:val="24"/>
            <w:szCs w:val="24"/>
            <w:lang w:eastAsia="zh-CN"/>
          </w:rPr>
          <w:t>T</w:t>
        </w:r>
      </w:ins>
      <w:r>
        <w:rPr>
          <w:rFonts w:ascii="Times New Roman" w:eastAsia="SimSun" w:hAnsi="Times New Roman" w:cs="Times New Roman"/>
          <w:bCs/>
          <w:sz w:val="24"/>
          <w:szCs w:val="24"/>
          <w:lang w:eastAsia="zh-CN"/>
        </w:rPr>
        <w:t xml:space="preserve">o avoid patching Period timing and/or media segment timing information, an easy way to correct timing for MPEG-DASH is to signal STS in @availabilityStartTime. </w:t>
      </w:r>
    </w:p>
    <w:p w14:paraId="440AB907" w14:textId="77777777" w:rsidR="00D1476C" w:rsidRDefault="00D1476C" w:rsidP="00D1476C">
      <w:pPr>
        <w:widowControl/>
        <w:autoSpaceDE/>
        <w:rPr>
          <w:rFonts w:ascii="Times New Roman" w:eastAsia="SimSun" w:hAnsi="Times New Roman" w:cs="Times New Roman"/>
          <w:bCs/>
          <w:sz w:val="24"/>
          <w:szCs w:val="24"/>
          <w:lang w:eastAsia="zh-CN"/>
        </w:rPr>
      </w:pPr>
    </w:p>
    <w:p w14:paraId="6A692BDD" w14:textId="24294BC3" w:rsidR="00D1476C" w:rsidRDefault="00D1476C" w:rsidP="00D1476C">
      <w:pPr>
        <w:widowControl/>
        <w:autoSpaceDE/>
        <w:rPr>
          <w:rFonts w:ascii="Times New Roman" w:eastAsia="SimSun" w:hAnsi="Times New Roman" w:cs="Times New Roman"/>
          <w:bCs/>
          <w:sz w:val="24"/>
          <w:szCs w:val="24"/>
          <w:lang w:eastAsia="zh-CN"/>
        </w:rPr>
      </w:pPr>
      <w:r>
        <w:rPr>
          <w:rFonts w:ascii="Times New Roman" w:eastAsia="SimSun" w:hAnsi="Times New Roman" w:cs="Times New Roman"/>
          <w:bCs/>
          <w:sz w:val="24"/>
          <w:szCs w:val="24"/>
          <w:lang w:eastAsia="zh-CN"/>
        </w:rPr>
        <w:t xml:space="preserve">In m65234 </w:t>
      </w:r>
      <w:del w:id="44" w:author="Mohammed Raad" w:date="2024-01-13T21:27:00Z">
        <w:r w:rsidDel="00174AA9">
          <w:rPr>
            <w:rFonts w:ascii="Times New Roman" w:eastAsia="SimSun" w:hAnsi="Times New Roman" w:cs="Times New Roman"/>
            <w:bCs/>
            <w:sz w:val="24"/>
            <w:szCs w:val="24"/>
            <w:lang w:eastAsia="zh-CN"/>
          </w:rPr>
          <w:delText xml:space="preserve">we show </w:delText>
        </w:r>
      </w:del>
      <w:r>
        <w:rPr>
          <w:rFonts w:ascii="Times New Roman" w:eastAsia="SimSun" w:hAnsi="Times New Roman" w:cs="Times New Roman"/>
          <w:bCs/>
          <w:sz w:val="24"/>
          <w:szCs w:val="24"/>
          <w:lang w:eastAsia="zh-CN"/>
        </w:rPr>
        <w:t>a live demo illustrating the concept with multiple encoders/packagers used for pseudo watermarking</w:t>
      </w:r>
      <w:ins w:id="45" w:author="Mohammed Raad" w:date="2024-01-13T21:27:00Z">
        <w:r w:rsidR="00174AA9">
          <w:rPr>
            <w:rFonts w:ascii="Times New Roman" w:eastAsia="SimSun" w:hAnsi="Times New Roman" w:cs="Times New Roman"/>
            <w:bCs/>
            <w:sz w:val="24"/>
            <w:szCs w:val="24"/>
            <w:lang w:eastAsia="zh-CN"/>
          </w:rPr>
          <w:t xml:space="preserve"> was shown</w:t>
        </w:r>
      </w:ins>
      <w:r>
        <w:rPr>
          <w:rFonts w:ascii="Times New Roman" w:eastAsia="SimSun" w:hAnsi="Times New Roman" w:cs="Times New Roman"/>
          <w:bCs/>
          <w:sz w:val="24"/>
          <w:szCs w:val="24"/>
          <w:lang w:eastAsia="zh-CN"/>
        </w:rPr>
        <w:t xml:space="preserve">. Two encoders push to two origin/packagers, the output tracks of the distribution encoders use </w:t>
      </w:r>
      <w:del w:id="46" w:author="Mohammed Raad" w:date="2024-01-13T21:27:00Z">
        <w:r w:rsidDel="00174AA9">
          <w:rPr>
            <w:rFonts w:ascii="Times New Roman" w:eastAsia="SimSun" w:hAnsi="Times New Roman" w:cs="Times New Roman"/>
            <w:bCs/>
            <w:sz w:val="24"/>
            <w:szCs w:val="24"/>
            <w:lang w:eastAsia="zh-CN"/>
          </w:rPr>
          <w:delText xml:space="preserve">reap </w:delText>
        </w:r>
      </w:del>
      <w:proofErr w:type="spellStart"/>
      <w:ins w:id="47" w:author="Mohammed Raad" w:date="2024-01-13T21:27:00Z">
        <w:r w:rsidR="00174AA9">
          <w:rPr>
            <w:rFonts w:ascii="Times New Roman" w:eastAsia="SimSun" w:hAnsi="Times New Roman" w:cs="Times New Roman"/>
            <w:bCs/>
            <w:sz w:val="24"/>
            <w:szCs w:val="24"/>
            <w:lang w:eastAsia="zh-CN"/>
          </w:rPr>
          <w:t>REaP</w:t>
        </w:r>
        <w:proofErr w:type="spellEnd"/>
        <w:r w:rsidR="00174AA9">
          <w:rPr>
            <w:rFonts w:ascii="Times New Roman" w:eastAsia="SimSun" w:hAnsi="Times New Roman" w:cs="Times New Roman"/>
            <w:bCs/>
            <w:sz w:val="24"/>
            <w:szCs w:val="24"/>
            <w:lang w:eastAsia="zh-CN"/>
          </w:rPr>
          <w:t xml:space="preserve"> </w:t>
        </w:r>
      </w:ins>
      <w:r>
        <w:rPr>
          <w:rFonts w:ascii="Times New Roman" w:eastAsia="SimSun" w:hAnsi="Times New Roman" w:cs="Times New Roman"/>
          <w:bCs/>
          <w:sz w:val="24"/>
          <w:szCs w:val="24"/>
          <w:lang w:eastAsia="zh-CN"/>
        </w:rPr>
        <w:t xml:space="preserve">timing (epoch relative timing). To account for the system latency in the workflow the packager sets the @availabilityStartTime "1970-01-01T00:00:10Z" to enable the 10 second shift to account for the latency introduced in the </w:t>
      </w:r>
      <w:proofErr w:type="spellStart"/>
      <w:r>
        <w:rPr>
          <w:rFonts w:ascii="Times New Roman" w:eastAsia="SimSun" w:hAnsi="Times New Roman" w:cs="Times New Roman"/>
          <w:bCs/>
          <w:sz w:val="24"/>
          <w:szCs w:val="24"/>
          <w:lang w:eastAsia="zh-CN"/>
        </w:rPr>
        <w:t>REaP</w:t>
      </w:r>
      <w:proofErr w:type="spellEnd"/>
      <w:r>
        <w:rPr>
          <w:rFonts w:ascii="Times New Roman" w:eastAsia="SimSun" w:hAnsi="Times New Roman" w:cs="Times New Roman"/>
          <w:bCs/>
          <w:sz w:val="24"/>
          <w:szCs w:val="24"/>
          <w:lang w:eastAsia="zh-CN"/>
        </w:rPr>
        <w:t xml:space="preserve"> workflow. </w:t>
      </w:r>
    </w:p>
    <w:p w14:paraId="5FC4B3D2" w14:textId="77777777" w:rsidR="00D1476C" w:rsidRDefault="00D1476C" w:rsidP="00D1476C">
      <w:pPr>
        <w:widowControl/>
        <w:autoSpaceDE/>
        <w:rPr>
          <w:rFonts w:ascii="Times New Roman" w:eastAsia="SimSun" w:hAnsi="Times New Roman" w:cs="Times New Roman"/>
          <w:bCs/>
          <w:sz w:val="28"/>
          <w:szCs w:val="24"/>
          <w:lang w:eastAsia="zh-CN"/>
        </w:rPr>
      </w:pPr>
    </w:p>
    <w:p w14:paraId="183366C5" w14:textId="52E6A6AB" w:rsidR="00D1476C" w:rsidRDefault="00D1476C" w:rsidP="00D1476C">
      <w:pPr>
        <w:widowControl/>
        <w:autoSpaceDE/>
        <w:rPr>
          <w:rFonts w:ascii="Times New Roman" w:eastAsia="SimSun" w:hAnsi="Times New Roman" w:cs="Times New Roman"/>
          <w:bCs/>
          <w:sz w:val="28"/>
          <w:szCs w:val="24"/>
          <w:lang w:eastAsia="zh-CN"/>
        </w:rPr>
      </w:pPr>
      <w:r>
        <w:rPr>
          <w:rFonts w:ascii="Times New Roman" w:eastAsia="SimSun" w:hAnsi="Times New Roman" w:cs="Times New Roman"/>
          <w:bCs/>
          <w:sz w:val="28"/>
          <w:szCs w:val="24"/>
          <w:lang w:eastAsia="zh-CN"/>
        </w:rPr>
        <w:t xml:space="preserve"> 1.</w:t>
      </w:r>
      <w:r>
        <w:rPr>
          <w:rFonts w:ascii="Times New Roman" w:eastAsia="SimSun" w:hAnsi="Times New Roman" w:cs="Times New Roman"/>
          <w:b/>
          <w:sz w:val="28"/>
          <w:szCs w:val="24"/>
          <w:lang w:eastAsia="zh-CN"/>
        </w:rPr>
        <w:t xml:space="preserve">3 Proposed changes to </w:t>
      </w:r>
      <w:proofErr w:type="spellStart"/>
      <w:r>
        <w:rPr>
          <w:rFonts w:ascii="Times New Roman" w:eastAsia="SimSun" w:hAnsi="Times New Roman" w:cs="Times New Roman"/>
          <w:b/>
          <w:sz w:val="28"/>
          <w:szCs w:val="24"/>
          <w:lang w:eastAsia="zh-CN"/>
        </w:rPr>
        <w:t>REaP</w:t>
      </w:r>
      <w:proofErr w:type="spellEnd"/>
      <w:r>
        <w:rPr>
          <w:rFonts w:ascii="Times New Roman" w:eastAsia="SimSun" w:hAnsi="Times New Roman" w:cs="Times New Roman"/>
          <w:b/>
          <w:sz w:val="28"/>
          <w:szCs w:val="24"/>
          <w:lang w:eastAsia="zh-CN"/>
        </w:rPr>
        <w:t xml:space="preserve"> Text to implement this improvement</w:t>
      </w:r>
    </w:p>
    <w:p w14:paraId="06FA4120" w14:textId="77777777" w:rsidR="00D1476C" w:rsidRDefault="00D1476C" w:rsidP="00D1476C">
      <w:pPr>
        <w:widowControl/>
        <w:autoSpaceDE/>
        <w:rPr>
          <w:rFonts w:ascii="Times New Roman" w:eastAsia="SimSun" w:hAnsi="Times New Roman" w:cs="Times New Roman"/>
          <w:b/>
          <w:sz w:val="28"/>
          <w:szCs w:val="24"/>
          <w:lang w:eastAsia="zh-CN"/>
        </w:rPr>
      </w:pPr>
    </w:p>
    <w:p w14:paraId="49A12CE2" w14:textId="77777777" w:rsidR="00D1476C" w:rsidRDefault="00D1476C" w:rsidP="00D1476C">
      <w:pPr>
        <w:widowControl/>
        <w:autoSpaceDE/>
        <w:rPr>
          <w:rFonts w:ascii="Times New Roman" w:eastAsia="SimSun" w:hAnsi="Times New Roman" w:cs="Times New Roman"/>
          <w:bCs/>
          <w:sz w:val="24"/>
          <w:szCs w:val="24"/>
          <w:lang w:eastAsia="zh-CN"/>
        </w:rPr>
      </w:pPr>
      <w:r>
        <w:rPr>
          <w:rFonts w:ascii="Times New Roman" w:eastAsia="SimSun" w:hAnsi="Times New Roman" w:cs="Times New Roman"/>
          <w:b/>
          <w:sz w:val="24"/>
          <w:szCs w:val="24"/>
          <w:lang w:eastAsia="zh-CN"/>
        </w:rPr>
        <w:t>Change  5.2.i:</w:t>
      </w:r>
      <w:r>
        <w:rPr>
          <w:rFonts w:ascii="Times New Roman" w:eastAsia="SimSun" w:hAnsi="Times New Roman" w:cs="Times New Roman"/>
          <w:bCs/>
          <w:sz w:val="24"/>
          <w:szCs w:val="24"/>
          <w:lang w:eastAsia="zh-CN"/>
        </w:rPr>
        <w:t xml:space="preserve"> remove “and duration of the distribution encoders”</w:t>
      </w:r>
    </w:p>
    <w:p w14:paraId="4743C626" w14:textId="77777777" w:rsidR="00D1476C" w:rsidRDefault="00D1476C" w:rsidP="00D1476C">
      <w:pPr>
        <w:widowControl/>
        <w:autoSpaceDE/>
        <w:ind w:left="2160" w:hanging="2160"/>
        <w:rPr>
          <w:rFonts w:ascii="Times New Roman" w:eastAsia="SimSun" w:hAnsi="Times New Roman" w:cs="Times New Roman"/>
          <w:b/>
          <w:sz w:val="24"/>
          <w:szCs w:val="24"/>
          <w:lang w:eastAsia="zh-CN"/>
        </w:rPr>
      </w:pPr>
    </w:p>
    <w:p w14:paraId="0E1576CD" w14:textId="77777777" w:rsidR="00D1476C" w:rsidRDefault="00D1476C" w:rsidP="00D1476C">
      <w:pPr>
        <w:widowControl/>
        <w:autoSpaceDE/>
        <w:ind w:left="2160" w:hanging="2160"/>
        <w:rPr>
          <w:rFonts w:ascii="Times New Roman" w:eastAsia="SimSun" w:hAnsi="Times New Roman" w:cs="Times New Roman"/>
          <w:bCs/>
          <w:sz w:val="24"/>
          <w:szCs w:val="24"/>
          <w:lang w:eastAsia="zh-CN"/>
        </w:rPr>
      </w:pPr>
      <w:r>
        <w:rPr>
          <w:rFonts w:ascii="Times New Roman" w:eastAsia="SimSun" w:hAnsi="Times New Roman" w:cs="Times New Roman"/>
          <w:b/>
          <w:sz w:val="24"/>
          <w:szCs w:val="24"/>
          <w:lang w:eastAsia="zh-CN"/>
        </w:rPr>
        <w:lastRenderedPageBreak/>
        <w:t xml:space="preserve">Change  6.1:   </w:t>
      </w:r>
      <w:r>
        <w:rPr>
          <w:rFonts w:ascii="Times New Roman" w:eastAsia="SimSun" w:hAnsi="Times New Roman" w:cs="Times New Roman"/>
          <w:bCs/>
          <w:sz w:val="24"/>
          <w:szCs w:val="24"/>
          <w:lang w:eastAsia="zh-CN"/>
        </w:rPr>
        <w:t xml:space="preserve">update figure to add STS configuration at packager, </w:t>
      </w:r>
    </w:p>
    <w:p w14:paraId="687B4587" w14:textId="77777777" w:rsidR="00D1476C" w:rsidRDefault="00D1476C" w:rsidP="00D1476C">
      <w:pPr>
        <w:widowControl/>
        <w:autoSpaceDE/>
        <w:ind w:left="2160" w:hanging="2160"/>
        <w:rPr>
          <w:rFonts w:ascii="Times New Roman" w:eastAsia="SimSun" w:hAnsi="Times New Roman" w:cs="Times New Roman"/>
          <w:b/>
          <w:sz w:val="24"/>
          <w:szCs w:val="24"/>
          <w:lang w:eastAsia="zh-CN"/>
        </w:rPr>
      </w:pPr>
    </w:p>
    <w:p w14:paraId="5C272894" w14:textId="6427BB60" w:rsidR="00D1476C" w:rsidRDefault="00D1476C" w:rsidP="00D1476C">
      <w:pPr>
        <w:widowControl/>
        <w:autoSpaceDE/>
        <w:ind w:left="2160" w:hanging="2160"/>
        <w:rPr>
          <w:rFonts w:ascii="Times New Roman" w:eastAsia="SimSun" w:hAnsi="Times New Roman" w:cs="Times New Roman"/>
          <w:bCs/>
          <w:sz w:val="24"/>
          <w:szCs w:val="24"/>
          <w:lang w:eastAsia="zh-CN"/>
        </w:rPr>
      </w:pPr>
      <w:r>
        <w:rPr>
          <w:rFonts w:ascii="Times New Roman" w:eastAsia="SimSun" w:hAnsi="Times New Roman" w:cs="Times New Roman"/>
          <w:b/>
          <w:sz w:val="24"/>
          <w:szCs w:val="24"/>
          <w:lang w:eastAsia="zh-CN"/>
        </w:rPr>
        <w:t xml:space="preserve">Change  6.1:   </w:t>
      </w:r>
      <w:ins w:id="48" w:author="Mohammed Raad" w:date="2024-01-13T21:28:00Z">
        <w:r w:rsidR="00174AA9">
          <w:rPr>
            <w:rFonts w:ascii="Times New Roman" w:eastAsia="SimSun" w:hAnsi="Times New Roman" w:cs="Times New Roman"/>
            <w:b/>
            <w:sz w:val="24"/>
            <w:szCs w:val="24"/>
            <w:lang w:eastAsia="zh-CN"/>
          </w:rPr>
          <w:t>change “</w:t>
        </w:r>
      </w:ins>
      <w:r>
        <w:rPr>
          <w:rFonts w:ascii="Times New Roman" w:eastAsia="SimSun" w:hAnsi="Times New Roman" w:cs="Times New Roman"/>
          <w:bCs/>
          <w:sz w:val="24"/>
          <w:szCs w:val="24"/>
          <w:lang w:eastAsia="zh-CN"/>
        </w:rPr>
        <w:t>encoder  configuration</w:t>
      </w:r>
      <w:ins w:id="49" w:author="Mohammed Raad" w:date="2024-01-13T21:28:00Z">
        <w:r w:rsidR="00174AA9">
          <w:rPr>
            <w:rFonts w:ascii="Times New Roman" w:eastAsia="SimSun" w:hAnsi="Times New Roman" w:cs="Times New Roman"/>
            <w:bCs/>
            <w:sz w:val="24"/>
            <w:szCs w:val="24"/>
            <w:lang w:eastAsia="zh-CN"/>
          </w:rPr>
          <w:t>”</w:t>
        </w:r>
      </w:ins>
      <w:r>
        <w:rPr>
          <w:rFonts w:ascii="Times New Roman" w:eastAsia="SimSun" w:hAnsi="Times New Roman" w:cs="Times New Roman"/>
          <w:bCs/>
          <w:sz w:val="24"/>
          <w:szCs w:val="24"/>
          <w:lang w:eastAsia="zh-CN"/>
        </w:rPr>
        <w:t xml:space="preserve"> </w:t>
      </w:r>
      <w:ins w:id="50" w:author="Mohammed Raad" w:date="2024-01-13T21:28:00Z">
        <w:r w:rsidR="00174AA9">
          <w:rPr>
            <w:rFonts w:ascii="Times New Roman" w:eastAsia="SimSun" w:hAnsi="Times New Roman" w:cs="Times New Roman"/>
            <w:bCs/>
            <w:sz w:val="24"/>
            <w:szCs w:val="24"/>
            <w:lang w:eastAsia="zh-CN"/>
          </w:rPr>
          <w:t>to</w:t>
        </w:r>
      </w:ins>
      <w:del w:id="51" w:author="Mohammed Raad" w:date="2024-01-13T21:28:00Z">
        <w:r w:rsidDel="00174AA9">
          <w:rPr>
            <w:rFonts w:ascii="Times New Roman" w:eastAsia="SimSun" w:hAnsi="Times New Roman" w:cs="Times New Roman"/>
            <w:bCs/>
            <w:sz w:val="24"/>
            <w:szCs w:val="24"/>
            <w:lang w:eastAsia="zh-CN"/>
          </w:rPr>
          <w:delText>-&gt;</w:delText>
        </w:r>
      </w:del>
      <w:r>
        <w:rPr>
          <w:rFonts w:ascii="Times New Roman" w:eastAsia="SimSun" w:hAnsi="Times New Roman" w:cs="Times New Roman"/>
          <w:bCs/>
          <w:sz w:val="24"/>
          <w:szCs w:val="24"/>
          <w:lang w:eastAsia="zh-CN"/>
        </w:rPr>
        <w:t xml:space="preserve"> configuration</w:t>
      </w:r>
    </w:p>
    <w:p w14:paraId="654C9C1E" w14:textId="77777777" w:rsidR="00D1476C" w:rsidRDefault="00D1476C" w:rsidP="00D1476C">
      <w:pPr>
        <w:widowControl/>
        <w:autoSpaceDE/>
        <w:ind w:left="2160" w:hanging="720"/>
        <w:rPr>
          <w:rFonts w:ascii="Times New Roman" w:eastAsia="SimSun" w:hAnsi="Times New Roman" w:cs="Times New Roman"/>
          <w:bCs/>
          <w:sz w:val="24"/>
          <w:szCs w:val="24"/>
          <w:lang w:eastAsia="zh-CN"/>
        </w:rPr>
      </w:pPr>
    </w:p>
    <w:p w14:paraId="470E0962" w14:textId="77777777" w:rsidR="00D1476C" w:rsidRDefault="00D1476C" w:rsidP="00D1476C">
      <w:pPr>
        <w:widowControl/>
        <w:autoSpaceDE/>
        <w:ind w:left="2160" w:hanging="2160"/>
        <w:rPr>
          <w:rFonts w:ascii="Times New Roman" w:eastAsia="SimSun" w:hAnsi="Times New Roman" w:cs="Times New Roman"/>
          <w:bCs/>
          <w:sz w:val="24"/>
          <w:szCs w:val="24"/>
          <w:lang w:eastAsia="zh-CN"/>
        </w:rPr>
      </w:pPr>
      <w:r>
        <w:rPr>
          <w:rFonts w:ascii="Times New Roman" w:eastAsia="SimSun" w:hAnsi="Times New Roman" w:cs="Times New Roman"/>
          <w:b/>
          <w:sz w:val="24"/>
          <w:szCs w:val="24"/>
          <w:lang w:eastAsia="zh-CN"/>
        </w:rPr>
        <w:t xml:space="preserve">Change 6.2.2 :  </w:t>
      </w:r>
      <w:r>
        <w:rPr>
          <w:rFonts w:ascii="Times New Roman" w:eastAsia="SimSun" w:hAnsi="Times New Roman" w:cs="Times New Roman"/>
          <w:bCs/>
          <w:sz w:val="24"/>
          <w:szCs w:val="24"/>
          <w:lang w:eastAsia="zh-CN"/>
        </w:rPr>
        <w:t>extend first sentence</w:t>
      </w:r>
      <w:r>
        <w:rPr>
          <w:rFonts w:ascii="Times New Roman" w:eastAsia="SimSun" w:hAnsi="Times New Roman" w:cs="Times New Roman"/>
          <w:b/>
          <w:sz w:val="24"/>
          <w:szCs w:val="24"/>
          <w:lang w:eastAsia="zh-CN"/>
        </w:rPr>
        <w:t xml:space="preserve"> “</w:t>
      </w:r>
      <w:r>
        <w:rPr>
          <w:rFonts w:ascii="Times New Roman" w:eastAsia="SimSun" w:hAnsi="Times New Roman" w:cs="Times New Roman"/>
          <w:bCs/>
          <w:sz w:val="24"/>
          <w:szCs w:val="24"/>
          <w:lang w:eastAsia="zh-CN"/>
        </w:rPr>
        <w:t>or represents the synchronization time stamp e.g. 10 seconds would be "1970-01-01T00:00:10Z",”</w:t>
      </w:r>
    </w:p>
    <w:p w14:paraId="008AD051" w14:textId="77777777" w:rsidR="00D1476C" w:rsidRDefault="00D1476C" w:rsidP="00D1476C">
      <w:pPr>
        <w:widowControl/>
        <w:autoSpaceDE/>
        <w:ind w:left="2160" w:hanging="2160"/>
        <w:rPr>
          <w:rFonts w:ascii="Times New Roman" w:eastAsia="SimSun" w:hAnsi="Times New Roman" w:cs="Times New Roman"/>
          <w:bCs/>
          <w:sz w:val="24"/>
          <w:szCs w:val="24"/>
          <w:lang w:eastAsia="zh-CN"/>
        </w:rPr>
      </w:pPr>
      <w:r>
        <w:rPr>
          <w:rFonts w:ascii="Times New Roman" w:eastAsia="SimSun" w:hAnsi="Times New Roman" w:cs="Times New Roman"/>
          <w:b/>
          <w:sz w:val="24"/>
          <w:szCs w:val="24"/>
          <w:lang w:eastAsia="zh-CN"/>
        </w:rPr>
        <w:t xml:space="preserve">Change 7.2.2: </w:t>
      </w:r>
      <w:r>
        <w:rPr>
          <w:rFonts w:ascii="Times New Roman" w:eastAsia="SimSun" w:hAnsi="Times New Roman" w:cs="Times New Roman"/>
          <w:bCs/>
          <w:sz w:val="24"/>
          <w:szCs w:val="24"/>
          <w:lang w:eastAsia="zh-CN"/>
        </w:rPr>
        <w:t xml:space="preserve">add : plus </w:t>
      </w:r>
      <w:proofErr w:type="spellStart"/>
      <w:r>
        <w:rPr>
          <w:rFonts w:ascii="Times New Roman" w:eastAsia="SimSun" w:hAnsi="Times New Roman" w:cs="Times New Roman"/>
          <w:bCs/>
          <w:sz w:val="24"/>
          <w:szCs w:val="24"/>
          <w:lang w:eastAsia="zh-CN"/>
        </w:rPr>
        <w:t>MPD@availabilityStartTime</w:t>
      </w:r>
      <w:proofErr w:type="spellEnd"/>
      <w:r>
        <w:rPr>
          <w:rFonts w:ascii="Times New Roman" w:eastAsia="SimSun" w:hAnsi="Times New Roman" w:cs="Times New Roman"/>
          <w:bCs/>
          <w:sz w:val="24"/>
          <w:szCs w:val="24"/>
          <w:lang w:eastAsia="zh-CN"/>
        </w:rPr>
        <w:t xml:space="preserve"> (assuming 1970-01-01T00:00:00Z is zero) </w:t>
      </w:r>
    </w:p>
    <w:p w14:paraId="6866737D" w14:textId="77777777" w:rsidR="00D1476C" w:rsidRDefault="00D1476C" w:rsidP="00D1476C">
      <w:pPr>
        <w:widowControl/>
        <w:autoSpaceDE/>
        <w:ind w:left="1440" w:hanging="1440"/>
        <w:rPr>
          <w:rFonts w:ascii="Times New Roman" w:eastAsia="SimSun" w:hAnsi="Times New Roman" w:cs="Times New Roman"/>
          <w:bCs/>
          <w:sz w:val="24"/>
          <w:szCs w:val="24"/>
          <w:lang w:eastAsia="zh-CN"/>
        </w:rPr>
      </w:pPr>
      <w:r>
        <w:rPr>
          <w:rFonts w:ascii="Times New Roman" w:eastAsia="SimSun" w:hAnsi="Times New Roman" w:cs="Times New Roman"/>
          <w:b/>
          <w:sz w:val="24"/>
          <w:szCs w:val="24"/>
          <w:lang w:eastAsia="zh-CN"/>
        </w:rPr>
        <w:t xml:space="preserve">Add 7.2.5: </w:t>
      </w:r>
      <w:r>
        <w:rPr>
          <w:rFonts w:ascii="Times New Roman" w:eastAsia="SimSun" w:hAnsi="Times New Roman" w:cs="Times New Roman"/>
          <w:b/>
          <w:sz w:val="24"/>
          <w:szCs w:val="24"/>
          <w:lang w:eastAsia="zh-CN"/>
        </w:rPr>
        <w:tab/>
      </w:r>
      <w:r>
        <w:rPr>
          <w:rFonts w:ascii="Times New Roman" w:eastAsia="SimSun" w:hAnsi="Times New Roman" w:cs="Times New Roman"/>
          <w:bCs/>
          <w:sz w:val="24"/>
          <w:szCs w:val="24"/>
          <w:lang w:eastAsia="zh-CN"/>
        </w:rPr>
        <w:t xml:space="preserve">Redundant packagers may take into account delayed or mixed input from the distribution encoder as described in 6.4 </w:t>
      </w:r>
    </w:p>
    <w:p w14:paraId="3D6967DD" w14:textId="77777777" w:rsidR="00D1476C" w:rsidRDefault="00D1476C" w:rsidP="00D1476C">
      <w:pPr>
        <w:widowControl/>
        <w:autoSpaceDE/>
        <w:ind w:left="2160" w:hanging="2160"/>
        <w:rPr>
          <w:rFonts w:ascii="Times New Roman" w:eastAsia="SimSun" w:hAnsi="Times New Roman" w:cs="Times New Roman"/>
          <w:bCs/>
          <w:sz w:val="24"/>
          <w:szCs w:val="24"/>
          <w:lang w:eastAsia="zh-CN"/>
        </w:rPr>
      </w:pPr>
      <w:r>
        <w:rPr>
          <w:rFonts w:ascii="Times New Roman" w:eastAsia="SimSun" w:hAnsi="Times New Roman" w:cs="Times New Roman"/>
          <w:b/>
          <w:sz w:val="24"/>
          <w:szCs w:val="24"/>
          <w:lang w:eastAsia="zh-CN"/>
        </w:rPr>
        <w:t>Change 7.3.2:</w:t>
      </w:r>
      <w:r>
        <w:rPr>
          <w:rFonts w:ascii="Times New Roman" w:eastAsia="SimSun" w:hAnsi="Times New Roman" w:cs="Times New Roman"/>
          <w:bCs/>
          <w:sz w:val="24"/>
          <w:szCs w:val="24"/>
          <w:lang w:eastAsia="zh-CN"/>
        </w:rPr>
        <w:t xml:space="preserve"> add: plus </w:t>
      </w:r>
      <w:proofErr w:type="spellStart"/>
      <w:r>
        <w:rPr>
          <w:rFonts w:ascii="Times New Roman" w:eastAsia="SimSun" w:hAnsi="Times New Roman" w:cs="Times New Roman"/>
          <w:bCs/>
          <w:sz w:val="24"/>
          <w:szCs w:val="24"/>
          <w:lang w:eastAsia="zh-CN"/>
        </w:rPr>
        <w:t>MPD@availabilityStartTime</w:t>
      </w:r>
      <w:proofErr w:type="spellEnd"/>
      <w:r>
        <w:rPr>
          <w:rFonts w:ascii="Times New Roman" w:eastAsia="SimSun" w:hAnsi="Times New Roman" w:cs="Times New Roman"/>
          <w:bCs/>
          <w:sz w:val="24"/>
          <w:szCs w:val="24"/>
          <w:lang w:eastAsia="zh-CN"/>
        </w:rPr>
        <w:t xml:space="preserve"> (assuming 1970-01-01T00:00:00Z is zero)</w:t>
      </w:r>
    </w:p>
    <w:p w14:paraId="0FC26C58" w14:textId="77777777" w:rsidR="00D1476C" w:rsidRDefault="00D1476C" w:rsidP="00D1476C">
      <w:pPr>
        <w:widowControl/>
        <w:autoSpaceDE/>
        <w:ind w:left="1440" w:hanging="1440"/>
        <w:rPr>
          <w:rFonts w:ascii="Times New Roman" w:eastAsia="SimSun" w:hAnsi="Times New Roman" w:cs="Times New Roman"/>
          <w:bCs/>
          <w:sz w:val="24"/>
          <w:szCs w:val="24"/>
          <w:lang w:eastAsia="zh-CN"/>
        </w:rPr>
      </w:pPr>
      <w:r>
        <w:rPr>
          <w:rFonts w:ascii="Times New Roman" w:eastAsia="SimSun" w:hAnsi="Times New Roman" w:cs="Times New Roman"/>
          <w:b/>
          <w:sz w:val="24"/>
          <w:szCs w:val="24"/>
          <w:lang w:eastAsia="zh-CN"/>
        </w:rPr>
        <w:t xml:space="preserve">Add 7.3.4: </w:t>
      </w:r>
      <w:r>
        <w:rPr>
          <w:rFonts w:ascii="Times New Roman" w:eastAsia="SimSun" w:hAnsi="Times New Roman" w:cs="Times New Roman"/>
          <w:b/>
          <w:sz w:val="24"/>
          <w:szCs w:val="24"/>
          <w:lang w:eastAsia="zh-CN"/>
        </w:rPr>
        <w:tab/>
      </w:r>
      <w:r>
        <w:rPr>
          <w:rFonts w:ascii="Times New Roman" w:eastAsia="SimSun" w:hAnsi="Times New Roman" w:cs="Times New Roman"/>
          <w:bCs/>
          <w:sz w:val="24"/>
          <w:szCs w:val="24"/>
          <w:lang w:eastAsia="zh-CN"/>
        </w:rPr>
        <w:t xml:space="preserve">Redundant packagers may take into account delayed or mixed input from the distribution encoder as described in 6.4. </w:t>
      </w:r>
    </w:p>
    <w:p w14:paraId="30C32464" w14:textId="77777777" w:rsidR="00D1476C" w:rsidRDefault="00D1476C" w:rsidP="00D1476C">
      <w:pPr>
        <w:widowControl/>
        <w:autoSpaceDE/>
        <w:ind w:left="1440" w:hanging="1440"/>
        <w:rPr>
          <w:rFonts w:ascii="Times New Roman" w:eastAsia="SimSun" w:hAnsi="Times New Roman" w:cs="Times New Roman"/>
          <w:bCs/>
          <w:sz w:val="24"/>
          <w:szCs w:val="24"/>
          <w:lang w:eastAsia="zh-CN"/>
        </w:rPr>
      </w:pPr>
      <w:r>
        <w:rPr>
          <w:rFonts w:ascii="Times New Roman" w:eastAsia="SimSun" w:hAnsi="Times New Roman" w:cs="Times New Roman"/>
          <w:b/>
          <w:sz w:val="24"/>
          <w:szCs w:val="24"/>
          <w:lang w:eastAsia="zh-CN"/>
        </w:rPr>
        <w:t xml:space="preserve">Add 7.3.5: </w:t>
      </w:r>
      <w:r>
        <w:rPr>
          <w:rFonts w:ascii="Times New Roman" w:eastAsia="SimSun" w:hAnsi="Times New Roman" w:cs="Times New Roman"/>
          <w:b/>
          <w:sz w:val="24"/>
          <w:szCs w:val="24"/>
          <w:lang w:eastAsia="zh-CN"/>
        </w:rPr>
        <w:tab/>
      </w:r>
      <w:r>
        <w:rPr>
          <w:rFonts w:ascii="Times New Roman" w:eastAsia="SimSun" w:hAnsi="Times New Roman" w:cs="Times New Roman"/>
          <w:bCs/>
          <w:sz w:val="24"/>
          <w:szCs w:val="24"/>
          <w:lang w:eastAsia="zh-CN"/>
        </w:rPr>
        <w:t>Redundant packager may</w:t>
      </w:r>
      <w:r>
        <w:rPr>
          <w:rFonts w:ascii="Times New Roman" w:eastAsia="SimSun" w:hAnsi="Times New Roman" w:cs="Times New Roman"/>
          <w:b/>
          <w:sz w:val="24"/>
          <w:szCs w:val="24"/>
          <w:lang w:eastAsia="zh-CN"/>
        </w:rPr>
        <w:t xml:space="preserve"> </w:t>
      </w:r>
      <w:r>
        <w:rPr>
          <w:rFonts w:ascii="Times New Roman" w:eastAsia="SimSun" w:hAnsi="Times New Roman" w:cs="Times New Roman"/>
          <w:bCs/>
          <w:sz w:val="24"/>
          <w:szCs w:val="24"/>
          <w:lang w:eastAsia="zh-CN"/>
        </w:rPr>
        <w:t xml:space="preserve">set  </w:t>
      </w:r>
      <w:proofErr w:type="spellStart"/>
      <w:r>
        <w:rPr>
          <w:rFonts w:ascii="Times New Roman" w:eastAsia="SimSun" w:hAnsi="Times New Roman" w:cs="Times New Roman"/>
          <w:bCs/>
          <w:sz w:val="24"/>
          <w:szCs w:val="24"/>
          <w:lang w:eastAsia="zh-CN"/>
        </w:rPr>
        <w:t>MPD@availabilityStartTime</w:t>
      </w:r>
      <w:proofErr w:type="spellEnd"/>
      <w:r>
        <w:rPr>
          <w:rFonts w:ascii="Times New Roman" w:eastAsia="SimSun" w:hAnsi="Times New Roman" w:cs="Times New Roman"/>
          <w:bCs/>
          <w:sz w:val="24"/>
          <w:szCs w:val="24"/>
          <w:lang w:eastAsia="zh-CN"/>
        </w:rPr>
        <w:t xml:space="preserve"> to the value of the synchronization time stamp (assuming 1970-01-01T00:00:00Z is zero) may be applied.</w:t>
      </w:r>
    </w:p>
    <w:p w14:paraId="186C44AA" w14:textId="77777777" w:rsidR="00D1476C" w:rsidRPr="00D1476C" w:rsidRDefault="00D1476C" w:rsidP="00385C5D">
      <w:pPr>
        <w:widowControl/>
        <w:jc w:val="right"/>
        <w:rPr>
          <w:rFonts w:ascii="Times New Roman" w:eastAsia="SimSun" w:hAnsi="Times New Roman" w:cs="Times New Roman"/>
          <w:b/>
          <w:sz w:val="28"/>
          <w:szCs w:val="24"/>
          <w:lang w:eastAsia="zh-CN"/>
        </w:rPr>
      </w:pPr>
    </w:p>
    <w:p w14:paraId="7B2AD435" w14:textId="77777777" w:rsidR="00D1476C" w:rsidRPr="003226C8" w:rsidRDefault="00D1476C" w:rsidP="00385C5D">
      <w:pPr>
        <w:widowControl/>
        <w:jc w:val="right"/>
        <w:rPr>
          <w:rFonts w:ascii="Times New Roman" w:eastAsia="SimSun" w:hAnsi="Times New Roman" w:cs="Times New Roman"/>
          <w:b/>
          <w:sz w:val="28"/>
          <w:szCs w:val="24"/>
          <w:lang w:val="en-GB" w:eastAsia="zh-CN"/>
        </w:rPr>
      </w:pPr>
    </w:p>
    <w:p w14:paraId="0F0DC0D2" w14:textId="3A48A719" w:rsidR="00FF2653" w:rsidRPr="003226C8" w:rsidRDefault="00FF2653" w:rsidP="0018563E">
      <w:pPr>
        <w:rPr>
          <w:rFonts w:ascii="Times New Roman" w:hAnsi="Times New Roman" w:cs="Times New Roman"/>
          <w:sz w:val="24"/>
        </w:rPr>
      </w:pPr>
    </w:p>
    <w:sectPr w:rsidR="00FF2653" w:rsidRPr="003226C8" w:rsidSect="00385C5D">
      <w:footerReference w:type="default" r:id="rId11"/>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8A694" w14:textId="77777777" w:rsidR="00171A74" w:rsidRDefault="00171A74" w:rsidP="009E784A">
      <w:r>
        <w:separator/>
      </w:r>
    </w:p>
  </w:endnote>
  <w:endnote w:type="continuationSeparator" w:id="0">
    <w:p w14:paraId="6027E4B4" w14:textId="77777777" w:rsidR="00171A74" w:rsidRDefault="00171A74"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31CBD" w14:textId="77777777" w:rsidR="00171A74" w:rsidRDefault="00171A74" w:rsidP="009E784A">
      <w:r>
        <w:separator/>
      </w:r>
    </w:p>
  </w:footnote>
  <w:footnote w:type="continuationSeparator" w:id="0">
    <w:p w14:paraId="3A2CFF4D" w14:textId="77777777" w:rsidR="00171A74" w:rsidRDefault="00171A74"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613A1"/>
    <w:multiLevelType w:val="hybridMultilevel"/>
    <w:tmpl w:val="EACC3026"/>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1" w15:restartNumberingAfterBreak="0">
    <w:nsid w:val="62C55D92"/>
    <w:multiLevelType w:val="hybridMultilevel"/>
    <w:tmpl w:val="B7CA39D6"/>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048843508">
    <w:abstractNumId w:val="2"/>
  </w:num>
  <w:num w:numId="2" w16cid:durableId="10790590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2219058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ohammed Raad">
    <w15:presenceInfo w15:providerId="Windows Live" w15:userId="0dd8b50d22a982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trackRevisions/>
  <w:defaultTabStop w:val="720"/>
  <w:drawingGridHorizontalSpacing w:val="110"/>
  <w:displayHorizontalDrawingGridEvery w:val="2"/>
  <w:characterSpacingControl w:val="doNotCompress"/>
  <w:hdrShapeDefaults>
    <o:shapedefaults v:ext="edit" spidmax="2051">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968DA"/>
    <w:rsid w:val="000C78E6"/>
    <w:rsid w:val="00171A74"/>
    <w:rsid w:val="00174AA9"/>
    <w:rsid w:val="0018563E"/>
    <w:rsid w:val="00263789"/>
    <w:rsid w:val="003226C8"/>
    <w:rsid w:val="00385C5D"/>
    <w:rsid w:val="003B0FC6"/>
    <w:rsid w:val="004E45B6"/>
    <w:rsid w:val="004F5473"/>
    <w:rsid w:val="005612C2"/>
    <w:rsid w:val="005C2A51"/>
    <w:rsid w:val="008E7795"/>
    <w:rsid w:val="009636E0"/>
    <w:rsid w:val="009B09C2"/>
    <w:rsid w:val="009C5AAC"/>
    <w:rsid w:val="009D455D"/>
    <w:rsid w:val="009D5D9F"/>
    <w:rsid w:val="009E784A"/>
    <w:rsid w:val="00BC2524"/>
    <w:rsid w:val="00CB798F"/>
    <w:rsid w:val="00CD36BE"/>
    <w:rsid w:val="00CF1629"/>
    <w:rsid w:val="00D1476C"/>
    <w:rsid w:val="00D709E9"/>
    <w:rsid w:val="00D917E3"/>
    <w:rsid w:val="00E843CE"/>
    <w:rsid w:val="00E9507F"/>
    <w:rsid w:val="00E965CC"/>
    <w:rsid w:val="00F03F9B"/>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styleId="Caption">
    <w:name w:val="caption"/>
    <w:basedOn w:val="Normal"/>
    <w:next w:val="Normal"/>
    <w:uiPriority w:val="35"/>
    <w:semiHidden/>
    <w:unhideWhenUsed/>
    <w:qFormat/>
    <w:rsid w:val="00D1476C"/>
    <w:pPr>
      <w:spacing w:after="200"/>
    </w:pPr>
    <w:rPr>
      <w:i/>
      <w:iCs/>
      <w:color w:val="1F497D" w:themeColor="text2"/>
      <w:sz w:val="18"/>
      <w:szCs w:val="18"/>
    </w:rPr>
  </w:style>
  <w:style w:type="paragraph" w:styleId="Revision">
    <w:name w:val="Revision"/>
    <w:hidden/>
    <w:uiPriority w:val="99"/>
    <w:semiHidden/>
    <w:rsid w:val="00174AA9"/>
    <w:pPr>
      <w:widowControl/>
      <w:autoSpaceDE/>
      <w:autoSpaceDN/>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11575">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package" Target="embeddings/Microsoft_Visio_Drawing.vsdx"/><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949</Words>
  <Characters>5410</Characters>
  <Application>Microsoft Office Word</Application>
  <DocSecurity>0</DocSecurity>
  <Lines>45</Lines>
  <Paragraphs>12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6347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Mohammed Raad</cp:lastModifiedBy>
  <cp:revision>2</cp:revision>
  <dcterms:created xsi:type="dcterms:W3CDTF">2024-01-13T19:30:00Z</dcterms:created>
  <dcterms:modified xsi:type="dcterms:W3CDTF">2024-01-13T19:30:00Z</dcterms:modified>
</cp:coreProperties>
</file>